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9B6D89" w:rsidP="00C97D78">
            <w:pPr>
              <w:tabs>
                <w:tab w:val="left" w:pos="7200"/>
              </w:tabs>
              <w:spacing w:before="0"/>
              <w:rPr>
                <w:b/>
                <w:szCs w:val="22"/>
                <w:lang w:val="en-CA"/>
              </w:rPr>
            </w:pPr>
            <w:r w:rsidRPr="009B6D89">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59793D">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59793D">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054C9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E1AC6">
              <w:rPr>
                <w:lang w:val="en-CA"/>
              </w:rPr>
              <w:t>I</w:t>
            </w:r>
            <w:r w:rsidR="00054C98">
              <w:rPr>
                <w:u w:val="single"/>
                <w:lang w:val="en-CA"/>
              </w:rPr>
              <w:t>0260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1264F6" w:rsidP="00FC3A00">
            <w:pPr>
              <w:spacing w:before="60" w:after="60"/>
              <w:rPr>
                <w:b/>
                <w:szCs w:val="22"/>
                <w:lang w:val="en-CA"/>
              </w:rPr>
            </w:pPr>
            <w:r>
              <w:rPr>
                <w:b/>
                <w:szCs w:val="22"/>
                <w:lang w:val="en-CA"/>
              </w:rPr>
              <w:t xml:space="preserve">On Weighted Prediction Parameter </w:t>
            </w:r>
            <w:r w:rsidR="00E17152">
              <w:rPr>
                <w:b/>
                <w:szCs w:val="22"/>
                <w:lang w:val="en-CA"/>
              </w:rPr>
              <w:t xml:space="preserve">Signalling </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Proposa</w:t>
            </w:r>
            <w:r w:rsidR="001264F6">
              <w:rPr>
                <w:szCs w:val="22"/>
                <w:lang w:val="en-CA"/>
              </w:rPr>
              <w:t>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1264F6" w:rsidRDefault="002430E3">
            <w:pPr>
              <w:spacing w:before="60" w:after="60"/>
              <w:rPr>
                <w:szCs w:val="22"/>
                <w:lang w:val="en-CA"/>
              </w:rPr>
            </w:pPr>
            <w:r>
              <w:rPr>
                <w:szCs w:val="22"/>
                <w:lang w:val="en-CA"/>
              </w:rPr>
              <w:t>Yong He</w:t>
            </w:r>
            <w:r w:rsidR="006E25CF">
              <w:rPr>
                <w:szCs w:val="22"/>
                <w:lang w:val="en-CA"/>
              </w:rPr>
              <w:t xml:space="preserve">, Jie Dong, </w:t>
            </w:r>
            <w:r w:rsidR="00054C98">
              <w:rPr>
                <w:szCs w:val="22"/>
                <w:lang w:val="en-CA"/>
              </w:rPr>
              <w:t xml:space="preserve">Yan Ye, </w:t>
            </w:r>
            <w:r w:rsidR="006A42AD">
              <w:rPr>
                <w:szCs w:val="22"/>
                <w:lang w:val="en-CA"/>
              </w:rPr>
              <w:t xml:space="preserve">Eun Seok Ryu, </w:t>
            </w:r>
          </w:p>
          <w:p w:rsidR="00E61DAC" w:rsidRPr="005B217D" w:rsidRDefault="001264F6">
            <w:pPr>
              <w:spacing w:before="60" w:after="60"/>
              <w:rPr>
                <w:szCs w:val="22"/>
                <w:lang w:val="en-CA"/>
              </w:rPr>
            </w:pPr>
            <w:r>
              <w:rPr>
                <w:szCs w:val="22"/>
                <w:lang w:val="en-CA"/>
              </w:rPr>
              <w:t>9710 Scranton Rd, #250</w:t>
            </w:r>
            <w:r>
              <w:rPr>
                <w:szCs w:val="22"/>
                <w:lang w:val="en-CA"/>
              </w:rPr>
              <w:br/>
              <w:t>San Diego, CA 92121</w:t>
            </w:r>
            <w:r>
              <w:rPr>
                <w:szCs w:val="22"/>
                <w:lang w:val="en-CA"/>
              </w:rPr>
              <w:br/>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1264F6" w:rsidRDefault="00E61DAC" w:rsidP="001264F6">
            <w:pPr>
              <w:spacing w:before="60" w:after="60"/>
              <w:rPr>
                <w:szCs w:val="22"/>
                <w:lang w:val="en-CA"/>
              </w:rPr>
            </w:pPr>
            <w:r w:rsidRPr="005B217D">
              <w:rPr>
                <w:szCs w:val="22"/>
                <w:lang w:val="en-CA"/>
              </w:rPr>
              <w:br/>
            </w:r>
            <w:r w:rsidR="001264F6">
              <w:rPr>
                <w:szCs w:val="22"/>
                <w:lang w:val="en-CA"/>
              </w:rPr>
              <w:t>+1-858-210-4803</w:t>
            </w:r>
            <w:r w:rsidRPr="005B217D">
              <w:rPr>
                <w:szCs w:val="22"/>
                <w:lang w:val="en-CA"/>
              </w:rPr>
              <w:br/>
            </w:r>
            <w:hyperlink r:id="rId10" w:history="1">
              <w:r w:rsidR="001264F6" w:rsidRPr="005852D2">
                <w:rPr>
                  <w:rStyle w:val="Hyperlink"/>
                  <w:szCs w:val="22"/>
                  <w:lang w:val="en-CA"/>
                </w:rPr>
                <w:t>Yong.he@interdigital.com</w:t>
              </w:r>
            </w:hyperlink>
          </w:p>
          <w:p w:rsidR="006E25CF" w:rsidRDefault="009B6D89" w:rsidP="001264F6">
            <w:pPr>
              <w:spacing w:before="60" w:after="60"/>
              <w:rPr>
                <w:szCs w:val="22"/>
                <w:lang w:val="en-CA"/>
              </w:rPr>
            </w:pPr>
            <w:hyperlink r:id="rId11" w:history="1">
              <w:r w:rsidR="006E25CF" w:rsidRPr="005852D2">
                <w:rPr>
                  <w:rStyle w:val="Hyperlink"/>
                  <w:szCs w:val="22"/>
                  <w:lang w:val="en-CA"/>
                </w:rPr>
                <w:t>jie.dong@interdigital.com</w:t>
              </w:r>
            </w:hyperlink>
          </w:p>
          <w:p w:rsidR="00054C98" w:rsidRDefault="009B6D89" w:rsidP="00054C98">
            <w:pPr>
              <w:spacing w:before="60" w:after="60"/>
              <w:rPr>
                <w:szCs w:val="22"/>
                <w:lang w:val="en-CA"/>
              </w:rPr>
            </w:pPr>
            <w:hyperlink r:id="rId12" w:history="1">
              <w:r w:rsidR="00054C98" w:rsidRPr="005852D2">
                <w:rPr>
                  <w:rStyle w:val="Hyperlink"/>
                  <w:szCs w:val="22"/>
                  <w:lang w:val="en-CA"/>
                </w:rPr>
                <w:t>yan.ye@interdigital.com</w:t>
              </w:r>
            </w:hyperlink>
          </w:p>
          <w:p w:rsidR="006A42AD" w:rsidRDefault="009B6D89" w:rsidP="001264F6">
            <w:pPr>
              <w:spacing w:before="60" w:after="60"/>
              <w:rPr>
                <w:szCs w:val="22"/>
                <w:lang w:val="en-CA"/>
              </w:rPr>
            </w:pPr>
            <w:hyperlink r:id="rId13" w:history="1">
              <w:r w:rsidR="006A42AD" w:rsidRPr="005852D2">
                <w:rPr>
                  <w:rStyle w:val="Hyperlink"/>
                  <w:szCs w:val="22"/>
                  <w:lang w:val="en-CA"/>
                </w:rPr>
                <w:t>eun.ryu@interdigital.com</w:t>
              </w:r>
            </w:hyperlink>
          </w:p>
          <w:p w:rsidR="001264F6" w:rsidRPr="005B217D" w:rsidRDefault="001264F6" w:rsidP="00943677">
            <w:pPr>
              <w:spacing w:before="60" w:after="60"/>
              <w:rPr>
                <w:szCs w:val="22"/>
                <w:lang w:val="en-CA"/>
              </w:rPr>
            </w:pP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1264F6">
            <w:pPr>
              <w:spacing w:before="60" w:after="60"/>
              <w:rPr>
                <w:szCs w:val="22"/>
                <w:lang w:val="en-CA"/>
              </w:rPr>
            </w:pPr>
            <w:r>
              <w:rPr>
                <w:szCs w:val="22"/>
                <w:lang w:val="en-CA"/>
              </w:rPr>
              <w:t>InterDigital Communications</w:t>
            </w:r>
            <w:r w:rsidR="003221A7">
              <w:rPr>
                <w:szCs w:val="22"/>
                <w:lang w:val="en-CA"/>
              </w:rPr>
              <w:t>,</w:t>
            </w:r>
            <w:r>
              <w:rPr>
                <w:szCs w:val="22"/>
                <w:lang w:val="en-CA"/>
              </w:rPr>
              <w:t xml:space="preserve"> LLC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3221A7" w:rsidRPr="003221A7" w:rsidRDefault="003221A7" w:rsidP="003221A7">
      <w:pPr>
        <w:rPr>
          <w:lang w:val="en-CA"/>
        </w:rPr>
      </w:pPr>
      <w:r>
        <w:rPr>
          <w:lang w:val="en-CA"/>
        </w:rPr>
        <w:t xml:space="preserve">In the current </w:t>
      </w:r>
      <w:r w:rsidR="00245438">
        <w:rPr>
          <w:lang w:val="en-CA"/>
        </w:rPr>
        <w:t xml:space="preserve">HEVC CD </w:t>
      </w:r>
      <w:r w:rsidR="009B6D89">
        <w:rPr>
          <w:lang w:val="en-CA"/>
        </w:rPr>
        <w:fldChar w:fldCharType="begin"/>
      </w:r>
      <w:r w:rsidR="00245438">
        <w:rPr>
          <w:lang w:val="en-CA"/>
        </w:rPr>
        <w:instrText xml:space="preserve"> REF _Ref321170243 \r \h </w:instrText>
      </w:r>
      <w:r w:rsidR="009B6D89">
        <w:rPr>
          <w:lang w:val="en-CA"/>
        </w:rPr>
      </w:r>
      <w:r w:rsidR="009B6D89">
        <w:rPr>
          <w:lang w:val="en-CA"/>
        </w:rPr>
        <w:fldChar w:fldCharType="separate"/>
      </w:r>
      <w:r w:rsidR="000E0E75">
        <w:rPr>
          <w:lang w:val="en-CA"/>
        </w:rPr>
        <w:t>[1]</w:t>
      </w:r>
      <w:r w:rsidR="009B6D89">
        <w:rPr>
          <w:lang w:val="en-CA"/>
        </w:rPr>
        <w:fldChar w:fldCharType="end"/>
      </w:r>
      <w:r w:rsidR="00245438">
        <w:rPr>
          <w:lang w:val="en-CA"/>
        </w:rPr>
        <w:t xml:space="preserve">, the explicit Weighted Prediction parameters in B slices are signalled either for the L0 and L1, or </w:t>
      </w:r>
      <w:r w:rsidR="00BE04DA">
        <w:rPr>
          <w:lang w:val="en-CA"/>
        </w:rPr>
        <w:t xml:space="preserve">for the combined list LC. Switching of these two types of signalling </w:t>
      </w:r>
      <w:r w:rsidR="00245438">
        <w:rPr>
          <w:lang w:val="en-CA"/>
        </w:rPr>
        <w:t xml:space="preserve">is </w:t>
      </w:r>
      <w:r w:rsidR="00BE04DA">
        <w:rPr>
          <w:lang w:val="en-CA"/>
        </w:rPr>
        <w:t xml:space="preserve">controlled by </w:t>
      </w:r>
      <w:r w:rsidR="00245438">
        <w:rPr>
          <w:lang w:val="en-CA"/>
        </w:rPr>
        <w:t xml:space="preserve">the flag ref_pic_list_combination_flag. </w:t>
      </w:r>
      <w:r w:rsidR="00BE04DA">
        <w:rPr>
          <w:lang w:val="en-CA"/>
        </w:rPr>
        <w:t xml:space="preserve">In this contribution, a revised WP parameter signalling method is proposed with the goal to </w:t>
      </w:r>
      <w:r w:rsidR="00C22249">
        <w:rPr>
          <w:lang w:val="en-CA"/>
        </w:rPr>
        <w:t>fi</w:t>
      </w:r>
      <w:r w:rsidR="000D2724">
        <w:rPr>
          <w:lang w:val="en-CA"/>
        </w:rPr>
        <w:t xml:space="preserve">x problems in the current scheme and to </w:t>
      </w:r>
      <w:r w:rsidR="00F47AAB">
        <w:rPr>
          <w:lang w:val="en-CA"/>
        </w:rPr>
        <w:t xml:space="preserve">simplify </w:t>
      </w:r>
      <w:r w:rsidR="000D2724">
        <w:rPr>
          <w:lang w:val="en-CA"/>
        </w:rPr>
        <w:t>the syntax design for WP parameter signalling.</w:t>
      </w:r>
    </w:p>
    <w:p w:rsidR="00745F6B" w:rsidRDefault="00C22249" w:rsidP="00E11923">
      <w:pPr>
        <w:pStyle w:val="Heading1"/>
        <w:rPr>
          <w:lang w:val="en-CA"/>
        </w:rPr>
      </w:pPr>
      <w:r>
        <w:rPr>
          <w:lang w:val="en-CA"/>
        </w:rPr>
        <w:t>Problem statement</w:t>
      </w:r>
      <w:r w:rsidR="00745F6B" w:rsidRPr="005B217D">
        <w:rPr>
          <w:lang w:val="en-CA"/>
        </w:rPr>
        <w:t xml:space="preserve"> </w:t>
      </w:r>
    </w:p>
    <w:p w:rsidR="00BE04DA" w:rsidRDefault="00BE04DA" w:rsidP="00BE04DA">
      <w:pPr>
        <w:rPr>
          <w:lang w:val="en-CA"/>
        </w:rPr>
      </w:pPr>
      <w:r>
        <w:rPr>
          <w:lang w:val="en-CA"/>
        </w:rPr>
        <w:t>At the 7</w:t>
      </w:r>
      <w:r w:rsidRPr="00BE04DA">
        <w:rPr>
          <w:vertAlign w:val="superscript"/>
          <w:lang w:val="en-CA"/>
        </w:rPr>
        <w:t>th</w:t>
      </w:r>
      <w:r>
        <w:rPr>
          <w:lang w:val="en-CA"/>
        </w:rPr>
        <w:t xml:space="preserve"> JCT-VC meeting, redundancy reduction </w:t>
      </w:r>
      <w:r w:rsidR="00BC351B">
        <w:rPr>
          <w:lang w:val="en-CA"/>
        </w:rPr>
        <w:t xml:space="preserve">of WP parameter signalling </w:t>
      </w:r>
      <w:r w:rsidR="009B6D89">
        <w:rPr>
          <w:lang w:val="en-CA"/>
        </w:rPr>
        <w:fldChar w:fldCharType="begin"/>
      </w:r>
      <w:r>
        <w:rPr>
          <w:lang w:val="en-CA"/>
        </w:rPr>
        <w:instrText xml:space="preserve"> REF _Ref320625284 \r \h </w:instrText>
      </w:r>
      <w:r w:rsidR="009B6D89">
        <w:rPr>
          <w:lang w:val="en-CA"/>
        </w:rPr>
      </w:r>
      <w:r w:rsidR="009B6D89">
        <w:rPr>
          <w:lang w:val="en-CA"/>
        </w:rPr>
        <w:fldChar w:fldCharType="separate"/>
      </w:r>
      <w:r w:rsidR="000E0E75">
        <w:rPr>
          <w:lang w:val="en-CA"/>
        </w:rPr>
        <w:t>[4]</w:t>
      </w:r>
      <w:r w:rsidR="009B6D89">
        <w:rPr>
          <w:lang w:val="en-CA"/>
        </w:rPr>
        <w:fldChar w:fldCharType="end"/>
      </w:r>
      <w:r>
        <w:rPr>
          <w:lang w:val="en-CA"/>
        </w:rPr>
        <w:t xml:space="preserve"> was </w:t>
      </w:r>
      <w:r w:rsidR="00E17152">
        <w:rPr>
          <w:lang w:val="en-CA"/>
        </w:rPr>
        <w:t>adopted</w:t>
      </w:r>
      <w:r w:rsidR="0045761B">
        <w:rPr>
          <w:lang w:val="en-CA"/>
        </w:rPr>
        <w:t xml:space="preserve"> to combine the signalling of explici</w:t>
      </w:r>
      <w:r w:rsidR="00E17152">
        <w:rPr>
          <w:lang w:val="en-CA"/>
        </w:rPr>
        <w:t>t WP parameters for different reference picture lists in B slices</w:t>
      </w:r>
      <w:r w:rsidR="0045761B">
        <w:rPr>
          <w:lang w:val="en-CA"/>
        </w:rPr>
        <w:t xml:space="preserve">. </w:t>
      </w:r>
      <w:r w:rsidR="009B6D89">
        <w:rPr>
          <w:lang w:val="en-CA"/>
        </w:rPr>
        <w:fldChar w:fldCharType="begin"/>
      </w:r>
      <w:r w:rsidR="00BC351B">
        <w:rPr>
          <w:lang w:val="en-CA"/>
        </w:rPr>
        <w:instrText xml:space="preserve"> REF _Ref321400786 \h </w:instrText>
      </w:r>
      <w:r w:rsidR="009B6D89">
        <w:rPr>
          <w:lang w:val="en-CA"/>
        </w:rPr>
      </w:r>
      <w:r w:rsidR="009B6D89">
        <w:rPr>
          <w:lang w:val="en-CA"/>
        </w:rPr>
        <w:fldChar w:fldCharType="separate"/>
      </w:r>
      <w:r w:rsidR="000E0E75">
        <w:t xml:space="preserve">Table </w:t>
      </w:r>
      <w:r w:rsidR="000E0E75">
        <w:rPr>
          <w:noProof/>
        </w:rPr>
        <w:t>1</w:t>
      </w:r>
      <w:r w:rsidR="009B6D89">
        <w:rPr>
          <w:lang w:val="en-CA"/>
        </w:rPr>
        <w:fldChar w:fldCharType="end"/>
      </w:r>
      <w:r w:rsidR="00BC351B">
        <w:rPr>
          <w:lang w:val="en-CA"/>
        </w:rPr>
        <w:t xml:space="preserve"> shows the current syntax table used to signal the explicit WP parameters in the slice header. </w:t>
      </w:r>
      <w:r>
        <w:rPr>
          <w:lang w:val="en-CA"/>
        </w:rPr>
        <w:t xml:space="preserve"> </w:t>
      </w:r>
      <w:r w:rsidR="00E17152">
        <w:rPr>
          <w:lang w:val="en-CA"/>
        </w:rPr>
        <w:t xml:space="preserve">When ref_pic_list_combination_flag is 1, WP parameters are signalled according to the LC indices, and the weights and offsets used </w:t>
      </w:r>
      <w:r w:rsidR="00961695">
        <w:rPr>
          <w:lang w:val="en-CA"/>
        </w:rPr>
        <w:t>in bi-prediction are derived by mapping a given L0 or L1 index to the corresponding LC index and retrieving the WP parameters sent for that LC index</w:t>
      </w:r>
      <w:r w:rsidR="00E17152">
        <w:rPr>
          <w:lang w:val="en-CA"/>
        </w:rPr>
        <w:t xml:space="preserve">. </w:t>
      </w:r>
      <w:r w:rsidR="00523BFC">
        <w:rPr>
          <w:lang w:val="en-CA"/>
        </w:rPr>
        <w:t>When ref_pic_list_combination_flag is 0, WP parameters are signal</w:t>
      </w:r>
      <w:r w:rsidR="00961695">
        <w:rPr>
          <w:lang w:val="en-CA"/>
        </w:rPr>
        <w:t>l</w:t>
      </w:r>
      <w:r w:rsidR="00523BFC">
        <w:rPr>
          <w:lang w:val="en-CA"/>
        </w:rPr>
        <w:t>ed</w:t>
      </w:r>
      <w:r w:rsidR="00961695">
        <w:rPr>
          <w:lang w:val="en-CA"/>
        </w:rPr>
        <w:t xml:space="preserve"> for L0 and L1.</w:t>
      </w:r>
      <w:r w:rsidR="00523BFC">
        <w:rPr>
          <w:lang w:val="en-CA"/>
        </w:rPr>
        <w:t xml:space="preserve"> </w:t>
      </w:r>
      <w:r w:rsidR="000D2724">
        <w:rPr>
          <w:lang w:val="en-CA"/>
        </w:rPr>
        <w:t>D</w:t>
      </w:r>
      <w:r w:rsidR="00523BFC">
        <w:rPr>
          <w:lang w:val="en-CA"/>
        </w:rPr>
        <w:t>rawbacks of the current</w:t>
      </w:r>
      <w:r w:rsidR="00E17152">
        <w:rPr>
          <w:lang w:val="en-CA"/>
        </w:rPr>
        <w:t xml:space="preserve"> scheme</w:t>
      </w:r>
      <w:r w:rsidR="00523BFC">
        <w:rPr>
          <w:lang w:val="en-CA"/>
        </w:rPr>
        <w:t xml:space="preserve"> include</w:t>
      </w:r>
      <w:r w:rsidR="00E17152">
        <w:rPr>
          <w:lang w:val="en-CA"/>
        </w:rPr>
        <w:t xml:space="preserve"> the following: </w:t>
      </w:r>
    </w:p>
    <w:p w:rsidR="0064306F" w:rsidRDefault="0064306F" w:rsidP="00E17152">
      <w:pPr>
        <w:numPr>
          <w:ilvl w:val="0"/>
          <w:numId w:val="12"/>
        </w:numPr>
        <w:rPr>
          <w:lang w:val="en-CA"/>
        </w:rPr>
      </w:pPr>
      <w:r>
        <w:rPr>
          <w:lang w:val="en-CA"/>
        </w:rPr>
        <w:t>The lists combination LC is a “virtual” list mapped from L0 and L1. It is therefore somewhat “unnatural” to carry WP parameters using LC and map them back to L0 and L1 for them to be used. For example, if some pictures on L0 and L1 are the same (such as in LD case), but the encoder wants to assign different WP parameters, the encoder must set ref_pic_list_combination_flag = 1 and ref_pic_list_modification_flag_lc = 1</w:t>
      </w:r>
      <w:r w:rsidR="00432791">
        <w:rPr>
          <w:lang w:val="en-CA"/>
        </w:rPr>
        <w:t xml:space="preserve">. The encoder then must </w:t>
      </w:r>
      <w:r>
        <w:rPr>
          <w:lang w:val="en-CA"/>
        </w:rPr>
        <w:t xml:space="preserve">signal </w:t>
      </w:r>
      <w:r w:rsidR="00432791">
        <w:rPr>
          <w:lang w:val="en-CA"/>
        </w:rPr>
        <w:t>each entry in LC explicitly before it can signal the WP parameters. This incurs additional bit overhead</w:t>
      </w:r>
      <w:r w:rsidR="003E2CB6">
        <w:rPr>
          <w:lang w:val="en-CA"/>
        </w:rPr>
        <w:t xml:space="preserve"> at the slice level</w:t>
      </w:r>
      <w:r w:rsidR="00432791">
        <w:rPr>
          <w:lang w:val="en-CA"/>
        </w:rPr>
        <w:t>.</w:t>
      </w:r>
      <w:r w:rsidR="003E2CB6">
        <w:rPr>
          <w:lang w:val="en-CA"/>
        </w:rPr>
        <w:t xml:space="preserve"> Furthermore, because the LC size becomes larger than necessary, this increases cost of sending ref_idx_lc at PU level.</w:t>
      </w:r>
    </w:p>
    <w:p w:rsidR="00432791" w:rsidRDefault="00432791" w:rsidP="00E17152">
      <w:pPr>
        <w:numPr>
          <w:ilvl w:val="0"/>
          <w:numId w:val="12"/>
        </w:numPr>
        <w:rPr>
          <w:lang w:val="en-CA"/>
        </w:rPr>
      </w:pPr>
      <w:r>
        <w:rPr>
          <w:lang w:val="en-CA"/>
        </w:rPr>
        <w:t xml:space="preserve">The list combination syntax (see </w:t>
      </w:r>
      <w:r w:rsidR="009B6D89">
        <w:rPr>
          <w:lang w:val="en-CA"/>
        </w:rPr>
        <w:fldChar w:fldCharType="begin"/>
      </w:r>
      <w:r>
        <w:rPr>
          <w:lang w:val="en-CA"/>
        </w:rPr>
        <w:instrText xml:space="preserve"> REF _Ref321404869 \h </w:instrText>
      </w:r>
      <w:r w:rsidR="009B6D89">
        <w:rPr>
          <w:lang w:val="en-CA"/>
        </w:rPr>
      </w:r>
      <w:r w:rsidR="009B6D89">
        <w:rPr>
          <w:lang w:val="en-CA"/>
        </w:rPr>
        <w:fldChar w:fldCharType="separate"/>
      </w:r>
      <w:r w:rsidR="000E0E75">
        <w:t xml:space="preserve">Table </w:t>
      </w:r>
      <w:r w:rsidR="000E0E75">
        <w:rPr>
          <w:noProof/>
        </w:rPr>
        <w:t>2</w:t>
      </w:r>
      <w:r w:rsidR="009B6D89">
        <w:rPr>
          <w:lang w:val="en-CA"/>
        </w:rPr>
        <w:fldChar w:fldCharType="end"/>
      </w:r>
      <w:r>
        <w:rPr>
          <w:lang w:val="en-CA"/>
        </w:rPr>
        <w:t xml:space="preserve">) does not mandate that all L0 and L1 indices must be mapped to an LC index. Consequently, the current signalling method could result in “missing” WP parameters for some references. For example, in Figure 1, current picture POC = 10. In random access setting, L0 and L1 each contains 2 entries (num_ref_idx_l0_active_minus1 = num_ref_idx_l1_active_minus1 = 1). In </w:t>
      </w:r>
      <w:r w:rsidR="009B6D89">
        <w:rPr>
          <w:lang w:val="en-CA"/>
        </w:rPr>
        <w:fldChar w:fldCharType="begin"/>
      </w:r>
      <w:r>
        <w:rPr>
          <w:lang w:val="en-CA"/>
        </w:rPr>
        <w:instrText xml:space="preserve"> REF _Ref321404869 \h </w:instrText>
      </w:r>
      <w:r w:rsidR="009B6D89">
        <w:rPr>
          <w:lang w:val="en-CA"/>
        </w:rPr>
      </w:r>
      <w:r w:rsidR="009B6D89">
        <w:rPr>
          <w:lang w:val="en-CA"/>
        </w:rPr>
        <w:fldChar w:fldCharType="separate"/>
      </w:r>
      <w:r w:rsidR="000E0E75">
        <w:t xml:space="preserve">Table </w:t>
      </w:r>
      <w:r w:rsidR="000E0E75">
        <w:rPr>
          <w:noProof/>
        </w:rPr>
        <w:t>2</w:t>
      </w:r>
      <w:r w:rsidR="009B6D89">
        <w:rPr>
          <w:lang w:val="en-CA"/>
        </w:rPr>
        <w:fldChar w:fldCharType="end"/>
      </w:r>
      <w:r>
        <w:rPr>
          <w:lang w:val="en-CA"/>
        </w:rPr>
        <w:t xml:space="preserve">, if  LC is configured to only contain 2 entries (num_ref_idx_lc_active_minus1 = 1), then no WP parameters can be sent for reference pictures with POC = 6 in L0 and POC = 16 in L1. For these reference pictures, the default parameters must be used, and the text in </w:t>
      </w:r>
      <w:r w:rsidR="009B6D89">
        <w:rPr>
          <w:lang w:val="en-CA"/>
        </w:rPr>
        <w:fldChar w:fldCharType="begin"/>
      </w:r>
      <w:r>
        <w:rPr>
          <w:lang w:val="en-CA"/>
        </w:rPr>
        <w:instrText xml:space="preserve"> REF _Ref321170243 \r \h </w:instrText>
      </w:r>
      <w:r w:rsidR="009B6D89">
        <w:rPr>
          <w:lang w:val="en-CA"/>
        </w:rPr>
      </w:r>
      <w:r w:rsidR="009B6D89">
        <w:rPr>
          <w:lang w:val="en-CA"/>
        </w:rPr>
        <w:fldChar w:fldCharType="separate"/>
      </w:r>
      <w:r w:rsidR="000E0E75">
        <w:rPr>
          <w:lang w:val="en-CA"/>
        </w:rPr>
        <w:t>[1]</w:t>
      </w:r>
      <w:r w:rsidR="009B6D89">
        <w:rPr>
          <w:lang w:val="en-CA"/>
        </w:rPr>
        <w:fldChar w:fldCharType="end"/>
      </w:r>
      <w:r>
        <w:rPr>
          <w:lang w:val="en-CA"/>
        </w:rPr>
        <w:t xml:space="preserve"> </w:t>
      </w:r>
      <w:r w:rsidR="003640B9">
        <w:rPr>
          <w:lang w:val="en-CA"/>
        </w:rPr>
        <w:t>is not properly written for this case</w:t>
      </w:r>
      <w:r>
        <w:rPr>
          <w:lang w:val="en-CA"/>
        </w:rPr>
        <w:t>.</w:t>
      </w:r>
    </w:p>
    <w:p w:rsidR="00E17152" w:rsidRDefault="0064306F" w:rsidP="00E17152">
      <w:pPr>
        <w:numPr>
          <w:ilvl w:val="0"/>
          <w:numId w:val="12"/>
        </w:numPr>
        <w:rPr>
          <w:lang w:val="en-CA"/>
        </w:rPr>
      </w:pPr>
      <w:del w:id="0" w:author="Yan Ye" w:date="2012-04-23T09:54:00Z">
        <w:r w:rsidDel="00017001">
          <w:rPr>
            <w:lang w:val="en-CA"/>
          </w:rPr>
          <w:lastRenderedPageBreak/>
          <w:delText xml:space="preserve">. </w:delText>
        </w:r>
      </w:del>
      <w:r w:rsidR="00E17152">
        <w:rPr>
          <w:lang w:val="en-CA"/>
        </w:rPr>
        <w:t xml:space="preserve">When ref_pic_list_combination_flag is 0, </w:t>
      </w:r>
      <w:r w:rsidR="000D2724">
        <w:rPr>
          <w:lang w:val="en-CA"/>
        </w:rPr>
        <w:t xml:space="preserve">then </w:t>
      </w:r>
      <w:r w:rsidR="00E17152">
        <w:rPr>
          <w:lang w:val="en-CA"/>
        </w:rPr>
        <w:t>L0 and L1 must be identical</w:t>
      </w:r>
      <w:r w:rsidR="00F977B3">
        <w:rPr>
          <w:lang w:val="en-CA"/>
        </w:rPr>
        <w:t xml:space="preserve"> by definition</w:t>
      </w:r>
      <w:r w:rsidR="00E17152">
        <w:rPr>
          <w:lang w:val="en-CA"/>
        </w:rPr>
        <w:t>. However,</w:t>
      </w:r>
      <w:r w:rsidR="00EF14E8">
        <w:rPr>
          <w:lang w:val="en-CA"/>
        </w:rPr>
        <w:t xml:space="preserve"> in </w:t>
      </w:r>
      <w:r w:rsidR="00C22249">
        <w:rPr>
          <w:lang w:val="en-CA"/>
        </w:rPr>
        <w:t>the current scheme</w:t>
      </w:r>
      <w:r w:rsidR="000D2724">
        <w:rPr>
          <w:lang w:val="en-CA"/>
        </w:rPr>
        <w:t>,</w:t>
      </w:r>
      <w:r w:rsidR="00EF14E8">
        <w:rPr>
          <w:lang w:val="en-CA"/>
        </w:rPr>
        <w:t xml:space="preserve"> </w:t>
      </w:r>
      <w:r w:rsidR="000D2724">
        <w:rPr>
          <w:lang w:val="en-CA"/>
        </w:rPr>
        <w:t xml:space="preserve">according to </w:t>
      </w:r>
      <w:r w:rsidR="009B6D89">
        <w:rPr>
          <w:lang w:val="en-CA"/>
        </w:rPr>
        <w:fldChar w:fldCharType="begin"/>
      </w:r>
      <w:r w:rsidR="000D2724">
        <w:rPr>
          <w:lang w:val="en-CA"/>
        </w:rPr>
        <w:instrText xml:space="preserve"> REF _Ref321400786 \h </w:instrText>
      </w:r>
      <w:r w:rsidR="009B6D89">
        <w:rPr>
          <w:lang w:val="en-CA"/>
        </w:rPr>
      </w:r>
      <w:r w:rsidR="009B6D89">
        <w:rPr>
          <w:lang w:val="en-CA"/>
        </w:rPr>
        <w:fldChar w:fldCharType="separate"/>
      </w:r>
      <w:r w:rsidR="000E0E75">
        <w:t xml:space="preserve">Table </w:t>
      </w:r>
      <w:r w:rsidR="000E0E75">
        <w:rPr>
          <w:noProof/>
        </w:rPr>
        <w:t>1</w:t>
      </w:r>
      <w:r w:rsidR="009B6D89">
        <w:rPr>
          <w:lang w:val="en-CA"/>
        </w:rPr>
        <w:fldChar w:fldCharType="end"/>
      </w:r>
      <w:r w:rsidR="000D2724">
        <w:rPr>
          <w:lang w:val="en-CA"/>
        </w:rPr>
        <w:t xml:space="preserve">, </w:t>
      </w:r>
      <w:r w:rsidR="00E17152">
        <w:rPr>
          <w:lang w:val="en-CA"/>
        </w:rPr>
        <w:t>WP parameters are sent for both L0 and L1</w:t>
      </w:r>
      <w:r w:rsidR="00EF14E8">
        <w:rPr>
          <w:lang w:val="en-CA"/>
        </w:rPr>
        <w:t>. T</w:t>
      </w:r>
      <w:r w:rsidR="00E17152">
        <w:rPr>
          <w:lang w:val="en-CA"/>
        </w:rPr>
        <w:t xml:space="preserve">his leads to additional </w:t>
      </w:r>
      <w:r w:rsidR="00EF14E8">
        <w:rPr>
          <w:lang w:val="en-CA"/>
        </w:rPr>
        <w:t xml:space="preserve">signalling </w:t>
      </w:r>
      <w:r w:rsidR="00E17152">
        <w:rPr>
          <w:lang w:val="en-CA"/>
        </w:rPr>
        <w:t xml:space="preserve">redundancy. </w:t>
      </w:r>
    </w:p>
    <w:p w:rsidR="00EF14E8" w:rsidRPr="00AA4BDD" w:rsidRDefault="00F977B3" w:rsidP="00E17152">
      <w:pPr>
        <w:numPr>
          <w:ilvl w:val="0"/>
          <w:numId w:val="12"/>
        </w:numPr>
        <w:rPr>
          <w:szCs w:val="22"/>
          <w:lang w:val="en-CA"/>
        </w:rPr>
      </w:pPr>
      <w:r w:rsidRPr="00AA4BDD">
        <w:rPr>
          <w:szCs w:val="22"/>
          <w:lang w:val="en-CA"/>
        </w:rPr>
        <w:t>The decoding process</w:t>
      </w:r>
      <w:r w:rsidR="004960CB" w:rsidRPr="00AA4BDD">
        <w:rPr>
          <w:szCs w:val="22"/>
          <w:lang w:val="en-CA"/>
        </w:rPr>
        <w:t xml:space="preserve"> in</w:t>
      </w:r>
      <w:r w:rsidRPr="00AA4BDD">
        <w:rPr>
          <w:szCs w:val="22"/>
          <w:lang w:val="en-CA"/>
        </w:rPr>
        <w:t xml:space="preserve"> 8.5.2.2.3.2 weighted sample prediction process uses the array </w:t>
      </w:r>
      <w:r w:rsidRPr="00AA4BDD">
        <w:rPr>
          <w:rFonts w:hint="eastAsia"/>
          <w:szCs w:val="22"/>
          <w:lang w:eastAsia="ko-KR"/>
        </w:rPr>
        <w:t>RefIdxLCToRefIdxLx</w:t>
      </w:r>
      <w:r w:rsidRPr="00AA4BDD">
        <w:rPr>
          <w:szCs w:val="22"/>
          <w:lang w:eastAsia="ko-KR"/>
        </w:rPr>
        <w:t xml:space="preserve">[ </w:t>
      </w:r>
      <w:r w:rsidR="00C22249" w:rsidRPr="00AA4BDD">
        <w:rPr>
          <w:szCs w:val="22"/>
          <w:lang w:eastAsia="ko-KR"/>
        </w:rPr>
        <w:t>refIdxL0/refIdxL1</w:t>
      </w:r>
      <w:r w:rsidRPr="00AA4BDD">
        <w:rPr>
          <w:szCs w:val="22"/>
          <w:lang w:eastAsia="ko-KR"/>
        </w:rPr>
        <w:t>] to map L0 or L1 index t</w:t>
      </w:r>
      <w:r w:rsidR="000D2A9D" w:rsidRPr="00AA4BDD">
        <w:rPr>
          <w:szCs w:val="22"/>
          <w:lang w:eastAsia="ko-KR"/>
        </w:rPr>
        <w:t>o LC index</w:t>
      </w:r>
      <w:r w:rsidR="004960CB" w:rsidRPr="00AA4BDD">
        <w:rPr>
          <w:szCs w:val="22"/>
          <w:lang w:eastAsia="ko-KR"/>
        </w:rPr>
        <w:t xml:space="preserve"> and to find the corresponding weighting parameters</w:t>
      </w:r>
      <w:r w:rsidR="00C22249" w:rsidRPr="00AA4BDD">
        <w:rPr>
          <w:szCs w:val="22"/>
          <w:lang w:eastAsia="ko-KR"/>
        </w:rPr>
        <w:t>, e.g., w0 = LumaWeightLC[</w:t>
      </w:r>
      <w:r w:rsidR="00C22249" w:rsidRPr="00AA4BDD">
        <w:rPr>
          <w:rFonts w:hint="eastAsia"/>
          <w:szCs w:val="22"/>
          <w:lang w:eastAsia="ko-KR"/>
        </w:rPr>
        <w:t>RefIdxLCToRefIdxLx</w:t>
      </w:r>
      <w:r w:rsidR="00C22249" w:rsidRPr="00AA4BDD">
        <w:rPr>
          <w:szCs w:val="22"/>
          <w:lang w:eastAsia="ko-KR"/>
        </w:rPr>
        <w:t>[ refIdxL0]]</w:t>
      </w:r>
      <w:r w:rsidR="004960CB" w:rsidRPr="00AA4BDD">
        <w:rPr>
          <w:szCs w:val="22"/>
          <w:lang w:eastAsia="ko-KR"/>
        </w:rPr>
        <w:t xml:space="preserve">. However, this mapping </w:t>
      </w:r>
      <w:r w:rsidR="000D2A9D" w:rsidRPr="00AA4BDD">
        <w:rPr>
          <w:szCs w:val="22"/>
          <w:lang w:eastAsia="ko-KR"/>
        </w:rPr>
        <w:t xml:space="preserve">is incorrect, since RefIdxLCToRefIdxLx[ ] maps LC index to an L0 or L1 index, not </w:t>
      </w:r>
      <w:r w:rsidR="004960CB" w:rsidRPr="00AA4BDD">
        <w:rPr>
          <w:szCs w:val="22"/>
          <w:lang w:eastAsia="ko-KR"/>
        </w:rPr>
        <w:t xml:space="preserve">in the reverse direction. Additional arrays must be defined in order to make the current decoding process in 8.5.2.2.3.2 work correctly. </w:t>
      </w:r>
    </w:p>
    <w:p w:rsidR="00E17152" w:rsidRDefault="00BD1930" w:rsidP="0011403A">
      <w:pPr>
        <w:jc w:val="center"/>
      </w:pPr>
      <w:r>
        <w:object w:dxaOrig="7085" w:dyaOrig="1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4pt;height:81.65pt" o:ole="">
            <v:imagedata r:id="rId14" o:title=""/>
          </v:shape>
          <o:OLEObject Type="Embed" ProgID="Visio.Drawing.11" ShapeID="_x0000_i1025" DrawAspect="Content" ObjectID="_1396682529" r:id="rId15"/>
        </w:object>
      </w:r>
    </w:p>
    <w:p w:rsidR="00BD1930" w:rsidRDefault="00BD1930" w:rsidP="00BD1930">
      <w:pPr>
        <w:pStyle w:val="Caption"/>
        <w:jc w:val="center"/>
        <w:rPr>
          <w:lang w:val="en-CA"/>
        </w:rPr>
      </w:pPr>
      <w:r>
        <w:t xml:space="preserve">Figure </w:t>
      </w:r>
      <w:fldSimple w:instr=" SEQ Figure \* ARABIC ">
        <w:r w:rsidR="000E0E75">
          <w:rPr>
            <w:noProof/>
          </w:rPr>
          <w:t>1</w:t>
        </w:r>
      </w:fldSimple>
      <w:r>
        <w:t xml:space="preserve">. Example of </w:t>
      </w:r>
      <w:r w:rsidR="00C22249">
        <w:t>inability to provide WP parameters for all pictures in L0 and L1 using current method</w:t>
      </w:r>
    </w:p>
    <w:p w:rsidR="00BE04DA" w:rsidRDefault="00D56DEF" w:rsidP="00D56DEF">
      <w:pPr>
        <w:pStyle w:val="Caption"/>
        <w:jc w:val="center"/>
      </w:pPr>
      <w:bookmarkStart w:id="1" w:name="_Ref321400786"/>
      <w:r>
        <w:t xml:space="preserve">Table </w:t>
      </w:r>
      <w:fldSimple w:instr=" SEQ Table \* ARABIC ">
        <w:r w:rsidR="000E0E75">
          <w:rPr>
            <w:noProof/>
          </w:rPr>
          <w:t>1</w:t>
        </w:r>
      </w:fldSimple>
      <w:bookmarkEnd w:id="1"/>
      <w:r>
        <w:t xml:space="preserve">. WP parameter signaling in </w:t>
      </w:r>
      <w:r w:rsidR="009B6D89">
        <w:fldChar w:fldCharType="begin"/>
      </w:r>
      <w:r w:rsidR="00C25B00">
        <w:instrText xml:space="preserve"> REF _Ref321170243 \r \h </w:instrText>
      </w:r>
      <w:r w:rsidR="009B6D89">
        <w:fldChar w:fldCharType="separate"/>
      </w:r>
      <w:r w:rsidR="000E0E75">
        <w:t>[1]</w:t>
      </w:r>
      <w:r w:rsidR="009B6D89">
        <w:fldChar w:fldCharType="end"/>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lastRenderedPageBreak/>
              <w:t>pred_weight_table(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heading"/>
            </w:pPr>
            <w:r w:rsidRPr="00FB08DB">
              <w:t>Descriptor</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b/>
                <w:bCs/>
              </w:rPr>
              <w:tab/>
              <w:t>luma_log2_weight_denom</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bCs/>
              </w:rPr>
            </w:pPr>
            <w:r w:rsidRPr="00FB08DB">
              <w:rPr>
                <w:b/>
                <w:bCs/>
              </w:rPr>
              <w:tab/>
            </w:r>
            <w:r w:rsidRPr="00FB08DB">
              <w:rPr>
                <w:bCs/>
              </w:rPr>
              <w:t>if( chroma_format_idc  !=  0 )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b/>
                <w:bCs/>
                <w:lang w:eastAsia="ja-JP"/>
              </w:rPr>
              <w:tab/>
            </w:r>
            <w:r w:rsidRPr="00FB08DB">
              <w:rPr>
                <w:b/>
                <w:bCs/>
                <w:lang w:eastAsia="ja-JP"/>
              </w:rPr>
              <w:tab/>
            </w:r>
            <w:r w:rsidRPr="00FB08DB">
              <w:rPr>
                <w:rFonts w:hint="eastAsia"/>
                <w:b/>
                <w:bCs/>
                <w:lang w:eastAsia="ko-KR"/>
              </w:rPr>
              <w:t>delta_</w:t>
            </w:r>
            <w:r w:rsidRPr="00FB08DB">
              <w:rPr>
                <w:b/>
                <w:bCs/>
              </w:rPr>
              <w:t>chroma_log2_weight_denom</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rPr>
                <w:rFonts w:hint="eastAsia"/>
                <w:lang w:eastAsia="ko-KR"/>
              </w:rPr>
              <w:t>s</w:t>
            </w:r>
            <w:r w:rsidRPr="00FB08DB">
              <w:t>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bCs/>
                <w:lang w:eastAsia="ko-KR"/>
              </w:rPr>
            </w:pPr>
            <w:r w:rsidRPr="00FB08DB">
              <w:rPr>
                <w:rFonts w:hint="eastAsia"/>
                <w:bCs/>
                <w:lang w:eastAsia="ko-KR"/>
              </w:rPr>
              <w:tab/>
              <w:t xml:space="preserve">if( slice_type  = =  P | | </w:t>
            </w:r>
          </w:p>
          <w:p w:rsidR="00BE04DA" w:rsidRPr="00FB08DB" w:rsidRDefault="00BE04DA" w:rsidP="009A23E4">
            <w:pPr>
              <w:pStyle w:val="tablesyntax"/>
              <w:rPr>
                <w:bCs/>
                <w:lang w:eastAsia="ko-KR"/>
              </w:rPr>
            </w:pPr>
            <w:r w:rsidRPr="00FB08DB">
              <w:rPr>
                <w:bCs/>
                <w:lang w:eastAsia="ko-KR"/>
              </w:rPr>
              <w:tab/>
            </w:r>
            <w:r w:rsidRPr="00FB08DB">
              <w:rPr>
                <w:rFonts w:hint="eastAsia"/>
                <w:bCs/>
                <w:lang w:eastAsia="ko-KR"/>
              </w:rPr>
              <w:tab/>
              <w:t>( slice_type  = =  B  &amp;&amp;  ref_pic_list_combination_flag  = =  0 )</w:t>
            </w:r>
            <w:r w:rsidRPr="00FB08DB">
              <w:rPr>
                <w:bCs/>
                <w:lang w:val="en-US" w:eastAsia="ko-KR"/>
              </w:rPr>
              <w:t xml:space="preserve"> </w:t>
            </w:r>
            <w:r w:rsidRPr="00FB08DB">
              <w:rPr>
                <w:rFonts w:hint="eastAsia"/>
                <w:bCs/>
                <w:lang w:val="en-US" w:eastAsia="ko-KR"/>
              </w:rPr>
              <w:t>)</w:t>
            </w:r>
            <w:r w:rsidRPr="00FB08DB">
              <w:rPr>
                <w:rFonts w:hint="eastAsia"/>
                <w:bCs/>
                <w:lang w:eastAsia="ko-KR"/>
              </w:rPr>
              <w:t xml:space="preserve"> {</w:t>
            </w:r>
          </w:p>
        </w:tc>
        <w:tc>
          <w:tcPr>
            <w:tcW w:w="1157" w:type="dxa"/>
            <w:tcBorders>
              <w:top w:val="single" w:sz="4" w:space="0" w:color="auto"/>
              <w:left w:val="single" w:sz="4" w:space="0" w:color="auto"/>
              <w:bottom w:val="single" w:sz="4" w:space="0" w:color="auto"/>
              <w:right w:val="single" w:sz="4" w:space="0" w:color="auto"/>
            </w:tcBorders>
          </w:tcPr>
          <w:p w:rsidR="00BE04DA" w:rsidRPr="00FB08DB" w:rsidDel="00936432"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lang w:eastAsia="ko-KR"/>
              </w:rPr>
              <w:tab/>
            </w:r>
            <w:r w:rsidRPr="00FB08DB">
              <w:tab/>
              <w:t>for( i = 0; i &lt;=</w:t>
            </w:r>
            <w:r w:rsidRPr="00FB08DB">
              <w:rPr>
                <w:lang w:eastAsia="ja-JP"/>
              </w:rPr>
              <w:t xml:space="preserve"> </w:t>
            </w:r>
            <w:r w:rsidRPr="00FB08DB">
              <w:t>num_ref_idx_l0_active_minus1</w:t>
            </w:r>
            <w:r w:rsidRPr="00FB08DB">
              <w:rPr>
                <w:lang w:eastAsia="ja-JP"/>
              </w:rPr>
              <w:t xml:space="preserve">; </w:t>
            </w:r>
            <w:r w:rsidRPr="00FB08DB">
              <w:t>i++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b/>
                <w:bCs/>
                <w:lang w:eastAsia="ko-KR"/>
              </w:rPr>
              <w:tab/>
            </w:r>
            <w:r w:rsidRPr="00FB08DB">
              <w:rPr>
                <w:b/>
                <w:bCs/>
                <w:lang w:eastAsia="ja-JP"/>
              </w:rPr>
              <w:tab/>
            </w:r>
            <w:r w:rsidRPr="00FB08DB">
              <w:rPr>
                <w:b/>
                <w:bCs/>
                <w:lang w:eastAsia="ja-JP"/>
              </w:rPr>
              <w:tab/>
              <w:t>luma_weight_l0_flag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lang w:eastAsia="ko-KR"/>
              </w:rPr>
              <w:tab/>
            </w:r>
            <w:r w:rsidRPr="00FB08DB">
              <w:tab/>
            </w:r>
            <w:r w:rsidRPr="00FB08DB">
              <w:tab/>
              <w:t>if( luma_weight_l0_flag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b/>
                <w:bCs/>
                <w:lang w:eastAsia="ko-KR"/>
              </w:rPr>
              <w:tab/>
            </w:r>
            <w:r w:rsidRPr="00FB08DB">
              <w:rPr>
                <w:b/>
                <w:bCs/>
              </w:rPr>
              <w:tab/>
            </w:r>
            <w:r w:rsidRPr="00FB08DB">
              <w:rPr>
                <w:b/>
                <w:bCs/>
              </w:rPr>
              <w:tab/>
            </w:r>
            <w:r w:rsidRPr="00FB08DB">
              <w:rPr>
                <w:b/>
                <w:bCs/>
              </w:rPr>
              <w:tab/>
            </w:r>
            <w:r w:rsidRPr="00FB08DB">
              <w:rPr>
                <w:rFonts w:hint="eastAsia"/>
                <w:b/>
                <w:bCs/>
                <w:lang w:eastAsia="ko-KR"/>
              </w:rPr>
              <w:t>delta_</w:t>
            </w:r>
            <w:r w:rsidRPr="00FB08DB">
              <w:rPr>
                <w:b/>
                <w:bCs/>
              </w:rPr>
              <w:t>luma_weight_l0[</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rPr>
              <w:t>luma_offset_l0[</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lang w:eastAsia="ko-KR"/>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ja-JP"/>
              </w:rPr>
            </w:pPr>
            <w:r w:rsidRPr="00FB08DB">
              <w:rPr>
                <w:rFonts w:hint="eastAsia"/>
                <w:lang w:eastAsia="ko-KR"/>
              </w:rPr>
              <w:tab/>
            </w:r>
            <w:r w:rsidRPr="00FB08DB">
              <w:rPr>
                <w:lang w:eastAsia="ja-JP"/>
              </w:rPr>
              <w:tab/>
            </w:r>
            <w:r w:rsidRPr="00FB08DB">
              <w:rPr>
                <w:lang w:eastAsia="ja-JP"/>
              </w:rPr>
              <w:tab/>
              <w:t>if( chroma_format_idc  !=  0 )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t>chroma_weight_l0_flag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lang w:eastAsia="ko-KR"/>
              </w:rPr>
              <w:tab/>
            </w:r>
            <w:r w:rsidRPr="00FB08DB">
              <w:tab/>
            </w:r>
            <w:r w:rsidRPr="00FB08DB">
              <w:tab/>
            </w:r>
            <w:r w:rsidRPr="00FB08DB">
              <w:tab/>
              <w:t>if( chroma_weight_l0_flag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lang w:eastAsia="ko-KR"/>
              </w:rPr>
              <w:tab/>
            </w:r>
            <w:r w:rsidRPr="00FB08DB">
              <w:tab/>
            </w:r>
            <w:r w:rsidRPr="00FB08DB">
              <w:tab/>
            </w:r>
            <w:r w:rsidRPr="00FB08DB">
              <w:tab/>
            </w:r>
            <w:r w:rsidRPr="00FB08DB">
              <w:tab/>
              <w:t>for( j =0; j &lt; 2; j++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rFonts w:hint="eastAsia"/>
                <w:b/>
                <w:bCs/>
                <w:lang w:eastAsia="ko-KR"/>
              </w:rPr>
              <w:t>delta_</w:t>
            </w:r>
            <w:r w:rsidRPr="00FB08DB">
              <w:rPr>
                <w:b/>
                <w:bCs/>
              </w:rPr>
              <w:t>chroma_weight_l0[</w:t>
            </w:r>
            <w:r w:rsidRPr="00FB08DB">
              <w:t> i </w:t>
            </w:r>
            <w:r w:rsidRPr="00FB08DB">
              <w:rPr>
                <w:b/>
                <w:bCs/>
              </w:rPr>
              <w:t>][</w:t>
            </w:r>
            <w:r w:rsidRPr="00FB08DB">
              <w:t> j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sz w:val="22"/>
                <w:szCs w:val="22"/>
                <w:lang w:val="pl-PL"/>
              </w:rPr>
            </w:pPr>
            <w:r w:rsidRPr="00FB08DB">
              <w:rPr>
                <w:rFonts w:hint="eastAsia"/>
                <w:b/>
                <w:bCs/>
                <w:lang w:val="pl-PL" w:eastAsia="ko-KR"/>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rFonts w:hint="eastAsia"/>
                <w:b/>
                <w:bCs/>
                <w:lang w:val="pl-PL" w:eastAsia="ko-KR"/>
              </w:rPr>
              <w:t>delta_</w:t>
            </w:r>
            <w:r w:rsidRPr="00FB08DB">
              <w:rPr>
                <w:b/>
                <w:bCs/>
                <w:lang w:val="pl-PL"/>
              </w:rPr>
              <w:t>chroma_offset_l0[</w:t>
            </w:r>
            <w:r w:rsidRPr="00FB08DB">
              <w:rPr>
                <w:lang w:val="pl-PL"/>
              </w:rPr>
              <w:t> i </w:t>
            </w:r>
            <w:r w:rsidRPr="00FB08DB">
              <w:rPr>
                <w:b/>
                <w:bCs/>
                <w:lang w:val="pl-PL"/>
              </w:rPr>
              <w:t>][</w:t>
            </w:r>
            <w:r w:rsidRPr="00FB08DB">
              <w:rPr>
                <w:lang w:val="pl-PL"/>
              </w:rPr>
              <w:t> j </w:t>
            </w:r>
            <w:r w:rsidRPr="00FB08DB">
              <w:rPr>
                <w:b/>
                <w:bCs/>
                <w:lang w:val="pl-PL"/>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rPr>
                <w:lang w:eastAsia="ja-JP"/>
              </w:rPr>
              <w:tab/>
            </w:r>
            <w:r w:rsidRPr="00FB08DB">
              <w:rPr>
                <w:lang w:eastAsia="ja-JP"/>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ja-JP"/>
              </w:rPr>
            </w:pPr>
            <w:r w:rsidRPr="00FB08DB">
              <w:rPr>
                <w:rFonts w:hint="eastAsia"/>
                <w:lang w:eastAsia="ko-KR"/>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lang w:eastAsia="ko-KR"/>
              </w:rPr>
              <w:tab/>
            </w:r>
            <w:r w:rsidRPr="00FB08DB">
              <w:rPr>
                <w:rFonts w:hint="eastAsia"/>
                <w:lang w:eastAsia="ko-KR"/>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lang w:eastAsia="ja-JP"/>
              </w:rPr>
              <w:tab/>
              <w:t>if( slice_type  = =  B )</w:t>
            </w:r>
            <w:r w:rsidRPr="00FB08DB">
              <w:rPr>
                <w:rFonts w:hint="eastAsia"/>
                <w:lang w:eastAsia="ko-KR"/>
              </w:rPr>
              <w:t xml:space="preserve">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rPr>
                <w:lang w:eastAsia="ko-KR"/>
              </w:rPr>
              <w:tab/>
            </w:r>
            <w:r w:rsidRPr="00FB08DB">
              <w:rPr>
                <w:rFonts w:hint="eastAsia"/>
                <w:lang w:eastAsia="ko-KR"/>
              </w:rPr>
              <w:t>if( ref_pic_list_combination_flag  = =  0 )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tab/>
            </w:r>
            <w:r w:rsidRPr="00FB08DB">
              <w:tab/>
              <w:t>for( i = 0; i &lt;=</w:t>
            </w:r>
            <w:r w:rsidRPr="00FB08DB">
              <w:rPr>
                <w:lang w:eastAsia="ja-JP"/>
              </w:rPr>
              <w:t xml:space="preserve"> </w:t>
            </w:r>
            <w:r w:rsidRPr="00FB08DB">
              <w:t>num_ref_idx_l1_active_minus1</w:t>
            </w:r>
            <w:r w:rsidRPr="00FB08DB">
              <w:rPr>
                <w:lang w:eastAsia="ja-JP"/>
              </w:rPr>
              <w:t xml:space="preserve">; </w:t>
            </w:r>
            <w:r w:rsidRPr="00FB08DB">
              <w:t>i++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t>luma_weight_l1_flag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tab/>
            </w:r>
            <w:r w:rsidRPr="00FB08DB">
              <w:tab/>
            </w:r>
            <w:r w:rsidRPr="00FB08DB">
              <w:tab/>
              <w:t>if( luma_weight_l1_flag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b/>
                <w:bCs/>
                <w:lang w:eastAsia="ko-KR"/>
              </w:rPr>
              <w:tab/>
            </w:r>
            <w:r w:rsidRPr="00FB08DB">
              <w:rPr>
                <w:b/>
                <w:bCs/>
              </w:rPr>
              <w:tab/>
            </w:r>
            <w:r w:rsidRPr="00FB08DB">
              <w:rPr>
                <w:b/>
                <w:bCs/>
              </w:rPr>
              <w:tab/>
            </w:r>
            <w:r w:rsidRPr="00FB08DB">
              <w:rPr>
                <w:b/>
                <w:bCs/>
              </w:rPr>
              <w:tab/>
            </w:r>
            <w:r w:rsidRPr="00FB08DB">
              <w:rPr>
                <w:b/>
                <w:bCs/>
              </w:rPr>
              <w:tab/>
            </w:r>
            <w:r w:rsidRPr="00FB08DB">
              <w:rPr>
                <w:rFonts w:hint="eastAsia"/>
                <w:b/>
                <w:bCs/>
                <w:lang w:eastAsia="ko-KR"/>
              </w:rPr>
              <w:t>delta_</w:t>
            </w:r>
            <w:r w:rsidRPr="00FB08DB">
              <w:rPr>
                <w:b/>
                <w:bCs/>
              </w:rPr>
              <w:t>luma_weight_l1[</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b/>
                <w:bCs/>
                <w:lang w:eastAsia="ko-KR"/>
              </w:rPr>
              <w:tab/>
            </w:r>
            <w:r w:rsidRPr="00FB08DB">
              <w:rPr>
                <w:rFonts w:eastAsia="SimSun"/>
                <w:b/>
                <w:bCs/>
                <w:lang w:eastAsia="zh-CN"/>
              </w:rPr>
              <w:tab/>
            </w:r>
            <w:r w:rsidRPr="00FB08DB">
              <w:rPr>
                <w:rFonts w:eastAsia="SimSun"/>
                <w:b/>
                <w:bCs/>
                <w:lang w:eastAsia="zh-CN"/>
              </w:rPr>
              <w:tab/>
            </w:r>
            <w:r w:rsidRPr="00FB08DB">
              <w:rPr>
                <w:rFonts w:eastAsia="SimSun"/>
                <w:b/>
                <w:bCs/>
                <w:lang w:eastAsia="zh-CN"/>
              </w:rPr>
              <w:tab/>
            </w:r>
            <w:r w:rsidRPr="00FB08DB">
              <w:rPr>
                <w:rFonts w:eastAsia="SimSun"/>
                <w:b/>
                <w:bCs/>
                <w:lang w:eastAsia="zh-CN"/>
              </w:rPr>
              <w:tab/>
              <w:t>l</w:t>
            </w:r>
            <w:r w:rsidRPr="00FB08DB">
              <w:rPr>
                <w:b/>
                <w:bCs/>
              </w:rPr>
              <w:t>uma_offset_l1[</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rPr>
                <w:lang w:eastAsia="ja-JP"/>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ja-JP"/>
              </w:rPr>
            </w:pPr>
            <w:r w:rsidRPr="00FB08DB">
              <w:rPr>
                <w:rFonts w:hint="eastAsia"/>
                <w:lang w:eastAsia="ko-KR"/>
              </w:rPr>
              <w:tab/>
            </w:r>
            <w:r w:rsidRPr="00FB08DB">
              <w:rPr>
                <w:lang w:eastAsia="ja-JP"/>
              </w:rPr>
              <w:tab/>
            </w:r>
            <w:r w:rsidRPr="00FB08DB">
              <w:rPr>
                <w:lang w:eastAsia="ja-JP"/>
              </w:rPr>
              <w:tab/>
            </w:r>
            <w:r w:rsidRPr="00FB08DB">
              <w:rPr>
                <w:lang w:eastAsia="ja-JP"/>
              </w:rPr>
              <w:tab/>
              <w:t>if( chroma_format_idc  !=  0 )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rPr>
                <w:lang w:eastAsia="ja-JP"/>
              </w:rPr>
              <w:tab/>
            </w:r>
            <w:r w:rsidRPr="00FB08DB">
              <w:rPr>
                <w:lang w:eastAsia="ja-JP"/>
              </w:rPr>
              <w:tab/>
            </w:r>
            <w:r w:rsidRPr="00FB08DB">
              <w:rPr>
                <w:lang w:eastAsia="ja-JP"/>
              </w:rPr>
              <w:tab/>
            </w:r>
            <w:r w:rsidRPr="00FB08DB">
              <w:rPr>
                <w:lang w:eastAsia="ja-JP"/>
              </w:rPr>
              <w:tab/>
            </w:r>
            <w:r w:rsidRPr="00FB08DB">
              <w:rPr>
                <w:b/>
                <w:bCs/>
                <w:lang w:eastAsia="ja-JP"/>
              </w:rPr>
              <w:t>chroma_weight_l1_flag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tab/>
            </w:r>
            <w:r w:rsidRPr="00FB08DB">
              <w:tab/>
            </w:r>
            <w:r w:rsidRPr="00FB08DB">
              <w:tab/>
            </w:r>
            <w:r w:rsidRPr="00FB08DB">
              <w:tab/>
              <w:t>if( chroma_weight_l1_flag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tab/>
            </w:r>
            <w:r w:rsidRPr="00FB08DB">
              <w:tab/>
            </w:r>
            <w:r w:rsidRPr="00FB08DB">
              <w:tab/>
            </w:r>
            <w:r w:rsidRPr="00FB08DB">
              <w:tab/>
            </w:r>
            <w:r w:rsidRPr="00FB08DB">
              <w:tab/>
              <w:t>for( j = 0; j &lt; 2; j++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rFonts w:hint="eastAsia"/>
                <w:b/>
                <w:bCs/>
                <w:lang w:eastAsia="ko-KR"/>
              </w:rPr>
              <w:t>delta_</w:t>
            </w:r>
            <w:r w:rsidRPr="00FB08DB">
              <w:rPr>
                <w:b/>
                <w:bCs/>
              </w:rPr>
              <w:t>chroma_weight_l1[</w:t>
            </w:r>
            <w:r w:rsidRPr="00FB08DB">
              <w:t> i </w:t>
            </w:r>
            <w:r w:rsidRPr="00FB08DB">
              <w:rPr>
                <w:b/>
                <w:bCs/>
              </w:rPr>
              <w:t>][</w:t>
            </w:r>
            <w:r w:rsidRPr="00FB08DB">
              <w:t> j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val="pl-PL"/>
              </w:rPr>
            </w:pPr>
            <w:r w:rsidRPr="00FB08DB">
              <w:rPr>
                <w:rFonts w:hint="eastAsia"/>
                <w:b/>
                <w:bCs/>
                <w:lang w:val="pl-PL" w:eastAsia="ko-KR"/>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rFonts w:hint="eastAsia"/>
                <w:b/>
                <w:bCs/>
                <w:lang w:val="pl-PL" w:eastAsia="ko-KR"/>
              </w:rPr>
              <w:t>delta_</w:t>
            </w:r>
            <w:r w:rsidRPr="00FB08DB">
              <w:rPr>
                <w:b/>
                <w:bCs/>
                <w:lang w:val="pl-PL"/>
              </w:rPr>
              <w:t>chroma_offset_l1[</w:t>
            </w:r>
            <w:r w:rsidRPr="00FB08DB">
              <w:rPr>
                <w:lang w:val="pl-PL"/>
              </w:rPr>
              <w:t> i </w:t>
            </w:r>
            <w:r w:rsidRPr="00FB08DB">
              <w:rPr>
                <w:b/>
                <w:bCs/>
                <w:lang w:val="pl-PL"/>
              </w:rPr>
              <w:t>][</w:t>
            </w:r>
            <w:r w:rsidRPr="00FB08DB">
              <w:rPr>
                <w:lang w:val="pl-PL"/>
              </w:rPr>
              <w:t> j </w:t>
            </w:r>
            <w:r w:rsidRPr="00FB08DB">
              <w:rPr>
                <w:b/>
                <w:bCs/>
                <w:lang w:val="pl-PL"/>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bCs/>
                <w:lang w:eastAsia="ja-JP"/>
              </w:rPr>
            </w:pPr>
            <w:r w:rsidRPr="00FB08DB">
              <w:rPr>
                <w:rFonts w:hint="eastAsia"/>
                <w:bCs/>
                <w:lang w:eastAsia="ko-KR"/>
              </w:rPr>
              <w:tab/>
            </w:r>
            <w:r w:rsidRPr="00FB08DB">
              <w:rPr>
                <w:bCs/>
                <w:lang w:eastAsia="ja-JP"/>
              </w:rPr>
              <w:tab/>
            </w:r>
            <w:r w:rsidRPr="00FB08DB">
              <w:rPr>
                <w:bCs/>
                <w:lang w:eastAsia="ja-JP"/>
              </w:rPr>
              <w:tab/>
            </w:r>
            <w:r w:rsidRPr="00FB08DB">
              <w:rPr>
                <w:bCs/>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rPr>
                <w:rFonts w:hint="eastAsia"/>
                <w:lang w:eastAsia="ko-KR"/>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lang w:eastAsia="ko-KR"/>
              </w:rPr>
              <w:tab/>
            </w:r>
            <w:r w:rsidRPr="00FB08DB">
              <w:rPr>
                <w:rFonts w:hint="eastAsia"/>
                <w:lang w:eastAsia="ko-KR"/>
              </w:rPr>
              <w:tab/>
              <w:t>} else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tab/>
            </w:r>
            <w:r w:rsidRPr="00FB08DB">
              <w:tab/>
              <w:t>for( i = 0; i &lt;=</w:t>
            </w:r>
            <w:r w:rsidRPr="00FB08DB">
              <w:rPr>
                <w:lang w:eastAsia="ja-JP"/>
              </w:rPr>
              <w:t xml:space="preserve"> </w:t>
            </w:r>
            <w:r w:rsidRPr="00FB08DB">
              <w:t>num_ref_idx_l</w:t>
            </w:r>
            <w:r w:rsidRPr="00FB08DB">
              <w:rPr>
                <w:rFonts w:hint="eastAsia"/>
                <w:lang w:eastAsia="ko-KR"/>
              </w:rPr>
              <w:t>c</w:t>
            </w:r>
            <w:r w:rsidRPr="00FB08DB">
              <w:t>_active_minus1</w:t>
            </w:r>
            <w:r w:rsidRPr="00FB08DB">
              <w:rPr>
                <w:lang w:eastAsia="ja-JP"/>
              </w:rPr>
              <w:t xml:space="preserve">; </w:t>
            </w:r>
            <w:r w:rsidRPr="00FB08DB">
              <w:t>i++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t>luma_weight_l</w:t>
            </w:r>
            <w:r w:rsidRPr="00FB08DB">
              <w:rPr>
                <w:rFonts w:hint="eastAsia"/>
                <w:b/>
                <w:bCs/>
                <w:lang w:eastAsia="ko-KR"/>
              </w:rPr>
              <w:t>c</w:t>
            </w:r>
            <w:r w:rsidRPr="00FB08DB">
              <w:rPr>
                <w:b/>
                <w:bCs/>
                <w:lang w:eastAsia="ja-JP"/>
              </w:rPr>
              <w:t>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tab/>
            </w:r>
            <w:r w:rsidRPr="00FB08DB">
              <w:tab/>
            </w:r>
            <w:r w:rsidRPr="00FB08DB">
              <w:tab/>
              <w:t>if( luma_weight_l1_flag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eastAsia="ko-KR"/>
              </w:rPr>
              <w:tab/>
            </w:r>
            <w:r w:rsidRPr="00FB08DB">
              <w:rPr>
                <w:b/>
                <w:bCs/>
              </w:rPr>
              <w:tab/>
            </w:r>
            <w:r w:rsidRPr="00FB08DB">
              <w:rPr>
                <w:b/>
                <w:bCs/>
              </w:rPr>
              <w:tab/>
            </w:r>
            <w:r w:rsidRPr="00FB08DB">
              <w:rPr>
                <w:b/>
                <w:bCs/>
              </w:rPr>
              <w:tab/>
            </w:r>
            <w:r w:rsidRPr="00FB08DB">
              <w:rPr>
                <w:b/>
                <w:bCs/>
              </w:rPr>
              <w:tab/>
            </w:r>
            <w:r w:rsidRPr="00FB08DB">
              <w:rPr>
                <w:rFonts w:hint="eastAsia"/>
                <w:b/>
                <w:bCs/>
                <w:lang w:eastAsia="ko-KR"/>
              </w:rPr>
              <w:t>delta_</w:t>
            </w:r>
            <w:r w:rsidRPr="00FB08DB">
              <w:rPr>
                <w:b/>
                <w:bCs/>
              </w:rPr>
              <w:t>luma_weight_l</w:t>
            </w:r>
            <w:r w:rsidRPr="00FB08DB">
              <w:rPr>
                <w:rFonts w:hint="eastAsia"/>
                <w:b/>
                <w:bCs/>
                <w:lang w:eastAsia="ko-KR"/>
              </w:rPr>
              <w:t>c</w:t>
            </w:r>
            <w:r w:rsidRPr="00FB08DB">
              <w:rPr>
                <w:b/>
                <w:bCs/>
              </w:rPr>
              <w:t>[</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eastAsia="ko-KR"/>
              </w:rPr>
              <w:tab/>
            </w:r>
            <w:r w:rsidRPr="00FB08DB">
              <w:rPr>
                <w:rFonts w:eastAsia="SimSun"/>
                <w:b/>
                <w:bCs/>
                <w:lang w:eastAsia="zh-CN"/>
              </w:rPr>
              <w:tab/>
            </w:r>
            <w:r w:rsidRPr="00FB08DB">
              <w:rPr>
                <w:rFonts w:eastAsia="SimSun"/>
                <w:b/>
                <w:bCs/>
                <w:lang w:eastAsia="zh-CN"/>
              </w:rPr>
              <w:tab/>
            </w:r>
            <w:r w:rsidRPr="00FB08DB">
              <w:rPr>
                <w:rFonts w:eastAsia="SimSun"/>
                <w:b/>
                <w:bCs/>
                <w:lang w:eastAsia="zh-CN"/>
              </w:rPr>
              <w:tab/>
            </w:r>
            <w:r w:rsidRPr="00FB08DB">
              <w:rPr>
                <w:rFonts w:eastAsia="SimSun"/>
                <w:b/>
                <w:bCs/>
                <w:lang w:eastAsia="zh-CN"/>
              </w:rPr>
              <w:tab/>
              <w:t>l</w:t>
            </w:r>
            <w:r w:rsidRPr="00FB08DB">
              <w:rPr>
                <w:b/>
                <w:bCs/>
              </w:rPr>
              <w:t>uma_offset_l</w:t>
            </w:r>
            <w:r w:rsidRPr="00FB08DB">
              <w:rPr>
                <w:rFonts w:hint="eastAsia"/>
                <w:b/>
                <w:bCs/>
                <w:lang w:eastAsia="ko-KR"/>
              </w:rPr>
              <w:t>c</w:t>
            </w:r>
            <w:r w:rsidRPr="00FB08DB">
              <w:rPr>
                <w:b/>
                <w:bCs/>
              </w:rPr>
              <w:t>[</w:t>
            </w:r>
            <w:r w:rsidRPr="00FB08DB">
              <w:t> i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rPr>
                <w:lang w:eastAsia="ja-JP"/>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rPr>
                <w:lang w:eastAsia="ja-JP"/>
              </w:rPr>
              <w:tab/>
            </w:r>
            <w:r w:rsidRPr="00FB08DB">
              <w:rPr>
                <w:lang w:eastAsia="ja-JP"/>
              </w:rPr>
              <w:tab/>
            </w:r>
            <w:r w:rsidRPr="00FB08DB">
              <w:rPr>
                <w:lang w:eastAsia="ja-JP"/>
              </w:rPr>
              <w:tab/>
              <w:t>if( chroma_format_idc  !=  0 )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lastRenderedPageBreak/>
              <w:tab/>
            </w:r>
            <w:r w:rsidRPr="00FB08DB">
              <w:rPr>
                <w:lang w:eastAsia="ja-JP"/>
              </w:rPr>
              <w:tab/>
            </w:r>
            <w:r w:rsidRPr="00FB08DB">
              <w:rPr>
                <w:lang w:eastAsia="ja-JP"/>
              </w:rPr>
              <w:tab/>
            </w:r>
            <w:r w:rsidRPr="00FB08DB">
              <w:rPr>
                <w:lang w:eastAsia="ja-JP"/>
              </w:rPr>
              <w:tab/>
            </w:r>
            <w:r w:rsidRPr="00FB08DB">
              <w:rPr>
                <w:lang w:eastAsia="ja-JP"/>
              </w:rPr>
              <w:tab/>
            </w:r>
            <w:r w:rsidRPr="00FB08DB">
              <w:rPr>
                <w:b/>
                <w:bCs/>
                <w:lang w:eastAsia="ja-JP"/>
              </w:rPr>
              <w:t>chroma_weight_l</w:t>
            </w:r>
            <w:r w:rsidRPr="00FB08DB">
              <w:rPr>
                <w:rFonts w:hint="eastAsia"/>
                <w:b/>
                <w:bCs/>
                <w:lang w:eastAsia="ko-KR"/>
              </w:rPr>
              <w:t>c</w:t>
            </w:r>
            <w:r w:rsidRPr="00FB08DB">
              <w:rPr>
                <w:b/>
                <w:bCs/>
                <w:lang w:eastAsia="ja-JP"/>
              </w:rPr>
              <w:t>_flag</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u(1)</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tab/>
            </w:r>
            <w:r w:rsidRPr="00FB08DB">
              <w:tab/>
            </w:r>
            <w:r w:rsidRPr="00FB08DB">
              <w:tab/>
            </w:r>
            <w:r w:rsidRPr="00FB08DB">
              <w:tab/>
              <w:t>if( chroma_weight_l</w:t>
            </w:r>
            <w:r w:rsidRPr="00FB08DB">
              <w:rPr>
                <w:rFonts w:hint="eastAsia"/>
                <w:lang w:eastAsia="ko-KR"/>
              </w:rPr>
              <w:t>c</w:t>
            </w:r>
            <w:r w:rsidRPr="00FB08DB">
              <w:t>_flag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tab/>
            </w:r>
            <w:r w:rsidRPr="00FB08DB">
              <w:tab/>
            </w:r>
            <w:r w:rsidRPr="00FB08DB">
              <w:tab/>
            </w:r>
            <w:r w:rsidRPr="00FB08DB">
              <w:tab/>
            </w:r>
            <w:r w:rsidRPr="00FB08DB">
              <w:tab/>
              <w:t>for( j = 0; j &lt; 2; j++ ) {</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rFonts w:hint="eastAsia"/>
                <w:b/>
                <w:bCs/>
                <w:lang w:eastAsia="ko-KR"/>
              </w:rPr>
              <w:t>delta_</w:t>
            </w:r>
            <w:r w:rsidRPr="00FB08DB">
              <w:rPr>
                <w:b/>
                <w:bCs/>
              </w:rPr>
              <w:t>chroma_weight_l</w:t>
            </w:r>
            <w:r w:rsidRPr="00FB08DB">
              <w:rPr>
                <w:rFonts w:hint="eastAsia"/>
                <w:b/>
                <w:bCs/>
                <w:lang w:eastAsia="ko-KR"/>
              </w:rPr>
              <w:t>c</w:t>
            </w:r>
            <w:r w:rsidRPr="00FB08DB">
              <w:rPr>
                <w:b/>
                <w:bCs/>
              </w:rPr>
              <w:t>[</w:t>
            </w:r>
            <w:r w:rsidRPr="00FB08DB">
              <w:t> i </w:t>
            </w:r>
            <w:r w:rsidRPr="00FB08DB">
              <w:rPr>
                <w:b/>
                <w:bCs/>
              </w:rPr>
              <w:t>][</w:t>
            </w:r>
            <w:r w:rsidRPr="00FB08DB">
              <w:t> j </w:t>
            </w:r>
            <w:r w:rsidRPr="00FB08DB">
              <w:rPr>
                <w:b/>
                <w:bCs/>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val="pl-PL" w:eastAsia="ko-KR"/>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b/>
                <w:bCs/>
                <w:lang w:val="pl-PL" w:eastAsia="ja-JP"/>
              </w:rPr>
              <w:tab/>
            </w:r>
            <w:r w:rsidRPr="00FB08DB">
              <w:rPr>
                <w:rFonts w:hint="eastAsia"/>
                <w:b/>
                <w:bCs/>
                <w:lang w:val="pl-PL" w:eastAsia="ko-KR"/>
              </w:rPr>
              <w:t>delta_</w:t>
            </w:r>
            <w:r w:rsidRPr="00FB08DB">
              <w:rPr>
                <w:b/>
                <w:bCs/>
                <w:lang w:val="pl-PL"/>
              </w:rPr>
              <w:t>chroma_offset_l</w:t>
            </w:r>
            <w:r w:rsidRPr="00FB08DB">
              <w:rPr>
                <w:rFonts w:hint="eastAsia"/>
                <w:b/>
                <w:bCs/>
                <w:lang w:val="pl-PL" w:eastAsia="ko-KR"/>
              </w:rPr>
              <w:t>c</w:t>
            </w:r>
            <w:r w:rsidRPr="00FB08DB">
              <w:rPr>
                <w:b/>
                <w:bCs/>
                <w:lang w:val="pl-PL"/>
              </w:rPr>
              <w:t>[</w:t>
            </w:r>
            <w:r w:rsidRPr="00FB08DB">
              <w:rPr>
                <w:lang w:val="pl-PL"/>
              </w:rPr>
              <w:t> i </w:t>
            </w:r>
            <w:r w:rsidRPr="00FB08DB">
              <w:rPr>
                <w:b/>
                <w:bCs/>
                <w:lang w:val="pl-PL"/>
              </w:rPr>
              <w:t>][</w:t>
            </w:r>
            <w:r w:rsidRPr="00FB08DB">
              <w:rPr>
                <w:lang w:val="pl-PL"/>
              </w:rPr>
              <w:t> j </w:t>
            </w:r>
            <w:r w:rsidRPr="00FB08DB">
              <w:rPr>
                <w:b/>
                <w:bCs/>
                <w:lang w:val="pl-PL"/>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r w:rsidRPr="00FB08DB">
              <w:t>se(v)</w:t>
            </w: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
                <w:bCs/>
                <w:lang w:eastAsia="ko-KR"/>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b/>
                <w:bCs/>
                <w:lang w:eastAsia="ja-JP"/>
              </w:rPr>
              <w:tab/>
            </w:r>
            <w:r w:rsidRPr="00FB08DB">
              <w:rPr>
                <w:lang w:eastAsia="ja-JP"/>
              </w:rPr>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bCs/>
                <w:lang w:eastAsia="ko-KR"/>
              </w:rPr>
              <w:tab/>
            </w:r>
            <w:r w:rsidRPr="00FB08DB">
              <w:rPr>
                <w:bCs/>
                <w:lang w:eastAsia="ja-JP"/>
              </w:rPr>
              <w:tab/>
            </w:r>
            <w:r w:rsidRPr="00FB08DB">
              <w:rPr>
                <w:bCs/>
                <w:lang w:eastAsia="ja-JP"/>
              </w:rPr>
              <w:tab/>
            </w:r>
            <w:r w:rsidRPr="00FB08DB">
              <w:rPr>
                <w:bCs/>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r>
            <w:r w:rsidRPr="00FB08DB">
              <w:rPr>
                <w:lang w:eastAsia="ja-JP"/>
              </w:rPr>
              <w:tab/>
            </w:r>
            <w:r w:rsidRPr="00FB08DB">
              <w:rPr>
                <w:lang w:eastAsia="ja-JP"/>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lang w:eastAsia="ko-KR"/>
              </w:rPr>
              <w:tab/>
            </w:r>
            <w:r w:rsidRPr="00FB08DB">
              <w:rPr>
                <w:rFonts w:hint="eastAsia"/>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rPr>
                <w:lang w:eastAsia="ko-KR"/>
              </w:rPr>
            </w:pPr>
            <w:r w:rsidRPr="00FB08DB">
              <w:rPr>
                <w:rFonts w:hint="eastAsia"/>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r w:rsidR="00BE04DA"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syntax"/>
            </w:pPr>
            <w:r w:rsidRPr="00FB08DB">
              <w:t>}</w:t>
            </w:r>
          </w:p>
        </w:tc>
        <w:tc>
          <w:tcPr>
            <w:tcW w:w="1157" w:type="dxa"/>
            <w:tcBorders>
              <w:top w:val="single" w:sz="4" w:space="0" w:color="auto"/>
              <w:left w:val="single" w:sz="4" w:space="0" w:color="auto"/>
              <w:bottom w:val="single" w:sz="4" w:space="0" w:color="auto"/>
              <w:right w:val="single" w:sz="4" w:space="0" w:color="auto"/>
            </w:tcBorders>
          </w:tcPr>
          <w:p w:rsidR="00BE04DA" w:rsidRPr="00FB08DB" w:rsidRDefault="00BE04DA" w:rsidP="009A23E4">
            <w:pPr>
              <w:pStyle w:val="tablecell"/>
            </w:pPr>
          </w:p>
        </w:tc>
      </w:tr>
    </w:tbl>
    <w:p w:rsidR="00BE04DA" w:rsidRDefault="00BE04DA" w:rsidP="00BE04DA">
      <w:pPr>
        <w:rPr>
          <w:lang w:val="en-CA"/>
        </w:rPr>
      </w:pPr>
    </w:p>
    <w:p w:rsidR="00961695" w:rsidRDefault="00961695" w:rsidP="00961695">
      <w:pPr>
        <w:pStyle w:val="Caption"/>
        <w:jc w:val="center"/>
        <w:rPr>
          <w:lang w:val="en-CA"/>
        </w:rPr>
      </w:pPr>
      <w:bookmarkStart w:id="2" w:name="_Ref321404869"/>
      <w:r>
        <w:t xml:space="preserve">Table </w:t>
      </w:r>
      <w:fldSimple w:instr=" SEQ Table \* ARABIC ">
        <w:r w:rsidR="000E0E75">
          <w:rPr>
            <w:noProof/>
          </w:rPr>
          <w:t>2</w:t>
        </w:r>
      </w:fldSimple>
      <w:bookmarkEnd w:id="2"/>
      <w:r>
        <w:t xml:space="preserve">. Reference picture list combination syntax in </w:t>
      </w:r>
      <w:r w:rsidR="009B6D89">
        <w:fldChar w:fldCharType="begin"/>
      </w:r>
      <w:r w:rsidR="00C25B00">
        <w:instrText xml:space="preserve"> REF _Ref321170243 \r \h </w:instrText>
      </w:r>
      <w:r w:rsidR="009B6D89">
        <w:fldChar w:fldCharType="separate"/>
      </w:r>
      <w:r w:rsidR="000E0E75">
        <w:t>[1]</w:t>
      </w:r>
      <w:r w:rsidR="009B6D89">
        <w:fldChar w:fldCharType="end"/>
      </w:r>
    </w:p>
    <w:p w:rsidR="00961695" w:rsidRDefault="00961695" w:rsidP="00BE04DA">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55"/>
        <w:gridCol w:w="1157"/>
      </w:tblGrid>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ref_pic_list_combination( ) {</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heading"/>
            </w:pPr>
            <w:r>
              <w:t>Descriptor</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t>if( slice_type  = =  B ) {</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b/>
              </w:rPr>
            </w:pPr>
            <w:r>
              <w:rPr>
                <w:rFonts w:ascii="Times New Roman" w:hAnsi="Times New Roman"/>
              </w:rPr>
              <w:tab/>
            </w:r>
            <w:r>
              <w:rPr>
                <w:rFonts w:ascii="Times New Roman" w:hAnsi="Times New Roman"/>
              </w:rPr>
              <w:tab/>
            </w:r>
            <w:r>
              <w:rPr>
                <w:rFonts w:ascii="Times New Roman" w:hAnsi="Times New Roman"/>
                <w:b/>
                <w:bCs/>
              </w:rPr>
              <w:t>ref_pic_list_combination_flag</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cell"/>
            </w:pPr>
            <w:r>
              <w:t>u(1)</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t>if( ref_pic_list_combination_flag ) {</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b/>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num_ref_idx_lc_active_minus1</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cell"/>
            </w:pPr>
            <w:r>
              <w:t>ue(v)</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rPr>
              <w:t>ref_pic_list_modification_flag_lc</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cell"/>
            </w:pPr>
            <w:r>
              <w:t>u(1)</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if( ref_pic_list_modification_flag_lc</w:t>
            </w:r>
            <w:r>
              <w:rPr>
                <w:rFonts w:ascii="Times New Roman" w:hAnsi="Times New Roman"/>
                <w:b/>
              </w:rPr>
              <w:t xml:space="preserve"> </w:t>
            </w:r>
            <w:r>
              <w:rPr>
                <w:rFonts w:ascii="Times New Roman" w:hAnsi="Times New Roman"/>
              </w:rPr>
              <w:t>)</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b/>
                <w:bCs/>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for( i =0; i &lt;= num_ref_idx_lc_active_minus1; i++ ) {</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bCs/>
              </w:rPr>
              <w:t>pic_from_list_0_flag</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cell"/>
            </w:pPr>
            <w:r>
              <w:t>u(1)</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if( ( pic_from_list_0_flag  &amp;&amp;</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num_ref_idx_l0_active_minus1 &gt; 0 )  | |</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!pic_from_list_0_flag  &amp;&amp;</w:t>
            </w:r>
            <w:r>
              <w:rPr>
                <w:rFonts w:ascii="Times New Roman" w:hAnsi="Times New Roman"/>
              </w:rPr>
              <w:br/>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num_ref_idx_l1_active_minus1 &gt; 0 )</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b/>
                <w:bCs/>
              </w:rPr>
              <w:t>ref_idx_list_curr</w:t>
            </w:r>
          </w:p>
        </w:tc>
        <w:tc>
          <w:tcPr>
            <w:tcW w:w="1157"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cell"/>
            </w:pPr>
            <w:r>
              <w:t>ue(v)</w:t>
            </w: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r>
            <w:r>
              <w:rPr>
                <w:rFonts w:ascii="Times New Roman" w:hAnsi="Times New Roman"/>
              </w:rPr>
              <w:tab/>
              <w:t>}</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ab/>
              <w:t>}</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r w:rsidR="00961695" w:rsidTr="009A23E4">
        <w:trPr>
          <w:cantSplit/>
          <w:jc w:val="center"/>
        </w:trPr>
        <w:tc>
          <w:tcPr>
            <w:tcW w:w="6655" w:type="dxa"/>
            <w:tcBorders>
              <w:top w:val="single" w:sz="4" w:space="0" w:color="auto"/>
              <w:left w:val="single" w:sz="4" w:space="0" w:color="auto"/>
              <w:bottom w:val="single" w:sz="4" w:space="0" w:color="auto"/>
              <w:right w:val="single" w:sz="4" w:space="0" w:color="auto"/>
            </w:tcBorders>
            <w:hideMark/>
          </w:tcPr>
          <w:p w:rsidR="00961695" w:rsidRDefault="00961695" w:rsidP="009A23E4">
            <w:pPr>
              <w:pStyle w:val="tablesyntax"/>
              <w:rPr>
                <w:rFonts w:ascii="Times New Roman" w:hAnsi="Times New Roman"/>
              </w:rPr>
            </w:pPr>
            <w:r>
              <w:rPr>
                <w:rFonts w:ascii="Times New Roman" w:hAnsi="Times New Roman"/>
              </w:rPr>
              <w:t>}</w:t>
            </w:r>
          </w:p>
        </w:tc>
        <w:tc>
          <w:tcPr>
            <w:tcW w:w="1157" w:type="dxa"/>
            <w:tcBorders>
              <w:top w:val="single" w:sz="4" w:space="0" w:color="auto"/>
              <w:left w:val="single" w:sz="4" w:space="0" w:color="auto"/>
              <w:bottom w:val="single" w:sz="4" w:space="0" w:color="auto"/>
              <w:right w:val="single" w:sz="4" w:space="0" w:color="auto"/>
            </w:tcBorders>
          </w:tcPr>
          <w:p w:rsidR="00961695" w:rsidRDefault="00961695" w:rsidP="009A23E4">
            <w:pPr>
              <w:pStyle w:val="tablecell"/>
            </w:pPr>
          </w:p>
        </w:tc>
      </w:tr>
    </w:tbl>
    <w:p w:rsidR="00CD59F4" w:rsidRDefault="00592505" w:rsidP="00CD59F4">
      <w:pPr>
        <w:pStyle w:val="Heading1"/>
        <w:keepLines/>
        <w:pageBreakBefore/>
        <w:tabs>
          <w:tab w:val="clear" w:pos="360"/>
          <w:tab w:val="clear" w:pos="720"/>
          <w:tab w:val="clear" w:pos="1080"/>
          <w:tab w:val="clear" w:pos="1440"/>
        </w:tabs>
        <w:overflowPunct/>
        <w:autoSpaceDE/>
        <w:autoSpaceDN/>
        <w:adjustRightInd/>
        <w:spacing w:before="120" w:after="120"/>
        <w:ind w:left="216" w:hanging="216"/>
        <w:jc w:val="both"/>
        <w:textAlignment w:val="auto"/>
      </w:pPr>
      <w:r>
        <w:lastRenderedPageBreak/>
        <w:t>Proposed weighted prediction</w:t>
      </w:r>
      <w:r w:rsidR="00CD59F4">
        <w:t xml:space="preserve"> </w:t>
      </w:r>
      <w:r w:rsidR="00F977B3">
        <w:t xml:space="preserve">signaling </w:t>
      </w:r>
      <w:r w:rsidR="00CD59F4">
        <w:t xml:space="preserve"> </w:t>
      </w:r>
    </w:p>
    <w:p w:rsidR="00A9434A" w:rsidRDefault="00783292" w:rsidP="00CD59F4">
      <w:r>
        <w:t>Instead of having two options of sending</w:t>
      </w:r>
      <w:r w:rsidR="002329EE">
        <w:t xml:space="preserve"> WP parameters </w:t>
      </w:r>
      <w:r>
        <w:t xml:space="preserve">(for </w:t>
      </w:r>
      <w:r w:rsidR="002329EE">
        <w:t xml:space="preserve">LC </w:t>
      </w:r>
      <w:r>
        <w:t>or for</w:t>
      </w:r>
      <w:r w:rsidR="002329EE">
        <w:t xml:space="preserve"> L0 and L1</w:t>
      </w:r>
      <w:r>
        <w:t>) based on the value of ref_pic_list_combination_flag</w:t>
      </w:r>
      <w:r w:rsidR="002329EE">
        <w:t xml:space="preserve">, it is proposed here to </w:t>
      </w:r>
      <w:r>
        <w:t xml:space="preserve">always </w:t>
      </w:r>
      <w:r w:rsidR="002329EE">
        <w:t>signal WP parameters for L0 and L1</w:t>
      </w:r>
      <w:r w:rsidR="00A9434A">
        <w:t>.</w:t>
      </w:r>
      <w:r>
        <w:t xml:space="preserve"> For blocks that are single-list predicted using refIdxLC in the combined list LC, t</w:t>
      </w:r>
      <w:r w:rsidR="00A9434A">
        <w:t xml:space="preserve">he WP parameters </w:t>
      </w:r>
      <w:r>
        <w:t xml:space="preserve">are </w:t>
      </w:r>
      <w:r w:rsidR="00A9434A">
        <w:t xml:space="preserve">obtained </w:t>
      </w:r>
      <w:r>
        <w:t>by</w:t>
      </w:r>
      <w:r w:rsidR="00A9434A">
        <w:t xml:space="preserve"> inheriting </w:t>
      </w:r>
      <w:r>
        <w:t xml:space="preserve">from those of </w:t>
      </w:r>
      <w:r w:rsidR="00A9434A">
        <w:t xml:space="preserve">the corresponding entry in L0 or L1, depending on the values of </w:t>
      </w:r>
      <w:r w:rsidR="00A9434A" w:rsidRPr="00FB08DB">
        <w:rPr>
          <w:sz w:val="20"/>
        </w:rPr>
        <w:t xml:space="preserve">PredLCToPredLx[ refIdxLC ] </w:t>
      </w:r>
      <w:r w:rsidR="00A9434A">
        <w:rPr>
          <w:sz w:val="20"/>
        </w:rPr>
        <w:t xml:space="preserve">and </w:t>
      </w:r>
      <w:r w:rsidR="00A9434A" w:rsidRPr="00FB08DB">
        <w:rPr>
          <w:sz w:val="20"/>
          <w:lang w:eastAsia="ko-KR"/>
        </w:rPr>
        <w:t>RefIdxLCToRefIdxLx[ </w:t>
      </w:r>
      <w:r w:rsidR="00A9434A">
        <w:rPr>
          <w:sz w:val="20"/>
          <w:lang w:eastAsia="ko-KR"/>
        </w:rPr>
        <w:t>refIdxLC ].</w:t>
      </w:r>
      <w:r w:rsidR="00A9434A">
        <w:t xml:space="preserve"> </w:t>
      </w:r>
      <w:r w:rsidR="00455EF8">
        <w:t xml:space="preserve">The rest of the inter prediction process already uses these two arrays to identify reference pictures used for PU prediction, which makes the WP decoding process more coherent with the rest of the specification. </w:t>
      </w:r>
      <w:r w:rsidR="002329EE">
        <w:t xml:space="preserve"> </w:t>
      </w:r>
    </w:p>
    <w:p w:rsidR="00B57203" w:rsidRDefault="003E2CB6" w:rsidP="00CD59F4">
      <w:r>
        <w:t>D</w:t>
      </w:r>
      <w:r w:rsidR="00455EF8">
        <w:t>irectly signaling</w:t>
      </w:r>
      <w:r w:rsidR="008220CF">
        <w:t xml:space="preserve"> WP parameters </w:t>
      </w:r>
      <w:r w:rsidR="00455EF8">
        <w:t>for</w:t>
      </w:r>
      <w:r w:rsidR="008220CF">
        <w:t xml:space="preserve"> L0 or L1</w:t>
      </w:r>
      <w:r w:rsidR="00455EF8">
        <w:t xml:space="preserve"> can</w:t>
      </w:r>
      <w:r w:rsidR="008220CF">
        <w:t xml:space="preserve"> introduce additional signaling overhead when some reference pictures </w:t>
      </w:r>
      <w:r w:rsidR="00A9434A">
        <w:t xml:space="preserve">in L0 and L1 </w:t>
      </w:r>
      <w:r w:rsidR="008220CF">
        <w:t>are the same.</w:t>
      </w:r>
      <w:r w:rsidR="00B57203">
        <w:t xml:space="preserve"> An example is given in Figure 2, where the L0, L1 and LC entries for POC=12 in random access setting in</w:t>
      </w:r>
      <w:ins w:id="3" w:author="Yan Ye" w:date="2012-04-23T09:57:00Z">
        <w:r w:rsidR="00017001">
          <w:t xml:space="preserve"> common testing conditions</w:t>
        </w:r>
      </w:ins>
      <w:r w:rsidR="00B57203">
        <w:t xml:space="preserve"> </w:t>
      </w:r>
      <w:r w:rsidR="009B6D89">
        <w:fldChar w:fldCharType="begin"/>
      </w:r>
      <w:r w:rsidR="00B57203">
        <w:instrText xml:space="preserve"> REF _Ref320885681 \r \h </w:instrText>
      </w:r>
      <w:r w:rsidR="009B6D89">
        <w:fldChar w:fldCharType="separate"/>
      </w:r>
      <w:r w:rsidR="000E0E75">
        <w:t>[2]</w:t>
      </w:r>
      <w:r w:rsidR="009B6D89">
        <w:fldChar w:fldCharType="end"/>
      </w:r>
      <w:r w:rsidR="00B57203">
        <w:t xml:space="preserve"> are shown. Since ref POC = 8 </w:t>
      </w:r>
      <w:r w:rsidR="00455EF8">
        <w:t>appears</w:t>
      </w:r>
      <w:r w:rsidR="00B57203">
        <w:t xml:space="preserve"> on both L0 and L1</w:t>
      </w:r>
      <w:r w:rsidR="008220CF">
        <w:t xml:space="preserve">, </w:t>
      </w:r>
      <w:r w:rsidR="00B57203">
        <w:t xml:space="preserve">signaling the WP parameters twice incurs additional bit overhead. </w:t>
      </w:r>
      <w:r w:rsidR="008220CF">
        <w:t xml:space="preserve"> </w:t>
      </w:r>
      <w:r w:rsidR="00455EF8">
        <w:t>This problem is even bigger f</w:t>
      </w:r>
      <w:r w:rsidR="00A9434A">
        <w:t xml:space="preserve">or </w:t>
      </w:r>
      <w:r w:rsidR="00B57203">
        <w:t>the low delay settings</w:t>
      </w:r>
      <w:r w:rsidR="00A9434A">
        <w:t xml:space="preserve"> in </w:t>
      </w:r>
      <w:r w:rsidR="009B6D89">
        <w:fldChar w:fldCharType="begin"/>
      </w:r>
      <w:r w:rsidR="00A9434A">
        <w:instrText xml:space="preserve"> REF _Ref320885681 \r \h </w:instrText>
      </w:r>
      <w:r w:rsidR="009B6D89">
        <w:fldChar w:fldCharType="separate"/>
      </w:r>
      <w:r w:rsidR="000E0E75">
        <w:t>[2]</w:t>
      </w:r>
      <w:r w:rsidR="009B6D89">
        <w:fldChar w:fldCharType="end"/>
      </w:r>
      <w:r w:rsidR="00A9434A">
        <w:t xml:space="preserve">, </w:t>
      </w:r>
      <w:r w:rsidR="00455EF8">
        <w:t xml:space="preserve">as </w:t>
      </w:r>
      <w:r w:rsidR="00A9434A">
        <w:t>L0 and L1 are completely identical</w:t>
      </w:r>
      <w:r w:rsidR="00455EF8">
        <w:t xml:space="preserve"> in LD case</w:t>
      </w:r>
      <w:r w:rsidR="00A9434A">
        <w:t xml:space="preserve">. </w:t>
      </w:r>
      <w:r w:rsidR="00B57203">
        <w:t xml:space="preserve">To reduce signaling overhead, when L0 and L1 are identical (ref_pic_list_combination_flag = 0), an additional flag, weights_l1_present_flag is sent to indicate if any WP parameters for L1 entries are signaled separately. Additionally, if WP parameters for a given reference picture has been sent previously, </w:t>
      </w:r>
      <w:r w:rsidR="00193CEE">
        <w:t xml:space="preserve">the WP parameters </w:t>
      </w:r>
      <w:r w:rsidR="00B57203">
        <w:t>for the same reference picture are predicted from those already sent</w:t>
      </w:r>
      <w:r w:rsidR="00193CEE">
        <w:t xml:space="preserve">. </w:t>
      </w:r>
      <w:r w:rsidR="00B57203">
        <w:t>In the example of Figure 2, the WP parameters of refIdxL1 = 1 (ref pic POC=8) of L1</w:t>
      </w:r>
      <w:r w:rsidR="00AA4BDD">
        <w:t xml:space="preserve"> are predicted from </w:t>
      </w:r>
      <w:r w:rsidR="00B57203">
        <w:t xml:space="preserve">the WP parameters of refIdx0 = 0 of L0 </w:t>
      </w:r>
      <w:r w:rsidR="00AA4BDD">
        <w:t>(also ref pic POC = 8) previously sent to reduce signaling overhead.</w:t>
      </w:r>
      <w:r w:rsidR="00B57203">
        <w:t xml:space="preserve"> </w:t>
      </w:r>
    </w:p>
    <w:p w:rsidR="000D2724" w:rsidRDefault="008220CF" w:rsidP="008220CF">
      <w:pPr>
        <w:jc w:val="center"/>
      </w:pPr>
      <w:r>
        <w:object w:dxaOrig="7084" w:dyaOrig="1878">
          <v:shape id="_x0000_i1026" type="#_x0000_t75" style="width:354.4pt;height:93.8pt" o:ole="">
            <v:imagedata r:id="rId16" o:title=""/>
          </v:shape>
          <o:OLEObject Type="Embed" ProgID="Visio.Drawing.11" ShapeID="_x0000_i1026" DrawAspect="Content" ObjectID="_1396682530" r:id="rId17"/>
        </w:object>
      </w:r>
    </w:p>
    <w:p w:rsidR="008220CF" w:rsidRDefault="008220CF" w:rsidP="008220CF">
      <w:pPr>
        <w:pStyle w:val="Caption"/>
        <w:jc w:val="center"/>
        <w:rPr>
          <w:lang w:val="en-CA"/>
        </w:rPr>
      </w:pPr>
      <w:r>
        <w:t xml:space="preserve">Figure </w:t>
      </w:r>
      <w:fldSimple w:instr=" SEQ Figure \* ARABIC ">
        <w:r w:rsidR="000E0E75">
          <w:rPr>
            <w:noProof/>
          </w:rPr>
          <w:t>2</w:t>
        </w:r>
      </w:fldSimple>
      <w:r>
        <w:t>. Redundant signaling of WP parameters when L0 and L1 have overlapping entries</w:t>
      </w:r>
    </w:p>
    <w:p w:rsidR="00B57203" w:rsidRDefault="00B57203" w:rsidP="00B57203">
      <w:r>
        <w:t xml:space="preserve">In summary, Table 3 is the proposed syntax table for pred_weight_table(). Benefits of the proposed scheme include the following: </w:t>
      </w:r>
    </w:p>
    <w:p w:rsidR="00AA4BDD" w:rsidRDefault="00AA4BDD" w:rsidP="00B57203">
      <w:pPr>
        <w:numPr>
          <w:ilvl w:val="0"/>
          <w:numId w:val="13"/>
        </w:numPr>
      </w:pPr>
      <w:r>
        <w:t xml:space="preserve">The proposed method fixes the problems in the current design as discussed above. </w:t>
      </w:r>
    </w:p>
    <w:p w:rsidR="00AA4BDD" w:rsidRDefault="00AA4BDD" w:rsidP="00B57203">
      <w:pPr>
        <w:numPr>
          <w:ilvl w:val="0"/>
          <w:numId w:val="13"/>
        </w:numPr>
      </w:pPr>
      <w:r>
        <w:t>The proposed method reduces the size of syntax table pred_weight_table().</w:t>
      </w:r>
    </w:p>
    <w:p w:rsidR="00B57203" w:rsidRDefault="00AA4BDD" w:rsidP="00B57203">
      <w:pPr>
        <w:numPr>
          <w:ilvl w:val="0"/>
          <w:numId w:val="13"/>
        </w:numPr>
      </w:pPr>
      <w:r>
        <w:t>Reference pictures on L0 and L1 can carry the same or different WP parameters, even when some of them refer to the same physical reference picture in the DPB. This allows the encoder additional flexibility when deriving the optimal WP parameters.</w:t>
      </w:r>
    </w:p>
    <w:p w:rsidR="00AA4BDD" w:rsidRDefault="00AA4BDD" w:rsidP="00B57203">
      <w:pPr>
        <w:numPr>
          <w:ilvl w:val="0"/>
          <w:numId w:val="13"/>
        </w:numPr>
      </w:pPr>
      <w:r>
        <w:t xml:space="preserve">The proposed scheme can be used together with reference picture reordering to allow the reference pictures on LC to carry different WP parameters. Since LC references are used in uni-prediction whereas L0/L1 references are used in bi-prediction, allowing them to have different WP parameters can bring performance benefits. </w:t>
      </w:r>
    </w:p>
    <w:p w:rsidR="008220CF" w:rsidRPr="00AA4BDD" w:rsidRDefault="008220CF" w:rsidP="00B57203"/>
    <w:p w:rsidR="00CD59F4" w:rsidRDefault="00CD59F4" w:rsidP="00CD59F4">
      <w:pPr>
        <w:pStyle w:val="Caption"/>
        <w:jc w:val="center"/>
        <w:rPr>
          <w:lang w:val="en-CA"/>
        </w:rPr>
      </w:pPr>
      <w:r>
        <w:t xml:space="preserve">Table </w:t>
      </w:r>
      <w:fldSimple w:instr=" SEQ Table \* ARABIC ">
        <w:r w:rsidR="000E0E75">
          <w:rPr>
            <w:noProof/>
          </w:rPr>
          <w:t>3</w:t>
        </w:r>
      </w:fldSimple>
      <w:r>
        <w:t>. Proposed WP parameter signaling</w:t>
      </w:r>
    </w:p>
    <w:p w:rsidR="00CD59F4" w:rsidRPr="00CD59F4" w:rsidRDefault="00CD59F4" w:rsidP="00CD59F4">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00"/>
        <w:gridCol w:w="1157"/>
      </w:tblGrid>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lastRenderedPageBreak/>
              <w:t>pred_weight_table( ) {</w:t>
            </w:r>
          </w:p>
        </w:tc>
        <w:tc>
          <w:tcPr>
            <w:tcW w:w="1157"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heading"/>
            </w:pPr>
            <w:r w:rsidRPr="00FB08DB">
              <w:t>Descriptor</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6A0EFE" w:rsidRDefault="00CD59F4" w:rsidP="009A23E4">
            <w:pPr>
              <w:pStyle w:val="tablesyntax"/>
              <w:rPr>
                <w:b/>
              </w:rPr>
            </w:pPr>
            <w:r w:rsidRPr="00DD5E48">
              <w:tab/>
            </w:r>
            <w:r w:rsidRPr="006A0EFE">
              <w:rPr>
                <w:b/>
              </w:rPr>
              <w:t>luma_log2_weight_denom</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ue(v)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tab/>
              <w:t>if( chroma_format_idc  !=  0 )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6A0EFE" w:rsidRDefault="00CD59F4" w:rsidP="009A23E4">
            <w:pPr>
              <w:pStyle w:val="tablesyntax"/>
              <w:rPr>
                <w:b/>
              </w:rPr>
            </w:pPr>
            <w:r w:rsidRPr="00DD5E48">
              <w:tab/>
            </w:r>
            <w:r w:rsidRPr="00DD5E48">
              <w:tab/>
            </w:r>
            <w:r w:rsidRPr="006A0EFE">
              <w:rPr>
                <w:rFonts w:hint="eastAsia"/>
                <w:b/>
              </w:rPr>
              <w:t>delta_</w:t>
            </w:r>
            <w:r w:rsidRPr="006A0EFE">
              <w:rPr>
                <w:b/>
              </w:rPr>
              <w:t>chroma_log2_weight_denom</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rFonts w:hint="eastAsia"/>
                <w:b w:val="0"/>
              </w:rPr>
              <w:t>s</w:t>
            </w:r>
            <w:r w:rsidRPr="00E83E7E">
              <w:rPr>
                <w:b w:val="0"/>
              </w:rPr>
              <w:t>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syntax"/>
              <w:rPr>
                <w:strike/>
                <w:color w:val="FF0000"/>
              </w:rPr>
            </w:pPr>
            <w:r w:rsidRPr="00E83E7E">
              <w:rPr>
                <w:rFonts w:hint="eastAsia"/>
                <w:strike/>
                <w:color w:val="FF0000"/>
              </w:rPr>
              <w:tab/>
              <w:t xml:space="preserve">if( slice_type  = =  P | | </w:t>
            </w:r>
          </w:p>
          <w:p w:rsidR="00CD59F4" w:rsidRPr="00DD5E48" w:rsidRDefault="00CD59F4" w:rsidP="009A23E4">
            <w:pPr>
              <w:pStyle w:val="tablesyntax"/>
            </w:pPr>
            <w:r w:rsidRPr="00E83E7E">
              <w:rPr>
                <w:strike/>
                <w:color w:val="FF0000"/>
              </w:rPr>
              <w:tab/>
            </w:r>
            <w:r w:rsidRPr="00E83E7E">
              <w:rPr>
                <w:rFonts w:hint="eastAsia"/>
                <w:strike/>
                <w:color w:val="FF0000"/>
              </w:rPr>
              <w:tab/>
              <w:t>( slice_type  = =  B  &amp;&amp;  ref_pic_list_combination_flag  = =  0 )</w:t>
            </w:r>
            <w:r w:rsidRPr="00E83E7E">
              <w:rPr>
                <w:strike/>
                <w:color w:val="FF0000"/>
              </w:rPr>
              <w:t xml:space="preserve"> </w:t>
            </w:r>
            <w:r w:rsidRPr="00E83E7E">
              <w:rPr>
                <w:rFonts w:hint="eastAsia"/>
                <w:strike/>
                <w:color w:val="FF0000"/>
              </w:rPr>
              <w:t>) {</w:t>
            </w:r>
          </w:p>
        </w:tc>
        <w:tc>
          <w:tcPr>
            <w:tcW w:w="1157" w:type="dxa"/>
            <w:tcBorders>
              <w:top w:val="single" w:sz="4" w:space="0" w:color="auto"/>
              <w:left w:val="single" w:sz="4" w:space="0" w:color="auto"/>
              <w:bottom w:val="single" w:sz="4" w:space="0" w:color="auto"/>
              <w:right w:val="single" w:sz="4" w:space="0" w:color="auto"/>
            </w:tcBorders>
          </w:tcPr>
          <w:p w:rsidR="00CD59F4" w:rsidRPr="00E83E7E" w:rsidDel="00936432"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FB08DB">
              <w:rPr>
                <w:rFonts w:hint="eastAsia"/>
              </w:rPr>
              <w:tab/>
            </w:r>
            <w:r w:rsidRPr="00FB08DB">
              <w:tab/>
              <w:t>for( i = 0; i &lt;= num_ref_idx_l0_active_minus1; i++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6A0EFE" w:rsidRDefault="00CD59F4" w:rsidP="009A23E4">
            <w:pPr>
              <w:pStyle w:val="tablesyntax"/>
              <w:rPr>
                <w:b/>
              </w:rPr>
            </w:pPr>
            <w:r w:rsidRPr="00DD5E48">
              <w:rPr>
                <w:rFonts w:hint="eastAsia"/>
              </w:rPr>
              <w:tab/>
            </w:r>
            <w:r w:rsidRPr="00DD5E48">
              <w:tab/>
            </w:r>
            <w:r w:rsidRPr="00DD5E48">
              <w:tab/>
            </w:r>
            <w:r w:rsidRPr="006A0EFE">
              <w:rPr>
                <w:b/>
              </w:rPr>
              <w:t>luma_weight_l0_flag</w:t>
            </w:r>
            <w:r>
              <w:rPr>
                <w:b/>
              </w:rPr>
              <w:t xml:space="preserve"> </w:t>
            </w:r>
            <w:r w:rsidR="009E6E05" w:rsidRPr="009E6E05">
              <w:rPr>
                <w:bCs/>
                <w:highlight w:val="yellow"/>
                <w:lang w:eastAsia="ja-JP"/>
              </w:rPr>
              <w:t>[ i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u(1)</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FB08DB">
              <w:rPr>
                <w:rFonts w:hint="eastAsia"/>
              </w:rPr>
              <w:tab/>
            </w:r>
            <w:r w:rsidRPr="00FB08DB">
              <w:tab/>
            </w:r>
            <w:r w:rsidRPr="00FB08DB">
              <w:tab/>
              <w:t>if( luma_weight_l0_flag</w:t>
            </w:r>
            <w:r>
              <w:t xml:space="preserve"> </w:t>
            </w:r>
            <w:r w:rsidR="009E6E05" w:rsidRPr="009E6E05">
              <w:rPr>
                <w:bCs/>
                <w:highlight w:val="yellow"/>
                <w:lang w:eastAsia="ja-JP"/>
              </w:rPr>
              <w:t>[ i ]</w:t>
            </w:r>
            <w:r>
              <w:t>)</w:t>
            </w:r>
            <w:r w:rsidRPr="00FB08DB">
              <w:t xml:space="preserve">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rPr>
                <w:rFonts w:hint="eastAsia"/>
              </w:rPr>
              <w:tab/>
            </w:r>
            <w:r w:rsidRPr="00DD5E48">
              <w:tab/>
            </w:r>
            <w:r w:rsidRPr="00DD5E48">
              <w:tab/>
            </w:r>
            <w:r w:rsidRPr="00DD5E48">
              <w:tab/>
            </w:r>
            <w:r w:rsidRPr="006A0EFE">
              <w:rPr>
                <w:rFonts w:hint="eastAsia"/>
                <w:b/>
              </w:rPr>
              <w:t>delta_</w:t>
            </w:r>
            <w:r w:rsidRPr="006A0EFE">
              <w:rPr>
                <w:b/>
              </w:rPr>
              <w:t>luma_weight_l0</w:t>
            </w:r>
            <w:r w:rsidRPr="00DD5E48">
              <w:t>[</w:t>
            </w:r>
            <w:r w:rsidRPr="00FB08DB">
              <w:t> i </w:t>
            </w:r>
            <w:r w:rsidRPr="00DD5E48">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925CEE" w:rsidRDefault="00CD59F4" w:rsidP="009A23E4">
            <w:pPr>
              <w:pStyle w:val="tablesyntax"/>
            </w:pPr>
            <w:r w:rsidRPr="00DD5E48">
              <w:rPr>
                <w:rFonts w:hint="eastAsia"/>
              </w:rPr>
              <w:tab/>
            </w:r>
            <w:r w:rsidRPr="00DD5E48">
              <w:tab/>
            </w:r>
            <w:r w:rsidRPr="00DD5E48">
              <w:tab/>
            </w:r>
            <w:r w:rsidRPr="00DD5E48">
              <w:tab/>
            </w:r>
            <w:r w:rsidRPr="00925CEE">
              <w:rPr>
                <w:strike/>
                <w:color w:val="FF0000"/>
              </w:rPr>
              <w:t>luma_offset_l0[ i ]</w:t>
            </w:r>
            <w:r>
              <w:rPr>
                <w:strike/>
                <w:color w:val="FF0000"/>
              </w:rPr>
              <w:t xml:space="preserve"> </w:t>
            </w:r>
            <w:bookmarkStart w:id="4" w:name="OLE_LINK21"/>
            <w:bookmarkStart w:id="5" w:name="OLE_LINK22"/>
            <w:r w:rsidRPr="006A0EFE">
              <w:rPr>
                <w:rFonts w:hint="eastAsia"/>
                <w:b/>
                <w:highlight w:val="yellow"/>
              </w:rPr>
              <w:t>delta_</w:t>
            </w:r>
            <w:r w:rsidRPr="006A0EFE">
              <w:rPr>
                <w:b/>
                <w:highlight w:val="yellow"/>
              </w:rPr>
              <w:t>luma_offset_l0</w:t>
            </w:r>
            <w:r w:rsidRPr="00925CEE">
              <w:rPr>
                <w:highlight w:val="yellow"/>
              </w:rPr>
              <w:t>[ i ]</w:t>
            </w:r>
            <w:r w:rsidRPr="00FB08DB">
              <w:t> </w:t>
            </w:r>
            <w:bookmarkEnd w:id="4"/>
            <w:bookmarkEnd w:id="5"/>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FB08DB">
              <w:rPr>
                <w:rFonts w:hint="eastAsia"/>
              </w:rPr>
              <w:tab/>
            </w:r>
            <w:r w:rsidRPr="00FB08DB">
              <w:tab/>
            </w:r>
            <w:r w:rsidRPr="00FB08DB">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t>if( chroma_format_idc  !=  0 )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6A0EFE" w:rsidRDefault="00CD59F4" w:rsidP="009A23E4">
            <w:pPr>
              <w:pStyle w:val="tablesyntax"/>
              <w:rPr>
                <w:b/>
              </w:rPr>
            </w:pPr>
            <w:r w:rsidRPr="00DD5E48">
              <w:rPr>
                <w:rFonts w:hint="eastAsia"/>
              </w:rPr>
              <w:tab/>
            </w:r>
            <w:r w:rsidRPr="00DD5E48">
              <w:tab/>
            </w:r>
            <w:r w:rsidRPr="00DD5E48">
              <w:tab/>
            </w:r>
            <w:r w:rsidRPr="00DD5E48">
              <w:tab/>
            </w:r>
            <w:r w:rsidRPr="006A0EFE">
              <w:rPr>
                <w:b/>
              </w:rPr>
              <w:t>chroma_weight_l0_flag</w:t>
            </w:r>
            <w:r>
              <w:rPr>
                <w:b/>
              </w:rPr>
              <w:t xml:space="preserve"> </w:t>
            </w:r>
            <w:r w:rsidR="00915EBE">
              <w:rPr>
                <w:b/>
              </w:rPr>
              <w:t>[i]</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u(1)</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FB08DB">
              <w:rPr>
                <w:rFonts w:hint="eastAsia"/>
              </w:rPr>
              <w:tab/>
            </w:r>
            <w:r w:rsidRPr="00FB08DB">
              <w:tab/>
            </w:r>
            <w:r w:rsidRPr="00FB08DB">
              <w:tab/>
            </w:r>
            <w:r w:rsidRPr="00FB08DB">
              <w:tab/>
              <w:t>if( chroma_weight_l0_flag</w:t>
            </w:r>
            <w:r w:rsidR="00915EBE">
              <w:t xml:space="preserve"> [i]</w:t>
            </w:r>
            <w:r w:rsidRPr="00FB08DB">
              <w:t xml:space="preserve"> </w:t>
            </w:r>
            <w:r>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FB08DB">
              <w:rPr>
                <w:rFonts w:hint="eastAsia"/>
              </w:rPr>
              <w:tab/>
            </w:r>
            <w:r w:rsidRPr="00FB08DB">
              <w:tab/>
            </w:r>
            <w:r w:rsidRPr="00FB08DB">
              <w:tab/>
            </w:r>
            <w:r w:rsidRPr="00FB08DB">
              <w:tab/>
            </w:r>
            <w:r w:rsidRPr="00FB08DB">
              <w:tab/>
              <w:t>for( j =0; j &lt; 2; j++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rPr>
                <w:rFonts w:hint="eastAsia"/>
              </w:rPr>
              <w:tab/>
            </w:r>
            <w:r w:rsidRPr="00DD5E48">
              <w:tab/>
            </w:r>
            <w:r w:rsidRPr="00DD5E48">
              <w:tab/>
            </w:r>
            <w:r w:rsidRPr="00DD5E48">
              <w:tab/>
            </w:r>
            <w:r w:rsidRPr="00DD5E48">
              <w:tab/>
            </w:r>
            <w:r w:rsidRPr="00DD5E48">
              <w:tab/>
            </w:r>
            <w:r w:rsidRPr="006A0EFE">
              <w:rPr>
                <w:rFonts w:hint="eastAsia"/>
                <w:b/>
              </w:rPr>
              <w:t>delta_</w:t>
            </w:r>
            <w:r w:rsidRPr="006A0EFE">
              <w:rPr>
                <w:b/>
              </w:rPr>
              <w:t>chroma_weight_l0</w:t>
            </w:r>
            <w:r w:rsidRPr="00DD5E48">
              <w:t>[</w:t>
            </w:r>
            <w:r w:rsidRPr="00FB08DB">
              <w:t> i </w:t>
            </w:r>
            <w:r w:rsidRPr="00DD5E48">
              <w:t>][</w:t>
            </w:r>
            <w:r w:rsidRPr="00FB08DB">
              <w:t> j </w:t>
            </w:r>
            <w:r w:rsidRPr="00DD5E48">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rPr>
                <w:rFonts w:hint="eastAsia"/>
              </w:rPr>
              <w:tab/>
            </w:r>
            <w:r w:rsidRPr="00DD5E48">
              <w:tab/>
            </w:r>
            <w:r w:rsidRPr="00DD5E48">
              <w:tab/>
            </w:r>
            <w:r w:rsidRPr="00DD5E48">
              <w:tab/>
            </w:r>
            <w:r w:rsidRPr="00DD5E48">
              <w:tab/>
            </w:r>
            <w:r w:rsidRPr="00DD5E48">
              <w:tab/>
            </w:r>
            <w:r w:rsidRPr="006A0EFE">
              <w:rPr>
                <w:rFonts w:hint="eastAsia"/>
                <w:b/>
              </w:rPr>
              <w:t>delta_</w:t>
            </w:r>
            <w:r w:rsidRPr="006A0EFE">
              <w:rPr>
                <w:b/>
              </w:rPr>
              <w:t>chroma_offset_l0</w:t>
            </w:r>
            <w:r w:rsidRPr="00DD5E48">
              <w:t>[ i ][ j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r w:rsidRPr="00FB08DB">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syntax"/>
              <w:rPr>
                <w:strike/>
                <w:color w:val="FF0000"/>
              </w:rPr>
            </w:pPr>
            <w:r w:rsidRPr="00E83E7E">
              <w:rPr>
                <w:strike/>
                <w:color w:val="FF0000"/>
              </w:rPr>
              <w:tab/>
            </w:r>
            <w:r w:rsidRPr="00E83E7E">
              <w:rPr>
                <w:rFonts w:hint="eastAsia"/>
                <w:strike/>
                <w:color w:val="FF0000"/>
              </w:rPr>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tab/>
              <w:t>if( slice_type  = =  B )</w:t>
            </w:r>
            <w:r w:rsidRPr="00FB08DB">
              <w:rPr>
                <w:rFonts w:hint="eastAsia"/>
              </w:rPr>
              <w:t xml:space="preserve">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syntax"/>
              <w:rPr>
                <w:highlight w:val="yellow"/>
                <w:lang w:eastAsia="ko-KR"/>
              </w:rPr>
            </w:pPr>
            <w:r w:rsidRPr="00E83E7E">
              <w:rPr>
                <w:rFonts w:hint="eastAsia"/>
                <w:highlight w:val="yellow"/>
                <w:lang w:eastAsia="ko-KR"/>
              </w:rPr>
              <w:tab/>
            </w:r>
            <w:r w:rsidRPr="00E83E7E">
              <w:rPr>
                <w:highlight w:val="yellow"/>
                <w:lang w:eastAsia="ko-KR"/>
              </w:rPr>
              <w:tab/>
            </w:r>
            <w:r w:rsidRPr="00E83E7E">
              <w:rPr>
                <w:rFonts w:hint="eastAsia"/>
                <w:highlight w:val="yellow"/>
                <w:lang w:eastAsia="ko-KR"/>
              </w:rPr>
              <w:t xml:space="preserve">if( ref_pic_list_combination_flag  = =  0 ) </w:t>
            </w:r>
            <w:r w:rsidRPr="00E83E7E">
              <w:rPr>
                <w:highlight w:val="yellow"/>
                <w:lang w:eastAsia="ko-KR"/>
              </w:rPr>
              <w:t xml:space="preserve">// </w:t>
            </w:r>
            <w:r w:rsidR="00193CEE">
              <w:rPr>
                <w:highlight w:val="yellow"/>
                <w:lang w:eastAsia="ko-KR"/>
              </w:rPr>
              <w:t xml:space="preserve">if </w:t>
            </w:r>
            <w:r w:rsidRPr="00E83E7E">
              <w:rPr>
                <w:highlight w:val="yellow"/>
                <w:lang w:eastAsia="ko-KR"/>
              </w:rPr>
              <w:t>L0 and L1 are identical</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cell"/>
              <w:rPr>
                <w:highlight w:val="yellow"/>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syntax"/>
              <w:rPr>
                <w:b/>
                <w:highlight w:val="yellow"/>
                <w:lang w:eastAsia="ko-KR"/>
              </w:rPr>
            </w:pPr>
            <w:r w:rsidRPr="00E83E7E">
              <w:rPr>
                <w:b/>
                <w:highlight w:val="yellow"/>
                <w:lang w:eastAsia="ko-KR"/>
              </w:rPr>
              <w:t xml:space="preserve">             weights_l1_present_flag</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cell"/>
              <w:rPr>
                <w:highlight w:val="yellow"/>
              </w:rPr>
            </w:pPr>
            <w:r w:rsidRPr="00E83E7E">
              <w:rPr>
                <w:highlight w:val="yellow"/>
              </w:rPr>
              <w:t>u(1)</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rPr>
                <w:rFonts w:hint="eastAsia"/>
              </w:rPr>
              <w:t xml:space="preserve">if( </w:t>
            </w:r>
            <w:r w:rsidRPr="00E83E7E">
              <w:rPr>
                <w:rFonts w:hint="eastAsia"/>
                <w:strike/>
                <w:color w:val="FF0000"/>
              </w:rPr>
              <w:t xml:space="preserve">ref_pic_list_combination_flag  = =  0 </w:t>
            </w:r>
            <w:r w:rsidRPr="00E83E7E">
              <w:rPr>
                <w:highlight w:val="yellow"/>
              </w:rPr>
              <w:t>weights_l1_present_flag</w:t>
            </w:r>
            <w:r w:rsidRPr="00FB08DB">
              <w:rPr>
                <w:rFonts w:hint="eastAsia"/>
              </w:rPr>
              <w:t>)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t>for( i = 0; i &lt;= num_ref_idx_l1_active_minus1; i++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DF557C" w:rsidRPr="00DF557C" w:rsidTr="009A23E4">
        <w:trPr>
          <w:cantSplit/>
          <w:jc w:val="center"/>
          <w:ins w:id="6" w:author="heyo" w:date="2012-04-18T09:34:00Z"/>
        </w:trPr>
        <w:tc>
          <w:tcPr>
            <w:tcW w:w="6700" w:type="dxa"/>
            <w:tcBorders>
              <w:top w:val="single" w:sz="4" w:space="0" w:color="auto"/>
              <w:left w:val="single" w:sz="4" w:space="0" w:color="auto"/>
              <w:bottom w:val="single" w:sz="4" w:space="0" w:color="auto"/>
              <w:right w:val="single" w:sz="4" w:space="0" w:color="auto"/>
            </w:tcBorders>
          </w:tcPr>
          <w:p w:rsidR="00DF557C" w:rsidRPr="00085C76" w:rsidRDefault="00DF557C" w:rsidP="009A23E4">
            <w:pPr>
              <w:pStyle w:val="tablesyntax"/>
              <w:rPr>
                <w:ins w:id="7" w:author="heyo" w:date="2012-04-18T09:34:00Z"/>
                <w:b/>
                <w:highlight w:val="yellow"/>
                <w:rPrChange w:id="8" w:author="heyo" w:date="2012-04-18T09:38:00Z">
                  <w:rPr>
                    <w:ins w:id="9" w:author="heyo" w:date="2012-04-18T09:34:00Z"/>
                  </w:rPr>
                </w:rPrChange>
              </w:rPr>
            </w:pPr>
            <w:ins w:id="10" w:author="heyo" w:date="2012-04-18T09:34:00Z">
              <w:r>
                <w:tab/>
              </w:r>
              <w:r>
                <w:tab/>
              </w:r>
              <w:r>
                <w:tab/>
              </w:r>
              <w:r>
                <w:tab/>
              </w:r>
              <w:r w:rsidR="009B6D89" w:rsidRPr="009B6D89">
                <w:rPr>
                  <w:b/>
                  <w:highlight w:val="yellow"/>
                  <w:rPrChange w:id="11" w:author="heyo" w:date="2012-04-18T09:38:00Z">
                    <w:rPr/>
                  </w:rPrChange>
                </w:rPr>
                <w:t>delta_params_present_flag</w:t>
              </w:r>
            </w:ins>
            <w:ins w:id="12" w:author="heyo" w:date="2012-04-18T09:37:00Z">
              <w:r w:rsidR="009B6D89" w:rsidRPr="009B6D89">
                <w:rPr>
                  <w:b/>
                  <w:highlight w:val="yellow"/>
                  <w:rPrChange w:id="13" w:author="heyo" w:date="2012-04-18T09:38:00Z">
                    <w:rPr>
                      <w:highlight w:val="yellow"/>
                    </w:rPr>
                  </w:rPrChange>
                </w:rPr>
                <w:t xml:space="preserve"> </w:t>
              </w:r>
            </w:ins>
            <w:ins w:id="14" w:author="heyo" w:date="2012-04-18T09:34:00Z">
              <w:r w:rsidR="009B6D89" w:rsidRPr="009B6D89">
                <w:rPr>
                  <w:b/>
                  <w:highlight w:val="yellow"/>
                  <w:rPrChange w:id="15" w:author="heyo" w:date="2012-04-18T09:38:00Z">
                    <w:rPr/>
                  </w:rPrChange>
                </w:rPr>
                <w:t>[i]</w:t>
              </w:r>
            </w:ins>
          </w:p>
        </w:tc>
        <w:tc>
          <w:tcPr>
            <w:tcW w:w="1157" w:type="dxa"/>
            <w:tcBorders>
              <w:top w:val="single" w:sz="4" w:space="0" w:color="auto"/>
              <w:left w:val="single" w:sz="4" w:space="0" w:color="auto"/>
              <w:bottom w:val="single" w:sz="4" w:space="0" w:color="auto"/>
              <w:right w:val="single" w:sz="4" w:space="0" w:color="auto"/>
            </w:tcBorders>
          </w:tcPr>
          <w:p w:rsidR="00DF557C" w:rsidRPr="00DF557C" w:rsidRDefault="009B6D89" w:rsidP="009A23E4">
            <w:pPr>
              <w:pStyle w:val="tableheading"/>
              <w:rPr>
                <w:ins w:id="16" w:author="heyo" w:date="2012-04-18T09:34:00Z"/>
                <w:b w:val="0"/>
                <w:highlight w:val="yellow"/>
                <w:rPrChange w:id="17" w:author="heyo" w:date="2012-04-18T09:37:00Z">
                  <w:rPr>
                    <w:ins w:id="18" w:author="heyo" w:date="2012-04-18T09:34:00Z"/>
                    <w:b w:val="0"/>
                  </w:rPr>
                </w:rPrChange>
              </w:rPr>
            </w:pPr>
            <w:ins w:id="19" w:author="heyo" w:date="2012-04-18T09:35:00Z">
              <w:r w:rsidRPr="009B6D89">
                <w:rPr>
                  <w:b w:val="0"/>
                  <w:highlight w:val="yellow"/>
                  <w:rPrChange w:id="20" w:author="heyo" w:date="2012-04-18T09:37:00Z">
                    <w:rPr>
                      <w:b w:val="0"/>
                    </w:rPr>
                  </w:rPrChange>
                </w:rPr>
                <w:t>u(1)</w:t>
              </w:r>
            </w:ins>
          </w:p>
        </w:tc>
      </w:tr>
      <w:tr w:rsidR="00DF557C" w:rsidRPr="00FB08DB" w:rsidTr="009A23E4">
        <w:trPr>
          <w:cantSplit/>
          <w:jc w:val="center"/>
          <w:ins w:id="21" w:author="heyo" w:date="2012-04-18T09:35:00Z"/>
        </w:trPr>
        <w:tc>
          <w:tcPr>
            <w:tcW w:w="6700" w:type="dxa"/>
            <w:tcBorders>
              <w:top w:val="single" w:sz="4" w:space="0" w:color="auto"/>
              <w:left w:val="single" w:sz="4" w:space="0" w:color="auto"/>
              <w:bottom w:val="single" w:sz="4" w:space="0" w:color="auto"/>
              <w:right w:val="single" w:sz="4" w:space="0" w:color="auto"/>
            </w:tcBorders>
          </w:tcPr>
          <w:p w:rsidR="00DF557C" w:rsidRDefault="00DF557C" w:rsidP="009A23E4">
            <w:pPr>
              <w:pStyle w:val="tablesyntax"/>
              <w:rPr>
                <w:ins w:id="22" w:author="heyo" w:date="2012-04-18T09:35:00Z"/>
              </w:rPr>
            </w:pPr>
            <w:ins w:id="23" w:author="heyo" w:date="2012-04-18T09:35:00Z">
              <w:r w:rsidRPr="00085C76">
                <w:tab/>
              </w:r>
              <w:r w:rsidRPr="00085C76">
                <w:tab/>
              </w:r>
              <w:r w:rsidRPr="00085C76">
                <w:tab/>
              </w:r>
              <w:r w:rsidRPr="00085C76">
                <w:tab/>
              </w:r>
              <w:r w:rsidR="009B6D89" w:rsidRPr="009B6D89">
                <w:rPr>
                  <w:highlight w:val="yellow"/>
                  <w:rPrChange w:id="24" w:author="heyo" w:date="2012-04-18T09:37:00Z">
                    <w:rPr/>
                  </w:rPrChange>
                </w:rPr>
                <w:t>if (delta_params_present_flag</w:t>
              </w:r>
            </w:ins>
            <w:ins w:id="25" w:author="heyo" w:date="2012-04-18T09:37:00Z">
              <w:r w:rsidR="00085C76">
                <w:rPr>
                  <w:highlight w:val="yellow"/>
                </w:rPr>
                <w:t xml:space="preserve"> </w:t>
              </w:r>
            </w:ins>
            <w:ins w:id="26" w:author="heyo" w:date="2012-04-18T09:35:00Z">
              <w:r w:rsidR="009B6D89" w:rsidRPr="009B6D89">
                <w:rPr>
                  <w:highlight w:val="yellow"/>
                  <w:rPrChange w:id="27" w:author="heyo" w:date="2012-04-18T09:37:00Z">
                    <w:rPr/>
                  </w:rPrChange>
                </w:rPr>
                <w:t>[i]) {</w:t>
              </w:r>
            </w:ins>
          </w:p>
        </w:tc>
        <w:tc>
          <w:tcPr>
            <w:tcW w:w="1157" w:type="dxa"/>
            <w:tcBorders>
              <w:top w:val="single" w:sz="4" w:space="0" w:color="auto"/>
              <w:left w:val="single" w:sz="4" w:space="0" w:color="auto"/>
              <w:bottom w:val="single" w:sz="4" w:space="0" w:color="auto"/>
              <w:right w:val="single" w:sz="4" w:space="0" w:color="auto"/>
            </w:tcBorders>
          </w:tcPr>
          <w:p w:rsidR="00DF557C" w:rsidRDefault="00DF557C" w:rsidP="009A23E4">
            <w:pPr>
              <w:pStyle w:val="tableheading"/>
              <w:rPr>
                <w:ins w:id="28" w:author="heyo" w:date="2012-04-18T09:35:00Z"/>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17228" w:rsidRDefault="00CD59F4" w:rsidP="009A23E4">
            <w:pPr>
              <w:pStyle w:val="tablesyntax"/>
              <w:rPr>
                <w:b/>
              </w:rPr>
            </w:pPr>
            <w:r w:rsidRPr="00DD5E48">
              <w:rPr>
                <w:rFonts w:hint="eastAsia"/>
              </w:rPr>
              <w:tab/>
            </w:r>
            <w:r w:rsidRPr="00DD5E48">
              <w:tab/>
            </w:r>
            <w:r w:rsidRPr="00DD5E48">
              <w:tab/>
            </w:r>
            <w:r w:rsidRPr="00DD5E48">
              <w:tab/>
            </w:r>
            <w:ins w:id="29" w:author="heyo" w:date="2012-04-18T09:36:00Z">
              <w:r w:rsidR="00DF557C">
                <w:tab/>
              </w:r>
            </w:ins>
            <w:r w:rsidRPr="006A0EFE">
              <w:rPr>
                <w:b/>
              </w:rPr>
              <w:t>luma_weight_l1_flag</w:t>
            </w:r>
            <w:r w:rsidR="009E6E05">
              <w:rPr>
                <w:b/>
              </w:rPr>
              <w:t xml:space="preserve"> </w:t>
            </w:r>
            <w:r w:rsidR="009E6E05" w:rsidRPr="009E6E05">
              <w:rPr>
                <w:bCs/>
                <w:highlight w:val="yellow"/>
                <w:lang w:eastAsia="ja-JP"/>
              </w:rPr>
              <w:t>[ i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u(1)</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ins w:id="30" w:author="heyo" w:date="2012-04-18T09:36:00Z">
              <w:r w:rsidR="00DF557C">
                <w:tab/>
              </w:r>
            </w:ins>
            <w:r w:rsidRPr="00FB08DB">
              <w:t>if( luma_weight_l1_flag</w:t>
            </w:r>
            <w:r w:rsidR="009E6E05" w:rsidRPr="009E6E05">
              <w:rPr>
                <w:bCs/>
                <w:highlight w:val="yellow"/>
                <w:lang w:eastAsia="ja-JP"/>
              </w:rPr>
              <w:t>[ i ]</w:t>
            </w:r>
            <w:r w:rsidRPr="00FB08DB">
              <w:t>)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DD5E48">
              <w:rPr>
                <w:rFonts w:hint="eastAsia"/>
              </w:rPr>
              <w:tab/>
            </w:r>
            <w:r w:rsidRPr="00DD5E48">
              <w:tab/>
            </w:r>
            <w:r w:rsidRPr="00DD5E48">
              <w:tab/>
            </w:r>
            <w:r w:rsidRPr="00DD5E48">
              <w:tab/>
            </w:r>
            <w:r w:rsidRPr="00DD5E48">
              <w:tab/>
            </w:r>
            <w:ins w:id="31" w:author="heyo" w:date="2012-04-18T09:36:00Z">
              <w:r w:rsidR="00DF557C">
                <w:tab/>
              </w:r>
            </w:ins>
            <w:r w:rsidRPr="006A0EFE">
              <w:rPr>
                <w:rFonts w:hint="eastAsia"/>
                <w:b/>
              </w:rPr>
              <w:t>delta_</w:t>
            </w:r>
            <w:r w:rsidRPr="006A0EFE">
              <w:rPr>
                <w:b/>
              </w:rPr>
              <w:t>luma_weight_l1</w:t>
            </w:r>
            <w:r w:rsidRPr="00DD5E48">
              <w:t>[</w:t>
            </w:r>
            <w:r w:rsidRPr="00FB08DB">
              <w:t> i </w:t>
            </w:r>
            <w:r w:rsidRPr="00DD5E48">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925CEE" w:rsidRDefault="00CD59F4" w:rsidP="009A23E4">
            <w:pPr>
              <w:pStyle w:val="tablesyntax"/>
              <w:rPr>
                <w:strike/>
                <w:color w:val="FF0000"/>
              </w:rPr>
            </w:pPr>
            <w:r w:rsidRPr="00DD5E48">
              <w:rPr>
                <w:rFonts w:hint="eastAsia"/>
              </w:rPr>
              <w:tab/>
            </w:r>
            <w:r w:rsidRPr="00DD5E48">
              <w:tab/>
            </w:r>
            <w:r w:rsidRPr="00DD5E48">
              <w:tab/>
            </w:r>
            <w:r w:rsidRPr="00DD5E48">
              <w:tab/>
            </w:r>
            <w:r w:rsidRPr="00DD5E48">
              <w:tab/>
            </w:r>
            <w:ins w:id="32" w:author="heyo" w:date="2012-04-18T09:36:00Z">
              <w:r w:rsidR="00DF557C">
                <w:tab/>
              </w:r>
            </w:ins>
            <w:r w:rsidRPr="00925CEE">
              <w:rPr>
                <w:strike/>
                <w:color w:val="FF0000"/>
              </w:rPr>
              <w:t>luma_offset_l1[ i ]</w:t>
            </w:r>
            <w:r w:rsidRPr="00925CEE">
              <w:rPr>
                <w:rFonts w:hint="eastAsia"/>
                <w:highlight w:val="yellow"/>
              </w:rPr>
              <w:t xml:space="preserve"> </w:t>
            </w:r>
            <w:r w:rsidRPr="006A0EFE">
              <w:rPr>
                <w:rFonts w:hint="eastAsia"/>
                <w:b/>
                <w:highlight w:val="yellow"/>
              </w:rPr>
              <w:t>delta_</w:t>
            </w:r>
            <w:r w:rsidRPr="006A0EFE">
              <w:rPr>
                <w:b/>
                <w:highlight w:val="yellow"/>
              </w:rPr>
              <w:t>luma_offset_l1</w:t>
            </w:r>
            <w:r w:rsidRPr="00925CEE">
              <w:rPr>
                <w:highlight w:val="yellow"/>
              </w:rPr>
              <w:t>[ i ]</w:t>
            </w:r>
            <w:r w:rsidRPr="00FB08DB">
              <w:t>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ins w:id="33" w:author="heyo" w:date="2012-04-18T09:36:00Z">
              <w:r w:rsidR="00DF557C">
                <w:tab/>
              </w:r>
            </w:ins>
            <w:r w:rsidRPr="00FB08D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ins w:id="34" w:author="heyo" w:date="2012-04-18T09:36:00Z">
              <w:r w:rsidR="00DF557C">
                <w:tab/>
              </w:r>
            </w:ins>
            <w:r w:rsidRPr="00FB08DB">
              <w:t>if( chroma_format_idc  !=  0 )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6A0EFE" w:rsidRDefault="00CD59F4" w:rsidP="009A23E4">
            <w:pPr>
              <w:pStyle w:val="tablesyntax"/>
              <w:rPr>
                <w:b/>
              </w:rPr>
            </w:pPr>
            <w:r w:rsidRPr="00FB08DB">
              <w:rPr>
                <w:rFonts w:hint="eastAsia"/>
              </w:rPr>
              <w:tab/>
            </w:r>
            <w:r w:rsidRPr="00FB08DB">
              <w:tab/>
            </w:r>
            <w:r w:rsidRPr="00FB08DB">
              <w:tab/>
            </w:r>
            <w:r w:rsidRPr="00FB08DB">
              <w:tab/>
            </w:r>
            <w:r w:rsidRPr="00FB08DB">
              <w:tab/>
            </w:r>
            <w:ins w:id="35" w:author="heyo" w:date="2012-04-18T09:36:00Z">
              <w:r w:rsidR="00DF557C">
                <w:tab/>
              </w:r>
            </w:ins>
            <w:r w:rsidRPr="006A0EFE">
              <w:rPr>
                <w:b/>
              </w:rPr>
              <w:t>chroma_weight_l1_flag</w:t>
            </w:r>
            <w:r w:rsidR="009E6E05" w:rsidRPr="009E6E05">
              <w:rPr>
                <w:bCs/>
                <w:highlight w:val="yellow"/>
                <w:lang w:eastAsia="ja-JP"/>
              </w:rPr>
              <w:t>[ i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u(1)</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r w:rsidRPr="00FB08DB">
              <w:tab/>
            </w:r>
            <w:ins w:id="36" w:author="heyo" w:date="2012-04-18T09:36:00Z">
              <w:r w:rsidR="00DF557C">
                <w:tab/>
              </w:r>
            </w:ins>
            <w:r w:rsidRPr="00FB08DB">
              <w:t>if( chroma_weight_l1_flag</w:t>
            </w:r>
            <w:r>
              <w:t xml:space="preserve"> </w:t>
            </w:r>
            <w:r w:rsidR="009E6E05" w:rsidRPr="009E6E05">
              <w:rPr>
                <w:bCs/>
                <w:highlight w:val="yellow"/>
                <w:lang w:eastAsia="ja-JP"/>
              </w:rPr>
              <w:t>[ i ]</w:t>
            </w:r>
            <w:r w:rsidRPr="00FB08D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r>
            <w:r w:rsidRPr="00FB08DB">
              <w:tab/>
            </w:r>
            <w:r w:rsidRPr="00FB08DB">
              <w:tab/>
            </w:r>
            <w:r w:rsidRPr="00FB08DB">
              <w:tab/>
            </w:r>
            <w:ins w:id="37" w:author="heyo" w:date="2012-04-18T09:36:00Z">
              <w:r w:rsidR="00DF557C">
                <w:tab/>
              </w:r>
            </w:ins>
            <w:r w:rsidRPr="00FB08DB">
              <w:t>for( j = 0; j &lt; 2; j++ )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DD5E48">
              <w:rPr>
                <w:rFonts w:hint="eastAsia"/>
              </w:rPr>
              <w:tab/>
            </w:r>
            <w:r w:rsidRPr="00DD5E48">
              <w:tab/>
            </w:r>
            <w:r w:rsidRPr="00DD5E48">
              <w:tab/>
            </w:r>
            <w:r w:rsidRPr="00DD5E48">
              <w:tab/>
            </w:r>
            <w:r w:rsidRPr="00DD5E48">
              <w:tab/>
            </w:r>
            <w:r w:rsidRPr="00DD5E48">
              <w:tab/>
            </w:r>
            <w:r w:rsidRPr="00DD5E48">
              <w:tab/>
            </w:r>
            <w:ins w:id="38" w:author="heyo" w:date="2012-04-18T09:36:00Z">
              <w:r w:rsidR="00DF557C">
                <w:tab/>
              </w:r>
            </w:ins>
            <w:r w:rsidRPr="006A0EFE">
              <w:rPr>
                <w:rFonts w:hint="eastAsia"/>
                <w:b/>
              </w:rPr>
              <w:t>delta_</w:t>
            </w:r>
            <w:r w:rsidRPr="006A0EFE">
              <w:rPr>
                <w:b/>
              </w:rPr>
              <w:t>chroma_weight_l1</w:t>
            </w:r>
            <w:r w:rsidRPr="00DD5E48">
              <w:t>[</w:t>
            </w:r>
            <w:r w:rsidRPr="00FB08DB">
              <w:t> i </w:t>
            </w:r>
            <w:r w:rsidRPr="00DD5E48">
              <w:t>][</w:t>
            </w:r>
            <w:r w:rsidRPr="00FB08DB">
              <w:t> j </w:t>
            </w:r>
            <w:r w:rsidRPr="00DD5E48">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rPr>
                <w:rFonts w:hint="eastAsia"/>
              </w:rPr>
              <w:tab/>
            </w:r>
            <w:r w:rsidRPr="00DD5E48">
              <w:tab/>
            </w:r>
            <w:r w:rsidRPr="00DD5E48">
              <w:tab/>
            </w:r>
            <w:r w:rsidRPr="00DD5E48">
              <w:tab/>
            </w:r>
            <w:r w:rsidRPr="00DD5E48">
              <w:tab/>
            </w:r>
            <w:r w:rsidRPr="00DD5E48">
              <w:tab/>
            </w:r>
            <w:r w:rsidRPr="00DD5E48">
              <w:tab/>
            </w:r>
            <w:ins w:id="39" w:author="heyo" w:date="2012-04-18T09:36:00Z">
              <w:r w:rsidR="00DF557C">
                <w:tab/>
              </w:r>
            </w:ins>
            <w:r w:rsidRPr="006A0EFE">
              <w:rPr>
                <w:rFonts w:hint="eastAsia"/>
                <w:b/>
              </w:rPr>
              <w:t>delta_</w:t>
            </w:r>
            <w:r w:rsidRPr="006A0EFE">
              <w:rPr>
                <w:b/>
              </w:rPr>
              <w:t>chroma_offset_l1</w:t>
            </w:r>
            <w:r w:rsidRPr="00DD5E48">
              <w:t>[ i ][ j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r w:rsidRPr="00E83E7E">
              <w:rPr>
                <w:b w:val="0"/>
              </w:rPr>
              <w:t>se(v)</w:t>
            </w: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DD5E48">
              <w:rPr>
                <w:rFonts w:hint="eastAsia"/>
              </w:rPr>
              <w:tab/>
            </w:r>
            <w:r w:rsidRPr="00DD5E48">
              <w:tab/>
            </w:r>
            <w:r w:rsidRPr="00DD5E48">
              <w:tab/>
            </w:r>
            <w:r w:rsidRPr="00DD5E48">
              <w:tab/>
            </w:r>
            <w:r w:rsidRPr="00DD5E48">
              <w:tab/>
            </w:r>
            <w:r w:rsidRPr="00DD5E48">
              <w:tab/>
            </w:r>
            <w:ins w:id="40" w:author="heyo" w:date="2012-04-18T09:36:00Z">
              <w:r w:rsidR="00DF557C">
                <w:tab/>
              </w:r>
            </w:ins>
            <w:r w:rsidRPr="00FB08D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DD5E48" w:rsidRDefault="00CD59F4" w:rsidP="009A23E4">
            <w:pPr>
              <w:pStyle w:val="tablesyntax"/>
            </w:pPr>
            <w:r w:rsidRPr="00DD5E48">
              <w:rPr>
                <w:rFonts w:hint="eastAsia"/>
              </w:rPr>
              <w:tab/>
            </w:r>
            <w:r w:rsidRPr="00DD5E48">
              <w:tab/>
            </w:r>
            <w:r w:rsidRPr="00DD5E48">
              <w:tab/>
            </w:r>
            <w:r w:rsidRPr="00DD5E48">
              <w:tab/>
            </w:r>
            <w:ins w:id="41" w:author="heyo" w:date="2012-04-18T09:36:00Z">
              <w:r w:rsidR="00DF557C">
                <w:tab/>
              </w:r>
            </w:ins>
            <w:r w:rsidRPr="00DD5E48">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DF557C" w:rsidRPr="00FB08DB" w:rsidTr="009A23E4">
        <w:trPr>
          <w:cantSplit/>
          <w:jc w:val="center"/>
          <w:ins w:id="42" w:author="heyo" w:date="2012-04-18T09:37:00Z"/>
        </w:trPr>
        <w:tc>
          <w:tcPr>
            <w:tcW w:w="6700" w:type="dxa"/>
            <w:tcBorders>
              <w:top w:val="single" w:sz="4" w:space="0" w:color="auto"/>
              <w:left w:val="single" w:sz="4" w:space="0" w:color="auto"/>
              <w:bottom w:val="single" w:sz="4" w:space="0" w:color="auto"/>
              <w:right w:val="single" w:sz="4" w:space="0" w:color="auto"/>
            </w:tcBorders>
          </w:tcPr>
          <w:p w:rsidR="00DF557C" w:rsidRPr="00DD5E48" w:rsidRDefault="00DF557C" w:rsidP="009A23E4">
            <w:pPr>
              <w:pStyle w:val="tablesyntax"/>
              <w:rPr>
                <w:ins w:id="43" w:author="heyo" w:date="2012-04-18T09:37:00Z"/>
              </w:rPr>
            </w:pPr>
            <w:ins w:id="44" w:author="heyo" w:date="2012-04-18T09:37:00Z">
              <w:r>
                <w:tab/>
              </w:r>
              <w:r>
                <w:tab/>
              </w:r>
              <w:r>
                <w:tab/>
              </w:r>
              <w:r>
                <w:tab/>
              </w:r>
              <w:r w:rsidR="009B6D89" w:rsidRPr="009B6D89">
                <w:rPr>
                  <w:highlight w:val="yellow"/>
                  <w:rPrChange w:id="45" w:author="heyo" w:date="2012-04-18T09:38:00Z">
                    <w:rPr/>
                  </w:rPrChange>
                </w:rPr>
                <w:t>}</w:t>
              </w:r>
            </w:ins>
          </w:p>
        </w:tc>
        <w:tc>
          <w:tcPr>
            <w:tcW w:w="1157" w:type="dxa"/>
            <w:tcBorders>
              <w:top w:val="single" w:sz="4" w:space="0" w:color="auto"/>
              <w:left w:val="single" w:sz="4" w:space="0" w:color="auto"/>
              <w:bottom w:val="single" w:sz="4" w:space="0" w:color="auto"/>
              <w:right w:val="single" w:sz="4" w:space="0" w:color="auto"/>
            </w:tcBorders>
          </w:tcPr>
          <w:p w:rsidR="00DF557C" w:rsidRPr="00E83E7E" w:rsidRDefault="00DF557C" w:rsidP="009A23E4">
            <w:pPr>
              <w:pStyle w:val="tableheading"/>
              <w:rPr>
                <w:ins w:id="46" w:author="heyo" w:date="2012-04-18T09:37:00Z"/>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r>
            <w:r w:rsidRPr="00FB08DB">
              <w:tab/>
            </w:r>
            <w:r w:rsidRPr="00FB08DB">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tab/>
            </w:r>
            <w:r w:rsidRPr="00FB08DB">
              <w:rPr>
                <w:rFonts w:hint="eastAsia"/>
              </w:rPr>
              <w:tab/>
              <w:t xml:space="preserve">} </w:t>
            </w:r>
            <w:r w:rsidRPr="00E83E7E">
              <w:rPr>
                <w:rFonts w:hint="eastAsia"/>
                <w:strike/>
                <w:color w:val="FF0000"/>
              </w:rPr>
              <w:t>else {</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t>for( i = 0; i &lt;= num_ref_idx_l</w:t>
            </w:r>
            <w:r w:rsidRPr="00CD59F4">
              <w:rPr>
                <w:rFonts w:hint="eastAsia"/>
                <w:strike/>
                <w:color w:val="FF0000"/>
              </w:rPr>
              <w:t>c</w:t>
            </w:r>
            <w:r w:rsidRPr="00CD59F4">
              <w:rPr>
                <w:strike/>
                <w:color w:val="FF0000"/>
              </w:rPr>
              <w:t>_active_minus1; i++ )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17228"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b/>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b/>
                <w:strike/>
                <w:color w:val="FF0000"/>
              </w:rPr>
              <w:t>luma_weight_l</w:t>
            </w:r>
            <w:r w:rsidRPr="00CD59F4">
              <w:rPr>
                <w:rFonts w:hint="eastAsia"/>
                <w:b/>
                <w:strike/>
                <w:color w:val="FF0000"/>
              </w:rPr>
              <w:t>c</w:t>
            </w:r>
            <w:r w:rsidRPr="00CD59F4">
              <w:rPr>
                <w:b/>
                <w:strike/>
                <w:color w:val="FF0000"/>
              </w:rPr>
              <w:t>_flag</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u(1)</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lastRenderedPageBreak/>
              <w:tab/>
            </w:r>
            <w:r w:rsidRPr="00CD59F4">
              <w:rPr>
                <w:strike/>
                <w:color w:val="FF0000"/>
              </w:rPr>
              <w:tab/>
            </w:r>
            <w:r w:rsidRPr="00CD59F4">
              <w:rPr>
                <w:strike/>
                <w:color w:val="FF0000"/>
              </w:rPr>
              <w:tab/>
            </w:r>
            <w:r w:rsidRPr="00CD59F4">
              <w:rPr>
                <w:strike/>
                <w:color w:val="FF0000"/>
              </w:rPr>
              <w:tab/>
              <w:t>if( luma_weight_lc_flag )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rFonts w:hint="eastAsia"/>
                <w:b/>
                <w:strike/>
                <w:color w:val="FF0000"/>
              </w:rPr>
              <w:t>delta_</w:t>
            </w:r>
            <w:r w:rsidRPr="00CD59F4">
              <w:rPr>
                <w:b/>
                <w:strike/>
                <w:color w:val="FF0000"/>
              </w:rPr>
              <w:t>luma_weight_l</w:t>
            </w:r>
            <w:r w:rsidRPr="00CD59F4">
              <w:rPr>
                <w:rFonts w:hint="eastAsia"/>
                <w:b/>
                <w:strike/>
                <w:color w:val="FF0000"/>
              </w:rPr>
              <w:t>c</w:t>
            </w:r>
            <w:r w:rsidRPr="00CD59F4">
              <w:rPr>
                <w:strike/>
                <w:color w:val="FF0000"/>
              </w:rPr>
              <w:t>[ i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se(v)</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CD59F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t>luma_offset_l</w:t>
            </w:r>
            <w:r w:rsidRPr="00CD59F4">
              <w:rPr>
                <w:rFonts w:hint="eastAsia"/>
                <w:strike/>
                <w:color w:val="FF0000"/>
              </w:rPr>
              <w:t>c</w:t>
            </w:r>
            <w:r w:rsidRPr="00CD59F4">
              <w:rPr>
                <w:strike/>
                <w:color w:val="FF0000"/>
              </w:rPr>
              <w:t>[ i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se(v)</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t>}</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t>if( chroma_format_idc  !=  0 )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b/>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b/>
                <w:strike/>
                <w:color w:val="FF0000"/>
              </w:rPr>
              <w:t>chroma_weight_l</w:t>
            </w:r>
            <w:r w:rsidRPr="00CD59F4">
              <w:rPr>
                <w:rFonts w:hint="eastAsia"/>
                <w:b/>
                <w:strike/>
                <w:color w:val="FF0000"/>
              </w:rPr>
              <w:t>c</w:t>
            </w:r>
            <w:r w:rsidRPr="00CD59F4">
              <w:rPr>
                <w:b/>
                <w:strike/>
                <w:color w:val="FF0000"/>
              </w:rPr>
              <w:t>_flag</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u(1)</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t>if( chroma_weight_l</w:t>
            </w:r>
            <w:r w:rsidRPr="00CD59F4">
              <w:rPr>
                <w:rFonts w:hint="eastAsia"/>
                <w:strike/>
                <w:color w:val="FF0000"/>
              </w:rPr>
              <w:t>c</w:t>
            </w:r>
            <w:r w:rsidRPr="00CD59F4">
              <w:rPr>
                <w:strike/>
                <w:color w:val="FF0000"/>
              </w:rPr>
              <w:t>_flag)</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t>for( j = 0; j &lt; 2; j++ )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rFonts w:hint="eastAsia"/>
                <w:b/>
                <w:strike/>
                <w:color w:val="FF0000"/>
              </w:rPr>
              <w:t>delta_</w:t>
            </w:r>
            <w:r w:rsidRPr="00CD59F4">
              <w:rPr>
                <w:b/>
                <w:strike/>
                <w:color w:val="FF0000"/>
              </w:rPr>
              <w:t>chroma_weight_l</w:t>
            </w:r>
            <w:r w:rsidRPr="00CD59F4">
              <w:rPr>
                <w:rFonts w:hint="eastAsia"/>
                <w:b/>
                <w:strike/>
                <w:color w:val="FF0000"/>
              </w:rPr>
              <w:t>c</w:t>
            </w:r>
            <w:r w:rsidRPr="00CD59F4">
              <w:rPr>
                <w:strike/>
                <w:color w:val="FF0000"/>
              </w:rPr>
              <w:t>[ i ][ j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se(v)</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rFonts w:hint="eastAsia"/>
                <w:b/>
                <w:strike/>
                <w:color w:val="FF0000"/>
              </w:rPr>
              <w:t>delta_</w:t>
            </w:r>
            <w:r w:rsidRPr="00CD59F4">
              <w:rPr>
                <w:b/>
                <w:strike/>
                <w:color w:val="FF0000"/>
              </w:rPr>
              <w:t>chroma_offset_l</w:t>
            </w:r>
            <w:r w:rsidRPr="00CD59F4">
              <w:rPr>
                <w:rFonts w:hint="eastAsia"/>
                <w:b/>
                <w:strike/>
                <w:color w:val="FF0000"/>
              </w:rPr>
              <w:t>c</w:t>
            </w:r>
            <w:r w:rsidRPr="00CD59F4">
              <w:rPr>
                <w:strike/>
                <w:color w:val="FF0000"/>
              </w:rPr>
              <w:t>[ i ][ j ]</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r w:rsidRPr="00CD59F4">
              <w:rPr>
                <w:b w:val="0"/>
                <w:strike/>
                <w:color w:val="FF0000"/>
              </w:rPr>
              <w:t>se(v)</w:t>
            </w: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r>
            <w:r w:rsidRPr="00CD59F4">
              <w:rPr>
                <w:strike/>
                <w:color w:val="FF0000"/>
              </w:rPr>
              <w:tab/>
              <w:t>}</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r>
            <w:r w:rsidRPr="00CD59F4">
              <w:rPr>
                <w:strike/>
                <w:color w:val="FF0000"/>
              </w:rPr>
              <w:tab/>
              <w:t>}</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rFonts w:hint="eastAsia"/>
                <w:strike/>
                <w:color w:val="FF0000"/>
              </w:rPr>
              <w:tab/>
            </w:r>
            <w:r w:rsidRPr="00CD59F4">
              <w:rPr>
                <w:strike/>
                <w:color w:val="FF0000"/>
              </w:rPr>
              <w:tab/>
            </w:r>
            <w:r w:rsidRPr="00CD59F4">
              <w:rPr>
                <w:strike/>
                <w:color w:val="FF0000"/>
              </w:rPr>
              <w:tab/>
              <w:t>}</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CD59F4">
        <w:trPr>
          <w:cantSplit/>
          <w:jc w:val="center"/>
        </w:trPr>
        <w:tc>
          <w:tcPr>
            <w:tcW w:w="6700"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syntax"/>
              <w:rPr>
                <w:strike/>
                <w:color w:val="FF0000"/>
              </w:rPr>
            </w:pPr>
            <w:r w:rsidRPr="00CD59F4">
              <w:rPr>
                <w:strike/>
                <w:color w:val="FF0000"/>
              </w:rPr>
              <w:tab/>
            </w:r>
            <w:r w:rsidRPr="00CD59F4">
              <w:rPr>
                <w:rFonts w:hint="eastAsia"/>
                <w:strike/>
                <w:color w:val="FF0000"/>
              </w:rPr>
              <w:tab/>
              <w:t>}</w:t>
            </w:r>
          </w:p>
        </w:tc>
        <w:tc>
          <w:tcPr>
            <w:tcW w:w="1157" w:type="dxa"/>
            <w:tcBorders>
              <w:top w:val="single" w:sz="4" w:space="0" w:color="auto"/>
              <w:left w:val="single" w:sz="4" w:space="0" w:color="auto"/>
              <w:bottom w:val="single" w:sz="4" w:space="0" w:color="auto"/>
              <w:right w:val="single" w:sz="4" w:space="0" w:color="auto"/>
            </w:tcBorders>
            <w:shd w:val="clear" w:color="auto" w:fill="auto"/>
          </w:tcPr>
          <w:p w:rsidR="00CD59F4" w:rsidRPr="00CD59F4" w:rsidRDefault="00CD59F4" w:rsidP="009A23E4">
            <w:pPr>
              <w:pStyle w:val="tableheading"/>
              <w:rPr>
                <w:b w:val="0"/>
                <w:strike/>
                <w:color w:val="FF000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rPr>
                <w:rFonts w:hint="eastAsia"/>
              </w:rPr>
              <w:ta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r w:rsidR="00CD59F4" w:rsidRPr="00FB08DB" w:rsidTr="009A23E4">
        <w:trPr>
          <w:cantSplit/>
          <w:jc w:val="center"/>
        </w:trPr>
        <w:tc>
          <w:tcPr>
            <w:tcW w:w="6700" w:type="dxa"/>
            <w:tcBorders>
              <w:top w:val="single" w:sz="4" w:space="0" w:color="auto"/>
              <w:left w:val="single" w:sz="4" w:space="0" w:color="auto"/>
              <w:bottom w:val="single" w:sz="4" w:space="0" w:color="auto"/>
              <w:right w:val="single" w:sz="4" w:space="0" w:color="auto"/>
            </w:tcBorders>
          </w:tcPr>
          <w:p w:rsidR="00CD59F4" w:rsidRPr="00FB08DB" w:rsidRDefault="00CD59F4" w:rsidP="009A23E4">
            <w:pPr>
              <w:pStyle w:val="tablesyntax"/>
            </w:pPr>
            <w:r w:rsidRPr="00FB08DB">
              <w:t>}</w:t>
            </w:r>
          </w:p>
        </w:tc>
        <w:tc>
          <w:tcPr>
            <w:tcW w:w="1157" w:type="dxa"/>
            <w:tcBorders>
              <w:top w:val="single" w:sz="4" w:space="0" w:color="auto"/>
              <w:left w:val="single" w:sz="4" w:space="0" w:color="auto"/>
              <w:bottom w:val="single" w:sz="4" w:space="0" w:color="auto"/>
              <w:right w:val="single" w:sz="4" w:space="0" w:color="auto"/>
            </w:tcBorders>
          </w:tcPr>
          <w:p w:rsidR="00CD59F4" w:rsidRPr="00E83E7E" w:rsidRDefault="00CD59F4" w:rsidP="009A23E4">
            <w:pPr>
              <w:pStyle w:val="tableheading"/>
              <w:rPr>
                <w:b w:val="0"/>
              </w:rPr>
            </w:pPr>
          </w:p>
        </w:tc>
      </w:tr>
    </w:tbl>
    <w:p w:rsidR="00CD59F4" w:rsidRPr="00CD59F4" w:rsidRDefault="00CD59F4" w:rsidP="00CD59F4"/>
    <w:p w:rsidR="00CD59F4" w:rsidRPr="00FB08DB" w:rsidRDefault="00CD59F4" w:rsidP="00592505">
      <w:pPr>
        <w:pStyle w:val="Heading1"/>
      </w:pPr>
      <w:bookmarkStart w:id="47" w:name="_Toc317198769"/>
      <w:r>
        <w:t>Proposed w</w:t>
      </w:r>
      <w:r w:rsidRPr="00FB08DB">
        <w:t>eighted prediction semantics</w:t>
      </w:r>
      <w:bookmarkEnd w:id="47"/>
    </w:p>
    <w:p w:rsidR="00CD59F4" w:rsidRPr="00FB08DB" w:rsidRDefault="00CD59F4" w:rsidP="00CD59F4">
      <w:r w:rsidRPr="00FB08DB">
        <w:rPr>
          <w:b/>
          <w:bCs/>
        </w:rPr>
        <w:t xml:space="preserve">luma_log2_weight_denom </w:t>
      </w:r>
      <w:r w:rsidRPr="00FB08DB">
        <w:t>is the base 2 logarithm of the denominator for all luma weighting factors. The value of luma_log2_weight_denom shall be in the range of 0 to 7, inclusive.</w:t>
      </w:r>
    </w:p>
    <w:p w:rsidR="00CD59F4" w:rsidRPr="00FB08DB" w:rsidRDefault="00CD59F4" w:rsidP="00CD59F4">
      <w:pPr>
        <w:rPr>
          <w:lang w:eastAsia="ko-KR"/>
        </w:rPr>
      </w:pPr>
      <w:r w:rsidRPr="00FB08DB">
        <w:rPr>
          <w:rFonts w:hint="eastAsia"/>
          <w:b/>
          <w:bCs/>
          <w:lang w:eastAsia="ko-KR"/>
        </w:rPr>
        <w:t>delta_</w:t>
      </w:r>
      <w:r w:rsidRPr="00FB08DB">
        <w:rPr>
          <w:b/>
          <w:bCs/>
        </w:rPr>
        <w:t>chroma_</w:t>
      </w:r>
      <w:r w:rsidRPr="00FB08DB">
        <w:rPr>
          <w:b/>
        </w:rPr>
        <w:t>log2_</w:t>
      </w:r>
      <w:r w:rsidRPr="00FB08DB">
        <w:rPr>
          <w:b/>
          <w:bCs/>
        </w:rPr>
        <w:t xml:space="preserve">weight_denom </w:t>
      </w:r>
      <w:r w:rsidRPr="00FB08DB">
        <w:t xml:space="preserve">is </w:t>
      </w:r>
      <w:r w:rsidRPr="00FB08DB">
        <w:rPr>
          <w:rFonts w:hint="eastAsia"/>
          <w:lang w:eastAsia="ko-KR"/>
        </w:rPr>
        <w:t xml:space="preserve">the difference of </w:t>
      </w:r>
      <w:r w:rsidRPr="00FB08DB">
        <w:t>the base 2 logarithm of the denominator for all chroma weighting factors.</w:t>
      </w:r>
    </w:p>
    <w:p w:rsidR="00CD59F4" w:rsidRPr="00FB08DB" w:rsidRDefault="00CD59F4" w:rsidP="00CD59F4">
      <w:r w:rsidRPr="00FB08DB">
        <w:t xml:space="preserve">The </w:t>
      </w:r>
      <w:r w:rsidRPr="00FB08DB">
        <w:rPr>
          <w:rFonts w:hint="eastAsia"/>
          <w:lang w:eastAsia="ko-KR"/>
        </w:rPr>
        <w:t>variable ChromaLog2WeightDenom</w:t>
      </w:r>
      <w:r w:rsidRPr="00FB08DB">
        <w:t xml:space="preserve"> </w:t>
      </w:r>
      <w:r w:rsidRPr="00FB08DB">
        <w:rPr>
          <w:rFonts w:hint="eastAsia"/>
          <w:lang w:eastAsia="ko-KR"/>
        </w:rPr>
        <w:t xml:space="preserve">is specified by luma_log2_weight_denom + delta_chroma_log2_weight_denom and it </w:t>
      </w:r>
      <w:r w:rsidRPr="00FB08DB">
        <w:t>shall be in the range of 0 to 7, inclusive.</w:t>
      </w:r>
    </w:p>
    <w:p w:rsidR="00CD59F4" w:rsidRPr="00FB08DB" w:rsidRDefault="00CD59F4" w:rsidP="00CD59F4">
      <w:pPr>
        <w:rPr>
          <w:lang w:eastAsia="ja-JP"/>
        </w:rPr>
      </w:pPr>
      <w:r w:rsidRPr="00FB08DB">
        <w:rPr>
          <w:b/>
          <w:bCs/>
          <w:lang w:eastAsia="ja-JP"/>
        </w:rPr>
        <w:t>luma_weight_l0_flag</w:t>
      </w:r>
      <w:r w:rsidR="00656758" w:rsidRPr="00656758">
        <w:rPr>
          <w:b/>
          <w:highlight w:val="yellow"/>
          <w:lang w:eastAsia="ja-JP"/>
        </w:rPr>
        <w:t>[</w:t>
      </w:r>
      <w:r w:rsidR="00656758" w:rsidRPr="00656758">
        <w:rPr>
          <w:highlight w:val="yellow"/>
          <w:lang w:eastAsia="ja-JP"/>
        </w:rPr>
        <w:t> i </w:t>
      </w:r>
      <w:r w:rsidR="00656758" w:rsidRPr="00656758">
        <w:rPr>
          <w:b/>
          <w:highlight w:val="yellow"/>
          <w:lang w:eastAsia="ja-JP"/>
        </w:rPr>
        <w:t>]</w:t>
      </w:r>
      <w:r w:rsidR="00656758" w:rsidRPr="00FB08DB">
        <w:rPr>
          <w:lang w:eastAsia="ja-JP"/>
        </w:rPr>
        <w:t xml:space="preserve"> </w:t>
      </w:r>
      <w:r w:rsidRPr="00FB08DB">
        <w:rPr>
          <w:bCs/>
          <w:lang w:eastAsia="ja-JP"/>
        </w:rPr>
        <w:t xml:space="preserve">equal to 1 </w:t>
      </w:r>
      <w:r w:rsidRPr="00FB08DB">
        <w:rPr>
          <w:lang w:eastAsia="ja-JP"/>
        </w:rPr>
        <w:t xml:space="preserve">specifies that weighting factors for the luma component of list 0 prediction </w:t>
      </w:r>
      <w:r w:rsidR="00656758" w:rsidRPr="00656758">
        <w:rPr>
          <w:highlight w:val="yellow"/>
          <w:lang w:eastAsia="ja-JP"/>
        </w:rPr>
        <w:t>using RefPicList0[ i ]</w:t>
      </w:r>
      <w:r w:rsidR="00656758">
        <w:rPr>
          <w:lang w:eastAsia="ja-JP"/>
        </w:rPr>
        <w:t xml:space="preserve"> </w:t>
      </w:r>
      <w:r w:rsidRPr="00FB08DB">
        <w:rPr>
          <w:lang w:eastAsia="ja-JP"/>
        </w:rPr>
        <w:t>are present. luma_weight_l0_flag</w:t>
      </w:r>
      <w:r w:rsidR="00656758" w:rsidRPr="00656758">
        <w:rPr>
          <w:highlight w:val="yellow"/>
          <w:lang w:eastAsia="ja-JP"/>
        </w:rPr>
        <w:t>[ i ]</w:t>
      </w:r>
      <w:r w:rsidR="00656758">
        <w:rPr>
          <w:lang w:eastAsia="ja-JP"/>
        </w:rPr>
        <w:t xml:space="preserve"> </w:t>
      </w:r>
      <w:r w:rsidRPr="00FB08DB">
        <w:rPr>
          <w:lang w:eastAsia="ja-JP"/>
        </w:rPr>
        <w:t xml:space="preserve">equal to 0 specifies that these weighting factors are not present. </w:t>
      </w:r>
    </w:p>
    <w:p w:rsidR="00CD59F4" w:rsidRPr="00FB08DB" w:rsidRDefault="00CD59F4" w:rsidP="00CD59F4">
      <w:pPr>
        <w:rPr>
          <w:lang w:eastAsia="ko-KR"/>
        </w:rPr>
      </w:pPr>
      <w:r w:rsidRPr="00FB08DB">
        <w:rPr>
          <w:rFonts w:hint="eastAsia"/>
          <w:b/>
          <w:bCs/>
          <w:lang w:eastAsia="ko-KR"/>
        </w:rPr>
        <w:t>delta_</w:t>
      </w:r>
      <w:r w:rsidRPr="00FB08DB">
        <w:rPr>
          <w:b/>
          <w:bCs/>
          <w:lang w:eastAsia="ja-JP"/>
        </w:rPr>
        <w:t>luma_weight_l0</w:t>
      </w:r>
      <w:r w:rsidRPr="00FB08DB">
        <w:rPr>
          <w:b/>
          <w:lang w:eastAsia="ja-JP"/>
        </w:rPr>
        <w:t>[</w:t>
      </w:r>
      <w:r w:rsidRPr="00FB08DB">
        <w:rPr>
          <w:lang w:eastAsia="ja-JP"/>
        </w:rPr>
        <w:t> i </w:t>
      </w:r>
      <w:r w:rsidRPr="00FB08DB">
        <w:rPr>
          <w:b/>
          <w:lang w:eastAsia="ja-JP"/>
        </w:rPr>
        <w:t>]</w:t>
      </w:r>
      <w:r w:rsidRPr="00FB08DB">
        <w:rPr>
          <w:lang w:eastAsia="ja-JP"/>
        </w:rPr>
        <w:t xml:space="preserve"> is </w:t>
      </w:r>
      <w:r w:rsidRPr="00FB08DB">
        <w:rPr>
          <w:rFonts w:hint="eastAsia"/>
          <w:lang w:eastAsia="ko-KR"/>
        </w:rPr>
        <w:t xml:space="preserve">the difference of </w:t>
      </w:r>
      <w:r w:rsidRPr="00FB08DB">
        <w:rPr>
          <w:lang w:eastAsia="ja-JP"/>
        </w:rPr>
        <w:t xml:space="preserve">the weighting factor applied to the luma prediction value for list 0 prediction using RefPicList0[ i ]. </w:t>
      </w:r>
    </w:p>
    <w:p w:rsidR="00CD59F4" w:rsidRPr="00FB08DB" w:rsidRDefault="00CD59F4" w:rsidP="00CD59F4">
      <w:r w:rsidRPr="00FB08DB">
        <w:rPr>
          <w:rFonts w:hint="eastAsia"/>
          <w:lang w:eastAsia="ko-KR"/>
        </w:rPr>
        <w:t xml:space="preserve">The variable LumaWeightL0[ i ] is specified </w:t>
      </w:r>
      <w:r w:rsidRPr="002329EE">
        <w:rPr>
          <w:rFonts w:hint="eastAsia"/>
          <w:strike/>
          <w:color w:val="FF0000"/>
          <w:lang w:eastAsia="ko-KR"/>
        </w:rPr>
        <w:t>by (1</w:t>
      </w:r>
      <w:r w:rsidRPr="002329EE">
        <w:rPr>
          <w:strike/>
          <w:color w:val="FF0000"/>
          <w:lang w:eastAsia="ko-KR"/>
        </w:rPr>
        <w:t> </w:t>
      </w:r>
      <w:r w:rsidRPr="002329EE">
        <w:rPr>
          <w:rFonts w:hint="eastAsia"/>
          <w:strike/>
          <w:color w:val="FF0000"/>
          <w:lang w:eastAsia="ko-KR"/>
        </w:rPr>
        <w:t>&lt;&lt;</w:t>
      </w:r>
      <w:r w:rsidRPr="002329EE">
        <w:rPr>
          <w:strike/>
          <w:color w:val="FF0000"/>
          <w:lang w:eastAsia="ko-KR"/>
        </w:rPr>
        <w:t> </w:t>
      </w:r>
      <w:r w:rsidRPr="002329EE">
        <w:rPr>
          <w:rFonts w:hint="eastAsia"/>
          <w:strike/>
          <w:color w:val="FF0000"/>
          <w:lang w:eastAsia="ko-KR"/>
        </w:rPr>
        <w:t>luma_log2_weight_denom</w:t>
      </w:r>
      <w:r w:rsidRPr="002329EE">
        <w:rPr>
          <w:strike/>
          <w:color w:val="FF0000"/>
          <w:lang w:eastAsia="ko-KR"/>
        </w:rPr>
        <w:t> </w:t>
      </w:r>
      <w:r w:rsidRPr="002329EE">
        <w:rPr>
          <w:rFonts w:hint="eastAsia"/>
          <w:strike/>
          <w:color w:val="FF0000"/>
          <w:lang w:eastAsia="ko-KR"/>
        </w:rPr>
        <w:t>) + delta_luma_weight_l0[</w:t>
      </w:r>
      <w:r w:rsidRPr="002329EE">
        <w:rPr>
          <w:strike/>
          <w:color w:val="FF0000"/>
          <w:lang w:eastAsia="ko-KR"/>
        </w:rPr>
        <w:t> </w:t>
      </w:r>
      <w:r w:rsidRPr="002329EE">
        <w:rPr>
          <w:rFonts w:hint="eastAsia"/>
          <w:strike/>
          <w:color w:val="FF0000"/>
          <w:lang w:eastAsia="ko-KR"/>
        </w:rPr>
        <w:t>i</w:t>
      </w:r>
      <w:r w:rsidRPr="002329EE">
        <w:rPr>
          <w:strike/>
          <w:color w:val="FF0000"/>
          <w:lang w:eastAsia="ko-KR"/>
        </w:rPr>
        <w:t> </w:t>
      </w:r>
      <w:r w:rsidRPr="002329EE">
        <w:rPr>
          <w:rFonts w:hint="eastAsia"/>
          <w:strike/>
          <w:color w:val="FF0000"/>
          <w:lang w:eastAsia="ko-KR"/>
        </w:rPr>
        <w:t>]</w:t>
      </w:r>
      <w:r w:rsidR="002329EE">
        <w:rPr>
          <w:strike/>
          <w:color w:val="FF0000"/>
          <w:lang w:eastAsia="ko-KR"/>
        </w:rPr>
        <w:t xml:space="preserve"> </w:t>
      </w:r>
      <w:r w:rsidR="002329EE">
        <w:rPr>
          <w:highlight w:val="yellow"/>
          <w:lang w:eastAsia="ko-KR"/>
        </w:rPr>
        <w:t>by i</w:t>
      </w:r>
      <w:r w:rsidR="002329EE" w:rsidRPr="002329EE">
        <w:rPr>
          <w:highlight w:val="yellow"/>
          <w:lang w:eastAsia="ko-KR"/>
        </w:rPr>
        <w:t>nvoking the process in 8.3.7</w:t>
      </w:r>
      <w:r w:rsidRPr="00FB08DB">
        <w:rPr>
          <w:rFonts w:hint="eastAsia"/>
          <w:lang w:eastAsia="ko-KR"/>
        </w:rPr>
        <w:t xml:space="preserve">. </w:t>
      </w:r>
      <w:r w:rsidRPr="00193CEE">
        <w:rPr>
          <w:strike/>
          <w:color w:val="FF0000"/>
        </w:rPr>
        <w:t xml:space="preserve">When luma_weight_l0_flag is equal to 1, </w:t>
      </w:r>
      <w:r w:rsidR="00193CEE">
        <w:t>Th</w:t>
      </w:r>
      <w:r w:rsidRPr="00FB08DB">
        <w:t xml:space="preserve">e value of </w:t>
      </w:r>
      <w:r w:rsidRPr="00FB08DB">
        <w:rPr>
          <w:rFonts w:hint="eastAsia"/>
          <w:lang w:eastAsia="ko-KR"/>
        </w:rPr>
        <w:t>LumaWeightL0</w:t>
      </w:r>
      <w:r w:rsidRPr="00FB08DB">
        <w:t>[ i ] shall be in the range of −128 to 127, inclusive.</w:t>
      </w:r>
      <w:r w:rsidRPr="00FB08DB">
        <w:rPr>
          <w:lang w:eastAsia="ja-JP"/>
        </w:rPr>
        <w:t xml:space="preserve">  </w:t>
      </w:r>
      <w:r w:rsidRPr="00AA4BDD">
        <w:rPr>
          <w:strike/>
          <w:color w:val="FF0000"/>
          <w:lang w:eastAsia="ja-JP"/>
        </w:rPr>
        <w:t>When luma_weight_l0_flag</w:t>
      </w:r>
      <w:r w:rsidRPr="00AA4BDD">
        <w:rPr>
          <w:b/>
          <w:bCs/>
          <w:strike/>
          <w:color w:val="FF0000"/>
          <w:lang w:eastAsia="ja-JP"/>
        </w:rPr>
        <w:t xml:space="preserve"> </w:t>
      </w:r>
      <w:r w:rsidRPr="00AA4BDD">
        <w:rPr>
          <w:strike/>
          <w:color w:val="FF0000"/>
          <w:lang w:eastAsia="ja-JP"/>
        </w:rPr>
        <w:t xml:space="preserve">is equal to 0, </w:t>
      </w:r>
      <w:r w:rsidRPr="00AA4BDD">
        <w:rPr>
          <w:rFonts w:hint="eastAsia"/>
          <w:strike/>
          <w:color w:val="FF0000"/>
          <w:lang w:eastAsia="ko-KR"/>
        </w:rPr>
        <w:t>LumaWeightL0</w:t>
      </w:r>
      <w:r w:rsidRPr="00AA4BDD">
        <w:rPr>
          <w:strike/>
          <w:color w:val="FF0000"/>
          <w:lang w:eastAsia="ja-JP"/>
        </w:rPr>
        <w:t>[ i ] is inferred to be equal to 2</w:t>
      </w:r>
      <w:r w:rsidRPr="00AA4BDD">
        <w:rPr>
          <w:strike/>
          <w:color w:val="FF0000"/>
          <w:vertAlign w:val="superscript"/>
          <w:lang w:eastAsia="ja-JP"/>
        </w:rPr>
        <w:t>luma_log2_weight_denom</w:t>
      </w:r>
      <w:r w:rsidRPr="00AA4BDD">
        <w:rPr>
          <w:strike/>
          <w:color w:val="FF0000"/>
        </w:rPr>
        <w:t xml:space="preserve"> </w:t>
      </w:r>
      <w:r w:rsidRPr="00AA4BDD">
        <w:rPr>
          <w:strike/>
          <w:color w:val="FF0000"/>
          <w:lang w:eastAsia="ja-JP"/>
        </w:rPr>
        <w:t>for RefPicList0[ i ].</w:t>
      </w:r>
    </w:p>
    <w:p w:rsidR="00CD59F4" w:rsidRPr="00FB08DB" w:rsidRDefault="00CD59F4" w:rsidP="00CD59F4">
      <w:pPr>
        <w:rPr>
          <w:lang w:eastAsia="ja-JP"/>
        </w:rPr>
      </w:pPr>
      <w:r w:rsidRPr="00CD59F4">
        <w:rPr>
          <w:b/>
          <w:bCs/>
          <w:strike/>
          <w:color w:val="FF0000"/>
          <w:lang w:eastAsia="ja-JP"/>
        </w:rPr>
        <w:t>luma_offset_l0[</w:t>
      </w:r>
      <w:r w:rsidRPr="00CD59F4">
        <w:rPr>
          <w:strike/>
          <w:color w:val="FF0000"/>
          <w:lang w:eastAsia="ja-JP"/>
        </w:rPr>
        <w:t> i </w:t>
      </w:r>
      <w:r w:rsidRPr="00CD59F4">
        <w:rPr>
          <w:b/>
          <w:bCs/>
          <w:strike/>
          <w:color w:val="FF0000"/>
          <w:lang w:eastAsia="ja-JP"/>
        </w:rPr>
        <w:t>]</w:t>
      </w:r>
      <w:r w:rsidRPr="00FB08DB">
        <w:rPr>
          <w:lang w:eastAsia="ja-JP"/>
        </w:rPr>
        <w:t xml:space="preserve"> </w:t>
      </w:r>
      <w:r w:rsidRPr="00CD59F4">
        <w:rPr>
          <w:b/>
          <w:highlight w:val="yellow"/>
          <w:lang w:eastAsia="ja-JP"/>
        </w:rPr>
        <w:t>delta_luma_offset_l0</w:t>
      </w:r>
      <w:r w:rsidRPr="00CD59F4">
        <w:rPr>
          <w:highlight w:val="yellow"/>
          <w:lang w:eastAsia="ja-JP"/>
        </w:rPr>
        <w:t>[ i ]</w:t>
      </w:r>
      <w:r>
        <w:rPr>
          <w:lang w:eastAsia="ja-JP"/>
        </w:rPr>
        <w:t xml:space="preserve">  </w:t>
      </w:r>
      <w:r w:rsidRPr="00FB08DB">
        <w:rPr>
          <w:lang w:eastAsia="ja-JP"/>
        </w:rPr>
        <w:t xml:space="preserve">is </w:t>
      </w:r>
      <w:r w:rsidR="00BA14B6" w:rsidRPr="00BA14B6">
        <w:rPr>
          <w:rFonts w:hint="eastAsia"/>
          <w:highlight w:val="yellow"/>
          <w:lang w:eastAsia="ko-KR"/>
        </w:rPr>
        <w:t>the difference of</w:t>
      </w:r>
      <w:r w:rsidR="00BA14B6" w:rsidRPr="00FB08DB">
        <w:rPr>
          <w:rFonts w:hint="eastAsia"/>
          <w:lang w:eastAsia="ko-KR"/>
        </w:rPr>
        <w:t xml:space="preserve"> </w:t>
      </w:r>
      <w:r w:rsidRPr="00FB08DB">
        <w:rPr>
          <w:lang w:eastAsia="ja-JP"/>
        </w:rPr>
        <w:t>the additive offset applied to the luma prediction value for list 0 prediction using RefPicList0[ i ].</w:t>
      </w:r>
      <w:r w:rsidRPr="00FB08DB">
        <w:t xml:space="preserve"> </w:t>
      </w:r>
      <w:r w:rsidR="002329EE" w:rsidRPr="00EF6549">
        <w:rPr>
          <w:rFonts w:hint="eastAsia"/>
          <w:highlight w:val="yellow"/>
          <w:lang w:eastAsia="ko-KR"/>
        </w:rPr>
        <w:t>The variable Luma</w:t>
      </w:r>
      <w:r w:rsidR="002329EE" w:rsidRPr="00EF6549">
        <w:rPr>
          <w:highlight w:val="yellow"/>
          <w:lang w:eastAsia="ko-KR"/>
        </w:rPr>
        <w:t>Offset</w:t>
      </w:r>
      <w:r w:rsidR="002329EE" w:rsidRPr="00EF6549">
        <w:rPr>
          <w:rFonts w:hint="eastAsia"/>
          <w:highlight w:val="yellow"/>
          <w:lang w:eastAsia="ko-KR"/>
        </w:rPr>
        <w:t xml:space="preserve">L0[ i ] is specified </w:t>
      </w:r>
      <w:r w:rsidR="002329EE" w:rsidRPr="00EF6549">
        <w:rPr>
          <w:highlight w:val="yellow"/>
          <w:lang w:eastAsia="ko-KR"/>
        </w:rPr>
        <w:t xml:space="preserve">by </w:t>
      </w:r>
      <w:r w:rsidR="002329EE">
        <w:rPr>
          <w:highlight w:val="yellow"/>
          <w:lang w:eastAsia="ko-KR"/>
        </w:rPr>
        <w:t>i</w:t>
      </w:r>
      <w:r w:rsidR="002329EE" w:rsidRPr="002329EE">
        <w:rPr>
          <w:highlight w:val="yellow"/>
          <w:lang w:eastAsia="ko-KR"/>
        </w:rPr>
        <w:t>nvoking the process in 8.3.7</w:t>
      </w:r>
      <w:r w:rsidR="002329EE" w:rsidRPr="00FB08DB">
        <w:rPr>
          <w:rFonts w:hint="eastAsia"/>
          <w:lang w:eastAsia="ko-KR"/>
        </w:rPr>
        <w:t xml:space="preserve">. </w:t>
      </w:r>
      <w:r w:rsidRPr="002329EE">
        <w:t xml:space="preserve">The value of </w:t>
      </w:r>
      <w:r w:rsidRPr="00EF6549">
        <w:rPr>
          <w:strike/>
          <w:color w:val="FF0000"/>
        </w:rPr>
        <w:t>luma_offset_l0</w:t>
      </w:r>
      <w:r w:rsidR="00EF6549" w:rsidRPr="00EF6549">
        <w:rPr>
          <w:highlight w:val="yellow"/>
        </w:rPr>
        <w:t>LumaOffsetL0</w:t>
      </w:r>
      <w:r w:rsidRPr="002329EE">
        <w:t>[ i ] shall be in the range of −128 to 127, inclusive</w:t>
      </w:r>
      <w:r w:rsidR="00EF6549">
        <w:t xml:space="preserve">. </w:t>
      </w:r>
      <w:r w:rsidRPr="00AA4BDD">
        <w:rPr>
          <w:strike/>
          <w:color w:val="FF0000"/>
          <w:lang w:eastAsia="ja-JP"/>
        </w:rPr>
        <w:t>When luma_weight_l0_flag</w:t>
      </w:r>
      <w:r w:rsidRPr="00AA4BDD">
        <w:rPr>
          <w:b/>
          <w:bCs/>
          <w:strike/>
          <w:color w:val="FF0000"/>
          <w:lang w:eastAsia="ja-JP"/>
        </w:rPr>
        <w:t xml:space="preserve"> </w:t>
      </w:r>
      <w:r w:rsidRPr="00AA4BDD">
        <w:rPr>
          <w:strike/>
          <w:color w:val="FF0000"/>
          <w:lang w:eastAsia="ja-JP"/>
        </w:rPr>
        <w:t>is equal to 0, luma_offset_l0</w:t>
      </w:r>
      <w:r w:rsidR="00BA14B6" w:rsidRPr="00AA4BDD">
        <w:rPr>
          <w:strike/>
          <w:color w:val="FF0000"/>
          <w:highlight w:val="yellow"/>
          <w:lang w:eastAsia="ja-JP"/>
        </w:rPr>
        <w:t>LumaOffsetL0</w:t>
      </w:r>
      <w:r w:rsidRPr="00AA4BDD">
        <w:rPr>
          <w:strike/>
          <w:color w:val="FF0000"/>
          <w:lang w:eastAsia="ja-JP"/>
        </w:rPr>
        <w:t>[ i ] is inferred as equal to</w:t>
      </w:r>
      <w:r w:rsidR="00D1487F" w:rsidRPr="00AA4BDD">
        <w:rPr>
          <w:strike/>
          <w:color w:val="FF0000"/>
          <w:lang w:eastAsia="ja-JP"/>
        </w:rPr>
        <w:t xml:space="preserve"> </w:t>
      </w:r>
      <w:r w:rsidR="00D1487F" w:rsidRPr="00AA4BDD">
        <w:rPr>
          <w:strike/>
          <w:color w:val="FF0000"/>
          <w:highlight w:val="yellow"/>
          <w:lang w:eastAsia="ja-JP"/>
        </w:rPr>
        <w:t>be</w:t>
      </w:r>
      <w:r w:rsidRPr="00AA4BDD">
        <w:rPr>
          <w:strike/>
          <w:color w:val="FF0000"/>
          <w:lang w:eastAsia="ja-JP"/>
        </w:rPr>
        <w:t> 0 for RefPicList0[ i ].</w:t>
      </w:r>
      <w:r w:rsidR="00BA14B6" w:rsidRPr="00AA4BDD">
        <w:rPr>
          <w:strike/>
          <w:color w:val="FF0000"/>
          <w:lang w:eastAsia="ja-JP"/>
        </w:rPr>
        <w:t xml:space="preserve"> </w:t>
      </w:r>
    </w:p>
    <w:p w:rsidR="00CD59F4" w:rsidRPr="00FB08DB" w:rsidRDefault="00CD59F4" w:rsidP="00CD59F4">
      <w:pPr>
        <w:rPr>
          <w:lang w:eastAsia="ja-JP"/>
        </w:rPr>
      </w:pPr>
      <w:r w:rsidRPr="00FB08DB">
        <w:rPr>
          <w:b/>
          <w:bCs/>
          <w:lang w:eastAsia="ja-JP"/>
        </w:rPr>
        <w:t>chroma_weight_l0_flag</w:t>
      </w:r>
      <w:r w:rsidR="00656758" w:rsidRPr="00656758">
        <w:rPr>
          <w:highlight w:val="yellow"/>
          <w:lang w:eastAsia="ja-JP"/>
        </w:rPr>
        <w:t>[ i ]</w:t>
      </w:r>
      <w:r w:rsidR="00656758">
        <w:rPr>
          <w:lang w:eastAsia="ja-JP"/>
        </w:rPr>
        <w:t xml:space="preserve"> </w:t>
      </w:r>
      <w:r w:rsidRPr="00FB08DB">
        <w:rPr>
          <w:lang w:eastAsia="ja-JP"/>
        </w:rPr>
        <w:t xml:space="preserve"> equal to 1 specifies that weighting factors for the chroma prediction values of list 0 prediction </w:t>
      </w:r>
      <w:r w:rsidR="00656758" w:rsidRPr="00656758">
        <w:rPr>
          <w:highlight w:val="yellow"/>
          <w:lang w:eastAsia="ja-JP"/>
        </w:rPr>
        <w:t>using RefPicList0[ i ]</w:t>
      </w:r>
      <w:r w:rsidR="00656758">
        <w:rPr>
          <w:lang w:eastAsia="ja-JP"/>
        </w:rPr>
        <w:t xml:space="preserve"> </w:t>
      </w:r>
      <w:r w:rsidRPr="00FB08DB">
        <w:rPr>
          <w:lang w:eastAsia="ja-JP"/>
        </w:rPr>
        <w:t>are present. chroma_weight_l0_flag</w:t>
      </w:r>
      <w:r w:rsidR="00656758" w:rsidRPr="00656758">
        <w:rPr>
          <w:highlight w:val="yellow"/>
          <w:lang w:eastAsia="ja-JP"/>
        </w:rPr>
        <w:t>[ i ]</w:t>
      </w:r>
      <w:r w:rsidR="00656758">
        <w:rPr>
          <w:lang w:eastAsia="ja-JP"/>
        </w:rPr>
        <w:t xml:space="preserve"> </w:t>
      </w:r>
      <w:r w:rsidRPr="00FB08DB">
        <w:rPr>
          <w:lang w:eastAsia="ja-JP"/>
        </w:rPr>
        <w:t xml:space="preserve">equal to 0 specifies that these weighting factors are not present. </w:t>
      </w:r>
    </w:p>
    <w:p w:rsidR="00CD59F4" w:rsidRPr="00FB08DB" w:rsidRDefault="00CD59F4" w:rsidP="00CD59F4">
      <w:pPr>
        <w:rPr>
          <w:lang w:eastAsia="ko-KR"/>
        </w:rPr>
      </w:pPr>
      <w:r w:rsidRPr="00FB08DB">
        <w:rPr>
          <w:rFonts w:hint="eastAsia"/>
          <w:b/>
          <w:bCs/>
          <w:lang w:eastAsia="ko-KR"/>
        </w:rPr>
        <w:t>delta_</w:t>
      </w:r>
      <w:r w:rsidRPr="00FB08DB">
        <w:rPr>
          <w:b/>
          <w:bCs/>
          <w:lang w:eastAsia="ja-JP"/>
        </w:rPr>
        <w:t>chroma_weight_l0[</w:t>
      </w:r>
      <w:r w:rsidRPr="00FB08DB">
        <w:rPr>
          <w:lang w:eastAsia="ja-JP"/>
        </w:rPr>
        <w:t> i </w:t>
      </w:r>
      <w:r w:rsidRPr="00FB08DB">
        <w:rPr>
          <w:b/>
          <w:bCs/>
          <w:lang w:eastAsia="ja-JP"/>
        </w:rPr>
        <w:t>][</w:t>
      </w:r>
      <w:r w:rsidRPr="00FB08DB">
        <w:rPr>
          <w:lang w:eastAsia="ja-JP"/>
        </w:rPr>
        <w:t> j </w:t>
      </w:r>
      <w:r w:rsidRPr="00FB08DB">
        <w:rPr>
          <w:b/>
          <w:bCs/>
          <w:lang w:eastAsia="ja-JP"/>
        </w:rPr>
        <w:t>]</w:t>
      </w:r>
      <w:r w:rsidRPr="00FB08DB">
        <w:rPr>
          <w:lang w:eastAsia="ja-JP"/>
        </w:rPr>
        <w:t xml:space="preserve"> is </w:t>
      </w:r>
      <w:r w:rsidRPr="00FB08DB">
        <w:rPr>
          <w:rFonts w:hint="eastAsia"/>
          <w:lang w:eastAsia="ko-KR"/>
        </w:rPr>
        <w:t xml:space="preserve">the difference of </w:t>
      </w:r>
      <w:r w:rsidRPr="00FB08DB">
        <w:rPr>
          <w:lang w:eastAsia="ja-JP"/>
        </w:rPr>
        <w:t xml:space="preserve">the weighting factor applied to the chroma prediction values for list 0 prediction using RefPicList0[ i ] with j equal to 0 for Cb and j equal to 1 for Cr. </w:t>
      </w:r>
    </w:p>
    <w:p w:rsidR="00CD59F4" w:rsidRPr="00917E05" w:rsidRDefault="00CD59F4" w:rsidP="00CD59F4">
      <w:pPr>
        <w:rPr>
          <w:strike/>
          <w:color w:val="FF0000"/>
        </w:rPr>
      </w:pPr>
      <w:r w:rsidRPr="00FB08DB">
        <w:rPr>
          <w:rFonts w:hint="eastAsia"/>
          <w:lang w:eastAsia="ko-KR"/>
        </w:rPr>
        <w:lastRenderedPageBreak/>
        <w:t>The variable ChromaWeightL0[</w:t>
      </w:r>
      <w:r w:rsidRPr="00FB08DB">
        <w:rPr>
          <w:lang w:eastAsia="ko-KR"/>
        </w:rPr>
        <w:t> </w:t>
      </w:r>
      <w:r w:rsidRPr="00FB08DB">
        <w:rPr>
          <w:rFonts w:hint="eastAsia"/>
          <w:lang w:eastAsia="ko-KR"/>
        </w:rPr>
        <w:t>i</w:t>
      </w:r>
      <w:r w:rsidRPr="00FB08DB">
        <w:rPr>
          <w:lang w:eastAsia="ko-KR"/>
        </w:rPr>
        <w:t> </w:t>
      </w:r>
      <w:r w:rsidRPr="00FB08DB">
        <w:rPr>
          <w:rFonts w:hint="eastAsia"/>
          <w:lang w:eastAsia="ko-KR"/>
        </w:rPr>
        <w:t>][</w:t>
      </w:r>
      <w:r w:rsidRPr="00FB08DB">
        <w:rPr>
          <w:lang w:eastAsia="ko-KR"/>
        </w:rPr>
        <w:t> </w:t>
      </w:r>
      <w:r w:rsidRPr="00FB08DB">
        <w:rPr>
          <w:rFonts w:hint="eastAsia"/>
          <w:lang w:eastAsia="ko-KR"/>
        </w:rPr>
        <w:t>j</w:t>
      </w:r>
      <w:r w:rsidRPr="00FB08DB">
        <w:rPr>
          <w:lang w:eastAsia="ko-KR"/>
        </w:rPr>
        <w:t> </w:t>
      </w:r>
      <w:r w:rsidRPr="00FB08DB">
        <w:rPr>
          <w:rFonts w:hint="eastAsia"/>
          <w:lang w:eastAsia="ko-KR"/>
        </w:rPr>
        <w:t xml:space="preserve">] is specified </w:t>
      </w:r>
      <w:r w:rsidRPr="00193CEE">
        <w:rPr>
          <w:rFonts w:hint="eastAsia"/>
          <w:strike/>
          <w:color w:val="FF0000"/>
          <w:lang w:eastAsia="ko-KR"/>
        </w:rPr>
        <w:t>by (</w:t>
      </w:r>
      <w:r w:rsidRPr="00193CEE">
        <w:rPr>
          <w:strike/>
          <w:color w:val="FF0000"/>
          <w:lang w:eastAsia="ko-KR"/>
        </w:rPr>
        <w:t> </w:t>
      </w:r>
      <w:r w:rsidRPr="00193CEE">
        <w:rPr>
          <w:rFonts w:hint="eastAsia"/>
          <w:strike/>
          <w:color w:val="FF0000"/>
          <w:lang w:eastAsia="ko-KR"/>
        </w:rPr>
        <w:t>1</w:t>
      </w:r>
      <w:r w:rsidRPr="00193CEE">
        <w:rPr>
          <w:strike/>
          <w:color w:val="FF0000"/>
          <w:lang w:eastAsia="ko-KR"/>
        </w:rPr>
        <w:t> </w:t>
      </w:r>
      <w:r w:rsidRPr="00193CEE">
        <w:rPr>
          <w:rFonts w:hint="eastAsia"/>
          <w:strike/>
          <w:color w:val="FF0000"/>
          <w:lang w:eastAsia="ko-KR"/>
        </w:rPr>
        <w:t>&lt;&lt;</w:t>
      </w:r>
      <w:r w:rsidRPr="00193CEE">
        <w:rPr>
          <w:strike/>
          <w:color w:val="FF0000"/>
          <w:lang w:eastAsia="ko-KR"/>
        </w:rPr>
        <w:t> </w:t>
      </w:r>
      <w:r w:rsidRPr="00193CEE">
        <w:rPr>
          <w:rFonts w:hint="eastAsia"/>
          <w:strike/>
          <w:color w:val="FF0000"/>
          <w:lang w:eastAsia="ko-KR"/>
        </w:rPr>
        <w:t>ChromaLog2WeightDenom</w:t>
      </w:r>
      <w:r w:rsidRPr="00193CEE">
        <w:rPr>
          <w:strike/>
          <w:color w:val="FF0000"/>
          <w:lang w:eastAsia="ko-KR"/>
        </w:rPr>
        <w:t> </w:t>
      </w:r>
      <w:r w:rsidRPr="00193CEE">
        <w:rPr>
          <w:rFonts w:hint="eastAsia"/>
          <w:strike/>
          <w:color w:val="FF0000"/>
          <w:lang w:eastAsia="ko-KR"/>
        </w:rPr>
        <w:t>) + delta_chroma_weight_l0[</w:t>
      </w:r>
      <w:r w:rsidRPr="00193CEE">
        <w:rPr>
          <w:strike/>
          <w:color w:val="FF0000"/>
          <w:lang w:eastAsia="ko-KR"/>
        </w:rPr>
        <w:t> </w:t>
      </w:r>
      <w:r w:rsidRPr="00193CEE">
        <w:rPr>
          <w:rFonts w:hint="eastAsia"/>
          <w:strike/>
          <w:color w:val="FF0000"/>
          <w:lang w:eastAsia="ko-KR"/>
        </w:rPr>
        <w:t>i</w:t>
      </w:r>
      <w:r w:rsidRPr="00193CEE">
        <w:rPr>
          <w:strike/>
          <w:color w:val="FF0000"/>
          <w:lang w:eastAsia="ko-KR"/>
        </w:rPr>
        <w:t> </w:t>
      </w:r>
      <w:r w:rsidRPr="00193CEE">
        <w:rPr>
          <w:rFonts w:hint="eastAsia"/>
          <w:strike/>
          <w:color w:val="FF0000"/>
          <w:lang w:eastAsia="ko-KR"/>
        </w:rPr>
        <w:t>][</w:t>
      </w:r>
      <w:r w:rsidRPr="00193CEE">
        <w:rPr>
          <w:strike/>
          <w:color w:val="FF0000"/>
          <w:lang w:eastAsia="ko-KR"/>
        </w:rPr>
        <w:t> </w:t>
      </w:r>
      <w:r w:rsidRPr="00193CEE">
        <w:rPr>
          <w:rFonts w:hint="eastAsia"/>
          <w:strike/>
          <w:color w:val="FF0000"/>
          <w:lang w:eastAsia="ko-KR"/>
        </w:rPr>
        <w:t>j</w:t>
      </w:r>
      <w:r w:rsidRPr="00193CEE">
        <w:rPr>
          <w:strike/>
          <w:color w:val="FF0000"/>
          <w:lang w:eastAsia="ko-KR"/>
        </w:rPr>
        <w:t> </w:t>
      </w:r>
      <w:r w:rsidRPr="00193CEE">
        <w:rPr>
          <w:rFonts w:hint="eastAsia"/>
          <w:strike/>
          <w:color w:val="FF0000"/>
          <w:lang w:eastAsia="ko-KR"/>
        </w:rPr>
        <w:t>]</w:t>
      </w:r>
      <w:r w:rsidR="00193CEE">
        <w:rPr>
          <w:lang w:eastAsia="ko-KR"/>
        </w:rPr>
        <w:t xml:space="preserve"> </w:t>
      </w:r>
      <w:r w:rsidR="00193CEE" w:rsidRPr="00193CEE">
        <w:rPr>
          <w:highlight w:val="yellow"/>
          <w:lang w:eastAsia="ko-KR"/>
        </w:rPr>
        <w:t>by invoking the process in 8.3.7</w:t>
      </w:r>
      <w:r w:rsidRPr="00193CEE">
        <w:rPr>
          <w:rFonts w:hint="eastAsia"/>
          <w:highlight w:val="yellow"/>
          <w:lang w:eastAsia="ko-KR"/>
        </w:rPr>
        <w:t>.</w:t>
      </w:r>
      <w:r w:rsidRPr="00FB08DB">
        <w:rPr>
          <w:rFonts w:hint="eastAsia"/>
          <w:lang w:eastAsia="ko-KR"/>
        </w:rPr>
        <w:t xml:space="preserve"> </w:t>
      </w:r>
      <w:r w:rsidRPr="00193CEE">
        <w:rPr>
          <w:strike/>
          <w:color w:val="FF0000"/>
        </w:rPr>
        <w:t>When chroma_weight_l0_flag is equal to 1, the</w:t>
      </w:r>
      <w:r w:rsidR="00193CEE">
        <w:t xml:space="preserve"> The v</w:t>
      </w:r>
      <w:r w:rsidRPr="00FB08DB">
        <w:t xml:space="preserve">alue of </w:t>
      </w:r>
      <w:r w:rsidRPr="00FB08DB">
        <w:rPr>
          <w:rFonts w:hint="eastAsia"/>
          <w:lang w:eastAsia="ko-KR"/>
        </w:rPr>
        <w:t>ChromaWeightL0</w:t>
      </w:r>
      <w:r w:rsidRPr="00FB08DB">
        <w:t>[ i ][ j ] shall be in the range of −128 to 127, inclusive.</w:t>
      </w:r>
      <w:r w:rsidRPr="00FB08DB">
        <w:rPr>
          <w:lang w:eastAsia="ja-JP"/>
        </w:rPr>
        <w:t xml:space="preserve">  </w:t>
      </w:r>
      <w:r w:rsidRPr="00917E05">
        <w:rPr>
          <w:strike/>
          <w:color w:val="FF0000"/>
          <w:lang w:eastAsia="ja-JP"/>
        </w:rPr>
        <w:t>When chroma_weight_l0_flag is equal to 0</w:t>
      </w:r>
      <w:r w:rsidRPr="00917E05">
        <w:rPr>
          <w:b/>
          <w:bCs/>
          <w:strike/>
          <w:color w:val="FF0000"/>
          <w:lang w:eastAsia="ja-JP"/>
        </w:rPr>
        <w:t xml:space="preserve">, </w:t>
      </w:r>
      <w:r w:rsidRPr="00917E05">
        <w:rPr>
          <w:rFonts w:hint="eastAsia"/>
          <w:strike/>
          <w:color w:val="FF0000"/>
          <w:lang w:eastAsia="ko-KR"/>
        </w:rPr>
        <w:t>ChromaWeightL0</w:t>
      </w:r>
      <w:r w:rsidRPr="00917E05">
        <w:rPr>
          <w:strike/>
          <w:color w:val="FF0000"/>
          <w:lang w:eastAsia="ja-JP"/>
        </w:rPr>
        <w:t>[ i ][ j ] is inferred to be equal to 2</w:t>
      </w:r>
      <w:r w:rsidRPr="00917E05">
        <w:rPr>
          <w:rFonts w:hint="eastAsia"/>
          <w:strike/>
          <w:color w:val="FF0000"/>
          <w:vertAlign w:val="superscript"/>
          <w:lang w:eastAsia="ko-KR"/>
        </w:rPr>
        <w:t>C</w:t>
      </w:r>
      <w:r w:rsidRPr="00917E05">
        <w:rPr>
          <w:strike/>
          <w:color w:val="FF0000"/>
          <w:vertAlign w:val="superscript"/>
          <w:lang w:eastAsia="ja-JP"/>
        </w:rPr>
        <w:t>hroma</w:t>
      </w:r>
      <w:r w:rsidRPr="00917E05">
        <w:rPr>
          <w:rFonts w:hint="eastAsia"/>
          <w:strike/>
          <w:color w:val="FF0000"/>
          <w:vertAlign w:val="superscript"/>
          <w:lang w:eastAsia="ko-KR"/>
        </w:rPr>
        <w:t>Log2WeightDenom</w:t>
      </w:r>
      <w:r w:rsidRPr="00917E05">
        <w:rPr>
          <w:strike/>
          <w:color w:val="FF0000"/>
          <w:lang w:eastAsia="ja-JP"/>
        </w:rPr>
        <w:t xml:space="preserve"> for RefPicList0[ i ].</w:t>
      </w:r>
    </w:p>
    <w:p w:rsidR="00CD59F4" w:rsidRPr="00FB08DB" w:rsidRDefault="00CD59F4" w:rsidP="00CD59F4">
      <w:pPr>
        <w:rPr>
          <w:lang w:eastAsia="ko-KR"/>
        </w:rPr>
      </w:pPr>
      <w:r w:rsidRPr="00FB08DB">
        <w:rPr>
          <w:rFonts w:hint="eastAsia"/>
          <w:b/>
          <w:bCs/>
          <w:lang w:eastAsia="ko-KR"/>
        </w:rPr>
        <w:t>delta_</w:t>
      </w:r>
      <w:r w:rsidRPr="00FB08DB">
        <w:rPr>
          <w:b/>
          <w:bCs/>
          <w:lang w:eastAsia="ja-JP"/>
        </w:rPr>
        <w:t>chroma_offset_l0[</w:t>
      </w:r>
      <w:r w:rsidRPr="00FB08DB">
        <w:rPr>
          <w:lang w:eastAsia="ja-JP"/>
        </w:rPr>
        <w:t> i </w:t>
      </w:r>
      <w:r w:rsidRPr="00FB08DB">
        <w:rPr>
          <w:b/>
          <w:bCs/>
          <w:lang w:eastAsia="ja-JP"/>
        </w:rPr>
        <w:t>][</w:t>
      </w:r>
      <w:r w:rsidRPr="00FB08DB">
        <w:rPr>
          <w:lang w:eastAsia="ja-JP"/>
        </w:rPr>
        <w:t> j </w:t>
      </w:r>
      <w:r w:rsidRPr="00FB08DB">
        <w:rPr>
          <w:b/>
          <w:bCs/>
          <w:lang w:eastAsia="ja-JP"/>
        </w:rPr>
        <w:t>]</w:t>
      </w:r>
      <w:r w:rsidRPr="00FB08DB">
        <w:rPr>
          <w:lang w:eastAsia="ja-JP"/>
        </w:rPr>
        <w:t xml:space="preserve"> is </w:t>
      </w:r>
      <w:r w:rsidRPr="00FB08DB">
        <w:rPr>
          <w:rFonts w:hint="eastAsia"/>
          <w:lang w:eastAsia="ko-KR"/>
        </w:rPr>
        <w:t xml:space="preserve">the difference of </w:t>
      </w:r>
      <w:r w:rsidRPr="00FB08DB">
        <w:rPr>
          <w:lang w:eastAsia="ja-JP"/>
        </w:rPr>
        <w:t xml:space="preserve">the additive offset applied to the chroma prediction values for list 0 prediction using RefPicList0[ i ] with j equal to 0 for Cb and j equal to 1 for Cr. </w:t>
      </w:r>
    </w:p>
    <w:p w:rsidR="00CD59F4" w:rsidRPr="00592505" w:rsidRDefault="00CD59F4" w:rsidP="00CD59F4">
      <w:pPr>
        <w:rPr>
          <w:strike/>
          <w:color w:val="FF0000"/>
          <w:lang w:eastAsia="ko-KR"/>
        </w:rPr>
      </w:pPr>
      <w:r w:rsidRPr="00FB08DB">
        <w:rPr>
          <w:rFonts w:hint="eastAsia"/>
          <w:lang w:eastAsia="ko-KR"/>
        </w:rPr>
        <w:t>The variable ChromaOffsetL0[</w:t>
      </w:r>
      <w:r w:rsidRPr="00FB08DB">
        <w:rPr>
          <w:lang w:eastAsia="ko-KR"/>
        </w:rPr>
        <w:t> </w:t>
      </w:r>
      <w:r w:rsidRPr="00FB08DB">
        <w:rPr>
          <w:rFonts w:hint="eastAsia"/>
          <w:lang w:eastAsia="ko-KR"/>
        </w:rPr>
        <w:t>i</w:t>
      </w:r>
      <w:r w:rsidRPr="00FB08DB">
        <w:rPr>
          <w:lang w:eastAsia="ko-KR"/>
        </w:rPr>
        <w:t> </w:t>
      </w:r>
      <w:r w:rsidRPr="00FB08DB">
        <w:rPr>
          <w:rFonts w:hint="eastAsia"/>
          <w:lang w:eastAsia="ko-KR"/>
        </w:rPr>
        <w:t>][</w:t>
      </w:r>
      <w:r w:rsidRPr="00FB08DB">
        <w:rPr>
          <w:lang w:eastAsia="ko-KR"/>
        </w:rPr>
        <w:t> </w:t>
      </w:r>
      <w:r w:rsidRPr="00FB08DB">
        <w:rPr>
          <w:rFonts w:hint="eastAsia"/>
          <w:lang w:eastAsia="ko-KR"/>
        </w:rPr>
        <w:t>j</w:t>
      </w:r>
      <w:r w:rsidRPr="00FB08DB">
        <w:rPr>
          <w:lang w:eastAsia="ko-KR"/>
        </w:rPr>
        <w:t> </w:t>
      </w:r>
      <w:r w:rsidRPr="00FB08DB">
        <w:rPr>
          <w:rFonts w:hint="eastAsia"/>
          <w:lang w:eastAsia="ko-KR"/>
        </w:rPr>
        <w:t>] is specified</w:t>
      </w:r>
      <w:r w:rsidR="00592505">
        <w:rPr>
          <w:lang w:eastAsia="ko-KR"/>
        </w:rPr>
        <w:t xml:space="preserve"> by </w:t>
      </w:r>
      <w:r w:rsidR="00592505" w:rsidRPr="00592505">
        <w:rPr>
          <w:highlight w:val="yellow"/>
          <w:lang w:eastAsia="ko-KR"/>
        </w:rPr>
        <w:t>invoking the process in 8.3.7</w:t>
      </w:r>
      <w:r w:rsidR="00592505">
        <w:rPr>
          <w:lang w:eastAsia="ko-KR"/>
        </w:rPr>
        <w:t>.</w:t>
      </w:r>
      <w:r w:rsidRPr="00FB08DB">
        <w:rPr>
          <w:rFonts w:hint="eastAsia"/>
          <w:lang w:eastAsia="ko-KR"/>
        </w:rPr>
        <w:t xml:space="preserve"> </w:t>
      </w:r>
      <w:r w:rsidRPr="00592505">
        <w:rPr>
          <w:rFonts w:hint="eastAsia"/>
          <w:strike/>
          <w:color w:val="FF0000"/>
          <w:lang w:eastAsia="ko-KR"/>
        </w:rPr>
        <w:t>as follows:</w:t>
      </w:r>
    </w:p>
    <w:p w:rsidR="00CD59F4" w:rsidRPr="00592505" w:rsidRDefault="00CD59F4" w:rsidP="00CD59F4">
      <w:pPr>
        <w:pStyle w:val="Equation"/>
        <w:tabs>
          <w:tab w:val="clear" w:pos="794"/>
          <w:tab w:val="clear" w:pos="1588"/>
          <w:tab w:val="left" w:pos="851"/>
          <w:tab w:val="left" w:pos="1134"/>
          <w:tab w:val="left" w:pos="1418"/>
          <w:tab w:val="left" w:pos="2835"/>
        </w:tabs>
        <w:ind w:left="567"/>
        <w:rPr>
          <w:strike/>
          <w:color w:val="FF0000"/>
          <w:sz w:val="20"/>
          <w:lang w:eastAsia="ko-KR"/>
        </w:rPr>
      </w:pPr>
      <w:r w:rsidRPr="00592505">
        <w:rPr>
          <w:rFonts w:hint="eastAsia"/>
          <w:strike/>
          <w:color w:val="FF0000"/>
          <w:sz w:val="20"/>
          <w:lang w:eastAsia="ko-KR"/>
        </w:rPr>
        <w:t>shift = 1 &lt;&lt; (</w:t>
      </w:r>
      <w:r w:rsidRPr="00592505">
        <w:rPr>
          <w:strike/>
          <w:color w:val="FF0000"/>
          <w:sz w:val="20"/>
          <w:lang w:val="en-US" w:eastAsia="ko-KR"/>
        </w:rPr>
        <w:t> </w:t>
      </w:r>
      <w:r w:rsidRPr="00592505">
        <w:rPr>
          <w:rFonts w:hint="eastAsia"/>
          <w:strike/>
          <w:color w:val="FF0000"/>
          <w:sz w:val="20"/>
          <w:lang w:eastAsia="ko-KR"/>
        </w:rPr>
        <w:t>BitDepth</w:t>
      </w:r>
      <w:r w:rsidRPr="00592505">
        <w:rPr>
          <w:rFonts w:hint="eastAsia"/>
          <w:strike/>
          <w:color w:val="FF0000"/>
          <w:sz w:val="20"/>
          <w:vertAlign w:val="subscript"/>
          <w:lang w:eastAsia="ko-KR"/>
        </w:rPr>
        <w:t>C</w:t>
      </w:r>
      <w:r w:rsidRPr="00592505">
        <w:rPr>
          <w:rFonts w:hint="eastAsia"/>
          <w:strike/>
          <w:color w:val="FF0000"/>
          <w:sz w:val="20"/>
          <w:lang w:eastAsia="ko-KR"/>
        </w:rPr>
        <w:t xml:space="preserve"> </w:t>
      </w:r>
      <w:r w:rsidRPr="00592505">
        <w:rPr>
          <w:strike/>
          <w:color w:val="FF0000"/>
          <w:sz w:val="20"/>
          <w:lang w:eastAsia="ko-KR"/>
        </w:rPr>
        <w:t>− 1</w:t>
      </w:r>
      <w:r w:rsidRPr="00592505">
        <w:rPr>
          <w:rFonts w:hint="eastAsia"/>
          <w:strike/>
          <w:color w:val="FF0000"/>
          <w:sz w:val="20"/>
          <w:lang w:eastAsia="ko-KR"/>
        </w:rPr>
        <w:t xml:space="preserve"> )</w:t>
      </w:r>
    </w:p>
    <w:p w:rsidR="00CD59F4" w:rsidRPr="00592505" w:rsidRDefault="00CD59F4" w:rsidP="00CD59F4">
      <w:pPr>
        <w:pStyle w:val="Equation"/>
        <w:tabs>
          <w:tab w:val="clear" w:pos="794"/>
          <w:tab w:val="clear" w:pos="1588"/>
          <w:tab w:val="left" w:pos="851"/>
          <w:tab w:val="left" w:pos="1134"/>
          <w:tab w:val="left" w:pos="1418"/>
          <w:tab w:val="left" w:pos="2835"/>
        </w:tabs>
        <w:ind w:left="567"/>
        <w:rPr>
          <w:strike/>
          <w:color w:val="FF0000"/>
          <w:sz w:val="20"/>
          <w:lang w:eastAsia="ko-KR"/>
        </w:rPr>
      </w:pPr>
      <w:r w:rsidRPr="00592505">
        <w:rPr>
          <w:rFonts w:hint="eastAsia"/>
          <w:strike/>
          <w:color w:val="FF0000"/>
          <w:sz w:val="20"/>
          <w:lang w:eastAsia="ko-KR"/>
        </w:rPr>
        <w:t>ChromaOffsetL0[</w:t>
      </w:r>
      <w:r w:rsidRPr="00592505">
        <w:rPr>
          <w:strike/>
          <w:color w:val="FF0000"/>
          <w:sz w:val="20"/>
          <w:lang w:val="en-US" w:eastAsia="ko-KR"/>
        </w:rPr>
        <w:t> </w:t>
      </w:r>
      <w:r w:rsidRPr="00592505">
        <w:rPr>
          <w:rFonts w:hint="eastAsia"/>
          <w:strike/>
          <w:color w:val="FF0000"/>
          <w:sz w:val="20"/>
          <w:lang w:eastAsia="ko-KR"/>
        </w:rPr>
        <w:t>i</w:t>
      </w:r>
      <w:r w:rsidRPr="00592505">
        <w:rPr>
          <w:strike/>
          <w:color w:val="FF0000"/>
          <w:sz w:val="20"/>
          <w:lang w:val="en-US" w:eastAsia="ko-KR"/>
        </w:rPr>
        <w:t> </w:t>
      </w:r>
      <w:r w:rsidRPr="00592505">
        <w:rPr>
          <w:rFonts w:hint="eastAsia"/>
          <w:strike/>
          <w:color w:val="FF0000"/>
          <w:sz w:val="20"/>
          <w:lang w:eastAsia="ko-KR"/>
        </w:rPr>
        <w:t>][</w:t>
      </w:r>
      <w:r w:rsidRPr="00592505">
        <w:rPr>
          <w:strike/>
          <w:color w:val="FF0000"/>
          <w:sz w:val="20"/>
          <w:lang w:val="en-US" w:eastAsia="ko-KR"/>
        </w:rPr>
        <w:t> </w:t>
      </w:r>
      <w:r w:rsidRPr="00592505">
        <w:rPr>
          <w:rFonts w:hint="eastAsia"/>
          <w:strike/>
          <w:color w:val="FF0000"/>
          <w:sz w:val="20"/>
          <w:lang w:eastAsia="ko-KR"/>
        </w:rPr>
        <w:t>j</w:t>
      </w:r>
      <w:r w:rsidRPr="00592505">
        <w:rPr>
          <w:strike/>
          <w:color w:val="FF0000"/>
          <w:sz w:val="20"/>
          <w:lang w:val="en-US" w:eastAsia="ko-KR"/>
        </w:rPr>
        <w:t> </w:t>
      </w:r>
      <w:r w:rsidRPr="00592505">
        <w:rPr>
          <w:rFonts w:hint="eastAsia"/>
          <w:strike/>
          <w:color w:val="FF0000"/>
          <w:sz w:val="20"/>
          <w:lang w:eastAsia="ko-KR"/>
        </w:rPr>
        <w:t>] = (delta_chroma_offset_l0[i][j]</w:t>
      </w:r>
      <w:r w:rsidRPr="00592505">
        <w:rPr>
          <w:strike/>
          <w:color w:val="FF0000"/>
          <w:sz w:val="20"/>
          <w:lang w:val="en-US" w:eastAsia="ko-KR"/>
        </w:rPr>
        <w:t> </w:t>
      </w:r>
      <w:r w:rsidRPr="00592505">
        <w:rPr>
          <w:strike/>
          <w:color w:val="FF0000"/>
          <w:sz w:val="20"/>
          <w:lang w:eastAsia="ko-KR"/>
        </w:rPr>
        <w:t>–</w:t>
      </w:r>
      <w:r w:rsidRPr="00592505">
        <w:rPr>
          <w:strike/>
          <w:color w:val="FF0000"/>
          <w:sz w:val="20"/>
          <w:lang w:val="en-US" w:eastAsia="ko-KR"/>
        </w:rPr>
        <w:t> </w:t>
      </w:r>
      <w:r w:rsidRPr="00592505">
        <w:rPr>
          <w:strike/>
          <w:color w:val="FF0000"/>
          <w:sz w:val="20"/>
          <w:lang w:val="en-US" w:eastAsia="ko-KR"/>
        </w:rPr>
        <w:br/>
      </w:r>
      <w:r w:rsidRPr="00592505">
        <w:rPr>
          <w:rFonts w:hint="eastAsia"/>
          <w:strike/>
          <w:color w:val="FF0000"/>
          <w:sz w:val="20"/>
          <w:lang w:val="en-US" w:eastAsia="ko-KR"/>
        </w:rPr>
        <w:tab/>
      </w:r>
      <w:r w:rsidRPr="00592505">
        <w:rPr>
          <w:strike/>
          <w:color w:val="FF0000"/>
          <w:sz w:val="20"/>
          <w:lang w:val="en-US" w:eastAsia="ko-KR"/>
        </w:rPr>
        <w:tab/>
      </w:r>
      <w:r w:rsidRPr="00592505">
        <w:rPr>
          <w:rFonts w:hint="eastAsia"/>
          <w:strike/>
          <w:color w:val="FF0000"/>
          <w:sz w:val="20"/>
          <w:lang w:val="en-US" w:eastAsia="ko-KR"/>
        </w:rPr>
        <w:tab/>
      </w:r>
      <w:r w:rsidRPr="00592505">
        <w:rPr>
          <w:rFonts w:hint="eastAsia"/>
          <w:strike/>
          <w:color w:val="FF0000"/>
          <w:sz w:val="20"/>
          <w:lang w:val="en-US" w:eastAsia="ko-KR"/>
        </w:rPr>
        <w:tab/>
        <w:t>( (shift*ChromaWeightL0[</w:t>
      </w:r>
      <w:r w:rsidRPr="00592505">
        <w:rPr>
          <w:strike/>
          <w:color w:val="FF0000"/>
          <w:sz w:val="20"/>
          <w:lang w:val="en-US" w:eastAsia="ko-KR"/>
        </w:rPr>
        <w:t> </w:t>
      </w:r>
      <w:r w:rsidRPr="00592505">
        <w:rPr>
          <w:rFonts w:hint="eastAsia"/>
          <w:strike/>
          <w:color w:val="FF0000"/>
          <w:sz w:val="20"/>
          <w:lang w:val="en-US" w:eastAsia="ko-KR"/>
        </w:rPr>
        <w:t>i</w:t>
      </w:r>
      <w:r w:rsidRPr="00592505">
        <w:rPr>
          <w:strike/>
          <w:color w:val="FF0000"/>
          <w:sz w:val="20"/>
          <w:lang w:val="en-US" w:eastAsia="ko-KR"/>
        </w:rPr>
        <w:t> </w:t>
      </w:r>
      <w:r w:rsidRPr="00592505">
        <w:rPr>
          <w:rFonts w:hint="eastAsia"/>
          <w:strike/>
          <w:color w:val="FF0000"/>
          <w:sz w:val="20"/>
          <w:lang w:val="en-US" w:eastAsia="ko-KR"/>
        </w:rPr>
        <w:t>][</w:t>
      </w:r>
      <w:r w:rsidRPr="00592505">
        <w:rPr>
          <w:strike/>
          <w:color w:val="FF0000"/>
          <w:sz w:val="20"/>
          <w:lang w:val="en-US" w:eastAsia="ko-KR"/>
        </w:rPr>
        <w:t> </w:t>
      </w:r>
      <w:r w:rsidRPr="00592505">
        <w:rPr>
          <w:rFonts w:hint="eastAsia"/>
          <w:strike/>
          <w:color w:val="FF0000"/>
          <w:sz w:val="20"/>
          <w:lang w:val="en-US" w:eastAsia="ko-KR"/>
        </w:rPr>
        <w:t>j</w:t>
      </w:r>
      <w:r w:rsidRPr="00592505">
        <w:rPr>
          <w:strike/>
          <w:color w:val="FF0000"/>
          <w:sz w:val="20"/>
          <w:lang w:val="en-US" w:eastAsia="ko-KR"/>
        </w:rPr>
        <w:t> </w:t>
      </w:r>
      <w:r w:rsidRPr="00592505">
        <w:rPr>
          <w:rFonts w:hint="eastAsia"/>
          <w:strike/>
          <w:color w:val="FF0000"/>
          <w:sz w:val="20"/>
          <w:lang w:val="en-US" w:eastAsia="ko-KR"/>
        </w:rPr>
        <w:t>])</w:t>
      </w:r>
      <w:r w:rsidRPr="00592505">
        <w:rPr>
          <w:strike/>
          <w:color w:val="FF0000"/>
          <w:sz w:val="20"/>
          <w:lang w:val="en-US" w:eastAsia="ko-KR"/>
        </w:rPr>
        <w:t> </w:t>
      </w:r>
      <w:r w:rsidRPr="00592505">
        <w:rPr>
          <w:rFonts w:hint="eastAsia"/>
          <w:strike/>
          <w:color w:val="FF0000"/>
          <w:sz w:val="20"/>
          <w:lang w:val="en-US" w:eastAsia="ko-KR"/>
        </w:rPr>
        <w:t>&gt;&gt;</w:t>
      </w:r>
      <w:r w:rsidRPr="00592505">
        <w:rPr>
          <w:strike/>
          <w:color w:val="FF0000"/>
          <w:sz w:val="20"/>
          <w:lang w:val="en-US" w:eastAsia="ko-KR"/>
        </w:rPr>
        <w:t> </w:t>
      </w:r>
      <w:r w:rsidRPr="00592505">
        <w:rPr>
          <w:rFonts w:hint="eastAsia"/>
          <w:strike/>
          <w:color w:val="FF0000"/>
          <w:sz w:val="20"/>
          <w:lang w:val="en-US" w:eastAsia="ko-KR"/>
        </w:rPr>
        <w:t>ChromaLog2WeightDenom )</w:t>
      </w:r>
      <w:r w:rsidRPr="00592505">
        <w:rPr>
          <w:strike/>
          <w:color w:val="FF0000"/>
          <w:sz w:val="20"/>
          <w:lang w:val="en-US" w:eastAsia="ko-KR"/>
        </w:rPr>
        <w:t> − </w:t>
      </w:r>
      <w:r w:rsidRPr="00592505">
        <w:rPr>
          <w:rFonts w:hint="eastAsia"/>
          <w:strike/>
          <w:color w:val="FF0000"/>
          <w:sz w:val="20"/>
          <w:lang w:val="en-US" w:eastAsia="ko-KR"/>
        </w:rPr>
        <w:t>shift )</w:t>
      </w:r>
      <w:r w:rsidRPr="00592505">
        <w:rPr>
          <w:strike/>
          <w:color w:val="FF0000"/>
          <w:sz w:val="20"/>
          <w:lang w:val="en-US" w:eastAsia="ko-KR"/>
        </w:rPr>
        <w:tab/>
      </w:r>
      <w:r w:rsidRPr="00592505">
        <w:rPr>
          <w:strike/>
          <w:color w:val="FF0000"/>
          <w:sz w:val="20"/>
        </w:rPr>
        <w:t xml:space="preserve"> (</w:t>
      </w:r>
      <w:r w:rsidR="009B6D89" w:rsidRPr="00592505">
        <w:rPr>
          <w:strike/>
          <w:color w:val="FF0000"/>
          <w:sz w:val="20"/>
        </w:rPr>
        <w:fldChar w:fldCharType="begin" w:fldLock="1"/>
      </w:r>
      <w:r w:rsidRPr="00592505">
        <w:rPr>
          <w:strike/>
          <w:color w:val="FF0000"/>
          <w:sz w:val="20"/>
        </w:rPr>
        <w:instrText xml:space="preserve"> STYLEREF 1 \s </w:instrText>
      </w:r>
      <w:r w:rsidR="009B6D89" w:rsidRPr="00592505">
        <w:rPr>
          <w:strike/>
          <w:color w:val="FF0000"/>
          <w:sz w:val="20"/>
        </w:rPr>
        <w:fldChar w:fldCharType="separate"/>
      </w:r>
      <w:r w:rsidRPr="00592505">
        <w:rPr>
          <w:strike/>
          <w:noProof/>
          <w:color w:val="FF0000"/>
          <w:sz w:val="20"/>
        </w:rPr>
        <w:t>7</w:t>
      </w:r>
      <w:r w:rsidR="009B6D89" w:rsidRPr="00592505">
        <w:rPr>
          <w:strike/>
          <w:color w:val="FF0000"/>
          <w:sz w:val="20"/>
        </w:rPr>
        <w:fldChar w:fldCharType="end"/>
      </w:r>
      <w:r w:rsidRPr="00592505">
        <w:rPr>
          <w:strike/>
          <w:color w:val="FF0000"/>
          <w:sz w:val="20"/>
        </w:rPr>
        <w:noBreakHyphen/>
      </w:r>
      <w:r w:rsidR="009B6D89" w:rsidRPr="00592505">
        <w:rPr>
          <w:strike/>
          <w:color w:val="FF0000"/>
          <w:sz w:val="20"/>
        </w:rPr>
        <w:fldChar w:fldCharType="begin" w:fldLock="1"/>
      </w:r>
      <w:r w:rsidRPr="00592505">
        <w:rPr>
          <w:strike/>
          <w:color w:val="FF0000"/>
          <w:sz w:val="20"/>
        </w:rPr>
        <w:instrText xml:space="preserve"> SEQ Equation \* ARABIC \s 1 </w:instrText>
      </w:r>
      <w:r w:rsidR="009B6D89" w:rsidRPr="00592505">
        <w:rPr>
          <w:strike/>
          <w:color w:val="FF0000"/>
          <w:sz w:val="20"/>
        </w:rPr>
        <w:fldChar w:fldCharType="separate"/>
      </w:r>
      <w:r w:rsidRPr="00592505">
        <w:rPr>
          <w:strike/>
          <w:noProof/>
          <w:color w:val="FF0000"/>
          <w:sz w:val="20"/>
        </w:rPr>
        <w:t>70</w:t>
      </w:r>
      <w:r w:rsidR="009B6D89" w:rsidRPr="00592505">
        <w:rPr>
          <w:strike/>
          <w:color w:val="FF0000"/>
          <w:sz w:val="20"/>
        </w:rPr>
        <w:fldChar w:fldCharType="end"/>
      </w:r>
      <w:r w:rsidRPr="00592505">
        <w:rPr>
          <w:strike/>
          <w:color w:val="FF0000"/>
          <w:sz w:val="20"/>
        </w:rPr>
        <w:t>)</w:t>
      </w:r>
    </w:p>
    <w:p w:rsidR="00CD59F4" w:rsidRPr="00917E05" w:rsidRDefault="00CD59F4" w:rsidP="00CD59F4">
      <w:pPr>
        <w:rPr>
          <w:strike/>
          <w:color w:val="FF0000"/>
          <w:lang w:eastAsia="ja-JP"/>
        </w:rPr>
      </w:pPr>
      <w:r w:rsidRPr="00FB08DB">
        <w:t xml:space="preserve">The </w:t>
      </w:r>
      <w:r w:rsidRPr="00FB08DB">
        <w:rPr>
          <w:rFonts w:hint="eastAsia"/>
          <w:lang w:eastAsia="ko-KR"/>
        </w:rPr>
        <w:t>variable ChromaOffsetL0</w:t>
      </w:r>
      <w:r w:rsidRPr="00FB08DB">
        <w:rPr>
          <w:bCs/>
          <w:lang w:eastAsia="ja-JP"/>
        </w:rPr>
        <w:t>[</w:t>
      </w:r>
      <w:r w:rsidRPr="00FB08DB">
        <w:rPr>
          <w:lang w:eastAsia="ja-JP"/>
        </w:rPr>
        <w:t> i </w:t>
      </w:r>
      <w:r w:rsidRPr="00FB08DB">
        <w:rPr>
          <w:bCs/>
          <w:lang w:eastAsia="ja-JP"/>
        </w:rPr>
        <w:t>][</w:t>
      </w:r>
      <w:r w:rsidRPr="00FB08DB">
        <w:rPr>
          <w:lang w:eastAsia="ja-JP"/>
        </w:rPr>
        <w:t> j </w:t>
      </w:r>
      <w:r w:rsidRPr="00FB08DB">
        <w:rPr>
          <w:bCs/>
          <w:lang w:eastAsia="ja-JP"/>
        </w:rPr>
        <w:t>]</w:t>
      </w:r>
      <w:r w:rsidRPr="00FB08DB">
        <w:t xml:space="preserve"> shall be in the range of −127 to 128, inclusive.</w:t>
      </w:r>
      <w:r w:rsidRPr="00FB08DB">
        <w:rPr>
          <w:lang w:eastAsia="ja-JP"/>
        </w:rPr>
        <w:t xml:space="preserve"> </w:t>
      </w:r>
      <w:r w:rsidRPr="00917E05">
        <w:rPr>
          <w:strike/>
          <w:color w:val="FF0000"/>
          <w:lang w:eastAsia="ja-JP"/>
        </w:rPr>
        <w:t>When chroma_weight_l0_flag is equal to 0</w:t>
      </w:r>
      <w:r w:rsidRPr="00917E05">
        <w:rPr>
          <w:b/>
          <w:bCs/>
          <w:strike/>
          <w:color w:val="FF0000"/>
          <w:lang w:eastAsia="ja-JP"/>
        </w:rPr>
        <w:t xml:space="preserve">, </w:t>
      </w:r>
      <w:r w:rsidRPr="00917E05">
        <w:rPr>
          <w:rFonts w:hint="eastAsia"/>
          <w:strike/>
          <w:color w:val="FF0000"/>
          <w:lang w:eastAsia="ko-KR"/>
        </w:rPr>
        <w:t>ChromaOffsetL0</w:t>
      </w:r>
      <w:r w:rsidRPr="00917E05">
        <w:rPr>
          <w:strike/>
          <w:color w:val="FF0000"/>
          <w:lang w:eastAsia="ja-JP"/>
        </w:rPr>
        <w:t>[ i ][ j ] is inferred to be equal to 0 for RefPicList0[ i ].</w:t>
      </w:r>
    </w:p>
    <w:p w:rsidR="00CD59F4" w:rsidRDefault="00CD59F4" w:rsidP="00CD59F4">
      <w:pPr>
        <w:rPr>
          <w:ins w:id="48" w:author="heyo" w:date="2012-04-18T09:41:00Z"/>
          <w:lang w:eastAsia="ja-JP"/>
        </w:rPr>
      </w:pPr>
      <w:r w:rsidRPr="00592505">
        <w:rPr>
          <w:b/>
          <w:highlight w:val="yellow"/>
          <w:lang w:eastAsia="ja-JP"/>
        </w:rPr>
        <w:t>weights_l1_present_flag</w:t>
      </w:r>
      <w:r w:rsidR="00592505" w:rsidRPr="00592505">
        <w:rPr>
          <w:highlight w:val="yellow"/>
          <w:lang w:eastAsia="ja-JP"/>
        </w:rPr>
        <w:t xml:space="preserve"> equal to 1 specifies that </w:t>
      </w:r>
      <w:r w:rsidR="00592505">
        <w:rPr>
          <w:highlight w:val="yellow"/>
          <w:lang w:eastAsia="ja-JP"/>
        </w:rPr>
        <w:t xml:space="preserve">syntax elements used to derive </w:t>
      </w:r>
      <w:r w:rsidR="00592505" w:rsidRPr="00592505">
        <w:rPr>
          <w:highlight w:val="yellow"/>
          <w:lang w:eastAsia="ja-JP"/>
        </w:rPr>
        <w:t xml:space="preserve">the weighting factors </w:t>
      </w:r>
      <w:r w:rsidR="00917E05">
        <w:rPr>
          <w:highlight w:val="yellow"/>
          <w:lang w:eastAsia="ja-JP"/>
        </w:rPr>
        <w:t xml:space="preserve">LumaWeightL1[ i ] and ChromaWeightL1 [ i ][ j ] </w:t>
      </w:r>
      <w:r w:rsidR="00592505" w:rsidRPr="00592505">
        <w:rPr>
          <w:highlight w:val="yellow"/>
          <w:lang w:eastAsia="ja-JP"/>
        </w:rPr>
        <w:t xml:space="preserve">and the additive offsets </w:t>
      </w:r>
      <w:r w:rsidR="00917E05">
        <w:rPr>
          <w:highlight w:val="yellow"/>
          <w:lang w:eastAsia="ja-JP"/>
        </w:rPr>
        <w:t xml:space="preserve">LumaOffsetL1[ i ] and ChromaOffsetL1 [ i ][ j ] </w:t>
      </w:r>
      <w:r w:rsidR="00592505" w:rsidRPr="00592505">
        <w:rPr>
          <w:highlight w:val="yellow"/>
          <w:lang w:eastAsia="ja-JP"/>
        </w:rPr>
        <w:t>for the luma and chroma prediction values of list 1 prediction are present.</w:t>
      </w:r>
      <w:r w:rsidRPr="00592505">
        <w:rPr>
          <w:highlight w:val="yellow"/>
          <w:lang w:eastAsia="ja-JP"/>
        </w:rPr>
        <w:t xml:space="preserve"> </w:t>
      </w:r>
      <w:r w:rsidR="00592505" w:rsidRPr="00592505">
        <w:rPr>
          <w:highlight w:val="yellow"/>
          <w:lang w:eastAsia="ja-JP"/>
        </w:rPr>
        <w:t xml:space="preserve">When weights_l1_present_flag is equal to 0, </w:t>
      </w:r>
      <w:r w:rsidR="00592505">
        <w:rPr>
          <w:highlight w:val="yellow"/>
          <w:lang w:eastAsia="ja-JP"/>
        </w:rPr>
        <w:t>syntax element</w:t>
      </w:r>
      <w:r w:rsidR="00917E05">
        <w:rPr>
          <w:highlight w:val="yellow"/>
          <w:lang w:eastAsia="ja-JP"/>
        </w:rPr>
        <w:t>s</w:t>
      </w:r>
      <w:r w:rsidR="00592505">
        <w:rPr>
          <w:highlight w:val="yellow"/>
          <w:lang w:eastAsia="ja-JP"/>
        </w:rPr>
        <w:t xml:space="preserve"> used to derive </w:t>
      </w:r>
      <w:r w:rsidR="00592505" w:rsidRPr="00592505">
        <w:rPr>
          <w:highlight w:val="yellow"/>
          <w:lang w:eastAsia="ja-JP"/>
        </w:rPr>
        <w:t xml:space="preserve">the weighting factors and the additive offsets for </w:t>
      </w:r>
      <w:r w:rsidR="00592505">
        <w:rPr>
          <w:highlight w:val="yellow"/>
          <w:lang w:eastAsia="ja-JP"/>
        </w:rPr>
        <w:t xml:space="preserve">luma and chroma prediction values of </w:t>
      </w:r>
      <w:r w:rsidR="00592505" w:rsidRPr="00592505">
        <w:rPr>
          <w:highlight w:val="yellow"/>
          <w:lang w:eastAsia="ja-JP"/>
        </w:rPr>
        <w:t>lis</w:t>
      </w:r>
      <w:r w:rsidR="00592505">
        <w:rPr>
          <w:highlight w:val="yellow"/>
          <w:lang w:eastAsia="ja-JP"/>
        </w:rPr>
        <w:t xml:space="preserve">t 1 prediction are not present. </w:t>
      </w:r>
      <w:r w:rsidRPr="00592505">
        <w:rPr>
          <w:highlight w:val="yellow"/>
          <w:lang w:eastAsia="ja-JP"/>
        </w:rPr>
        <w:t>When weights_l1_present_flag is not present, it is inferred to be 1.</w:t>
      </w:r>
      <w:r>
        <w:rPr>
          <w:lang w:eastAsia="ja-JP"/>
        </w:rPr>
        <w:t xml:space="preserve">  </w:t>
      </w:r>
    </w:p>
    <w:p w:rsidR="00085C76" w:rsidRPr="00085C76" w:rsidRDefault="009B6D89" w:rsidP="00CD59F4">
      <w:ins w:id="49" w:author="heyo" w:date="2012-04-18T09:41:00Z">
        <w:r w:rsidRPr="009B6D89">
          <w:rPr>
            <w:b/>
            <w:lang w:eastAsia="ja-JP"/>
            <w:rPrChange w:id="50" w:author="heyo" w:date="2012-04-18T09:47:00Z">
              <w:rPr>
                <w:lang w:eastAsia="ja-JP"/>
              </w:rPr>
            </w:rPrChange>
          </w:rPr>
          <w:t>delta_params_present_flag</w:t>
        </w:r>
      </w:ins>
      <w:ins w:id="51" w:author="heyo" w:date="2012-04-18T09:47:00Z">
        <w:r w:rsidRPr="00AD7B9E">
          <w:rPr>
            <w:lang w:eastAsia="ja-JP"/>
          </w:rPr>
          <w:t>[i]</w:t>
        </w:r>
      </w:ins>
      <w:ins w:id="52" w:author="heyo" w:date="2012-04-18T09:41:00Z">
        <w:r w:rsidR="00085C76">
          <w:rPr>
            <w:lang w:eastAsia="ja-JP"/>
          </w:rPr>
          <w:t xml:space="preserve"> equal to 1 specifies that the syntax elements </w:t>
        </w:r>
      </w:ins>
      <w:ins w:id="53" w:author="heyo" w:date="2012-04-18T09:42:00Z">
        <w:r w:rsidRPr="009B6D89">
          <w:rPr>
            <w:bCs/>
            <w:lang w:eastAsia="ja-JP"/>
            <w:rPrChange w:id="54" w:author="heyo" w:date="2012-04-18T09:42:00Z">
              <w:rPr>
                <w:b/>
                <w:bCs/>
                <w:lang w:eastAsia="ja-JP"/>
              </w:rPr>
            </w:rPrChange>
          </w:rPr>
          <w:t xml:space="preserve">luma_weight_l1_flag, </w:t>
        </w:r>
        <w:r w:rsidRPr="009B6D89">
          <w:rPr>
            <w:bCs/>
            <w:lang w:eastAsia="ko-KR"/>
            <w:rPrChange w:id="55" w:author="heyo" w:date="2012-04-18T09:42:00Z">
              <w:rPr>
                <w:b/>
                <w:bCs/>
                <w:lang w:eastAsia="ko-KR"/>
              </w:rPr>
            </w:rPrChange>
          </w:rPr>
          <w:t>delta_</w:t>
        </w:r>
        <w:r w:rsidRPr="009B6D89">
          <w:rPr>
            <w:bCs/>
            <w:lang w:eastAsia="ja-JP"/>
            <w:rPrChange w:id="56" w:author="heyo" w:date="2012-04-18T09:42:00Z">
              <w:rPr>
                <w:b/>
                <w:bCs/>
                <w:lang w:eastAsia="ja-JP"/>
              </w:rPr>
            </w:rPrChange>
          </w:rPr>
          <w:t>luma_weight_l1</w:t>
        </w:r>
        <w:r w:rsidR="00085C76" w:rsidRPr="00085C76">
          <w:rPr>
            <w:bCs/>
            <w:lang w:eastAsia="ja-JP"/>
          </w:rPr>
          <w:t>,</w:t>
        </w:r>
        <w:r w:rsidR="00085C76" w:rsidRPr="00085C76">
          <w:rPr>
            <w:lang w:eastAsia="ja-JP"/>
          </w:rPr>
          <w:t xml:space="preserve"> </w:t>
        </w:r>
        <w:r w:rsidRPr="009B6D89">
          <w:rPr>
            <w:lang w:eastAsia="ja-JP"/>
            <w:rPrChange w:id="57" w:author="Yan Ye" w:date="2012-04-18T11:19:00Z">
              <w:rPr>
                <w:b/>
                <w:highlight w:val="yellow"/>
                <w:lang w:eastAsia="ja-JP"/>
              </w:rPr>
            </w:rPrChange>
          </w:rPr>
          <w:t>delta_</w:t>
        </w:r>
        <w:r w:rsidRPr="009B6D89">
          <w:rPr>
            <w:bCs/>
            <w:lang w:eastAsia="ja-JP"/>
            <w:rPrChange w:id="58" w:author="Yan Ye" w:date="2012-04-18T11:19:00Z">
              <w:rPr>
                <w:b/>
                <w:bCs/>
                <w:lang w:eastAsia="ja-JP"/>
              </w:rPr>
            </w:rPrChange>
          </w:rPr>
          <w:t>luma_offset_l1</w:t>
        </w:r>
        <w:r w:rsidR="00085C76" w:rsidRPr="00BA6F76">
          <w:rPr>
            <w:lang w:eastAsia="ja-JP"/>
          </w:rPr>
          <w:t xml:space="preserve">, </w:t>
        </w:r>
        <w:r w:rsidRPr="009B6D89">
          <w:rPr>
            <w:bCs/>
            <w:lang w:eastAsia="ja-JP"/>
            <w:rPrChange w:id="59" w:author="Yan Ye" w:date="2012-04-18T11:19:00Z">
              <w:rPr>
                <w:b/>
                <w:bCs/>
                <w:lang w:eastAsia="ja-JP"/>
              </w:rPr>
            </w:rPrChange>
          </w:rPr>
          <w:t>chroma_weight_l1_flag</w:t>
        </w:r>
        <w:r w:rsidR="00085C76" w:rsidRPr="00BA6F76">
          <w:rPr>
            <w:lang w:eastAsia="ja-JP"/>
          </w:rPr>
          <w:t xml:space="preserve">, </w:t>
        </w:r>
        <w:r w:rsidRPr="009B6D89">
          <w:rPr>
            <w:lang w:eastAsia="ko-KR"/>
            <w:rPrChange w:id="60" w:author="Yan Ye" w:date="2012-04-18T11:19:00Z">
              <w:rPr>
                <w:b/>
                <w:lang w:eastAsia="ko-KR"/>
              </w:rPr>
            </w:rPrChange>
          </w:rPr>
          <w:t>delta_</w:t>
        </w:r>
        <w:r w:rsidRPr="009B6D89">
          <w:rPr>
            <w:bCs/>
            <w:lang w:eastAsia="ja-JP"/>
            <w:rPrChange w:id="61" w:author="Yan Ye" w:date="2012-04-18T11:19:00Z">
              <w:rPr>
                <w:b/>
                <w:bCs/>
                <w:lang w:eastAsia="ja-JP"/>
              </w:rPr>
            </w:rPrChange>
          </w:rPr>
          <w:t>chroma_weight_l1</w:t>
        </w:r>
        <w:r w:rsidR="00085C76" w:rsidRPr="00BA6F76">
          <w:rPr>
            <w:bCs/>
            <w:lang w:eastAsia="ja-JP"/>
          </w:rPr>
          <w:t>,</w:t>
        </w:r>
        <w:r w:rsidR="00085C76" w:rsidRPr="00BA6F76">
          <w:rPr>
            <w:lang w:eastAsia="ja-JP"/>
          </w:rPr>
          <w:t xml:space="preserve"> </w:t>
        </w:r>
        <w:r w:rsidRPr="009B6D89">
          <w:rPr>
            <w:lang w:eastAsia="ko-KR"/>
            <w:rPrChange w:id="62" w:author="Yan Ye" w:date="2012-04-18T11:19:00Z">
              <w:rPr>
                <w:b/>
                <w:lang w:eastAsia="ko-KR"/>
              </w:rPr>
            </w:rPrChange>
          </w:rPr>
          <w:t>delta_</w:t>
        </w:r>
        <w:r w:rsidRPr="009B6D89">
          <w:rPr>
            <w:bCs/>
            <w:lang w:eastAsia="ja-JP"/>
            <w:rPrChange w:id="63" w:author="Yan Ye" w:date="2012-04-18T11:19:00Z">
              <w:rPr>
                <w:b/>
                <w:bCs/>
                <w:lang w:eastAsia="ja-JP"/>
              </w:rPr>
            </w:rPrChange>
          </w:rPr>
          <w:t>chroma_offset_l1</w:t>
        </w:r>
        <w:r w:rsidR="00085C76" w:rsidRPr="00BA6F76">
          <w:rPr>
            <w:bCs/>
            <w:lang w:eastAsia="ja-JP"/>
          </w:rPr>
          <w:t xml:space="preserve"> are present. When delta_params_present_flag is equal to 0, the syntax elements </w:t>
        </w:r>
      </w:ins>
      <w:ins w:id="64" w:author="heyo" w:date="2012-04-18T09:47:00Z">
        <w:r w:rsidR="00085C76" w:rsidRPr="00BA6F76">
          <w:rPr>
            <w:bCs/>
            <w:lang w:eastAsia="ja-JP"/>
          </w:rPr>
          <w:t xml:space="preserve">luma_weight_l1_flag, </w:t>
        </w:r>
        <w:r w:rsidR="00085C76" w:rsidRPr="00BA6F76">
          <w:rPr>
            <w:rFonts w:hint="eastAsia"/>
            <w:bCs/>
            <w:lang w:eastAsia="ko-KR"/>
          </w:rPr>
          <w:t>delta_</w:t>
        </w:r>
        <w:r w:rsidR="00085C76" w:rsidRPr="00BA6F76">
          <w:rPr>
            <w:bCs/>
            <w:lang w:eastAsia="ja-JP"/>
          </w:rPr>
          <w:t>luma_weight_l1,</w:t>
        </w:r>
        <w:r w:rsidR="00085C76" w:rsidRPr="00BA6F76">
          <w:rPr>
            <w:lang w:eastAsia="ja-JP"/>
          </w:rPr>
          <w:t xml:space="preserve"> </w:t>
        </w:r>
        <w:r w:rsidRPr="009B6D89">
          <w:rPr>
            <w:lang w:eastAsia="ja-JP"/>
            <w:rPrChange w:id="65" w:author="Yan Ye" w:date="2012-04-18T11:19:00Z">
              <w:rPr>
                <w:highlight w:val="yellow"/>
                <w:lang w:eastAsia="ja-JP"/>
              </w:rPr>
            </w:rPrChange>
          </w:rPr>
          <w:t>delta_</w:t>
        </w:r>
        <w:r w:rsidR="00085C76" w:rsidRPr="00BA6F76">
          <w:rPr>
            <w:bCs/>
            <w:lang w:eastAsia="ja-JP"/>
          </w:rPr>
          <w:t>luma</w:t>
        </w:r>
        <w:r w:rsidR="00085C76" w:rsidRPr="00085C76">
          <w:rPr>
            <w:bCs/>
            <w:lang w:eastAsia="ja-JP"/>
          </w:rPr>
          <w:t>_offset_l1</w:t>
        </w:r>
        <w:r w:rsidR="00085C76" w:rsidRPr="00085C76">
          <w:rPr>
            <w:lang w:eastAsia="ja-JP"/>
          </w:rPr>
          <w:t xml:space="preserve">, </w:t>
        </w:r>
        <w:r w:rsidR="00085C76" w:rsidRPr="00085C76">
          <w:rPr>
            <w:bCs/>
            <w:lang w:eastAsia="ja-JP"/>
          </w:rPr>
          <w:t>chroma_weight_l1_flag</w:t>
        </w:r>
        <w:r w:rsidR="00085C76" w:rsidRPr="00085C76">
          <w:rPr>
            <w:lang w:eastAsia="ja-JP"/>
          </w:rPr>
          <w:t xml:space="preserve">, </w:t>
        </w:r>
        <w:r w:rsidR="00085C76" w:rsidRPr="00085C76">
          <w:rPr>
            <w:rFonts w:hint="eastAsia"/>
            <w:lang w:eastAsia="ko-KR"/>
          </w:rPr>
          <w:t>delta_</w:t>
        </w:r>
        <w:r w:rsidR="00085C76" w:rsidRPr="00085C76">
          <w:rPr>
            <w:bCs/>
            <w:lang w:eastAsia="ja-JP"/>
          </w:rPr>
          <w:t>chroma_weight_l1,</w:t>
        </w:r>
        <w:r w:rsidR="00085C76" w:rsidRPr="00085C76">
          <w:rPr>
            <w:lang w:eastAsia="ja-JP"/>
          </w:rPr>
          <w:t xml:space="preserve"> </w:t>
        </w:r>
        <w:r w:rsidR="00085C76" w:rsidRPr="00085C76">
          <w:rPr>
            <w:rFonts w:hint="eastAsia"/>
            <w:lang w:eastAsia="ko-KR"/>
          </w:rPr>
          <w:t>delta_</w:t>
        </w:r>
        <w:r w:rsidR="00085C76" w:rsidRPr="00085C76">
          <w:rPr>
            <w:bCs/>
            <w:lang w:eastAsia="ja-JP"/>
          </w:rPr>
          <w:t>chroma_offset_l1</w:t>
        </w:r>
        <w:r w:rsidR="00085C76">
          <w:rPr>
            <w:bCs/>
            <w:lang w:eastAsia="ja-JP"/>
          </w:rPr>
          <w:t xml:space="preserve"> are not present.</w:t>
        </w:r>
      </w:ins>
    </w:p>
    <w:p w:rsidR="00CD59F4" w:rsidRDefault="00CD59F4" w:rsidP="00CD59F4">
      <w:pPr>
        <w:rPr>
          <w:bCs/>
          <w:lang w:eastAsia="ja-JP"/>
        </w:rPr>
      </w:pPr>
      <w:r w:rsidRPr="00FB08DB">
        <w:rPr>
          <w:b/>
          <w:bCs/>
          <w:lang w:eastAsia="ja-JP"/>
        </w:rPr>
        <w:t xml:space="preserve">luma_weight_l1_flag, </w:t>
      </w:r>
      <w:r w:rsidRPr="00FB08DB">
        <w:rPr>
          <w:rFonts w:hint="eastAsia"/>
          <w:b/>
          <w:bCs/>
          <w:lang w:eastAsia="ko-KR"/>
        </w:rPr>
        <w:t>delta_</w:t>
      </w:r>
      <w:r w:rsidRPr="00FB08DB">
        <w:rPr>
          <w:b/>
          <w:bCs/>
          <w:lang w:eastAsia="ja-JP"/>
        </w:rPr>
        <w:t>luma_weight_l1</w:t>
      </w:r>
      <w:r w:rsidRPr="00FB08DB">
        <w:rPr>
          <w:bCs/>
          <w:lang w:eastAsia="ja-JP"/>
        </w:rPr>
        <w:t>,</w:t>
      </w:r>
      <w:r w:rsidRPr="00FB08DB">
        <w:rPr>
          <w:lang w:eastAsia="ja-JP"/>
        </w:rPr>
        <w:t xml:space="preserve"> </w:t>
      </w:r>
      <w:r w:rsidRPr="00CD59F4">
        <w:rPr>
          <w:b/>
          <w:highlight w:val="yellow"/>
          <w:lang w:eastAsia="ja-JP"/>
        </w:rPr>
        <w:t>delta_</w:t>
      </w:r>
      <w:r w:rsidRPr="00FB08DB">
        <w:rPr>
          <w:b/>
          <w:bCs/>
          <w:lang w:eastAsia="ja-JP"/>
        </w:rPr>
        <w:t>luma_offset_l1</w:t>
      </w:r>
      <w:r w:rsidRPr="00FB08DB">
        <w:rPr>
          <w:lang w:eastAsia="ja-JP"/>
        </w:rPr>
        <w:t xml:space="preserve">, </w:t>
      </w:r>
      <w:r w:rsidRPr="00FB08DB">
        <w:rPr>
          <w:b/>
          <w:bCs/>
          <w:lang w:eastAsia="ja-JP"/>
        </w:rPr>
        <w:t>chroma_weight_l1_flag</w:t>
      </w:r>
      <w:r w:rsidRPr="00FB08DB">
        <w:rPr>
          <w:lang w:eastAsia="ja-JP"/>
        </w:rPr>
        <w:t xml:space="preserve">, </w:t>
      </w:r>
      <w:r w:rsidRPr="00FB08DB">
        <w:rPr>
          <w:rFonts w:hint="eastAsia"/>
          <w:b/>
          <w:lang w:eastAsia="ko-KR"/>
        </w:rPr>
        <w:t>delta_</w:t>
      </w:r>
      <w:r w:rsidRPr="00FB08DB">
        <w:rPr>
          <w:b/>
          <w:bCs/>
          <w:lang w:eastAsia="ja-JP"/>
        </w:rPr>
        <w:t>chroma_weight_l1</w:t>
      </w:r>
      <w:r w:rsidRPr="00FB08DB">
        <w:rPr>
          <w:bCs/>
          <w:lang w:eastAsia="ja-JP"/>
        </w:rPr>
        <w:t>,</w:t>
      </w:r>
      <w:r w:rsidRPr="00FB08DB">
        <w:rPr>
          <w:lang w:eastAsia="ja-JP"/>
        </w:rPr>
        <w:t xml:space="preserve"> </w:t>
      </w:r>
      <w:r w:rsidRPr="00FB08DB">
        <w:rPr>
          <w:rFonts w:hint="eastAsia"/>
          <w:b/>
          <w:lang w:eastAsia="ko-KR"/>
        </w:rPr>
        <w:t>delta_</w:t>
      </w:r>
      <w:r w:rsidRPr="00FB08DB">
        <w:rPr>
          <w:b/>
          <w:bCs/>
          <w:lang w:eastAsia="ja-JP"/>
        </w:rPr>
        <w:t xml:space="preserve">chroma_offset_l1 </w:t>
      </w:r>
      <w:r w:rsidRPr="00FB08DB">
        <w:rPr>
          <w:bCs/>
          <w:lang w:eastAsia="ja-JP"/>
        </w:rPr>
        <w:t xml:space="preserve">have the same semantics as luma_weight_l0_flag, </w:t>
      </w:r>
      <w:r w:rsidRPr="00FB08DB">
        <w:rPr>
          <w:rFonts w:hint="eastAsia"/>
          <w:bCs/>
          <w:lang w:eastAsia="ko-KR"/>
        </w:rPr>
        <w:t>delta_</w:t>
      </w:r>
      <w:r w:rsidRPr="00FB08DB">
        <w:rPr>
          <w:bCs/>
          <w:lang w:eastAsia="ja-JP"/>
        </w:rPr>
        <w:t xml:space="preserve">luma_weight_l0, </w:t>
      </w:r>
      <w:r w:rsidR="00BA14B6" w:rsidRPr="00BA14B6">
        <w:rPr>
          <w:bCs/>
          <w:highlight w:val="yellow"/>
          <w:lang w:eastAsia="ja-JP"/>
        </w:rPr>
        <w:t>delta_</w:t>
      </w:r>
      <w:r w:rsidRPr="00FB08DB">
        <w:rPr>
          <w:bCs/>
          <w:lang w:eastAsia="ja-JP"/>
        </w:rPr>
        <w:t xml:space="preserve">luma_offset_l0, chroma_weight_l0_flag, </w:t>
      </w:r>
      <w:r w:rsidRPr="00FB08DB">
        <w:rPr>
          <w:rFonts w:hint="eastAsia"/>
          <w:bCs/>
          <w:lang w:eastAsia="ko-KR"/>
        </w:rPr>
        <w:t>delta_</w:t>
      </w:r>
      <w:r w:rsidRPr="00FB08DB">
        <w:rPr>
          <w:bCs/>
          <w:lang w:eastAsia="ja-JP"/>
        </w:rPr>
        <w:t xml:space="preserve">chroma_weight_l0, </w:t>
      </w:r>
      <w:r w:rsidRPr="00FB08DB">
        <w:rPr>
          <w:rFonts w:hint="eastAsia"/>
          <w:bCs/>
          <w:lang w:eastAsia="ko-KR"/>
        </w:rPr>
        <w:t>delta_</w:t>
      </w:r>
      <w:r w:rsidRPr="00FB08DB">
        <w:rPr>
          <w:bCs/>
          <w:lang w:eastAsia="ja-JP"/>
        </w:rPr>
        <w:t>chroma_offset_l0, respectively, with l0, list 0, and List0 replaced by l1, list 1, and List1, respectively.</w:t>
      </w:r>
    </w:p>
    <w:p w:rsidR="00656758" w:rsidRPr="00FB08DB" w:rsidRDefault="00656758" w:rsidP="00CD59F4">
      <w:pPr>
        <w:rPr>
          <w:bCs/>
          <w:lang w:eastAsia="ko-KR"/>
        </w:rPr>
      </w:pPr>
      <w:r w:rsidRPr="00656758">
        <w:rPr>
          <w:bCs/>
          <w:highlight w:val="yellow"/>
          <w:lang w:eastAsia="ja-JP"/>
        </w:rPr>
        <w:t xml:space="preserve">The values of LumaWeightL1[ i ], LumaOffsetL1[ i ] , ChromaWeightL1[ i ][ j ], ChromaOffsetL1[ i ][ j ]  are derived by invoking the process in 8.3.7. </w:t>
      </w:r>
      <w:r w:rsidRPr="00656758">
        <w:rPr>
          <w:highlight w:val="yellow"/>
        </w:rPr>
        <w:t xml:space="preserve">The value of </w:t>
      </w:r>
      <w:r w:rsidRPr="00656758">
        <w:rPr>
          <w:rFonts w:hint="eastAsia"/>
          <w:highlight w:val="yellow"/>
          <w:lang w:eastAsia="ko-KR"/>
        </w:rPr>
        <w:t>LumaWeightL</w:t>
      </w:r>
      <w:r w:rsidRPr="00656758">
        <w:rPr>
          <w:highlight w:val="yellow"/>
          <w:lang w:eastAsia="ko-KR"/>
        </w:rPr>
        <w:t>1</w:t>
      </w:r>
      <w:r w:rsidRPr="00656758">
        <w:rPr>
          <w:highlight w:val="yellow"/>
        </w:rPr>
        <w:t xml:space="preserve">[ i ], </w:t>
      </w:r>
      <w:r w:rsidRPr="00656758">
        <w:rPr>
          <w:bCs/>
          <w:highlight w:val="yellow"/>
          <w:lang w:eastAsia="ja-JP"/>
        </w:rPr>
        <w:t xml:space="preserve">LumaOffsetL1[ i </w:t>
      </w:r>
      <w:r>
        <w:rPr>
          <w:bCs/>
          <w:highlight w:val="yellow"/>
          <w:lang w:eastAsia="ja-JP"/>
        </w:rPr>
        <w:t>]</w:t>
      </w:r>
      <w:r w:rsidRPr="00656758">
        <w:rPr>
          <w:bCs/>
          <w:highlight w:val="yellow"/>
          <w:lang w:eastAsia="ja-JP"/>
        </w:rPr>
        <w:t xml:space="preserve">, ChromaWeightL1[ i ][ j ], ChromaOffsetL1[ i ][ j ]  </w:t>
      </w:r>
      <w:r w:rsidRPr="00656758">
        <w:rPr>
          <w:highlight w:val="yellow"/>
        </w:rPr>
        <w:t>shall be in the range of −128 to 127, inclusive.</w:t>
      </w:r>
      <w:r w:rsidRPr="00FB08DB">
        <w:rPr>
          <w:lang w:eastAsia="ja-JP"/>
        </w:rPr>
        <w:t xml:space="preserve">  </w:t>
      </w:r>
    </w:p>
    <w:p w:rsidR="00CD59F4" w:rsidRPr="00CD59F4" w:rsidRDefault="00CD59F4" w:rsidP="00CD59F4">
      <w:pPr>
        <w:rPr>
          <w:bCs/>
          <w:strike/>
          <w:color w:val="FF0000"/>
          <w:lang w:eastAsia="ko-KR"/>
        </w:rPr>
      </w:pPr>
      <w:r w:rsidRPr="00CD59F4">
        <w:rPr>
          <w:b/>
          <w:bCs/>
          <w:strike/>
          <w:color w:val="FF0000"/>
          <w:lang w:eastAsia="ja-JP"/>
        </w:rPr>
        <w:t>luma_weight_l</w:t>
      </w:r>
      <w:r w:rsidRPr="00CD59F4">
        <w:rPr>
          <w:rFonts w:hint="eastAsia"/>
          <w:b/>
          <w:bCs/>
          <w:strike/>
          <w:color w:val="FF0000"/>
          <w:lang w:eastAsia="ko-KR"/>
        </w:rPr>
        <w:t>c</w:t>
      </w:r>
      <w:r w:rsidRPr="00CD59F4">
        <w:rPr>
          <w:b/>
          <w:bCs/>
          <w:strike/>
          <w:color w:val="FF0000"/>
          <w:lang w:eastAsia="ja-JP"/>
        </w:rPr>
        <w:t xml:space="preserve">_flag, </w:t>
      </w:r>
      <w:r w:rsidRPr="00CD59F4">
        <w:rPr>
          <w:rFonts w:hint="eastAsia"/>
          <w:b/>
          <w:bCs/>
          <w:strike/>
          <w:color w:val="FF0000"/>
          <w:lang w:eastAsia="ko-KR"/>
        </w:rPr>
        <w:t>delta_</w:t>
      </w:r>
      <w:r w:rsidRPr="00CD59F4">
        <w:rPr>
          <w:b/>
          <w:bCs/>
          <w:strike/>
          <w:color w:val="FF0000"/>
          <w:lang w:eastAsia="ja-JP"/>
        </w:rPr>
        <w:t>luma_weight_l</w:t>
      </w:r>
      <w:r w:rsidRPr="00CD59F4">
        <w:rPr>
          <w:rFonts w:hint="eastAsia"/>
          <w:b/>
          <w:bCs/>
          <w:strike/>
          <w:color w:val="FF0000"/>
          <w:lang w:eastAsia="ko-KR"/>
        </w:rPr>
        <w:t>c</w:t>
      </w:r>
      <w:r w:rsidRPr="00CD59F4">
        <w:rPr>
          <w:bCs/>
          <w:strike/>
          <w:color w:val="FF0000"/>
          <w:lang w:eastAsia="ja-JP"/>
        </w:rPr>
        <w:t>,</w:t>
      </w:r>
      <w:r w:rsidRPr="00CD59F4">
        <w:rPr>
          <w:strike/>
          <w:color w:val="FF0000"/>
          <w:lang w:eastAsia="ja-JP"/>
        </w:rPr>
        <w:t xml:space="preserve"> </w:t>
      </w:r>
      <w:r w:rsidRPr="00CD59F4">
        <w:rPr>
          <w:b/>
          <w:bCs/>
          <w:strike/>
          <w:color w:val="FF0000"/>
          <w:lang w:eastAsia="ja-JP"/>
        </w:rPr>
        <w:t>luma_offset_l</w:t>
      </w:r>
      <w:r w:rsidRPr="00CD59F4">
        <w:rPr>
          <w:rFonts w:hint="eastAsia"/>
          <w:b/>
          <w:bCs/>
          <w:strike/>
          <w:color w:val="FF0000"/>
          <w:lang w:eastAsia="ko-KR"/>
        </w:rPr>
        <w:t>c</w:t>
      </w:r>
      <w:r w:rsidRPr="00CD59F4">
        <w:rPr>
          <w:strike/>
          <w:color w:val="FF0000"/>
          <w:lang w:eastAsia="ja-JP"/>
        </w:rPr>
        <w:t xml:space="preserve">, </w:t>
      </w:r>
      <w:r w:rsidRPr="00CD59F4">
        <w:rPr>
          <w:b/>
          <w:bCs/>
          <w:strike/>
          <w:color w:val="FF0000"/>
          <w:lang w:eastAsia="ja-JP"/>
        </w:rPr>
        <w:t>chroma_weight_l</w:t>
      </w:r>
      <w:r w:rsidRPr="00CD59F4">
        <w:rPr>
          <w:rFonts w:hint="eastAsia"/>
          <w:b/>
          <w:bCs/>
          <w:strike/>
          <w:color w:val="FF0000"/>
          <w:lang w:eastAsia="ko-KR"/>
        </w:rPr>
        <w:t>c</w:t>
      </w:r>
      <w:r w:rsidRPr="00CD59F4">
        <w:rPr>
          <w:b/>
          <w:bCs/>
          <w:strike/>
          <w:color w:val="FF0000"/>
          <w:lang w:eastAsia="ja-JP"/>
        </w:rPr>
        <w:t>_flag</w:t>
      </w:r>
      <w:r w:rsidRPr="00CD59F4">
        <w:rPr>
          <w:strike/>
          <w:color w:val="FF0000"/>
          <w:lang w:eastAsia="ja-JP"/>
        </w:rPr>
        <w:t xml:space="preserve">, </w:t>
      </w:r>
      <w:r w:rsidRPr="00CD59F4">
        <w:rPr>
          <w:rFonts w:hint="eastAsia"/>
          <w:b/>
          <w:strike/>
          <w:color w:val="FF0000"/>
          <w:lang w:eastAsia="ko-KR"/>
        </w:rPr>
        <w:t>delta_</w:t>
      </w:r>
      <w:r w:rsidRPr="00CD59F4">
        <w:rPr>
          <w:b/>
          <w:bCs/>
          <w:strike/>
          <w:color w:val="FF0000"/>
          <w:lang w:eastAsia="ja-JP"/>
        </w:rPr>
        <w:t>chroma_weight_l</w:t>
      </w:r>
      <w:r w:rsidRPr="00CD59F4">
        <w:rPr>
          <w:rFonts w:hint="eastAsia"/>
          <w:b/>
          <w:bCs/>
          <w:strike/>
          <w:color w:val="FF0000"/>
          <w:lang w:eastAsia="ko-KR"/>
        </w:rPr>
        <w:t>c</w:t>
      </w:r>
      <w:r w:rsidRPr="00CD59F4">
        <w:rPr>
          <w:bCs/>
          <w:strike/>
          <w:color w:val="FF0000"/>
          <w:lang w:eastAsia="ja-JP"/>
        </w:rPr>
        <w:t>,</w:t>
      </w:r>
      <w:r w:rsidRPr="00CD59F4">
        <w:rPr>
          <w:strike/>
          <w:color w:val="FF0000"/>
          <w:lang w:eastAsia="ja-JP"/>
        </w:rPr>
        <w:t xml:space="preserve"> </w:t>
      </w:r>
      <w:r w:rsidRPr="00CD59F4">
        <w:rPr>
          <w:rFonts w:hint="eastAsia"/>
          <w:b/>
          <w:strike/>
          <w:color w:val="FF0000"/>
          <w:lang w:eastAsia="ko-KR"/>
        </w:rPr>
        <w:t>delta_</w:t>
      </w:r>
      <w:r w:rsidRPr="00CD59F4">
        <w:rPr>
          <w:b/>
          <w:bCs/>
          <w:strike/>
          <w:color w:val="FF0000"/>
          <w:lang w:eastAsia="ja-JP"/>
        </w:rPr>
        <w:t>chroma_offset_l</w:t>
      </w:r>
      <w:r w:rsidRPr="00CD59F4">
        <w:rPr>
          <w:rFonts w:hint="eastAsia"/>
          <w:b/>
          <w:bCs/>
          <w:strike/>
          <w:color w:val="FF0000"/>
          <w:lang w:eastAsia="ko-KR"/>
        </w:rPr>
        <w:t>c</w:t>
      </w:r>
      <w:r w:rsidRPr="00CD59F4">
        <w:rPr>
          <w:b/>
          <w:bCs/>
          <w:strike/>
          <w:color w:val="FF0000"/>
          <w:lang w:eastAsia="ja-JP"/>
        </w:rPr>
        <w:t xml:space="preserve"> </w:t>
      </w:r>
      <w:r w:rsidRPr="00CD59F4">
        <w:rPr>
          <w:bCs/>
          <w:strike/>
          <w:color w:val="FF0000"/>
          <w:lang w:eastAsia="ja-JP"/>
        </w:rPr>
        <w:t xml:space="preserve">have the same semantics as luma_weight_l0_flag, </w:t>
      </w:r>
      <w:r w:rsidRPr="00CD59F4">
        <w:rPr>
          <w:rFonts w:hint="eastAsia"/>
          <w:bCs/>
          <w:strike/>
          <w:color w:val="FF0000"/>
          <w:lang w:eastAsia="ko-KR"/>
        </w:rPr>
        <w:t>delta_</w:t>
      </w:r>
      <w:r w:rsidRPr="00CD59F4">
        <w:rPr>
          <w:bCs/>
          <w:strike/>
          <w:color w:val="FF0000"/>
          <w:lang w:eastAsia="ja-JP"/>
        </w:rPr>
        <w:t xml:space="preserve">luma_weight_l0, luma_offset_l0, chroma_weight_l0_flag, </w:t>
      </w:r>
      <w:r w:rsidRPr="00CD59F4">
        <w:rPr>
          <w:rFonts w:hint="eastAsia"/>
          <w:bCs/>
          <w:strike/>
          <w:color w:val="FF0000"/>
          <w:lang w:eastAsia="ko-KR"/>
        </w:rPr>
        <w:t>delta_</w:t>
      </w:r>
      <w:r w:rsidRPr="00CD59F4">
        <w:rPr>
          <w:bCs/>
          <w:strike/>
          <w:color w:val="FF0000"/>
          <w:lang w:eastAsia="ja-JP"/>
        </w:rPr>
        <w:t xml:space="preserve">chroma_weight_l0, </w:t>
      </w:r>
      <w:r w:rsidRPr="00CD59F4">
        <w:rPr>
          <w:rFonts w:hint="eastAsia"/>
          <w:bCs/>
          <w:strike/>
          <w:color w:val="FF0000"/>
          <w:lang w:eastAsia="ko-KR"/>
        </w:rPr>
        <w:t>delta_</w:t>
      </w:r>
      <w:r w:rsidRPr="00CD59F4">
        <w:rPr>
          <w:bCs/>
          <w:strike/>
          <w:color w:val="FF0000"/>
          <w:lang w:eastAsia="ja-JP"/>
        </w:rPr>
        <w:t>chroma_offset_l0, respectively, with l0, list 0, and List0 replaced by l</w:t>
      </w:r>
      <w:r w:rsidRPr="00CD59F4">
        <w:rPr>
          <w:rFonts w:hint="eastAsia"/>
          <w:bCs/>
          <w:strike/>
          <w:color w:val="FF0000"/>
          <w:lang w:eastAsia="ko-KR"/>
        </w:rPr>
        <w:t>c</w:t>
      </w:r>
      <w:r w:rsidRPr="00CD59F4">
        <w:rPr>
          <w:bCs/>
          <w:strike/>
          <w:color w:val="FF0000"/>
          <w:lang w:eastAsia="ja-JP"/>
        </w:rPr>
        <w:t xml:space="preserve">, </w:t>
      </w:r>
      <w:r w:rsidRPr="00CD59F4">
        <w:rPr>
          <w:rFonts w:hint="eastAsia"/>
          <w:bCs/>
          <w:strike/>
          <w:color w:val="FF0000"/>
          <w:lang w:eastAsia="ko-KR"/>
        </w:rPr>
        <w:t>list combination</w:t>
      </w:r>
      <w:r w:rsidRPr="00CD59F4">
        <w:rPr>
          <w:bCs/>
          <w:strike/>
          <w:color w:val="FF0000"/>
          <w:lang w:eastAsia="ja-JP"/>
        </w:rPr>
        <w:t xml:space="preserve">, and </w:t>
      </w:r>
      <w:r w:rsidRPr="00CD59F4">
        <w:rPr>
          <w:rFonts w:hint="eastAsia"/>
          <w:bCs/>
          <w:strike/>
          <w:color w:val="FF0000"/>
          <w:lang w:eastAsia="ko-KR"/>
        </w:rPr>
        <w:t>List combination</w:t>
      </w:r>
      <w:r w:rsidRPr="00CD59F4">
        <w:rPr>
          <w:bCs/>
          <w:strike/>
          <w:color w:val="FF0000"/>
          <w:lang w:eastAsia="ja-JP"/>
        </w:rPr>
        <w:t>, respectively.</w:t>
      </w:r>
      <w:r w:rsidRPr="00CD59F4">
        <w:rPr>
          <w:rFonts w:hint="eastAsia"/>
          <w:bCs/>
          <w:strike/>
          <w:color w:val="FF0000"/>
          <w:lang w:eastAsia="ko-KR"/>
        </w:rPr>
        <w:t xml:space="preserve"> </w:t>
      </w:r>
    </w:p>
    <w:p w:rsidR="00EA201F" w:rsidRPr="00FB08DB" w:rsidRDefault="008C69D9" w:rsidP="008C69D9">
      <w:r>
        <w:t xml:space="preserve">WD changes, including syntax, semantics and decoding process changes, related to the proposed scheme can be found in a separate file attached with this contribution. </w:t>
      </w:r>
    </w:p>
    <w:p w:rsidR="00983FDE" w:rsidRPr="00FB08DB" w:rsidRDefault="00983FDE" w:rsidP="00983FDE">
      <w:pPr>
        <w:pStyle w:val="Heading1"/>
      </w:pPr>
      <w:r>
        <w:t>Simulation results</w:t>
      </w:r>
    </w:p>
    <w:p w:rsidR="00EA201F" w:rsidDel="001B7310" w:rsidRDefault="00983FDE" w:rsidP="00EA201F">
      <w:pPr>
        <w:rPr>
          <w:ins w:id="66" w:author="heyo" w:date="2012-04-18T10:11:00Z"/>
          <w:del w:id="67" w:author="Yan Ye" w:date="2012-04-18T11:41:00Z"/>
          <w:lang w:val="pl-PL"/>
        </w:rPr>
      </w:pPr>
      <w:r>
        <w:rPr>
          <w:lang w:val="pl-PL"/>
        </w:rPr>
        <w:t xml:space="preserve">The proposed scheme is implemented on HM6.1. </w:t>
      </w:r>
      <w:del w:id="68" w:author="Yan Ye" w:date="2012-04-18T11:41:00Z">
        <w:r w:rsidDel="001B7310">
          <w:rPr>
            <w:lang w:val="pl-PL"/>
          </w:rPr>
          <w:delText xml:space="preserve">Simulation is currently underway. </w:delText>
        </w:r>
      </w:del>
    </w:p>
    <w:p w:rsidR="00CC305B" w:rsidDel="00233352" w:rsidRDefault="00CA4CDE" w:rsidP="00EA201F">
      <w:pPr>
        <w:rPr>
          <w:ins w:id="69" w:author="heyo" w:date="2012-04-18T10:15:00Z"/>
          <w:del w:id="70" w:author="Yan Ye" w:date="2012-04-22T22:13:00Z"/>
          <w:lang w:val="pl-PL"/>
        </w:rPr>
      </w:pPr>
      <w:ins w:id="71" w:author="heyo" w:date="2012-04-18T11:01:00Z">
        <w:r>
          <w:t xml:space="preserve">Table 4 and Table 5 </w:t>
        </w:r>
      </w:ins>
      <w:ins w:id="72" w:author="heyo" w:date="2012-04-18T10:13:00Z">
        <w:del w:id="73" w:author="Yan Ye" w:date="2012-04-18T11:43:00Z">
          <w:r w:rsidR="00AE4C76" w:rsidDel="001B7310">
            <w:rPr>
              <w:lang w:val="pl-PL"/>
            </w:rPr>
            <w:delText>give</w:delText>
          </w:r>
        </w:del>
      </w:ins>
      <w:ins w:id="74" w:author="Yan Ye" w:date="2012-04-18T11:43:00Z">
        <w:r w:rsidR="001B7310">
          <w:rPr>
            <w:lang w:val="pl-PL"/>
          </w:rPr>
          <w:t>c</w:t>
        </w:r>
      </w:ins>
      <w:ins w:id="75" w:author="Yan Ye" w:date="2012-04-18T11:44:00Z">
        <w:r w:rsidR="001B7310">
          <w:rPr>
            <w:lang w:val="pl-PL"/>
          </w:rPr>
          <w:t>ompare</w:t>
        </w:r>
      </w:ins>
      <w:ins w:id="76" w:author="heyo" w:date="2012-04-18T10:13:00Z">
        <w:r w:rsidR="00AE4C76">
          <w:rPr>
            <w:lang w:val="pl-PL"/>
          </w:rPr>
          <w:t xml:space="preserve"> </w:t>
        </w:r>
      </w:ins>
      <w:ins w:id="77" w:author="Yan Ye" w:date="2012-04-18T11:43:00Z">
        <w:r w:rsidR="001B7310">
          <w:rPr>
            <w:lang w:val="pl-PL"/>
          </w:rPr>
          <w:t xml:space="preserve">overhead bits </w:t>
        </w:r>
      </w:ins>
      <w:ins w:id="78" w:author="Yan Ye" w:date="2012-04-18T11:44:00Z">
        <w:r w:rsidR="001B7310">
          <w:rPr>
            <w:lang w:val="pl-PL"/>
          </w:rPr>
          <w:t xml:space="preserve">used </w:t>
        </w:r>
      </w:ins>
      <w:ins w:id="79" w:author="Yan Ye" w:date="2012-04-18T11:43:00Z">
        <w:r w:rsidR="001B7310">
          <w:rPr>
            <w:lang w:val="pl-PL"/>
          </w:rPr>
          <w:t xml:space="preserve">by pred_weight_table() </w:t>
        </w:r>
      </w:ins>
      <w:ins w:id="80" w:author="heyo" w:date="2012-04-18T10:13:00Z">
        <w:del w:id="81" w:author="Yan Ye" w:date="2012-04-18T11:43:00Z">
          <w:r w:rsidR="00AE4C76" w:rsidDel="001B7310">
            <w:rPr>
              <w:lang w:val="pl-PL"/>
            </w:rPr>
            <w:delText>the w</w:delText>
          </w:r>
        </w:del>
      </w:ins>
      <w:ins w:id="82" w:author="heyo" w:date="2012-04-18T10:12:00Z">
        <w:del w:id="83" w:author="Yan Ye" w:date="2012-04-18T11:43:00Z">
          <w:r w:rsidR="004262B7" w:rsidDel="001B7310">
            <w:rPr>
              <w:lang w:val="pl-PL"/>
            </w:rPr>
            <w:delText xml:space="preserve">eighted </w:delText>
          </w:r>
        </w:del>
      </w:ins>
      <w:ins w:id="84" w:author="heyo" w:date="2012-04-18T10:13:00Z">
        <w:del w:id="85" w:author="Yan Ye" w:date="2012-04-18T11:43:00Z">
          <w:r w:rsidR="00AE4C76" w:rsidDel="001B7310">
            <w:rPr>
              <w:lang w:val="pl-PL"/>
            </w:rPr>
            <w:delText>p</w:delText>
          </w:r>
        </w:del>
      </w:ins>
      <w:ins w:id="86" w:author="heyo" w:date="2012-04-18T10:12:00Z">
        <w:del w:id="87" w:author="Yan Ye" w:date="2012-04-18T11:43:00Z">
          <w:r w:rsidR="004262B7" w:rsidDel="001B7310">
            <w:rPr>
              <w:lang w:val="pl-PL"/>
            </w:rPr>
            <w:delText>rediction table</w:delText>
          </w:r>
        </w:del>
        <w:r w:rsidR="004262B7">
          <w:rPr>
            <w:lang w:val="pl-PL"/>
          </w:rPr>
          <w:t xml:space="preserve"> </w:t>
        </w:r>
      </w:ins>
      <w:ins w:id="88" w:author="heyo" w:date="2012-04-18T10:15:00Z">
        <w:del w:id="89" w:author="Yan Ye" w:date="2012-04-18T11:43:00Z">
          <w:r w:rsidR="00AE4C76" w:rsidDel="001B7310">
            <w:rPr>
              <w:lang w:val="pl-PL"/>
            </w:rPr>
            <w:delText xml:space="preserve">overhead </w:delText>
          </w:r>
        </w:del>
      </w:ins>
      <w:ins w:id="90" w:author="heyo" w:date="2012-04-18T10:12:00Z">
        <w:del w:id="91" w:author="Yan Ye" w:date="2012-04-18T11:43:00Z">
          <w:r w:rsidR="004262B7" w:rsidDel="001B7310">
            <w:rPr>
              <w:lang w:val="pl-PL"/>
            </w:rPr>
            <w:delText xml:space="preserve">bits </w:delText>
          </w:r>
        </w:del>
      </w:ins>
      <w:ins w:id="92" w:author="heyo" w:date="2012-04-18T10:15:00Z">
        <w:del w:id="93" w:author="Yan Ye" w:date="2012-04-18T11:43:00Z">
          <w:r w:rsidR="00AE4C76" w:rsidDel="001B7310">
            <w:rPr>
              <w:lang w:val="pl-PL"/>
            </w:rPr>
            <w:delText xml:space="preserve">consumption </w:delText>
          </w:r>
        </w:del>
      </w:ins>
      <w:ins w:id="94" w:author="heyo" w:date="2012-04-18T10:12:00Z">
        <w:del w:id="95" w:author="Yan Ye" w:date="2012-04-18T11:44:00Z">
          <w:r w:rsidR="004262B7" w:rsidDel="001B7310">
            <w:rPr>
              <w:lang w:val="pl-PL"/>
            </w:rPr>
            <w:delText>comparison</w:delText>
          </w:r>
        </w:del>
        <w:r w:rsidR="004262B7">
          <w:rPr>
            <w:lang w:val="pl-PL"/>
          </w:rPr>
          <w:t xml:space="preserve"> </w:t>
        </w:r>
      </w:ins>
      <w:ins w:id="96" w:author="heyo" w:date="2012-04-18T10:14:00Z">
        <w:r w:rsidR="00AE4C76">
          <w:rPr>
            <w:lang w:val="pl-PL"/>
          </w:rPr>
          <w:t>for</w:t>
        </w:r>
      </w:ins>
      <w:ins w:id="97" w:author="Yan Ye" w:date="2012-04-18T11:44:00Z">
        <w:r w:rsidR="001B7310">
          <w:rPr>
            <w:lang w:val="pl-PL"/>
          </w:rPr>
          <w:t xml:space="preserve"> the current method </w:t>
        </w:r>
      </w:ins>
      <w:ins w:id="98" w:author="Yan Ye" w:date="2012-04-23T10:19:00Z">
        <w:r w:rsidR="00AD7B9E">
          <w:rPr>
            <w:lang w:val="pl-PL"/>
          </w:rPr>
          <w:t xml:space="preserve">in </w:t>
        </w:r>
        <w:r w:rsidR="00AD7B9E">
          <w:rPr>
            <w:lang w:val="pl-PL"/>
          </w:rPr>
          <w:fldChar w:fldCharType="begin"/>
        </w:r>
        <w:r w:rsidR="00AD7B9E">
          <w:rPr>
            <w:lang w:val="pl-PL"/>
          </w:rPr>
          <w:instrText xml:space="preserve"> REF _Ref321170243 \r \h </w:instrText>
        </w:r>
        <w:r w:rsidR="00AD7B9E">
          <w:rPr>
            <w:lang w:val="pl-PL"/>
          </w:rPr>
        </w:r>
      </w:ins>
      <w:r w:rsidR="00AD7B9E">
        <w:rPr>
          <w:lang w:val="pl-PL"/>
        </w:rPr>
        <w:fldChar w:fldCharType="separate"/>
      </w:r>
      <w:ins w:id="99" w:author="Yan Ye" w:date="2012-04-23T10:19:00Z">
        <w:r w:rsidR="00AD7B9E">
          <w:rPr>
            <w:lang w:val="pl-PL"/>
          </w:rPr>
          <w:t>[1]</w:t>
        </w:r>
        <w:r w:rsidR="00AD7B9E">
          <w:rPr>
            <w:lang w:val="pl-PL"/>
          </w:rPr>
          <w:fldChar w:fldCharType="end"/>
        </w:r>
        <w:r w:rsidR="00AD7B9E">
          <w:rPr>
            <w:lang w:val="pl-PL"/>
          </w:rPr>
          <w:t xml:space="preserve"> </w:t>
        </w:r>
      </w:ins>
      <w:ins w:id="100" w:author="Yan Ye" w:date="2012-04-18T11:44:00Z">
        <w:r w:rsidR="001B7310">
          <w:rPr>
            <w:lang w:val="pl-PL"/>
          </w:rPr>
          <w:t xml:space="preserve">and the proposed method </w:t>
        </w:r>
      </w:ins>
      <w:ins w:id="101" w:author="Yan Ye" w:date="2012-04-23T10:20:00Z">
        <w:r w:rsidR="00AD7B9E">
          <w:rPr>
            <w:lang w:val="pl-PL"/>
          </w:rPr>
          <w:t xml:space="preserve">for </w:t>
        </w:r>
      </w:ins>
      <w:ins w:id="102" w:author="heyo" w:date="2012-04-18T10:14:00Z">
        <w:del w:id="103" w:author="Yan Ye" w:date="2012-04-18T11:44:00Z">
          <w:r w:rsidR="00AE4C76" w:rsidDel="001B7310">
            <w:rPr>
              <w:lang w:val="pl-PL"/>
            </w:rPr>
            <w:delText xml:space="preserve"> </w:delText>
          </w:r>
        </w:del>
      </w:ins>
      <w:ins w:id="104" w:author="heyo" w:date="2012-04-18T10:20:00Z">
        <w:del w:id="105" w:author="Yan Ye" w:date="2012-04-18T11:44:00Z">
          <w:r w:rsidR="00AE4C76" w:rsidDel="001B7310">
            <w:rPr>
              <w:lang w:val="pl-PL"/>
            </w:rPr>
            <w:delText xml:space="preserve">fading test sequences </w:delText>
          </w:r>
        </w:del>
        <w:del w:id="106" w:author="Yan Ye" w:date="2012-04-23T10:20:00Z">
          <w:r w:rsidR="00AE4C76" w:rsidDel="00AD7B9E">
            <w:rPr>
              <w:lang w:val="pl-PL"/>
            </w:rPr>
            <w:delText>in</w:delText>
          </w:r>
        </w:del>
        <w:r w:rsidR="00AE4C76">
          <w:rPr>
            <w:lang w:val="pl-PL"/>
          </w:rPr>
          <w:t xml:space="preserve"> </w:t>
        </w:r>
      </w:ins>
      <w:ins w:id="107" w:author="heyo" w:date="2012-04-18T10:14:00Z">
        <w:r w:rsidR="00AE4C76">
          <w:rPr>
            <w:lang w:val="pl-PL"/>
          </w:rPr>
          <w:t xml:space="preserve">random access </w:t>
        </w:r>
      </w:ins>
      <w:ins w:id="108" w:author="Yan Ye" w:date="2012-04-23T10:20:00Z">
        <w:r w:rsidR="00AD7B9E">
          <w:rPr>
            <w:lang w:val="pl-PL"/>
          </w:rPr>
          <w:t xml:space="preserve">main </w:t>
        </w:r>
      </w:ins>
      <w:ins w:id="109" w:author="heyo" w:date="2012-04-18T10:14:00Z">
        <w:r w:rsidR="00AE4C76">
          <w:rPr>
            <w:lang w:val="pl-PL"/>
          </w:rPr>
          <w:t>and low delay</w:t>
        </w:r>
      </w:ins>
      <w:ins w:id="110" w:author="Yan Ye" w:date="2012-04-18T11:44:00Z">
        <w:r w:rsidR="001B7310">
          <w:rPr>
            <w:lang w:val="pl-PL"/>
          </w:rPr>
          <w:t xml:space="preserve"> </w:t>
        </w:r>
      </w:ins>
      <w:ins w:id="111" w:author="Yan Ye" w:date="2012-04-23T10:20:00Z">
        <w:r w:rsidR="00AD7B9E">
          <w:rPr>
            <w:lang w:val="pl-PL"/>
          </w:rPr>
          <w:t xml:space="preserve">main </w:t>
        </w:r>
      </w:ins>
      <w:ins w:id="112" w:author="Yan Ye" w:date="2012-04-18T11:44:00Z">
        <w:r w:rsidR="001B7310">
          <w:rPr>
            <w:lang w:val="pl-PL"/>
          </w:rPr>
          <w:t>settings</w:t>
        </w:r>
      </w:ins>
      <w:ins w:id="113" w:author="Yan Ye" w:date="2012-04-23T10:22:00Z">
        <w:r w:rsidR="00AD7B9E">
          <w:rPr>
            <w:lang w:val="pl-PL"/>
          </w:rPr>
          <w:t>,</w:t>
        </w:r>
      </w:ins>
      <w:ins w:id="114" w:author="Yan Ye" w:date="2012-04-18T11:44:00Z">
        <w:r w:rsidR="001B7310">
          <w:rPr>
            <w:lang w:val="pl-PL"/>
          </w:rPr>
          <w:t xml:space="preserve"> respectively</w:t>
        </w:r>
      </w:ins>
      <w:ins w:id="115" w:author="heyo" w:date="2012-04-18T10:14:00Z">
        <w:del w:id="116" w:author="Yan Ye" w:date="2012-04-18T11:44:00Z">
          <w:r w:rsidR="00AE4C76" w:rsidDel="001B7310">
            <w:rPr>
              <w:lang w:val="pl-PL"/>
            </w:rPr>
            <w:delText xml:space="preserve"> mode</w:delText>
          </w:r>
        </w:del>
        <w:r w:rsidR="00AE4C76">
          <w:rPr>
            <w:lang w:val="pl-PL"/>
          </w:rPr>
          <w:t>.</w:t>
        </w:r>
      </w:ins>
      <w:ins w:id="117" w:author="Yan Ye" w:date="2012-04-18T11:44:00Z">
        <w:r w:rsidR="001B7310">
          <w:rPr>
            <w:lang w:val="pl-PL"/>
          </w:rPr>
          <w:t xml:space="preserve"> </w:t>
        </w:r>
      </w:ins>
      <w:ins w:id="118" w:author="Yan Ye" w:date="2012-04-18T11:45:00Z">
        <w:r w:rsidR="001B7310">
          <w:rPr>
            <w:lang w:val="pl-PL"/>
          </w:rPr>
          <w:t xml:space="preserve">QP = 22 </w:t>
        </w:r>
      </w:ins>
      <w:ins w:id="119" w:author="Yan Ye" w:date="2012-04-19T09:28:00Z">
        <w:r w:rsidR="005938E3">
          <w:rPr>
            <w:lang w:val="pl-PL"/>
          </w:rPr>
          <w:t>is</w:t>
        </w:r>
      </w:ins>
      <w:ins w:id="120" w:author="Yan Ye" w:date="2012-04-18T11:45:00Z">
        <w:r w:rsidR="001B7310">
          <w:rPr>
            <w:lang w:val="pl-PL"/>
          </w:rPr>
          <w:t xml:space="preserve"> used. </w:t>
        </w:r>
      </w:ins>
      <w:ins w:id="121" w:author="Yan Ye" w:date="2012-04-23T10:22:00Z">
        <w:r w:rsidR="00AD7B9E">
          <w:rPr>
            <w:lang w:val="pl-PL"/>
          </w:rPr>
          <w:t xml:space="preserve">Other settings are the same as in </w:t>
        </w:r>
      </w:ins>
      <w:ins w:id="122" w:author="Yan Ye" w:date="2012-04-23T10:23:00Z">
        <w:r w:rsidR="00AD7B9E">
          <w:rPr>
            <w:lang w:val="pl-PL"/>
          </w:rPr>
          <w:fldChar w:fldCharType="begin"/>
        </w:r>
        <w:r w:rsidR="00AD7B9E">
          <w:rPr>
            <w:lang w:val="pl-PL"/>
          </w:rPr>
          <w:instrText xml:space="preserve"> REF _Ref320885681 \r \h </w:instrText>
        </w:r>
        <w:r w:rsidR="00AD7B9E">
          <w:rPr>
            <w:lang w:val="pl-PL"/>
          </w:rPr>
        </w:r>
      </w:ins>
      <w:r w:rsidR="00AD7B9E">
        <w:rPr>
          <w:lang w:val="pl-PL"/>
        </w:rPr>
        <w:fldChar w:fldCharType="separate"/>
      </w:r>
      <w:ins w:id="123" w:author="Yan Ye" w:date="2012-04-23T10:23:00Z">
        <w:r w:rsidR="00AD7B9E">
          <w:rPr>
            <w:lang w:val="pl-PL"/>
          </w:rPr>
          <w:t>[2]</w:t>
        </w:r>
        <w:r w:rsidR="00AD7B9E">
          <w:rPr>
            <w:lang w:val="pl-PL"/>
          </w:rPr>
          <w:fldChar w:fldCharType="end"/>
        </w:r>
        <w:r w:rsidR="00AD7B9E">
          <w:rPr>
            <w:lang w:val="pl-PL"/>
          </w:rPr>
          <w:t xml:space="preserve"> except that </w:t>
        </w:r>
      </w:ins>
      <w:ins w:id="124" w:author="Yan Ye" w:date="2012-04-23T10:21:00Z">
        <w:r w:rsidR="00AD7B9E">
          <w:rPr>
            <w:lang w:val="pl-PL"/>
          </w:rPr>
          <w:t xml:space="preserve">in LD setting, ref_pic_list_combination_flag is set </w:t>
        </w:r>
        <w:r w:rsidR="00AD7B9E">
          <w:rPr>
            <w:lang w:val="pl-PL"/>
          </w:rPr>
          <w:lastRenderedPageBreak/>
          <w:t>to 0</w:t>
        </w:r>
      </w:ins>
      <w:ins w:id="125" w:author="Yan Ye" w:date="2012-04-23T10:22:00Z">
        <w:r w:rsidR="00AD7B9E">
          <w:rPr>
            <w:lang w:val="pl-PL"/>
          </w:rPr>
          <w:t xml:space="preserve"> since L0 and L1 are identical</w:t>
        </w:r>
      </w:ins>
      <w:ins w:id="126" w:author="Yan Ye" w:date="2012-04-23T10:23:00Z">
        <w:r w:rsidR="00AD7B9E">
          <w:rPr>
            <w:lang w:val="pl-PL"/>
          </w:rPr>
          <w:t xml:space="preserve"> (</w:t>
        </w:r>
        <w:r w:rsidR="00AD7B9E">
          <w:rPr>
            <w:lang w:val="pl-PL"/>
          </w:rPr>
          <w:t xml:space="preserve">in RA setting, ref_pic_list_combination_flag is </w:t>
        </w:r>
        <w:r w:rsidR="00AD7B9E">
          <w:rPr>
            <w:lang w:val="pl-PL"/>
          </w:rPr>
          <w:t>still set to 1)</w:t>
        </w:r>
      </w:ins>
      <w:ins w:id="127" w:author="Yan Ye" w:date="2012-04-23T10:21:00Z">
        <w:r w:rsidR="00AD7B9E">
          <w:rPr>
            <w:lang w:val="pl-PL"/>
          </w:rPr>
          <w:t xml:space="preserve">. </w:t>
        </w:r>
      </w:ins>
      <w:ins w:id="128" w:author="Yan Ye" w:date="2012-04-19T09:28:00Z">
        <w:r w:rsidR="005938E3">
          <w:rPr>
            <w:lang w:val="pl-PL"/>
          </w:rPr>
          <w:t>The f</w:t>
        </w:r>
      </w:ins>
      <w:ins w:id="129" w:author="Yan Ye" w:date="2012-04-18T11:44:00Z">
        <w:r w:rsidR="001B7310">
          <w:rPr>
            <w:lang w:val="pl-PL"/>
          </w:rPr>
          <w:t xml:space="preserve">ading sequences </w:t>
        </w:r>
      </w:ins>
      <w:ins w:id="130" w:author="Yan Ye" w:date="2012-04-19T09:28:00Z">
        <w:r w:rsidR="005938E3">
          <w:rPr>
            <w:lang w:val="pl-PL"/>
          </w:rPr>
          <w:t xml:space="preserve">used are </w:t>
        </w:r>
      </w:ins>
      <w:ins w:id="131" w:author="Yan Ye" w:date="2012-04-18T11:44:00Z">
        <w:r w:rsidR="001B7310">
          <w:rPr>
            <w:lang w:val="pl-PL"/>
          </w:rPr>
          <w:t>generated using</w:t>
        </w:r>
      </w:ins>
      <w:ins w:id="132" w:author="Yan Ye" w:date="2012-04-18T11:45:00Z">
        <w:r w:rsidR="001B7310">
          <w:rPr>
            <w:lang w:val="pl-PL"/>
          </w:rPr>
          <w:t xml:space="preserve"> the fading tool in </w:t>
        </w:r>
        <w:r w:rsidR="009B6D89">
          <w:rPr>
            <w:lang w:val="pl-PL"/>
          </w:rPr>
          <w:fldChar w:fldCharType="begin"/>
        </w:r>
        <w:r w:rsidR="001B7310">
          <w:rPr>
            <w:lang w:val="pl-PL"/>
          </w:rPr>
          <w:instrText xml:space="preserve"> REF _Ref322512848 \r \h </w:instrText>
        </w:r>
      </w:ins>
      <w:r w:rsidR="009B6D89">
        <w:rPr>
          <w:lang w:val="pl-PL"/>
        </w:rPr>
      </w:r>
      <w:r w:rsidR="009B6D89">
        <w:rPr>
          <w:lang w:val="pl-PL"/>
        </w:rPr>
        <w:fldChar w:fldCharType="separate"/>
      </w:r>
      <w:ins w:id="133" w:author="Yan Ye" w:date="2012-04-20T22:27:00Z">
        <w:r w:rsidR="000E0E75">
          <w:rPr>
            <w:lang w:val="pl-PL"/>
          </w:rPr>
          <w:t>[3]</w:t>
        </w:r>
      </w:ins>
      <w:ins w:id="134" w:author="Yan Ye" w:date="2012-04-18T11:45:00Z">
        <w:r w:rsidR="009B6D89">
          <w:rPr>
            <w:lang w:val="pl-PL"/>
          </w:rPr>
          <w:fldChar w:fldCharType="end"/>
        </w:r>
      </w:ins>
      <w:ins w:id="135" w:author="Yan Ye" w:date="2012-04-19T09:28:00Z">
        <w:r w:rsidR="005938E3">
          <w:rPr>
            <w:lang w:val="pl-PL"/>
          </w:rPr>
          <w:t>.</w:t>
        </w:r>
      </w:ins>
      <w:ins w:id="136" w:author="Yan Ye" w:date="2012-04-18T11:44:00Z">
        <w:r w:rsidR="001B7310">
          <w:rPr>
            <w:lang w:val="pl-PL"/>
          </w:rPr>
          <w:t xml:space="preserve"> </w:t>
        </w:r>
      </w:ins>
      <w:ins w:id="137" w:author="Yan Ye" w:date="2012-04-19T09:28:00Z">
        <w:r w:rsidR="005938E3">
          <w:rPr>
            <w:lang w:val="pl-PL"/>
          </w:rPr>
          <w:t>T</w:t>
        </w:r>
      </w:ins>
      <w:ins w:id="138" w:author="Yan Ye" w:date="2012-04-19T09:23:00Z">
        <w:r w:rsidR="005938E3">
          <w:rPr>
            <w:lang w:val="pl-PL"/>
          </w:rPr>
          <w:t xml:space="preserve">he average </w:t>
        </w:r>
      </w:ins>
      <w:ins w:id="139" w:author="Yan Ye" w:date="2012-04-19T09:29:00Z">
        <w:r w:rsidR="005938E3">
          <w:rPr>
            <w:lang w:val="pl-PL"/>
          </w:rPr>
          <w:t xml:space="preserve">bit overhead comparison </w:t>
        </w:r>
      </w:ins>
      <w:ins w:id="140" w:author="Yan Ye" w:date="2012-04-19T09:23:00Z">
        <w:r w:rsidR="005938E3">
          <w:rPr>
            <w:lang w:val="pl-PL"/>
          </w:rPr>
          <w:t xml:space="preserve">over all sequences </w:t>
        </w:r>
      </w:ins>
      <w:ins w:id="141" w:author="Yan Ye" w:date="2012-04-19T09:24:00Z">
        <w:r w:rsidR="005938E3">
          <w:rPr>
            <w:lang w:val="pl-PL"/>
          </w:rPr>
          <w:t>for RA and LD settings</w:t>
        </w:r>
      </w:ins>
      <w:ins w:id="142" w:author="Yan Ye" w:date="2012-04-19T09:28:00Z">
        <w:r w:rsidR="005938E3">
          <w:rPr>
            <w:lang w:val="pl-PL"/>
          </w:rPr>
          <w:t xml:space="preserve"> </w:t>
        </w:r>
      </w:ins>
      <w:ins w:id="143" w:author="Yan Ye" w:date="2012-04-19T09:29:00Z">
        <w:r w:rsidR="005938E3">
          <w:rPr>
            <w:lang w:val="pl-PL"/>
          </w:rPr>
          <w:t>is</w:t>
        </w:r>
      </w:ins>
      <w:ins w:id="144" w:author="Yan Ye" w:date="2012-04-19T09:28:00Z">
        <w:r w:rsidR="005938E3">
          <w:rPr>
            <w:lang w:val="pl-PL"/>
          </w:rPr>
          <w:t xml:space="preserve"> summarized in Table 6</w:t>
        </w:r>
      </w:ins>
      <w:ins w:id="145" w:author="Yan Ye" w:date="2012-04-19T09:24:00Z">
        <w:r w:rsidR="005938E3">
          <w:rPr>
            <w:lang w:val="pl-PL"/>
          </w:rPr>
          <w:t xml:space="preserve">. On average, </w:t>
        </w:r>
      </w:ins>
      <w:ins w:id="146" w:author="Yan Ye" w:date="2012-04-19T09:29:00Z">
        <w:r w:rsidR="005938E3">
          <w:rPr>
            <w:lang w:val="pl-PL"/>
          </w:rPr>
          <w:t xml:space="preserve">the proposed scheme increases the bit overhead for pred_weight_table() by 2.7% </w:t>
        </w:r>
      </w:ins>
      <w:ins w:id="147" w:author="Yan Ye" w:date="2012-04-19T09:30:00Z">
        <w:r w:rsidR="005938E3">
          <w:rPr>
            <w:lang w:val="pl-PL"/>
          </w:rPr>
          <w:t xml:space="preserve">(or 1.9 bits per frame) </w:t>
        </w:r>
      </w:ins>
      <w:ins w:id="148" w:author="Yan Ye" w:date="2012-04-19T09:29:00Z">
        <w:r w:rsidR="005938E3">
          <w:rPr>
            <w:lang w:val="pl-PL"/>
          </w:rPr>
          <w:t>in RA setting</w:t>
        </w:r>
      </w:ins>
      <w:ins w:id="149" w:author="Yan Ye" w:date="2012-04-19T09:30:00Z">
        <w:r w:rsidR="005938E3">
          <w:rPr>
            <w:lang w:val="pl-PL"/>
          </w:rPr>
          <w:t xml:space="preserve"> and reduces the bit overhead for pred_weight_table() by 48.2% (or </w:t>
        </w:r>
      </w:ins>
      <w:ins w:id="150" w:author="Yan Ye" w:date="2012-04-19T09:31:00Z">
        <w:r w:rsidR="005938E3">
          <w:rPr>
            <w:lang w:val="pl-PL"/>
          </w:rPr>
          <w:t xml:space="preserve">94 bits per frame) in LD setting. </w:t>
        </w:r>
      </w:ins>
    </w:p>
    <w:p w:rsidR="00AE4C76" w:rsidRDefault="00AE4C76" w:rsidP="00AE4C76">
      <w:pPr>
        <w:pStyle w:val="Caption"/>
        <w:jc w:val="center"/>
        <w:rPr>
          <w:ins w:id="151" w:author="heyo" w:date="2012-04-18T10:23:00Z"/>
        </w:rPr>
      </w:pPr>
      <w:ins w:id="152" w:author="heyo" w:date="2012-04-18T10:16:00Z">
        <w:r>
          <w:t xml:space="preserve">Table </w:t>
        </w:r>
      </w:ins>
      <w:ins w:id="153" w:author="heyo" w:date="2012-04-18T11:00:00Z">
        <w:r w:rsidR="00CA4CDE">
          <w:t>4</w:t>
        </w:r>
      </w:ins>
      <w:ins w:id="154" w:author="heyo" w:date="2012-04-18T10:16:00Z">
        <w:r>
          <w:t xml:space="preserve">. </w:t>
        </w:r>
      </w:ins>
      <w:ins w:id="155" w:author="heyo" w:date="2012-04-18T10:17:00Z">
        <w:r>
          <w:t>Weighted prediction table</w:t>
        </w:r>
      </w:ins>
      <w:ins w:id="156" w:author="Yan Ye" w:date="2012-04-22T22:13:00Z">
        <w:r w:rsidR="00233352">
          <w:t xml:space="preserve"> pred_weight_table()</w:t>
        </w:r>
      </w:ins>
      <w:ins w:id="157" w:author="heyo" w:date="2012-04-18T10:17:00Z">
        <w:r>
          <w:t xml:space="preserve"> bits usage comparison (RA </w:t>
        </w:r>
      </w:ins>
      <w:ins w:id="158" w:author="Yan Ye" w:date="2012-04-19T09:38:00Z">
        <w:r w:rsidR="00295555">
          <w:t>main</w:t>
        </w:r>
      </w:ins>
      <w:ins w:id="159" w:author="heyo" w:date="2012-04-18T10:17:00Z">
        <w:del w:id="160" w:author="Yan Ye" w:date="2012-04-19T09:38:00Z">
          <w:r w:rsidDel="00295555">
            <w:delText>mode</w:delText>
          </w:r>
        </w:del>
      </w:ins>
      <w:ins w:id="161" w:author="Yan Ye" w:date="2012-04-20T21:59:00Z">
        <w:r w:rsidR="00CC305B">
          <w:t>, ref_pic_list_combination_flag = 1</w:t>
        </w:r>
      </w:ins>
      <w:ins w:id="162" w:author="heyo" w:date="2012-04-18T10:17:00Z">
        <w:r>
          <w:t>)</w:t>
        </w:r>
      </w:ins>
    </w:p>
    <w:tbl>
      <w:tblPr>
        <w:tblStyle w:val="TableGrid"/>
        <w:tblW w:w="9058" w:type="dxa"/>
        <w:jc w:val="center"/>
        <w:tblInd w:w="3308" w:type="dxa"/>
        <w:tblLayout w:type="fixed"/>
        <w:tblLook w:val="04A0"/>
      </w:tblPr>
      <w:tblGrid>
        <w:gridCol w:w="720"/>
        <w:gridCol w:w="3028"/>
        <w:gridCol w:w="1350"/>
        <w:gridCol w:w="1260"/>
        <w:gridCol w:w="1350"/>
        <w:gridCol w:w="1350"/>
      </w:tblGrid>
      <w:tr w:rsidR="00093E0A" w:rsidRPr="009407AF" w:rsidTr="00823E80">
        <w:trPr>
          <w:jc w:val="center"/>
        </w:trPr>
        <w:tc>
          <w:tcPr>
            <w:tcW w:w="3748" w:type="dxa"/>
            <w:gridSpan w:val="2"/>
          </w:tcPr>
          <w:p w:rsidR="00093E0A" w:rsidRPr="009407AF" w:rsidRDefault="00093E0A" w:rsidP="001C0011">
            <w:pPr>
              <w:spacing w:before="0"/>
              <w:rPr>
                <w:szCs w:val="22"/>
                <w:lang w:val="pl-PL"/>
              </w:rPr>
            </w:pPr>
            <w:r w:rsidRPr="009407AF">
              <w:rPr>
                <w:szCs w:val="22"/>
                <w:lang w:val="pl-PL"/>
              </w:rPr>
              <w:t>Fading Sequence</w:t>
            </w:r>
          </w:p>
        </w:tc>
        <w:tc>
          <w:tcPr>
            <w:tcW w:w="1350" w:type="dxa"/>
          </w:tcPr>
          <w:p w:rsidR="00093E0A" w:rsidRPr="009407AF" w:rsidRDefault="00093E0A" w:rsidP="00233352">
            <w:pPr>
              <w:spacing w:before="0"/>
              <w:rPr>
                <w:szCs w:val="22"/>
                <w:lang w:val="pl-PL"/>
              </w:rPr>
            </w:pPr>
            <w:r w:rsidRPr="009407AF">
              <w:rPr>
                <w:szCs w:val="22"/>
                <w:lang w:val="pl-PL"/>
              </w:rPr>
              <w:t xml:space="preserve"> HM6.1</w:t>
            </w:r>
          </w:p>
        </w:tc>
        <w:tc>
          <w:tcPr>
            <w:tcW w:w="1260" w:type="dxa"/>
          </w:tcPr>
          <w:p w:rsidR="00093E0A" w:rsidRPr="009407AF" w:rsidRDefault="00233352" w:rsidP="001C0011">
            <w:pPr>
              <w:spacing w:before="0"/>
              <w:rPr>
                <w:szCs w:val="22"/>
                <w:lang w:val="pl-PL"/>
              </w:rPr>
            </w:pPr>
            <w:r>
              <w:rPr>
                <w:szCs w:val="22"/>
                <w:lang w:val="pl-PL"/>
              </w:rPr>
              <w:t>proposed</w:t>
            </w:r>
          </w:p>
        </w:tc>
        <w:tc>
          <w:tcPr>
            <w:tcW w:w="1350" w:type="dxa"/>
          </w:tcPr>
          <w:p w:rsidR="00093E0A" w:rsidRPr="009407AF" w:rsidRDefault="00233352" w:rsidP="001C0011">
            <w:pPr>
              <w:spacing w:before="0"/>
              <w:rPr>
                <w:szCs w:val="22"/>
                <w:lang w:val="pl-PL"/>
              </w:rPr>
            </w:pPr>
            <w:r>
              <w:rPr>
                <w:szCs w:val="22"/>
                <w:lang w:val="pl-PL"/>
              </w:rPr>
              <w:t>∆bits/frame</w:t>
            </w:r>
          </w:p>
        </w:tc>
        <w:tc>
          <w:tcPr>
            <w:tcW w:w="1350" w:type="dxa"/>
          </w:tcPr>
          <w:p w:rsidR="00093E0A" w:rsidRPr="009407AF" w:rsidRDefault="00093E0A" w:rsidP="001C0011">
            <w:pPr>
              <w:spacing w:before="0"/>
              <w:rPr>
                <w:szCs w:val="22"/>
                <w:lang w:val="pl-PL"/>
              </w:rPr>
            </w:pPr>
            <w:r w:rsidRPr="009407AF">
              <w:rPr>
                <w:szCs w:val="22"/>
                <w:lang w:val="pl-PL"/>
              </w:rPr>
              <w:t>%</w:t>
            </w:r>
            <w:r w:rsidR="00233352">
              <w:rPr>
                <w:szCs w:val="22"/>
                <w:lang w:val="pl-PL"/>
              </w:rPr>
              <w:t xml:space="preserve"> change</w:t>
            </w:r>
          </w:p>
        </w:tc>
      </w:tr>
      <w:tr w:rsidR="00093E0A" w:rsidRPr="009407AF" w:rsidTr="00823E80">
        <w:trPr>
          <w:jc w:val="center"/>
        </w:trPr>
        <w:tc>
          <w:tcPr>
            <w:tcW w:w="720" w:type="dxa"/>
            <w:vMerge w:val="restart"/>
          </w:tcPr>
          <w:p w:rsidR="00093E0A" w:rsidRPr="009407AF" w:rsidRDefault="00093E0A" w:rsidP="001C0011">
            <w:pPr>
              <w:spacing w:before="0"/>
              <w:rPr>
                <w:color w:val="000000"/>
                <w:szCs w:val="22"/>
              </w:rPr>
            </w:pPr>
            <w:r w:rsidRPr="009407AF">
              <w:rPr>
                <w:color w:val="000000"/>
                <w:szCs w:val="22"/>
              </w:rPr>
              <w:t>FB</w:t>
            </w:r>
          </w:p>
        </w:tc>
        <w:tc>
          <w:tcPr>
            <w:tcW w:w="3028" w:type="dxa"/>
            <w:vAlign w:val="bottom"/>
          </w:tcPr>
          <w:p w:rsidR="00093E0A" w:rsidRPr="009407AF" w:rsidRDefault="00093E0A" w:rsidP="001C0011">
            <w:pPr>
              <w:spacing w:before="0"/>
              <w:rPr>
                <w:szCs w:val="22"/>
                <w:lang w:val="pl-PL"/>
              </w:rPr>
            </w:pPr>
            <w:r w:rsidRPr="009407AF">
              <w:rPr>
                <w:color w:val="000000"/>
                <w:szCs w:val="22"/>
              </w:rPr>
              <w:t>Traffic</w:t>
            </w:r>
          </w:p>
        </w:tc>
        <w:tc>
          <w:tcPr>
            <w:tcW w:w="1350" w:type="dxa"/>
            <w:vAlign w:val="bottom"/>
          </w:tcPr>
          <w:p w:rsidR="00093E0A" w:rsidRPr="009407AF" w:rsidRDefault="00093E0A" w:rsidP="001C0011">
            <w:pPr>
              <w:spacing w:before="0"/>
              <w:rPr>
                <w:szCs w:val="22"/>
                <w:lang w:val="pl-PL"/>
              </w:rPr>
            </w:pPr>
            <w:r w:rsidRPr="009407AF">
              <w:rPr>
                <w:color w:val="000000"/>
                <w:szCs w:val="22"/>
              </w:rPr>
              <w:t>4273</w:t>
            </w:r>
          </w:p>
        </w:tc>
        <w:tc>
          <w:tcPr>
            <w:tcW w:w="1260" w:type="dxa"/>
            <w:vAlign w:val="bottom"/>
          </w:tcPr>
          <w:p w:rsidR="00093E0A" w:rsidRPr="009407AF" w:rsidRDefault="00093E0A" w:rsidP="001C0011">
            <w:pPr>
              <w:spacing w:before="0"/>
              <w:rPr>
                <w:szCs w:val="22"/>
                <w:lang w:val="pl-PL"/>
              </w:rPr>
            </w:pPr>
            <w:r w:rsidRPr="009407AF">
              <w:rPr>
                <w:color w:val="000000"/>
                <w:szCs w:val="22"/>
              </w:rPr>
              <w:t>4403</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3.04%</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PeopleOnStreet</w:t>
            </w:r>
          </w:p>
        </w:tc>
        <w:tc>
          <w:tcPr>
            <w:tcW w:w="1350" w:type="dxa"/>
            <w:vAlign w:val="bottom"/>
          </w:tcPr>
          <w:p w:rsidR="00093E0A" w:rsidRPr="009407AF" w:rsidRDefault="00093E0A" w:rsidP="001C0011">
            <w:pPr>
              <w:spacing w:before="0"/>
              <w:rPr>
                <w:szCs w:val="22"/>
                <w:lang w:val="pl-PL"/>
              </w:rPr>
            </w:pPr>
            <w:r w:rsidRPr="009407AF">
              <w:rPr>
                <w:color w:val="000000"/>
                <w:szCs w:val="22"/>
              </w:rPr>
              <w:t>4232</w:t>
            </w:r>
          </w:p>
        </w:tc>
        <w:tc>
          <w:tcPr>
            <w:tcW w:w="1260" w:type="dxa"/>
            <w:vAlign w:val="bottom"/>
          </w:tcPr>
          <w:p w:rsidR="00093E0A" w:rsidRPr="009407AF" w:rsidRDefault="00093E0A" w:rsidP="001C0011">
            <w:pPr>
              <w:spacing w:before="0"/>
              <w:rPr>
                <w:szCs w:val="22"/>
                <w:lang w:val="pl-PL"/>
              </w:rPr>
            </w:pPr>
            <w:r w:rsidRPr="009407AF">
              <w:rPr>
                <w:color w:val="000000"/>
                <w:szCs w:val="22"/>
              </w:rPr>
              <w:t>4362</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3.07%</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NebutaFestival_10bit</w:t>
            </w:r>
          </w:p>
        </w:tc>
        <w:tc>
          <w:tcPr>
            <w:tcW w:w="1350" w:type="dxa"/>
            <w:vAlign w:val="bottom"/>
          </w:tcPr>
          <w:p w:rsidR="00093E0A" w:rsidRPr="009407AF" w:rsidRDefault="00093E0A" w:rsidP="001C0011">
            <w:pPr>
              <w:spacing w:before="0"/>
              <w:rPr>
                <w:szCs w:val="22"/>
                <w:lang w:val="pl-PL"/>
              </w:rPr>
            </w:pPr>
            <w:r w:rsidRPr="009407AF">
              <w:rPr>
                <w:color w:val="000000"/>
                <w:szCs w:val="22"/>
              </w:rPr>
              <w:t>5151</w:t>
            </w:r>
          </w:p>
        </w:tc>
        <w:tc>
          <w:tcPr>
            <w:tcW w:w="1260" w:type="dxa"/>
            <w:vAlign w:val="bottom"/>
          </w:tcPr>
          <w:p w:rsidR="00093E0A" w:rsidRPr="009407AF" w:rsidRDefault="00093E0A" w:rsidP="001C0011">
            <w:pPr>
              <w:spacing w:before="0"/>
              <w:rPr>
                <w:szCs w:val="22"/>
                <w:lang w:val="pl-PL"/>
              </w:rPr>
            </w:pPr>
            <w:r w:rsidRPr="009407AF">
              <w:rPr>
                <w:color w:val="000000"/>
                <w:szCs w:val="22"/>
              </w:rPr>
              <w:t>5261</w:t>
            </w:r>
          </w:p>
        </w:tc>
        <w:tc>
          <w:tcPr>
            <w:tcW w:w="1350" w:type="dxa"/>
            <w:vAlign w:val="bottom"/>
          </w:tcPr>
          <w:p w:rsidR="00093E0A" w:rsidRPr="009407AF" w:rsidRDefault="00093E0A" w:rsidP="001C0011">
            <w:pPr>
              <w:spacing w:before="0"/>
              <w:rPr>
                <w:color w:val="000000"/>
                <w:szCs w:val="22"/>
              </w:rPr>
            </w:pPr>
            <w:r w:rsidRPr="009407AF">
              <w:rPr>
                <w:color w:val="000000"/>
                <w:szCs w:val="22"/>
              </w:rPr>
              <w:t>0.9</w:t>
            </w:r>
          </w:p>
        </w:tc>
        <w:tc>
          <w:tcPr>
            <w:tcW w:w="1350" w:type="dxa"/>
            <w:vAlign w:val="bottom"/>
          </w:tcPr>
          <w:p w:rsidR="00093E0A" w:rsidRPr="009407AF" w:rsidRDefault="00093E0A" w:rsidP="001C0011">
            <w:pPr>
              <w:spacing w:before="0"/>
              <w:rPr>
                <w:szCs w:val="22"/>
                <w:lang w:val="pl-PL"/>
              </w:rPr>
            </w:pPr>
            <w:r w:rsidRPr="009407AF">
              <w:rPr>
                <w:color w:val="000000"/>
                <w:szCs w:val="22"/>
              </w:rPr>
              <w:t>2.14%</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SteamLocomotiveTrain_10bit</w:t>
            </w:r>
          </w:p>
        </w:tc>
        <w:tc>
          <w:tcPr>
            <w:tcW w:w="1350" w:type="dxa"/>
            <w:vAlign w:val="bottom"/>
          </w:tcPr>
          <w:p w:rsidR="00093E0A" w:rsidRPr="009407AF" w:rsidRDefault="00093E0A" w:rsidP="001C0011">
            <w:pPr>
              <w:spacing w:before="0"/>
              <w:rPr>
                <w:szCs w:val="22"/>
                <w:lang w:val="pl-PL"/>
              </w:rPr>
            </w:pPr>
            <w:r w:rsidRPr="009407AF">
              <w:rPr>
                <w:color w:val="000000"/>
                <w:szCs w:val="22"/>
              </w:rPr>
              <w:t>5474</w:t>
            </w:r>
          </w:p>
        </w:tc>
        <w:tc>
          <w:tcPr>
            <w:tcW w:w="1260" w:type="dxa"/>
            <w:vAlign w:val="bottom"/>
          </w:tcPr>
          <w:p w:rsidR="00093E0A" w:rsidRPr="009407AF" w:rsidRDefault="00093E0A" w:rsidP="001C0011">
            <w:pPr>
              <w:spacing w:before="0"/>
              <w:rPr>
                <w:szCs w:val="22"/>
                <w:lang w:val="pl-PL"/>
              </w:rPr>
            </w:pPr>
            <w:r w:rsidRPr="009407AF">
              <w:rPr>
                <w:color w:val="000000"/>
                <w:szCs w:val="22"/>
              </w:rPr>
              <w:t>5608</w:t>
            </w:r>
          </w:p>
        </w:tc>
        <w:tc>
          <w:tcPr>
            <w:tcW w:w="1350" w:type="dxa"/>
            <w:vAlign w:val="bottom"/>
          </w:tcPr>
          <w:p w:rsidR="00093E0A" w:rsidRPr="009407AF" w:rsidRDefault="00093E0A" w:rsidP="001C0011">
            <w:pPr>
              <w:spacing w:before="0"/>
              <w:rPr>
                <w:color w:val="000000"/>
                <w:szCs w:val="22"/>
              </w:rPr>
            </w:pPr>
            <w:r w:rsidRPr="009407AF">
              <w:rPr>
                <w:color w:val="000000"/>
                <w:szCs w:val="22"/>
              </w:rPr>
              <w:t>1.0</w:t>
            </w:r>
          </w:p>
        </w:tc>
        <w:tc>
          <w:tcPr>
            <w:tcW w:w="1350" w:type="dxa"/>
            <w:vAlign w:val="bottom"/>
          </w:tcPr>
          <w:p w:rsidR="00093E0A" w:rsidRPr="009407AF" w:rsidRDefault="00093E0A" w:rsidP="001C0011">
            <w:pPr>
              <w:spacing w:before="0"/>
              <w:rPr>
                <w:szCs w:val="22"/>
                <w:lang w:val="pl-PL"/>
              </w:rPr>
            </w:pPr>
            <w:r w:rsidRPr="009407AF">
              <w:rPr>
                <w:color w:val="000000"/>
                <w:szCs w:val="22"/>
              </w:rPr>
              <w:t>2.45%</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Kimono</w:t>
            </w:r>
          </w:p>
        </w:tc>
        <w:tc>
          <w:tcPr>
            <w:tcW w:w="1350" w:type="dxa"/>
            <w:vAlign w:val="bottom"/>
          </w:tcPr>
          <w:p w:rsidR="00093E0A" w:rsidRPr="009407AF" w:rsidRDefault="00093E0A" w:rsidP="001C0011">
            <w:pPr>
              <w:spacing w:before="0"/>
              <w:rPr>
                <w:szCs w:val="22"/>
                <w:lang w:val="pl-PL"/>
              </w:rPr>
            </w:pPr>
            <w:r w:rsidRPr="009407AF">
              <w:rPr>
                <w:color w:val="000000"/>
                <w:szCs w:val="22"/>
              </w:rPr>
              <w:t>3125</w:t>
            </w:r>
          </w:p>
        </w:tc>
        <w:tc>
          <w:tcPr>
            <w:tcW w:w="1260" w:type="dxa"/>
            <w:vAlign w:val="bottom"/>
          </w:tcPr>
          <w:p w:rsidR="00093E0A" w:rsidRPr="009407AF" w:rsidRDefault="00093E0A" w:rsidP="001C0011">
            <w:pPr>
              <w:spacing w:before="0"/>
              <w:rPr>
                <w:szCs w:val="22"/>
                <w:lang w:val="pl-PL"/>
              </w:rPr>
            </w:pPr>
            <w:r w:rsidRPr="009407AF">
              <w:rPr>
                <w:color w:val="000000"/>
                <w:szCs w:val="22"/>
              </w:rPr>
              <w:t>3215</w:t>
            </w:r>
          </w:p>
        </w:tc>
        <w:tc>
          <w:tcPr>
            <w:tcW w:w="1350" w:type="dxa"/>
            <w:vAlign w:val="bottom"/>
          </w:tcPr>
          <w:p w:rsidR="00093E0A" w:rsidRPr="009407AF" w:rsidRDefault="00093E0A" w:rsidP="001C0011">
            <w:pPr>
              <w:spacing w:before="0"/>
              <w:rPr>
                <w:color w:val="000000"/>
                <w:szCs w:val="22"/>
              </w:rPr>
            </w:pPr>
            <w:r w:rsidRPr="009407AF">
              <w:rPr>
                <w:color w:val="000000"/>
                <w:szCs w:val="22"/>
              </w:rPr>
              <w:t>1.8</w:t>
            </w:r>
          </w:p>
        </w:tc>
        <w:tc>
          <w:tcPr>
            <w:tcW w:w="1350" w:type="dxa"/>
            <w:vAlign w:val="bottom"/>
          </w:tcPr>
          <w:p w:rsidR="00093E0A" w:rsidRPr="009407AF" w:rsidRDefault="00093E0A" w:rsidP="001C0011">
            <w:pPr>
              <w:spacing w:before="0"/>
              <w:rPr>
                <w:szCs w:val="22"/>
                <w:lang w:val="pl-PL"/>
              </w:rPr>
            </w:pPr>
            <w:r w:rsidRPr="009407AF">
              <w:rPr>
                <w:color w:val="000000"/>
                <w:szCs w:val="22"/>
              </w:rPr>
              <w:t>2.88%</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ParkScene</w:t>
            </w:r>
          </w:p>
        </w:tc>
        <w:tc>
          <w:tcPr>
            <w:tcW w:w="1350" w:type="dxa"/>
            <w:vAlign w:val="bottom"/>
          </w:tcPr>
          <w:p w:rsidR="00093E0A" w:rsidRPr="009407AF" w:rsidRDefault="00093E0A" w:rsidP="001C0011">
            <w:pPr>
              <w:spacing w:before="0"/>
              <w:rPr>
                <w:szCs w:val="22"/>
                <w:lang w:val="pl-PL"/>
              </w:rPr>
            </w:pPr>
            <w:r w:rsidRPr="009407AF">
              <w:rPr>
                <w:color w:val="000000"/>
                <w:szCs w:val="22"/>
              </w:rPr>
              <w:t>3261</w:t>
            </w:r>
          </w:p>
        </w:tc>
        <w:tc>
          <w:tcPr>
            <w:tcW w:w="1260" w:type="dxa"/>
            <w:vAlign w:val="bottom"/>
          </w:tcPr>
          <w:p w:rsidR="00093E0A" w:rsidRPr="009407AF" w:rsidRDefault="00093E0A" w:rsidP="001C0011">
            <w:pPr>
              <w:spacing w:before="0"/>
              <w:rPr>
                <w:szCs w:val="22"/>
                <w:lang w:val="pl-PL"/>
              </w:rPr>
            </w:pPr>
            <w:r w:rsidRPr="009407AF">
              <w:rPr>
                <w:color w:val="000000"/>
                <w:szCs w:val="22"/>
              </w:rPr>
              <w:t>3355</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2.88%</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Cactus</w:t>
            </w:r>
          </w:p>
        </w:tc>
        <w:tc>
          <w:tcPr>
            <w:tcW w:w="1350" w:type="dxa"/>
            <w:vAlign w:val="bottom"/>
          </w:tcPr>
          <w:p w:rsidR="00093E0A" w:rsidRPr="009407AF" w:rsidRDefault="00093E0A" w:rsidP="001C0011">
            <w:pPr>
              <w:spacing w:before="0"/>
              <w:rPr>
                <w:szCs w:val="22"/>
                <w:lang w:val="pl-PL"/>
              </w:rPr>
            </w:pPr>
            <w:r w:rsidRPr="009407AF">
              <w:rPr>
                <w:color w:val="000000"/>
                <w:szCs w:val="22"/>
              </w:rPr>
              <w:t>6160</w:t>
            </w:r>
          </w:p>
        </w:tc>
        <w:tc>
          <w:tcPr>
            <w:tcW w:w="1260" w:type="dxa"/>
            <w:vAlign w:val="bottom"/>
          </w:tcPr>
          <w:p w:rsidR="00093E0A" w:rsidRPr="009407AF" w:rsidRDefault="00093E0A" w:rsidP="001C0011">
            <w:pPr>
              <w:spacing w:before="0"/>
              <w:rPr>
                <w:szCs w:val="22"/>
                <w:lang w:val="pl-PL"/>
              </w:rPr>
            </w:pPr>
            <w:r w:rsidRPr="009407AF">
              <w:rPr>
                <w:color w:val="000000"/>
                <w:szCs w:val="22"/>
              </w:rPr>
              <w:t>6358</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3.21%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BasketballDrive</w:t>
            </w:r>
          </w:p>
        </w:tc>
        <w:tc>
          <w:tcPr>
            <w:tcW w:w="1350" w:type="dxa"/>
            <w:vAlign w:val="bottom"/>
          </w:tcPr>
          <w:p w:rsidR="00093E0A" w:rsidRPr="009407AF" w:rsidRDefault="00093E0A" w:rsidP="001C0011">
            <w:pPr>
              <w:spacing w:before="0"/>
              <w:rPr>
                <w:szCs w:val="22"/>
                <w:lang w:val="pl-PL"/>
              </w:rPr>
            </w:pPr>
            <w:r w:rsidRPr="009407AF">
              <w:rPr>
                <w:color w:val="000000"/>
                <w:szCs w:val="22"/>
              </w:rPr>
              <w:t>6123</w:t>
            </w:r>
          </w:p>
        </w:tc>
        <w:tc>
          <w:tcPr>
            <w:tcW w:w="1260" w:type="dxa"/>
            <w:vAlign w:val="bottom"/>
          </w:tcPr>
          <w:p w:rsidR="00093E0A" w:rsidRPr="009407AF" w:rsidRDefault="00093E0A" w:rsidP="001C0011">
            <w:pPr>
              <w:spacing w:before="0"/>
              <w:rPr>
                <w:szCs w:val="22"/>
                <w:lang w:val="pl-PL"/>
              </w:rPr>
            </w:pPr>
            <w:r w:rsidRPr="009407AF">
              <w:rPr>
                <w:color w:val="000000"/>
                <w:szCs w:val="22"/>
              </w:rPr>
              <w:t>6309</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3.04%</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BQTerrace</w:t>
            </w:r>
          </w:p>
        </w:tc>
        <w:tc>
          <w:tcPr>
            <w:tcW w:w="1350" w:type="dxa"/>
            <w:vAlign w:val="bottom"/>
          </w:tcPr>
          <w:p w:rsidR="00093E0A" w:rsidRPr="009407AF" w:rsidRDefault="00093E0A" w:rsidP="001C0011">
            <w:pPr>
              <w:spacing w:before="0"/>
              <w:rPr>
                <w:szCs w:val="22"/>
                <w:lang w:val="pl-PL"/>
              </w:rPr>
            </w:pPr>
            <w:r w:rsidRPr="009407AF">
              <w:rPr>
                <w:color w:val="000000"/>
                <w:szCs w:val="22"/>
              </w:rPr>
              <w:t>7486</w:t>
            </w:r>
          </w:p>
        </w:tc>
        <w:tc>
          <w:tcPr>
            <w:tcW w:w="1260" w:type="dxa"/>
            <w:vAlign w:val="bottom"/>
          </w:tcPr>
          <w:p w:rsidR="00093E0A" w:rsidRPr="009407AF" w:rsidRDefault="00093E0A" w:rsidP="001C0011">
            <w:pPr>
              <w:spacing w:before="0"/>
              <w:rPr>
                <w:szCs w:val="22"/>
                <w:lang w:val="pl-PL"/>
              </w:rPr>
            </w:pPr>
            <w:r w:rsidRPr="009407AF">
              <w:rPr>
                <w:color w:val="000000"/>
                <w:szCs w:val="22"/>
              </w:rPr>
              <w:t>7756</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3.61%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BasketballDrill</w:t>
            </w:r>
          </w:p>
        </w:tc>
        <w:tc>
          <w:tcPr>
            <w:tcW w:w="1350" w:type="dxa"/>
            <w:vAlign w:val="bottom"/>
          </w:tcPr>
          <w:p w:rsidR="00093E0A" w:rsidRPr="009407AF" w:rsidRDefault="00093E0A" w:rsidP="001C0011">
            <w:pPr>
              <w:spacing w:before="0"/>
              <w:rPr>
                <w:szCs w:val="22"/>
                <w:lang w:val="pl-PL"/>
              </w:rPr>
            </w:pPr>
            <w:r w:rsidRPr="009407AF">
              <w:rPr>
                <w:color w:val="000000"/>
                <w:szCs w:val="22"/>
              </w:rPr>
              <w:t>6615</w:t>
            </w:r>
          </w:p>
        </w:tc>
        <w:tc>
          <w:tcPr>
            <w:tcW w:w="1260" w:type="dxa"/>
            <w:vAlign w:val="bottom"/>
          </w:tcPr>
          <w:p w:rsidR="00093E0A" w:rsidRPr="009407AF" w:rsidRDefault="00093E0A" w:rsidP="001C0011">
            <w:pPr>
              <w:spacing w:before="0"/>
              <w:rPr>
                <w:szCs w:val="22"/>
                <w:lang w:val="pl-PL"/>
              </w:rPr>
            </w:pPr>
            <w:r w:rsidRPr="009407AF">
              <w:rPr>
                <w:color w:val="000000"/>
                <w:szCs w:val="22"/>
              </w:rPr>
              <w:t>6813</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2.99%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BQMall</w:t>
            </w:r>
          </w:p>
        </w:tc>
        <w:tc>
          <w:tcPr>
            <w:tcW w:w="1350" w:type="dxa"/>
            <w:vAlign w:val="bottom"/>
          </w:tcPr>
          <w:p w:rsidR="00093E0A" w:rsidRPr="009407AF" w:rsidRDefault="00093E0A" w:rsidP="001C0011">
            <w:pPr>
              <w:spacing w:before="0"/>
              <w:rPr>
                <w:szCs w:val="22"/>
                <w:lang w:val="pl-PL"/>
              </w:rPr>
            </w:pPr>
            <w:r w:rsidRPr="009407AF">
              <w:rPr>
                <w:color w:val="000000"/>
                <w:szCs w:val="22"/>
              </w:rPr>
              <w:t>7558</w:t>
            </w:r>
          </w:p>
        </w:tc>
        <w:tc>
          <w:tcPr>
            <w:tcW w:w="1260" w:type="dxa"/>
            <w:vAlign w:val="bottom"/>
          </w:tcPr>
          <w:p w:rsidR="00093E0A" w:rsidRPr="009407AF" w:rsidRDefault="00093E0A" w:rsidP="001C0011">
            <w:pPr>
              <w:spacing w:before="0"/>
              <w:rPr>
                <w:szCs w:val="22"/>
                <w:lang w:val="pl-PL"/>
              </w:rPr>
            </w:pPr>
            <w:r w:rsidRPr="009407AF">
              <w:rPr>
                <w:color w:val="000000"/>
                <w:szCs w:val="22"/>
              </w:rPr>
              <w:t>7812</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3.36%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PartyScene</w:t>
            </w:r>
          </w:p>
        </w:tc>
        <w:tc>
          <w:tcPr>
            <w:tcW w:w="1350" w:type="dxa"/>
            <w:vAlign w:val="bottom"/>
          </w:tcPr>
          <w:p w:rsidR="00093E0A" w:rsidRPr="009407AF" w:rsidRDefault="00093E0A" w:rsidP="001C0011">
            <w:pPr>
              <w:spacing w:before="0"/>
              <w:rPr>
                <w:szCs w:val="22"/>
                <w:lang w:val="pl-PL"/>
              </w:rPr>
            </w:pPr>
            <w:r w:rsidRPr="009407AF">
              <w:rPr>
                <w:color w:val="000000"/>
                <w:szCs w:val="22"/>
              </w:rPr>
              <w:t>6134</w:t>
            </w:r>
          </w:p>
        </w:tc>
        <w:tc>
          <w:tcPr>
            <w:tcW w:w="1260" w:type="dxa"/>
            <w:vAlign w:val="bottom"/>
          </w:tcPr>
          <w:p w:rsidR="00093E0A" w:rsidRPr="009407AF" w:rsidRDefault="00093E0A" w:rsidP="001C0011">
            <w:pPr>
              <w:spacing w:before="0"/>
              <w:rPr>
                <w:szCs w:val="22"/>
                <w:lang w:val="pl-PL"/>
              </w:rPr>
            </w:pPr>
            <w:r w:rsidRPr="009407AF">
              <w:rPr>
                <w:color w:val="000000"/>
                <w:szCs w:val="22"/>
              </w:rPr>
              <w:t>6318</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3.00%</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RaceHorsesC</w:t>
            </w:r>
          </w:p>
        </w:tc>
        <w:tc>
          <w:tcPr>
            <w:tcW w:w="1350" w:type="dxa"/>
            <w:vAlign w:val="bottom"/>
          </w:tcPr>
          <w:p w:rsidR="00093E0A" w:rsidRPr="009407AF" w:rsidRDefault="00093E0A" w:rsidP="001C0011">
            <w:pPr>
              <w:spacing w:before="0"/>
              <w:rPr>
                <w:szCs w:val="22"/>
                <w:lang w:val="pl-PL"/>
              </w:rPr>
            </w:pPr>
            <w:r w:rsidRPr="009407AF">
              <w:rPr>
                <w:color w:val="000000"/>
                <w:szCs w:val="22"/>
              </w:rPr>
              <w:t>3261</w:t>
            </w:r>
          </w:p>
        </w:tc>
        <w:tc>
          <w:tcPr>
            <w:tcW w:w="1260" w:type="dxa"/>
            <w:vAlign w:val="bottom"/>
          </w:tcPr>
          <w:p w:rsidR="00093E0A" w:rsidRPr="009407AF" w:rsidRDefault="00093E0A" w:rsidP="001C0011">
            <w:pPr>
              <w:spacing w:before="0"/>
              <w:rPr>
                <w:szCs w:val="22"/>
                <w:lang w:val="pl-PL"/>
              </w:rPr>
            </w:pPr>
            <w:r w:rsidRPr="009407AF">
              <w:rPr>
                <w:color w:val="000000"/>
                <w:szCs w:val="22"/>
              </w:rPr>
              <w:t>3351</w:t>
            </w:r>
          </w:p>
        </w:tc>
        <w:tc>
          <w:tcPr>
            <w:tcW w:w="1350" w:type="dxa"/>
            <w:vAlign w:val="bottom"/>
          </w:tcPr>
          <w:p w:rsidR="00093E0A" w:rsidRPr="009407AF" w:rsidRDefault="00093E0A" w:rsidP="001C0011">
            <w:pPr>
              <w:spacing w:before="0"/>
              <w:rPr>
                <w:color w:val="000000"/>
                <w:szCs w:val="22"/>
              </w:rPr>
            </w:pPr>
            <w:r w:rsidRPr="009407AF">
              <w:rPr>
                <w:color w:val="000000"/>
                <w:szCs w:val="22"/>
              </w:rPr>
              <w:t>1.4</w:t>
            </w:r>
          </w:p>
        </w:tc>
        <w:tc>
          <w:tcPr>
            <w:tcW w:w="1350" w:type="dxa"/>
            <w:vAlign w:val="bottom"/>
          </w:tcPr>
          <w:p w:rsidR="00093E0A" w:rsidRPr="009407AF" w:rsidRDefault="00093E0A" w:rsidP="001C0011">
            <w:pPr>
              <w:spacing w:before="0"/>
              <w:rPr>
                <w:szCs w:val="22"/>
                <w:lang w:val="pl-PL"/>
              </w:rPr>
            </w:pPr>
            <w:r w:rsidRPr="009407AF">
              <w:rPr>
                <w:color w:val="000000"/>
                <w:szCs w:val="22"/>
              </w:rPr>
              <w:t>2.76%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BasketballPass</w:t>
            </w:r>
          </w:p>
        </w:tc>
        <w:tc>
          <w:tcPr>
            <w:tcW w:w="1350" w:type="dxa"/>
            <w:vAlign w:val="bottom"/>
          </w:tcPr>
          <w:p w:rsidR="00093E0A" w:rsidRPr="009407AF" w:rsidRDefault="00093E0A" w:rsidP="001C0011">
            <w:pPr>
              <w:spacing w:before="0"/>
              <w:rPr>
                <w:szCs w:val="22"/>
                <w:lang w:val="pl-PL"/>
              </w:rPr>
            </w:pPr>
            <w:r w:rsidRPr="009407AF">
              <w:rPr>
                <w:color w:val="000000"/>
                <w:szCs w:val="22"/>
              </w:rPr>
              <w:t>6674</w:t>
            </w:r>
          </w:p>
        </w:tc>
        <w:tc>
          <w:tcPr>
            <w:tcW w:w="1260" w:type="dxa"/>
            <w:vAlign w:val="bottom"/>
          </w:tcPr>
          <w:p w:rsidR="00093E0A" w:rsidRPr="009407AF" w:rsidRDefault="00093E0A" w:rsidP="001C0011">
            <w:pPr>
              <w:spacing w:before="0"/>
              <w:rPr>
                <w:szCs w:val="22"/>
                <w:lang w:val="pl-PL"/>
              </w:rPr>
            </w:pPr>
            <w:r w:rsidRPr="009407AF">
              <w:rPr>
                <w:color w:val="000000"/>
                <w:szCs w:val="22"/>
              </w:rPr>
              <w:t>6876</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3.03%</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BQSquare</w:t>
            </w:r>
          </w:p>
        </w:tc>
        <w:tc>
          <w:tcPr>
            <w:tcW w:w="1350" w:type="dxa"/>
            <w:vAlign w:val="bottom"/>
          </w:tcPr>
          <w:p w:rsidR="00093E0A" w:rsidRPr="009407AF" w:rsidRDefault="00093E0A" w:rsidP="001C0011">
            <w:pPr>
              <w:spacing w:before="0"/>
              <w:rPr>
                <w:szCs w:val="22"/>
                <w:lang w:val="pl-PL"/>
              </w:rPr>
            </w:pPr>
            <w:r w:rsidRPr="009407AF">
              <w:rPr>
                <w:color w:val="000000"/>
                <w:szCs w:val="22"/>
              </w:rPr>
              <w:t>7732</w:t>
            </w:r>
          </w:p>
        </w:tc>
        <w:tc>
          <w:tcPr>
            <w:tcW w:w="1260" w:type="dxa"/>
            <w:vAlign w:val="bottom"/>
          </w:tcPr>
          <w:p w:rsidR="00093E0A" w:rsidRPr="009407AF" w:rsidRDefault="00093E0A" w:rsidP="001C0011">
            <w:pPr>
              <w:spacing w:before="0"/>
              <w:rPr>
                <w:szCs w:val="22"/>
                <w:lang w:val="pl-PL"/>
              </w:rPr>
            </w:pPr>
            <w:r w:rsidRPr="009407AF">
              <w:rPr>
                <w:color w:val="000000"/>
                <w:szCs w:val="22"/>
              </w:rPr>
              <w:t>8002</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3.49%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BlowingBubbles</w:t>
            </w:r>
          </w:p>
        </w:tc>
        <w:tc>
          <w:tcPr>
            <w:tcW w:w="1350" w:type="dxa"/>
            <w:vAlign w:val="bottom"/>
          </w:tcPr>
          <w:p w:rsidR="00093E0A" w:rsidRPr="009407AF" w:rsidRDefault="00093E0A" w:rsidP="001C0011">
            <w:pPr>
              <w:spacing w:before="0"/>
              <w:rPr>
                <w:szCs w:val="22"/>
                <w:lang w:val="pl-PL"/>
              </w:rPr>
            </w:pPr>
            <w:r w:rsidRPr="009407AF">
              <w:rPr>
                <w:color w:val="000000"/>
                <w:szCs w:val="22"/>
              </w:rPr>
              <w:t>6108</w:t>
            </w:r>
          </w:p>
        </w:tc>
        <w:tc>
          <w:tcPr>
            <w:tcW w:w="1260" w:type="dxa"/>
            <w:vAlign w:val="bottom"/>
          </w:tcPr>
          <w:p w:rsidR="00093E0A" w:rsidRPr="009407AF" w:rsidRDefault="00093E0A" w:rsidP="001C0011">
            <w:pPr>
              <w:spacing w:before="0"/>
              <w:rPr>
                <w:szCs w:val="22"/>
                <w:lang w:val="pl-PL"/>
              </w:rPr>
            </w:pPr>
            <w:r w:rsidRPr="009407AF">
              <w:rPr>
                <w:color w:val="000000"/>
                <w:szCs w:val="22"/>
              </w:rPr>
              <w:t>6288</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2.95%</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RaceHorses</w:t>
            </w:r>
          </w:p>
        </w:tc>
        <w:tc>
          <w:tcPr>
            <w:tcW w:w="1350" w:type="dxa"/>
            <w:vAlign w:val="bottom"/>
          </w:tcPr>
          <w:p w:rsidR="00093E0A" w:rsidRPr="009407AF" w:rsidRDefault="00093E0A" w:rsidP="001C0011">
            <w:pPr>
              <w:spacing w:before="0"/>
              <w:rPr>
                <w:szCs w:val="22"/>
                <w:lang w:val="pl-PL"/>
              </w:rPr>
            </w:pPr>
            <w:r w:rsidRPr="009407AF">
              <w:rPr>
                <w:color w:val="000000"/>
                <w:szCs w:val="22"/>
              </w:rPr>
              <w:t>3385</w:t>
            </w:r>
          </w:p>
        </w:tc>
        <w:tc>
          <w:tcPr>
            <w:tcW w:w="1260" w:type="dxa"/>
            <w:vAlign w:val="bottom"/>
          </w:tcPr>
          <w:p w:rsidR="00093E0A" w:rsidRPr="009407AF" w:rsidRDefault="00093E0A" w:rsidP="001C0011">
            <w:pPr>
              <w:spacing w:before="0"/>
              <w:rPr>
                <w:szCs w:val="22"/>
                <w:lang w:val="pl-PL"/>
              </w:rPr>
            </w:pPr>
            <w:r w:rsidRPr="009407AF">
              <w:rPr>
                <w:color w:val="000000"/>
                <w:szCs w:val="22"/>
              </w:rPr>
              <w:t>3479</w:t>
            </w:r>
          </w:p>
        </w:tc>
        <w:tc>
          <w:tcPr>
            <w:tcW w:w="1350" w:type="dxa"/>
            <w:vAlign w:val="bottom"/>
          </w:tcPr>
          <w:p w:rsidR="00093E0A" w:rsidRPr="009407AF" w:rsidRDefault="00093E0A" w:rsidP="001C0011">
            <w:pPr>
              <w:spacing w:before="0"/>
              <w:rPr>
                <w:color w:val="000000"/>
                <w:szCs w:val="22"/>
              </w:rPr>
            </w:pPr>
            <w:r w:rsidRPr="009407AF">
              <w:rPr>
                <w:color w:val="000000"/>
                <w:szCs w:val="22"/>
              </w:rPr>
              <w:t>1.4</w:t>
            </w:r>
          </w:p>
        </w:tc>
        <w:tc>
          <w:tcPr>
            <w:tcW w:w="1350" w:type="dxa"/>
            <w:vAlign w:val="bottom"/>
          </w:tcPr>
          <w:p w:rsidR="00093E0A" w:rsidRPr="009407AF" w:rsidRDefault="00093E0A" w:rsidP="001C0011">
            <w:pPr>
              <w:spacing w:before="0"/>
              <w:rPr>
                <w:szCs w:val="22"/>
                <w:lang w:val="pl-PL"/>
              </w:rPr>
            </w:pPr>
            <w:r w:rsidRPr="009407AF">
              <w:rPr>
                <w:color w:val="000000"/>
                <w:szCs w:val="22"/>
              </w:rPr>
              <w:t>2.78%</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BasketballDrillText</w:t>
            </w:r>
          </w:p>
        </w:tc>
        <w:tc>
          <w:tcPr>
            <w:tcW w:w="1350" w:type="dxa"/>
            <w:vAlign w:val="bottom"/>
          </w:tcPr>
          <w:p w:rsidR="00093E0A" w:rsidRPr="009407AF" w:rsidRDefault="00093E0A" w:rsidP="001C0011">
            <w:pPr>
              <w:spacing w:before="0"/>
              <w:rPr>
                <w:szCs w:val="22"/>
                <w:lang w:val="pl-PL"/>
              </w:rPr>
            </w:pPr>
            <w:r w:rsidRPr="009407AF">
              <w:rPr>
                <w:color w:val="000000"/>
                <w:szCs w:val="22"/>
              </w:rPr>
              <w:t>6321</w:t>
            </w:r>
          </w:p>
        </w:tc>
        <w:tc>
          <w:tcPr>
            <w:tcW w:w="1260" w:type="dxa"/>
            <w:vAlign w:val="bottom"/>
          </w:tcPr>
          <w:p w:rsidR="00093E0A" w:rsidRPr="009407AF" w:rsidRDefault="00093E0A" w:rsidP="001C0011">
            <w:pPr>
              <w:spacing w:before="0"/>
              <w:rPr>
                <w:szCs w:val="22"/>
                <w:lang w:val="pl-PL"/>
              </w:rPr>
            </w:pPr>
            <w:r w:rsidRPr="009407AF">
              <w:rPr>
                <w:color w:val="000000"/>
                <w:szCs w:val="22"/>
              </w:rPr>
              <w:t>6505</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2.91%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ChinaSpeed</w:t>
            </w:r>
          </w:p>
        </w:tc>
        <w:tc>
          <w:tcPr>
            <w:tcW w:w="1350" w:type="dxa"/>
            <w:vAlign w:val="bottom"/>
          </w:tcPr>
          <w:p w:rsidR="00093E0A" w:rsidRPr="009407AF" w:rsidRDefault="00093E0A" w:rsidP="001C0011">
            <w:pPr>
              <w:spacing w:before="0"/>
              <w:rPr>
                <w:szCs w:val="22"/>
                <w:lang w:val="pl-PL"/>
              </w:rPr>
            </w:pPr>
            <w:r w:rsidRPr="009407AF">
              <w:rPr>
                <w:color w:val="000000"/>
                <w:szCs w:val="22"/>
              </w:rPr>
              <w:t>4133</w:t>
            </w:r>
          </w:p>
        </w:tc>
        <w:tc>
          <w:tcPr>
            <w:tcW w:w="1260" w:type="dxa"/>
            <w:vAlign w:val="bottom"/>
          </w:tcPr>
          <w:p w:rsidR="00093E0A" w:rsidRPr="009407AF" w:rsidRDefault="00093E0A" w:rsidP="001C0011">
            <w:pPr>
              <w:spacing w:before="0"/>
              <w:rPr>
                <w:szCs w:val="22"/>
                <w:lang w:val="pl-PL"/>
              </w:rPr>
            </w:pPr>
            <w:r w:rsidRPr="009407AF">
              <w:rPr>
                <w:color w:val="000000"/>
                <w:szCs w:val="22"/>
              </w:rPr>
              <w:t>4255</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2.95%</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SlideEditing</w:t>
            </w:r>
          </w:p>
        </w:tc>
        <w:tc>
          <w:tcPr>
            <w:tcW w:w="1350" w:type="dxa"/>
            <w:vAlign w:val="bottom"/>
          </w:tcPr>
          <w:p w:rsidR="00093E0A" w:rsidRPr="009407AF" w:rsidRDefault="00093E0A" w:rsidP="001C0011">
            <w:pPr>
              <w:spacing w:before="0"/>
              <w:rPr>
                <w:szCs w:val="22"/>
                <w:lang w:val="pl-PL"/>
              </w:rPr>
            </w:pPr>
            <w:r w:rsidRPr="009407AF">
              <w:rPr>
                <w:color w:val="000000"/>
                <w:szCs w:val="22"/>
              </w:rPr>
              <w:t>4349</w:t>
            </w:r>
          </w:p>
        </w:tc>
        <w:tc>
          <w:tcPr>
            <w:tcW w:w="1260" w:type="dxa"/>
            <w:vAlign w:val="bottom"/>
          </w:tcPr>
          <w:p w:rsidR="00093E0A" w:rsidRPr="009407AF" w:rsidRDefault="00093E0A" w:rsidP="001C0011">
            <w:pPr>
              <w:spacing w:before="0"/>
              <w:rPr>
                <w:szCs w:val="22"/>
                <w:lang w:val="pl-PL"/>
              </w:rPr>
            </w:pPr>
            <w:r w:rsidRPr="009407AF">
              <w:rPr>
                <w:color w:val="000000"/>
                <w:szCs w:val="22"/>
              </w:rPr>
              <w:t>4479</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2.99%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szCs w:val="22"/>
                <w:lang w:val="pl-PL"/>
              </w:rPr>
            </w:pPr>
            <w:r w:rsidRPr="009407AF">
              <w:rPr>
                <w:color w:val="000000"/>
                <w:szCs w:val="22"/>
              </w:rPr>
              <w:t>SlideShow</w:t>
            </w:r>
          </w:p>
        </w:tc>
        <w:tc>
          <w:tcPr>
            <w:tcW w:w="1350" w:type="dxa"/>
            <w:vAlign w:val="bottom"/>
          </w:tcPr>
          <w:p w:rsidR="00093E0A" w:rsidRPr="009407AF" w:rsidRDefault="00093E0A" w:rsidP="001C0011">
            <w:pPr>
              <w:spacing w:before="0"/>
              <w:rPr>
                <w:szCs w:val="22"/>
                <w:lang w:val="pl-PL"/>
              </w:rPr>
            </w:pPr>
            <w:r w:rsidRPr="009407AF">
              <w:rPr>
                <w:color w:val="000000"/>
                <w:szCs w:val="22"/>
              </w:rPr>
              <w:t>2286</w:t>
            </w:r>
          </w:p>
        </w:tc>
        <w:tc>
          <w:tcPr>
            <w:tcW w:w="1260" w:type="dxa"/>
            <w:vAlign w:val="bottom"/>
          </w:tcPr>
          <w:p w:rsidR="00093E0A" w:rsidRPr="009407AF" w:rsidRDefault="00093E0A" w:rsidP="001C0011">
            <w:pPr>
              <w:spacing w:before="0"/>
              <w:rPr>
                <w:szCs w:val="22"/>
                <w:lang w:val="pl-PL"/>
              </w:rPr>
            </w:pPr>
            <w:r w:rsidRPr="009407AF">
              <w:rPr>
                <w:color w:val="000000"/>
                <w:szCs w:val="22"/>
              </w:rPr>
              <w:t>2344</w:t>
            </w:r>
          </w:p>
        </w:tc>
        <w:tc>
          <w:tcPr>
            <w:tcW w:w="1350" w:type="dxa"/>
            <w:vAlign w:val="bottom"/>
          </w:tcPr>
          <w:p w:rsidR="00093E0A" w:rsidRPr="009407AF" w:rsidRDefault="00093E0A" w:rsidP="001C0011">
            <w:pPr>
              <w:spacing w:before="0"/>
              <w:rPr>
                <w:color w:val="000000"/>
                <w:szCs w:val="22"/>
              </w:rPr>
            </w:pPr>
            <w:r w:rsidRPr="009407AF">
              <w:rPr>
                <w:color w:val="000000"/>
                <w:szCs w:val="22"/>
              </w:rPr>
              <w:t>1.8</w:t>
            </w:r>
          </w:p>
        </w:tc>
        <w:tc>
          <w:tcPr>
            <w:tcW w:w="1350" w:type="dxa"/>
            <w:vAlign w:val="bottom"/>
          </w:tcPr>
          <w:p w:rsidR="00093E0A" w:rsidRPr="009407AF" w:rsidRDefault="00093E0A" w:rsidP="001C0011">
            <w:pPr>
              <w:spacing w:before="0"/>
              <w:rPr>
                <w:szCs w:val="22"/>
                <w:lang w:val="pl-PL"/>
              </w:rPr>
            </w:pPr>
            <w:r w:rsidRPr="009407AF">
              <w:rPr>
                <w:color w:val="000000"/>
                <w:szCs w:val="22"/>
              </w:rPr>
              <w:t>2.54%</w:t>
            </w:r>
          </w:p>
        </w:tc>
      </w:tr>
      <w:tr w:rsidR="00093E0A" w:rsidRPr="009407AF" w:rsidTr="00823E80">
        <w:trPr>
          <w:jc w:val="center"/>
        </w:trPr>
        <w:tc>
          <w:tcPr>
            <w:tcW w:w="720" w:type="dxa"/>
            <w:vMerge w:val="restart"/>
          </w:tcPr>
          <w:p w:rsidR="00093E0A" w:rsidRPr="009407AF" w:rsidRDefault="00093E0A" w:rsidP="001C0011">
            <w:pPr>
              <w:spacing w:before="0"/>
              <w:rPr>
                <w:color w:val="000000"/>
                <w:szCs w:val="22"/>
              </w:rPr>
            </w:pPr>
            <w:r w:rsidRPr="009407AF">
              <w:rPr>
                <w:color w:val="000000"/>
                <w:szCs w:val="22"/>
              </w:rPr>
              <w:t>FW</w:t>
            </w:r>
          </w:p>
        </w:tc>
        <w:tc>
          <w:tcPr>
            <w:tcW w:w="3028" w:type="dxa"/>
            <w:vAlign w:val="bottom"/>
          </w:tcPr>
          <w:p w:rsidR="00093E0A" w:rsidRPr="009407AF" w:rsidRDefault="00093E0A" w:rsidP="001C0011">
            <w:pPr>
              <w:spacing w:before="0"/>
              <w:rPr>
                <w:color w:val="000000"/>
                <w:szCs w:val="22"/>
              </w:rPr>
            </w:pPr>
            <w:r w:rsidRPr="009407AF">
              <w:rPr>
                <w:color w:val="000000"/>
                <w:szCs w:val="22"/>
              </w:rPr>
              <w:t>Traffic</w:t>
            </w:r>
          </w:p>
        </w:tc>
        <w:tc>
          <w:tcPr>
            <w:tcW w:w="1350" w:type="dxa"/>
            <w:vAlign w:val="bottom"/>
          </w:tcPr>
          <w:p w:rsidR="00093E0A" w:rsidRPr="009407AF" w:rsidRDefault="00093E0A" w:rsidP="001C0011">
            <w:pPr>
              <w:spacing w:before="0"/>
              <w:rPr>
                <w:szCs w:val="22"/>
                <w:lang w:val="pl-PL"/>
              </w:rPr>
            </w:pPr>
            <w:r w:rsidRPr="009407AF">
              <w:rPr>
                <w:color w:val="000000"/>
                <w:szCs w:val="22"/>
              </w:rPr>
              <w:t>5287</w:t>
            </w:r>
          </w:p>
        </w:tc>
        <w:tc>
          <w:tcPr>
            <w:tcW w:w="1260" w:type="dxa"/>
            <w:vAlign w:val="bottom"/>
          </w:tcPr>
          <w:p w:rsidR="00093E0A" w:rsidRPr="009407AF" w:rsidRDefault="00093E0A" w:rsidP="001C0011">
            <w:pPr>
              <w:spacing w:before="0"/>
              <w:rPr>
                <w:szCs w:val="22"/>
                <w:lang w:val="pl-PL"/>
              </w:rPr>
            </w:pPr>
            <w:r w:rsidRPr="009407AF">
              <w:rPr>
                <w:color w:val="000000"/>
                <w:szCs w:val="22"/>
              </w:rPr>
              <w:t>5417</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2.46%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PeopleOnStreet</w:t>
            </w:r>
          </w:p>
        </w:tc>
        <w:tc>
          <w:tcPr>
            <w:tcW w:w="1350" w:type="dxa"/>
            <w:vAlign w:val="bottom"/>
          </w:tcPr>
          <w:p w:rsidR="00093E0A" w:rsidRPr="009407AF" w:rsidRDefault="00093E0A" w:rsidP="001C0011">
            <w:pPr>
              <w:spacing w:before="0"/>
              <w:rPr>
                <w:szCs w:val="22"/>
                <w:lang w:val="pl-PL"/>
              </w:rPr>
            </w:pPr>
            <w:r w:rsidRPr="009407AF">
              <w:rPr>
                <w:color w:val="000000"/>
                <w:szCs w:val="22"/>
              </w:rPr>
              <w:t>5226</w:t>
            </w:r>
          </w:p>
        </w:tc>
        <w:tc>
          <w:tcPr>
            <w:tcW w:w="1260" w:type="dxa"/>
            <w:vAlign w:val="bottom"/>
          </w:tcPr>
          <w:p w:rsidR="00093E0A" w:rsidRPr="009407AF" w:rsidRDefault="00093E0A" w:rsidP="001C0011">
            <w:pPr>
              <w:spacing w:before="0"/>
              <w:rPr>
                <w:szCs w:val="22"/>
                <w:lang w:val="pl-PL"/>
              </w:rPr>
            </w:pPr>
            <w:r w:rsidRPr="009407AF">
              <w:rPr>
                <w:color w:val="000000"/>
                <w:szCs w:val="22"/>
              </w:rPr>
              <w:t>5356</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2.49%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NebutaFestival_10bit</w:t>
            </w:r>
          </w:p>
        </w:tc>
        <w:tc>
          <w:tcPr>
            <w:tcW w:w="1350" w:type="dxa"/>
            <w:vAlign w:val="bottom"/>
          </w:tcPr>
          <w:p w:rsidR="00093E0A" w:rsidRPr="009407AF" w:rsidRDefault="00093E0A" w:rsidP="001C0011">
            <w:pPr>
              <w:spacing w:before="0"/>
              <w:rPr>
                <w:szCs w:val="22"/>
                <w:lang w:val="pl-PL"/>
              </w:rPr>
            </w:pPr>
            <w:r w:rsidRPr="009407AF">
              <w:rPr>
                <w:color w:val="000000"/>
                <w:szCs w:val="22"/>
              </w:rPr>
              <w:t>7126</w:t>
            </w:r>
          </w:p>
        </w:tc>
        <w:tc>
          <w:tcPr>
            <w:tcW w:w="1260" w:type="dxa"/>
            <w:vAlign w:val="bottom"/>
          </w:tcPr>
          <w:p w:rsidR="00093E0A" w:rsidRPr="009407AF" w:rsidRDefault="00093E0A" w:rsidP="001C0011">
            <w:pPr>
              <w:spacing w:before="0"/>
              <w:rPr>
                <w:szCs w:val="22"/>
                <w:lang w:val="pl-PL"/>
              </w:rPr>
            </w:pPr>
            <w:r w:rsidRPr="009407AF">
              <w:rPr>
                <w:color w:val="000000"/>
                <w:szCs w:val="22"/>
              </w:rPr>
              <w:t>7268</w:t>
            </w:r>
          </w:p>
        </w:tc>
        <w:tc>
          <w:tcPr>
            <w:tcW w:w="1350" w:type="dxa"/>
            <w:vAlign w:val="bottom"/>
          </w:tcPr>
          <w:p w:rsidR="00093E0A" w:rsidRPr="009407AF" w:rsidRDefault="00093E0A" w:rsidP="001C0011">
            <w:pPr>
              <w:spacing w:before="0"/>
              <w:rPr>
                <w:color w:val="000000"/>
                <w:szCs w:val="22"/>
              </w:rPr>
            </w:pPr>
            <w:r w:rsidRPr="009407AF">
              <w:rPr>
                <w:color w:val="000000"/>
                <w:szCs w:val="22"/>
              </w:rPr>
              <w:t>1.1</w:t>
            </w:r>
          </w:p>
        </w:tc>
        <w:tc>
          <w:tcPr>
            <w:tcW w:w="1350" w:type="dxa"/>
            <w:vAlign w:val="bottom"/>
          </w:tcPr>
          <w:p w:rsidR="00093E0A" w:rsidRPr="009407AF" w:rsidRDefault="00093E0A" w:rsidP="001C0011">
            <w:pPr>
              <w:spacing w:before="0"/>
              <w:rPr>
                <w:szCs w:val="22"/>
                <w:lang w:val="pl-PL"/>
              </w:rPr>
            </w:pPr>
            <w:r w:rsidRPr="009407AF">
              <w:rPr>
                <w:color w:val="000000"/>
                <w:szCs w:val="22"/>
              </w:rPr>
              <w:t>1.99%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SteamLocomotiveTrain_10bit</w:t>
            </w:r>
          </w:p>
        </w:tc>
        <w:tc>
          <w:tcPr>
            <w:tcW w:w="1350" w:type="dxa"/>
            <w:vAlign w:val="bottom"/>
          </w:tcPr>
          <w:p w:rsidR="00093E0A" w:rsidRPr="009407AF" w:rsidRDefault="00093E0A" w:rsidP="001C0011">
            <w:pPr>
              <w:spacing w:before="0"/>
              <w:rPr>
                <w:szCs w:val="22"/>
                <w:lang w:val="pl-PL"/>
              </w:rPr>
            </w:pPr>
            <w:r w:rsidRPr="009407AF">
              <w:rPr>
                <w:color w:val="000000"/>
                <w:szCs w:val="22"/>
              </w:rPr>
              <w:t>9374</w:t>
            </w:r>
          </w:p>
        </w:tc>
        <w:tc>
          <w:tcPr>
            <w:tcW w:w="1260" w:type="dxa"/>
            <w:vAlign w:val="bottom"/>
          </w:tcPr>
          <w:p w:rsidR="00093E0A" w:rsidRPr="009407AF" w:rsidRDefault="00093E0A" w:rsidP="001C0011">
            <w:pPr>
              <w:spacing w:before="0"/>
              <w:rPr>
                <w:szCs w:val="22"/>
                <w:lang w:val="pl-PL"/>
              </w:rPr>
            </w:pPr>
            <w:r w:rsidRPr="009407AF">
              <w:rPr>
                <w:color w:val="000000"/>
                <w:szCs w:val="22"/>
              </w:rPr>
              <w:t>9648</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2.92%</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Kimono</w:t>
            </w:r>
          </w:p>
        </w:tc>
        <w:tc>
          <w:tcPr>
            <w:tcW w:w="1350" w:type="dxa"/>
            <w:vAlign w:val="bottom"/>
          </w:tcPr>
          <w:p w:rsidR="00093E0A" w:rsidRPr="009407AF" w:rsidRDefault="00093E0A" w:rsidP="001C0011">
            <w:pPr>
              <w:spacing w:before="0"/>
              <w:rPr>
                <w:szCs w:val="22"/>
                <w:lang w:val="pl-PL"/>
              </w:rPr>
            </w:pPr>
            <w:r w:rsidRPr="009407AF">
              <w:rPr>
                <w:color w:val="000000"/>
                <w:szCs w:val="22"/>
              </w:rPr>
              <w:t>4033</w:t>
            </w:r>
          </w:p>
        </w:tc>
        <w:tc>
          <w:tcPr>
            <w:tcW w:w="1260" w:type="dxa"/>
            <w:vAlign w:val="bottom"/>
          </w:tcPr>
          <w:p w:rsidR="00093E0A" w:rsidRPr="009407AF" w:rsidRDefault="00093E0A" w:rsidP="001C0011">
            <w:pPr>
              <w:spacing w:before="0"/>
              <w:rPr>
                <w:szCs w:val="22"/>
                <w:lang w:val="pl-PL"/>
              </w:rPr>
            </w:pPr>
            <w:r w:rsidRPr="009407AF">
              <w:rPr>
                <w:color w:val="000000"/>
                <w:szCs w:val="22"/>
              </w:rPr>
              <w:t>4127</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2.33%</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ParkScene</w:t>
            </w:r>
          </w:p>
        </w:tc>
        <w:tc>
          <w:tcPr>
            <w:tcW w:w="1350" w:type="dxa"/>
            <w:vAlign w:val="bottom"/>
          </w:tcPr>
          <w:p w:rsidR="00093E0A" w:rsidRPr="009407AF" w:rsidRDefault="00093E0A" w:rsidP="001C0011">
            <w:pPr>
              <w:spacing w:before="0"/>
              <w:rPr>
                <w:szCs w:val="22"/>
                <w:lang w:val="pl-PL"/>
              </w:rPr>
            </w:pPr>
            <w:r w:rsidRPr="009407AF">
              <w:rPr>
                <w:color w:val="000000"/>
                <w:szCs w:val="22"/>
              </w:rPr>
              <w:t>4059</w:t>
            </w:r>
          </w:p>
        </w:tc>
        <w:tc>
          <w:tcPr>
            <w:tcW w:w="1260" w:type="dxa"/>
            <w:vAlign w:val="bottom"/>
          </w:tcPr>
          <w:p w:rsidR="00093E0A" w:rsidRPr="009407AF" w:rsidRDefault="00093E0A" w:rsidP="001C0011">
            <w:pPr>
              <w:spacing w:before="0"/>
              <w:rPr>
                <w:szCs w:val="22"/>
                <w:lang w:val="pl-PL"/>
              </w:rPr>
            </w:pPr>
            <w:r w:rsidRPr="009407AF">
              <w:rPr>
                <w:color w:val="000000"/>
                <w:szCs w:val="22"/>
              </w:rPr>
              <w:t>4153</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2.32%</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Cactus</w:t>
            </w:r>
          </w:p>
        </w:tc>
        <w:tc>
          <w:tcPr>
            <w:tcW w:w="1350" w:type="dxa"/>
            <w:vAlign w:val="bottom"/>
          </w:tcPr>
          <w:p w:rsidR="00093E0A" w:rsidRPr="009407AF" w:rsidRDefault="00093E0A" w:rsidP="001C0011">
            <w:pPr>
              <w:spacing w:before="0"/>
              <w:rPr>
                <w:szCs w:val="22"/>
                <w:lang w:val="pl-PL"/>
              </w:rPr>
            </w:pPr>
            <w:r w:rsidRPr="009407AF">
              <w:rPr>
                <w:color w:val="000000"/>
                <w:szCs w:val="22"/>
              </w:rPr>
              <w:t>7586</w:t>
            </w:r>
          </w:p>
        </w:tc>
        <w:tc>
          <w:tcPr>
            <w:tcW w:w="1260" w:type="dxa"/>
            <w:vAlign w:val="bottom"/>
          </w:tcPr>
          <w:p w:rsidR="00093E0A" w:rsidRPr="009407AF" w:rsidRDefault="00093E0A" w:rsidP="001C0011">
            <w:pPr>
              <w:spacing w:before="0"/>
              <w:rPr>
                <w:szCs w:val="22"/>
                <w:lang w:val="pl-PL"/>
              </w:rPr>
            </w:pPr>
            <w:r w:rsidRPr="009407AF">
              <w:rPr>
                <w:color w:val="000000"/>
                <w:szCs w:val="22"/>
              </w:rPr>
              <w:t>7788</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2.66%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BasketballDrive</w:t>
            </w:r>
          </w:p>
        </w:tc>
        <w:tc>
          <w:tcPr>
            <w:tcW w:w="1350" w:type="dxa"/>
            <w:vAlign w:val="bottom"/>
          </w:tcPr>
          <w:p w:rsidR="00093E0A" w:rsidRPr="009407AF" w:rsidRDefault="00093E0A" w:rsidP="001C0011">
            <w:pPr>
              <w:spacing w:before="0"/>
              <w:rPr>
                <w:szCs w:val="22"/>
                <w:lang w:val="pl-PL"/>
              </w:rPr>
            </w:pPr>
            <w:r w:rsidRPr="009407AF">
              <w:rPr>
                <w:color w:val="000000"/>
                <w:szCs w:val="22"/>
              </w:rPr>
              <w:t>7157</w:t>
            </w:r>
          </w:p>
        </w:tc>
        <w:tc>
          <w:tcPr>
            <w:tcW w:w="1260" w:type="dxa"/>
            <w:vAlign w:val="bottom"/>
          </w:tcPr>
          <w:p w:rsidR="00093E0A" w:rsidRPr="009407AF" w:rsidRDefault="00093E0A" w:rsidP="001C0011">
            <w:pPr>
              <w:spacing w:before="0"/>
              <w:rPr>
                <w:szCs w:val="22"/>
                <w:lang w:val="pl-PL"/>
              </w:rPr>
            </w:pPr>
            <w:r w:rsidRPr="009407AF">
              <w:rPr>
                <w:color w:val="000000"/>
                <w:szCs w:val="22"/>
              </w:rPr>
              <w:t>7341</w:t>
            </w:r>
          </w:p>
        </w:tc>
        <w:tc>
          <w:tcPr>
            <w:tcW w:w="1350" w:type="dxa"/>
            <w:vAlign w:val="bottom"/>
          </w:tcPr>
          <w:p w:rsidR="00093E0A" w:rsidRPr="009407AF" w:rsidRDefault="00093E0A" w:rsidP="001C0011">
            <w:pPr>
              <w:spacing w:before="0"/>
              <w:rPr>
                <w:color w:val="000000"/>
                <w:szCs w:val="22"/>
              </w:rPr>
            </w:pPr>
            <w:r w:rsidRPr="009407AF">
              <w:rPr>
                <w:color w:val="000000"/>
                <w:szCs w:val="22"/>
              </w:rPr>
              <w:t>1.9</w:t>
            </w:r>
          </w:p>
        </w:tc>
        <w:tc>
          <w:tcPr>
            <w:tcW w:w="1350" w:type="dxa"/>
            <w:vAlign w:val="bottom"/>
          </w:tcPr>
          <w:p w:rsidR="00093E0A" w:rsidRPr="009407AF" w:rsidRDefault="00093E0A" w:rsidP="001C0011">
            <w:pPr>
              <w:spacing w:before="0"/>
              <w:rPr>
                <w:szCs w:val="22"/>
                <w:lang w:val="pl-PL"/>
              </w:rPr>
            </w:pPr>
            <w:r w:rsidRPr="009407AF">
              <w:rPr>
                <w:color w:val="000000"/>
                <w:szCs w:val="22"/>
              </w:rPr>
              <w:t>2.57%</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BQTerrace</w:t>
            </w:r>
          </w:p>
        </w:tc>
        <w:tc>
          <w:tcPr>
            <w:tcW w:w="1350" w:type="dxa"/>
            <w:vAlign w:val="bottom"/>
          </w:tcPr>
          <w:p w:rsidR="00093E0A" w:rsidRPr="009407AF" w:rsidRDefault="00093E0A" w:rsidP="001C0011">
            <w:pPr>
              <w:spacing w:before="0"/>
              <w:rPr>
                <w:szCs w:val="22"/>
                <w:lang w:val="pl-PL"/>
              </w:rPr>
            </w:pPr>
            <w:r w:rsidRPr="009407AF">
              <w:rPr>
                <w:color w:val="000000"/>
                <w:szCs w:val="22"/>
              </w:rPr>
              <w:t>8883</w:t>
            </w:r>
          </w:p>
        </w:tc>
        <w:tc>
          <w:tcPr>
            <w:tcW w:w="1260" w:type="dxa"/>
            <w:vAlign w:val="bottom"/>
          </w:tcPr>
          <w:p w:rsidR="00093E0A" w:rsidRPr="009407AF" w:rsidRDefault="00093E0A" w:rsidP="001C0011">
            <w:pPr>
              <w:spacing w:before="0"/>
              <w:rPr>
                <w:szCs w:val="22"/>
                <w:lang w:val="pl-PL"/>
              </w:rPr>
            </w:pPr>
            <w:r w:rsidRPr="009407AF">
              <w:rPr>
                <w:color w:val="000000"/>
                <w:szCs w:val="22"/>
              </w:rPr>
              <w:t>9141</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2.90%</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BasketballDrill</w:t>
            </w:r>
          </w:p>
        </w:tc>
        <w:tc>
          <w:tcPr>
            <w:tcW w:w="1350" w:type="dxa"/>
            <w:vAlign w:val="bottom"/>
          </w:tcPr>
          <w:p w:rsidR="00093E0A" w:rsidRPr="009407AF" w:rsidRDefault="00093E0A" w:rsidP="001C0011">
            <w:pPr>
              <w:spacing w:before="0"/>
              <w:rPr>
                <w:szCs w:val="22"/>
                <w:lang w:val="pl-PL"/>
              </w:rPr>
            </w:pPr>
            <w:r w:rsidRPr="009407AF">
              <w:rPr>
                <w:color w:val="000000"/>
                <w:szCs w:val="22"/>
              </w:rPr>
              <w:t>7825</w:t>
            </w:r>
          </w:p>
        </w:tc>
        <w:tc>
          <w:tcPr>
            <w:tcW w:w="1260" w:type="dxa"/>
            <w:vAlign w:val="bottom"/>
          </w:tcPr>
          <w:p w:rsidR="00093E0A" w:rsidRPr="009407AF" w:rsidRDefault="00093E0A" w:rsidP="001C0011">
            <w:pPr>
              <w:spacing w:before="0"/>
              <w:rPr>
                <w:szCs w:val="22"/>
                <w:lang w:val="pl-PL"/>
              </w:rPr>
            </w:pPr>
            <w:r w:rsidRPr="009407AF">
              <w:rPr>
                <w:color w:val="000000"/>
                <w:szCs w:val="22"/>
              </w:rPr>
              <w:t>8027</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2.58%</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BQMall</w:t>
            </w:r>
          </w:p>
        </w:tc>
        <w:tc>
          <w:tcPr>
            <w:tcW w:w="1350" w:type="dxa"/>
            <w:vAlign w:val="bottom"/>
          </w:tcPr>
          <w:p w:rsidR="00093E0A" w:rsidRPr="009407AF" w:rsidRDefault="00093E0A" w:rsidP="001C0011">
            <w:pPr>
              <w:spacing w:before="0"/>
              <w:rPr>
                <w:szCs w:val="22"/>
                <w:lang w:val="pl-PL"/>
              </w:rPr>
            </w:pPr>
            <w:r w:rsidRPr="009407AF">
              <w:rPr>
                <w:color w:val="000000"/>
                <w:szCs w:val="22"/>
              </w:rPr>
              <w:t>9209</w:t>
            </w:r>
          </w:p>
        </w:tc>
        <w:tc>
          <w:tcPr>
            <w:tcW w:w="1260" w:type="dxa"/>
            <w:vAlign w:val="bottom"/>
          </w:tcPr>
          <w:p w:rsidR="00093E0A" w:rsidRPr="009407AF" w:rsidRDefault="00093E0A" w:rsidP="001C0011">
            <w:pPr>
              <w:spacing w:before="0"/>
              <w:rPr>
                <w:szCs w:val="22"/>
                <w:lang w:val="pl-PL"/>
              </w:rPr>
            </w:pPr>
            <w:r w:rsidRPr="009407AF">
              <w:rPr>
                <w:color w:val="000000"/>
                <w:szCs w:val="22"/>
              </w:rPr>
              <w:t>9477</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2.91%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PartyScene</w:t>
            </w:r>
          </w:p>
        </w:tc>
        <w:tc>
          <w:tcPr>
            <w:tcW w:w="1350" w:type="dxa"/>
            <w:vAlign w:val="bottom"/>
          </w:tcPr>
          <w:p w:rsidR="00093E0A" w:rsidRPr="009407AF" w:rsidRDefault="00093E0A" w:rsidP="001C0011">
            <w:pPr>
              <w:spacing w:before="0"/>
              <w:rPr>
                <w:szCs w:val="22"/>
                <w:lang w:val="pl-PL"/>
              </w:rPr>
            </w:pPr>
            <w:r w:rsidRPr="009407AF">
              <w:rPr>
                <w:color w:val="000000"/>
                <w:szCs w:val="22"/>
              </w:rPr>
              <w:t>7538</w:t>
            </w:r>
          </w:p>
        </w:tc>
        <w:tc>
          <w:tcPr>
            <w:tcW w:w="1260" w:type="dxa"/>
            <w:vAlign w:val="bottom"/>
          </w:tcPr>
          <w:p w:rsidR="00093E0A" w:rsidRPr="009407AF" w:rsidRDefault="00093E0A" w:rsidP="001C0011">
            <w:pPr>
              <w:spacing w:before="0"/>
              <w:rPr>
                <w:szCs w:val="22"/>
                <w:lang w:val="pl-PL"/>
              </w:rPr>
            </w:pPr>
            <w:r w:rsidRPr="009407AF">
              <w:rPr>
                <w:color w:val="000000"/>
                <w:szCs w:val="22"/>
              </w:rPr>
              <w:t>7738</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2.65%</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RaceHorsesC</w:t>
            </w:r>
          </w:p>
        </w:tc>
        <w:tc>
          <w:tcPr>
            <w:tcW w:w="1350" w:type="dxa"/>
            <w:vAlign w:val="bottom"/>
          </w:tcPr>
          <w:p w:rsidR="00093E0A" w:rsidRPr="009407AF" w:rsidRDefault="00093E0A" w:rsidP="001C0011">
            <w:pPr>
              <w:spacing w:before="0"/>
              <w:rPr>
                <w:szCs w:val="22"/>
                <w:lang w:val="pl-PL"/>
              </w:rPr>
            </w:pPr>
            <w:r w:rsidRPr="009407AF">
              <w:rPr>
                <w:color w:val="000000"/>
                <w:szCs w:val="22"/>
              </w:rPr>
              <w:t>5199</w:t>
            </w:r>
          </w:p>
        </w:tc>
        <w:tc>
          <w:tcPr>
            <w:tcW w:w="1260" w:type="dxa"/>
            <w:vAlign w:val="bottom"/>
          </w:tcPr>
          <w:p w:rsidR="00093E0A" w:rsidRPr="009407AF" w:rsidRDefault="00093E0A" w:rsidP="001C0011">
            <w:pPr>
              <w:spacing w:before="0"/>
              <w:rPr>
                <w:szCs w:val="22"/>
                <w:lang w:val="pl-PL"/>
              </w:rPr>
            </w:pPr>
            <w:r w:rsidRPr="009407AF">
              <w:rPr>
                <w:color w:val="000000"/>
                <w:szCs w:val="22"/>
              </w:rPr>
              <w:t>5327</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2.46%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BasketballPass</w:t>
            </w:r>
          </w:p>
        </w:tc>
        <w:tc>
          <w:tcPr>
            <w:tcW w:w="1350" w:type="dxa"/>
            <w:vAlign w:val="bottom"/>
          </w:tcPr>
          <w:p w:rsidR="00093E0A" w:rsidRPr="009407AF" w:rsidRDefault="00093E0A" w:rsidP="001C0011">
            <w:pPr>
              <w:spacing w:before="0"/>
              <w:rPr>
                <w:szCs w:val="22"/>
                <w:lang w:val="pl-PL"/>
              </w:rPr>
            </w:pPr>
            <w:r w:rsidRPr="009407AF">
              <w:rPr>
                <w:color w:val="000000"/>
                <w:szCs w:val="22"/>
              </w:rPr>
              <w:t>7813</w:t>
            </w:r>
          </w:p>
        </w:tc>
        <w:tc>
          <w:tcPr>
            <w:tcW w:w="1260" w:type="dxa"/>
            <w:vAlign w:val="bottom"/>
          </w:tcPr>
          <w:p w:rsidR="00093E0A" w:rsidRPr="009407AF" w:rsidRDefault="00093E0A" w:rsidP="001C0011">
            <w:pPr>
              <w:spacing w:before="0"/>
              <w:rPr>
                <w:szCs w:val="22"/>
                <w:lang w:val="pl-PL"/>
              </w:rPr>
            </w:pPr>
            <w:r w:rsidRPr="009407AF">
              <w:rPr>
                <w:color w:val="000000"/>
                <w:szCs w:val="22"/>
              </w:rPr>
              <w:t>8015</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2.59%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BQSquare</w:t>
            </w:r>
          </w:p>
        </w:tc>
        <w:tc>
          <w:tcPr>
            <w:tcW w:w="1350" w:type="dxa"/>
            <w:vAlign w:val="bottom"/>
          </w:tcPr>
          <w:p w:rsidR="00093E0A" w:rsidRPr="009407AF" w:rsidRDefault="00093E0A" w:rsidP="001C0011">
            <w:pPr>
              <w:spacing w:before="0"/>
              <w:rPr>
                <w:szCs w:val="22"/>
                <w:lang w:val="pl-PL"/>
              </w:rPr>
            </w:pPr>
            <w:r w:rsidRPr="009407AF">
              <w:rPr>
                <w:color w:val="000000"/>
                <w:szCs w:val="22"/>
              </w:rPr>
              <w:t>9262</w:t>
            </w:r>
          </w:p>
        </w:tc>
        <w:tc>
          <w:tcPr>
            <w:tcW w:w="1260" w:type="dxa"/>
            <w:vAlign w:val="bottom"/>
          </w:tcPr>
          <w:p w:rsidR="00093E0A" w:rsidRPr="009407AF" w:rsidRDefault="00093E0A" w:rsidP="001C0011">
            <w:pPr>
              <w:spacing w:before="0"/>
              <w:rPr>
                <w:szCs w:val="22"/>
                <w:lang w:val="pl-PL"/>
              </w:rPr>
            </w:pPr>
            <w:r w:rsidRPr="009407AF">
              <w:rPr>
                <w:color w:val="000000"/>
                <w:szCs w:val="22"/>
              </w:rPr>
              <w:t>9520</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2.79%</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BlowingBubbles</w:t>
            </w:r>
          </w:p>
        </w:tc>
        <w:tc>
          <w:tcPr>
            <w:tcW w:w="1350" w:type="dxa"/>
            <w:vAlign w:val="bottom"/>
          </w:tcPr>
          <w:p w:rsidR="00093E0A" w:rsidRPr="009407AF" w:rsidRDefault="00093E0A" w:rsidP="001C0011">
            <w:pPr>
              <w:spacing w:before="0"/>
              <w:rPr>
                <w:szCs w:val="22"/>
                <w:lang w:val="pl-PL"/>
              </w:rPr>
            </w:pPr>
            <w:r w:rsidRPr="009407AF">
              <w:rPr>
                <w:color w:val="000000"/>
                <w:szCs w:val="22"/>
              </w:rPr>
              <w:t>7675</w:t>
            </w:r>
          </w:p>
        </w:tc>
        <w:tc>
          <w:tcPr>
            <w:tcW w:w="1260" w:type="dxa"/>
            <w:vAlign w:val="bottom"/>
          </w:tcPr>
          <w:p w:rsidR="00093E0A" w:rsidRPr="009407AF" w:rsidRDefault="00093E0A" w:rsidP="001C0011">
            <w:pPr>
              <w:spacing w:before="0"/>
              <w:rPr>
                <w:szCs w:val="22"/>
                <w:lang w:val="pl-PL"/>
              </w:rPr>
            </w:pPr>
            <w:r w:rsidRPr="009407AF">
              <w:rPr>
                <w:color w:val="000000"/>
                <w:szCs w:val="22"/>
              </w:rPr>
              <w:t>7875</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2.61%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RaceHorses</w:t>
            </w:r>
          </w:p>
        </w:tc>
        <w:tc>
          <w:tcPr>
            <w:tcW w:w="1350" w:type="dxa"/>
            <w:vAlign w:val="bottom"/>
          </w:tcPr>
          <w:p w:rsidR="00093E0A" w:rsidRPr="009407AF" w:rsidRDefault="00093E0A" w:rsidP="001C0011">
            <w:pPr>
              <w:spacing w:before="0"/>
              <w:rPr>
                <w:szCs w:val="22"/>
                <w:lang w:val="pl-PL"/>
              </w:rPr>
            </w:pPr>
            <w:r w:rsidRPr="009407AF">
              <w:rPr>
                <w:color w:val="000000"/>
                <w:szCs w:val="22"/>
              </w:rPr>
              <w:t>5252</w:t>
            </w:r>
          </w:p>
        </w:tc>
        <w:tc>
          <w:tcPr>
            <w:tcW w:w="1260" w:type="dxa"/>
            <w:vAlign w:val="bottom"/>
          </w:tcPr>
          <w:p w:rsidR="00093E0A" w:rsidRPr="009407AF" w:rsidRDefault="00093E0A" w:rsidP="001C0011">
            <w:pPr>
              <w:spacing w:before="0"/>
              <w:rPr>
                <w:szCs w:val="22"/>
                <w:lang w:val="pl-PL"/>
              </w:rPr>
            </w:pPr>
            <w:r w:rsidRPr="009407AF">
              <w:rPr>
                <w:color w:val="000000"/>
                <w:szCs w:val="22"/>
              </w:rPr>
              <w:t>5382</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2.48%</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BasketballDrillText</w:t>
            </w:r>
          </w:p>
        </w:tc>
        <w:tc>
          <w:tcPr>
            <w:tcW w:w="1350" w:type="dxa"/>
            <w:vAlign w:val="bottom"/>
          </w:tcPr>
          <w:p w:rsidR="00093E0A" w:rsidRPr="009407AF" w:rsidRDefault="00093E0A" w:rsidP="001C0011">
            <w:pPr>
              <w:spacing w:before="0"/>
              <w:rPr>
                <w:szCs w:val="22"/>
                <w:lang w:val="pl-PL"/>
              </w:rPr>
            </w:pPr>
            <w:r w:rsidRPr="009407AF">
              <w:rPr>
                <w:color w:val="000000"/>
                <w:szCs w:val="22"/>
              </w:rPr>
              <w:t>7727</w:t>
            </w:r>
          </w:p>
        </w:tc>
        <w:tc>
          <w:tcPr>
            <w:tcW w:w="1260" w:type="dxa"/>
            <w:vAlign w:val="bottom"/>
          </w:tcPr>
          <w:p w:rsidR="00093E0A" w:rsidRPr="009407AF" w:rsidRDefault="00093E0A" w:rsidP="001C0011">
            <w:pPr>
              <w:spacing w:before="0"/>
              <w:rPr>
                <w:szCs w:val="22"/>
                <w:lang w:val="pl-PL"/>
              </w:rPr>
            </w:pPr>
            <w:r w:rsidRPr="009407AF">
              <w:rPr>
                <w:color w:val="000000"/>
                <w:szCs w:val="22"/>
              </w:rPr>
              <w:t>7929</w:t>
            </w:r>
          </w:p>
        </w:tc>
        <w:tc>
          <w:tcPr>
            <w:tcW w:w="1350" w:type="dxa"/>
            <w:vAlign w:val="bottom"/>
          </w:tcPr>
          <w:p w:rsidR="00093E0A" w:rsidRPr="009407AF" w:rsidRDefault="00093E0A" w:rsidP="001C0011">
            <w:pPr>
              <w:spacing w:before="0"/>
              <w:rPr>
                <w:color w:val="000000"/>
                <w:szCs w:val="22"/>
              </w:rPr>
            </w:pPr>
            <w:r w:rsidRPr="009407AF">
              <w:rPr>
                <w:color w:val="000000"/>
                <w:szCs w:val="22"/>
              </w:rPr>
              <w:t>2.1</w:t>
            </w:r>
          </w:p>
        </w:tc>
        <w:tc>
          <w:tcPr>
            <w:tcW w:w="1350" w:type="dxa"/>
            <w:vAlign w:val="bottom"/>
          </w:tcPr>
          <w:p w:rsidR="00093E0A" w:rsidRPr="009407AF" w:rsidRDefault="00093E0A" w:rsidP="001C0011">
            <w:pPr>
              <w:spacing w:before="0"/>
              <w:rPr>
                <w:szCs w:val="22"/>
                <w:lang w:val="pl-PL"/>
              </w:rPr>
            </w:pPr>
            <w:r w:rsidRPr="009407AF">
              <w:rPr>
                <w:color w:val="000000"/>
                <w:szCs w:val="22"/>
              </w:rPr>
              <w:t>2.61%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ChinaSpeed</w:t>
            </w:r>
          </w:p>
        </w:tc>
        <w:tc>
          <w:tcPr>
            <w:tcW w:w="1350" w:type="dxa"/>
            <w:vAlign w:val="bottom"/>
          </w:tcPr>
          <w:p w:rsidR="00093E0A" w:rsidRPr="009407AF" w:rsidRDefault="00093E0A" w:rsidP="001C0011">
            <w:pPr>
              <w:spacing w:before="0"/>
              <w:rPr>
                <w:szCs w:val="22"/>
                <w:lang w:val="pl-PL"/>
              </w:rPr>
            </w:pPr>
            <w:r w:rsidRPr="009407AF">
              <w:rPr>
                <w:color w:val="000000"/>
                <w:szCs w:val="22"/>
              </w:rPr>
              <w:t>5189</w:t>
            </w:r>
          </w:p>
        </w:tc>
        <w:tc>
          <w:tcPr>
            <w:tcW w:w="1260" w:type="dxa"/>
            <w:vAlign w:val="bottom"/>
          </w:tcPr>
          <w:p w:rsidR="00093E0A" w:rsidRPr="009407AF" w:rsidRDefault="00093E0A" w:rsidP="001C0011">
            <w:pPr>
              <w:spacing w:before="0"/>
              <w:rPr>
                <w:szCs w:val="22"/>
                <w:lang w:val="pl-PL"/>
              </w:rPr>
            </w:pPr>
            <w:r w:rsidRPr="009407AF">
              <w:rPr>
                <w:color w:val="000000"/>
                <w:szCs w:val="22"/>
              </w:rPr>
              <w:t>5319</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2.51%</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SlideEditing</w:t>
            </w:r>
          </w:p>
        </w:tc>
        <w:tc>
          <w:tcPr>
            <w:tcW w:w="1350" w:type="dxa"/>
            <w:vAlign w:val="bottom"/>
          </w:tcPr>
          <w:p w:rsidR="00093E0A" w:rsidRPr="009407AF" w:rsidRDefault="00093E0A" w:rsidP="001C0011">
            <w:pPr>
              <w:spacing w:before="0"/>
              <w:rPr>
                <w:szCs w:val="22"/>
                <w:lang w:val="pl-PL"/>
              </w:rPr>
            </w:pPr>
            <w:r w:rsidRPr="009407AF">
              <w:rPr>
                <w:color w:val="000000"/>
                <w:szCs w:val="22"/>
              </w:rPr>
              <w:t>5282</w:t>
            </w:r>
          </w:p>
        </w:tc>
        <w:tc>
          <w:tcPr>
            <w:tcW w:w="1260" w:type="dxa"/>
            <w:vAlign w:val="bottom"/>
          </w:tcPr>
          <w:p w:rsidR="00093E0A" w:rsidRPr="009407AF" w:rsidRDefault="00093E0A" w:rsidP="001C0011">
            <w:pPr>
              <w:spacing w:before="0"/>
              <w:rPr>
                <w:szCs w:val="22"/>
                <w:lang w:val="pl-PL"/>
              </w:rPr>
            </w:pPr>
            <w:r w:rsidRPr="009407AF">
              <w:rPr>
                <w:color w:val="000000"/>
                <w:szCs w:val="22"/>
              </w:rPr>
              <w:t>5412</w:t>
            </w:r>
          </w:p>
        </w:tc>
        <w:tc>
          <w:tcPr>
            <w:tcW w:w="1350" w:type="dxa"/>
            <w:vAlign w:val="bottom"/>
          </w:tcPr>
          <w:p w:rsidR="00093E0A" w:rsidRPr="009407AF" w:rsidRDefault="00093E0A" w:rsidP="001C0011">
            <w:pPr>
              <w:spacing w:before="0"/>
              <w:rPr>
                <w:color w:val="000000"/>
                <w:szCs w:val="22"/>
              </w:rPr>
            </w:pPr>
            <w:r w:rsidRPr="009407AF">
              <w:rPr>
                <w:color w:val="000000"/>
                <w:szCs w:val="22"/>
              </w:rPr>
              <w:t>2.0</w:t>
            </w:r>
          </w:p>
        </w:tc>
        <w:tc>
          <w:tcPr>
            <w:tcW w:w="1350" w:type="dxa"/>
            <w:vAlign w:val="bottom"/>
          </w:tcPr>
          <w:p w:rsidR="00093E0A" w:rsidRPr="009407AF" w:rsidRDefault="00093E0A" w:rsidP="001C0011">
            <w:pPr>
              <w:spacing w:before="0"/>
              <w:rPr>
                <w:szCs w:val="22"/>
                <w:lang w:val="pl-PL"/>
              </w:rPr>
            </w:pPr>
            <w:r w:rsidRPr="009407AF">
              <w:rPr>
                <w:color w:val="000000"/>
                <w:szCs w:val="22"/>
              </w:rPr>
              <w:t>2.46%</w:t>
            </w:r>
          </w:p>
        </w:tc>
      </w:tr>
      <w:tr w:rsidR="00093E0A" w:rsidRPr="009407AF" w:rsidTr="00823E80">
        <w:trPr>
          <w:jc w:val="center"/>
        </w:trPr>
        <w:tc>
          <w:tcPr>
            <w:tcW w:w="720" w:type="dxa"/>
            <w:vMerge/>
          </w:tcPr>
          <w:p w:rsidR="00093E0A" w:rsidRPr="009407AF" w:rsidRDefault="00093E0A" w:rsidP="001C0011">
            <w:pPr>
              <w:spacing w:before="0"/>
              <w:rPr>
                <w:color w:val="000000"/>
                <w:szCs w:val="22"/>
              </w:rPr>
            </w:pPr>
          </w:p>
        </w:tc>
        <w:tc>
          <w:tcPr>
            <w:tcW w:w="3028" w:type="dxa"/>
            <w:vAlign w:val="bottom"/>
          </w:tcPr>
          <w:p w:rsidR="00093E0A" w:rsidRPr="009407AF" w:rsidRDefault="00093E0A" w:rsidP="001C0011">
            <w:pPr>
              <w:spacing w:before="0"/>
              <w:rPr>
                <w:color w:val="000000"/>
                <w:szCs w:val="22"/>
              </w:rPr>
            </w:pPr>
            <w:r w:rsidRPr="009407AF">
              <w:rPr>
                <w:color w:val="000000"/>
                <w:szCs w:val="22"/>
              </w:rPr>
              <w:t>SlideShow</w:t>
            </w:r>
          </w:p>
        </w:tc>
        <w:tc>
          <w:tcPr>
            <w:tcW w:w="1350" w:type="dxa"/>
            <w:vAlign w:val="bottom"/>
          </w:tcPr>
          <w:p w:rsidR="00093E0A" w:rsidRPr="009407AF" w:rsidRDefault="00093E0A" w:rsidP="001C0011">
            <w:pPr>
              <w:spacing w:before="0"/>
              <w:rPr>
                <w:szCs w:val="22"/>
                <w:lang w:val="pl-PL"/>
              </w:rPr>
            </w:pPr>
            <w:r w:rsidRPr="009407AF">
              <w:rPr>
                <w:color w:val="000000"/>
                <w:szCs w:val="22"/>
              </w:rPr>
              <w:t>2787</w:t>
            </w:r>
          </w:p>
        </w:tc>
        <w:tc>
          <w:tcPr>
            <w:tcW w:w="1260" w:type="dxa"/>
            <w:vAlign w:val="bottom"/>
          </w:tcPr>
          <w:p w:rsidR="00093E0A" w:rsidRPr="009407AF" w:rsidRDefault="00093E0A" w:rsidP="001C0011">
            <w:pPr>
              <w:spacing w:before="0"/>
              <w:rPr>
                <w:szCs w:val="22"/>
                <w:lang w:val="pl-PL"/>
              </w:rPr>
            </w:pPr>
            <w:r w:rsidRPr="009407AF">
              <w:rPr>
                <w:color w:val="000000"/>
                <w:szCs w:val="22"/>
              </w:rPr>
              <w:t>2839</w:t>
            </w:r>
          </w:p>
        </w:tc>
        <w:tc>
          <w:tcPr>
            <w:tcW w:w="1350" w:type="dxa"/>
            <w:vAlign w:val="bottom"/>
          </w:tcPr>
          <w:p w:rsidR="00093E0A" w:rsidRPr="009407AF" w:rsidRDefault="00093E0A" w:rsidP="001C0011">
            <w:pPr>
              <w:spacing w:before="0"/>
              <w:rPr>
                <w:color w:val="000000"/>
                <w:szCs w:val="22"/>
              </w:rPr>
            </w:pPr>
            <w:r w:rsidRPr="009407AF">
              <w:rPr>
                <w:color w:val="000000"/>
                <w:szCs w:val="22"/>
              </w:rPr>
              <w:t>1.6</w:t>
            </w:r>
          </w:p>
        </w:tc>
        <w:tc>
          <w:tcPr>
            <w:tcW w:w="1350" w:type="dxa"/>
            <w:vAlign w:val="bottom"/>
          </w:tcPr>
          <w:p w:rsidR="00093E0A" w:rsidRPr="009407AF" w:rsidRDefault="00093E0A" w:rsidP="001C0011">
            <w:pPr>
              <w:spacing w:before="0"/>
              <w:rPr>
                <w:szCs w:val="22"/>
                <w:lang w:val="pl-PL"/>
              </w:rPr>
            </w:pPr>
            <w:r w:rsidRPr="009407AF">
              <w:rPr>
                <w:color w:val="000000"/>
                <w:szCs w:val="22"/>
              </w:rPr>
              <w:t>1.87%</w:t>
            </w:r>
          </w:p>
        </w:tc>
      </w:tr>
    </w:tbl>
    <w:p w:rsidR="00CC305B" w:rsidRDefault="00CC305B">
      <w:pPr>
        <w:rPr>
          <w:ins w:id="163" w:author="heyo" w:date="2012-04-18T10:16:00Z"/>
          <w:del w:id="164" w:author="Yan Ye" w:date="2012-04-18T21:38:00Z"/>
          <w:rPrChange w:id="165" w:author="heyo" w:date="2012-04-18T10:23:00Z">
            <w:rPr>
              <w:ins w:id="166" w:author="heyo" w:date="2012-04-18T10:16:00Z"/>
              <w:del w:id="167" w:author="Yan Ye" w:date="2012-04-18T21:38:00Z"/>
              <w:lang w:val="en-CA"/>
            </w:rPr>
          </w:rPrChange>
        </w:rPr>
        <w:pPrChange w:id="168" w:author="heyo" w:date="2012-04-18T10:23:00Z">
          <w:pPr>
            <w:pStyle w:val="Caption"/>
            <w:jc w:val="center"/>
          </w:pPr>
        </w:pPrChange>
      </w:pPr>
    </w:p>
    <w:p w:rsidR="00AE4C76" w:rsidDel="00EB3AD3" w:rsidRDefault="00AE4C76" w:rsidP="00EA201F">
      <w:pPr>
        <w:rPr>
          <w:ins w:id="169" w:author="heyo" w:date="2012-04-18T10:50:00Z"/>
          <w:del w:id="170" w:author="Yan Ye" w:date="2012-04-22T21:59:00Z"/>
          <w:lang w:val="pl-PL"/>
        </w:rPr>
      </w:pPr>
    </w:p>
    <w:p w:rsidR="00217D17" w:rsidDel="00233352" w:rsidRDefault="00217D17" w:rsidP="00217D17">
      <w:pPr>
        <w:pStyle w:val="Caption"/>
        <w:jc w:val="center"/>
        <w:rPr>
          <w:ins w:id="171" w:author="heyo" w:date="2012-04-18T10:50:00Z"/>
          <w:del w:id="172" w:author="Yan Ye" w:date="2012-04-22T22:13:00Z"/>
        </w:rPr>
      </w:pPr>
      <w:ins w:id="173" w:author="heyo" w:date="2012-04-18T10:50:00Z">
        <w:r>
          <w:lastRenderedPageBreak/>
          <w:t xml:space="preserve">Table </w:t>
        </w:r>
      </w:ins>
      <w:ins w:id="174" w:author="heyo" w:date="2012-04-18T11:00:00Z">
        <w:r w:rsidR="00CA4CDE">
          <w:t>5</w:t>
        </w:r>
      </w:ins>
      <w:ins w:id="175" w:author="heyo" w:date="2012-04-18T10:50:00Z">
        <w:r>
          <w:t xml:space="preserve">. Weighted prediction table bits usage comparison (LD </w:t>
        </w:r>
      </w:ins>
      <w:ins w:id="176" w:author="Yan Ye" w:date="2012-04-19T09:38:00Z">
        <w:r w:rsidR="00295555">
          <w:t>main</w:t>
        </w:r>
      </w:ins>
      <w:ins w:id="177" w:author="heyo" w:date="2012-04-18T10:50:00Z">
        <w:del w:id="178" w:author="Yan Ye" w:date="2012-04-19T09:38:00Z">
          <w:r w:rsidDel="00295555">
            <w:delText>mode</w:delText>
          </w:r>
        </w:del>
      </w:ins>
      <w:ins w:id="179" w:author="Yan Ye" w:date="2012-04-20T22:00:00Z">
        <w:r w:rsidR="00CC305B">
          <w:t>, ref_pic_combination_flag = 0</w:t>
        </w:r>
      </w:ins>
      <w:ins w:id="180" w:author="heyo" w:date="2012-04-18T10:50:00Z">
        <w:r>
          <w:t>)</w:t>
        </w:r>
      </w:ins>
    </w:p>
    <w:p w:rsidR="00217D17" w:rsidRPr="00106C1C" w:rsidDel="00233352" w:rsidRDefault="00217D17" w:rsidP="00233352">
      <w:pPr>
        <w:pStyle w:val="Caption"/>
        <w:jc w:val="center"/>
        <w:rPr>
          <w:ins w:id="181" w:author="heyo" w:date="2012-04-18T10:50:00Z"/>
          <w:del w:id="182" w:author="Yan Ye" w:date="2012-04-22T22:13:00Z"/>
        </w:rPr>
        <w:pPrChange w:id="183" w:author="Yan Ye" w:date="2012-04-22T22:13:00Z">
          <w:pPr/>
        </w:pPrChange>
      </w:pPr>
    </w:p>
    <w:tbl>
      <w:tblPr>
        <w:tblStyle w:val="TableGrid"/>
        <w:tblW w:w="9036" w:type="dxa"/>
        <w:jc w:val="center"/>
        <w:tblInd w:w="3330" w:type="dxa"/>
        <w:tblLayout w:type="fixed"/>
        <w:tblLook w:val="04A0"/>
      </w:tblPr>
      <w:tblGrid>
        <w:gridCol w:w="1728"/>
        <w:gridCol w:w="1998"/>
        <w:gridCol w:w="1350"/>
        <w:gridCol w:w="1260"/>
        <w:gridCol w:w="1350"/>
        <w:gridCol w:w="1350"/>
      </w:tblGrid>
      <w:tr w:rsidR="00233352" w:rsidRPr="009407AF" w:rsidTr="00823E80">
        <w:trPr>
          <w:jc w:val="center"/>
        </w:trPr>
        <w:tc>
          <w:tcPr>
            <w:tcW w:w="3726" w:type="dxa"/>
            <w:gridSpan w:val="2"/>
          </w:tcPr>
          <w:p w:rsidR="00233352" w:rsidRPr="009407AF" w:rsidRDefault="00233352" w:rsidP="001C0011">
            <w:pPr>
              <w:spacing w:before="0"/>
              <w:rPr>
                <w:szCs w:val="22"/>
                <w:lang w:val="pl-PL"/>
              </w:rPr>
            </w:pPr>
            <w:r w:rsidRPr="009407AF">
              <w:rPr>
                <w:szCs w:val="22"/>
                <w:lang w:val="pl-PL"/>
              </w:rPr>
              <w:t>Fading Sequence</w:t>
            </w:r>
          </w:p>
        </w:tc>
        <w:tc>
          <w:tcPr>
            <w:tcW w:w="1350" w:type="dxa"/>
          </w:tcPr>
          <w:p w:rsidR="00233352" w:rsidRPr="009407AF" w:rsidRDefault="00233352" w:rsidP="001C0011">
            <w:pPr>
              <w:spacing w:before="0"/>
              <w:rPr>
                <w:szCs w:val="22"/>
                <w:lang w:val="pl-PL"/>
              </w:rPr>
            </w:pPr>
            <w:r w:rsidRPr="009407AF">
              <w:rPr>
                <w:szCs w:val="22"/>
                <w:lang w:val="pl-PL"/>
              </w:rPr>
              <w:t xml:space="preserve"> HM6.1</w:t>
            </w:r>
          </w:p>
        </w:tc>
        <w:tc>
          <w:tcPr>
            <w:tcW w:w="1260" w:type="dxa"/>
          </w:tcPr>
          <w:p w:rsidR="00233352" w:rsidRPr="009407AF" w:rsidRDefault="00233352" w:rsidP="001C0011">
            <w:pPr>
              <w:spacing w:before="0"/>
              <w:rPr>
                <w:szCs w:val="22"/>
                <w:lang w:val="pl-PL"/>
              </w:rPr>
            </w:pPr>
            <w:r>
              <w:rPr>
                <w:szCs w:val="22"/>
                <w:lang w:val="pl-PL"/>
              </w:rPr>
              <w:t>proposed</w:t>
            </w:r>
          </w:p>
        </w:tc>
        <w:tc>
          <w:tcPr>
            <w:tcW w:w="1350" w:type="dxa"/>
          </w:tcPr>
          <w:p w:rsidR="00233352" w:rsidRPr="009407AF" w:rsidRDefault="00233352" w:rsidP="001C0011">
            <w:pPr>
              <w:spacing w:before="0"/>
              <w:rPr>
                <w:szCs w:val="22"/>
                <w:lang w:val="pl-PL"/>
              </w:rPr>
            </w:pPr>
            <w:r>
              <w:rPr>
                <w:szCs w:val="22"/>
                <w:lang w:val="pl-PL"/>
              </w:rPr>
              <w:t>∆bits/frame</w:t>
            </w:r>
          </w:p>
        </w:tc>
        <w:tc>
          <w:tcPr>
            <w:tcW w:w="1350" w:type="dxa"/>
          </w:tcPr>
          <w:p w:rsidR="00233352" w:rsidRPr="009407AF" w:rsidRDefault="00233352" w:rsidP="001C0011">
            <w:pPr>
              <w:spacing w:before="0"/>
              <w:rPr>
                <w:szCs w:val="22"/>
                <w:lang w:val="pl-PL"/>
              </w:rPr>
            </w:pPr>
            <w:r w:rsidRPr="009407AF">
              <w:rPr>
                <w:szCs w:val="22"/>
                <w:lang w:val="pl-PL"/>
              </w:rPr>
              <w:t>%</w:t>
            </w:r>
            <w:r>
              <w:rPr>
                <w:szCs w:val="22"/>
                <w:lang w:val="pl-PL"/>
              </w:rPr>
              <w:t xml:space="preserve"> change</w:t>
            </w:r>
          </w:p>
        </w:tc>
      </w:tr>
      <w:tr w:rsidR="00823E80" w:rsidRPr="009407AF" w:rsidTr="00823E80">
        <w:trPr>
          <w:jc w:val="center"/>
        </w:trPr>
        <w:tc>
          <w:tcPr>
            <w:tcW w:w="1728" w:type="dxa"/>
            <w:vMerge w:val="restart"/>
          </w:tcPr>
          <w:p w:rsidR="00823E80" w:rsidRPr="009407AF" w:rsidRDefault="00823E80" w:rsidP="001C0011">
            <w:pPr>
              <w:spacing w:before="0"/>
              <w:rPr>
                <w:color w:val="000000"/>
                <w:szCs w:val="22"/>
              </w:rPr>
            </w:pPr>
            <w:r w:rsidRPr="009407AF">
              <w:rPr>
                <w:color w:val="000000"/>
                <w:szCs w:val="22"/>
              </w:rPr>
              <w:t>FB</w:t>
            </w:r>
          </w:p>
        </w:tc>
        <w:tc>
          <w:tcPr>
            <w:tcW w:w="1998" w:type="dxa"/>
            <w:vAlign w:val="bottom"/>
          </w:tcPr>
          <w:p w:rsidR="00823E80" w:rsidRPr="009407AF" w:rsidRDefault="00823E80" w:rsidP="001C0011">
            <w:pPr>
              <w:spacing w:before="0"/>
              <w:rPr>
                <w:szCs w:val="22"/>
                <w:lang w:val="pl-PL"/>
              </w:rPr>
            </w:pPr>
            <w:r w:rsidRPr="009407AF">
              <w:rPr>
                <w:color w:val="000000"/>
                <w:szCs w:val="22"/>
              </w:rPr>
              <w:t>Kimono</w:t>
            </w:r>
          </w:p>
        </w:tc>
        <w:tc>
          <w:tcPr>
            <w:tcW w:w="1350" w:type="dxa"/>
            <w:vAlign w:val="bottom"/>
          </w:tcPr>
          <w:p w:rsidR="00823E80" w:rsidRPr="009407AF" w:rsidRDefault="00823E80" w:rsidP="001C0011">
            <w:pPr>
              <w:spacing w:before="0"/>
              <w:rPr>
                <w:szCs w:val="22"/>
                <w:lang w:val="pl-PL"/>
              </w:rPr>
            </w:pPr>
            <w:r w:rsidRPr="009407AF">
              <w:rPr>
                <w:color w:val="000000"/>
                <w:szCs w:val="22"/>
              </w:rPr>
              <w:t>8819</w:t>
            </w:r>
          </w:p>
        </w:tc>
        <w:tc>
          <w:tcPr>
            <w:tcW w:w="1260" w:type="dxa"/>
            <w:vAlign w:val="bottom"/>
          </w:tcPr>
          <w:p w:rsidR="00823E80" w:rsidRPr="009407AF" w:rsidRDefault="00823E80" w:rsidP="001C0011">
            <w:pPr>
              <w:spacing w:before="0"/>
              <w:rPr>
                <w:szCs w:val="22"/>
                <w:lang w:val="pl-PL"/>
              </w:rPr>
            </w:pPr>
            <w:r w:rsidRPr="009407AF">
              <w:rPr>
                <w:color w:val="000000"/>
                <w:szCs w:val="22"/>
              </w:rPr>
              <w:t>4576</w:t>
            </w:r>
          </w:p>
        </w:tc>
        <w:tc>
          <w:tcPr>
            <w:tcW w:w="1350" w:type="dxa"/>
            <w:vAlign w:val="bottom"/>
          </w:tcPr>
          <w:p w:rsidR="00823E80" w:rsidRPr="009407AF" w:rsidRDefault="00823E80" w:rsidP="001C0011">
            <w:pPr>
              <w:spacing w:before="0"/>
              <w:rPr>
                <w:color w:val="000000"/>
                <w:szCs w:val="22"/>
              </w:rPr>
            </w:pPr>
            <w:r w:rsidRPr="009407AF">
              <w:rPr>
                <w:color w:val="000000"/>
                <w:szCs w:val="22"/>
              </w:rPr>
              <w:t>-86.6</w:t>
            </w:r>
          </w:p>
        </w:tc>
        <w:tc>
          <w:tcPr>
            <w:tcW w:w="1350" w:type="dxa"/>
            <w:vAlign w:val="bottom"/>
          </w:tcPr>
          <w:p w:rsidR="00823E80" w:rsidRPr="009407AF" w:rsidRDefault="00823E80" w:rsidP="001C0011">
            <w:pPr>
              <w:spacing w:before="0"/>
              <w:rPr>
                <w:szCs w:val="22"/>
                <w:lang w:val="pl-PL"/>
              </w:rPr>
            </w:pPr>
            <w:r w:rsidRPr="009407AF">
              <w:rPr>
                <w:color w:val="000000"/>
                <w:szCs w:val="22"/>
              </w:rPr>
              <w:t>-48.11%</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ParkScene</w:t>
            </w:r>
          </w:p>
        </w:tc>
        <w:tc>
          <w:tcPr>
            <w:tcW w:w="1350" w:type="dxa"/>
            <w:vAlign w:val="bottom"/>
          </w:tcPr>
          <w:p w:rsidR="00823E80" w:rsidRPr="009407AF" w:rsidRDefault="00823E80" w:rsidP="001C0011">
            <w:pPr>
              <w:spacing w:before="0"/>
              <w:rPr>
                <w:szCs w:val="22"/>
                <w:lang w:val="pl-PL"/>
              </w:rPr>
            </w:pPr>
            <w:r w:rsidRPr="009407AF">
              <w:rPr>
                <w:color w:val="000000"/>
                <w:szCs w:val="22"/>
              </w:rPr>
              <w:t>9329</w:t>
            </w:r>
          </w:p>
        </w:tc>
        <w:tc>
          <w:tcPr>
            <w:tcW w:w="1260" w:type="dxa"/>
            <w:vAlign w:val="bottom"/>
          </w:tcPr>
          <w:p w:rsidR="00823E80" w:rsidRPr="009407AF" w:rsidRDefault="00823E80" w:rsidP="001C0011">
            <w:pPr>
              <w:spacing w:before="0"/>
              <w:rPr>
                <w:szCs w:val="22"/>
                <w:lang w:val="pl-PL"/>
              </w:rPr>
            </w:pPr>
            <w:r w:rsidRPr="009407AF">
              <w:rPr>
                <w:color w:val="000000"/>
                <w:szCs w:val="22"/>
              </w:rPr>
              <w:t>4831</w:t>
            </w:r>
          </w:p>
        </w:tc>
        <w:tc>
          <w:tcPr>
            <w:tcW w:w="1350" w:type="dxa"/>
            <w:vAlign w:val="bottom"/>
          </w:tcPr>
          <w:p w:rsidR="00823E80" w:rsidRPr="009407AF" w:rsidRDefault="00823E80" w:rsidP="001C0011">
            <w:pPr>
              <w:spacing w:before="0"/>
              <w:rPr>
                <w:color w:val="000000"/>
                <w:szCs w:val="22"/>
              </w:rPr>
            </w:pPr>
            <w:r w:rsidRPr="009407AF">
              <w:rPr>
                <w:color w:val="000000"/>
                <w:szCs w:val="22"/>
              </w:rPr>
              <w:t>-91.8</w:t>
            </w:r>
          </w:p>
        </w:tc>
        <w:tc>
          <w:tcPr>
            <w:tcW w:w="1350" w:type="dxa"/>
            <w:vAlign w:val="bottom"/>
          </w:tcPr>
          <w:p w:rsidR="00823E80" w:rsidRPr="009407AF" w:rsidRDefault="00823E80" w:rsidP="001C0011">
            <w:pPr>
              <w:spacing w:before="0"/>
              <w:rPr>
                <w:szCs w:val="22"/>
                <w:lang w:val="pl-PL"/>
              </w:rPr>
            </w:pPr>
            <w:r w:rsidRPr="009407AF">
              <w:rPr>
                <w:color w:val="000000"/>
                <w:szCs w:val="22"/>
              </w:rPr>
              <w:t>-48.22%</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Cactus</w:t>
            </w:r>
          </w:p>
        </w:tc>
        <w:tc>
          <w:tcPr>
            <w:tcW w:w="1350" w:type="dxa"/>
            <w:vAlign w:val="bottom"/>
          </w:tcPr>
          <w:p w:rsidR="00823E80" w:rsidRPr="009407AF" w:rsidRDefault="00823E80" w:rsidP="001C0011">
            <w:pPr>
              <w:spacing w:before="0"/>
              <w:rPr>
                <w:szCs w:val="22"/>
                <w:lang w:val="pl-PL"/>
              </w:rPr>
            </w:pPr>
            <w:r w:rsidRPr="009407AF">
              <w:rPr>
                <w:color w:val="000000"/>
                <w:szCs w:val="22"/>
              </w:rPr>
              <w:t>17091</w:t>
            </w:r>
          </w:p>
        </w:tc>
        <w:tc>
          <w:tcPr>
            <w:tcW w:w="1260" w:type="dxa"/>
            <w:vAlign w:val="bottom"/>
          </w:tcPr>
          <w:p w:rsidR="00823E80" w:rsidRPr="009407AF" w:rsidRDefault="00823E80" w:rsidP="001C0011">
            <w:pPr>
              <w:spacing w:before="0"/>
              <w:rPr>
                <w:szCs w:val="22"/>
                <w:lang w:val="pl-PL"/>
              </w:rPr>
            </w:pPr>
            <w:r w:rsidRPr="009407AF">
              <w:rPr>
                <w:color w:val="000000"/>
                <w:szCs w:val="22"/>
              </w:rPr>
              <w:t>8880</w:t>
            </w:r>
          </w:p>
        </w:tc>
        <w:tc>
          <w:tcPr>
            <w:tcW w:w="1350" w:type="dxa"/>
            <w:vAlign w:val="bottom"/>
          </w:tcPr>
          <w:p w:rsidR="00823E80" w:rsidRPr="009407AF" w:rsidRDefault="00823E80" w:rsidP="001C0011">
            <w:pPr>
              <w:spacing w:before="0"/>
              <w:rPr>
                <w:color w:val="000000"/>
                <w:szCs w:val="22"/>
              </w:rPr>
            </w:pPr>
            <w:r w:rsidRPr="009407AF">
              <w:rPr>
                <w:color w:val="000000"/>
                <w:szCs w:val="22"/>
              </w:rPr>
              <w:t>-84.6</w:t>
            </w:r>
          </w:p>
        </w:tc>
        <w:tc>
          <w:tcPr>
            <w:tcW w:w="1350" w:type="dxa"/>
            <w:vAlign w:val="bottom"/>
          </w:tcPr>
          <w:p w:rsidR="00823E80" w:rsidRPr="009407AF" w:rsidRDefault="00823E80" w:rsidP="001C0011">
            <w:pPr>
              <w:spacing w:before="0"/>
              <w:rPr>
                <w:szCs w:val="22"/>
                <w:lang w:val="pl-PL"/>
              </w:rPr>
            </w:pPr>
            <w:r w:rsidRPr="009407AF">
              <w:rPr>
                <w:color w:val="000000"/>
                <w:szCs w:val="22"/>
              </w:rPr>
              <w:t>-48.04%</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BasketballDrive</w:t>
            </w:r>
          </w:p>
        </w:tc>
        <w:tc>
          <w:tcPr>
            <w:tcW w:w="1350" w:type="dxa"/>
            <w:vAlign w:val="bottom"/>
          </w:tcPr>
          <w:p w:rsidR="00823E80" w:rsidRPr="009407AF" w:rsidRDefault="00823E80" w:rsidP="001C0011">
            <w:pPr>
              <w:spacing w:before="0"/>
              <w:rPr>
                <w:szCs w:val="22"/>
                <w:lang w:val="pl-PL"/>
              </w:rPr>
            </w:pPr>
            <w:r w:rsidRPr="009407AF">
              <w:rPr>
                <w:color w:val="000000"/>
                <w:szCs w:val="22"/>
              </w:rPr>
              <w:t>17161</w:t>
            </w:r>
          </w:p>
        </w:tc>
        <w:tc>
          <w:tcPr>
            <w:tcW w:w="1260" w:type="dxa"/>
            <w:vAlign w:val="bottom"/>
          </w:tcPr>
          <w:p w:rsidR="00823E80" w:rsidRPr="009407AF" w:rsidRDefault="00823E80" w:rsidP="001C0011">
            <w:pPr>
              <w:spacing w:before="0"/>
              <w:rPr>
                <w:szCs w:val="22"/>
                <w:lang w:val="pl-PL"/>
              </w:rPr>
            </w:pPr>
            <w:r w:rsidRPr="009407AF">
              <w:rPr>
                <w:color w:val="000000"/>
                <w:szCs w:val="22"/>
              </w:rPr>
              <w:t>8915</w:t>
            </w:r>
          </w:p>
        </w:tc>
        <w:tc>
          <w:tcPr>
            <w:tcW w:w="1350" w:type="dxa"/>
            <w:vAlign w:val="bottom"/>
          </w:tcPr>
          <w:p w:rsidR="00823E80" w:rsidRPr="009407AF" w:rsidRDefault="00823E80" w:rsidP="001C0011">
            <w:pPr>
              <w:spacing w:before="0"/>
              <w:rPr>
                <w:color w:val="000000"/>
                <w:szCs w:val="22"/>
              </w:rPr>
            </w:pPr>
            <w:r w:rsidRPr="009407AF">
              <w:rPr>
                <w:color w:val="000000"/>
                <w:szCs w:val="22"/>
              </w:rPr>
              <w:t>-85.0</w:t>
            </w:r>
          </w:p>
        </w:tc>
        <w:tc>
          <w:tcPr>
            <w:tcW w:w="1350" w:type="dxa"/>
            <w:vAlign w:val="bottom"/>
          </w:tcPr>
          <w:p w:rsidR="00823E80" w:rsidRPr="009407AF" w:rsidRDefault="00823E80" w:rsidP="001C0011">
            <w:pPr>
              <w:spacing w:before="0"/>
              <w:rPr>
                <w:szCs w:val="22"/>
                <w:lang w:val="pl-PL"/>
              </w:rPr>
            </w:pPr>
            <w:r w:rsidRPr="009407AF">
              <w:rPr>
                <w:color w:val="000000"/>
                <w:szCs w:val="22"/>
              </w:rPr>
              <w:t>-48.05%</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BQTerrace</w:t>
            </w:r>
          </w:p>
        </w:tc>
        <w:tc>
          <w:tcPr>
            <w:tcW w:w="1350" w:type="dxa"/>
            <w:vAlign w:val="bottom"/>
          </w:tcPr>
          <w:p w:rsidR="00823E80" w:rsidRPr="009407AF" w:rsidRDefault="00823E80" w:rsidP="001C0011">
            <w:pPr>
              <w:spacing w:before="0"/>
              <w:rPr>
                <w:szCs w:val="22"/>
                <w:lang w:val="pl-PL"/>
              </w:rPr>
            </w:pPr>
            <w:r w:rsidRPr="009407AF">
              <w:rPr>
                <w:color w:val="000000"/>
                <w:szCs w:val="22"/>
              </w:rPr>
              <w:t>20563</w:t>
            </w:r>
          </w:p>
        </w:tc>
        <w:tc>
          <w:tcPr>
            <w:tcW w:w="1260" w:type="dxa"/>
            <w:vAlign w:val="bottom"/>
          </w:tcPr>
          <w:p w:rsidR="00823E80" w:rsidRPr="009407AF" w:rsidRDefault="00823E80" w:rsidP="001C0011">
            <w:pPr>
              <w:spacing w:before="0"/>
              <w:rPr>
                <w:szCs w:val="22"/>
                <w:lang w:val="pl-PL"/>
              </w:rPr>
            </w:pPr>
            <w:r w:rsidRPr="009407AF">
              <w:rPr>
                <w:color w:val="000000"/>
                <w:szCs w:val="22"/>
              </w:rPr>
              <w:t>10728</w:t>
            </w:r>
          </w:p>
        </w:tc>
        <w:tc>
          <w:tcPr>
            <w:tcW w:w="1350" w:type="dxa"/>
            <w:vAlign w:val="bottom"/>
          </w:tcPr>
          <w:p w:rsidR="00823E80" w:rsidRPr="009407AF" w:rsidRDefault="00823E80" w:rsidP="001C0011">
            <w:pPr>
              <w:spacing w:before="0"/>
              <w:rPr>
                <w:color w:val="000000"/>
                <w:szCs w:val="22"/>
              </w:rPr>
            </w:pPr>
            <w:r w:rsidRPr="009407AF">
              <w:rPr>
                <w:color w:val="000000"/>
                <w:szCs w:val="22"/>
              </w:rPr>
              <w:t>-76.2</w:t>
            </w:r>
          </w:p>
        </w:tc>
        <w:tc>
          <w:tcPr>
            <w:tcW w:w="1350" w:type="dxa"/>
            <w:vAlign w:val="bottom"/>
          </w:tcPr>
          <w:p w:rsidR="00823E80" w:rsidRPr="009407AF" w:rsidRDefault="00823E80" w:rsidP="001C0011">
            <w:pPr>
              <w:spacing w:before="0"/>
              <w:rPr>
                <w:szCs w:val="22"/>
                <w:lang w:val="pl-PL"/>
              </w:rPr>
            </w:pPr>
            <w:r w:rsidRPr="009407AF">
              <w:rPr>
                <w:color w:val="000000"/>
                <w:szCs w:val="22"/>
              </w:rPr>
              <w:t>-47.83%</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BasketballDrill</w:t>
            </w:r>
          </w:p>
        </w:tc>
        <w:tc>
          <w:tcPr>
            <w:tcW w:w="1350" w:type="dxa"/>
            <w:vAlign w:val="bottom"/>
          </w:tcPr>
          <w:p w:rsidR="00823E80" w:rsidRPr="009407AF" w:rsidRDefault="00823E80" w:rsidP="001C0011">
            <w:pPr>
              <w:spacing w:before="0"/>
              <w:rPr>
                <w:szCs w:val="22"/>
                <w:lang w:val="pl-PL"/>
              </w:rPr>
            </w:pPr>
            <w:r w:rsidRPr="009407AF">
              <w:rPr>
                <w:color w:val="000000"/>
                <w:szCs w:val="22"/>
              </w:rPr>
              <w:t>18485</w:t>
            </w:r>
          </w:p>
        </w:tc>
        <w:tc>
          <w:tcPr>
            <w:tcW w:w="1260" w:type="dxa"/>
            <w:vAlign w:val="bottom"/>
          </w:tcPr>
          <w:p w:rsidR="00823E80" w:rsidRPr="009407AF" w:rsidRDefault="00823E80" w:rsidP="001C0011">
            <w:pPr>
              <w:spacing w:before="0"/>
              <w:rPr>
                <w:szCs w:val="22"/>
                <w:lang w:val="pl-PL"/>
              </w:rPr>
            </w:pPr>
            <w:r w:rsidRPr="009407AF">
              <w:rPr>
                <w:color w:val="000000"/>
                <w:szCs w:val="22"/>
              </w:rPr>
              <w:t>9577</w:t>
            </w:r>
          </w:p>
        </w:tc>
        <w:tc>
          <w:tcPr>
            <w:tcW w:w="1350" w:type="dxa"/>
            <w:vAlign w:val="bottom"/>
          </w:tcPr>
          <w:p w:rsidR="00823E80" w:rsidRPr="009407AF" w:rsidRDefault="00823E80" w:rsidP="001C0011">
            <w:pPr>
              <w:spacing w:before="0"/>
              <w:rPr>
                <w:color w:val="000000"/>
                <w:szCs w:val="22"/>
              </w:rPr>
            </w:pPr>
            <w:r w:rsidRPr="009407AF">
              <w:rPr>
                <w:color w:val="000000"/>
                <w:szCs w:val="22"/>
              </w:rPr>
              <w:t>-91.8</w:t>
            </w:r>
          </w:p>
        </w:tc>
        <w:tc>
          <w:tcPr>
            <w:tcW w:w="1350" w:type="dxa"/>
            <w:vAlign w:val="bottom"/>
          </w:tcPr>
          <w:p w:rsidR="00823E80" w:rsidRPr="009407AF" w:rsidRDefault="00823E80" w:rsidP="001C0011">
            <w:pPr>
              <w:spacing w:before="0"/>
              <w:rPr>
                <w:szCs w:val="22"/>
                <w:lang w:val="pl-PL"/>
              </w:rPr>
            </w:pPr>
            <w:r w:rsidRPr="009407AF">
              <w:rPr>
                <w:color w:val="000000"/>
                <w:szCs w:val="22"/>
              </w:rPr>
              <w:t>-48.19%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BQMall</w:t>
            </w:r>
          </w:p>
        </w:tc>
        <w:tc>
          <w:tcPr>
            <w:tcW w:w="1350" w:type="dxa"/>
            <w:vAlign w:val="bottom"/>
          </w:tcPr>
          <w:p w:rsidR="00823E80" w:rsidRPr="009407AF" w:rsidRDefault="00823E80" w:rsidP="001C0011">
            <w:pPr>
              <w:spacing w:before="0"/>
              <w:rPr>
                <w:szCs w:val="22"/>
                <w:lang w:val="pl-PL"/>
              </w:rPr>
            </w:pPr>
            <w:r w:rsidRPr="009407AF">
              <w:rPr>
                <w:color w:val="000000"/>
                <w:szCs w:val="22"/>
              </w:rPr>
              <w:t>21027</w:t>
            </w:r>
          </w:p>
        </w:tc>
        <w:tc>
          <w:tcPr>
            <w:tcW w:w="1260" w:type="dxa"/>
            <w:vAlign w:val="bottom"/>
          </w:tcPr>
          <w:p w:rsidR="00823E80" w:rsidRPr="009407AF" w:rsidRDefault="00823E80" w:rsidP="001C0011">
            <w:pPr>
              <w:spacing w:before="0"/>
              <w:rPr>
                <w:szCs w:val="22"/>
                <w:lang w:val="pl-PL"/>
              </w:rPr>
            </w:pPr>
            <w:r w:rsidRPr="009407AF">
              <w:rPr>
                <w:color w:val="000000"/>
                <w:szCs w:val="22"/>
              </w:rPr>
              <w:t>10960</w:t>
            </w:r>
          </w:p>
        </w:tc>
        <w:tc>
          <w:tcPr>
            <w:tcW w:w="1350" w:type="dxa"/>
            <w:vAlign w:val="bottom"/>
          </w:tcPr>
          <w:p w:rsidR="00823E80" w:rsidRPr="009407AF" w:rsidRDefault="00823E80" w:rsidP="001C0011">
            <w:pPr>
              <w:spacing w:before="0"/>
              <w:rPr>
                <w:color w:val="000000"/>
                <w:szCs w:val="22"/>
              </w:rPr>
            </w:pPr>
            <w:r w:rsidRPr="009407AF">
              <w:rPr>
                <w:color w:val="000000"/>
                <w:szCs w:val="22"/>
              </w:rPr>
              <w:t>-78.0</w:t>
            </w:r>
          </w:p>
        </w:tc>
        <w:tc>
          <w:tcPr>
            <w:tcW w:w="1350" w:type="dxa"/>
            <w:vAlign w:val="bottom"/>
          </w:tcPr>
          <w:p w:rsidR="00823E80" w:rsidRPr="009407AF" w:rsidRDefault="00823E80" w:rsidP="001C0011">
            <w:pPr>
              <w:spacing w:before="0"/>
              <w:rPr>
                <w:szCs w:val="22"/>
                <w:lang w:val="pl-PL"/>
              </w:rPr>
            </w:pPr>
            <w:r w:rsidRPr="009407AF">
              <w:rPr>
                <w:color w:val="000000"/>
                <w:szCs w:val="22"/>
              </w:rPr>
              <w:t>-47.88%</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PartyScene</w:t>
            </w:r>
          </w:p>
        </w:tc>
        <w:tc>
          <w:tcPr>
            <w:tcW w:w="1350" w:type="dxa"/>
            <w:vAlign w:val="bottom"/>
          </w:tcPr>
          <w:p w:rsidR="00823E80" w:rsidRPr="009407AF" w:rsidRDefault="00823E80" w:rsidP="001C0011">
            <w:pPr>
              <w:spacing w:before="0"/>
              <w:rPr>
                <w:szCs w:val="22"/>
                <w:lang w:val="pl-PL"/>
              </w:rPr>
            </w:pPr>
            <w:r w:rsidRPr="009407AF">
              <w:rPr>
                <w:color w:val="000000"/>
                <w:szCs w:val="22"/>
              </w:rPr>
              <w:t>17305</w:t>
            </w:r>
          </w:p>
        </w:tc>
        <w:tc>
          <w:tcPr>
            <w:tcW w:w="1260" w:type="dxa"/>
            <w:vAlign w:val="bottom"/>
          </w:tcPr>
          <w:p w:rsidR="00823E80" w:rsidRPr="009407AF" w:rsidRDefault="00823E80" w:rsidP="001C0011">
            <w:pPr>
              <w:spacing w:before="0"/>
              <w:rPr>
                <w:szCs w:val="22"/>
                <w:lang w:val="pl-PL"/>
              </w:rPr>
            </w:pPr>
            <w:r w:rsidRPr="009407AF">
              <w:rPr>
                <w:color w:val="000000"/>
                <w:szCs w:val="22"/>
              </w:rPr>
              <w:t>8987</w:t>
            </w:r>
          </w:p>
        </w:tc>
        <w:tc>
          <w:tcPr>
            <w:tcW w:w="1350" w:type="dxa"/>
            <w:vAlign w:val="bottom"/>
          </w:tcPr>
          <w:p w:rsidR="00823E80" w:rsidRPr="009407AF" w:rsidRDefault="00823E80" w:rsidP="001C0011">
            <w:pPr>
              <w:spacing w:before="0"/>
              <w:rPr>
                <w:color w:val="000000"/>
                <w:szCs w:val="22"/>
              </w:rPr>
            </w:pPr>
            <w:r w:rsidRPr="009407AF">
              <w:rPr>
                <w:color w:val="000000"/>
                <w:szCs w:val="22"/>
              </w:rPr>
              <w:t>-85.8</w:t>
            </w:r>
          </w:p>
        </w:tc>
        <w:tc>
          <w:tcPr>
            <w:tcW w:w="1350" w:type="dxa"/>
            <w:vAlign w:val="bottom"/>
          </w:tcPr>
          <w:p w:rsidR="00823E80" w:rsidRPr="009407AF" w:rsidRDefault="00823E80" w:rsidP="001C0011">
            <w:pPr>
              <w:spacing w:before="0"/>
              <w:rPr>
                <w:szCs w:val="22"/>
                <w:lang w:val="pl-PL"/>
              </w:rPr>
            </w:pPr>
            <w:r w:rsidRPr="009407AF">
              <w:rPr>
                <w:color w:val="000000"/>
                <w:szCs w:val="22"/>
              </w:rPr>
              <w:t>-48.07%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RaceHorsesC</w:t>
            </w:r>
          </w:p>
        </w:tc>
        <w:tc>
          <w:tcPr>
            <w:tcW w:w="1350" w:type="dxa"/>
            <w:vAlign w:val="bottom"/>
          </w:tcPr>
          <w:p w:rsidR="00823E80" w:rsidRPr="009407AF" w:rsidRDefault="00823E80" w:rsidP="001C0011">
            <w:pPr>
              <w:spacing w:before="0"/>
              <w:rPr>
                <w:szCs w:val="22"/>
                <w:lang w:val="pl-PL"/>
              </w:rPr>
            </w:pPr>
            <w:r w:rsidRPr="009407AF">
              <w:rPr>
                <w:color w:val="000000"/>
                <w:szCs w:val="22"/>
              </w:rPr>
              <w:t>9362</w:t>
            </w:r>
          </w:p>
        </w:tc>
        <w:tc>
          <w:tcPr>
            <w:tcW w:w="1260" w:type="dxa"/>
            <w:vAlign w:val="bottom"/>
          </w:tcPr>
          <w:p w:rsidR="00823E80" w:rsidRPr="009407AF" w:rsidRDefault="00823E80" w:rsidP="001C0011">
            <w:pPr>
              <w:spacing w:before="0"/>
              <w:rPr>
                <w:szCs w:val="22"/>
                <w:lang w:val="pl-PL"/>
              </w:rPr>
            </w:pPr>
            <w:r w:rsidRPr="009407AF">
              <w:rPr>
                <w:color w:val="000000"/>
                <w:szCs w:val="22"/>
              </w:rPr>
              <w:t>4890</w:t>
            </w:r>
          </w:p>
        </w:tc>
        <w:tc>
          <w:tcPr>
            <w:tcW w:w="1350" w:type="dxa"/>
            <w:vAlign w:val="bottom"/>
          </w:tcPr>
          <w:p w:rsidR="00823E80" w:rsidRPr="009407AF" w:rsidRDefault="00823E80" w:rsidP="001C0011">
            <w:pPr>
              <w:spacing w:before="0"/>
              <w:rPr>
                <w:color w:val="000000"/>
                <w:szCs w:val="22"/>
              </w:rPr>
            </w:pPr>
            <w:r w:rsidRPr="009407AF">
              <w:rPr>
                <w:color w:val="000000"/>
                <w:szCs w:val="22"/>
              </w:rPr>
              <w:t>-68.8</w:t>
            </w:r>
          </w:p>
        </w:tc>
        <w:tc>
          <w:tcPr>
            <w:tcW w:w="1350" w:type="dxa"/>
            <w:vAlign w:val="bottom"/>
          </w:tcPr>
          <w:p w:rsidR="00823E80" w:rsidRPr="009407AF" w:rsidRDefault="00823E80" w:rsidP="001C0011">
            <w:pPr>
              <w:spacing w:before="0"/>
              <w:rPr>
                <w:szCs w:val="22"/>
                <w:lang w:val="pl-PL"/>
              </w:rPr>
            </w:pPr>
            <w:r w:rsidRPr="009407AF">
              <w:rPr>
                <w:color w:val="000000"/>
                <w:szCs w:val="22"/>
              </w:rPr>
              <w:t>-47.77%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BasketballPass</w:t>
            </w:r>
          </w:p>
        </w:tc>
        <w:tc>
          <w:tcPr>
            <w:tcW w:w="1350" w:type="dxa"/>
            <w:vAlign w:val="bottom"/>
          </w:tcPr>
          <w:p w:rsidR="00823E80" w:rsidRPr="009407AF" w:rsidRDefault="00823E80" w:rsidP="001C0011">
            <w:pPr>
              <w:spacing w:before="0"/>
              <w:rPr>
                <w:szCs w:val="22"/>
                <w:lang w:val="pl-PL"/>
              </w:rPr>
            </w:pPr>
            <w:r w:rsidRPr="009407AF">
              <w:rPr>
                <w:color w:val="000000"/>
                <w:szCs w:val="22"/>
              </w:rPr>
              <w:t>18543</w:t>
            </w:r>
          </w:p>
        </w:tc>
        <w:tc>
          <w:tcPr>
            <w:tcW w:w="1260" w:type="dxa"/>
            <w:vAlign w:val="bottom"/>
          </w:tcPr>
          <w:p w:rsidR="00823E80" w:rsidRPr="009407AF" w:rsidRDefault="00823E80" w:rsidP="001C0011">
            <w:pPr>
              <w:spacing w:before="0"/>
              <w:rPr>
                <w:szCs w:val="22"/>
                <w:lang w:val="pl-PL"/>
              </w:rPr>
            </w:pPr>
            <w:r w:rsidRPr="009407AF">
              <w:rPr>
                <w:color w:val="000000"/>
                <w:szCs w:val="22"/>
              </w:rPr>
              <w:t>9606</w:t>
            </w:r>
          </w:p>
        </w:tc>
        <w:tc>
          <w:tcPr>
            <w:tcW w:w="1350" w:type="dxa"/>
            <w:vAlign w:val="bottom"/>
          </w:tcPr>
          <w:p w:rsidR="00823E80" w:rsidRPr="009407AF" w:rsidRDefault="00823E80" w:rsidP="001C0011">
            <w:pPr>
              <w:spacing w:before="0"/>
              <w:rPr>
                <w:color w:val="000000"/>
                <w:szCs w:val="22"/>
              </w:rPr>
            </w:pPr>
            <w:r w:rsidRPr="009407AF">
              <w:rPr>
                <w:color w:val="000000"/>
                <w:szCs w:val="22"/>
              </w:rPr>
              <w:t>-92.1</w:t>
            </w:r>
          </w:p>
        </w:tc>
        <w:tc>
          <w:tcPr>
            <w:tcW w:w="1350" w:type="dxa"/>
            <w:vAlign w:val="bottom"/>
          </w:tcPr>
          <w:p w:rsidR="00823E80" w:rsidRPr="009407AF" w:rsidRDefault="00823E80" w:rsidP="001C0011">
            <w:pPr>
              <w:spacing w:before="0"/>
              <w:rPr>
                <w:szCs w:val="22"/>
                <w:lang w:val="pl-PL"/>
              </w:rPr>
            </w:pPr>
            <w:r w:rsidRPr="009407AF">
              <w:rPr>
                <w:color w:val="000000"/>
                <w:szCs w:val="22"/>
              </w:rPr>
              <w:t>-48.20%</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BQSquare</w:t>
            </w:r>
          </w:p>
        </w:tc>
        <w:tc>
          <w:tcPr>
            <w:tcW w:w="1350" w:type="dxa"/>
            <w:vAlign w:val="bottom"/>
          </w:tcPr>
          <w:p w:rsidR="00823E80" w:rsidRPr="009407AF" w:rsidRDefault="00823E80" w:rsidP="001C0011">
            <w:pPr>
              <w:spacing w:before="0"/>
              <w:rPr>
                <w:szCs w:val="22"/>
                <w:lang w:val="pl-PL"/>
              </w:rPr>
            </w:pPr>
            <w:r w:rsidRPr="009407AF">
              <w:rPr>
                <w:color w:val="000000"/>
                <w:szCs w:val="22"/>
              </w:rPr>
              <w:t>21335</w:t>
            </w:r>
          </w:p>
        </w:tc>
        <w:tc>
          <w:tcPr>
            <w:tcW w:w="1260" w:type="dxa"/>
            <w:vAlign w:val="bottom"/>
          </w:tcPr>
          <w:p w:rsidR="00823E80" w:rsidRPr="009407AF" w:rsidRDefault="00823E80" w:rsidP="001C0011">
            <w:pPr>
              <w:spacing w:before="0"/>
              <w:rPr>
                <w:szCs w:val="22"/>
                <w:lang w:val="pl-PL"/>
              </w:rPr>
            </w:pPr>
            <w:r w:rsidRPr="009407AF">
              <w:rPr>
                <w:color w:val="000000"/>
                <w:szCs w:val="22"/>
              </w:rPr>
              <w:t>11114</w:t>
            </w:r>
          </w:p>
        </w:tc>
        <w:tc>
          <w:tcPr>
            <w:tcW w:w="1350" w:type="dxa"/>
            <w:vAlign w:val="bottom"/>
          </w:tcPr>
          <w:p w:rsidR="00823E80" w:rsidRPr="009407AF" w:rsidRDefault="00823E80" w:rsidP="001C0011">
            <w:pPr>
              <w:spacing w:before="0"/>
              <w:rPr>
                <w:color w:val="000000"/>
                <w:szCs w:val="22"/>
              </w:rPr>
            </w:pPr>
            <w:r w:rsidRPr="009407AF">
              <w:rPr>
                <w:color w:val="000000"/>
                <w:szCs w:val="22"/>
              </w:rPr>
              <w:t>-79.2</w:t>
            </w:r>
          </w:p>
        </w:tc>
        <w:tc>
          <w:tcPr>
            <w:tcW w:w="1350" w:type="dxa"/>
            <w:vAlign w:val="bottom"/>
          </w:tcPr>
          <w:p w:rsidR="00823E80" w:rsidRPr="009407AF" w:rsidRDefault="00823E80" w:rsidP="001C0011">
            <w:pPr>
              <w:spacing w:before="0"/>
              <w:rPr>
                <w:szCs w:val="22"/>
                <w:lang w:val="pl-PL"/>
              </w:rPr>
            </w:pPr>
            <w:r w:rsidRPr="009407AF">
              <w:rPr>
                <w:color w:val="000000"/>
                <w:szCs w:val="22"/>
              </w:rPr>
              <w:t>-47.91%</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BlowingBubbles</w:t>
            </w:r>
          </w:p>
        </w:tc>
        <w:tc>
          <w:tcPr>
            <w:tcW w:w="1350" w:type="dxa"/>
            <w:vAlign w:val="bottom"/>
          </w:tcPr>
          <w:p w:rsidR="00823E80" w:rsidRPr="009407AF" w:rsidRDefault="00823E80" w:rsidP="001C0011">
            <w:pPr>
              <w:spacing w:before="0"/>
              <w:rPr>
                <w:szCs w:val="22"/>
                <w:lang w:val="pl-PL"/>
              </w:rPr>
            </w:pPr>
            <w:r w:rsidRPr="009407AF">
              <w:rPr>
                <w:color w:val="000000"/>
                <w:szCs w:val="22"/>
              </w:rPr>
              <w:t>17263</w:t>
            </w:r>
          </w:p>
        </w:tc>
        <w:tc>
          <w:tcPr>
            <w:tcW w:w="1260" w:type="dxa"/>
            <w:vAlign w:val="bottom"/>
          </w:tcPr>
          <w:p w:rsidR="00823E80" w:rsidRPr="009407AF" w:rsidRDefault="00823E80" w:rsidP="001C0011">
            <w:pPr>
              <w:spacing w:before="0"/>
              <w:rPr>
                <w:szCs w:val="22"/>
                <w:lang w:val="pl-PL"/>
              </w:rPr>
            </w:pPr>
            <w:r w:rsidRPr="009407AF">
              <w:rPr>
                <w:color w:val="000000"/>
                <w:szCs w:val="22"/>
              </w:rPr>
              <w:t>8966</w:t>
            </w:r>
          </w:p>
        </w:tc>
        <w:tc>
          <w:tcPr>
            <w:tcW w:w="1350" w:type="dxa"/>
            <w:vAlign w:val="bottom"/>
          </w:tcPr>
          <w:p w:rsidR="00823E80" w:rsidRPr="009407AF" w:rsidRDefault="00823E80" w:rsidP="001C0011">
            <w:pPr>
              <w:spacing w:before="0"/>
              <w:rPr>
                <w:color w:val="000000"/>
                <w:szCs w:val="22"/>
              </w:rPr>
            </w:pPr>
            <w:r w:rsidRPr="009407AF">
              <w:rPr>
                <w:color w:val="000000"/>
                <w:szCs w:val="22"/>
              </w:rPr>
              <w:t>-85.5</w:t>
            </w:r>
          </w:p>
        </w:tc>
        <w:tc>
          <w:tcPr>
            <w:tcW w:w="1350" w:type="dxa"/>
            <w:vAlign w:val="bottom"/>
          </w:tcPr>
          <w:p w:rsidR="00823E80" w:rsidRPr="009407AF" w:rsidRDefault="00823E80" w:rsidP="001C0011">
            <w:pPr>
              <w:spacing w:before="0"/>
              <w:rPr>
                <w:szCs w:val="22"/>
                <w:lang w:val="pl-PL"/>
              </w:rPr>
            </w:pPr>
            <w:r w:rsidRPr="009407AF">
              <w:rPr>
                <w:color w:val="000000"/>
                <w:szCs w:val="22"/>
              </w:rPr>
              <w:t>-48.06%</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RaceHorses</w:t>
            </w:r>
          </w:p>
        </w:tc>
        <w:tc>
          <w:tcPr>
            <w:tcW w:w="1350" w:type="dxa"/>
            <w:vAlign w:val="bottom"/>
          </w:tcPr>
          <w:p w:rsidR="00823E80" w:rsidRPr="009407AF" w:rsidRDefault="00823E80" w:rsidP="001C0011">
            <w:pPr>
              <w:spacing w:before="0"/>
              <w:rPr>
                <w:szCs w:val="22"/>
                <w:lang w:val="pl-PL"/>
              </w:rPr>
            </w:pPr>
            <w:r w:rsidRPr="009407AF">
              <w:rPr>
                <w:color w:val="000000"/>
                <w:szCs w:val="22"/>
              </w:rPr>
              <w:t>10212</w:t>
            </w:r>
          </w:p>
        </w:tc>
        <w:tc>
          <w:tcPr>
            <w:tcW w:w="1260" w:type="dxa"/>
            <w:vAlign w:val="bottom"/>
          </w:tcPr>
          <w:p w:rsidR="00823E80" w:rsidRPr="009407AF" w:rsidRDefault="00823E80" w:rsidP="001C0011">
            <w:pPr>
              <w:spacing w:before="0"/>
              <w:rPr>
                <w:szCs w:val="22"/>
                <w:lang w:val="pl-PL"/>
              </w:rPr>
            </w:pPr>
            <w:r w:rsidRPr="009407AF">
              <w:rPr>
                <w:color w:val="000000"/>
                <w:szCs w:val="22"/>
              </w:rPr>
              <w:t>5321</w:t>
            </w:r>
          </w:p>
        </w:tc>
        <w:tc>
          <w:tcPr>
            <w:tcW w:w="1350" w:type="dxa"/>
            <w:vAlign w:val="bottom"/>
          </w:tcPr>
          <w:p w:rsidR="00823E80" w:rsidRPr="009407AF" w:rsidRDefault="00823E80" w:rsidP="001C0011">
            <w:pPr>
              <w:spacing w:before="0"/>
              <w:rPr>
                <w:color w:val="000000"/>
                <w:szCs w:val="22"/>
              </w:rPr>
            </w:pPr>
            <w:r w:rsidRPr="009407AF">
              <w:rPr>
                <w:color w:val="000000"/>
                <w:szCs w:val="22"/>
              </w:rPr>
              <w:t>-75.2</w:t>
            </w:r>
          </w:p>
        </w:tc>
        <w:tc>
          <w:tcPr>
            <w:tcW w:w="1350" w:type="dxa"/>
            <w:vAlign w:val="bottom"/>
          </w:tcPr>
          <w:p w:rsidR="00823E80" w:rsidRPr="009407AF" w:rsidRDefault="00823E80" w:rsidP="001C0011">
            <w:pPr>
              <w:spacing w:before="0"/>
              <w:rPr>
                <w:szCs w:val="22"/>
                <w:lang w:val="pl-PL"/>
              </w:rPr>
            </w:pPr>
            <w:r w:rsidRPr="009407AF">
              <w:rPr>
                <w:color w:val="000000"/>
                <w:szCs w:val="22"/>
              </w:rPr>
              <w:t>-47.89%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FourPeople</w:t>
            </w:r>
          </w:p>
        </w:tc>
        <w:tc>
          <w:tcPr>
            <w:tcW w:w="1350" w:type="dxa"/>
            <w:vAlign w:val="bottom"/>
          </w:tcPr>
          <w:p w:rsidR="00823E80" w:rsidRPr="009407AF" w:rsidRDefault="00823E80" w:rsidP="001C0011">
            <w:pPr>
              <w:spacing w:before="0"/>
              <w:rPr>
                <w:szCs w:val="22"/>
                <w:lang w:val="pl-PL"/>
              </w:rPr>
            </w:pPr>
            <w:r w:rsidRPr="009407AF">
              <w:rPr>
                <w:color w:val="000000"/>
                <w:szCs w:val="22"/>
              </w:rPr>
              <w:t>21155</w:t>
            </w:r>
          </w:p>
        </w:tc>
        <w:tc>
          <w:tcPr>
            <w:tcW w:w="1260" w:type="dxa"/>
            <w:vAlign w:val="bottom"/>
          </w:tcPr>
          <w:p w:rsidR="00823E80" w:rsidRPr="009407AF" w:rsidRDefault="00823E80" w:rsidP="001C0011">
            <w:pPr>
              <w:spacing w:before="0"/>
              <w:rPr>
                <w:szCs w:val="22"/>
                <w:lang w:val="pl-PL"/>
              </w:rPr>
            </w:pPr>
            <w:r w:rsidRPr="009407AF">
              <w:rPr>
                <w:color w:val="000000"/>
                <w:szCs w:val="22"/>
              </w:rPr>
              <w:t>11024</w:t>
            </w:r>
          </w:p>
        </w:tc>
        <w:tc>
          <w:tcPr>
            <w:tcW w:w="1350" w:type="dxa"/>
            <w:vAlign w:val="bottom"/>
          </w:tcPr>
          <w:p w:rsidR="00823E80" w:rsidRPr="009407AF" w:rsidRDefault="00823E80" w:rsidP="001C0011">
            <w:pPr>
              <w:spacing w:before="0"/>
              <w:rPr>
                <w:color w:val="000000"/>
                <w:szCs w:val="22"/>
              </w:rPr>
            </w:pPr>
            <w:r w:rsidRPr="009407AF">
              <w:rPr>
                <w:color w:val="000000"/>
                <w:szCs w:val="22"/>
              </w:rPr>
              <w:t>-78.5</w:t>
            </w:r>
          </w:p>
        </w:tc>
        <w:tc>
          <w:tcPr>
            <w:tcW w:w="1350" w:type="dxa"/>
            <w:vAlign w:val="bottom"/>
          </w:tcPr>
          <w:p w:rsidR="00823E80" w:rsidRPr="009407AF" w:rsidRDefault="00823E80" w:rsidP="001C0011">
            <w:pPr>
              <w:spacing w:before="0"/>
              <w:rPr>
                <w:szCs w:val="22"/>
                <w:lang w:val="pl-PL"/>
              </w:rPr>
            </w:pPr>
            <w:r w:rsidRPr="009407AF">
              <w:rPr>
                <w:color w:val="000000"/>
                <w:szCs w:val="22"/>
              </w:rPr>
              <w:t>-47.89%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Johnny</w:t>
            </w:r>
          </w:p>
        </w:tc>
        <w:tc>
          <w:tcPr>
            <w:tcW w:w="1350" w:type="dxa"/>
            <w:vAlign w:val="bottom"/>
          </w:tcPr>
          <w:p w:rsidR="00823E80" w:rsidRPr="009407AF" w:rsidRDefault="00823E80" w:rsidP="001C0011">
            <w:pPr>
              <w:spacing w:before="0"/>
              <w:rPr>
                <w:szCs w:val="22"/>
                <w:lang w:val="pl-PL"/>
              </w:rPr>
            </w:pPr>
            <w:r w:rsidRPr="009407AF">
              <w:rPr>
                <w:color w:val="000000"/>
                <w:szCs w:val="22"/>
              </w:rPr>
              <w:t>21205</w:t>
            </w:r>
          </w:p>
        </w:tc>
        <w:tc>
          <w:tcPr>
            <w:tcW w:w="1260" w:type="dxa"/>
            <w:vAlign w:val="bottom"/>
          </w:tcPr>
          <w:p w:rsidR="00823E80" w:rsidRPr="009407AF" w:rsidRDefault="00823E80" w:rsidP="001C0011">
            <w:pPr>
              <w:spacing w:before="0"/>
              <w:rPr>
                <w:szCs w:val="22"/>
                <w:lang w:val="pl-PL"/>
              </w:rPr>
            </w:pPr>
            <w:r w:rsidRPr="009407AF">
              <w:rPr>
                <w:color w:val="000000"/>
                <w:szCs w:val="22"/>
              </w:rPr>
              <w:t>11049</w:t>
            </w:r>
          </w:p>
        </w:tc>
        <w:tc>
          <w:tcPr>
            <w:tcW w:w="1350" w:type="dxa"/>
            <w:vAlign w:val="bottom"/>
          </w:tcPr>
          <w:p w:rsidR="00823E80" w:rsidRPr="009407AF" w:rsidRDefault="00823E80" w:rsidP="001C0011">
            <w:pPr>
              <w:spacing w:before="0"/>
              <w:rPr>
                <w:color w:val="000000"/>
                <w:szCs w:val="22"/>
              </w:rPr>
            </w:pPr>
            <w:r w:rsidRPr="009407AF">
              <w:rPr>
                <w:color w:val="000000"/>
                <w:szCs w:val="22"/>
              </w:rPr>
              <w:t>-78.7</w:t>
            </w:r>
          </w:p>
        </w:tc>
        <w:tc>
          <w:tcPr>
            <w:tcW w:w="1350" w:type="dxa"/>
            <w:vAlign w:val="bottom"/>
          </w:tcPr>
          <w:p w:rsidR="00823E80" w:rsidRPr="009407AF" w:rsidRDefault="00823E80" w:rsidP="001C0011">
            <w:pPr>
              <w:spacing w:before="0"/>
              <w:rPr>
                <w:szCs w:val="22"/>
                <w:lang w:val="pl-PL"/>
              </w:rPr>
            </w:pPr>
            <w:r w:rsidRPr="009407AF">
              <w:rPr>
                <w:color w:val="000000"/>
                <w:szCs w:val="22"/>
              </w:rPr>
              <w:t>-47.89%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KristenAndSara</w:t>
            </w:r>
          </w:p>
        </w:tc>
        <w:tc>
          <w:tcPr>
            <w:tcW w:w="1350" w:type="dxa"/>
            <w:vAlign w:val="bottom"/>
          </w:tcPr>
          <w:p w:rsidR="00823E80" w:rsidRPr="009407AF" w:rsidRDefault="00823E80" w:rsidP="001C0011">
            <w:pPr>
              <w:spacing w:before="0"/>
              <w:rPr>
                <w:szCs w:val="22"/>
                <w:lang w:val="pl-PL"/>
              </w:rPr>
            </w:pPr>
            <w:r w:rsidRPr="009407AF">
              <w:rPr>
                <w:color w:val="000000"/>
                <w:szCs w:val="22"/>
              </w:rPr>
              <w:t>20953</w:t>
            </w:r>
          </w:p>
        </w:tc>
        <w:tc>
          <w:tcPr>
            <w:tcW w:w="1260" w:type="dxa"/>
            <w:vAlign w:val="bottom"/>
          </w:tcPr>
          <w:p w:rsidR="00823E80" w:rsidRPr="009407AF" w:rsidRDefault="00823E80" w:rsidP="001C0011">
            <w:pPr>
              <w:spacing w:before="0"/>
              <w:rPr>
                <w:szCs w:val="22"/>
                <w:lang w:val="pl-PL"/>
              </w:rPr>
            </w:pPr>
            <w:r w:rsidRPr="009407AF">
              <w:rPr>
                <w:color w:val="000000"/>
                <w:szCs w:val="22"/>
              </w:rPr>
              <w:t>10923</w:t>
            </w:r>
          </w:p>
        </w:tc>
        <w:tc>
          <w:tcPr>
            <w:tcW w:w="1350" w:type="dxa"/>
            <w:vAlign w:val="bottom"/>
          </w:tcPr>
          <w:p w:rsidR="00823E80" w:rsidRPr="009407AF" w:rsidRDefault="00823E80" w:rsidP="001C0011">
            <w:pPr>
              <w:spacing w:before="0"/>
              <w:rPr>
                <w:color w:val="000000"/>
                <w:szCs w:val="22"/>
              </w:rPr>
            </w:pPr>
            <w:r w:rsidRPr="009407AF">
              <w:rPr>
                <w:color w:val="000000"/>
                <w:szCs w:val="22"/>
              </w:rPr>
              <w:t>-77.8</w:t>
            </w:r>
          </w:p>
        </w:tc>
        <w:tc>
          <w:tcPr>
            <w:tcW w:w="1350" w:type="dxa"/>
            <w:vAlign w:val="bottom"/>
          </w:tcPr>
          <w:p w:rsidR="00823E80" w:rsidRPr="009407AF" w:rsidRDefault="00823E80" w:rsidP="001C0011">
            <w:pPr>
              <w:spacing w:before="0"/>
              <w:rPr>
                <w:szCs w:val="22"/>
                <w:lang w:val="pl-PL"/>
              </w:rPr>
            </w:pPr>
            <w:r w:rsidRPr="009407AF">
              <w:rPr>
                <w:color w:val="000000"/>
                <w:szCs w:val="22"/>
              </w:rPr>
              <w:t>-47.87%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BasketballDrillText</w:t>
            </w:r>
          </w:p>
        </w:tc>
        <w:tc>
          <w:tcPr>
            <w:tcW w:w="1350" w:type="dxa"/>
            <w:vAlign w:val="bottom"/>
          </w:tcPr>
          <w:p w:rsidR="00823E80" w:rsidRPr="009407AF" w:rsidRDefault="00823E80" w:rsidP="001C0011">
            <w:pPr>
              <w:spacing w:before="0"/>
              <w:rPr>
                <w:szCs w:val="22"/>
                <w:lang w:val="pl-PL"/>
              </w:rPr>
            </w:pPr>
            <w:r w:rsidRPr="009407AF">
              <w:rPr>
                <w:color w:val="000000"/>
                <w:szCs w:val="22"/>
              </w:rPr>
              <w:t>17673</w:t>
            </w:r>
          </w:p>
        </w:tc>
        <w:tc>
          <w:tcPr>
            <w:tcW w:w="1260" w:type="dxa"/>
            <w:vAlign w:val="bottom"/>
          </w:tcPr>
          <w:p w:rsidR="00823E80" w:rsidRPr="009407AF" w:rsidRDefault="00823E80" w:rsidP="001C0011">
            <w:pPr>
              <w:spacing w:before="0"/>
              <w:rPr>
                <w:szCs w:val="22"/>
                <w:lang w:val="pl-PL"/>
              </w:rPr>
            </w:pPr>
            <w:r w:rsidRPr="009407AF">
              <w:rPr>
                <w:color w:val="000000"/>
                <w:szCs w:val="22"/>
              </w:rPr>
              <w:t>9171</w:t>
            </w:r>
          </w:p>
        </w:tc>
        <w:tc>
          <w:tcPr>
            <w:tcW w:w="1350" w:type="dxa"/>
            <w:vAlign w:val="bottom"/>
          </w:tcPr>
          <w:p w:rsidR="00823E80" w:rsidRPr="009407AF" w:rsidRDefault="00823E80" w:rsidP="001C0011">
            <w:pPr>
              <w:spacing w:before="0"/>
              <w:rPr>
                <w:color w:val="000000"/>
                <w:szCs w:val="22"/>
              </w:rPr>
            </w:pPr>
            <w:r w:rsidRPr="009407AF">
              <w:rPr>
                <w:color w:val="000000"/>
                <w:szCs w:val="22"/>
              </w:rPr>
              <w:t>-87.6</w:t>
            </w:r>
          </w:p>
        </w:tc>
        <w:tc>
          <w:tcPr>
            <w:tcW w:w="1350" w:type="dxa"/>
            <w:vAlign w:val="bottom"/>
          </w:tcPr>
          <w:p w:rsidR="00823E80" w:rsidRPr="009407AF" w:rsidRDefault="00823E80" w:rsidP="001C0011">
            <w:pPr>
              <w:spacing w:before="0"/>
              <w:rPr>
                <w:szCs w:val="22"/>
                <w:lang w:val="pl-PL"/>
              </w:rPr>
            </w:pPr>
            <w:r w:rsidRPr="009407AF">
              <w:rPr>
                <w:color w:val="000000"/>
                <w:szCs w:val="22"/>
              </w:rPr>
              <w:t>-48.11%</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ChinaSpeed</w:t>
            </w:r>
          </w:p>
        </w:tc>
        <w:tc>
          <w:tcPr>
            <w:tcW w:w="1350" w:type="dxa"/>
            <w:vAlign w:val="bottom"/>
          </w:tcPr>
          <w:p w:rsidR="00823E80" w:rsidRPr="009407AF" w:rsidRDefault="00823E80" w:rsidP="001C0011">
            <w:pPr>
              <w:spacing w:before="0"/>
              <w:rPr>
                <w:szCs w:val="22"/>
                <w:lang w:val="pl-PL"/>
              </w:rPr>
            </w:pPr>
            <w:r w:rsidRPr="009407AF">
              <w:rPr>
                <w:color w:val="000000"/>
                <w:szCs w:val="22"/>
              </w:rPr>
              <w:t>11897</w:t>
            </w:r>
          </w:p>
        </w:tc>
        <w:tc>
          <w:tcPr>
            <w:tcW w:w="1260" w:type="dxa"/>
            <w:vAlign w:val="bottom"/>
          </w:tcPr>
          <w:p w:rsidR="00823E80" w:rsidRPr="009407AF" w:rsidRDefault="00823E80" w:rsidP="001C0011">
            <w:pPr>
              <w:spacing w:before="0"/>
              <w:rPr>
                <w:szCs w:val="22"/>
                <w:lang w:val="pl-PL"/>
              </w:rPr>
            </w:pPr>
            <w:r w:rsidRPr="009407AF">
              <w:rPr>
                <w:color w:val="000000"/>
                <w:szCs w:val="22"/>
              </w:rPr>
              <w:t>6171</w:t>
            </w:r>
          </w:p>
        </w:tc>
        <w:tc>
          <w:tcPr>
            <w:tcW w:w="1350" w:type="dxa"/>
            <w:vAlign w:val="bottom"/>
          </w:tcPr>
          <w:p w:rsidR="00823E80" w:rsidRPr="009407AF" w:rsidRDefault="00823E80" w:rsidP="001C0011">
            <w:pPr>
              <w:spacing w:before="0"/>
              <w:rPr>
                <w:color w:val="000000"/>
                <w:szCs w:val="22"/>
              </w:rPr>
            </w:pPr>
            <w:r w:rsidRPr="009407AF">
              <w:rPr>
                <w:color w:val="000000"/>
                <w:szCs w:val="22"/>
              </w:rPr>
              <w:t>-88.1</w:t>
            </w:r>
          </w:p>
        </w:tc>
        <w:tc>
          <w:tcPr>
            <w:tcW w:w="1350" w:type="dxa"/>
            <w:vAlign w:val="bottom"/>
          </w:tcPr>
          <w:p w:rsidR="00823E80" w:rsidRPr="009407AF" w:rsidRDefault="00823E80" w:rsidP="001C0011">
            <w:pPr>
              <w:spacing w:before="0"/>
              <w:rPr>
                <w:szCs w:val="22"/>
                <w:lang w:val="pl-PL"/>
              </w:rPr>
            </w:pPr>
            <w:r w:rsidRPr="009407AF">
              <w:rPr>
                <w:color w:val="000000"/>
                <w:szCs w:val="22"/>
              </w:rPr>
              <w:t>-48.13%</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SlideEditing</w:t>
            </w:r>
          </w:p>
        </w:tc>
        <w:tc>
          <w:tcPr>
            <w:tcW w:w="1350" w:type="dxa"/>
            <w:vAlign w:val="bottom"/>
          </w:tcPr>
          <w:p w:rsidR="00823E80" w:rsidRPr="009407AF" w:rsidRDefault="00823E80" w:rsidP="001C0011">
            <w:pPr>
              <w:spacing w:before="0"/>
              <w:rPr>
                <w:szCs w:val="22"/>
                <w:lang w:val="pl-PL"/>
              </w:rPr>
            </w:pPr>
            <w:r w:rsidRPr="009407AF">
              <w:rPr>
                <w:color w:val="000000"/>
                <w:szCs w:val="22"/>
              </w:rPr>
              <w:t>12171</w:t>
            </w:r>
          </w:p>
        </w:tc>
        <w:tc>
          <w:tcPr>
            <w:tcW w:w="1260" w:type="dxa"/>
            <w:vAlign w:val="bottom"/>
          </w:tcPr>
          <w:p w:rsidR="00823E80" w:rsidRPr="009407AF" w:rsidRDefault="00823E80" w:rsidP="001C0011">
            <w:pPr>
              <w:spacing w:before="0"/>
              <w:rPr>
                <w:szCs w:val="22"/>
                <w:lang w:val="pl-PL"/>
              </w:rPr>
            </w:pPr>
            <w:r w:rsidRPr="009407AF">
              <w:rPr>
                <w:color w:val="000000"/>
                <w:szCs w:val="22"/>
              </w:rPr>
              <w:t>6308</w:t>
            </w:r>
          </w:p>
        </w:tc>
        <w:tc>
          <w:tcPr>
            <w:tcW w:w="1350" w:type="dxa"/>
            <w:vAlign w:val="bottom"/>
          </w:tcPr>
          <w:p w:rsidR="00823E80" w:rsidRPr="009407AF" w:rsidRDefault="00823E80" w:rsidP="001C0011">
            <w:pPr>
              <w:spacing w:before="0"/>
              <w:rPr>
                <w:color w:val="000000"/>
                <w:szCs w:val="22"/>
              </w:rPr>
            </w:pPr>
            <w:r w:rsidRPr="009407AF">
              <w:rPr>
                <w:color w:val="000000"/>
                <w:szCs w:val="22"/>
              </w:rPr>
              <w:t>-90.2</w:t>
            </w:r>
          </w:p>
        </w:tc>
        <w:tc>
          <w:tcPr>
            <w:tcW w:w="1350" w:type="dxa"/>
            <w:vAlign w:val="bottom"/>
          </w:tcPr>
          <w:p w:rsidR="00823E80" w:rsidRPr="009407AF" w:rsidRDefault="00823E80" w:rsidP="001C0011">
            <w:pPr>
              <w:spacing w:before="0"/>
              <w:rPr>
                <w:szCs w:val="22"/>
                <w:lang w:val="pl-PL"/>
              </w:rPr>
            </w:pPr>
            <w:r w:rsidRPr="009407AF">
              <w:rPr>
                <w:color w:val="000000"/>
                <w:szCs w:val="22"/>
              </w:rPr>
              <w:t>-48.17%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szCs w:val="22"/>
                <w:lang w:val="pl-PL"/>
              </w:rPr>
            </w:pPr>
            <w:r w:rsidRPr="009407AF">
              <w:rPr>
                <w:color w:val="000000"/>
                <w:szCs w:val="22"/>
              </w:rPr>
              <w:t>SlideShow</w:t>
            </w:r>
          </w:p>
        </w:tc>
        <w:tc>
          <w:tcPr>
            <w:tcW w:w="1350" w:type="dxa"/>
            <w:vAlign w:val="bottom"/>
          </w:tcPr>
          <w:p w:rsidR="00823E80" w:rsidRPr="009407AF" w:rsidRDefault="00823E80" w:rsidP="001C0011">
            <w:pPr>
              <w:spacing w:before="0"/>
              <w:rPr>
                <w:szCs w:val="22"/>
                <w:lang w:val="pl-PL"/>
              </w:rPr>
            </w:pPr>
            <w:r w:rsidRPr="009407AF">
              <w:rPr>
                <w:color w:val="000000"/>
                <w:szCs w:val="22"/>
              </w:rPr>
              <w:t>6855</w:t>
            </w:r>
          </w:p>
        </w:tc>
        <w:tc>
          <w:tcPr>
            <w:tcW w:w="1260" w:type="dxa"/>
            <w:vAlign w:val="bottom"/>
          </w:tcPr>
          <w:p w:rsidR="00823E80" w:rsidRPr="009407AF" w:rsidRDefault="00823E80" w:rsidP="001C0011">
            <w:pPr>
              <w:spacing w:before="0"/>
              <w:rPr>
                <w:szCs w:val="22"/>
                <w:lang w:val="pl-PL"/>
              </w:rPr>
            </w:pPr>
            <w:r w:rsidRPr="009407AF">
              <w:rPr>
                <w:color w:val="000000"/>
                <w:szCs w:val="22"/>
              </w:rPr>
              <w:t>3537</w:t>
            </w:r>
          </w:p>
        </w:tc>
        <w:tc>
          <w:tcPr>
            <w:tcW w:w="1350" w:type="dxa"/>
            <w:vAlign w:val="bottom"/>
          </w:tcPr>
          <w:p w:rsidR="00823E80" w:rsidRPr="009407AF" w:rsidRDefault="00823E80" w:rsidP="001C0011">
            <w:pPr>
              <w:spacing w:before="0"/>
              <w:rPr>
                <w:color w:val="000000"/>
                <w:szCs w:val="22"/>
              </w:rPr>
            </w:pPr>
            <w:r w:rsidRPr="009407AF">
              <w:rPr>
                <w:color w:val="000000"/>
                <w:szCs w:val="22"/>
              </w:rPr>
              <w:t>-100.5</w:t>
            </w:r>
          </w:p>
        </w:tc>
        <w:tc>
          <w:tcPr>
            <w:tcW w:w="1350" w:type="dxa"/>
            <w:vAlign w:val="bottom"/>
          </w:tcPr>
          <w:p w:rsidR="00823E80" w:rsidRPr="009407AF" w:rsidRDefault="00823E80" w:rsidP="001C0011">
            <w:pPr>
              <w:spacing w:before="0"/>
              <w:rPr>
                <w:szCs w:val="22"/>
                <w:lang w:val="pl-PL"/>
              </w:rPr>
            </w:pPr>
            <w:r w:rsidRPr="009407AF">
              <w:rPr>
                <w:color w:val="000000"/>
                <w:szCs w:val="22"/>
              </w:rPr>
              <w:t>-48.40%</w:t>
            </w:r>
          </w:p>
        </w:tc>
      </w:tr>
      <w:tr w:rsidR="00823E80" w:rsidRPr="009407AF" w:rsidTr="00823E80">
        <w:trPr>
          <w:jc w:val="center"/>
        </w:trPr>
        <w:tc>
          <w:tcPr>
            <w:tcW w:w="1728" w:type="dxa"/>
            <w:vMerge w:val="restart"/>
          </w:tcPr>
          <w:p w:rsidR="00823E80" w:rsidRPr="009407AF" w:rsidRDefault="00823E80" w:rsidP="001C0011">
            <w:pPr>
              <w:spacing w:before="0"/>
              <w:rPr>
                <w:color w:val="000000"/>
                <w:szCs w:val="22"/>
              </w:rPr>
            </w:pPr>
            <w:r w:rsidRPr="009407AF">
              <w:rPr>
                <w:color w:val="000000"/>
                <w:szCs w:val="22"/>
              </w:rPr>
              <w:t>FW</w:t>
            </w:r>
          </w:p>
        </w:tc>
        <w:tc>
          <w:tcPr>
            <w:tcW w:w="1998" w:type="dxa"/>
            <w:vAlign w:val="bottom"/>
          </w:tcPr>
          <w:p w:rsidR="00823E80" w:rsidRPr="009407AF" w:rsidRDefault="00823E80" w:rsidP="001C0011">
            <w:pPr>
              <w:spacing w:before="0"/>
              <w:rPr>
                <w:szCs w:val="22"/>
                <w:lang w:val="pl-PL"/>
              </w:rPr>
            </w:pPr>
            <w:r w:rsidRPr="009407AF">
              <w:rPr>
                <w:color w:val="000000"/>
                <w:szCs w:val="22"/>
              </w:rPr>
              <w:t>Kimono</w:t>
            </w:r>
          </w:p>
        </w:tc>
        <w:tc>
          <w:tcPr>
            <w:tcW w:w="1350" w:type="dxa"/>
            <w:vAlign w:val="bottom"/>
          </w:tcPr>
          <w:p w:rsidR="00823E80" w:rsidRPr="009407AF" w:rsidRDefault="00823E80" w:rsidP="001C0011">
            <w:pPr>
              <w:spacing w:before="0"/>
              <w:rPr>
                <w:szCs w:val="22"/>
                <w:lang w:val="pl-PL"/>
              </w:rPr>
            </w:pPr>
            <w:r w:rsidRPr="009407AF">
              <w:rPr>
                <w:color w:val="000000"/>
                <w:szCs w:val="22"/>
              </w:rPr>
              <w:t>11335</w:t>
            </w:r>
          </w:p>
        </w:tc>
        <w:tc>
          <w:tcPr>
            <w:tcW w:w="1260" w:type="dxa"/>
            <w:vAlign w:val="bottom"/>
          </w:tcPr>
          <w:p w:rsidR="00823E80" w:rsidRPr="009407AF" w:rsidRDefault="00823E80" w:rsidP="001C0011">
            <w:pPr>
              <w:spacing w:before="0"/>
              <w:rPr>
                <w:szCs w:val="22"/>
                <w:lang w:val="pl-PL"/>
              </w:rPr>
            </w:pPr>
            <w:r w:rsidRPr="009407AF">
              <w:rPr>
                <w:color w:val="000000"/>
                <w:szCs w:val="22"/>
              </w:rPr>
              <w:t>5834</w:t>
            </w:r>
          </w:p>
        </w:tc>
        <w:tc>
          <w:tcPr>
            <w:tcW w:w="1350" w:type="dxa"/>
            <w:vAlign w:val="bottom"/>
          </w:tcPr>
          <w:p w:rsidR="00823E80" w:rsidRPr="009407AF" w:rsidRDefault="00823E80" w:rsidP="001C0011">
            <w:pPr>
              <w:spacing w:before="0"/>
              <w:rPr>
                <w:color w:val="000000"/>
                <w:szCs w:val="22"/>
              </w:rPr>
            </w:pPr>
            <w:r w:rsidRPr="009407AF">
              <w:rPr>
                <w:color w:val="000000"/>
                <w:szCs w:val="22"/>
              </w:rPr>
              <w:t>-112.3</w:t>
            </w:r>
          </w:p>
        </w:tc>
        <w:tc>
          <w:tcPr>
            <w:tcW w:w="1350" w:type="dxa"/>
            <w:vAlign w:val="bottom"/>
          </w:tcPr>
          <w:p w:rsidR="00823E80" w:rsidRPr="009407AF" w:rsidRDefault="00823E80" w:rsidP="001C0011">
            <w:pPr>
              <w:spacing w:before="0"/>
              <w:rPr>
                <w:szCs w:val="22"/>
                <w:lang w:val="pl-PL"/>
              </w:rPr>
            </w:pPr>
            <w:r w:rsidRPr="009407AF">
              <w:rPr>
                <w:color w:val="000000"/>
                <w:szCs w:val="22"/>
              </w:rPr>
              <w:t>-48.53%</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ParkScene</w:t>
            </w:r>
          </w:p>
        </w:tc>
        <w:tc>
          <w:tcPr>
            <w:tcW w:w="1350" w:type="dxa"/>
            <w:vAlign w:val="bottom"/>
          </w:tcPr>
          <w:p w:rsidR="00823E80" w:rsidRPr="009407AF" w:rsidRDefault="00823E80" w:rsidP="001C0011">
            <w:pPr>
              <w:spacing w:before="0"/>
              <w:rPr>
                <w:color w:val="000000"/>
                <w:szCs w:val="22"/>
              </w:rPr>
            </w:pPr>
            <w:r w:rsidRPr="009407AF">
              <w:rPr>
                <w:color w:val="000000"/>
                <w:szCs w:val="22"/>
              </w:rPr>
              <w:t>11431</w:t>
            </w:r>
          </w:p>
        </w:tc>
        <w:tc>
          <w:tcPr>
            <w:tcW w:w="1260" w:type="dxa"/>
            <w:vAlign w:val="bottom"/>
          </w:tcPr>
          <w:p w:rsidR="00823E80" w:rsidRPr="009407AF" w:rsidRDefault="00823E80" w:rsidP="001C0011">
            <w:pPr>
              <w:spacing w:before="0"/>
              <w:rPr>
                <w:color w:val="000000"/>
                <w:szCs w:val="22"/>
              </w:rPr>
            </w:pPr>
            <w:r w:rsidRPr="009407AF">
              <w:rPr>
                <w:color w:val="000000"/>
                <w:szCs w:val="22"/>
              </w:rPr>
              <w:t>5882</w:t>
            </w:r>
          </w:p>
        </w:tc>
        <w:tc>
          <w:tcPr>
            <w:tcW w:w="1350" w:type="dxa"/>
            <w:vAlign w:val="bottom"/>
          </w:tcPr>
          <w:p w:rsidR="00823E80" w:rsidRPr="009407AF" w:rsidRDefault="00823E80" w:rsidP="001C0011">
            <w:pPr>
              <w:spacing w:before="0"/>
              <w:rPr>
                <w:color w:val="000000"/>
                <w:szCs w:val="22"/>
              </w:rPr>
            </w:pPr>
            <w:r w:rsidRPr="009407AF">
              <w:rPr>
                <w:color w:val="000000"/>
                <w:szCs w:val="22"/>
              </w:rPr>
              <w:t>-113.2</w:t>
            </w:r>
          </w:p>
        </w:tc>
        <w:tc>
          <w:tcPr>
            <w:tcW w:w="1350" w:type="dxa"/>
            <w:vAlign w:val="bottom"/>
          </w:tcPr>
          <w:p w:rsidR="00823E80" w:rsidRPr="009407AF" w:rsidRDefault="00823E80" w:rsidP="001C0011">
            <w:pPr>
              <w:spacing w:before="0"/>
              <w:rPr>
                <w:color w:val="000000"/>
                <w:szCs w:val="22"/>
              </w:rPr>
            </w:pPr>
            <w:r w:rsidRPr="009407AF">
              <w:rPr>
                <w:color w:val="000000"/>
                <w:szCs w:val="22"/>
              </w:rPr>
              <w:t>-48.54%</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Cactus</w:t>
            </w:r>
          </w:p>
        </w:tc>
        <w:tc>
          <w:tcPr>
            <w:tcW w:w="1350" w:type="dxa"/>
            <w:vAlign w:val="bottom"/>
          </w:tcPr>
          <w:p w:rsidR="00823E80" w:rsidRPr="009407AF" w:rsidRDefault="00823E80" w:rsidP="001C0011">
            <w:pPr>
              <w:spacing w:before="0"/>
              <w:rPr>
                <w:szCs w:val="22"/>
                <w:lang w:val="pl-PL"/>
              </w:rPr>
            </w:pPr>
            <w:r w:rsidRPr="009407AF">
              <w:rPr>
                <w:color w:val="000000"/>
                <w:szCs w:val="22"/>
              </w:rPr>
              <w:t>20787</w:t>
            </w:r>
          </w:p>
        </w:tc>
        <w:tc>
          <w:tcPr>
            <w:tcW w:w="1260" w:type="dxa"/>
            <w:vAlign w:val="bottom"/>
          </w:tcPr>
          <w:p w:rsidR="00823E80" w:rsidRPr="009407AF" w:rsidRDefault="00823E80" w:rsidP="001C0011">
            <w:pPr>
              <w:spacing w:before="0"/>
              <w:rPr>
                <w:szCs w:val="22"/>
                <w:lang w:val="pl-PL"/>
              </w:rPr>
            </w:pPr>
            <w:r w:rsidRPr="009407AF">
              <w:rPr>
                <w:color w:val="000000"/>
                <w:szCs w:val="22"/>
              </w:rPr>
              <w:t>10728</w:t>
            </w:r>
          </w:p>
        </w:tc>
        <w:tc>
          <w:tcPr>
            <w:tcW w:w="1350" w:type="dxa"/>
            <w:vAlign w:val="bottom"/>
          </w:tcPr>
          <w:p w:rsidR="00823E80" w:rsidRPr="009407AF" w:rsidRDefault="00823E80" w:rsidP="001C0011">
            <w:pPr>
              <w:spacing w:before="0"/>
              <w:rPr>
                <w:color w:val="000000"/>
                <w:szCs w:val="22"/>
              </w:rPr>
            </w:pPr>
            <w:r w:rsidRPr="009407AF">
              <w:rPr>
                <w:color w:val="000000"/>
                <w:szCs w:val="22"/>
              </w:rPr>
              <w:t>-103.7</w:t>
            </w:r>
          </w:p>
        </w:tc>
        <w:tc>
          <w:tcPr>
            <w:tcW w:w="1350" w:type="dxa"/>
            <w:vAlign w:val="bottom"/>
          </w:tcPr>
          <w:p w:rsidR="00823E80" w:rsidRPr="009407AF" w:rsidRDefault="00823E80" w:rsidP="001C0011">
            <w:pPr>
              <w:spacing w:before="0"/>
              <w:rPr>
                <w:szCs w:val="22"/>
                <w:lang w:val="pl-PL"/>
              </w:rPr>
            </w:pPr>
            <w:r w:rsidRPr="009407AF">
              <w:rPr>
                <w:color w:val="000000"/>
                <w:szCs w:val="22"/>
              </w:rPr>
              <w:t>-48.39%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BasketballDrive</w:t>
            </w:r>
          </w:p>
        </w:tc>
        <w:tc>
          <w:tcPr>
            <w:tcW w:w="1350" w:type="dxa"/>
            <w:vAlign w:val="bottom"/>
          </w:tcPr>
          <w:p w:rsidR="00823E80" w:rsidRPr="009407AF" w:rsidRDefault="00823E80" w:rsidP="001C0011">
            <w:pPr>
              <w:spacing w:before="0"/>
              <w:rPr>
                <w:szCs w:val="22"/>
                <w:lang w:val="pl-PL"/>
              </w:rPr>
            </w:pPr>
            <w:r w:rsidRPr="009407AF">
              <w:rPr>
                <w:color w:val="000000"/>
                <w:szCs w:val="22"/>
              </w:rPr>
              <w:t>19961</w:t>
            </w:r>
          </w:p>
        </w:tc>
        <w:tc>
          <w:tcPr>
            <w:tcW w:w="1260" w:type="dxa"/>
            <w:vAlign w:val="bottom"/>
          </w:tcPr>
          <w:p w:rsidR="00823E80" w:rsidRPr="009407AF" w:rsidRDefault="00823E80" w:rsidP="001C0011">
            <w:pPr>
              <w:spacing w:before="0"/>
              <w:rPr>
                <w:szCs w:val="22"/>
                <w:lang w:val="pl-PL"/>
              </w:rPr>
            </w:pPr>
            <w:r w:rsidRPr="009407AF">
              <w:rPr>
                <w:color w:val="000000"/>
                <w:szCs w:val="22"/>
              </w:rPr>
              <w:t>10315</w:t>
            </w:r>
          </w:p>
        </w:tc>
        <w:tc>
          <w:tcPr>
            <w:tcW w:w="1350" w:type="dxa"/>
            <w:vAlign w:val="bottom"/>
          </w:tcPr>
          <w:p w:rsidR="00823E80" w:rsidRPr="009407AF" w:rsidRDefault="00823E80" w:rsidP="001C0011">
            <w:pPr>
              <w:spacing w:before="0"/>
              <w:rPr>
                <w:color w:val="000000"/>
                <w:szCs w:val="22"/>
              </w:rPr>
            </w:pPr>
            <w:r w:rsidRPr="009407AF">
              <w:rPr>
                <w:color w:val="000000"/>
                <w:szCs w:val="22"/>
              </w:rPr>
              <w:t>-99.4</w:t>
            </w:r>
          </w:p>
        </w:tc>
        <w:tc>
          <w:tcPr>
            <w:tcW w:w="1350" w:type="dxa"/>
            <w:vAlign w:val="bottom"/>
          </w:tcPr>
          <w:p w:rsidR="00823E80" w:rsidRPr="009407AF" w:rsidRDefault="00823E80" w:rsidP="001C0011">
            <w:pPr>
              <w:spacing w:before="0"/>
              <w:rPr>
                <w:szCs w:val="22"/>
                <w:lang w:val="pl-PL"/>
              </w:rPr>
            </w:pPr>
            <w:r w:rsidRPr="009407AF">
              <w:rPr>
                <w:color w:val="000000"/>
                <w:szCs w:val="22"/>
              </w:rPr>
              <w:t>-48.32%</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BQTerrace</w:t>
            </w:r>
          </w:p>
        </w:tc>
        <w:tc>
          <w:tcPr>
            <w:tcW w:w="1350" w:type="dxa"/>
            <w:vAlign w:val="bottom"/>
          </w:tcPr>
          <w:p w:rsidR="00823E80" w:rsidRPr="009407AF" w:rsidRDefault="00823E80" w:rsidP="001C0011">
            <w:pPr>
              <w:spacing w:before="0"/>
              <w:rPr>
                <w:szCs w:val="22"/>
                <w:lang w:val="pl-PL"/>
              </w:rPr>
            </w:pPr>
            <w:r w:rsidRPr="009407AF">
              <w:rPr>
                <w:color w:val="000000"/>
                <w:szCs w:val="22"/>
              </w:rPr>
              <w:t>24279</w:t>
            </w:r>
          </w:p>
        </w:tc>
        <w:tc>
          <w:tcPr>
            <w:tcW w:w="1260" w:type="dxa"/>
            <w:vAlign w:val="bottom"/>
          </w:tcPr>
          <w:p w:rsidR="00823E80" w:rsidRPr="009407AF" w:rsidRDefault="00823E80" w:rsidP="001C0011">
            <w:pPr>
              <w:spacing w:before="0"/>
              <w:rPr>
                <w:szCs w:val="22"/>
                <w:lang w:val="pl-PL"/>
              </w:rPr>
            </w:pPr>
            <w:r w:rsidRPr="009407AF">
              <w:rPr>
                <w:color w:val="000000"/>
                <w:szCs w:val="22"/>
              </w:rPr>
              <w:t>12586</w:t>
            </w:r>
          </w:p>
        </w:tc>
        <w:tc>
          <w:tcPr>
            <w:tcW w:w="1350" w:type="dxa"/>
            <w:vAlign w:val="bottom"/>
          </w:tcPr>
          <w:p w:rsidR="00823E80" w:rsidRPr="009407AF" w:rsidRDefault="00823E80" w:rsidP="001C0011">
            <w:pPr>
              <w:spacing w:before="0"/>
              <w:rPr>
                <w:color w:val="000000"/>
                <w:szCs w:val="22"/>
              </w:rPr>
            </w:pPr>
            <w:r w:rsidRPr="009407AF">
              <w:rPr>
                <w:color w:val="000000"/>
                <w:szCs w:val="22"/>
              </w:rPr>
              <w:t>-90.6</w:t>
            </w:r>
          </w:p>
        </w:tc>
        <w:tc>
          <w:tcPr>
            <w:tcW w:w="1350" w:type="dxa"/>
            <w:vAlign w:val="bottom"/>
          </w:tcPr>
          <w:p w:rsidR="00823E80" w:rsidRPr="009407AF" w:rsidRDefault="00823E80" w:rsidP="001C0011">
            <w:pPr>
              <w:spacing w:before="0"/>
              <w:rPr>
                <w:szCs w:val="22"/>
                <w:lang w:val="pl-PL"/>
              </w:rPr>
            </w:pPr>
            <w:r w:rsidRPr="009407AF">
              <w:rPr>
                <w:color w:val="000000"/>
                <w:szCs w:val="22"/>
              </w:rPr>
              <w:t>-48.16%</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BasketballDrill</w:t>
            </w:r>
          </w:p>
        </w:tc>
        <w:tc>
          <w:tcPr>
            <w:tcW w:w="1350" w:type="dxa"/>
            <w:vAlign w:val="bottom"/>
          </w:tcPr>
          <w:p w:rsidR="00823E80" w:rsidRPr="009407AF" w:rsidRDefault="00823E80" w:rsidP="001C0011">
            <w:pPr>
              <w:spacing w:before="0"/>
              <w:rPr>
                <w:szCs w:val="22"/>
                <w:lang w:val="pl-PL"/>
              </w:rPr>
            </w:pPr>
            <w:r w:rsidRPr="009407AF">
              <w:rPr>
                <w:color w:val="000000"/>
                <w:szCs w:val="22"/>
              </w:rPr>
              <w:t>21489</w:t>
            </w:r>
          </w:p>
        </w:tc>
        <w:tc>
          <w:tcPr>
            <w:tcW w:w="1260" w:type="dxa"/>
            <w:vAlign w:val="bottom"/>
          </w:tcPr>
          <w:p w:rsidR="00823E80" w:rsidRPr="009407AF" w:rsidRDefault="00823E80" w:rsidP="001C0011">
            <w:pPr>
              <w:spacing w:before="0"/>
              <w:rPr>
                <w:szCs w:val="22"/>
                <w:lang w:val="pl-PL"/>
              </w:rPr>
            </w:pPr>
            <w:r w:rsidRPr="009407AF">
              <w:rPr>
                <w:color w:val="000000"/>
                <w:szCs w:val="22"/>
              </w:rPr>
              <w:t>11079</w:t>
            </w:r>
          </w:p>
        </w:tc>
        <w:tc>
          <w:tcPr>
            <w:tcW w:w="1350" w:type="dxa"/>
            <w:vAlign w:val="bottom"/>
          </w:tcPr>
          <w:p w:rsidR="00823E80" w:rsidRPr="009407AF" w:rsidRDefault="00823E80" w:rsidP="001C0011">
            <w:pPr>
              <w:spacing w:before="0"/>
              <w:rPr>
                <w:color w:val="000000"/>
                <w:szCs w:val="22"/>
              </w:rPr>
            </w:pPr>
            <w:r w:rsidRPr="009407AF">
              <w:rPr>
                <w:color w:val="000000"/>
                <w:szCs w:val="22"/>
              </w:rPr>
              <w:t>-107.3</w:t>
            </w:r>
          </w:p>
        </w:tc>
        <w:tc>
          <w:tcPr>
            <w:tcW w:w="1350" w:type="dxa"/>
            <w:vAlign w:val="bottom"/>
          </w:tcPr>
          <w:p w:rsidR="00823E80" w:rsidRPr="009407AF" w:rsidRDefault="00823E80" w:rsidP="001C0011">
            <w:pPr>
              <w:spacing w:before="0"/>
              <w:rPr>
                <w:szCs w:val="22"/>
                <w:lang w:val="pl-PL"/>
              </w:rPr>
            </w:pPr>
            <w:r w:rsidRPr="009407AF">
              <w:rPr>
                <w:color w:val="000000"/>
                <w:szCs w:val="22"/>
              </w:rPr>
              <w:t>-48.44%</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BQMall</w:t>
            </w:r>
          </w:p>
        </w:tc>
        <w:tc>
          <w:tcPr>
            <w:tcW w:w="1350" w:type="dxa"/>
            <w:vAlign w:val="bottom"/>
          </w:tcPr>
          <w:p w:rsidR="00823E80" w:rsidRPr="009407AF" w:rsidRDefault="00823E80" w:rsidP="001C0011">
            <w:pPr>
              <w:spacing w:before="0"/>
              <w:rPr>
                <w:szCs w:val="22"/>
                <w:lang w:val="pl-PL"/>
              </w:rPr>
            </w:pPr>
            <w:r w:rsidRPr="009407AF">
              <w:rPr>
                <w:color w:val="000000"/>
                <w:szCs w:val="22"/>
              </w:rPr>
              <w:t>25389</w:t>
            </w:r>
          </w:p>
        </w:tc>
        <w:tc>
          <w:tcPr>
            <w:tcW w:w="1260" w:type="dxa"/>
            <w:vAlign w:val="bottom"/>
          </w:tcPr>
          <w:p w:rsidR="00823E80" w:rsidRPr="009407AF" w:rsidRDefault="00823E80" w:rsidP="001C0011">
            <w:pPr>
              <w:spacing w:before="0"/>
              <w:rPr>
                <w:szCs w:val="22"/>
                <w:lang w:val="pl-PL"/>
              </w:rPr>
            </w:pPr>
            <w:r w:rsidRPr="009407AF">
              <w:rPr>
                <w:color w:val="000000"/>
                <w:szCs w:val="22"/>
              </w:rPr>
              <w:t>13141</w:t>
            </w:r>
          </w:p>
        </w:tc>
        <w:tc>
          <w:tcPr>
            <w:tcW w:w="1350" w:type="dxa"/>
            <w:vAlign w:val="bottom"/>
          </w:tcPr>
          <w:p w:rsidR="00823E80" w:rsidRPr="009407AF" w:rsidRDefault="00823E80" w:rsidP="001C0011">
            <w:pPr>
              <w:spacing w:before="0"/>
              <w:rPr>
                <w:color w:val="000000"/>
                <w:szCs w:val="22"/>
              </w:rPr>
            </w:pPr>
            <w:r w:rsidRPr="009407AF">
              <w:rPr>
                <w:color w:val="000000"/>
                <w:szCs w:val="22"/>
              </w:rPr>
              <w:t>-94.9</w:t>
            </w:r>
          </w:p>
        </w:tc>
        <w:tc>
          <w:tcPr>
            <w:tcW w:w="1350" w:type="dxa"/>
            <w:vAlign w:val="bottom"/>
          </w:tcPr>
          <w:p w:rsidR="00823E80" w:rsidRPr="009407AF" w:rsidRDefault="00823E80" w:rsidP="001C0011">
            <w:pPr>
              <w:spacing w:before="0"/>
              <w:rPr>
                <w:szCs w:val="22"/>
                <w:lang w:val="pl-PL"/>
              </w:rPr>
            </w:pPr>
            <w:r w:rsidRPr="009407AF">
              <w:rPr>
                <w:color w:val="000000"/>
                <w:szCs w:val="22"/>
              </w:rPr>
              <w:t>-48.24%</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PartyScene</w:t>
            </w:r>
          </w:p>
        </w:tc>
        <w:tc>
          <w:tcPr>
            <w:tcW w:w="1350" w:type="dxa"/>
            <w:vAlign w:val="bottom"/>
          </w:tcPr>
          <w:p w:rsidR="00823E80" w:rsidRPr="009407AF" w:rsidRDefault="00823E80" w:rsidP="001C0011">
            <w:pPr>
              <w:spacing w:before="0"/>
              <w:rPr>
                <w:szCs w:val="22"/>
                <w:lang w:val="pl-PL"/>
              </w:rPr>
            </w:pPr>
            <w:r w:rsidRPr="009407AF">
              <w:rPr>
                <w:color w:val="000000"/>
                <w:szCs w:val="22"/>
              </w:rPr>
              <w:t>20571</w:t>
            </w:r>
          </w:p>
        </w:tc>
        <w:tc>
          <w:tcPr>
            <w:tcW w:w="1260" w:type="dxa"/>
            <w:vAlign w:val="bottom"/>
          </w:tcPr>
          <w:p w:rsidR="00823E80" w:rsidRPr="009407AF" w:rsidRDefault="00823E80" w:rsidP="001C0011">
            <w:pPr>
              <w:spacing w:before="0"/>
              <w:rPr>
                <w:szCs w:val="22"/>
                <w:lang w:val="pl-PL"/>
              </w:rPr>
            </w:pPr>
            <w:r w:rsidRPr="009407AF">
              <w:rPr>
                <w:color w:val="000000"/>
                <w:szCs w:val="22"/>
              </w:rPr>
              <w:t>10620</w:t>
            </w:r>
          </w:p>
        </w:tc>
        <w:tc>
          <w:tcPr>
            <w:tcW w:w="1350" w:type="dxa"/>
            <w:vAlign w:val="bottom"/>
          </w:tcPr>
          <w:p w:rsidR="00823E80" w:rsidRPr="009407AF" w:rsidRDefault="00823E80" w:rsidP="001C0011">
            <w:pPr>
              <w:spacing w:before="0"/>
              <w:rPr>
                <w:color w:val="000000"/>
                <w:szCs w:val="22"/>
              </w:rPr>
            </w:pPr>
            <w:r w:rsidRPr="009407AF">
              <w:rPr>
                <w:color w:val="000000"/>
                <w:szCs w:val="22"/>
              </w:rPr>
              <w:t>-102.6</w:t>
            </w:r>
          </w:p>
        </w:tc>
        <w:tc>
          <w:tcPr>
            <w:tcW w:w="1350" w:type="dxa"/>
            <w:vAlign w:val="bottom"/>
          </w:tcPr>
          <w:p w:rsidR="00823E80" w:rsidRPr="009407AF" w:rsidRDefault="00823E80" w:rsidP="001C0011">
            <w:pPr>
              <w:spacing w:before="0"/>
              <w:rPr>
                <w:szCs w:val="22"/>
                <w:lang w:val="pl-PL"/>
              </w:rPr>
            </w:pPr>
            <w:r w:rsidRPr="009407AF">
              <w:rPr>
                <w:color w:val="000000"/>
                <w:szCs w:val="22"/>
              </w:rPr>
              <w:t>-48.37%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RaceHorsesC</w:t>
            </w:r>
          </w:p>
        </w:tc>
        <w:tc>
          <w:tcPr>
            <w:tcW w:w="1350" w:type="dxa"/>
            <w:vAlign w:val="bottom"/>
          </w:tcPr>
          <w:p w:rsidR="00823E80" w:rsidRPr="009407AF" w:rsidRDefault="00823E80" w:rsidP="001C0011">
            <w:pPr>
              <w:spacing w:before="0"/>
              <w:rPr>
                <w:szCs w:val="22"/>
                <w:lang w:val="pl-PL"/>
              </w:rPr>
            </w:pPr>
            <w:r w:rsidRPr="009407AF">
              <w:rPr>
                <w:color w:val="000000"/>
                <w:szCs w:val="22"/>
              </w:rPr>
              <w:t>14465</w:t>
            </w:r>
          </w:p>
        </w:tc>
        <w:tc>
          <w:tcPr>
            <w:tcW w:w="1260" w:type="dxa"/>
            <w:vAlign w:val="bottom"/>
          </w:tcPr>
          <w:p w:rsidR="00823E80" w:rsidRPr="009407AF" w:rsidRDefault="00823E80" w:rsidP="001C0011">
            <w:pPr>
              <w:spacing w:before="0"/>
              <w:rPr>
                <w:szCs w:val="22"/>
                <w:lang w:val="pl-PL"/>
              </w:rPr>
            </w:pPr>
            <w:r w:rsidRPr="009407AF">
              <w:rPr>
                <w:color w:val="000000"/>
                <w:szCs w:val="22"/>
              </w:rPr>
              <w:t>7455</w:t>
            </w:r>
          </w:p>
        </w:tc>
        <w:tc>
          <w:tcPr>
            <w:tcW w:w="1350" w:type="dxa"/>
            <w:vAlign w:val="bottom"/>
          </w:tcPr>
          <w:p w:rsidR="00823E80" w:rsidRPr="009407AF" w:rsidRDefault="00823E80" w:rsidP="001C0011">
            <w:pPr>
              <w:spacing w:before="0"/>
              <w:rPr>
                <w:color w:val="000000"/>
                <w:szCs w:val="22"/>
              </w:rPr>
            </w:pPr>
            <w:r w:rsidRPr="009407AF">
              <w:rPr>
                <w:color w:val="000000"/>
                <w:szCs w:val="22"/>
              </w:rPr>
              <w:t>-107.8</w:t>
            </w:r>
          </w:p>
        </w:tc>
        <w:tc>
          <w:tcPr>
            <w:tcW w:w="1350" w:type="dxa"/>
            <w:vAlign w:val="bottom"/>
          </w:tcPr>
          <w:p w:rsidR="00823E80" w:rsidRPr="009407AF" w:rsidRDefault="00823E80" w:rsidP="001C0011">
            <w:pPr>
              <w:spacing w:before="0"/>
              <w:rPr>
                <w:szCs w:val="22"/>
                <w:lang w:val="pl-PL"/>
              </w:rPr>
            </w:pPr>
            <w:r w:rsidRPr="009407AF">
              <w:rPr>
                <w:color w:val="000000"/>
                <w:szCs w:val="22"/>
              </w:rPr>
              <w:t>-48.46%</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BasketballPass</w:t>
            </w:r>
          </w:p>
        </w:tc>
        <w:tc>
          <w:tcPr>
            <w:tcW w:w="1350" w:type="dxa"/>
            <w:vAlign w:val="bottom"/>
          </w:tcPr>
          <w:p w:rsidR="00823E80" w:rsidRPr="009407AF" w:rsidRDefault="00823E80" w:rsidP="001C0011">
            <w:pPr>
              <w:spacing w:before="0"/>
              <w:rPr>
                <w:szCs w:val="22"/>
                <w:lang w:val="pl-PL"/>
              </w:rPr>
            </w:pPr>
            <w:r w:rsidRPr="009407AF">
              <w:rPr>
                <w:color w:val="000000"/>
                <w:szCs w:val="22"/>
              </w:rPr>
              <w:t>21311</w:t>
            </w:r>
          </w:p>
        </w:tc>
        <w:tc>
          <w:tcPr>
            <w:tcW w:w="1260" w:type="dxa"/>
            <w:vAlign w:val="bottom"/>
          </w:tcPr>
          <w:p w:rsidR="00823E80" w:rsidRPr="009407AF" w:rsidRDefault="00823E80" w:rsidP="001C0011">
            <w:pPr>
              <w:spacing w:before="0"/>
              <w:rPr>
                <w:szCs w:val="22"/>
                <w:lang w:val="pl-PL"/>
              </w:rPr>
            </w:pPr>
            <w:r w:rsidRPr="009407AF">
              <w:rPr>
                <w:color w:val="000000"/>
                <w:szCs w:val="22"/>
              </w:rPr>
              <w:t>10990</w:t>
            </w:r>
          </w:p>
        </w:tc>
        <w:tc>
          <w:tcPr>
            <w:tcW w:w="1350" w:type="dxa"/>
            <w:vAlign w:val="bottom"/>
          </w:tcPr>
          <w:p w:rsidR="00823E80" w:rsidRPr="009407AF" w:rsidRDefault="00823E80" w:rsidP="001C0011">
            <w:pPr>
              <w:spacing w:before="0"/>
              <w:rPr>
                <w:color w:val="000000"/>
                <w:szCs w:val="22"/>
              </w:rPr>
            </w:pPr>
            <w:r w:rsidRPr="009407AF">
              <w:rPr>
                <w:color w:val="000000"/>
                <w:szCs w:val="22"/>
              </w:rPr>
              <w:t>-106.4</w:t>
            </w:r>
          </w:p>
        </w:tc>
        <w:tc>
          <w:tcPr>
            <w:tcW w:w="1350" w:type="dxa"/>
            <w:vAlign w:val="bottom"/>
          </w:tcPr>
          <w:p w:rsidR="00823E80" w:rsidRPr="009407AF" w:rsidRDefault="00823E80" w:rsidP="001C0011">
            <w:pPr>
              <w:spacing w:before="0"/>
              <w:rPr>
                <w:szCs w:val="22"/>
                <w:lang w:val="pl-PL"/>
              </w:rPr>
            </w:pPr>
            <w:r w:rsidRPr="009407AF">
              <w:rPr>
                <w:color w:val="000000"/>
                <w:szCs w:val="22"/>
              </w:rPr>
              <w:t>-48.43%</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BQSquare</w:t>
            </w:r>
          </w:p>
        </w:tc>
        <w:tc>
          <w:tcPr>
            <w:tcW w:w="1350" w:type="dxa"/>
            <w:vAlign w:val="bottom"/>
          </w:tcPr>
          <w:p w:rsidR="00823E80" w:rsidRPr="009407AF" w:rsidRDefault="00823E80" w:rsidP="001C0011">
            <w:pPr>
              <w:spacing w:before="0"/>
              <w:rPr>
                <w:szCs w:val="22"/>
                <w:lang w:val="pl-PL"/>
              </w:rPr>
            </w:pPr>
            <w:r w:rsidRPr="009407AF">
              <w:rPr>
                <w:color w:val="000000"/>
                <w:szCs w:val="22"/>
              </w:rPr>
              <w:t>25315</w:t>
            </w:r>
          </w:p>
        </w:tc>
        <w:tc>
          <w:tcPr>
            <w:tcW w:w="1260" w:type="dxa"/>
            <w:vAlign w:val="bottom"/>
          </w:tcPr>
          <w:p w:rsidR="00823E80" w:rsidRPr="009407AF" w:rsidRDefault="00823E80" w:rsidP="001C0011">
            <w:pPr>
              <w:spacing w:before="0"/>
              <w:rPr>
                <w:szCs w:val="22"/>
                <w:lang w:val="pl-PL"/>
              </w:rPr>
            </w:pPr>
            <w:r w:rsidRPr="009407AF">
              <w:rPr>
                <w:color w:val="000000"/>
                <w:szCs w:val="22"/>
              </w:rPr>
              <w:t>13104</w:t>
            </w:r>
          </w:p>
        </w:tc>
        <w:tc>
          <w:tcPr>
            <w:tcW w:w="1350" w:type="dxa"/>
            <w:vAlign w:val="bottom"/>
          </w:tcPr>
          <w:p w:rsidR="00823E80" w:rsidRPr="009407AF" w:rsidRDefault="00823E80" w:rsidP="001C0011">
            <w:pPr>
              <w:spacing w:before="0"/>
              <w:rPr>
                <w:color w:val="000000"/>
                <w:szCs w:val="22"/>
              </w:rPr>
            </w:pPr>
            <w:r w:rsidRPr="009407AF">
              <w:rPr>
                <w:color w:val="000000"/>
                <w:szCs w:val="22"/>
              </w:rPr>
              <w:t>-94.7</w:t>
            </w:r>
          </w:p>
        </w:tc>
        <w:tc>
          <w:tcPr>
            <w:tcW w:w="1350" w:type="dxa"/>
            <w:vAlign w:val="bottom"/>
          </w:tcPr>
          <w:p w:rsidR="00823E80" w:rsidRPr="009407AF" w:rsidRDefault="00823E80" w:rsidP="001C0011">
            <w:pPr>
              <w:spacing w:before="0"/>
              <w:rPr>
                <w:szCs w:val="22"/>
                <w:lang w:val="pl-PL"/>
              </w:rPr>
            </w:pPr>
            <w:r w:rsidRPr="009407AF">
              <w:rPr>
                <w:color w:val="000000"/>
                <w:szCs w:val="22"/>
              </w:rPr>
              <w:t>-48.24%</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BlowingBubbles</w:t>
            </w:r>
          </w:p>
        </w:tc>
        <w:tc>
          <w:tcPr>
            <w:tcW w:w="1350" w:type="dxa"/>
            <w:vAlign w:val="bottom"/>
          </w:tcPr>
          <w:p w:rsidR="00823E80" w:rsidRPr="009407AF" w:rsidRDefault="00823E80" w:rsidP="001C0011">
            <w:pPr>
              <w:spacing w:before="0"/>
              <w:rPr>
                <w:szCs w:val="22"/>
                <w:lang w:val="pl-PL"/>
              </w:rPr>
            </w:pPr>
            <w:r w:rsidRPr="009407AF">
              <w:rPr>
                <w:color w:val="000000"/>
                <w:szCs w:val="22"/>
              </w:rPr>
              <w:t>21161</w:t>
            </w:r>
          </w:p>
        </w:tc>
        <w:tc>
          <w:tcPr>
            <w:tcW w:w="1260" w:type="dxa"/>
            <w:vAlign w:val="bottom"/>
          </w:tcPr>
          <w:p w:rsidR="00823E80" w:rsidRPr="009407AF" w:rsidRDefault="00823E80" w:rsidP="001C0011">
            <w:pPr>
              <w:spacing w:before="0"/>
              <w:rPr>
                <w:szCs w:val="22"/>
                <w:lang w:val="pl-PL"/>
              </w:rPr>
            </w:pPr>
            <w:r w:rsidRPr="009407AF">
              <w:rPr>
                <w:color w:val="000000"/>
                <w:szCs w:val="22"/>
              </w:rPr>
              <w:t>10915</w:t>
            </w:r>
          </w:p>
        </w:tc>
        <w:tc>
          <w:tcPr>
            <w:tcW w:w="1350" w:type="dxa"/>
            <w:vAlign w:val="bottom"/>
          </w:tcPr>
          <w:p w:rsidR="00823E80" w:rsidRPr="009407AF" w:rsidRDefault="00823E80" w:rsidP="001C0011">
            <w:pPr>
              <w:spacing w:before="0"/>
              <w:rPr>
                <w:color w:val="000000"/>
                <w:szCs w:val="22"/>
              </w:rPr>
            </w:pPr>
            <w:r w:rsidRPr="009407AF">
              <w:rPr>
                <w:color w:val="000000"/>
                <w:szCs w:val="22"/>
              </w:rPr>
              <w:t>-105.6</w:t>
            </w:r>
          </w:p>
        </w:tc>
        <w:tc>
          <w:tcPr>
            <w:tcW w:w="1350" w:type="dxa"/>
            <w:vAlign w:val="bottom"/>
          </w:tcPr>
          <w:p w:rsidR="00823E80" w:rsidRPr="009407AF" w:rsidRDefault="00823E80" w:rsidP="001C0011">
            <w:pPr>
              <w:spacing w:before="0"/>
              <w:rPr>
                <w:szCs w:val="22"/>
                <w:lang w:val="pl-PL"/>
              </w:rPr>
            </w:pPr>
            <w:r w:rsidRPr="009407AF">
              <w:rPr>
                <w:color w:val="000000"/>
                <w:szCs w:val="22"/>
              </w:rPr>
              <w:t>-48.42%</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RaceHorses</w:t>
            </w:r>
          </w:p>
        </w:tc>
        <w:tc>
          <w:tcPr>
            <w:tcW w:w="1350" w:type="dxa"/>
            <w:vAlign w:val="bottom"/>
          </w:tcPr>
          <w:p w:rsidR="00823E80" w:rsidRPr="009407AF" w:rsidRDefault="00823E80" w:rsidP="001C0011">
            <w:pPr>
              <w:spacing w:before="0"/>
              <w:rPr>
                <w:szCs w:val="22"/>
                <w:lang w:val="pl-PL"/>
              </w:rPr>
            </w:pPr>
            <w:r w:rsidRPr="009407AF">
              <w:rPr>
                <w:color w:val="000000"/>
                <w:szCs w:val="22"/>
              </w:rPr>
              <w:t>14545</w:t>
            </w:r>
          </w:p>
        </w:tc>
        <w:tc>
          <w:tcPr>
            <w:tcW w:w="1260" w:type="dxa"/>
            <w:vAlign w:val="bottom"/>
          </w:tcPr>
          <w:p w:rsidR="00823E80" w:rsidRPr="009407AF" w:rsidRDefault="00823E80" w:rsidP="001C0011">
            <w:pPr>
              <w:spacing w:before="0"/>
              <w:rPr>
                <w:szCs w:val="22"/>
                <w:lang w:val="pl-PL"/>
              </w:rPr>
            </w:pPr>
            <w:r w:rsidRPr="009407AF">
              <w:rPr>
                <w:color w:val="000000"/>
                <w:szCs w:val="22"/>
              </w:rPr>
              <w:t>7495</w:t>
            </w:r>
          </w:p>
        </w:tc>
        <w:tc>
          <w:tcPr>
            <w:tcW w:w="1350" w:type="dxa"/>
            <w:vAlign w:val="bottom"/>
          </w:tcPr>
          <w:p w:rsidR="00823E80" w:rsidRPr="009407AF" w:rsidRDefault="00823E80" w:rsidP="001C0011">
            <w:pPr>
              <w:spacing w:before="0"/>
              <w:rPr>
                <w:color w:val="000000"/>
                <w:szCs w:val="22"/>
              </w:rPr>
            </w:pPr>
            <w:r w:rsidRPr="009407AF">
              <w:rPr>
                <w:color w:val="000000"/>
                <w:szCs w:val="22"/>
              </w:rPr>
              <w:t>-108.5</w:t>
            </w:r>
          </w:p>
        </w:tc>
        <w:tc>
          <w:tcPr>
            <w:tcW w:w="1350" w:type="dxa"/>
            <w:vAlign w:val="bottom"/>
          </w:tcPr>
          <w:p w:rsidR="00823E80" w:rsidRPr="009407AF" w:rsidRDefault="00823E80" w:rsidP="001C0011">
            <w:pPr>
              <w:spacing w:before="0"/>
              <w:rPr>
                <w:szCs w:val="22"/>
                <w:lang w:val="pl-PL"/>
              </w:rPr>
            </w:pPr>
            <w:r w:rsidRPr="009407AF">
              <w:rPr>
                <w:color w:val="000000"/>
                <w:szCs w:val="22"/>
              </w:rPr>
              <w:t>-48.47%</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FourPeople</w:t>
            </w:r>
          </w:p>
        </w:tc>
        <w:tc>
          <w:tcPr>
            <w:tcW w:w="1350" w:type="dxa"/>
            <w:vAlign w:val="bottom"/>
          </w:tcPr>
          <w:p w:rsidR="00823E80" w:rsidRPr="009407AF" w:rsidRDefault="00823E80" w:rsidP="001C0011">
            <w:pPr>
              <w:spacing w:before="0"/>
              <w:rPr>
                <w:szCs w:val="22"/>
                <w:lang w:val="pl-PL"/>
              </w:rPr>
            </w:pPr>
            <w:r w:rsidRPr="009407AF">
              <w:rPr>
                <w:color w:val="000000"/>
                <w:szCs w:val="22"/>
              </w:rPr>
              <w:t>26265</w:t>
            </w:r>
          </w:p>
        </w:tc>
        <w:tc>
          <w:tcPr>
            <w:tcW w:w="1260" w:type="dxa"/>
            <w:vAlign w:val="bottom"/>
          </w:tcPr>
          <w:p w:rsidR="00823E80" w:rsidRPr="009407AF" w:rsidRDefault="00823E80" w:rsidP="001C0011">
            <w:pPr>
              <w:spacing w:before="0"/>
              <w:rPr>
                <w:szCs w:val="22"/>
                <w:lang w:val="pl-PL"/>
              </w:rPr>
            </w:pPr>
            <w:r w:rsidRPr="009407AF">
              <w:rPr>
                <w:color w:val="000000"/>
                <w:szCs w:val="22"/>
              </w:rPr>
              <w:t>13579</w:t>
            </w:r>
          </w:p>
        </w:tc>
        <w:tc>
          <w:tcPr>
            <w:tcW w:w="1350" w:type="dxa"/>
            <w:vAlign w:val="bottom"/>
          </w:tcPr>
          <w:p w:rsidR="00823E80" w:rsidRPr="009407AF" w:rsidRDefault="00823E80" w:rsidP="001C0011">
            <w:pPr>
              <w:spacing w:before="0"/>
              <w:rPr>
                <w:color w:val="000000"/>
                <w:szCs w:val="22"/>
              </w:rPr>
            </w:pPr>
            <w:r w:rsidRPr="009407AF">
              <w:rPr>
                <w:color w:val="000000"/>
                <w:szCs w:val="22"/>
              </w:rPr>
              <w:t>-98.3</w:t>
            </w:r>
          </w:p>
        </w:tc>
        <w:tc>
          <w:tcPr>
            <w:tcW w:w="1350" w:type="dxa"/>
            <w:vAlign w:val="bottom"/>
          </w:tcPr>
          <w:p w:rsidR="00823E80" w:rsidRPr="009407AF" w:rsidRDefault="00823E80" w:rsidP="001C0011">
            <w:pPr>
              <w:spacing w:before="0"/>
              <w:rPr>
                <w:szCs w:val="22"/>
                <w:lang w:val="pl-PL"/>
              </w:rPr>
            </w:pPr>
            <w:r w:rsidRPr="009407AF">
              <w:rPr>
                <w:color w:val="000000"/>
                <w:szCs w:val="22"/>
              </w:rPr>
              <w:t>-48.30%</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Johnny</w:t>
            </w:r>
          </w:p>
        </w:tc>
        <w:tc>
          <w:tcPr>
            <w:tcW w:w="1350" w:type="dxa"/>
            <w:vAlign w:val="bottom"/>
          </w:tcPr>
          <w:p w:rsidR="00823E80" w:rsidRPr="009407AF" w:rsidRDefault="00823E80" w:rsidP="001C0011">
            <w:pPr>
              <w:spacing w:before="0"/>
              <w:rPr>
                <w:szCs w:val="22"/>
                <w:lang w:val="pl-PL"/>
              </w:rPr>
            </w:pPr>
            <w:r w:rsidRPr="009407AF">
              <w:rPr>
                <w:color w:val="000000"/>
                <w:szCs w:val="22"/>
              </w:rPr>
              <w:t>26297</w:t>
            </w:r>
          </w:p>
        </w:tc>
        <w:tc>
          <w:tcPr>
            <w:tcW w:w="1260" w:type="dxa"/>
            <w:vAlign w:val="bottom"/>
          </w:tcPr>
          <w:p w:rsidR="00823E80" w:rsidRPr="009407AF" w:rsidRDefault="00823E80" w:rsidP="001C0011">
            <w:pPr>
              <w:spacing w:before="0"/>
              <w:rPr>
                <w:szCs w:val="22"/>
                <w:lang w:val="pl-PL"/>
              </w:rPr>
            </w:pPr>
            <w:r w:rsidRPr="009407AF">
              <w:rPr>
                <w:color w:val="000000"/>
                <w:szCs w:val="22"/>
              </w:rPr>
              <w:t>13595</w:t>
            </w:r>
          </w:p>
        </w:tc>
        <w:tc>
          <w:tcPr>
            <w:tcW w:w="1350" w:type="dxa"/>
            <w:vAlign w:val="bottom"/>
          </w:tcPr>
          <w:p w:rsidR="00823E80" w:rsidRPr="009407AF" w:rsidRDefault="00823E80" w:rsidP="001C0011">
            <w:pPr>
              <w:spacing w:before="0"/>
              <w:rPr>
                <w:color w:val="000000"/>
                <w:szCs w:val="22"/>
              </w:rPr>
            </w:pPr>
            <w:r w:rsidRPr="009407AF">
              <w:rPr>
                <w:color w:val="000000"/>
                <w:szCs w:val="22"/>
              </w:rPr>
              <w:t>-98.5</w:t>
            </w:r>
          </w:p>
        </w:tc>
        <w:tc>
          <w:tcPr>
            <w:tcW w:w="1350" w:type="dxa"/>
            <w:vAlign w:val="bottom"/>
          </w:tcPr>
          <w:p w:rsidR="00823E80" w:rsidRPr="009407AF" w:rsidRDefault="00823E80" w:rsidP="001C0011">
            <w:pPr>
              <w:spacing w:before="0"/>
              <w:rPr>
                <w:szCs w:val="22"/>
                <w:lang w:val="pl-PL"/>
              </w:rPr>
            </w:pPr>
            <w:r w:rsidRPr="009407AF">
              <w:rPr>
                <w:color w:val="000000"/>
                <w:szCs w:val="22"/>
              </w:rPr>
              <w:t>-48.30%</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KristenAndSara</w:t>
            </w:r>
          </w:p>
        </w:tc>
        <w:tc>
          <w:tcPr>
            <w:tcW w:w="1350" w:type="dxa"/>
            <w:vAlign w:val="bottom"/>
          </w:tcPr>
          <w:p w:rsidR="00823E80" w:rsidRPr="009407AF" w:rsidRDefault="00823E80" w:rsidP="001C0011">
            <w:pPr>
              <w:spacing w:before="0"/>
              <w:rPr>
                <w:szCs w:val="22"/>
                <w:lang w:val="pl-PL"/>
              </w:rPr>
            </w:pPr>
            <w:r w:rsidRPr="009407AF">
              <w:rPr>
                <w:color w:val="000000"/>
                <w:szCs w:val="22"/>
              </w:rPr>
              <w:t>25951</w:t>
            </w:r>
          </w:p>
        </w:tc>
        <w:tc>
          <w:tcPr>
            <w:tcW w:w="1260" w:type="dxa"/>
            <w:vAlign w:val="bottom"/>
          </w:tcPr>
          <w:p w:rsidR="00823E80" w:rsidRPr="009407AF" w:rsidRDefault="00823E80" w:rsidP="001C0011">
            <w:pPr>
              <w:spacing w:before="0"/>
              <w:rPr>
                <w:szCs w:val="22"/>
                <w:lang w:val="pl-PL"/>
              </w:rPr>
            </w:pPr>
            <w:r w:rsidRPr="009407AF">
              <w:rPr>
                <w:color w:val="000000"/>
                <w:szCs w:val="22"/>
              </w:rPr>
              <w:t>13422</w:t>
            </w:r>
          </w:p>
        </w:tc>
        <w:tc>
          <w:tcPr>
            <w:tcW w:w="1350" w:type="dxa"/>
            <w:vAlign w:val="bottom"/>
          </w:tcPr>
          <w:p w:rsidR="00823E80" w:rsidRPr="009407AF" w:rsidRDefault="00823E80" w:rsidP="001C0011">
            <w:pPr>
              <w:spacing w:before="0"/>
              <w:rPr>
                <w:color w:val="000000"/>
                <w:szCs w:val="22"/>
              </w:rPr>
            </w:pPr>
            <w:r w:rsidRPr="009407AF">
              <w:rPr>
                <w:color w:val="000000"/>
                <w:szCs w:val="22"/>
              </w:rPr>
              <w:t>-97.1</w:t>
            </w:r>
          </w:p>
        </w:tc>
        <w:tc>
          <w:tcPr>
            <w:tcW w:w="1350" w:type="dxa"/>
            <w:vAlign w:val="bottom"/>
          </w:tcPr>
          <w:p w:rsidR="00823E80" w:rsidRPr="009407AF" w:rsidRDefault="00823E80" w:rsidP="001C0011">
            <w:pPr>
              <w:spacing w:before="0"/>
              <w:rPr>
                <w:szCs w:val="22"/>
                <w:lang w:val="pl-PL"/>
              </w:rPr>
            </w:pPr>
            <w:r w:rsidRPr="009407AF">
              <w:rPr>
                <w:color w:val="000000"/>
                <w:szCs w:val="22"/>
              </w:rPr>
              <w:t>-48.28%</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BasketballDrillText</w:t>
            </w:r>
          </w:p>
        </w:tc>
        <w:tc>
          <w:tcPr>
            <w:tcW w:w="1350" w:type="dxa"/>
            <w:vAlign w:val="bottom"/>
          </w:tcPr>
          <w:p w:rsidR="00823E80" w:rsidRPr="009407AF" w:rsidRDefault="00823E80" w:rsidP="001C0011">
            <w:pPr>
              <w:spacing w:before="0"/>
              <w:rPr>
                <w:szCs w:val="22"/>
                <w:lang w:val="pl-PL"/>
              </w:rPr>
            </w:pPr>
            <w:r w:rsidRPr="009407AF">
              <w:rPr>
                <w:color w:val="000000"/>
                <w:szCs w:val="22"/>
              </w:rPr>
              <w:t>21161</w:t>
            </w:r>
          </w:p>
        </w:tc>
        <w:tc>
          <w:tcPr>
            <w:tcW w:w="1260" w:type="dxa"/>
            <w:vAlign w:val="bottom"/>
          </w:tcPr>
          <w:p w:rsidR="00823E80" w:rsidRPr="009407AF" w:rsidRDefault="00823E80" w:rsidP="001C0011">
            <w:pPr>
              <w:spacing w:before="0"/>
              <w:rPr>
                <w:szCs w:val="22"/>
                <w:lang w:val="pl-PL"/>
              </w:rPr>
            </w:pPr>
            <w:r w:rsidRPr="009407AF">
              <w:rPr>
                <w:color w:val="000000"/>
                <w:szCs w:val="22"/>
              </w:rPr>
              <w:t>10915</w:t>
            </w:r>
          </w:p>
        </w:tc>
        <w:tc>
          <w:tcPr>
            <w:tcW w:w="1350" w:type="dxa"/>
            <w:vAlign w:val="bottom"/>
          </w:tcPr>
          <w:p w:rsidR="00823E80" w:rsidRPr="009407AF" w:rsidRDefault="00823E80" w:rsidP="001C0011">
            <w:pPr>
              <w:spacing w:before="0"/>
              <w:rPr>
                <w:color w:val="000000"/>
                <w:szCs w:val="22"/>
              </w:rPr>
            </w:pPr>
            <w:r w:rsidRPr="009407AF">
              <w:rPr>
                <w:color w:val="000000"/>
                <w:szCs w:val="22"/>
              </w:rPr>
              <w:t>-105.6</w:t>
            </w:r>
          </w:p>
        </w:tc>
        <w:tc>
          <w:tcPr>
            <w:tcW w:w="1350" w:type="dxa"/>
            <w:vAlign w:val="bottom"/>
          </w:tcPr>
          <w:p w:rsidR="00823E80" w:rsidRPr="009407AF" w:rsidRDefault="00823E80" w:rsidP="001C0011">
            <w:pPr>
              <w:spacing w:before="0"/>
              <w:rPr>
                <w:szCs w:val="22"/>
                <w:lang w:val="pl-PL"/>
              </w:rPr>
            </w:pPr>
            <w:r w:rsidRPr="009407AF">
              <w:rPr>
                <w:color w:val="000000"/>
                <w:szCs w:val="22"/>
              </w:rPr>
              <w:t>-48.42%</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ChinaSpeed</w:t>
            </w:r>
          </w:p>
        </w:tc>
        <w:tc>
          <w:tcPr>
            <w:tcW w:w="1350" w:type="dxa"/>
            <w:vAlign w:val="bottom"/>
          </w:tcPr>
          <w:p w:rsidR="00823E80" w:rsidRPr="009407AF" w:rsidRDefault="00823E80" w:rsidP="001C0011">
            <w:pPr>
              <w:spacing w:before="0"/>
              <w:rPr>
                <w:szCs w:val="22"/>
                <w:lang w:val="pl-PL"/>
              </w:rPr>
            </w:pPr>
            <w:r w:rsidRPr="009407AF">
              <w:rPr>
                <w:color w:val="000000"/>
                <w:szCs w:val="22"/>
              </w:rPr>
              <w:t>14437</w:t>
            </w:r>
          </w:p>
        </w:tc>
        <w:tc>
          <w:tcPr>
            <w:tcW w:w="1260" w:type="dxa"/>
            <w:vAlign w:val="bottom"/>
          </w:tcPr>
          <w:p w:rsidR="00823E80" w:rsidRPr="009407AF" w:rsidRDefault="00823E80" w:rsidP="001C0011">
            <w:pPr>
              <w:spacing w:before="0"/>
              <w:rPr>
                <w:szCs w:val="22"/>
                <w:lang w:val="pl-PL"/>
              </w:rPr>
            </w:pPr>
            <w:r w:rsidRPr="009407AF">
              <w:rPr>
                <w:color w:val="000000"/>
                <w:szCs w:val="22"/>
              </w:rPr>
              <w:t>7441</w:t>
            </w:r>
          </w:p>
        </w:tc>
        <w:tc>
          <w:tcPr>
            <w:tcW w:w="1350" w:type="dxa"/>
            <w:vAlign w:val="bottom"/>
          </w:tcPr>
          <w:p w:rsidR="00823E80" w:rsidRPr="009407AF" w:rsidRDefault="00823E80" w:rsidP="001C0011">
            <w:pPr>
              <w:spacing w:before="0"/>
              <w:rPr>
                <w:color w:val="000000"/>
                <w:szCs w:val="22"/>
              </w:rPr>
            </w:pPr>
            <w:r w:rsidRPr="009407AF">
              <w:rPr>
                <w:color w:val="000000"/>
                <w:szCs w:val="22"/>
              </w:rPr>
              <w:t>-107.6</w:t>
            </w:r>
          </w:p>
        </w:tc>
        <w:tc>
          <w:tcPr>
            <w:tcW w:w="1350" w:type="dxa"/>
            <w:vAlign w:val="bottom"/>
          </w:tcPr>
          <w:p w:rsidR="00823E80" w:rsidRPr="009407AF" w:rsidRDefault="00823E80" w:rsidP="001C0011">
            <w:pPr>
              <w:spacing w:before="0"/>
              <w:rPr>
                <w:szCs w:val="22"/>
                <w:lang w:val="pl-PL"/>
              </w:rPr>
            </w:pPr>
            <w:r w:rsidRPr="009407AF">
              <w:rPr>
                <w:color w:val="000000"/>
                <w:szCs w:val="22"/>
              </w:rPr>
              <w:t>-48.46%</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SlideEditing</w:t>
            </w:r>
          </w:p>
        </w:tc>
        <w:tc>
          <w:tcPr>
            <w:tcW w:w="1350" w:type="dxa"/>
            <w:vAlign w:val="bottom"/>
          </w:tcPr>
          <w:p w:rsidR="00823E80" w:rsidRPr="009407AF" w:rsidRDefault="00823E80" w:rsidP="001C0011">
            <w:pPr>
              <w:spacing w:before="0"/>
              <w:rPr>
                <w:szCs w:val="22"/>
                <w:lang w:val="pl-PL"/>
              </w:rPr>
            </w:pPr>
            <w:r w:rsidRPr="009407AF">
              <w:rPr>
                <w:color w:val="000000"/>
                <w:szCs w:val="22"/>
              </w:rPr>
              <w:t>14699</w:t>
            </w:r>
          </w:p>
        </w:tc>
        <w:tc>
          <w:tcPr>
            <w:tcW w:w="1260" w:type="dxa"/>
            <w:vAlign w:val="bottom"/>
          </w:tcPr>
          <w:p w:rsidR="00823E80" w:rsidRPr="009407AF" w:rsidRDefault="00823E80" w:rsidP="001C0011">
            <w:pPr>
              <w:spacing w:before="0"/>
              <w:rPr>
                <w:szCs w:val="22"/>
                <w:lang w:val="pl-PL"/>
              </w:rPr>
            </w:pPr>
            <w:r w:rsidRPr="009407AF">
              <w:rPr>
                <w:color w:val="000000"/>
                <w:szCs w:val="22"/>
              </w:rPr>
              <w:t>7572</w:t>
            </w:r>
          </w:p>
        </w:tc>
        <w:tc>
          <w:tcPr>
            <w:tcW w:w="1350" w:type="dxa"/>
            <w:vAlign w:val="bottom"/>
          </w:tcPr>
          <w:p w:rsidR="00823E80" w:rsidRPr="009407AF" w:rsidRDefault="00823E80" w:rsidP="001C0011">
            <w:pPr>
              <w:spacing w:before="0"/>
              <w:rPr>
                <w:color w:val="000000"/>
                <w:szCs w:val="22"/>
              </w:rPr>
            </w:pPr>
            <w:r w:rsidRPr="009407AF">
              <w:rPr>
                <w:color w:val="000000"/>
                <w:szCs w:val="22"/>
              </w:rPr>
              <w:t>-109.6</w:t>
            </w:r>
          </w:p>
        </w:tc>
        <w:tc>
          <w:tcPr>
            <w:tcW w:w="1350" w:type="dxa"/>
            <w:vAlign w:val="bottom"/>
          </w:tcPr>
          <w:p w:rsidR="00823E80" w:rsidRPr="009407AF" w:rsidRDefault="00823E80" w:rsidP="001C0011">
            <w:pPr>
              <w:spacing w:before="0"/>
              <w:rPr>
                <w:szCs w:val="22"/>
                <w:lang w:val="pl-PL"/>
              </w:rPr>
            </w:pPr>
            <w:r w:rsidRPr="009407AF">
              <w:rPr>
                <w:color w:val="000000"/>
                <w:szCs w:val="22"/>
              </w:rPr>
              <w:t>-48.49%</w:t>
            </w:r>
          </w:p>
        </w:tc>
      </w:tr>
      <w:tr w:rsidR="00823E80" w:rsidRPr="009407AF" w:rsidTr="00823E80">
        <w:trPr>
          <w:jc w:val="center"/>
        </w:trPr>
        <w:tc>
          <w:tcPr>
            <w:tcW w:w="1728" w:type="dxa"/>
            <w:vMerge/>
          </w:tcPr>
          <w:p w:rsidR="00823E80" w:rsidRPr="009407AF" w:rsidRDefault="00823E80" w:rsidP="001C0011">
            <w:pPr>
              <w:spacing w:before="0"/>
              <w:rPr>
                <w:color w:val="000000"/>
                <w:szCs w:val="22"/>
              </w:rPr>
            </w:pPr>
          </w:p>
        </w:tc>
        <w:tc>
          <w:tcPr>
            <w:tcW w:w="1998" w:type="dxa"/>
            <w:vAlign w:val="bottom"/>
          </w:tcPr>
          <w:p w:rsidR="00823E80" w:rsidRPr="009407AF" w:rsidRDefault="00823E80" w:rsidP="001C0011">
            <w:pPr>
              <w:spacing w:before="0"/>
              <w:rPr>
                <w:color w:val="000000"/>
                <w:szCs w:val="22"/>
              </w:rPr>
            </w:pPr>
            <w:r w:rsidRPr="009407AF">
              <w:rPr>
                <w:color w:val="000000"/>
                <w:szCs w:val="22"/>
              </w:rPr>
              <w:t>SlideShow</w:t>
            </w:r>
          </w:p>
        </w:tc>
        <w:tc>
          <w:tcPr>
            <w:tcW w:w="1350" w:type="dxa"/>
            <w:vAlign w:val="bottom"/>
          </w:tcPr>
          <w:p w:rsidR="00823E80" w:rsidRPr="009407AF" w:rsidRDefault="00823E80" w:rsidP="001C0011">
            <w:pPr>
              <w:spacing w:before="0"/>
              <w:rPr>
                <w:szCs w:val="22"/>
                <w:lang w:val="pl-PL"/>
              </w:rPr>
            </w:pPr>
            <w:r w:rsidRPr="009407AF">
              <w:rPr>
                <w:color w:val="000000"/>
                <w:szCs w:val="22"/>
              </w:rPr>
              <w:t>8097</w:t>
            </w:r>
          </w:p>
        </w:tc>
        <w:tc>
          <w:tcPr>
            <w:tcW w:w="1260" w:type="dxa"/>
            <w:vAlign w:val="bottom"/>
          </w:tcPr>
          <w:p w:rsidR="00823E80" w:rsidRPr="009407AF" w:rsidRDefault="00823E80" w:rsidP="001C0011">
            <w:pPr>
              <w:spacing w:before="0"/>
              <w:rPr>
                <w:szCs w:val="22"/>
                <w:lang w:val="pl-PL"/>
              </w:rPr>
            </w:pPr>
            <w:r w:rsidRPr="009407AF">
              <w:rPr>
                <w:color w:val="000000"/>
                <w:szCs w:val="22"/>
              </w:rPr>
              <w:t>4159</w:t>
            </w:r>
          </w:p>
        </w:tc>
        <w:tc>
          <w:tcPr>
            <w:tcW w:w="1350" w:type="dxa"/>
            <w:vAlign w:val="bottom"/>
          </w:tcPr>
          <w:p w:rsidR="00823E80" w:rsidRPr="009407AF" w:rsidRDefault="00823E80" w:rsidP="001C0011">
            <w:pPr>
              <w:spacing w:before="0"/>
              <w:rPr>
                <w:color w:val="000000"/>
                <w:szCs w:val="22"/>
              </w:rPr>
            </w:pPr>
            <w:r w:rsidRPr="009407AF">
              <w:rPr>
                <w:color w:val="000000"/>
                <w:szCs w:val="22"/>
              </w:rPr>
              <w:t>-119.3</w:t>
            </w:r>
          </w:p>
        </w:tc>
        <w:tc>
          <w:tcPr>
            <w:tcW w:w="1350" w:type="dxa"/>
            <w:vAlign w:val="bottom"/>
          </w:tcPr>
          <w:p w:rsidR="00823E80" w:rsidRPr="009407AF" w:rsidRDefault="00823E80" w:rsidP="001C0011">
            <w:pPr>
              <w:spacing w:before="0"/>
              <w:rPr>
                <w:szCs w:val="22"/>
                <w:lang w:val="pl-PL"/>
              </w:rPr>
            </w:pPr>
            <w:r w:rsidRPr="009407AF">
              <w:rPr>
                <w:color w:val="000000"/>
                <w:szCs w:val="22"/>
              </w:rPr>
              <w:t>-48.64%</w:t>
            </w:r>
          </w:p>
        </w:tc>
      </w:tr>
    </w:tbl>
    <w:p w:rsidR="00217D17" w:rsidRDefault="00217D17" w:rsidP="00EA201F">
      <w:pPr>
        <w:rPr>
          <w:ins w:id="184" w:author="Yan Ye" w:date="2012-04-18T22:27:00Z"/>
          <w:lang w:val="pl-PL"/>
        </w:rPr>
      </w:pPr>
    </w:p>
    <w:p w:rsidR="00CC305B" w:rsidRDefault="00EA1FA2">
      <w:pPr>
        <w:pStyle w:val="Caption"/>
        <w:jc w:val="center"/>
        <w:rPr>
          <w:ins w:id="185" w:author="Yan Ye" w:date="2012-04-18T22:26:00Z"/>
          <w:rPrChange w:id="186" w:author="Yan Ye" w:date="2012-04-18T22:32:00Z">
            <w:rPr>
              <w:ins w:id="187" w:author="Yan Ye" w:date="2012-04-18T22:26:00Z"/>
              <w:lang w:val="pl-PL"/>
            </w:rPr>
          </w:rPrChange>
        </w:rPr>
        <w:pPrChange w:id="188" w:author="Yan Ye" w:date="2012-04-18T22:32:00Z">
          <w:pPr/>
        </w:pPrChange>
      </w:pPr>
      <w:ins w:id="189" w:author="Yan Ye" w:date="2012-04-18T22:32:00Z">
        <w:r>
          <w:t xml:space="preserve">Table </w:t>
        </w:r>
      </w:ins>
      <w:ins w:id="190" w:author="Yan Ye" w:date="2012-04-18T22:33:00Z">
        <w:r>
          <w:t>6</w:t>
        </w:r>
      </w:ins>
      <w:ins w:id="191" w:author="Yan Ye" w:date="2012-04-18T22:32:00Z">
        <w:r>
          <w:t xml:space="preserve">. </w:t>
        </w:r>
      </w:ins>
      <w:ins w:id="192" w:author="Yan Ye" w:date="2012-04-22T22:06:00Z">
        <w:r w:rsidR="009407AF">
          <w:t>Average b</w:t>
        </w:r>
      </w:ins>
      <w:ins w:id="193" w:author="Yan Ye" w:date="2012-04-22T22:05:00Z">
        <w:r w:rsidR="00EB3AD3">
          <w:t xml:space="preserve">its/frame for pred_weight_table() </w:t>
        </w:r>
      </w:ins>
      <w:ins w:id="194" w:author="Yan Ye" w:date="2012-04-18T22:33:00Z">
        <w:r>
          <w:t>over all sequences for RA and LD settings</w:t>
        </w:r>
      </w:ins>
    </w:p>
    <w:tbl>
      <w:tblPr>
        <w:tblStyle w:val="TableGrid"/>
        <w:tblW w:w="8640" w:type="dxa"/>
        <w:tblInd w:w="198" w:type="dxa"/>
        <w:tblLook w:val="04A0"/>
      </w:tblPr>
      <w:tblGrid>
        <w:gridCol w:w="2000"/>
        <w:gridCol w:w="1650"/>
        <w:gridCol w:w="1663"/>
        <w:gridCol w:w="1672"/>
        <w:gridCol w:w="1655"/>
        <w:tblGridChange w:id="195">
          <w:tblGrid>
            <w:gridCol w:w="2000"/>
            <w:gridCol w:w="1650"/>
            <w:gridCol w:w="1663"/>
            <w:gridCol w:w="1672"/>
            <w:gridCol w:w="1655"/>
          </w:tblGrid>
        </w:tblGridChange>
      </w:tblGrid>
      <w:tr w:rsidR="00233352" w:rsidTr="00823E80">
        <w:trPr>
          <w:ins w:id="196" w:author="Yan Ye" w:date="2012-04-18T22:27:00Z"/>
        </w:trPr>
        <w:tc>
          <w:tcPr>
            <w:tcW w:w="1802" w:type="dxa"/>
          </w:tcPr>
          <w:p w:rsidR="00EA1FA2" w:rsidRPr="001C0011" w:rsidRDefault="00EA1FA2" w:rsidP="00EA1FA2">
            <w:pPr>
              <w:rPr>
                <w:ins w:id="197" w:author="Yan Ye" w:date="2012-04-18T22:27:00Z"/>
                <w:lang w:val="pl-PL"/>
              </w:rPr>
            </w:pPr>
            <w:ins w:id="198" w:author="Yan Ye" w:date="2012-04-18T22:30:00Z">
              <w:r w:rsidRPr="001C0011">
                <w:rPr>
                  <w:lang w:val="pl-PL"/>
                </w:rPr>
                <w:t>pred_weight_table()</w:t>
              </w:r>
            </w:ins>
          </w:p>
        </w:tc>
        <w:tc>
          <w:tcPr>
            <w:tcW w:w="1709" w:type="dxa"/>
            <w:vAlign w:val="bottom"/>
          </w:tcPr>
          <w:p w:rsidR="00EA1FA2" w:rsidRPr="001C0011" w:rsidRDefault="009B6D89" w:rsidP="00EA1FA2">
            <w:pPr>
              <w:rPr>
                <w:ins w:id="199" w:author="Yan Ye" w:date="2012-04-18T22:28:00Z"/>
                <w:lang w:val="pl-PL"/>
              </w:rPr>
            </w:pPr>
            <w:ins w:id="200" w:author="Yan Ye" w:date="2012-04-18T22:28:00Z">
              <w:r w:rsidRPr="009B6D89">
                <w:rPr>
                  <w:color w:val="000000"/>
                  <w:szCs w:val="22"/>
                  <w:rPrChange w:id="201" w:author="Yan Ye" w:date="2012-04-18T22:33:00Z">
                    <w:rPr>
                      <w:rFonts w:ascii="Calibri" w:hAnsi="Calibri"/>
                      <w:color w:val="000000"/>
                      <w:szCs w:val="22"/>
                    </w:rPr>
                  </w:rPrChange>
                </w:rPr>
                <w:t>HM6.</w:t>
              </w:r>
            </w:ins>
            <w:ins w:id="202" w:author="Yan Ye" w:date="2012-04-18T22:30:00Z">
              <w:r w:rsidRPr="009B6D89">
                <w:rPr>
                  <w:color w:val="000000"/>
                  <w:szCs w:val="22"/>
                  <w:rPrChange w:id="203" w:author="Yan Ye" w:date="2012-04-18T22:33:00Z">
                    <w:rPr>
                      <w:rFonts w:ascii="Calibri" w:hAnsi="Calibri"/>
                      <w:color w:val="000000"/>
                      <w:szCs w:val="22"/>
                    </w:rPr>
                  </w:rPrChange>
                </w:rPr>
                <w:t>1</w:t>
              </w:r>
            </w:ins>
          </w:p>
        </w:tc>
        <w:tc>
          <w:tcPr>
            <w:tcW w:w="1710" w:type="dxa"/>
            <w:vAlign w:val="bottom"/>
          </w:tcPr>
          <w:p w:rsidR="00EA1FA2" w:rsidRPr="001C0011" w:rsidRDefault="009B6D89" w:rsidP="00EA1FA2">
            <w:pPr>
              <w:spacing w:before="0"/>
              <w:rPr>
                <w:ins w:id="204" w:author="Yan Ye" w:date="2012-04-18T22:29:00Z"/>
                <w:color w:val="000000"/>
                <w:szCs w:val="22"/>
                <w:rPrChange w:id="205" w:author="Yan Ye" w:date="2012-04-18T22:33:00Z">
                  <w:rPr>
                    <w:ins w:id="206" w:author="Yan Ye" w:date="2012-04-18T22:29:00Z"/>
                    <w:rFonts w:ascii="Calibri" w:hAnsi="Calibri"/>
                    <w:color w:val="000000"/>
                    <w:szCs w:val="22"/>
                  </w:rPr>
                </w:rPrChange>
              </w:rPr>
            </w:pPr>
            <w:ins w:id="207" w:author="Yan Ye" w:date="2012-04-18T22:30:00Z">
              <w:r w:rsidRPr="009B6D89">
                <w:rPr>
                  <w:color w:val="000000"/>
                  <w:szCs w:val="22"/>
                  <w:rPrChange w:id="208" w:author="Yan Ye" w:date="2012-04-18T22:33:00Z">
                    <w:rPr>
                      <w:rFonts w:ascii="Calibri" w:hAnsi="Calibri"/>
                      <w:color w:val="000000"/>
                      <w:szCs w:val="22"/>
                    </w:rPr>
                  </w:rPrChange>
                </w:rPr>
                <w:t>proposed</w:t>
              </w:r>
            </w:ins>
          </w:p>
        </w:tc>
        <w:tc>
          <w:tcPr>
            <w:tcW w:w="1709" w:type="dxa"/>
            <w:vAlign w:val="bottom"/>
          </w:tcPr>
          <w:p w:rsidR="00EA1FA2" w:rsidRPr="001C0011" w:rsidRDefault="00233352" w:rsidP="00233352">
            <w:pPr>
              <w:spacing w:before="0"/>
              <w:rPr>
                <w:ins w:id="209" w:author="Yan Ye" w:date="2012-04-18T22:28:00Z"/>
                <w:color w:val="000000"/>
                <w:szCs w:val="22"/>
                <w:rPrChange w:id="210" w:author="Yan Ye" w:date="2012-04-18T22:33:00Z">
                  <w:rPr>
                    <w:ins w:id="211" w:author="Yan Ye" w:date="2012-04-18T22:28:00Z"/>
                    <w:rFonts w:ascii="Calibri" w:hAnsi="Calibri"/>
                    <w:color w:val="000000"/>
                    <w:szCs w:val="22"/>
                  </w:rPr>
                </w:rPrChange>
              </w:rPr>
            </w:pPr>
            <w:ins w:id="212" w:author="Yan Ye" w:date="2012-04-22T22:12:00Z">
              <w:r>
                <w:rPr>
                  <w:color w:val="000000"/>
                  <w:szCs w:val="22"/>
                </w:rPr>
                <w:t xml:space="preserve">Difference </w:t>
              </w:r>
            </w:ins>
          </w:p>
        </w:tc>
        <w:tc>
          <w:tcPr>
            <w:tcW w:w="1710" w:type="dxa"/>
            <w:vAlign w:val="bottom"/>
          </w:tcPr>
          <w:p w:rsidR="00EA1FA2" w:rsidRPr="001C0011" w:rsidRDefault="009B6D89" w:rsidP="00EA1FA2">
            <w:pPr>
              <w:spacing w:before="0"/>
              <w:rPr>
                <w:ins w:id="213" w:author="Yan Ye" w:date="2012-04-18T22:28:00Z"/>
                <w:color w:val="000000"/>
                <w:szCs w:val="22"/>
                <w:rPrChange w:id="214" w:author="Yan Ye" w:date="2012-04-18T22:33:00Z">
                  <w:rPr>
                    <w:ins w:id="215" w:author="Yan Ye" w:date="2012-04-18T22:28:00Z"/>
                    <w:rFonts w:ascii="Calibri" w:hAnsi="Calibri"/>
                    <w:color w:val="000000"/>
                    <w:szCs w:val="22"/>
                  </w:rPr>
                </w:rPrChange>
              </w:rPr>
            </w:pPr>
            <w:ins w:id="216" w:author="Yan Ye" w:date="2012-04-18T22:29:00Z">
              <w:r w:rsidRPr="009B6D89">
                <w:rPr>
                  <w:color w:val="000000"/>
                  <w:szCs w:val="22"/>
                  <w:rPrChange w:id="217" w:author="Yan Ye" w:date="2012-04-18T22:33:00Z">
                    <w:rPr>
                      <w:rFonts w:ascii="Calibri" w:hAnsi="Calibri"/>
                      <w:color w:val="000000"/>
                      <w:szCs w:val="22"/>
                    </w:rPr>
                  </w:rPrChange>
                </w:rPr>
                <w:t>% change</w:t>
              </w:r>
            </w:ins>
          </w:p>
        </w:tc>
      </w:tr>
      <w:tr w:rsidR="00233352" w:rsidTr="00823E80">
        <w:trPr>
          <w:ins w:id="218" w:author="Yan Ye" w:date="2012-04-18T22:27:00Z"/>
        </w:trPr>
        <w:tc>
          <w:tcPr>
            <w:tcW w:w="1802" w:type="dxa"/>
          </w:tcPr>
          <w:p w:rsidR="00EA1FA2" w:rsidRPr="001C0011" w:rsidRDefault="00EA1FA2" w:rsidP="00EA1FA2">
            <w:pPr>
              <w:rPr>
                <w:ins w:id="219" w:author="Yan Ye" w:date="2012-04-18T22:27:00Z"/>
                <w:lang w:val="pl-PL"/>
              </w:rPr>
            </w:pPr>
            <w:ins w:id="220" w:author="Yan Ye" w:date="2012-04-18T22:29:00Z">
              <w:r w:rsidRPr="001C0011">
                <w:rPr>
                  <w:lang w:val="pl-PL"/>
                </w:rPr>
                <w:t>RA</w:t>
              </w:r>
            </w:ins>
            <w:ins w:id="221" w:author="Yan Ye" w:date="2012-04-19T09:38:00Z">
              <w:r w:rsidR="00295555">
                <w:rPr>
                  <w:lang w:val="pl-PL"/>
                </w:rPr>
                <w:t>-main</w:t>
              </w:r>
            </w:ins>
          </w:p>
        </w:tc>
        <w:tc>
          <w:tcPr>
            <w:tcW w:w="1709" w:type="dxa"/>
            <w:vAlign w:val="bottom"/>
          </w:tcPr>
          <w:p w:rsidR="00EA1FA2" w:rsidRPr="001C0011" w:rsidRDefault="009B6D89" w:rsidP="00EA1FA2">
            <w:pPr>
              <w:rPr>
                <w:ins w:id="222" w:author="Yan Ye" w:date="2012-04-18T22:28:00Z"/>
                <w:lang w:val="pl-PL"/>
              </w:rPr>
            </w:pPr>
            <w:ins w:id="223" w:author="Yan Ye" w:date="2012-04-18T22:28:00Z">
              <w:r w:rsidRPr="009B6D89">
                <w:rPr>
                  <w:color w:val="000000"/>
                  <w:szCs w:val="22"/>
                  <w:rPrChange w:id="224" w:author="Yan Ye" w:date="2012-04-18T22:33:00Z">
                    <w:rPr>
                      <w:rFonts w:ascii="Calibri" w:hAnsi="Calibri"/>
                      <w:color w:val="000000"/>
                      <w:szCs w:val="22"/>
                    </w:rPr>
                  </w:rPrChange>
                </w:rPr>
                <w:t>69.0</w:t>
              </w:r>
            </w:ins>
            <w:ins w:id="225" w:author="Yan Ye" w:date="2012-04-18T22:31:00Z">
              <w:r w:rsidRPr="009B6D89">
                <w:rPr>
                  <w:color w:val="000000"/>
                  <w:szCs w:val="22"/>
                  <w:rPrChange w:id="226" w:author="Yan Ye" w:date="2012-04-18T22:33:00Z">
                    <w:rPr>
                      <w:rFonts w:ascii="Calibri" w:hAnsi="Calibri"/>
                      <w:color w:val="000000"/>
                      <w:szCs w:val="22"/>
                    </w:rPr>
                  </w:rPrChange>
                </w:rPr>
                <w:t>5</w:t>
              </w:r>
            </w:ins>
          </w:p>
        </w:tc>
        <w:tc>
          <w:tcPr>
            <w:tcW w:w="1710" w:type="dxa"/>
            <w:vAlign w:val="bottom"/>
          </w:tcPr>
          <w:p w:rsidR="00EA1FA2" w:rsidRPr="001C0011" w:rsidRDefault="009B6D89" w:rsidP="00EA1FA2">
            <w:pPr>
              <w:rPr>
                <w:ins w:id="227" w:author="Yan Ye" w:date="2012-04-18T22:29:00Z"/>
                <w:lang w:val="pl-PL"/>
              </w:rPr>
            </w:pPr>
            <w:ins w:id="228" w:author="Yan Ye" w:date="2012-04-18T22:29:00Z">
              <w:r w:rsidRPr="009B6D89">
                <w:rPr>
                  <w:color w:val="000000"/>
                  <w:szCs w:val="22"/>
                  <w:rPrChange w:id="229" w:author="Yan Ye" w:date="2012-04-18T22:33:00Z">
                    <w:rPr>
                      <w:rFonts w:ascii="Calibri" w:hAnsi="Calibri"/>
                      <w:color w:val="000000"/>
                      <w:szCs w:val="22"/>
                    </w:rPr>
                  </w:rPrChange>
                </w:rPr>
                <w:t>70.9</w:t>
              </w:r>
            </w:ins>
            <w:ins w:id="230" w:author="Yan Ye" w:date="2012-04-18T22:31:00Z">
              <w:r w:rsidRPr="009B6D89">
                <w:rPr>
                  <w:color w:val="000000"/>
                  <w:szCs w:val="22"/>
                  <w:rPrChange w:id="231" w:author="Yan Ye" w:date="2012-04-18T22:33:00Z">
                    <w:rPr>
                      <w:rFonts w:ascii="Calibri" w:hAnsi="Calibri"/>
                      <w:color w:val="000000"/>
                      <w:szCs w:val="22"/>
                    </w:rPr>
                  </w:rPrChange>
                </w:rPr>
                <w:t>3</w:t>
              </w:r>
            </w:ins>
          </w:p>
        </w:tc>
        <w:tc>
          <w:tcPr>
            <w:tcW w:w="1709" w:type="dxa"/>
            <w:vAlign w:val="bottom"/>
          </w:tcPr>
          <w:p w:rsidR="00EA1FA2" w:rsidRPr="001C0011" w:rsidRDefault="009B6D89" w:rsidP="00EA1FA2">
            <w:pPr>
              <w:rPr>
                <w:ins w:id="232" w:author="Yan Ye" w:date="2012-04-18T22:28:00Z"/>
                <w:lang w:val="pl-PL"/>
              </w:rPr>
            </w:pPr>
            <w:ins w:id="233" w:author="Yan Ye" w:date="2012-04-18T22:28:00Z">
              <w:r w:rsidRPr="009B6D89">
                <w:rPr>
                  <w:color w:val="000000"/>
                  <w:szCs w:val="22"/>
                  <w:rPrChange w:id="234" w:author="Yan Ye" w:date="2012-04-18T22:33:00Z">
                    <w:rPr>
                      <w:rFonts w:ascii="Calibri" w:hAnsi="Calibri"/>
                      <w:color w:val="000000"/>
                      <w:szCs w:val="22"/>
                    </w:rPr>
                  </w:rPrChange>
                </w:rPr>
                <w:t>1.88</w:t>
              </w:r>
            </w:ins>
          </w:p>
        </w:tc>
        <w:tc>
          <w:tcPr>
            <w:tcW w:w="1710" w:type="dxa"/>
            <w:vAlign w:val="bottom"/>
          </w:tcPr>
          <w:p w:rsidR="00EA1FA2" w:rsidRPr="001C0011" w:rsidRDefault="009B6D89" w:rsidP="00EA1FA2">
            <w:pPr>
              <w:rPr>
                <w:ins w:id="235" w:author="Yan Ye" w:date="2012-04-18T22:28:00Z"/>
                <w:lang w:val="pl-PL"/>
              </w:rPr>
            </w:pPr>
            <w:ins w:id="236" w:author="Yan Ye" w:date="2012-04-18T22:28:00Z">
              <w:r w:rsidRPr="009B6D89">
                <w:rPr>
                  <w:color w:val="000000"/>
                  <w:szCs w:val="22"/>
                  <w:rPrChange w:id="237" w:author="Yan Ye" w:date="2012-04-18T22:33:00Z">
                    <w:rPr>
                      <w:rFonts w:ascii="Calibri" w:hAnsi="Calibri"/>
                      <w:color w:val="000000"/>
                      <w:szCs w:val="22"/>
                    </w:rPr>
                  </w:rPrChange>
                </w:rPr>
                <w:t>2.73%</w:t>
              </w:r>
            </w:ins>
          </w:p>
        </w:tc>
      </w:tr>
      <w:tr w:rsidR="00233352" w:rsidTr="00823E80">
        <w:trPr>
          <w:ins w:id="238" w:author="Yan Ye" w:date="2012-04-18T22:27:00Z"/>
        </w:trPr>
        <w:tc>
          <w:tcPr>
            <w:tcW w:w="1802" w:type="dxa"/>
          </w:tcPr>
          <w:p w:rsidR="00EA1FA2" w:rsidRPr="001C0011" w:rsidRDefault="00EA1FA2" w:rsidP="00EA1FA2">
            <w:pPr>
              <w:rPr>
                <w:ins w:id="239" w:author="Yan Ye" w:date="2012-04-18T22:27:00Z"/>
                <w:lang w:val="pl-PL"/>
              </w:rPr>
            </w:pPr>
            <w:ins w:id="240" w:author="Yan Ye" w:date="2012-04-18T22:29:00Z">
              <w:r w:rsidRPr="001C0011">
                <w:rPr>
                  <w:lang w:val="pl-PL"/>
                </w:rPr>
                <w:t>LD</w:t>
              </w:r>
            </w:ins>
            <w:ins w:id="241" w:author="Yan Ye" w:date="2012-04-18T22:33:00Z">
              <w:r w:rsidRPr="001C0011">
                <w:rPr>
                  <w:lang w:val="pl-PL"/>
                </w:rPr>
                <w:t>-main</w:t>
              </w:r>
            </w:ins>
          </w:p>
        </w:tc>
        <w:tc>
          <w:tcPr>
            <w:tcW w:w="1709" w:type="dxa"/>
            <w:vAlign w:val="bottom"/>
          </w:tcPr>
          <w:p w:rsidR="00EA1FA2" w:rsidRPr="001C0011" w:rsidRDefault="009B6D89" w:rsidP="00EA1FA2">
            <w:pPr>
              <w:rPr>
                <w:ins w:id="242" w:author="Yan Ye" w:date="2012-04-18T22:28:00Z"/>
                <w:lang w:val="pl-PL"/>
              </w:rPr>
            </w:pPr>
            <w:ins w:id="243" w:author="Yan Ye" w:date="2012-04-18T22:28:00Z">
              <w:r w:rsidRPr="009B6D89">
                <w:rPr>
                  <w:color w:val="000000"/>
                  <w:szCs w:val="22"/>
                  <w:rPrChange w:id="244" w:author="Yan Ye" w:date="2012-04-18T22:33:00Z">
                    <w:rPr>
                      <w:rFonts w:ascii="Calibri" w:hAnsi="Calibri"/>
                      <w:color w:val="000000"/>
                      <w:szCs w:val="22"/>
                    </w:rPr>
                  </w:rPrChange>
                </w:rPr>
                <w:t>195.14</w:t>
              </w:r>
            </w:ins>
          </w:p>
        </w:tc>
        <w:tc>
          <w:tcPr>
            <w:tcW w:w="1710" w:type="dxa"/>
            <w:vAlign w:val="bottom"/>
          </w:tcPr>
          <w:p w:rsidR="00EA1FA2" w:rsidRPr="001C0011" w:rsidRDefault="009B6D89" w:rsidP="00EA1FA2">
            <w:pPr>
              <w:rPr>
                <w:ins w:id="245" w:author="Yan Ye" w:date="2012-04-18T22:29:00Z"/>
                <w:lang w:val="pl-PL"/>
              </w:rPr>
            </w:pPr>
            <w:ins w:id="246" w:author="Yan Ye" w:date="2012-04-18T22:29:00Z">
              <w:r w:rsidRPr="009B6D89">
                <w:rPr>
                  <w:color w:val="000000"/>
                  <w:szCs w:val="22"/>
                  <w:rPrChange w:id="247" w:author="Yan Ye" w:date="2012-04-18T22:33:00Z">
                    <w:rPr>
                      <w:rFonts w:ascii="Calibri" w:hAnsi="Calibri"/>
                      <w:color w:val="000000"/>
                      <w:szCs w:val="22"/>
                    </w:rPr>
                  </w:rPrChange>
                </w:rPr>
                <w:t>10</w:t>
              </w:r>
            </w:ins>
            <w:ins w:id="248" w:author="Yan Ye" w:date="2012-04-18T22:31:00Z">
              <w:r w:rsidRPr="009B6D89">
                <w:rPr>
                  <w:color w:val="000000"/>
                  <w:szCs w:val="22"/>
                  <w:rPrChange w:id="249" w:author="Yan Ye" w:date="2012-04-18T22:33:00Z">
                    <w:rPr>
                      <w:rFonts w:ascii="Calibri" w:hAnsi="Calibri"/>
                      <w:color w:val="000000"/>
                      <w:szCs w:val="22"/>
                    </w:rPr>
                  </w:rPrChange>
                </w:rPr>
                <w:t>1</w:t>
              </w:r>
            </w:ins>
            <w:ins w:id="250" w:author="Yan Ye" w:date="2012-04-18T22:29:00Z">
              <w:r w:rsidRPr="009B6D89">
                <w:rPr>
                  <w:color w:val="000000"/>
                  <w:szCs w:val="22"/>
                  <w:rPrChange w:id="251" w:author="Yan Ye" w:date="2012-04-18T22:33:00Z">
                    <w:rPr>
                      <w:rFonts w:ascii="Calibri" w:hAnsi="Calibri"/>
                      <w:color w:val="000000"/>
                      <w:szCs w:val="22"/>
                    </w:rPr>
                  </w:rPrChange>
                </w:rPr>
                <w:t>.</w:t>
              </w:r>
            </w:ins>
            <w:ins w:id="252" w:author="Yan Ye" w:date="2012-04-18T22:31:00Z">
              <w:r w:rsidRPr="009B6D89">
                <w:rPr>
                  <w:color w:val="000000"/>
                  <w:szCs w:val="22"/>
                  <w:rPrChange w:id="253" w:author="Yan Ye" w:date="2012-04-18T22:33:00Z">
                    <w:rPr>
                      <w:rFonts w:ascii="Calibri" w:hAnsi="Calibri"/>
                      <w:color w:val="000000"/>
                      <w:szCs w:val="22"/>
                    </w:rPr>
                  </w:rPrChange>
                </w:rPr>
                <w:t>00</w:t>
              </w:r>
            </w:ins>
          </w:p>
        </w:tc>
        <w:tc>
          <w:tcPr>
            <w:tcW w:w="1709" w:type="dxa"/>
            <w:vAlign w:val="bottom"/>
          </w:tcPr>
          <w:p w:rsidR="00EA1FA2" w:rsidRPr="001C0011" w:rsidRDefault="009B6D89" w:rsidP="00EA1FA2">
            <w:pPr>
              <w:rPr>
                <w:ins w:id="254" w:author="Yan Ye" w:date="2012-04-18T22:28:00Z"/>
                <w:lang w:val="pl-PL"/>
              </w:rPr>
            </w:pPr>
            <w:ins w:id="255" w:author="Yan Ye" w:date="2012-04-18T22:28:00Z">
              <w:r w:rsidRPr="009B6D89">
                <w:rPr>
                  <w:color w:val="000000"/>
                  <w:szCs w:val="22"/>
                  <w:rPrChange w:id="256" w:author="Yan Ye" w:date="2012-04-18T22:33:00Z">
                    <w:rPr>
                      <w:rFonts w:ascii="Calibri" w:hAnsi="Calibri"/>
                      <w:color w:val="000000"/>
                      <w:szCs w:val="22"/>
                    </w:rPr>
                  </w:rPrChange>
                </w:rPr>
                <w:t>-94.14</w:t>
              </w:r>
            </w:ins>
          </w:p>
        </w:tc>
        <w:tc>
          <w:tcPr>
            <w:tcW w:w="1710" w:type="dxa"/>
            <w:vAlign w:val="bottom"/>
          </w:tcPr>
          <w:p w:rsidR="00EA1FA2" w:rsidRPr="001C0011" w:rsidRDefault="009B6D89" w:rsidP="00EA1FA2">
            <w:pPr>
              <w:rPr>
                <w:ins w:id="257" w:author="Yan Ye" w:date="2012-04-18T22:28:00Z"/>
                <w:lang w:val="pl-PL"/>
              </w:rPr>
            </w:pPr>
            <w:ins w:id="258" w:author="Yan Ye" w:date="2012-04-18T22:28:00Z">
              <w:r w:rsidRPr="009B6D89">
                <w:rPr>
                  <w:color w:val="000000"/>
                  <w:szCs w:val="22"/>
                  <w:rPrChange w:id="259" w:author="Yan Ye" w:date="2012-04-18T22:33:00Z">
                    <w:rPr>
                      <w:rFonts w:ascii="Calibri" w:hAnsi="Calibri"/>
                      <w:color w:val="000000"/>
                      <w:szCs w:val="22"/>
                    </w:rPr>
                  </w:rPrChange>
                </w:rPr>
                <w:t>-48.24%</w:t>
              </w:r>
            </w:ins>
          </w:p>
        </w:tc>
      </w:tr>
    </w:tbl>
    <w:p w:rsidR="00CC305B" w:rsidRDefault="00CC305B" w:rsidP="00CC305B">
      <w:pPr>
        <w:rPr>
          <w:ins w:id="260" w:author="Yan Ye" w:date="2012-04-20T22:01:00Z"/>
          <w:lang w:val="pl-PL"/>
        </w:rPr>
      </w:pPr>
      <w:ins w:id="261" w:author="Yan Ye" w:date="2012-04-20T22:01:00Z">
        <w:r>
          <w:rPr>
            <w:lang w:val="pl-PL"/>
          </w:rPr>
          <w:t xml:space="preserve">As previously mentioned, since the current </w:t>
        </w:r>
      </w:ins>
      <w:ins w:id="262" w:author="Yan Ye" w:date="2012-04-20T22:03:00Z">
        <w:r>
          <w:rPr>
            <w:lang w:val="pl-PL"/>
          </w:rPr>
          <w:t xml:space="preserve">WP parameter signaling </w:t>
        </w:r>
      </w:ins>
      <w:ins w:id="263" w:author="Yan Ye" w:date="2012-04-20T22:01:00Z">
        <w:r>
          <w:rPr>
            <w:lang w:val="pl-PL"/>
          </w:rPr>
          <w:t xml:space="preserve">scheme in </w:t>
        </w:r>
      </w:ins>
      <w:ins w:id="264" w:author="Yan Ye" w:date="2012-04-20T22:03:00Z">
        <w:r>
          <w:rPr>
            <w:lang w:val="pl-PL"/>
          </w:rPr>
          <w:fldChar w:fldCharType="begin"/>
        </w:r>
        <w:r>
          <w:rPr>
            <w:lang w:val="pl-PL"/>
          </w:rPr>
          <w:instrText xml:space="preserve"> REF _Ref321170243 \r \h </w:instrText>
        </w:r>
        <w:r>
          <w:rPr>
            <w:lang w:val="pl-PL"/>
          </w:rPr>
        </w:r>
      </w:ins>
      <w:r>
        <w:rPr>
          <w:lang w:val="pl-PL"/>
        </w:rPr>
        <w:fldChar w:fldCharType="separate"/>
      </w:r>
      <w:ins w:id="265" w:author="Yan Ye" w:date="2012-04-20T22:27:00Z">
        <w:r w:rsidR="000E0E75">
          <w:rPr>
            <w:lang w:val="pl-PL"/>
          </w:rPr>
          <w:t>[1]</w:t>
        </w:r>
      </w:ins>
      <w:ins w:id="266" w:author="Yan Ye" w:date="2012-04-20T22:03:00Z">
        <w:r>
          <w:rPr>
            <w:lang w:val="pl-PL"/>
          </w:rPr>
          <w:fldChar w:fldCharType="end"/>
        </w:r>
        <w:r>
          <w:rPr>
            <w:lang w:val="pl-PL"/>
          </w:rPr>
          <w:t xml:space="preserve"> relies on LC to carry the WP parameters when ref_pic_list_combination_flag is set to 1, in order to assign different WP </w:t>
        </w:r>
        <w:r>
          <w:rPr>
            <w:lang w:val="pl-PL"/>
          </w:rPr>
          <w:lastRenderedPageBreak/>
          <w:t xml:space="preserve">parameters to an L0 entry and an L1 entry that represent the same reference picture in the DPB, reference picture list reordering must be performed on LC. </w:t>
        </w:r>
      </w:ins>
      <w:ins w:id="267" w:author="Yan Ye" w:date="2012-04-20T22:04:00Z">
        <w:r>
          <w:rPr>
            <w:lang w:val="pl-PL"/>
          </w:rPr>
          <w:t xml:space="preserve">This incurs additional bit overhead </w:t>
        </w:r>
      </w:ins>
      <w:ins w:id="268" w:author="Yan Ye" w:date="2012-04-20T22:05:00Z">
        <w:r>
          <w:rPr>
            <w:lang w:val="pl-PL"/>
          </w:rPr>
          <w:t xml:space="preserve">due to </w:t>
        </w:r>
      </w:ins>
      <w:ins w:id="269" w:author="Yan Ye" w:date="2012-04-20T22:04:00Z">
        <w:r>
          <w:rPr>
            <w:lang w:val="pl-PL"/>
          </w:rPr>
          <w:t xml:space="preserve"> ref_pic_list_combination() as explicit signaling of LC entries must be used. </w:t>
        </w:r>
      </w:ins>
      <w:ins w:id="270" w:author="Yan Ye" w:date="2012-04-20T22:05:00Z">
        <w:r>
          <w:rPr>
            <w:lang w:val="pl-PL"/>
          </w:rPr>
          <w:t>To compare the bit overhead in this case, a simple encoder-only scheme is implemented in HM6.1</w:t>
        </w:r>
      </w:ins>
      <w:ins w:id="271" w:author="Yan Ye" w:date="2012-04-20T22:06:00Z">
        <w:r>
          <w:rPr>
            <w:lang w:val="pl-PL"/>
          </w:rPr>
          <w:t xml:space="preserve"> </w:t>
        </w:r>
      </w:ins>
      <w:ins w:id="272" w:author="Yan Ye" w:date="2012-04-20T22:09:00Z">
        <w:r>
          <w:rPr>
            <w:lang w:val="pl-PL"/>
          </w:rPr>
          <w:t>to</w:t>
        </w:r>
      </w:ins>
      <w:ins w:id="273" w:author="Yan Ye" w:date="2012-04-20T22:06:00Z">
        <w:r>
          <w:rPr>
            <w:lang w:val="pl-PL"/>
          </w:rPr>
          <w:t xml:space="preserve"> assign different WP </w:t>
        </w:r>
      </w:ins>
      <w:ins w:id="274" w:author="Yan Ye" w:date="2012-04-20T22:09:00Z">
        <w:r>
          <w:rPr>
            <w:lang w:val="pl-PL"/>
          </w:rPr>
          <w:t xml:space="preserve">parameters to </w:t>
        </w:r>
      </w:ins>
      <w:ins w:id="275" w:author="Yan Ye" w:date="2012-04-23T10:26:00Z">
        <w:r w:rsidR="004A130F">
          <w:rPr>
            <w:lang w:val="pl-PL"/>
          </w:rPr>
          <w:t xml:space="preserve">corresponding </w:t>
        </w:r>
      </w:ins>
      <w:ins w:id="276" w:author="Yan Ye" w:date="2012-04-20T22:10:00Z">
        <w:r>
          <w:rPr>
            <w:lang w:val="pl-PL"/>
          </w:rPr>
          <w:t>L0 and L1</w:t>
        </w:r>
      </w:ins>
      <w:ins w:id="277" w:author="Yan Ye" w:date="2012-04-23T10:26:00Z">
        <w:r w:rsidR="004A130F">
          <w:rPr>
            <w:lang w:val="pl-PL"/>
          </w:rPr>
          <w:t xml:space="preserve"> entries when they represent the same picture</w:t>
        </w:r>
      </w:ins>
      <w:ins w:id="278" w:author="Yan Ye" w:date="2012-04-20T22:10:00Z">
        <w:r>
          <w:rPr>
            <w:lang w:val="pl-PL"/>
          </w:rPr>
          <w:t xml:space="preserve">. </w:t>
        </w:r>
        <w:r w:rsidR="003B44C4">
          <w:rPr>
            <w:lang w:val="pl-PL"/>
          </w:rPr>
          <w:t>Since the WP parameters (w, o) have fixed precision, they must be</w:t>
        </w:r>
      </w:ins>
      <w:ins w:id="279" w:author="Yan Ye" w:date="2012-04-20T22:11:00Z">
        <w:r w:rsidR="003B44C4">
          <w:rPr>
            <w:lang w:val="pl-PL"/>
          </w:rPr>
          <w:t xml:space="preserve"> quantized. The encoder examines</w:t>
        </w:r>
      </w:ins>
      <w:ins w:id="280" w:author="Yan Ye" w:date="2012-04-20T22:18:00Z">
        <w:r w:rsidR="003B44C4">
          <w:rPr>
            <w:lang w:val="pl-PL"/>
          </w:rPr>
          <w:t>,</w:t>
        </w:r>
      </w:ins>
      <w:ins w:id="281" w:author="Yan Ye" w:date="2012-04-20T22:11:00Z">
        <w:r w:rsidR="003B44C4">
          <w:rPr>
            <w:lang w:val="pl-PL"/>
          </w:rPr>
          <w:t xml:space="preserve"> during</w:t>
        </w:r>
      </w:ins>
      <w:ins w:id="282" w:author="Yan Ye" w:date="2012-04-20T22:17:00Z">
        <w:r w:rsidR="003B44C4">
          <w:rPr>
            <w:lang w:val="pl-PL"/>
          </w:rPr>
          <w:t xml:space="preserve"> parameter</w:t>
        </w:r>
      </w:ins>
      <w:ins w:id="283" w:author="Yan Ye" w:date="2012-04-20T22:11:00Z">
        <w:r w:rsidR="003B44C4">
          <w:rPr>
            <w:lang w:val="pl-PL"/>
          </w:rPr>
          <w:t xml:space="preserve"> quantization</w:t>
        </w:r>
      </w:ins>
      <w:ins w:id="284" w:author="Yan Ye" w:date="2012-04-20T22:18:00Z">
        <w:r w:rsidR="003B44C4">
          <w:rPr>
            <w:lang w:val="pl-PL"/>
          </w:rPr>
          <w:t>, whether</w:t>
        </w:r>
      </w:ins>
      <w:ins w:id="285" w:author="Yan Ye" w:date="2012-04-20T22:11:00Z">
        <w:r w:rsidR="003B44C4">
          <w:rPr>
            <w:lang w:val="pl-PL"/>
          </w:rPr>
          <w:t xml:space="preserve"> rounding up or rounding down is performed.</w:t>
        </w:r>
      </w:ins>
      <w:ins w:id="286" w:author="Yan Ye" w:date="2012-04-20T22:12:00Z">
        <w:r w:rsidR="003B44C4">
          <w:rPr>
            <w:lang w:val="pl-PL"/>
          </w:rPr>
          <w:t xml:space="preserve"> If rounding up is performed to get WP parameters for L0 entry, then rounding down is performed to get WP parameters for the same picture on L1. And vice versa. With this encoder scheme, simualtion was carried out to measure </w:t>
        </w:r>
      </w:ins>
      <w:ins w:id="287" w:author="Yan Ye" w:date="2012-04-23T10:27:00Z">
        <w:r w:rsidR="004A130F">
          <w:rPr>
            <w:lang w:val="pl-PL"/>
          </w:rPr>
          <w:t xml:space="preserve">the overall </w:t>
        </w:r>
      </w:ins>
      <w:ins w:id="288" w:author="Yan Ye" w:date="2012-04-20T22:12:00Z">
        <w:r w:rsidR="003B44C4">
          <w:rPr>
            <w:lang w:val="pl-PL"/>
          </w:rPr>
          <w:t xml:space="preserve">bit overhead due to 1) pred_weight_table() signaling and 2) </w:t>
        </w:r>
      </w:ins>
      <w:ins w:id="289" w:author="Yan Ye" w:date="2012-04-20T22:14:00Z">
        <w:r w:rsidR="003B44C4">
          <w:rPr>
            <w:lang w:val="pl-PL"/>
          </w:rPr>
          <w:t>ref_pic_list_combination()</w:t>
        </w:r>
      </w:ins>
      <w:ins w:id="290" w:author="Yan Ye" w:date="2012-04-20T22:17:00Z">
        <w:r w:rsidR="003B44C4">
          <w:rPr>
            <w:lang w:val="pl-PL"/>
          </w:rPr>
          <w:t xml:space="preserve"> signaling</w:t>
        </w:r>
      </w:ins>
      <w:ins w:id="291" w:author="Yan Ye" w:date="2012-04-20T22:12:00Z">
        <w:r w:rsidR="003B44C4">
          <w:rPr>
            <w:lang w:val="pl-PL"/>
          </w:rPr>
          <w:t>.</w:t>
        </w:r>
      </w:ins>
      <w:ins w:id="292" w:author="Yan Ye" w:date="2012-04-20T22:13:00Z">
        <w:r w:rsidR="003B44C4">
          <w:rPr>
            <w:lang w:val="pl-PL"/>
          </w:rPr>
          <w:t xml:space="preserve"> Random access</w:t>
        </w:r>
        <w:r w:rsidR="004A130F">
          <w:rPr>
            <w:lang w:val="pl-PL"/>
          </w:rPr>
          <w:t xml:space="preserve"> setting with QP=22</w:t>
        </w:r>
      </w:ins>
      <w:ins w:id="293" w:author="Yan Ye" w:date="2012-04-23T10:27:00Z">
        <w:r w:rsidR="004A130F">
          <w:rPr>
            <w:lang w:val="pl-PL"/>
          </w:rPr>
          <w:t xml:space="preserve"> is</w:t>
        </w:r>
      </w:ins>
      <w:ins w:id="294" w:author="Yan Ye" w:date="2012-04-20T22:13:00Z">
        <w:r w:rsidR="003B44C4">
          <w:rPr>
            <w:lang w:val="pl-PL"/>
          </w:rPr>
          <w:t xml:space="preserve"> used. </w:t>
        </w:r>
      </w:ins>
      <w:ins w:id="295" w:author="Yan Ye" w:date="2012-04-20T22:01:00Z">
        <w:r>
          <w:rPr>
            <w:lang w:val="pl-PL"/>
          </w:rPr>
          <w:t xml:space="preserve"> </w:t>
        </w:r>
        <w:r>
          <w:t xml:space="preserve">Table </w:t>
        </w:r>
      </w:ins>
      <w:ins w:id="296" w:author="Yan Ye" w:date="2012-04-20T22:19:00Z">
        <w:r w:rsidR="003B44C4">
          <w:t>7</w:t>
        </w:r>
      </w:ins>
      <w:ins w:id="297" w:author="Yan Ye" w:date="2012-04-20T22:01:00Z">
        <w:r>
          <w:t xml:space="preserve"> shows </w:t>
        </w:r>
      </w:ins>
      <w:ins w:id="298" w:author="Yan Ye" w:date="2012-04-20T22:18:00Z">
        <w:r w:rsidR="003B44C4">
          <w:t xml:space="preserve">that overall </w:t>
        </w:r>
      </w:ins>
      <w:ins w:id="299" w:author="Yan Ye" w:date="2012-04-23T10:31:00Z">
        <w:r w:rsidR="004A130F">
          <w:t>17</w:t>
        </w:r>
      </w:ins>
      <w:ins w:id="300" w:author="Yan Ye" w:date="2012-04-20T22:01:00Z">
        <w:r w:rsidR="003B44C4">
          <w:t xml:space="preserve">% </w:t>
        </w:r>
      </w:ins>
      <w:ins w:id="301" w:author="Yan Ye" w:date="2012-04-20T22:18:00Z">
        <w:r w:rsidR="003B44C4">
          <w:t xml:space="preserve">bit </w:t>
        </w:r>
      </w:ins>
      <w:ins w:id="302" w:author="Yan Ye" w:date="2012-04-20T22:01:00Z">
        <w:r w:rsidR="003B44C4">
          <w:t>overhead</w:t>
        </w:r>
        <w:r>
          <w:t xml:space="preserve"> saving</w:t>
        </w:r>
      </w:ins>
      <w:ins w:id="303" w:author="Yan Ye" w:date="2012-04-20T22:18:00Z">
        <w:r w:rsidR="003B44C4">
          <w:t xml:space="preserve"> </w:t>
        </w:r>
      </w:ins>
      <w:ins w:id="304" w:author="Yan Ye" w:date="2012-04-20T22:34:00Z">
        <w:r w:rsidR="000E7DA6">
          <w:t>(a</w:t>
        </w:r>
      </w:ins>
      <w:ins w:id="305" w:author="Yan Ye" w:date="2012-04-20T22:18:00Z">
        <w:r w:rsidR="003B44C4">
          <w:t>verage</w:t>
        </w:r>
      </w:ins>
      <w:ins w:id="306" w:author="Yan Ye" w:date="2012-04-20T22:34:00Z">
        <w:r w:rsidR="000E7DA6">
          <w:t>d over all sequences)</w:t>
        </w:r>
      </w:ins>
      <w:ins w:id="307" w:author="Yan Ye" w:date="2012-04-20T22:18:00Z">
        <w:r w:rsidR="003B44C4">
          <w:t xml:space="preserve"> could be </w:t>
        </w:r>
      </w:ins>
      <w:ins w:id="308" w:author="Yan Ye" w:date="2012-04-20T22:19:00Z">
        <w:r w:rsidR="003B44C4">
          <w:t>achieved</w:t>
        </w:r>
      </w:ins>
      <w:ins w:id="309" w:author="Yan Ye" w:date="2012-04-20T22:18:00Z">
        <w:r w:rsidR="003B44C4">
          <w:t xml:space="preserve"> </w:t>
        </w:r>
      </w:ins>
      <w:ins w:id="310" w:author="Yan Ye" w:date="2012-04-20T22:19:00Z">
        <w:r w:rsidR="003B44C4">
          <w:t>using the proposed scheme</w:t>
        </w:r>
      </w:ins>
      <w:ins w:id="311" w:author="Yan Ye" w:date="2012-04-20T22:01:00Z">
        <w:r w:rsidR="004A130F">
          <w:t xml:space="preserve">, which includes savings on </w:t>
        </w:r>
      </w:ins>
      <w:ins w:id="312" w:author="Yan Ye" w:date="2012-04-23T10:29:00Z">
        <w:r w:rsidR="004A130F">
          <w:t xml:space="preserve">both </w:t>
        </w:r>
      </w:ins>
      <w:ins w:id="313" w:author="Yan Ye" w:date="2012-04-20T22:01:00Z">
        <w:r w:rsidR="004A130F">
          <w:t xml:space="preserve">pred_weight_table() and </w:t>
        </w:r>
      </w:ins>
      <w:ins w:id="314" w:author="Yan Ye" w:date="2012-04-23T10:29:00Z">
        <w:r w:rsidR="004A130F">
          <w:t xml:space="preserve">ref_pic_list_combination(). </w:t>
        </w:r>
      </w:ins>
    </w:p>
    <w:p w:rsidR="003B44C4" w:rsidRDefault="003B44C4" w:rsidP="003B44C4">
      <w:pPr>
        <w:pStyle w:val="Caption"/>
        <w:jc w:val="center"/>
        <w:rPr>
          <w:ins w:id="315" w:author="Yan Ye" w:date="2012-04-20T22:19:00Z"/>
        </w:rPr>
      </w:pPr>
      <w:ins w:id="316" w:author="Yan Ye" w:date="2012-04-20T22:19:00Z">
        <w:r>
          <w:t xml:space="preserve">Table </w:t>
        </w:r>
      </w:ins>
      <w:ins w:id="317" w:author="Yan Ye" w:date="2012-04-20T22:20:00Z">
        <w:r>
          <w:t>7</w:t>
        </w:r>
      </w:ins>
      <w:ins w:id="318" w:author="Yan Ye" w:date="2012-04-20T22:19:00Z">
        <w:r>
          <w:t>. Weighted prediction table bits usage with different WP parameters on L0 and L1 (RA mode)</w:t>
        </w:r>
      </w:ins>
    </w:p>
    <w:p w:rsidR="003B44C4" w:rsidRDefault="003B44C4" w:rsidP="003B44C4">
      <w:pPr>
        <w:rPr>
          <w:ins w:id="319" w:author="Yan Ye" w:date="2012-04-20T22:19:00Z"/>
        </w:rPr>
      </w:pPr>
    </w:p>
    <w:tbl>
      <w:tblPr>
        <w:tblStyle w:val="TableGrid"/>
        <w:tblW w:w="9603" w:type="dxa"/>
        <w:jc w:val="center"/>
        <w:tblInd w:w="3241" w:type="dxa"/>
        <w:tblLayout w:type="fixed"/>
        <w:tblLook w:val="04A0"/>
      </w:tblPr>
      <w:tblGrid>
        <w:gridCol w:w="572"/>
        <w:gridCol w:w="2243"/>
        <w:gridCol w:w="993"/>
        <w:gridCol w:w="1084"/>
        <w:gridCol w:w="1080"/>
        <w:gridCol w:w="990"/>
        <w:gridCol w:w="900"/>
        <w:gridCol w:w="900"/>
        <w:gridCol w:w="841"/>
        <w:tblGridChange w:id="320">
          <w:tblGrid>
            <w:gridCol w:w="369"/>
            <w:gridCol w:w="287"/>
            <w:gridCol w:w="2528"/>
            <w:gridCol w:w="993"/>
            <w:gridCol w:w="990"/>
            <w:gridCol w:w="94"/>
            <w:gridCol w:w="896"/>
            <w:gridCol w:w="184"/>
            <w:gridCol w:w="806"/>
            <w:gridCol w:w="184"/>
            <w:gridCol w:w="716"/>
            <w:gridCol w:w="184"/>
            <w:gridCol w:w="716"/>
            <w:gridCol w:w="184"/>
            <w:gridCol w:w="841"/>
          </w:tblGrid>
        </w:tblGridChange>
      </w:tblGrid>
      <w:tr w:rsidR="00526255" w:rsidRPr="009407AF" w:rsidTr="004739EA">
        <w:trPr>
          <w:jc w:val="center"/>
        </w:trPr>
        <w:tc>
          <w:tcPr>
            <w:tcW w:w="2815" w:type="dxa"/>
            <w:gridSpan w:val="2"/>
            <w:vMerge w:val="restart"/>
            <w:vAlign w:val="center"/>
          </w:tcPr>
          <w:p w:rsidR="00526255" w:rsidRPr="009407AF" w:rsidRDefault="00526255" w:rsidP="009407AF">
            <w:pPr>
              <w:rPr>
                <w:szCs w:val="22"/>
                <w:lang w:val="pl-PL"/>
              </w:rPr>
            </w:pPr>
            <w:r w:rsidRPr="009407AF">
              <w:rPr>
                <w:szCs w:val="22"/>
                <w:lang w:val="pl-PL"/>
              </w:rPr>
              <w:t>Fading Sequence</w:t>
            </w:r>
          </w:p>
        </w:tc>
        <w:tc>
          <w:tcPr>
            <w:tcW w:w="3157" w:type="dxa"/>
            <w:gridSpan w:val="3"/>
            <w:vAlign w:val="center"/>
          </w:tcPr>
          <w:p w:rsidR="00526255" w:rsidRPr="009407AF" w:rsidRDefault="00526255" w:rsidP="00233352">
            <w:pPr>
              <w:spacing w:before="0"/>
              <w:jc w:val="center"/>
              <w:rPr>
                <w:szCs w:val="22"/>
                <w:lang w:val="pl-PL"/>
              </w:rPr>
            </w:pPr>
            <w:r>
              <w:rPr>
                <w:szCs w:val="22"/>
                <w:lang w:val="pl-PL"/>
              </w:rPr>
              <w:t>HM6.1</w:t>
            </w:r>
          </w:p>
        </w:tc>
        <w:tc>
          <w:tcPr>
            <w:tcW w:w="2790" w:type="dxa"/>
            <w:gridSpan w:val="3"/>
            <w:vAlign w:val="center"/>
          </w:tcPr>
          <w:p w:rsidR="00526255" w:rsidRPr="009407AF" w:rsidRDefault="00526255" w:rsidP="00233352">
            <w:pPr>
              <w:spacing w:before="0"/>
              <w:jc w:val="center"/>
              <w:rPr>
                <w:szCs w:val="22"/>
                <w:lang w:val="pl-PL"/>
              </w:rPr>
            </w:pPr>
            <w:r>
              <w:rPr>
                <w:szCs w:val="22"/>
                <w:lang w:val="pl-PL"/>
              </w:rPr>
              <w:t>Proposed</w:t>
            </w:r>
          </w:p>
        </w:tc>
        <w:tc>
          <w:tcPr>
            <w:tcW w:w="841" w:type="dxa"/>
            <w:vMerge w:val="restart"/>
            <w:vAlign w:val="center"/>
          </w:tcPr>
          <w:p w:rsidR="00526255" w:rsidRPr="009407AF" w:rsidRDefault="00526255" w:rsidP="009407AF">
            <w:pPr>
              <w:rPr>
                <w:szCs w:val="22"/>
                <w:lang w:val="pl-PL"/>
              </w:rPr>
            </w:pPr>
            <w:r w:rsidRPr="009407AF">
              <w:rPr>
                <w:szCs w:val="22"/>
                <w:lang w:val="pl-PL"/>
              </w:rPr>
              <w:t>% change</w:t>
            </w:r>
          </w:p>
        </w:tc>
      </w:tr>
      <w:tr w:rsidR="00526255" w:rsidRPr="009407AF" w:rsidTr="00233352">
        <w:trPr>
          <w:jc w:val="center"/>
        </w:trPr>
        <w:tc>
          <w:tcPr>
            <w:tcW w:w="2815" w:type="dxa"/>
            <w:gridSpan w:val="2"/>
            <w:vMerge/>
            <w:vAlign w:val="center"/>
          </w:tcPr>
          <w:p w:rsidR="00526255" w:rsidRPr="009407AF" w:rsidRDefault="00526255" w:rsidP="009407AF">
            <w:pPr>
              <w:spacing w:before="0"/>
              <w:rPr>
                <w:szCs w:val="22"/>
                <w:lang w:val="pl-PL"/>
              </w:rPr>
            </w:pPr>
          </w:p>
        </w:tc>
        <w:tc>
          <w:tcPr>
            <w:tcW w:w="993" w:type="dxa"/>
            <w:vAlign w:val="center"/>
          </w:tcPr>
          <w:p w:rsidR="00526255" w:rsidRPr="009407AF" w:rsidRDefault="00526255" w:rsidP="009407AF">
            <w:pPr>
              <w:spacing w:before="0"/>
              <w:rPr>
                <w:szCs w:val="22"/>
                <w:lang w:val="pl-PL"/>
              </w:rPr>
            </w:pPr>
            <w:r w:rsidRPr="009407AF">
              <w:rPr>
                <w:szCs w:val="22"/>
                <w:lang w:val="pl-PL"/>
              </w:rPr>
              <w:t>WP bits</w:t>
            </w:r>
          </w:p>
        </w:tc>
        <w:tc>
          <w:tcPr>
            <w:tcW w:w="1084" w:type="dxa"/>
            <w:vAlign w:val="center"/>
          </w:tcPr>
          <w:p w:rsidR="00526255" w:rsidRPr="009407AF" w:rsidRDefault="00526255" w:rsidP="00233352">
            <w:pPr>
              <w:spacing w:before="0"/>
              <w:rPr>
                <w:szCs w:val="22"/>
                <w:lang w:val="pl-PL"/>
              </w:rPr>
            </w:pPr>
            <w:r w:rsidRPr="009407AF">
              <w:rPr>
                <w:szCs w:val="22"/>
                <w:lang w:val="pl-PL"/>
              </w:rPr>
              <w:t>LC bits</w:t>
            </w:r>
          </w:p>
        </w:tc>
        <w:tc>
          <w:tcPr>
            <w:tcW w:w="1080" w:type="dxa"/>
            <w:vAlign w:val="center"/>
          </w:tcPr>
          <w:p w:rsidR="00526255" w:rsidRPr="009407AF" w:rsidRDefault="00526255" w:rsidP="009407AF">
            <w:pPr>
              <w:spacing w:before="0"/>
              <w:rPr>
                <w:szCs w:val="22"/>
                <w:lang w:val="pl-PL"/>
              </w:rPr>
            </w:pPr>
            <w:r w:rsidRPr="009407AF">
              <w:rPr>
                <w:szCs w:val="22"/>
                <w:lang w:val="pl-PL"/>
              </w:rPr>
              <w:t>Total</w:t>
            </w:r>
          </w:p>
        </w:tc>
        <w:tc>
          <w:tcPr>
            <w:tcW w:w="990" w:type="dxa"/>
            <w:vAlign w:val="center"/>
          </w:tcPr>
          <w:p w:rsidR="00526255" w:rsidRPr="009407AF" w:rsidRDefault="00526255" w:rsidP="009407AF">
            <w:pPr>
              <w:spacing w:before="0"/>
              <w:rPr>
                <w:szCs w:val="22"/>
                <w:lang w:val="pl-PL"/>
              </w:rPr>
            </w:pPr>
            <w:r w:rsidRPr="009407AF">
              <w:rPr>
                <w:szCs w:val="22"/>
                <w:lang w:val="pl-PL"/>
              </w:rPr>
              <w:t>WP bits</w:t>
            </w:r>
          </w:p>
        </w:tc>
        <w:tc>
          <w:tcPr>
            <w:tcW w:w="900" w:type="dxa"/>
            <w:vAlign w:val="center"/>
          </w:tcPr>
          <w:p w:rsidR="00526255" w:rsidRPr="009407AF" w:rsidRDefault="00526255" w:rsidP="009407AF">
            <w:pPr>
              <w:spacing w:before="0"/>
              <w:rPr>
                <w:szCs w:val="22"/>
                <w:lang w:val="pl-PL"/>
              </w:rPr>
            </w:pPr>
            <w:r w:rsidRPr="009407AF">
              <w:rPr>
                <w:szCs w:val="22"/>
                <w:lang w:val="pl-PL"/>
              </w:rPr>
              <w:t>LC bits</w:t>
            </w:r>
          </w:p>
        </w:tc>
        <w:tc>
          <w:tcPr>
            <w:tcW w:w="900" w:type="dxa"/>
            <w:vAlign w:val="center"/>
          </w:tcPr>
          <w:p w:rsidR="00526255" w:rsidRPr="009407AF" w:rsidRDefault="00526255" w:rsidP="009407AF">
            <w:pPr>
              <w:spacing w:before="0"/>
              <w:rPr>
                <w:szCs w:val="22"/>
                <w:lang w:val="pl-PL"/>
              </w:rPr>
            </w:pPr>
            <w:r w:rsidRPr="009407AF">
              <w:rPr>
                <w:szCs w:val="22"/>
                <w:lang w:val="pl-PL"/>
              </w:rPr>
              <w:t xml:space="preserve">Total </w:t>
            </w:r>
          </w:p>
        </w:tc>
        <w:tc>
          <w:tcPr>
            <w:tcW w:w="841" w:type="dxa"/>
            <w:vMerge/>
            <w:vAlign w:val="center"/>
          </w:tcPr>
          <w:p w:rsidR="00526255" w:rsidRPr="009407AF" w:rsidRDefault="00526255" w:rsidP="009407AF">
            <w:pPr>
              <w:spacing w:before="0"/>
              <w:rPr>
                <w:szCs w:val="22"/>
                <w:lang w:val="pl-PL"/>
              </w:rPr>
            </w:pPr>
          </w:p>
        </w:tc>
      </w:tr>
      <w:tr w:rsidR="00FA707D" w:rsidRPr="009407AF" w:rsidTr="00233352">
        <w:tblPrEx>
          <w:tblW w:w="9603" w:type="dxa"/>
          <w:jc w:val="center"/>
          <w:tblInd w:w="3241" w:type="dxa"/>
          <w:tblLayout w:type="fixed"/>
          <w:tblPrExChange w:id="321" w:author="Yan Ye" w:date="2012-04-22T22:11:00Z">
            <w:tblPrEx>
              <w:tblW w:w="9972" w:type="dxa"/>
              <w:jc w:val="center"/>
              <w:tblInd w:w="2872" w:type="dxa"/>
              <w:tblLayout w:type="fixed"/>
            </w:tblPrEx>
          </w:tblPrExChange>
        </w:tblPrEx>
        <w:trPr>
          <w:jc w:val="center"/>
          <w:trPrChange w:id="322" w:author="Yan Ye" w:date="2012-04-22T22:11:00Z">
            <w:trPr>
              <w:jc w:val="center"/>
            </w:trPr>
          </w:trPrChange>
        </w:trPr>
        <w:tc>
          <w:tcPr>
            <w:tcW w:w="572" w:type="dxa"/>
            <w:vMerge w:val="restart"/>
            <w:vAlign w:val="center"/>
            <w:tcPrChange w:id="323" w:author="Yan Ye" w:date="2012-04-22T22:11:00Z">
              <w:tcPr>
                <w:tcW w:w="656" w:type="dxa"/>
                <w:gridSpan w:val="2"/>
                <w:vMerge w:val="restart"/>
              </w:tcPr>
            </w:tcPrChange>
          </w:tcPr>
          <w:p w:rsidR="00FA707D" w:rsidRPr="009407AF" w:rsidRDefault="00FA707D" w:rsidP="009407AF">
            <w:pPr>
              <w:spacing w:before="0"/>
              <w:rPr>
                <w:color w:val="000000"/>
                <w:szCs w:val="22"/>
              </w:rPr>
            </w:pPr>
            <w:r w:rsidRPr="009407AF">
              <w:rPr>
                <w:color w:val="000000"/>
                <w:szCs w:val="22"/>
              </w:rPr>
              <w:t>FB</w:t>
            </w:r>
          </w:p>
        </w:tc>
        <w:tc>
          <w:tcPr>
            <w:tcW w:w="2243" w:type="dxa"/>
            <w:vAlign w:val="center"/>
            <w:tcPrChange w:id="324"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Traffic</w:t>
            </w:r>
          </w:p>
        </w:tc>
        <w:tc>
          <w:tcPr>
            <w:tcW w:w="993" w:type="dxa"/>
            <w:vAlign w:val="center"/>
            <w:tcPrChange w:id="325"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5440</w:t>
            </w:r>
          </w:p>
        </w:tc>
        <w:tc>
          <w:tcPr>
            <w:tcW w:w="1084" w:type="dxa"/>
            <w:vAlign w:val="center"/>
            <w:tcPrChange w:id="326"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327"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6130</w:t>
            </w:r>
          </w:p>
        </w:tc>
        <w:tc>
          <w:tcPr>
            <w:tcW w:w="990" w:type="dxa"/>
            <w:vAlign w:val="center"/>
            <w:tcPrChange w:id="328"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5042</w:t>
            </w:r>
          </w:p>
        </w:tc>
        <w:tc>
          <w:tcPr>
            <w:tcW w:w="900" w:type="dxa"/>
            <w:vAlign w:val="center"/>
            <w:tcPrChange w:id="329"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330"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5190</w:t>
            </w:r>
          </w:p>
        </w:tc>
        <w:tc>
          <w:tcPr>
            <w:tcW w:w="841" w:type="dxa"/>
            <w:vAlign w:val="center"/>
            <w:tcPrChange w:id="331"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-18.11</w:t>
            </w:r>
          </w:p>
        </w:tc>
      </w:tr>
      <w:tr w:rsidR="00FA707D" w:rsidRPr="009407AF" w:rsidTr="00233352">
        <w:tblPrEx>
          <w:tblW w:w="9603" w:type="dxa"/>
          <w:jc w:val="center"/>
          <w:tblInd w:w="3241" w:type="dxa"/>
          <w:tblLayout w:type="fixed"/>
          <w:tblPrExChange w:id="332" w:author="Yan Ye" w:date="2012-04-22T22:11:00Z">
            <w:tblPrEx>
              <w:tblW w:w="9972" w:type="dxa"/>
              <w:jc w:val="center"/>
              <w:tblInd w:w="2872" w:type="dxa"/>
              <w:tblLayout w:type="fixed"/>
            </w:tblPrEx>
          </w:tblPrExChange>
        </w:tblPrEx>
        <w:trPr>
          <w:jc w:val="center"/>
          <w:trPrChange w:id="333" w:author="Yan Ye" w:date="2012-04-22T22:11:00Z">
            <w:trPr>
              <w:jc w:val="center"/>
            </w:trPr>
          </w:trPrChange>
        </w:trPr>
        <w:tc>
          <w:tcPr>
            <w:tcW w:w="572" w:type="dxa"/>
            <w:vMerge/>
            <w:vAlign w:val="center"/>
            <w:tcPrChange w:id="334"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35"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PeopleOnStreet</w:t>
            </w:r>
          </w:p>
        </w:tc>
        <w:tc>
          <w:tcPr>
            <w:tcW w:w="993" w:type="dxa"/>
            <w:vAlign w:val="center"/>
            <w:tcPrChange w:id="336"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5422</w:t>
            </w:r>
          </w:p>
        </w:tc>
        <w:tc>
          <w:tcPr>
            <w:tcW w:w="1084" w:type="dxa"/>
            <w:vAlign w:val="center"/>
            <w:tcPrChange w:id="337"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338"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6112</w:t>
            </w:r>
          </w:p>
        </w:tc>
        <w:tc>
          <w:tcPr>
            <w:tcW w:w="990" w:type="dxa"/>
            <w:vAlign w:val="center"/>
            <w:tcPrChange w:id="339"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5009</w:t>
            </w:r>
          </w:p>
        </w:tc>
        <w:tc>
          <w:tcPr>
            <w:tcW w:w="900" w:type="dxa"/>
            <w:vAlign w:val="center"/>
            <w:tcPrChange w:id="340"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341"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5157</w:t>
            </w:r>
          </w:p>
        </w:tc>
        <w:tc>
          <w:tcPr>
            <w:tcW w:w="841" w:type="dxa"/>
            <w:vAlign w:val="center"/>
            <w:tcPrChange w:id="342"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-18.52</w:t>
            </w:r>
          </w:p>
        </w:tc>
      </w:tr>
      <w:tr w:rsidR="00FA707D" w:rsidRPr="009407AF" w:rsidTr="00233352">
        <w:tblPrEx>
          <w:tblW w:w="9603" w:type="dxa"/>
          <w:jc w:val="center"/>
          <w:tblInd w:w="3241" w:type="dxa"/>
          <w:tblLayout w:type="fixed"/>
          <w:tblPrExChange w:id="343" w:author="Yan Ye" w:date="2012-04-22T22:11:00Z">
            <w:tblPrEx>
              <w:tblW w:w="9972" w:type="dxa"/>
              <w:jc w:val="center"/>
              <w:tblInd w:w="2872" w:type="dxa"/>
              <w:tblLayout w:type="fixed"/>
            </w:tblPrEx>
          </w:tblPrExChange>
        </w:tblPrEx>
        <w:trPr>
          <w:jc w:val="center"/>
          <w:trPrChange w:id="344" w:author="Yan Ye" w:date="2012-04-22T22:11:00Z">
            <w:trPr>
              <w:jc w:val="center"/>
            </w:trPr>
          </w:trPrChange>
        </w:trPr>
        <w:tc>
          <w:tcPr>
            <w:tcW w:w="572" w:type="dxa"/>
            <w:vMerge/>
            <w:vAlign w:val="center"/>
            <w:tcPrChange w:id="345"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46"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NebutaFestival_10bit</w:t>
            </w:r>
          </w:p>
        </w:tc>
        <w:tc>
          <w:tcPr>
            <w:tcW w:w="993" w:type="dxa"/>
            <w:vAlign w:val="center"/>
            <w:tcPrChange w:id="347"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6823</w:t>
            </w:r>
          </w:p>
        </w:tc>
        <w:tc>
          <w:tcPr>
            <w:tcW w:w="1084" w:type="dxa"/>
            <w:vAlign w:val="center"/>
            <w:tcPrChange w:id="348"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1466</w:t>
            </w:r>
          </w:p>
        </w:tc>
        <w:tc>
          <w:tcPr>
            <w:tcW w:w="1080" w:type="dxa"/>
            <w:vAlign w:val="center"/>
            <w:tcPrChange w:id="349"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8289</w:t>
            </w:r>
          </w:p>
        </w:tc>
        <w:tc>
          <w:tcPr>
            <w:tcW w:w="990" w:type="dxa"/>
            <w:vAlign w:val="center"/>
            <w:tcPrChange w:id="350"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6066</w:t>
            </w:r>
          </w:p>
        </w:tc>
        <w:tc>
          <w:tcPr>
            <w:tcW w:w="900" w:type="dxa"/>
            <w:vAlign w:val="center"/>
            <w:tcPrChange w:id="351"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308</w:t>
            </w:r>
          </w:p>
        </w:tc>
        <w:tc>
          <w:tcPr>
            <w:tcW w:w="900" w:type="dxa"/>
            <w:vAlign w:val="center"/>
            <w:tcPrChange w:id="352"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6374</w:t>
            </w:r>
          </w:p>
        </w:tc>
        <w:tc>
          <w:tcPr>
            <w:tcW w:w="841" w:type="dxa"/>
            <w:vAlign w:val="center"/>
            <w:tcPrChange w:id="353"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-30.04</w:t>
            </w:r>
          </w:p>
        </w:tc>
      </w:tr>
      <w:tr w:rsidR="00FA707D" w:rsidRPr="009407AF" w:rsidTr="00233352">
        <w:tblPrEx>
          <w:tblW w:w="9603" w:type="dxa"/>
          <w:jc w:val="center"/>
          <w:tblInd w:w="3241" w:type="dxa"/>
          <w:tblLayout w:type="fixed"/>
          <w:tblPrExChange w:id="354" w:author="Yan Ye" w:date="2012-04-22T22:11:00Z">
            <w:tblPrEx>
              <w:tblW w:w="9972" w:type="dxa"/>
              <w:jc w:val="center"/>
              <w:tblInd w:w="2872" w:type="dxa"/>
              <w:tblLayout w:type="fixed"/>
            </w:tblPrEx>
          </w:tblPrExChange>
        </w:tblPrEx>
        <w:trPr>
          <w:jc w:val="center"/>
          <w:trPrChange w:id="355" w:author="Yan Ye" w:date="2012-04-22T22:11:00Z">
            <w:trPr>
              <w:jc w:val="center"/>
            </w:trPr>
          </w:trPrChange>
        </w:trPr>
        <w:tc>
          <w:tcPr>
            <w:tcW w:w="572" w:type="dxa"/>
            <w:vMerge/>
            <w:vAlign w:val="center"/>
            <w:tcPrChange w:id="356"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57"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SteamLocomotiveTrain_10bit</w:t>
            </w:r>
          </w:p>
        </w:tc>
        <w:tc>
          <w:tcPr>
            <w:tcW w:w="993" w:type="dxa"/>
            <w:vAlign w:val="center"/>
            <w:tcPrChange w:id="358"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7317</w:t>
            </w:r>
          </w:p>
        </w:tc>
        <w:tc>
          <w:tcPr>
            <w:tcW w:w="1084" w:type="dxa"/>
            <w:vAlign w:val="center"/>
            <w:tcPrChange w:id="359"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1466</w:t>
            </w:r>
          </w:p>
        </w:tc>
        <w:tc>
          <w:tcPr>
            <w:tcW w:w="1080" w:type="dxa"/>
            <w:vAlign w:val="center"/>
            <w:tcPrChange w:id="360"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8783</w:t>
            </w:r>
          </w:p>
        </w:tc>
        <w:tc>
          <w:tcPr>
            <w:tcW w:w="990" w:type="dxa"/>
            <w:vAlign w:val="center"/>
            <w:tcPrChange w:id="361"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6506</w:t>
            </w:r>
          </w:p>
        </w:tc>
        <w:tc>
          <w:tcPr>
            <w:tcW w:w="900" w:type="dxa"/>
            <w:vAlign w:val="center"/>
            <w:tcPrChange w:id="362"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308</w:t>
            </w:r>
          </w:p>
        </w:tc>
        <w:tc>
          <w:tcPr>
            <w:tcW w:w="900" w:type="dxa"/>
            <w:vAlign w:val="center"/>
            <w:tcPrChange w:id="363"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6814</w:t>
            </w:r>
          </w:p>
        </w:tc>
        <w:tc>
          <w:tcPr>
            <w:tcW w:w="841" w:type="dxa"/>
            <w:vAlign w:val="center"/>
            <w:tcPrChange w:id="364"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-28.90</w:t>
            </w:r>
          </w:p>
        </w:tc>
      </w:tr>
      <w:tr w:rsidR="00FA707D" w:rsidRPr="009407AF" w:rsidTr="00233352">
        <w:tblPrEx>
          <w:tblW w:w="9603" w:type="dxa"/>
          <w:jc w:val="center"/>
          <w:tblInd w:w="3241" w:type="dxa"/>
          <w:tblLayout w:type="fixed"/>
          <w:tblPrExChange w:id="365" w:author="Yan Ye" w:date="2012-04-22T22:11:00Z">
            <w:tblPrEx>
              <w:tblW w:w="9972" w:type="dxa"/>
              <w:jc w:val="center"/>
              <w:tblInd w:w="2872" w:type="dxa"/>
              <w:tblLayout w:type="fixed"/>
            </w:tblPrEx>
          </w:tblPrExChange>
        </w:tblPrEx>
        <w:trPr>
          <w:jc w:val="center"/>
          <w:trPrChange w:id="366" w:author="Yan Ye" w:date="2012-04-22T22:11:00Z">
            <w:trPr>
              <w:jc w:val="center"/>
            </w:trPr>
          </w:trPrChange>
        </w:trPr>
        <w:tc>
          <w:tcPr>
            <w:tcW w:w="572" w:type="dxa"/>
            <w:vMerge/>
            <w:vAlign w:val="center"/>
            <w:tcPrChange w:id="367"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68"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Kimono</w:t>
            </w:r>
          </w:p>
        </w:tc>
        <w:tc>
          <w:tcPr>
            <w:tcW w:w="993" w:type="dxa"/>
            <w:vAlign w:val="center"/>
            <w:tcPrChange w:id="369"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3905</w:t>
            </w:r>
          </w:p>
        </w:tc>
        <w:tc>
          <w:tcPr>
            <w:tcW w:w="1084" w:type="dxa"/>
            <w:vAlign w:val="center"/>
            <w:tcPrChange w:id="370"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496</w:t>
            </w:r>
          </w:p>
        </w:tc>
        <w:tc>
          <w:tcPr>
            <w:tcW w:w="1080" w:type="dxa"/>
            <w:vAlign w:val="center"/>
            <w:tcPrChange w:id="371"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4401</w:t>
            </w:r>
          </w:p>
        </w:tc>
        <w:tc>
          <w:tcPr>
            <w:tcW w:w="990" w:type="dxa"/>
            <w:vAlign w:val="center"/>
            <w:tcPrChange w:id="372"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3609</w:t>
            </w:r>
          </w:p>
        </w:tc>
        <w:tc>
          <w:tcPr>
            <w:tcW w:w="900" w:type="dxa"/>
            <w:vAlign w:val="center"/>
            <w:tcPrChange w:id="373"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108</w:t>
            </w:r>
          </w:p>
        </w:tc>
        <w:tc>
          <w:tcPr>
            <w:tcW w:w="900" w:type="dxa"/>
            <w:vAlign w:val="center"/>
            <w:tcPrChange w:id="374"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3717</w:t>
            </w:r>
          </w:p>
        </w:tc>
        <w:tc>
          <w:tcPr>
            <w:tcW w:w="841" w:type="dxa"/>
            <w:vAlign w:val="center"/>
            <w:tcPrChange w:id="375"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-18.40</w:t>
            </w:r>
          </w:p>
        </w:tc>
      </w:tr>
      <w:tr w:rsidR="00FA707D" w:rsidRPr="009407AF" w:rsidTr="00233352">
        <w:tblPrEx>
          <w:tblW w:w="9603" w:type="dxa"/>
          <w:jc w:val="center"/>
          <w:tblInd w:w="3241" w:type="dxa"/>
          <w:tblLayout w:type="fixed"/>
          <w:tblPrExChange w:id="376" w:author="Yan Ye" w:date="2012-04-22T22:11:00Z">
            <w:tblPrEx>
              <w:tblW w:w="9972" w:type="dxa"/>
              <w:jc w:val="center"/>
              <w:tblInd w:w="2872" w:type="dxa"/>
              <w:tblLayout w:type="fixed"/>
            </w:tblPrEx>
          </w:tblPrExChange>
        </w:tblPrEx>
        <w:trPr>
          <w:jc w:val="center"/>
          <w:trPrChange w:id="377" w:author="Yan Ye" w:date="2012-04-22T22:11:00Z">
            <w:trPr>
              <w:jc w:val="center"/>
            </w:trPr>
          </w:trPrChange>
        </w:trPr>
        <w:tc>
          <w:tcPr>
            <w:tcW w:w="572" w:type="dxa"/>
            <w:vMerge/>
            <w:vAlign w:val="center"/>
            <w:tcPrChange w:id="378"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79"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ParkScene</w:t>
            </w:r>
          </w:p>
        </w:tc>
        <w:tc>
          <w:tcPr>
            <w:tcW w:w="993" w:type="dxa"/>
            <w:vAlign w:val="center"/>
            <w:tcPrChange w:id="380"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4127</w:t>
            </w:r>
          </w:p>
        </w:tc>
        <w:tc>
          <w:tcPr>
            <w:tcW w:w="1084" w:type="dxa"/>
            <w:vAlign w:val="center"/>
            <w:tcPrChange w:id="381"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496</w:t>
            </w:r>
          </w:p>
        </w:tc>
        <w:tc>
          <w:tcPr>
            <w:tcW w:w="1080" w:type="dxa"/>
            <w:vAlign w:val="center"/>
            <w:tcPrChange w:id="382"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4623</w:t>
            </w:r>
          </w:p>
        </w:tc>
        <w:tc>
          <w:tcPr>
            <w:tcW w:w="990" w:type="dxa"/>
            <w:vAlign w:val="center"/>
            <w:tcPrChange w:id="383"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3809</w:t>
            </w:r>
          </w:p>
        </w:tc>
        <w:tc>
          <w:tcPr>
            <w:tcW w:w="900" w:type="dxa"/>
            <w:vAlign w:val="center"/>
            <w:tcPrChange w:id="384"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108</w:t>
            </w:r>
          </w:p>
        </w:tc>
        <w:tc>
          <w:tcPr>
            <w:tcW w:w="900" w:type="dxa"/>
            <w:vAlign w:val="center"/>
            <w:tcPrChange w:id="385"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3917</w:t>
            </w:r>
          </w:p>
        </w:tc>
        <w:tc>
          <w:tcPr>
            <w:tcW w:w="841" w:type="dxa"/>
            <w:vAlign w:val="center"/>
            <w:tcPrChange w:id="386"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-18.02</w:t>
            </w:r>
          </w:p>
        </w:tc>
      </w:tr>
      <w:tr w:rsidR="00FA707D" w:rsidRPr="009407AF" w:rsidTr="00233352">
        <w:tblPrEx>
          <w:tblW w:w="9603" w:type="dxa"/>
          <w:jc w:val="center"/>
          <w:tblInd w:w="3241" w:type="dxa"/>
          <w:tblLayout w:type="fixed"/>
          <w:tblPrExChange w:id="387" w:author="Yan Ye" w:date="2012-04-22T22:11:00Z">
            <w:tblPrEx>
              <w:tblW w:w="9972" w:type="dxa"/>
              <w:jc w:val="center"/>
              <w:tblInd w:w="2872" w:type="dxa"/>
              <w:tblLayout w:type="fixed"/>
            </w:tblPrEx>
          </w:tblPrExChange>
        </w:tblPrEx>
        <w:trPr>
          <w:jc w:val="center"/>
          <w:trPrChange w:id="388" w:author="Yan Ye" w:date="2012-04-22T22:11:00Z">
            <w:trPr>
              <w:jc w:val="center"/>
            </w:trPr>
          </w:trPrChange>
        </w:trPr>
        <w:tc>
          <w:tcPr>
            <w:tcW w:w="572" w:type="dxa"/>
            <w:vMerge/>
            <w:vAlign w:val="center"/>
            <w:tcPrChange w:id="389"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390"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Cactus</w:t>
            </w:r>
          </w:p>
        </w:tc>
        <w:tc>
          <w:tcPr>
            <w:tcW w:w="993" w:type="dxa"/>
            <w:vAlign w:val="center"/>
            <w:tcPrChange w:id="391"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7970</w:t>
            </w:r>
          </w:p>
        </w:tc>
        <w:tc>
          <w:tcPr>
            <w:tcW w:w="1084" w:type="dxa"/>
            <w:vAlign w:val="center"/>
            <w:tcPrChange w:id="392"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393"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9048</w:t>
            </w:r>
          </w:p>
        </w:tc>
        <w:tc>
          <w:tcPr>
            <w:tcW w:w="990" w:type="dxa"/>
            <w:vAlign w:val="center"/>
            <w:tcPrChange w:id="394"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7394</w:t>
            </w:r>
          </w:p>
        </w:tc>
        <w:tc>
          <w:tcPr>
            <w:tcW w:w="900" w:type="dxa"/>
            <w:vAlign w:val="center"/>
            <w:tcPrChange w:id="395"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396"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7622</w:t>
            </w:r>
          </w:p>
        </w:tc>
        <w:tc>
          <w:tcPr>
            <w:tcW w:w="841" w:type="dxa"/>
            <w:vAlign w:val="center"/>
            <w:tcPrChange w:id="397"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-18.71</w:t>
            </w:r>
          </w:p>
        </w:tc>
      </w:tr>
      <w:tr w:rsidR="00FA707D" w:rsidRPr="009407AF" w:rsidTr="00233352">
        <w:tblPrEx>
          <w:tblW w:w="9603" w:type="dxa"/>
          <w:jc w:val="center"/>
          <w:tblInd w:w="3241" w:type="dxa"/>
          <w:tblLayout w:type="fixed"/>
          <w:tblPrExChange w:id="398" w:author="Yan Ye" w:date="2012-04-22T22:11:00Z">
            <w:tblPrEx>
              <w:tblW w:w="9972" w:type="dxa"/>
              <w:jc w:val="center"/>
              <w:tblInd w:w="2872" w:type="dxa"/>
              <w:tblLayout w:type="fixed"/>
            </w:tblPrEx>
          </w:tblPrExChange>
        </w:tblPrEx>
        <w:trPr>
          <w:jc w:val="center"/>
          <w:trPrChange w:id="399" w:author="Yan Ye" w:date="2012-04-22T22:11:00Z">
            <w:trPr>
              <w:jc w:val="center"/>
            </w:trPr>
          </w:trPrChange>
        </w:trPr>
        <w:tc>
          <w:tcPr>
            <w:tcW w:w="572" w:type="dxa"/>
            <w:vMerge/>
            <w:vAlign w:val="center"/>
            <w:tcPrChange w:id="400"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01"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BasketballDrive</w:t>
            </w:r>
          </w:p>
        </w:tc>
        <w:tc>
          <w:tcPr>
            <w:tcW w:w="993" w:type="dxa"/>
            <w:vAlign w:val="center"/>
            <w:tcPrChange w:id="402"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7914</w:t>
            </w:r>
          </w:p>
        </w:tc>
        <w:tc>
          <w:tcPr>
            <w:tcW w:w="1084" w:type="dxa"/>
            <w:vAlign w:val="center"/>
            <w:tcPrChange w:id="403"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404"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8992</w:t>
            </w:r>
          </w:p>
        </w:tc>
        <w:tc>
          <w:tcPr>
            <w:tcW w:w="990" w:type="dxa"/>
            <w:vAlign w:val="center"/>
            <w:tcPrChange w:id="405"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7246</w:t>
            </w:r>
          </w:p>
        </w:tc>
        <w:tc>
          <w:tcPr>
            <w:tcW w:w="900" w:type="dxa"/>
            <w:vAlign w:val="center"/>
            <w:tcPrChange w:id="406"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407"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7474</w:t>
            </w:r>
          </w:p>
        </w:tc>
        <w:tc>
          <w:tcPr>
            <w:tcW w:w="841" w:type="dxa"/>
            <w:vAlign w:val="center"/>
            <w:tcPrChange w:id="408"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-20.31</w:t>
            </w:r>
          </w:p>
        </w:tc>
      </w:tr>
      <w:tr w:rsidR="00FA707D" w:rsidRPr="009407AF" w:rsidTr="00233352">
        <w:tblPrEx>
          <w:tblW w:w="9603" w:type="dxa"/>
          <w:jc w:val="center"/>
          <w:tblInd w:w="3241" w:type="dxa"/>
          <w:tblLayout w:type="fixed"/>
          <w:tblPrExChange w:id="409" w:author="Yan Ye" w:date="2012-04-22T22:11:00Z">
            <w:tblPrEx>
              <w:tblW w:w="9972" w:type="dxa"/>
              <w:jc w:val="center"/>
              <w:tblInd w:w="2872" w:type="dxa"/>
              <w:tblLayout w:type="fixed"/>
            </w:tblPrEx>
          </w:tblPrExChange>
        </w:tblPrEx>
        <w:trPr>
          <w:jc w:val="center"/>
          <w:trPrChange w:id="410" w:author="Yan Ye" w:date="2012-04-22T22:11:00Z">
            <w:trPr>
              <w:jc w:val="center"/>
            </w:trPr>
          </w:trPrChange>
        </w:trPr>
        <w:tc>
          <w:tcPr>
            <w:tcW w:w="572" w:type="dxa"/>
            <w:vMerge/>
            <w:vAlign w:val="center"/>
            <w:tcPrChange w:id="411"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12"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BQTerrace</w:t>
            </w:r>
          </w:p>
        </w:tc>
        <w:tc>
          <w:tcPr>
            <w:tcW w:w="993" w:type="dxa"/>
            <w:vAlign w:val="center"/>
            <w:tcPrChange w:id="413"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9734</w:t>
            </w:r>
          </w:p>
        </w:tc>
        <w:tc>
          <w:tcPr>
            <w:tcW w:w="1084" w:type="dxa"/>
            <w:vAlign w:val="center"/>
            <w:tcPrChange w:id="414"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1466</w:t>
            </w:r>
          </w:p>
        </w:tc>
        <w:tc>
          <w:tcPr>
            <w:tcW w:w="1080" w:type="dxa"/>
            <w:vAlign w:val="center"/>
            <w:tcPrChange w:id="415"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11200</w:t>
            </w:r>
          </w:p>
        </w:tc>
        <w:tc>
          <w:tcPr>
            <w:tcW w:w="990" w:type="dxa"/>
            <w:vAlign w:val="center"/>
            <w:tcPrChange w:id="416"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9152</w:t>
            </w:r>
          </w:p>
        </w:tc>
        <w:tc>
          <w:tcPr>
            <w:tcW w:w="900" w:type="dxa"/>
            <w:vAlign w:val="center"/>
            <w:tcPrChange w:id="417"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308</w:t>
            </w:r>
          </w:p>
        </w:tc>
        <w:tc>
          <w:tcPr>
            <w:tcW w:w="900" w:type="dxa"/>
            <w:vAlign w:val="center"/>
            <w:tcPrChange w:id="418"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9460</w:t>
            </w:r>
          </w:p>
        </w:tc>
        <w:tc>
          <w:tcPr>
            <w:tcW w:w="841" w:type="dxa"/>
            <w:vAlign w:val="center"/>
            <w:tcPrChange w:id="419"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-18.39</w:t>
            </w:r>
          </w:p>
        </w:tc>
      </w:tr>
      <w:tr w:rsidR="00FA707D" w:rsidRPr="009407AF" w:rsidTr="00233352">
        <w:tblPrEx>
          <w:tblW w:w="9603" w:type="dxa"/>
          <w:jc w:val="center"/>
          <w:tblInd w:w="3241" w:type="dxa"/>
          <w:tblLayout w:type="fixed"/>
          <w:tblPrExChange w:id="420" w:author="Yan Ye" w:date="2012-04-22T22:11:00Z">
            <w:tblPrEx>
              <w:tblW w:w="9972" w:type="dxa"/>
              <w:jc w:val="center"/>
              <w:tblInd w:w="2872" w:type="dxa"/>
              <w:tblLayout w:type="fixed"/>
            </w:tblPrEx>
          </w:tblPrExChange>
        </w:tblPrEx>
        <w:trPr>
          <w:jc w:val="center"/>
          <w:trPrChange w:id="421" w:author="Yan Ye" w:date="2012-04-22T22:11:00Z">
            <w:trPr>
              <w:jc w:val="center"/>
            </w:trPr>
          </w:trPrChange>
        </w:trPr>
        <w:tc>
          <w:tcPr>
            <w:tcW w:w="572" w:type="dxa"/>
            <w:vMerge/>
            <w:vAlign w:val="center"/>
            <w:tcPrChange w:id="422"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23"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BasketballDrill</w:t>
            </w:r>
          </w:p>
        </w:tc>
        <w:tc>
          <w:tcPr>
            <w:tcW w:w="993" w:type="dxa"/>
            <w:vAlign w:val="center"/>
            <w:tcPrChange w:id="424"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8506</w:t>
            </w:r>
          </w:p>
        </w:tc>
        <w:tc>
          <w:tcPr>
            <w:tcW w:w="1084" w:type="dxa"/>
            <w:vAlign w:val="center"/>
            <w:tcPrChange w:id="425"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426"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9584</w:t>
            </w:r>
          </w:p>
        </w:tc>
        <w:tc>
          <w:tcPr>
            <w:tcW w:w="990" w:type="dxa"/>
            <w:vAlign w:val="center"/>
            <w:tcPrChange w:id="427"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7768</w:t>
            </w:r>
          </w:p>
        </w:tc>
        <w:tc>
          <w:tcPr>
            <w:tcW w:w="900" w:type="dxa"/>
            <w:vAlign w:val="center"/>
            <w:tcPrChange w:id="428"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429"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7996</w:t>
            </w:r>
          </w:p>
        </w:tc>
        <w:tc>
          <w:tcPr>
            <w:tcW w:w="841" w:type="dxa"/>
            <w:vAlign w:val="center"/>
            <w:tcPrChange w:id="430"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-19.86</w:t>
            </w:r>
          </w:p>
        </w:tc>
      </w:tr>
      <w:tr w:rsidR="00FA707D" w:rsidRPr="009407AF" w:rsidTr="00233352">
        <w:tblPrEx>
          <w:tblW w:w="9603" w:type="dxa"/>
          <w:jc w:val="center"/>
          <w:tblInd w:w="3241" w:type="dxa"/>
          <w:tblLayout w:type="fixed"/>
          <w:tblPrExChange w:id="431" w:author="Yan Ye" w:date="2012-04-22T22:11:00Z">
            <w:tblPrEx>
              <w:tblW w:w="9972" w:type="dxa"/>
              <w:jc w:val="center"/>
              <w:tblInd w:w="2872" w:type="dxa"/>
              <w:tblLayout w:type="fixed"/>
            </w:tblPrEx>
          </w:tblPrExChange>
        </w:tblPrEx>
        <w:trPr>
          <w:jc w:val="center"/>
          <w:trPrChange w:id="432" w:author="Yan Ye" w:date="2012-04-22T22:11:00Z">
            <w:trPr>
              <w:jc w:val="center"/>
            </w:trPr>
          </w:trPrChange>
        </w:trPr>
        <w:tc>
          <w:tcPr>
            <w:tcW w:w="572" w:type="dxa"/>
            <w:vMerge/>
            <w:vAlign w:val="center"/>
            <w:tcPrChange w:id="433"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34"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BQMall</w:t>
            </w:r>
          </w:p>
        </w:tc>
        <w:tc>
          <w:tcPr>
            <w:tcW w:w="993" w:type="dxa"/>
            <w:vAlign w:val="center"/>
            <w:tcPrChange w:id="435"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9860</w:t>
            </w:r>
          </w:p>
        </w:tc>
        <w:tc>
          <w:tcPr>
            <w:tcW w:w="1084" w:type="dxa"/>
            <w:vAlign w:val="center"/>
            <w:tcPrChange w:id="436"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1466</w:t>
            </w:r>
          </w:p>
        </w:tc>
        <w:tc>
          <w:tcPr>
            <w:tcW w:w="1080" w:type="dxa"/>
            <w:vAlign w:val="center"/>
            <w:tcPrChange w:id="437"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11326</w:t>
            </w:r>
          </w:p>
        </w:tc>
        <w:tc>
          <w:tcPr>
            <w:tcW w:w="990" w:type="dxa"/>
            <w:vAlign w:val="center"/>
            <w:tcPrChange w:id="438"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9083</w:t>
            </w:r>
          </w:p>
        </w:tc>
        <w:tc>
          <w:tcPr>
            <w:tcW w:w="900" w:type="dxa"/>
            <w:vAlign w:val="center"/>
            <w:tcPrChange w:id="439"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308</w:t>
            </w:r>
          </w:p>
        </w:tc>
        <w:tc>
          <w:tcPr>
            <w:tcW w:w="900" w:type="dxa"/>
            <w:vAlign w:val="center"/>
            <w:tcPrChange w:id="440"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9391</w:t>
            </w:r>
          </w:p>
        </w:tc>
        <w:tc>
          <w:tcPr>
            <w:tcW w:w="841" w:type="dxa"/>
            <w:vAlign w:val="center"/>
            <w:tcPrChange w:id="441"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-20.60</w:t>
            </w:r>
          </w:p>
        </w:tc>
      </w:tr>
      <w:tr w:rsidR="00FA707D" w:rsidRPr="009407AF" w:rsidTr="00233352">
        <w:tblPrEx>
          <w:tblW w:w="9603" w:type="dxa"/>
          <w:jc w:val="center"/>
          <w:tblInd w:w="3241" w:type="dxa"/>
          <w:tblLayout w:type="fixed"/>
          <w:tblPrExChange w:id="442" w:author="Yan Ye" w:date="2012-04-22T22:11:00Z">
            <w:tblPrEx>
              <w:tblW w:w="9972" w:type="dxa"/>
              <w:jc w:val="center"/>
              <w:tblInd w:w="2872" w:type="dxa"/>
              <w:tblLayout w:type="fixed"/>
            </w:tblPrEx>
          </w:tblPrExChange>
        </w:tblPrEx>
        <w:trPr>
          <w:jc w:val="center"/>
          <w:trPrChange w:id="443" w:author="Yan Ye" w:date="2012-04-22T22:11:00Z">
            <w:trPr>
              <w:jc w:val="center"/>
            </w:trPr>
          </w:trPrChange>
        </w:trPr>
        <w:tc>
          <w:tcPr>
            <w:tcW w:w="572" w:type="dxa"/>
            <w:vMerge/>
            <w:vAlign w:val="center"/>
            <w:tcPrChange w:id="444"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45"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PartyScene</w:t>
            </w:r>
          </w:p>
        </w:tc>
        <w:tc>
          <w:tcPr>
            <w:tcW w:w="993" w:type="dxa"/>
            <w:vAlign w:val="center"/>
            <w:tcPrChange w:id="446"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7896</w:t>
            </w:r>
          </w:p>
        </w:tc>
        <w:tc>
          <w:tcPr>
            <w:tcW w:w="1084" w:type="dxa"/>
            <w:vAlign w:val="center"/>
            <w:tcPrChange w:id="447"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448"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8974</w:t>
            </w:r>
          </w:p>
        </w:tc>
        <w:tc>
          <w:tcPr>
            <w:tcW w:w="990" w:type="dxa"/>
            <w:vAlign w:val="center"/>
            <w:tcPrChange w:id="449"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7289</w:t>
            </w:r>
          </w:p>
        </w:tc>
        <w:tc>
          <w:tcPr>
            <w:tcW w:w="900" w:type="dxa"/>
            <w:vAlign w:val="center"/>
            <w:tcPrChange w:id="450"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451"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7517</w:t>
            </w:r>
          </w:p>
        </w:tc>
        <w:tc>
          <w:tcPr>
            <w:tcW w:w="841" w:type="dxa"/>
            <w:vAlign w:val="center"/>
            <w:tcPrChange w:id="452"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-19.38</w:t>
            </w:r>
          </w:p>
        </w:tc>
      </w:tr>
      <w:tr w:rsidR="00FA707D" w:rsidRPr="009407AF" w:rsidTr="00233352">
        <w:tblPrEx>
          <w:tblW w:w="9603" w:type="dxa"/>
          <w:jc w:val="center"/>
          <w:tblInd w:w="3241" w:type="dxa"/>
          <w:tblLayout w:type="fixed"/>
          <w:tblPrExChange w:id="453" w:author="Yan Ye" w:date="2012-04-22T22:11:00Z">
            <w:tblPrEx>
              <w:tblW w:w="9972" w:type="dxa"/>
              <w:jc w:val="center"/>
              <w:tblInd w:w="2872" w:type="dxa"/>
              <w:tblLayout w:type="fixed"/>
            </w:tblPrEx>
          </w:tblPrExChange>
        </w:tblPrEx>
        <w:trPr>
          <w:jc w:val="center"/>
          <w:trPrChange w:id="454" w:author="Yan Ye" w:date="2012-04-22T22:11:00Z">
            <w:trPr>
              <w:jc w:val="center"/>
            </w:trPr>
          </w:trPrChange>
        </w:trPr>
        <w:tc>
          <w:tcPr>
            <w:tcW w:w="572" w:type="dxa"/>
            <w:vMerge/>
            <w:vAlign w:val="center"/>
            <w:tcPrChange w:id="455"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56"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RaceHorsesC</w:t>
            </w:r>
          </w:p>
        </w:tc>
        <w:tc>
          <w:tcPr>
            <w:tcW w:w="993" w:type="dxa"/>
            <w:vAlign w:val="center"/>
            <w:tcPrChange w:id="457"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4149</w:t>
            </w:r>
          </w:p>
        </w:tc>
        <w:tc>
          <w:tcPr>
            <w:tcW w:w="1084" w:type="dxa"/>
            <w:vAlign w:val="center"/>
            <w:tcPrChange w:id="458"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459"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4839</w:t>
            </w:r>
          </w:p>
        </w:tc>
        <w:tc>
          <w:tcPr>
            <w:tcW w:w="990" w:type="dxa"/>
            <w:vAlign w:val="center"/>
            <w:tcPrChange w:id="460"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3751</w:t>
            </w:r>
          </w:p>
        </w:tc>
        <w:tc>
          <w:tcPr>
            <w:tcW w:w="900" w:type="dxa"/>
            <w:vAlign w:val="center"/>
            <w:tcPrChange w:id="461"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462"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3899</w:t>
            </w:r>
          </w:p>
        </w:tc>
        <w:tc>
          <w:tcPr>
            <w:tcW w:w="841" w:type="dxa"/>
            <w:vAlign w:val="center"/>
            <w:tcPrChange w:id="463"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-24.11</w:t>
            </w:r>
          </w:p>
        </w:tc>
      </w:tr>
      <w:tr w:rsidR="00FA707D" w:rsidRPr="009407AF" w:rsidTr="00233352">
        <w:tblPrEx>
          <w:tblW w:w="9603" w:type="dxa"/>
          <w:jc w:val="center"/>
          <w:tblInd w:w="3241" w:type="dxa"/>
          <w:tblLayout w:type="fixed"/>
          <w:tblPrExChange w:id="464" w:author="Yan Ye" w:date="2012-04-22T22:11:00Z">
            <w:tblPrEx>
              <w:tblW w:w="9972" w:type="dxa"/>
              <w:jc w:val="center"/>
              <w:tblInd w:w="2872" w:type="dxa"/>
              <w:tblLayout w:type="fixed"/>
            </w:tblPrEx>
          </w:tblPrExChange>
        </w:tblPrEx>
        <w:trPr>
          <w:jc w:val="center"/>
          <w:trPrChange w:id="465" w:author="Yan Ye" w:date="2012-04-22T22:11:00Z">
            <w:trPr>
              <w:jc w:val="center"/>
            </w:trPr>
          </w:trPrChange>
        </w:trPr>
        <w:tc>
          <w:tcPr>
            <w:tcW w:w="572" w:type="dxa"/>
            <w:vMerge/>
            <w:vAlign w:val="center"/>
            <w:tcPrChange w:id="466"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67"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BasketballPass</w:t>
            </w:r>
          </w:p>
        </w:tc>
        <w:tc>
          <w:tcPr>
            <w:tcW w:w="993" w:type="dxa"/>
            <w:vAlign w:val="center"/>
            <w:tcPrChange w:id="468"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8614</w:t>
            </w:r>
          </w:p>
        </w:tc>
        <w:tc>
          <w:tcPr>
            <w:tcW w:w="1084" w:type="dxa"/>
            <w:vAlign w:val="center"/>
            <w:tcPrChange w:id="469"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470"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9692</w:t>
            </w:r>
          </w:p>
        </w:tc>
        <w:tc>
          <w:tcPr>
            <w:tcW w:w="990" w:type="dxa"/>
            <w:vAlign w:val="center"/>
            <w:tcPrChange w:id="471"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7841</w:t>
            </w:r>
          </w:p>
        </w:tc>
        <w:tc>
          <w:tcPr>
            <w:tcW w:w="900" w:type="dxa"/>
            <w:vAlign w:val="center"/>
            <w:tcPrChange w:id="472"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473"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8069</w:t>
            </w:r>
          </w:p>
        </w:tc>
        <w:tc>
          <w:tcPr>
            <w:tcW w:w="841" w:type="dxa"/>
            <w:vAlign w:val="center"/>
            <w:tcPrChange w:id="474"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-20.11</w:t>
            </w:r>
          </w:p>
        </w:tc>
      </w:tr>
      <w:tr w:rsidR="00FA707D" w:rsidRPr="009407AF" w:rsidTr="00233352">
        <w:tblPrEx>
          <w:tblW w:w="9603" w:type="dxa"/>
          <w:jc w:val="center"/>
          <w:tblInd w:w="3241" w:type="dxa"/>
          <w:tblLayout w:type="fixed"/>
          <w:tblPrExChange w:id="475" w:author="Yan Ye" w:date="2012-04-22T22:11:00Z">
            <w:tblPrEx>
              <w:tblW w:w="9972" w:type="dxa"/>
              <w:jc w:val="center"/>
              <w:tblInd w:w="2872" w:type="dxa"/>
              <w:tblLayout w:type="fixed"/>
            </w:tblPrEx>
          </w:tblPrExChange>
        </w:tblPrEx>
        <w:trPr>
          <w:jc w:val="center"/>
          <w:trPrChange w:id="476" w:author="Yan Ye" w:date="2012-04-22T22:11:00Z">
            <w:trPr>
              <w:jc w:val="center"/>
            </w:trPr>
          </w:trPrChange>
        </w:trPr>
        <w:tc>
          <w:tcPr>
            <w:tcW w:w="572" w:type="dxa"/>
            <w:vMerge/>
            <w:vAlign w:val="center"/>
            <w:tcPrChange w:id="477"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78"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BQSquare</w:t>
            </w:r>
          </w:p>
        </w:tc>
        <w:tc>
          <w:tcPr>
            <w:tcW w:w="993" w:type="dxa"/>
            <w:vAlign w:val="center"/>
            <w:tcPrChange w:id="479"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10092</w:t>
            </w:r>
          </w:p>
        </w:tc>
        <w:tc>
          <w:tcPr>
            <w:tcW w:w="1084" w:type="dxa"/>
            <w:vAlign w:val="center"/>
            <w:tcPrChange w:id="480"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1466</w:t>
            </w:r>
          </w:p>
        </w:tc>
        <w:tc>
          <w:tcPr>
            <w:tcW w:w="1080" w:type="dxa"/>
            <w:vAlign w:val="center"/>
            <w:tcPrChange w:id="481"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11558</w:t>
            </w:r>
          </w:p>
        </w:tc>
        <w:tc>
          <w:tcPr>
            <w:tcW w:w="990" w:type="dxa"/>
            <w:vAlign w:val="center"/>
            <w:tcPrChange w:id="482"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9384</w:t>
            </w:r>
          </w:p>
        </w:tc>
        <w:tc>
          <w:tcPr>
            <w:tcW w:w="900" w:type="dxa"/>
            <w:vAlign w:val="center"/>
            <w:tcPrChange w:id="483"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308</w:t>
            </w:r>
          </w:p>
        </w:tc>
        <w:tc>
          <w:tcPr>
            <w:tcW w:w="900" w:type="dxa"/>
            <w:vAlign w:val="center"/>
            <w:tcPrChange w:id="484"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9692</w:t>
            </w:r>
          </w:p>
        </w:tc>
        <w:tc>
          <w:tcPr>
            <w:tcW w:w="841" w:type="dxa"/>
            <w:vAlign w:val="center"/>
            <w:tcPrChange w:id="485"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-19.25</w:t>
            </w:r>
          </w:p>
        </w:tc>
      </w:tr>
      <w:tr w:rsidR="00FA707D" w:rsidRPr="009407AF" w:rsidTr="00233352">
        <w:tblPrEx>
          <w:tblW w:w="9603" w:type="dxa"/>
          <w:jc w:val="center"/>
          <w:tblInd w:w="3241" w:type="dxa"/>
          <w:tblLayout w:type="fixed"/>
          <w:tblPrExChange w:id="486" w:author="Yan Ye" w:date="2012-04-22T22:11:00Z">
            <w:tblPrEx>
              <w:tblW w:w="9972" w:type="dxa"/>
              <w:jc w:val="center"/>
              <w:tblInd w:w="2872" w:type="dxa"/>
              <w:tblLayout w:type="fixed"/>
            </w:tblPrEx>
          </w:tblPrExChange>
        </w:tblPrEx>
        <w:trPr>
          <w:jc w:val="center"/>
          <w:trPrChange w:id="487" w:author="Yan Ye" w:date="2012-04-22T22:11:00Z">
            <w:trPr>
              <w:jc w:val="center"/>
            </w:trPr>
          </w:trPrChange>
        </w:trPr>
        <w:tc>
          <w:tcPr>
            <w:tcW w:w="572" w:type="dxa"/>
            <w:vMerge/>
            <w:vAlign w:val="center"/>
            <w:tcPrChange w:id="488"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489"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BlowingBubbles</w:t>
            </w:r>
          </w:p>
        </w:tc>
        <w:tc>
          <w:tcPr>
            <w:tcW w:w="993" w:type="dxa"/>
            <w:vAlign w:val="center"/>
            <w:tcPrChange w:id="490"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7869</w:t>
            </w:r>
          </w:p>
        </w:tc>
        <w:tc>
          <w:tcPr>
            <w:tcW w:w="1084" w:type="dxa"/>
            <w:vAlign w:val="center"/>
            <w:tcPrChange w:id="491"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492"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8947</w:t>
            </w:r>
          </w:p>
        </w:tc>
        <w:tc>
          <w:tcPr>
            <w:tcW w:w="990" w:type="dxa"/>
            <w:vAlign w:val="center"/>
            <w:tcPrChange w:id="493"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7218</w:t>
            </w:r>
          </w:p>
        </w:tc>
        <w:tc>
          <w:tcPr>
            <w:tcW w:w="900" w:type="dxa"/>
            <w:vAlign w:val="center"/>
            <w:tcPrChange w:id="494"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495"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7446</w:t>
            </w:r>
          </w:p>
        </w:tc>
        <w:tc>
          <w:tcPr>
            <w:tcW w:w="841" w:type="dxa"/>
            <w:vAlign w:val="center"/>
            <w:tcPrChange w:id="496"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-20.16</w:t>
            </w:r>
          </w:p>
        </w:tc>
      </w:tr>
      <w:tr w:rsidR="00FA707D" w:rsidRPr="009407AF" w:rsidTr="00233352">
        <w:tblPrEx>
          <w:tblW w:w="9603" w:type="dxa"/>
          <w:jc w:val="center"/>
          <w:tblInd w:w="3241" w:type="dxa"/>
          <w:tblLayout w:type="fixed"/>
          <w:tblPrExChange w:id="497" w:author="Yan Ye" w:date="2012-04-22T22:11:00Z">
            <w:tblPrEx>
              <w:tblW w:w="9972" w:type="dxa"/>
              <w:jc w:val="center"/>
              <w:tblInd w:w="2872" w:type="dxa"/>
              <w:tblLayout w:type="fixed"/>
            </w:tblPrEx>
          </w:tblPrExChange>
        </w:tblPrEx>
        <w:trPr>
          <w:jc w:val="center"/>
          <w:trPrChange w:id="498" w:author="Yan Ye" w:date="2012-04-22T22:11:00Z">
            <w:trPr>
              <w:jc w:val="center"/>
            </w:trPr>
          </w:trPrChange>
        </w:trPr>
        <w:tc>
          <w:tcPr>
            <w:tcW w:w="572" w:type="dxa"/>
            <w:vMerge/>
            <w:vAlign w:val="center"/>
            <w:tcPrChange w:id="499"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500"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RaceHorses</w:t>
            </w:r>
          </w:p>
        </w:tc>
        <w:tc>
          <w:tcPr>
            <w:tcW w:w="993" w:type="dxa"/>
            <w:vAlign w:val="center"/>
            <w:tcPrChange w:id="501"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4381</w:t>
            </w:r>
          </w:p>
        </w:tc>
        <w:tc>
          <w:tcPr>
            <w:tcW w:w="1084" w:type="dxa"/>
            <w:vAlign w:val="center"/>
            <w:tcPrChange w:id="502"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503"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5071</w:t>
            </w:r>
          </w:p>
        </w:tc>
        <w:tc>
          <w:tcPr>
            <w:tcW w:w="990" w:type="dxa"/>
            <w:vAlign w:val="center"/>
            <w:tcPrChange w:id="504"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3976</w:t>
            </w:r>
          </w:p>
        </w:tc>
        <w:tc>
          <w:tcPr>
            <w:tcW w:w="900" w:type="dxa"/>
            <w:vAlign w:val="center"/>
            <w:tcPrChange w:id="505"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506"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4124</w:t>
            </w:r>
          </w:p>
        </w:tc>
        <w:tc>
          <w:tcPr>
            <w:tcW w:w="841" w:type="dxa"/>
            <w:vAlign w:val="center"/>
            <w:tcPrChange w:id="507"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-22.96</w:t>
            </w:r>
          </w:p>
        </w:tc>
      </w:tr>
      <w:tr w:rsidR="00FA707D" w:rsidRPr="009407AF" w:rsidTr="00233352">
        <w:tblPrEx>
          <w:tblW w:w="9603" w:type="dxa"/>
          <w:jc w:val="center"/>
          <w:tblInd w:w="3241" w:type="dxa"/>
          <w:tblLayout w:type="fixed"/>
          <w:tblPrExChange w:id="508" w:author="Yan Ye" w:date="2012-04-22T22:11:00Z">
            <w:tblPrEx>
              <w:tblW w:w="9972" w:type="dxa"/>
              <w:jc w:val="center"/>
              <w:tblInd w:w="2872" w:type="dxa"/>
              <w:tblLayout w:type="fixed"/>
            </w:tblPrEx>
          </w:tblPrExChange>
        </w:tblPrEx>
        <w:trPr>
          <w:jc w:val="center"/>
          <w:trPrChange w:id="509" w:author="Yan Ye" w:date="2012-04-22T22:11:00Z">
            <w:trPr>
              <w:jc w:val="center"/>
            </w:trPr>
          </w:trPrChange>
        </w:trPr>
        <w:tc>
          <w:tcPr>
            <w:tcW w:w="572" w:type="dxa"/>
            <w:vMerge/>
            <w:vAlign w:val="center"/>
            <w:tcPrChange w:id="510"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511"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BasketballDrillText</w:t>
            </w:r>
          </w:p>
        </w:tc>
        <w:tc>
          <w:tcPr>
            <w:tcW w:w="993" w:type="dxa"/>
            <w:vAlign w:val="center"/>
            <w:tcPrChange w:id="512"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8198</w:t>
            </w:r>
          </w:p>
        </w:tc>
        <w:tc>
          <w:tcPr>
            <w:tcW w:w="1084" w:type="dxa"/>
            <w:vAlign w:val="center"/>
            <w:tcPrChange w:id="513"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1078</w:t>
            </w:r>
          </w:p>
        </w:tc>
        <w:tc>
          <w:tcPr>
            <w:tcW w:w="1080" w:type="dxa"/>
            <w:vAlign w:val="center"/>
            <w:tcPrChange w:id="514"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9276</w:t>
            </w:r>
          </w:p>
        </w:tc>
        <w:tc>
          <w:tcPr>
            <w:tcW w:w="990" w:type="dxa"/>
            <w:vAlign w:val="center"/>
            <w:tcPrChange w:id="515"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7515</w:t>
            </w:r>
          </w:p>
        </w:tc>
        <w:tc>
          <w:tcPr>
            <w:tcW w:w="900" w:type="dxa"/>
            <w:vAlign w:val="center"/>
            <w:tcPrChange w:id="516"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228</w:t>
            </w:r>
          </w:p>
        </w:tc>
        <w:tc>
          <w:tcPr>
            <w:tcW w:w="900" w:type="dxa"/>
            <w:vAlign w:val="center"/>
            <w:tcPrChange w:id="517"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7743</w:t>
            </w:r>
          </w:p>
        </w:tc>
        <w:tc>
          <w:tcPr>
            <w:tcW w:w="841" w:type="dxa"/>
            <w:vAlign w:val="center"/>
            <w:tcPrChange w:id="518"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-19.80</w:t>
            </w:r>
          </w:p>
        </w:tc>
      </w:tr>
      <w:tr w:rsidR="00FA707D" w:rsidRPr="009407AF" w:rsidTr="00233352">
        <w:tblPrEx>
          <w:tblW w:w="9603" w:type="dxa"/>
          <w:jc w:val="center"/>
          <w:tblInd w:w="3241" w:type="dxa"/>
          <w:tblLayout w:type="fixed"/>
          <w:tblPrExChange w:id="519" w:author="Yan Ye" w:date="2012-04-22T22:11:00Z">
            <w:tblPrEx>
              <w:tblW w:w="9972" w:type="dxa"/>
              <w:jc w:val="center"/>
              <w:tblInd w:w="2872" w:type="dxa"/>
              <w:tblLayout w:type="fixed"/>
            </w:tblPrEx>
          </w:tblPrExChange>
        </w:tblPrEx>
        <w:trPr>
          <w:jc w:val="center"/>
          <w:trPrChange w:id="520" w:author="Yan Ye" w:date="2012-04-22T22:11:00Z">
            <w:trPr>
              <w:jc w:val="center"/>
            </w:trPr>
          </w:trPrChange>
        </w:trPr>
        <w:tc>
          <w:tcPr>
            <w:tcW w:w="572" w:type="dxa"/>
            <w:vMerge/>
            <w:vAlign w:val="center"/>
            <w:tcPrChange w:id="521"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522"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ChinaSpeed</w:t>
            </w:r>
          </w:p>
        </w:tc>
        <w:tc>
          <w:tcPr>
            <w:tcW w:w="993" w:type="dxa"/>
            <w:vAlign w:val="center"/>
            <w:tcPrChange w:id="523"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5249</w:t>
            </w:r>
          </w:p>
        </w:tc>
        <w:tc>
          <w:tcPr>
            <w:tcW w:w="1084" w:type="dxa"/>
            <w:vAlign w:val="center"/>
            <w:tcPrChange w:id="524"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525"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5939</w:t>
            </w:r>
          </w:p>
        </w:tc>
        <w:tc>
          <w:tcPr>
            <w:tcW w:w="990" w:type="dxa"/>
            <w:vAlign w:val="center"/>
            <w:tcPrChange w:id="526"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4823</w:t>
            </w:r>
          </w:p>
        </w:tc>
        <w:tc>
          <w:tcPr>
            <w:tcW w:w="900" w:type="dxa"/>
            <w:vAlign w:val="center"/>
            <w:tcPrChange w:id="527"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528"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4971</w:t>
            </w:r>
          </w:p>
        </w:tc>
        <w:tc>
          <w:tcPr>
            <w:tcW w:w="841" w:type="dxa"/>
            <w:vAlign w:val="center"/>
            <w:tcPrChange w:id="529"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-19.47</w:t>
            </w:r>
          </w:p>
        </w:tc>
      </w:tr>
      <w:tr w:rsidR="00FA707D" w:rsidRPr="009407AF" w:rsidTr="00233352">
        <w:tblPrEx>
          <w:tblW w:w="9603" w:type="dxa"/>
          <w:jc w:val="center"/>
          <w:tblInd w:w="3241" w:type="dxa"/>
          <w:tblLayout w:type="fixed"/>
          <w:tblPrExChange w:id="530" w:author="Yan Ye" w:date="2012-04-22T22:11:00Z">
            <w:tblPrEx>
              <w:tblW w:w="9972" w:type="dxa"/>
              <w:jc w:val="center"/>
              <w:tblInd w:w="2872" w:type="dxa"/>
              <w:tblLayout w:type="fixed"/>
            </w:tblPrEx>
          </w:tblPrExChange>
        </w:tblPrEx>
        <w:trPr>
          <w:jc w:val="center"/>
          <w:trPrChange w:id="531" w:author="Yan Ye" w:date="2012-04-22T22:11:00Z">
            <w:trPr>
              <w:jc w:val="center"/>
            </w:trPr>
          </w:trPrChange>
        </w:trPr>
        <w:tc>
          <w:tcPr>
            <w:tcW w:w="572" w:type="dxa"/>
            <w:vMerge/>
            <w:vAlign w:val="center"/>
            <w:tcPrChange w:id="532"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533"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SlideEditing</w:t>
            </w:r>
          </w:p>
        </w:tc>
        <w:tc>
          <w:tcPr>
            <w:tcW w:w="993" w:type="dxa"/>
            <w:vAlign w:val="center"/>
            <w:tcPrChange w:id="534"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5539</w:t>
            </w:r>
          </w:p>
        </w:tc>
        <w:tc>
          <w:tcPr>
            <w:tcW w:w="1084" w:type="dxa"/>
            <w:vAlign w:val="center"/>
            <w:tcPrChange w:id="535"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690</w:t>
            </w:r>
          </w:p>
        </w:tc>
        <w:tc>
          <w:tcPr>
            <w:tcW w:w="1080" w:type="dxa"/>
            <w:vAlign w:val="center"/>
            <w:tcPrChange w:id="536"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6229</w:t>
            </w:r>
          </w:p>
        </w:tc>
        <w:tc>
          <w:tcPr>
            <w:tcW w:w="990" w:type="dxa"/>
            <w:vAlign w:val="center"/>
            <w:tcPrChange w:id="537"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5141</w:t>
            </w:r>
          </w:p>
        </w:tc>
        <w:tc>
          <w:tcPr>
            <w:tcW w:w="900" w:type="dxa"/>
            <w:vAlign w:val="center"/>
            <w:tcPrChange w:id="538"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148</w:t>
            </w:r>
          </w:p>
        </w:tc>
        <w:tc>
          <w:tcPr>
            <w:tcW w:w="900" w:type="dxa"/>
            <w:vAlign w:val="center"/>
            <w:tcPrChange w:id="539"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5289</w:t>
            </w:r>
          </w:p>
        </w:tc>
        <w:tc>
          <w:tcPr>
            <w:tcW w:w="841" w:type="dxa"/>
            <w:vAlign w:val="center"/>
            <w:tcPrChange w:id="540" w:author="Yan Ye" w:date="2012-04-22T22:11:00Z">
              <w:tcPr>
                <w:tcW w:w="1025" w:type="dxa"/>
                <w:gridSpan w:val="2"/>
                <w:vAlign w:val="bottom"/>
              </w:tcPr>
            </w:tcPrChange>
          </w:tcPr>
          <w:p w:rsidR="00FA707D" w:rsidRPr="009407AF" w:rsidRDefault="00FA707D" w:rsidP="009407AF">
            <w:pPr>
              <w:spacing w:before="0"/>
              <w:rPr>
                <w:szCs w:val="22"/>
                <w:lang w:val="pl-PL"/>
              </w:rPr>
            </w:pPr>
            <w:r w:rsidRPr="009407AF">
              <w:rPr>
                <w:color w:val="000000"/>
                <w:szCs w:val="22"/>
              </w:rPr>
              <w:t>-17.77</w:t>
            </w:r>
          </w:p>
        </w:tc>
      </w:tr>
      <w:tr w:rsidR="00FA707D" w:rsidRPr="009407AF" w:rsidTr="00233352">
        <w:tblPrEx>
          <w:tblW w:w="9603" w:type="dxa"/>
          <w:jc w:val="center"/>
          <w:tblInd w:w="3241" w:type="dxa"/>
          <w:tblLayout w:type="fixed"/>
          <w:tblPrExChange w:id="541" w:author="Yan Ye" w:date="2012-04-22T22:11:00Z">
            <w:tblPrEx>
              <w:tblW w:w="9972" w:type="dxa"/>
              <w:jc w:val="center"/>
              <w:tblInd w:w="2872" w:type="dxa"/>
              <w:tblLayout w:type="fixed"/>
            </w:tblPrEx>
          </w:tblPrExChange>
        </w:tblPrEx>
        <w:trPr>
          <w:jc w:val="center"/>
          <w:trPrChange w:id="542" w:author="Yan Ye" w:date="2012-04-22T22:11:00Z">
            <w:trPr>
              <w:jc w:val="center"/>
            </w:trPr>
          </w:trPrChange>
        </w:trPr>
        <w:tc>
          <w:tcPr>
            <w:tcW w:w="572" w:type="dxa"/>
            <w:vMerge/>
            <w:vAlign w:val="center"/>
            <w:tcPrChange w:id="543" w:author="Yan Ye" w:date="2012-04-22T22:11:00Z">
              <w:tcPr>
                <w:tcW w:w="656" w:type="dxa"/>
                <w:gridSpan w:val="2"/>
                <w:vMerge/>
              </w:tcPr>
            </w:tcPrChange>
          </w:tcPr>
          <w:p w:rsidR="00FA707D" w:rsidRPr="009407AF" w:rsidRDefault="00FA707D" w:rsidP="009407AF">
            <w:pPr>
              <w:spacing w:before="0"/>
              <w:rPr>
                <w:color w:val="000000"/>
                <w:szCs w:val="22"/>
              </w:rPr>
            </w:pPr>
          </w:p>
        </w:tc>
        <w:tc>
          <w:tcPr>
            <w:tcW w:w="2243" w:type="dxa"/>
            <w:vAlign w:val="center"/>
            <w:tcPrChange w:id="544" w:author="Yan Ye" w:date="2012-04-22T22:11:00Z">
              <w:tcPr>
                <w:tcW w:w="2528" w:type="dxa"/>
                <w:vAlign w:val="bottom"/>
              </w:tcPr>
            </w:tcPrChange>
          </w:tcPr>
          <w:p w:rsidR="00FA707D" w:rsidRPr="009407AF" w:rsidRDefault="00FA707D" w:rsidP="009407AF">
            <w:pPr>
              <w:spacing w:before="0"/>
              <w:rPr>
                <w:szCs w:val="22"/>
                <w:lang w:val="pl-PL"/>
              </w:rPr>
            </w:pPr>
            <w:r w:rsidRPr="009407AF">
              <w:rPr>
                <w:color w:val="000000"/>
                <w:szCs w:val="22"/>
              </w:rPr>
              <w:t>SlideShow</w:t>
            </w:r>
          </w:p>
        </w:tc>
        <w:tc>
          <w:tcPr>
            <w:tcW w:w="993" w:type="dxa"/>
            <w:vAlign w:val="center"/>
            <w:tcPrChange w:id="545" w:author="Yan Ye" w:date="2012-04-22T22:11:00Z">
              <w:tcPr>
                <w:tcW w:w="993" w:type="dxa"/>
                <w:vAlign w:val="bottom"/>
              </w:tcPr>
            </w:tcPrChange>
          </w:tcPr>
          <w:p w:rsidR="00FA707D" w:rsidRPr="009407AF" w:rsidRDefault="00FA707D" w:rsidP="009407AF">
            <w:pPr>
              <w:spacing w:before="0"/>
              <w:rPr>
                <w:szCs w:val="22"/>
                <w:lang w:val="pl-PL"/>
              </w:rPr>
            </w:pPr>
            <w:r w:rsidRPr="009407AF">
              <w:rPr>
                <w:color w:val="000000"/>
                <w:szCs w:val="22"/>
              </w:rPr>
              <w:t>2787</w:t>
            </w:r>
          </w:p>
        </w:tc>
        <w:tc>
          <w:tcPr>
            <w:tcW w:w="1084" w:type="dxa"/>
            <w:vAlign w:val="center"/>
            <w:tcPrChange w:id="546" w:author="Yan Ye" w:date="2012-04-22T22:11:00Z">
              <w:tcPr>
                <w:tcW w:w="990" w:type="dxa"/>
                <w:vAlign w:val="bottom"/>
              </w:tcPr>
            </w:tcPrChange>
          </w:tcPr>
          <w:p w:rsidR="00FA707D" w:rsidRPr="009407AF" w:rsidRDefault="00FA707D" w:rsidP="009407AF">
            <w:pPr>
              <w:spacing w:before="0"/>
              <w:rPr>
                <w:color w:val="000000"/>
                <w:szCs w:val="22"/>
              </w:rPr>
            </w:pPr>
            <w:r w:rsidRPr="009407AF">
              <w:rPr>
                <w:color w:val="000000"/>
                <w:szCs w:val="22"/>
              </w:rPr>
              <w:t>302</w:t>
            </w:r>
          </w:p>
        </w:tc>
        <w:tc>
          <w:tcPr>
            <w:tcW w:w="1080" w:type="dxa"/>
            <w:vAlign w:val="center"/>
            <w:tcPrChange w:id="547"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3089</w:t>
            </w:r>
          </w:p>
        </w:tc>
        <w:tc>
          <w:tcPr>
            <w:tcW w:w="990" w:type="dxa"/>
            <w:vAlign w:val="center"/>
            <w:tcPrChange w:id="548" w:author="Yan Ye" w:date="2012-04-22T22:11:00Z">
              <w:tcPr>
                <w:tcW w:w="990" w:type="dxa"/>
                <w:gridSpan w:val="2"/>
                <w:vAlign w:val="bottom"/>
              </w:tcPr>
            </w:tcPrChange>
          </w:tcPr>
          <w:p w:rsidR="00FA707D" w:rsidRPr="009407AF" w:rsidRDefault="00FA707D" w:rsidP="009407AF">
            <w:pPr>
              <w:spacing w:before="0"/>
              <w:rPr>
                <w:color w:val="000000"/>
                <w:szCs w:val="22"/>
              </w:rPr>
            </w:pPr>
            <w:r w:rsidRPr="009407AF">
              <w:rPr>
                <w:color w:val="000000"/>
                <w:szCs w:val="22"/>
              </w:rPr>
              <w:t>2582</w:t>
            </w:r>
          </w:p>
        </w:tc>
        <w:tc>
          <w:tcPr>
            <w:tcW w:w="900" w:type="dxa"/>
            <w:vAlign w:val="center"/>
            <w:tcPrChange w:id="549"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68</w:t>
            </w:r>
          </w:p>
        </w:tc>
        <w:tc>
          <w:tcPr>
            <w:tcW w:w="900" w:type="dxa"/>
            <w:vAlign w:val="center"/>
            <w:tcPrChange w:id="550" w:author="Yan Ye" w:date="2012-04-22T22:11:00Z">
              <w:tcPr>
                <w:tcW w:w="900" w:type="dxa"/>
                <w:gridSpan w:val="2"/>
                <w:vAlign w:val="bottom"/>
              </w:tcPr>
            </w:tcPrChange>
          </w:tcPr>
          <w:p w:rsidR="00FA707D" w:rsidRPr="009407AF" w:rsidRDefault="00FA707D" w:rsidP="009407AF">
            <w:pPr>
              <w:spacing w:before="0"/>
              <w:rPr>
                <w:color w:val="000000"/>
                <w:szCs w:val="22"/>
              </w:rPr>
            </w:pPr>
            <w:r w:rsidRPr="009407AF">
              <w:rPr>
                <w:color w:val="000000"/>
                <w:szCs w:val="22"/>
              </w:rPr>
              <w:t>2650</w:t>
            </w:r>
          </w:p>
        </w:tc>
        <w:tc>
          <w:tcPr>
            <w:tcW w:w="841" w:type="dxa"/>
            <w:vAlign w:val="center"/>
            <w:tcPrChange w:id="551" w:author="Yan Ye" w:date="2012-04-22T22:11:00Z">
              <w:tcPr>
                <w:tcW w:w="1025" w:type="dxa"/>
                <w:gridSpan w:val="2"/>
                <w:vAlign w:val="bottom"/>
              </w:tcPr>
            </w:tcPrChange>
          </w:tcPr>
          <w:p w:rsidR="00FA707D" w:rsidRPr="009407AF" w:rsidRDefault="00FA707D" w:rsidP="00233352">
            <w:pPr>
              <w:spacing w:before="0"/>
              <w:rPr>
                <w:szCs w:val="22"/>
                <w:lang w:val="pl-PL"/>
              </w:rPr>
            </w:pPr>
            <w:r w:rsidRPr="009407AF">
              <w:rPr>
                <w:color w:val="000000"/>
                <w:szCs w:val="22"/>
              </w:rPr>
              <w:t>-16.57</w:t>
            </w:r>
          </w:p>
        </w:tc>
      </w:tr>
      <w:tr w:rsidR="00EB3AD3" w:rsidRPr="009407AF" w:rsidTr="00233352">
        <w:tblPrEx>
          <w:tblW w:w="9603" w:type="dxa"/>
          <w:jc w:val="center"/>
          <w:tblInd w:w="3241" w:type="dxa"/>
          <w:tblLayout w:type="fixed"/>
          <w:tblPrExChange w:id="552" w:author="Yan Ye" w:date="2012-04-22T22:11:00Z">
            <w:tblPrEx>
              <w:tblW w:w="9972" w:type="dxa"/>
              <w:jc w:val="center"/>
              <w:tblInd w:w="2872" w:type="dxa"/>
              <w:tblLayout w:type="fixed"/>
            </w:tblPrEx>
          </w:tblPrExChange>
        </w:tblPrEx>
        <w:trPr>
          <w:jc w:val="center"/>
          <w:trPrChange w:id="553" w:author="Yan Ye" w:date="2012-04-22T22:11:00Z">
            <w:trPr>
              <w:jc w:val="center"/>
            </w:trPr>
          </w:trPrChange>
        </w:trPr>
        <w:tc>
          <w:tcPr>
            <w:tcW w:w="572" w:type="dxa"/>
            <w:vMerge w:val="restart"/>
            <w:vAlign w:val="center"/>
            <w:tcPrChange w:id="554" w:author="Yan Ye" w:date="2012-04-22T22:11:00Z">
              <w:tcPr>
                <w:tcW w:w="656" w:type="dxa"/>
                <w:gridSpan w:val="2"/>
                <w:vMerge w:val="restart"/>
              </w:tcPr>
            </w:tcPrChange>
          </w:tcPr>
          <w:p w:rsidR="00EB3AD3" w:rsidRPr="009407AF" w:rsidRDefault="00EB3AD3" w:rsidP="009407AF">
            <w:pPr>
              <w:spacing w:before="0"/>
              <w:rPr>
                <w:color w:val="000000"/>
                <w:szCs w:val="22"/>
              </w:rPr>
            </w:pPr>
            <w:r w:rsidRPr="009407AF">
              <w:rPr>
                <w:color w:val="000000"/>
                <w:szCs w:val="22"/>
              </w:rPr>
              <w:t>FW</w:t>
            </w:r>
          </w:p>
        </w:tc>
        <w:tc>
          <w:tcPr>
            <w:tcW w:w="2243" w:type="dxa"/>
            <w:vAlign w:val="center"/>
            <w:tcPrChange w:id="555"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Traffic</w:t>
            </w:r>
          </w:p>
        </w:tc>
        <w:tc>
          <w:tcPr>
            <w:tcW w:w="993" w:type="dxa"/>
            <w:vAlign w:val="center"/>
            <w:tcPrChange w:id="556"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6718</w:t>
            </w:r>
          </w:p>
        </w:tc>
        <w:tc>
          <w:tcPr>
            <w:tcW w:w="1084" w:type="dxa"/>
            <w:vAlign w:val="center"/>
            <w:tcPrChange w:id="557"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558"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7408</w:t>
            </w:r>
          </w:p>
        </w:tc>
        <w:tc>
          <w:tcPr>
            <w:tcW w:w="990" w:type="dxa"/>
            <w:vAlign w:val="center"/>
            <w:tcPrChange w:id="559"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6084</w:t>
            </w:r>
          </w:p>
        </w:tc>
        <w:tc>
          <w:tcPr>
            <w:tcW w:w="900" w:type="dxa"/>
            <w:vAlign w:val="center"/>
            <w:tcPrChange w:id="560"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561"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6232</w:t>
            </w:r>
          </w:p>
        </w:tc>
        <w:tc>
          <w:tcPr>
            <w:tcW w:w="841" w:type="dxa"/>
            <w:vAlign w:val="center"/>
            <w:tcPrChange w:id="562"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-18.09</w:t>
            </w:r>
          </w:p>
        </w:tc>
      </w:tr>
      <w:tr w:rsidR="00EB3AD3" w:rsidRPr="009407AF" w:rsidTr="00233352">
        <w:tblPrEx>
          <w:tblW w:w="9603" w:type="dxa"/>
          <w:jc w:val="center"/>
          <w:tblInd w:w="3241" w:type="dxa"/>
          <w:tblLayout w:type="fixed"/>
          <w:tblPrExChange w:id="563" w:author="Yan Ye" w:date="2012-04-22T22:11:00Z">
            <w:tblPrEx>
              <w:tblW w:w="9972" w:type="dxa"/>
              <w:jc w:val="center"/>
              <w:tblInd w:w="2872" w:type="dxa"/>
              <w:tblLayout w:type="fixed"/>
            </w:tblPrEx>
          </w:tblPrExChange>
        </w:tblPrEx>
        <w:trPr>
          <w:jc w:val="center"/>
          <w:trPrChange w:id="564" w:author="Yan Ye" w:date="2012-04-22T22:11:00Z">
            <w:trPr>
              <w:jc w:val="center"/>
            </w:trPr>
          </w:trPrChange>
        </w:trPr>
        <w:tc>
          <w:tcPr>
            <w:tcW w:w="572" w:type="dxa"/>
            <w:vMerge/>
            <w:vAlign w:val="center"/>
            <w:tcPrChange w:id="565"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566"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PeopleOnStreet</w:t>
            </w:r>
          </w:p>
        </w:tc>
        <w:tc>
          <w:tcPr>
            <w:tcW w:w="993" w:type="dxa"/>
            <w:vAlign w:val="center"/>
            <w:tcPrChange w:id="567"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6686</w:t>
            </w:r>
          </w:p>
        </w:tc>
        <w:tc>
          <w:tcPr>
            <w:tcW w:w="1084" w:type="dxa"/>
            <w:vAlign w:val="center"/>
            <w:tcPrChange w:id="568"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569"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7376</w:t>
            </w:r>
          </w:p>
        </w:tc>
        <w:tc>
          <w:tcPr>
            <w:tcW w:w="990" w:type="dxa"/>
            <w:vAlign w:val="center"/>
            <w:tcPrChange w:id="570"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6013</w:t>
            </w:r>
          </w:p>
        </w:tc>
        <w:tc>
          <w:tcPr>
            <w:tcW w:w="900" w:type="dxa"/>
            <w:vAlign w:val="center"/>
            <w:tcPrChange w:id="571"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572"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6161</w:t>
            </w:r>
          </w:p>
        </w:tc>
        <w:tc>
          <w:tcPr>
            <w:tcW w:w="841" w:type="dxa"/>
            <w:vAlign w:val="center"/>
            <w:tcPrChange w:id="573"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-18.69</w:t>
            </w:r>
          </w:p>
        </w:tc>
      </w:tr>
      <w:tr w:rsidR="00EB3AD3" w:rsidRPr="009407AF" w:rsidTr="00233352">
        <w:tblPrEx>
          <w:tblW w:w="9603" w:type="dxa"/>
          <w:jc w:val="center"/>
          <w:tblInd w:w="3241" w:type="dxa"/>
          <w:tblLayout w:type="fixed"/>
          <w:tblPrExChange w:id="574" w:author="Yan Ye" w:date="2012-04-22T22:11:00Z">
            <w:tblPrEx>
              <w:tblW w:w="9972" w:type="dxa"/>
              <w:jc w:val="center"/>
              <w:tblInd w:w="2872" w:type="dxa"/>
              <w:tblLayout w:type="fixed"/>
            </w:tblPrEx>
          </w:tblPrExChange>
        </w:tblPrEx>
        <w:trPr>
          <w:jc w:val="center"/>
          <w:trPrChange w:id="575" w:author="Yan Ye" w:date="2012-04-22T22:11:00Z">
            <w:trPr>
              <w:jc w:val="center"/>
            </w:trPr>
          </w:trPrChange>
        </w:trPr>
        <w:tc>
          <w:tcPr>
            <w:tcW w:w="572" w:type="dxa"/>
            <w:vMerge/>
            <w:vAlign w:val="center"/>
            <w:tcPrChange w:id="576"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577"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NebutaFestival_10bit</w:t>
            </w:r>
          </w:p>
        </w:tc>
        <w:tc>
          <w:tcPr>
            <w:tcW w:w="993" w:type="dxa"/>
            <w:vAlign w:val="center"/>
            <w:tcPrChange w:id="578"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9461</w:t>
            </w:r>
          </w:p>
        </w:tc>
        <w:tc>
          <w:tcPr>
            <w:tcW w:w="1084" w:type="dxa"/>
            <w:vAlign w:val="center"/>
            <w:tcPrChange w:id="579"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1466</w:t>
            </w:r>
          </w:p>
        </w:tc>
        <w:tc>
          <w:tcPr>
            <w:tcW w:w="1080" w:type="dxa"/>
            <w:vAlign w:val="center"/>
            <w:tcPrChange w:id="580"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10927</w:t>
            </w:r>
          </w:p>
        </w:tc>
        <w:tc>
          <w:tcPr>
            <w:tcW w:w="990" w:type="dxa"/>
            <w:vAlign w:val="center"/>
            <w:tcPrChange w:id="581"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8228</w:t>
            </w:r>
          </w:p>
        </w:tc>
        <w:tc>
          <w:tcPr>
            <w:tcW w:w="900" w:type="dxa"/>
            <w:vAlign w:val="center"/>
            <w:tcPrChange w:id="582"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308</w:t>
            </w:r>
          </w:p>
        </w:tc>
        <w:tc>
          <w:tcPr>
            <w:tcW w:w="900" w:type="dxa"/>
            <w:vAlign w:val="center"/>
            <w:tcPrChange w:id="583"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8536</w:t>
            </w:r>
          </w:p>
        </w:tc>
        <w:tc>
          <w:tcPr>
            <w:tcW w:w="841" w:type="dxa"/>
            <w:vAlign w:val="center"/>
            <w:tcPrChange w:id="584"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-18.53</w:t>
            </w:r>
          </w:p>
        </w:tc>
      </w:tr>
      <w:tr w:rsidR="00EB3AD3" w:rsidRPr="009407AF" w:rsidTr="00233352">
        <w:tblPrEx>
          <w:tblW w:w="9603" w:type="dxa"/>
          <w:jc w:val="center"/>
          <w:tblInd w:w="3241" w:type="dxa"/>
          <w:tblLayout w:type="fixed"/>
          <w:tblPrExChange w:id="585" w:author="Yan Ye" w:date="2012-04-22T22:11:00Z">
            <w:tblPrEx>
              <w:tblW w:w="9972" w:type="dxa"/>
              <w:jc w:val="center"/>
              <w:tblInd w:w="2872" w:type="dxa"/>
              <w:tblLayout w:type="fixed"/>
            </w:tblPrEx>
          </w:tblPrExChange>
        </w:tblPrEx>
        <w:trPr>
          <w:jc w:val="center"/>
          <w:trPrChange w:id="586" w:author="Yan Ye" w:date="2012-04-22T22:11:00Z">
            <w:trPr>
              <w:jc w:val="center"/>
            </w:trPr>
          </w:trPrChange>
        </w:trPr>
        <w:tc>
          <w:tcPr>
            <w:tcW w:w="572" w:type="dxa"/>
            <w:vMerge/>
            <w:vAlign w:val="center"/>
            <w:tcPrChange w:id="587"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588"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SteamLocomotiveTrain_10bit</w:t>
            </w:r>
          </w:p>
        </w:tc>
        <w:tc>
          <w:tcPr>
            <w:tcW w:w="993" w:type="dxa"/>
            <w:vAlign w:val="center"/>
            <w:tcPrChange w:id="589"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12185</w:t>
            </w:r>
          </w:p>
        </w:tc>
        <w:tc>
          <w:tcPr>
            <w:tcW w:w="1084" w:type="dxa"/>
            <w:vAlign w:val="center"/>
            <w:tcPrChange w:id="590"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1466</w:t>
            </w:r>
          </w:p>
        </w:tc>
        <w:tc>
          <w:tcPr>
            <w:tcW w:w="1080" w:type="dxa"/>
            <w:vAlign w:val="center"/>
            <w:tcPrChange w:id="591"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13651</w:t>
            </w:r>
          </w:p>
        </w:tc>
        <w:tc>
          <w:tcPr>
            <w:tcW w:w="990" w:type="dxa"/>
            <w:vAlign w:val="center"/>
            <w:tcPrChange w:id="592"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11057</w:t>
            </w:r>
          </w:p>
        </w:tc>
        <w:tc>
          <w:tcPr>
            <w:tcW w:w="900" w:type="dxa"/>
            <w:vAlign w:val="center"/>
            <w:tcPrChange w:id="593"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308</w:t>
            </w:r>
          </w:p>
        </w:tc>
        <w:tc>
          <w:tcPr>
            <w:tcW w:w="900" w:type="dxa"/>
            <w:vAlign w:val="center"/>
            <w:tcPrChange w:id="594"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11365</w:t>
            </w:r>
          </w:p>
        </w:tc>
        <w:tc>
          <w:tcPr>
            <w:tcW w:w="841" w:type="dxa"/>
            <w:vAlign w:val="center"/>
            <w:tcPrChange w:id="595"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-17.72</w:t>
            </w:r>
          </w:p>
        </w:tc>
      </w:tr>
      <w:tr w:rsidR="00EB3AD3" w:rsidRPr="009407AF" w:rsidTr="00233352">
        <w:tblPrEx>
          <w:tblW w:w="9603" w:type="dxa"/>
          <w:jc w:val="center"/>
          <w:tblInd w:w="3241" w:type="dxa"/>
          <w:tblLayout w:type="fixed"/>
          <w:tblPrExChange w:id="596" w:author="Yan Ye" w:date="2012-04-22T22:11:00Z">
            <w:tblPrEx>
              <w:tblW w:w="9972" w:type="dxa"/>
              <w:jc w:val="center"/>
              <w:tblInd w:w="2872" w:type="dxa"/>
              <w:tblLayout w:type="fixed"/>
            </w:tblPrEx>
          </w:tblPrExChange>
        </w:tblPrEx>
        <w:trPr>
          <w:jc w:val="center"/>
          <w:trPrChange w:id="597" w:author="Yan Ye" w:date="2012-04-22T22:11:00Z">
            <w:trPr>
              <w:jc w:val="center"/>
            </w:trPr>
          </w:trPrChange>
        </w:trPr>
        <w:tc>
          <w:tcPr>
            <w:tcW w:w="572" w:type="dxa"/>
            <w:vMerge/>
            <w:vAlign w:val="center"/>
            <w:tcPrChange w:id="598"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599"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Kimono</w:t>
            </w:r>
          </w:p>
        </w:tc>
        <w:tc>
          <w:tcPr>
            <w:tcW w:w="993" w:type="dxa"/>
            <w:vAlign w:val="center"/>
            <w:tcPrChange w:id="600"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5064</w:t>
            </w:r>
          </w:p>
        </w:tc>
        <w:tc>
          <w:tcPr>
            <w:tcW w:w="1084" w:type="dxa"/>
            <w:vAlign w:val="center"/>
            <w:tcPrChange w:id="601"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496</w:t>
            </w:r>
          </w:p>
        </w:tc>
        <w:tc>
          <w:tcPr>
            <w:tcW w:w="1080" w:type="dxa"/>
            <w:vAlign w:val="center"/>
            <w:tcPrChange w:id="602"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5560</w:t>
            </w:r>
          </w:p>
        </w:tc>
        <w:tc>
          <w:tcPr>
            <w:tcW w:w="990" w:type="dxa"/>
            <w:vAlign w:val="center"/>
            <w:tcPrChange w:id="603"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4584</w:t>
            </w:r>
          </w:p>
        </w:tc>
        <w:tc>
          <w:tcPr>
            <w:tcW w:w="900" w:type="dxa"/>
            <w:vAlign w:val="center"/>
            <w:tcPrChange w:id="604"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108</w:t>
            </w:r>
          </w:p>
        </w:tc>
        <w:tc>
          <w:tcPr>
            <w:tcW w:w="900" w:type="dxa"/>
            <w:vAlign w:val="center"/>
            <w:tcPrChange w:id="605"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4692</w:t>
            </w:r>
          </w:p>
        </w:tc>
        <w:tc>
          <w:tcPr>
            <w:tcW w:w="841" w:type="dxa"/>
            <w:vAlign w:val="center"/>
            <w:tcPrChange w:id="606"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-17.71</w:t>
            </w:r>
          </w:p>
        </w:tc>
      </w:tr>
      <w:tr w:rsidR="00EB3AD3" w:rsidRPr="009407AF" w:rsidTr="00233352">
        <w:tblPrEx>
          <w:tblW w:w="9603" w:type="dxa"/>
          <w:jc w:val="center"/>
          <w:tblInd w:w="3241" w:type="dxa"/>
          <w:tblLayout w:type="fixed"/>
          <w:tblPrExChange w:id="607" w:author="Yan Ye" w:date="2012-04-22T22:11:00Z">
            <w:tblPrEx>
              <w:tblW w:w="9972" w:type="dxa"/>
              <w:jc w:val="center"/>
              <w:tblInd w:w="2872" w:type="dxa"/>
              <w:tblLayout w:type="fixed"/>
            </w:tblPrEx>
          </w:tblPrExChange>
        </w:tblPrEx>
        <w:trPr>
          <w:jc w:val="center"/>
          <w:trPrChange w:id="608" w:author="Yan Ye" w:date="2012-04-22T22:11:00Z">
            <w:trPr>
              <w:jc w:val="center"/>
            </w:trPr>
          </w:trPrChange>
        </w:trPr>
        <w:tc>
          <w:tcPr>
            <w:tcW w:w="572" w:type="dxa"/>
            <w:vMerge/>
            <w:vAlign w:val="center"/>
            <w:tcPrChange w:id="609"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10"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ParkScene</w:t>
            </w:r>
          </w:p>
        </w:tc>
        <w:tc>
          <w:tcPr>
            <w:tcW w:w="993" w:type="dxa"/>
            <w:vAlign w:val="center"/>
            <w:tcPrChange w:id="611"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5119</w:t>
            </w:r>
          </w:p>
        </w:tc>
        <w:tc>
          <w:tcPr>
            <w:tcW w:w="1084" w:type="dxa"/>
            <w:vAlign w:val="center"/>
            <w:tcPrChange w:id="612"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496</w:t>
            </w:r>
          </w:p>
        </w:tc>
        <w:tc>
          <w:tcPr>
            <w:tcW w:w="1080" w:type="dxa"/>
            <w:vAlign w:val="center"/>
            <w:tcPrChange w:id="613"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5615</w:t>
            </w:r>
          </w:p>
        </w:tc>
        <w:tc>
          <w:tcPr>
            <w:tcW w:w="990" w:type="dxa"/>
            <w:vAlign w:val="center"/>
            <w:tcPrChange w:id="614"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4617</w:t>
            </w:r>
          </w:p>
        </w:tc>
        <w:tc>
          <w:tcPr>
            <w:tcW w:w="900" w:type="dxa"/>
            <w:vAlign w:val="center"/>
            <w:tcPrChange w:id="615"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108</w:t>
            </w:r>
          </w:p>
        </w:tc>
        <w:tc>
          <w:tcPr>
            <w:tcW w:w="900" w:type="dxa"/>
            <w:vAlign w:val="center"/>
            <w:tcPrChange w:id="616"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4725</w:t>
            </w:r>
          </w:p>
        </w:tc>
        <w:tc>
          <w:tcPr>
            <w:tcW w:w="841" w:type="dxa"/>
            <w:vAlign w:val="center"/>
            <w:tcPrChange w:id="617"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-18.16</w:t>
            </w:r>
          </w:p>
        </w:tc>
      </w:tr>
      <w:tr w:rsidR="00EB3AD3" w:rsidRPr="009407AF" w:rsidTr="00233352">
        <w:tblPrEx>
          <w:tblW w:w="9603" w:type="dxa"/>
          <w:jc w:val="center"/>
          <w:tblInd w:w="3241" w:type="dxa"/>
          <w:tblLayout w:type="fixed"/>
          <w:tblPrExChange w:id="618" w:author="Yan Ye" w:date="2012-04-22T22:11:00Z">
            <w:tblPrEx>
              <w:tblW w:w="9972" w:type="dxa"/>
              <w:jc w:val="center"/>
              <w:tblInd w:w="2872" w:type="dxa"/>
              <w:tblLayout w:type="fixed"/>
            </w:tblPrEx>
          </w:tblPrExChange>
        </w:tblPrEx>
        <w:trPr>
          <w:jc w:val="center"/>
          <w:trPrChange w:id="619" w:author="Yan Ye" w:date="2012-04-22T22:11:00Z">
            <w:trPr>
              <w:jc w:val="center"/>
            </w:trPr>
          </w:trPrChange>
        </w:trPr>
        <w:tc>
          <w:tcPr>
            <w:tcW w:w="572" w:type="dxa"/>
            <w:vMerge/>
            <w:vAlign w:val="center"/>
            <w:tcPrChange w:id="620"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21"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Cactus</w:t>
            </w:r>
          </w:p>
        </w:tc>
        <w:tc>
          <w:tcPr>
            <w:tcW w:w="993" w:type="dxa"/>
            <w:vAlign w:val="center"/>
            <w:tcPrChange w:id="622"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9821</w:t>
            </w:r>
          </w:p>
        </w:tc>
        <w:tc>
          <w:tcPr>
            <w:tcW w:w="1084" w:type="dxa"/>
            <w:vAlign w:val="center"/>
            <w:tcPrChange w:id="623"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624"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10899</w:t>
            </w:r>
          </w:p>
        </w:tc>
        <w:tc>
          <w:tcPr>
            <w:tcW w:w="990" w:type="dxa"/>
            <w:vAlign w:val="center"/>
            <w:tcPrChange w:id="625"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8828</w:t>
            </w:r>
          </w:p>
        </w:tc>
        <w:tc>
          <w:tcPr>
            <w:tcW w:w="900" w:type="dxa"/>
            <w:vAlign w:val="center"/>
            <w:tcPrChange w:id="626"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627"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9056</w:t>
            </w:r>
          </w:p>
        </w:tc>
        <w:tc>
          <w:tcPr>
            <w:tcW w:w="841" w:type="dxa"/>
            <w:vAlign w:val="center"/>
            <w:tcPrChange w:id="628"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-19.00</w:t>
            </w:r>
          </w:p>
        </w:tc>
      </w:tr>
      <w:tr w:rsidR="00EB3AD3" w:rsidRPr="009407AF" w:rsidTr="00233352">
        <w:tblPrEx>
          <w:tblW w:w="9603" w:type="dxa"/>
          <w:jc w:val="center"/>
          <w:tblInd w:w="3241" w:type="dxa"/>
          <w:tblLayout w:type="fixed"/>
          <w:tblPrExChange w:id="629" w:author="Yan Ye" w:date="2012-04-22T22:11:00Z">
            <w:tblPrEx>
              <w:tblW w:w="9972" w:type="dxa"/>
              <w:jc w:val="center"/>
              <w:tblInd w:w="2872" w:type="dxa"/>
              <w:tblLayout w:type="fixed"/>
            </w:tblPrEx>
          </w:tblPrExChange>
        </w:tblPrEx>
        <w:trPr>
          <w:jc w:val="center"/>
          <w:trPrChange w:id="630" w:author="Yan Ye" w:date="2012-04-22T22:11:00Z">
            <w:trPr>
              <w:jc w:val="center"/>
            </w:trPr>
          </w:trPrChange>
        </w:trPr>
        <w:tc>
          <w:tcPr>
            <w:tcW w:w="572" w:type="dxa"/>
            <w:vMerge/>
            <w:vAlign w:val="center"/>
            <w:tcPrChange w:id="631"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32"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BasketballDrive</w:t>
            </w:r>
          </w:p>
        </w:tc>
        <w:tc>
          <w:tcPr>
            <w:tcW w:w="993" w:type="dxa"/>
            <w:vAlign w:val="center"/>
            <w:tcPrChange w:id="633"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9249</w:t>
            </w:r>
          </w:p>
        </w:tc>
        <w:tc>
          <w:tcPr>
            <w:tcW w:w="1084" w:type="dxa"/>
            <w:vAlign w:val="center"/>
            <w:tcPrChange w:id="634"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635"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10327</w:t>
            </w:r>
          </w:p>
        </w:tc>
        <w:tc>
          <w:tcPr>
            <w:tcW w:w="990" w:type="dxa"/>
            <w:vAlign w:val="center"/>
            <w:tcPrChange w:id="636"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8309</w:t>
            </w:r>
          </w:p>
        </w:tc>
        <w:tc>
          <w:tcPr>
            <w:tcW w:w="900" w:type="dxa"/>
            <w:vAlign w:val="center"/>
            <w:tcPrChange w:id="637"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638"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8537</w:t>
            </w:r>
          </w:p>
        </w:tc>
        <w:tc>
          <w:tcPr>
            <w:tcW w:w="841" w:type="dxa"/>
            <w:vAlign w:val="center"/>
            <w:tcPrChange w:id="639"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-18.45</w:t>
            </w:r>
          </w:p>
        </w:tc>
      </w:tr>
      <w:tr w:rsidR="00EB3AD3" w:rsidRPr="009407AF" w:rsidTr="00233352">
        <w:tblPrEx>
          <w:tblW w:w="9603" w:type="dxa"/>
          <w:jc w:val="center"/>
          <w:tblInd w:w="3241" w:type="dxa"/>
          <w:tblLayout w:type="fixed"/>
          <w:tblPrExChange w:id="640" w:author="Yan Ye" w:date="2012-04-22T22:11:00Z">
            <w:tblPrEx>
              <w:tblW w:w="9972" w:type="dxa"/>
              <w:jc w:val="center"/>
              <w:tblInd w:w="2872" w:type="dxa"/>
              <w:tblLayout w:type="fixed"/>
            </w:tblPrEx>
          </w:tblPrExChange>
        </w:tblPrEx>
        <w:trPr>
          <w:jc w:val="center"/>
          <w:trPrChange w:id="641" w:author="Yan Ye" w:date="2012-04-22T22:11:00Z">
            <w:trPr>
              <w:jc w:val="center"/>
            </w:trPr>
          </w:trPrChange>
        </w:trPr>
        <w:tc>
          <w:tcPr>
            <w:tcW w:w="572" w:type="dxa"/>
            <w:vMerge/>
            <w:vAlign w:val="center"/>
            <w:tcPrChange w:id="642"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43"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BQTerrace</w:t>
            </w:r>
          </w:p>
        </w:tc>
        <w:tc>
          <w:tcPr>
            <w:tcW w:w="993" w:type="dxa"/>
            <w:vAlign w:val="center"/>
            <w:tcPrChange w:id="644"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11580</w:t>
            </w:r>
          </w:p>
        </w:tc>
        <w:tc>
          <w:tcPr>
            <w:tcW w:w="1084" w:type="dxa"/>
            <w:vAlign w:val="center"/>
            <w:tcPrChange w:id="645"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1466</w:t>
            </w:r>
          </w:p>
        </w:tc>
        <w:tc>
          <w:tcPr>
            <w:tcW w:w="1080" w:type="dxa"/>
            <w:vAlign w:val="center"/>
            <w:tcPrChange w:id="646"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13046</w:t>
            </w:r>
          </w:p>
        </w:tc>
        <w:tc>
          <w:tcPr>
            <w:tcW w:w="990" w:type="dxa"/>
            <w:vAlign w:val="center"/>
            <w:tcPrChange w:id="647"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10517</w:t>
            </w:r>
          </w:p>
        </w:tc>
        <w:tc>
          <w:tcPr>
            <w:tcW w:w="900" w:type="dxa"/>
            <w:vAlign w:val="center"/>
            <w:tcPrChange w:id="648"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308</w:t>
            </w:r>
          </w:p>
        </w:tc>
        <w:tc>
          <w:tcPr>
            <w:tcW w:w="900" w:type="dxa"/>
            <w:vAlign w:val="center"/>
            <w:tcPrChange w:id="649"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10825</w:t>
            </w:r>
          </w:p>
        </w:tc>
        <w:tc>
          <w:tcPr>
            <w:tcW w:w="841" w:type="dxa"/>
            <w:vAlign w:val="center"/>
            <w:tcPrChange w:id="650"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-17.22</w:t>
            </w:r>
          </w:p>
        </w:tc>
      </w:tr>
      <w:tr w:rsidR="00EB3AD3" w:rsidRPr="009407AF" w:rsidTr="00233352">
        <w:tblPrEx>
          <w:tblW w:w="9603" w:type="dxa"/>
          <w:jc w:val="center"/>
          <w:tblInd w:w="3241" w:type="dxa"/>
          <w:tblLayout w:type="fixed"/>
          <w:tblPrExChange w:id="651" w:author="Yan Ye" w:date="2012-04-22T22:11:00Z">
            <w:tblPrEx>
              <w:tblW w:w="9972" w:type="dxa"/>
              <w:jc w:val="center"/>
              <w:tblInd w:w="2872" w:type="dxa"/>
              <w:tblLayout w:type="fixed"/>
            </w:tblPrEx>
          </w:tblPrExChange>
        </w:tblPrEx>
        <w:trPr>
          <w:jc w:val="center"/>
          <w:trPrChange w:id="652" w:author="Yan Ye" w:date="2012-04-22T22:11:00Z">
            <w:trPr>
              <w:jc w:val="center"/>
            </w:trPr>
          </w:trPrChange>
        </w:trPr>
        <w:tc>
          <w:tcPr>
            <w:tcW w:w="572" w:type="dxa"/>
            <w:vMerge/>
            <w:vAlign w:val="center"/>
            <w:tcPrChange w:id="653"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54"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BasketballDrill</w:t>
            </w:r>
          </w:p>
        </w:tc>
        <w:tc>
          <w:tcPr>
            <w:tcW w:w="993" w:type="dxa"/>
            <w:vAlign w:val="center"/>
            <w:tcPrChange w:id="655"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10062</w:t>
            </w:r>
          </w:p>
        </w:tc>
        <w:tc>
          <w:tcPr>
            <w:tcW w:w="1084" w:type="dxa"/>
            <w:vAlign w:val="center"/>
            <w:tcPrChange w:id="656"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657"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11140</w:t>
            </w:r>
          </w:p>
        </w:tc>
        <w:tc>
          <w:tcPr>
            <w:tcW w:w="990" w:type="dxa"/>
            <w:vAlign w:val="center"/>
            <w:tcPrChange w:id="658"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9058</w:t>
            </w:r>
          </w:p>
        </w:tc>
        <w:tc>
          <w:tcPr>
            <w:tcW w:w="900" w:type="dxa"/>
            <w:vAlign w:val="center"/>
            <w:tcPrChange w:id="659"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660"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9286</w:t>
            </w:r>
          </w:p>
        </w:tc>
        <w:tc>
          <w:tcPr>
            <w:tcW w:w="841" w:type="dxa"/>
            <w:vAlign w:val="center"/>
            <w:tcPrChange w:id="661"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-19.11</w:t>
            </w:r>
          </w:p>
        </w:tc>
      </w:tr>
      <w:tr w:rsidR="00EB3AD3" w:rsidRPr="009407AF" w:rsidTr="00233352">
        <w:tblPrEx>
          <w:tblW w:w="9603" w:type="dxa"/>
          <w:jc w:val="center"/>
          <w:tblInd w:w="3241" w:type="dxa"/>
          <w:tblLayout w:type="fixed"/>
          <w:tblPrExChange w:id="662" w:author="Yan Ye" w:date="2012-04-22T22:11:00Z">
            <w:tblPrEx>
              <w:tblW w:w="9972" w:type="dxa"/>
              <w:jc w:val="center"/>
              <w:tblInd w:w="2872" w:type="dxa"/>
              <w:tblLayout w:type="fixed"/>
            </w:tblPrEx>
          </w:tblPrExChange>
        </w:tblPrEx>
        <w:trPr>
          <w:jc w:val="center"/>
          <w:trPrChange w:id="663" w:author="Yan Ye" w:date="2012-04-22T22:11:00Z">
            <w:trPr>
              <w:jc w:val="center"/>
            </w:trPr>
          </w:trPrChange>
        </w:trPr>
        <w:tc>
          <w:tcPr>
            <w:tcW w:w="572" w:type="dxa"/>
            <w:vMerge/>
            <w:vAlign w:val="center"/>
            <w:tcPrChange w:id="664"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65"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BQMall</w:t>
            </w:r>
          </w:p>
        </w:tc>
        <w:tc>
          <w:tcPr>
            <w:tcW w:w="993" w:type="dxa"/>
            <w:vAlign w:val="center"/>
            <w:tcPrChange w:id="666"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11954</w:t>
            </w:r>
          </w:p>
        </w:tc>
        <w:tc>
          <w:tcPr>
            <w:tcW w:w="1084" w:type="dxa"/>
            <w:vAlign w:val="center"/>
            <w:tcPrChange w:id="667"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1466</w:t>
            </w:r>
          </w:p>
        </w:tc>
        <w:tc>
          <w:tcPr>
            <w:tcW w:w="1080" w:type="dxa"/>
            <w:vAlign w:val="center"/>
            <w:tcPrChange w:id="668"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13420</w:t>
            </w:r>
          </w:p>
        </w:tc>
        <w:tc>
          <w:tcPr>
            <w:tcW w:w="990" w:type="dxa"/>
            <w:vAlign w:val="center"/>
            <w:tcPrChange w:id="669"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10856</w:t>
            </w:r>
          </w:p>
        </w:tc>
        <w:tc>
          <w:tcPr>
            <w:tcW w:w="900" w:type="dxa"/>
            <w:vAlign w:val="center"/>
            <w:tcPrChange w:id="670"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308</w:t>
            </w:r>
          </w:p>
        </w:tc>
        <w:tc>
          <w:tcPr>
            <w:tcW w:w="900" w:type="dxa"/>
            <w:vAlign w:val="center"/>
            <w:tcPrChange w:id="671"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11164</w:t>
            </w:r>
          </w:p>
        </w:tc>
        <w:tc>
          <w:tcPr>
            <w:tcW w:w="841" w:type="dxa"/>
            <w:vAlign w:val="center"/>
            <w:tcPrChange w:id="672"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-17.49</w:t>
            </w:r>
          </w:p>
        </w:tc>
      </w:tr>
      <w:tr w:rsidR="00EB3AD3" w:rsidRPr="009407AF" w:rsidTr="00233352">
        <w:tblPrEx>
          <w:tblW w:w="9603" w:type="dxa"/>
          <w:jc w:val="center"/>
          <w:tblInd w:w="3241" w:type="dxa"/>
          <w:tblLayout w:type="fixed"/>
          <w:tblPrExChange w:id="673" w:author="Yan Ye" w:date="2012-04-22T22:11:00Z">
            <w:tblPrEx>
              <w:tblW w:w="9972" w:type="dxa"/>
              <w:jc w:val="center"/>
              <w:tblInd w:w="2872" w:type="dxa"/>
              <w:tblLayout w:type="fixed"/>
            </w:tblPrEx>
          </w:tblPrExChange>
        </w:tblPrEx>
        <w:trPr>
          <w:jc w:val="center"/>
          <w:trPrChange w:id="674" w:author="Yan Ye" w:date="2012-04-22T22:11:00Z">
            <w:trPr>
              <w:jc w:val="center"/>
            </w:trPr>
          </w:trPrChange>
        </w:trPr>
        <w:tc>
          <w:tcPr>
            <w:tcW w:w="572" w:type="dxa"/>
            <w:vMerge/>
            <w:vAlign w:val="center"/>
            <w:tcPrChange w:id="675"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76"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PartyScene</w:t>
            </w:r>
          </w:p>
        </w:tc>
        <w:tc>
          <w:tcPr>
            <w:tcW w:w="993" w:type="dxa"/>
            <w:vAlign w:val="center"/>
            <w:tcPrChange w:id="677"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9745</w:t>
            </w:r>
          </w:p>
        </w:tc>
        <w:tc>
          <w:tcPr>
            <w:tcW w:w="1084" w:type="dxa"/>
            <w:vAlign w:val="center"/>
            <w:tcPrChange w:id="678"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679"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10823</w:t>
            </w:r>
          </w:p>
        </w:tc>
        <w:tc>
          <w:tcPr>
            <w:tcW w:w="990" w:type="dxa"/>
            <w:vAlign w:val="center"/>
            <w:tcPrChange w:id="680"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8770</w:t>
            </w:r>
          </w:p>
        </w:tc>
        <w:tc>
          <w:tcPr>
            <w:tcW w:w="900" w:type="dxa"/>
            <w:vAlign w:val="center"/>
            <w:tcPrChange w:id="681"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682"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8998</w:t>
            </w:r>
          </w:p>
        </w:tc>
        <w:tc>
          <w:tcPr>
            <w:tcW w:w="841" w:type="dxa"/>
            <w:vAlign w:val="center"/>
            <w:tcPrChange w:id="683"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-18.81</w:t>
            </w:r>
          </w:p>
        </w:tc>
      </w:tr>
      <w:tr w:rsidR="00EB3AD3" w:rsidRPr="009407AF" w:rsidTr="00233352">
        <w:tblPrEx>
          <w:tblW w:w="9603" w:type="dxa"/>
          <w:jc w:val="center"/>
          <w:tblInd w:w="3241" w:type="dxa"/>
          <w:tblLayout w:type="fixed"/>
          <w:tblPrExChange w:id="684" w:author="Yan Ye" w:date="2012-04-22T22:11:00Z">
            <w:tblPrEx>
              <w:tblW w:w="9972" w:type="dxa"/>
              <w:jc w:val="center"/>
              <w:tblInd w:w="2872" w:type="dxa"/>
              <w:tblLayout w:type="fixed"/>
            </w:tblPrEx>
          </w:tblPrExChange>
        </w:tblPrEx>
        <w:trPr>
          <w:jc w:val="center"/>
          <w:trPrChange w:id="685" w:author="Yan Ye" w:date="2012-04-22T22:11:00Z">
            <w:trPr>
              <w:jc w:val="center"/>
            </w:trPr>
          </w:trPrChange>
        </w:trPr>
        <w:tc>
          <w:tcPr>
            <w:tcW w:w="572" w:type="dxa"/>
            <w:vMerge/>
            <w:vAlign w:val="center"/>
            <w:tcPrChange w:id="686"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87"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RaceHorsesC</w:t>
            </w:r>
          </w:p>
        </w:tc>
        <w:tc>
          <w:tcPr>
            <w:tcW w:w="993" w:type="dxa"/>
            <w:vAlign w:val="center"/>
            <w:tcPrChange w:id="688"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6610</w:t>
            </w:r>
          </w:p>
        </w:tc>
        <w:tc>
          <w:tcPr>
            <w:tcW w:w="1084" w:type="dxa"/>
            <w:vAlign w:val="center"/>
            <w:tcPrChange w:id="689"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690"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7300</w:t>
            </w:r>
          </w:p>
        </w:tc>
        <w:tc>
          <w:tcPr>
            <w:tcW w:w="990" w:type="dxa"/>
            <w:vAlign w:val="center"/>
            <w:tcPrChange w:id="691"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5995</w:t>
            </w:r>
          </w:p>
        </w:tc>
        <w:tc>
          <w:tcPr>
            <w:tcW w:w="900" w:type="dxa"/>
            <w:vAlign w:val="center"/>
            <w:tcPrChange w:id="692"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693"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6143</w:t>
            </w:r>
          </w:p>
        </w:tc>
        <w:tc>
          <w:tcPr>
            <w:tcW w:w="841" w:type="dxa"/>
            <w:vAlign w:val="center"/>
            <w:tcPrChange w:id="694"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-17.80</w:t>
            </w:r>
          </w:p>
        </w:tc>
      </w:tr>
      <w:tr w:rsidR="00EB3AD3" w:rsidRPr="009407AF" w:rsidTr="00233352">
        <w:tblPrEx>
          <w:tblW w:w="9603" w:type="dxa"/>
          <w:jc w:val="center"/>
          <w:tblInd w:w="3241" w:type="dxa"/>
          <w:tblLayout w:type="fixed"/>
          <w:tblPrExChange w:id="695" w:author="Yan Ye" w:date="2012-04-22T22:11:00Z">
            <w:tblPrEx>
              <w:tblW w:w="9972" w:type="dxa"/>
              <w:jc w:val="center"/>
              <w:tblInd w:w="2872" w:type="dxa"/>
              <w:tblLayout w:type="fixed"/>
            </w:tblPrEx>
          </w:tblPrExChange>
        </w:tblPrEx>
        <w:trPr>
          <w:jc w:val="center"/>
          <w:trPrChange w:id="696" w:author="Yan Ye" w:date="2012-04-22T22:11:00Z">
            <w:trPr>
              <w:jc w:val="center"/>
            </w:trPr>
          </w:trPrChange>
        </w:trPr>
        <w:tc>
          <w:tcPr>
            <w:tcW w:w="572" w:type="dxa"/>
            <w:vMerge/>
            <w:vAlign w:val="center"/>
            <w:tcPrChange w:id="697"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698"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BasketballPass</w:t>
            </w:r>
          </w:p>
        </w:tc>
        <w:tc>
          <w:tcPr>
            <w:tcW w:w="993" w:type="dxa"/>
            <w:vAlign w:val="center"/>
            <w:tcPrChange w:id="699"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10109</w:t>
            </w:r>
          </w:p>
        </w:tc>
        <w:tc>
          <w:tcPr>
            <w:tcW w:w="1084" w:type="dxa"/>
            <w:vAlign w:val="center"/>
            <w:tcPrChange w:id="700"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701"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11187</w:t>
            </w:r>
          </w:p>
        </w:tc>
        <w:tc>
          <w:tcPr>
            <w:tcW w:w="990" w:type="dxa"/>
            <w:vAlign w:val="center"/>
            <w:tcPrChange w:id="702"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9024</w:t>
            </w:r>
          </w:p>
        </w:tc>
        <w:tc>
          <w:tcPr>
            <w:tcW w:w="900" w:type="dxa"/>
            <w:vAlign w:val="center"/>
            <w:tcPrChange w:id="703"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704"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9252</w:t>
            </w:r>
          </w:p>
        </w:tc>
        <w:tc>
          <w:tcPr>
            <w:tcW w:w="841" w:type="dxa"/>
            <w:vAlign w:val="center"/>
            <w:tcPrChange w:id="705"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-19.95</w:t>
            </w:r>
          </w:p>
        </w:tc>
      </w:tr>
      <w:tr w:rsidR="00EB3AD3" w:rsidRPr="009407AF" w:rsidTr="00233352">
        <w:tblPrEx>
          <w:tblW w:w="9603" w:type="dxa"/>
          <w:jc w:val="center"/>
          <w:tblInd w:w="3241" w:type="dxa"/>
          <w:tblLayout w:type="fixed"/>
          <w:tblPrExChange w:id="706" w:author="Yan Ye" w:date="2012-04-22T22:11:00Z">
            <w:tblPrEx>
              <w:tblW w:w="9972" w:type="dxa"/>
              <w:jc w:val="center"/>
              <w:tblInd w:w="2872" w:type="dxa"/>
              <w:tblLayout w:type="fixed"/>
            </w:tblPrEx>
          </w:tblPrExChange>
        </w:tblPrEx>
        <w:trPr>
          <w:jc w:val="center"/>
          <w:trPrChange w:id="707" w:author="Yan Ye" w:date="2012-04-22T22:11:00Z">
            <w:trPr>
              <w:jc w:val="center"/>
            </w:trPr>
          </w:trPrChange>
        </w:trPr>
        <w:tc>
          <w:tcPr>
            <w:tcW w:w="572" w:type="dxa"/>
            <w:vMerge/>
            <w:vAlign w:val="center"/>
            <w:tcPrChange w:id="708"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09"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BQSquare</w:t>
            </w:r>
          </w:p>
        </w:tc>
        <w:tc>
          <w:tcPr>
            <w:tcW w:w="993" w:type="dxa"/>
            <w:vAlign w:val="center"/>
            <w:tcPrChange w:id="710"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12081</w:t>
            </w:r>
          </w:p>
        </w:tc>
        <w:tc>
          <w:tcPr>
            <w:tcW w:w="1084" w:type="dxa"/>
            <w:vAlign w:val="center"/>
            <w:tcPrChange w:id="711"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1466</w:t>
            </w:r>
          </w:p>
        </w:tc>
        <w:tc>
          <w:tcPr>
            <w:tcW w:w="1080" w:type="dxa"/>
            <w:vAlign w:val="center"/>
            <w:tcPrChange w:id="712"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13547</w:t>
            </w:r>
          </w:p>
        </w:tc>
        <w:tc>
          <w:tcPr>
            <w:tcW w:w="990" w:type="dxa"/>
            <w:vAlign w:val="center"/>
            <w:tcPrChange w:id="713"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10901</w:t>
            </w:r>
          </w:p>
        </w:tc>
        <w:tc>
          <w:tcPr>
            <w:tcW w:w="900" w:type="dxa"/>
            <w:vAlign w:val="center"/>
            <w:tcPrChange w:id="714"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308</w:t>
            </w:r>
          </w:p>
        </w:tc>
        <w:tc>
          <w:tcPr>
            <w:tcW w:w="900" w:type="dxa"/>
            <w:vAlign w:val="center"/>
            <w:tcPrChange w:id="715"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11209</w:t>
            </w:r>
          </w:p>
        </w:tc>
        <w:tc>
          <w:tcPr>
            <w:tcW w:w="841" w:type="dxa"/>
            <w:vAlign w:val="center"/>
            <w:tcPrChange w:id="716"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-18.12</w:t>
            </w:r>
          </w:p>
        </w:tc>
      </w:tr>
      <w:tr w:rsidR="00EB3AD3" w:rsidRPr="009407AF" w:rsidTr="00233352">
        <w:tblPrEx>
          <w:tblW w:w="9603" w:type="dxa"/>
          <w:jc w:val="center"/>
          <w:tblInd w:w="3241" w:type="dxa"/>
          <w:tblLayout w:type="fixed"/>
          <w:tblPrExChange w:id="717" w:author="Yan Ye" w:date="2012-04-22T22:11:00Z">
            <w:tblPrEx>
              <w:tblW w:w="9972" w:type="dxa"/>
              <w:jc w:val="center"/>
              <w:tblInd w:w="2872" w:type="dxa"/>
              <w:tblLayout w:type="fixed"/>
            </w:tblPrEx>
          </w:tblPrExChange>
        </w:tblPrEx>
        <w:trPr>
          <w:jc w:val="center"/>
          <w:trPrChange w:id="718" w:author="Yan Ye" w:date="2012-04-22T22:11:00Z">
            <w:trPr>
              <w:jc w:val="center"/>
            </w:trPr>
          </w:trPrChange>
        </w:trPr>
        <w:tc>
          <w:tcPr>
            <w:tcW w:w="572" w:type="dxa"/>
            <w:vMerge/>
            <w:vAlign w:val="center"/>
            <w:tcPrChange w:id="719"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20"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BlowingBubbles</w:t>
            </w:r>
          </w:p>
        </w:tc>
        <w:tc>
          <w:tcPr>
            <w:tcW w:w="993" w:type="dxa"/>
            <w:vAlign w:val="center"/>
            <w:tcPrChange w:id="721"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9908</w:t>
            </w:r>
          </w:p>
        </w:tc>
        <w:tc>
          <w:tcPr>
            <w:tcW w:w="1084" w:type="dxa"/>
            <w:vAlign w:val="center"/>
            <w:tcPrChange w:id="722"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723"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10986</w:t>
            </w:r>
          </w:p>
        </w:tc>
        <w:tc>
          <w:tcPr>
            <w:tcW w:w="990" w:type="dxa"/>
            <w:vAlign w:val="center"/>
            <w:tcPrChange w:id="724"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8896</w:t>
            </w:r>
          </w:p>
        </w:tc>
        <w:tc>
          <w:tcPr>
            <w:tcW w:w="900" w:type="dxa"/>
            <w:vAlign w:val="center"/>
            <w:tcPrChange w:id="725"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726"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9124</w:t>
            </w:r>
          </w:p>
        </w:tc>
        <w:tc>
          <w:tcPr>
            <w:tcW w:w="841" w:type="dxa"/>
            <w:vAlign w:val="center"/>
            <w:tcPrChange w:id="727"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-19.20</w:t>
            </w:r>
          </w:p>
        </w:tc>
      </w:tr>
      <w:tr w:rsidR="00EB3AD3" w:rsidRPr="009407AF" w:rsidTr="00233352">
        <w:tblPrEx>
          <w:tblW w:w="9603" w:type="dxa"/>
          <w:jc w:val="center"/>
          <w:tblInd w:w="3241" w:type="dxa"/>
          <w:tblLayout w:type="fixed"/>
          <w:tblPrExChange w:id="728" w:author="Yan Ye" w:date="2012-04-22T22:11:00Z">
            <w:tblPrEx>
              <w:tblW w:w="9972" w:type="dxa"/>
              <w:jc w:val="center"/>
              <w:tblInd w:w="2872" w:type="dxa"/>
              <w:tblLayout w:type="fixed"/>
            </w:tblPrEx>
          </w:tblPrExChange>
        </w:tblPrEx>
        <w:trPr>
          <w:jc w:val="center"/>
          <w:trPrChange w:id="729" w:author="Yan Ye" w:date="2012-04-22T22:11:00Z">
            <w:trPr>
              <w:jc w:val="center"/>
            </w:trPr>
          </w:trPrChange>
        </w:trPr>
        <w:tc>
          <w:tcPr>
            <w:tcW w:w="572" w:type="dxa"/>
            <w:vMerge/>
            <w:vAlign w:val="center"/>
            <w:tcPrChange w:id="730"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31"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RaceHorses</w:t>
            </w:r>
          </w:p>
        </w:tc>
        <w:tc>
          <w:tcPr>
            <w:tcW w:w="993" w:type="dxa"/>
            <w:vAlign w:val="center"/>
            <w:tcPrChange w:id="732"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6686</w:t>
            </w:r>
          </w:p>
        </w:tc>
        <w:tc>
          <w:tcPr>
            <w:tcW w:w="1084" w:type="dxa"/>
            <w:vAlign w:val="center"/>
            <w:tcPrChange w:id="733"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734"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7376</w:t>
            </w:r>
          </w:p>
        </w:tc>
        <w:tc>
          <w:tcPr>
            <w:tcW w:w="990" w:type="dxa"/>
            <w:vAlign w:val="center"/>
            <w:tcPrChange w:id="735"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6020</w:t>
            </w:r>
          </w:p>
        </w:tc>
        <w:tc>
          <w:tcPr>
            <w:tcW w:w="900" w:type="dxa"/>
            <w:vAlign w:val="center"/>
            <w:tcPrChange w:id="736"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737"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6168</w:t>
            </w:r>
          </w:p>
        </w:tc>
        <w:tc>
          <w:tcPr>
            <w:tcW w:w="841" w:type="dxa"/>
            <w:vAlign w:val="center"/>
            <w:tcPrChange w:id="738"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-18.58</w:t>
            </w:r>
          </w:p>
        </w:tc>
      </w:tr>
      <w:tr w:rsidR="00EB3AD3" w:rsidRPr="009407AF" w:rsidTr="00233352">
        <w:tblPrEx>
          <w:tblW w:w="9603" w:type="dxa"/>
          <w:jc w:val="center"/>
          <w:tblInd w:w="3241" w:type="dxa"/>
          <w:tblLayout w:type="fixed"/>
          <w:tblPrExChange w:id="739" w:author="Yan Ye" w:date="2012-04-22T22:11:00Z">
            <w:tblPrEx>
              <w:tblW w:w="9972" w:type="dxa"/>
              <w:jc w:val="center"/>
              <w:tblInd w:w="2872" w:type="dxa"/>
              <w:tblLayout w:type="fixed"/>
            </w:tblPrEx>
          </w:tblPrExChange>
        </w:tblPrEx>
        <w:trPr>
          <w:jc w:val="center"/>
          <w:trPrChange w:id="740" w:author="Yan Ye" w:date="2012-04-22T22:11:00Z">
            <w:trPr>
              <w:jc w:val="center"/>
            </w:trPr>
          </w:trPrChange>
        </w:trPr>
        <w:tc>
          <w:tcPr>
            <w:tcW w:w="572" w:type="dxa"/>
            <w:vMerge/>
            <w:vAlign w:val="center"/>
            <w:tcPrChange w:id="741"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42"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BasketballDrillText</w:t>
            </w:r>
          </w:p>
        </w:tc>
        <w:tc>
          <w:tcPr>
            <w:tcW w:w="993" w:type="dxa"/>
            <w:vAlign w:val="center"/>
            <w:tcPrChange w:id="743"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9952</w:t>
            </w:r>
          </w:p>
        </w:tc>
        <w:tc>
          <w:tcPr>
            <w:tcW w:w="1084" w:type="dxa"/>
            <w:vAlign w:val="center"/>
            <w:tcPrChange w:id="744"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1078</w:t>
            </w:r>
          </w:p>
        </w:tc>
        <w:tc>
          <w:tcPr>
            <w:tcW w:w="1080" w:type="dxa"/>
            <w:vAlign w:val="center"/>
            <w:tcPrChange w:id="745"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11030</w:t>
            </w:r>
          </w:p>
        </w:tc>
        <w:tc>
          <w:tcPr>
            <w:tcW w:w="990" w:type="dxa"/>
            <w:vAlign w:val="center"/>
            <w:tcPrChange w:id="746"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8989</w:t>
            </w:r>
          </w:p>
        </w:tc>
        <w:tc>
          <w:tcPr>
            <w:tcW w:w="900" w:type="dxa"/>
            <w:vAlign w:val="center"/>
            <w:tcPrChange w:id="747"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228</w:t>
            </w:r>
          </w:p>
        </w:tc>
        <w:tc>
          <w:tcPr>
            <w:tcW w:w="900" w:type="dxa"/>
            <w:vAlign w:val="center"/>
            <w:tcPrChange w:id="748"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9217</w:t>
            </w:r>
          </w:p>
        </w:tc>
        <w:tc>
          <w:tcPr>
            <w:tcW w:w="841" w:type="dxa"/>
            <w:vAlign w:val="center"/>
            <w:tcPrChange w:id="749"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-18.69</w:t>
            </w:r>
          </w:p>
        </w:tc>
      </w:tr>
      <w:tr w:rsidR="00EB3AD3" w:rsidRPr="009407AF" w:rsidTr="00233352">
        <w:tblPrEx>
          <w:tblW w:w="9603" w:type="dxa"/>
          <w:jc w:val="center"/>
          <w:tblInd w:w="3241" w:type="dxa"/>
          <w:tblLayout w:type="fixed"/>
          <w:tblPrExChange w:id="750" w:author="Yan Ye" w:date="2012-04-22T22:11:00Z">
            <w:tblPrEx>
              <w:tblW w:w="9972" w:type="dxa"/>
              <w:jc w:val="center"/>
              <w:tblInd w:w="2872" w:type="dxa"/>
              <w:tblLayout w:type="fixed"/>
            </w:tblPrEx>
          </w:tblPrExChange>
        </w:tblPrEx>
        <w:trPr>
          <w:jc w:val="center"/>
          <w:trPrChange w:id="751" w:author="Yan Ye" w:date="2012-04-22T22:11:00Z">
            <w:trPr>
              <w:jc w:val="center"/>
            </w:trPr>
          </w:trPrChange>
        </w:trPr>
        <w:tc>
          <w:tcPr>
            <w:tcW w:w="572" w:type="dxa"/>
            <w:vMerge/>
            <w:vAlign w:val="center"/>
            <w:tcPrChange w:id="752"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53"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ChinaSpeed</w:t>
            </w:r>
          </w:p>
        </w:tc>
        <w:tc>
          <w:tcPr>
            <w:tcW w:w="993" w:type="dxa"/>
            <w:vAlign w:val="center"/>
            <w:tcPrChange w:id="754"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6633</w:t>
            </w:r>
          </w:p>
        </w:tc>
        <w:tc>
          <w:tcPr>
            <w:tcW w:w="1084" w:type="dxa"/>
            <w:vAlign w:val="center"/>
            <w:tcPrChange w:id="755"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756"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7323</w:t>
            </w:r>
          </w:p>
        </w:tc>
        <w:tc>
          <w:tcPr>
            <w:tcW w:w="990" w:type="dxa"/>
            <w:vAlign w:val="center"/>
            <w:tcPrChange w:id="757"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5991</w:t>
            </w:r>
          </w:p>
        </w:tc>
        <w:tc>
          <w:tcPr>
            <w:tcW w:w="900" w:type="dxa"/>
            <w:vAlign w:val="center"/>
            <w:tcPrChange w:id="758"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759"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6139</w:t>
            </w:r>
          </w:p>
        </w:tc>
        <w:tc>
          <w:tcPr>
            <w:tcW w:w="841" w:type="dxa"/>
            <w:vAlign w:val="center"/>
            <w:tcPrChange w:id="760"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-18.22</w:t>
            </w:r>
          </w:p>
        </w:tc>
      </w:tr>
      <w:tr w:rsidR="00EB3AD3" w:rsidRPr="009407AF" w:rsidTr="00233352">
        <w:tblPrEx>
          <w:tblW w:w="9603" w:type="dxa"/>
          <w:jc w:val="center"/>
          <w:tblInd w:w="3241" w:type="dxa"/>
          <w:tblLayout w:type="fixed"/>
          <w:tblPrExChange w:id="761" w:author="Yan Ye" w:date="2012-04-22T22:11:00Z">
            <w:tblPrEx>
              <w:tblW w:w="9972" w:type="dxa"/>
              <w:jc w:val="center"/>
              <w:tblInd w:w="2872" w:type="dxa"/>
              <w:tblLayout w:type="fixed"/>
            </w:tblPrEx>
          </w:tblPrExChange>
        </w:tblPrEx>
        <w:trPr>
          <w:jc w:val="center"/>
          <w:trPrChange w:id="762" w:author="Yan Ye" w:date="2012-04-22T22:11:00Z">
            <w:trPr>
              <w:jc w:val="center"/>
            </w:trPr>
          </w:trPrChange>
        </w:trPr>
        <w:tc>
          <w:tcPr>
            <w:tcW w:w="572" w:type="dxa"/>
            <w:vMerge/>
            <w:vAlign w:val="center"/>
            <w:tcPrChange w:id="763"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64"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SlideEditing</w:t>
            </w:r>
          </w:p>
        </w:tc>
        <w:tc>
          <w:tcPr>
            <w:tcW w:w="993" w:type="dxa"/>
            <w:vAlign w:val="center"/>
            <w:tcPrChange w:id="765"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6727</w:t>
            </w:r>
          </w:p>
        </w:tc>
        <w:tc>
          <w:tcPr>
            <w:tcW w:w="1084" w:type="dxa"/>
            <w:vAlign w:val="center"/>
            <w:tcPrChange w:id="766"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690</w:t>
            </w:r>
          </w:p>
        </w:tc>
        <w:tc>
          <w:tcPr>
            <w:tcW w:w="1080" w:type="dxa"/>
            <w:vAlign w:val="center"/>
            <w:tcPrChange w:id="767"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7417</w:t>
            </w:r>
          </w:p>
        </w:tc>
        <w:tc>
          <w:tcPr>
            <w:tcW w:w="990" w:type="dxa"/>
            <w:vAlign w:val="center"/>
            <w:tcPrChange w:id="768"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6096</w:t>
            </w:r>
          </w:p>
        </w:tc>
        <w:tc>
          <w:tcPr>
            <w:tcW w:w="900" w:type="dxa"/>
            <w:vAlign w:val="center"/>
            <w:tcPrChange w:id="769"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148</w:t>
            </w:r>
          </w:p>
        </w:tc>
        <w:tc>
          <w:tcPr>
            <w:tcW w:w="900" w:type="dxa"/>
            <w:vAlign w:val="center"/>
            <w:tcPrChange w:id="770"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6244</w:t>
            </w:r>
          </w:p>
        </w:tc>
        <w:tc>
          <w:tcPr>
            <w:tcW w:w="841" w:type="dxa"/>
            <w:vAlign w:val="center"/>
            <w:tcPrChange w:id="771"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-18.05</w:t>
            </w:r>
          </w:p>
        </w:tc>
      </w:tr>
      <w:tr w:rsidR="00EB3AD3" w:rsidRPr="009407AF" w:rsidTr="00233352">
        <w:tblPrEx>
          <w:tblW w:w="9603" w:type="dxa"/>
          <w:jc w:val="center"/>
          <w:tblInd w:w="3241" w:type="dxa"/>
          <w:tblLayout w:type="fixed"/>
          <w:tblPrExChange w:id="772" w:author="Yan Ye" w:date="2012-04-22T22:11:00Z">
            <w:tblPrEx>
              <w:tblW w:w="9972" w:type="dxa"/>
              <w:jc w:val="center"/>
              <w:tblInd w:w="2872" w:type="dxa"/>
              <w:tblLayout w:type="fixed"/>
            </w:tblPrEx>
          </w:tblPrExChange>
        </w:tblPrEx>
        <w:trPr>
          <w:jc w:val="center"/>
          <w:trPrChange w:id="773" w:author="Yan Ye" w:date="2012-04-22T22:11:00Z">
            <w:trPr>
              <w:jc w:val="center"/>
            </w:trPr>
          </w:trPrChange>
        </w:trPr>
        <w:tc>
          <w:tcPr>
            <w:tcW w:w="572" w:type="dxa"/>
            <w:vMerge/>
            <w:vAlign w:val="center"/>
            <w:tcPrChange w:id="774" w:author="Yan Ye" w:date="2012-04-22T22:11:00Z">
              <w:tcPr>
                <w:tcW w:w="656" w:type="dxa"/>
                <w:gridSpan w:val="2"/>
                <w:vMerge/>
              </w:tcPr>
            </w:tcPrChange>
          </w:tcPr>
          <w:p w:rsidR="00EB3AD3" w:rsidRPr="009407AF" w:rsidRDefault="00EB3AD3" w:rsidP="009407AF">
            <w:pPr>
              <w:spacing w:before="0"/>
              <w:rPr>
                <w:color w:val="000000"/>
                <w:szCs w:val="22"/>
              </w:rPr>
            </w:pPr>
          </w:p>
        </w:tc>
        <w:tc>
          <w:tcPr>
            <w:tcW w:w="2243" w:type="dxa"/>
            <w:vAlign w:val="center"/>
            <w:tcPrChange w:id="775" w:author="Yan Ye" w:date="2012-04-22T22:11:00Z">
              <w:tcPr>
                <w:tcW w:w="2528" w:type="dxa"/>
                <w:vAlign w:val="bottom"/>
              </w:tcPr>
            </w:tcPrChange>
          </w:tcPr>
          <w:p w:rsidR="00EB3AD3" w:rsidRPr="009407AF" w:rsidRDefault="00EB3AD3" w:rsidP="009407AF">
            <w:pPr>
              <w:spacing w:before="0"/>
              <w:rPr>
                <w:color w:val="000000"/>
                <w:szCs w:val="22"/>
              </w:rPr>
            </w:pPr>
            <w:r w:rsidRPr="009407AF">
              <w:rPr>
                <w:color w:val="000000"/>
                <w:szCs w:val="22"/>
              </w:rPr>
              <w:t>SlideShow</w:t>
            </w:r>
          </w:p>
        </w:tc>
        <w:tc>
          <w:tcPr>
            <w:tcW w:w="993" w:type="dxa"/>
            <w:vAlign w:val="center"/>
            <w:tcPrChange w:id="776" w:author="Yan Ye" w:date="2012-04-22T22:11:00Z">
              <w:tcPr>
                <w:tcW w:w="993" w:type="dxa"/>
              </w:tcPr>
            </w:tcPrChange>
          </w:tcPr>
          <w:p w:rsidR="00EB3AD3" w:rsidRPr="009407AF" w:rsidRDefault="00EB3AD3" w:rsidP="009407AF">
            <w:pPr>
              <w:spacing w:before="0"/>
              <w:rPr>
                <w:szCs w:val="22"/>
                <w:lang w:val="pl-PL"/>
              </w:rPr>
            </w:pPr>
            <w:r w:rsidRPr="009407AF">
              <w:rPr>
                <w:color w:val="000000"/>
                <w:szCs w:val="22"/>
              </w:rPr>
              <w:t>3340</w:t>
            </w:r>
          </w:p>
        </w:tc>
        <w:tc>
          <w:tcPr>
            <w:tcW w:w="1084" w:type="dxa"/>
            <w:vAlign w:val="center"/>
            <w:tcPrChange w:id="777" w:author="Yan Ye" w:date="2012-04-22T22:11:00Z">
              <w:tcPr>
                <w:tcW w:w="990" w:type="dxa"/>
              </w:tcPr>
            </w:tcPrChange>
          </w:tcPr>
          <w:p w:rsidR="00EB3AD3" w:rsidRPr="009407AF" w:rsidRDefault="00EB3AD3" w:rsidP="009407AF">
            <w:pPr>
              <w:spacing w:before="0"/>
              <w:rPr>
                <w:color w:val="000000"/>
                <w:szCs w:val="22"/>
              </w:rPr>
            </w:pPr>
            <w:r w:rsidRPr="009407AF">
              <w:rPr>
                <w:color w:val="000000"/>
                <w:szCs w:val="22"/>
              </w:rPr>
              <w:t>302</w:t>
            </w:r>
          </w:p>
        </w:tc>
        <w:tc>
          <w:tcPr>
            <w:tcW w:w="1080" w:type="dxa"/>
            <w:vAlign w:val="center"/>
            <w:tcPrChange w:id="778" w:author="Yan Ye" w:date="2012-04-22T22:11:00Z">
              <w:tcPr>
                <w:tcW w:w="990" w:type="dxa"/>
                <w:gridSpan w:val="2"/>
                <w:vAlign w:val="bottom"/>
              </w:tcPr>
            </w:tcPrChange>
          </w:tcPr>
          <w:p w:rsidR="00EB3AD3" w:rsidRPr="009407AF" w:rsidRDefault="00EB3AD3" w:rsidP="009407AF">
            <w:pPr>
              <w:spacing w:before="0"/>
              <w:rPr>
                <w:color w:val="000000"/>
                <w:szCs w:val="22"/>
              </w:rPr>
            </w:pPr>
            <w:r w:rsidRPr="009407AF">
              <w:rPr>
                <w:color w:val="000000"/>
                <w:szCs w:val="22"/>
              </w:rPr>
              <w:t>3642</w:t>
            </w:r>
          </w:p>
        </w:tc>
        <w:tc>
          <w:tcPr>
            <w:tcW w:w="990" w:type="dxa"/>
            <w:vAlign w:val="center"/>
            <w:tcPrChange w:id="779" w:author="Yan Ye" w:date="2012-04-22T22:11:00Z">
              <w:tcPr>
                <w:tcW w:w="990" w:type="dxa"/>
                <w:gridSpan w:val="2"/>
              </w:tcPr>
            </w:tcPrChange>
          </w:tcPr>
          <w:p w:rsidR="00EB3AD3" w:rsidRPr="009407AF" w:rsidRDefault="00EB3AD3" w:rsidP="009407AF">
            <w:pPr>
              <w:spacing w:before="0"/>
              <w:rPr>
                <w:color w:val="000000"/>
                <w:szCs w:val="22"/>
              </w:rPr>
            </w:pPr>
            <w:r w:rsidRPr="009407AF">
              <w:rPr>
                <w:color w:val="000000"/>
                <w:szCs w:val="22"/>
              </w:rPr>
              <w:t>3055</w:t>
            </w:r>
          </w:p>
        </w:tc>
        <w:tc>
          <w:tcPr>
            <w:tcW w:w="900" w:type="dxa"/>
            <w:vAlign w:val="center"/>
            <w:tcPrChange w:id="780" w:author="Yan Ye" w:date="2012-04-22T22:11:00Z">
              <w:tcPr>
                <w:tcW w:w="900" w:type="dxa"/>
                <w:gridSpan w:val="2"/>
              </w:tcPr>
            </w:tcPrChange>
          </w:tcPr>
          <w:p w:rsidR="00EB3AD3" w:rsidRPr="009407AF" w:rsidRDefault="00EB3AD3" w:rsidP="009407AF">
            <w:pPr>
              <w:spacing w:before="0"/>
              <w:rPr>
                <w:color w:val="000000"/>
                <w:szCs w:val="22"/>
              </w:rPr>
            </w:pPr>
            <w:r w:rsidRPr="009407AF">
              <w:rPr>
                <w:color w:val="000000"/>
                <w:szCs w:val="22"/>
              </w:rPr>
              <w:t>68</w:t>
            </w:r>
          </w:p>
        </w:tc>
        <w:tc>
          <w:tcPr>
            <w:tcW w:w="900" w:type="dxa"/>
            <w:vAlign w:val="center"/>
            <w:tcPrChange w:id="781" w:author="Yan Ye" w:date="2012-04-22T22:11:00Z">
              <w:tcPr>
                <w:tcW w:w="900" w:type="dxa"/>
                <w:gridSpan w:val="2"/>
                <w:vAlign w:val="bottom"/>
              </w:tcPr>
            </w:tcPrChange>
          </w:tcPr>
          <w:p w:rsidR="00EB3AD3" w:rsidRPr="009407AF" w:rsidRDefault="00EB3AD3" w:rsidP="009407AF">
            <w:pPr>
              <w:spacing w:before="0"/>
              <w:rPr>
                <w:color w:val="000000"/>
                <w:szCs w:val="22"/>
              </w:rPr>
            </w:pPr>
            <w:r w:rsidRPr="009407AF">
              <w:rPr>
                <w:color w:val="000000"/>
                <w:szCs w:val="22"/>
              </w:rPr>
              <w:t>3123</w:t>
            </w:r>
          </w:p>
        </w:tc>
        <w:tc>
          <w:tcPr>
            <w:tcW w:w="841" w:type="dxa"/>
            <w:vAlign w:val="center"/>
            <w:tcPrChange w:id="782" w:author="Yan Ye" w:date="2012-04-22T22:11:00Z">
              <w:tcPr>
                <w:tcW w:w="1025" w:type="dxa"/>
                <w:gridSpan w:val="2"/>
                <w:vAlign w:val="bottom"/>
              </w:tcPr>
            </w:tcPrChange>
          </w:tcPr>
          <w:p w:rsidR="00EB3AD3" w:rsidRPr="009407AF" w:rsidRDefault="00EB3AD3" w:rsidP="009407AF">
            <w:pPr>
              <w:spacing w:before="0"/>
              <w:rPr>
                <w:szCs w:val="22"/>
                <w:lang w:val="pl-PL"/>
              </w:rPr>
            </w:pPr>
            <w:r w:rsidRPr="009407AF">
              <w:rPr>
                <w:color w:val="000000"/>
                <w:szCs w:val="22"/>
              </w:rPr>
              <w:t>-15.73</w:t>
            </w:r>
          </w:p>
        </w:tc>
      </w:tr>
      <w:tr w:rsidR="00EB3AD3" w:rsidRPr="009407AF" w:rsidTr="00233352">
        <w:tblPrEx>
          <w:tblW w:w="9603" w:type="dxa"/>
          <w:jc w:val="center"/>
          <w:tblInd w:w="3241" w:type="dxa"/>
          <w:tblLayout w:type="fixed"/>
          <w:tblPrExChange w:id="783" w:author="Yan Ye" w:date="2012-04-22T22:11:00Z">
            <w:tblPrEx>
              <w:tblW w:w="9972" w:type="dxa"/>
              <w:jc w:val="center"/>
              <w:tblInd w:w="2872" w:type="dxa"/>
              <w:tblLayout w:type="fixed"/>
            </w:tblPrEx>
          </w:tblPrExChange>
        </w:tblPrEx>
        <w:trPr>
          <w:jc w:val="center"/>
          <w:trPrChange w:id="784" w:author="Yan Ye" w:date="2012-04-22T22:11:00Z">
            <w:trPr>
              <w:jc w:val="center"/>
            </w:trPr>
          </w:trPrChange>
        </w:trPr>
        <w:tc>
          <w:tcPr>
            <w:tcW w:w="572" w:type="dxa"/>
            <w:tcBorders>
              <w:top w:val="double" w:sz="4" w:space="0" w:color="auto"/>
            </w:tcBorders>
            <w:vAlign w:val="center"/>
            <w:tcPrChange w:id="785" w:author="Yan Ye" w:date="2012-04-22T22:11:00Z">
              <w:tcPr>
                <w:tcW w:w="656" w:type="dxa"/>
                <w:gridSpan w:val="2"/>
                <w:tcBorders>
                  <w:top w:val="double" w:sz="4" w:space="0" w:color="auto"/>
                </w:tcBorders>
              </w:tcPr>
            </w:tcPrChange>
          </w:tcPr>
          <w:p w:rsidR="00EB3AD3" w:rsidRPr="009407AF" w:rsidRDefault="00EB3AD3" w:rsidP="009407AF">
            <w:pPr>
              <w:spacing w:before="120" w:after="120"/>
              <w:rPr>
                <w:b/>
                <w:color w:val="000000"/>
                <w:szCs w:val="22"/>
              </w:rPr>
            </w:pPr>
          </w:p>
        </w:tc>
        <w:tc>
          <w:tcPr>
            <w:tcW w:w="2243" w:type="dxa"/>
            <w:tcBorders>
              <w:top w:val="double" w:sz="4" w:space="0" w:color="auto"/>
            </w:tcBorders>
            <w:vAlign w:val="center"/>
            <w:tcPrChange w:id="786" w:author="Yan Ye" w:date="2012-04-22T22:11:00Z">
              <w:tcPr>
                <w:tcW w:w="2528" w:type="dxa"/>
                <w:tcBorders>
                  <w:top w:val="double" w:sz="4" w:space="0" w:color="auto"/>
                </w:tcBorders>
                <w:vAlign w:val="bottom"/>
              </w:tcPr>
            </w:tcPrChange>
          </w:tcPr>
          <w:p w:rsidR="00EB3AD3" w:rsidRPr="009407AF" w:rsidRDefault="00EB3AD3" w:rsidP="009407AF">
            <w:pPr>
              <w:spacing w:before="120" w:after="120"/>
              <w:rPr>
                <w:b/>
                <w:color w:val="000000"/>
                <w:szCs w:val="22"/>
              </w:rPr>
            </w:pPr>
            <w:r w:rsidRPr="009407AF">
              <w:rPr>
                <w:b/>
                <w:color w:val="000000"/>
                <w:szCs w:val="22"/>
              </w:rPr>
              <w:t>Average</w:t>
            </w:r>
            <w:ins w:id="787" w:author="Yan Ye" w:date="2012-04-22T22:05:00Z">
              <w:r w:rsidRPr="009407AF">
                <w:rPr>
                  <w:b/>
                  <w:color w:val="000000"/>
                  <w:szCs w:val="22"/>
                </w:rPr>
                <w:t xml:space="preserve"> (bits/frame)</w:t>
              </w:r>
            </w:ins>
          </w:p>
        </w:tc>
        <w:tc>
          <w:tcPr>
            <w:tcW w:w="993" w:type="dxa"/>
            <w:tcBorders>
              <w:top w:val="single" w:sz="4" w:space="0" w:color="auto"/>
            </w:tcBorders>
            <w:vAlign w:val="center"/>
            <w:tcPrChange w:id="788" w:author="Yan Ye" w:date="2012-04-22T22:11:00Z">
              <w:tcPr>
                <w:tcW w:w="993" w:type="dxa"/>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88.54</w:t>
            </w:r>
          </w:p>
        </w:tc>
        <w:tc>
          <w:tcPr>
            <w:tcW w:w="1084" w:type="dxa"/>
            <w:tcBorders>
              <w:top w:val="single" w:sz="4" w:space="0" w:color="auto"/>
            </w:tcBorders>
            <w:vAlign w:val="center"/>
            <w:tcPrChange w:id="789" w:author="Yan Ye" w:date="2012-04-22T22:11:00Z">
              <w:tcPr>
                <w:tcW w:w="990" w:type="dxa"/>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10.84</w:t>
            </w:r>
          </w:p>
        </w:tc>
        <w:tc>
          <w:tcPr>
            <w:tcW w:w="1080" w:type="dxa"/>
            <w:tcBorders>
              <w:top w:val="single" w:sz="4" w:space="0" w:color="auto"/>
            </w:tcBorders>
            <w:vAlign w:val="center"/>
            <w:tcPrChange w:id="790" w:author="Yan Ye" w:date="2012-04-22T22:11:00Z">
              <w:tcPr>
                <w:tcW w:w="990" w:type="dxa"/>
                <w:gridSpan w:val="2"/>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99.38</w:t>
            </w:r>
          </w:p>
        </w:tc>
        <w:tc>
          <w:tcPr>
            <w:tcW w:w="990" w:type="dxa"/>
            <w:tcBorders>
              <w:top w:val="single" w:sz="4" w:space="0" w:color="auto"/>
            </w:tcBorders>
            <w:vAlign w:val="center"/>
            <w:tcPrChange w:id="791" w:author="Yan Ye" w:date="2012-04-22T22:11:00Z">
              <w:tcPr>
                <w:tcW w:w="990" w:type="dxa"/>
                <w:gridSpan w:val="2"/>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80.52</w:t>
            </w:r>
          </w:p>
        </w:tc>
        <w:tc>
          <w:tcPr>
            <w:tcW w:w="900" w:type="dxa"/>
            <w:tcBorders>
              <w:top w:val="single" w:sz="4" w:space="0" w:color="auto"/>
            </w:tcBorders>
            <w:vAlign w:val="center"/>
            <w:tcPrChange w:id="792" w:author="Yan Ye" w:date="2012-04-22T22:11:00Z">
              <w:tcPr>
                <w:tcW w:w="900" w:type="dxa"/>
                <w:gridSpan w:val="2"/>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2.31</w:t>
            </w:r>
          </w:p>
        </w:tc>
        <w:tc>
          <w:tcPr>
            <w:tcW w:w="900" w:type="dxa"/>
            <w:tcBorders>
              <w:top w:val="single" w:sz="4" w:space="0" w:color="auto"/>
            </w:tcBorders>
            <w:vAlign w:val="center"/>
            <w:tcPrChange w:id="793" w:author="Yan Ye" w:date="2012-04-22T22:11:00Z">
              <w:tcPr>
                <w:tcW w:w="900" w:type="dxa"/>
                <w:gridSpan w:val="2"/>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82.83</w:t>
            </w:r>
          </w:p>
        </w:tc>
        <w:tc>
          <w:tcPr>
            <w:tcW w:w="841" w:type="dxa"/>
            <w:tcBorders>
              <w:top w:val="single" w:sz="4" w:space="0" w:color="auto"/>
            </w:tcBorders>
            <w:vAlign w:val="center"/>
            <w:tcPrChange w:id="794" w:author="Yan Ye" w:date="2012-04-22T22:11:00Z">
              <w:tcPr>
                <w:tcW w:w="1025" w:type="dxa"/>
                <w:gridSpan w:val="2"/>
                <w:tcBorders>
                  <w:top w:val="single" w:sz="4" w:space="0" w:color="auto"/>
                </w:tcBorders>
                <w:vAlign w:val="bottom"/>
              </w:tcPr>
            </w:tcPrChange>
          </w:tcPr>
          <w:p w:rsidR="00EB3AD3" w:rsidRPr="009407AF" w:rsidRDefault="00EB3AD3" w:rsidP="009407AF">
            <w:pPr>
              <w:spacing w:before="120" w:after="120"/>
              <w:rPr>
                <w:b/>
                <w:color w:val="000000"/>
                <w:szCs w:val="22"/>
              </w:rPr>
            </w:pPr>
            <w:r w:rsidRPr="009407AF">
              <w:rPr>
                <w:color w:val="000000"/>
                <w:szCs w:val="22"/>
              </w:rPr>
              <w:t>-16.56</w:t>
            </w:r>
          </w:p>
        </w:tc>
      </w:tr>
    </w:tbl>
    <w:p w:rsidR="003B44C4" w:rsidRPr="00D26B52" w:rsidRDefault="003B44C4" w:rsidP="003B44C4">
      <w:pPr>
        <w:rPr>
          <w:ins w:id="795" w:author="Yan Ye" w:date="2012-04-20T22:19:00Z"/>
          <w:lang w:val="pl-PL"/>
        </w:rPr>
      </w:pPr>
    </w:p>
    <w:p w:rsidR="00CC305B" w:rsidRDefault="00CC305B" w:rsidP="00CC305B">
      <w:pPr>
        <w:rPr>
          <w:ins w:id="796" w:author="Yan Ye" w:date="2012-04-20T22:01:00Z"/>
          <w:lang w:val="pl-PL"/>
        </w:rPr>
      </w:pPr>
    </w:p>
    <w:p w:rsidR="00EA1FA2" w:rsidRPr="00D26B52" w:rsidRDefault="00EA1FA2" w:rsidP="00EA201F">
      <w:pPr>
        <w:rPr>
          <w:lang w:val="pl-PL"/>
        </w:rPr>
      </w:pPr>
    </w:p>
    <w:p w:rsidR="003221A7" w:rsidRDefault="003221A7" w:rsidP="003221A7">
      <w:pPr>
        <w:pStyle w:val="Heading1"/>
        <w:keepLines/>
        <w:pageBreakBefore/>
        <w:tabs>
          <w:tab w:val="clear" w:pos="360"/>
          <w:tab w:val="clear" w:pos="720"/>
          <w:tab w:val="clear" w:pos="1080"/>
          <w:tab w:val="clear" w:pos="1440"/>
        </w:tabs>
        <w:overflowPunct/>
        <w:autoSpaceDE/>
        <w:autoSpaceDN/>
        <w:adjustRightInd/>
        <w:spacing w:before="120" w:after="120"/>
        <w:ind w:left="216" w:hanging="216"/>
        <w:jc w:val="both"/>
        <w:textAlignment w:val="auto"/>
      </w:pPr>
      <w:r>
        <w:lastRenderedPageBreak/>
        <w:t>References</w:t>
      </w:r>
    </w:p>
    <w:bookmarkStart w:id="797" w:name="_Ref321170243"/>
    <w:bookmarkStart w:id="798" w:name="_Ref295304048"/>
    <w:bookmarkStart w:id="799" w:name="_Ref305686033"/>
    <w:bookmarkStart w:id="800" w:name="_Ref241395457"/>
    <w:bookmarkStart w:id="801" w:name="_Ref305684587"/>
    <w:bookmarkStart w:id="802" w:name="_Ref305684517"/>
    <w:bookmarkStart w:id="803" w:name="_Ref305684589"/>
    <w:bookmarkStart w:id="804" w:name="_Ref237166995"/>
    <w:bookmarkStart w:id="805" w:name="_Ref248052523"/>
    <w:p w:rsidR="00245438" w:rsidRPr="003221A7" w:rsidRDefault="009B6D89" w:rsidP="00245438">
      <w:pPr>
        <w:pStyle w:val="References"/>
        <w:jc w:val="both"/>
        <w:rPr>
          <w:sz w:val="22"/>
          <w:szCs w:val="22"/>
        </w:rPr>
      </w:pPr>
      <w:r w:rsidRPr="003221A7">
        <w:rPr>
          <w:sz w:val="22"/>
          <w:szCs w:val="22"/>
        </w:rPr>
        <w:fldChar w:fldCharType="begin"/>
      </w:r>
      <w:r w:rsidR="00245438" w:rsidRPr="003221A7">
        <w:rPr>
          <w:sz w:val="22"/>
          <w:szCs w:val="22"/>
        </w:rPr>
        <w:instrText>HYPERLINK "mailto:benjamin.bross@hhi.fraunhofer.de"</w:instrText>
      </w:r>
      <w:r w:rsidRPr="003221A7">
        <w:rPr>
          <w:sz w:val="22"/>
          <w:szCs w:val="22"/>
        </w:rPr>
        <w:fldChar w:fldCharType="separate"/>
      </w:r>
      <w:r w:rsidR="00245438" w:rsidRPr="003221A7">
        <w:rPr>
          <w:rStyle w:val="Hyperlink"/>
          <w:sz w:val="22"/>
          <w:szCs w:val="22"/>
        </w:rPr>
        <w:t>B. Bross</w:t>
      </w:r>
      <w:r w:rsidRPr="003221A7">
        <w:rPr>
          <w:sz w:val="22"/>
          <w:szCs w:val="22"/>
        </w:rPr>
        <w:fldChar w:fldCharType="end"/>
      </w:r>
      <w:r w:rsidR="00245438" w:rsidRPr="003221A7">
        <w:rPr>
          <w:sz w:val="22"/>
          <w:szCs w:val="22"/>
        </w:rPr>
        <w:t xml:space="preserve">, </w:t>
      </w:r>
      <w:hyperlink r:id="rId18" w:history="1">
        <w:r w:rsidR="00245438" w:rsidRPr="003221A7">
          <w:rPr>
            <w:rStyle w:val="Hyperlink"/>
            <w:sz w:val="22"/>
            <w:szCs w:val="22"/>
          </w:rPr>
          <w:t>W.-J. Han</w:t>
        </w:r>
      </w:hyperlink>
      <w:r w:rsidR="00245438" w:rsidRPr="003221A7">
        <w:rPr>
          <w:sz w:val="22"/>
          <w:szCs w:val="22"/>
        </w:rPr>
        <w:t xml:space="preserve">, </w:t>
      </w:r>
      <w:hyperlink r:id="rId19" w:history="1">
        <w:r w:rsidR="00245438" w:rsidRPr="003221A7">
          <w:rPr>
            <w:rStyle w:val="Hyperlink"/>
            <w:sz w:val="22"/>
            <w:szCs w:val="22"/>
          </w:rPr>
          <w:t>J.-R. Ohm</w:t>
        </w:r>
      </w:hyperlink>
      <w:r w:rsidR="00245438" w:rsidRPr="003221A7">
        <w:rPr>
          <w:sz w:val="22"/>
          <w:szCs w:val="22"/>
        </w:rPr>
        <w:t xml:space="preserve">, </w:t>
      </w:r>
      <w:hyperlink r:id="rId20" w:history="1">
        <w:r w:rsidR="00245438" w:rsidRPr="003221A7">
          <w:rPr>
            <w:rStyle w:val="Hyperlink"/>
            <w:sz w:val="22"/>
            <w:szCs w:val="22"/>
          </w:rPr>
          <w:t>G. J. Sullivan</w:t>
        </w:r>
      </w:hyperlink>
      <w:r w:rsidR="00245438" w:rsidRPr="003221A7">
        <w:rPr>
          <w:sz w:val="22"/>
          <w:szCs w:val="22"/>
        </w:rPr>
        <w:t xml:space="preserve">, </w:t>
      </w:r>
      <w:hyperlink r:id="rId21" w:history="1">
        <w:r w:rsidR="00245438" w:rsidRPr="003221A7">
          <w:rPr>
            <w:rStyle w:val="Hyperlink"/>
            <w:sz w:val="22"/>
            <w:szCs w:val="22"/>
          </w:rPr>
          <w:t>T. Wiegand</w:t>
        </w:r>
      </w:hyperlink>
      <w:r w:rsidR="00245438" w:rsidRPr="003221A7">
        <w:rPr>
          <w:sz w:val="22"/>
          <w:szCs w:val="22"/>
        </w:rPr>
        <w:t>. WD6: Working Draft 6 of High-Efficiency Video Coding. Document no JCTVC-H1003. February 2012.</w:t>
      </w:r>
      <w:bookmarkEnd w:id="797"/>
    </w:p>
    <w:p w:rsidR="003221A7" w:rsidRPr="003221A7" w:rsidRDefault="003221A7" w:rsidP="003221A7">
      <w:pPr>
        <w:pStyle w:val="References"/>
        <w:jc w:val="both"/>
        <w:rPr>
          <w:sz w:val="22"/>
          <w:szCs w:val="22"/>
        </w:rPr>
      </w:pPr>
      <w:bookmarkStart w:id="806" w:name="_Ref320885681"/>
      <w:bookmarkStart w:id="807" w:name="_Ref169423174"/>
      <w:bookmarkStart w:id="808" w:name="OLE_LINK7"/>
      <w:bookmarkStart w:id="809" w:name="OLE_LINK8"/>
      <w:bookmarkEnd w:id="798"/>
      <w:bookmarkEnd w:id="799"/>
      <w:bookmarkEnd w:id="800"/>
      <w:bookmarkEnd w:id="801"/>
      <w:bookmarkEnd w:id="802"/>
      <w:bookmarkEnd w:id="803"/>
      <w:bookmarkEnd w:id="804"/>
      <w:bookmarkEnd w:id="805"/>
      <w:r w:rsidRPr="003221A7">
        <w:rPr>
          <w:sz w:val="22"/>
          <w:szCs w:val="22"/>
        </w:rPr>
        <w:t>F. Bossen. Common HM test conditions and software reference configurations. Document no JCTVC-G1200. November 2011.</w:t>
      </w:r>
      <w:bookmarkEnd w:id="806"/>
    </w:p>
    <w:p w:rsidR="003221A7" w:rsidRPr="003221A7" w:rsidRDefault="003221A7" w:rsidP="003221A7">
      <w:pPr>
        <w:pStyle w:val="References"/>
        <w:jc w:val="both"/>
        <w:rPr>
          <w:sz w:val="22"/>
          <w:szCs w:val="22"/>
        </w:rPr>
      </w:pPr>
      <w:bookmarkStart w:id="810" w:name="_Ref322512848"/>
      <w:bookmarkEnd w:id="807"/>
      <w:r w:rsidRPr="003221A7">
        <w:rPr>
          <w:sz w:val="22"/>
          <w:szCs w:val="22"/>
        </w:rPr>
        <w:t>P. Bordes, T.K. Tan, “JCT-VC AHG report: Weighted prediction (AHG 18)”, Document no JCTVC-F018, July 2011.</w:t>
      </w:r>
      <w:bookmarkEnd w:id="810"/>
      <w:r w:rsidRPr="003221A7">
        <w:rPr>
          <w:sz w:val="22"/>
          <w:szCs w:val="22"/>
        </w:rPr>
        <w:t xml:space="preserve">  </w:t>
      </w:r>
    </w:p>
    <w:p w:rsidR="003221A7" w:rsidRPr="003221A7" w:rsidRDefault="003221A7" w:rsidP="003221A7">
      <w:pPr>
        <w:pStyle w:val="References"/>
        <w:jc w:val="both"/>
        <w:rPr>
          <w:sz w:val="22"/>
          <w:szCs w:val="22"/>
        </w:rPr>
      </w:pPr>
      <w:bookmarkStart w:id="811" w:name="_Ref320625284"/>
      <w:r w:rsidRPr="003221A7">
        <w:rPr>
          <w:sz w:val="22"/>
          <w:szCs w:val="22"/>
        </w:rPr>
        <w:t>A. Tanizawa, T. Chujoh, T. Yamakage, Redundancy removal of explicit weighted prediction syntax. Document no JCTVC-G441, Nov 2011.</w:t>
      </w:r>
      <w:bookmarkEnd w:id="811"/>
      <w:r w:rsidRPr="003221A7">
        <w:rPr>
          <w:sz w:val="22"/>
          <w:szCs w:val="22"/>
        </w:rPr>
        <w:t xml:space="preserve"> </w:t>
      </w:r>
    </w:p>
    <w:p w:rsidR="003221A7" w:rsidRPr="003221A7" w:rsidRDefault="003221A7" w:rsidP="003221A7">
      <w:pPr>
        <w:pStyle w:val="References"/>
        <w:spacing w:before="60" w:after="60"/>
        <w:jc w:val="both"/>
        <w:rPr>
          <w:sz w:val="22"/>
          <w:szCs w:val="22"/>
        </w:rPr>
      </w:pPr>
      <w:r w:rsidRPr="003221A7">
        <w:rPr>
          <w:sz w:val="22"/>
          <w:szCs w:val="22"/>
        </w:rPr>
        <w:t xml:space="preserve">Y. Suzuki, et al, Extension of uni-prediction simplification in B slices. Document no JCTVC-D421, January 2011. </w:t>
      </w:r>
    </w:p>
    <w:p w:rsidR="003221A7" w:rsidRPr="00245438" w:rsidRDefault="003221A7" w:rsidP="00245438">
      <w:pPr>
        <w:pStyle w:val="References"/>
        <w:spacing w:before="60" w:after="60"/>
        <w:jc w:val="both"/>
        <w:rPr>
          <w:sz w:val="22"/>
          <w:szCs w:val="22"/>
        </w:rPr>
      </w:pPr>
      <w:bookmarkStart w:id="812" w:name="_Ref320792779"/>
      <w:r w:rsidRPr="003221A7">
        <w:rPr>
          <w:sz w:val="22"/>
          <w:szCs w:val="22"/>
        </w:rPr>
        <w:t>Y. He and Y. Ye, AHG21: Unification of reference picture list modification processes. Document no JCTVC-H0138, Feb 2012.</w:t>
      </w:r>
      <w:bookmarkEnd w:id="812"/>
    </w:p>
    <w:bookmarkEnd w:id="808"/>
    <w:bookmarkEnd w:id="809"/>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3221A7" w:rsidRDefault="003221A7" w:rsidP="009234A5">
      <w:pPr>
        <w:jc w:val="both"/>
        <w:rPr>
          <w:b/>
          <w:szCs w:val="22"/>
          <w:lang w:val="en-CA"/>
        </w:rPr>
      </w:pPr>
      <w:r w:rsidRPr="003221A7">
        <w:rPr>
          <w:b/>
          <w:szCs w:val="22"/>
          <w:lang w:val="en-CA"/>
        </w:rPr>
        <w:t>InterDigital Communications</w:t>
      </w:r>
      <w:r>
        <w:rPr>
          <w:b/>
          <w:szCs w:val="22"/>
          <w:lang w:val="en-CA"/>
        </w:rPr>
        <w:t>,</w:t>
      </w:r>
      <w:r w:rsidRPr="003221A7">
        <w:rPr>
          <w:b/>
          <w:szCs w:val="22"/>
          <w:lang w:val="en-CA"/>
        </w:rPr>
        <w:t xml:space="preserve"> LLC </w:t>
      </w:r>
      <w:r w:rsidR="001F2594" w:rsidRPr="003221A7">
        <w:rPr>
          <w:b/>
          <w:szCs w:val="22"/>
          <w:lang w:val="en-CA"/>
        </w:rPr>
        <w:t xml:space="preserve">may have </w:t>
      </w:r>
      <w:r w:rsidR="0098551D" w:rsidRPr="003221A7">
        <w:rPr>
          <w:b/>
          <w:szCs w:val="22"/>
          <w:lang w:val="en-CA"/>
        </w:rPr>
        <w:t>current or pending</w:t>
      </w:r>
      <w:r w:rsidR="001F2594" w:rsidRPr="003221A7">
        <w:rPr>
          <w:b/>
          <w:szCs w:val="22"/>
          <w:lang w:val="en-CA"/>
        </w:rPr>
        <w:t xml:space="preserve"> </w:t>
      </w:r>
      <w:r w:rsidR="0098551D" w:rsidRPr="003221A7">
        <w:rPr>
          <w:b/>
          <w:szCs w:val="22"/>
          <w:lang w:val="en-CA"/>
        </w:rPr>
        <w:t xml:space="preserve">patent rights </w:t>
      </w:r>
      <w:r w:rsidR="001F2594" w:rsidRPr="003221A7">
        <w:rPr>
          <w:b/>
          <w:szCs w:val="22"/>
          <w:lang w:val="en-CA"/>
        </w:rPr>
        <w:t xml:space="preserve">relating to the technology described </w:t>
      </w:r>
      <w:r w:rsidR="002F164D" w:rsidRPr="003221A7">
        <w:rPr>
          <w:b/>
          <w:szCs w:val="22"/>
          <w:lang w:val="en-CA"/>
        </w:rPr>
        <w:t xml:space="preserve">in </w:t>
      </w:r>
      <w:r w:rsidR="001F2594" w:rsidRPr="003221A7">
        <w:rPr>
          <w:b/>
          <w:szCs w:val="22"/>
          <w:lang w:val="en-CA"/>
        </w:rPr>
        <w:t>this contribution and, conditioned on reciprocity, is prepared to grant licenses under reasonable and non-discriminatory terms as necessary for implementation of the resulting ITU-T Recommendation</w:t>
      </w:r>
      <w:r w:rsidR="002F164D" w:rsidRPr="003221A7">
        <w:rPr>
          <w:b/>
          <w:szCs w:val="22"/>
          <w:lang w:val="en-CA"/>
        </w:rPr>
        <w:t xml:space="preserve"> | ISO/IEC </w:t>
      </w:r>
      <w:r w:rsidR="00A83253" w:rsidRPr="003221A7">
        <w:rPr>
          <w:b/>
          <w:szCs w:val="22"/>
          <w:lang w:val="en-CA"/>
        </w:rPr>
        <w:t xml:space="preserve">International </w:t>
      </w:r>
      <w:r w:rsidR="002F164D" w:rsidRPr="003221A7">
        <w:rPr>
          <w:b/>
          <w:szCs w:val="22"/>
          <w:lang w:val="en-CA"/>
        </w:rPr>
        <w:t>Standard</w:t>
      </w:r>
      <w:r w:rsidR="001F2594" w:rsidRPr="003221A7">
        <w:rPr>
          <w:b/>
          <w:szCs w:val="22"/>
          <w:lang w:val="en-CA"/>
        </w:rPr>
        <w:t xml:space="preserve"> (per box 2 of the ITU-T/ITU-R/ISO/IEC patent statement and licensing declaration form).</w:t>
      </w:r>
    </w:p>
    <w:p w:rsidR="007F1F8B" w:rsidRPr="003221A7" w:rsidRDefault="007F1F8B" w:rsidP="009234A5">
      <w:pPr>
        <w:jc w:val="both"/>
        <w:rPr>
          <w:b/>
          <w:szCs w:val="22"/>
          <w:lang w:val="en-CA"/>
        </w:rPr>
      </w:pPr>
    </w:p>
    <w:sectPr w:rsidR="007F1F8B" w:rsidRPr="003221A7" w:rsidSect="00CD59F4">
      <w:footerReference w:type="default" r:id="rId2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2248" w:rsidRDefault="00DA2248">
      <w:r>
        <w:separator/>
      </w:r>
    </w:p>
  </w:endnote>
  <w:endnote w:type="continuationSeparator" w:id="0">
    <w:p w:rsidR="00DA2248" w:rsidRDefault="00DA22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宋体">
    <w:charset w:val="50"/>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AF" w:rsidRDefault="009407AF"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4A130F">
      <w:rPr>
        <w:rStyle w:val="PageNumber"/>
        <w:noProof/>
      </w:rPr>
      <w:t>11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813" w:author="Yan Ye" w:date="2012-04-20T22:28:00Z">
      <w:r>
        <w:rPr>
          <w:rStyle w:val="PageNumber"/>
          <w:noProof/>
        </w:rPr>
        <w:t>2012-04-20</w:t>
      </w:r>
    </w:ins>
    <w:del w:id="814" w:author="Yan Ye" w:date="2012-04-18T11:11:00Z">
      <w:r w:rsidDel="00BA6F76">
        <w:rPr>
          <w:rStyle w:val="PageNumber"/>
          <w:noProof/>
        </w:rPr>
        <w:delText>2012-04-16</w:delText>
      </w:r>
    </w:del>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2248" w:rsidRDefault="00DA2248">
      <w:r>
        <w:separator/>
      </w:r>
    </w:p>
  </w:footnote>
  <w:footnote w:type="continuationSeparator" w:id="0">
    <w:p w:rsidR="00DA2248" w:rsidRDefault="00DA22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A73C1F60">
      <w:start w:val="1"/>
      <w:numFmt w:val="bullet"/>
      <w:lvlText w:val=""/>
      <w:lvlJc w:val="left"/>
      <w:pPr>
        <w:ind w:left="720" w:hanging="360"/>
      </w:pPr>
      <w:rPr>
        <w:rFonts w:ascii="Symbol" w:hAnsi="Symbol" w:hint="default"/>
      </w:rPr>
    </w:lvl>
    <w:lvl w:ilvl="1" w:tplc="2D8847E0" w:tentative="1">
      <w:start w:val="1"/>
      <w:numFmt w:val="bullet"/>
      <w:lvlText w:val="o"/>
      <w:lvlJc w:val="left"/>
      <w:pPr>
        <w:ind w:left="1440" w:hanging="360"/>
      </w:pPr>
      <w:rPr>
        <w:rFonts w:ascii="Courier New" w:hAnsi="Courier New" w:cs="Courier New" w:hint="default"/>
      </w:rPr>
    </w:lvl>
    <w:lvl w:ilvl="2" w:tplc="C1102CB2" w:tentative="1">
      <w:start w:val="1"/>
      <w:numFmt w:val="bullet"/>
      <w:lvlText w:val=""/>
      <w:lvlJc w:val="left"/>
      <w:pPr>
        <w:ind w:left="2160" w:hanging="360"/>
      </w:pPr>
      <w:rPr>
        <w:rFonts w:ascii="Wingdings" w:hAnsi="Wingdings" w:hint="default"/>
      </w:rPr>
    </w:lvl>
    <w:lvl w:ilvl="3" w:tplc="F3B87AA4" w:tentative="1">
      <w:start w:val="1"/>
      <w:numFmt w:val="bullet"/>
      <w:lvlText w:val=""/>
      <w:lvlJc w:val="left"/>
      <w:pPr>
        <w:ind w:left="2880" w:hanging="360"/>
      </w:pPr>
      <w:rPr>
        <w:rFonts w:ascii="Symbol" w:hAnsi="Symbol" w:hint="default"/>
      </w:rPr>
    </w:lvl>
    <w:lvl w:ilvl="4" w:tplc="7922841C" w:tentative="1">
      <w:start w:val="1"/>
      <w:numFmt w:val="bullet"/>
      <w:lvlText w:val="o"/>
      <w:lvlJc w:val="left"/>
      <w:pPr>
        <w:ind w:left="3600" w:hanging="360"/>
      </w:pPr>
      <w:rPr>
        <w:rFonts w:ascii="Courier New" w:hAnsi="Courier New" w:cs="Courier New" w:hint="default"/>
      </w:rPr>
    </w:lvl>
    <w:lvl w:ilvl="5" w:tplc="86A6F9E6" w:tentative="1">
      <w:start w:val="1"/>
      <w:numFmt w:val="bullet"/>
      <w:lvlText w:val=""/>
      <w:lvlJc w:val="left"/>
      <w:pPr>
        <w:ind w:left="4320" w:hanging="360"/>
      </w:pPr>
      <w:rPr>
        <w:rFonts w:ascii="Wingdings" w:hAnsi="Wingdings" w:hint="default"/>
      </w:rPr>
    </w:lvl>
    <w:lvl w:ilvl="6" w:tplc="77E049E2" w:tentative="1">
      <w:start w:val="1"/>
      <w:numFmt w:val="bullet"/>
      <w:lvlText w:val=""/>
      <w:lvlJc w:val="left"/>
      <w:pPr>
        <w:ind w:left="5040" w:hanging="360"/>
      </w:pPr>
      <w:rPr>
        <w:rFonts w:ascii="Symbol" w:hAnsi="Symbol" w:hint="default"/>
      </w:rPr>
    </w:lvl>
    <w:lvl w:ilvl="7" w:tplc="ED92BF6A" w:tentative="1">
      <w:start w:val="1"/>
      <w:numFmt w:val="bullet"/>
      <w:lvlText w:val="o"/>
      <w:lvlJc w:val="left"/>
      <w:pPr>
        <w:ind w:left="5760" w:hanging="360"/>
      </w:pPr>
      <w:rPr>
        <w:rFonts w:ascii="Courier New" w:hAnsi="Courier New" w:cs="Courier New" w:hint="default"/>
      </w:rPr>
    </w:lvl>
    <w:lvl w:ilvl="8" w:tplc="0134641C"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9F13764"/>
    <w:multiLevelType w:val="hybridMultilevel"/>
    <w:tmpl w:val="C11E1BCC"/>
    <w:lvl w:ilvl="0" w:tplc="7B34D73C">
      <w:start w:val="1"/>
      <w:numFmt w:val="decimal"/>
      <w:pStyle w:val="References"/>
      <w:lvlText w:val="[%1]"/>
      <w:lvlJc w:val="left"/>
      <w:pPr>
        <w:tabs>
          <w:tab w:val="num" w:pos="504"/>
        </w:tabs>
        <w:ind w:left="504" w:hanging="504"/>
      </w:pPr>
      <w:rPr>
        <w:rFonts w:hint="default"/>
        <w:vanish w:val="0"/>
      </w:rPr>
    </w:lvl>
    <w:lvl w:ilvl="1" w:tplc="C2DC0472" w:tentative="1">
      <w:start w:val="1"/>
      <w:numFmt w:val="lowerLetter"/>
      <w:lvlText w:val="%2."/>
      <w:lvlJc w:val="left"/>
      <w:pPr>
        <w:tabs>
          <w:tab w:val="num" w:pos="1440"/>
        </w:tabs>
        <w:ind w:left="1440" w:hanging="360"/>
      </w:pPr>
    </w:lvl>
    <w:lvl w:ilvl="2" w:tplc="EC6EE71A" w:tentative="1">
      <w:start w:val="1"/>
      <w:numFmt w:val="lowerRoman"/>
      <w:lvlText w:val="%3."/>
      <w:lvlJc w:val="right"/>
      <w:pPr>
        <w:tabs>
          <w:tab w:val="num" w:pos="2160"/>
        </w:tabs>
        <w:ind w:left="2160" w:hanging="180"/>
      </w:pPr>
    </w:lvl>
    <w:lvl w:ilvl="3" w:tplc="67D0132E" w:tentative="1">
      <w:start w:val="1"/>
      <w:numFmt w:val="decimal"/>
      <w:lvlText w:val="%4."/>
      <w:lvlJc w:val="left"/>
      <w:pPr>
        <w:tabs>
          <w:tab w:val="num" w:pos="2880"/>
        </w:tabs>
        <w:ind w:left="2880" w:hanging="360"/>
      </w:pPr>
    </w:lvl>
    <w:lvl w:ilvl="4" w:tplc="45B6ED3C" w:tentative="1">
      <w:start w:val="1"/>
      <w:numFmt w:val="lowerLetter"/>
      <w:lvlText w:val="%5."/>
      <w:lvlJc w:val="left"/>
      <w:pPr>
        <w:tabs>
          <w:tab w:val="num" w:pos="3600"/>
        </w:tabs>
        <w:ind w:left="3600" w:hanging="360"/>
      </w:pPr>
    </w:lvl>
    <w:lvl w:ilvl="5" w:tplc="BC548200" w:tentative="1">
      <w:start w:val="1"/>
      <w:numFmt w:val="lowerRoman"/>
      <w:lvlText w:val="%6."/>
      <w:lvlJc w:val="right"/>
      <w:pPr>
        <w:tabs>
          <w:tab w:val="num" w:pos="4320"/>
        </w:tabs>
        <w:ind w:left="4320" w:hanging="180"/>
      </w:pPr>
    </w:lvl>
    <w:lvl w:ilvl="6" w:tplc="A95474B6" w:tentative="1">
      <w:start w:val="1"/>
      <w:numFmt w:val="decimal"/>
      <w:lvlText w:val="%7."/>
      <w:lvlJc w:val="left"/>
      <w:pPr>
        <w:tabs>
          <w:tab w:val="num" w:pos="5040"/>
        </w:tabs>
        <w:ind w:left="5040" w:hanging="360"/>
      </w:pPr>
    </w:lvl>
    <w:lvl w:ilvl="7" w:tplc="04EE8E0E" w:tentative="1">
      <w:start w:val="1"/>
      <w:numFmt w:val="lowerLetter"/>
      <w:lvlText w:val="%8."/>
      <w:lvlJc w:val="left"/>
      <w:pPr>
        <w:tabs>
          <w:tab w:val="num" w:pos="5760"/>
        </w:tabs>
        <w:ind w:left="5760" w:hanging="360"/>
      </w:pPr>
    </w:lvl>
    <w:lvl w:ilvl="8" w:tplc="4FBC44B0" w:tentative="1">
      <w:start w:val="1"/>
      <w:numFmt w:val="lowerRoman"/>
      <w:lvlText w:val="%9."/>
      <w:lvlJc w:val="right"/>
      <w:pPr>
        <w:tabs>
          <w:tab w:val="num" w:pos="6480"/>
        </w:tabs>
        <w:ind w:left="6480" w:hanging="180"/>
      </w:pPr>
    </w:lvl>
  </w:abstractNum>
  <w:abstractNum w:abstractNumId="5">
    <w:nsid w:val="322731F6"/>
    <w:multiLevelType w:val="hybridMultilevel"/>
    <w:tmpl w:val="D1986078"/>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6">
    <w:nsid w:val="37F4500E"/>
    <w:multiLevelType w:val="hybridMultilevel"/>
    <w:tmpl w:val="E06AE6E0"/>
    <w:lvl w:ilvl="0" w:tplc="E17832C0">
      <w:start w:val="1"/>
      <w:numFmt w:val="bullet"/>
      <w:lvlText w:val="–"/>
      <w:lvlJc w:val="left"/>
      <w:pPr>
        <w:ind w:left="720" w:hanging="360"/>
      </w:pPr>
      <w:rPr>
        <w:rFonts w:ascii="Courier New" w:hAnsi="Courier New" w:hint="default"/>
      </w:rPr>
    </w:lvl>
    <w:lvl w:ilvl="1" w:tplc="562C5946" w:tentative="1">
      <w:start w:val="1"/>
      <w:numFmt w:val="bullet"/>
      <w:lvlText w:val="o"/>
      <w:lvlJc w:val="left"/>
      <w:pPr>
        <w:ind w:left="1440" w:hanging="360"/>
      </w:pPr>
      <w:rPr>
        <w:rFonts w:ascii="Courier New" w:hAnsi="Courier New" w:cs="Courier New" w:hint="default"/>
      </w:rPr>
    </w:lvl>
    <w:lvl w:ilvl="2" w:tplc="5C90842E" w:tentative="1">
      <w:start w:val="1"/>
      <w:numFmt w:val="bullet"/>
      <w:lvlText w:val=""/>
      <w:lvlJc w:val="left"/>
      <w:pPr>
        <w:ind w:left="2160" w:hanging="360"/>
      </w:pPr>
      <w:rPr>
        <w:rFonts w:ascii="Wingdings" w:hAnsi="Wingdings" w:hint="default"/>
      </w:rPr>
    </w:lvl>
    <w:lvl w:ilvl="3" w:tplc="732495D8" w:tentative="1">
      <w:start w:val="1"/>
      <w:numFmt w:val="bullet"/>
      <w:lvlText w:val=""/>
      <w:lvlJc w:val="left"/>
      <w:pPr>
        <w:ind w:left="2880" w:hanging="360"/>
      </w:pPr>
      <w:rPr>
        <w:rFonts w:ascii="Symbol" w:hAnsi="Symbol" w:hint="default"/>
      </w:rPr>
    </w:lvl>
    <w:lvl w:ilvl="4" w:tplc="1312D96A" w:tentative="1">
      <w:start w:val="1"/>
      <w:numFmt w:val="bullet"/>
      <w:lvlText w:val="o"/>
      <w:lvlJc w:val="left"/>
      <w:pPr>
        <w:ind w:left="3600" w:hanging="360"/>
      </w:pPr>
      <w:rPr>
        <w:rFonts w:ascii="Courier New" w:hAnsi="Courier New" w:cs="Courier New" w:hint="default"/>
      </w:rPr>
    </w:lvl>
    <w:lvl w:ilvl="5" w:tplc="5B62584C" w:tentative="1">
      <w:start w:val="1"/>
      <w:numFmt w:val="bullet"/>
      <w:lvlText w:val=""/>
      <w:lvlJc w:val="left"/>
      <w:pPr>
        <w:ind w:left="4320" w:hanging="360"/>
      </w:pPr>
      <w:rPr>
        <w:rFonts w:ascii="Wingdings" w:hAnsi="Wingdings" w:hint="default"/>
      </w:rPr>
    </w:lvl>
    <w:lvl w:ilvl="6" w:tplc="D7B6E7C0" w:tentative="1">
      <w:start w:val="1"/>
      <w:numFmt w:val="bullet"/>
      <w:lvlText w:val=""/>
      <w:lvlJc w:val="left"/>
      <w:pPr>
        <w:ind w:left="5040" w:hanging="360"/>
      </w:pPr>
      <w:rPr>
        <w:rFonts w:ascii="Symbol" w:hAnsi="Symbol" w:hint="default"/>
      </w:rPr>
    </w:lvl>
    <w:lvl w:ilvl="7" w:tplc="5A8C3F14" w:tentative="1">
      <w:start w:val="1"/>
      <w:numFmt w:val="bullet"/>
      <w:lvlText w:val="o"/>
      <w:lvlJc w:val="left"/>
      <w:pPr>
        <w:ind w:left="5760" w:hanging="360"/>
      </w:pPr>
      <w:rPr>
        <w:rFonts w:ascii="Courier New" w:hAnsi="Courier New" w:cs="Courier New" w:hint="default"/>
      </w:rPr>
    </w:lvl>
    <w:lvl w:ilvl="8" w:tplc="40BC01D4" w:tentative="1">
      <w:start w:val="1"/>
      <w:numFmt w:val="bullet"/>
      <w:lvlText w:val=""/>
      <w:lvlJc w:val="left"/>
      <w:pPr>
        <w:ind w:left="6480" w:hanging="360"/>
      </w:pPr>
      <w:rPr>
        <w:rFonts w:ascii="Wingdings" w:hAnsi="Wingdings" w:hint="default"/>
      </w:rPr>
    </w:lvl>
  </w:abstractNum>
  <w:abstractNum w:abstractNumId="7">
    <w:nsid w:val="382519C6"/>
    <w:multiLevelType w:val="hybridMultilevel"/>
    <w:tmpl w:val="928CA4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CCE2772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3"/>
  </w:num>
  <w:num w:numId="7">
    <w:abstractNumId w:val="6"/>
  </w:num>
  <w:num w:numId="8">
    <w:abstractNumId w:val="3"/>
  </w:num>
  <w:num w:numId="9">
    <w:abstractNumId w:val="1"/>
  </w:num>
  <w:num w:numId="10">
    <w:abstractNumId w:val="2"/>
  </w:num>
  <w:num w:numId="11">
    <w:abstractNumId w:val="4"/>
  </w:num>
  <w:num w:numId="12">
    <w:abstractNumId w:val="5"/>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3954"/>
    <w:rsid w:val="00017001"/>
    <w:rsid w:val="000458BC"/>
    <w:rsid w:val="00045C41"/>
    <w:rsid w:val="00046C03"/>
    <w:rsid w:val="00054C98"/>
    <w:rsid w:val="0007614F"/>
    <w:rsid w:val="00085C76"/>
    <w:rsid w:val="00093E0A"/>
    <w:rsid w:val="000B1C6B"/>
    <w:rsid w:val="000C09AC"/>
    <w:rsid w:val="000C54D2"/>
    <w:rsid w:val="000D2724"/>
    <w:rsid w:val="000D2A9D"/>
    <w:rsid w:val="000E00F3"/>
    <w:rsid w:val="000E0E75"/>
    <w:rsid w:val="000E7DA6"/>
    <w:rsid w:val="000F158C"/>
    <w:rsid w:val="00102F3D"/>
    <w:rsid w:val="00106C1C"/>
    <w:rsid w:val="0011403A"/>
    <w:rsid w:val="00124E38"/>
    <w:rsid w:val="0012580B"/>
    <w:rsid w:val="001264F6"/>
    <w:rsid w:val="00131F90"/>
    <w:rsid w:val="0013526E"/>
    <w:rsid w:val="00171371"/>
    <w:rsid w:val="00175A24"/>
    <w:rsid w:val="00187E58"/>
    <w:rsid w:val="00193CEE"/>
    <w:rsid w:val="001A297E"/>
    <w:rsid w:val="001A368E"/>
    <w:rsid w:val="001A7329"/>
    <w:rsid w:val="001B4E28"/>
    <w:rsid w:val="001B7310"/>
    <w:rsid w:val="001C0011"/>
    <w:rsid w:val="001C3525"/>
    <w:rsid w:val="001D1BD2"/>
    <w:rsid w:val="001E02BE"/>
    <w:rsid w:val="001E3B37"/>
    <w:rsid w:val="001F2594"/>
    <w:rsid w:val="002055A6"/>
    <w:rsid w:val="00206460"/>
    <w:rsid w:val="002069B4"/>
    <w:rsid w:val="00215DFC"/>
    <w:rsid w:val="00217D17"/>
    <w:rsid w:val="002212DF"/>
    <w:rsid w:val="00227BA7"/>
    <w:rsid w:val="002329EE"/>
    <w:rsid w:val="00233352"/>
    <w:rsid w:val="002430E3"/>
    <w:rsid w:val="00245438"/>
    <w:rsid w:val="00263398"/>
    <w:rsid w:val="00275BCF"/>
    <w:rsid w:val="00292257"/>
    <w:rsid w:val="00295555"/>
    <w:rsid w:val="002A54E0"/>
    <w:rsid w:val="002B1595"/>
    <w:rsid w:val="002B191D"/>
    <w:rsid w:val="002D0AF6"/>
    <w:rsid w:val="002F164D"/>
    <w:rsid w:val="00304A92"/>
    <w:rsid w:val="00306206"/>
    <w:rsid w:val="00317D85"/>
    <w:rsid w:val="003221A7"/>
    <w:rsid w:val="00327C56"/>
    <w:rsid w:val="003315A1"/>
    <w:rsid w:val="003373EC"/>
    <w:rsid w:val="003377A5"/>
    <w:rsid w:val="00342FF4"/>
    <w:rsid w:val="003542CA"/>
    <w:rsid w:val="003640B9"/>
    <w:rsid w:val="003706CC"/>
    <w:rsid w:val="00377710"/>
    <w:rsid w:val="003A2D8E"/>
    <w:rsid w:val="003B44C4"/>
    <w:rsid w:val="003C20E4"/>
    <w:rsid w:val="003E2CB6"/>
    <w:rsid w:val="003E6F90"/>
    <w:rsid w:val="003F5D0F"/>
    <w:rsid w:val="00414101"/>
    <w:rsid w:val="004262B7"/>
    <w:rsid w:val="00432791"/>
    <w:rsid w:val="00433DDB"/>
    <w:rsid w:val="00437619"/>
    <w:rsid w:val="00447EEF"/>
    <w:rsid w:val="00455EF8"/>
    <w:rsid w:val="0045761B"/>
    <w:rsid w:val="0048450B"/>
    <w:rsid w:val="00491E0D"/>
    <w:rsid w:val="004960CB"/>
    <w:rsid w:val="004A130F"/>
    <w:rsid w:val="004A2A63"/>
    <w:rsid w:val="004B210C"/>
    <w:rsid w:val="004D405F"/>
    <w:rsid w:val="004E4034"/>
    <w:rsid w:val="004E4F4F"/>
    <w:rsid w:val="004E6789"/>
    <w:rsid w:val="004F61E3"/>
    <w:rsid w:val="0051015C"/>
    <w:rsid w:val="00516CF1"/>
    <w:rsid w:val="00523BFC"/>
    <w:rsid w:val="00526255"/>
    <w:rsid w:val="00531AE9"/>
    <w:rsid w:val="00550A66"/>
    <w:rsid w:val="00567EC7"/>
    <w:rsid w:val="00570013"/>
    <w:rsid w:val="005801A2"/>
    <w:rsid w:val="00592505"/>
    <w:rsid w:val="005938E3"/>
    <w:rsid w:val="005952A5"/>
    <w:rsid w:val="0059793D"/>
    <w:rsid w:val="005A33A1"/>
    <w:rsid w:val="005B217D"/>
    <w:rsid w:val="005C385F"/>
    <w:rsid w:val="005E1AC6"/>
    <w:rsid w:val="005E2202"/>
    <w:rsid w:val="005F6F1B"/>
    <w:rsid w:val="00624B33"/>
    <w:rsid w:val="00630AA2"/>
    <w:rsid w:val="00631247"/>
    <w:rsid w:val="00635BE2"/>
    <w:rsid w:val="0064306F"/>
    <w:rsid w:val="00646707"/>
    <w:rsid w:val="00656758"/>
    <w:rsid w:val="00662E58"/>
    <w:rsid w:val="00664DCF"/>
    <w:rsid w:val="006765F0"/>
    <w:rsid w:val="006971F9"/>
    <w:rsid w:val="006A0C62"/>
    <w:rsid w:val="006A42AD"/>
    <w:rsid w:val="006C5D39"/>
    <w:rsid w:val="006E25CF"/>
    <w:rsid w:val="006E2810"/>
    <w:rsid w:val="006E5417"/>
    <w:rsid w:val="006F17FF"/>
    <w:rsid w:val="00712F60"/>
    <w:rsid w:val="00720E3B"/>
    <w:rsid w:val="00745F6B"/>
    <w:rsid w:val="0075585E"/>
    <w:rsid w:val="00770571"/>
    <w:rsid w:val="007768FF"/>
    <w:rsid w:val="007824D3"/>
    <w:rsid w:val="00783292"/>
    <w:rsid w:val="00796EE3"/>
    <w:rsid w:val="007A7D29"/>
    <w:rsid w:val="007B4AB8"/>
    <w:rsid w:val="007F1F8B"/>
    <w:rsid w:val="007F67A1"/>
    <w:rsid w:val="008162B2"/>
    <w:rsid w:val="008206C8"/>
    <w:rsid w:val="008220CF"/>
    <w:rsid w:val="00823E80"/>
    <w:rsid w:val="00874A6C"/>
    <w:rsid w:val="00876C65"/>
    <w:rsid w:val="008A4B4C"/>
    <w:rsid w:val="008C239F"/>
    <w:rsid w:val="008C69D9"/>
    <w:rsid w:val="008D32D1"/>
    <w:rsid w:val="008E480C"/>
    <w:rsid w:val="00907757"/>
    <w:rsid w:val="00915EBE"/>
    <w:rsid w:val="00917E05"/>
    <w:rsid w:val="009212B0"/>
    <w:rsid w:val="009234A5"/>
    <w:rsid w:val="009336F7"/>
    <w:rsid w:val="009374A7"/>
    <w:rsid w:val="009407AF"/>
    <w:rsid w:val="00943677"/>
    <w:rsid w:val="009460A9"/>
    <w:rsid w:val="00961695"/>
    <w:rsid w:val="0096614E"/>
    <w:rsid w:val="00983FDE"/>
    <w:rsid w:val="0098551D"/>
    <w:rsid w:val="0099518F"/>
    <w:rsid w:val="009A23E4"/>
    <w:rsid w:val="009A523D"/>
    <w:rsid w:val="009B6D89"/>
    <w:rsid w:val="009C27EB"/>
    <w:rsid w:val="009E6E05"/>
    <w:rsid w:val="009F496B"/>
    <w:rsid w:val="00A01439"/>
    <w:rsid w:val="00A02E61"/>
    <w:rsid w:val="00A05CFF"/>
    <w:rsid w:val="00A5216D"/>
    <w:rsid w:val="00A56B97"/>
    <w:rsid w:val="00A6093D"/>
    <w:rsid w:val="00A76A6D"/>
    <w:rsid w:val="00A83253"/>
    <w:rsid w:val="00A94165"/>
    <w:rsid w:val="00A9434A"/>
    <w:rsid w:val="00AA4BDD"/>
    <w:rsid w:val="00AA6E84"/>
    <w:rsid w:val="00AD7B9E"/>
    <w:rsid w:val="00AE341B"/>
    <w:rsid w:val="00AE4C76"/>
    <w:rsid w:val="00B07CA7"/>
    <w:rsid w:val="00B1279A"/>
    <w:rsid w:val="00B5222E"/>
    <w:rsid w:val="00B57203"/>
    <w:rsid w:val="00B61C96"/>
    <w:rsid w:val="00B64965"/>
    <w:rsid w:val="00B73A2A"/>
    <w:rsid w:val="00B94B06"/>
    <w:rsid w:val="00B94C28"/>
    <w:rsid w:val="00BA14B6"/>
    <w:rsid w:val="00BA6F76"/>
    <w:rsid w:val="00BC10BA"/>
    <w:rsid w:val="00BC351B"/>
    <w:rsid w:val="00BC5AFD"/>
    <w:rsid w:val="00BD1930"/>
    <w:rsid w:val="00BE04DA"/>
    <w:rsid w:val="00C04F43"/>
    <w:rsid w:val="00C0609D"/>
    <w:rsid w:val="00C115AB"/>
    <w:rsid w:val="00C22249"/>
    <w:rsid w:val="00C25B00"/>
    <w:rsid w:val="00C30249"/>
    <w:rsid w:val="00C35957"/>
    <w:rsid w:val="00C3723B"/>
    <w:rsid w:val="00C45F7F"/>
    <w:rsid w:val="00C606C9"/>
    <w:rsid w:val="00C80288"/>
    <w:rsid w:val="00C84003"/>
    <w:rsid w:val="00C90650"/>
    <w:rsid w:val="00C97D78"/>
    <w:rsid w:val="00CA4CDE"/>
    <w:rsid w:val="00CC2AAE"/>
    <w:rsid w:val="00CC305B"/>
    <w:rsid w:val="00CC5A42"/>
    <w:rsid w:val="00CD0EAB"/>
    <w:rsid w:val="00CD59F4"/>
    <w:rsid w:val="00CF34DB"/>
    <w:rsid w:val="00CF558F"/>
    <w:rsid w:val="00D073E2"/>
    <w:rsid w:val="00D1487F"/>
    <w:rsid w:val="00D26B52"/>
    <w:rsid w:val="00D27509"/>
    <w:rsid w:val="00D446EC"/>
    <w:rsid w:val="00D45686"/>
    <w:rsid w:val="00D51BF0"/>
    <w:rsid w:val="00D55942"/>
    <w:rsid w:val="00D56DEF"/>
    <w:rsid w:val="00D807BF"/>
    <w:rsid w:val="00DA2248"/>
    <w:rsid w:val="00DA7887"/>
    <w:rsid w:val="00DB2C26"/>
    <w:rsid w:val="00DE6B43"/>
    <w:rsid w:val="00DF557C"/>
    <w:rsid w:val="00E11923"/>
    <w:rsid w:val="00E17152"/>
    <w:rsid w:val="00E262D4"/>
    <w:rsid w:val="00E36250"/>
    <w:rsid w:val="00E54511"/>
    <w:rsid w:val="00E61DAC"/>
    <w:rsid w:val="00E75FE3"/>
    <w:rsid w:val="00E81D0A"/>
    <w:rsid w:val="00EA1FA2"/>
    <w:rsid w:val="00EA201F"/>
    <w:rsid w:val="00EB3AD3"/>
    <w:rsid w:val="00EB7AB1"/>
    <w:rsid w:val="00EF14E8"/>
    <w:rsid w:val="00EF48CC"/>
    <w:rsid w:val="00EF6549"/>
    <w:rsid w:val="00F348C5"/>
    <w:rsid w:val="00F47AAB"/>
    <w:rsid w:val="00F73032"/>
    <w:rsid w:val="00F848FC"/>
    <w:rsid w:val="00F9282A"/>
    <w:rsid w:val="00F96BAD"/>
    <w:rsid w:val="00F977B3"/>
    <w:rsid w:val="00F97EEC"/>
    <w:rsid w:val="00FA707D"/>
    <w:rsid w:val="00FB0E84"/>
    <w:rsid w:val="00FC3A00"/>
    <w:rsid w:val="00FD01C2"/>
    <w:rsid w:val="00FF0CE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5B00"/>
    <w:pPr>
      <w:tabs>
        <w:tab w:val="center" w:pos="4320"/>
        <w:tab w:val="right" w:pos="8640"/>
      </w:tabs>
    </w:pPr>
  </w:style>
  <w:style w:type="paragraph" w:styleId="Footer">
    <w:name w:val="footer"/>
    <w:basedOn w:val="Normal"/>
    <w:rsid w:val="00C25B00"/>
    <w:pPr>
      <w:tabs>
        <w:tab w:val="center" w:pos="4320"/>
        <w:tab w:val="right" w:pos="8640"/>
      </w:tabs>
    </w:pPr>
  </w:style>
  <w:style w:type="character" w:styleId="PageNumber">
    <w:name w:val="page number"/>
    <w:basedOn w:val="DefaultParagraphFont"/>
    <w:rsid w:val="00C25B00"/>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References">
    <w:name w:val="References"/>
    <w:basedOn w:val="Normal"/>
    <w:rsid w:val="003221A7"/>
    <w:pPr>
      <w:numPr>
        <w:numId w:val="11"/>
      </w:numPr>
      <w:tabs>
        <w:tab w:val="clear" w:pos="360"/>
        <w:tab w:val="clear" w:pos="720"/>
        <w:tab w:val="clear" w:pos="1080"/>
        <w:tab w:val="clear" w:pos="1440"/>
      </w:tabs>
      <w:overflowPunct/>
      <w:autoSpaceDE/>
      <w:autoSpaceDN/>
      <w:adjustRightInd/>
      <w:spacing w:before="0"/>
      <w:textAlignment w:val="auto"/>
    </w:pPr>
    <w:rPr>
      <w:sz w:val="24"/>
      <w:szCs w:val="24"/>
    </w:rPr>
  </w:style>
  <w:style w:type="paragraph" w:customStyle="1" w:styleId="tableheading">
    <w:name w:val="table heading"/>
    <w:basedOn w:val="Normal"/>
    <w:rsid w:val="00BE04D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BE04DA"/>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BE04D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BE04DA"/>
    <w:rPr>
      <w:rFonts w:ascii="Times" w:eastAsia="Malgun Gothic" w:hAnsi="Times"/>
      <w:lang w:val="en-GB" w:eastAsia="en-US"/>
    </w:rPr>
  </w:style>
  <w:style w:type="paragraph" w:styleId="Caption">
    <w:name w:val="caption"/>
    <w:basedOn w:val="Normal"/>
    <w:next w:val="Normal"/>
    <w:link w:val="CaptionChar"/>
    <w:unhideWhenUsed/>
    <w:qFormat/>
    <w:rsid w:val="00D56DEF"/>
    <w:rPr>
      <w:b/>
      <w:bCs/>
      <w:sz w:val="20"/>
    </w:rPr>
  </w:style>
  <w:style w:type="paragraph" w:customStyle="1" w:styleId="Equation">
    <w:name w:val="Equation"/>
    <w:basedOn w:val="Normal"/>
    <w:uiPriority w:val="99"/>
    <w:rsid w:val="00CD59F4"/>
    <w:pPr>
      <w:tabs>
        <w:tab w:val="clear" w:pos="360"/>
        <w:tab w:val="clear" w:pos="720"/>
        <w:tab w:val="clear" w:pos="1080"/>
        <w:tab w:val="clear" w:pos="1440"/>
        <w:tab w:val="left" w:pos="794"/>
        <w:tab w:val="left" w:pos="1588"/>
        <w:tab w:val="center" w:pos="4849"/>
        <w:tab w:val="right" w:pos="9696"/>
      </w:tabs>
      <w:spacing w:before="193" w:after="240"/>
    </w:pPr>
    <w:rPr>
      <w:rFonts w:eastAsia="Malgun Gothic"/>
      <w:szCs w:val="22"/>
      <w:lang w:val="en-GB"/>
    </w:rPr>
  </w:style>
  <w:style w:type="paragraph" w:styleId="CommentText">
    <w:name w:val="annotation text"/>
    <w:basedOn w:val="Normal"/>
    <w:link w:val="CommentTextChar"/>
    <w:unhideWhenUsed/>
    <w:rsid w:val="009A23E4"/>
    <w:pPr>
      <w:tabs>
        <w:tab w:val="clear" w:pos="360"/>
        <w:tab w:val="clear" w:pos="720"/>
        <w:tab w:val="clear" w:pos="1080"/>
        <w:tab w:val="clear" w:pos="1440"/>
      </w:tabs>
      <w:overflowPunct/>
      <w:autoSpaceDE/>
      <w:autoSpaceDN/>
      <w:adjustRightInd/>
      <w:spacing w:before="0" w:after="200"/>
      <w:textAlignment w:val="auto"/>
    </w:pPr>
    <w:rPr>
      <w:rFonts w:ascii="Calibri" w:eastAsia="Calibri" w:hAnsi="Calibri"/>
      <w:sz w:val="20"/>
    </w:rPr>
  </w:style>
  <w:style w:type="character" w:customStyle="1" w:styleId="CommentTextChar">
    <w:name w:val="Comment Text Char"/>
    <w:basedOn w:val="DefaultParagraphFont"/>
    <w:link w:val="CommentText"/>
    <w:rsid w:val="009A23E4"/>
    <w:rPr>
      <w:rFonts w:ascii="Calibri" w:eastAsia="Calibri" w:hAnsi="Calibri"/>
      <w:lang w:eastAsia="en-US"/>
    </w:rPr>
  </w:style>
  <w:style w:type="character" w:customStyle="1" w:styleId="CaptionChar">
    <w:name w:val="Caption Char"/>
    <w:link w:val="Caption"/>
    <w:locked/>
    <w:rsid w:val="00D26B52"/>
    <w:rPr>
      <w:b/>
      <w:bCs/>
      <w:lang w:eastAsia="en-US"/>
    </w:rPr>
  </w:style>
  <w:style w:type="character" w:styleId="CommentReference">
    <w:name w:val="annotation reference"/>
    <w:basedOn w:val="DefaultParagraphFont"/>
    <w:rsid w:val="0064306F"/>
    <w:rPr>
      <w:sz w:val="16"/>
      <w:szCs w:val="16"/>
    </w:rPr>
  </w:style>
  <w:style w:type="paragraph" w:styleId="CommentSubject">
    <w:name w:val="annotation subject"/>
    <w:basedOn w:val="CommentText"/>
    <w:next w:val="CommentText"/>
    <w:link w:val="CommentSubjectChar"/>
    <w:rsid w:val="0064306F"/>
    <w:pPr>
      <w:tabs>
        <w:tab w:val="left" w:pos="360"/>
        <w:tab w:val="left" w:pos="720"/>
        <w:tab w:val="left" w:pos="1080"/>
        <w:tab w:val="left" w:pos="1440"/>
      </w:tabs>
      <w:overflowPunct w:val="0"/>
      <w:autoSpaceDE w:val="0"/>
      <w:autoSpaceDN w:val="0"/>
      <w:adjustRightInd w:val="0"/>
      <w:spacing w:before="136" w:after="0"/>
      <w:textAlignment w:val="baseline"/>
    </w:pPr>
    <w:rPr>
      <w:rFonts w:ascii="Times New Roman" w:eastAsia="Times New Roman" w:hAnsi="Times New Roman"/>
      <w:b/>
      <w:bCs/>
    </w:rPr>
  </w:style>
  <w:style w:type="character" w:customStyle="1" w:styleId="CommentSubjectChar">
    <w:name w:val="Comment Subject Char"/>
    <w:basedOn w:val="CommentTextChar"/>
    <w:link w:val="CommentSubject"/>
    <w:rsid w:val="0064306F"/>
    <w:rPr>
      <w:b/>
      <w:bCs/>
    </w:rPr>
  </w:style>
  <w:style w:type="table" w:styleId="TableGrid">
    <w:name w:val="Table Grid"/>
    <w:basedOn w:val="TableNormal"/>
    <w:rsid w:val="00AE4C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81392664">
      <w:bodyDiv w:val="1"/>
      <w:marLeft w:val="0"/>
      <w:marRight w:val="0"/>
      <w:marTop w:val="0"/>
      <w:marBottom w:val="0"/>
      <w:divBdr>
        <w:top w:val="none" w:sz="0" w:space="0" w:color="auto"/>
        <w:left w:val="none" w:sz="0" w:space="0" w:color="auto"/>
        <w:bottom w:val="none" w:sz="0" w:space="0" w:color="auto"/>
        <w:right w:val="none" w:sz="0" w:space="0" w:color="auto"/>
      </w:divBdr>
    </w:div>
    <w:div w:id="679089873">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un.ryu@interdigital.com" TargetMode="External"/><Relationship Id="rId18" Type="http://schemas.openxmlformats.org/officeDocument/2006/relationships/hyperlink" Target="mailto:wjhan.han@samsung.com" TargetMode="External"/><Relationship Id="rId3" Type="http://schemas.openxmlformats.org/officeDocument/2006/relationships/styles" Target="styles.xml"/><Relationship Id="rId21" Type="http://schemas.openxmlformats.org/officeDocument/2006/relationships/hyperlink" Target="mailto:thomas.wiegand@hhi.fraunhofer.de" TargetMode="External"/><Relationship Id="rId7" Type="http://schemas.openxmlformats.org/officeDocument/2006/relationships/endnotes" Target="endnotes.xml"/><Relationship Id="rId12" Type="http://schemas.openxmlformats.org/officeDocument/2006/relationships/hyperlink" Target="mailto:yan.ye@interdigital.com"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hyperlink" Target="mailto:garysull@microsof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e.dong@interdigital.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hyperlink" Target="mailto:Yong.he@interdigital.com" TargetMode="External"/><Relationship Id="rId19" Type="http://schemas.openxmlformats.org/officeDocument/2006/relationships/hyperlink" Target="mailto:ohm@ient.rwth-aachen.de"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3782-C48C-4267-B3F9-D282384A0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4469</TotalTime>
  <Pages>13</Pages>
  <Words>4140</Words>
  <Characters>23602</Characters>
  <Application>Microsoft Office Word</Application>
  <DocSecurity>0</DocSecurity>
  <Lines>196</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27687</CharactersWithSpaces>
  <SharedDoc>false</SharedDoc>
  <HLinks>
    <vt:vector size="54" baseType="variant">
      <vt:variant>
        <vt:i4>5177447</vt:i4>
      </vt:variant>
      <vt:variant>
        <vt:i4>84</vt:i4>
      </vt:variant>
      <vt:variant>
        <vt:i4>0</vt:i4>
      </vt:variant>
      <vt:variant>
        <vt:i4>5</vt:i4>
      </vt:variant>
      <vt:variant>
        <vt:lpwstr>mailto:thomas.wiegand@hhi.fraunhofer.de</vt:lpwstr>
      </vt:variant>
      <vt:variant>
        <vt:lpwstr/>
      </vt:variant>
      <vt:variant>
        <vt:i4>6750290</vt:i4>
      </vt:variant>
      <vt:variant>
        <vt:i4>81</vt:i4>
      </vt:variant>
      <vt:variant>
        <vt:i4>0</vt:i4>
      </vt:variant>
      <vt:variant>
        <vt:i4>5</vt:i4>
      </vt:variant>
      <vt:variant>
        <vt:lpwstr>mailto:garysull@microsoft.com</vt:lpwstr>
      </vt:variant>
      <vt:variant>
        <vt:lpwstr/>
      </vt:variant>
      <vt:variant>
        <vt:i4>7995483</vt:i4>
      </vt:variant>
      <vt:variant>
        <vt:i4>78</vt:i4>
      </vt:variant>
      <vt:variant>
        <vt:i4>0</vt:i4>
      </vt:variant>
      <vt:variant>
        <vt:i4>5</vt:i4>
      </vt:variant>
      <vt:variant>
        <vt:lpwstr>mailto:ohm@ient.rwth-aachen.de</vt:lpwstr>
      </vt:variant>
      <vt:variant>
        <vt:lpwstr/>
      </vt:variant>
      <vt:variant>
        <vt:i4>1507443</vt:i4>
      </vt:variant>
      <vt:variant>
        <vt:i4>75</vt:i4>
      </vt:variant>
      <vt:variant>
        <vt:i4>0</vt:i4>
      </vt:variant>
      <vt:variant>
        <vt:i4>5</vt:i4>
      </vt:variant>
      <vt:variant>
        <vt:lpwstr>mailto:wjhan.han@samsung.com</vt:lpwstr>
      </vt:variant>
      <vt:variant>
        <vt:lpwstr/>
      </vt:variant>
      <vt:variant>
        <vt:i4>5242996</vt:i4>
      </vt:variant>
      <vt:variant>
        <vt:i4>72</vt:i4>
      </vt:variant>
      <vt:variant>
        <vt:i4>0</vt:i4>
      </vt:variant>
      <vt:variant>
        <vt:i4>5</vt:i4>
      </vt:variant>
      <vt:variant>
        <vt:lpwstr>mailto:benjamin.bross@hhi.fraunhofer.de</vt:lpwstr>
      </vt:variant>
      <vt:variant>
        <vt:lpwstr/>
      </vt:variant>
      <vt:variant>
        <vt:i4>2162779</vt:i4>
      </vt:variant>
      <vt:variant>
        <vt:i4>9</vt:i4>
      </vt:variant>
      <vt:variant>
        <vt:i4>0</vt:i4>
      </vt:variant>
      <vt:variant>
        <vt:i4>5</vt:i4>
      </vt:variant>
      <vt:variant>
        <vt:lpwstr>mailto:eun.ryu@interdigital.com</vt:lpwstr>
      </vt:variant>
      <vt:variant>
        <vt:lpwstr/>
      </vt:variant>
      <vt:variant>
        <vt:i4>5373999</vt:i4>
      </vt:variant>
      <vt:variant>
        <vt:i4>6</vt:i4>
      </vt:variant>
      <vt:variant>
        <vt:i4>0</vt:i4>
      </vt:variant>
      <vt:variant>
        <vt:i4>5</vt:i4>
      </vt:variant>
      <vt:variant>
        <vt:lpwstr>mailto:yan.ye@interdigital.com</vt:lpwstr>
      </vt:variant>
      <vt:variant>
        <vt:lpwstr/>
      </vt:variant>
      <vt:variant>
        <vt:i4>3735626</vt:i4>
      </vt:variant>
      <vt:variant>
        <vt:i4>3</vt:i4>
      </vt:variant>
      <vt:variant>
        <vt:i4>0</vt:i4>
      </vt:variant>
      <vt:variant>
        <vt:i4>5</vt:i4>
      </vt:variant>
      <vt:variant>
        <vt:lpwstr>mailto:jie.dong@interdigital.com</vt:lpwstr>
      </vt:variant>
      <vt:variant>
        <vt:lpwstr/>
      </vt:variant>
      <vt:variant>
        <vt:i4>7405593</vt:i4>
      </vt:variant>
      <vt:variant>
        <vt:i4>0</vt:i4>
      </vt:variant>
      <vt:variant>
        <vt:i4>0</vt:i4>
      </vt:variant>
      <vt:variant>
        <vt:i4>5</vt:i4>
      </vt:variant>
      <vt:variant>
        <vt:lpwstr>mailto:Yong.he@interdigital.com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Yan Ye</cp:lastModifiedBy>
  <cp:revision>14</cp:revision>
  <cp:lastPrinted>2012-04-18T18:01:00Z</cp:lastPrinted>
  <dcterms:created xsi:type="dcterms:W3CDTF">2012-04-18T16:48:00Z</dcterms:created>
  <dcterms:modified xsi:type="dcterms:W3CDTF">2012-04-23T17:31:00Z</dcterms:modified>
</cp:coreProperties>
</file>