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438A8"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3F6FBD">
            <w:pPr>
              <w:tabs>
                <w:tab w:val="left" w:pos="7200"/>
              </w:tabs>
              <w:rPr>
                <w:u w:val="single"/>
                <w:lang w:val="en-CA"/>
              </w:rPr>
            </w:pPr>
            <w:r w:rsidRPr="005B217D">
              <w:rPr>
                <w:lang w:val="en-CA"/>
              </w:rPr>
              <w:t>Document</w:t>
            </w:r>
            <w:r w:rsidR="006C5D39" w:rsidRPr="005B217D">
              <w:rPr>
                <w:lang w:val="en-CA"/>
              </w:rPr>
              <w:t xml:space="preserve">: </w:t>
            </w:r>
            <w:r w:rsidR="006C5D39" w:rsidRPr="000C2634">
              <w:rPr>
                <w:lang w:val="en-CA"/>
              </w:rPr>
              <w:t>JC</w:t>
            </w:r>
            <w:r w:rsidRPr="000C2634">
              <w:rPr>
                <w:lang w:val="en-CA"/>
              </w:rPr>
              <w:t>T</w:t>
            </w:r>
            <w:r w:rsidR="006C5D39" w:rsidRPr="000C2634">
              <w:rPr>
                <w:lang w:val="en-CA"/>
              </w:rPr>
              <w:t>VC</w:t>
            </w:r>
            <w:r w:rsidRPr="000C2634">
              <w:rPr>
                <w:lang w:val="en-CA"/>
              </w:rPr>
              <w:t>-</w:t>
            </w:r>
            <w:r w:rsidR="005E1AC6" w:rsidRPr="000C2634">
              <w:rPr>
                <w:lang w:val="en-CA"/>
              </w:rPr>
              <w:t>I</w:t>
            </w:r>
            <w:r w:rsidR="000C2634" w:rsidRPr="000C2634">
              <w:rPr>
                <w:u w:val="single"/>
                <w:lang w:val="en-CA"/>
              </w:rPr>
              <w:t>0</w:t>
            </w:r>
            <w:r w:rsidR="003F6FBD">
              <w:rPr>
                <w:u w:val="single"/>
                <w:lang w:val="en-CA"/>
              </w:rPr>
              <w:t>191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43D1D" w:rsidP="003B611D">
            <w:pPr>
              <w:spacing w:before="60" w:after="60"/>
              <w:rPr>
                <w:b/>
                <w:szCs w:val="22"/>
                <w:lang w:val="en-CA"/>
              </w:rPr>
            </w:pPr>
            <w:r>
              <w:rPr>
                <w:b/>
                <w:szCs w:val="22"/>
                <w:lang w:val="en-CA"/>
              </w:rPr>
              <w:t xml:space="preserve">Non-CE1: </w:t>
            </w:r>
            <w:r w:rsidR="003B611D" w:rsidRPr="003B611D">
              <w:rPr>
                <w:b/>
                <w:szCs w:val="22"/>
              </w:rPr>
              <w:t>Cross verification of JCTVC-I</w:t>
            </w:r>
            <w:r w:rsidR="003B611D">
              <w:rPr>
                <w:b/>
                <w:szCs w:val="22"/>
              </w:rPr>
              <w:t>0168</w:t>
            </w:r>
            <w:r w:rsidR="003B611D" w:rsidRPr="003B611D">
              <w:rPr>
                <w:b/>
                <w:szCs w:val="22"/>
              </w:rPr>
              <w:t xml:space="preserve"> from </w:t>
            </w:r>
            <w:proofErr w:type="spellStart"/>
            <w:r w:rsidR="003B611D" w:rsidRPr="003B611D">
              <w:rPr>
                <w:b/>
                <w:szCs w:val="22"/>
              </w:rPr>
              <w:t>MediaTek</w:t>
            </w:r>
            <w:proofErr w:type="spellEnd"/>
            <w:r w:rsidR="003B611D" w:rsidRPr="003B611D">
              <w:rPr>
                <w:b/>
                <w:szCs w:val="22"/>
              </w:rPr>
              <w:t xml:space="preserve"> on SAO</w:t>
            </w:r>
            <w:r w:rsidR="003B611D">
              <w:rPr>
                <w:b/>
                <w:szCs w:val="22"/>
              </w:rPr>
              <w:t xml:space="preserve"> mismatch.</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E766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54705B" w:rsidP="00BE766C">
            <w:pPr>
              <w:spacing w:before="60" w:after="60"/>
              <w:rPr>
                <w:szCs w:val="22"/>
                <w:lang w:val="en-CA"/>
              </w:rPr>
            </w:pPr>
            <w:r>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E766C" w:rsidRDefault="00BE766C" w:rsidP="00BE766C">
            <w:pPr>
              <w:spacing w:before="0"/>
              <w:rPr>
                <w:szCs w:val="22"/>
                <w:lang w:val="fr-FR"/>
              </w:rPr>
            </w:pPr>
            <w:r w:rsidRPr="00CA05FB">
              <w:rPr>
                <w:szCs w:val="22"/>
                <w:lang w:val="fr-FR"/>
              </w:rPr>
              <w:t>Guillaume LAROCHE</w:t>
            </w:r>
          </w:p>
          <w:p w:rsidR="00BE766C" w:rsidRDefault="00BE766C" w:rsidP="00BE766C">
            <w:pPr>
              <w:spacing w:before="0"/>
              <w:rPr>
                <w:szCs w:val="22"/>
                <w:lang w:val="fr-FR"/>
              </w:rPr>
            </w:pPr>
            <w:r w:rsidRPr="00CA05FB">
              <w:rPr>
                <w:szCs w:val="22"/>
                <w:lang w:val="fr-FR"/>
              </w:rPr>
              <w:t>Tangi POIRIER</w:t>
            </w:r>
            <w:r w:rsidR="00CC0378">
              <w:rPr>
                <w:szCs w:val="22"/>
                <w:lang w:val="fr-FR"/>
              </w:rPr>
              <w:tab/>
            </w:r>
          </w:p>
          <w:p w:rsidR="00BE766C" w:rsidRDefault="00BE766C" w:rsidP="00C90C69">
            <w:pPr>
              <w:spacing w:before="0"/>
              <w:rPr>
                <w:szCs w:val="22"/>
                <w:lang w:val="fr-FR"/>
              </w:rPr>
            </w:pPr>
            <w:r w:rsidRPr="00CA05FB">
              <w:rPr>
                <w:szCs w:val="22"/>
                <w:lang w:val="fr-FR"/>
              </w:rPr>
              <w:t>Patrice ONNO</w:t>
            </w:r>
            <w:r w:rsidRPr="00BE766C">
              <w:rPr>
                <w:szCs w:val="22"/>
                <w:lang w:val="fr-FR"/>
              </w:rPr>
              <w:t xml:space="preserve"> </w:t>
            </w:r>
          </w:p>
          <w:p w:rsidR="00C90C69" w:rsidRDefault="00C90C69" w:rsidP="00BE766C">
            <w:pPr>
              <w:spacing w:before="0"/>
              <w:rPr>
                <w:szCs w:val="24"/>
                <w:lang w:val="fr-FR"/>
              </w:rPr>
            </w:pPr>
          </w:p>
          <w:p w:rsidR="00BE766C" w:rsidRPr="00BE766C" w:rsidRDefault="00BE766C" w:rsidP="00BE766C">
            <w:pPr>
              <w:spacing w:before="0"/>
              <w:rPr>
                <w:szCs w:val="24"/>
                <w:lang w:val="fr-FR"/>
              </w:rPr>
            </w:pPr>
            <w:r w:rsidRPr="00BE766C">
              <w:rPr>
                <w:szCs w:val="24"/>
                <w:lang w:val="fr-FR"/>
              </w:rPr>
              <w:t>Canon Research Centre France</w:t>
            </w:r>
            <w:r w:rsidRPr="00BE766C">
              <w:rPr>
                <w:szCs w:val="24"/>
                <w:lang w:val="fr-FR"/>
              </w:rPr>
              <w:br/>
              <w:t>Rue de la Touche Lambert</w:t>
            </w:r>
          </w:p>
          <w:p w:rsidR="00E61DAC" w:rsidRPr="00C90C69" w:rsidRDefault="00BE766C" w:rsidP="00BE766C">
            <w:pPr>
              <w:spacing w:before="60" w:after="60"/>
              <w:rPr>
                <w:szCs w:val="22"/>
                <w:lang w:val="fr-FR"/>
              </w:rPr>
            </w:pPr>
            <w:r w:rsidRPr="00BE766C">
              <w:rPr>
                <w:szCs w:val="24"/>
                <w:lang w:val="fr-FR"/>
              </w:rPr>
              <w:t>35510 CESSON-SEVIGNE, FRANCE</w:t>
            </w:r>
          </w:p>
        </w:tc>
        <w:tc>
          <w:tcPr>
            <w:tcW w:w="900" w:type="dxa"/>
          </w:tcPr>
          <w:p w:rsidR="00E61DAC" w:rsidRPr="005B217D" w:rsidRDefault="00E61DAC">
            <w:pPr>
              <w:spacing w:before="60" w:after="60"/>
              <w:rPr>
                <w:szCs w:val="22"/>
                <w:lang w:val="en-CA"/>
              </w:rPr>
            </w:pPr>
            <w:r w:rsidRPr="00C90C69">
              <w:rPr>
                <w:szCs w:val="22"/>
                <w:lang w:val="fr-FR"/>
              </w:rPr>
              <w:br/>
            </w:r>
            <w:r w:rsidRPr="005B217D">
              <w:rPr>
                <w:szCs w:val="22"/>
                <w:lang w:val="en-CA"/>
              </w:rPr>
              <w:t>Tel:</w:t>
            </w:r>
            <w:r w:rsidRPr="005B217D">
              <w:rPr>
                <w:szCs w:val="22"/>
                <w:lang w:val="en-CA"/>
              </w:rPr>
              <w:br/>
              <w:t>Email:</w:t>
            </w:r>
          </w:p>
        </w:tc>
        <w:tc>
          <w:tcPr>
            <w:tcW w:w="3168" w:type="dxa"/>
          </w:tcPr>
          <w:p w:rsidR="00E61DAC" w:rsidRPr="00C90C69" w:rsidRDefault="00E61DAC" w:rsidP="00C90C69">
            <w:pPr>
              <w:spacing w:before="60" w:after="60"/>
              <w:rPr>
                <w:color w:val="0000FF"/>
                <w:szCs w:val="22"/>
                <w:u w:val="single"/>
              </w:rPr>
            </w:pPr>
            <w:r w:rsidRPr="005B217D">
              <w:rPr>
                <w:szCs w:val="22"/>
                <w:lang w:val="en-CA"/>
              </w:rPr>
              <w:br/>
            </w:r>
            <w:r w:rsidR="00BE766C" w:rsidRPr="00B9105F">
              <w:rPr>
                <w:szCs w:val="22"/>
              </w:rPr>
              <w:t>+33(0)299876800</w:t>
            </w:r>
            <w:r w:rsidR="00BE766C" w:rsidRPr="005B217D">
              <w:rPr>
                <w:szCs w:val="22"/>
                <w:lang w:val="en-CA"/>
              </w:rPr>
              <w:t xml:space="preserve"> </w:t>
            </w:r>
            <w:hyperlink r:id="rId11" w:history="1">
              <w:r w:rsidR="00BE766C" w:rsidRPr="00CA05FB">
                <w:rPr>
                  <w:rStyle w:val="Hyperlink"/>
                  <w:szCs w:val="22"/>
                </w:rPr>
                <w:t>guillaume.laroche@crf.canon.fr</w:t>
              </w:r>
            </w:hyperlink>
            <w:r w:rsidR="00BE766C" w:rsidRPr="00CA05FB">
              <w:rPr>
                <w:szCs w:val="22"/>
              </w:rPr>
              <w:br/>
            </w:r>
            <w:hyperlink r:id="rId12" w:history="1">
              <w:r w:rsidR="00BE766C" w:rsidRPr="0093002C">
                <w:rPr>
                  <w:rStyle w:val="Hyperlink"/>
                  <w:szCs w:val="22"/>
                </w:rPr>
                <w:t>patrice.onno@crf.canon.fr</w:t>
              </w:r>
            </w:hyperlink>
            <w:r w:rsidR="00BE766C" w:rsidRPr="005B217D">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E766C" w:rsidP="00BE766C">
            <w:pPr>
              <w:spacing w:before="60" w:after="60"/>
              <w:rPr>
                <w:szCs w:val="22"/>
                <w:lang w:val="en-CA"/>
              </w:rPr>
            </w:pPr>
            <w:r w:rsidRPr="00BE766C">
              <w:rPr>
                <w:szCs w:val="22"/>
                <w:lang w:val="en-CA"/>
              </w:rPr>
              <w:t>Canon Research Centre Franc</w:t>
            </w:r>
            <w:r>
              <w:rPr>
                <w:szCs w:val="22"/>
                <w:lang w:val="en-CA"/>
              </w:rPr>
              <w:t>e</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C0348" w:rsidRDefault="003F6FBD" w:rsidP="003F6FBD">
      <w:pPr>
        <w:rPr>
          <w:szCs w:val="22"/>
          <w:lang w:val="en-CA" w:eastAsia="zh-TW"/>
        </w:rPr>
      </w:pPr>
      <w:r>
        <w:rPr>
          <w:szCs w:val="22"/>
        </w:rPr>
        <w:t>This document is a crosscheck re</w:t>
      </w:r>
      <w:r w:rsidR="006003A7">
        <w:rPr>
          <w:szCs w:val="22"/>
        </w:rPr>
        <w:t>port of the contribution JCTVC-I</w:t>
      </w:r>
      <w:r>
        <w:rPr>
          <w:szCs w:val="22"/>
        </w:rPr>
        <w:t>0</w:t>
      </w:r>
      <w:r w:rsidR="006003A7">
        <w:rPr>
          <w:szCs w:val="22"/>
        </w:rPr>
        <w:t>168</w:t>
      </w:r>
      <w:r>
        <w:rPr>
          <w:szCs w:val="22"/>
        </w:rPr>
        <w:t xml:space="preserve"> about the </w:t>
      </w:r>
      <w:r w:rsidR="006003A7">
        <w:rPr>
          <w:bCs/>
          <w:szCs w:val="22"/>
          <w:lang w:eastAsia="ko-KR"/>
        </w:rPr>
        <w:t>b</w:t>
      </w:r>
      <w:r w:rsidR="006003A7" w:rsidRPr="006003A7">
        <w:rPr>
          <w:bCs/>
          <w:szCs w:val="22"/>
          <w:lang w:eastAsia="ko-KR"/>
        </w:rPr>
        <w:t>ug-fix of offset coding in SAO interleaving mode</w:t>
      </w:r>
      <w:r>
        <w:rPr>
          <w:szCs w:val="22"/>
        </w:rPr>
        <w:t xml:space="preserve">. </w:t>
      </w:r>
      <w:r w:rsidR="00FC0348">
        <w:rPr>
          <w:szCs w:val="22"/>
        </w:rPr>
        <w:t xml:space="preserve">This contribution proposes one solution </w:t>
      </w:r>
      <w:r w:rsidR="00FC0348">
        <w:rPr>
          <w:rFonts w:hint="eastAsia"/>
          <w:szCs w:val="22"/>
          <w:lang w:val="en-CA" w:eastAsia="zh-TW"/>
        </w:rPr>
        <w:t>to easily fix the mismatch between HM-6.0 and CD for the offset coding in SAO</w:t>
      </w:r>
      <w:r w:rsidR="00FC0348">
        <w:rPr>
          <w:szCs w:val="22"/>
          <w:lang w:val="en-CA" w:eastAsia="zh-TW"/>
        </w:rPr>
        <w:t xml:space="preserve">. </w:t>
      </w:r>
    </w:p>
    <w:p w:rsidR="003F6FBD" w:rsidRDefault="006003A7" w:rsidP="003F6FBD">
      <w:pPr>
        <w:rPr>
          <w:szCs w:val="22"/>
          <w:lang w:val="en-CA" w:eastAsia="zh-TW"/>
        </w:rPr>
      </w:pPr>
      <w:r>
        <w:rPr>
          <w:szCs w:val="22"/>
          <w:lang w:val="en-CA" w:eastAsia="zh-TW"/>
        </w:rPr>
        <w:t>The results</w:t>
      </w:r>
      <w:r w:rsidR="003F6FBD">
        <w:rPr>
          <w:rFonts w:hint="eastAsia"/>
          <w:szCs w:val="22"/>
          <w:lang w:val="en-CA" w:eastAsia="zh-TW"/>
        </w:rPr>
        <w:t xml:space="preserve"> </w:t>
      </w:r>
      <w:r w:rsidR="00FC0348">
        <w:rPr>
          <w:szCs w:val="22"/>
          <w:lang w:val="en-CA" w:eastAsia="zh-TW"/>
        </w:rPr>
        <w:t xml:space="preserve">provided by </w:t>
      </w:r>
      <w:proofErr w:type="spellStart"/>
      <w:r w:rsidR="00FC0348">
        <w:rPr>
          <w:szCs w:val="22"/>
          <w:lang w:val="en-CA" w:eastAsia="zh-TW"/>
        </w:rPr>
        <w:t>Mediatek</w:t>
      </w:r>
      <w:proofErr w:type="spellEnd"/>
      <w:r w:rsidR="00FC0348">
        <w:rPr>
          <w:szCs w:val="22"/>
          <w:lang w:val="en-CA" w:eastAsia="zh-TW"/>
        </w:rPr>
        <w:t xml:space="preserve"> </w:t>
      </w:r>
      <w:r w:rsidR="00551804">
        <w:rPr>
          <w:szCs w:val="22"/>
          <w:lang w:val="en-CA" w:eastAsia="zh-TW"/>
        </w:rPr>
        <w:t xml:space="preserve">in I0168 </w:t>
      </w:r>
      <w:r w:rsidR="003F6FBD">
        <w:rPr>
          <w:rFonts w:hint="eastAsia"/>
          <w:szCs w:val="22"/>
          <w:lang w:val="en-CA" w:eastAsia="zh-TW"/>
        </w:rPr>
        <w:t xml:space="preserve">are </w:t>
      </w:r>
      <w:r w:rsidR="00FC0348">
        <w:rPr>
          <w:szCs w:val="22"/>
          <w:lang w:val="en-CA" w:eastAsia="zh-TW"/>
        </w:rPr>
        <w:t xml:space="preserve">confirmed and corresponds to </w:t>
      </w:r>
      <w:r w:rsidR="003F6FBD">
        <w:rPr>
          <w:rFonts w:hint="eastAsia"/>
          <w:szCs w:val="22"/>
          <w:lang w:val="en-CA" w:eastAsia="zh-TW"/>
        </w:rPr>
        <w:t xml:space="preserve">0.0% </w:t>
      </w:r>
      <w:r w:rsidR="00551804">
        <w:rPr>
          <w:szCs w:val="22"/>
          <w:lang w:val="en-CA" w:eastAsia="zh-TW"/>
        </w:rPr>
        <w:t xml:space="preserve">average </w:t>
      </w:r>
      <w:r w:rsidR="003F6FBD">
        <w:rPr>
          <w:rFonts w:hint="eastAsia"/>
          <w:szCs w:val="22"/>
          <w:lang w:val="en-CA" w:eastAsia="zh-TW"/>
        </w:rPr>
        <w:t>in Main-LDB and HE10-LDB conditions</w:t>
      </w:r>
      <w:r w:rsidR="00551804">
        <w:rPr>
          <w:szCs w:val="22"/>
          <w:lang w:val="en-CA" w:eastAsia="zh-TW"/>
        </w:rPr>
        <w:t>.</w:t>
      </w:r>
    </w:p>
    <w:p w:rsidR="00482394" w:rsidRDefault="00482394" w:rsidP="009234A5">
      <w:pPr>
        <w:rPr>
          <w:szCs w:val="22"/>
          <w:lang w:val="en-CA"/>
        </w:rPr>
      </w:pPr>
    </w:p>
    <w:p w:rsidR="00745F6B" w:rsidRDefault="00745F6B" w:rsidP="00E11923">
      <w:pPr>
        <w:pStyle w:val="Heading1"/>
        <w:rPr>
          <w:lang w:val="en-CA"/>
        </w:rPr>
      </w:pPr>
      <w:r w:rsidRPr="005B217D">
        <w:rPr>
          <w:lang w:val="en-CA"/>
        </w:rPr>
        <w:t xml:space="preserve">Introduction </w:t>
      </w:r>
    </w:p>
    <w:p w:rsidR="00FF07E8" w:rsidRDefault="00FF07E8" w:rsidP="00134BCD">
      <w:pPr>
        <w:rPr>
          <w:szCs w:val="22"/>
          <w:lang w:val="en-CA" w:eastAsia="zh-TW"/>
        </w:rPr>
      </w:pPr>
      <w:r>
        <w:rPr>
          <w:rFonts w:hint="eastAsia"/>
          <w:szCs w:val="22"/>
          <w:lang w:val="en-CA" w:eastAsia="zh-TW"/>
        </w:rPr>
        <w:t xml:space="preserve">In HM-6.0, </w:t>
      </w:r>
      <w:r>
        <w:rPr>
          <w:szCs w:val="22"/>
          <w:lang w:val="en-CA" w:eastAsia="zh-TW"/>
        </w:rPr>
        <w:t>t</w:t>
      </w:r>
      <w:r>
        <w:rPr>
          <w:rFonts w:hint="eastAsia"/>
          <w:szCs w:val="22"/>
          <w:lang w:val="en-CA" w:eastAsia="zh-TW"/>
        </w:rPr>
        <w:t>he band offset (BO) is signed, while the edge offset (EO) is unsigned</w:t>
      </w:r>
      <w:r>
        <w:rPr>
          <w:szCs w:val="22"/>
          <w:lang w:val="en-CA" w:eastAsia="zh-TW"/>
        </w:rPr>
        <w:t xml:space="preserve"> and </w:t>
      </w:r>
      <w:r>
        <w:rPr>
          <w:rFonts w:hint="eastAsia"/>
          <w:szCs w:val="22"/>
          <w:lang w:val="en-CA" w:eastAsia="zh-TW"/>
        </w:rPr>
        <w:t xml:space="preserve">CABAC initialization, </w:t>
      </w:r>
      <w:proofErr w:type="spellStart"/>
      <w:r>
        <w:rPr>
          <w:rFonts w:hint="eastAsia"/>
          <w:szCs w:val="22"/>
          <w:lang w:val="en-CA" w:eastAsia="zh-TW"/>
        </w:rPr>
        <w:t>binarization</w:t>
      </w:r>
      <w:proofErr w:type="spellEnd"/>
      <w:r>
        <w:rPr>
          <w:rFonts w:hint="eastAsia"/>
          <w:szCs w:val="22"/>
          <w:lang w:val="en-CA" w:eastAsia="zh-TW"/>
        </w:rPr>
        <w:t>, and context formation processes for BO are different from those for EO.</w:t>
      </w:r>
    </w:p>
    <w:p w:rsidR="00FF07E8" w:rsidRDefault="00134BCD" w:rsidP="00134BCD">
      <w:pPr>
        <w:rPr>
          <w:szCs w:val="22"/>
          <w:lang w:val="en-CA" w:eastAsia="zh-TW"/>
        </w:rPr>
      </w:pPr>
      <w:r>
        <w:rPr>
          <w:szCs w:val="22"/>
          <w:lang w:val="en-CA" w:eastAsia="zh-TW"/>
        </w:rPr>
        <w:t>I</w:t>
      </w:r>
      <w:r>
        <w:rPr>
          <w:rFonts w:hint="eastAsia"/>
          <w:szCs w:val="22"/>
          <w:lang w:val="en-CA" w:eastAsia="zh-TW"/>
        </w:rPr>
        <w:t xml:space="preserve">n HEVC CD, BO and EO are both </w:t>
      </w:r>
      <w:r>
        <w:rPr>
          <w:szCs w:val="22"/>
          <w:lang w:val="en-CA" w:eastAsia="zh-TW"/>
        </w:rPr>
        <w:t>described</w:t>
      </w:r>
      <w:r>
        <w:rPr>
          <w:rFonts w:hint="eastAsia"/>
          <w:szCs w:val="22"/>
          <w:lang w:val="en-CA" w:eastAsia="zh-TW"/>
        </w:rPr>
        <w:t xml:space="preserve"> by </w:t>
      </w:r>
      <w:proofErr w:type="spellStart"/>
      <w:r>
        <w:rPr>
          <w:rFonts w:hint="eastAsia"/>
          <w:szCs w:val="22"/>
          <w:lang w:val="en-CA" w:eastAsia="zh-TW"/>
        </w:rPr>
        <w:t>sao_offset</w:t>
      </w:r>
      <w:proofErr w:type="spellEnd"/>
      <w:r>
        <w:rPr>
          <w:rFonts w:hint="eastAsia"/>
          <w:szCs w:val="22"/>
          <w:lang w:val="en-CA" w:eastAsia="zh-TW"/>
        </w:rPr>
        <w:t xml:space="preserve"> syntax in the syntax table of Section 7.3.4.2 and share</w:t>
      </w:r>
      <w:r>
        <w:rPr>
          <w:szCs w:val="22"/>
          <w:lang w:val="en-CA" w:eastAsia="zh-TW"/>
        </w:rPr>
        <w:t>d</w:t>
      </w:r>
      <w:r>
        <w:rPr>
          <w:rFonts w:hint="eastAsia"/>
          <w:szCs w:val="22"/>
          <w:lang w:val="en-CA" w:eastAsia="zh-TW"/>
        </w:rPr>
        <w:t xml:space="preserve"> the same CABAC processes</w:t>
      </w:r>
      <w:r>
        <w:rPr>
          <w:szCs w:val="22"/>
          <w:lang w:val="en-CA" w:eastAsia="zh-TW"/>
        </w:rPr>
        <w:t xml:space="preserve"> despite their big differences</w:t>
      </w:r>
      <w:r>
        <w:rPr>
          <w:rFonts w:hint="eastAsia"/>
          <w:szCs w:val="22"/>
          <w:lang w:val="en-CA" w:eastAsia="zh-TW"/>
        </w:rPr>
        <w:t xml:space="preserve">. </w:t>
      </w:r>
    </w:p>
    <w:p w:rsidR="00134BCD" w:rsidRPr="00134BCD" w:rsidRDefault="00854E9F" w:rsidP="00134BCD">
      <w:pPr>
        <w:rPr>
          <w:lang w:val="en-CA"/>
        </w:rPr>
      </w:pPr>
      <w:r>
        <w:rPr>
          <w:szCs w:val="22"/>
          <w:lang w:val="en-CA" w:eastAsia="zh-TW"/>
        </w:rPr>
        <w:t xml:space="preserve">In order to </w:t>
      </w:r>
      <w:r w:rsidR="00134BCD">
        <w:rPr>
          <w:rFonts w:hint="eastAsia"/>
          <w:szCs w:val="22"/>
          <w:lang w:val="en-CA" w:eastAsia="zh-TW"/>
        </w:rPr>
        <w:t>fix this mismatch between HM-6.0 and CD, a straightforward solution is to change the CD according to HM-6.0, but it might be necessary to change hundreds of lines in CD.</w:t>
      </w:r>
    </w:p>
    <w:p w:rsidR="00FC0348" w:rsidRDefault="00FC0348" w:rsidP="007B2648">
      <w:pPr>
        <w:rPr>
          <w:szCs w:val="22"/>
          <w:lang w:val="en-CA" w:eastAsia="zh-TW"/>
        </w:rPr>
      </w:pPr>
      <w:r>
        <w:rPr>
          <w:szCs w:val="22"/>
        </w:rPr>
        <w:t xml:space="preserve">In that </w:t>
      </w:r>
      <w:r w:rsidR="00551804">
        <w:rPr>
          <w:szCs w:val="22"/>
        </w:rPr>
        <w:t xml:space="preserve">I0168 </w:t>
      </w:r>
      <w:r>
        <w:rPr>
          <w:szCs w:val="22"/>
        </w:rPr>
        <w:t xml:space="preserve">contribution, </w:t>
      </w:r>
      <w:r>
        <w:rPr>
          <w:rFonts w:hint="eastAsia"/>
          <w:szCs w:val="22"/>
          <w:lang w:val="en-CA" w:eastAsia="zh-TW"/>
        </w:rPr>
        <w:t xml:space="preserve">the sign of BO is decoupled from </w:t>
      </w:r>
      <w:proofErr w:type="spellStart"/>
      <w:r>
        <w:rPr>
          <w:rFonts w:hint="eastAsia"/>
          <w:szCs w:val="22"/>
          <w:lang w:val="en-CA" w:eastAsia="zh-TW"/>
        </w:rPr>
        <w:t>sao_offset</w:t>
      </w:r>
      <w:proofErr w:type="spellEnd"/>
      <w:r>
        <w:rPr>
          <w:szCs w:val="22"/>
          <w:lang w:val="en-CA" w:eastAsia="zh-TW"/>
        </w:rPr>
        <w:t xml:space="preserve"> syntax element</w:t>
      </w:r>
      <w:r>
        <w:rPr>
          <w:rFonts w:hint="eastAsia"/>
          <w:szCs w:val="22"/>
          <w:lang w:val="en-CA" w:eastAsia="zh-TW"/>
        </w:rPr>
        <w:t xml:space="preserve">, and the signs of the four offsets in BO are grouped and bypass coded. Then, the magnitude of BO and the unsigned EO can be represented by the same syntax element, </w:t>
      </w:r>
      <w:proofErr w:type="spellStart"/>
      <w:r>
        <w:rPr>
          <w:rFonts w:hint="eastAsia"/>
          <w:szCs w:val="22"/>
          <w:lang w:val="en-CA" w:eastAsia="zh-TW"/>
        </w:rPr>
        <w:t>sao_offset</w:t>
      </w:r>
      <w:proofErr w:type="spellEnd"/>
      <w:r>
        <w:rPr>
          <w:rFonts w:hint="eastAsia"/>
          <w:szCs w:val="22"/>
          <w:lang w:val="en-CA" w:eastAsia="zh-TW"/>
        </w:rPr>
        <w:t>, and use the same CABAC processes.</w:t>
      </w:r>
      <w:r>
        <w:rPr>
          <w:szCs w:val="22"/>
          <w:lang w:val="en-CA" w:eastAsia="zh-TW"/>
        </w:rPr>
        <w:t xml:space="preserve"> </w:t>
      </w:r>
    </w:p>
    <w:p w:rsidR="007B2648" w:rsidRDefault="007B2648" w:rsidP="007B2648">
      <w:pPr>
        <w:rPr>
          <w:szCs w:val="22"/>
        </w:rPr>
      </w:pPr>
      <w:r>
        <w:rPr>
          <w:rFonts w:hint="eastAsia"/>
          <w:szCs w:val="22"/>
          <w:lang w:val="en-CA" w:eastAsia="zh-TW"/>
        </w:rPr>
        <w:t xml:space="preserve">The </w:t>
      </w:r>
      <w:r>
        <w:rPr>
          <w:szCs w:val="22"/>
        </w:rPr>
        <w:t xml:space="preserve">JCTVC-I0168 contribution adds a new syntax element </w:t>
      </w:r>
      <w:r w:rsidR="00FC0348">
        <w:rPr>
          <w:szCs w:val="22"/>
        </w:rPr>
        <w:t>to signal the SAO offset sign as shown in Table 1</w:t>
      </w:r>
      <w:r w:rsidR="00134BCD">
        <w:rPr>
          <w:szCs w:val="22"/>
        </w:rPr>
        <w:t>.</w:t>
      </w:r>
    </w:p>
    <w:p w:rsidR="004C2B1B" w:rsidRPr="00DC7425" w:rsidRDefault="004C2B1B" w:rsidP="00DC7425">
      <w:pPr>
        <w:pStyle w:val="Heading1"/>
        <w:rPr>
          <w:lang w:val="fr-FR"/>
        </w:rPr>
      </w:pPr>
      <w:r w:rsidRPr="00DC7425">
        <w:rPr>
          <w:lang w:val="fr-FR"/>
        </w:rPr>
        <w:t xml:space="preserve">Source code/CD </w:t>
      </w:r>
      <w:proofErr w:type="spellStart"/>
      <w:r w:rsidRPr="00DC7425">
        <w:rPr>
          <w:lang w:val="fr-FR"/>
        </w:rPr>
        <w:t>text</w:t>
      </w:r>
      <w:proofErr w:type="spellEnd"/>
      <w:r w:rsidRPr="00DC7425">
        <w:rPr>
          <w:lang w:val="fr-FR"/>
        </w:rPr>
        <w:t xml:space="preserve"> </w:t>
      </w:r>
      <w:proofErr w:type="spellStart"/>
      <w:r w:rsidRPr="00DC7425">
        <w:rPr>
          <w:lang w:val="fr-FR"/>
        </w:rPr>
        <w:t>analysis</w:t>
      </w:r>
      <w:proofErr w:type="spellEnd"/>
    </w:p>
    <w:p w:rsidR="009E77EA" w:rsidRDefault="004C2B1B" w:rsidP="007B2648">
      <w:pPr>
        <w:rPr>
          <w:szCs w:val="22"/>
        </w:rPr>
      </w:pPr>
      <w:r>
        <w:rPr>
          <w:szCs w:val="22"/>
        </w:rPr>
        <w:t>T</w:t>
      </w:r>
      <w:r w:rsidR="00FC5D62">
        <w:rPr>
          <w:szCs w:val="22"/>
        </w:rPr>
        <w:t xml:space="preserve">he </w:t>
      </w:r>
      <w:r>
        <w:rPr>
          <w:szCs w:val="22"/>
        </w:rPr>
        <w:t>c</w:t>
      </w:r>
      <w:r w:rsidR="00FC5D62">
        <w:rPr>
          <w:szCs w:val="22"/>
        </w:rPr>
        <w:t xml:space="preserve">ontext initialization of the </w:t>
      </w:r>
      <w:proofErr w:type="spellStart"/>
      <w:r w:rsidR="00FC5D62">
        <w:rPr>
          <w:rFonts w:hint="eastAsia"/>
          <w:szCs w:val="22"/>
          <w:lang w:val="en-CA" w:eastAsia="zh-TW"/>
        </w:rPr>
        <w:t>sao_offset</w:t>
      </w:r>
      <w:proofErr w:type="spellEnd"/>
      <w:r w:rsidR="00FC5D62">
        <w:rPr>
          <w:szCs w:val="22"/>
          <w:lang w:val="en-CA" w:eastAsia="zh-TW"/>
        </w:rPr>
        <w:t xml:space="preserve"> syntax element </w:t>
      </w:r>
      <w:r>
        <w:rPr>
          <w:szCs w:val="22"/>
          <w:lang w:val="en-CA" w:eastAsia="zh-TW"/>
        </w:rPr>
        <w:t xml:space="preserve">has been </w:t>
      </w:r>
      <w:r w:rsidR="009E77EA">
        <w:rPr>
          <w:szCs w:val="22"/>
          <w:lang w:val="en-CA" w:eastAsia="zh-TW"/>
        </w:rPr>
        <w:t>modified</w:t>
      </w:r>
      <w:r>
        <w:rPr>
          <w:szCs w:val="22"/>
          <w:lang w:val="en-CA" w:eastAsia="zh-TW"/>
        </w:rPr>
        <w:t xml:space="preserve"> by proponent and there </w:t>
      </w:r>
      <w:proofErr w:type="gramStart"/>
      <w:r>
        <w:rPr>
          <w:szCs w:val="22"/>
          <w:lang w:val="en-CA" w:eastAsia="zh-TW"/>
        </w:rPr>
        <w:t>exists  a</w:t>
      </w:r>
      <w:proofErr w:type="gramEnd"/>
      <w:r>
        <w:rPr>
          <w:szCs w:val="22"/>
          <w:lang w:val="en-CA" w:eastAsia="zh-TW"/>
        </w:rPr>
        <w:t xml:space="preserve"> mismatch between</w:t>
      </w:r>
      <w:r w:rsidR="009E77EA">
        <w:rPr>
          <w:szCs w:val="22"/>
          <w:lang w:val="en-CA" w:eastAsia="zh-TW"/>
        </w:rPr>
        <w:t xml:space="preserve"> the context </w:t>
      </w:r>
      <w:r w:rsidR="009E77EA">
        <w:rPr>
          <w:szCs w:val="22"/>
        </w:rPr>
        <w:t xml:space="preserve">initialization reported in the CD changes proposal </w:t>
      </w:r>
      <w:r>
        <w:rPr>
          <w:szCs w:val="22"/>
        </w:rPr>
        <w:t>and</w:t>
      </w:r>
      <w:r w:rsidR="009E77EA">
        <w:rPr>
          <w:szCs w:val="22"/>
        </w:rPr>
        <w:t xml:space="preserve"> the source code provided by </w:t>
      </w:r>
      <w:proofErr w:type="spellStart"/>
      <w:r w:rsidR="009E77EA">
        <w:rPr>
          <w:szCs w:val="22"/>
        </w:rPr>
        <w:t>MediaTek</w:t>
      </w:r>
      <w:proofErr w:type="spellEnd"/>
      <w:r w:rsidR="009E77EA">
        <w:rPr>
          <w:szCs w:val="22"/>
        </w:rPr>
        <w:t xml:space="preserve"> for the crosscheck. </w:t>
      </w:r>
    </w:p>
    <w:p w:rsidR="009E77EA" w:rsidRDefault="009E77EA" w:rsidP="007B2648">
      <w:pPr>
        <w:rPr>
          <w:szCs w:val="22"/>
          <w:lang w:val="en-CA" w:eastAsia="zh-TW"/>
        </w:rPr>
      </w:pPr>
    </w:p>
    <w:p w:rsidR="00FC0348" w:rsidRDefault="00FC0348" w:rsidP="007B2648">
      <w:pPr>
        <w:rPr>
          <w:szCs w:val="22"/>
          <w:lang w:val="en-CA" w:eastAsia="zh-TW"/>
        </w:rPr>
      </w:pPr>
      <w:r>
        <w:rPr>
          <w:noProof/>
          <w:szCs w:val="22"/>
        </w:rPr>
        <w:lastRenderedPageBreak/>
        <mc:AlternateContent>
          <mc:Choice Requires="wps">
            <w:drawing>
              <wp:inline distT="0" distB="0" distL="0" distR="0" wp14:anchorId="36B23B6C" wp14:editId="6E9E772C">
                <wp:extent cx="5943600" cy="2755370"/>
                <wp:effectExtent l="0" t="0" r="0" b="6985"/>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55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BCD" w:rsidRDefault="00134BCD" w:rsidP="00FC0348">
                            <w:pPr>
                              <w:jc w:val="center"/>
                              <w:rPr>
                                <w:b/>
                                <w:szCs w:val="24"/>
                                <w:lang w:eastAsia="zh-TW"/>
                              </w:rPr>
                            </w:pPr>
                            <w:proofErr w:type="gramStart"/>
                            <w:r>
                              <w:rPr>
                                <w:rFonts w:hint="eastAsia"/>
                                <w:b/>
                                <w:szCs w:val="24"/>
                                <w:lang w:eastAsia="zh-TW"/>
                              </w:rPr>
                              <w:t>Table</w:t>
                            </w:r>
                            <w:r w:rsidRPr="00425C0D">
                              <w:rPr>
                                <w:rFonts w:hint="eastAsia"/>
                                <w:b/>
                                <w:szCs w:val="24"/>
                              </w:rPr>
                              <w:t xml:space="preserve"> </w:t>
                            </w:r>
                            <w:r>
                              <w:rPr>
                                <w:rFonts w:hint="eastAsia"/>
                                <w:b/>
                                <w:szCs w:val="24"/>
                                <w:lang w:eastAsia="zh-TW"/>
                              </w:rPr>
                              <w:t>1</w:t>
                            </w:r>
                            <w:r w:rsidRPr="00425C0D">
                              <w:rPr>
                                <w:rFonts w:hint="eastAsia"/>
                                <w:b/>
                                <w:szCs w:val="24"/>
                              </w:rPr>
                              <w:t>.</w:t>
                            </w:r>
                            <w:proofErr w:type="gramEnd"/>
                            <w:r w:rsidRPr="00425C0D">
                              <w:rPr>
                                <w:rFonts w:hint="eastAsia"/>
                                <w:b/>
                                <w:szCs w:val="24"/>
                              </w:rPr>
                              <w:t xml:space="preserve">  </w:t>
                            </w:r>
                            <w:r>
                              <w:rPr>
                                <w:rFonts w:hint="eastAsia"/>
                                <w:b/>
                                <w:szCs w:val="24"/>
                                <w:lang w:eastAsia="zh-TW"/>
                              </w:rPr>
                              <w:t xml:space="preserve">Syntax change in offset coding </w:t>
                            </w:r>
                          </w:p>
                          <w:p w:rsidR="00134BCD" w:rsidRDefault="00134BCD" w:rsidP="00FC0348">
                            <w:pPr>
                              <w:jc w:val="center"/>
                              <w:rPr>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9"/>
                              <w:gridCol w:w="1261"/>
                            </w:tblGrid>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0" w:name="OLE_LINK3"/>
                                  <w:bookmarkStart w:id="1" w:name="OLE_LINK4"/>
                                  <w:proofErr w:type="spellStart"/>
                                  <w:r>
                                    <w:rPr>
                                      <w:lang w:eastAsia="ko-KR"/>
                                    </w:rPr>
                                    <w:t>sao_offset_cabac</w:t>
                                  </w:r>
                                  <w:proofErr w:type="spellEnd"/>
                                  <w:r>
                                    <w:rPr>
                                      <w:lang w:eastAsia="ko-KR"/>
                                    </w:rPr>
                                    <w:t>( </w:t>
                                  </w:r>
                                  <w:proofErr w:type="spellStart"/>
                                  <w:r>
                                    <w:rPr>
                                      <w:lang w:eastAsia="ko-KR"/>
                                    </w:rPr>
                                    <w:t>rx</w:t>
                                  </w:r>
                                  <w:proofErr w:type="spellEnd"/>
                                  <w:r>
                                    <w:rPr>
                                      <w:lang w:eastAsia="ko-KR"/>
                                    </w:rPr>
                                    <w:t>, </w:t>
                                  </w:r>
                                  <w:proofErr w:type="spellStart"/>
                                  <w:r>
                                    <w:rPr>
                                      <w:lang w:eastAsia="ko-KR"/>
                                    </w:rPr>
                                    <w:t>ry</w:t>
                                  </w:r>
                                  <w:proofErr w:type="spellEnd"/>
                                  <w:r>
                                    <w:rPr>
                                      <w:lang w:eastAsia="ko-KR"/>
                                    </w:rPr>
                                    <w:t>, </w:t>
                                  </w:r>
                                  <w:proofErr w:type="spellStart"/>
                                  <w:r>
                                    <w:rPr>
                                      <w:lang w:eastAsia="ko-KR"/>
                                    </w:rPr>
                                    <w:t>cIdx</w:t>
                                  </w:r>
                                  <w:proofErr w:type="spellEnd"/>
                                  <w:r>
                                    <w:rPr>
                                      <w:lang w:eastAsia="ko-KR"/>
                                    </w:rPr>
                                    <w:t> )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pPr>
                                  <w:r>
                                    <w:t>Descriptor</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FC0348" w:rsidRDefault="00134BCD" w:rsidP="00134BCD">
                                  <w:pPr>
                                    <w:pStyle w:val="tablesyntax"/>
                                    <w:rPr>
                                      <w:lang w:val="fr-FR" w:eastAsia="ko-KR"/>
                                    </w:rPr>
                                  </w:pPr>
                                  <w:r w:rsidRPr="00FC0348">
                                    <w:rPr>
                                      <w:lang w:val="fr-FR" w:eastAsia="ko-KR"/>
                                    </w:rPr>
                                    <w:tab/>
                                  </w:r>
                                  <w:proofErr w:type="spellStart"/>
                                  <w:r w:rsidRPr="00FC0348">
                                    <w:rPr>
                                      <w:b/>
                                      <w:lang w:val="fr-FR" w:eastAsia="ko-KR"/>
                                    </w:rPr>
                                    <w:t>sao_type_</w:t>
                                  </w:r>
                                  <w:proofErr w:type="gramStart"/>
                                  <w:r w:rsidRPr="00FC0348">
                                    <w:rPr>
                                      <w:b/>
                                      <w:lang w:val="fr-FR" w:eastAsia="ko-KR"/>
                                    </w:rPr>
                                    <w:t>idx</w:t>
                                  </w:r>
                                  <w:proofErr w:type="spellEnd"/>
                                  <w:r w:rsidRPr="00FC0348">
                                    <w:rPr>
                                      <w:lang w:val="fr-FR" w:eastAsia="ko-KR"/>
                                    </w:rPr>
                                    <w:t>[</w:t>
                                  </w:r>
                                  <w:proofErr w:type="gramEnd"/>
                                  <w:r w:rsidRPr="00FC0348">
                                    <w:rPr>
                                      <w:lang w:val="fr-FR" w:eastAsia="ko-KR"/>
                                    </w:rPr>
                                    <w:t> </w:t>
                                  </w:r>
                                  <w:proofErr w:type="spellStart"/>
                                  <w:r w:rsidRPr="00FC0348">
                                    <w:rPr>
                                      <w:lang w:val="fr-FR" w:eastAsia="ko-KR"/>
                                    </w:rPr>
                                    <w:t>cIdx</w:t>
                                  </w:r>
                                  <w:proofErr w:type="spellEnd"/>
                                  <w:r w:rsidRPr="00FC0348">
                                    <w:rPr>
                                      <w:lang w:val="fr-FR" w:eastAsia="ko-KR"/>
                                    </w:rPr>
                                    <w:t> ][ </w:t>
                                  </w:r>
                                  <w:proofErr w:type="spellStart"/>
                                  <w:r w:rsidRPr="00FC0348">
                                    <w:rPr>
                                      <w:lang w:val="fr-FR" w:eastAsia="ko-KR"/>
                                    </w:rPr>
                                    <w:t>rx</w:t>
                                  </w:r>
                                  <w:proofErr w:type="spellEnd"/>
                                  <w:r w:rsidRPr="00FC0348">
                                    <w:rPr>
                                      <w:lang w:val="fr-FR" w:eastAsia="ko-KR"/>
                                    </w:rPr>
                                    <w:t> ][ </w:t>
                                  </w:r>
                                  <w:proofErr w:type="spellStart"/>
                                  <w:r w:rsidRPr="00FC0348">
                                    <w:rPr>
                                      <w:lang w:val="fr-FR" w:eastAsia="ko-KR"/>
                                    </w:rPr>
                                    <w:t>ry</w:t>
                                  </w:r>
                                  <w:proofErr w:type="spellEnd"/>
                                  <w:r w:rsidRPr="00FC0348">
                                    <w:rPr>
                                      <w:lang w:val="fr-FR"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=5 )</w:t>
                                  </w:r>
                                  <w:r>
                                    <w:rPr>
                                      <w:rFonts w:hint="eastAsia"/>
                                      <w:lang w:eastAsia="zh-TW"/>
                                    </w:rPr>
                                    <w:t xml:space="preserve"> </w:t>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ko-KR"/>
                                    </w:rPr>
                                  </w:pPr>
                                  <w:r>
                                    <w:rPr>
                                      <w:lang w:eastAsia="ko-KR"/>
                                    </w:rPr>
                                    <w:tab/>
                                  </w:r>
                                  <w:r>
                                    <w:rPr>
                                      <w:lang w:eastAsia="ko-KR"/>
                                    </w:rPr>
                                    <w:tab/>
                                  </w:r>
                                  <w:proofErr w:type="spellStart"/>
                                  <w:r>
                                    <w:rPr>
                                      <w:b/>
                                      <w:lang w:eastAsia="ko-KR"/>
                                    </w:rPr>
                                    <w:t>sao_band_position</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b w:val="0"/>
                                    </w:rPr>
                                  </w:pPr>
                                  <w:proofErr w:type="spellStart"/>
                                  <w:r>
                                    <w:rPr>
                                      <w:rFonts w:eastAsia="PMingLiU"/>
                                      <w:b w:val="0"/>
                                      <w:lang w:eastAsia="zh-TW"/>
                                    </w:rPr>
                                    <w:t>ae</w:t>
                                  </w:r>
                                  <w:proofErr w:type="spellEnd"/>
                                  <w:r>
                                    <w:rPr>
                                      <w:b w:val="0"/>
                                    </w:rPr>
                                    <w:t>(</w:t>
                                  </w:r>
                                  <w:r>
                                    <w:rPr>
                                      <w:rFonts w:eastAsia="PMingLiU"/>
                                      <w:b w:val="0"/>
                                      <w:lang w:eastAsia="zh-TW"/>
                                    </w:rPr>
                                    <w:t>v</w:t>
                                  </w:r>
                                  <w:r>
                                    <w:rPr>
                                      <w:b w:val="0"/>
                                    </w:rPr>
                                    <w:t xml:space="preserve">) </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zh-TW"/>
                                    </w:rPr>
                                  </w:pPr>
                                  <w:r>
                                    <w:rPr>
                                      <w:lang w:eastAsia="ko-KR"/>
                                    </w:rPr>
                                    <w:tab/>
                                  </w:r>
                                  <w:r>
                                    <w:rPr>
                                      <w:lang w:eastAsia="ko-KR"/>
                                    </w:rPr>
                                    <w:tab/>
                                  </w:r>
                                  <w:r w:rsidRPr="009C6A68">
                                    <w:rPr>
                                      <w:rFonts w:hint="eastAsia"/>
                                      <w:highlight w:val="yellow"/>
                                      <w:lang w:eastAsia="zh-TW"/>
                                    </w:rPr>
                                    <w:t>f</w:t>
                                  </w:r>
                                  <w:r w:rsidRPr="009C6A68">
                                    <w:rPr>
                                      <w:rFonts w:hint="eastAsia"/>
                                      <w:highlight w:val="yellow"/>
                                      <w:lang w:eastAsia="ko-KR"/>
                                    </w:rPr>
                                    <w:t>or</w:t>
                                  </w:r>
                                  <w:r w:rsidRPr="009C6A68">
                                    <w:rPr>
                                      <w:highlight w:val="yellow"/>
                                      <w:lang w:eastAsia="ko-KR"/>
                                    </w:rPr>
                                    <w:t xml:space="preserve">( </w:t>
                                  </w:r>
                                  <w:proofErr w:type="spellStart"/>
                                  <w:r w:rsidRPr="009C6A68">
                                    <w:rPr>
                                      <w:highlight w:val="yellow"/>
                                      <w:lang w:eastAsia="ko-KR"/>
                                    </w:rPr>
                                    <w:t>i</w:t>
                                  </w:r>
                                  <w:proofErr w:type="spellEnd"/>
                                  <w:r w:rsidRPr="009C6A68">
                                    <w:rPr>
                                      <w:highlight w:val="yellow"/>
                                      <w:lang w:eastAsia="ko-KR"/>
                                    </w:rPr>
                                    <w:t xml:space="preserve"> = 0; </w:t>
                                  </w:r>
                                  <w:proofErr w:type="spellStart"/>
                                  <w:r w:rsidRPr="009C6A68">
                                    <w:rPr>
                                      <w:highlight w:val="yellow"/>
                                      <w:lang w:eastAsia="ko-KR"/>
                                    </w:rPr>
                                    <w:t>i</w:t>
                                  </w:r>
                                  <w:proofErr w:type="spellEnd"/>
                                  <w:r w:rsidRPr="009C6A68">
                                    <w:rPr>
                                      <w:highlight w:val="yellow"/>
                                      <w:lang w:eastAsia="ko-KR"/>
                                    </w:rPr>
                                    <w:t xml:space="preserve"> &lt; 4;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2" w:name="OLE_LINK40"/>
                                  <w:bookmarkStart w:id="3" w:name="OLE_LINK41"/>
                                  <w:r>
                                    <w:rPr>
                                      <w:lang w:eastAsia="ko-KR"/>
                                    </w:rPr>
                                    <w:tab/>
                                  </w:r>
                                  <w:r>
                                    <w:rPr>
                                      <w:lang w:eastAsia="ko-KR"/>
                                    </w:rPr>
                                    <w:tab/>
                                  </w:r>
                                  <w:r>
                                    <w:rPr>
                                      <w:lang w:eastAsia="ko-KR"/>
                                    </w:rPr>
                                    <w:tab/>
                                  </w:r>
                                  <w:proofErr w:type="spellStart"/>
                                  <w:r w:rsidRPr="00CA1943">
                                    <w:rPr>
                                      <w:b/>
                                      <w:highlight w:val="yellow"/>
                                      <w:lang w:eastAsia="ko-KR"/>
                                    </w:rPr>
                                    <w:t>sao_</w:t>
                                  </w:r>
                                  <w:r w:rsidRPr="00CA1943">
                                    <w:rPr>
                                      <w:rFonts w:hint="eastAsia"/>
                                      <w:b/>
                                      <w:highlight w:val="yellow"/>
                                      <w:lang w:eastAsia="zh-TW"/>
                                    </w:rPr>
                                    <w:t>offset</w:t>
                                  </w:r>
                                  <w:r w:rsidRPr="00CA1943">
                                    <w:rPr>
                                      <w:b/>
                                      <w:highlight w:val="yellow"/>
                                      <w:lang w:eastAsia="ko-KR"/>
                                    </w:rPr>
                                    <w:t>_</w:t>
                                  </w:r>
                                  <w:r w:rsidRPr="00CA1943">
                                    <w:rPr>
                                      <w:rFonts w:hint="eastAsia"/>
                                      <w:b/>
                                      <w:highlight w:val="yellow"/>
                                      <w:lang w:eastAsia="zh-TW"/>
                                    </w:rPr>
                                    <w:t>sign</w:t>
                                  </w:r>
                                  <w:proofErr w:type="spellEnd"/>
                                  <w:r w:rsidRPr="00CA1943">
                                    <w:rPr>
                                      <w:highlight w:val="yellow"/>
                                      <w:lang w:eastAsia="ko-KR"/>
                                    </w:rPr>
                                    <w:t xml:space="preserve"> [ </w:t>
                                  </w:r>
                                  <w:proofErr w:type="spellStart"/>
                                  <w:r w:rsidRPr="00CA1943">
                                    <w:rPr>
                                      <w:highlight w:val="yellow"/>
                                      <w:lang w:eastAsia="ko-KR"/>
                                    </w:rPr>
                                    <w:t>cIdx</w:t>
                                  </w:r>
                                  <w:proofErr w:type="spellEnd"/>
                                  <w:r w:rsidRPr="00CA1943">
                                    <w:rPr>
                                      <w:highlight w:val="yellow"/>
                                      <w:lang w:eastAsia="ko-KR"/>
                                    </w:rPr>
                                    <w:t> ][ </w:t>
                                  </w:r>
                                  <w:proofErr w:type="spellStart"/>
                                  <w:r w:rsidRPr="00CA1943">
                                    <w:rPr>
                                      <w:highlight w:val="yellow"/>
                                      <w:lang w:eastAsia="ko-KR"/>
                                    </w:rPr>
                                    <w:t>rx</w:t>
                                  </w:r>
                                  <w:proofErr w:type="spellEnd"/>
                                  <w:r w:rsidRPr="00CA1943">
                                    <w:rPr>
                                      <w:highlight w:val="yellow"/>
                                      <w:lang w:eastAsia="ko-KR"/>
                                    </w:rPr>
                                    <w:t> ][ </w:t>
                                  </w:r>
                                  <w:proofErr w:type="spellStart"/>
                                  <w:r w:rsidRPr="00CA1943">
                                    <w:rPr>
                                      <w:highlight w:val="yellow"/>
                                      <w:lang w:eastAsia="ko-KR"/>
                                    </w:rPr>
                                    <w:t>ry</w:t>
                                  </w:r>
                                  <w:proofErr w:type="spellEnd"/>
                                  <w:r w:rsidRPr="00CA1943">
                                    <w:rPr>
                                      <w:highlight w:val="yellow"/>
                                      <w:lang w:eastAsia="ko-KR"/>
                                    </w:rPr>
                                    <w:t> ]</w:t>
                                  </w:r>
                                  <w:r w:rsidRPr="009C6A68">
                                    <w:rPr>
                                      <w:highlight w:val="yellow"/>
                                      <w:lang w:eastAsia="ko-KR"/>
                                    </w:rPr>
                                    <w:t>[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sidRPr="00CA1943">
                                    <w:rPr>
                                      <w:rFonts w:eastAsia="PMingLiU"/>
                                      <w:b w:val="0"/>
                                      <w:highlight w:val="yellow"/>
                                      <w:lang w:eastAsia="zh-TW"/>
                                    </w:rPr>
                                    <w:t>ae</w:t>
                                  </w:r>
                                  <w:proofErr w:type="spellEnd"/>
                                  <w:r w:rsidRPr="00CA1943">
                                    <w:rPr>
                                      <w:b w:val="0"/>
                                      <w:highlight w:val="yellow"/>
                                    </w:rPr>
                                    <w:t>(</w:t>
                                  </w:r>
                                  <w:r w:rsidRPr="00CA1943">
                                    <w:rPr>
                                      <w:rFonts w:eastAsia="PMingLiU"/>
                                      <w:b w:val="0"/>
                                      <w:highlight w:val="yellow"/>
                                      <w:lang w:eastAsia="zh-TW"/>
                                    </w:rPr>
                                    <w:t>v</w:t>
                                  </w:r>
                                  <w:r w:rsidRPr="00CA1943">
                                    <w:rPr>
                                      <w:b w:val="0"/>
                                      <w:highlight w:val="yellow"/>
                                    </w:rPr>
                                    <w:t>)</w:t>
                                  </w:r>
                                  <w:r>
                                    <w:rPr>
                                      <w:b w:val="0"/>
                                    </w:rPr>
                                    <w:t xml:space="preserve"> </w:t>
                                  </w:r>
                                </w:p>
                              </w:tc>
                            </w:tr>
                            <w:bookmarkEnd w:id="2"/>
                            <w:bookmarkEnd w:id="3"/>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b/>
                                      <w:bCs/>
                                      <w:lang w:eastAsia="ko-KR"/>
                                    </w:rPr>
                                    <w:tab/>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0 )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4" w:name="OLE_LINK34"/>
                                  <w:r>
                                    <w:rPr>
                                      <w:lang w:eastAsia="ko-KR"/>
                                    </w:rPr>
                                    <w:tab/>
                                  </w:r>
                                  <w:r>
                                    <w:rPr>
                                      <w:lang w:eastAsia="ko-KR"/>
                                    </w:rPr>
                                    <w:tab/>
                                    <w:t xml:space="preserve">for( </w:t>
                                  </w:r>
                                  <w:proofErr w:type="spellStart"/>
                                  <w:r>
                                    <w:rPr>
                                      <w:lang w:eastAsia="ko-KR"/>
                                    </w:rPr>
                                    <w:t>i</w:t>
                                  </w:r>
                                  <w:proofErr w:type="spellEnd"/>
                                  <w:r>
                                    <w:rPr>
                                      <w:lang w:eastAsia="ko-KR"/>
                                    </w:rPr>
                                    <w:t xml:space="preserve"> = 0; </w:t>
                                  </w:r>
                                  <w:proofErr w:type="spellStart"/>
                                  <w:r>
                                    <w:rPr>
                                      <w:lang w:eastAsia="ko-KR"/>
                                    </w:rPr>
                                    <w:t>i</w:t>
                                  </w:r>
                                  <w:proofErr w:type="spellEnd"/>
                                  <w:r>
                                    <w:rPr>
                                      <w:lang w:eastAsia="ko-KR"/>
                                    </w:rPr>
                                    <w:t xml:space="preserve"> &lt; 4;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r>
                                  <w:r>
                                    <w:rPr>
                                      <w:lang w:eastAsia="ko-KR"/>
                                    </w:rPr>
                                    <w:tab/>
                                  </w:r>
                                  <w:r>
                                    <w:rPr>
                                      <w:lang w:eastAsia="ko-KR"/>
                                    </w:rPr>
                                    <w:tab/>
                                  </w:r>
                                  <w:proofErr w:type="spellStart"/>
                                  <w:r>
                                    <w:rPr>
                                      <w:b/>
                                      <w:lang w:eastAsia="ko-KR"/>
                                    </w:rPr>
                                    <w:t>sao_offset</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w:t>
                                  </w:r>
                                  <w:proofErr w:type="spellStart"/>
                                  <w:r>
                                    <w:rPr>
                                      <w:lang w:eastAsia="ko-KR"/>
                                    </w:rPr>
                                    <w:t>ry</w:t>
                                  </w:r>
                                  <w:proofErr w:type="spellEnd"/>
                                  <w:r>
                                    <w:rPr>
                                      <w:lang w:eastAsia="ko-KR"/>
                                    </w:rPr>
                                    <w:t> ][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bookmarkEnd w:id="4"/>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bookmarkEnd w:id="0"/>
                            <w:bookmarkEnd w:id="1"/>
                          </w:tbl>
                          <w:p w:rsidR="00134BCD" w:rsidRPr="00564AD3" w:rsidRDefault="00134BCD" w:rsidP="00FC0348">
                            <w:pPr>
                              <w:jc w:val="center"/>
                              <w:rPr>
                                <w:lang w:eastAsia="zh-TW"/>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5" o:spid="_x0000_s1026" type="#_x0000_t202" style="width:468pt;height:2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" filled="f" stroked="f">
                <v:textbox>
                  <w:txbxContent>
                    <w:p w:rsidR="00134BCD" w:rsidRDefault="00134BCD" w:rsidP="00FC0348">
                      <w:pPr>
                        <w:jc w:val="center"/>
                        <w:rPr>
                          <w:b/>
                          <w:szCs w:val="24"/>
                          <w:lang w:eastAsia="zh-TW"/>
                        </w:rPr>
                      </w:pPr>
                      <w:proofErr w:type="gramStart"/>
                      <w:r>
                        <w:rPr>
                          <w:rFonts w:hint="eastAsia"/>
                          <w:b/>
                          <w:szCs w:val="24"/>
                          <w:lang w:eastAsia="zh-TW"/>
                        </w:rPr>
                        <w:t>Table</w:t>
                      </w:r>
                      <w:r w:rsidRPr="00425C0D">
                        <w:rPr>
                          <w:rFonts w:hint="eastAsia"/>
                          <w:b/>
                          <w:szCs w:val="24"/>
                        </w:rPr>
                        <w:t xml:space="preserve"> </w:t>
                      </w:r>
                      <w:r>
                        <w:rPr>
                          <w:rFonts w:hint="eastAsia"/>
                          <w:b/>
                          <w:szCs w:val="24"/>
                          <w:lang w:eastAsia="zh-TW"/>
                        </w:rPr>
                        <w:t>1</w:t>
                      </w:r>
                      <w:r w:rsidRPr="00425C0D">
                        <w:rPr>
                          <w:rFonts w:hint="eastAsia"/>
                          <w:b/>
                          <w:szCs w:val="24"/>
                        </w:rPr>
                        <w:t>.</w:t>
                      </w:r>
                      <w:proofErr w:type="gramEnd"/>
                      <w:r w:rsidRPr="00425C0D">
                        <w:rPr>
                          <w:rFonts w:hint="eastAsia"/>
                          <w:b/>
                          <w:szCs w:val="24"/>
                        </w:rPr>
                        <w:t xml:space="preserve">  </w:t>
                      </w:r>
                      <w:r>
                        <w:rPr>
                          <w:rFonts w:hint="eastAsia"/>
                          <w:b/>
                          <w:szCs w:val="24"/>
                          <w:lang w:eastAsia="zh-TW"/>
                        </w:rPr>
                        <w:t xml:space="preserve">Syntax change in offset coding </w:t>
                      </w:r>
                    </w:p>
                    <w:p w:rsidR="00134BCD" w:rsidRDefault="00134BCD" w:rsidP="00FC0348">
                      <w:pPr>
                        <w:jc w:val="center"/>
                        <w:rPr>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9"/>
                        <w:gridCol w:w="1261"/>
                      </w:tblGrid>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5" w:name="OLE_LINK3"/>
                            <w:bookmarkStart w:id="6" w:name="OLE_LINK4"/>
                            <w:proofErr w:type="spellStart"/>
                            <w:r>
                              <w:rPr>
                                <w:lang w:eastAsia="ko-KR"/>
                              </w:rPr>
                              <w:t>sao_offset_cabac</w:t>
                            </w:r>
                            <w:proofErr w:type="spellEnd"/>
                            <w:r>
                              <w:rPr>
                                <w:lang w:eastAsia="ko-KR"/>
                              </w:rPr>
                              <w:t>( </w:t>
                            </w:r>
                            <w:proofErr w:type="spellStart"/>
                            <w:r>
                              <w:rPr>
                                <w:lang w:eastAsia="ko-KR"/>
                              </w:rPr>
                              <w:t>rx</w:t>
                            </w:r>
                            <w:proofErr w:type="spellEnd"/>
                            <w:r>
                              <w:rPr>
                                <w:lang w:eastAsia="ko-KR"/>
                              </w:rPr>
                              <w:t>, </w:t>
                            </w:r>
                            <w:proofErr w:type="spellStart"/>
                            <w:r>
                              <w:rPr>
                                <w:lang w:eastAsia="ko-KR"/>
                              </w:rPr>
                              <w:t>ry</w:t>
                            </w:r>
                            <w:proofErr w:type="spellEnd"/>
                            <w:r>
                              <w:rPr>
                                <w:lang w:eastAsia="ko-KR"/>
                              </w:rPr>
                              <w:t>, </w:t>
                            </w:r>
                            <w:proofErr w:type="spellStart"/>
                            <w:r>
                              <w:rPr>
                                <w:lang w:eastAsia="ko-KR"/>
                              </w:rPr>
                              <w:t>cIdx</w:t>
                            </w:r>
                            <w:proofErr w:type="spellEnd"/>
                            <w:r>
                              <w:rPr>
                                <w:lang w:eastAsia="ko-KR"/>
                              </w:rPr>
                              <w:t> )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pPr>
                            <w:r>
                              <w:t>Descriptor</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FC0348" w:rsidRDefault="00134BCD" w:rsidP="00134BCD">
                            <w:pPr>
                              <w:pStyle w:val="tablesyntax"/>
                              <w:rPr>
                                <w:lang w:val="fr-FR" w:eastAsia="ko-KR"/>
                              </w:rPr>
                            </w:pPr>
                            <w:r w:rsidRPr="00FC0348">
                              <w:rPr>
                                <w:lang w:val="fr-FR" w:eastAsia="ko-KR"/>
                              </w:rPr>
                              <w:tab/>
                            </w:r>
                            <w:proofErr w:type="spellStart"/>
                            <w:r w:rsidRPr="00FC0348">
                              <w:rPr>
                                <w:b/>
                                <w:lang w:val="fr-FR" w:eastAsia="ko-KR"/>
                              </w:rPr>
                              <w:t>sao_type_</w:t>
                            </w:r>
                            <w:proofErr w:type="gramStart"/>
                            <w:r w:rsidRPr="00FC0348">
                              <w:rPr>
                                <w:b/>
                                <w:lang w:val="fr-FR" w:eastAsia="ko-KR"/>
                              </w:rPr>
                              <w:t>idx</w:t>
                            </w:r>
                            <w:proofErr w:type="spellEnd"/>
                            <w:r w:rsidRPr="00FC0348">
                              <w:rPr>
                                <w:lang w:val="fr-FR" w:eastAsia="ko-KR"/>
                              </w:rPr>
                              <w:t>[</w:t>
                            </w:r>
                            <w:proofErr w:type="gramEnd"/>
                            <w:r w:rsidRPr="00FC0348">
                              <w:rPr>
                                <w:lang w:val="fr-FR" w:eastAsia="ko-KR"/>
                              </w:rPr>
                              <w:t> </w:t>
                            </w:r>
                            <w:proofErr w:type="spellStart"/>
                            <w:r w:rsidRPr="00FC0348">
                              <w:rPr>
                                <w:lang w:val="fr-FR" w:eastAsia="ko-KR"/>
                              </w:rPr>
                              <w:t>cIdx</w:t>
                            </w:r>
                            <w:proofErr w:type="spellEnd"/>
                            <w:r w:rsidRPr="00FC0348">
                              <w:rPr>
                                <w:lang w:val="fr-FR" w:eastAsia="ko-KR"/>
                              </w:rPr>
                              <w:t> ][ </w:t>
                            </w:r>
                            <w:proofErr w:type="spellStart"/>
                            <w:r w:rsidRPr="00FC0348">
                              <w:rPr>
                                <w:lang w:val="fr-FR" w:eastAsia="ko-KR"/>
                              </w:rPr>
                              <w:t>rx</w:t>
                            </w:r>
                            <w:proofErr w:type="spellEnd"/>
                            <w:r w:rsidRPr="00FC0348">
                              <w:rPr>
                                <w:lang w:val="fr-FR" w:eastAsia="ko-KR"/>
                              </w:rPr>
                              <w:t> ][ </w:t>
                            </w:r>
                            <w:proofErr w:type="spellStart"/>
                            <w:r w:rsidRPr="00FC0348">
                              <w:rPr>
                                <w:lang w:val="fr-FR" w:eastAsia="ko-KR"/>
                              </w:rPr>
                              <w:t>ry</w:t>
                            </w:r>
                            <w:proofErr w:type="spellEnd"/>
                            <w:r w:rsidRPr="00FC0348">
                              <w:rPr>
                                <w:lang w:val="fr-FR"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=5 )</w:t>
                            </w:r>
                            <w:r>
                              <w:rPr>
                                <w:rFonts w:hint="eastAsia"/>
                                <w:lang w:eastAsia="zh-TW"/>
                              </w:rPr>
                              <w:t xml:space="preserve"> </w:t>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ko-KR"/>
                              </w:rPr>
                            </w:pPr>
                            <w:r>
                              <w:rPr>
                                <w:lang w:eastAsia="ko-KR"/>
                              </w:rPr>
                              <w:tab/>
                            </w:r>
                            <w:r>
                              <w:rPr>
                                <w:lang w:eastAsia="ko-KR"/>
                              </w:rPr>
                              <w:tab/>
                            </w:r>
                            <w:proofErr w:type="spellStart"/>
                            <w:r>
                              <w:rPr>
                                <w:b/>
                                <w:lang w:eastAsia="ko-KR"/>
                              </w:rPr>
                              <w:t>sao_band_position</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b w:val="0"/>
                              </w:rPr>
                            </w:pPr>
                            <w:proofErr w:type="spellStart"/>
                            <w:r>
                              <w:rPr>
                                <w:rFonts w:eastAsia="PMingLiU"/>
                                <w:b w:val="0"/>
                                <w:lang w:eastAsia="zh-TW"/>
                              </w:rPr>
                              <w:t>ae</w:t>
                            </w:r>
                            <w:proofErr w:type="spellEnd"/>
                            <w:r>
                              <w:rPr>
                                <w:b w:val="0"/>
                              </w:rPr>
                              <w:t>(</w:t>
                            </w:r>
                            <w:r>
                              <w:rPr>
                                <w:rFonts w:eastAsia="PMingLiU"/>
                                <w:b w:val="0"/>
                                <w:lang w:eastAsia="zh-TW"/>
                              </w:rPr>
                              <w:t>v</w:t>
                            </w:r>
                            <w:r>
                              <w:rPr>
                                <w:b w:val="0"/>
                              </w:rPr>
                              <w:t xml:space="preserve">) </w:t>
                            </w: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spacing w:line="276" w:lineRule="auto"/>
                              <w:rPr>
                                <w:lang w:eastAsia="zh-TW"/>
                              </w:rPr>
                            </w:pPr>
                            <w:r>
                              <w:rPr>
                                <w:lang w:eastAsia="ko-KR"/>
                              </w:rPr>
                              <w:tab/>
                            </w:r>
                            <w:r>
                              <w:rPr>
                                <w:lang w:eastAsia="ko-KR"/>
                              </w:rPr>
                              <w:tab/>
                            </w:r>
                            <w:r w:rsidRPr="009C6A68">
                              <w:rPr>
                                <w:rFonts w:hint="eastAsia"/>
                                <w:highlight w:val="yellow"/>
                                <w:lang w:eastAsia="zh-TW"/>
                              </w:rPr>
                              <w:t>f</w:t>
                            </w:r>
                            <w:r w:rsidRPr="009C6A68">
                              <w:rPr>
                                <w:rFonts w:hint="eastAsia"/>
                                <w:highlight w:val="yellow"/>
                                <w:lang w:eastAsia="ko-KR"/>
                              </w:rPr>
                              <w:t>or</w:t>
                            </w:r>
                            <w:r w:rsidRPr="009C6A68">
                              <w:rPr>
                                <w:highlight w:val="yellow"/>
                                <w:lang w:eastAsia="ko-KR"/>
                              </w:rPr>
                              <w:t xml:space="preserve">( </w:t>
                            </w:r>
                            <w:proofErr w:type="spellStart"/>
                            <w:r w:rsidRPr="009C6A68">
                              <w:rPr>
                                <w:highlight w:val="yellow"/>
                                <w:lang w:eastAsia="ko-KR"/>
                              </w:rPr>
                              <w:t>i</w:t>
                            </w:r>
                            <w:proofErr w:type="spellEnd"/>
                            <w:r w:rsidRPr="009C6A68">
                              <w:rPr>
                                <w:highlight w:val="yellow"/>
                                <w:lang w:eastAsia="ko-KR"/>
                              </w:rPr>
                              <w:t xml:space="preserve"> = 0; </w:t>
                            </w:r>
                            <w:proofErr w:type="spellStart"/>
                            <w:r w:rsidRPr="009C6A68">
                              <w:rPr>
                                <w:highlight w:val="yellow"/>
                                <w:lang w:eastAsia="ko-KR"/>
                              </w:rPr>
                              <w:t>i</w:t>
                            </w:r>
                            <w:proofErr w:type="spellEnd"/>
                            <w:r w:rsidRPr="009C6A68">
                              <w:rPr>
                                <w:highlight w:val="yellow"/>
                                <w:lang w:eastAsia="ko-KR"/>
                              </w:rPr>
                              <w:t xml:space="preserve"> &lt; 4;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spacing w:line="276" w:lineRule="auto"/>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7" w:name="OLE_LINK40"/>
                            <w:bookmarkStart w:id="8" w:name="OLE_LINK41"/>
                            <w:r>
                              <w:rPr>
                                <w:lang w:eastAsia="ko-KR"/>
                              </w:rPr>
                              <w:tab/>
                            </w:r>
                            <w:r>
                              <w:rPr>
                                <w:lang w:eastAsia="ko-KR"/>
                              </w:rPr>
                              <w:tab/>
                            </w:r>
                            <w:r>
                              <w:rPr>
                                <w:lang w:eastAsia="ko-KR"/>
                              </w:rPr>
                              <w:tab/>
                            </w:r>
                            <w:proofErr w:type="spellStart"/>
                            <w:r w:rsidRPr="00CA1943">
                              <w:rPr>
                                <w:b/>
                                <w:highlight w:val="yellow"/>
                                <w:lang w:eastAsia="ko-KR"/>
                              </w:rPr>
                              <w:t>sao_</w:t>
                            </w:r>
                            <w:r w:rsidRPr="00CA1943">
                              <w:rPr>
                                <w:rFonts w:hint="eastAsia"/>
                                <w:b/>
                                <w:highlight w:val="yellow"/>
                                <w:lang w:eastAsia="zh-TW"/>
                              </w:rPr>
                              <w:t>offset</w:t>
                            </w:r>
                            <w:r w:rsidRPr="00CA1943">
                              <w:rPr>
                                <w:b/>
                                <w:highlight w:val="yellow"/>
                                <w:lang w:eastAsia="ko-KR"/>
                              </w:rPr>
                              <w:t>_</w:t>
                            </w:r>
                            <w:r w:rsidRPr="00CA1943">
                              <w:rPr>
                                <w:rFonts w:hint="eastAsia"/>
                                <w:b/>
                                <w:highlight w:val="yellow"/>
                                <w:lang w:eastAsia="zh-TW"/>
                              </w:rPr>
                              <w:t>sign</w:t>
                            </w:r>
                            <w:proofErr w:type="spellEnd"/>
                            <w:r w:rsidRPr="00CA1943">
                              <w:rPr>
                                <w:highlight w:val="yellow"/>
                                <w:lang w:eastAsia="ko-KR"/>
                              </w:rPr>
                              <w:t xml:space="preserve"> [ </w:t>
                            </w:r>
                            <w:proofErr w:type="spellStart"/>
                            <w:r w:rsidRPr="00CA1943">
                              <w:rPr>
                                <w:highlight w:val="yellow"/>
                                <w:lang w:eastAsia="ko-KR"/>
                              </w:rPr>
                              <w:t>cIdx</w:t>
                            </w:r>
                            <w:proofErr w:type="spellEnd"/>
                            <w:r w:rsidRPr="00CA1943">
                              <w:rPr>
                                <w:highlight w:val="yellow"/>
                                <w:lang w:eastAsia="ko-KR"/>
                              </w:rPr>
                              <w:t> ][ </w:t>
                            </w:r>
                            <w:proofErr w:type="spellStart"/>
                            <w:r w:rsidRPr="00CA1943">
                              <w:rPr>
                                <w:highlight w:val="yellow"/>
                                <w:lang w:eastAsia="ko-KR"/>
                              </w:rPr>
                              <w:t>rx</w:t>
                            </w:r>
                            <w:proofErr w:type="spellEnd"/>
                            <w:r w:rsidRPr="00CA1943">
                              <w:rPr>
                                <w:highlight w:val="yellow"/>
                                <w:lang w:eastAsia="ko-KR"/>
                              </w:rPr>
                              <w:t> ][ </w:t>
                            </w:r>
                            <w:proofErr w:type="spellStart"/>
                            <w:r w:rsidRPr="00CA1943">
                              <w:rPr>
                                <w:highlight w:val="yellow"/>
                                <w:lang w:eastAsia="ko-KR"/>
                              </w:rPr>
                              <w:t>ry</w:t>
                            </w:r>
                            <w:proofErr w:type="spellEnd"/>
                            <w:r w:rsidRPr="00CA1943">
                              <w:rPr>
                                <w:highlight w:val="yellow"/>
                                <w:lang w:eastAsia="ko-KR"/>
                              </w:rPr>
                              <w:t> ]</w:t>
                            </w:r>
                            <w:r w:rsidRPr="009C6A68">
                              <w:rPr>
                                <w:highlight w:val="yellow"/>
                                <w:lang w:eastAsia="ko-KR"/>
                              </w:rPr>
                              <w:t>[ </w:t>
                            </w:r>
                            <w:proofErr w:type="spellStart"/>
                            <w:r w:rsidRPr="009C6A68">
                              <w:rPr>
                                <w:highlight w:val="yellow"/>
                                <w:lang w:eastAsia="ko-KR"/>
                              </w:rPr>
                              <w:t>i</w:t>
                            </w:r>
                            <w:proofErr w:type="spellEnd"/>
                            <w:r w:rsidRPr="009C6A68">
                              <w:rPr>
                                <w:highlight w:val="yellow"/>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sidRPr="00CA1943">
                              <w:rPr>
                                <w:rFonts w:eastAsia="PMingLiU"/>
                                <w:b w:val="0"/>
                                <w:highlight w:val="yellow"/>
                                <w:lang w:eastAsia="zh-TW"/>
                              </w:rPr>
                              <w:t>ae</w:t>
                            </w:r>
                            <w:proofErr w:type="spellEnd"/>
                            <w:r w:rsidRPr="00CA1943">
                              <w:rPr>
                                <w:b w:val="0"/>
                                <w:highlight w:val="yellow"/>
                              </w:rPr>
                              <w:t>(</w:t>
                            </w:r>
                            <w:r w:rsidRPr="00CA1943">
                              <w:rPr>
                                <w:rFonts w:eastAsia="PMingLiU"/>
                                <w:b w:val="0"/>
                                <w:highlight w:val="yellow"/>
                                <w:lang w:eastAsia="zh-TW"/>
                              </w:rPr>
                              <w:t>v</w:t>
                            </w:r>
                            <w:r w:rsidRPr="00CA1943">
                              <w:rPr>
                                <w:b w:val="0"/>
                                <w:highlight w:val="yellow"/>
                              </w:rPr>
                              <w:t>)</w:t>
                            </w:r>
                            <w:r>
                              <w:rPr>
                                <w:b w:val="0"/>
                              </w:rPr>
                              <w:t xml:space="preserve"> </w:t>
                            </w:r>
                          </w:p>
                        </w:tc>
                      </w:tr>
                      <w:bookmarkEnd w:id="7"/>
                      <w:bookmarkEnd w:id="8"/>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Pr="00CA1943" w:rsidRDefault="00134BCD" w:rsidP="00134BCD">
                            <w:pPr>
                              <w:pStyle w:val="tablesyntax"/>
                              <w:rPr>
                                <w:lang w:eastAsia="zh-TW"/>
                              </w:rPr>
                            </w:pPr>
                            <w:r>
                              <w:rPr>
                                <w:b/>
                                <w:bCs/>
                                <w:lang w:eastAsia="ko-KR"/>
                              </w:rPr>
                              <w:tab/>
                            </w:r>
                            <w:r w:rsidRPr="00CA1943">
                              <w:rPr>
                                <w:rFonts w:hint="eastAsia"/>
                                <w:highlight w:val="yellow"/>
                                <w:lang w:eastAsia="zh-TW"/>
                              </w:rPr>
                              <w:t>}</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rFonts w:eastAsia="PMingLiU"/>
                                <w:b w:val="0"/>
                                <w:lang w:eastAsia="zh-TW"/>
                              </w:rPr>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t xml:space="preserve">if( </w:t>
                            </w:r>
                            <w:proofErr w:type="spellStart"/>
                            <w:r>
                              <w:rPr>
                                <w:lang w:eastAsia="ko-KR"/>
                              </w:rPr>
                              <w:t>sao_type_idx</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 </w:t>
                            </w:r>
                            <w:proofErr w:type="spellStart"/>
                            <w:r>
                              <w:rPr>
                                <w:lang w:eastAsia="ko-KR"/>
                              </w:rPr>
                              <w:t>ry</w:t>
                            </w:r>
                            <w:proofErr w:type="spellEnd"/>
                            <w:r>
                              <w:rPr>
                                <w:lang w:eastAsia="ko-KR"/>
                              </w:rPr>
                              <w:t> ] != 0 )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bookmarkStart w:id="9" w:name="OLE_LINK34"/>
                            <w:r>
                              <w:rPr>
                                <w:lang w:eastAsia="ko-KR"/>
                              </w:rPr>
                              <w:tab/>
                            </w:r>
                            <w:r>
                              <w:rPr>
                                <w:lang w:eastAsia="ko-KR"/>
                              </w:rPr>
                              <w:tab/>
                              <w:t xml:space="preserve">for( </w:t>
                            </w:r>
                            <w:proofErr w:type="spellStart"/>
                            <w:r>
                              <w:rPr>
                                <w:lang w:eastAsia="ko-KR"/>
                              </w:rPr>
                              <w:t>i</w:t>
                            </w:r>
                            <w:proofErr w:type="spellEnd"/>
                            <w:r>
                              <w:rPr>
                                <w:lang w:eastAsia="ko-KR"/>
                              </w:rPr>
                              <w:t xml:space="preserve"> = 0; </w:t>
                            </w:r>
                            <w:proofErr w:type="spellStart"/>
                            <w:r>
                              <w:rPr>
                                <w:lang w:eastAsia="ko-KR"/>
                              </w:rPr>
                              <w:t>i</w:t>
                            </w:r>
                            <w:proofErr w:type="spellEnd"/>
                            <w:r>
                              <w:rPr>
                                <w:lang w:eastAsia="ko-KR"/>
                              </w:rPr>
                              <w:t xml:space="preserve"> &lt; 4;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ab/>
                            </w:r>
                            <w:r>
                              <w:rPr>
                                <w:lang w:eastAsia="ko-KR"/>
                              </w:rPr>
                              <w:tab/>
                            </w:r>
                            <w:r>
                              <w:rPr>
                                <w:lang w:eastAsia="ko-KR"/>
                              </w:rPr>
                              <w:tab/>
                            </w:r>
                            <w:proofErr w:type="spellStart"/>
                            <w:r>
                              <w:rPr>
                                <w:b/>
                                <w:lang w:eastAsia="ko-KR"/>
                              </w:rPr>
                              <w:t>sao_offset</w:t>
                            </w:r>
                            <w:proofErr w:type="spellEnd"/>
                            <w:r>
                              <w:rPr>
                                <w:lang w:eastAsia="ko-KR"/>
                              </w:rPr>
                              <w:t>[ </w:t>
                            </w:r>
                            <w:proofErr w:type="spellStart"/>
                            <w:r>
                              <w:rPr>
                                <w:lang w:eastAsia="ko-KR"/>
                              </w:rPr>
                              <w:t>cIdx</w:t>
                            </w:r>
                            <w:proofErr w:type="spellEnd"/>
                            <w:r>
                              <w:rPr>
                                <w:lang w:eastAsia="ko-KR"/>
                              </w:rPr>
                              <w:t> ][ </w:t>
                            </w:r>
                            <w:proofErr w:type="spellStart"/>
                            <w:r>
                              <w:rPr>
                                <w:lang w:eastAsia="ko-KR"/>
                              </w:rPr>
                              <w:t>rx</w:t>
                            </w:r>
                            <w:proofErr w:type="spellEnd"/>
                            <w:r>
                              <w:rPr>
                                <w:lang w:eastAsia="ko-KR"/>
                              </w:rPr>
                              <w:t>][ </w:t>
                            </w:r>
                            <w:proofErr w:type="spellStart"/>
                            <w:r>
                              <w:rPr>
                                <w:lang w:eastAsia="ko-KR"/>
                              </w:rPr>
                              <w:t>ry</w:t>
                            </w:r>
                            <w:proofErr w:type="spellEnd"/>
                            <w:r>
                              <w:rPr>
                                <w:lang w:eastAsia="ko-KR"/>
                              </w:rPr>
                              <w:t> ][ </w:t>
                            </w:r>
                            <w:proofErr w:type="spellStart"/>
                            <w:r>
                              <w:rPr>
                                <w:lang w:eastAsia="ko-KR"/>
                              </w:rPr>
                              <w:t>i</w:t>
                            </w:r>
                            <w:proofErr w:type="spellEnd"/>
                            <w:r>
                              <w:rPr>
                                <w:lang w:eastAsia="ko-KR"/>
                              </w:rPr>
                              <w:t> ]</w:t>
                            </w:r>
                          </w:p>
                        </w:tc>
                        <w:tc>
                          <w:tcPr>
                            <w:tcW w:w="1261"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heading"/>
                              <w:rPr>
                                <w:b w:val="0"/>
                              </w:rPr>
                            </w:pPr>
                            <w:proofErr w:type="spellStart"/>
                            <w:r>
                              <w:rPr>
                                <w:b w:val="0"/>
                              </w:rPr>
                              <w:t>ae</w:t>
                            </w:r>
                            <w:proofErr w:type="spellEnd"/>
                            <w:r>
                              <w:rPr>
                                <w:b w:val="0"/>
                              </w:rPr>
                              <w:t>(v)</w:t>
                            </w:r>
                          </w:p>
                        </w:tc>
                      </w:tr>
                      <w:bookmarkEnd w:id="9"/>
                      <w:tr w:rsidR="00134BCD" w:rsidTr="00134BCD">
                        <w:trPr>
                          <w:cantSplit/>
                          <w:jc w:val="center"/>
                        </w:trPr>
                        <w:tc>
                          <w:tcPr>
                            <w:tcW w:w="6559" w:type="dxa"/>
                            <w:tcBorders>
                              <w:top w:val="single" w:sz="4" w:space="0" w:color="auto"/>
                              <w:left w:val="single" w:sz="4" w:space="0" w:color="auto"/>
                              <w:bottom w:val="single" w:sz="4" w:space="0" w:color="auto"/>
                              <w:right w:val="single" w:sz="4" w:space="0" w:color="auto"/>
                            </w:tcBorders>
                            <w:hideMark/>
                          </w:tcPr>
                          <w:p w:rsidR="00134BCD" w:rsidRDefault="00134BCD" w:rsidP="00134BCD">
                            <w:pPr>
                              <w:pStyle w:val="tablesyntax"/>
                              <w:rPr>
                                <w:lang w:eastAsia="ko-KR"/>
                              </w:rPr>
                            </w:pPr>
                            <w:r>
                              <w:rPr>
                                <w:lang w:eastAsia="ko-KR"/>
                              </w:rPr>
                              <w:t>}</w:t>
                            </w:r>
                          </w:p>
                        </w:tc>
                        <w:tc>
                          <w:tcPr>
                            <w:tcW w:w="1261" w:type="dxa"/>
                            <w:tcBorders>
                              <w:top w:val="single" w:sz="4" w:space="0" w:color="auto"/>
                              <w:left w:val="single" w:sz="4" w:space="0" w:color="auto"/>
                              <w:bottom w:val="single" w:sz="4" w:space="0" w:color="auto"/>
                              <w:right w:val="single" w:sz="4" w:space="0" w:color="auto"/>
                            </w:tcBorders>
                          </w:tcPr>
                          <w:p w:rsidR="00134BCD" w:rsidRDefault="00134BCD" w:rsidP="00134BCD">
                            <w:pPr>
                              <w:pStyle w:val="tableheading"/>
                            </w:pPr>
                          </w:p>
                        </w:tc>
                      </w:tr>
                      <w:bookmarkEnd w:id="5"/>
                      <w:bookmarkEnd w:id="6"/>
                    </w:tbl>
                    <w:p w:rsidR="00134BCD" w:rsidRPr="00564AD3" w:rsidRDefault="00134BCD" w:rsidP="00FC0348">
                      <w:pPr>
                        <w:jc w:val="center"/>
                        <w:rPr>
                          <w:lang w:eastAsia="zh-TW"/>
                        </w:rPr>
                      </w:pPr>
                    </w:p>
                  </w:txbxContent>
                </v:textbox>
                <w10:anchorlock/>
              </v:shape>
            </w:pict>
          </mc:Fallback>
        </mc:AlternateContent>
      </w:r>
    </w:p>
    <w:p w:rsidR="001F2594" w:rsidRDefault="001F2594" w:rsidP="009234A5">
      <w:pPr>
        <w:rPr>
          <w:szCs w:val="22"/>
          <w:lang w:val="en-CA"/>
        </w:rPr>
      </w:pPr>
    </w:p>
    <w:p w:rsidR="00A50367" w:rsidRDefault="00A50367" w:rsidP="009234A5">
      <w:pPr>
        <w:rPr>
          <w:szCs w:val="22"/>
          <w:lang w:val="en-CA"/>
        </w:rPr>
      </w:pPr>
    </w:p>
    <w:p w:rsidR="00BE766C" w:rsidRDefault="007B2648" w:rsidP="00BE766C">
      <w:pPr>
        <w:pStyle w:val="Heading1"/>
        <w:rPr>
          <w:lang w:val="en-CA"/>
        </w:rPr>
      </w:pPr>
      <w:r>
        <w:rPr>
          <w:lang w:val="en-CA"/>
        </w:rPr>
        <w:t>Results</w:t>
      </w:r>
    </w:p>
    <w:p w:rsidR="00A50367" w:rsidRPr="00A50367" w:rsidRDefault="00A50367" w:rsidP="00A50367">
      <w:r>
        <w:t xml:space="preserve">Here are the results of our cross-check by using different LCU size. The anchors are those used in CE1 </w:t>
      </w:r>
      <w:r>
        <w:fldChar w:fldCharType="begin"/>
      </w:r>
      <w:r>
        <w:instrText xml:space="preserve"> REF _Ref323041619 \r \h </w:instrText>
      </w:r>
      <w:r>
        <w:fldChar w:fldCharType="separate"/>
      </w:r>
      <w:r>
        <w:t>[1]</w:t>
      </w:r>
      <w:r>
        <w:fldChar w:fldCharType="end"/>
      </w:r>
      <w:r>
        <w:t xml:space="preserve">. </w:t>
      </w:r>
    </w:p>
    <w:tbl>
      <w:tblPr>
        <w:tblW w:w="8288" w:type="dxa"/>
        <w:tblInd w:w="70" w:type="dxa"/>
        <w:tblCellMar>
          <w:left w:w="70" w:type="dxa"/>
          <w:right w:w="70" w:type="dxa"/>
        </w:tblCellMar>
        <w:tblLook w:val="04A0" w:firstRow="1" w:lastRow="0" w:firstColumn="1" w:lastColumn="0" w:noHBand="0" w:noVBand="1"/>
      </w:tblPr>
      <w:tblGrid>
        <w:gridCol w:w="516"/>
        <w:gridCol w:w="1316"/>
        <w:gridCol w:w="1076"/>
        <w:gridCol w:w="1076"/>
        <w:gridCol w:w="1076"/>
        <w:gridCol w:w="1076"/>
        <w:gridCol w:w="1076"/>
        <w:gridCol w:w="1076"/>
      </w:tblGrid>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Main – LCU16x16</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HE10</w:t>
            </w:r>
            <w:r>
              <w:rPr>
                <w:rFonts w:ascii="Arial" w:hAnsi="Arial" w:cs="Arial"/>
                <w:b/>
                <w:bCs/>
                <w:color w:val="000000"/>
                <w:sz w:val="18"/>
                <w:szCs w:val="18"/>
                <w:lang w:eastAsia="fr-FR"/>
              </w:rPr>
              <w:t xml:space="preserve"> </w:t>
            </w:r>
            <w:r w:rsidRPr="00A50367">
              <w:rPr>
                <w:rFonts w:ascii="Arial" w:hAnsi="Arial" w:cs="Arial"/>
                <w:b/>
                <w:bCs/>
                <w:color w:val="000000"/>
                <w:sz w:val="18"/>
                <w:szCs w:val="18"/>
                <w:lang w:eastAsia="fr-FR"/>
              </w:rPr>
              <w:t>– LCU16x16</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single" w:sz="8" w:space="0" w:color="auto"/>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50367">
              <w:rPr>
                <w:rFonts w:ascii="Arial"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Enc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Dec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99%</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bl>
    <w:p w:rsidR="00A50367" w:rsidRDefault="00A50367" w:rsidP="00A50367">
      <w:pPr>
        <w:pStyle w:val="Heading2"/>
        <w:numPr>
          <w:ilvl w:val="0"/>
          <w:numId w:val="0"/>
        </w:numPr>
        <w:ind w:left="720"/>
      </w:pPr>
    </w:p>
    <w:tbl>
      <w:tblPr>
        <w:tblW w:w="8288" w:type="dxa"/>
        <w:tblInd w:w="70" w:type="dxa"/>
        <w:tblCellMar>
          <w:left w:w="70" w:type="dxa"/>
          <w:right w:w="70" w:type="dxa"/>
        </w:tblCellMar>
        <w:tblLook w:val="04A0" w:firstRow="1" w:lastRow="0" w:firstColumn="1" w:lastColumn="0" w:noHBand="0" w:noVBand="1"/>
      </w:tblPr>
      <w:tblGrid>
        <w:gridCol w:w="516"/>
        <w:gridCol w:w="1316"/>
        <w:gridCol w:w="1076"/>
        <w:gridCol w:w="1076"/>
        <w:gridCol w:w="1076"/>
        <w:gridCol w:w="1076"/>
        <w:gridCol w:w="1076"/>
        <w:gridCol w:w="1076"/>
      </w:tblGrid>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Main – LCU 32x32</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HE10 – LCU 32X32</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single" w:sz="8" w:space="0" w:color="auto"/>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50367">
              <w:rPr>
                <w:rFonts w:ascii="Arial"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Enc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Dec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Main – LCU 64x64</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50367">
              <w:rPr>
                <w:rFonts w:ascii="Arial" w:hAnsi="Arial" w:cs="Arial"/>
                <w:b/>
                <w:bCs/>
                <w:color w:val="000000"/>
                <w:sz w:val="18"/>
                <w:szCs w:val="18"/>
                <w:lang w:eastAsia="fr-FR"/>
              </w:rPr>
              <w:t>Low delay B HE10 – LCU64x64</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3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76" w:type="dxa"/>
            <w:tcBorders>
              <w:top w:val="nil"/>
              <w:left w:val="single" w:sz="8" w:space="0" w:color="auto"/>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V</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50367">
              <w:rPr>
                <w:rFonts w:ascii="Arial"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50367">
              <w:rPr>
                <w:rFonts w:ascii="Arial" w:hAnsi="Arial" w:cs="Arial"/>
                <w:color w:val="808080"/>
                <w:sz w:val="18"/>
                <w:szCs w:val="18"/>
                <w:lang w:val="fr-FR" w:eastAsia="fr-FR"/>
              </w:rPr>
              <w:t>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0,0%</w:t>
            </w:r>
          </w:p>
        </w:tc>
      </w:tr>
      <w:tr w:rsidR="00A50367" w:rsidRPr="00A50367" w:rsidTr="00A50367">
        <w:trPr>
          <w:trHeight w:val="240"/>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nil"/>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Enc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100%</w:t>
            </w:r>
          </w:p>
        </w:tc>
      </w:tr>
      <w:tr w:rsidR="00A50367" w:rsidRPr="00A50367" w:rsidTr="00A50367">
        <w:trPr>
          <w:trHeight w:val="255"/>
        </w:trPr>
        <w:tc>
          <w:tcPr>
            <w:tcW w:w="516" w:type="dxa"/>
            <w:tcBorders>
              <w:top w:val="nil"/>
              <w:left w:val="nil"/>
              <w:bottom w:val="nil"/>
              <w:right w:val="nil"/>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50367">
              <w:rPr>
                <w:rFonts w:ascii="Arial" w:hAnsi="Arial" w:cs="Arial"/>
                <w:color w:val="000000"/>
                <w:sz w:val="18"/>
                <w:szCs w:val="18"/>
                <w:lang w:val="fr-FR" w:eastAsia="fr-FR"/>
              </w:rPr>
              <w:t>Dec</w:t>
            </w:r>
            <w:proofErr w:type="spellEnd"/>
            <w:r w:rsidRPr="00A50367">
              <w:rPr>
                <w:rFonts w:ascii="Arial" w:hAnsi="Arial" w:cs="Arial"/>
                <w:color w:val="000000"/>
                <w:sz w:val="18"/>
                <w:szCs w:val="18"/>
                <w:lang w:val="fr-FR" w:eastAsia="fr-FR"/>
              </w:rPr>
              <w:t xml:space="preserve"> </w:t>
            </w:r>
            <w:proofErr w:type="gramStart"/>
            <w:r w:rsidRPr="00A50367">
              <w:rPr>
                <w:rFonts w:ascii="Arial" w:hAnsi="Arial" w:cs="Arial"/>
                <w:color w:val="000000"/>
                <w:sz w:val="18"/>
                <w:szCs w:val="18"/>
                <w:lang w:val="fr-FR" w:eastAsia="fr-FR"/>
              </w:rPr>
              <w:t>Time[</w:t>
            </w:r>
            <w:proofErr w:type="gramEnd"/>
            <w:r w:rsidRPr="00A50367">
              <w:rPr>
                <w:rFonts w:ascii="Arial"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A50367" w:rsidRPr="00A50367" w:rsidRDefault="00A50367" w:rsidP="00A50367">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50367">
              <w:rPr>
                <w:rFonts w:ascii="Arial" w:hAnsi="Arial" w:cs="Arial"/>
                <w:color w:val="000000"/>
                <w:sz w:val="18"/>
                <w:szCs w:val="18"/>
                <w:lang w:val="fr-FR" w:eastAsia="fr-FR"/>
              </w:rPr>
              <w:t>101%</w:t>
            </w:r>
          </w:p>
        </w:tc>
      </w:tr>
    </w:tbl>
    <w:p w:rsidR="00A50367" w:rsidRPr="00A50367" w:rsidRDefault="00A50367" w:rsidP="00A50367">
      <w:pPr>
        <w:rPr>
          <w:lang w:val="en-CA"/>
        </w:rPr>
      </w:pPr>
    </w:p>
    <w:p w:rsidR="00FC0348" w:rsidRDefault="00FC0348" w:rsidP="00FC0348">
      <w:pPr>
        <w:rPr>
          <w:lang w:val="en-CA"/>
        </w:rPr>
      </w:pPr>
    </w:p>
    <w:p w:rsidR="0054705B" w:rsidRDefault="0054705B" w:rsidP="00E11923">
      <w:pPr>
        <w:pStyle w:val="Heading1"/>
        <w:rPr>
          <w:lang w:val="en-CA"/>
        </w:rPr>
      </w:pPr>
      <w:r>
        <w:rPr>
          <w:lang w:val="en-CA"/>
        </w:rPr>
        <w:t>Conclusion</w:t>
      </w:r>
    </w:p>
    <w:p w:rsidR="00551804" w:rsidRDefault="00745E68" w:rsidP="00551804">
      <w:pPr>
        <w:rPr>
          <w:lang w:val="en-CA"/>
        </w:rPr>
      </w:pPr>
      <w:r>
        <w:rPr>
          <w:lang w:val="en-CA"/>
        </w:rPr>
        <w:t>The BD-rate r</w:t>
      </w:r>
      <w:r w:rsidR="00551804">
        <w:rPr>
          <w:lang w:val="en-CA"/>
        </w:rPr>
        <w:t xml:space="preserve">esults provided by </w:t>
      </w:r>
      <w:proofErr w:type="spellStart"/>
      <w:r w:rsidR="00551804">
        <w:rPr>
          <w:lang w:val="en-CA"/>
        </w:rPr>
        <w:t>Mediatek</w:t>
      </w:r>
      <w:proofErr w:type="spellEnd"/>
      <w:r w:rsidR="00551804">
        <w:rPr>
          <w:lang w:val="en-CA"/>
        </w:rPr>
        <w:t xml:space="preserve"> in I0168 are confirmed</w:t>
      </w:r>
      <w:r>
        <w:rPr>
          <w:lang w:val="en-CA"/>
        </w:rPr>
        <w:t xml:space="preserve"> by this cross-check</w:t>
      </w:r>
      <w:r w:rsidR="00551804">
        <w:rPr>
          <w:lang w:val="en-CA"/>
        </w:rPr>
        <w:t>.</w:t>
      </w:r>
      <w:r w:rsidR="00FC5D62">
        <w:rPr>
          <w:lang w:val="en-CA"/>
        </w:rPr>
        <w:t xml:space="preserve"> </w:t>
      </w:r>
      <w:r w:rsidR="004C2B1B">
        <w:rPr>
          <w:lang w:val="en-CA"/>
        </w:rPr>
        <w:t>However,</w:t>
      </w:r>
      <w:r w:rsidR="009E77EA">
        <w:rPr>
          <w:lang w:val="en-CA"/>
        </w:rPr>
        <w:t xml:space="preserve"> we found a mismatch in the CABAC initialization context between source codes provided and proposed CD changes of JCTVC-I0168. This </w:t>
      </w:r>
      <w:r w:rsidR="00D35F78">
        <w:rPr>
          <w:lang w:val="en-CA"/>
        </w:rPr>
        <w:t xml:space="preserve">mismatch </w:t>
      </w:r>
      <w:del w:id="10" w:author="Guillaume Laroche" w:date="2012-04-28T09:29:00Z">
        <w:r w:rsidR="009E77EA" w:rsidDel="00A1616B">
          <w:rPr>
            <w:lang w:val="en-CA"/>
          </w:rPr>
          <w:delText xml:space="preserve">should </w:delText>
        </w:r>
      </w:del>
      <w:ins w:id="11" w:author="Guillaume Laroche" w:date="2012-04-28T09:29:00Z">
        <w:r w:rsidR="00A1616B">
          <w:rPr>
            <w:lang w:val="en-CA"/>
          </w:rPr>
          <w:t>was corrected in the revised version of the CD text.</w:t>
        </w:r>
      </w:ins>
      <w:bookmarkStart w:id="12" w:name="_GoBack"/>
      <w:bookmarkEnd w:id="12"/>
      <w:del w:id="13" w:author="Guillaume Laroche" w:date="2012-04-28T09:31:00Z">
        <w:r w:rsidR="009E77EA" w:rsidDel="00A1616B">
          <w:rPr>
            <w:lang w:val="en-CA"/>
          </w:rPr>
          <w:delText>be easily corrected by the authors of JCTVC-I0168.</w:delText>
        </w:r>
      </w:del>
    </w:p>
    <w:p w:rsidR="009E77EA" w:rsidRDefault="009E77EA" w:rsidP="00551804">
      <w:pPr>
        <w:rPr>
          <w:lang w:val="en-CA"/>
        </w:rPr>
      </w:pPr>
    </w:p>
    <w:p w:rsidR="00854E9F" w:rsidRDefault="00854E9F" w:rsidP="00551804">
      <w:pPr>
        <w:rPr>
          <w:lang w:val="en-CA"/>
        </w:rPr>
      </w:pPr>
    </w:p>
    <w:p w:rsidR="00A50367" w:rsidRDefault="00A50367" w:rsidP="00A50367">
      <w:pPr>
        <w:pStyle w:val="Heading1"/>
        <w:jc w:val="left"/>
        <w:textAlignment w:val="auto"/>
        <w:rPr>
          <w:lang w:val="en-CA" w:eastAsia="zh-TW"/>
        </w:rPr>
      </w:pPr>
      <w:r>
        <w:rPr>
          <w:lang w:val="en-CA" w:eastAsia="zh-TW"/>
        </w:rPr>
        <w:t>References</w:t>
      </w:r>
    </w:p>
    <w:p w:rsidR="00A50367" w:rsidRPr="00BE11AB" w:rsidRDefault="00A50367" w:rsidP="00A50367">
      <w:pPr>
        <w:numPr>
          <w:ilvl w:val="0"/>
          <w:numId w:val="13"/>
        </w:numPr>
        <w:tabs>
          <w:tab w:val="clear" w:pos="360"/>
          <w:tab w:val="clear" w:pos="720"/>
          <w:tab w:val="num" w:pos="540"/>
        </w:tabs>
        <w:spacing w:before="0"/>
        <w:ind w:left="540" w:hanging="180"/>
        <w:textAlignment w:val="auto"/>
        <w:rPr>
          <w:lang w:eastAsia="zh-TW"/>
        </w:rPr>
      </w:pPr>
      <w:bookmarkStart w:id="14" w:name="_Ref323041619"/>
      <w:r>
        <w:rPr>
          <w:szCs w:val="22"/>
          <w:lang w:eastAsia="ja-JP"/>
        </w:rPr>
        <w:t>Y</w:t>
      </w:r>
      <w:r>
        <w:rPr>
          <w:rFonts w:hint="eastAsia"/>
          <w:szCs w:val="22"/>
          <w:lang w:eastAsia="zh-TW"/>
        </w:rPr>
        <w:t>.</w:t>
      </w:r>
      <w:r>
        <w:rPr>
          <w:szCs w:val="22"/>
          <w:lang w:eastAsia="ja-JP"/>
        </w:rPr>
        <w:t>-W</w:t>
      </w:r>
      <w:r>
        <w:rPr>
          <w:rFonts w:hint="eastAsia"/>
          <w:szCs w:val="22"/>
          <w:lang w:eastAsia="zh-TW"/>
        </w:rPr>
        <w:t>.</w:t>
      </w:r>
      <w:r>
        <w:rPr>
          <w:szCs w:val="22"/>
          <w:lang w:eastAsia="ja-JP"/>
        </w:rPr>
        <w:t xml:space="preserve"> Huang</w:t>
      </w:r>
      <w:r>
        <w:rPr>
          <w:rFonts w:hint="eastAsia"/>
          <w:b/>
          <w:szCs w:val="22"/>
          <w:lang w:eastAsia="zh-TW"/>
        </w:rPr>
        <w:t xml:space="preserve">, </w:t>
      </w:r>
      <w:r>
        <w:rPr>
          <w:lang w:eastAsia="zh-TW"/>
        </w:rPr>
        <w:t>E</w:t>
      </w:r>
      <w:r>
        <w:rPr>
          <w:rFonts w:hint="eastAsia"/>
          <w:lang w:eastAsia="zh-TW"/>
        </w:rPr>
        <w:t>.</w:t>
      </w:r>
      <w:r>
        <w:rPr>
          <w:lang w:eastAsia="zh-TW"/>
        </w:rPr>
        <w:t xml:space="preserve"> Alshina</w:t>
      </w:r>
      <w:r>
        <w:rPr>
          <w:rFonts w:hint="eastAsia"/>
          <w:lang w:eastAsia="zh-TW"/>
        </w:rPr>
        <w:t xml:space="preserve">, </w:t>
      </w:r>
      <w:r>
        <w:rPr>
          <w:lang w:eastAsia="zh-TW"/>
        </w:rPr>
        <w:t>I</w:t>
      </w:r>
      <w:r>
        <w:rPr>
          <w:rFonts w:hint="eastAsia"/>
          <w:lang w:eastAsia="zh-TW"/>
        </w:rPr>
        <w:t>.</w:t>
      </w:r>
      <w:r>
        <w:rPr>
          <w:lang w:eastAsia="zh-TW"/>
        </w:rPr>
        <w:t xml:space="preserve"> S</w:t>
      </w:r>
      <w:r>
        <w:rPr>
          <w:rFonts w:hint="eastAsia"/>
          <w:lang w:eastAsia="zh-TW"/>
        </w:rPr>
        <w:t>.</w:t>
      </w:r>
      <w:r>
        <w:rPr>
          <w:lang w:eastAsia="zh-TW"/>
        </w:rPr>
        <w:t xml:space="preserve"> Chong</w:t>
      </w:r>
      <w:r>
        <w:rPr>
          <w:rFonts w:hint="eastAsia"/>
          <w:lang w:eastAsia="zh-TW"/>
        </w:rPr>
        <w:t xml:space="preserve">, </w:t>
      </w:r>
      <w:r>
        <w:rPr>
          <w:szCs w:val="22"/>
          <w:lang w:eastAsia="zh-TW"/>
        </w:rPr>
        <w:t>W</w:t>
      </w:r>
      <w:r>
        <w:rPr>
          <w:rFonts w:hint="eastAsia"/>
          <w:szCs w:val="22"/>
          <w:lang w:eastAsia="zh-TW"/>
        </w:rPr>
        <w:t>.</w:t>
      </w:r>
      <w:r>
        <w:rPr>
          <w:szCs w:val="22"/>
          <w:lang w:eastAsia="zh-TW"/>
        </w:rPr>
        <w:t xml:space="preserve"> Wan</w:t>
      </w:r>
      <w:r>
        <w:rPr>
          <w:rFonts w:hint="eastAsia"/>
          <w:szCs w:val="22"/>
          <w:lang w:eastAsia="zh-TW"/>
        </w:rPr>
        <w:t xml:space="preserve">, </w:t>
      </w:r>
      <w:r>
        <w:rPr>
          <w:szCs w:val="22"/>
          <w:lang w:eastAsia="zh-TW"/>
        </w:rPr>
        <w:t>M</w:t>
      </w:r>
      <w:r>
        <w:rPr>
          <w:rFonts w:hint="eastAsia"/>
          <w:szCs w:val="22"/>
          <w:lang w:eastAsia="zh-TW"/>
        </w:rPr>
        <w:t>.</w:t>
      </w:r>
      <w:r>
        <w:rPr>
          <w:szCs w:val="22"/>
          <w:lang w:eastAsia="zh-TW"/>
        </w:rPr>
        <w:t xml:space="preserve"> Zhou</w:t>
      </w:r>
      <w:r>
        <w:rPr>
          <w:rFonts w:hint="eastAsia"/>
          <w:szCs w:val="22"/>
          <w:lang w:eastAsia="zh-TW"/>
        </w:rPr>
        <w:t>,</w:t>
      </w:r>
      <w:r>
        <w:rPr>
          <w:b/>
          <w:szCs w:val="22"/>
          <w:lang w:eastAsia="zh-TW"/>
        </w:rPr>
        <w:t xml:space="preserve"> </w:t>
      </w:r>
      <w:r w:rsidRPr="00BE11AB">
        <w:rPr>
          <w:szCs w:val="22"/>
          <w:lang w:eastAsia="zh-TW"/>
        </w:rPr>
        <w:t xml:space="preserve">“Description of </w:t>
      </w:r>
      <w:r w:rsidRPr="00BE11AB">
        <w:rPr>
          <w:szCs w:val="22"/>
          <w:lang w:eastAsia="ja-JP"/>
        </w:rPr>
        <w:t xml:space="preserve">Core Experiment </w:t>
      </w:r>
      <w:r w:rsidRPr="00BE11AB">
        <w:rPr>
          <w:szCs w:val="22"/>
          <w:lang w:eastAsia="zh-TW"/>
        </w:rPr>
        <w:t>1 (CE1)</w:t>
      </w:r>
      <w:r w:rsidRPr="00BE11AB">
        <w:rPr>
          <w:szCs w:val="22"/>
        </w:rPr>
        <w:t xml:space="preserve">: </w:t>
      </w:r>
      <w:r w:rsidRPr="00BE11AB">
        <w:rPr>
          <w:szCs w:val="22"/>
          <w:lang w:eastAsia="zh-TW"/>
        </w:rPr>
        <w:t>Sample adaptive offset filtering”</w:t>
      </w:r>
      <w:r>
        <w:rPr>
          <w:szCs w:val="22"/>
          <w:lang w:eastAsia="zh-TW"/>
        </w:rPr>
        <w:t>,</w:t>
      </w:r>
      <w:r>
        <w:rPr>
          <w:rFonts w:hint="eastAsia"/>
          <w:szCs w:val="22"/>
          <w:lang w:eastAsia="zh-TW"/>
        </w:rPr>
        <w:t xml:space="preserve"> </w:t>
      </w:r>
      <w:r>
        <w:rPr>
          <w:lang w:eastAsia="zh-TW"/>
        </w:rPr>
        <w:t>Document of Joint Collaborative Team on Vid</w:t>
      </w:r>
      <w:r>
        <w:rPr>
          <w:szCs w:val="22"/>
          <w:lang w:eastAsia="zh-TW"/>
        </w:rPr>
        <w:t>eo Coding, JCTVC-H</w:t>
      </w:r>
      <w:r>
        <w:rPr>
          <w:rFonts w:hint="eastAsia"/>
          <w:szCs w:val="22"/>
          <w:lang w:eastAsia="zh-TW"/>
        </w:rPr>
        <w:t>1101</w:t>
      </w:r>
      <w:r>
        <w:rPr>
          <w:szCs w:val="22"/>
          <w:lang w:eastAsia="zh-TW"/>
        </w:rPr>
        <w:t>, Feb</w:t>
      </w:r>
      <w:r>
        <w:rPr>
          <w:rFonts w:hint="eastAsia"/>
          <w:szCs w:val="22"/>
          <w:lang w:eastAsia="zh-TW"/>
        </w:rPr>
        <w:t>ruary,</w:t>
      </w:r>
      <w:r>
        <w:rPr>
          <w:szCs w:val="22"/>
          <w:lang w:eastAsia="zh-TW"/>
        </w:rPr>
        <w:t xml:space="preserve"> 2012.</w:t>
      </w:r>
      <w:bookmarkEnd w:id="14"/>
    </w:p>
    <w:p w:rsidR="00A50367" w:rsidRPr="00A50367" w:rsidRDefault="00A50367" w:rsidP="00551804"/>
    <w:sectPr w:rsidR="00A50367" w:rsidRPr="00A50367"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952" w:rsidRDefault="00AA1952">
      <w:r>
        <w:separator/>
      </w:r>
    </w:p>
  </w:endnote>
  <w:endnote w:type="continuationSeparator" w:id="0">
    <w:p w:rsidR="00AA1952" w:rsidRDefault="00AA1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BCD" w:rsidRDefault="00134BCD" w:rsidP="00D55942">
    <w:pPr>
      <w:pStyle w:val="Footer"/>
      <w:tabs>
        <w:tab w:val="clear" w:pos="360"/>
        <w:tab w:val="clear" w:pos="720"/>
        <w:tab w:val="clear" w:pos="1080"/>
        <w:tab w:val="clear" w:pos="1440"/>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1616B">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1616B">
      <w:rPr>
        <w:rStyle w:val="PageNumber"/>
        <w:noProof/>
      </w:rPr>
      <w:t>2012-04-24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952" w:rsidRDefault="00AA1952">
      <w:r>
        <w:separator/>
      </w:r>
    </w:p>
  </w:footnote>
  <w:footnote w:type="continuationSeparator" w:id="0">
    <w:p w:rsidR="00AA1952" w:rsidRDefault="00AA19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626C254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41A22CB"/>
    <w:multiLevelType w:val="hybridMultilevel"/>
    <w:tmpl w:val="14488FCE"/>
    <w:lvl w:ilvl="0" w:tplc="44A4B1E4">
      <w:start w:val="1"/>
      <w:numFmt w:val="decimal"/>
      <w:lvlText w:val="[%1]"/>
      <w:lvlJc w:val="right"/>
      <w:pPr>
        <w:tabs>
          <w:tab w:val="num" w:pos="786"/>
        </w:tabs>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006D3E"/>
    <w:multiLevelType w:val="hybridMultilevel"/>
    <w:tmpl w:val="FBA21828"/>
    <w:lvl w:ilvl="0" w:tplc="040C000F">
      <w:start w:val="1"/>
      <w:numFmt w:val="decimal"/>
      <w:lvlText w:val="%1."/>
      <w:lvlJc w:val="left"/>
      <w:pPr>
        <w:ind w:left="1085" w:hanging="360"/>
      </w:pPr>
      <w:rPr>
        <w:rFonts w:hint="default"/>
      </w:rPr>
    </w:lvl>
    <w:lvl w:ilvl="1" w:tplc="040C0003" w:tentative="1">
      <w:start w:val="1"/>
      <w:numFmt w:val="bullet"/>
      <w:lvlText w:val="o"/>
      <w:lvlJc w:val="left"/>
      <w:pPr>
        <w:ind w:left="1805" w:hanging="360"/>
      </w:pPr>
      <w:rPr>
        <w:rFonts w:ascii="Courier New" w:hAnsi="Courier New" w:cs="Courier New" w:hint="default"/>
      </w:rPr>
    </w:lvl>
    <w:lvl w:ilvl="2" w:tplc="040C0005" w:tentative="1">
      <w:start w:val="1"/>
      <w:numFmt w:val="bullet"/>
      <w:lvlText w:val=""/>
      <w:lvlJc w:val="left"/>
      <w:pPr>
        <w:ind w:left="2525" w:hanging="360"/>
      </w:pPr>
      <w:rPr>
        <w:rFonts w:ascii="Wingdings" w:hAnsi="Wingdings" w:hint="default"/>
      </w:rPr>
    </w:lvl>
    <w:lvl w:ilvl="3" w:tplc="040C0001" w:tentative="1">
      <w:start w:val="1"/>
      <w:numFmt w:val="bullet"/>
      <w:lvlText w:val=""/>
      <w:lvlJc w:val="left"/>
      <w:pPr>
        <w:ind w:left="3245" w:hanging="360"/>
      </w:pPr>
      <w:rPr>
        <w:rFonts w:ascii="Symbol" w:hAnsi="Symbol" w:hint="default"/>
      </w:rPr>
    </w:lvl>
    <w:lvl w:ilvl="4" w:tplc="040C0003" w:tentative="1">
      <w:start w:val="1"/>
      <w:numFmt w:val="bullet"/>
      <w:lvlText w:val="o"/>
      <w:lvlJc w:val="left"/>
      <w:pPr>
        <w:ind w:left="3965" w:hanging="360"/>
      </w:pPr>
      <w:rPr>
        <w:rFonts w:ascii="Courier New" w:hAnsi="Courier New" w:cs="Courier New" w:hint="default"/>
      </w:rPr>
    </w:lvl>
    <w:lvl w:ilvl="5" w:tplc="040C0005" w:tentative="1">
      <w:start w:val="1"/>
      <w:numFmt w:val="bullet"/>
      <w:lvlText w:val=""/>
      <w:lvlJc w:val="left"/>
      <w:pPr>
        <w:ind w:left="4685" w:hanging="360"/>
      </w:pPr>
      <w:rPr>
        <w:rFonts w:ascii="Wingdings" w:hAnsi="Wingdings" w:hint="default"/>
      </w:rPr>
    </w:lvl>
    <w:lvl w:ilvl="6" w:tplc="040C0001" w:tentative="1">
      <w:start w:val="1"/>
      <w:numFmt w:val="bullet"/>
      <w:lvlText w:val=""/>
      <w:lvlJc w:val="left"/>
      <w:pPr>
        <w:ind w:left="5405" w:hanging="360"/>
      </w:pPr>
      <w:rPr>
        <w:rFonts w:ascii="Symbol" w:hAnsi="Symbol" w:hint="default"/>
      </w:rPr>
    </w:lvl>
    <w:lvl w:ilvl="7" w:tplc="040C0003" w:tentative="1">
      <w:start w:val="1"/>
      <w:numFmt w:val="bullet"/>
      <w:lvlText w:val="o"/>
      <w:lvlJc w:val="left"/>
      <w:pPr>
        <w:ind w:left="6125" w:hanging="360"/>
      </w:pPr>
      <w:rPr>
        <w:rFonts w:ascii="Courier New" w:hAnsi="Courier New" w:cs="Courier New" w:hint="default"/>
      </w:rPr>
    </w:lvl>
    <w:lvl w:ilvl="8" w:tplc="040C0005" w:tentative="1">
      <w:start w:val="1"/>
      <w:numFmt w:val="bullet"/>
      <w:lvlText w:val=""/>
      <w:lvlJc w:val="left"/>
      <w:pPr>
        <w:ind w:left="6845" w:hanging="360"/>
      </w:pPr>
      <w:rPr>
        <w:rFonts w:ascii="Wingdings" w:hAnsi="Wingdings" w:hint="default"/>
      </w:r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6"/>
  </w:num>
  <w:num w:numId="5">
    <w:abstractNumId w:val="8"/>
  </w:num>
  <w:num w:numId="6">
    <w:abstractNumId w:val="3"/>
  </w:num>
  <w:num w:numId="7">
    <w:abstractNumId w:val="5"/>
  </w:num>
  <w:num w:numId="8">
    <w:abstractNumId w:val="3"/>
  </w:num>
  <w:num w:numId="9">
    <w:abstractNumId w:val="1"/>
  </w:num>
  <w:num w:numId="10">
    <w:abstractNumId w:val="2"/>
  </w:num>
  <w:num w:numId="11">
    <w:abstractNumId w:val="7"/>
  </w:num>
  <w:num w:numId="12">
    <w:abstractNumId w:val="1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D7B"/>
    <w:rsid w:val="000458BC"/>
    <w:rsid w:val="00045C41"/>
    <w:rsid w:val="00046C03"/>
    <w:rsid w:val="0007614F"/>
    <w:rsid w:val="000B1C6B"/>
    <w:rsid w:val="000C09AC"/>
    <w:rsid w:val="000C2634"/>
    <w:rsid w:val="000D0617"/>
    <w:rsid w:val="000E00F3"/>
    <w:rsid w:val="000F158C"/>
    <w:rsid w:val="00102F3D"/>
    <w:rsid w:val="00124E38"/>
    <w:rsid w:val="0012580B"/>
    <w:rsid w:val="00131F90"/>
    <w:rsid w:val="00134BCD"/>
    <w:rsid w:val="0013526E"/>
    <w:rsid w:val="00171371"/>
    <w:rsid w:val="00175A24"/>
    <w:rsid w:val="00186BAA"/>
    <w:rsid w:val="00187E58"/>
    <w:rsid w:val="001A297E"/>
    <w:rsid w:val="001A368E"/>
    <w:rsid w:val="001A5554"/>
    <w:rsid w:val="001A7329"/>
    <w:rsid w:val="001B1469"/>
    <w:rsid w:val="001B3DEA"/>
    <w:rsid w:val="001B4E28"/>
    <w:rsid w:val="001C3525"/>
    <w:rsid w:val="001D1BD2"/>
    <w:rsid w:val="001E02BE"/>
    <w:rsid w:val="001E3B37"/>
    <w:rsid w:val="001F2594"/>
    <w:rsid w:val="001F50C6"/>
    <w:rsid w:val="00200C44"/>
    <w:rsid w:val="002055A6"/>
    <w:rsid w:val="00206460"/>
    <w:rsid w:val="002069B4"/>
    <w:rsid w:val="00215DFC"/>
    <w:rsid w:val="002212DF"/>
    <w:rsid w:val="00227BA7"/>
    <w:rsid w:val="00263398"/>
    <w:rsid w:val="00275BCF"/>
    <w:rsid w:val="00292257"/>
    <w:rsid w:val="002A2054"/>
    <w:rsid w:val="002A54E0"/>
    <w:rsid w:val="002B1595"/>
    <w:rsid w:val="002B191D"/>
    <w:rsid w:val="002B25C3"/>
    <w:rsid w:val="002C049D"/>
    <w:rsid w:val="002D0AF6"/>
    <w:rsid w:val="002F164D"/>
    <w:rsid w:val="00306206"/>
    <w:rsid w:val="00306751"/>
    <w:rsid w:val="00317D85"/>
    <w:rsid w:val="0032606C"/>
    <w:rsid w:val="00327C56"/>
    <w:rsid w:val="003315A1"/>
    <w:rsid w:val="003373EC"/>
    <w:rsid w:val="00342963"/>
    <w:rsid w:val="00342FF4"/>
    <w:rsid w:val="003706CC"/>
    <w:rsid w:val="003744E7"/>
    <w:rsid w:val="00377710"/>
    <w:rsid w:val="003A2D8E"/>
    <w:rsid w:val="003B611D"/>
    <w:rsid w:val="003C20E4"/>
    <w:rsid w:val="003D60C0"/>
    <w:rsid w:val="003E6F90"/>
    <w:rsid w:val="003F5D0F"/>
    <w:rsid w:val="003F6FBD"/>
    <w:rsid w:val="00414101"/>
    <w:rsid w:val="00433DDB"/>
    <w:rsid w:val="00437619"/>
    <w:rsid w:val="00482394"/>
    <w:rsid w:val="00482E6D"/>
    <w:rsid w:val="004A2A63"/>
    <w:rsid w:val="004B210C"/>
    <w:rsid w:val="004C2B1B"/>
    <w:rsid w:val="004D405F"/>
    <w:rsid w:val="004E4F4F"/>
    <w:rsid w:val="004E6789"/>
    <w:rsid w:val="004F61E3"/>
    <w:rsid w:val="0051015C"/>
    <w:rsid w:val="00512B4D"/>
    <w:rsid w:val="00516CF1"/>
    <w:rsid w:val="00531AE9"/>
    <w:rsid w:val="00543D1D"/>
    <w:rsid w:val="0054705B"/>
    <w:rsid w:val="00550A66"/>
    <w:rsid w:val="00551804"/>
    <w:rsid w:val="00563397"/>
    <w:rsid w:val="00567EC7"/>
    <w:rsid w:val="00570013"/>
    <w:rsid w:val="005801A2"/>
    <w:rsid w:val="00586E88"/>
    <w:rsid w:val="005952A5"/>
    <w:rsid w:val="005A33A1"/>
    <w:rsid w:val="005B217D"/>
    <w:rsid w:val="005C385F"/>
    <w:rsid w:val="005E1AC6"/>
    <w:rsid w:val="005F6F1B"/>
    <w:rsid w:val="006003A7"/>
    <w:rsid w:val="00616975"/>
    <w:rsid w:val="00624B33"/>
    <w:rsid w:val="00627279"/>
    <w:rsid w:val="00630AA2"/>
    <w:rsid w:val="006438A8"/>
    <w:rsid w:val="00646707"/>
    <w:rsid w:val="0065063F"/>
    <w:rsid w:val="00662E58"/>
    <w:rsid w:val="00664DCF"/>
    <w:rsid w:val="0066512A"/>
    <w:rsid w:val="00681961"/>
    <w:rsid w:val="006A34BB"/>
    <w:rsid w:val="006C5D39"/>
    <w:rsid w:val="006E2810"/>
    <w:rsid w:val="006E5417"/>
    <w:rsid w:val="0071100F"/>
    <w:rsid w:val="00712F60"/>
    <w:rsid w:val="00720E3B"/>
    <w:rsid w:val="0072637A"/>
    <w:rsid w:val="00745E68"/>
    <w:rsid w:val="00745F6B"/>
    <w:rsid w:val="0075585E"/>
    <w:rsid w:val="00770571"/>
    <w:rsid w:val="007768FF"/>
    <w:rsid w:val="007824D3"/>
    <w:rsid w:val="00796EE3"/>
    <w:rsid w:val="007A2CF7"/>
    <w:rsid w:val="007A7D29"/>
    <w:rsid w:val="007B2648"/>
    <w:rsid w:val="007B4AB8"/>
    <w:rsid w:val="007F1F8B"/>
    <w:rsid w:val="007F2B02"/>
    <w:rsid w:val="007F67A1"/>
    <w:rsid w:val="0081478A"/>
    <w:rsid w:val="00815FDA"/>
    <w:rsid w:val="008206C8"/>
    <w:rsid w:val="00854E9F"/>
    <w:rsid w:val="00874A6C"/>
    <w:rsid w:val="00876C65"/>
    <w:rsid w:val="008838F1"/>
    <w:rsid w:val="008A4B4C"/>
    <w:rsid w:val="008B6D61"/>
    <w:rsid w:val="008C239F"/>
    <w:rsid w:val="008C56F8"/>
    <w:rsid w:val="008E480C"/>
    <w:rsid w:val="00903C56"/>
    <w:rsid w:val="00907757"/>
    <w:rsid w:val="009212B0"/>
    <w:rsid w:val="009234A5"/>
    <w:rsid w:val="009336F7"/>
    <w:rsid w:val="009374A7"/>
    <w:rsid w:val="00960687"/>
    <w:rsid w:val="0098551D"/>
    <w:rsid w:val="0099518F"/>
    <w:rsid w:val="009A523D"/>
    <w:rsid w:val="009B113C"/>
    <w:rsid w:val="009E77EA"/>
    <w:rsid w:val="009F496B"/>
    <w:rsid w:val="00A01439"/>
    <w:rsid w:val="00A02E61"/>
    <w:rsid w:val="00A050A7"/>
    <w:rsid w:val="00A05CFF"/>
    <w:rsid w:val="00A12EE6"/>
    <w:rsid w:val="00A1616B"/>
    <w:rsid w:val="00A26F46"/>
    <w:rsid w:val="00A34B01"/>
    <w:rsid w:val="00A50367"/>
    <w:rsid w:val="00A56B97"/>
    <w:rsid w:val="00A6093D"/>
    <w:rsid w:val="00A76A6D"/>
    <w:rsid w:val="00A83253"/>
    <w:rsid w:val="00AA1952"/>
    <w:rsid w:val="00AA6E84"/>
    <w:rsid w:val="00AE341B"/>
    <w:rsid w:val="00AF3BDB"/>
    <w:rsid w:val="00B07CA7"/>
    <w:rsid w:val="00B1279A"/>
    <w:rsid w:val="00B5222E"/>
    <w:rsid w:val="00B61C96"/>
    <w:rsid w:val="00B73A2A"/>
    <w:rsid w:val="00B77A8F"/>
    <w:rsid w:val="00B94B06"/>
    <w:rsid w:val="00B94C28"/>
    <w:rsid w:val="00B94CC3"/>
    <w:rsid w:val="00BA1E5F"/>
    <w:rsid w:val="00BA4F1B"/>
    <w:rsid w:val="00BC10BA"/>
    <w:rsid w:val="00BC5AFD"/>
    <w:rsid w:val="00BC73B5"/>
    <w:rsid w:val="00BD33DA"/>
    <w:rsid w:val="00BE766C"/>
    <w:rsid w:val="00C00D74"/>
    <w:rsid w:val="00C033C5"/>
    <w:rsid w:val="00C04F43"/>
    <w:rsid w:val="00C0609D"/>
    <w:rsid w:val="00C115AB"/>
    <w:rsid w:val="00C30249"/>
    <w:rsid w:val="00C3723B"/>
    <w:rsid w:val="00C41A1D"/>
    <w:rsid w:val="00C606C9"/>
    <w:rsid w:val="00C80288"/>
    <w:rsid w:val="00C84003"/>
    <w:rsid w:val="00C90650"/>
    <w:rsid w:val="00C90C69"/>
    <w:rsid w:val="00C96118"/>
    <w:rsid w:val="00C97D78"/>
    <w:rsid w:val="00CC0378"/>
    <w:rsid w:val="00CC2AAE"/>
    <w:rsid w:val="00CC5A42"/>
    <w:rsid w:val="00CD0EAB"/>
    <w:rsid w:val="00CE06D9"/>
    <w:rsid w:val="00CF34DB"/>
    <w:rsid w:val="00CF558F"/>
    <w:rsid w:val="00D073E2"/>
    <w:rsid w:val="00D35F78"/>
    <w:rsid w:val="00D446EC"/>
    <w:rsid w:val="00D45F09"/>
    <w:rsid w:val="00D51BF0"/>
    <w:rsid w:val="00D55942"/>
    <w:rsid w:val="00D807BF"/>
    <w:rsid w:val="00DA7887"/>
    <w:rsid w:val="00DB2C26"/>
    <w:rsid w:val="00DC5F8B"/>
    <w:rsid w:val="00DC7425"/>
    <w:rsid w:val="00DE6B43"/>
    <w:rsid w:val="00E024CE"/>
    <w:rsid w:val="00E11923"/>
    <w:rsid w:val="00E262D4"/>
    <w:rsid w:val="00E36250"/>
    <w:rsid w:val="00E54511"/>
    <w:rsid w:val="00E61DAC"/>
    <w:rsid w:val="00E75FE3"/>
    <w:rsid w:val="00E76362"/>
    <w:rsid w:val="00EB7AB1"/>
    <w:rsid w:val="00EE5E89"/>
    <w:rsid w:val="00EF3349"/>
    <w:rsid w:val="00EF48CC"/>
    <w:rsid w:val="00F6004E"/>
    <w:rsid w:val="00F73032"/>
    <w:rsid w:val="00F82444"/>
    <w:rsid w:val="00F848FC"/>
    <w:rsid w:val="00F9282A"/>
    <w:rsid w:val="00F96BAD"/>
    <w:rsid w:val="00FB0E84"/>
    <w:rsid w:val="00FC0348"/>
    <w:rsid w:val="00FC5511"/>
    <w:rsid w:val="00FC5D62"/>
    <w:rsid w:val="00FD01C2"/>
    <w:rsid w:val="00FD01F0"/>
    <w:rsid w:val="00FF07E8"/>
    <w:rsid w:val="00FF0C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2E6D"/>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9B113C"/>
    <w:pPr>
      <w:keepNext/>
      <w:numPr>
        <w:ilvl w:val="1"/>
        <w:numId w:val="6"/>
      </w:numPr>
      <w:tabs>
        <w:tab w:val="clear" w:pos="360"/>
      </w:tabs>
      <w:spacing w:before="240" w:after="60"/>
      <w:ind w:left="720" w:hanging="720"/>
      <w:outlineLvl w:val="1"/>
    </w:pPr>
    <w:rPr>
      <w:b/>
      <w:bCs/>
      <w:iCs/>
      <w:sz w:val="28"/>
      <w:szCs w:val="28"/>
      <w:lang w:val="en-CA"/>
    </w:rPr>
  </w:style>
  <w:style w:type="paragraph" w:styleId="Heading3">
    <w:name w:val="heading 3"/>
    <w:basedOn w:val="Normal"/>
    <w:next w:val="Normal"/>
    <w:link w:val="Heading3Char"/>
    <w:qFormat/>
    <w:rsid w:val="009B113C"/>
    <w:pPr>
      <w:keepNext/>
      <w:numPr>
        <w:ilvl w:val="2"/>
        <w:numId w:val="6"/>
      </w:numPr>
      <w:spacing w:before="240" w:after="60"/>
      <w:outlineLvl w:val="2"/>
    </w:pPr>
    <w:rPr>
      <w:b/>
      <w:bCs/>
      <w:sz w:val="24"/>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9B113C"/>
    <w:rPr>
      <w:b/>
      <w:bCs/>
      <w:iCs/>
      <w:sz w:val="28"/>
      <w:szCs w:val="28"/>
      <w:lang w:val="en-CA" w:eastAsia="en-US"/>
    </w:rPr>
  </w:style>
  <w:style w:type="character" w:customStyle="1" w:styleId="Heading3Char">
    <w:name w:val="Heading 3 Char"/>
    <w:link w:val="Heading3"/>
    <w:rsid w:val="009B113C"/>
    <w:rPr>
      <w:b/>
      <w:bCs/>
      <w:sz w:val="24"/>
      <w:szCs w:val="26"/>
      <w:lang w:val="en-US"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EF3349"/>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EF334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F3349"/>
    <w:rPr>
      <w:rFonts w:ascii="Times" w:eastAsia="Malgun Gothic" w:hAnsi="Times"/>
      <w:lang w:val="en-GB" w:eastAsia="en-US"/>
    </w:rPr>
  </w:style>
  <w:style w:type="paragraph" w:styleId="Caption">
    <w:name w:val="caption"/>
    <w:basedOn w:val="Normal"/>
    <w:next w:val="Normal"/>
    <w:unhideWhenUsed/>
    <w:qFormat/>
    <w:rsid w:val="00EF3349"/>
    <w:rPr>
      <w:b/>
      <w:bCs/>
      <w:sz w:val="20"/>
    </w:rPr>
  </w:style>
  <w:style w:type="character" w:styleId="CommentReference">
    <w:name w:val="annotation reference"/>
    <w:basedOn w:val="DefaultParagraphFont"/>
    <w:rsid w:val="00C96118"/>
    <w:rPr>
      <w:sz w:val="16"/>
      <w:szCs w:val="16"/>
    </w:rPr>
  </w:style>
  <w:style w:type="paragraph" w:styleId="CommentText">
    <w:name w:val="annotation text"/>
    <w:basedOn w:val="Normal"/>
    <w:link w:val="CommentTextChar"/>
    <w:rsid w:val="00C96118"/>
    <w:rPr>
      <w:sz w:val="20"/>
    </w:rPr>
  </w:style>
  <w:style w:type="character" w:customStyle="1" w:styleId="CommentTextChar">
    <w:name w:val="Comment Text Char"/>
    <w:basedOn w:val="DefaultParagraphFont"/>
    <w:link w:val="CommentText"/>
    <w:rsid w:val="00C96118"/>
    <w:rPr>
      <w:lang w:val="en-US" w:eastAsia="en-US"/>
    </w:rPr>
  </w:style>
  <w:style w:type="paragraph" w:styleId="CommentSubject">
    <w:name w:val="annotation subject"/>
    <w:basedOn w:val="CommentText"/>
    <w:next w:val="CommentText"/>
    <w:link w:val="CommentSubjectChar"/>
    <w:rsid w:val="00C96118"/>
    <w:rPr>
      <w:b/>
      <w:bCs/>
    </w:rPr>
  </w:style>
  <w:style w:type="character" w:customStyle="1" w:styleId="CommentSubjectChar">
    <w:name w:val="Comment Subject Char"/>
    <w:basedOn w:val="CommentTextChar"/>
    <w:link w:val="CommentSubject"/>
    <w:rsid w:val="00C96118"/>
    <w:rPr>
      <w:b/>
      <w:bCs/>
      <w:lang w:val="en-US" w:eastAsia="en-US"/>
    </w:rPr>
  </w:style>
  <w:style w:type="paragraph" w:styleId="NormalWeb">
    <w:name w:val="Normal (Web)"/>
    <w:basedOn w:val="Normal"/>
    <w:uiPriority w:val="99"/>
    <w:unhideWhenUsed/>
    <w:rsid w:val="00C41A1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2E6D"/>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9B113C"/>
    <w:pPr>
      <w:keepNext/>
      <w:numPr>
        <w:ilvl w:val="1"/>
        <w:numId w:val="6"/>
      </w:numPr>
      <w:tabs>
        <w:tab w:val="clear" w:pos="360"/>
      </w:tabs>
      <w:spacing w:before="240" w:after="60"/>
      <w:ind w:left="720" w:hanging="720"/>
      <w:outlineLvl w:val="1"/>
    </w:pPr>
    <w:rPr>
      <w:b/>
      <w:bCs/>
      <w:iCs/>
      <w:sz w:val="28"/>
      <w:szCs w:val="28"/>
      <w:lang w:val="en-CA"/>
    </w:rPr>
  </w:style>
  <w:style w:type="paragraph" w:styleId="Heading3">
    <w:name w:val="heading 3"/>
    <w:basedOn w:val="Normal"/>
    <w:next w:val="Normal"/>
    <w:link w:val="Heading3Char"/>
    <w:qFormat/>
    <w:rsid w:val="009B113C"/>
    <w:pPr>
      <w:keepNext/>
      <w:numPr>
        <w:ilvl w:val="2"/>
        <w:numId w:val="6"/>
      </w:numPr>
      <w:spacing w:before="240" w:after="60"/>
      <w:outlineLvl w:val="2"/>
    </w:pPr>
    <w:rPr>
      <w:b/>
      <w:bCs/>
      <w:sz w:val="24"/>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9B113C"/>
    <w:rPr>
      <w:b/>
      <w:bCs/>
      <w:iCs/>
      <w:sz w:val="28"/>
      <w:szCs w:val="28"/>
      <w:lang w:val="en-CA" w:eastAsia="en-US"/>
    </w:rPr>
  </w:style>
  <w:style w:type="character" w:customStyle="1" w:styleId="Heading3Char">
    <w:name w:val="Heading 3 Char"/>
    <w:link w:val="Heading3"/>
    <w:rsid w:val="009B113C"/>
    <w:rPr>
      <w:b/>
      <w:bCs/>
      <w:sz w:val="24"/>
      <w:szCs w:val="26"/>
      <w:lang w:val="en-US"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EF3349"/>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EF334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F3349"/>
    <w:rPr>
      <w:rFonts w:ascii="Times" w:eastAsia="Malgun Gothic" w:hAnsi="Times"/>
      <w:lang w:val="en-GB" w:eastAsia="en-US"/>
    </w:rPr>
  </w:style>
  <w:style w:type="paragraph" w:styleId="Caption">
    <w:name w:val="caption"/>
    <w:basedOn w:val="Normal"/>
    <w:next w:val="Normal"/>
    <w:unhideWhenUsed/>
    <w:qFormat/>
    <w:rsid w:val="00EF3349"/>
    <w:rPr>
      <w:b/>
      <w:bCs/>
      <w:sz w:val="20"/>
    </w:rPr>
  </w:style>
  <w:style w:type="character" w:styleId="CommentReference">
    <w:name w:val="annotation reference"/>
    <w:basedOn w:val="DefaultParagraphFont"/>
    <w:rsid w:val="00C96118"/>
    <w:rPr>
      <w:sz w:val="16"/>
      <w:szCs w:val="16"/>
    </w:rPr>
  </w:style>
  <w:style w:type="paragraph" w:styleId="CommentText">
    <w:name w:val="annotation text"/>
    <w:basedOn w:val="Normal"/>
    <w:link w:val="CommentTextChar"/>
    <w:rsid w:val="00C96118"/>
    <w:rPr>
      <w:sz w:val="20"/>
    </w:rPr>
  </w:style>
  <w:style w:type="character" w:customStyle="1" w:styleId="CommentTextChar">
    <w:name w:val="Comment Text Char"/>
    <w:basedOn w:val="DefaultParagraphFont"/>
    <w:link w:val="CommentText"/>
    <w:rsid w:val="00C96118"/>
    <w:rPr>
      <w:lang w:val="en-US" w:eastAsia="en-US"/>
    </w:rPr>
  </w:style>
  <w:style w:type="paragraph" w:styleId="CommentSubject">
    <w:name w:val="annotation subject"/>
    <w:basedOn w:val="CommentText"/>
    <w:next w:val="CommentText"/>
    <w:link w:val="CommentSubjectChar"/>
    <w:rsid w:val="00C96118"/>
    <w:rPr>
      <w:b/>
      <w:bCs/>
    </w:rPr>
  </w:style>
  <w:style w:type="character" w:customStyle="1" w:styleId="CommentSubjectChar">
    <w:name w:val="Comment Subject Char"/>
    <w:basedOn w:val="CommentTextChar"/>
    <w:link w:val="CommentSubject"/>
    <w:rsid w:val="00C96118"/>
    <w:rPr>
      <w:b/>
      <w:bCs/>
      <w:lang w:val="en-US" w:eastAsia="en-US"/>
    </w:rPr>
  </w:style>
  <w:style w:type="paragraph" w:styleId="NormalWeb">
    <w:name w:val="Normal (Web)"/>
    <w:basedOn w:val="Normal"/>
    <w:uiPriority w:val="99"/>
    <w:unhideWhenUsed/>
    <w:rsid w:val="00C41A1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8620">
      <w:bodyDiv w:val="1"/>
      <w:marLeft w:val="0"/>
      <w:marRight w:val="0"/>
      <w:marTop w:val="0"/>
      <w:marBottom w:val="0"/>
      <w:divBdr>
        <w:top w:val="none" w:sz="0" w:space="0" w:color="auto"/>
        <w:left w:val="none" w:sz="0" w:space="0" w:color="auto"/>
        <w:bottom w:val="none" w:sz="0" w:space="0" w:color="auto"/>
        <w:right w:val="none" w:sz="0" w:space="0" w:color="auto"/>
      </w:divBdr>
    </w:div>
    <w:div w:id="963270576">
      <w:bodyDiv w:val="1"/>
      <w:marLeft w:val="0"/>
      <w:marRight w:val="0"/>
      <w:marTop w:val="0"/>
      <w:marBottom w:val="0"/>
      <w:divBdr>
        <w:top w:val="none" w:sz="0" w:space="0" w:color="auto"/>
        <w:left w:val="none" w:sz="0" w:space="0" w:color="auto"/>
        <w:bottom w:val="none" w:sz="0" w:space="0" w:color="auto"/>
        <w:right w:val="none" w:sz="0" w:space="0" w:color="auto"/>
      </w:divBdr>
    </w:div>
    <w:div w:id="1129973538">
      <w:bodyDiv w:val="1"/>
      <w:marLeft w:val="0"/>
      <w:marRight w:val="0"/>
      <w:marTop w:val="0"/>
      <w:marBottom w:val="0"/>
      <w:divBdr>
        <w:top w:val="none" w:sz="0" w:space="0" w:color="auto"/>
        <w:left w:val="none" w:sz="0" w:space="0" w:color="auto"/>
        <w:bottom w:val="none" w:sz="0" w:space="0" w:color="auto"/>
        <w:right w:val="none" w:sz="0" w:space="0" w:color="auto"/>
      </w:divBdr>
    </w:div>
    <w:div w:id="1237009476">
      <w:bodyDiv w:val="1"/>
      <w:marLeft w:val="0"/>
      <w:marRight w:val="0"/>
      <w:marTop w:val="0"/>
      <w:marBottom w:val="0"/>
      <w:divBdr>
        <w:top w:val="none" w:sz="0" w:space="0" w:color="auto"/>
        <w:left w:val="none" w:sz="0" w:space="0" w:color="auto"/>
        <w:bottom w:val="none" w:sz="0" w:space="0" w:color="auto"/>
        <w:right w:val="none" w:sz="0" w:space="0" w:color="auto"/>
      </w:divBdr>
    </w:div>
    <w:div w:id="15550405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trice.onno@crf.canon.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uillaume.laroche@crf.canon.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5B2A5-CF67-4DE2-8529-C382F4DC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656</Words>
  <Characters>3740</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4388</CharactersWithSpaces>
  <SharedDoc>false</SharedDoc>
  <HLinks>
    <vt:vector size="12" baseType="variant">
      <vt:variant>
        <vt:i4>2424853</vt:i4>
      </vt:variant>
      <vt:variant>
        <vt:i4>3</vt:i4>
      </vt:variant>
      <vt:variant>
        <vt:i4>0</vt:i4>
      </vt:variant>
      <vt:variant>
        <vt:i4>5</vt:i4>
      </vt:variant>
      <vt:variant>
        <vt:lpwstr>mailto:patrice.onno@crf.canon.fr</vt:lpwstr>
      </vt:variant>
      <vt:variant>
        <vt:lpwstr/>
      </vt:variant>
      <vt:variant>
        <vt:i4>524331</vt:i4>
      </vt:variant>
      <vt:variant>
        <vt:i4>0</vt:i4>
      </vt:variant>
      <vt:variant>
        <vt:i4>0</vt:i4>
      </vt:variant>
      <vt:variant>
        <vt:i4>5</vt:i4>
      </vt:variant>
      <vt:variant>
        <vt:lpwstr>mailto:guillaume.laroche@crf.canon.fr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Guillaume Laroche</cp:lastModifiedBy>
  <cp:revision>4</cp:revision>
  <cp:lastPrinted>1900-12-31T22:00:00Z</cp:lastPrinted>
  <dcterms:created xsi:type="dcterms:W3CDTF">2012-04-24T13:49:00Z</dcterms:created>
  <dcterms:modified xsi:type="dcterms:W3CDTF">2012-04-28T07:31:00Z</dcterms:modified>
</cp:coreProperties>
</file>