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Toc317198726"/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0245" w:rsidRPr="000E0245" w:rsidRDefault="000E0245" w:rsidP="000E0245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0245" w:rsidRPr="000E0245" w:rsidRDefault="000E0245" w:rsidP="000E0245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0245" w:rsidRPr="000E0245" w:rsidRDefault="000E0245" w:rsidP="000E0245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0245" w:rsidRPr="000E0245" w:rsidRDefault="000E0245" w:rsidP="000E0245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0E0245" w:rsidRPr="000E0245" w:rsidRDefault="000E0245" w:rsidP="000E0245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0E0245" w:rsidRPr="00FB08DB" w:rsidRDefault="000E0245" w:rsidP="000E0245">
      <w:pPr>
        <w:pStyle w:val="4"/>
      </w:pPr>
      <w:r w:rsidRPr="00FB08DB">
        <w:t>Adaptive loop filter info syntax</w:t>
      </w:r>
      <w:bookmarkEnd w:id="0"/>
    </w:p>
    <w:p w:rsidR="000E0245" w:rsidRPr="00FB08DB" w:rsidRDefault="000E0245" w:rsidP="000E0245">
      <w:pPr>
        <w:keepNext/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7"/>
        <w:gridCol w:w="1157"/>
      </w:tblGrid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kern w:val="2"/>
              </w:rPr>
            </w:pPr>
            <w:r w:rsidRPr="00FB08DB">
              <w:rPr>
                <w:bCs/>
                <w:kern w:val="2"/>
                <w:lang w:eastAsia="ko-KR"/>
              </w:rPr>
              <w:t>alf_info( rx, ry, cIdx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)</w:t>
            </w:r>
            <w:r w:rsidRPr="00FB08DB">
              <w:rPr>
                <w:kern w:val="2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/>
                <w:bCs/>
                <w:kern w:val="2"/>
              </w:rPr>
            </w:pPr>
            <w:r w:rsidRPr="00FB08DB">
              <w:rPr>
                <w:b/>
                <w:bCs/>
                <w:kern w:val="2"/>
              </w:rPr>
              <w:t>Descriptor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val="en-US" w:eastAsia="ko-KR"/>
              </w:rPr>
              <w:t>if(</w:t>
            </w:r>
            <w:r w:rsidRPr="00FB08DB">
              <w:rPr>
                <w:rFonts w:eastAsia="新細明體"/>
                <w:lang w:eastAsia="zh-TW"/>
              </w:rPr>
              <w:t>NumALFFiltersInStoredBuffer[cIdx]</w:t>
            </w:r>
            <w:r w:rsidRPr="00FB08DB">
              <w:rPr>
                <w:bCs/>
                <w:kern w:val="2"/>
                <w:lang w:val="en-US" w:eastAsia="ko-KR"/>
              </w:rPr>
              <w:t xml:space="preserve"> &gt; 0)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Cs/>
                <w:kern w:val="2"/>
              </w:rPr>
            </w:pPr>
          </w:p>
        </w:tc>
      </w:tr>
      <w:tr w:rsidR="000E0245" w:rsidRPr="00FB08DB" w:rsidTr="004A52D7">
        <w:trPr>
          <w:cantSplit/>
          <w:trHeight w:val="211"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alf_new_filter_set_flag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Cs/>
                <w:kern w:val="2"/>
              </w:rPr>
            </w:pPr>
            <w:r w:rsidRPr="00FB08DB">
              <w:rPr>
                <w:bCs/>
                <w:kern w:val="2"/>
              </w:rPr>
              <w:t>u(1)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>if( alf_new_filter_set_flag =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 xml:space="preserve">= 0 &amp;&amp; </w:t>
            </w:r>
            <w:r w:rsidRPr="00FB08DB">
              <w:rPr>
                <w:rFonts w:eastAsia="新細明體"/>
                <w:lang w:eastAsia="zh-TW"/>
              </w:rPr>
              <w:t xml:space="preserve"> NumALFFiltersInStoredBuffer[cIdx]</w:t>
            </w:r>
            <w:r w:rsidRPr="00FB08DB">
              <w:rPr>
                <w:bCs/>
                <w:kern w:val="2"/>
                <w:lang w:eastAsia="ko-KR"/>
              </w:rPr>
              <w:t xml:space="preserve"> &gt; 0)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Cs/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alf_stored_filter_set_idx</w:t>
            </w:r>
            <w:r w:rsidRPr="00FB08DB">
              <w:rPr>
                <w:bCs/>
                <w:kern w:val="2"/>
                <w:lang w:eastAsia="ko-KR"/>
              </w:rPr>
              <w:t>[ cIdx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Cs/>
                <w:kern w:val="2"/>
              </w:rPr>
            </w:pPr>
            <w:r w:rsidRPr="00FB08DB">
              <w:rPr>
                <w:bCs/>
                <w:kern w:val="2"/>
              </w:rPr>
              <w:t>u(v)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  <w:t>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bCs/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</w:rPr>
              <w:t>if(</w:t>
            </w:r>
            <w:r w:rsidRPr="00FB08DB">
              <w:rPr>
                <w:bCs/>
                <w:kern w:val="2"/>
                <w:lang w:eastAsia="ko-KR"/>
              </w:rPr>
              <w:t xml:space="preserve"> 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>cIdx = = 0</w:t>
            </w:r>
            <w:r w:rsidRPr="00FB08DB">
              <w:rPr>
                <w:bCs/>
                <w:kern w:val="2"/>
                <w:lang w:eastAsia="ko-KR"/>
              </w:rPr>
              <w:t xml:space="preserve"> </w:t>
            </w:r>
            <w:r w:rsidRPr="00FB08DB">
              <w:rPr>
                <w:bCs/>
                <w:kern w:val="2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alf_no_filters_minus1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kern w:val="2"/>
                <w:lang w:eastAsia="ko-KR"/>
              </w:rPr>
              <w:t>ue(v)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rFonts w:eastAsia="新細明體"/>
                <w:bCs/>
                <w:kern w:val="2"/>
                <w:lang w:eastAsia="zh-TW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if(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alf_no_filters_minus1 =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= 1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ab/>
              <w:t>alf_start_second_filter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kern w:val="2"/>
              </w:rPr>
              <w:t>ue(v)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else if(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alf_no_filters_minus1 &gt; 1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for(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i </w:t>
            </w:r>
            <w:r w:rsidRPr="00FB08DB">
              <w:rPr>
                <w:bCs/>
                <w:kern w:val="2"/>
                <w:lang w:eastAsia="ko-KR"/>
              </w:rPr>
              <w:t>=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 xml:space="preserve">1; 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i </w:t>
            </w:r>
            <w:r w:rsidRPr="00FB08DB">
              <w:rPr>
                <w:bCs/>
                <w:kern w:val="2"/>
                <w:lang w:eastAsia="ko-KR"/>
              </w:rPr>
              <w:t xml:space="preserve">&lt; </w:t>
            </w:r>
            <w:r w:rsidRPr="00FB08DB">
              <w:rPr>
                <w:kern w:val="2"/>
                <w:lang w:eastAsia="ko-KR"/>
              </w:rPr>
              <w:t>1</w:t>
            </w:r>
            <w:r w:rsidRPr="00FB08DB">
              <w:rPr>
                <w:rFonts w:eastAsia="新細明體"/>
                <w:kern w:val="2"/>
                <w:lang w:eastAsia="zh-TW"/>
              </w:rPr>
              <w:t>5</w:t>
            </w:r>
            <w:r w:rsidRPr="00FB08DB">
              <w:rPr>
                <w:bCs/>
                <w:kern w:val="2"/>
                <w:lang w:eastAsia="ko-KR"/>
              </w:rPr>
              <w:t>; i++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alf_filter_pattern_flag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>[ cIdx ][ ry ][ rx ]</w:t>
            </w:r>
            <w:r w:rsidRPr="00FB08DB">
              <w:rPr>
                <w:b/>
                <w:bCs/>
                <w:kern w:val="2"/>
                <w:lang w:eastAsia="ko-KR"/>
              </w:rPr>
              <w:t>[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i </w:t>
            </w:r>
            <w:r w:rsidRPr="00FB08DB">
              <w:rPr>
                <w:b/>
                <w:bCs/>
                <w:kern w:val="2"/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kern w:val="2"/>
                <w:lang w:eastAsia="ko-KR"/>
              </w:rPr>
              <w:t>u(1)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if( alf_no_filters_minus1 &gt; 0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alf_pred_flag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>[ cIdx ][ ry ][ rx 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kern w:val="2"/>
                <w:lang w:eastAsia="ko-KR"/>
              </w:rPr>
              <w:t>u(1)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kern w:val="2"/>
                <w:lang w:eastAsia="ko-KR"/>
              </w:rPr>
              <w:tab/>
            </w:r>
            <w:r w:rsidRPr="00FB08DB">
              <w:rPr>
                <w:kern w:val="2"/>
                <w:lang w:eastAsia="ko-KR"/>
              </w:rPr>
              <w:tab/>
            </w:r>
            <w:r w:rsidRPr="00FB08DB">
              <w:rPr>
                <w:kern w:val="2"/>
              </w:rPr>
              <w:t>for(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i </w:t>
            </w:r>
            <w:r w:rsidRPr="00FB08DB">
              <w:rPr>
                <w:kern w:val="2"/>
              </w:rPr>
              <w:t>=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</w:rPr>
              <w:t xml:space="preserve">0; 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i </w:t>
            </w:r>
            <w:r w:rsidRPr="00FB08DB">
              <w:rPr>
                <w:kern w:val="2"/>
              </w:rPr>
              <w:t xml:space="preserve">&lt; </w:t>
            </w:r>
            <w:r w:rsidRPr="00FB08DB">
              <w:rPr>
                <w:kern w:val="2"/>
                <w:lang w:eastAsia="ko-KR"/>
              </w:rPr>
              <w:t>AlfNumFilters</w:t>
            </w:r>
            <w:r w:rsidRPr="00FB08DB">
              <w:rPr>
                <w:kern w:val="2"/>
              </w:rPr>
              <w:t>; i++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</w:rPr>
              <w:t xml:space="preserve">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  <w:lang w:eastAsia="ko-KR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 w:hint="eastAsia"/>
                <w:b/>
                <w:bCs/>
                <w:kern w:val="2"/>
                <w:lang w:eastAsia="zh-TW"/>
              </w:rPr>
              <w:t>alf_nb_pred_luma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>_flag[ cIdx ][ ry ][ rx ]</w:t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>[</w:t>
            </w:r>
            <w:r w:rsidRPr="00FB08DB">
              <w:rPr>
                <w:rFonts w:ascii="Times" w:eastAsia="新細明體" w:hAnsi="Times"/>
                <w:b/>
                <w:bCs/>
                <w:kern w:val="2"/>
                <w:lang w:eastAsia="zh-TW"/>
              </w:rPr>
              <w:t xml:space="preserve"> i </w:t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rFonts w:eastAsia="新細明體"/>
                <w:kern w:val="2"/>
                <w:lang w:eastAsia="zh-TW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>u(1)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rFonts w:eastAsia="新細明體"/>
                <w:b/>
                <w:bCs/>
                <w:kern w:val="2"/>
                <w:lang w:eastAsia="zh-TW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>if(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  <w:lang w:eastAsia="ko-KR"/>
              </w:rPr>
              <w:t>AlfNumFilters</w:t>
            </w:r>
            <w:r w:rsidRPr="00FB08DB">
              <w:rPr>
                <w:bCs/>
                <w:kern w:val="2"/>
                <w:lang w:eastAsia="ko-KR"/>
              </w:rPr>
              <w:t xml:space="preserve"> &gt; 1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rFonts w:eastAsia="新細明體"/>
                <w:kern w:val="2"/>
                <w:lang w:eastAsia="zh-TW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kern w:val="2"/>
                <w:lang w:eastAsia="ko-KR"/>
              </w:rPr>
              <w:t>alf_min_kstart_minus1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  <w:lang w:eastAsia="ko-KR"/>
              </w:rPr>
            </w:pPr>
            <w:r w:rsidRPr="00FB08DB">
              <w:rPr>
                <w:kern w:val="2"/>
                <w:lang w:eastAsia="ko-KR"/>
              </w:rPr>
              <w:t>ue(v)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kern w:val="2"/>
                <w:lang w:eastAsia="ko-KR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kern w:val="2"/>
                <w:lang w:eastAsia="ko-KR"/>
              </w:rPr>
              <w:t>for(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i </w:t>
            </w:r>
            <w:r w:rsidRPr="00FB08DB">
              <w:rPr>
                <w:kern w:val="2"/>
                <w:lang w:eastAsia="ko-KR"/>
              </w:rPr>
              <w:t>=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1</w:t>
            </w:r>
            <w:r w:rsidRPr="00FB08DB">
              <w:rPr>
                <w:kern w:val="2"/>
                <w:lang w:eastAsia="ko-KR"/>
              </w:rPr>
              <w:t xml:space="preserve">; i &lt; </w:t>
            </w:r>
            <w:r w:rsidRPr="00FB08DB">
              <w:rPr>
                <w:kern w:val="2"/>
              </w:rPr>
              <w:t>4</w:t>
            </w:r>
            <w:r w:rsidRPr="00FB08DB">
              <w:rPr>
                <w:kern w:val="2"/>
                <w:lang w:eastAsia="ko-KR"/>
              </w:rPr>
              <w:t>; i++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  <w:lang w:eastAsia="ko-KR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kern w:val="2"/>
                <w:lang w:eastAsia="ko-KR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>alf_golomb_index_flag</w:t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>[</w:t>
            </w:r>
            <w:r w:rsidRPr="00FB08DB">
              <w:rPr>
                <w:rFonts w:ascii="Times" w:eastAsia="新細明體" w:hAnsi="Times"/>
                <w:b/>
                <w:bCs/>
                <w:kern w:val="2"/>
                <w:lang w:eastAsia="zh-TW"/>
              </w:rPr>
              <w:t xml:space="preserve"> i </w:t>
            </w:r>
            <w:r w:rsidRPr="00FB08DB">
              <w:rPr>
                <w:rFonts w:ascii="Times" w:hAnsi="Times"/>
                <w:b/>
                <w:bCs/>
                <w:kern w:val="2"/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  <w:lang w:eastAsia="ko-KR"/>
              </w:rPr>
            </w:pPr>
            <w:r w:rsidRPr="00FB08DB">
              <w:rPr>
                <w:kern w:val="2"/>
                <w:lang w:eastAsia="ko-KR"/>
              </w:rPr>
              <w:t>u(1)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rFonts w:eastAsia="新細明體"/>
                <w:kern w:val="2"/>
                <w:lang w:eastAsia="zh-TW"/>
              </w:rPr>
              <w:tab/>
            </w:r>
            <w:r w:rsidRPr="00FB08DB">
              <w:rPr>
                <w:bCs/>
                <w:kern w:val="2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  <w:lang w:eastAsia="ko-KR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rFonts w:eastAsia="新細明體"/>
                <w:b/>
                <w:bCs/>
                <w:kern w:val="2"/>
                <w:lang w:eastAsia="zh-TW"/>
              </w:rPr>
            </w:pPr>
            <w:r w:rsidRPr="00FB08DB">
              <w:rPr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kern w:val="2"/>
                <w:lang w:eastAsia="ko-KR"/>
              </w:rPr>
              <w:tab/>
            </w:r>
            <w:r w:rsidRPr="00FB08DB">
              <w:rPr>
                <w:kern w:val="2"/>
              </w:rPr>
              <w:t>for(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i </w:t>
            </w:r>
            <w:r w:rsidRPr="00FB08DB">
              <w:rPr>
                <w:kern w:val="2"/>
              </w:rPr>
              <w:t>=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</w:rPr>
              <w:t xml:space="preserve">0; 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i </w:t>
            </w:r>
            <w:r w:rsidRPr="00FB08DB">
              <w:rPr>
                <w:kern w:val="2"/>
              </w:rPr>
              <w:t xml:space="preserve">&lt; </w:t>
            </w:r>
            <w:r w:rsidRPr="00FB08DB">
              <w:rPr>
                <w:kern w:val="2"/>
                <w:lang w:eastAsia="ko-KR"/>
              </w:rPr>
              <w:t>AlfNumFilters</w:t>
            </w:r>
            <w:r w:rsidRPr="00FB08DB">
              <w:rPr>
                <w:kern w:val="2"/>
              </w:rPr>
              <w:t>; i++</w:t>
            </w:r>
            <w:r w:rsidRPr="00FB08DB">
              <w:rPr>
                <w:rFonts w:eastAsia="新細明體"/>
                <w:kern w:val="2"/>
                <w:lang w:eastAsia="zh-TW"/>
              </w:rPr>
              <w:t xml:space="preserve"> </w:t>
            </w:r>
            <w:r w:rsidRPr="00FB08DB">
              <w:rPr>
                <w:kern w:val="2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for(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j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=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0;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>j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 xml:space="preserve">&lt; </w:t>
            </w:r>
            <w:r w:rsidRPr="00FB08DB">
              <w:rPr>
                <w:kern w:val="2"/>
                <w:lang w:eastAsia="ko-KR"/>
              </w:rPr>
              <w:t>AlfCodedLength</w:t>
            </w:r>
            <w:r w:rsidRPr="00FB08DB">
              <w:rPr>
                <w:bCs/>
                <w:kern w:val="2"/>
                <w:lang w:eastAsia="ko-KR"/>
              </w:rPr>
              <w:t>; j++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Cs/>
                <w:kern w:val="2"/>
                <w:lang w:eastAsia="ko-KR"/>
              </w:rPr>
              <w:t xml:space="preserve">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/>
                <w:bCs/>
                <w:kern w:val="2"/>
                <w:lang w:eastAsia="ko-KR"/>
              </w:rPr>
              <w:tab/>
              <w:t>alf_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>filt</w:t>
            </w:r>
            <w:r w:rsidRPr="00FB08DB">
              <w:rPr>
                <w:b/>
                <w:bCs/>
                <w:kern w:val="2"/>
                <w:lang w:eastAsia="ko-KR"/>
              </w:rPr>
              <w:t>_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>coeff[ cIdx ][ ry ][ rx ]</w:t>
            </w:r>
            <w:r w:rsidRPr="00FB08DB">
              <w:rPr>
                <w:b/>
                <w:bCs/>
                <w:kern w:val="2"/>
                <w:lang w:eastAsia="ko-KR"/>
              </w:rPr>
              <w:t>[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/>
                <w:bCs/>
                <w:kern w:val="2"/>
                <w:lang w:eastAsia="ko-KR"/>
              </w:rPr>
              <w:t>i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/>
                <w:bCs/>
                <w:kern w:val="2"/>
                <w:lang w:eastAsia="ko-KR"/>
              </w:rPr>
              <w:t>][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/>
                <w:bCs/>
                <w:kern w:val="2"/>
                <w:lang w:eastAsia="ko-KR"/>
              </w:rPr>
              <w:t>j</w:t>
            </w:r>
            <w:r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Pr="00FB08DB">
              <w:rPr>
                <w:b/>
                <w:bCs/>
                <w:kern w:val="2"/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kern w:val="2"/>
              </w:rPr>
              <w:t>ge(v)</w:t>
            </w: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rFonts w:eastAsia="MS Mincho"/>
                <w:bCs/>
                <w:kern w:val="2"/>
                <w:lang w:eastAsia="ja-JP"/>
              </w:rPr>
            </w:pPr>
            <w:r w:rsidRPr="00FB08DB">
              <w:rPr>
                <w:b/>
                <w:bCs/>
                <w:kern w:val="2"/>
                <w:lang w:eastAsia="ko-KR"/>
              </w:rPr>
              <w:tab/>
            </w:r>
            <w:r w:rsidRPr="00FB08DB">
              <w:rPr>
                <w:bCs/>
                <w:kern w:val="2"/>
                <w:lang w:eastAsia="ko-KR"/>
              </w:rPr>
              <w:tab/>
              <w:t>}</w:t>
            </w:r>
            <w:r w:rsidRPr="00FB08DB">
              <w:rPr>
                <w:rFonts w:eastAsia="新細明體"/>
                <w:bCs/>
                <w:kern w:val="2"/>
                <w:lang w:eastAsia="zh-TW"/>
              </w:rPr>
              <w:t xml:space="preserve"> 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rFonts w:eastAsia="MS Mincho"/>
                <w:kern w:val="2"/>
                <w:lang w:eastAsia="ja-JP"/>
              </w:rPr>
            </w:pPr>
          </w:p>
        </w:tc>
      </w:tr>
      <w:tr w:rsidR="000E0245" w:rsidRPr="00FB08DB" w:rsidTr="004A52D7">
        <w:trPr>
          <w:cantSplit/>
          <w:jc w:val="center"/>
          <w:ins w:id="1" w:author="MTK01646 - ChingYeh Chen (陳慶曄)" w:date="2012-03-27T10:32:00Z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3C093E" w:rsidRDefault="000E0245" w:rsidP="00282543">
            <w:pPr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ins w:id="2" w:author="MTK01646 - ChingYeh Chen (陳慶曄)" w:date="2012-03-27T10:32:00Z"/>
                <w:b/>
                <w:bCs/>
                <w:kern w:val="2"/>
                <w:lang w:eastAsia="ko-KR"/>
              </w:rPr>
            </w:pPr>
            <w:ins w:id="3" w:author="MTK01646 - ChingYeh Chen (陳慶曄)" w:date="2012-03-27T10:33:00Z"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  <w:r w:rsidRPr="00FB08DB">
                <w:rPr>
                  <w:bCs/>
                  <w:kern w:val="2"/>
                  <w:lang w:eastAsia="ko-KR"/>
                </w:rPr>
                <w:tab/>
              </w:r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</w:ins>
            <w:ins w:id="4" w:author="MTK01646 - ChingYeh Chen (陳慶曄)" w:date="2012-03-27T13:53:00Z">
              <w:r w:rsidR="00282543">
                <w:rPr>
                  <w:b/>
                  <w:bCs/>
                  <w:kern w:val="2"/>
                  <w:lang w:eastAsia="ko-KR"/>
                </w:rPr>
                <w:t>alf_chroma</w:t>
              </w:r>
            </w:ins>
            <w:ins w:id="5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6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_coeff_from_luma</w:t>
              </w:r>
            </w:ins>
            <w:ins w:id="7" w:author="MTK01646 - ChingYeh Chen (陳慶曄)" w:date="2012-03-27T13:53:00Z">
              <w:r w:rsidR="00282543">
                <w:rPr>
                  <w:b/>
                  <w:bCs/>
                  <w:kern w:val="2"/>
                  <w:lang w:eastAsia="ko-KR"/>
                </w:rPr>
                <w:t>_flag</w:t>
              </w:r>
            </w:ins>
            <w:ins w:id="8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9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[</w:t>
              </w:r>
            </w:ins>
            <w:ins w:id="10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11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12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cIdx</w:t>
              </w:r>
            </w:ins>
            <w:ins w:id="13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14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15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][</w:t>
              </w:r>
            </w:ins>
            <w:ins w:id="16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17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18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ry</w:t>
              </w:r>
            </w:ins>
            <w:ins w:id="19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20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21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][</w:t>
              </w:r>
            </w:ins>
            <w:ins w:id="22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23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24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rx</w:t>
              </w:r>
            </w:ins>
            <w:ins w:id="25" w:author="MTK01646 - ChingYeh Chen (陳慶曄)" w:date="2012-03-27T10:34:00Z">
              <w:r w:rsidR="003C093E">
                <w:rPr>
                  <w:b/>
                  <w:bCs/>
                  <w:kern w:val="2"/>
                  <w:lang w:eastAsia="ko-KR"/>
                </w:rPr>
                <w:t xml:space="preserve"> </w:t>
              </w:r>
            </w:ins>
            <w:ins w:id="26" w:author="MTK01646 - ChingYeh Chen (陳慶曄)" w:date="2012-03-27T10:33:00Z">
              <w:r w:rsidR="00C37487" w:rsidRPr="00C37487">
                <w:rPr>
                  <w:b/>
                  <w:bCs/>
                  <w:kern w:val="2"/>
                  <w:lang w:eastAsia="ko-KR"/>
                  <w:rPrChange w:id="27" w:author="MTK01646 - ChingYeh Chen (陳慶曄)" w:date="2012-03-27T10:34:00Z">
                    <w:rPr>
                      <w:bCs/>
                      <w:kern w:val="2"/>
                      <w:lang w:eastAsia="ko-KR"/>
                    </w:rPr>
                  </w:rPrChange>
                </w:rPr>
                <w:t>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ins w:id="28" w:author="MTK01646 - ChingYeh Chen (陳慶曄)" w:date="2012-03-27T10:32:00Z"/>
                <w:rFonts w:eastAsia="MS Mincho"/>
                <w:kern w:val="2"/>
                <w:lang w:eastAsia="ja-JP"/>
              </w:rPr>
            </w:pPr>
            <w:ins w:id="29" w:author="MTK01646 - ChingYeh Chen (陳慶曄)" w:date="2012-03-27T10:33:00Z">
              <w:r>
                <w:rPr>
                  <w:rFonts w:eastAsia="MS Mincho"/>
                  <w:kern w:val="2"/>
                  <w:lang w:eastAsia="ja-JP"/>
                </w:rPr>
                <w:t>u(1)</w:t>
              </w:r>
            </w:ins>
          </w:p>
        </w:tc>
      </w:tr>
      <w:tr w:rsidR="000E0245" w:rsidRPr="00FB08DB" w:rsidTr="004A52D7">
        <w:trPr>
          <w:cantSplit/>
          <w:jc w:val="center"/>
          <w:ins w:id="30" w:author="MTK01646 - ChingYeh Chen (陳慶曄)" w:date="2012-03-27T10:33:00Z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3C093E" w:rsidP="00282543">
            <w:pPr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ins w:id="31" w:author="MTK01646 - ChingYeh Chen (陳慶曄)" w:date="2012-03-27T10:33:00Z"/>
                <w:bCs/>
                <w:kern w:val="2"/>
                <w:lang w:eastAsia="ko-KR"/>
                <w:rPrChange w:id="32" w:author="MTK01646 - ChingYeh Chen (陳慶曄)" w:date="2012-03-27T10:34:00Z">
                  <w:rPr>
                    <w:ins w:id="33" w:author="MTK01646 - ChingYeh Chen (陳慶曄)" w:date="2012-03-27T10:33:00Z"/>
                    <w:b/>
                    <w:bCs/>
                    <w:kern w:val="2"/>
                    <w:lang w:eastAsia="ko-KR"/>
                  </w:rPr>
                </w:rPrChange>
              </w:rPr>
              <w:pPrChange w:id="34" w:author="MTK01646 - ChingYeh Chen (陳慶曄)" w:date="2012-03-27T13:53:00Z">
                <w:pPr>
                  <w:keepLines/>
                  <w:tabs>
                    <w:tab w:val="clear" w:pos="794"/>
                    <w:tab w:val="clear" w:pos="1191"/>
                    <w:tab w:val="clear" w:pos="1588"/>
                    <w:tab w:val="clear" w:pos="1985"/>
                    <w:tab w:val="left" w:pos="216"/>
                    <w:tab w:val="left" w:pos="432"/>
                    <w:tab w:val="left" w:pos="648"/>
                    <w:tab w:val="left" w:pos="864"/>
                    <w:tab w:val="left" w:pos="1080"/>
                    <w:tab w:val="left" w:pos="1296"/>
                    <w:tab w:val="left" w:pos="1512"/>
                    <w:tab w:val="left" w:pos="1728"/>
                    <w:tab w:val="left" w:pos="1944"/>
                    <w:tab w:val="left" w:pos="2160"/>
                  </w:tabs>
                  <w:spacing w:before="0"/>
                  <w:jc w:val="left"/>
                  <w:textAlignment w:val="auto"/>
                </w:pPr>
              </w:pPrChange>
            </w:pPr>
            <w:ins w:id="35" w:author="MTK01646 - ChingYeh Chen (陳慶曄)" w:date="2012-03-27T10:34:00Z"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  <w:r w:rsidRPr="00FB08DB">
                <w:rPr>
                  <w:bCs/>
                  <w:kern w:val="2"/>
                  <w:lang w:eastAsia="ko-KR"/>
                </w:rPr>
                <w:tab/>
              </w:r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  <w:r w:rsidR="00C37487" w:rsidRPr="00C37487">
                <w:rPr>
                  <w:bCs/>
                  <w:kern w:val="2"/>
                  <w:lang w:eastAsia="ko-KR"/>
                  <w:rPrChange w:id="36" w:author="MTK01646 - ChingYeh Chen (陳慶曄)" w:date="2012-03-27T10:34:00Z">
                    <w:rPr>
                      <w:b/>
                      <w:bCs/>
                      <w:kern w:val="2"/>
                      <w:lang w:eastAsia="ko-KR"/>
                    </w:rPr>
                  </w:rPrChange>
                </w:rPr>
                <w:t>if(</w:t>
              </w:r>
              <w:r>
                <w:rPr>
                  <w:bCs/>
                  <w:kern w:val="2"/>
                  <w:lang w:eastAsia="ko-KR"/>
                </w:rPr>
                <w:t xml:space="preserve"> </w:t>
              </w:r>
            </w:ins>
            <w:ins w:id="37" w:author="MTK01646 - ChingYeh Chen (陳慶曄)" w:date="2012-03-27T13:53:00Z">
              <w:r w:rsidR="00282543">
                <w:rPr>
                  <w:bCs/>
                  <w:kern w:val="2"/>
                  <w:lang w:eastAsia="ko-KR"/>
                </w:rPr>
                <w:t>alf</w:t>
              </w:r>
            </w:ins>
            <w:ins w:id="38" w:author="MTK01646 - ChingYeh Chen (陳慶曄)" w:date="2012-03-27T10:34:00Z">
              <w:r>
                <w:rPr>
                  <w:bCs/>
                  <w:kern w:val="2"/>
                  <w:lang w:eastAsia="ko-KR"/>
                </w:rPr>
                <w:t>_</w:t>
              </w:r>
            </w:ins>
            <w:ins w:id="39" w:author="MTK01646 - ChingYeh Chen (陳慶曄)" w:date="2012-03-27T13:53:00Z">
              <w:r w:rsidR="00282543">
                <w:rPr>
                  <w:bCs/>
                  <w:kern w:val="2"/>
                  <w:lang w:eastAsia="ko-KR"/>
                </w:rPr>
                <w:t>chroma_</w:t>
              </w:r>
            </w:ins>
            <w:ins w:id="40" w:author="MTK01646 - ChingYeh Chen (陳慶曄)" w:date="2012-03-27T10:34:00Z">
              <w:r>
                <w:rPr>
                  <w:bCs/>
                  <w:kern w:val="2"/>
                  <w:lang w:eastAsia="ko-KR"/>
                </w:rPr>
                <w:t>coeff_from_luma</w:t>
              </w:r>
            </w:ins>
            <w:ins w:id="41" w:author="MTK01646 - ChingYeh Chen (陳慶曄)" w:date="2012-03-27T13:53:00Z">
              <w:r w:rsidR="00282543">
                <w:rPr>
                  <w:bCs/>
                  <w:kern w:val="2"/>
                  <w:lang w:eastAsia="ko-KR"/>
                </w:rPr>
                <w:t>_flag</w:t>
              </w:r>
            </w:ins>
            <w:ins w:id="42" w:author="MTK01646 - ChingYeh Chen (陳慶曄)" w:date="2012-03-27T10:34:00Z">
              <w:r>
                <w:rPr>
                  <w:bCs/>
                  <w:kern w:val="2"/>
                  <w:lang w:eastAsia="ko-KR"/>
                </w:rPr>
                <w:t xml:space="preserve">[ cIdx ][ ry ][ rx ] = = 0 </w:t>
              </w:r>
              <w:r w:rsidR="00C37487" w:rsidRPr="00C37487">
                <w:rPr>
                  <w:bCs/>
                  <w:kern w:val="2"/>
                  <w:lang w:eastAsia="ko-KR"/>
                  <w:rPrChange w:id="43" w:author="MTK01646 - ChingYeh Chen (陳慶曄)" w:date="2012-03-27T10:34:00Z">
                    <w:rPr>
                      <w:b/>
                      <w:bCs/>
                      <w:kern w:val="2"/>
                      <w:lang w:eastAsia="ko-KR"/>
                    </w:rPr>
                  </w:rPrChange>
                </w:rPr>
                <w:t>)</w:t>
              </w:r>
            </w:ins>
            <w:ins w:id="44" w:author="MTK01646 - ChingYeh Chen (陳慶曄)" w:date="2012-03-27T10:35:00Z">
              <w:r>
                <w:rPr>
                  <w:bCs/>
                  <w:kern w:val="2"/>
                  <w:lang w:eastAsia="ko-KR"/>
                </w:rPr>
                <w:t xml:space="preserve">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ins w:id="45" w:author="MTK01646 - ChingYeh Chen (陳慶曄)" w:date="2012-03-27T10:33:00Z"/>
                <w:rFonts w:eastAsia="MS Mincho"/>
                <w:kern w:val="2"/>
                <w:lang w:eastAsia="ja-JP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3C093E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ins w:id="46" w:author="MTK01646 - ChingYeh Chen (陳慶曄)" w:date="2012-03-27T10:35:00Z"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</w:ins>
            <w:r w:rsidR="000E0245" w:rsidRPr="00FB08DB">
              <w:rPr>
                <w:bCs/>
                <w:kern w:val="2"/>
                <w:lang w:eastAsia="ko-KR"/>
              </w:rPr>
              <w:tab/>
            </w:r>
            <w:r w:rsidR="000E0245" w:rsidRPr="00FB08DB">
              <w:rPr>
                <w:b/>
                <w:bCs/>
                <w:kern w:val="2"/>
                <w:lang w:eastAsia="ko-KR"/>
              </w:rPr>
              <w:tab/>
            </w:r>
            <w:r w:rsidR="000E0245" w:rsidRPr="00FB08DB">
              <w:rPr>
                <w:bCs/>
                <w:kern w:val="2"/>
                <w:lang w:eastAsia="ko-KR"/>
              </w:rPr>
              <w:tab/>
              <w:t>for(</w:t>
            </w:r>
            <w:r w:rsidR="000E0245"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Cs/>
                <w:kern w:val="2"/>
                <w:lang w:eastAsia="ko-KR"/>
              </w:rPr>
              <w:t>j</w:t>
            </w:r>
            <w:r w:rsidR="000E0245"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Cs/>
                <w:kern w:val="2"/>
                <w:lang w:eastAsia="ko-KR"/>
              </w:rPr>
              <w:t>=</w:t>
            </w:r>
            <w:r w:rsidR="000E0245"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Cs/>
                <w:kern w:val="2"/>
                <w:lang w:eastAsia="ko-KR"/>
              </w:rPr>
              <w:t>0; j</w:t>
            </w:r>
            <w:r w:rsidR="000E0245"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Cs/>
                <w:kern w:val="2"/>
                <w:lang w:eastAsia="ko-KR"/>
              </w:rPr>
              <w:t xml:space="preserve">&lt; </w:t>
            </w:r>
            <w:r w:rsidR="000E0245" w:rsidRPr="00FB08DB">
              <w:rPr>
                <w:kern w:val="2"/>
                <w:lang w:eastAsia="ko-KR"/>
              </w:rPr>
              <w:t>AlfCodedLength</w:t>
            </w:r>
            <w:r w:rsidR="000E0245" w:rsidRPr="00FB08DB">
              <w:rPr>
                <w:bCs/>
                <w:kern w:val="2"/>
                <w:lang w:eastAsia="ko-KR"/>
              </w:rPr>
              <w:t>; j++</w:t>
            </w:r>
            <w:r w:rsidR="000E0245" w:rsidRPr="00FB08DB">
              <w:rPr>
                <w:rFonts w:eastAsia="新細明體"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Cs/>
                <w:kern w:val="2"/>
                <w:lang w:eastAsia="ko-KR"/>
              </w:rPr>
              <w:t xml:space="preserve">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3C093E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/>
                <w:bCs/>
                <w:kern w:val="2"/>
                <w:lang w:eastAsia="ko-KR"/>
              </w:rPr>
            </w:pPr>
            <w:ins w:id="47" w:author="MTK01646 - ChingYeh Chen (陳慶曄)" w:date="2012-03-27T10:35:00Z"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</w:ins>
            <w:r w:rsidR="000E0245" w:rsidRPr="00FB08DB">
              <w:rPr>
                <w:b/>
                <w:bCs/>
                <w:kern w:val="2"/>
                <w:lang w:eastAsia="ko-KR"/>
              </w:rPr>
              <w:tab/>
            </w:r>
            <w:r w:rsidR="000E0245" w:rsidRPr="00FB08DB">
              <w:rPr>
                <w:b/>
                <w:bCs/>
                <w:kern w:val="2"/>
                <w:lang w:eastAsia="ko-KR"/>
              </w:rPr>
              <w:tab/>
            </w:r>
            <w:r w:rsidR="000E0245" w:rsidRPr="00FB08DB">
              <w:rPr>
                <w:b/>
                <w:bCs/>
                <w:kern w:val="2"/>
                <w:lang w:eastAsia="ko-KR"/>
              </w:rPr>
              <w:tab/>
            </w:r>
            <w:r w:rsidR="000E0245" w:rsidRPr="00FB08DB">
              <w:rPr>
                <w:b/>
                <w:bCs/>
                <w:kern w:val="2"/>
                <w:lang w:eastAsia="ko-KR"/>
              </w:rPr>
              <w:tab/>
              <w:t>alf_</w:t>
            </w:r>
            <w:r w:rsidR="000E0245" w:rsidRPr="00FB08DB">
              <w:rPr>
                <w:rFonts w:eastAsia="新細明體"/>
                <w:b/>
                <w:bCs/>
                <w:kern w:val="2"/>
                <w:lang w:eastAsia="zh-TW"/>
              </w:rPr>
              <w:t>filt</w:t>
            </w:r>
            <w:r w:rsidR="000E0245" w:rsidRPr="00FB08DB">
              <w:rPr>
                <w:b/>
                <w:bCs/>
                <w:kern w:val="2"/>
                <w:lang w:eastAsia="ko-KR"/>
              </w:rPr>
              <w:t>_</w:t>
            </w:r>
            <w:r w:rsidR="000E0245" w:rsidRPr="00FB08DB">
              <w:rPr>
                <w:rFonts w:eastAsia="新細明體"/>
                <w:b/>
                <w:bCs/>
                <w:kern w:val="2"/>
                <w:lang w:eastAsia="zh-TW"/>
              </w:rPr>
              <w:t>coeff[ cIdx ][ ry ][ rx ][ 0 ]</w:t>
            </w:r>
            <w:r w:rsidR="000E0245" w:rsidRPr="00FB08DB">
              <w:rPr>
                <w:b/>
                <w:bCs/>
                <w:kern w:val="2"/>
                <w:lang w:eastAsia="ko-KR"/>
              </w:rPr>
              <w:t>[</w:t>
            </w:r>
            <w:r w:rsidR="000E0245"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/>
                <w:bCs/>
                <w:kern w:val="2"/>
                <w:lang w:eastAsia="ko-KR"/>
              </w:rPr>
              <w:t>j</w:t>
            </w:r>
            <w:r w:rsidR="000E0245" w:rsidRPr="00FB08DB">
              <w:rPr>
                <w:rFonts w:eastAsia="新細明體"/>
                <w:b/>
                <w:bCs/>
                <w:kern w:val="2"/>
                <w:lang w:eastAsia="zh-TW"/>
              </w:rPr>
              <w:t xml:space="preserve"> </w:t>
            </w:r>
            <w:r w:rsidR="000E0245" w:rsidRPr="00FB08DB">
              <w:rPr>
                <w:b/>
                <w:bCs/>
                <w:kern w:val="2"/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  <w:r w:rsidRPr="00FB08DB">
              <w:rPr>
                <w:rFonts w:eastAsia="新細明體"/>
                <w:kern w:val="2"/>
                <w:lang w:eastAsia="zh-TW"/>
              </w:rPr>
              <w:t>s</w:t>
            </w:r>
            <w:r w:rsidRPr="00FB08DB">
              <w:rPr>
                <w:kern w:val="2"/>
              </w:rPr>
              <w:t>e(v)</w:t>
            </w:r>
          </w:p>
        </w:tc>
      </w:tr>
      <w:tr w:rsidR="003C093E" w:rsidRPr="00FB08DB" w:rsidTr="004A52D7">
        <w:trPr>
          <w:cantSplit/>
          <w:jc w:val="center"/>
          <w:ins w:id="48" w:author="MTK01646 - ChingYeh Chen (陳慶曄)" w:date="2012-03-27T10:35:00Z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3E" w:rsidRPr="003C093E" w:rsidRDefault="003C093E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ins w:id="49" w:author="MTK01646 - ChingYeh Chen (陳慶曄)" w:date="2012-03-27T10:35:00Z"/>
                <w:bCs/>
                <w:kern w:val="2"/>
                <w:lang w:eastAsia="ko-KR"/>
                <w:rPrChange w:id="50" w:author="MTK01646 - ChingYeh Chen (陳慶曄)" w:date="2012-03-27T10:35:00Z">
                  <w:rPr>
                    <w:ins w:id="51" w:author="MTK01646 - ChingYeh Chen (陳慶曄)" w:date="2012-03-27T10:35:00Z"/>
                    <w:b/>
                    <w:bCs/>
                    <w:kern w:val="2"/>
                    <w:lang w:eastAsia="ko-KR"/>
                  </w:rPr>
                </w:rPrChange>
              </w:rPr>
            </w:pPr>
            <w:ins w:id="52" w:author="MTK01646 - ChingYeh Chen (陳慶曄)" w:date="2012-03-27T10:35:00Z"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  <w:r w:rsidRPr="00FB08DB">
                <w:rPr>
                  <w:bCs/>
                  <w:kern w:val="2"/>
                  <w:lang w:eastAsia="ko-KR"/>
                </w:rPr>
                <w:tab/>
              </w:r>
              <w:r w:rsidRPr="00FB08DB">
                <w:rPr>
                  <w:b/>
                  <w:bCs/>
                  <w:kern w:val="2"/>
                  <w:lang w:eastAsia="ko-KR"/>
                </w:rPr>
                <w:tab/>
              </w:r>
              <w:r w:rsidR="00C37487" w:rsidRPr="00C37487">
                <w:rPr>
                  <w:bCs/>
                  <w:kern w:val="2"/>
                  <w:lang w:eastAsia="ko-KR"/>
                  <w:rPrChange w:id="53" w:author="MTK01646 - ChingYeh Chen (陳慶曄)" w:date="2012-03-27T10:35:00Z">
                    <w:rPr>
                      <w:b/>
                      <w:bCs/>
                      <w:kern w:val="2"/>
                      <w:lang w:eastAsia="ko-KR"/>
                    </w:rPr>
                  </w:rPrChange>
                </w:rPr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3E" w:rsidRPr="00FB08DB" w:rsidRDefault="003C093E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ins w:id="54" w:author="MTK01646 - ChingYeh Chen (陳慶曄)" w:date="2012-03-27T10:35:00Z"/>
                <w:rFonts w:eastAsia="新細明體"/>
                <w:kern w:val="2"/>
                <w:lang w:eastAsia="zh-TW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bCs/>
                <w:kern w:val="2"/>
                <w:lang w:eastAsia="ko-KR"/>
              </w:rPr>
            </w:pPr>
            <w:r w:rsidRPr="00FB08DB">
              <w:rPr>
                <w:bCs/>
                <w:kern w:val="2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rFonts w:eastAsia="MS Mincho"/>
                <w:kern w:val="2"/>
                <w:lang w:eastAsia="ja-JP"/>
              </w:rPr>
            </w:pPr>
          </w:p>
        </w:tc>
      </w:tr>
      <w:tr w:rsidR="000E0245" w:rsidRPr="00FB08DB" w:rsidTr="004A52D7">
        <w:trPr>
          <w:cantSplit/>
          <w:jc w:val="center"/>
        </w:trPr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45" w:rsidRPr="00FB08DB" w:rsidRDefault="000E0245" w:rsidP="004A52D7">
            <w:pPr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textAlignment w:val="auto"/>
              <w:rPr>
                <w:kern w:val="2"/>
              </w:rPr>
            </w:pPr>
            <w:r w:rsidRPr="00FB08DB">
              <w:rPr>
                <w:bCs/>
                <w:kern w:val="2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5" w:rsidRPr="00FB08DB" w:rsidRDefault="000E0245" w:rsidP="004A52D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textAlignment w:val="auto"/>
              <w:rPr>
                <w:kern w:val="2"/>
              </w:rPr>
            </w:pPr>
          </w:p>
        </w:tc>
      </w:tr>
    </w:tbl>
    <w:p w:rsidR="00B04ECC" w:rsidRPr="00B04ECC" w:rsidRDefault="00B04ECC" w:rsidP="00B04ECC">
      <w:pPr>
        <w:pStyle w:val="4"/>
        <w:numPr>
          <w:ilvl w:val="0"/>
          <w:numId w:val="0"/>
        </w:numPr>
        <w:ind w:left="1870"/>
      </w:pPr>
      <w:bookmarkStart w:id="55" w:name="_Toc317198767"/>
    </w:p>
    <w:p w:rsidR="00B04ECC" w:rsidRPr="00B04ECC" w:rsidRDefault="00B04ECC" w:rsidP="00B04ECC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B04ECC" w:rsidRPr="00B04ECC" w:rsidRDefault="00B04ECC" w:rsidP="00B04ECC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B04ECC" w:rsidRPr="00B04ECC" w:rsidRDefault="00B04ECC" w:rsidP="00B04ECC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B04ECC" w:rsidRPr="00FB08DB" w:rsidRDefault="00B04ECC" w:rsidP="00B04ECC">
      <w:pPr>
        <w:pStyle w:val="4"/>
      </w:pPr>
      <w:r w:rsidRPr="00FB08DB">
        <w:t>Adaptive loop filter info semantics</w:t>
      </w:r>
      <w:bookmarkEnd w:id="55"/>
    </w:p>
    <w:p w:rsidR="00B04ECC" w:rsidRPr="00FB08DB" w:rsidRDefault="00B04ECC" w:rsidP="00B04ECC">
      <w:pPr>
        <w:tabs>
          <w:tab w:val="left" w:pos="3261"/>
        </w:tabs>
        <w:rPr>
          <w:lang w:eastAsia="zh-TW"/>
        </w:rPr>
      </w:pPr>
      <w:r w:rsidRPr="00FB08DB">
        <w:rPr>
          <w:b/>
          <w:bCs/>
          <w:lang w:eastAsia="ko-KR"/>
        </w:rPr>
        <w:t xml:space="preserve">alf_new_filter_set_flag </w:t>
      </w:r>
      <w:r w:rsidRPr="00FB08DB">
        <w:rPr>
          <w:lang w:eastAsia="zh-TW"/>
        </w:rPr>
        <w:t xml:space="preserve">equal to 1 specifies that the current coding treeblock uses a new filter set; equal to 0 specifies that the current coding treeblock uses the stored filter set with the buffer index equal to alf_stored_filter_set_idx[ cIdx ] of the colour component cIdx. </w:t>
      </w:r>
    </w:p>
    <w:p w:rsidR="00B04ECC" w:rsidRPr="00FB08DB" w:rsidRDefault="00B04ECC" w:rsidP="00B04ECC">
      <w:pPr>
        <w:tabs>
          <w:tab w:val="left" w:pos="3261"/>
        </w:tabs>
        <w:rPr>
          <w:lang w:eastAsia="zh-TW"/>
        </w:rPr>
      </w:pPr>
      <w:r w:rsidRPr="00FB08DB">
        <w:t xml:space="preserve">When alf_new_filter_set_flag is not present, it is inferred to be 1. </w:t>
      </w:r>
    </w:p>
    <w:p w:rsidR="00B04ECC" w:rsidRPr="00FB08DB" w:rsidRDefault="00B04ECC" w:rsidP="00B04ECC">
      <w:r w:rsidRPr="00FB08DB">
        <w:t xml:space="preserve">When alf_new_filter_set_flag is equal to 1, </w:t>
      </w:r>
      <w:r w:rsidRPr="00FB08DB">
        <w:rPr>
          <w:rFonts w:eastAsia="新細明體"/>
          <w:lang w:eastAsia="zh-TW"/>
        </w:rPr>
        <w:t>NumALFFiltersInStoredBuffer[cIdx] is increased by 1.</w:t>
      </w:r>
    </w:p>
    <w:p w:rsidR="00B04ECC" w:rsidRDefault="00B04ECC" w:rsidP="00B04ECC">
      <w:pPr>
        <w:rPr>
          <w:b/>
          <w:bCs/>
          <w:lang w:eastAsia="ko-KR"/>
        </w:rPr>
      </w:pPr>
      <w:r>
        <w:rPr>
          <w:b/>
          <w:bCs/>
          <w:lang w:eastAsia="ko-KR"/>
        </w:rPr>
        <w:lastRenderedPageBreak/>
        <w:t xml:space="preserve">   … …</w:t>
      </w:r>
    </w:p>
    <w:p w:rsidR="00B04ECC" w:rsidRDefault="00B04ECC" w:rsidP="00B04ECC">
      <w:pPr>
        <w:rPr>
          <w:lang w:eastAsia="ko-KR"/>
        </w:rPr>
      </w:pPr>
      <w:r w:rsidRPr="00FB08DB">
        <w:rPr>
          <w:b/>
          <w:bCs/>
          <w:lang w:eastAsia="ko-KR"/>
        </w:rPr>
        <w:t>alf_</w:t>
      </w:r>
      <w:r w:rsidRPr="00FB08DB">
        <w:rPr>
          <w:rFonts w:eastAsia="新細明體"/>
          <w:b/>
          <w:bCs/>
          <w:lang w:eastAsia="zh-TW"/>
        </w:rPr>
        <w:t>filt</w:t>
      </w:r>
      <w:r w:rsidRPr="00FB08DB">
        <w:rPr>
          <w:b/>
          <w:bCs/>
          <w:lang w:eastAsia="ko-KR"/>
        </w:rPr>
        <w:t>_</w:t>
      </w:r>
      <w:r w:rsidRPr="00FB08DB">
        <w:rPr>
          <w:rFonts w:eastAsia="新細明體"/>
          <w:b/>
          <w:bCs/>
          <w:lang w:eastAsia="zh-TW"/>
        </w:rPr>
        <w:t>coeff</w:t>
      </w:r>
      <w:r w:rsidRPr="00FB08DB">
        <w:rPr>
          <w:bCs/>
          <w:lang w:eastAsia="ko-KR"/>
        </w:rPr>
        <w:t>[ cIdx ][ ry ][ rx ][</w:t>
      </w:r>
      <w:r w:rsidRPr="00FB08DB">
        <w:rPr>
          <w:rFonts w:eastAsia="新細明體"/>
          <w:bCs/>
          <w:lang w:eastAsia="zh-TW"/>
        </w:rPr>
        <w:t xml:space="preserve"> i </w:t>
      </w:r>
      <w:r w:rsidRPr="00FB08DB">
        <w:rPr>
          <w:bCs/>
          <w:lang w:eastAsia="ko-KR"/>
        </w:rPr>
        <w:t>][ j</w:t>
      </w:r>
      <w:r w:rsidRPr="00FB08DB">
        <w:rPr>
          <w:rFonts w:eastAsia="新細明體"/>
          <w:bCs/>
          <w:lang w:eastAsia="zh-TW"/>
        </w:rPr>
        <w:t xml:space="preserve"> </w:t>
      </w:r>
      <w:r w:rsidRPr="00FB08DB">
        <w:rPr>
          <w:bCs/>
          <w:lang w:eastAsia="ko-KR"/>
        </w:rPr>
        <w:t>]</w:t>
      </w:r>
      <w:r w:rsidRPr="00FB08DB">
        <w:t xml:space="preserve"> specifies the </w:t>
      </w:r>
      <w:r w:rsidRPr="00FB08DB">
        <w:rPr>
          <w:rFonts w:eastAsia="MS Mincho"/>
          <w:lang w:eastAsia="ja-JP"/>
        </w:rPr>
        <w:t>j</w:t>
      </w:r>
      <w:r w:rsidRPr="00FB08DB">
        <w:t xml:space="preserve">-th filter coefficient of </w:t>
      </w:r>
      <w:r w:rsidRPr="00FB08DB">
        <w:rPr>
          <w:rFonts w:eastAsia="MS Mincho"/>
          <w:lang w:eastAsia="ja-JP"/>
        </w:rPr>
        <w:t>i</w:t>
      </w:r>
      <w:r w:rsidRPr="00FB08DB">
        <w:rPr>
          <w:lang w:eastAsia="ko-KR"/>
        </w:rPr>
        <w:t xml:space="preserve">-th </w:t>
      </w:r>
      <w:r w:rsidRPr="00FB08DB">
        <w:t xml:space="preserve">filter </w:t>
      </w:r>
      <w:r w:rsidRPr="00FB08DB">
        <w:rPr>
          <w:lang w:eastAsia="ko-KR"/>
        </w:rPr>
        <w:t>used in</w:t>
      </w:r>
      <w:r w:rsidRPr="00FB08DB">
        <w:t xml:space="preserve"> </w:t>
      </w:r>
      <w:r w:rsidRPr="00FB08DB">
        <w:rPr>
          <w:lang w:eastAsia="ko-KR"/>
        </w:rPr>
        <w:t xml:space="preserve">the adaptive loop filtering process for the </w:t>
      </w:r>
      <w:r w:rsidRPr="00FB08DB">
        <w:rPr>
          <w:bCs/>
        </w:rPr>
        <w:t xml:space="preserve">current coding treeblock </w:t>
      </w:r>
      <w:r w:rsidRPr="00FB08DB">
        <w:rPr>
          <w:lang w:eastAsia="zh-TW"/>
        </w:rPr>
        <w:t>at location ( rx, ry ) for the colour component cIdx</w:t>
      </w:r>
      <w:r w:rsidRPr="00FB08DB">
        <w:rPr>
          <w:lang w:eastAsia="ko-KR"/>
        </w:rPr>
        <w:t>.</w:t>
      </w:r>
    </w:p>
    <w:p w:rsidR="00BD34E5" w:rsidRDefault="00282543" w:rsidP="00B04ECC">
      <w:pPr>
        <w:rPr>
          <w:ins w:id="56" w:author="MTK01646 - ChingYeh Chen (陳慶曄)" w:date="2012-03-27T10:52:00Z"/>
          <w:lang w:eastAsia="ko-KR"/>
        </w:rPr>
      </w:pPr>
      <w:ins w:id="57" w:author="MTK01646 - ChingYeh Chen (陳慶曄)" w:date="2012-03-27T13:53:00Z">
        <w:r>
          <w:rPr>
            <w:b/>
            <w:bCs/>
            <w:kern w:val="2"/>
            <w:lang w:eastAsia="ko-KR"/>
          </w:rPr>
          <w:t>alf_chroma</w:t>
        </w:r>
      </w:ins>
      <w:ins w:id="58" w:author="MTK01646 - ChingYeh Chen (陳慶曄)" w:date="2012-03-27T10:52:00Z">
        <w:r w:rsidR="00BD34E5" w:rsidRPr="003C093E">
          <w:rPr>
            <w:b/>
            <w:bCs/>
            <w:kern w:val="2"/>
            <w:lang w:eastAsia="ko-KR"/>
          </w:rPr>
          <w:t>_coeff_from_luma</w:t>
        </w:r>
      </w:ins>
      <w:ins w:id="59" w:author="MTK01646 - ChingYeh Chen (陳慶曄)" w:date="2012-03-27T13:54:00Z">
        <w:r>
          <w:rPr>
            <w:b/>
            <w:bCs/>
            <w:kern w:val="2"/>
            <w:lang w:eastAsia="ko-KR"/>
          </w:rPr>
          <w:t>_flag</w:t>
        </w:r>
      </w:ins>
      <w:ins w:id="60" w:author="MTK01646 - ChingYeh Chen (陳慶曄)" w:date="2012-03-27T10:52:00Z">
        <w:r w:rsidR="00BD34E5" w:rsidRPr="00B04ECC">
          <w:rPr>
            <w:bCs/>
            <w:kern w:val="2"/>
            <w:lang w:eastAsia="ko-KR"/>
          </w:rPr>
          <w:t>[ cIdx ][ ry ][ rx ]</w:t>
        </w:r>
        <w:r w:rsidR="00BD34E5">
          <w:rPr>
            <w:bCs/>
            <w:kern w:val="2"/>
            <w:lang w:eastAsia="ko-KR"/>
          </w:rPr>
          <w:t xml:space="preserve"> specifies</w:t>
        </w:r>
        <w:r w:rsidR="00BD34E5" w:rsidRPr="00B04ECC">
          <w:t xml:space="preserve"> </w:t>
        </w:r>
      </w:ins>
      <w:ins w:id="61" w:author="MTK01646 - ChingYeh Chen (陳慶曄)" w:date="2012-03-27T13:55:00Z">
        <w:r>
          <w:t>w</w:t>
        </w:r>
      </w:ins>
      <w:ins w:id="62" w:author="MTK01646 - ChingYeh Chen (陳慶曄)" w:date="2012-03-27T13:56:00Z">
        <w:r>
          <w:t>he</w:t>
        </w:r>
      </w:ins>
      <w:ins w:id="63" w:author="MTK01646 - ChingYeh Chen (陳慶曄)" w:date="2012-03-27T13:55:00Z">
        <w:r>
          <w:t xml:space="preserve">ther </w:t>
        </w:r>
      </w:ins>
      <w:ins w:id="64" w:author="MTK01646 - ChingYeh Chen (陳慶曄)" w:date="2012-03-27T10:52:00Z">
        <w:r w:rsidR="00BD34E5" w:rsidRPr="00FB08DB">
          <w:t>the filter coefficient</w:t>
        </w:r>
        <w:r w:rsidR="00BD34E5">
          <w:t>s</w:t>
        </w:r>
        <w:r w:rsidR="00BD34E5" w:rsidRPr="00FB08DB">
          <w:t xml:space="preserve"> </w:t>
        </w:r>
        <w:r w:rsidR="00BD34E5">
          <w:t xml:space="preserve">of the first filter </w:t>
        </w:r>
      </w:ins>
      <w:ins w:id="65" w:author="MTK01646 - ChingYeh Chen (陳慶曄)" w:date="2012-03-27T13:54:00Z">
        <w:r>
          <w:rPr>
            <w:lang w:eastAsia="ko-KR"/>
          </w:rPr>
          <w:t>of</w:t>
        </w:r>
      </w:ins>
      <w:ins w:id="66" w:author="MTK01646 - ChingYeh Chen (陳慶曄)" w:date="2012-03-27T10:52:00Z">
        <w:r w:rsidR="00BD34E5" w:rsidRPr="00FB08DB">
          <w:rPr>
            <w:lang w:eastAsia="zh-TW"/>
          </w:rPr>
          <w:t xml:space="preserve"> the</w:t>
        </w:r>
        <w:r w:rsidR="00BD34E5">
          <w:rPr>
            <w:lang w:eastAsia="zh-TW"/>
          </w:rPr>
          <w:t xml:space="preserve"> luma component </w:t>
        </w:r>
      </w:ins>
      <w:ins w:id="67" w:author="MTK01646 - ChingYeh Chen (陳慶曄)" w:date="2012-03-27T13:54:00Z">
        <w:r>
          <w:rPr>
            <w:lang w:eastAsia="zh-TW"/>
          </w:rPr>
          <w:t>shall be</w:t>
        </w:r>
      </w:ins>
      <w:ins w:id="68" w:author="MTK01646 - ChingYeh Chen (陳慶曄)" w:date="2012-03-27T10:52:00Z">
        <w:r w:rsidR="00BD34E5">
          <w:rPr>
            <w:lang w:eastAsia="zh-TW"/>
          </w:rPr>
          <w:t xml:space="preserve"> used </w:t>
        </w:r>
      </w:ins>
      <w:ins w:id="69" w:author="MTK01646 - ChingYeh Chen (陳慶曄)" w:date="2012-03-27T13:54:00Z">
        <w:r w:rsidRPr="00FB08DB">
          <w:rPr>
            <w:lang w:eastAsia="zh-TW"/>
          </w:rPr>
          <w:t>for the</w:t>
        </w:r>
        <w:r>
          <w:rPr>
            <w:lang w:eastAsia="zh-TW"/>
          </w:rPr>
          <w:t xml:space="preserve"> colour component cIdx</w:t>
        </w:r>
        <w:r>
          <w:rPr>
            <w:lang w:eastAsia="zh-TW"/>
          </w:rPr>
          <w:t xml:space="preserve"> </w:t>
        </w:r>
      </w:ins>
      <w:ins w:id="70" w:author="MTK01646 - ChingYeh Chen (陳慶曄)" w:date="2012-03-27T10:52:00Z">
        <w:r w:rsidR="00BD34E5" w:rsidRPr="00FB08DB">
          <w:rPr>
            <w:lang w:eastAsia="zh-TW"/>
          </w:rPr>
          <w:t xml:space="preserve">at </w:t>
        </w:r>
      </w:ins>
      <w:ins w:id="71" w:author="MTK01646 - ChingYeh Chen (陳慶曄)" w:date="2012-03-27T13:55:00Z">
        <w:r>
          <w:rPr>
            <w:lang w:eastAsia="zh-TW"/>
          </w:rPr>
          <w:t xml:space="preserve">treeblock </w:t>
        </w:r>
      </w:ins>
      <w:ins w:id="72" w:author="MTK01646 - ChingYeh Chen (陳慶曄)" w:date="2012-03-27T10:52:00Z">
        <w:r w:rsidR="00BD34E5" w:rsidRPr="00FB08DB">
          <w:rPr>
            <w:lang w:eastAsia="zh-TW"/>
          </w:rPr>
          <w:t>location ( rx, ry )</w:t>
        </w:r>
        <w:r w:rsidR="00BD34E5" w:rsidRPr="00FB08DB">
          <w:rPr>
            <w:lang w:eastAsia="ko-KR"/>
          </w:rPr>
          <w:t>.</w:t>
        </w:r>
        <w:r w:rsidR="00BD34E5">
          <w:rPr>
            <w:lang w:eastAsia="ko-KR"/>
          </w:rPr>
          <w:t xml:space="preserve"> When </w:t>
        </w:r>
        <w:r w:rsidR="00BD34E5" w:rsidRPr="009E2F66">
          <w:rPr>
            <w:rFonts w:eastAsia="新細明體"/>
            <w:bCs/>
            <w:lang w:eastAsia="zh-TW"/>
          </w:rPr>
          <w:t>alf_lcu_enable_flag</w:t>
        </w:r>
        <w:r w:rsidR="00BD34E5" w:rsidRPr="00FB08DB">
          <w:rPr>
            <w:bCs/>
            <w:lang w:eastAsia="ko-KR"/>
          </w:rPr>
          <w:t>[ </w:t>
        </w:r>
        <w:r w:rsidR="00BD34E5">
          <w:rPr>
            <w:bCs/>
            <w:lang w:eastAsia="ko-KR"/>
          </w:rPr>
          <w:t>0</w:t>
        </w:r>
        <w:r w:rsidR="00BD34E5" w:rsidRPr="00FB08DB">
          <w:rPr>
            <w:bCs/>
            <w:lang w:eastAsia="ko-KR"/>
          </w:rPr>
          <w:t> ][ ry ][ rx ]</w:t>
        </w:r>
        <w:r w:rsidR="00BD34E5">
          <w:rPr>
            <w:bCs/>
            <w:lang w:eastAsia="ko-KR"/>
          </w:rPr>
          <w:t xml:space="preserve"> is equal to zero, </w:t>
        </w:r>
      </w:ins>
      <w:ins w:id="73" w:author="MTK01646 - ChingYeh Chen (陳慶曄)" w:date="2012-03-27T13:57:00Z">
        <w:r>
          <w:rPr>
            <w:bCs/>
            <w:lang w:eastAsia="ko-KR"/>
          </w:rPr>
          <w:t>alf_chroma_</w:t>
        </w:r>
      </w:ins>
      <w:ins w:id="74" w:author="MTK01646 - ChingYeh Chen (陳慶曄)" w:date="2012-03-27T10:52:00Z">
        <w:r w:rsidR="00BD34E5">
          <w:rPr>
            <w:bCs/>
            <w:lang w:eastAsia="ko-KR"/>
          </w:rPr>
          <w:t>coeff_from_luma</w:t>
        </w:r>
        <w:r w:rsidR="00BD34E5" w:rsidRPr="00B04ECC">
          <w:rPr>
            <w:bCs/>
            <w:kern w:val="2"/>
            <w:lang w:eastAsia="ko-KR"/>
          </w:rPr>
          <w:t>[ cIdx ][ ry ][ rx ]</w:t>
        </w:r>
        <w:r w:rsidR="00BD34E5">
          <w:rPr>
            <w:bCs/>
            <w:kern w:val="2"/>
            <w:lang w:eastAsia="ko-KR"/>
          </w:rPr>
          <w:t xml:space="preserve"> shall be equal to zero.</w:t>
        </w:r>
      </w:ins>
    </w:p>
    <w:p w:rsidR="00BD34E5" w:rsidRDefault="00BD34E5" w:rsidP="00B04ECC">
      <w:pPr>
        <w:rPr>
          <w:lang w:eastAsia="ko-KR"/>
        </w:rPr>
      </w:pPr>
    </w:p>
    <w:p w:rsidR="00196FA0" w:rsidRPr="00196FA0" w:rsidRDefault="00196FA0" w:rsidP="00196FA0">
      <w:pPr>
        <w:pStyle w:val="a3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75" w:name="_Ref317083340"/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196FA0" w:rsidRPr="00196FA0" w:rsidRDefault="00196FA0" w:rsidP="00196FA0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196FA0" w:rsidRPr="00196FA0" w:rsidRDefault="00196FA0" w:rsidP="00196FA0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196FA0" w:rsidRPr="00196FA0" w:rsidRDefault="00196FA0" w:rsidP="00196FA0">
      <w:pPr>
        <w:pStyle w:val="a3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</w:rPr>
      </w:pPr>
    </w:p>
    <w:p w:rsidR="00196FA0" w:rsidRPr="00196FA0" w:rsidRDefault="00196FA0" w:rsidP="00196FA0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196FA0" w:rsidRPr="00196FA0" w:rsidRDefault="00196FA0" w:rsidP="00196FA0">
      <w:pPr>
        <w:pStyle w:val="a3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</w:rPr>
      </w:pPr>
    </w:p>
    <w:p w:rsidR="00196FA0" w:rsidRPr="00196FA0" w:rsidRDefault="00196FA0" w:rsidP="00196FA0">
      <w:pPr>
        <w:pStyle w:val="a3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="2268" w:hanging="2268"/>
        <w:contextualSpacing w:val="0"/>
        <w:outlineLvl w:val="4"/>
        <w:rPr>
          <w:b/>
          <w:bCs/>
          <w:vanish/>
        </w:rPr>
      </w:pPr>
    </w:p>
    <w:p w:rsidR="00196FA0" w:rsidRPr="00FB08DB" w:rsidRDefault="00196FA0" w:rsidP="00196FA0">
      <w:pPr>
        <w:pStyle w:val="5"/>
      </w:pPr>
      <w:r w:rsidRPr="00FB08DB">
        <w:t xml:space="preserve">Derivation process for </w:t>
      </w:r>
      <w:r w:rsidRPr="00FB08DB">
        <w:rPr>
          <w:lang w:val="en-US"/>
        </w:rPr>
        <w:t xml:space="preserve">chroma </w:t>
      </w:r>
      <w:r w:rsidRPr="00FB08DB">
        <w:t>filter coefficients</w:t>
      </w:r>
      <w:bookmarkEnd w:id="75"/>
    </w:p>
    <w:p w:rsidR="00196FA0" w:rsidRPr="00FB08DB" w:rsidRDefault="00196FA0" w:rsidP="00196FA0">
      <w:pPr>
        <w:rPr>
          <w:lang w:eastAsia="ko-KR"/>
        </w:rPr>
      </w:pPr>
      <w:r w:rsidRPr="00FB08DB">
        <w:rPr>
          <w:lang w:eastAsia="ko-KR"/>
        </w:rPr>
        <w:t>Inputs to this process are</w:t>
      </w:r>
    </w:p>
    <w:p w:rsidR="00196FA0" w:rsidRPr="00FB08DB" w:rsidRDefault="00196FA0" w:rsidP="00196FA0">
      <w:pPr>
        <w:numPr>
          <w:ilvl w:val="1"/>
          <w:numId w:val="4"/>
        </w:numPr>
        <w:tabs>
          <w:tab w:val="clear" w:pos="800"/>
          <w:tab w:val="num" w:pos="270"/>
        </w:tabs>
        <w:ind w:left="270" w:hanging="270"/>
        <w:rPr>
          <w:lang w:eastAsia="ko-KR"/>
        </w:rPr>
      </w:pPr>
      <w:r w:rsidRPr="00FB08DB">
        <w:rPr>
          <w:lang w:eastAsia="ko-KR"/>
        </w:rPr>
        <w:t xml:space="preserve"> a variable </w:t>
      </w:r>
      <w:r w:rsidRPr="00FB08DB">
        <w:rPr>
          <w:rFonts w:eastAsia="新細明體"/>
          <w:lang w:eastAsia="zh-TW"/>
        </w:rPr>
        <w:t>cIdx</w:t>
      </w:r>
      <w:r w:rsidRPr="00FB08DB">
        <w:rPr>
          <w:lang w:eastAsia="ko-KR"/>
        </w:rPr>
        <w:t xml:space="preserve"> </w:t>
      </w:r>
      <w:r w:rsidRPr="00FB08DB">
        <w:rPr>
          <w:lang w:val="en-US" w:eastAsia="ko-KR"/>
        </w:rPr>
        <w:t>specifying</w:t>
      </w:r>
      <w:r w:rsidRPr="00FB08DB">
        <w:rPr>
          <w:lang w:eastAsia="ko-KR"/>
        </w:rPr>
        <w:t xml:space="preserve"> </w:t>
      </w:r>
      <w:r w:rsidRPr="00FB08DB">
        <w:rPr>
          <w:rFonts w:eastAsia="新細明體"/>
          <w:lang w:eastAsia="zh-TW"/>
        </w:rPr>
        <w:t>colour</w:t>
      </w:r>
      <w:r w:rsidRPr="00FB08DB">
        <w:rPr>
          <w:lang w:eastAsia="ko-KR"/>
        </w:rPr>
        <w:t xml:space="preserve"> component index,</w:t>
      </w:r>
    </w:p>
    <w:p w:rsidR="00196FA0" w:rsidRPr="00FB08DB" w:rsidRDefault="00196FA0" w:rsidP="00196FA0">
      <w:pPr>
        <w:numPr>
          <w:ilvl w:val="1"/>
          <w:numId w:val="4"/>
        </w:numPr>
        <w:tabs>
          <w:tab w:val="clear" w:pos="800"/>
          <w:tab w:val="num" w:pos="270"/>
        </w:tabs>
        <w:ind w:left="270" w:hanging="270"/>
        <w:rPr>
          <w:lang w:val="en-US" w:eastAsia="ko-KR"/>
        </w:rPr>
      </w:pPr>
      <w:r w:rsidRPr="00FB08DB">
        <w:rPr>
          <w:lang w:val="en-US" w:eastAsia="ko-KR"/>
        </w:rPr>
        <w:t xml:space="preserve">a variable alfPrecisionBit specifying the ALF coefficient precision </w:t>
      </w:r>
    </w:p>
    <w:p w:rsidR="00196FA0" w:rsidRPr="00FB08DB" w:rsidRDefault="00196FA0" w:rsidP="00196FA0">
      <w:pPr>
        <w:rPr>
          <w:lang w:eastAsia="ko-KR"/>
        </w:rPr>
      </w:pPr>
      <w:r w:rsidRPr="00FB08DB">
        <w:rPr>
          <w:lang w:eastAsia="ko-KR"/>
        </w:rPr>
        <w:t>Outputs of this process are filter coefficients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 xml:space="preserve"> for the samples for the colour component cIdx.</w:t>
      </w:r>
    </w:p>
    <w:p w:rsidR="00196FA0" w:rsidRPr="00FB08DB" w:rsidRDefault="00196FA0" w:rsidP="00196FA0">
      <w:pPr>
        <w:rPr>
          <w:lang w:eastAsia="ko-KR"/>
        </w:rPr>
      </w:pPr>
      <w:r w:rsidRPr="00FB08DB">
        <w:rPr>
          <w:lang w:eastAsia="ko-KR"/>
        </w:rPr>
        <w:t>The chroma filter coefficients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 xml:space="preserve"> with elements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>[ i ], i = 0..9 is derived as follows:</w:t>
      </w:r>
    </w:p>
    <w:p w:rsidR="00000000" w:rsidRDefault="0003747F">
      <w:pPr>
        <w:numPr>
          <w:ilvl w:val="0"/>
          <w:numId w:val="4"/>
        </w:numPr>
        <w:tabs>
          <w:tab w:val="clear" w:pos="794"/>
        </w:tabs>
        <w:rPr>
          <w:ins w:id="76" w:author="MTK01646 - ChingYeh Chen (陳慶曄)" w:date="2012-03-27T10:45:00Z"/>
          <w:lang w:eastAsia="ko-KR"/>
        </w:rPr>
      </w:pPr>
      <w:ins w:id="77" w:author="MTK01646 - ChingYeh Chen (陳慶曄)" w:date="2012-03-27T10:44:00Z">
        <w:r>
          <w:rPr>
            <w:lang w:eastAsia="ko-KR"/>
          </w:rPr>
          <w:t xml:space="preserve">If </w:t>
        </w:r>
      </w:ins>
      <w:ins w:id="78" w:author="MTK01646 - ChingYeh Chen (陳慶曄)" w:date="2012-03-27T13:59:00Z">
        <w:r w:rsidR="00867D1A">
          <w:rPr>
            <w:lang w:eastAsia="ko-KR"/>
          </w:rPr>
          <w:t>alf_chroma</w:t>
        </w:r>
      </w:ins>
      <w:ins w:id="79" w:author="MTK01646 - ChingYeh Chen (陳慶曄)" w:date="2012-03-27T10:44:00Z">
        <w:r>
          <w:rPr>
            <w:lang w:eastAsia="ko-KR"/>
          </w:rPr>
          <w:t>_coeff_from_luma</w:t>
        </w:r>
      </w:ins>
      <w:ins w:id="80" w:author="MTK01646 - ChingYeh Chen (陳慶曄)" w:date="2012-03-27T10:48:00Z">
        <w:r w:rsidR="00DD6D42" w:rsidRPr="00FB08DB">
          <w:rPr>
            <w:lang w:eastAsia="ko-KR"/>
          </w:rPr>
          <w:t xml:space="preserve">[ cIdx ][ ry ][ rx </w:t>
        </w:r>
        <w:r w:rsidR="00DD6D42" w:rsidRPr="00FB08DB">
          <w:rPr>
            <w:rFonts w:eastAsia="新細明體"/>
            <w:lang w:eastAsia="zh-TW"/>
          </w:rPr>
          <w:t>]</w:t>
        </w:r>
      </w:ins>
      <w:ins w:id="81" w:author="MTK01646 - ChingYeh Chen (陳慶曄)" w:date="2012-03-27T10:44:00Z">
        <w:r>
          <w:rPr>
            <w:lang w:eastAsia="ko-KR"/>
          </w:rPr>
          <w:t xml:space="preserve"> is equal to 1, </w:t>
        </w:r>
      </w:ins>
    </w:p>
    <w:p w:rsidR="00000000" w:rsidRDefault="0003747F">
      <w:pPr>
        <w:tabs>
          <w:tab w:val="clear" w:pos="794"/>
        </w:tabs>
        <w:rPr>
          <w:ins w:id="82" w:author="MTK01646 - ChingYeh Chen (陳慶曄)" w:date="2012-03-27T10:44:00Z"/>
          <w:lang w:eastAsia="ko-KR"/>
        </w:rPr>
        <w:pPrChange w:id="83" w:author="MTK01646 - ChingYeh Chen (陳慶曄)" w:date="2012-03-27T10:46:00Z">
          <w:pPr>
            <w:numPr>
              <w:numId w:val="4"/>
            </w:numPr>
            <w:tabs>
              <w:tab w:val="clear" w:pos="794"/>
              <w:tab w:val="num" w:pos="400"/>
            </w:tabs>
            <w:ind w:left="400" w:hanging="400"/>
          </w:pPr>
        </w:pPrChange>
      </w:pPr>
      <w:ins w:id="84" w:author="MTK01646 - ChingYeh Chen (陳慶曄)" w:date="2012-03-27T10:45:00Z">
        <w:r w:rsidRPr="00FB08DB">
          <w:rPr>
            <w:lang w:eastAsia="ko-KR"/>
          </w:rPr>
          <w:t>c</w:t>
        </w:r>
        <w:r w:rsidR="00C37487">
          <w:rPr>
            <w:vertAlign w:val="subscript"/>
            <w:lang w:eastAsia="ko-KR"/>
          </w:rPr>
          <w:t>C</w:t>
        </w:r>
        <w:r w:rsidRPr="00FB08DB">
          <w:rPr>
            <w:lang w:eastAsia="ko-KR"/>
          </w:rPr>
          <w:t>[ i ]</w:t>
        </w:r>
      </w:ins>
      <w:ins w:id="85" w:author="MTK01646 - ChingYeh Chen (陳慶曄)" w:date="2012-03-27T10:46:00Z">
        <w:r>
          <w:rPr>
            <w:lang w:eastAsia="ko-KR"/>
          </w:rPr>
          <w:t xml:space="preserve"> = </w:t>
        </w:r>
        <w:r w:rsidRPr="00FB08DB">
          <w:rPr>
            <w:lang w:eastAsia="ko-KR"/>
          </w:rPr>
          <w:t>c</w:t>
        </w:r>
        <w:r>
          <w:rPr>
            <w:vertAlign w:val="subscript"/>
            <w:lang w:eastAsia="ko-KR"/>
          </w:rPr>
          <w:t>L</w:t>
        </w:r>
        <w:r w:rsidRPr="00FB08DB">
          <w:rPr>
            <w:lang w:eastAsia="ko-KR"/>
          </w:rPr>
          <w:t>[ </w:t>
        </w:r>
      </w:ins>
      <w:ins w:id="86" w:author="MTK01646 - ChingYeh Chen (陳慶曄)" w:date="2012-03-27T10:48:00Z">
        <w:r w:rsidR="00DD6D42">
          <w:rPr>
            <w:lang w:eastAsia="ko-KR"/>
          </w:rPr>
          <w:t>0</w:t>
        </w:r>
      </w:ins>
      <w:ins w:id="87" w:author="MTK01646 - ChingYeh Chen (陳慶曄)" w:date="2012-03-27T10:46:00Z">
        <w:r w:rsidRPr="00FB08DB">
          <w:rPr>
            <w:lang w:eastAsia="ko-KR"/>
          </w:rPr>
          <w:t> ]</w:t>
        </w:r>
      </w:ins>
      <w:ins w:id="88" w:author="MTK01646 - ChingYeh Chen (陳慶曄)" w:date="2012-03-27T10:48:00Z">
        <w:r w:rsidR="00DD6D42">
          <w:rPr>
            <w:lang w:eastAsia="ko-KR"/>
          </w:rPr>
          <w:t>[ i ]</w:t>
        </w:r>
      </w:ins>
      <w:ins w:id="89" w:author="MTK01646 - ChingYeh Chen (陳慶曄)" w:date="2012-03-27T10:46:00Z">
        <w:r>
          <w:rPr>
            <w:lang w:eastAsia="ko-KR"/>
          </w:rPr>
          <w:t xml:space="preserve"> </w:t>
        </w:r>
      </w:ins>
      <w:ins w:id="90" w:author="MTK01646 - ChingYeh Chen (陳慶曄)" w:date="2012-03-27T10:48:00Z">
        <w:r w:rsidR="00DD6D42">
          <w:rPr>
            <w:lang w:eastAsia="ko-KR"/>
          </w:rPr>
          <w:t xml:space="preserve">  </w:t>
        </w:r>
      </w:ins>
      <w:ins w:id="91" w:author="MTK01646 - ChingYeh Chen (陳慶曄)" w:date="2012-03-27T10:46:00Z">
        <w:r w:rsidRPr="00FB08DB">
          <w:rPr>
            <w:lang w:eastAsia="ko-KR"/>
          </w:rPr>
          <w:t>with j = 0..</w:t>
        </w:r>
        <w:r>
          <w:rPr>
            <w:lang w:eastAsia="ko-KR"/>
          </w:rPr>
          <w:t>18</w:t>
        </w:r>
      </w:ins>
    </w:p>
    <w:p w:rsidR="0003747F" w:rsidRDefault="0003747F" w:rsidP="00196FA0">
      <w:pPr>
        <w:numPr>
          <w:ilvl w:val="0"/>
          <w:numId w:val="4"/>
        </w:numPr>
        <w:tabs>
          <w:tab w:val="clear" w:pos="794"/>
        </w:tabs>
        <w:rPr>
          <w:ins w:id="92" w:author="MTK01646 - ChingYeh Chen (陳慶曄)" w:date="2012-03-27T10:44:00Z"/>
          <w:lang w:eastAsia="ko-KR"/>
        </w:rPr>
      </w:pPr>
      <w:ins w:id="93" w:author="MTK01646 - ChingYeh Chen (陳慶曄)" w:date="2012-03-27T10:45:00Z">
        <w:r>
          <w:rPr>
            <w:lang w:eastAsia="ko-KR"/>
          </w:rPr>
          <w:t>Otherwise (</w:t>
        </w:r>
      </w:ins>
      <w:ins w:id="94" w:author="MTK01646 - ChingYeh Chen (陳慶曄)" w:date="2012-03-27T13:59:00Z">
        <w:r w:rsidR="00867D1A">
          <w:rPr>
            <w:lang w:eastAsia="ko-KR"/>
          </w:rPr>
          <w:t>alf_chroma</w:t>
        </w:r>
      </w:ins>
      <w:ins w:id="95" w:author="MTK01646 - ChingYeh Chen (陳慶曄)" w:date="2012-03-27T10:45:00Z">
        <w:r>
          <w:rPr>
            <w:lang w:eastAsia="ko-KR"/>
          </w:rPr>
          <w:t>_coeff_from_luma</w:t>
        </w:r>
      </w:ins>
      <w:ins w:id="96" w:author="MTK01646 - ChingYeh Chen (陳慶曄)" w:date="2012-03-27T10:48:00Z">
        <w:r w:rsidR="00DD6D42" w:rsidRPr="00FB08DB">
          <w:rPr>
            <w:lang w:eastAsia="ko-KR"/>
          </w:rPr>
          <w:t xml:space="preserve">[ cIdx ][ ry ][ rx </w:t>
        </w:r>
        <w:r w:rsidR="00DD6D42" w:rsidRPr="00FB08DB">
          <w:rPr>
            <w:rFonts w:eastAsia="新細明體"/>
            <w:lang w:eastAsia="zh-TW"/>
          </w:rPr>
          <w:t>]</w:t>
        </w:r>
      </w:ins>
      <w:ins w:id="97" w:author="MTK01646 - ChingYeh Chen (陳慶曄)" w:date="2012-03-27T10:45:00Z">
        <w:r>
          <w:rPr>
            <w:lang w:eastAsia="ko-KR"/>
          </w:rPr>
          <w:t xml:space="preserve"> is equal to zero)</w:t>
        </w:r>
      </w:ins>
      <w:ins w:id="98" w:author="MTK01646 - ChingYeh Chen (陳慶曄)" w:date="2012-03-27T10:47:00Z">
        <w:r>
          <w:rPr>
            <w:lang w:eastAsia="ko-KR"/>
          </w:rPr>
          <w:t>,</w:t>
        </w:r>
      </w:ins>
    </w:p>
    <w:p w:rsidR="00000000" w:rsidRDefault="00196FA0">
      <w:pPr>
        <w:numPr>
          <w:ilvl w:val="1"/>
          <w:numId w:val="4"/>
        </w:numPr>
        <w:rPr>
          <w:lang w:eastAsia="ko-KR"/>
        </w:rPr>
        <w:pPrChange w:id="99" w:author="MTK01646 - ChingYeh Chen (陳慶曄)" w:date="2012-03-27T10:47:00Z">
          <w:pPr>
            <w:numPr>
              <w:numId w:val="4"/>
            </w:numPr>
            <w:tabs>
              <w:tab w:val="clear" w:pos="794"/>
              <w:tab w:val="num" w:pos="400"/>
            </w:tabs>
            <w:ind w:left="400" w:hanging="400"/>
          </w:pPr>
        </w:pPrChange>
      </w:pPr>
      <w:r w:rsidRPr="00FB08DB">
        <w:rPr>
          <w:lang w:eastAsia="ko-KR"/>
        </w:rPr>
        <w:t>If i is equal to 9, the coefficient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>[i] is derived as</w:t>
      </w:r>
    </w:p>
    <w:p w:rsidR="00196FA0" w:rsidRPr="00FB08DB" w:rsidRDefault="0003747F" w:rsidP="00196FA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ins w:id="100" w:author="MTK01646 - ChingYeh Chen (陳慶曄)" w:date="2012-03-27T10:47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sum = </w:t>
      </w:r>
      <w:r w:rsidR="00196FA0" w:rsidRPr="00FB08DB">
        <w:rPr>
          <w:sz w:val="20"/>
          <w:lang w:eastAsia="ko-KR"/>
        </w:rPr>
        <w:sym w:font="Symbol" w:char="F053"/>
      </w:r>
      <w:r w:rsidR="00196FA0" w:rsidRPr="00FB08DB">
        <w:rPr>
          <w:sz w:val="20"/>
          <w:vertAlign w:val="subscript"/>
          <w:lang w:eastAsia="ko-KR"/>
        </w:rPr>
        <w:t>j</w:t>
      </w:r>
      <w:r w:rsidR="00196FA0" w:rsidRPr="00FB08DB">
        <w:rPr>
          <w:sz w:val="20"/>
          <w:lang w:eastAsia="ko-KR"/>
        </w:rPr>
        <w:t>( </w:t>
      </w:r>
      <w:r w:rsidR="00196FA0" w:rsidRPr="00FB08DB">
        <w:rPr>
          <w:bCs/>
          <w:sz w:val="20"/>
        </w:rPr>
        <w:t>alf_filt_coeff</w:t>
      </w:r>
      <w:r w:rsidR="00196FA0" w:rsidRPr="00FB08DB">
        <w:rPr>
          <w:sz w:val="20"/>
        </w:rPr>
        <w:t xml:space="preserve"> </w:t>
      </w:r>
      <w:r w:rsidR="00196FA0" w:rsidRPr="00FB08DB">
        <w:rPr>
          <w:sz w:val="20"/>
          <w:lang w:eastAsia="ko-KR"/>
        </w:rPr>
        <w:t xml:space="preserve">[ cIdx ][ ry ][ rx </w:t>
      </w:r>
      <w:r w:rsidR="00196FA0" w:rsidRPr="00FB08DB">
        <w:rPr>
          <w:rFonts w:eastAsia="新細明體"/>
          <w:sz w:val="20"/>
          <w:lang w:eastAsia="zh-TW"/>
        </w:rPr>
        <w:t>][ 0 ]</w:t>
      </w:r>
      <w:r w:rsidR="00196FA0" w:rsidRPr="00FB08DB" w:rsidDel="001538BA">
        <w:rPr>
          <w:sz w:val="18"/>
          <w:lang w:eastAsia="ko-KR"/>
        </w:rPr>
        <w:t xml:space="preserve"> </w:t>
      </w:r>
      <w:r w:rsidR="00196FA0" w:rsidRPr="00FB08DB">
        <w:rPr>
          <w:sz w:val="20"/>
          <w:lang w:eastAsia="ko-KR"/>
        </w:rPr>
        <w:t xml:space="preserve">[ j ] &lt;&lt; 1 ) </w:t>
      </w:r>
      <w:r w:rsidR="00196FA0" w:rsidRPr="00FB08DB">
        <w:rPr>
          <w:sz w:val="20"/>
          <w:lang w:eastAsia="ko-KR"/>
        </w:rPr>
        <w:tab/>
        <w:t>(</w:t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STYLEREF 1 \s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8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noBreakHyphen/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SEQ Equation \* ARABIC \s 1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370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t>)</w:t>
      </w:r>
      <w:r w:rsidR="00196FA0" w:rsidRPr="00FB08DB">
        <w:rPr>
          <w:sz w:val="20"/>
          <w:lang w:eastAsia="ko-KR"/>
        </w:rPr>
        <w:br/>
      </w:r>
      <w:r w:rsidR="00196FA0" w:rsidRPr="00FB08DB">
        <w:rPr>
          <w:sz w:val="20"/>
          <w:lang w:eastAsia="ko-KR"/>
        </w:rPr>
        <w:tab/>
      </w:r>
      <w:ins w:id="101" w:author="MTK01646 - ChingYeh Chen (陳慶曄)" w:date="2012-03-27T10:47:00Z"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with j = 0..8</w:t>
      </w:r>
    </w:p>
    <w:p w:rsidR="00196FA0" w:rsidRPr="00FB08DB" w:rsidRDefault="0003747F" w:rsidP="00196FA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ins w:id="102" w:author="MTK01646 - ChingYeh Chen (陳慶曄)" w:date="2012-03-27T10:47:00Z"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 xml:space="preserve">[ i ] = </w:t>
      </w:r>
      <w:r w:rsidR="00196FA0" w:rsidRPr="00FB08DB">
        <w:rPr>
          <w:rFonts w:eastAsia="新細明體"/>
          <w:sz w:val="20"/>
          <w:lang w:eastAsia="zh-TW"/>
        </w:rPr>
        <w:t xml:space="preserve">( 1 &lt;&lt; </w:t>
      </w:r>
      <w:r w:rsidR="00196FA0" w:rsidRPr="00FB08DB">
        <w:rPr>
          <w:sz w:val="20"/>
          <w:lang w:eastAsia="ko-KR"/>
        </w:rPr>
        <w:t>alfPrecisionBit</w:t>
      </w:r>
      <w:r w:rsidR="00196FA0" w:rsidRPr="00FB08DB">
        <w:rPr>
          <w:rFonts w:eastAsia="新細明體"/>
          <w:sz w:val="20"/>
          <w:lang w:eastAsia="zh-TW"/>
        </w:rPr>
        <w:t xml:space="preserve"> ) </w:t>
      </w:r>
      <w:r w:rsidR="00196FA0" w:rsidRPr="00FB08DB">
        <w:rPr>
          <w:sz w:val="20"/>
          <w:lang w:eastAsia="ko-KR"/>
        </w:rPr>
        <w:t>− </w:t>
      </w:r>
      <w:r w:rsidR="00196FA0" w:rsidRPr="00FB08DB">
        <w:rPr>
          <w:rFonts w:hint="eastAsia"/>
          <w:sz w:val="20"/>
          <w:lang w:eastAsia="ko-KR"/>
        </w:rPr>
        <w:t>( </w:t>
      </w:r>
      <w:r w:rsidR="00196FA0" w:rsidRPr="00FB08DB">
        <w:rPr>
          <w:sz w:val="20"/>
          <w:lang w:eastAsia="ko-KR"/>
        </w:rPr>
        <w:t>sum – </w:t>
      </w:r>
      <w:r w:rsidR="00196FA0" w:rsidRPr="00FB08DB">
        <w:rPr>
          <w:bCs/>
          <w:sz w:val="20"/>
        </w:rPr>
        <w:t>alf_filt_coeff</w:t>
      </w:r>
      <w:r w:rsidR="00196FA0" w:rsidRPr="00FB08DB">
        <w:rPr>
          <w:sz w:val="20"/>
        </w:rPr>
        <w:t xml:space="preserve"> </w:t>
      </w:r>
      <w:r w:rsidR="00196FA0" w:rsidRPr="00FB08DB">
        <w:rPr>
          <w:sz w:val="20"/>
          <w:lang w:eastAsia="ko-KR"/>
        </w:rPr>
        <w:t xml:space="preserve">[ cIdx ][ ry ][ rx </w:t>
      </w:r>
      <w:r w:rsidR="00196FA0" w:rsidRPr="00FB08DB">
        <w:rPr>
          <w:rFonts w:eastAsia="新細明體"/>
          <w:sz w:val="20"/>
          <w:lang w:eastAsia="zh-TW"/>
        </w:rPr>
        <w:t>][ 0 ]</w:t>
      </w:r>
      <w:r w:rsidR="00196FA0" w:rsidRPr="00FB08DB">
        <w:rPr>
          <w:sz w:val="20"/>
          <w:lang w:eastAsia="ko-KR"/>
        </w:rPr>
        <w:t>[ i ]</w:t>
      </w:r>
      <w:r w:rsidR="00196FA0" w:rsidRPr="00FB08DB">
        <w:rPr>
          <w:sz w:val="20"/>
          <w:lang w:val="en-US" w:eastAsia="ko-KR"/>
        </w:rPr>
        <w:t> </w:t>
      </w:r>
      <w:r w:rsidR="00196FA0" w:rsidRPr="00FB08DB">
        <w:rPr>
          <w:rFonts w:hint="eastAsia"/>
          <w:sz w:val="20"/>
          <w:lang w:val="en-US" w:eastAsia="ko-KR"/>
        </w:rPr>
        <w:t>)</w:t>
      </w:r>
      <w:r w:rsidR="00196FA0" w:rsidRPr="00FB08DB">
        <w:rPr>
          <w:sz w:val="20"/>
          <w:lang w:eastAsia="ko-KR"/>
        </w:rPr>
        <w:tab/>
        <w:t>(</w:t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STYLEREF 1 \s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8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noBreakHyphen/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SEQ Equation \* ARABIC \s 1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371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t>)</w:t>
      </w:r>
    </w:p>
    <w:p w:rsidR="00000000" w:rsidRDefault="00196FA0">
      <w:pPr>
        <w:numPr>
          <w:ilvl w:val="1"/>
          <w:numId w:val="4"/>
        </w:numPr>
        <w:rPr>
          <w:lang w:eastAsia="ko-KR"/>
        </w:rPr>
        <w:pPrChange w:id="103" w:author="MTK01646 - ChingYeh Chen (陳慶曄)" w:date="2012-03-27T10:47:00Z">
          <w:pPr>
            <w:numPr>
              <w:numId w:val="4"/>
            </w:numPr>
            <w:tabs>
              <w:tab w:val="clear" w:pos="794"/>
              <w:tab w:val="num" w:pos="400"/>
            </w:tabs>
            <w:ind w:left="400" w:hanging="400"/>
          </w:pPr>
        </w:pPrChange>
      </w:pPr>
      <w:r w:rsidRPr="00FB08DB">
        <w:rPr>
          <w:lang w:eastAsia="ko-KR"/>
        </w:rPr>
        <w:t>Otherwise (i is less than 9), considering the symmetry of the filter, the chroma filter coefficients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 xml:space="preserve"> with elements c</w:t>
      </w:r>
      <w:r w:rsidRPr="00FB08DB">
        <w:rPr>
          <w:vertAlign w:val="subscript"/>
          <w:lang w:eastAsia="ko-KR"/>
        </w:rPr>
        <w:t>C</w:t>
      </w:r>
      <w:r w:rsidRPr="00FB08DB">
        <w:rPr>
          <w:lang w:eastAsia="ko-KR"/>
        </w:rPr>
        <w:t>[ i ], i = 0..18 are derived as follows:</w:t>
      </w:r>
    </w:p>
    <w:p w:rsidR="00196FA0" w:rsidRPr="00FB08DB" w:rsidRDefault="0003747F" w:rsidP="00196FA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ins w:id="104" w:author="MTK01646 - ChingYeh Chen (陳慶曄)" w:date="2012-03-27T10:48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 xml:space="preserve">[ i ] = </w:t>
      </w:r>
      <w:r w:rsidR="00196FA0" w:rsidRPr="00FB08DB">
        <w:rPr>
          <w:bCs/>
          <w:sz w:val="20"/>
        </w:rPr>
        <w:t>alf_filt_coeff</w:t>
      </w:r>
      <w:r w:rsidR="00196FA0" w:rsidRPr="00FB08DB">
        <w:rPr>
          <w:sz w:val="20"/>
        </w:rPr>
        <w:t xml:space="preserve"> </w:t>
      </w:r>
      <w:r w:rsidR="00196FA0" w:rsidRPr="00FB08DB">
        <w:rPr>
          <w:sz w:val="20"/>
          <w:lang w:eastAsia="ko-KR"/>
        </w:rPr>
        <w:t xml:space="preserve">[ </w:t>
      </w:r>
      <w:r w:rsidR="00196FA0" w:rsidRPr="00FB08DB">
        <w:rPr>
          <w:lang w:eastAsia="ko-KR"/>
        </w:rPr>
        <w:t>cIdx</w:t>
      </w:r>
      <w:r w:rsidR="00196FA0" w:rsidRPr="00FB08DB">
        <w:rPr>
          <w:sz w:val="20"/>
          <w:lang w:eastAsia="ko-KR"/>
        </w:rPr>
        <w:t xml:space="preserve"> ][ ry ][ rx </w:t>
      </w:r>
      <w:r w:rsidR="00196FA0" w:rsidRPr="00FB08DB">
        <w:rPr>
          <w:rFonts w:eastAsia="新細明體"/>
          <w:sz w:val="20"/>
          <w:lang w:eastAsia="zh-TW"/>
        </w:rPr>
        <w:t>][ 0 ]</w:t>
      </w:r>
      <w:r w:rsidR="00196FA0" w:rsidRPr="00FB08DB">
        <w:rPr>
          <w:sz w:val="16"/>
          <w:lang w:eastAsia="ko-KR"/>
        </w:rPr>
        <w:t xml:space="preserve"> </w:t>
      </w:r>
      <w:r w:rsidR="00196FA0" w:rsidRPr="00FB08DB">
        <w:rPr>
          <w:sz w:val="20"/>
          <w:lang w:eastAsia="ko-KR"/>
        </w:rPr>
        <w:t>[ i ]</w:t>
      </w:r>
      <w:r w:rsidR="00196FA0" w:rsidRPr="00FB08DB">
        <w:rPr>
          <w:sz w:val="20"/>
          <w:lang w:eastAsia="ko-KR"/>
        </w:rPr>
        <w:tab/>
      </w:r>
      <w:r w:rsidR="00196FA0" w:rsidRPr="00FB08DB">
        <w:rPr>
          <w:sz w:val="20"/>
          <w:lang w:eastAsia="ko-KR"/>
        </w:rPr>
        <w:tab/>
        <w:t>(</w:t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STYLEREF 1 \s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8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noBreakHyphen/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SEQ Equation \* ARABIC \s 1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372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t>)</w:t>
      </w:r>
    </w:p>
    <w:p w:rsidR="00196FA0" w:rsidRPr="00FB08DB" w:rsidRDefault="0003747F" w:rsidP="00196FA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ins w:id="105" w:author="MTK01646 - ChingYeh Chen (陳慶曄)" w:date="2012-03-27T10:48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>[ i ][ 18 ] = 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>[ i ][9 ]</w:t>
      </w:r>
      <w:r w:rsidR="00196FA0" w:rsidRPr="00FB08DB">
        <w:rPr>
          <w:sz w:val="20"/>
          <w:lang w:eastAsia="ko-KR"/>
        </w:rPr>
        <w:tab/>
      </w:r>
      <w:r w:rsidR="00196FA0" w:rsidRPr="00FB08DB">
        <w:rPr>
          <w:sz w:val="20"/>
          <w:lang w:eastAsia="ko-KR"/>
        </w:rPr>
        <w:tab/>
        <w:t>(</w:t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STYLEREF 1 \s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8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noBreakHyphen/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SEQ Equation \* ARABIC \s 1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373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t>)</w:t>
      </w:r>
    </w:p>
    <w:p w:rsidR="00196FA0" w:rsidRPr="00FB08DB" w:rsidRDefault="0003747F" w:rsidP="00196FA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ins w:id="106" w:author="MTK01646 - ChingYeh Chen (陳慶曄)" w:date="2012-03-27T10:48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>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>[ i ][ 17 – j ] = c</w:t>
      </w:r>
      <w:r w:rsidR="00196FA0" w:rsidRPr="00FB08DB">
        <w:rPr>
          <w:sz w:val="20"/>
          <w:vertAlign w:val="subscript"/>
          <w:lang w:eastAsia="ko-KR"/>
        </w:rPr>
        <w:t>C</w:t>
      </w:r>
      <w:r w:rsidR="00196FA0" w:rsidRPr="00FB08DB">
        <w:rPr>
          <w:sz w:val="20"/>
          <w:lang w:eastAsia="ko-KR"/>
        </w:rPr>
        <w:t>[ i ][ j ]</w:t>
      </w:r>
      <w:r w:rsidR="00196FA0" w:rsidRPr="00FB08DB">
        <w:rPr>
          <w:sz w:val="20"/>
          <w:lang w:eastAsia="ko-KR"/>
        </w:rPr>
        <w:tab/>
      </w:r>
      <w:r w:rsidR="00196FA0" w:rsidRPr="00FB08DB">
        <w:rPr>
          <w:sz w:val="20"/>
          <w:lang w:eastAsia="ko-KR"/>
        </w:rPr>
        <w:tab/>
        <w:t>(</w:t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STYLEREF 1 \s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8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noBreakHyphen/>
      </w:r>
      <w:r w:rsidR="00C37487" w:rsidRPr="00FB08DB">
        <w:rPr>
          <w:sz w:val="20"/>
          <w:lang w:eastAsia="ko-KR"/>
        </w:rPr>
        <w:fldChar w:fldCharType="begin" w:fldLock="1"/>
      </w:r>
      <w:r w:rsidR="00196FA0" w:rsidRPr="00FB08DB">
        <w:rPr>
          <w:sz w:val="20"/>
          <w:lang w:eastAsia="ko-KR"/>
        </w:rPr>
        <w:instrText xml:space="preserve"> SEQ Equation \* ARABIC \s 1 </w:instrText>
      </w:r>
      <w:r w:rsidR="00C37487" w:rsidRPr="00FB08DB">
        <w:rPr>
          <w:sz w:val="20"/>
          <w:lang w:eastAsia="ko-KR"/>
        </w:rPr>
        <w:fldChar w:fldCharType="separate"/>
      </w:r>
      <w:r w:rsidR="00196FA0" w:rsidRPr="00FB08DB">
        <w:rPr>
          <w:noProof/>
          <w:sz w:val="20"/>
          <w:lang w:eastAsia="ko-KR"/>
        </w:rPr>
        <w:t>374</w:t>
      </w:r>
      <w:r w:rsidR="00C37487" w:rsidRPr="00FB08DB">
        <w:rPr>
          <w:sz w:val="20"/>
          <w:lang w:eastAsia="ko-KR"/>
        </w:rPr>
        <w:fldChar w:fldCharType="end"/>
      </w:r>
      <w:r w:rsidR="00196FA0" w:rsidRPr="00FB08DB">
        <w:rPr>
          <w:sz w:val="20"/>
          <w:lang w:eastAsia="ko-KR"/>
        </w:rPr>
        <w:t>)</w:t>
      </w:r>
      <w:r w:rsidR="00196FA0" w:rsidRPr="00FB08DB">
        <w:rPr>
          <w:sz w:val="20"/>
          <w:lang w:eastAsia="ko-KR"/>
        </w:rPr>
        <w:br/>
      </w:r>
      <w:ins w:id="107" w:author="MTK01646 - ChingYeh Chen (陳慶曄)" w:date="2012-03-27T10:48:00Z">
        <w:r>
          <w:rPr>
            <w:sz w:val="20"/>
            <w:lang w:eastAsia="ko-KR"/>
          </w:rPr>
          <w:tab/>
        </w:r>
      </w:ins>
      <w:r w:rsidR="00196FA0" w:rsidRPr="00FB08DB">
        <w:rPr>
          <w:sz w:val="20"/>
          <w:lang w:eastAsia="ko-KR"/>
        </w:rPr>
        <w:tab/>
        <w:t>with j = 0..8</w:t>
      </w:r>
    </w:p>
    <w:p w:rsidR="00196FA0" w:rsidRPr="00FB08DB" w:rsidRDefault="00196FA0" w:rsidP="00B04ECC">
      <w:pPr>
        <w:rPr>
          <w:rFonts w:eastAsia="新細明體"/>
          <w:lang w:eastAsia="zh-TW"/>
        </w:rPr>
      </w:pPr>
    </w:p>
    <w:p w:rsidR="001E2E3B" w:rsidRDefault="001E2E3B"/>
    <w:sectPr w:rsidR="001E2E3B" w:rsidSect="001E2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C5D" w:rsidRDefault="00B51C5D" w:rsidP="00282543">
      <w:pPr>
        <w:spacing w:before="0"/>
      </w:pPr>
      <w:r>
        <w:separator/>
      </w:r>
    </w:p>
  </w:endnote>
  <w:endnote w:type="continuationSeparator" w:id="0">
    <w:p w:rsidR="00B51C5D" w:rsidRDefault="00B51C5D" w:rsidP="0028254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C5D" w:rsidRDefault="00B51C5D" w:rsidP="00282543">
      <w:pPr>
        <w:spacing w:before="0"/>
      </w:pPr>
      <w:r>
        <w:separator/>
      </w:r>
    </w:p>
  </w:footnote>
  <w:footnote w:type="continuationSeparator" w:id="0">
    <w:p w:rsidR="00B51C5D" w:rsidRDefault="00B51C5D" w:rsidP="0028254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trackRevision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0245"/>
    <w:rsid w:val="0003747F"/>
    <w:rsid w:val="000E0245"/>
    <w:rsid w:val="00196FA0"/>
    <w:rsid w:val="001E2E3B"/>
    <w:rsid w:val="00282543"/>
    <w:rsid w:val="003C093E"/>
    <w:rsid w:val="00867D1A"/>
    <w:rsid w:val="009E2F66"/>
    <w:rsid w:val="00B04ECC"/>
    <w:rsid w:val="00B51C5D"/>
    <w:rsid w:val="00B87DFF"/>
    <w:rsid w:val="00BD34E5"/>
    <w:rsid w:val="00C37487"/>
    <w:rsid w:val="00DD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4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0E0245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E0245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0E0245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0E0245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"/>
    <w:link w:val="50"/>
    <w:uiPriority w:val="99"/>
    <w:qFormat/>
    <w:rsid w:val="000E0245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0"/>
    <w:uiPriority w:val="99"/>
    <w:qFormat/>
    <w:rsid w:val="000E0245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rsid w:val="000E0245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0E0245"/>
    <w:rPr>
      <w:rFonts w:ascii="Times" w:eastAsia="Malgun Gothic" w:hAnsi="Times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0E0245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0E0245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0">
    <w:name w:val="標題 5 字元"/>
    <w:basedOn w:val="a0"/>
    <w:link w:val="5"/>
    <w:uiPriority w:val="99"/>
    <w:rsid w:val="000E0245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rsid w:val="000E0245"/>
    <w:rPr>
      <w:rFonts w:ascii="Times" w:eastAsia="Malgun Gothic" w:hAnsi="Times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0245"/>
    <w:pPr>
      <w:ind w:left="720"/>
      <w:contextualSpacing/>
    </w:pPr>
  </w:style>
  <w:style w:type="paragraph" w:customStyle="1" w:styleId="Equation">
    <w:name w:val="Equation"/>
    <w:basedOn w:val="a"/>
    <w:uiPriority w:val="99"/>
    <w:rsid w:val="00B04EC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2825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5">
    <w:name w:val="頁首 字元"/>
    <w:basedOn w:val="a0"/>
    <w:link w:val="a4"/>
    <w:uiPriority w:val="99"/>
    <w:semiHidden/>
    <w:rsid w:val="0028254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6">
    <w:name w:val="footer"/>
    <w:basedOn w:val="a"/>
    <w:link w:val="a7"/>
    <w:uiPriority w:val="99"/>
    <w:semiHidden/>
    <w:unhideWhenUsed/>
    <w:rsid w:val="00282543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7">
    <w:name w:val="頁尾 字元"/>
    <w:basedOn w:val="a0"/>
    <w:link w:val="a6"/>
    <w:uiPriority w:val="99"/>
    <w:semiHidden/>
    <w:rsid w:val="00282543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563</Words>
  <Characters>3213</Characters>
  <Application>Microsoft Office Word</Application>
  <DocSecurity>0</DocSecurity>
  <Lines>26</Lines>
  <Paragraphs>7</Paragraphs>
  <ScaleCrop>false</ScaleCrop>
  <Company>MediaTek Inc.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MTK01646 - ChingYeh Chen (陳慶曄)</dc:creator>
  <cp:keywords/>
  <dc:description/>
  <cp:lastModifiedBy>MTK01646 - ChingYeh Chen (陳慶曄)</cp:lastModifiedBy>
  <cp:revision>20</cp:revision>
  <dcterms:created xsi:type="dcterms:W3CDTF">2012-03-27T02:23:00Z</dcterms:created>
  <dcterms:modified xsi:type="dcterms:W3CDTF">2012-03-27T05:59:00Z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-1971640890</vt:i4>
  </property>
  <property fmtid="{D5CDD505-2E9C-101B-9397-08002B2CF9AE}" pid="3" name="_NewReviewCycle">
    <vt:lpwstr/>
  </property>
  <property fmtid="{D5CDD505-2E9C-101B-9397-08002B2CF9AE}" pid="4" name="_EmailSubject">
    <vt:lpwstr>Revised CE2 proposals</vt:lpwstr>
  </property>
  <property fmtid="{D5CDD505-2E9C-101B-9397-08002B2CF9AE}" pid="5" name="_AuthorEmail">
    <vt:lpwstr>chingyeh.chen@mediatek.com</vt:lpwstr>
  </property>
  <property fmtid="{D5CDD505-2E9C-101B-9397-08002B2CF9AE}" pid="6" name="_AuthorEmailDisplayName">
    <vt:lpwstr>ChingYeh Chen (陳慶曄)</vt:lpwstr>
  </property>
</Properties>
</file>