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1E" w:rsidRPr="00C60949" w:rsidRDefault="00C60949" w:rsidP="00C60949">
      <w:pPr>
        <w:pStyle w:val="Heading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4" w:name="_Toc317198711"/>
      <w:r w:rsidRPr="00C60949">
        <w:rPr>
          <w:rFonts w:eastAsia="新細明體"/>
          <w:b/>
          <w:bCs/>
          <w:lang w:eastAsia="zh-TW"/>
        </w:rPr>
        <w:t xml:space="preserve">7.3.2.7 </w:t>
      </w:r>
      <w:r w:rsidR="00120E1E" w:rsidRPr="00C60949">
        <w:rPr>
          <w:rFonts w:eastAsia="Malgun Gothic"/>
          <w:b/>
          <w:bCs/>
        </w:rPr>
        <w:t xml:space="preserve">Sample adaptive offset unit </w:t>
      </w:r>
      <w:r w:rsidR="00120E1E" w:rsidRPr="00C60949">
        <w:rPr>
          <w:rFonts w:eastAsia="Malgun Gothic"/>
          <w:b/>
          <w:bCs/>
          <w:lang w:val="en-US"/>
        </w:rPr>
        <w:t xml:space="preserve">VLC </w:t>
      </w:r>
      <w:r w:rsidR="00120E1E" w:rsidRPr="00C60949">
        <w:rPr>
          <w:rFonts w:eastAsia="Malgun Gothic"/>
          <w:b/>
          <w:bCs/>
        </w:rPr>
        <w:t>syntax</w:t>
      </w:r>
      <w:bookmarkEnd w:id="4"/>
    </w:p>
    <w:p w:rsidR="00120E1E" w:rsidRPr="00C60949" w:rsidRDefault="00120E1E" w:rsidP="00120E1E">
      <w:pPr>
        <w:keepNext/>
        <w:rPr>
          <w:lang w:eastAsia="ko-KR"/>
        </w:rPr>
      </w:pPr>
    </w:p>
    <w:tbl>
      <w:tblPr>
        <w:tblW w:w="0" w:type="auto"/>
        <w:jc w:val="center"/>
        <w:tblInd w:w="-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13"/>
        <w:gridCol w:w="1157"/>
      </w:tblGrid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sao_unit_vlc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(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heading"/>
              <w:rPr>
                <w:kern w:val="2"/>
              </w:rPr>
            </w:pPr>
            <w:r w:rsidRPr="002903E3">
              <w:rPr>
                <w:kern w:val="2"/>
              </w:rPr>
              <w:t>Descriptor</w:t>
            </w: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if( !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sao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_repeat_row_flag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]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 w:rsidP="004578D9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  <w:t xml:space="preserve">if(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 = =  0  | |  </w:t>
            </w:r>
            <w:proofErr w:type="spellStart"/>
            <w:r w:rsidR="004578D9" w:rsidRPr="002903E3">
              <w:rPr>
                <w:rFonts w:ascii="Times New Roman" w:eastAsia="新細明體" w:hAnsi="Times New Roman" w:cs="Times New Roman" w:hint="eastAsia"/>
                <w:kern w:val="2"/>
                <w:sz w:val="20"/>
                <w:szCs w:val="20"/>
                <w:lang w:eastAsia="zh-TW"/>
              </w:rPr>
              <w:t>saoR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un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c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][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][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 xml:space="preserve">] 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&lt; 0 </w:t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</w:t>
            </w:r>
            <w:r w:rsidR="004578D9" w:rsidRPr="002903E3">
              <w:rPr>
                <w:rFonts w:ascii="Times New Roman" w:eastAsia="新細明體" w:hAnsi="Times New Roman" w:cs="Times New Roman" w:hint="eastAsia"/>
                <w:kern w:val="2"/>
                <w:sz w:val="20"/>
                <w:szCs w:val="20"/>
                <w:lang w:eastAsia="zh-TW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del w:id="5" w:author="JCTVC-H0273" w:date="2012-04-02T14:29:00Z"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  <w:delText>if( ry  = = 0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 xml:space="preserve"> </w:delText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delText>)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 w:rsidP="00F423B6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2903E3">
              <w:rPr>
                <w:rFonts w:ascii="Times New Roman" w:eastAsia="新細明體" w:hAnsi="Times New Roman" w:cs="Times New Roman"/>
                <w:b/>
                <w:bCs/>
                <w:kern w:val="2"/>
                <w:sz w:val="20"/>
                <w:szCs w:val="20"/>
                <w:lang w:eastAsia="zh-TW"/>
              </w:rPr>
              <w:t>sao_</w:t>
            </w:r>
            <w:r w:rsidRPr="002903E3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ko-KR"/>
              </w:rPr>
              <w:t>run</w:t>
            </w:r>
            <w:proofErr w:type="spellEnd"/>
            <w:del w:id="6" w:author="JCTVC-H0273" w:date="2012-04-02T14:29:00Z">
              <w:r w:rsidRPr="002903E3" w:rsidDel="00F423B6">
                <w:rPr>
                  <w:rFonts w:ascii="Times New Roman" w:eastAsia="新細明體" w:hAnsi="Times New Roman" w:cs="Times New Roman"/>
                  <w:b/>
                  <w:bCs/>
                  <w:kern w:val="2"/>
                  <w:sz w:val="20"/>
                  <w:szCs w:val="20"/>
                  <w:lang w:eastAsia="zh-TW"/>
                </w:rPr>
                <w:delText>_diff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cell"/>
              <w:rPr>
                <w:kern w:val="2"/>
                <w:lang w:eastAsia="ko-KR"/>
              </w:rPr>
            </w:pPr>
            <w:r w:rsidRPr="002903E3">
              <w:rPr>
                <w:kern w:val="2"/>
              </w:rPr>
              <w:t>u(v)</w:t>
            </w: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 w:rsidP="00F423B6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saoRun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c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][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][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 xml:space="preserve">] = 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sao_run</w:t>
            </w:r>
            <w:proofErr w:type="spellEnd"/>
            <w:del w:id="7" w:author="JCTVC-H0273" w:date="2012-04-02T14:30:00Z"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_diff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del w:id="8" w:author="JCTVC-H0273" w:date="2012-04-02T14:29:00Z"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  <w:delText xml:space="preserve">} 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else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del w:id="9" w:author="JCTVC-H0273" w:date="2012-04-02T14:29:00Z"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b/>
                  <w:bCs/>
                  <w:kern w:val="2"/>
                  <w:sz w:val="20"/>
                  <w:szCs w:val="20"/>
                  <w:lang w:eastAsia="zh-TW"/>
                </w:rPr>
                <w:delText>sao_</w:delText>
              </w:r>
              <w:r w:rsidRPr="002903E3" w:rsidDel="00F423B6">
                <w:rPr>
                  <w:rFonts w:ascii="Times New Roman" w:hAnsi="Times New Roman" w:cs="Times New Roman"/>
                  <w:b/>
                  <w:bCs/>
                  <w:kern w:val="2"/>
                  <w:sz w:val="20"/>
                  <w:szCs w:val="20"/>
                  <w:lang w:eastAsia="ko-KR"/>
                </w:rPr>
                <w:delText>run</w:delText>
              </w:r>
              <w:r w:rsidRPr="002903E3" w:rsidDel="00F423B6">
                <w:rPr>
                  <w:rFonts w:ascii="Times New Roman" w:eastAsia="新細明體" w:hAnsi="Times New Roman" w:cs="Times New Roman"/>
                  <w:b/>
                  <w:bCs/>
                  <w:kern w:val="2"/>
                  <w:sz w:val="20"/>
                  <w:szCs w:val="20"/>
                  <w:lang w:eastAsia="zh-TW"/>
                </w:rPr>
                <w:delText>_diff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  <w:del w:id="10" w:author="JCTVC-H0273" w:date="2012-04-02T14:29:00Z">
              <w:r w:rsidRPr="002903E3" w:rsidDel="00F423B6">
                <w:rPr>
                  <w:kern w:val="2"/>
                </w:rPr>
                <w:delText>s</w:delText>
              </w:r>
              <w:r w:rsidRPr="002903E3" w:rsidDel="00F423B6">
                <w:rPr>
                  <w:rFonts w:eastAsia="新細明體"/>
                  <w:kern w:val="2"/>
                  <w:lang w:eastAsia="zh-TW"/>
                </w:rPr>
                <w:delText>e</w:delText>
              </w:r>
              <w:r w:rsidRPr="002903E3" w:rsidDel="00F423B6">
                <w:rPr>
                  <w:kern w:val="2"/>
                </w:rPr>
                <w:delText>(v)</w:delText>
              </w:r>
            </w:del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del w:id="11" w:author="JCTVC-H0273" w:date="2012-04-02T14:29:00Z"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saoRun[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c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Idx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][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r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x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][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r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y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] =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 xml:space="preserve"> sao_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run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_diff</w:delText>
              </w:r>
              <w:r w:rsidRPr="002903E3" w:rsidDel="00F423B6">
                <w:rPr>
                  <w:rFonts w:ascii="Times New Roman" w:eastAsia="新細明體" w:hAnsi="Times New Roman" w:cs="Times New Roman"/>
                  <w:b/>
                  <w:bCs/>
                  <w:kern w:val="2"/>
                  <w:sz w:val="20"/>
                  <w:szCs w:val="20"/>
                  <w:lang w:eastAsia="zh-TW"/>
                </w:rPr>
                <w:delText xml:space="preserve"> 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 xml:space="preserve">+ 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saoRun[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c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Idx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][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rx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][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ry − 1</w:delText>
              </w:r>
              <w:r w:rsidRPr="002903E3" w:rsidDel="00F423B6">
                <w:rPr>
                  <w:rFonts w:ascii="Times New Roman" w:eastAsia="新細明體" w:hAnsi="Times New Roman" w:cs="Times New Roman"/>
                  <w:bCs/>
                  <w:kern w:val="2"/>
                  <w:sz w:val="20"/>
                  <w:szCs w:val="20"/>
                  <w:lang w:eastAsia="zh-TW"/>
                </w:rPr>
                <w:delText> </w:delText>
              </w:r>
              <w:r w:rsidRPr="002903E3" w:rsidDel="00F423B6">
                <w:rPr>
                  <w:rFonts w:ascii="Times New Roman" w:hAnsi="Times New Roman" w:cs="Times New Roman"/>
                  <w:bCs/>
                  <w:kern w:val="2"/>
                  <w:sz w:val="20"/>
                  <w:szCs w:val="20"/>
                  <w:lang w:eastAsia="ko-KR"/>
                </w:rPr>
                <w:delText>]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lang w:val="en-US" w:eastAsia="zh-TW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del w:id="12" w:author="JCTVC-H0273" w:date="2012-04-02T14:29:00Z"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</w:r>
              <w:r w:rsidRPr="002903E3" w:rsidDel="00F423B6">
                <w:rPr>
                  <w:rFonts w:ascii="Times New Roman" w:eastAsia="新細明體" w:hAnsi="Times New Roman" w:cs="Times New Roman"/>
                  <w:kern w:val="2"/>
                  <w:sz w:val="20"/>
                  <w:szCs w:val="20"/>
                  <w:lang w:eastAsia="zh-TW"/>
                </w:rPr>
                <w:tab/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  <w:t xml:space="preserve">if(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&gt; 0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2903E3">
              <w:rPr>
                <w:rFonts w:ascii="Times New Roman" w:eastAsia="新細明體" w:hAnsi="Times New Roman" w:cs="Times New Roman"/>
                <w:b/>
                <w:kern w:val="2"/>
                <w:sz w:val="20"/>
                <w:szCs w:val="20"/>
                <w:lang w:eastAsia="zh-TW"/>
              </w:rPr>
              <w:t>sao_merge_up_flag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cell"/>
              <w:rPr>
                <w:rFonts w:eastAsia="新細明體"/>
                <w:kern w:val="2"/>
                <w:lang w:eastAsia="zh-TW"/>
              </w:rPr>
            </w:pPr>
            <w:r w:rsidRPr="002903E3">
              <w:rPr>
                <w:rFonts w:eastAsia="新細明體"/>
                <w:kern w:val="2"/>
                <w:lang w:eastAsia="zh-TW"/>
              </w:rPr>
              <w:t xml:space="preserve">u(1) </w:t>
            </w: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val="en-US" w:eastAsia="ko-KR"/>
              </w:rPr>
              <w:t>if(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val="en-US" w:eastAsia="zh-TW"/>
              </w:rPr>
              <w:t xml:space="preserve"> !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sao_merge_up_flag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 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val="en-US"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</w:t>
            </w:r>
            <w:r w:rsidRPr="002903E3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>_offset_vlc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(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,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  <w:lang w:eastAsia="ko-KR"/>
              </w:rPr>
            </w:pPr>
          </w:p>
        </w:tc>
      </w:tr>
      <w:tr w:rsidR="004578D9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D9" w:rsidRPr="002903E3" w:rsidRDefault="004578D9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bookmarkStart w:id="13" w:name="OLE_LINK181"/>
            <w:bookmarkStart w:id="14" w:name="OLE_LINK182"/>
            <w:bookmarkStart w:id="15" w:name="OLE_LINK183"/>
            <w:bookmarkStart w:id="16" w:name="OLE_LINK184"/>
            <w:bookmarkStart w:id="17" w:name="OLE_LINK185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bookmarkEnd w:id="13"/>
            <w:bookmarkEnd w:id="14"/>
            <w:bookmarkEnd w:id="15"/>
            <w:r w:rsidRPr="002903E3">
              <w:rPr>
                <w:rFonts w:eastAsia="新細明體"/>
                <w:kern w:val="2"/>
                <w:sz w:val="20"/>
                <w:szCs w:val="20"/>
                <w:lang w:eastAsia="zh-TW"/>
              </w:rPr>
              <w:tab/>
            </w:r>
            <w:bookmarkEnd w:id="16"/>
            <w:bookmarkEnd w:id="17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D9" w:rsidRPr="002903E3" w:rsidRDefault="004578D9">
            <w:pPr>
              <w:pStyle w:val="tablecell"/>
              <w:rPr>
                <w:kern w:val="2"/>
              </w:rPr>
            </w:pPr>
          </w:p>
        </w:tc>
      </w:tr>
      <w:tr w:rsidR="004578D9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8D9" w:rsidRPr="002903E3" w:rsidRDefault="004578D9">
            <w:pPr>
              <w:pStyle w:val="tablesyntax"/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</w:pPr>
            <w:r w:rsidRPr="002903E3">
              <w:rPr>
                <w:rFonts w:eastAsia="新細明體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saoRun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[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 ][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 + 1 ][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 xml:space="preserve"> ] = 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saoRun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[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cIdx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 ][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rx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 ][ </w:t>
            </w:r>
            <w:proofErr w:type="spellStart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> ] − 1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8D9" w:rsidRPr="002903E3" w:rsidRDefault="004578D9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bookmarkStart w:id="18" w:name="OLE_LINK179"/>
            <w:bookmarkStart w:id="19" w:name="OLE_LINK180"/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</w:rPr>
              <w:t>}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</w:t>
            </w:r>
            <w:bookmarkEnd w:id="18"/>
            <w:bookmarkEnd w:id="19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else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r w:rsidRPr="002903E3">
              <w:rPr>
                <w:rFonts w:ascii="Times New Roman" w:eastAsia="新細明體" w:hAnsi="Times New Roman" w:cs="Times New Roman"/>
                <w:kern w:val="2"/>
                <w:sz w:val="20"/>
                <w:szCs w:val="20"/>
                <w:lang w:eastAsia="zh-TW"/>
              </w:rPr>
              <w:tab/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saoRun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[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c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Idx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 ][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rx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 ][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]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 xml:space="preserve"> = 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saoRun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[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c</w:t>
            </w:r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Idx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 ][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rx</w:t>
            </w:r>
            <w:proofErr w:type="spellEnd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 ][ </w:t>
            </w:r>
            <w:proofErr w:type="spellStart"/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ry</w:t>
            </w:r>
            <w:proofErr w:type="spellEnd"/>
            <w:r w:rsidRPr="002903E3">
              <w:rPr>
                <w:rFonts w:ascii="Times New Roman" w:eastAsia="新細明體" w:hAnsi="Times New Roman" w:cs="Times New Roman"/>
                <w:bCs/>
                <w:kern w:val="2"/>
                <w:sz w:val="20"/>
                <w:szCs w:val="20"/>
                <w:lang w:eastAsia="zh-TW"/>
              </w:rPr>
              <w:t> − 1</w:t>
            </w: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  <w:tr w:rsidR="00120E1E" w:rsidRPr="002903E3" w:rsidTr="00120E1E">
        <w:trPr>
          <w:cantSplit/>
          <w:jc w:val="center"/>
        </w:trPr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E1E" w:rsidRPr="002903E3" w:rsidRDefault="00120E1E">
            <w:pPr>
              <w:pStyle w:val="tablesyntax"/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</w:pPr>
            <w:r w:rsidRPr="002903E3">
              <w:rPr>
                <w:rFonts w:ascii="Times New Roman" w:hAnsi="Times New Roman" w:cs="Times New Roman"/>
                <w:bCs/>
                <w:kern w:val="2"/>
                <w:sz w:val="20"/>
                <w:szCs w:val="20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E" w:rsidRPr="002903E3" w:rsidRDefault="00120E1E">
            <w:pPr>
              <w:pStyle w:val="tablecell"/>
              <w:rPr>
                <w:kern w:val="2"/>
              </w:rPr>
            </w:pPr>
          </w:p>
        </w:tc>
      </w:tr>
    </w:tbl>
    <w:p w:rsidR="00120E1E" w:rsidRDefault="00120E1E" w:rsidP="00120E1E">
      <w:pPr>
        <w:rPr>
          <w:ins w:id="20" w:author="JCTVC-H0273" w:date="2012-04-02T14:30:00Z"/>
          <w:rFonts w:eastAsia="新細明體"/>
          <w:lang w:eastAsia="zh-TW"/>
        </w:rPr>
      </w:pPr>
    </w:p>
    <w:p w:rsidR="00F423B6" w:rsidRDefault="00F423B6" w:rsidP="00F423B6">
      <w:pPr>
        <w:pStyle w:val="Heading4"/>
        <w:numPr>
          <w:ilvl w:val="0"/>
          <w:numId w:val="0"/>
        </w:numPr>
        <w:ind w:left="1870" w:hanging="1870"/>
        <w:rPr>
          <w:rFonts w:eastAsia="Malgun Gothic"/>
          <w:b/>
          <w:bCs/>
        </w:rPr>
      </w:pPr>
      <w:bookmarkStart w:id="21" w:name="_Toc317198751"/>
      <w:r>
        <w:rPr>
          <w:rFonts w:eastAsia="新細明體" w:hint="eastAsia"/>
          <w:b/>
          <w:bCs/>
          <w:lang w:eastAsia="zh-TW"/>
        </w:rPr>
        <w:t xml:space="preserve">7.4.2.7 </w:t>
      </w:r>
      <w:r>
        <w:rPr>
          <w:rFonts w:eastAsia="Malgun Gothic"/>
          <w:b/>
          <w:bCs/>
        </w:rPr>
        <w:t xml:space="preserve">Sample adaptive offset unit </w:t>
      </w:r>
      <w:r>
        <w:rPr>
          <w:rFonts w:eastAsia="Malgun Gothic"/>
          <w:b/>
          <w:bCs/>
          <w:lang w:val="en-US"/>
        </w:rPr>
        <w:t xml:space="preserve">VLC </w:t>
      </w:r>
      <w:r>
        <w:rPr>
          <w:rFonts w:eastAsia="Malgun Gothic"/>
          <w:b/>
          <w:bCs/>
        </w:rPr>
        <w:t>semantics</w:t>
      </w:r>
      <w:bookmarkEnd w:id="21"/>
    </w:p>
    <w:p w:rsidR="00F423B6" w:rsidRDefault="00F423B6" w:rsidP="00F423B6">
      <w:r>
        <w:t xml:space="preserve">The number of times the SAO parameters corresponding to a coding </w:t>
      </w:r>
      <w:proofErr w:type="spellStart"/>
      <w:r>
        <w:t>treeblock</w:t>
      </w:r>
      <w:proofErr w:type="spellEnd"/>
      <w:r>
        <w:t xml:space="preserve"> are repeated for subsequent coding </w:t>
      </w:r>
      <w:proofErr w:type="spellStart"/>
      <w:r>
        <w:t>treeblocks</w:t>
      </w:r>
      <w:proofErr w:type="spellEnd"/>
      <w:r>
        <w:t xml:space="preserve"> in the same row is represented by </w:t>
      </w:r>
      <w:proofErr w:type="spellStart"/>
      <w:proofErr w:type="gramStart"/>
      <w:r>
        <w:t>saoR</w:t>
      </w:r>
      <w:r>
        <w:rPr>
          <w:bCs/>
          <w:kern w:val="2"/>
          <w:lang w:eastAsia="ko-KR"/>
        </w:rPr>
        <w:t>un</w:t>
      </w:r>
      <w:proofErr w:type="spellEnd"/>
      <w:r>
        <w:rPr>
          <w:bCs/>
          <w:kern w:val="2"/>
          <w:lang w:eastAsia="ko-KR"/>
        </w:rPr>
        <w:t>[</w:t>
      </w:r>
      <w:proofErr w:type="gramEnd"/>
      <w:r>
        <w:rPr>
          <w:rFonts w:eastAsia="新細明體"/>
          <w:bCs/>
          <w:kern w:val="2"/>
          <w:lang w:eastAsia="zh-TW"/>
        </w:rPr>
        <w:t> </w:t>
      </w:r>
      <w:proofErr w:type="spellStart"/>
      <w:r>
        <w:rPr>
          <w:bCs/>
          <w:kern w:val="2"/>
          <w:lang w:eastAsia="ko-KR"/>
        </w:rPr>
        <w:t>c</w:t>
      </w:r>
      <w:r>
        <w:rPr>
          <w:rFonts w:eastAsia="新細明體"/>
          <w:bCs/>
          <w:kern w:val="2"/>
          <w:lang w:eastAsia="zh-TW"/>
        </w:rPr>
        <w:t>Idx</w:t>
      </w:r>
      <w:proofErr w:type="spellEnd"/>
      <w:r>
        <w:rPr>
          <w:rFonts w:eastAsia="新細明體"/>
          <w:bCs/>
          <w:kern w:val="2"/>
          <w:lang w:eastAsia="zh-TW"/>
        </w:rPr>
        <w:t> </w:t>
      </w:r>
      <w:r>
        <w:rPr>
          <w:bCs/>
          <w:kern w:val="2"/>
          <w:lang w:eastAsia="ko-KR"/>
        </w:rPr>
        <w:t>][</w:t>
      </w:r>
      <w:r>
        <w:rPr>
          <w:rFonts w:eastAsia="新細明體"/>
          <w:bCs/>
          <w:kern w:val="2"/>
          <w:lang w:eastAsia="zh-TW"/>
        </w:rPr>
        <w:t> </w:t>
      </w:r>
      <w:proofErr w:type="spellStart"/>
      <w:r>
        <w:rPr>
          <w:bCs/>
          <w:kern w:val="2"/>
          <w:lang w:eastAsia="ko-KR"/>
        </w:rPr>
        <w:t>r</w:t>
      </w:r>
      <w:r>
        <w:rPr>
          <w:rFonts w:eastAsia="新細明體"/>
          <w:bCs/>
          <w:kern w:val="2"/>
          <w:lang w:eastAsia="zh-TW"/>
        </w:rPr>
        <w:t>x</w:t>
      </w:r>
      <w:proofErr w:type="spellEnd"/>
      <w:r>
        <w:rPr>
          <w:rFonts w:eastAsia="新細明體"/>
          <w:bCs/>
          <w:kern w:val="2"/>
          <w:lang w:eastAsia="zh-TW"/>
        </w:rPr>
        <w:t> </w:t>
      </w:r>
      <w:r>
        <w:rPr>
          <w:bCs/>
          <w:kern w:val="2"/>
          <w:lang w:eastAsia="ko-KR"/>
        </w:rPr>
        <w:t>][</w:t>
      </w:r>
      <w:r>
        <w:rPr>
          <w:rFonts w:eastAsia="新細明體"/>
          <w:bCs/>
          <w:kern w:val="2"/>
          <w:lang w:eastAsia="zh-TW"/>
        </w:rPr>
        <w:t> </w:t>
      </w:r>
      <w:proofErr w:type="spellStart"/>
      <w:r>
        <w:rPr>
          <w:bCs/>
          <w:kern w:val="2"/>
          <w:lang w:eastAsia="ko-KR"/>
        </w:rPr>
        <w:t>r</w:t>
      </w:r>
      <w:r>
        <w:rPr>
          <w:rFonts w:eastAsia="新細明體"/>
          <w:bCs/>
          <w:kern w:val="2"/>
          <w:lang w:eastAsia="zh-TW"/>
        </w:rPr>
        <w:t>y</w:t>
      </w:r>
      <w:proofErr w:type="spellEnd"/>
      <w:r>
        <w:rPr>
          <w:rFonts w:eastAsia="新細明體"/>
          <w:bCs/>
          <w:kern w:val="2"/>
          <w:lang w:eastAsia="zh-TW"/>
        </w:rPr>
        <w:t> </w:t>
      </w:r>
      <w:r>
        <w:rPr>
          <w:bCs/>
          <w:kern w:val="2"/>
          <w:lang w:eastAsia="ko-KR"/>
        </w:rPr>
        <w:t xml:space="preserve">]. </w:t>
      </w:r>
      <w:r>
        <w:t xml:space="preserve">The array index </w:t>
      </w:r>
      <w:proofErr w:type="spellStart"/>
      <w:r>
        <w:t>cIdx</w:t>
      </w:r>
      <w:proofErr w:type="spellEnd"/>
      <w:r>
        <w:t xml:space="preserve"> specifies the colour component; </w:t>
      </w:r>
      <w:proofErr w:type="spellStart"/>
      <w:r>
        <w:t>cIdx</w:t>
      </w:r>
      <w:proofErr w:type="spellEnd"/>
      <w:r>
        <w:t xml:space="preserve"> is equal to 0 for </w:t>
      </w:r>
      <w:proofErr w:type="spellStart"/>
      <w:r>
        <w:t>luma</w:t>
      </w:r>
      <w:proofErr w:type="spellEnd"/>
      <w:r>
        <w:t xml:space="preserve">, equal to 1 for </w:t>
      </w:r>
      <w:proofErr w:type="spellStart"/>
      <w:r>
        <w:t>Cb</w:t>
      </w:r>
      <w:proofErr w:type="spellEnd"/>
      <w:r>
        <w:t xml:space="preserve">, and equal to 2 for Cr. The array indices </w:t>
      </w:r>
      <w:proofErr w:type="spellStart"/>
      <w:r>
        <w:t>rx</w:t>
      </w:r>
      <w:proofErr w:type="spellEnd"/>
      <w:r>
        <w:t xml:space="preserve"> and </w:t>
      </w:r>
      <w:proofErr w:type="spellStart"/>
      <w:r>
        <w:t>ry</w:t>
      </w:r>
      <w:proofErr w:type="spellEnd"/>
      <w:r>
        <w:t xml:space="preserve"> specify the location ( </w:t>
      </w:r>
      <w:proofErr w:type="spellStart"/>
      <w:r>
        <w:t>rx</w:t>
      </w:r>
      <w:proofErr w:type="spellEnd"/>
      <w:r>
        <w:t>, </w:t>
      </w:r>
      <w:proofErr w:type="spellStart"/>
      <w:r>
        <w:t>ry</w:t>
      </w:r>
      <w:proofErr w:type="spellEnd"/>
      <w:r>
        <w:t xml:space="preserve"> ) of the considered coding </w:t>
      </w:r>
      <w:proofErr w:type="spellStart"/>
      <w:r>
        <w:t>treeblock</w:t>
      </w:r>
      <w:proofErr w:type="spellEnd"/>
      <w:r>
        <w:t xml:space="preserve"> relative to the top-left coding </w:t>
      </w:r>
      <w:proofErr w:type="spellStart"/>
      <w:r>
        <w:t>treeblock</w:t>
      </w:r>
      <w:proofErr w:type="spellEnd"/>
      <w:r>
        <w:t xml:space="preserve"> of the picture.</w:t>
      </w:r>
    </w:p>
    <w:p w:rsidR="00F423B6" w:rsidRDefault="00F423B6" w:rsidP="00F423B6">
      <w:pPr>
        <w:rPr>
          <w:lang w:eastAsia="ko-KR"/>
        </w:rPr>
      </w:pPr>
      <w:proofErr w:type="spellStart"/>
      <w:proofErr w:type="gramStart"/>
      <w:r>
        <w:rPr>
          <w:rFonts w:eastAsia="新細明體"/>
          <w:b/>
          <w:bCs/>
          <w:lang w:eastAsia="zh-TW"/>
        </w:rPr>
        <w:t>sao_</w:t>
      </w:r>
      <w:r>
        <w:rPr>
          <w:b/>
          <w:bCs/>
          <w:lang w:eastAsia="ko-KR"/>
        </w:rPr>
        <w:t>run</w:t>
      </w:r>
      <w:proofErr w:type="spellEnd"/>
      <w:proofErr w:type="gramEnd"/>
      <w:del w:id="22" w:author="JCTVC-H0273" w:date="2012-04-02T14:31:00Z">
        <w:r w:rsidDel="00F423B6">
          <w:rPr>
            <w:b/>
            <w:bCs/>
            <w:lang w:eastAsia="ko-KR"/>
          </w:rPr>
          <w:delText>_diff</w:delText>
        </w:r>
      </w:del>
      <w:r>
        <w:rPr>
          <w:b/>
          <w:bCs/>
          <w:lang w:eastAsia="ko-KR"/>
        </w:rPr>
        <w:t xml:space="preserve"> </w:t>
      </w:r>
      <w:r>
        <w:rPr>
          <w:bCs/>
          <w:lang w:eastAsia="zh-TW"/>
        </w:rPr>
        <w:t xml:space="preserve">specifies the </w:t>
      </w:r>
      <w:proofErr w:type="spellStart"/>
      <w:r>
        <w:rPr>
          <w:bCs/>
          <w:lang w:eastAsia="zh-TW"/>
        </w:rPr>
        <w:t>saoRun</w:t>
      </w:r>
      <w:proofErr w:type="spellEnd"/>
      <w:r>
        <w:rPr>
          <w:bCs/>
          <w:lang w:eastAsia="zh-TW"/>
        </w:rPr>
        <w:t xml:space="preserve"> of current coding </w:t>
      </w:r>
      <w:proofErr w:type="spellStart"/>
      <w:r>
        <w:rPr>
          <w:bCs/>
          <w:lang w:eastAsia="zh-TW"/>
        </w:rPr>
        <w:t>treeblock</w:t>
      </w:r>
      <w:proofErr w:type="spellEnd"/>
      <w:del w:id="23" w:author="JCTVC-H0273" w:date="2012-04-02T14:31:00Z">
        <w:r w:rsidDel="00F423B6">
          <w:rPr>
            <w:bCs/>
            <w:lang w:eastAsia="zh-TW"/>
          </w:rPr>
          <w:delText xml:space="preserve"> if the current row is the first row, otherwise specifies the difference between the run of current coding treeblock and the run of the above coding treeblock</w:delText>
        </w:r>
      </w:del>
      <w:r>
        <w:rPr>
          <w:bCs/>
          <w:lang w:eastAsia="zh-TW"/>
        </w:rPr>
        <w:t xml:space="preserve">. When </w:t>
      </w:r>
      <w:proofErr w:type="spellStart"/>
      <w:r>
        <w:rPr>
          <w:bCs/>
          <w:lang w:eastAsia="zh-TW"/>
        </w:rPr>
        <w:t>saoRun</w:t>
      </w:r>
      <w:proofErr w:type="spellEnd"/>
      <w:r>
        <w:rPr>
          <w:bCs/>
          <w:lang w:eastAsia="zh-TW"/>
        </w:rPr>
        <w:t xml:space="preserve"> is greater than or equal to 0, the syntax elements in </w:t>
      </w:r>
      <w:proofErr w:type="spellStart"/>
      <w:r>
        <w:rPr>
          <w:bCs/>
          <w:lang w:eastAsia="zh-TW"/>
        </w:rPr>
        <w:t>sao_offset_</w:t>
      </w:r>
      <w:proofErr w:type="gramStart"/>
      <w:r>
        <w:rPr>
          <w:bCs/>
          <w:lang w:eastAsia="zh-TW"/>
        </w:rPr>
        <w:t>vlc</w:t>
      </w:r>
      <w:proofErr w:type="spellEnd"/>
      <w:r>
        <w:rPr>
          <w:bCs/>
          <w:lang w:eastAsia="zh-TW"/>
        </w:rPr>
        <w:t>(</w:t>
      </w:r>
      <w:proofErr w:type="gramEnd"/>
      <w:r>
        <w:rPr>
          <w:bCs/>
          <w:lang w:eastAsia="zh-TW"/>
        </w:rPr>
        <w:t xml:space="preserve">) are derived from the corresponding syntax elements of the left coding </w:t>
      </w:r>
      <w:proofErr w:type="spellStart"/>
      <w:r>
        <w:rPr>
          <w:bCs/>
          <w:lang w:eastAsia="zh-TW"/>
        </w:rPr>
        <w:t>treeblock</w:t>
      </w:r>
      <w:proofErr w:type="spellEnd"/>
      <w:r>
        <w:rPr>
          <w:bCs/>
          <w:lang w:eastAsia="zh-TW"/>
        </w:rPr>
        <w:t xml:space="preserve">. </w:t>
      </w:r>
      <w:del w:id="24" w:author="JCTVC-H0273" w:date="2012-04-02T14:33:00Z">
        <w:r w:rsidDel="002903E3">
          <w:rPr>
            <w:rFonts w:eastAsia="新細明體"/>
            <w:lang w:eastAsia="zh-TW"/>
          </w:rPr>
          <w:delText>When ry is equal to 0, t</w:delText>
        </w:r>
      </w:del>
      <w:ins w:id="25" w:author="JCTVC-H0273" w:date="2012-04-02T14:33:00Z">
        <w:r w:rsidR="002903E3">
          <w:rPr>
            <w:rFonts w:eastAsia="新細明體" w:hint="eastAsia"/>
            <w:lang w:eastAsia="zh-TW"/>
          </w:rPr>
          <w:t>T</w:t>
        </w:r>
      </w:ins>
      <w:r>
        <w:rPr>
          <w:rFonts w:eastAsia="新細明體"/>
          <w:lang w:eastAsia="zh-TW"/>
        </w:rPr>
        <w:t>he</w:t>
      </w:r>
      <w:r>
        <w:rPr>
          <w:bCs/>
          <w:lang w:eastAsia="ko-KR"/>
        </w:rPr>
        <w:t xml:space="preserve"> length of the</w:t>
      </w:r>
      <w:r>
        <w:rPr>
          <w:rFonts w:eastAsia="新細明體"/>
          <w:lang w:eastAsia="zh-TW"/>
        </w:rPr>
        <w:t xml:space="preserve"> </w:t>
      </w:r>
      <w:proofErr w:type="spellStart"/>
      <w:r>
        <w:rPr>
          <w:rFonts w:eastAsia="新細明體"/>
          <w:lang w:eastAsia="zh-TW"/>
        </w:rPr>
        <w:t>sao_run</w:t>
      </w:r>
      <w:proofErr w:type="spellEnd"/>
      <w:del w:id="26" w:author="JCTVC-H0273" w:date="2012-04-02T14:34:00Z">
        <w:r w:rsidDel="002903E3">
          <w:rPr>
            <w:rFonts w:eastAsia="新細明體"/>
            <w:lang w:eastAsia="zh-TW"/>
          </w:rPr>
          <w:delText>_diff</w:delText>
        </w:r>
      </w:del>
      <w:r>
        <w:rPr>
          <w:rFonts w:eastAsia="新細明體"/>
          <w:lang w:eastAsia="zh-TW"/>
        </w:rPr>
        <w:t xml:space="preserve"> syntax element is </w:t>
      </w:r>
      <w:proofErr w:type="gramStart"/>
      <w:r>
        <w:rPr>
          <w:lang w:eastAsia="ko-KR"/>
        </w:rPr>
        <w:t>Ceil(</w:t>
      </w:r>
      <w:proofErr w:type="gramEnd"/>
      <w:r>
        <w:rPr>
          <w:lang w:eastAsia="ko-KR"/>
        </w:rPr>
        <w:t> Log2(sao_num_lcu_in_width_minus1 − </w:t>
      </w:r>
      <w:proofErr w:type="spellStart"/>
      <w:r>
        <w:rPr>
          <w:lang w:eastAsia="ko-KR"/>
        </w:rPr>
        <w:t>rx</w:t>
      </w:r>
      <w:proofErr w:type="spellEnd"/>
      <w:r>
        <w:rPr>
          <w:lang w:eastAsia="ko-KR"/>
        </w:rPr>
        <w:t> + 2) ) bits.</w:t>
      </w:r>
    </w:p>
    <w:p w:rsidR="00F423B6" w:rsidRDefault="00F423B6" w:rsidP="00F423B6">
      <w:pPr>
        <w:rPr>
          <w:bCs/>
          <w:lang w:eastAsia="zh-TW"/>
        </w:rPr>
      </w:pPr>
      <w:proofErr w:type="spellStart"/>
      <w:proofErr w:type="gramStart"/>
      <w:r>
        <w:rPr>
          <w:rFonts w:eastAsia="新細明體"/>
          <w:b/>
          <w:bCs/>
          <w:lang w:eastAsia="zh-TW"/>
        </w:rPr>
        <w:t>sao</w:t>
      </w:r>
      <w:proofErr w:type="spellEnd"/>
      <w:r>
        <w:rPr>
          <w:rFonts w:eastAsia="新細明體"/>
          <w:b/>
          <w:bCs/>
          <w:lang w:eastAsia="zh-TW"/>
        </w:rPr>
        <w:t>_</w:t>
      </w:r>
      <w:proofErr w:type="spellStart"/>
      <w:r>
        <w:rPr>
          <w:b/>
          <w:bCs/>
          <w:lang w:val="en-US" w:eastAsia="ko-KR"/>
        </w:rPr>
        <w:t>merge_up_flag</w:t>
      </w:r>
      <w:proofErr w:type="spellEnd"/>
      <w:proofErr w:type="gramEnd"/>
      <w:r>
        <w:rPr>
          <w:rFonts w:eastAsia="新細明體"/>
          <w:b/>
          <w:bCs/>
          <w:lang w:val="en-US" w:eastAsia="zh-TW"/>
        </w:rPr>
        <w:t xml:space="preserve"> </w:t>
      </w:r>
      <w:r>
        <w:rPr>
          <w:lang w:eastAsia="zh-TW"/>
        </w:rPr>
        <w:t xml:space="preserve">equal to 1 specifies that </w:t>
      </w:r>
      <w:r>
        <w:rPr>
          <w:bCs/>
          <w:lang w:eastAsia="zh-TW"/>
        </w:rPr>
        <w:t xml:space="preserve">the syntax elements in </w:t>
      </w:r>
      <w:proofErr w:type="spellStart"/>
      <w:r>
        <w:rPr>
          <w:bCs/>
          <w:lang w:eastAsia="zh-TW"/>
        </w:rPr>
        <w:t>sao_offset_vlc</w:t>
      </w:r>
      <w:proofErr w:type="spellEnd"/>
      <w:r>
        <w:rPr>
          <w:bCs/>
          <w:lang w:eastAsia="zh-TW"/>
        </w:rPr>
        <w:t>() are derived from the corresponding syntax elements of the</w:t>
      </w:r>
      <w:r>
        <w:rPr>
          <w:lang w:eastAsia="zh-TW"/>
        </w:rPr>
        <w:t xml:space="preserve"> above coding </w:t>
      </w:r>
      <w:proofErr w:type="spellStart"/>
      <w:r>
        <w:rPr>
          <w:lang w:eastAsia="zh-TW"/>
        </w:rPr>
        <w:t>treeblock</w:t>
      </w:r>
      <w:proofErr w:type="spellEnd"/>
      <w:r>
        <w:rPr>
          <w:lang w:eastAsia="zh-TW"/>
        </w:rPr>
        <w:t xml:space="preserve">; equal to 0 specifies that the </w:t>
      </w:r>
      <w:r>
        <w:rPr>
          <w:bCs/>
          <w:lang w:eastAsia="zh-TW"/>
        </w:rPr>
        <w:t xml:space="preserve">syntax elements in </w:t>
      </w:r>
      <w:proofErr w:type="spellStart"/>
      <w:r>
        <w:rPr>
          <w:bCs/>
          <w:lang w:eastAsia="zh-TW"/>
        </w:rPr>
        <w:t>sao_offset_vlc</w:t>
      </w:r>
      <w:proofErr w:type="spellEnd"/>
      <w:r>
        <w:rPr>
          <w:bCs/>
          <w:lang w:eastAsia="zh-TW"/>
        </w:rPr>
        <w:t>() are not derived from the corresponding syntax elements of the</w:t>
      </w:r>
      <w:r>
        <w:rPr>
          <w:lang w:eastAsia="zh-TW"/>
        </w:rPr>
        <w:t xml:space="preserve"> above coding </w:t>
      </w:r>
      <w:proofErr w:type="spellStart"/>
      <w:r>
        <w:rPr>
          <w:lang w:eastAsia="zh-TW"/>
        </w:rPr>
        <w:t>treeblock</w:t>
      </w:r>
      <w:proofErr w:type="spellEnd"/>
      <w:r>
        <w:rPr>
          <w:bCs/>
          <w:lang w:eastAsia="zh-TW"/>
        </w:rPr>
        <w:t xml:space="preserve">. </w:t>
      </w:r>
      <w:r>
        <w:t xml:space="preserve">When </w:t>
      </w:r>
      <w:proofErr w:type="spellStart"/>
      <w:r>
        <w:t>sao_merge_up_flag</w:t>
      </w:r>
      <w:proofErr w:type="spellEnd"/>
      <w:r>
        <w:t xml:space="preserve"> is not present, </w:t>
      </w:r>
      <w:proofErr w:type="spellStart"/>
      <w:r>
        <w:t>sao_merge_up_flag</w:t>
      </w:r>
      <w:proofErr w:type="spellEnd"/>
      <w:r>
        <w:t xml:space="preserve"> is inferred to be equal to 0</w:t>
      </w:r>
      <w:r>
        <w:rPr>
          <w:rFonts w:eastAsia="新細明體"/>
          <w:lang w:eastAsia="zh-TW"/>
        </w:rPr>
        <w:t>.</w:t>
      </w:r>
    </w:p>
    <w:p w:rsidR="00F423B6" w:rsidRPr="00F423B6" w:rsidRDefault="00F423B6" w:rsidP="00120E1E">
      <w:pPr>
        <w:rPr>
          <w:rFonts w:eastAsia="新細明體"/>
          <w:lang w:eastAsia="zh-TW"/>
        </w:rPr>
      </w:pPr>
    </w:p>
    <w:sectPr w:rsidR="00F423B6" w:rsidRPr="00F423B6" w:rsidSect="00120E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EBC" w:rsidRDefault="00A10EBC">
      <w:pPr>
        <w:spacing w:before="0"/>
        <w:pPrChange w:id="2" w:author="JCTVC-H0273" w:date="2012-03-30T16:32:00Z">
          <w:pPr/>
        </w:pPrChange>
      </w:pPr>
      <w:r>
        <w:separator/>
      </w:r>
    </w:p>
  </w:endnote>
  <w:endnote w:type="continuationSeparator" w:id="0">
    <w:p w:rsidR="00A10EBC" w:rsidRDefault="00A10EBC">
      <w:pPr>
        <w:spacing w:before="0"/>
        <w:pPrChange w:id="3" w:author="JCTVC-H0273" w:date="2012-03-30T16:32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EBC" w:rsidRDefault="00A10EBC">
      <w:pPr>
        <w:spacing w:before="0"/>
        <w:pPrChange w:id="0" w:author="JCTVC-H0273" w:date="2012-03-30T16:32:00Z">
          <w:pPr/>
        </w:pPrChange>
      </w:pPr>
      <w:r>
        <w:separator/>
      </w:r>
    </w:p>
  </w:footnote>
  <w:footnote w:type="continuationSeparator" w:id="0">
    <w:p w:rsidR="00A10EBC" w:rsidRDefault="00A10EBC">
      <w:pPr>
        <w:spacing w:before="0"/>
        <w:pPrChange w:id="1" w:author="JCTVC-H0273" w:date="2012-03-30T16:32:00Z">
          <w:pPr/>
        </w:pPrChange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1">
    <w:nsid w:val="25962F9C"/>
    <w:multiLevelType w:val="hybridMultilevel"/>
    <w:tmpl w:val="DFE4EA40"/>
    <w:lvl w:ilvl="0" w:tplc="DE2CCFD6">
      <w:start w:val="7"/>
      <w:numFmt w:val="decimal"/>
      <w:lvlText w:val="%1"/>
      <w:lvlJc w:val="left"/>
      <w:pPr>
        <w:ind w:left="720" w:hanging="360"/>
      </w:pPr>
      <w:rPr>
        <w:rFonts w:eastAsia="新細明體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20E1E"/>
    <w:rsid w:val="00120E1E"/>
    <w:rsid w:val="002903E3"/>
    <w:rsid w:val="004578D9"/>
    <w:rsid w:val="005E6DA1"/>
    <w:rsid w:val="00943FBC"/>
    <w:rsid w:val="009509B2"/>
    <w:rsid w:val="00A10EBC"/>
    <w:rsid w:val="00AB17F9"/>
    <w:rsid w:val="00C5710E"/>
    <w:rsid w:val="00C60949"/>
    <w:rsid w:val="00F4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E1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0E1E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120E1E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120E1E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semiHidden/>
    <w:unhideWhenUsed/>
    <w:qFormat/>
    <w:rsid w:val="00120E1E"/>
    <w:pPr>
      <w:numPr>
        <w:ilvl w:val="3"/>
      </w:numPr>
      <w:ind w:hanging="1870"/>
      <w:jc w:val="left"/>
      <w:outlineLvl w:val="3"/>
    </w:pPr>
    <w:rPr>
      <w:b w:val="0"/>
      <w:bCs w:val="0"/>
    </w:rPr>
  </w:style>
  <w:style w:type="paragraph" w:styleId="Heading5">
    <w:name w:val="heading 5"/>
    <w:basedOn w:val="Heading3"/>
    <w:next w:val="Normal"/>
    <w:link w:val="Heading5Char"/>
    <w:uiPriority w:val="99"/>
    <w:semiHidden/>
    <w:unhideWhenUsed/>
    <w:qFormat/>
    <w:rsid w:val="00120E1E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semiHidden/>
    <w:unhideWhenUsed/>
    <w:qFormat/>
    <w:rsid w:val="00120E1E"/>
    <w:pPr>
      <w:numPr>
        <w:ilvl w:val="5"/>
      </w:numPr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0E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0E1E"/>
  </w:style>
  <w:style w:type="paragraph" w:styleId="Footer">
    <w:name w:val="footer"/>
    <w:basedOn w:val="Normal"/>
    <w:link w:val="FooterChar"/>
    <w:uiPriority w:val="99"/>
    <w:semiHidden/>
    <w:unhideWhenUsed/>
    <w:rsid w:val="00120E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0E1E"/>
  </w:style>
  <w:style w:type="character" w:customStyle="1" w:styleId="Heading1Char">
    <w:name w:val="Heading 1 Char"/>
    <w:basedOn w:val="DefaultParagraphFont"/>
    <w:link w:val="Heading1"/>
    <w:uiPriority w:val="99"/>
    <w:rsid w:val="00120E1E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20E1E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120E1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semiHidden/>
    <w:rsid w:val="00120E1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20E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20E1E"/>
    <w:rPr>
      <w:rFonts w:ascii="Times" w:eastAsia="Times New Roman" w:hAnsi="Times" w:cs="Times New Roman"/>
      <w:b/>
      <w:bCs/>
      <w:sz w:val="20"/>
      <w:szCs w:val="20"/>
    </w:rPr>
  </w:style>
  <w:style w:type="paragraph" w:customStyle="1" w:styleId="tableheading">
    <w:name w:val="table heading"/>
    <w:basedOn w:val="Normal"/>
    <w:rsid w:val="00120E1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120E1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tablesyntaxChar">
    <w:name w:val="table syntax Char"/>
    <w:link w:val="tablesyntax"/>
    <w:locked/>
    <w:rsid w:val="00120E1E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120E1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E1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1E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61DE2-BAA6-4B93-AA7E-75297E3C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JCTVC-H0273</dc:creator>
  <cp:keywords/>
  <dc:description/>
  <cp:lastModifiedBy>JCTVC-H0273</cp:lastModifiedBy>
  <cp:revision>7</cp:revision>
  <dcterms:created xsi:type="dcterms:W3CDTF">2012-04-02T04:25:00Z</dcterms:created>
  <dcterms:modified xsi:type="dcterms:W3CDTF">2012-04-02T06:35:00Z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2055727045</vt:i4>
  </property>
  <property fmtid="{D5CDD505-2E9C-101B-9397-08002B2CF9AE}" pid="3" name="_NewReviewCycle">
    <vt:lpwstr/>
  </property>
  <property fmtid="{D5CDD505-2E9C-101B-9397-08002B2CF9AE}" pid="4" name="_EmailSubject">
    <vt:lpwstr>CD of CE1 Test4: remove run prediciton in SAO APS mode</vt:lpwstr>
  </property>
  <property fmtid="{D5CDD505-2E9C-101B-9397-08002B2CF9AE}" pid="5" name="_AuthorEmail">
    <vt:lpwstr>chihming.fu@mediatek.com</vt:lpwstr>
  </property>
  <property fmtid="{D5CDD505-2E9C-101B-9397-08002B2CF9AE}" pid="6" name="_AuthorEmailDisplayName">
    <vt:lpwstr>ChihMing Fu (傅智銘)</vt:lpwstr>
  </property>
</Properties>
</file>