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E9B" w:rsidRPr="00FB08DB" w:rsidRDefault="00223E9B" w:rsidP="00223E9B">
      <w:pPr>
        <w:pStyle w:val="3"/>
        <w:numPr>
          <w:ilvl w:val="2"/>
          <w:numId w:val="2"/>
        </w:numPr>
        <w:rPr>
          <w:lang w:val="en-GB"/>
        </w:rPr>
      </w:pPr>
      <w:bookmarkStart w:id="0" w:name="_Ref291775503"/>
      <w:bookmarkStart w:id="1" w:name="_Toc311216766"/>
      <w:bookmarkStart w:id="2" w:name="_Toc317198739"/>
      <w:r w:rsidRPr="00FB08DB">
        <w:rPr>
          <w:lang w:val="en-GB"/>
        </w:rPr>
        <w:t>Residual coding syntax</w:t>
      </w:r>
      <w:bookmarkEnd w:id="0"/>
      <w:bookmarkEnd w:id="1"/>
      <w:bookmarkEnd w:id="2"/>
    </w:p>
    <w:tbl>
      <w:tblPr>
        <w:tblW w:w="0" w:type="auto"/>
        <w:jc w:val="center"/>
        <w:tblInd w:w="-1966" w:type="dxa"/>
        <w:tblLayout w:type="fixed"/>
        <w:tblLook w:val="0000"/>
      </w:tblPr>
      <w:tblGrid>
        <w:gridCol w:w="8599"/>
        <w:gridCol w:w="1152"/>
      </w:tblGrid>
      <w:tr w:rsidR="00223E9B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numSigCoeff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cell"/>
            </w:pPr>
          </w:p>
        </w:tc>
      </w:tr>
      <w:tr w:rsidR="00223E9B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sumAbs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  <w:ins w:id="3" w:author="seunghyun" w:date="2012-05-07T18:50:00Z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ins w:id="4" w:author="seunghyun" w:date="2012-05-07T18:50:00Z"/>
                <w:rFonts w:ascii="Times New Roman" w:hAnsi="Times New Roman"/>
                <w:lang w:eastAsia="ko-KR"/>
              </w:rPr>
            </w:pPr>
            <w:ins w:id="5" w:author="seunghyun" w:date="2012-05-07T18:50:00Z">
              <w:r>
                <w:rPr>
                  <w:rFonts w:ascii="Times New Roman" w:hAnsi="Times New Roman" w:hint="eastAsia"/>
                  <w:lang w:eastAsia="ko-KR"/>
                </w:rPr>
                <w:t xml:space="preserve">        </w:t>
              </w:r>
              <w:r w:rsidR="00F667F4" w:rsidRPr="00F667F4">
                <w:rPr>
                  <w:rFonts w:ascii="Times New Roman" w:hAnsi="Times New Roman"/>
                  <w:highlight w:val="yellow"/>
                  <w:lang w:eastAsia="ko-KR"/>
                  <w:rPrChange w:id="6" w:author="seunghyun" w:date="2012-05-07T19:0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cParam  = 0</w:t>
              </w:r>
            </w:ins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  <w:rPr>
                <w:ins w:id="7" w:author="seunghyun" w:date="2012-05-07T18:50:00Z"/>
              </w:rPr>
            </w:pPr>
          </w:p>
        </w:tc>
      </w:tr>
      <w:tr w:rsidR="00223E9B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for( n = 15; n &gt;=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cell"/>
            </w:pPr>
          </w:p>
        </w:tc>
      </w:tr>
      <w:tr w:rsidR="00223E9B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xC = ScanOrder[ log2TrafoWidth ][ log2TrafoHeight ][ scanIdx ][ n + offset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cell"/>
            </w:pPr>
          </w:p>
        </w:tc>
      </w:tr>
      <w:tr w:rsidR="00223E9B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yC = ScanOrder[ log2TrafoWidth ][ log2TrafoHeight ][ scanIdx ][ n + offset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cell"/>
            </w:pPr>
          </w:p>
        </w:tc>
      </w:tr>
      <w:tr w:rsidR="00223E9B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 significant_coeff_flag[ xC ][ yC ]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cell"/>
            </w:pPr>
          </w:p>
        </w:tc>
      </w:tr>
      <w:tr w:rsidR="00223E9B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baseLevel</w:t>
            </w:r>
            <w:ins w:id="8" w:author="김찬열/M/M Platform Lab(DMC연)/S5(책임)/삼성전자" w:date="2012-05-11T14:02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9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[</w:t>
              </w:r>
            </w:ins>
            <w:ins w:id="10" w:author="김찬열/M/M Platform Lab(DMC연)/S5(책임)/삼성전자" w:date="2012-05-11T14:03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11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 xml:space="preserve"> </w:t>
              </w:r>
            </w:ins>
            <w:ins w:id="12" w:author="김찬열/M/M Platform Lab(DMC연)/S5(책임)/삼성전자" w:date="2012-05-11T14:02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13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n</w:t>
              </w:r>
            </w:ins>
            <w:ins w:id="14" w:author="김찬열/M/M Platform Lab(DMC연)/S5(책임)/삼성전자" w:date="2012-05-11T14:03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15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 xml:space="preserve"> </w:t>
              </w:r>
            </w:ins>
            <w:ins w:id="16" w:author="김찬열/M/M Platform Lab(DMC연)/S5(책임)/삼성전자" w:date="2012-05-11T14:02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17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]</w:t>
              </w:r>
            </w:ins>
            <w:r w:rsidRPr="00FB08DB">
              <w:rPr>
                <w:rFonts w:ascii="Times New Roman" w:hAnsi="Times New Roman"/>
              </w:rPr>
              <w:t xml:space="preserve"> = 1 + coeff_abs_level_greater1_flag[ n ] + coeff_abs_level_greater2_flag[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cell"/>
            </w:pPr>
          </w:p>
        </w:tc>
      </w:tr>
      <w:tr w:rsidR="00223E9B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baseLevel</w:t>
            </w:r>
            <w:ins w:id="18" w:author="김찬열/M/M Platform Lab(DMC연)/S5(책임)/삼성전자" w:date="2012-05-11T14:03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19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[</w:t>
              </w:r>
            </w:ins>
            <w:ins w:id="20" w:author="김찬열/M/M Platform Lab(DMC연)/S5(책임)/삼성전자" w:date="2012-05-11T14:13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21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 xml:space="preserve"> </w:t>
              </w:r>
            </w:ins>
            <w:ins w:id="22" w:author="김찬열/M/M Platform Lab(DMC연)/S5(책임)/삼성전자" w:date="2012-05-11T14:03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23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n</w:t>
              </w:r>
            </w:ins>
            <w:ins w:id="24" w:author="김찬열/M/M Platform Lab(DMC연)/S5(책임)/삼성전자" w:date="2012-05-11T14:13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25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 xml:space="preserve"> </w:t>
              </w:r>
            </w:ins>
            <w:ins w:id="26" w:author="김찬열/M/M Platform Lab(DMC연)/S5(책임)/삼성전자" w:date="2012-05-11T14:03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27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]</w:t>
              </w:r>
            </w:ins>
            <w:r w:rsidRPr="00FB08DB">
              <w:rPr>
                <w:rFonts w:ascii="Times New Roman" w:hAnsi="Times New Roman"/>
              </w:rPr>
              <w:t xml:space="preserve"> = = ( ( numSigCoeff &lt; 8 ) ? ( (n = = firstGreater1CoeffIdx) ? 3 : 2 ) : 1 )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cell"/>
            </w:pPr>
          </w:p>
        </w:tc>
      </w:tr>
      <w:tr w:rsidR="00223E9B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  <w:b/>
              </w:rPr>
              <w:t>coeff_abs_level_remaining[</w:t>
            </w:r>
            <w:r w:rsidRPr="00FB08DB">
              <w:rPr>
                <w:rFonts w:ascii="Times New Roman" w:hAnsi="Times New Roman"/>
              </w:rPr>
              <w:t> n </w:t>
            </w:r>
            <w:r w:rsidRPr="00FB08DB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E9B" w:rsidRPr="00FB08DB" w:rsidRDefault="00223E9B" w:rsidP="002A248B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ae(v)</w:t>
            </w:r>
          </w:p>
        </w:tc>
      </w:tr>
      <w:tr w:rsidR="00526443" w:rsidRPr="00FB08DB" w:rsidTr="002A248B">
        <w:trPr>
          <w:cantSplit/>
          <w:jc w:val="center"/>
          <w:ins w:id="28" w:author="seunghyun" w:date="2012-05-07T18:51:00Z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C27FE6" w:rsidRDefault="00F667F4" w:rsidP="002A248B">
            <w:pPr>
              <w:pStyle w:val="tablesyntax"/>
              <w:tabs>
                <w:tab w:val="left" w:pos="2465"/>
              </w:tabs>
              <w:rPr>
                <w:ins w:id="29" w:author="seunghyun" w:date="2012-05-07T18:51:00Z"/>
                <w:rFonts w:ascii="Times New Roman" w:hAnsi="Times New Roman"/>
                <w:highlight w:val="yellow"/>
                <w:rPrChange w:id="30" w:author="seunghyun" w:date="2012-05-07T19:04:00Z">
                  <w:rPr>
                    <w:ins w:id="31" w:author="seunghyun" w:date="2012-05-07T18:51:00Z"/>
                    <w:rFonts w:ascii="Times New Roman" w:hAnsi="Times New Roman"/>
                  </w:rPr>
                </w:rPrChange>
              </w:rPr>
            </w:pPr>
            <w:ins w:id="32" w:author="seunghyun" w:date="2012-05-07T18:51:00Z">
              <w:r w:rsidRPr="00F667F4">
                <w:rPr>
                  <w:rFonts w:ascii="Times New Roman" w:hAnsi="Times New Roman"/>
                  <w:highlight w:val="yellow"/>
                  <w:lang w:eastAsia="ko-KR"/>
                  <w:rPrChange w:id="33" w:author="seunghyun" w:date="2012-05-07T19:0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 xml:space="preserve">                      if(</w:t>
              </w:r>
              <w:r w:rsidRPr="00F667F4">
                <w:rPr>
                  <w:rFonts w:ascii="Times New Roman" w:hAnsi="Times New Roman"/>
                  <w:highlight w:val="yellow"/>
                  <w:rPrChange w:id="34" w:author="seunghyun" w:date="2012-05-07T19:0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coeff_abs_level_remaining[ n ] + baseLevel</w:t>
              </w:r>
            </w:ins>
            <w:ins w:id="35" w:author="김찬열/M/M Platform Lab(DMC연)/S5(책임)/삼성전자" w:date="2012-05-11T14:42:00Z">
              <w:r w:rsidR="00177DD3">
                <w:rPr>
                  <w:rFonts w:ascii="Times New Roman" w:eastAsiaTheme="minorEastAsia" w:hAnsi="Times New Roman" w:hint="eastAsia"/>
                  <w:highlight w:val="yellow"/>
                  <w:lang w:eastAsia="ko-KR"/>
                </w:rPr>
                <w:t>[ n ]</w:t>
              </w:r>
            </w:ins>
            <w:ins w:id="36" w:author="seunghyun" w:date="2012-05-07T18:51:00Z">
              <w:r w:rsidRPr="00F667F4">
                <w:rPr>
                  <w:rFonts w:ascii="Times New Roman" w:hAnsi="Times New Roman"/>
                  <w:highlight w:val="yellow"/>
                  <w:lang w:eastAsia="ko-KR"/>
                  <w:rPrChange w:id="37" w:author="seunghyun" w:date="2012-05-07T19:0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 xml:space="preserve"> &gt; 3*(1&lt;&lt; cParam)</w:t>
              </w:r>
            </w:ins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  <w:rPr>
                <w:ins w:id="38" w:author="seunghyun" w:date="2012-05-07T18:51:00Z"/>
                <w:lang w:eastAsia="ko-KR"/>
              </w:rPr>
            </w:pPr>
          </w:p>
        </w:tc>
      </w:tr>
      <w:tr w:rsidR="00526443" w:rsidRPr="00FB08DB" w:rsidTr="002A248B">
        <w:trPr>
          <w:cantSplit/>
          <w:jc w:val="center"/>
          <w:ins w:id="39" w:author="seunghyun" w:date="2012-05-07T18:51:00Z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C27FE6" w:rsidRDefault="00F667F4" w:rsidP="002A248B">
            <w:pPr>
              <w:pStyle w:val="tablesyntax"/>
              <w:tabs>
                <w:tab w:val="left" w:pos="2465"/>
              </w:tabs>
              <w:rPr>
                <w:ins w:id="40" w:author="seunghyun" w:date="2012-05-07T18:51:00Z"/>
                <w:rFonts w:ascii="Times New Roman" w:hAnsi="Times New Roman"/>
                <w:highlight w:val="yellow"/>
                <w:rPrChange w:id="41" w:author="seunghyun" w:date="2012-05-07T19:04:00Z">
                  <w:rPr>
                    <w:ins w:id="42" w:author="seunghyun" w:date="2012-05-07T18:51:00Z"/>
                    <w:rFonts w:ascii="Times New Roman" w:hAnsi="Times New Roman"/>
                  </w:rPr>
                </w:rPrChange>
              </w:rPr>
            </w:pPr>
            <w:ins w:id="43" w:author="seunghyun" w:date="2012-05-07T18:51:00Z">
              <w:r w:rsidRPr="00F667F4">
                <w:rPr>
                  <w:rFonts w:ascii="Times New Roman" w:hAnsi="Times New Roman"/>
                  <w:highlight w:val="yellow"/>
                  <w:lang w:eastAsia="ko-KR"/>
                  <w:rPrChange w:id="44" w:author="seunghyun" w:date="2012-05-07T19:0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 xml:space="preserve">                          cParam = Min(cParam+1,4)</w:t>
              </w:r>
            </w:ins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  <w:rPr>
                <w:ins w:id="45" w:author="seunghyun" w:date="2012-05-07T18:51:00Z"/>
                <w:lang w:eastAsia="ko-KR"/>
              </w:rPr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transCoeffLevel[ x0 ][ y0 ][ cIdx ][ xC ][ yC ] = </w:t>
            </w:r>
            <w:r w:rsidRPr="00FB08DB">
              <w:rPr>
                <w:rFonts w:ascii="Times New Roman" w:hAnsi="Times New Roman"/>
              </w:rPr>
              <w:br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( coeff_abs_level_remaining[ n ] + baseLevel</w:t>
            </w:r>
            <w:ins w:id="46" w:author="김찬열/M/M Platform Lab(DMC연)/S5(책임)/삼성전자" w:date="2012-05-11T14:14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47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[ n ]</w:t>
              </w:r>
            </w:ins>
            <w:r w:rsidRPr="00FB08DB">
              <w:rPr>
                <w:rFonts w:ascii="Times New Roman" w:hAnsi="Times New Roman"/>
              </w:rPr>
              <w:t xml:space="preserve"> ) * ( 1 − 2 * coeff_sign_flag[ n 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sign_data_hiding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_flag  </w:t>
            </w:r>
            <w:r w:rsidRPr="00FB08DB">
              <w:rPr>
                <w:rFonts w:ascii="Times New Roman" w:hAnsi="Times New Roman"/>
              </w:rPr>
              <w:t>&amp;&amp;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 </w:t>
            </w:r>
            <w:r w:rsidRPr="00FB08DB">
              <w:rPr>
                <w:rFonts w:ascii="Times New Roman" w:hAnsi="Times New Roman"/>
              </w:rPr>
              <w:t>signHidden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sumAbs += ( coeff_abs_level_remaining[ n ] + baseLevel</w:t>
            </w:r>
            <w:ins w:id="48" w:author="김찬열/M/M Platform Lab(DMC연)/S5(책임)/삼성전자" w:date="2012-05-11T14:14:00Z">
              <w:r w:rsidR="00F667F4" w:rsidRPr="00F667F4">
                <w:rPr>
                  <w:rFonts w:ascii="Times New Roman" w:eastAsiaTheme="minorEastAsia" w:hAnsi="Times New Roman"/>
                  <w:highlight w:val="yellow"/>
                  <w:lang w:eastAsia="ko-KR"/>
                  <w:rPrChange w:id="49" w:author="김찬열/M/M Platform Lab(DMC연)/S5(책임)/삼성전자" w:date="2012-05-11T14:14:00Z">
                    <w:rPr>
                      <w:rFonts w:ascii="Times New Roman" w:eastAsiaTheme="minorEastAsia" w:hAnsi="Times New Roman" w:cstheme="minorBidi"/>
                      <w:sz w:val="22"/>
                      <w:szCs w:val="22"/>
                      <w:lang w:val="en-US" w:eastAsia="ko-KR"/>
                    </w:rPr>
                  </w:rPrChange>
                </w:rPr>
                <w:t>[ n ]</w:t>
              </w:r>
            </w:ins>
            <w:r w:rsidRPr="00FB08DB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n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= =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firstNZPosInCG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 </w:t>
            </w:r>
            <w:r w:rsidRPr="00FB08DB">
              <w:rPr>
                <w:rFonts w:ascii="Times New Roman" w:hAnsi="Times New Roman"/>
              </w:rPr>
              <w:t xml:space="preserve">&amp;&amp; 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(sumAbs%2 = = 1)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FR"/>
              </w:rPr>
              <w:t xml:space="preserve">transCoeffLevel[x0][y0][cIdx][xC][yC] = </w:t>
            </w:r>
            <w:r w:rsidRPr="00FB08DB">
              <w:rPr>
                <w:rFonts w:ascii="Times New Roman" w:hAnsi="Times New Roman"/>
              </w:rPr>
              <w:t>− </w:t>
            </w:r>
            <w:r w:rsidRPr="00FB08DB">
              <w:rPr>
                <w:rFonts w:ascii="Times New Roman" w:hAnsi="Times New Roman"/>
                <w:lang w:val="fr-FR"/>
              </w:rPr>
              <w:t xml:space="preserve"> transCoeffLevel[x0][y0][cIdx][xC][yC]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numSigCoeff++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 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transCoeffLevel[ x0 ][ y0 ][ cIdx ][ xC ][ yC ]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  <w:tr w:rsidR="00526443" w:rsidRPr="00FB08DB" w:rsidTr="002A248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6443" w:rsidRPr="00FB08DB" w:rsidRDefault="00526443" w:rsidP="002A248B">
            <w:pPr>
              <w:pStyle w:val="tablecell"/>
            </w:pPr>
          </w:p>
        </w:tc>
      </w:tr>
    </w:tbl>
    <w:p w:rsidR="006C7D0F" w:rsidRDefault="006C7D0F" w:rsidP="00223E9B"/>
    <w:p w:rsidR="00CB605E" w:rsidRPr="00FB08DB" w:rsidDel="00CB605E" w:rsidRDefault="00CB605E" w:rsidP="00CB605E">
      <w:pPr>
        <w:pStyle w:val="4"/>
        <w:numPr>
          <w:ilvl w:val="3"/>
          <w:numId w:val="6"/>
        </w:numPr>
        <w:rPr>
          <w:del w:id="50" w:author="seunghyun" w:date="2012-05-07T18:55:00Z"/>
        </w:rPr>
      </w:pPr>
      <w:bookmarkStart w:id="51" w:name="_Ref288484869"/>
      <w:bookmarkStart w:id="52" w:name="_Toc311219996"/>
      <w:bookmarkStart w:id="53" w:name="_Toc317198841"/>
      <w:del w:id="54" w:author="seunghyun" w:date="2012-05-07T18:55:00Z">
        <w:r w:rsidRPr="00FB08DB" w:rsidDel="00CB605E">
          <w:delText>Truncated Rice (TR) binarization process</w:delText>
        </w:r>
        <w:bookmarkEnd w:id="51"/>
        <w:bookmarkEnd w:id="52"/>
        <w:bookmarkEnd w:id="53"/>
      </w:del>
    </w:p>
    <w:p w:rsidR="00CB605E" w:rsidRPr="00CB605E" w:rsidDel="00CB605E" w:rsidRDefault="00CB605E" w:rsidP="00CB605E">
      <w:pPr>
        <w:rPr>
          <w:del w:id="55" w:author="seunghyun" w:date="2012-05-07T18:55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del w:id="56" w:author="seunghyun" w:date="2012-05-07T18:55:00Z">
        <w:r w:rsidRPr="00CB605E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Input to this process is a request for a TR binarization for a syntax element, cRiceParam and cTRMax.</w:delText>
        </w:r>
      </w:del>
    </w:p>
    <w:p w:rsidR="00CB605E" w:rsidRPr="00CB605E" w:rsidDel="00CB605E" w:rsidRDefault="00CB605E" w:rsidP="00CB605E">
      <w:pPr>
        <w:rPr>
          <w:del w:id="57" w:author="seunghyun" w:date="2012-05-07T18:55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del w:id="58" w:author="seunghyun" w:date="2012-05-07T18:55:00Z">
        <w:r w:rsidRPr="00CB605E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Output of this process is the TR binarization of the syntax element.</w:delText>
        </w:r>
      </w:del>
    </w:p>
    <w:p w:rsidR="00CB605E" w:rsidRPr="00CB605E" w:rsidDel="00CB605E" w:rsidRDefault="00CB605E" w:rsidP="00CB605E">
      <w:pPr>
        <w:rPr>
          <w:del w:id="59" w:author="seunghyun" w:date="2012-05-07T18:55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del w:id="60" w:author="seunghyun" w:date="2012-05-07T18:55:00Z">
        <w:r w:rsidRPr="00CB605E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A TR bin string is a concatenation of a prefix bit string and a suffix bit string. The prefix of the binarization is specified by invoking the TU binarization process for the prefix part of the value specified by synElVal &gt;&gt; cRiceParam with cMax = cTRMax &gt;&gt; cRiceParam. The suffix of the TR bin string is the binary representation of synElVal – ( ( synElVal &gt;&gt; cRiceParam ) &lt;&lt; cRiceParam ).</w:delText>
        </w:r>
      </w:del>
    </w:p>
    <w:p w:rsidR="00CB605E" w:rsidRPr="00CB605E" w:rsidDel="00CB605E" w:rsidRDefault="00CB605E" w:rsidP="00CB605E">
      <w:pPr>
        <w:pStyle w:val="Note1"/>
        <w:rPr>
          <w:del w:id="61" w:author="seunghyun" w:date="2012-05-07T18:55:00Z"/>
          <w:sz w:val="20"/>
          <w:szCs w:val="20"/>
        </w:rPr>
      </w:pPr>
      <w:del w:id="62" w:author="seunghyun" w:date="2012-05-07T18:55:00Z">
        <w:r w:rsidRPr="00CB605E" w:rsidDel="00CB605E">
          <w:rPr>
            <w:sz w:val="20"/>
            <w:szCs w:val="20"/>
          </w:rPr>
          <w:delText>NOTE – For the input parameter cRiceParam = 0 the TR binarization is exactly the TU binarization.</w:delText>
        </w:r>
      </w:del>
    </w:p>
    <w:p w:rsidR="00CB605E" w:rsidRPr="00CB605E" w:rsidRDefault="00CB605E" w:rsidP="00223E9B">
      <w:pPr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pPr>
    </w:p>
    <w:p w:rsidR="00F667F4" w:rsidRDefault="00223E9B" w:rsidP="00F667F4">
      <w:pPr>
        <w:pStyle w:val="4"/>
        <w:numPr>
          <w:ilvl w:val="3"/>
          <w:numId w:val="8"/>
        </w:numPr>
        <w:rPr>
          <w:rFonts w:eastAsiaTheme="minorEastAsia"/>
          <w:lang w:eastAsia="ko-KR"/>
        </w:rPr>
        <w:pPrChange w:id="63" w:author="seunghyun" w:date="2012-05-07T19:04:00Z">
          <w:pPr>
            <w:pStyle w:val="4"/>
            <w:numPr>
              <w:numId w:val="4"/>
            </w:numPr>
            <w:tabs>
              <w:tab w:val="clear" w:pos="900"/>
            </w:tabs>
            <w:ind w:left="861" w:hanging="720"/>
          </w:pPr>
        </w:pPrChange>
      </w:pPr>
      <w:bookmarkStart w:id="64" w:name="_Ref288497233"/>
      <w:bookmarkStart w:id="65" w:name="_Ref307236814"/>
      <w:bookmarkStart w:id="66" w:name="_Toc311220003"/>
      <w:bookmarkStart w:id="67" w:name="_Toc317198846"/>
      <w:r w:rsidRPr="00FB08DB">
        <w:t>Binarization process for coeff_abs_level_</w:t>
      </w:r>
      <w:r w:rsidRPr="00FB08DB">
        <w:rPr>
          <w:rFonts w:eastAsia="MS Mincho" w:hint="eastAsia"/>
          <w:lang w:eastAsia="ja-JP"/>
        </w:rPr>
        <w:t>remaining</w:t>
      </w:r>
      <w:bookmarkEnd w:id="64"/>
      <w:bookmarkEnd w:id="65"/>
      <w:bookmarkEnd w:id="66"/>
      <w:bookmarkEnd w:id="67"/>
    </w:p>
    <w:p w:rsidR="00223E9B" w:rsidRDefault="00223E9B" w:rsidP="00223E9B"/>
    <w:p w:rsidR="00CD2783" w:rsidRPr="00CD2783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bookmarkStart w:id="68" w:name="_Ref290293656"/>
      <w:bookmarkStart w:id="69" w:name="_Toc317184032"/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Input to this process is a request for a binarization for the syntax element coeff_abs_level_remaining[ n ].</w:t>
      </w:r>
    </w:p>
    <w:p w:rsidR="00CD2783" w:rsidRPr="00CD2783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Output of this process is the binarization of the syntax element.</w:t>
      </w:r>
    </w:p>
    <w:p w:rsidR="00CD2783" w:rsidRPr="00CD2783" w:rsidDel="00C86AF5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70" w:author="김찬열/M/M Platform Lab(DMC연)/S5(책임)/삼성전자" w:date="2012-05-11T14:14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The variables </w:t>
      </w:r>
      <w:del w:id="71" w:author="김찬열/M/M Platform Lab(DMC연)/S5(책임)/삼성전자" w:date="2012-05-11T13:49:00Z">
        <w:r w:rsidRPr="00CD2783" w:rsidDel="00EE3ACD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cLastSE </w:delText>
        </w:r>
      </w:del>
      <w:ins w:id="72" w:author="김찬열/M/M Platform Lab(DMC연)/S5(책임)/삼성전자" w:date="2012-05-11T13:49:00Z">
        <w:r w:rsidR="00F667F4"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lang w:val="en-GB" w:eastAsia="en-US"/>
            <w:rPrChange w:id="73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cLast</w:t>
        </w:r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74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AbsCoeff</w:t>
        </w:r>
        <w:r w:rsidR="00EE3ACD" w:rsidRPr="00CD2783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 xml:space="preserve"> </w:t>
        </w:r>
      </w:ins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and cLast</w:t>
      </w:r>
      <w:del w:id="75" w:author="김찬열/M/M Platform Lab(DMC연)/S5(책임)/삼성전자" w:date="2012-05-11T12:20:00Z">
        <w:r w:rsidRPr="00CD2783" w:rsidDel="00522D3C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Param are derived as follows</w:t>
      </w:r>
      <w:del w:id="76" w:author="김찬열/M/M Platform Lab(DMC연)/S5(책임)/삼성전자" w:date="2012-05-11T14:14:00Z">
        <w:r w:rsidRPr="00CD2783" w:rsidDel="00C86AF5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.</w:delText>
        </w:r>
      </w:del>
    </w:p>
    <w:p w:rsidR="00CD2783" w:rsidRPr="00CD2783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r w:rsidRPr="00CD2783">
        <w:rPr>
          <w:rFonts w:ascii="Times New Roman" w:eastAsia="Malgun Gothic" w:hAnsi="Times New Roman" w:cs="Times New Roman" w:hint="eastAsia"/>
          <w:sz w:val="20"/>
          <w:szCs w:val="20"/>
          <w:lang w:val="en-GB" w:eastAsia="en-US"/>
        </w:rPr>
        <w:lastRenderedPageBreak/>
        <w:t>–</w:t>
      </w:r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ab/>
        <w:t>If n is equal to 0 or all previous syntex elements coeff_abs_level_remaining[ pos ] with pos less than n are derived to be equal to 0 instead of being explicitly parsed</w:t>
      </w:r>
      <w:del w:id="77" w:author="김찬열/M/M Platform Lab(DMC연)/S5(책임)/삼성전자" w:date="2012-05-11T13:38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,</w:delText>
        </w:r>
      </w:del>
      <w:ins w:id="78" w:author="김찬열/M/M Platform Lab(DMC연)/S5(책임)/삼성전자" w:date="2012-05-11T13:41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79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cLastAbs</w:t>
        </w:r>
      </w:ins>
      <w:ins w:id="80" w:author="김찬열/M/M Platform Lab(DMC연)/S5(책임)/삼성전자" w:date="2012-05-11T13:49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81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Coeff</w:t>
        </w:r>
      </w:ins>
      <w:ins w:id="82" w:author="김찬열/M/M Platform Lab(DMC연)/S5(책임)/삼성전자" w:date="2012-05-11T13:47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83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 xml:space="preserve"> is set to baseLevel</w:t>
        </w:r>
      </w:ins>
      <w:ins w:id="84" w:author="김찬열/M/M Platform Lab(DMC연)/S5(책임)/삼성전자" w:date="2012-05-11T13:5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85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[</w:t>
        </w:r>
      </w:ins>
      <w:ins w:id="86" w:author="김찬열/M/M Platform Lab(DMC연)/S5(책임)/삼성전자" w:date="2012-05-11T14:1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87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 xml:space="preserve"> </w:t>
        </w:r>
      </w:ins>
      <w:ins w:id="88" w:author="김찬열/M/M Platform Lab(DMC연)/S5(책임)/삼성전자" w:date="2012-05-11T13:5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89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0</w:t>
        </w:r>
      </w:ins>
      <w:ins w:id="90" w:author="김찬열/M/M Platform Lab(DMC연)/S5(책임)/삼성전자" w:date="2012-05-11T14:1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91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 xml:space="preserve"> </w:t>
        </w:r>
      </w:ins>
      <w:ins w:id="92" w:author="김찬열/M/M Platform Lab(DMC연)/S5(책임)/삼성전자" w:date="2012-05-11T13:5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93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]</w:t>
        </w:r>
      </w:ins>
      <w:ins w:id="94" w:author="김찬열/M/M Platform Lab(DMC연)/S5(책임)/삼성전자" w:date="2012-05-11T13:47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95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 xml:space="preserve"> and</w:t>
        </w:r>
      </w:ins>
      <w:del w:id="96" w:author="김찬열/M/M Platform Lab(DMC연)/S5(책임)/삼성전자" w:date="2012-05-11T13:38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 cLastSE and</w:delText>
        </w:r>
      </w:del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cLast</w:t>
      </w:r>
      <w:del w:id="97" w:author="김찬열/M/M Platform Lab(DMC연)/S5(책임)/삼성전자" w:date="2012-05-11T13:38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Param </w:t>
      </w:r>
      <w:del w:id="98" w:author="김찬열/M/M Platform Lab(DMC연)/S5(책임)/삼성전자" w:date="2012-05-11T13:48:00Z">
        <w:r w:rsidRPr="00CD2783" w:rsidDel="00EE3ACD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are </w:delText>
        </w:r>
      </w:del>
      <w:ins w:id="99" w:author="김찬열/M/M Platform Lab(DMC연)/S5(책임)/삼성전자" w:date="2012-05-11T13:48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00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is</w:t>
        </w:r>
        <w:r w:rsidR="00EE3ACD" w:rsidRPr="00CD2783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 xml:space="preserve"> </w:t>
        </w:r>
      </w:ins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set equal to 0</w:t>
      </w:r>
      <w:ins w:id="101" w:author="김찬열/M/M Platform Lab(DMC연)/S5(책임)/삼성전자" w:date="2012-05-11T13:48:00Z">
        <w:r w:rsidR="00EE3ACD">
          <w:rPr>
            <w:rFonts w:ascii="Times New Roman" w:hAnsi="Times New Roman" w:cs="Times New Roman" w:hint="eastAsia"/>
            <w:sz w:val="20"/>
            <w:szCs w:val="20"/>
            <w:lang w:val="en-GB"/>
          </w:rPr>
          <w:t xml:space="preserve"> </w:t>
        </w:r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02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individually</w:t>
        </w:r>
      </w:ins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.</w:t>
      </w:r>
    </w:p>
    <w:p w:rsidR="00CD2783" w:rsidRPr="00CD2783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r w:rsidRPr="00CD2783">
        <w:rPr>
          <w:rFonts w:ascii="Times New Roman" w:eastAsia="Malgun Gothic" w:hAnsi="Times New Roman" w:cs="Times New Roman" w:hint="eastAsia"/>
          <w:sz w:val="20"/>
          <w:szCs w:val="20"/>
          <w:lang w:val="en-GB" w:eastAsia="en-US"/>
        </w:rPr>
        <w:t>–</w:t>
      </w:r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ab/>
        <w:t xml:space="preserve">Otherwise ( n is not equal to 0 ), </w:t>
      </w:r>
      <w:del w:id="103" w:author="김찬열/M/M Platform Lab(DMC연)/S5(책임)/삼성전자" w:date="2012-05-11T13:49:00Z">
        <w:r w:rsidRPr="00CD2783" w:rsidDel="00EE3ACD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cLastSE </w:delText>
        </w:r>
      </w:del>
      <w:ins w:id="104" w:author="김찬열/M/M Platform Lab(DMC연)/S5(책임)/삼성전자" w:date="2012-05-11T13:49:00Z">
        <w:r w:rsidR="00F667F4"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lang w:val="en-GB" w:eastAsia="en-US"/>
            <w:rPrChange w:id="105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cLast</w:t>
        </w:r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06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AbsCoeff</w:t>
        </w:r>
        <w:r w:rsidR="00EE3ACD" w:rsidRPr="00CD2783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 xml:space="preserve"> </w:t>
        </w:r>
      </w:ins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is set equal to </w:t>
      </w:r>
      <w:ins w:id="107" w:author="김찬열/M/M Platform Lab(DMC연)/S5(책임)/삼성전자" w:date="2012-05-11T13:38:00Z">
        <w:r w:rsidR="001B217E">
          <w:rPr>
            <w:rFonts w:ascii="Times New Roman" w:hAnsi="Times New Roman" w:cs="Times New Roman" w:hint="eastAsia"/>
            <w:sz w:val="20"/>
            <w:szCs w:val="20"/>
            <w:lang w:val="en-GB"/>
          </w:rPr>
          <w:t xml:space="preserve">sum of </w:t>
        </w:r>
      </w:ins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coeff_abs_level_remaining[ n  − 1 ] </w:t>
      </w:r>
      <w:ins w:id="108" w:author="김찬열/M/M Platform Lab(DMC연)/S5(책임)/삼성전자" w:date="2012-05-11T13:38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09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and  baseLevel</w:t>
        </w:r>
      </w:ins>
      <w:ins w:id="110" w:author="김찬열/M/M Platform Lab(DMC연)/S5(책임)/삼성전자" w:date="2012-05-11T13:5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11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[</w:t>
        </w:r>
      </w:ins>
      <w:ins w:id="112" w:author="김찬열/M/M Platform Lab(DMC연)/S5(책임)/삼성전자" w:date="2012-05-11T14:1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13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 xml:space="preserve"> </w:t>
        </w:r>
      </w:ins>
      <w:ins w:id="114" w:author="김찬열/M/M Platform Lab(DMC연)/S5(책임)/삼성전자" w:date="2012-05-11T13:5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15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n-1</w:t>
        </w:r>
      </w:ins>
      <w:ins w:id="116" w:author="김찬열/M/M Platform Lab(DMC연)/S5(책임)/삼성전자" w:date="2012-05-11T14:1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17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 xml:space="preserve"> </w:t>
        </w:r>
      </w:ins>
      <w:ins w:id="118" w:author="김찬열/M/M Platform Lab(DMC연)/S5(책임)/삼성전자" w:date="2012-05-11T13:55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19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]</w:t>
        </w:r>
      </w:ins>
      <w:ins w:id="120" w:author="김찬열/M/M Platform Lab(DMC연)/S5(책임)/삼성전자" w:date="2012-05-11T13:56:00Z"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21" w:author="김찬열/M/M Platform Lab(DMC연)/S5(책임)/삼성전자" w:date="2012-05-11T14:23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.</w:t>
        </w:r>
      </w:ins>
      <w:ins w:id="122" w:author="김찬열/M/M Platform Lab(DMC연)/S5(책임)/삼성전자" w:date="2012-05-11T13:38:00Z">
        <w:r w:rsidR="001B217E">
          <w:rPr>
            <w:rFonts w:ascii="Times New Roman" w:hAnsi="Times New Roman" w:cs="Times New Roman" w:hint="eastAsia"/>
            <w:sz w:val="20"/>
            <w:szCs w:val="20"/>
            <w:lang w:val="en-GB"/>
          </w:rPr>
          <w:t xml:space="preserve"> </w:t>
        </w:r>
      </w:ins>
      <w:del w:id="123" w:author="김찬열/M/M Platform Lab(DMC연)/S5(책임)/삼성전자" w:date="2012-05-11T13:56:00Z">
        <w:r w:rsidRPr="00CD2783" w:rsidDel="00EE3ACD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and </w:delText>
        </w:r>
      </w:del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cLast</w:t>
      </w:r>
      <w:del w:id="124" w:author="김찬열/M/M Platform Lab(DMC연)/S5(책임)/삼성전자" w:date="2012-05-11T13:38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Param is set equal to the value of c</w:t>
      </w:r>
      <w:del w:id="125" w:author="김찬열/M/M Platform Lab(DMC연)/S5(책임)/삼성전자" w:date="2012-05-11T13:38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Param that has been derived during the invocation of this subclause for the syntax element coeff_abs_level_remaining[ n − 1 ] of the same transform block.</w:t>
      </w:r>
    </w:p>
    <w:p w:rsidR="00CD2783" w:rsidRPr="00CD2783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The variable c</w:t>
      </w:r>
      <w:del w:id="126" w:author="김찬열/M/M Platform Lab(DMC연)/S5(책임)/삼성전자" w:date="2012-05-11T13:38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Param is derived from </w:t>
      </w:r>
      <w:del w:id="127" w:author="김찬열/M/M Platform Lab(DMC연)/S5(책임)/삼성전자" w:date="2012-05-11T13:50:00Z">
        <w:r w:rsidRPr="00CD2783" w:rsidDel="00EE3ACD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cLastSE </w:delText>
        </w:r>
      </w:del>
      <w:ins w:id="128" w:author="김찬열/M/M Platform Lab(DMC연)/S5(책임)/삼성전자" w:date="2012-05-11T13:50:00Z">
        <w:r w:rsidR="00F667F4"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lang w:val="en-GB" w:eastAsia="en-US"/>
            <w:rPrChange w:id="129" w:author="김찬열/M/M Platform Lab(DMC연)/S5(책임)/삼성전자" w:date="2012-05-11T14:24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cLast</w:t>
        </w:r>
        <w:r w:rsidR="00F667F4"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30" w:author="김찬열/M/M Platform Lab(DMC연)/S5(책임)/삼성전자" w:date="2012-05-11T14:24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AbsCoeff</w:t>
        </w:r>
        <w:r w:rsidR="00EE3ACD" w:rsidRPr="00CD2783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 xml:space="preserve"> </w:t>
        </w:r>
      </w:ins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and cLast</w:t>
      </w:r>
      <w:del w:id="131" w:author="김찬열/M/M Platform Lab(DMC연)/S5(책임)/삼성전자" w:date="2012-05-11T13:39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r w:rsidRPr="00CD2783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Param equivalent to the following pseudo-code</w:t>
      </w:r>
    </w:p>
    <w:p w:rsidR="001B217E" w:rsidRPr="00950935" w:rsidRDefault="00F667F4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32" w:author="김찬열/M/M Platform Lab(DMC연)/S5(책임)/삼성전자" w:date="2012-05-11T13:39:00Z"/>
          <w:rFonts w:ascii="Times New Roman" w:hAnsi="Times New Roman" w:cs="Times New Roman"/>
          <w:sz w:val="20"/>
          <w:szCs w:val="20"/>
          <w:highlight w:val="yellow"/>
          <w:lang w:val="en-GB"/>
          <w:rPrChange w:id="133" w:author="김찬열/M/M Platform Lab(DMC연)/S5(책임)/삼성전자" w:date="2012-05-11T14:24:00Z">
            <w:rPr>
              <w:ins w:id="134" w:author="김찬열/M/M Platform Lab(DMC연)/S5(책임)/삼성전자" w:date="2012-05-11T13:39:00Z"/>
              <w:rFonts w:ascii="Times New Roman" w:hAnsi="Times New Roman" w:cs="Times New Roman"/>
              <w:sz w:val="20"/>
              <w:szCs w:val="20"/>
              <w:lang w:val="en-GB"/>
            </w:rPr>
          </w:rPrChange>
        </w:rPr>
      </w:pPr>
      <w:ins w:id="135" w:author="김찬열/M/M Platform Lab(DMC연)/S5(책임)/삼성전자" w:date="2012-05-11T13:39:00Z">
        <w:r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36" w:author="김찬열/M/M Platform Lab(DMC연)/S5(책임)/삼성전자" w:date="2012-05-11T14:24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If cLastAbs</w:t>
        </w:r>
      </w:ins>
      <w:ins w:id="137" w:author="김찬열/M/M Platform Lab(DMC연)/S5(책임)/삼성전자" w:date="2012-05-11T13:49:00Z">
        <w:r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38" w:author="김찬열/M/M Platform Lab(DMC연)/S5(책임)/삼성전자" w:date="2012-05-11T14:24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Coeff</w:t>
        </w:r>
      </w:ins>
      <w:ins w:id="139" w:author="김찬열/M/M Platform Lab(DMC연)/S5(책임)/삼성전자" w:date="2012-05-11T13:39:00Z">
        <w:r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40" w:author="김찬열/M/M Platform Lab(DMC연)/S5(책임)/삼성전자" w:date="2012-05-11T14:24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 xml:space="preserve"> &gt; 3*(1&lt;&lt;cLastParam)</w:t>
        </w:r>
      </w:ins>
    </w:p>
    <w:p w:rsidR="001B217E" w:rsidRDefault="00F667F4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41" w:author="김찬열/M/M Platform Lab(DMC연)/S5(책임)/삼성전자" w:date="2012-05-11T13:39:00Z"/>
          <w:rFonts w:ascii="Times New Roman" w:hAnsi="Times New Roman" w:cs="Times New Roman"/>
          <w:sz w:val="20"/>
          <w:szCs w:val="20"/>
          <w:lang w:val="en-GB"/>
        </w:rPr>
      </w:pPr>
      <w:ins w:id="142" w:author="김찬열/M/M Platform Lab(DMC연)/S5(책임)/삼성전자" w:date="2012-05-11T13:40:00Z">
        <w:r w:rsidRPr="00F667F4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43" w:author="김찬열/M/M Platform Lab(DMC연)/S5(책임)/삼성전자" w:date="2012-05-11T14:24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 xml:space="preserve">     cParam = Min(cLastParam +1, 4)</w:t>
        </w:r>
      </w:ins>
    </w:p>
    <w:p w:rsidR="00CD2783" w:rsidRPr="00CD2783" w:rsidDel="001B217E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144" w:author="김찬열/M/M Platform Lab(DMC연)/S5(책임)/삼성전자" w:date="2012-05-11T13:39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del w:id="145" w:author="김찬열/M/M Platform Lab(DMC연)/S5(책임)/삼성전자" w:date="2012-05-11T13:39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cRiceParam = cLastRiceParam </w:delText>
        </w:r>
      </w:del>
    </w:p>
    <w:p w:rsidR="00CD2783" w:rsidRPr="00CD2783" w:rsidDel="001B217E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146" w:author="김찬열/M/M Platform Lab(DMC연)/S5(책임)/삼성전자" w:date="2012-05-11T13:39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del w:id="147" w:author="김찬열/M/M Platform Lab(DMC연)/S5(책임)/삼성전자" w:date="2012-05-11T13:39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</w:r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</w:r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  <w:delText>+ (cLastSE &gt;= 3   &amp;&amp;  cLastRiceParam = = 0)</w:delText>
        </w:r>
      </w:del>
    </w:p>
    <w:p w:rsidR="00CD2783" w:rsidRPr="00CD2783" w:rsidDel="001B217E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148" w:author="김찬열/M/M Platform Lab(DMC연)/S5(책임)/삼성전자" w:date="2012-05-11T13:39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del w:id="149" w:author="김찬열/M/M Platform Lab(DMC연)/S5(책임)/삼성전자" w:date="2012-05-11T13:39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</w:r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</w:r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  <w:delText>+ (cLastSE &gt;= 6   &amp;&amp;  cLastRiceParam &lt;= 1)</w:delText>
        </w:r>
      </w:del>
    </w:p>
    <w:p w:rsidR="00CD2783" w:rsidRPr="00CD2783" w:rsidDel="001B217E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150" w:author="김찬열/M/M Platform Lab(DMC연)/S5(책임)/삼성전자" w:date="2012-05-11T13:39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del w:id="151" w:author="김찬열/M/M Platform Lab(DMC연)/S5(책임)/삼성전자" w:date="2012-05-11T13:39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</w:r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</w:r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  <w:delText>+ (cLastSE &gt;= 12  &amp;&amp;  cLastRiceParam &lt;= 2)</w:delText>
        </w:r>
      </w:del>
    </w:p>
    <w:p w:rsidR="00CD2783" w:rsidDel="001B217E" w:rsidRDefault="00CD2783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152" w:author="김찬열/M/M Platform Lab(DMC연)/S5(책임)/삼성전자" w:date="2012-05-11T13:39:00Z"/>
          <w:rFonts w:ascii="Times New Roman" w:hAnsi="Times New Roman" w:cs="Times New Roman"/>
          <w:sz w:val="20"/>
          <w:szCs w:val="20"/>
          <w:lang w:val="en-GB"/>
        </w:rPr>
      </w:pPr>
      <w:del w:id="153" w:author="김찬열/M/M Platform Lab(DMC연)/S5(책임)/삼성전자" w:date="2012-05-11T13:39:00Z"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</w:r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</w:r>
        <w:r w:rsidRPr="00CD2783" w:rsidDel="001B217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ab/>
          <w:delText>+ (cLastSE &gt;= 23  &amp;&amp;  cLastRiceParam &lt;= 3)</w:delText>
        </w:r>
      </w:del>
    </w:p>
    <w:p w:rsidR="00223E9B" w:rsidRPr="00223E9B" w:rsidDel="00CB605E" w:rsidRDefault="00223E9B" w:rsidP="00CD278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154" w:author="seunghyun" w:date="2012-05-07T18:56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del w:id="155" w:author="seunghyun" w:date="2012-05-07T18:56:00Z"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Table </w:delText>
        </w:r>
        <w:r w:rsidR="00F667F4"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fldChar w:fldCharType="begin" w:fldLock="1"/>
        </w:r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InstrText xml:space="preserve"> STYLEREF 1 \s </w:delInstrText>
        </w:r>
        <w:r w:rsidR="00F667F4"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fldChar w:fldCharType="separate"/>
        </w:r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9</w:delText>
        </w:r>
        <w:r w:rsidR="00F667F4"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fldChar w:fldCharType="end"/>
        </w:r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noBreakHyphen/>
        </w:r>
        <w:r w:rsidR="00F667F4"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fldChar w:fldCharType="begin" w:fldLock="1"/>
        </w:r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InstrText xml:space="preserve"> SEQ Table \* ARABIC \s 1 </w:delInstrText>
        </w:r>
        <w:r w:rsidR="00F667F4"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fldChar w:fldCharType="separate"/>
        </w:r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35</w:delText>
        </w:r>
        <w:r w:rsidR="00F667F4"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fldChar w:fldCharType="end"/>
        </w:r>
        <w:bookmarkEnd w:id="68"/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 – Specifcation of cTRMax depending on c</w:delText>
        </w:r>
      </w:del>
      <w:del w:id="156" w:author="seunghyun" w:date="2012-05-07T18:52:00Z"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del w:id="157" w:author="seunghyun" w:date="2012-05-07T18:56:00Z"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Param</w:delText>
        </w:r>
        <w:bookmarkEnd w:id="69"/>
      </w:del>
    </w:p>
    <w:tbl>
      <w:tblPr>
        <w:tblW w:w="28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5"/>
        <w:gridCol w:w="2978"/>
      </w:tblGrid>
      <w:tr w:rsidR="00223E9B" w:rsidRPr="00223E9B" w:rsidDel="00CB605E" w:rsidTr="002A248B">
        <w:trPr>
          <w:trHeight w:val="168"/>
          <w:jc w:val="center"/>
          <w:del w:id="158" w:author="seunghyun" w:date="2012-05-07T18:56:00Z"/>
        </w:trPr>
        <w:tc>
          <w:tcPr>
            <w:tcW w:w="2239" w:type="pct"/>
            <w:shd w:val="clear" w:color="auto" w:fill="auto"/>
            <w:vAlign w:val="center"/>
          </w:tcPr>
          <w:p w:rsidR="00223E9B" w:rsidRPr="00223E9B" w:rsidDel="00CB605E" w:rsidRDefault="00223E9B" w:rsidP="00CB605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59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60" w:author="seunghyun" w:date="2012-05-07T18:56:00Z">
              <w:r w:rsidRPr="00223E9B" w:rsidDel="00CB605E">
                <w:rPr>
                  <w:rFonts w:ascii="Times New Roman" w:eastAsia="Malgun Gothic" w:hAnsi="Times New Roman" w:cs="Times New Roman"/>
                  <w:sz w:val="20"/>
                  <w:szCs w:val="20"/>
                  <w:lang w:val="en-GB" w:eastAsia="en-US"/>
                </w:rPr>
                <w:delText>c</w:delText>
              </w:r>
            </w:del>
            <w:del w:id="161" w:author="seunghyun" w:date="2012-05-07T18:52:00Z">
              <w:r w:rsidRPr="00223E9B" w:rsidDel="00CB605E">
                <w:rPr>
                  <w:rFonts w:ascii="Times New Roman" w:eastAsia="Malgun Gothic" w:hAnsi="Times New Roman" w:cs="Times New Roman"/>
                  <w:sz w:val="20"/>
                  <w:szCs w:val="20"/>
                  <w:lang w:val="en-GB" w:eastAsia="en-US"/>
                </w:rPr>
                <w:delText>Rice</w:delText>
              </w:r>
            </w:del>
            <w:del w:id="162" w:author="seunghyun" w:date="2012-05-07T18:56:00Z">
              <w:r w:rsidRPr="00223E9B" w:rsidDel="00CB605E">
                <w:rPr>
                  <w:rFonts w:ascii="Times New Roman" w:eastAsia="Malgun Gothic" w:hAnsi="Times New Roman" w:cs="Times New Roman"/>
                  <w:sz w:val="20"/>
                  <w:szCs w:val="20"/>
                  <w:lang w:val="en-GB" w:eastAsia="en-US"/>
                </w:rPr>
                <w:delText>Param</w:delText>
              </w:r>
            </w:del>
          </w:p>
        </w:tc>
        <w:tc>
          <w:tcPr>
            <w:tcW w:w="2761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63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64" w:author="seunghyun" w:date="2012-05-07T18:56:00Z">
              <w:r w:rsidRPr="00223E9B" w:rsidDel="00CB605E">
                <w:rPr>
                  <w:rFonts w:ascii="Times New Roman" w:eastAsia="Malgun Gothic" w:hAnsi="Times New Roman" w:cs="Times New Roman"/>
                  <w:sz w:val="20"/>
                  <w:szCs w:val="20"/>
                  <w:lang w:val="en-GB" w:eastAsia="en-US"/>
                </w:rPr>
                <w:delText>cTRMax</w:delText>
              </w:r>
            </w:del>
          </w:p>
        </w:tc>
      </w:tr>
      <w:tr w:rsidR="00223E9B" w:rsidRPr="00223E9B" w:rsidDel="00CB605E" w:rsidTr="002A248B">
        <w:trPr>
          <w:trHeight w:val="168"/>
          <w:jc w:val="center"/>
          <w:del w:id="165" w:author="seunghyun" w:date="2012-05-07T18:56:00Z"/>
        </w:trPr>
        <w:tc>
          <w:tcPr>
            <w:tcW w:w="2239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66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67" w:author="seunghyun" w:date="2012-05-07T18:56:00Z">
              <w:r w:rsidRPr="00223E9B" w:rsidDel="00CB605E">
                <w:rPr>
                  <w:rFonts w:ascii="Times New Roman" w:eastAsia="Malgun Gothic" w:hAnsi="Times New Roman" w:cs="Times New Roman"/>
                  <w:sz w:val="20"/>
                  <w:szCs w:val="20"/>
                  <w:lang w:val="en-GB" w:eastAsia="en-US"/>
                </w:rPr>
                <w:delText>0</w:delText>
              </w:r>
            </w:del>
          </w:p>
        </w:tc>
        <w:tc>
          <w:tcPr>
            <w:tcW w:w="2761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68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69" w:author="seunghyun" w:date="2012-05-07T18:56:00Z">
              <w:r w:rsidRPr="00223E9B" w:rsidDel="00CB605E">
                <w:rPr>
                  <w:rFonts w:ascii="Times New Roman" w:eastAsia="Malgun Gothic" w:hAnsi="Times New Roman" w:cs="Times New Roman"/>
                  <w:sz w:val="20"/>
                  <w:szCs w:val="20"/>
                  <w:lang w:val="en-GB" w:eastAsia="en-US"/>
                </w:rPr>
                <w:delText>7</w:delText>
              </w:r>
            </w:del>
          </w:p>
        </w:tc>
      </w:tr>
      <w:tr w:rsidR="00223E9B" w:rsidRPr="00223E9B" w:rsidDel="00CB605E" w:rsidTr="002A248B">
        <w:trPr>
          <w:trHeight w:val="168"/>
          <w:jc w:val="center"/>
          <w:del w:id="170" w:author="seunghyun" w:date="2012-05-07T18:56:00Z"/>
        </w:trPr>
        <w:tc>
          <w:tcPr>
            <w:tcW w:w="2239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71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72" w:author="seunghyun" w:date="2012-05-07T18:56:00Z">
              <w:r w:rsidRPr="00223E9B" w:rsidDel="00CB605E">
                <w:rPr>
                  <w:rFonts w:ascii="Times New Roman" w:eastAsia="Malgun Gothic" w:hAnsi="Times New Roman" w:cs="Times New Roman"/>
                  <w:sz w:val="20"/>
                  <w:szCs w:val="20"/>
                  <w:lang w:val="en-GB" w:eastAsia="en-US"/>
                </w:rPr>
                <w:delText>1</w:delText>
              </w:r>
            </w:del>
          </w:p>
        </w:tc>
        <w:tc>
          <w:tcPr>
            <w:tcW w:w="2761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73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74" w:author="seunghyun" w:date="2012-05-07T18:56:00Z">
              <w:r w:rsidRPr="00223E9B" w:rsidDel="00CB605E">
                <w:rPr>
                  <w:rFonts w:ascii="Times New Roman" w:eastAsia="Malgun Gothic" w:hAnsi="Times New Roman" w:cs="Times New Roman" w:hint="eastAsia"/>
                  <w:sz w:val="20"/>
                  <w:szCs w:val="20"/>
                  <w:lang w:val="en-GB" w:eastAsia="en-US"/>
                </w:rPr>
                <w:delText>14</w:delText>
              </w:r>
            </w:del>
          </w:p>
        </w:tc>
      </w:tr>
      <w:tr w:rsidR="00223E9B" w:rsidRPr="00223E9B" w:rsidDel="00CB605E" w:rsidTr="002A248B">
        <w:trPr>
          <w:trHeight w:val="168"/>
          <w:jc w:val="center"/>
          <w:del w:id="175" w:author="seunghyun" w:date="2012-05-07T18:56:00Z"/>
        </w:trPr>
        <w:tc>
          <w:tcPr>
            <w:tcW w:w="2239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76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77" w:author="seunghyun" w:date="2012-05-07T18:56:00Z">
              <w:r w:rsidRPr="00223E9B" w:rsidDel="00CB605E">
                <w:rPr>
                  <w:rFonts w:ascii="Times New Roman" w:eastAsia="Malgun Gothic" w:hAnsi="Times New Roman" w:cs="Times New Roman"/>
                  <w:sz w:val="20"/>
                  <w:szCs w:val="20"/>
                  <w:lang w:val="en-GB" w:eastAsia="en-US"/>
                </w:rPr>
                <w:delText>2</w:delText>
              </w:r>
            </w:del>
          </w:p>
        </w:tc>
        <w:tc>
          <w:tcPr>
            <w:tcW w:w="2761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78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79" w:author="seunghyun" w:date="2012-05-07T18:56:00Z">
              <w:r w:rsidRPr="00223E9B" w:rsidDel="00CB605E">
                <w:rPr>
                  <w:rFonts w:ascii="Times New Roman" w:eastAsia="Malgun Gothic" w:hAnsi="Times New Roman" w:cs="Times New Roman" w:hint="eastAsia"/>
                  <w:sz w:val="20"/>
                  <w:szCs w:val="20"/>
                  <w:lang w:val="en-GB" w:eastAsia="en-US"/>
                </w:rPr>
                <w:delText>26</w:delText>
              </w:r>
            </w:del>
          </w:p>
        </w:tc>
      </w:tr>
      <w:tr w:rsidR="00223E9B" w:rsidRPr="00223E9B" w:rsidDel="00CB605E" w:rsidTr="002A248B">
        <w:trPr>
          <w:trHeight w:val="46"/>
          <w:jc w:val="center"/>
          <w:del w:id="180" w:author="seunghyun" w:date="2012-05-07T18:56:00Z"/>
        </w:trPr>
        <w:tc>
          <w:tcPr>
            <w:tcW w:w="2239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81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82" w:author="seunghyun" w:date="2012-05-07T18:56:00Z">
              <w:r w:rsidRPr="00223E9B" w:rsidDel="00CB605E">
                <w:rPr>
                  <w:rFonts w:ascii="Times New Roman" w:eastAsia="Malgun Gothic" w:hAnsi="Times New Roman" w:cs="Times New Roman"/>
                  <w:sz w:val="20"/>
                  <w:szCs w:val="20"/>
                  <w:lang w:val="en-GB" w:eastAsia="en-US"/>
                </w:rPr>
                <w:delText>3</w:delText>
              </w:r>
            </w:del>
          </w:p>
        </w:tc>
        <w:tc>
          <w:tcPr>
            <w:tcW w:w="2761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83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84" w:author="seunghyun" w:date="2012-05-07T18:56:00Z">
              <w:r w:rsidRPr="00223E9B" w:rsidDel="00CB605E">
                <w:rPr>
                  <w:rFonts w:ascii="Times New Roman" w:eastAsia="Malgun Gothic" w:hAnsi="Times New Roman" w:cs="Times New Roman" w:hint="eastAsia"/>
                  <w:sz w:val="20"/>
                  <w:szCs w:val="20"/>
                  <w:lang w:val="en-GB" w:eastAsia="en-US"/>
                </w:rPr>
                <w:delText>46</w:delText>
              </w:r>
            </w:del>
          </w:p>
        </w:tc>
      </w:tr>
      <w:tr w:rsidR="00223E9B" w:rsidRPr="00223E9B" w:rsidDel="00CB605E" w:rsidTr="002A248B">
        <w:trPr>
          <w:trHeight w:val="46"/>
          <w:jc w:val="center"/>
          <w:del w:id="185" w:author="seunghyun" w:date="2012-05-07T18:56:00Z"/>
        </w:trPr>
        <w:tc>
          <w:tcPr>
            <w:tcW w:w="2239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86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87" w:author="seunghyun" w:date="2012-05-07T18:56:00Z">
              <w:r w:rsidRPr="00223E9B" w:rsidDel="00CB605E">
                <w:rPr>
                  <w:rFonts w:ascii="Times New Roman" w:eastAsia="Malgun Gothic" w:hAnsi="Times New Roman" w:cs="Times New Roman" w:hint="eastAsia"/>
                  <w:sz w:val="20"/>
                  <w:szCs w:val="20"/>
                  <w:lang w:val="en-GB" w:eastAsia="en-US"/>
                </w:rPr>
                <w:delText>4</w:delText>
              </w:r>
            </w:del>
          </w:p>
        </w:tc>
        <w:tc>
          <w:tcPr>
            <w:tcW w:w="2761" w:type="pct"/>
            <w:shd w:val="clear" w:color="auto" w:fill="auto"/>
            <w:vAlign w:val="center"/>
          </w:tcPr>
          <w:p w:rsidR="00223E9B" w:rsidRPr="00223E9B" w:rsidDel="00CB605E" w:rsidRDefault="00223E9B" w:rsidP="00223E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del w:id="188" w:author="seunghyun" w:date="2012-05-07T18:56:00Z"/>
                <w:rFonts w:ascii="Times New Roman" w:eastAsia="Malgun Gothic" w:hAnsi="Times New Roman" w:cs="Times New Roman"/>
                <w:sz w:val="20"/>
                <w:szCs w:val="20"/>
                <w:lang w:val="en-GB" w:eastAsia="en-US"/>
              </w:rPr>
            </w:pPr>
            <w:del w:id="189" w:author="seunghyun" w:date="2012-05-07T18:56:00Z">
              <w:r w:rsidRPr="00223E9B" w:rsidDel="00CB605E">
                <w:rPr>
                  <w:rFonts w:ascii="Times New Roman" w:eastAsia="Malgun Gothic" w:hAnsi="Times New Roman" w:cs="Times New Roman" w:hint="eastAsia"/>
                  <w:sz w:val="20"/>
                  <w:szCs w:val="20"/>
                  <w:lang w:val="en-GB" w:eastAsia="en-US"/>
                </w:rPr>
                <w:delText>78</w:delText>
              </w:r>
            </w:del>
          </w:p>
        </w:tc>
      </w:tr>
    </w:tbl>
    <w:p w:rsidR="00223E9B" w:rsidRDefault="00223E9B" w:rsidP="00223E9B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90" w:author="seunghyun" w:date="2012-05-07T19:01:00Z"/>
          <w:rFonts w:ascii="Times New Roman" w:eastAsia="Malgun Gothic" w:hAnsi="Times New Roman" w:cs="Times New Roman"/>
          <w:sz w:val="20"/>
          <w:szCs w:val="20"/>
          <w:lang w:val="en-GB"/>
        </w:rPr>
      </w:pPr>
      <w:r w:rsidRPr="00223E9B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The binarization of coeff_abs_level_</w:t>
      </w:r>
      <w:r w:rsidRPr="00223E9B">
        <w:rPr>
          <w:rFonts w:ascii="Times New Roman" w:eastAsia="Malgun Gothic" w:hAnsi="Times New Roman" w:cs="Times New Roman" w:hint="eastAsia"/>
          <w:sz w:val="20"/>
          <w:szCs w:val="20"/>
          <w:lang w:val="en-GB" w:eastAsia="en-US"/>
        </w:rPr>
        <w:t>remaining</w:t>
      </w:r>
      <w:r w:rsidRPr="00223E9B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consists of a prefix part and (when present) a suffix part. The prefix part of the binarization is derived by invoking the </w:t>
      </w:r>
      <w:del w:id="191" w:author="seunghyun" w:date="2012-05-07T18:57:00Z"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TR </w:delText>
        </w:r>
      </w:del>
      <w:ins w:id="192" w:author="seunghyun" w:date="2012-05-07T18:57:00Z">
        <w:r w:rsidR="00CB605E">
          <w:rPr>
            <w:rFonts w:ascii="Times New Roman" w:eastAsia="Malgun Gothic" w:hAnsi="Times New Roman" w:cs="Times New Roman" w:hint="eastAsia"/>
            <w:sz w:val="20"/>
            <w:szCs w:val="20"/>
            <w:lang w:val="en-GB"/>
          </w:rPr>
          <w:t>-</w:t>
        </w:r>
        <w:r w:rsidR="00F667F4"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lang w:val="en-GB"/>
            <w:rPrChange w:id="193" w:author="seunghyun" w:date="2012-05-07T19:06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unary</w:t>
        </w:r>
        <w:r w:rsidR="00CB605E" w:rsidRPr="00223E9B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 xml:space="preserve"> </w:t>
        </w:r>
      </w:ins>
      <w:r w:rsidRPr="00223E9B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binarization process as specified in subclause </w:t>
      </w:r>
      <w:r w:rsidR="00CB605E">
        <w:rPr>
          <w:rFonts w:ascii="Times New Roman" w:eastAsia="Malgun Gothic" w:hAnsi="Times New Roman" w:cs="Times New Roman" w:hint="eastAsia"/>
          <w:sz w:val="20"/>
          <w:szCs w:val="20"/>
          <w:lang w:val="en-GB"/>
        </w:rPr>
        <w:t>9.2.2.</w:t>
      </w:r>
      <w:del w:id="194" w:author="seunghyun" w:date="2012-05-07T18:58:00Z">
        <w:r w:rsidR="00CB605E" w:rsidDel="00CB605E">
          <w:rPr>
            <w:rFonts w:ascii="Times New Roman" w:eastAsia="Malgun Gothic" w:hAnsi="Times New Roman" w:cs="Times New Roman" w:hint="eastAsia"/>
            <w:sz w:val="20"/>
            <w:szCs w:val="20"/>
            <w:lang w:val="en-GB"/>
          </w:rPr>
          <w:delText>3</w:delText>
        </w:r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 </w:delText>
        </w:r>
      </w:del>
      <w:ins w:id="195" w:author="seunghyun" w:date="2012-05-07T18:58:00Z">
        <w:r w:rsidR="00F667F4"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lang w:val="en-GB"/>
            <w:rPrChange w:id="196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1</w:t>
        </w:r>
        <w:r w:rsidR="00CB605E" w:rsidRPr="00223E9B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 xml:space="preserve"> </w:t>
        </w:r>
      </w:ins>
      <w:del w:id="197" w:author="seunghyun" w:date="2012-05-07T18:59:00Z"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for the syntax element coeff_abs_level_</w:delText>
        </w:r>
        <w:r w:rsidRPr="00223E9B" w:rsidDel="00C27FE6">
          <w:rPr>
            <w:rFonts w:ascii="Times New Roman" w:eastAsia="Malgun Gothic" w:hAnsi="Times New Roman" w:cs="Times New Roman" w:hint="eastAsia"/>
            <w:sz w:val="20"/>
            <w:szCs w:val="20"/>
            <w:lang w:val="en-GB" w:eastAsia="en-US"/>
          </w:rPr>
          <w:delText>remaining</w:delText>
        </w:r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[ n ]</w:delText>
        </w:r>
      </w:del>
      <w:ins w:id="198" w:author="seunghyun" w:date="2012-05-07T18:59:00Z">
        <w:r w:rsidR="00C27FE6">
          <w:rPr>
            <w:rFonts w:ascii="Times New Roman" w:eastAsia="Malgun Gothic" w:hAnsi="Times New Roman" w:cs="Times New Roman" w:hint="eastAsia"/>
            <w:sz w:val="20"/>
            <w:szCs w:val="20"/>
            <w:lang w:val="en-GB"/>
          </w:rPr>
          <w:t>-</w:t>
        </w:r>
      </w:ins>
      <w:r w:rsidRPr="00223E9B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with </w:t>
      </w:r>
      <w:ins w:id="199" w:author="seunghyun" w:date="2012-05-07T19:00:00Z">
        <w:r w:rsidR="00F667F4"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lang w:val="en-GB" w:eastAsia="en-US"/>
            <w:rPrChange w:id="200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 w:eastAsia="en-US"/>
              </w:rPr>
            </w:rPrChange>
          </w:rPr>
          <w:t>input synElVal derived as follows</w:t>
        </w:r>
        <w:r w:rsidR="00C27FE6" w:rsidRPr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>:</w:t>
        </w:r>
      </w:ins>
      <w:del w:id="201" w:author="seunghyun" w:date="2012-05-07T19:00:00Z"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the variables c</w:delText>
        </w:r>
      </w:del>
      <w:del w:id="202" w:author="seunghyun" w:date="2012-05-07T18:52:00Z"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del w:id="203" w:author="seunghyun" w:date="2012-05-07T19:00:00Z"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Param and cTRMax as the inputs</w:delText>
        </w:r>
      </w:del>
      <w:r w:rsidRPr="00223E9B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.</w:t>
      </w:r>
    </w:p>
    <w:p w:rsidR="00C27FE6" w:rsidRPr="00C27FE6" w:rsidRDefault="00C27FE6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04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05" w:author="seunghyun" w:date="2012-05-07T19:07:00Z">
            <w:rPr>
              <w:ins w:id="206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07" w:author="seunghyun" w:date="2012-05-07T19:01:00Z">
        <w:r w:rsidRPr="00C27FE6">
          <w:rPr>
            <w:rFonts w:ascii="Times New Roman" w:eastAsia="Malgun Gothic" w:hAnsi="Times New Roman" w:cs="Times New Roman"/>
            <w:sz w:val="20"/>
            <w:szCs w:val="20"/>
          </w:rPr>
          <w:t>–</w:t>
        </w:r>
        <w:r w:rsidRPr="00C27FE6">
          <w:rPr>
            <w:rFonts w:ascii="Times New Roman" w:eastAsia="Malgun Gothic" w:hAnsi="Times New Roman" w:cs="Times New Roman"/>
            <w:sz w:val="20"/>
            <w:szCs w:val="20"/>
          </w:rPr>
          <w:tab/>
        </w:r>
        <w:r w:rsidR="00F667F4"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08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>cLength is set equal to cParam and cVal is set equal to coeff_abs_level_remaining[ n ].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09" w:author="seunghyun" w:date="2012-05-07T19:02:00Z"/>
          <w:rFonts w:ascii="Times New Roman" w:eastAsia="Malgun Gothic" w:hAnsi="Times New Roman" w:cs="Times New Roman"/>
          <w:sz w:val="20"/>
          <w:szCs w:val="20"/>
          <w:highlight w:val="yellow"/>
          <w:rPrChange w:id="210" w:author="seunghyun" w:date="2012-05-07T19:07:00Z">
            <w:rPr>
              <w:ins w:id="211" w:author="seunghyun" w:date="2012-05-07T19:02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12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13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>–</w:t>
        </w:r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14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ab/>
          <w:t xml:space="preserve">If coeff_abs_level_remaining[ n ] is less than (8&lt;&lt;cParam), synElVal is set equal to   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15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16" w:author="seunghyun" w:date="2012-05-07T19:07:00Z">
            <w:rPr>
              <w:ins w:id="217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18" w:author="seunghyun" w:date="2012-05-07T19:02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19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 xml:space="preserve">                </w:t>
        </w:r>
      </w:ins>
      <w:ins w:id="220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21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>(coeff_abs_level_remaining[ n ]&gt;&gt; cParam)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22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23" w:author="seunghyun" w:date="2012-05-07T19:07:00Z">
            <w:rPr>
              <w:ins w:id="224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25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26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>–</w:t>
        </w:r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27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ab/>
          <w:t>Otherwise, the value of synElVal is specified by a process equivalent to the following pseudo-code: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28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29" w:author="seunghyun" w:date="2012-05-07T19:07:00Z">
            <w:rPr>
              <w:ins w:id="230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31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32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 xml:space="preserve">               cVal = cVal - (8&lt;&lt;cParam )     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33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34" w:author="seunghyun" w:date="2012-05-07T19:07:00Z">
            <w:rPr>
              <w:ins w:id="235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36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37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 xml:space="preserve">               while (cVal &gt;= (1&lt;&lt;cLength))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38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39" w:author="seunghyun" w:date="2012-05-07T19:07:00Z">
            <w:rPr>
              <w:ins w:id="240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41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42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 xml:space="preserve">               {        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43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44" w:author="seunghyun" w:date="2012-05-07T19:07:00Z">
            <w:rPr>
              <w:ins w:id="245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46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47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 xml:space="preserve">                    cVal =  cVal - (1&lt;&lt;cLength)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48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49" w:author="seunghyun" w:date="2012-05-07T19:07:00Z">
            <w:rPr>
              <w:ins w:id="250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51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52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 xml:space="preserve">                    cLength = cLength+1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53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54" w:author="seunghyun" w:date="2012-05-07T19:07:00Z">
            <w:rPr>
              <w:ins w:id="255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56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57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 xml:space="preserve">               }</w:t>
        </w:r>
      </w:ins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58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59" w:author="seunghyun" w:date="2012-05-07T19:07:00Z">
            <w:rPr>
              <w:ins w:id="260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  <w:ins w:id="261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62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ab/>
          <w:t xml:space="preserve"> synElVal = 8+ cLength – cParam</w:t>
        </w:r>
      </w:ins>
    </w:p>
    <w:p w:rsidR="00C27FE6" w:rsidRPr="00C27FE6" w:rsidRDefault="00C27FE6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263" w:author="seunghyun" w:date="2012-05-07T19:01:00Z"/>
          <w:rFonts w:ascii="Times New Roman" w:eastAsia="Malgun Gothic" w:hAnsi="Times New Roman" w:cs="Times New Roman"/>
          <w:sz w:val="20"/>
          <w:szCs w:val="20"/>
          <w:highlight w:val="yellow"/>
          <w:rPrChange w:id="264" w:author="seunghyun" w:date="2012-05-07T19:07:00Z">
            <w:rPr>
              <w:ins w:id="265" w:author="seunghyun" w:date="2012-05-07T19:01:00Z"/>
              <w:rFonts w:ascii="Times New Roman" w:eastAsia="Malgun Gothic" w:hAnsi="Times New Roman" w:cs="Times New Roman"/>
              <w:sz w:val="20"/>
              <w:szCs w:val="20"/>
            </w:rPr>
          </w:rPrChange>
        </w:rPr>
      </w:pPr>
    </w:p>
    <w:p w:rsidR="00C27FE6" w:rsidRPr="00C27FE6" w:rsidRDefault="00F667F4" w:rsidP="00C27FE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rPrChange w:id="266" w:author="seunghyun" w:date="2012-05-07T19:01:00Z">
            <w:rPr>
              <w:rFonts w:ascii="Times New Roman" w:eastAsia="Malgun Gothic" w:hAnsi="Times New Roman" w:cs="Times New Roman"/>
              <w:sz w:val="20"/>
              <w:szCs w:val="20"/>
              <w:lang w:val="en-GB"/>
            </w:rPr>
          </w:rPrChange>
        </w:rPr>
      </w:pPr>
      <w:ins w:id="267" w:author="seunghyun" w:date="2012-05-07T19:01:00Z">
        <w:r w:rsidRPr="00F667F4">
          <w:rPr>
            <w:rFonts w:ascii="Times New Roman" w:eastAsia="Malgun Gothic" w:hAnsi="Times New Roman" w:cs="Times New Roman"/>
            <w:sz w:val="20"/>
            <w:szCs w:val="20"/>
            <w:highlight w:val="yellow"/>
            <w:rPrChange w:id="268" w:author="seunghyun" w:date="2012-05-07T19:07:00Z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en-US"/>
              </w:rPr>
            </w:rPrChange>
          </w:rPr>
          <w:t>The suffix bin string is derived by invoking the FL binarization process as specified in subclause 9.2.2.5 with cMax equal to (1&lt;&lt;cLength)-1 and input equal to cVal % (1&lt;&lt;cLength). The value of cLength and cVal is specified by the process equivalent to the above pseudo-code.</w:t>
        </w:r>
      </w:ins>
    </w:p>
    <w:p w:rsidR="00223E9B" w:rsidRPr="00223E9B" w:rsidDel="00C27FE6" w:rsidRDefault="00223E9B" w:rsidP="00223E9B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269" w:author="seunghyun" w:date="2012-05-07T19:02:00Z"/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del w:id="270" w:author="seunghyun" w:date="2012-05-07T19:02:00Z"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When the prefix bit string is not equal to the bin string that consists of ( cTRMax &gt;&gt; c</w:delText>
        </w:r>
      </w:del>
      <w:del w:id="271" w:author="seunghyun" w:date="2012-05-07T18:52:00Z"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del w:id="272" w:author="seunghyun" w:date="2012-05-07T19:02:00Z"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Param ) + c</w:delText>
        </w:r>
      </w:del>
      <w:del w:id="273" w:author="seunghyun" w:date="2012-05-07T18:52:00Z">
        <w:r w:rsidRPr="00223E9B" w:rsidDel="00CB605E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Rice</w:delText>
        </w:r>
      </w:del>
      <w:del w:id="274" w:author="seunghyun" w:date="2012-05-07T19:02:00Z"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Param ones, the bin string consists of a prefix bin string and a suffix bin string. The suffix bin string is derived using the EG0 binarization as specified in subclause </w:delText>
        </w:r>
        <w:r w:rsidR="00F667F4"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fldChar w:fldCharType="begin" w:fldLock="1"/>
        </w:r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InstrText xml:space="preserve"> REF _Ref290293381 \r \h  \* MERGEFORMAT </w:delInstrText>
        </w:r>
        <w:r w:rsidR="00F667F4"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</w:r>
        <w:r w:rsidR="00F667F4"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fldChar w:fldCharType="separate"/>
        </w:r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9.2.2.4</w:delText>
        </w:r>
        <w:r w:rsidR="00F667F4"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fldChar w:fldCharType="end"/>
        </w:r>
        <w:r w:rsidRPr="00223E9B" w:rsidDel="00C27FE6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>.</w:delText>
        </w:r>
      </w:del>
    </w:p>
    <w:p w:rsidR="00223E9B" w:rsidRPr="00223E9B" w:rsidRDefault="00223E9B" w:rsidP="00223E9B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pPr>
    </w:p>
    <w:sectPr w:rsidR="00223E9B" w:rsidRPr="00223E9B" w:rsidSect="006C7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216" w:rsidRDefault="00051216" w:rsidP="00CD2783">
      <w:pPr>
        <w:spacing w:after="0" w:line="240" w:lineRule="auto"/>
      </w:pPr>
      <w:r>
        <w:separator/>
      </w:r>
    </w:p>
  </w:endnote>
  <w:endnote w:type="continuationSeparator" w:id="1">
    <w:p w:rsidR="00051216" w:rsidRDefault="00051216" w:rsidP="00C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216" w:rsidRDefault="00051216" w:rsidP="00CD2783">
      <w:pPr>
        <w:spacing w:after="0" w:line="240" w:lineRule="auto"/>
      </w:pPr>
      <w:r>
        <w:separator/>
      </w:r>
    </w:p>
  </w:footnote>
  <w:footnote w:type="continuationSeparator" w:id="1">
    <w:p w:rsidR="00051216" w:rsidRDefault="00051216" w:rsidP="00C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900"/>
        </w:tabs>
        <w:ind w:left="1908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13E31A9F"/>
    <w:multiLevelType w:val="multilevel"/>
    <w:tmpl w:val="003414BA"/>
    <w:lvl w:ilvl="0">
      <w:start w:val="7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34000C6"/>
    <w:multiLevelType w:val="multilevel"/>
    <w:tmpl w:val="C8920538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2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14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hint="default"/>
      </w:rPr>
    </w:lvl>
  </w:abstractNum>
  <w:abstractNum w:abstractNumId="4">
    <w:nsid w:val="45DB2AA5"/>
    <w:multiLevelType w:val="multilevel"/>
    <w:tmpl w:val="4E8007CE"/>
    <w:lvl w:ilvl="0">
      <w:start w:val="9"/>
      <w:numFmt w:val="decimal"/>
      <w:lvlText w:val="%1"/>
      <w:lvlJc w:val="left"/>
      <w:pPr>
        <w:ind w:left="555" w:hanging="555"/>
      </w:pPr>
      <w:rPr>
        <w:rFonts w:eastAsia="Malgun Gothic" w:hint="default"/>
      </w:rPr>
    </w:lvl>
    <w:lvl w:ilvl="1">
      <w:start w:val="2"/>
      <w:numFmt w:val="decimal"/>
      <w:lvlText w:val="%1.%2"/>
      <w:lvlJc w:val="left"/>
      <w:pPr>
        <w:ind w:left="820" w:hanging="555"/>
      </w:pPr>
      <w:rPr>
        <w:rFonts w:eastAsia="Malgun Gothic" w:hint="default"/>
      </w:rPr>
    </w:lvl>
    <w:lvl w:ilvl="2">
      <w:start w:val="2"/>
      <w:numFmt w:val="decimal"/>
      <w:lvlText w:val="%1.%2.%3"/>
      <w:lvlJc w:val="left"/>
      <w:pPr>
        <w:ind w:left="1250" w:hanging="720"/>
      </w:pPr>
      <w:rPr>
        <w:rFonts w:eastAsia="Malgun Gothic" w:hint="default"/>
      </w:rPr>
    </w:lvl>
    <w:lvl w:ilvl="3">
      <w:start w:val="7"/>
      <w:numFmt w:val="decimal"/>
      <w:lvlText w:val="%1.%2.%3.%4"/>
      <w:lvlJc w:val="left"/>
      <w:pPr>
        <w:ind w:left="1515" w:hanging="720"/>
      </w:pPr>
      <w:rPr>
        <w:rFonts w:eastAsia="Malgun Gothic" w:hint="default"/>
      </w:rPr>
    </w:lvl>
    <w:lvl w:ilvl="4">
      <w:start w:val="1"/>
      <w:numFmt w:val="decimal"/>
      <w:lvlText w:val="%1.%2.%3.%4.%5"/>
      <w:lvlJc w:val="left"/>
      <w:pPr>
        <w:ind w:left="1780" w:hanging="720"/>
      </w:pPr>
      <w:rPr>
        <w:rFonts w:eastAsia="Malgun Gothic" w:hint="default"/>
      </w:rPr>
    </w:lvl>
    <w:lvl w:ilvl="5">
      <w:start w:val="1"/>
      <w:numFmt w:val="decimal"/>
      <w:lvlText w:val="%1.%2.%3.%4.%5.%6"/>
      <w:lvlJc w:val="left"/>
      <w:pPr>
        <w:ind w:left="2405" w:hanging="1080"/>
      </w:pPr>
      <w:rPr>
        <w:rFonts w:eastAsia="Malgun Gothic" w:hint="default"/>
      </w:rPr>
    </w:lvl>
    <w:lvl w:ilvl="6">
      <w:start w:val="1"/>
      <w:numFmt w:val="decimal"/>
      <w:lvlText w:val="%1.%2.%3.%4.%5.%6.%7"/>
      <w:lvlJc w:val="left"/>
      <w:pPr>
        <w:ind w:left="2670" w:hanging="1080"/>
      </w:pPr>
      <w:rPr>
        <w:rFonts w:eastAsia="Malgun Gothic" w:hint="default"/>
      </w:rPr>
    </w:lvl>
    <w:lvl w:ilvl="7">
      <w:start w:val="1"/>
      <w:numFmt w:val="decimal"/>
      <w:lvlText w:val="%1.%2.%3.%4.%5.%6.%7.%8"/>
      <w:lvlJc w:val="left"/>
      <w:pPr>
        <w:ind w:left="3295" w:hanging="1440"/>
      </w:pPr>
      <w:rPr>
        <w:rFonts w:eastAsia="Malgun Gothic" w:hint="default"/>
      </w:rPr>
    </w:lvl>
    <w:lvl w:ilvl="8">
      <w:start w:val="1"/>
      <w:numFmt w:val="decimal"/>
      <w:lvlText w:val="%1.%2.%3.%4.%5.%6.%7.%8.%9"/>
      <w:lvlJc w:val="left"/>
      <w:pPr>
        <w:ind w:left="3560" w:hanging="1440"/>
      </w:pPr>
      <w:rPr>
        <w:rFonts w:eastAsia="Malgun Gothic" w:hint="default"/>
      </w:rPr>
    </w:lvl>
  </w:abstractNum>
  <w:abstractNum w:abstractNumId="5">
    <w:nsid w:val="65827E63"/>
    <w:multiLevelType w:val="hybridMultilevel"/>
    <w:tmpl w:val="BB7ABC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7677D7"/>
    <w:multiLevelType w:val="multilevel"/>
    <w:tmpl w:val="7A1E66F6"/>
    <w:lvl w:ilvl="0">
      <w:start w:val="9"/>
      <w:numFmt w:val="decimal"/>
      <w:lvlText w:val="%1"/>
      <w:lvlJc w:val="left"/>
      <w:pPr>
        <w:ind w:left="555" w:hanging="555"/>
      </w:pPr>
      <w:rPr>
        <w:rFonts w:eastAsia="Malgun Gothic" w:hint="default"/>
      </w:rPr>
    </w:lvl>
    <w:lvl w:ilvl="1">
      <w:start w:val="2"/>
      <w:numFmt w:val="decimal"/>
      <w:lvlText w:val="%1.%2"/>
      <w:lvlJc w:val="left"/>
      <w:pPr>
        <w:ind w:left="952" w:hanging="555"/>
      </w:pPr>
      <w:rPr>
        <w:rFonts w:eastAsia="Malgun Gothic" w:hint="default"/>
      </w:rPr>
    </w:lvl>
    <w:lvl w:ilvl="2">
      <w:start w:val="2"/>
      <w:numFmt w:val="decimal"/>
      <w:lvlText w:val="%1.%2.%3"/>
      <w:lvlJc w:val="left"/>
      <w:pPr>
        <w:ind w:left="1514" w:hanging="720"/>
      </w:pPr>
      <w:rPr>
        <w:rFonts w:eastAsia="Malgun Gothic" w:hint="default"/>
      </w:rPr>
    </w:lvl>
    <w:lvl w:ilvl="3">
      <w:start w:val="7"/>
      <w:numFmt w:val="decimal"/>
      <w:lvlText w:val="%1.%2.%3.%4"/>
      <w:lvlJc w:val="left"/>
      <w:pPr>
        <w:ind w:left="1911" w:hanging="720"/>
      </w:pPr>
      <w:rPr>
        <w:rFonts w:eastAsia="Malgun Gothic"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eastAsia="Malgun Gothic"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eastAsia="Malgun Gothic"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eastAsia="Malgun Gothic"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eastAsia="Malgun Gothic"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eastAsia="Malgun Gothic" w:hint="default"/>
      </w:rPr>
    </w:lvl>
  </w:abstractNum>
  <w:abstractNum w:abstractNumId="7">
    <w:nsid w:val="6D9A70D9"/>
    <w:multiLevelType w:val="multilevel"/>
    <w:tmpl w:val="F5D0E67C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trackRevisions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23E9B"/>
    <w:rsid w:val="00051216"/>
    <w:rsid w:val="00177DD3"/>
    <w:rsid w:val="00187984"/>
    <w:rsid w:val="001B217E"/>
    <w:rsid w:val="001D3BAD"/>
    <w:rsid w:val="00223E9B"/>
    <w:rsid w:val="0023789D"/>
    <w:rsid w:val="003A3514"/>
    <w:rsid w:val="00457A95"/>
    <w:rsid w:val="00522D3C"/>
    <w:rsid w:val="00526443"/>
    <w:rsid w:val="005E28DB"/>
    <w:rsid w:val="006B300E"/>
    <w:rsid w:val="006C7D0F"/>
    <w:rsid w:val="006F4286"/>
    <w:rsid w:val="00777C2D"/>
    <w:rsid w:val="007B4EC5"/>
    <w:rsid w:val="00950935"/>
    <w:rsid w:val="00C27FE6"/>
    <w:rsid w:val="00C86AF5"/>
    <w:rsid w:val="00CB3D0F"/>
    <w:rsid w:val="00CB605E"/>
    <w:rsid w:val="00CC016E"/>
    <w:rsid w:val="00CD2783"/>
    <w:rsid w:val="00DA5B25"/>
    <w:rsid w:val="00EE3ACD"/>
    <w:rsid w:val="00F6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D0F"/>
  </w:style>
  <w:style w:type="paragraph" w:styleId="1">
    <w:name w:val="heading 1"/>
    <w:basedOn w:val="a"/>
    <w:next w:val="a"/>
    <w:link w:val="1Char"/>
    <w:uiPriority w:val="99"/>
    <w:qFormat/>
    <w:rsid w:val="00223E9B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paragraph" w:styleId="2">
    <w:name w:val="heading 2"/>
    <w:basedOn w:val="a"/>
    <w:next w:val="a"/>
    <w:link w:val="2Char"/>
    <w:uiPriority w:val="99"/>
    <w:qFormat/>
    <w:rsid w:val="00223E9B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" w:eastAsia="Malgun Gothic" w:hAnsi="Times" w:cs="Times New Roman"/>
      <w:b/>
      <w:bCs/>
      <w:lang w:val="en-GB" w:eastAsia="en-US"/>
    </w:rPr>
  </w:style>
  <w:style w:type="paragraph" w:styleId="3">
    <w:name w:val="heading 3"/>
    <w:basedOn w:val="a"/>
    <w:next w:val="a"/>
    <w:link w:val="3Char"/>
    <w:uiPriority w:val="99"/>
    <w:qFormat/>
    <w:rsid w:val="00223E9B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4">
    <w:name w:val="heading 4"/>
    <w:aliases w:val="Heading 4 Char1,Heading 4 Char Char"/>
    <w:basedOn w:val="3"/>
    <w:next w:val="a"/>
    <w:link w:val="4Char"/>
    <w:uiPriority w:val="99"/>
    <w:qFormat/>
    <w:rsid w:val="00223E9B"/>
    <w:pPr>
      <w:numPr>
        <w:ilvl w:val="3"/>
      </w:numPr>
      <w:ind w:hanging="1870"/>
      <w:jc w:val="left"/>
      <w:outlineLvl w:val="3"/>
    </w:pPr>
  </w:style>
  <w:style w:type="paragraph" w:styleId="5">
    <w:name w:val="heading 5"/>
    <w:basedOn w:val="3"/>
    <w:next w:val="a"/>
    <w:link w:val="5Char"/>
    <w:uiPriority w:val="99"/>
    <w:qFormat/>
    <w:rsid w:val="00223E9B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6">
    <w:name w:val="heading 6"/>
    <w:basedOn w:val="3"/>
    <w:next w:val="a"/>
    <w:link w:val="6Char"/>
    <w:uiPriority w:val="99"/>
    <w:qFormat/>
    <w:rsid w:val="00223E9B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9"/>
    <w:rsid w:val="00223E9B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2Char">
    <w:name w:val="제목 2 Char"/>
    <w:basedOn w:val="a0"/>
    <w:link w:val="2"/>
    <w:uiPriority w:val="99"/>
    <w:rsid w:val="00223E9B"/>
    <w:rPr>
      <w:rFonts w:ascii="Times" w:eastAsia="Malgun Gothic" w:hAnsi="Times" w:cs="Times New Roman"/>
      <w:b/>
      <w:bCs/>
      <w:lang w:val="en-GB" w:eastAsia="en-US"/>
    </w:rPr>
  </w:style>
  <w:style w:type="character" w:customStyle="1" w:styleId="3Char">
    <w:name w:val="제목 3 Char"/>
    <w:basedOn w:val="a0"/>
    <w:link w:val="3"/>
    <w:uiPriority w:val="99"/>
    <w:rsid w:val="00223E9B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Char">
    <w:name w:val="제목 4 Char"/>
    <w:aliases w:val="Heading 4 Char1 Char,Heading 4 Char Char Char"/>
    <w:basedOn w:val="a0"/>
    <w:link w:val="4"/>
    <w:uiPriority w:val="99"/>
    <w:rsid w:val="00223E9B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5Char">
    <w:name w:val="제목 5 Char"/>
    <w:basedOn w:val="a0"/>
    <w:link w:val="5"/>
    <w:uiPriority w:val="99"/>
    <w:rsid w:val="00223E9B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6Char">
    <w:name w:val="제목 6 Char"/>
    <w:basedOn w:val="a0"/>
    <w:link w:val="6"/>
    <w:uiPriority w:val="99"/>
    <w:rsid w:val="00223E9B"/>
    <w:rPr>
      <w:rFonts w:ascii="Times" w:eastAsia="Malgun Gothic" w:hAnsi="Times" w:cs="Times New Roman"/>
      <w:b/>
      <w:bCs/>
      <w:sz w:val="20"/>
      <w:szCs w:val="20"/>
    </w:rPr>
  </w:style>
  <w:style w:type="paragraph" w:customStyle="1" w:styleId="tablecell">
    <w:name w:val="table cell"/>
    <w:basedOn w:val="a"/>
    <w:rsid w:val="00223E9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a"/>
    <w:link w:val="tablesyntaxChar"/>
    <w:rsid w:val="00223E9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223E9B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a3">
    <w:name w:val="caption"/>
    <w:basedOn w:val="a"/>
    <w:next w:val="a"/>
    <w:link w:val="Char"/>
    <w:qFormat/>
    <w:rsid w:val="00223E9B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har">
    <w:name w:val="캡션 Char"/>
    <w:link w:val="a3"/>
    <w:locked/>
    <w:rsid w:val="00223E9B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a4">
    <w:name w:val="List Paragraph"/>
    <w:basedOn w:val="a"/>
    <w:uiPriority w:val="34"/>
    <w:qFormat/>
    <w:rsid w:val="00223E9B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CB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5"/>
    <w:uiPriority w:val="99"/>
    <w:semiHidden/>
    <w:rsid w:val="00CB605E"/>
    <w:rPr>
      <w:rFonts w:ascii="Tahoma" w:hAnsi="Tahoma" w:cs="Tahoma"/>
      <w:sz w:val="16"/>
      <w:szCs w:val="16"/>
    </w:rPr>
  </w:style>
  <w:style w:type="paragraph" w:customStyle="1" w:styleId="Note1">
    <w:name w:val="Note 1"/>
    <w:basedOn w:val="a"/>
    <w:rsid w:val="00CB605E"/>
    <w:pPr>
      <w:overflowPunct w:val="0"/>
      <w:autoSpaceDE w:val="0"/>
      <w:autoSpaceDN w:val="0"/>
      <w:adjustRightInd w:val="0"/>
      <w:spacing w:before="60" w:after="0" w:line="199" w:lineRule="exact"/>
      <w:ind w:left="284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a6">
    <w:name w:val="Document Map"/>
    <w:basedOn w:val="a"/>
    <w:link w:val="Char1"/>
    <w:uiPriority w:val="99"/>
    <w:semiHidden/>
    <w:unhideWhenUsed/>
    <w:rsid w:val="00CD2783"/>
    <w:rPr>
      <w:rFonts w:ascii="굴림" w:eastAsia="굴림"/>
      <w:sz w:val="18"/>
      <w:szCs w:val="18"/>
    </w:rPr>
  </w:style>
  <w:style w:type="character" w:customStyle="1" w:styleId="Char1">
    <w:name w:val="문서 구조 Char"/>
    <w:basedOn w:val="a0"/>
    <w:link w:val="a6"/>
    <w:uiPriority w:val="99"/>
    <w:semiHidden/>
    <w:rsid w:val="00CD2783"/>
    <w:rPr>
      <w:rFonts w:ascii="굴림" w:eastAsia="굴림"/>
      <w:sz w:val="18"/>
      <w:szCs w:val="18"/>
    </w:rPr>
  </w:style>
  <w:style w:type="paragraph" w:styleId="a7">
    <w:name w:val="header"/>
    <w:basedOn w:val="a"/>
    <w:link w:val="Char2"/>
    <w:uiPriority w:val="99"/>
    <w:semiHidden/>
    <w:unhideWhenUsed/>
    <w:rsid w:val="00CD2783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7"/>
    <w:uiPriority w:val="99"/>
    <w:semiHidden/>
    <w:rsid w:val="00CD2783"/>
  </w:style>
  <w:style w:type="paragraph" w:styleId="a8">
    <w:name w:val="footer"/>
    <w:basedOn w:val="a"/>
    <w:link w:val="Char3"/>
    <w:uiPriority w:val="99"/>
    <w:semiHidden/>
    <w:unhideWhenUsed/>
    <w:rsid w:val="00CD2783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8"/>
    <w:uiPriority w:val="99"/>
    <w:semiHidden/>
    <w:rsid w:val="00CD27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seunghyun</dc:creator>
  <cp:lastModifiedBy>김찬열/M/M Platform Lab(DMC연)/S5(책임)/삼성전자</cp:lastModifiedBy>
  <cp:revision>6</cp:revision>
  <dcterms:created xsi:type="dcterms:W3CDTF">2012-05-11T05:17:00Z</dcterms:created>
  <dcterms:modified xsi:type="dcterms:W3CDTF">2012-05-11T05:43:00Z</dcterms:modified>
</cp:coreProperties>
</file>