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1641E3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AD1EEC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9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Switzerland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27 April – 07 May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9F162A">
              <w:rPr>
                <w:u w:val="single"/>
              </w:rPr>
              <w:t>I012</w:t>
            </w:r>
            <w:r w:rsidR="005A45FF">
              <w:rPr>
                <w:u w:val="single"/>
              </w:rPr>
              <w:t>1</w:t>
            </w:r>
          </w:p>
          <w:p w:rsidR="007A0C02" w:rsidRPr="00630AA2" w:rsidRDefault="009F162A" w:rsidP="009F162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M243</w:t>
            </w:r>
            <w:r w:rsidR="005A45FF">
              <w:rPr>
                <w:u w:val="single"/>
              </w:rPr>
              <w:t>60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D7A8E" w:rsidRDefault="0045494B" w:rsidP="008C0F03">
            <w:pPr>
              <w:spacing w:before="60" w:after="60"/>
              <w:rPr>
                <w:b/>
                <w:szCs w:val="22"/>
              </w:rPr>
            </w:pPr>
            <w:r w:rsidRPr="00AD7A8E">
              <w:rPr>
                <w:b/>
                <w:szCs w:val="22"/>
              </w:rPr>
              <w:t xml:space="preserve">AHG7: </w:t>
            </w:r>
            <w:r w:rsidR="00A05F12" w:rsidRPr="00AD7A8E">
              <w:rPr>
                <w:b/>
                <w:szCs w:val="22"/>
              </w:rPr>
              <w:t xml:space="preserve">Cross-verification of </w:t>
            </w:r>
            <w:r w:rsidR="00E33B73" w:rsidRPr="00AD7A8E">
              <w:rPr>
                <w:b/>
                <w:szCs w:val="22"/>
              </w:rPr>
              <w:t xml:space="preserve">SONY and Sharp </w:t>
            </w:r>
            <w:r w:rsidR="00A05F12" w:rsidRPr="00AD7A8E">
              <w:rPr>
                <w:b/>
                <w:szCs w:val="22"/>
              </w:rPr>
              <w:t>proposal JCTVC-</w:t>
            </w:r>
            <w:r w:rsidR="00E33B73" w:rsidRPr="00AD7A8E">
              <w:rPr>
                <w:b/>
                <w:szCs w:val="22"/>
              </w:rPr>
              <w:t xml:space="preserve">I0107 </w:t>
            </w:r>
            <w:r w:rsidR="00A05F12" w:rsidRPr="00AD7A8E">
              <w:rPr>
                <w:b/>
                <w:szCs w:val="22"/>
              </w:rPr>
              <w:t>on “</w:t>
            </w:r>
            <w:r w:rsidR="00E33B73" w:rsidRPr="00AD7A8E">
              <w:rPr>
                <w:b/>
                <w:szCs w:val="22"/>
              </w:rPr>
              <w:t>Modification of merge candidate derivation to reduce MC memory bandwidth</w:t>
            </w:r>
            <w:r w:rsidR="00A05F12" w:rsidRPr="00AD7A8E">
              <w:rPr>
                <w:b/>
                <w:szCs w:val="22"/>
                <w:lang w:val="en-CA"/>
              </w:rPr>
              <w:t>”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A05F1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EE1185" w:rsidRPr="00115AE3" w:rsidRDefault="00A05F12" w:rsidP="00EE1185">
      <w:pPr>
        <w:jc w:val="both"/>
        <w:rPr>
          <w:szCs w:val="22"/>
          <w:lang w:val="en-GB" w:eastAsia="ja-JP"/>
        </w:rPr>
      </w:pPr>
      <w:r w:rsidRPr="008C0F03">
        <w:rPr>
          <w:szCs w:val="22"/>
        </w:rPr>
        <w:t xml:space="preserve">This contribution reports cross-check results for </w:t>
      </w:r>
      <w:r w:rsidR="00152CA2" w:rsidRPr="008C0F03">
        <w:rPr>
          <w:szCs w:val="22"/>
        </w:rPr>
        <w:t xml:space="preserve">SONY/Sharp </w:t>
      </w:r>
      <w:r w:rsidR="008C0F03" w:rsidRPr="008C0F03">
        <w:rPr>
          <w:szCs w:val="22"/>
        </w:rPr>
        <w:t xml:space="preserve">joint </w:t>
      </w:r>
      <w:r w:rsidRPr="008C0F03">
        <w:rPr>
          <w:szCs w:val="22"/>
        </w:rPr>
        <w:t>proposal JCTVC-</w:t>
      </w:r>
      <w:r w:rsidR="008C0F03" w:rsidRPr="008C0F03">
        <w:rPr>
          <w:szCs w:val="22"/>
        </w:rPr>
        <w:t xml:space="preserve">I0107 </w:t>
      </w:r>
      <w:r w:rsidRPr="008C0F03">
        <w:rPr>
          <w:szCs w:val="22"/>
        </w:rPr>
        <w:t>on “</w:t>
      </w:r>
      <w:r w:rsidR="008C0F03" w:rsidRPr="008C0F03">
        <w:rPr>
          <w:szCs w:val="22"/>
        </w:rPr>
        <w:t>Modification of merge candidate derivation to reduce MC memory bandwidth</w:t>
      </w:r>
      <w:r w:rsidRPr="008C0F03">
        <w:rPr>
          <w:szCs w:val="22"/>
          <w:lang w:val="en-CA"/>
        </w:rPr>
        <w:t>”</w:t>
      </w:r>
      <w:r w:rsidR="009F162A" w:rsidRPr="008C0F03">
        <w:rPr>
          <w:szCs w:val="22"/>
        </w:rPr>
        <w:t>.</w:t>
      </w:r>
      <w:r w:rsidRPr="008C0F03">
        <w:rPr>
          <w:szCs w:val="22"/>
        </w:rPr>
        <w:t xml:space="preserve">  In the proposal, it is advocated to </w:t>
      </w:r>
      <w:r w:rsidRPr="008C0F03">
        <w:rPr>
          <w:szCs w:val="22"/>
          <w:lang w:val="en-CA"/>
        </w:rPr>
        <w:t xml:space="preserve">restrict </w:t>
      </w:r>
      <w:r w:rsidR="008C0F03">
        <w:rPr>
          <w:szCs w:val="22"/>
          <w:lang w:val="en-CA"/>
        </w:rPr>
        <w:t>PUs of small block sizes (</w:t>
      </w:r>
      <w:r w:rsidR="008257F9">
        <w:rPr>
          <w:szCs w:val="22"/>
          <w:lang w:val="en-CA"/>
        </w:rPr>
        <w:t xml:space="preserve">e.g. </w:t>
      </w:r>
      <w:r w:rsidR="008C0F03">
        <w:rPr>
          <w:szCs w:val="22"/>
          <w:lang w:val="en-CA"/>
        </w:rPr>
        <w:t>4x4, 4x8, 8x4 and 8x8)</w:t>
      </w:r>
      <w:r w:rsidRPr="008C0F03">
        <w:rPr>
          <w:szCs w:val="22"/>
          <w:lang w:val="en-CA"/>
        </w:rPr>
        <w:t xml:space="preserve"> to </w:t>
      </w:r>
      <w:proofErr w:type="spellStart"/>
      <w:r w:rsidRPr="008C0F03">
        <w:rPr>
          <w:szCs w:val="22"/>
          <w:lang w:val="en-CA"/>
        </w:rPr>
        <w:t>uni</w:t>
      </w:r>
      <w:proofErr w:type="spellEnd"/>
      <w:r w:rsidRPr="008C0F03">
        <w:rPr>
          <w:szCs w:val="22"/>
          <w:lang w:val="en-CA"/>
        </w:rPr>
        <w:t xml:space="preserve">-prediction to address the worst case motion compensation memory bandwidth issue. </w:t>
      </w:r>
      <w:r w:rsidR="008C0F03">
        <w:rPr>
          <w:szCs w:val="22"/>
          <w:lang w:val="en-CA"/>
        </w:rPr>
        <w:t xml:space="preserve"> To reduce the coding loss, it is proposed to normatively change the merging candidate list derivation process by </w:t>
      </w:r>
      <w:r w:rsidR="008257F9">
        <w:rPr>
          <w:szCs w:val="22"/>
          <w:lang w:val="en-CA"/>
        </w:rPr>
        <w:t xml:space="preserve">converting </w:t>
      </w:r>
      <w:r w:rsidR="008C0F03">
        <w:rPr>
          <w:szCs w:val="22"/>
          <w:lang w:val="en-CA"/>
        </w:rPr>
        <w:t xml:space="preserve">the bi-predictive merging candidates to </w:t>
      </w:r>
      <w:proofErr w:type="spellStart"/>
      <w:r w:rsidR="008C0F03">
        <w:rPr>
          <w:szCs w:val="22"/>
          <w:lang w:val="en-CA"/>
        </w:rPr>
        <w:t>uni</w:t>
      </w:r>
      <w:proofErr w:type="spellEnd"/>
      <w:r w:rsidR="008C0F03">
        <w:rPr>
          <w:szCs w:val="22"/>
          <w:lang w:val="en-CA"/>
        </w:rPr>
        <w:t xml:space="preserve">-predictive ones for small block size PUs. </w:t>
      </w:r>
      <w:r w:rsidR="002A5603">
        <w:rPr>
          <w:szCs w:val="22"/>
          <w:lang w:val="en-CA"/>
        </w:rPr>
        <w:t xml:space="preserve">Which </w:t>
      </w:r>
      <w:r w:rsidR="008257F9">
        <w:rPr>
          <w:szCs w:val="22"/>
          <w:lang w:val="en-CA"/>
        </w:rPr>
        <w:t xml:space="preserve">combination of </w:t>
      </w:r>
      <w:r w:rsidR="002A5603">
        <w:rPr>
          <w:szCs w:val="22"/>
          <w:lang w:val="en-CA"/>
        </w:rPr>
        <w:t xml:space="preserve">small block size PUs </w:t>
      </w:r>
      <w:r w:rsidR="008257F9">
        <w:rPr>
          <w:szCs w:val="22"/>
          <w:lang w:val="en-CA"/>
        </w:rPr>
        <w:t xml:space="preserve">is </w:t>
      </w:r>
      <w:r w:rsidR="002A5603">
        <w:rPr>
          <w:szCs w:val="22"/>
          <w:lang w:val="en-CA"/>
        </w:rPr>
        <w:t xml:space="preserve">restricted to have </w:t>
      </w:r>
      <w:proofErr w:type="spellStart"/>
      <w:r w:rsidR="002A5603">
        <w:rPr>
          <w:szCs w:val="22"/>
          <w:lang w:val="en-CA"/>
        </w:rPr>
        <w:t>uni</w:t>
      </w:r>
      <w:proofErr w:type="spellEnd"/>
      <w:r w:rsidR="002A5603">
        <w:rPr>
          <w:szCs w:val="22"/>
          <w:lang w:val="en-CA"/>
        </w:rPr>
        <w:t xml:space="preserve">-predictive prediction is signalled in the SPS. For test cases are run and </w:t>
      </w:r>
      <w:r w:rsidR="002A5603">
        <w:rPr>
          <w:szCs w:val="22"/>
        </w:rPr>
        <w:t>the</w:t>
      </w:r>
      <w:r w:rsidR="00EE1185" w:rsidRPr="008C0F03">
        <w:rPr>
          <w:szCs w:val="22"/>
        </w:rPr>
        <w:t xml:space="preserve"> BD-rate results match the ones reported by </w:t>
      </w:r>
      <w:r w:rsidR="002A5603">
        <w:rPr>
          <w:szCs w:val="22"/>
        </w:rPr>
        <w:t xml:space="preserve">the </w:t>
      </w:r>
      <w:r w:rsidR="00EE1185" w:rsidRPr="008C0F03">
        <w:rPr>
          <w:szCs w:val="22"/>
        </w:rPr>
        <w:t>proponents. The source code was checked and confirmed to be consistent with the proposal description</w:t>
      </w:r>
      <w:r w:rsidR="00EE1185" w:rsidRPr="00115AE3">
        <w:rPr>
          <w:szCs w:val="22"/>
        </w:rPr>
        <w:t xml:space="preserve">. </w:t>
      </w: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HM6.0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EE1185">
        <w:rPr>
          <w:szCs w:val="22"/>
        </w:rPr>
        <w:t>.</w:t>
      </w:r>
    </w:p>
    <w:p w:rsidR="00152CA2" w:rsidRDefault="00152CA2" w:rsidP="00FB4AA4">
      <w:pPr>
        <w:jc w:val="both"/>
        <w:rPr>
          <w:szCs w:val="22"/>
        </w:rPr>
      </w:pPr>
      <w:r>
        <w:rPr>
          <w:szCs w:val="22"/>
        </w:rPr>
        <w:t>The following for test cases are verified:</w:t>
      </w:r>
    </w:p>
    <w:p w:rsidR="00152CA2" w:rsidRDefault="00152CA2" w:rsidP="00152CA2">
      <w:pPr>
        <w:pStyle w:val="ListParagraph"/>
        <w:numPr>
          <w:ilvl w:val="0"/>
          <w:numId w:val="49"/>
        </w:numPr>
        <w:jc w:val="both"/>
        <w:rPr>
          <w:szCs w:val="22"/>
        </w:rPr>
      </w:pPr>
      <w:proofErr w:type="gramStart"/>
      <w:r>
        <w:rPr>
          <w:szCs w:val="22"/>
        </w:rPr>
        <w:t>Case  C</w:t>
      </w:r>
      <w:proofErr w:type="gramEnd"/>
      <w:r>
        <w:rPr>
          <w:szCs w:val="22"/>
        </w:rPr>
        <w:t>: disable bi-predictive mode for 4x4, 8x4 and 4x8 inter PUs, encoder only method.</w:t>
      </w:r>
    </w:p>
    <w:p w:rsidR="00152CA2" w:rsidRDefault="00152CA2" w:rsidP="00152CA2">
      <w:pPr>
        <w:pStyle w:val="ListParagraph"/>
        <w:numPr>
          <w:ilvl w:val="0"/>
          <w:numId w:val="49"/>
        </w:numPr>
        <w:jc w:val="both"/>
        <w:rPr>
          <w:szCs w:val="22"/>
        </w:rPr>
      </w:pPr>
      <w:r>
        <w:rPr>
          <w:szCs w:val="22"/>
        </w:rPr>
        <w:t xml:space="preserve">Case G: disable bi-predictive mode for 4x4, 8x4 and 4x8 inter PUs, and convert bi-predictive merging candidates to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>-predictive merging candidates in the merging candidate list derivation for inter PUs of 4x4, 4x8 and 8x4.</w:t>
      </w:r>
    </w:p>
    <w:p w:rsidR="00152CA2" w:rsidRDefault="00152CA2" w:rsidP="00152CA2">
      <w:pPr>
        <w:pStyle w:val="ListParagraph"/>
        <w:numPr>
          <w:ilvl w:val="0"/>
          <w:numId w:val="49"/>
        </w:numPr>
        <w:jc w:val="both"/>
        <w:rPr>
          <w:szCs w:val="22"/>
        </w:rPr>
      </w:pPr>
      <w:r>
        <w:rPr>
          <w:szCs w:val="22"/>
        </w:rPr>
        <w:t>Case D: disable bi-predictive mode for 4x4, 8x4, 4x8 and 8x8 inter PUs, encoder only method.</w:t>
      </w:r>
    </w:p>
    <w:p w:rsidR="00152CA2" w:rsidRDefault="00152CA2" w:rsidP="00152CA2">
      <w:pPr>
        <w:pStyle w:val="ListParagraph"/>
        <w:numPr>
          <w:ilvl w:val="0"/>
          <w:numId w:val="49"/>
        </w:numPr>
        <w:jc w:val="both"/>
        <w:rPr>
          <w:szCs w:val="22"/>
        </w:rPr>
      </w:pPr>
      <w:r>
        <w:rPr>
          <w:szCs w:val="22"/>
        </w:rPr>
        <w:t xml:space="preserve">Case H: disable bi-predictive mode for 4x4, 8x4, 4x8 and 8x8 inter PUs, and convert bi-predictive merging candidates to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>-predictive merging candidates in the merging candidate list derivation for inter PUs of 4x4, 4x8, 8x4 and 8x8.</w:t>
      </w:r>
    </w:p>
    <w:p w:rsidR="0017117B" w:rsidRPr="0017117B" w:rsidRDefault="0017117B" w:rsidP="0017117B">
      <w:pPr>
        <w:ind w:left="360"/>
        <w:jc w:val="both"/>
        <w:rPr>
          <w:szCs w:val="22"/>
        </w:rPr>
      </w:pP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>-predictive mode is also disabled for 4x4 PUs in the four test cases above.</w:t>
      </w:r>
    </w:p>
    <w:p w:rsidR="00152CA2" w:rsidRPr="00152CA2" w:rsidRDefault="00152CA2" w:rsidP="00152CA2">
      <w:pPr>
        <w:pStyle w:val="ListParagraph"/>
        <w:jc w:val="both"/>
        <w:rPr>
          <w:szCs w:val="22"/>
        </w:rPr>
      </w:pPr>
    </w:p>
    <w:p w:rsidR="00553BAF" w:rsidRDefault="00553BAF" w:rsidP="005824F7">
      <w:pPr>
        <w:pStyle w:val="Heading1"/>
      </w:pPr>
      <w:r>
        <w:t>Experimental results</w:t>
      </w:r>
    </w:p>
    <w:p w:rsidR="00537EE3" w:rsidRDefault="00537EE3" w:rsidP="00537EE3">
      <w:pPr>
        <w:jc w:val="both"/>
      </w:pPr>
      <w:r>
        <w:t xml:space="preserve">The experimental results </w:t>
      </w:r>
      <w:r w:rsidR="005D4A27">
        <w:t>for</w:t>
      </w:r>
      <w:r w:rsidR="00430FC4">
        <w:t xml:space="preserve"> the four</w:t>
      </w:r>
      <w:r w:rsidR="005D4A27">
        <w:t xml:space="preserve"> test cases </w:t>
      </w:r>
      <w:r>
        <w:t xml:space="preserve">are summarized in Table </w:t>
      </w:r>
      <w:r w:rsidR="008C0F03">
        <w:t>2</w:t>
      </w:r>
      <w:r w:rsidR="00152CA2">
        <w:t xml:space="preserve"> to Table </w:t>
      </w:r>
      <w:r w:rsidR="00430FC4">
        <w:t>5</w:t>
      </w:r>
      <w:r>
        <w:t xml:space="preserve">. </w:t>
      </w:r>
      <w:r w:rsidR="008C0F03">
        <w:t>Compared to the HM6.0 anchor, the average los</w:t>
      </w:r>
      <w:r w:rsidR="005D4A27">
        <w:t>s of four test</w:t>
      </w:r>
      <w:r w:rsidR="00430FC4">
        <w:t>s</w:t>
      </w:r>
      <w:r w:rsidR="005D4A27">
        <w:t xml:space="preserve"> are list in Table 1. The normative changes in the merging list </w:t>
      </w:r>
      <w:r w:rsidR="005D4A27">
        <w:lastRenderedPageBreak/>
        <w:t>derivation do</w:t>
      </w:r>
      <w:r w:rsidR="00430FC4">
        <w:t xml:space="preserve"> </w:t>
      </w:r>
      <w:r w:rsidR="005D4A27">
        <w:t>reduce the loss (see Case G vs. Case C, and Case H vs. Case D</w:t>
      </w:r>
      <w:r w:rsidR="00D854E3">
        <w:t xml:space="preserve"> in Table 1</w:t>
      </w:r>
      <w:r w:rsidR="005D4A27">
        <w:t>)</w:t>
      </w:r>
      <w:r w:rsidR="00D854E3">
        <w:t>. The results here perfectly match the ones reported by the proponents. The runtime here may not be accurate.</w:t>
      </w:r>
    </w:p>
    <w:p w:rsidR="008C0F03" w:rsidRDefault="008C0F03" w:rsidP="00537EE3">
      <w:pPr>
        <w:jc w:val="both"/>
      </w:pPr>
    </w:p>
    <w:tbl>
      <w:tblPr>
        <w:tblStyle w:val="TableGrid"/>
        <w:tblW w:w="0" w:type="auto"/>
        <w:tblLook w:val="04A0"/>
      </w:tblPr>
      <w:tblGrid>
        <w:gridCol w:w="2358"/>
        <w:gridCol w:w="1980"/>
        <w:gridCol w:w="1890"/>
        <w:gridCol w:w="1620"/>
        <w:gridCol w:w="1728"/>
      </w:tblGrid>
      <w:tr w:rsidR="008C0F03" w:rsidTr="005D4A27">
        <w:tc>
          <w:tcPr>
            <w:tcW w:w="2358" w:type="dxa"/>
          </w:tcPr>
          <w:p w:rsidR="008C0F03" w:rsidRPr="00D854E3" w:rsidRDefault="008C0F03" w:rsidP="00537EE3">
            <w:pPr>
              <w:jc w:val="both"/>
              <w:rPr>
                <w:b/>
              </w:rPr>
            </w:pPr>
            <w:r w:rsidRPr="00D854E3">
              <w:rPr>
                <w:b/>
              </w:rPr>
              <w:t>Test</w:t>
            </w:r>
          </w:p>
        </w:tc>
        <w:tc>
          <w:tcPr>
            <w:tcW w:w="1980" w:type="dxa"/>
          </w:tcPr>
          <w:p w:rsidR="008C0F03" w:rsidRPr="00D854E3" w:rsidRDefault="008C0F03" w:rsidP="00537EE3">
            <w:pPr>
              <w:jc w:val="both"/>
              <w:rPr>
                <w:b/>
              </w:rPr>
            </w:pPr>
            <w:r w:rsidRPr="00D854E3">
              <w:rPr>
                <w:b/>
              </w:rPr>
              <w:t>RA-Main</w:t>
            </w:r>
            <w:r w:rsidR="005D4A27" w:rsidRPr="00D854E3">
              <w:rPr>
                <w:b/>
              </w:rPr>
              <w:t xml:space="preserve"> (%)</w:t>
            </w:r>
          </w:p>
        </w:tc>
        <w:tc>
          <w:tcPr>
            <w:tcW w:w="1890" w:type="dxa"/>
          </w:tcPr>
          <w:p w:rsidR="008C0F03" w:rsidRPr="00D854E3" w:rsidRDefault="008C0F03" w:rsidP="00537EE3">
            <w:pPr>
              <w:jc w:val="both"/>
              <w:rPr>
                <w:b/>
              </w:rPr>
            </w:pPr>
            <w:r w:rsidRPr="00D854E3">
              <w:rPr>
                <w:b/>
              </w:rPr>
              <w:t>RA-HE10</w:t>
            </w:r>
            <w:r w:rsidR="005D4A27" w:rsidRPr="00D854E3">
              <w:rPr>
                <w:b/>
              </w:rPr>
              <w:t xml:space="preserve"> (%)</w:t>
            </w:r>
          </w:p>
        </w:tc>
        <w:tc>
          <w:tcPr>
            <w:tcW w:w="1620" w:type="dxa"/>
          </w:tcPr>
          <w:p w:rsidR="008C0F03" w:rsidRPr="00D854E3" w:rsidRDefault="008C0F03" w:rsidP="00537EE3">
            <w:pPr>
              <w:jc w:val="both"/>
              <w:rPr>
                <w:b/>
              </w:rPr>
            </w:pPr>
            <w:r w:rsidRPr="00D854E3">
              <w:rPr>
                <w:b/>
              </w:rPr>
              <w:t>LB-Main</w:t>
            </w:r>
            <w:r w:rsidR="005D4A27" w:rsidRPr="00D854E3">
              <w:rPr>
                <w:b/>
              </w:rPr>
              <w:t xml:space="preserve"> (%)</w:t>
            </w:r>
          </w:p>
        </w:tc>
        <w:tc>
          <w:tcPr>
            <w:tcW w:w="1728" w:type="dxa"/>
          </w:tcPr>
          <w:p w:rsidR="008C0F03" w:rsidRPr="00D854E3" w:rsidRDefault="008C0F03" w:rsidP="00537EE3">
            <w:pPr>
              <w:jc w:val="both"/>
              <w:rPr>
                <w:b/>
              </w:rPr>
            </w:pPr>
            <w:r w:rsidRPr="00D854E3">
              <w:rPr>
                <w:b/>
              </w:rPr>
              <w:t>LB-HE10</w:t>
            </w:r>
            <w:r w:rsidR="005D4A27" w:rsidRPr="00D854E3">
              <w:rPr>
                <w:b/>
              </w:rPr>
              <w:t xml:space="preserve"> (%)</w:t>
            </w:r>
          </w:p>
        </w:tc>
      </w:tr>
      <w:tr w:rsidR="008C0F03" w:rsidTr="005D4A27">
        <w:tc>
          <w:tcPr>
            <w:tcW w:w="2358" w:type="dxa"/>
          </w:tcPr>
          <w:p w:rsidR="008C0F03" w:rsidRDefault="008C0F03" w:rsidP="00537EE3">
            <w:pPr>
              <w:jc w:val="both"/>
            </w:pPr>
            <w:r>
              <w:t>Case C</w:t>
            </w:r>
            <w:r w:rsidR="005D4A27">
              <w:t xml:space="preserve"> (encoder only)</w:t>
            </w:r>
          </w:p>
        </w:tc>
        <w:tc>
          <w:tcPr>
            <w:tcW w:w="1980" w:type="dxa"/>
          </w:tcPr>
          <w:p w:rsidR="008C0F03" w:rsidRDefault="008C0F03" w:rsidP="00537EE3">
            <w:pPr>
              <w:jc w:val="both"/>
            </w:pPr>
            <w:r>
              <w:t>0.5</w:t>
            </w:r>
          </w:p>
        </w:tc>
        <w:tc>
          <w:tcPr>
            <w:tcW w:w="1890" w:type="dxa"/>
          </w:tcPr>
          <w:p w:rsidR="008C0F03" w:rsidRDefault="008C0F03" w:rsidP="00537EE3">
            <w:pPr>
              <w:jc w:val="both"/>
            </w:pPr>
            <w:r>
              <w:t>0.4</w:t>
            </w:r>
          </w:p>
        </w:tc>
        <w:tc>
          <w:tcPr>
            <w:tcW w:w="1620" w:type="dxa"/>
          </w:tcPr>
          <w:p w:rsidR="008C0F03" w:rsidRDefault="008C0F03" w:rsidP="00537EE3">
            <w:pPr>
              <w:jc w:val="both"/>
            </w:pPr>
            <w:r>
              <w:t>0.8</w:t>
            </w:r>
          </w:p>
        </w:tc>
        <w:tc>
          <w:tcPr>
            <w:tcW w:w="1728" w:type="dxa"/>
          </w:tcPr>
          <w:p w:rsidR="008C0F03" w:rsidRDefault="008C0F03" w:rsidP="00537EE3">
            <w:pPr>
              <w:jc w:val="both"/>
            </w:pPr>
            <w:r>
              <w:t>0.6</w:t>
            </w:r>
          </w:p>
        </w:tc>
      </w:tr>
      <w:tr w:rsidR="008C0F03" w:rsidTr="005D4A27">
        <w:tc>
          <w:tcPr>
            <w:tcW w:w="2358" w:type="dxa"/>
          </w:tcPr>
          <w:p w:rsidR="008C0F03" w:rsidRPr="005D4A27" w:rsidRDefault="008C0F03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Case G</w:t>
            </w:r>
            <w:r w:rsidR="005D4A27">
              <w:rPr>
                <w:highlight w:val="yellow"/>
              </w:rPr>
              <w:t xml:space="preserve"> (proposed)</w:t>
            </w:r>
          </w:p>
        </w:tc>
        <w:tc>
          <w:tcPr>
            <w:tcW w:w="1980" w:type="dxa"/>
          </w:tcPr>
          <w:p w:rsidR="008C0F03" w:rsidRPr="005D4A27" w:rsidRDefault="008C0F03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0.4</w:t>
            </w:r>
          </w:p>
        </w:tc>
        <w:tc>
          <w:tcPr>
            <w:tcW w:w="1890" w:type="dxa"/>
          </w:tcPr>
          <w:p w:rsidR="008C0F03" w:rsidRPr="005D4A27" w:rsidRDefault="008C0F03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0.3</w:t>
            </w:r>
          </w:p>
        </w:tc>
        <w:tc>
          <w:tcPr>
            <w:tcW w:w="1620" w:type="dxa"/>
          </w:tcPr>
          <w:p w:rsidR="008C0F03" w:rsidRPr="005D4A27" w:rsidRDefault="008C0F03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0.4</w:t>
            </w:r>
          </w:p>
        </w:tc>
        <w:tc>
          <w:tcPr>
            <w:tcW w:w="1728" w:type="dxa"/>
          </w:tcPr>
          <w:p w:rsidR="008C0F03" w:rsidRPr="005D4A27" w:rsidRDefault="008C0F03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0.3</w:t>
            </w:r>
          </w:p>
        </w:tc>
      </w:tr>
      <w:tr w:rsidR="008C0F03" w:rsidTr="005D4A27">
        <w:tc>
          <w:tcPr>
            <w:tcW w:w="2358" w:type="dxa"/>
          </w:tcPr>
          <w:p w:rsidR="008C0F03" w:rsidRDefault="008C0F03" w:rsidP="00537EE3">
            <w:pPr>
              <w:jc w:val="both"/>
            </w:pPr>
            <w:r>
              <w:t>Case D</w:t>
            </w:r>
            <w:r w:rsidR="005D4A27">
              <w:t xml:space="preserve"> (encoder only)</w:t>
            </w:r>
          </w:p>
        </w:tc>
        <w:tc>
          <w:tcPr>
            <w:tcW w:w="1980" w:type="dxa"/>
          </w:tcPr>
          <w:p w:rsidR="008C0F03" w:rsidRDefault="008C0F03" w:rsidP="00537EE3">
            <w:pPr>
              <w:jc w:val="both"/>
            </w:pPr>
            <w:r>
              <w:t>1.5</w:t>
            </w:r>
          </w:p>
        </w:tc>
        <w:tc>
          <w:tcPr>
            <w:tcW w:w="1890" w:type="dxa"/>
          </w:tcPr>
          <w:p w:rsidR="008C0F03" w:rsidRDefault="008C0F03" w:rsidP="00537EE3">
            <w:pPr>
              <w:jc w:val="both"/>
            </w:pPr>
            <w:r>
              <w:t>1.2</w:t>
            </w:r>
          </w:p>
        </w:tc>
        <w:tc>
          <w:tcPr>
            <w:tcW w:w="1620" w:type="dxa"/>
          </w:tcPr>
          <w:p w:rsidR="008C0F03" w:rsidRDefault="008C0F03" w:rsidP="00537EE3">
            <w:pPr>
              <w:jc w:val="both"/>
            </w:pPr>
            <w:r>
              <w:t>2.1</w:t>
            </w:r>
          </w:p>
        </w:tc>
        <w:tc>
          <w:tcPr>
            <w:tcW w:w="1728" w:type="dxa"/>
          </w:tcPr>
          <w:p w:rsidR="008C0F03" w:rsidRDefault="008C0F03" w:rsidP="00537EE3">
            <w:pPr>
              <w:jc w:val="both"/>
            </w:pPr>
            <w:r>
              <w:t>1.7</w:t>
            </w:r>
          </w:p>
        </w:tc>
      </w:tr>
      <w:tr w:rsidR="008C0F03" w:rsidTr="005D4A27">
        <w:tc>
          <w:tcPr>
            <w:tcW w:w="2358" w:type="dxa"/>
          </w:tcPr>
          <w:p w:rsidR="008C0F03" w:rsidRPr="005D4A27" w:rsidRDefault="008C0F03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Case H</w:t>
            </w:r>
            <w:r w:rsidR="005D4A27">
              <w:rPr>
                <w:highlight w:val="yellow"/>
              </w:rPr>
              <w:t xml:space="preserve"> (proposed)</w:t>
            </w:r>
          </w:p>
        </w:tc>
        <w:tc>
          <w:tcPr>
            <w:tcW w:w="1980" w:type="dxa"/>
          </w:tcPr>
          <w:p w:rsidR="008C0F03" w:rsidRPr="005D4A27" w:rsidRDefault="005D4A27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1.0</w:t>
            </w:r>
          </w:p>
        </w:tc>
        <w:tc>
          <w:tcPr>
            <w:tcW w:w="1890" w:type="dxa"/>
          </w:tcPr>
          <w:p w:rsidR="008C0F03" w:rsidRPr="005D4A27" w:rsidRDefault="005D4A27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0.8</w:t>
            </w:r>
          </w:p>
        </w:tc>
        <w:tc>
          <w:tcPr>
            <w:tcW w:w="1620" w:type="dxa"/>
          </w:tcPr>
          <w:p w:rsidR="008C0F03" w:rsidRPr="005D4A27" w:rsidRDefault="005D4A27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1.1</w:t>
            </w:r>
          </w:p>
        </w:tc>
        <w:tc>
          <w:tcPr>
            <w:tcW w:w="1728" w:type="dxa"/>
          </w:tcPr>
          <w:p w:rsidR="008C0F03" w:rsidRPr="005D4A27" w:rsidRDefault="005D4A27" w:rsidP="00537EE3">
            <w:pPr>
              <w:jc w:val="both"/>
              <w:rPr>
                <w:highlight w:val="yellow"/>
              </w:rPr>
            </w:pPr>
            <w:r w:rsidRPr="005D4A27">
              <w:rPr>
                <w:highlight w:val="yellow"/>
              </w:rPr>
              <w:t>0.9</w:t>
            </w:r>
          </w:p>
        </w:tc>
      </w:tr>
    </w:tbl>
    <w:p w:rsidR="008C0F03" w:rsidRDefault="005D4A27" w:rsidP="00537EE3">
      <w:pPr>
        <w:jc w:val="both"/>
      </w:pPr>
      <w:proofErr w:type="gramStart"/>
      <w:r>
        <w:t>Table 1.</w:t>
      </w:r>
      <w:proofErr w:type="gramEnd"/>
      <w:r>
        <w:t xml:space="preserve"> Summary of results</w:t>
      </w:r>
    </w:p>
    <w:p w:rsidR="00152CA2" w:rsidRDefault="00152CA2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tbl>
      <w:tblPr>
        <w:tblW w:w="7941" w:type="dxa"/>
        <w:tblInd w:w="108" w:type="dxa"/>
        <w:tblLook w:val="04A0"/>
      </w:tblPr>
      <w:tblGrid>
        <w:gridCol w:w="1300"/>
        <w:gridCol w:w="1163"/>
        <w:gridCol w:w="1135"/>
        <w:gridCol w:w="1163"/>
        <w:gridCol w:w="1069"/>
        <w:gridCol w:w="1043"/>
        <w:gridCol w:w="1068"/>
      </w:tblGrid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91%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152CA2" w:rsidRPr="00152CA2" w:rsidTr="00152CA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89%</w:t>
            </w:r>
          </w:p>
        </w:tc>
      </w:tr>
      <w:tr w:rsidR="00152CA2" w:rsidRPr="00152CA2" w:rsidTr="00152CA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2CA2" w:rsidRPr="00152CA2" w:rsidRDefault="00152CA2" w:rsidP="00152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52C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</w:tbl>
    <w:p w:rsidR="00152CA2" w:rsidRDefault="00152CA2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537EE3" w:rsidRDefault="00537EE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Table </w:t>
      </w:r>
      <w:r w:rsidR="008C0F03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.</w:t>
      </w:r>
      <w:proofErr w:type="gramEnd"/>
      <w:r>
        <w:rPr>
          <w:rFonts w:ascii="Times New Roman" w:hAnsi="Times New Roman"/>
          <w:sz w:val="22"/>
          <w:szCs w:val="22"/>
        </w:rPr>
        <w:t xml:space="preserve"> Experimental results of </w:t>
      </w:r>
      <w:r w:rsidR="00152CA2">
        <w:rPr>
          <w:rFonts w:ascii="Times New Roman" w:hAnsi="Times New Roman"/>
          <w:sz w:val="22"/>
          <w:szCs w:val="22"/>
        </w:rPr>
        <w:t>case C: disable bi-predictive mode for 4x4, 8x4 and 4x8, encoder only.</w:t>
      </w:r>
    </w:p>
    <w:p w:rsidR="00152CA2" w:rsidRDefault="00152CA2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tbl>
      <w:tblPr>
        <w:tblW w:w="7940" w:type="dxa"/>
        <w:tblInd w:w="108" w:type="dxa"/>
        <w:tblLook w:val="04A0"/>
      </w:tblPr>
      <w:tblGrid>
        <w:gridCol w:w="1300"/>
        <w:gridCol w:w="1061"/>
        <w:gridCol w:w="1187"/>
        <w:gridCol w:w="1212"/>
        <w:gridCol w:w="975"/>
        <w:gridCol w:w="1091"/>
        <w:gridCol w:w="1114"/>
      </w:tblGrid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A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3F20B3" w:rsidRPr="003F20B3" w:rsidTr="003F20B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90%</w:t>
            </w:r>
          </w:p>
        </w:tc>
      </w:tr>
      <w:tr w:rsidR="003F20B3" w:rsidRPr="003F20B3" w:rsidTr="003F20B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20B3" w:rsidRPr="003F20B3" w:rsidRDefault="003F20B3" w:rsidP="003F20B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F20B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</w:tbl>
    <w:p w:rsidR="003F20B3" w:rsidRDefault="003F20B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3F20B3" w:rsidRDefault="003F20B3" w:rsidP="003F20B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Table </w:t>
      </w:r>
      <w:r w:rsidR="008C0F03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.</w:t>
      </w:r>
      <w:proofErr w:type="gramEnd"/>
      <w:r>
        <w:rPr>
          <w:rFonts w:ascii="Times New Roman" w:hAnsi="Times New Roman"/>
          <w:sz w:val="22"/>
          <w:szCs w:val="22"/>
        </w:rPr>
        <w:t xml:space="preserve"> Experimental results of case G: disable bi-predictive mode for 4x4, 8x4 and 4x8, with normative changes in the merging list derivation</w:t>
      </w:r>
    </w:p>
    <w:p w:rsidR="003F20B3" w:rsidRDefault="003F20B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tbl>
      <w:tblPr>
        <w:tblW w:w="7941" w:type="dxa"/>
        <w:tblInd w:w="108" w:type="dxa"/>
        <w:tblLook w:val="04A0"/>
      </w:tblPr>
      <w:tblGrid>
        <w:gridCol w:w="1300"/>
        <w:gridCol w:w="1163"/>
        <w:gridCol w:w="1135"/>
        <w:gridCol w:w="1163"/>
        <w:gridCol w:w="1069"/>
        <w:gridCol w:w="1043"/>
        <w:gridCol w:w="1068"/>
      </w:tblGrid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2.3%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1.9%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1.2%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2.3%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2.5%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2.1%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2.7%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2.6%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2.1%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1.3%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1.8%</w:t>
            </w:r>
          </w:p>
        </w:tc>
      </w:tr>
      <w:tr w:rsidR="009F3413" w:rsidRPr="009F3413" w:rsidTr="009F3413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86%</w:t>
            </w:r>
          </w:p>
        </w:tc>
      </w:tr>
      <w:tr w:rsidR="009F3413" w:rsidRPr="009F3413" w:rsidTr="009F3413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3413" w:rsidRPr="009F3413" w:rsidRDefault="009F3413" w:rsidP="009F34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341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</w:tbl>
    <w:p w:rsidR="009F3413" w:rsidRDefault="009F341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9F3413" w:rsidRDefault="009F2BE6" w:rsidP="009F341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Table </w:t>
      </w:r>
      <w:r w:rsidR="008C0F03">
        <w:rPr>
          <w:rFonts w:ascii="Times New Roman" w:hAnsi="Times New Roman"/>
          <w:sz w:val="22"/>
          <w:szCs w:val="22"/>
        </w:rPr>
        <w:t>4</w:t>
      </w:r>
      <w:r w:rsidR="009F3413">
        <w:rPr>
          <w:rFonts w:ascii="Times New Roman" w:hAnsi="Times New Roman"/>
          <w:sz w:val="22"/>
          <w:szCs w:val="22"/>
        </w:rPr>
        <w:t>.</w:t>
      </w:r>
      <w:proofErr w:type="gramEnd"/>
      <w:r w:rsidR="009F3413">
        <w:rPr>
          <w:rFonts w:ascii="Times New Roman" w:hAnsi="Times New Roman"/>
          <w:sz w:val="22"/>
          <w:szCs w:val="22"/>
        </w:rPr>
        <w:t xml:space="preserve"> Experimental results of case D: disable bi-predictive mode for 4x4, 8x4, 4x8 and 8x8, encoder only.</w:t>
      </w:r>
    </w:p>
    <w:p w:rsidR="009F3413" w:rsidRDefault="009F341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tbl>
      <w:tblPr>
        <w:tblW w:w="7941" w:type="dxa"/>
        <w:tblInd w:w="108" w:type="dxa"/>
        <w:tblLook w:val="04A0"/>
      </w:tblPr>
      <w:tblGrid>
        <w:gridCol w:w="1300"/>
        <w:gridCol w:w="1110"/>
        <w:gridCol w:w="1241"/>
        <w:gridCol w:w="1109"/>
        <w:gridCol w:w="1020"/>
        <w:gridCol w:w="1141"/>
        <w:gridCol w:w="1020"/>
      </w:tblGrid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0.8%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0.6%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9F2BE6" w:rsidRPr="009F2BE6" w:rsidTr="009F2BE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9F2BE6" w:rsidRPr="009F2BE6" w:rsidTr="009F2BE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2BE6" w:rsidRPr="009F2BE6" w:rsidRDefault="009F2BE6" w:rsidP="009F2B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9F2BE6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9F3413" w:rsidRDefault="009F341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9F2BE6" w:rsidRDefault="009F2BE6" w:rsidP="009F2BE6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Table </w:t>
      </w:r>
      <w:r w:rsidR="008C0F03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.</w:t>
      </w:r>
      <w:proofErr w:type="gramEnd"/>
      <w:r>
        <w:rPr>
          <w:rFonts w:ascii="Times New Roman" w:hAnsi="Times New Roman"/>
          <w:sz w:val="22"/>
          <w:szCs w:val="22"/>
        </w:rPr>
        <w:t xml:space="preserve"> Experimental results of case H: disable bi-predictive mode for 4x4, 8x4 </w:t>
      </w:r>
      <w:r w:rsidR="008C0F03">
        <w:rPr>
          <w:rFonts w:ascii="Times New Roman" w:hAnsi="Times New Roman"/>
          <w:sz w:val="22"/>
          <w:szCs w:val="22"/>
        </w:rPr>
        <w:t>4x8 and 8</w:t>
      </w:r>
      <w:r>
        <w:rPr>
          <w:rFonts w:ascii="Times New Roman" w:hAnsi="Times New Roman"/>
          <w:sz w:val="22"/>
          <w:szCs w:val="22"/>
        </w:rPr>
        <w:t>x8, with normative changes in the merging list derivation</w:t>
      </w:r>
    </w:p>
    <w:p w:rsidR="001D4600" w:rsidRPr="005824F7" w:rsidRDefault="00A05F12" w:rsidP="001D4600">
      <w:pPr>
        <w:pStyle w:val="Heading1"/>
        <w:rPr>
          <w:szCs w:val="22"/>
        </w:rPr>
      </w:pPr>
      <w:r>
        <w:t>Comments</w:t>
      </w:r>
    </w:p>
    <w:p w:rsidR="007F6985" w:rsidRDefault="007D7395" w:rsidP="00A52300">
      <w:pPr>
        <w:jc w:val="both"/>
        <w:rPr>
          <w:szCs w:val="22"/>
        </w:rPr>
      </w:pPr>
      <w:r>
        <w:rPr>
          <w:szCs w:val="22"/>
        </w:rPr>
        <w:t xml:space="preserve">Restriction </w:t>
      </w:r>
      <w:r w:rsidR="00DD087B">
        <w:rPr>
          <w:szCs w:val="22"/>
        </w:rPr>
        <w:t xml:space="preserve">of </w:t>
      </w:r>
      <w:r>
        <w:rPr>
          <w:szCs w:val="22"/>
        </w:rPr>
        <w:t xml:space="preserve">bi-predictive mode for small block size PUs is an effective way to limit the worst case motion compensation memory bandwidth. </w:t>
      </w:r>
      <w:r w:rsidR="00EE1185">
        <w:rPr>
          <w:szCs w:val="22"/>
        </w:rPr>
        <w:t>It is recommended to consider the proposed restriction together with other restrictions in the same category, and apply the restrictions across levels</w:t>
      </w:r>
      <w:r>
        <w:rPr>
          <w:szCs w:val="22"/>
        </w:rPr>
        <w:t>.</w:t>
      </w:r>
    </w:p>
    <w:p w:rsidR="00195FAA" w:rsidRDefault="00195FAA" w:rsidP="00A52300">
      <w:pPr>
        <w:jc w:val="both"/>
        <w:rPr>
          <w:szCs w:val="22"/>
        </w:rPr>
      </w:pPr>
      <w:r>
        <w:rPr>
          <w:szCs w:val="22"/>
        </w:rPr>
        <w:t xml:space="preserve">In addition to normative changes in the merging list derivation, avoiding transmitting the PU-level merge flag and inter prediction direction flag for small block size PUs can further reduce the coding loss of the </w:t>
      </w:r>
      <w:r w:rsidR="00DD087B">
        <w:rPr>
          <w:szCs w:val="22"/>
        </w:rPr>
        <w:t xml:space="preserve">proposed </w:t>
      </w:r>
      <w:r>
        <w:rPr>
          <w:szCs w:val="22"/>
        </w:rPr>
        <w:t xml:space="preserve">restriction.   </w:t>
      </w:r>
    </w:p>
    <w:p w:rsidR="00674F4D" w:rsidRDefault="00D55117" w:rsidP="00A52300">
      <w:pPr>
        <w:jc w:val="both"/>
        <w:rPr>
          <w:rFonts w:ascii="Arial" w:hAnsi="Arial"/>
          <w:sz w:val="24"/>
        </w:rPr>
      </w:pPr>
      <w:r>
        <w:rPr>
          <w:szCs w:val="22"/>
        </w:rPr>
        <w:t>The</w:t>
      </w:r>
      <w:r w:rsidR="00674F4D">
        <w:rPr>
          <w:szCs w:val="22"/>
        </w:rPr>
        <w:t xml:space="preserve"> 4x4 inter PUs are hard to use in practical encoder implementation, </w:t>
      </w:r>
      <w:r w:rsidR="00DD087B">
        <w:rPr>
          <w:szCs w:val="22"/>
        </w:rPr>
        <w:t xml:space="preserve">and </w:t>
      </w:r>
      <w:r w:rsidR="00674F4D">
        <w:rPr>
          <w:szCs w:val="22"/>
        </w:rPr>
        <w:t xml:space="preserve">may also significantly increase the cost of merging candidate list derivation logic even on the decoder side. It is therefore strongly recommended to disable 4x4 </w:t>
      </w:r>
      <w:r>
        <w:rPr>
          <w:szCs w:val="22"/>
        </w:rPr>
        <w:t xml:space="preserve">inter </w:t>
      </w:r>
      <w:r w:rsidR="00674F4D">
        <w:rPr>
          <w:szCs w:val="22"/>
        </w:rPr>
        <w:t xml:space="preserve">PUs in the HEVC standard.   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933AD4" w:rsidRDefault="00865C2D" w:rsidP="00865C2D">
      <w:pPr>
        <w:spacing w:before="60" w:after="60"/>
        <w:rPr>
          <w:szCs w:val="22"/>
          <w:lang w:eastAsia="ja-JP"/>
          <w:rPrChange w:id="1" w:author="a0198101" w:date="2012-04-16T20:46:00Z">
            <w:rPr>
              <w:szCs w:val="22"/>
              <w:lang w:eastAsia="ja-JP"/>
            </w:rPr>
          </w:rPrChange>
        </w:rPr>
      </w:pPr>
      <w:proofErr w:type="gramStart"/>
      <w:r w:rsidRPr="00933AD4">
        <w:rPr>
          <w:szCs w:val="22"/>
          <w:lang w:eastAsia="ja-JP"/>
          <w:rPrChange w:id="2" w:author="a0198101" w:date="2012-04-16T20:46:00Z">
            <w:rPr>
              <w:szCs w:val="22"/>
              <w:lang w:eastAsia="ja-JP"/>
            </w:rPr>
          </w:rPrChange>
        </w:rPr>
        <w:t>[1]</w:t>
      </w:r>
      <w:r w:rsidRPr="00933AD4">
        <w:rPr>
          <w:szCs w:val="22"/>
          <w:lang w:eastAsia="ja-JP"/>
          <w:rPrChange w:id="3" w:author="a0198101" w:date="2012-04-16T20:46:00Z">
            <w:rPr>
              <w:szCs w:val="22"/>
              <w:lang w:eastAsia="ja-JP"/>
            </w:rPr>
          </w:rPrChange>
        </w:rPr>
        <w:tab/>
      </w:r>
      <w:r w:rsidRPr="00933AD4">
        <w:rPr>
          <w:szCs w:val="22"/>
          <w:rPrChange w:id="4" w:author="a0198101" w:date="2012-04-16T20:46:00Z">
            <w:rPr>
              <w:szCs w:val="22"/>
            </w:rPr>
          </w:rPrChange>
        </w:rPr>
        <w:t>F. Bossen</w:t>
      </w:r>
      <w:r w:rsidRPr="00933AD4">
        <w:rPr>
          <w:szCs w:val="22"/>
          <w:lang w:eastAsia="ja-JP"/>
          <w:rPrChange w:id="5" w:author="a0198101" w:date="2012-04-16T20:46:00Z">
            <w:rPr>
              <w:szCs w:val="22"/>
              <w:lang w:eastAsia="ja-JP"/>
            </w:rPr>
          </w:rPrChange>
        </w:rPr>
        <w:t>, “</w:t>
      </w:r>
      <w:r w:rsidRPr="00933AD4">
        <w:rPr>
          <w:szCs w:val="22"/>
          <w:rPrChange w:id="6" w:author="a0198101" w:date="2012-04-16T20:46:00Z">
            <w:rPr>
              <w:szCs w:val="22"/>
            </w:rPr>
          </w:rPrChange>
        </w:rPr>
        <w:t>Common test conditions and software reference configurations</w:t>
      </w:r>
      <w:r w:rsidRPr="00933AD4">
        <w:rPr>
          <w:szCs w:val="22"/>
          <w:lang w:eastAsia="ja-JP"/>
          <w:rPrChange w:id="7" w:author="a0198101" w:date="2012-04-16T20:46:00Z">
            <w:rPr>
              <w:szCs w:val="22"/>
              <w:lang w:eastAsia="ja-JP"/>
            </w:rPr>
          </w:rPrChange>
        </w:rPr>
        <w:t>,” JCT-VC Document, JCTVC-G1</w:t>
      </w:r>
      <w:r w:rsidR="003A7822" w:rsidRPr="00933AD4">
        <w:rPr>
          <w:szCs w:val="22"/>
          <w:lang w:eastAsia="ja-JP"/>
          <w:rPrChange w:id="8" w:author="a0198101" w:date="2012-04-16T20:46:00Z">
            <w:rPr>
              <w:szCs w:val="22"/>
              <w:lang w:eastAsia="ja-JP"/>
            </w:rPr>
          </w:rPrChange>
        </w:rPr>
        <w:t>1</w:t>
      </w:r>
      <w:r w:rsidRPr="00933AD4">
        <w:rPr>
          <w:szCs w:val="22"/>
          <w:lang w:eastAsia="ja-JP"/>
          <w:rPrChange w:id="9" w:author="a0198101" w:date="2012-04-16T20:46:00Z">
            <w:rPr>
              <w:szCs w:val="22"/>
              <w:lang w:eastAsia="ja-JP"/>
            </w:rPr>
          </w:rPrChange>
        </w:rPr>
        <w:t xml:space="preserve">00, </w:t>
      </w:r>
      <w:r w:rsidR="003A7822" w:rsidRPr="00933AD4">
        <w:rPr>
          <w:szCs w:val="22"/>
          <w:rPrChange w:id="10" w:author="a0198101" w:date="2012-04-16T20:46:00Z">
            <w:rPr>
              <w:szCs w:val="22"/>
            </w:rPr>
          </w:rPrChange>
        </w:rPr>
        <w:t>San Jose</w:t>
      </w:r>
      <w:r w:rsidRPr="00933AD4">
        <w:rPr>
          <w:szCs w:val="22"/>
          <w:lang w:eastAsia="ja-JP"/>
          <w:rPrChange w:id="11" w:author="a0198101" w:date="2012-04-16T20:46:00Z">
            <w:rPr>
              <w:szCs w:val="22"/>
              <w:lang w:eastAsia="ja-JP"/>
            </w:rPr>
          </w:rPrChange>
        </w:rPr>
        <w:t>,</w:t>
      </w:r>
      <w:r w:rsidR="003A7822" w:rsidRPr="00933AD4">
        <w:rPr>
          <w:szCs w:val="22"/>
          <w:lang w:eastAsia="ja-JP"/>
          <w:rPrChange w:id="12" w:author="a0198101" w:date="2012-04-16T20:46:00Z">
            <w:rPr>
              <w:szCs w:val="22"/>
              <w:lang w:eastAsia="ja-JP"/>
            </w:rPr>
          </w:rPrChange>
        </w:rPr>
        <w:t xml:space="preserve"> CA</w:t>
      </w:r>
      <w:r w:rsidRPr="00933AD4">
        <w:rPr>
          <w:szCs w:val="22"/>
          <w:lang w:eastAsia="ja-JP"/>
          <w:rPrChange w:id="13" w:author="a0198101" w:date="2012-04-16T20:46:00Z">
            <w:rPr>
              <w:szCs w:val="22"/>
              <w:lang w:eastAsia="ja-JP"/>
            </w:rPr>
          </w:rPrChange>
        </w:rPr>
        <w:t>,</w:t>
      </w:r>
      <w:r w:rsidR="003A7822" w:rsidRPr="00933AD4">
        <w:rPr>
          <w:szCs w:val="22"/>
          <w:lang w:eastAsia="ja-JP"/>
          <w:rPrChange w:id="14" w:author="a0198101" w:date="2012-04-16T20:46:00Z">
            <w:rPr>
              <w:szCs w:val="22"/>
              <w:lang w:eastAsia="ja-JP"/>
            </w:rPr>
          </w:rPrChange>
        </w:rPr>
        <w:t xml:space="preserve"> USA, February</w:t>
      </w:r>
      <w:r w:rsidRPr="00933AD4">
        <w:rPr>
          <w:szCs w:val="22"/>
          <w:lang w:eastAsia="ja-JP"/>
          <w:rPrChange w:id="15" w:author="a0198101" w:date="2012-04-16T20:46:00Z">
            <w:rPr>
              <w:szCs w:val="22"/>
              <w:lang w:eastAsia="ja-JP"/>
            </w:rPr>
          </w:rPrChange>
        </w:rPr>
        <w:t xml:space="preserve"> 201</w:t>
      </w:r>
      <w:r w:rsidR="003A7822" w:rsidRPr="00933AD4">
        <w:rPr>
          <w:szCs w:val="22"/>
          <w:lang w:eastAsia="ja-JP"/>
          <w:rPrChange w:id="16" w:author="a0198101" w:date="2012-04-16T20:46:00Z">
            <w:rPr>
              <w:szCs w:val="22"/>
              <w:lang w:eastAsia="ja-JP"/>
            </w:rPr>
          </w:rPrChange>
        </w:rPr>
        <w:t>2</w:t>
      </w:r>
      <w:r w:rsidRPr="00933AD4">
        <w:rPr>
          <w:szCs w:val="22"/>
          <w:lang w:eastAsia="ja-JP"/>
          <w:rPrChange w:id="17" w:author="a0198101" w:date="2012-04-16T20:46:00Z">
            <w:rPr>
              <w:szCs w:val="22"/>
              <w:lang w:eastAsia="ja-JP"/>
            </w:rPr>
          </w:rPrChange>
        </w:rPr>
        <w:t>.</w:t>
      </w:r>
      <w:proofErr w:type="gramEnd"/>
      <w:r w:rsidRPr="00933AD4" w:rsidDel="00B24BB6">
        <w:rPr>
          <w:szCs w:val="22"/>
          <w:lang w:eastAsia="ja-JP"/>
          <w:rPrChange w:id="18" w:author="a0198101" w:date="2012-04-16T20:46:00Z">
            <w:rPr>
              <w:szCs w:val="22"/>
              <w:lang w:eastAsia="ja-JP"/>
            </w:rPr>
          </w:rPrChange>
        </w:rPr>
        <w:t xml:space="preserve"> </w:t>
      </w:r>
    </w:p>
    <w:p w:rsidR="00865C2D" w:rsidRPr="00933AD4" w:rsidRDefault="00865C2D" w:rsidP="00865C2D">
      <w:pPr>
        <w:spacing w:before="60" w:after="60"/>
        <w:rPr>
          <w:szCs w:val="22"/>
          <w:lang w:eastAsia="ja-JP"/>
          <w:rPrChange w:id="19" w:author="a0198101" w:date="2012-04-16T20:46:00Z">
            <w:rPr>
              <w:szCs w:val="22"/>
              <w:lang w:eastAsia="ja-JP"/>
            </w:rPr>
          </w:rPrChange>
        </w:rPr>
      </w:pPr>
      <w:proofErr w:type="gramStart"/>
      <w:r w:rsidRPr="00933AD4">
        <w:rPr>
          <w:szCs w:val="22"/>
          <w:lang w:eastAsia="ja-JP"/>
          <w:rPrChange w:id="20" w:author="a0198101" w:date="2012-04-16T20:46:00Z">
            <w:rPr>
              <w:szCs w:val="22"/>
              <w:lang w:eastAsia="ja-JP"/>
            </w:rPr>
          </w:rPrChange>
        </w:rPr>
        <w:t>[2]</w:t>
      </w:r>
      <w:r w:rsidRPr="00933AD4">
        <w:rPr>
          <w:szCs w:val="22"/>
          <w:lang w:eastAsia="ja-JP"/>
          <w:rPrChange w:id="21" w:author="a0198101" w:date="2012-04-16T20:46:00Z">
            <w:rPr>
              <w:szCs w:val="22"/>
              <w:lang w:eastAsia="ja-JP"/>
            </w:rPr>
          </w:rPrChange>
        </w:rPr>
        <w:tab/>
      </w:r>
      <w:r w:rsidR="001641E3" w:rsidRPr="00933AD4">
        <w:rPr>
          <w:szCs w:val="22"/>
          <w:rPrChange w:id="22" w:author="a0198101" w:date="2012-04-16T20:46:00Z">
            <w:rPr/>
          </w:rPrChange>
        </w:rPr>
        <w:fldChar w:fldCharType="begin"/>
      </w:r>
      <w:r w:rsidR="001641E3" w:rsidRPr="00933AD4">
        <w:rPr>
          <w:szCs w:val="22"/>
          <w:rPrChange w:id="23" w:author="a0198101" w:date="2012-04-16T20:46:00Z">
            <w:rPr/>
          </w:rPrChange>
        </w:rPr>
        <w:instrText>HYPERLINK "mailto:benjamin.bross@hhi.fraunhofer.de"</w:instrText>
      </w:r>
      <w:r w:rsidR="001641E3" w:rsidRPr="00933AD4">
        <w:rPr>
          <w:szCs w:val="22"/>
          <w:rPrChange w:id="24" w:author="a0198101" w:date="2012-04-16T20:46:00Z">
            <w:rPr/>
          </w:rPrChange>
        </w:rPr>
        <w:fldChar w:fldCharType="separate"/>
      </w:r>
      <w:r w:rsidRPr="00933AD4">
        <w:rPr>
          <w:rStyle w:val="Hyperlink"/>
          <w:color w:val="auto"/>
          <w:szCs w:val="22"/>
          <w:u w:val="none"/>
          <w:rPrChange w:id="25" w:author="a0198101" w:date="2012-04-16T20:46:00Z">
            <w:rPr>
              <w:rStyle w:val="Hyperlink"/>
              <w:color w:val="auto"/>
              <w:szCs w:val="22"/>
              <w:u w:val="none"/>
            </w:rPr>
          </w:rPrChange>
        </w:rPr>
        <w:t>B. Bross</w:t>
      </w:r>
      <w:r w:rsidR="001641E3" w:rsidRPr="00933AD4">
        <w:rPr>
          <w:szCs w:val="22"/>
          <w:rPrChange w:id="26" w:author="a0198101" w:date="2012-04-16T20:46:00Z">
            <w:rPr/>
          </w:rPrChange>
        </w:rPr>
        <w:fldChar w:fldCharType="end"/>
      </w:r>
      <w:r w:rsidRPr="00933AD4">
        <w:rPr>
          <w:szCs w:val="22"/>
          <w:rPrChange w:id="27" w:author="a0198101" w:date="2012-04-16T20:46:00Z">
            <w:rPr>
              <w:szCs w:val="22"/>
            </w:rPr>
          </w:rPrChange>
        </w:rPr>
        <w:t xml:space="preserve">, </w:t>
      </w:r>
      <w:r w:rsidR="001641E3" w:rsidRPr="00933AD4">
        <w:rPr>
          <w:szCs w:val="22"/>
          <w:rPrChange w:id="28" w:author="a0198101" w:date="2012-04-16T20:46:00Z">
            <w:rPr/>
          </w:rPrChange>
        </w:rPr>
        <w:fldChar w:fldCharType="begin"/>
      </w:r>
      <w:r w:rsidR="001641E3" w:rsidRPr="00933AD4">
        <w:rPr>
          <w:szCs w:val="22"/>
          <w:rPrChange w:id="29" w:author="a0198101" w:date="2012-04-16T20:46:00Z">
            <w:rPr/>
          </w:rPrChange>
        </w:rPr>
        <w:instrText>HYPERLINK "mailto:wjhan.han@samsung.com"</w:instrText>
      </w:r>
      <w:r w:rsidR="001641E3" w:rsidRPr="00933AD4">
        <w:rPr>
          <w:szCs w:val="22"/>
          <w:rPrChange w:id="30" w:author="a0198101" w:date="2012-04-16T20:46:00Z">
            <w:rPr/>
          </w:rPrChange>
        </w:rPr>
        <w:fldChar w:fldCharType="separate"/>
      </w:r>
      <w:r w:rsidRPr="00933AD4">
        <w:rPr>
          <w:rStyle w:val="Hyperlink"/>
          <w:color w:val="auto"/>
          <w:szCs w:val="22"/>
          <w:u w:val="none"/>
          <w:rPrChange w:id="31" w:author="a0198101" w:date="2012-04-16T20:46:00Z">
            <w:rPr>
              <w:rStyle w:val="Hyperlink"/>
              <w:color w:val="auto"/>
              <w:szCs w:val="22"/>
              <w:u w:val="none"/>
            </w:rPr>
          </w:rPrChange>
        </w:rPr>
        <w:t>W.-J.</w:t>
      </w:r>
      <w:proofErr w:type="gramEnd"/>
      <w:r w:rsidRPr="00933AD4">
        <w:rPr>
          <w:rStyle w:val="Hyperlink"/>
          <w:color w:val="auto"/>
          <w:szCs w:val="22"/>
          <w:u w:val="none"/>
          <w:rPrChange w:id="32" w:author="a0198101" w:date="2012-04-16T20:46:00Z">
            <w:rPr>
              <w:rStyle w:val="Hyperlink"/>
              <w:color w:val="auto"/>
              <w:szCs w:val="22"/>
              <w:u w:val="none"/>
            </w:rPr>
          </w:rPrChange>
        </w:rPr>
        <w:t xml:space="preserve"> Han</w:t>
      </w:r>
      <w:r w:rsidR="001641E3" w:rsidRPr="00933AD4">
        <w:rPr>
          <w:szCs w:val="22"/>
          <w:rPrChange w:id="33" w:author="a0198101" w:date="2012-04-16T20:46:00Z">
            <w:rPr/>
          </w:rPrChange>
        </w:rPr>
        <w:fldChar w:fldCharType="end"/>
      </w:r>
      <w:proofErr w:type="gramStart"/>
      <w:r w:rsidRPr="00933AD4">
        <w:rPr>
          <w:szCs w:val="22"/>
          <w:rPrChange w:id="34" w:author="a0198101" w:date="2012-04-16T20:46:00Z">
            <w:rPr>
              <w:szCs w:val="22"/>
            </w:rPr>
          </w:rPrChange>
        </w:rPr>
        <w:t xml:space="preserve">,  </w:t>
      </w:r>
      <w:proofErr w:type="gramEnd"/>
      <w:r w:rsidR="001641E3" w:rsidRPr="00933AD4">
        <w:rPr>
          <w:szCs w:val="22"/>
          <w:rPrChange w:id="35" w:author="a0198101" w:date="2012-04-16T20:46:00Z">
            <w:rPr/>
          </w:rPrChange>
        </w:rPr>
        <w:fldChar w:fldCharType="begin"/>
      </w:r>
      <w:r w:rsidR="005507D8" w:rsidRPr="00933AD4">
        <w:rPr>
          <w:szCs w:val="22"/>
          <w:rPrChange w:id="36" w:author="a0198101" w:date="2012-04-16T20:46:00Z">
            <w:rPr/>
          </w:rPrChange>
        </w:rPr>
        <w:instrText>HYPERLINK "mailto:ohm@ient.rwth-aachen.de"</w:instrText>
      </w:r>
      <w:r w:rsidR="001641E3" w:rsidRPr="00933AD4">
        <w:rPr>
          <w:szCs w:val="22"/>
          <w:rPrChange w:id="37" w:author="a0198101" w:date="2012-04-16T20:46:00Z">
            <w:rPr/>
          </w:rPrChange>
        </w:rPr>
        <w:fldChar w:fldCharType="separate"/>
      </w:r>
      <w:r w:rsidRPr="00933AD4">
        <w:rPr>
          <w:rStyle w:val="Hyperlink"/>
          <w:color w:val="auto"/>
          <w:szCs w:val="22"/>
          <w:u w:val="none"/>
          <w:rPrChange w:id="38" w:author="a0198101" w:date="2012-04-16T20:46:00Z">
            <w:rPr>
              <w:rStyle w:val="Hyperlink"/>
              <w:color w:val="auto"/>
              <w:szCs w:val="22"/>
              <w:u w:val="none"/>
            </w:rPr>
          </w:rPrChange>
        </w:rPr>
        <w:t>J.-R. Ohm</w:t>
      </w:r>
      <w:r w:rsidR="001641E3" w:rsidRPr="00933AD4">
        <w:rPr>
          <w:szCs w:val="22"/>
          <w:rPrChange w:id="39" w:author="a0198101" w:date="2012-04-16T20:46:00Z">
            <w:rPr/>
          </w:rPrChange>
        </w:rPr>
        <w:fldChar w:fldCharType="end"/>
      </w:r>
      <w:r w:rsidRPr="00933AD4">
        <w:rPr>
          <w:szCs w:val="22"/>
          <w:rPrChange w:id="40" w:author="a0198101" w:date="2012-04-16T20:46:00Z">
            <w:rPr>
              <w:szCs w:val="22"/>
            </w:rPr>
          </w:rPrChange>
        </w:rPr>
        <w:t xml:space="preserve">, </w:t>
      </w:r>
      <w:r w:rsidR="001641E3" w:rsidRPr="00933AD4">
        <w:rPr>
          <w:szCs w:val="22"/>
          <w:rPrChange w:id="41" w:author="a0198101" w:date="2012-04-16T20:46:00Z">
            <w:rPr/>
          </w:rPrChange>
        </w:rPr>
        <w:fldChar w:fldCharType="begin"/>
      </w:r>
      <w:r w:rsidR="001641E3" w:rsidRPr="00933AD4">
        <w:rPr>
          <w:szCs w:val="22"/>
          <w:rPrChange w:id="42" w:author="a0198101" w:date="2012-04-16T20:46:00Z">
            <w:rPr/>
          </w:rPrChange>
        </w:rPr>
        <w:instrText>HYPERLINK "mailto:garysull@microsoft.com"</w:instrText>
      </w:r>
      <w:r w:rsidR="001641E3" w:rsidRPr="00933AD4">
        <w:rPr>
          <w:szCs w:val="22"/>
          <w:rPrChange w:id="43" w:author="a0198101" w:date="2012-04-16T20:46:00Z">
            <w:rPr/>
          </w:rPrChange>
        </w:rPr>
        <w:fldChar w:fldCharType="separate"/>
      </w:r>
      <w:r w:rsidRPr="00933AD4">
        <w:rPr>
          <w:rStyle w:val="Hyperlink"/>
          <w:color w:val="auto"/>
          <w:szCs w:val="22"/>
          <w:u w:val="none"/>
          <w:rPrChange w:id="44" w:author="a0198101" w:date="2012-04-16T20:46:00Z">
            <w:rPr>
              <w:rStyle w:val="Hyperlink"/>
              <w:color w:val="auto"/>
              <w:szCs w:val="22"/>
              <w:u w:val="none"/>
            </w:rPr>
          </w:rPrChange>
        </w:rPr>
        <w:t>G. J. Sullivan</w:t>
      </w:r>
      <w:r w:rsidR="001641E3" w:rsidRPr="00933AD4">
        <w:rPr>
          <w:szCs w:val="22"/>
          <w:rPrChange w:id="45" w:author="a0198101" w:date="2012-04-16T20:46:00Z">
            <w:rPr/>
          </w:rPrChange>
        </w:rPr>
        <w:fldChar w:fldCharType="end"/>
      </w:r>
      <w:r w:rsidRPr="00933AD4">
        <w:rPr>
          <w:szCs w:val="22"/>
          <w:lang w:eastAsia="ja-JP"/>
          <w:rPrChange w:id="46" w:author="a0198101" w:date="2012-04-16T20:46:00Z">
            <w:rPr>
              <w:szCs w:val="22"/>
              <w:lang w:eastAsia="ja-JP"/>
            </w:rPr>
          </w:rPrChange>
        </w:rPr>
        <w:t>,</w:t>
      </w:r>
      <w:r w:rsidRPr="00933AD4">
        <w:rPr>
          <w:szCs w:val="22"/>
          <w:rPrChange w:id="47" w:author="a0198101" w:date="2012-04-16T20:46:00Z">
            <w:rPr>
              <w:szCs w:val="22"/>
            </w:rPr>
          </w:rPrChange>
        </w:rPr>
        <w:t xml:space="preserve"> </w:t>
      </w:r>
      <w:r w:rsidR="001641E3" w:rsidRPr="00933AD4">
        <w:rPr>
          <w:szCs w:val="22"/>
          <w:rPrChange w:id="48" w:author="a0198101" w:date="2012-04-16T20:46:00Z">
            <w:rPr/>
          </w:rPrChange>
        </w:rPr>
        <w:fldChar w:fldCharType="begin"/>
      </w:r>
      <w:r w:rsidR="001641E3" w:rsidRPr="00933AD4">
        <w:rPr>
          <w:szCs w:val="22"/>
          <w:rPrChange w:id="49" w:author="a0198101" w:date="2012-04-16T20:46:00Z">
            <w:rPr/>
          </w:rPrChange>
        </w:rPr>
        <w:instrText>HYPERLINK "mailto:thomas.wiegand@hhi.fraunhofer.de"</w:instrText>
      </w:r>
      <w:r w:rsidR="001641E3" w:rsidRPr="00933AD4">
        <w:rPr>
          <w:szCs w:val="22"/>
          <w:rPrChange w:id="50" w:author="a0198101" w:date="2012-04-16T20:46:00Z">
            <w:rPr/>
          </w:rPrChange>
        </w:rPr>
        <w:fldChar w:fldCharType="separate"/>
      </w:r>
      <w:r w:rsidRPr="00933AD4">
        <w:rPr>
          <w:rStyle w:val="Hyperlink"/>
          <w:color w:val="auto"/>
          <w:szCs w:val="22"/>
          <w:u w:val="none"/>
          <w:rPrChange w:id="51" w:author="a0198101" w:date="2012-04-16T20:46:00Z">
            <w:rPr>
              <w:rStyle w:val="Hyperlink"/>
              <w:color w:val="auto"/>
              <w:szCs w:val="22"/>
              <w:u w:val="none"/>
            </w:rPr>
          </w:rPrChange>
        </w:rPr>
        <w:t>T. Wiegand</w:t>
      </w:r>
      <w:r w:rsidR="001641E3" w:rsidRPr="00933AD4">
        <w:rPr>
          <w:szCs w:val="22"/>
          <w:rPrChange w:id="52" w:author="a0198101" w:date="2012-04-16T20:46:00Z">
            <w:rPr/>
          </w:rPrChange>
        </w:rPr>
        <w:fldChar w:fldCharType="end"/>
      </w:r>
      <w:r w:rsidRPr="00933AD4">
        <w:rPr>
          <w:szCs w:val="22"/>
          <w:rPrChange w:id="53" w:author="a0198101" w:date="2012-04-16T20:46:00Z">
            <w:rPr>
              <w:szCs w:val="22"/>
            </w:rPr>
          </w:rPrChange>
        </w:rPr>
        <w:t xml:space="preserve"> </w:t>
      </w:r>
      <w:r w:rsidRPr="00933AD4">
        <w:rPr>
          <w:szCs w:val="22"/>
          <w:lang w:eastAsia="ja-JP"/>
          <w:rPrChange w:id="54" w:author="a0198101" w:date="2012-04-16T20:46:00Z">
            <w:rPr>
              <w:szCs w:val="22"/>
              <w:lang w:eastAsia="ja-JP"/>
            </w:rPr>
          </w:rPrChange>
        </w:rPr>
        <w:t xml:space="preserve"> “</w:t>
      </w:r>
      <w:r w:rsidR="003A7822" w:rsidRPr="00933AD4">
        <w:rPr>
          <w:szCs w:val="22"/>
          <w:rPrChange w:id="55" w:author="a0198101" w:date="2012-04-16T20:46:00Z">
            <w:rPr>
              <w:szCs w:val="22"/>
            </w:rPr>
          </w:rPrChange>
        </w:rPr>
        <w:t>High Efficiency Video Coding (HEVC) Test Model 6 (HM 6) Encoder Description</w:t>
      </w:r>
      <w:r w:rsidRPr="00933AD4">
        <w:rPr>
          <w:szCs w:val="22"/>
          <w:lang w:eastAsia="ja-JP"/>
          <w:rPrChange w:id="56" w:author="a0198101" w:date="2012-04-16T20:46:00Z">
            <w:rPr>
              <w:szCs w:val="22"/>
              <w:lang w:eastAsia="ja-JP"/>
            </w:rPr>
          </w:rPrChange>
        </w:rPr>
        <w:t>” JCT-VC Document, JCTVC-G1</w:t>
      </w:r>
      <w:r w:rsidR="003A7822" w:rsidRPr="00933AD4">
        <w:rPr>
          <w:szCs w:val="22"/>
          <w:lang w:eastAsia="ja-JP"/>
          <w:rPrChange w:id="57" w:author="a0198101" w:date="2012-04-16T20:46:00Z">
            <w:rPr>
              <w:szCs w:val="22"/>
              <w:lang w:eastAsia="ja-JP"/>
            </w:rPr>
          </w:rPrChange>
        </w:rPr>
        <w:t>0</w:t>
      </w:r>
      <w:r w:rsidRPr="00933AD4">
        <w:rPr>
          <w:szCs w:val="22"/>
          <w:lang w:eastAsia="ja-JP"/>
          <w:rPrChange w:id="58" w:author="a0198101" w:date="2012-04-16T20:46:00Z">
            <w:rPr>
              <w:szCs w:val="22"/>
              <w:lang w:eastAsia="ja-JP"/>
            </w:rPr>
          </w:rPrChange>
        </w:rPr>
        <w:t xml:space="preserve">03, </w:t>
      </w:r>
      <w:r w:rsidR="003A7822" w:rsidRPr="00933AD4">
        <w:rPr>
          <w:szCs w:val="22"/>
          <w:rPrChange w:id="59" w:author="a0198101" w:date="2012-04-16T20:46:00Z">
            <w:rPr>
              <w:szCs w:val="22"/>
            </w:rPr>
          </w:rPrChange>
        </w:rPr>
        <w:t>San Jose</w:t>
      </w:r>
      <w:r w:rsidR="003A7822" w:rsidRPr="00933AD4">
        <w:rPr>
          <w:szCs w:val="22"/>
          <w:lang w:eastAsia="ja-JP"/>
          <w:rPrChange w:id="60" w:author="a0198101" w:date="2012-04-16T20:46:00Z">
            <w:rPr>
              <w:szCs w:val="22"/>
              <w:lang w:eastAsia="ja-JP"/>
            </w:rPr>
          </w:rPrChange>
        </w:rPr>
        <w:t>, CA, USA, February 2012.</w:t>
      </w:r>
    </w:p>
    <w:p w:rsidR="003A7822" w:rsidRPr="00933AD4" w:rsidRDefault="00865C2D" w:rsidP="00A05F12">
      <w:pPr>
        <w:spacing w:before="60" w:after="60"/>
        <w:rPr>
          <w:szCs w:val="22"/>
          <w:lang w:eastAsia="ja-JP"/>
          <w:rPrChange w:id="61" w:author="a0198101" w:date="2012-04-16T20:46:00Z">
            <w:rPr>
              <w:szCs w:val="22"/>
              <w:lang w:eastAsia="ja-JP"/>
            </w:rPr>
          </w:rPrChange>
        </w:rPr>
      </w:pPr>
      <w:r w:rsidRPr="00933AD4">
        <w:rPr>
          <w:szCs w:val="22"/>
          <w:lang w:eastAsia="ja-JP"/>
          <w:rPrChange w:id="62" w:author="a0198101" w:date="2012-04-16T20:46:00Z">
            <w:rPr>
              <w:szCs w:val="22"/>
              <w:lang w:eastAsia="ja-JP"/>
            </w:rPr>
          </w:rPrChange>
        </w:rPr>
        <w:t xml:space="preserve">[3] </w:t>
      </w:r>
      <w:r w:rsidR="00E33B73" w:rsidRPr="00933AD4">
        <w:rPr>
          <w:szCs w:val="22"/>
          <w:lang w:eastAsia="ja-JP"/>
          <w:rPrChange w:id="63" w:author="a0198101" w:date="2012-04-16T20:46:00Z">
            <w:rPr>
              <w:szCs w:val="22"/>
              <w:lang w:eastAsia="ja-JP"/>
            </w:rPr>
          </w:rPrChange>
        </w:rPr>
        <w:t>K. Kondo, T. Suzuki, T. Yamamoto</w:t>
      </w:r>
      <w:r w:rsidR="00A05F12" w:rsidRPr="00933AD4">
        <w:rPr>
          <w:szCs w:val="22"/>
          <w:lang w:eastAsia="ja-JP"/>
          <w:rPrChange w:id="64" w:author="a0198101" w:date="2012-04-16T20:46:00Z">
            <w:rPr>
              <w:szCs w:val="22"/>
              <w:lang w:eastAsia="ja-JP"/>
            </w:rPr>
          </w:rPrChange>
        </w:rPr>
        <w:t>, “</w:t>
      </w:r>
      <w:r w:rsidR="00E33B73" w:rsidRPr="00933AD4">
        <w:rPr>
          <w:szCs w:val="22"/>
          <w:rPrChange w:id="65" w:author="a0198101" w:date="2012-04-16T20:46:00Z">
            <w:rPr>
              <w:rFonts w:ascii="Arial" w:hAnsi="Arial" w:cs="Arial"/>
              <w:sz w:val="20"/>
            </w:rPr>
          </w:rPrChange>
        </w:rPr>
        <w:t>AHG7: Modification of merge candidate derivation to reduce MC memory bandwidth</w:t>
      </w:r>
      <w:r w:rsidR="00A05F12" w:rsidRPr="00933AD4">
        <w:rPr>
          <w:szCs w:val="22"/>
          <w:lang w:val="en-CA" w:eastAsia="ja-JP"/>
          <w:rPrChange w:id="66" w:author="a0198101" w:date="2012-04-16T20:46:00Z">
            <w:rPr>
              <w:szCs w:val="22"/>
              <w:lang w:val="en-CA" w:eastAsia="ja-JP"/>
            </w:rPr>
          </w:rPrChange>
        </w:rPr>
        <w:t xml:space="preserve">,” </w:t>
      </w:r>
      <w:r w:rsidR="00A05F12" w:rsidRPr="00933AD4">
        <w:rPr>
          <w:szCs w:val="22"/>
          <w:lang w:eastAsia="ja-JP"/>
          <w:rPrChange w:id="67" w:author="a0198101" w:date="2012-04-16T20:46:00Z">
            <w:rPr>
              <w:szCs w:val="22"/>
              <w:lang w:eastAsia="ja-JP"/>
            </w:rPr>
          </w:rPrChange>
        </w:rPr>
        <w:t xml:space="preserve">JCT-VC Document, </w:t>
      </w:r>
      <w:del w:id="68" w:author="a0198101" w:date="2012-04-16T20:46:00Z">
        <w:r w:rsidR="00A05F12" w:rsidRPr="00933AD4" w:rsidDel="00933AD4">
          <w:rPr>
            <w:szCs w:val="22"/>
            <w:lang w:eastAsia="ja-JP"/>
            <w:rPrChange w:id="69" w:author="a0198101" w:date="2012-04-16T20:46:00Z">
              <w:rPr>
                <w:szCs w:val="22"/>
                <w:lang w:eastAsia="ja-JP"/>
              </w:rPr>
            </w:rPrChange>
          </w:rPr>
          <w:delText xml:space="preserve"> </w:delText>
        </w:r>
      </w:del>
      <w:r w:rsidR="00A05F12" w:rsidRPr="00933AD4">
        <w:rPr>
          <w:szCs w:val="22"/>
          <w:lang w:eastAsia="ja-JP"/>
          <w:rPrChange w:id="70" w:author="a0198101" w:date="2012-04-16T20:46:00Z">
            <w:rPr>
              <w:szCs w:val="22"/>
              <w:lang w:eastAsia="ja-JP"/>
            </w:rPr>
          </w:rPrChange>
        </w:rPr>
        <w:t>JCTVC-I0</w:t>
      </w:r>
      <w:r w:rsidR="00E33B73" w:rsidRPr="00933AD4">
        <w:rPr>
          <w:szCs w:val="22"/>
          <w:lang w:eastAsia="ja-JP"/>
          <w:rPrChange w:id="71" w:author="a0198101" w:date="2012-04-16T20:46:00Z">
            <w:rPr>
              <w:szCs w:val="22"/>
              <w:lang w:eastAsia="ja-JP"/>
            </w:rPr>
          </w:rPrChange>
        </w:rPr>
        <w:t>107</w:t>
      </w:r>
      <w:r w:rsidR="00A05F12" w:rsidRPr="00933AD4">
        <w:rPr>
          <w:szCs w:val="22"/>
          <w:lang w:eastAsia="ja-JP"/>
          <w:rPrChange w:id="72" w:author="a0198101" w:date="2012-04-16T20:46:00Z">
            <w:rPr>
              <w:szCs w:val="22"/>
              <w:lang w:eastAsia="ja-JP"/>
            </w:rPr>
          </w:rPrChange>
        </w:rPr>
        <w:t xml:space="preserve">, </w:t>
      </w:r>
      <w:r w:rsidR="00A05F12" w:rsidRPr="00933AD4">
        <w:rPr>
          <w:szCs w:val="22"/>
          <w:rPrChange w:id="73" w:author="a0198101" w:date="2012-04-16T20:46:00Z">
            <w:rPr>
              <w:szCs w:val="22"/>
            </w:rPr>
          </w:rPrChange>
        </w:rPr>
        <w:t>9th Meeting: Geneva, Switzerland, 27 April – 07 May, 2012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Default="007A0C02" w:rsidP="007A0C02">
      <w:pPr>
        <w:jc w:val="both"/>
        <w:rPr>
          <w:szCs w:val="22"/>
        </w:rPr>
      </w:pPr>
    </w:p>
    <w:p w:rsidR="008D58A6" w:rsidRPr="00A05F12" w:rsidRDefault="008D58A6" w:rsidP="007A0C02">
      <w:pPr>
        <w:jc w:val="both"/>
        <w:rPr>
          <w:szCs w:val="22"/>
        </w:rPr>
      </w:pPr>
    </w:p>
    <w:sectPr w:rsidR="008D58A6" w:rsidRPr="00A05F12" w:rsidSect="007A0C02">
      <w:footerReference w:type="default" r:id="rId10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D4A" w:rsidRDefault="00FB3D4A">
      <w:r>
        <w:separator/>
      </w:r>
    </w:p>
  </w:endnote>
  <w:endnote w:type="continuationSeparator" w:id="0">
    <w:p w:rsidR="00FB3D4A" w:rsidRDefault="00FB3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03" w:rsidRDefault="008C0F03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641E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641E3">
      <w:rPr>
        <w:rStyle w:val="PageNumber"/>
      </w:rPr>
      <w:fldChar w:fldCharType="separate"/>
    </w:r>
    <w:r w:rsidR="00933AD4">
      <w:rPr>
        <w:rStyle w:val="PageNumber"/>
        <w:noProof/>
      </w:rPr>
      <w:t>4</w:t>
    </w:r>
    <w:r w:rsidR="001641E3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D4A" w:rsidRDefault="00FB3D4A">
      <w:r>
        <w:separator/>
      </w:r>
    </w:p>
  </w:footnote>
  <w:footnote w:type="continuationSeparator" w:id="0">
    <w:p w:rsidR="00FB3D4A" w:rsidRDefault="00FB3D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2D7427"/>
    <w:multiLevelType w:val="hybridMultilevel"/>
    <w:tmpl w:val="A5E02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3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9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9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0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2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8291312"/>
    <w:multiLevelType w:val="hybridMultilevel"/>
    <w:tmpl w:val="AD24E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1"/>
  </w:num>
  <w:num w:numId="3">
    <w:abstractNumId w:val="34"/>
  </w:num>
  <w:num w:numId="4">
    <w:abstractNumId w:val="30"/>
  </w:num>
  <w:num w:numId="5">
    <w:abstractNumId w:val="31"/>
  </w:num>
  <w:num w:numId="6">
    <w:abstractNumId w:val="17"/>
  </w:num>
  <w:num w:numId="7">
    <w:abstractNumId w:val="23"/>
  </w:num>
  <w:num w:numId="8">
    <w:abstractNumId w:val="17"/>
  </w:num>
  <w:num w:numId="9">
    <w:abstractNumId w:val="2"/>
  </w:num>
  <w:num w:numId="10">
    <w:abstractNumId w:val="14"/>
  </w:num>
  <w:num w:numId="11">
    <w:abstractNumId w:val="24"/>
  </w:num>
  <w:num w:numId="12">
    <w:abstractNumId w:val="19"/>
  </w:num>
  <w:num w:numId="13">
    <w:abstractNumId w:val="0"/>
  </w:num>
  <w:num w:numId="14">
    <w:abstractNumId w:val="12"/>
  </w:num>
  <w:num w:numId="15">
    <w:abstractNumId w:val="37"/>
  </w:num>
  <w:num w:numId="16">
    <w:abstractNumId w:val="42"/>
  </w:num>
  <w:num w:numId="17">
    <w:abstractNumId w:val="8"/>
  </w:num>
  <w:num w:numId="18">
    <w:abstractNumId w:val="35"/>
  </w:num>
  <w:num w:numId="19">
    <w:abstractNumId w:val="15"/>
  </w:num>
  <w:num w:numId="20">
    <w:abstractNumId w:val="21"/>
  </w:num>
  <w:num w:numId="21">
    <w:abstractNumId w:val="39"/>
  </w:num>
  <w:num w:numId="22">
    <w:abstractNumId w:val="22"/>
  </w:num>
  <w:num w:numId="23">
    <w:abstractNumId w:val="16"/>
  </w:num>
  <w:num w:numId="24">
    <w:abstractNumId w:val="10"/>
  </w:num>
  <w:num w:numId="25">
    <w:abstractNumId w:val="40"/>
  </w:num>
  <w:num w:numId="26">
    <w:abstractNumId w:val="45"/>
  </w:num>
  <w:num w:numId="27">
    <w:abstractNumId w:val="6"/>
  </w:num>
  <w:num w:numId="28">
    <w:abstractNumId w:val="32"/>
  </w:num>
  <w:num w:numId="29">
    <w:abstractNumId w:val="33"/>
  </w:num>
  <w:num w:numId="30">
    <w:abstractNumId w:val="25"/>
  </w:num>
  <w:num w:numId="31">
    <w:abstractNumId w:val="20"/>
  </w:num>
  <w:num w:numId="32">
    <w:abstractNumId w:val="48"/>
  </w:num>
  <w:num w:numId="33">
    <w:abstractNumId w:val="11"/>
  </w:num>
  <w:num w:numId="34">
    <w:abstractNumId w:val="36"/>
  </w:num>
  <w:num w:numId="35">
    <w:abstractNumId w:val="3"/>
  </w:num>
  <w:num w:numId="36">
    <w:abstractNumId w:val="26"/>
  </w:num>
  <w:num w:numId="37">
    <w:abstractNumId w:val="4"/>
  </w:num>
  <w:num w:numId="38">
    <w:abstractNumId w:val="13"/>
  </w:num>
  <w:num w:numId="39">
    <w:abstractNumId w:val="9"/>
  </w:num>
  <w:num w:numId="40">
    <w:abstractNumId w:val="27"/>
  </w:num>
  <w:num w:numId="41">
    <w:abstractNumId w:val="43"/>
  </w:num>
  <w:num w:numId="42">
    <w:abstractNumId w:val="44"/>
  </w:num>
  <w:num w:numId="43">
    <w:abstractNumId w:val="38"/>
  </w:num>
  <w:num w:numId="44">
    <w:abstractNumId w:val="5"/>
  </w:num>
  <w:num w:numId="45">
    <w:abstractNumId w:val="46"/>
  </w:num>
  <w:num w:numId="46">
    <w:abstractNumId w:val="29"/>
  </w:num>
  <w:num w:numId="47">
    <w:abstractNumId w:val="18"/>
  </w:num>
  <w:num w:numId="48">
    <w:abstractNumId w:val="28"/>
  </w:num>
  <w:num w:numId="49">
    <w:abstractNumId w:val="47"/>
  </w:num>
  <w:num w:numId="5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59394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B68BD"/>
    <w:rsid w:val="000C6276"/>
    <w:rsid w:val="000D3DC7"/>
    <w:rsid w:val="000D4339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2CA2"/>
    <w:rsid w:val="00156866"/>
    <w:rsid w:val="0015787F"/>
    <w:rsid w:val="00160047"/>
    <w:rsid w:val="0016026B"/>
    <w:rsid w:val="001641E3"/>
    <w:rsid w:val="00170C24"/>
    <w:rsid w:val="0017117B"/>
    <w:rsid w:val="00171CF5"/>
    <w:rsid w:val="00172BE1"/>
    <w:rsid w:val="00192994"/>
    <w:rsid w:val="00195FAA"/>
    <w:rsid w:val="001A34D7"/>
    <w:rsid w:val="001A3931"/>
    <w:rsid w:val="001A5396"/>
    <w:rsid w:val="001A59F9"/>
    <w:rsid w:val="001A721E"/>
    <w:rsid w:val="001B6E0A"/>
    <w:rsid w:val="001C5816"/>
    <w:rsid w:val="001C627E"/>
    <w:rsid w:val="001C6416"/>
    <w:rsid w:val="001D3C29"/>
    <w:rsid w:val="001D4600"/>
    <w:rsid w:val="001D47C5"/>
    <w:rsid w:val="001E2CB9"/>
    <w:rsid w:val="001E7CDE"/>
    <w:rsid w:val="001F3F49"/>
    <w:rsid w:val="001F4D55"/>
    <w:rsid w:val="00206924"/>
    <w:rsid w:val="002103A5"/>
    <w:rsid w:val="00211101"/>
    <w:rsid w:val="002125E0"/>
    <w:rsid w:val="002259BD"/>
    <w:rsid w:val="002330B3"/>
    <w:rsid w:val="002376AB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5603"/>
    <w:rsid w:val="002A7B8F"/>
    <w:rsid w:val="002B23DB"/>
    <w:rsid w:val="002B3D3D"/>
    <w:rsid w:val="002C1967"/>
    <w:rsid w:val="002C5EAA"/>
    <w:rsid w:val="002D20ED"/>
    <w:rsid w:val="002D4C4B"/>
    <w:rsid w:val="002D4DCA"/>
    <w:rsid w:val="002E1734"/>
    <w:rsid w:val="00305ACE"/>
    <w:rsid w:val="00312483"/>
    <w:rsid w:val="00315E55"/>
    <w:rsid w:val="003218C7"/>
    <w:rsid w:val="00325FAB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20B3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0FC4"/>
    <w:rsid w:val="004359FF"/>
    <w:rsid w:val="00437191"/>
    <w:rsid w:val="004431FE"/>
    <w:rsid w:val="00443D12"/>
    <w:rsid w:val="00450B62"/>
    <w:rsid w:val="00452389"/>
    <w:rsid w:val="004526D6"/>
    <w:rsid w:val="00453C63"/>
    <w:rsid w:val="0045494B"/>
    <w:rsid w:val="004566B3"/>
    <w:rsid w:val="00464C72"/>
    <w:rsid w:val="00466371"/>
    <w:rsid w:val="00470983"/>
    <w:rsid w:val="004713FE"/>
    <w:rsid w:val="00481D8B"/>
    <w:rsid w:val="00482291"/>
    <w:rsid w:val="0048649B"/>
    <w:rsid w:val="0048683B"/>
    <w:rsid w:val="00487BDE"/>
    <w:rsid w:val="00487D46"/>
    <w:rsid w:val="00491BA8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07D8"/>
    <w:rsid w:val="00553BAF"/>
    <w:rsid w:val="00567E38"/>
    <w:rsid w:val="005729A5"/>
    <w:rsid w:val="00574616"/>
    <w:rsid w:val="005824F7"/>
    <w:rsid w:val="005A08BC"/>
    <w:rsid w:val="005A45FF"/>
    <w:rsid w:val="005A4920"/>
    <w:rsid w:val="005A570F"/>
    <w:rsid w:val="005A7000"/>
    <w:rsid w:val="005A7112"/>
    <w:rsid w:val="005A7C01"/>
    <w:rsid w:val="005B534C"/>
    <w:rsid w:val="005C4B35"/>
    <w:rsid w:val="005D4A27"/>
    <w:rsid w:val="005D52BF"/>
    <w:rsid w:val="005E4395"/>
    <w:rsid w:val="005E47C9"/>
    <w:rsid w:val="005E510F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3D8C"/>
    <w:rsid w:val="00664495"/>
    <w:rsid w:val="00666973"/>
    <w:rsid w:val="00674F4D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2306"/>
    <w:rsid w:val="00784B82"/>
    <w:rsid w:val="00785B91"/>
    <w:rsid w:val="00794422"/>
    <w:rsid w:val="00796057"/>
    <w:rsid w:val="007A0C02"/>
    <w:rsid w:val="007A3429"/>
    <w:rsid w:val="007A5B1A"/>
    <w:rsid w:val="007B0684"/>
    <w:rsid w:val="007B0ADA"/>
    <w:rsid w:val="007B4183"/>
    <w:rsid w:val="007B4C53"/>
    <w:rsid w:val="007C42EC"/>
    <w:rsid w:val="007C57DF"/>
    <w:rsid w:val="007C6B3E"/>
    <w:rsid w:val="007D7395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DA9"/>
    <w:rsid w:val="00824138"/>
    <w:rsid w:val="008257F9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66DB0"/>
    <w:rsid w:val="00873145"/>
    <w:rsid w:val="00893478"/>
    <w:rsid w:val="008938A6"/>
    <w:rsid w:val="00894645"/>
    <w:rsid w:val="008961A5"/>
    <w:rsid w:val="008A270E"/>
    <w:rsid w:val="008A4576"/>
    <w:rsid w:val="008A4BE8"/>
    <w:rsid w:val="008B6040"/>
    <w:rsid w:val="008C0A93"/>
    <w:rsid w:val="008C0F03"/>
    <w:rsid w:val="008C6A19"/>
    <w:rsid w:val="008D028C"/>
    <w:rsid w:val="008D58A6"/>
    <w:rsid w:val="008E08D1"/>
    <w:rsid w:val="008E78A4"/>
    <w:rsid w:val="008F2478"/>
    <w:rsid w:val="0090525D"/>
    <w:rsid w:val="0090643A"/>
    <w:rsid w:val="00910B80"/>
    <w:rsid w:val="00913AC3"/>
    <w:rsid w:val="00933AD4"/>
    <w:rsid w:val="00942ECE"/>
    <w:rsid w:val="009452EF"/>
    <w:rsid w:val="0094561E"/>
    <w:rsid w:val="00946483"/>
    <w:rsid w:val="00951F53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510A"/>
    <w:rsid w:val="009E676D"/>
    <w:rsid w:val="009E7CAF"/>
    <w:rsid w:val="009F162A"/>
    <w:rsid w:val="009F2BE6"/>
    <w:rsid w:val="009F3413"/>
    <w:rsid w:val="009F476D"/>
    <w:rsid w:val="009F4F81"/>
    <w:rsid w:val="009F70BA"/>
    <w:rsid w:val="00A03ED8"/>
    <w:rsid w:val="00A05AE2"/>
    <w:rsid w:val="00A05F12"/>
    <w:rsid w:val="00A175AE"/>
    <w:rsid w:val="00A20515"/>
    <w:rsid w:val="00A2293B"/>
    <w:rsid w:val="00A27A38"/>
    <w:rsid w:val="00A328D0"/>
    <w:rsid w:val="00A32F1C"/>
    <w:rsid w:val="00A36A75"/>
    <w:rsid w:val="00A40FD9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EEC"/>
    <w:rsid w:val="00AD7A8E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B24"/>
    <w:rsid w:val="00B64644"/>
    <w:rsid w:val="00B70FEC"/>
    <w:rsid w:val="00B72B46"/>
    <w:rsid w:val="00B74D39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F50"/>
    <w:rsid w:val="00C24CC2"/>
    <w:rsid w:val="00C2522C"/>
    <w:rsid w:val="00C329A0"/>
    <w:rsid w:val="00C4303F"/>
    <w:rsid w:val="00C43286"/>
    <w:rsid w:val="00C47489"/>
    <w:rsid w:val="00C50EE8"/>
    <w:rsid w:val="00C641DD"/>
    <w:rsid w:val="00C6615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E0F88"/>
    <w:rsid w:val="00CE1B87"/>
    <w:rsid w:val="00CE3697"/>
    <w:rsid w:val="00CF22E3"/>
    <w:rsid w:val="00CF3C9A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5117"/>
    <w:rsid w:val="00D573E4"/>
    <w:rsid w:val="00D60A9B"/>
    <w:rsid w:val="00D64067"/>
    <w:rsid w:val="00D74B3E"/>
    <w:rsid w:val="00D84445"/>
    <w:rsid w:val="00D854E3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087B"/>
    <w:rsid w:val="00DD125A"/>
    <w:rsid w:val="00DD2986"/>
    <w:rsid w:val="00DD49F6"/>
    <w:rsid w:val="00DD6C72"/>
    <w:rsid w:val="00DD7EF8"/>
    <w:rsid w:val="00DE0059"/>
    <w:rsid w:val="00DE221E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255F7"/>
    <w:rsid w:val="00E32FAE"/>
    <w:rsid w:val="00E332A9"/>
    <w:rsid w:val="00E33B73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E1185"/>
    <w:rsid w:val="00EF2222"/>
    <w:rsid w:val="00EF383F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3D4A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152C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8414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79</cp:revision>
  <cp:lastPrinted>2011-10-30T01:30:00Z</cp:lastPrinted>
  <dcterms:created xsi:type="dcterms:W3CDTF">2012-01-15T00:42:00Z</dcterms:created>
  <dcterms:modified xsi:type="dcterms:W3CDTF">2012-04-17T01:46:00Z</dcterms:modified>
</cp:coreProperties>
</file>