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83A9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E368D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 w:rsidRPr="00496C25">
              <w:rPr>
                <w:lang w:val="en-CA"/>
              </w:rPr>
              <w:t>I</w:t>
            </w:r>
            <w:r w:rsidR="00496C25" w:rsidRPr="00496C25">
              <w:rPr>
                <w:lang w:val="en-CA"/>
              </w:rPr>
              <w:t>0</w:t>
            </w:r>
            <w:r w:rsidR="00E368DF">
              <w:rPr>
                <w:lang w:val="en-CA"/>
              </w:rPr>
              <w:t>012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A7F5B" w:rsidP="0032760B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JCT</w:t>
            </w:r>
            <w:r w:rsidR="00A55FC7">
              <w:t>-</w:t>
            </w:r>
            <w:r>
              <w:t>VC AHG</w:t>
            </w:r>
            <w:r w:rsidR="000D5F93">
              <w:t>12</w:t>
            </w:r>
            <w:r>
              <w:t xml:space="preserve"> Report: Hooks for scalable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2760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7A7F5B" w:rsidP="0032760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A7F5B" w:rsidRPr="00806E3C" w:rsidRDefault="007A7F5B" w:rsidP="007A7F5B">
            <w:pPr>
              <w:spacing w:before="60"/>
            </w:pPr>
            <w:r>
              <w:t>Jill Boyce (chair)</w:t>
            </w:r>
          </w:p>
          <w:p w:rsidR="007A7F5B" w:rsidRDefault="007A7F5B" w:rsidP="007A7F5B">
            <w:pPr>
              <w:spacing w:before="0"/>
            </w:pPr>
            <w:r>
              <w:t>Jung Won Kang</w:t>
            </w:r>
          </w:p>
          <w:p w:rsidR="007A7F5B" w:rsidRDefault="007A7F5B" w:rsidP="007A7F5B">
            <w:pPr>
              <w:spacing w:before="0"/>
            </w:pPr>
            <w:proofErr w:type="spellStart"/>
            <w:r>
              <w:t>Jonatan</w:t>
            </w:r>
            <w:proofErr w:type="spellEnd"/>
            <w:r>
              <w:t xml:space="preserve"> </w:t>
            </w:r>
            <w:proofErr w:type="spellStart"/>
            <w:r>
              <w:t>Samulesson</w:t>
            </w:r>
            <w:proofErr w:type="spellEnd"/>
          </w:p>
          <w:p w:rsidR="007A7F5B" w:rsidRDefault="007A7F5B" w:rsidP="007A7F5B">
            <w:pPr>
              <w:spacing w:before="0"/>
            </w:pPr>
            <w:r>
              <w:t>Wade Wan</w:t>
            </w:r>
          </w:p>
          <w:p w:rsidR="00E61DAC" w:rsidRPr="005B217D" w:rsidRDefault="007A7F5B" w:rsidP="007A7F5B">
            <w:pPr>
              <w:spacing w:before="60" w:after="60"/>
              <w:rPr>
                <w:szCs w:val="22"/>
                <w:lang w:val="en-CA"/>
              </w:rPr>
            </w:pPr>
            <w:r>
              <w:t>Ye-</w:t>
            </w:r>
            <w:proofErr w:type="spellStart"/>
            <w:r>
              <w:t>kui</w:t>
            </w:r>
            <w:proofErr w:type="spellEnd"/>
            <w:r>
              <w:t xml:space="preserve"> Wang (vice chairs)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7A7F5B" w:rsidRPr="00CD4B8F" w:rsidRDefault="00E61DAC" w:rsidP="007A7F5B">
            <w:pPr>
              <w:spacing w:before="0"/>
              <w:rPr>
                <w:sz w:val="20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A7F5B" w:rsidRPr="00CD4B8F">
                <w:rPr>
                  <w:rStyle w:val="Hyperlink"/>
                  <w:sz w:val="20"/>
                </w:rPr>
                <w:t>jill@vidyo.com</w:t>
              </w:r>
            </w:hyperlink>
          </w:p>
          <w:p w:rsidR="007A7F5B" w:rsidRPr="00CD4B8F" w:rsidRDefault="007832DA" w:rsidP="007A7F5B">
            <w:pPr>
              <w:spacing w:before="0"/>
              <w:rPr>
                <w:rStyle w:val="Hyperlink"/>
                <w:sz w:val="20"/>
              </w:rPr>
            </w:pPr>
            <w:hyperlink r:id="rId11" w:history="1">
              <w:r w:rsidR="007A7F5B" w:rsidRPr="00CD4B8F">
                <w:rPr>
                  <w:rStyle w:val="Hyperlink"/>
                  <w:sz w:val="20"/>
                  <w:szCs w:val="22"/>
                </w:rPr>
                <w:t>jungwon@etri.re.kr</w:t>
              </w:r>
            </w:hyperlink>
          </w:p>
          <w:p w:rsidR="007A7F5B" w:rsidRPr="00CD4B8F" w:rsidRDefault="007832DA" w:rsidP="007A7F5B">
            <w:pPr>
              <w:spacing w:before="0"/>
              <w:rPr>
                <w:sz w:val="20"/>
              </w:rPr>
            </w:pPr>
            <w:hyperlink r:id="rId12" w:history="1">
              <w:r w:rsidR="007A7F5B" w:rsidRPr="00CD4B8F">
                <w:rPr>
                  <w:rStyle w:val="Hyperlink"/>
                  <w:sz w:val="20"/>
                </w:rPr>
                <w:t>jonatan.samuelsson@ericsson.com</w:t>
              </w:r>
            </w:hyperlink>
          </w:p>
          <w:p w:rsidR="007A7F5B" w:rsidRPr="00CD4B8F" w:rsidRDefault="007832DA" w:rsidP="007A7F5B">
            <w:pPr>
              <w:spacing w:before="0"/>
              <w:rPr>
                <w:rStyle w:val="Hyperlink"/>
                <w:rFonts w:eastAsia="SimSun"/>
                <w:sz w:val="20"/>
                <w:szCs w:val="22"/>
                <w:lang w:eastAsia="zh-CN"/>
              </w:rPr>
            </w:pPr>
            <w:hyperlink r:id="rId13" w:history="1">
              <w:r w:rsidR="007A7F5B" w:rsidRPr="00CD4B8F">
                <w:rPr>
                  <w:rStyle w:val="Hyperlink"/>
                  <w:rFonts w:eastAsia="SimSun"/>
                  <w:sz w:val="20"/>
                  <w:szCs w:val="22"/>
                  <w:lang w:eastAsia="zh-CN"/>
                </w:rPr>
                <w:t>wwan@broadcom.com</w:t>
              </w:r>
            </w:hyperlink>
          </w:p>
          <w:p w:rsidR="00E61DAC" w:rsidRPr="007A7F5B" w:rsidRDefault="007832DA" w:rsidP="007A7F5B">
            <w:pPr>
              <w:spacing w:before="60" w:after="60"/>
              <w:rPr>
                <w:sz w:val="20"/>
                <w:szCs w:val="22"/>
                <w:lang w:val="en-CA"/>
              </w:rPr>
            </w:pPr>
            <w:hyperlink r:id="rId14" w:history="1">
              <w:r w:rsidR="007A7F5B" w:rsidRPr="00CD4B8F">
                <w:rPr>
                  <w:rStyle w:val="Hyperlink"/>
                  <w:rFonts w:eastAsia="SimSun"/>
                  <w:sz w:val="20"/>
                  <w:szCs w:val="22"/>
                  <w:lang w:eastAsia="zh-CN"/>
                </w:rPr>
                <w:t>yekuiw@qualcomm.com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A7F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Hooks for scalable coding 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A7F5B" w:rsidRPr="007A7F5B" w:rsidRDefault="007A7F5B" w:rsidP="007A7F5B">
      <w:pPr>
        <w:rPr>
          <w:lang w:val="en-CA"/>
        </w:rPr>
      </w:pPr>
      <w:r w:rsidRPr="00B668A1">
        <w:t xml:space="preserve">This report summarizes the </w:t>
      </w:r>
      <w:r>
        <w:t>activities of the Hooks for scalable coding investigation Ad Hoc Group</w:t>
      </w:r>
      <w:r w:rsidRPr="00B668A1">
        <w:t xml:space="preserve"> between </w:t>
      </w:r>
      <w:r>
        <w:t>the</w:t>
      </w:r>
      <w:r w:rsidR="000D5F93">
        <w:t xml:space="preserve"> 8th</w:t>
      </w:r>
      <w:r>
        <w:t xml:space="preserve"> JCT-VC meeting held in </w:t>
      </w:r>
      <w:r w:rsidR="000D5F93">
        <w:rPr>
          <w:szCs w:val="22"/>
        </w:rPr>
        <w:t>San Jose</w:t>
      </w:r>
      <w:r>
        <w:t xml:space="preserve"> in </w:t>
      </w:r>
      <w:r w:rsidR="000D5F93">
        <w:t>Feb</w:t>
      </w:r>
      <w:r w:rsidRPr="00B668A1">
        <w:t xml:space="preserve"> 20</w:t>
      </w:r>
      <w:r>
        <w:t>11</w:t>
      </w:r>
      <w:r w:rsidRPr="00B668A1">
        <w:t xml:space="preserve"> and the current </w:t>
      </w:r>
      <w:r>
        <w:t xml:space="preserve">meeting in </w:t>
      </w:r>
      <w:r w:rsidR="000D5F93">
        <w:rPr>
          <w:szCs w:val="22"/>
        </w:rPr>
        <w:t>Geneva</w:t>
      </w:r>
      <w:r w:rsidR="00596856">
        <w:rPr>
          <w:szCs w:val="22"/>
        </w:rPr>
        <w:t>.</w:t>
      </w:r>
    </w:p>
    <w:p w:rsidR="0032760B" w:rsidRDefault="007A7F5B" w:rsidP="0032760B">
      <w:pPr>
        <w:pStyle w:val="Heading1"/>
        <w:rPr>
          <w:lang w:val="en-CA"/>
        </w:rPr>
      </w:pPr>
      <w:r>
        <w:rPr>
          <w:lang w:val="en-CA"/>
        </w:rPr>
        <w:t>Mandates</w:t>
      </w:r>
    </w:p>
    <w:p w:rsidR="008F184A" w:rsidRPr="00A638B9" w:rsidRDefault="000D5F93" w:rsidP="000D5F93">
      <w:pPr>
        <w:numPr>
          <w:ilvl w:val="0"/>
          <w:numId w:val="12"/>
        </w:numPr>
        <w:rPr>
          <w:lang w:val="en-CA"/>
        </w:rPr>
      </w:pPr>
      <w:r w:rsidRPr="005204F1">
        <w:t>Investigate hooks that would be needed for support of bitstream scalability in HEVC syntax</w:t>
      </w:r>
      <w:r>
        <w:t>.</w:t>
      </w:r>
    </w:p>
    <w:p w:rsidR="00A638B9" w:rsidRDefault="00A638B9" w:rsidP="00A638B9">
      <w:pPr>
        <w:ind w:left="720"/>
        <w:rPr>
          <w:lang w:val="en-CA"/>
        </w:rPr>
      </w:pPr>
    </w:p>
    <w:p w:rsidR="007A7F5B" w:rsidRDefault="007A7F5B" w:rsidP="007A7F5B">
      <w:pPr>
        <w:pStyle w:val="Heading1"/>
      </w:pPr>
      <w:r>
        <w:t>Related contributions</w:t>
      </w:r>
    </w:p>
    <w:p w:rsidR="007458F9" w:rsidRDefault="00C11F86" w:rsidP="007458F9">
      <w:pPr>
        <w:rPr>
          <w:ins w:id="0" w:author="Jill Boyce" w:date="2012-04-28T09:38:00Z"/>
        </w:rPr>
      </w:pPr>
      <w:r>
        <w:t>The contributions have been classified into categories.</w:t>
      </w:r>
      <w:r w:rsidR="00D77404">
        <w:t xml:space="preserve">  </w:t>
      </w:r>
      <w:ins w:id="1" w:author="Jill Boyce" w:date="2012-04-28T09:38:00Z">
        <w:r w:rsidR="007458F9">
          <w:t>There were approximately 20 contributions.</w:t>
        </w:r>
      </w:ins>
    </w:p>
    <w:p w:rsidR="00D77404" w:rsidRPr="00C11F86" w:rsidRDefault="00D77404" w:rsidP="00C11F86"/>
    <w:p w:rsidR="000D5F93" w:rsidRDefault="00AA6928" w:rsidP="00AA6928">
      <w:pPr>
        <w:pStyle w:val="Heading2"/>
      </w:pPr>
      <w:r>
        <w:t xml:space="preserve">NAL Unit Header </w:t>
      </w:r>
      <w:r w:rsidR="00571CED">
        <w:t xml:space="preserve">and high layer parameter set </w:t>
      </w:r>
      <w:r>
        <w:t>related</w:t>
      </w:r>
    </w:p>
    <w:p w:rsidR="00DF78DB" w:rsidRDefault="00DF78DB" w:rsidP="00DF78DB">
      <w:pPr>
        <w:rPr>
          <w:ins w:id="2" w:author="Jill Boyce" w:date="2012-04-28T09:38:00Z"/>
        </w:rPr>
      </w:pPr>
      <w:ins w:id="3" w:author="Jill Boyce" w:date="2012-04-28T09:38:00Z">
        <w:r>
          <w:t xml:space="preserve">The contributions in this category </w:t>
        </w:r>
      </w:ins>
      <w:ins w:id="4" w:author="Jill Boyce" w:date="2012-04-28T09:39:00Z">
        <w:r w:rsidR="00A16235">
          <w:t>are</w:t>
        </w:r>
      </w:ins>
      <w:ins w:id="5" w:author="Jill Boyce" w:date="2012-04-28T09:38:00Z">
        <w:r>
          <w:t xml:space="preserve"> summarized in the attached Excel spreadsheet.</w:t>
        </w:r>
      </w:ins>
    </w:p>
    <w:p w:rsidR="00DF78DB" w:rsidRPr="00DF78DB" w:rsidRDefault="00DF78DB" w:rsidP="00DF78DB"/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"/>
        <w:gridCol w:w="3701"/>
        <w:gridCol w:w="4740"/>
      </w:tblGrid>
      <w:tr w:rsidR="005B33B1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7832DA" w:rsidP="004A65BA">
            <w:pPr>
              <w:jc w:val="center"/>
              <w:rPr>
                <w:sz w:val="24"/>
                <w:szCs w:val="24"/>
              </w:rPr>
            </w:pPr>
            <w:hyperlink r:id="rId15" w:history="1">
              <w:r w:rsidR="005B33B1">
                <w:rPr>
                  <w:rStyle w:val="Hyperlink"/>
                </w:rPr>
                <w:t>JCTVC-I0132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5B33B1" w:rsidP="004A65BA">
            <w:pPr>
              <w:rPr>
                <w:sz w:val="24"/>
                <w:szCs w:val="24"/>
              </w:rPr>
            </w:pPr>
            <w:r>
              <w:t>NAL unit header for scalable extension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7832DA" w:rsidP="004A65BA">
            <w:pPr>
              <w:rPr>
                <w:sz w:val="24"/>
                <w:szCs w:val="24"/>
              </w:rPr>
            </w:pPr>
            <w:hyperlink r:id="rId16" w:history="1">
              <w:r w:rsidR="005B33B1">
                <w:rPr>
                  <w:rStyle w:val="Hyperlink"/>
                </w:rPr>
                <w:t>B. Choi</w:t>
              </w:r>
            </w:hyperlink>
            <w:r w:rsidR="005B33B1">
              <w:t xml:space="preserve">, </w:t>
            </w:r>
            <w:hyperlink r:id="rId17" w:history="1">
              <w:r w:rsidR="005B33B1">
                <w:rPr>
                  <w:rStyle w:val="Hyperlink"/>
                </w:rPr>
                <w:t>J. Kim</w:t>
              </w:r>
            </w:hyperlink>
            <w:r w:rsidR="005B33B1">
              <w:t xml:space="preserve">, </w:t>
            </w:r>
            <w:hyperlink r:id="rId18" w:history="1">
              <w:r w:rsidR="005B33B1">
                <w:rPr>
                  <w:rStyle w:val="Hyperlink"/>
                </w:rPr>
                <w:t>J. Park (Samsung)</w:t>
              </w:r>
            </w:hyperlink>
          </w:p>
        </w:tc>
      </w:tr>
      <w:tr w:rsidR="005B33B1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7832DA" w:rsidP="004A65BA">
            <w:pPr>
              <w:jc w:val="center"/>
            </w:pPr>
            <w:hyperlink r:id="rId19" w:history="1">
              <w:r w:rsidR="005B33B1" w:rsidRPr="008018B1">
                <w:rPr>
                  <w:rStyle w:val="Hyperlink"/>
                </w:rPr>
                <w:t>JCTVC-I0217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5B33B1" w:rsidP="004A65BA">
            <w:r>
              <w:t>Generic HEVC high level syntax for scalability and adaptation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7832DA" w:rsidP="004A65BA">
            <w:hyperlink r:id="rId20" w:history="1">
              <w:r w:rsidR="005B33B1" w:rsidRPr="008018B1">
                <w:rPr>
                  <w:rStyle w:val="Hyperlink"/>
                </w:rPr>
                <w:t xml:space="preserve">R. </w:t>
              </w:r>
              <w:proofErr w:type="spellStart"/>
              <w:r w:rsidR="005B33B1" w:rsidRPr="008018B1">
                <w:rPr>
                  <w:rStyle w:val="Hyperlink"/>
                </w:rPr>
                <w:t>Skupin</w:t>
              </w:r>
              <w:proofErr w:type="spellEnd"/>
            </w:hyperlink>
            <w:r w:rsidR="005B33B1">
              <w:t xml:space="preserve">, </w:t>
            </w:r>
            <w:hyperlink r:id="rId21" w:history="1">
              <w:r w:rsidR="005B33B1" w:rsidRPr="008018B1">
                <w:rPr>
                  <w:rStyle w:val="Hyperlink"/>
                </w:rPr>
                <w:t>V. George</w:t>
              </w:r>
            </w:hyperlink>
            <w:r w:rsidR="005B33B1">
              <w:t xml:space="preserve">, </w:t>
            </w:r>
            <w:hyperlink r:id="rId22" w:history="1">
              <w:r w:rsidR="005B33B1" w:rsidRPr="008018B1">
                <w:rPr>
                  <w:rStyle w:val="Hyperlink"/>
                </w:rPr>
                <w:t xml:space="preserve">T. </w:t>
              </w:r>
              <w:proofErr w:type="spellStart"/>
              <w:r w:rsidR="005B33B1" w:rsidRPr="008018B1">
                <w:rPr>
                  <w:rStyle w:val="Hyperlink"/>
                </w:rPr>
                <w:t>Schierl</w:t>
              </w:r>
              <w:proofErr w:type="spellEnd"/>
              <w:r w:rsidR="005B33B1" w:rsidRPr="008018B1">
                <w:rPr>
                  <w:rStyle w:val="Hyperlink"/>
                </w:rPr>
                <w:t xml:space="preserve"> (HHI)</w:t>
              </w:r>
            </w:hyperlink>
          </w:p>
        </w:tc>
      </w:tr>
      <w:tr w:rsidR="005B33B1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7832DA" w:rsidP="004A65BA">
            <w:pPr>
              <w:jc w:val="center"/>
            </w:pPr>
            <w:hyperlink r:id="rId23" w:history="1">
              <w:r w:rsidR="005B33B1" w:rsidRPr="008018B1">
                <w:rPr>
                  <w:rStyle w:val="Hyperlink"/>
                </w:rPr>
                <w:t>JCTVC-I0230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5B33B1" w:rsidP="004A65BA">
            <w:r>
              <w:t xml:space="preserve">Parameter sets modifications for temporal scalability and extension hooks 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8018B1" w:rsidRDefault="007832DA" w:rsidP="004A65BA">
            <w:hyperlink r:id="rId24" w:history="1">
              <w:r w:rsidR="005B33B1" w:rsidRPr="008018B1">
                <w:rPr>
                  <w:rStyle w:val="Hyperlink"/>
                </w:rPr>
                <w:t>J. Boyce</w:t>
              </w:r>
            </w:hyperlink>
            <w:r w:rsidR="005B33B1">
              <w:t xml:space="preserve">, </w:t>
            </w:r>
            <w:hyperlink r:id="rId25" w:history="1">
              <w:r w:rsidR="005B33B1" w:rsidRPr="008018B1">
                <w:rPr>
                  <w:rStyle w:val="Hyperlink"/>
                </w:rPr>
                <w:t>D. Hong</w:t>
              </w:r>
            </w:hyperlink>
            <w:r w:rsidR="005B33B1">
              <w:t xml:space="preserve">, </w:t>
            </w:r>
            <w:hyperlink r:id="rId26" w:history="1">
              <w:r w:rsidR="005B33B1" w:rsidRPr="008018B1">
                <w:rPr>
                  <w:rStyle w:val="Hyperlink"/>
                </w:rPr>
                <w:t>W. Jang (</w:t>
              </w:r>
              <w:proofErr w:type="spellStart"/>
              <w:r w:rsidR="005B33B1" w:rsidRPr="008018B1">
                <w:rPr>
                  <w:rStyle w:val="Hyperlink"/>
                </w:rPr>
                <w:t>Vidyo</w:t>
              </w:r>
              <w:proofErr w:type="spellEnd"/>
              <w:r w:rsidR="005B33B1" w:rsidRPr="008018B1">
                <w:rPr>
                  <w:rStyle w:val="Hyperlink"/>
                </w:rPr>
                <w:t>)</w:t>
              </w:r>
            </w:hyperlink>
          </w:p>
        </w:tc>
      </w:tr>
      <w:tr w:rsidR="005B33B1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4A65BA" w:rsidRDefault="007832DA" w:rsidP="004A65BA">
            <w:pPr>
              <w:jc w:val="center"/>
            </w:pPr>
            <w:hyperlink r:id="rId27" w:history="1">
              <w:r w:rsidR="005B33B1" w:rsidRPr="004A65BA">
                <w:rPr>
                  <w:rStyle w:val="Hyperlink"/>
                </w:rPr>
                <w:t>JCTVC-I0251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4A65BA" w:rsidRDefault="005B33B1" w:rsidP="004A65BA">
            <w:r>
              <w:t>On NAL unit header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4A65BA" w:rsidRDefault="007832DA" w:rsidP="004A65BA">
            <w:hyperlink r:id="rId28" w:tgtFrame="_blank" w:history="1"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 xml:space="preserve">T. C. </w:t>
              </w:r>
              <w:proofErr w:type="spellStart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Thang</w:t>
              </w:r>
              <w:proofErr w:type="spellEnd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 xml:space="preserve"> (</w:t>
              </w:r>
              <w:proofErr w:type="spellStart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UoA</w:t>
              </w:r>
              <w:proofErr w:type="spellEnd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)</w:t>
              </w:r>
            </w:hyperlink>
            <w:r w:rsidR="00742029">
              <w:rPr>
                <w:rFonts w:ascii="Arial" w:eastAsiaTheme="minorEastAsia" w:hAnsi="Arial" w:cs="Arial"/>
                <w:sz w:val="20"/>
              </w:rPr>
              <w:t xml:space="preserve">, </w:t>
            </w:r>
            <w:hyperlink r:id="rId29" w:tgtFrame="_blank" w:history="1"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J. W. Kang</w:t>
              </w:r>
            </w:hyperlink>
            <w:r w:rsidR="00742029">
              <w:rPr>
                <w:rFonts w:ascii="Arial" w:eastAsiaTheme="minorEastAsia" w:hAnsi="Arial" w:cs="Arial"/>
                <w:sz w:val="20"/>
              </w:rPr>
              <w:t>, H. Lee, J. S. Choi (ETRI)</w:t>
            </w:r>
          </w:p>
        </w:tc>
      </w:tr>
      <w:tr w:rsidR="005B33B1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571CED" w:rsidRDefault="007832DA" w:rsidP="00DB6BB6">
            <w:pPr>
              <w:jc w:val="center"/>
            </w:pPr>
            <w:hyperlink r:id="rId30" w:history="1">
              <w:r w:rsidR="005B33B1" w:rsidRPr="00571CED">
                <w:rPr>
                  <w:rStyle w:val="Hyperlink"/>
                </w:rPr>
                <w:t>JCTVC-I0252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571CED" w:rsidRDefault="005B33B1" w:rsidP="00DB6BB6">
            <w:r>
              <w:t>High-level syntax modifications to support extractor operation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571CED" w:rsidRDefault="007832DA" w:rsidP="00DB6BB6">
            <w:hyperlink r:id="rId31" w:tgtFrame="_blank" w:history="1"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 xml:space="preserve">T. C. </w:t>
              </w:r>
              <w:proofErr w:type="spellStart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Thang</w:t>
              </w:r>
              <w:proofErr w:type="spellEnd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 xml:space="preserve"> (</w:t>
              </w:r>
              <w:proofErr w:type="spellStart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UoA</w:t>
              </w:r>
              <w:proofErr w:type="spellEnd"/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)</w:t>
              </w:r>
            </w:hyperlink>
            <w:r w:rsidR="00742029">
              <w:rPr>
                <w:rFonts w:ascii="Arial" w:eastAsiaTheme="minorEastAsia" w:hAnsi="Arial" w:cs="Arial"/>
                <w:sz w:val="20"/>
              </w:rPr>
              <w:t xml:space="preserve">, </w:t>
            </w:r>
            <w:hyperlink r:id="rId32" w:tgtFrame="_blank" w:history="1">
              <w:r w:rsidR="00742029">
                <w:rPr>
                  <w:rStyle w:val="Hyperlink"/>
                  <w:rFonts w:ascii="Arial" w:eastAsiaTheme="minorEastAsia" w:hAnsi="Arial" w:cs="Arial"/>
                  <w:sz w:val="20"/>
                </w:rPr>
                <w:t>J. W. Kang</w:t>
              </w:r>
            </w:hyperlink>
            <w:r w:rsidR="00742029">
              <w:rPr>
                <w:rFonts w:ascii="Arial" w:eastAsiaTheme="minorEastAsia" w:hAnsi="Arial" w:cs="Arial"/>
                <w:sz w:val="20"/>
              </w:rPr>
              <w:t>, H. Lee, J. S. Choi (ETRI)</w:t>
            </w:r>
          </w:p>
        </w:tc>
      </w:tr>
      <w:tr w:rsidR="00E60AC9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Pr="00571CED" w:rsidRDefault="00E60AC9" w:rsidP="0049402B">
            <w:pPr>
              <w:jc w:val="center"/>
            </w:pPr>
            <w:hyperlink r:id="rId33" w:history="1">
              <w:r w:rsidRPr="00571CED">
                <w:rPr>
                  <w:rStyle w:val="Hyperlink"/>
                </w:rPr>
                <w:t>JCTVC-I0253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Pr="00571CED" w:rsidRDefault="00E60AC9" w:rsidP="0049402B">
            <w:r>
              <w:t>High-level syntax for future scalable extension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Pr="00571CED" w:rsidRDefault="00E60AC9" w:rsidP="0049402B">
            <w:hyperlink r:id="rId34" w:history="1">
              <w:r w:rsidRPr="00571CED">
                <w:rPr>
                  <w:rStyle w:val="Hyperlink"/>
                </w:rPr>
                <w:t>J. W. Kang</w:t>
              </w:r>
            </w:hyperlink>
            <w:r>
              <w:t xml:space="preserve">, H. Lee, J. S. Choi (ETRI), T. C. </w:t>
            </w:r>
            <w:proofErr w:type="spellStart"/>
            <w:r>
              <w:t>Thang</w:t>
            </w:r>
            <w:proofErr w:type="spellEnd"/>
            <w:r>
              <w:t xml:space="preserve"> (</w:t>
            </w:r>
            <w:proofErr w:type="spellStart"/>
            <w:r>
              <w:t>UoA</w:t>
            </w:r>
            <w:proofErr w:type="spellEnd"/>
            <w:r>
              <w:t>)</w:t>
            </w:r>
          </w:p>
        </w:tc>
      </w:tr>
      <w:tr w:rsidR="00E60AC9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571CED" w:rsidRDefault="00E60AC9" w:rsidP="00DB6BB6">
            <w:pPr>
              <w:jc w:val="center"/>
            </w:pPr>
            <w:hyperlink r:id="rId35" w:history="1">
              <w:r w:rsidRPr="00571CED">
                <w:rPr>
                  <w:rStyle w:val="Hyperlink"/>
                </w:rPr>
                <w:t>JCTVC-I0262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571CED" w:rsidRDefault="00E60AC9" w:rsidP="00DB6BB6">
            <w:r>
              <w:t>Extension of HEVC NAL Unit Syntax Structure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571CED" w:rsidRDefault="00E60AC9" w:rsidP="00DB6BB6">
            <w:hyperlink r:id="rId36" w:history="1">
              <w:r w:rsidRPr="00571CED">
                <w:rPr>
                  <w:rStyle w:val="Hyperlink"/>
                </w:rPr>
                <w:t>M. Haque</w:t>
              </w:r>
            </w:hyperlink>
            <w:r>
              <w:t xml:space="preserve">, </w:t>
            </w:r>
            <w:hyperlink r:id="rId37" w:history="1">
              <w:r w:rsidRPr="00571CED">
                <w:rPr>
                  <w:rStyle w:val="Hyperlink"/>
                </w:rPr>
                <w:t>A. Tabatabai (Sony)</w:t>
              </w:r>
            </w:hyperlink>
          </w:p>
        </w:tc>
      </w:tr>
      <w:tr w:rsidR="00E60AC9" w:rsidTr="00A638B9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1D4674" w:rsidRDefault="00E60AC9" w:rsidP="00DB6BB6">
            <w:pPr>
              <w:jc w:val="center"/>
            </w:pPr>
            <w:hyperlink r:id="rId38" w:history="1">
              <w:r w:rsidRPr="001D4674">
                <w:rPr>
                  <w:rStyle w:val="Hyperlink"/>
                </w:rPr>
                <w:t>JCTVC-I0355</w:t>
              </w:r>
            </w:hyperlink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1D4674" w:rsidRDefault="00E60AC9" w:rsidP="00DB6BB6">
            <w:r>
              <w:t>High-level syntax hook for HEVC multi-standard extensions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1D4674" w:rsidRDefault="00E60AC9" w:rsidP="00DB6BB6">
            <w:hyperlink r:id="rId39" w:history="1">
              <w:r w:rsidRPr="001D4674">
                <w:rPr>
                  <w:rStyle w:val="Hyperlink"/>
                </w:rPr>
                <w:t>Y. -K. Wang</w:t>
              </w:r>
            </w:hyperlink>
            <w:r>
              <w:t xml:space="preserve">, </w:t>
            </w:r>
            <w:hyperlink r:id="rId40" w:history="1">
              <w:r w:rsidRPr="001D4674">
                <w:rPr>
                  <w:rStyle w:val="Hyperlink"/>
                </w:rPr>
                <w:t>Y. Chen (Qualcomm)</w:t>
              </w:r>
            </w:hyperlink>
          </w:p>
        </w:tc>
      </w:tr>
      <w:tr w:rsidR="00E60AC9" w:rsidTr="00D61EA5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Default="00E60AC9">
            <w:pPr>
              <w:jc w:val="center"/>
              <w:rPr>
                <w:rStyle w:val="Hyperlink"/>
              </w:rPr>
            </w:pPr>
            <w:hyperlink r:id="rId41" w:history="1">
              <w:r w:rsidRPr="00D61EA5">
                <w:rPr>
                  <w:rStyle w:val="Hyperlink"/>
                </w:rPr>
                <w:t>JCTVC-I0524</w:t>
              </w:r>
            </w:hyperlink>
          </w:p>
          <w:p w:rsidR="00E60AC9" w:rsidRPr="00A56134" w:rsidRDefault="00E60AC9" w:rsidP="00A56134">
            <w:pPr>
              <w:jc w:val="center"/>
            </w:pPr>
            <w:r w:rsidRPr="00A56134">
              <w:rPr>
                <w:rStyle w:val="Hyperlink"/>
                <w:color w:val="000000" w:themeColor="text1"/>
                <w:u w:val="none"/>
              </w:rPr>
              <w:t>Late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D61EA5" w:rsidRDefault="00E60AC9">
            <w:r>
              <w:t>Hook for scalable extensions: video parameter set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D61EA5" w:rsidRDefault="00E60AC9">
            <w:hyperlink r:id="rId42" w:history="1">
              <w:r w:rsidRPr="00D61EA5">
                <w:rPr>
                  <w:rStyle w:val="Hyperlink"/>
                </w:rPr>
                <w:t xml:space="preserve">M. M. </w:t>
              </w:r>
              <w:proofErr w:type="spellStart"/>
              <w:r w:rsidRPr="00D61EA5">
                <w:rPr>
                  <w:rStyle w:val="Hyperlink"/>
                </w:rPr>
                <w:t>Hannuksela</w:t>
              </w:r>
              <w:proofErr w:type="spellEnd"/>
            </w:hyperlink>
            <w:r>
              <w:t xml:space="preserve">, D. </w:t>
            </w:r>
            <w:proofErr w:type="spellStart"/>
            <w:r>
              <w:t>Rusanovskyy</w:t>
            </w:r>
            <w:proofErr w:type="spellEnd"/>
            <w:r>
              <w:t xml:space="preserve"> (Nokia)</w:t>
            </w:r>
          </w:p>
        </w:tc>
      </w:tr>
      <w:tr w:rsidR="00E60AC9" w:rsidTr="00413A4B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Default="00E60AC9">
            <w:pPr>
              <w:jc w:val="center"/>
              <w:rPr>
                <w:rStyle w:val="Hyperlink"/>
              </w:rPr>
            </w:pPr>
            <w:hyperlink r:id="rId43" w:history="1">
              <w:r w:rsidRPr="00413A4B">
                <w:rPr>
                  <w:rStyle w:val="Hyperlink"/>
                </w:rPr>
                <w:t>JCTVC-I0535</w:t>
              </w:r>
            </w:hyperlink>
          </w:p>
          <w:p w:rsidR="00E60AC9" w:rsidRPr="00413A4B" w:rsidRDefault="00E60AC9">
            <w:pPr>
              <w:jc w:val="center"/>
              <w:rPr>
                <w:rStyle w:val="Hyperlink"/>
                <w:color w:val="auto"/>
                <w:u w:val="none"/>
              </w:rPr>
            </w:pPr>
            <w:r w:rsidRPr="00A56134">
              <w:rPr>
                <w:rStyle w:val="Hyperlink"/>
                <w:color w:val="000000" w:themeColor="text1"/>
                <w:u w:val="none"/>
              </w:rPr>
              <w:t>Late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413A4B" w:rsidRDefault="00E60AC9">
            <w:pPr>
              <w:rPr>
                <w:rStyle w:val="Hyperlink"/>
                <w:color w:val="auto"/>
                <w:u w:val="none"/>
              </w:rPr>
            </w:pPr>
            <w:r>
              <w:t>High-level syntax for 3D and scalable extensions: Inter-layer SPS prediction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413A4B" w:rsidRDefault="00E60AC9">
            <w:pPr>
              <w:rPr>
                <w:rStyle w:val="Hyperlink"/>
                <w:color w:val="auto"/>
                <w:u w:val="none"/>
              </w:rPr>
            </w:pPr>
            <w:r>
              <w:t>T. Rusert</w:t>
            </w:r>
          </w:p>
        </w:tc>
      </w:tr>
      <w:tr w:rsidR="00E60AC9" w:rsidTr="00413A4B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Default="00E60AC9">
            <w:pPr>
              <w:jc w:val="center"/>
              <w:rPr>
                <w:rStyle w:val="Hyperlink"/>
              </w:rPr>
            </w:pPr>
            <w:hyperlink r:id="rId44" w:history="1">
              <w:r w:rsidRPr="00413A4B">
                <w:rPr>
                  <w:rStyle w:val="Hyperlink"/>
                </w:rPr>
                <w:t>JCTVC-I0536</w:t>
              </w:r>
            </w:hyperlink>
          </w:p>
          <w:p w:rsidR="00E60AC9" w:rsidRPr="00413A4B" w:rsidRDefault="00E60AC9">
            <w:pPr>
              <w:jc w:val="center"/>
            </w:pPr>
            <w:r w:rsidRPr="00A56134">
              <w:rPr>
                <w:rStyle w:val="Hyperlink"/>
                <w:color w:val="000000" w:themeColor="text1"/>
                <w:u w:val="none"/>
              </w:rPr>
              <w:t>Late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413A4B" w:rsidRDefault="00E60AC9">
            <w:r>
              <w:t>High-level syntax for 3D and scalable extensions: Signaling of layer identifiers and inter-layer decoding dependencies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0AC9" w:rsidRPr="00413A4B" w:rsidRDefault="00E60AC9">
            <w:r>
              <w:t>T. Rusert</w:t>
            </w:r>
          </w:p>
        </w:tc>
      </w:tr>
      <w:tr w:rsidR="00E60AC9" w:rsidTr="00413A4B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jc w:val="center"/>
            </w:pPr>
            <w:hyperlink r:id="rId45" w:history="1">
              <w:r>
                <w:rPr>
                  <w:rStyle w:val="Hyperlink"/>
                </w:rPr>
                <w:t>JCTVC-I0570</w:t>
              </w:r>
            </w:hyperlink>
          </w:p>
          <w:p w:rsidR="00E60AC9" w:rsidRDefault="00E60AC9" w:rsidP="0049402B">
            <w:pPr>
              <w:jc w:val="center"/>
              <w:rPr>
                <w:sz w:val="24"/>
                <w:szCs w:val="24"/>
              </w:rPr>
            </w:pPr>
            <w:r>
              <w:t>Late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rPr>
                <w:sz w:val="24"/>
                <w:szCs w:val="24"/>
              </w:rPr>
            </w:pPr>
            <w:r>
              <w:t>AHG12: Example 3D-HEVC NAL unit header design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rPr>
                <w:sz w:val="24"/>
                <w:szCs w:val="24"/>
              </w:rPr>
            </w:pPr>
            <w:hyperlink r:id="rId46" w:history="1">
              <w:r>
                <w:rPr>
                  <w:rStyle w:val="Hyperlink"/>
                </w:rPr>
                <w:t>Y. Chen</w:t>
              </w:r>
            </w:hyperlink>
            <w:r>
              <w:t xml:space="preserve">, </w:t>
            </w:r>
            <w:hyperlink r:id="rId47" w:history="1">
              <w:r>
                <w:rPr>
                  <w:rStyle w:val="Hyperlink"/>
                </w:rPr>
                <w:t>Y.-K. Wang (Qualcomm)</w:t>
              </w:r>
            </w:hyperlink>
          </w:p>
        </w:tc>
      </w:tr>
      <w:tr w:rsidR="00E60AC9" w:rsidTr="00413A4B">
        <w:trPr>
          <w:tblCellSpacing w:w="15" w:type="dxa"/>
        </w:trPr>
        <w:tc>
          <w:tcPr>
            <w:tcW w:w="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jc w:val="center"/>
            </w:pPr>
            <w:hyperlink r:id="rId48" w:history="1">
              <w:r>
                <w:rPr>
                  <w:rStyle w:val="Hyperlink"/>
                </w:rPr>
                <w:t>JCTVC-I0571</w:t>
              </w:r>
            </w:hyperlink>
          </w:p>
          <w:p w:rsidR="00E60AC9" w:rsidRDefault="00E60AC9" w:rsidP="0049402B">
            <w:pPr>
              <w:jc w:val="center"/>
              <w:rPr>
                <w:sz w:val="24"/>
                <w:szCs w:val="24"/>
              </w:rPr>
            </w:pPr>
            <w:r>
              <w:t>Late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rPr>
                <w:sz w:val="24"/>
                <w:szCs w:val="24"/>
              </w:rPr>
            </w:pPr>
            <w:r>
              <w:t>AHG12: Video parameter set and its use in 3D-HEVC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0AC9" w:rsidRDefault="00E60AC9" w:rsidP="0049402B">
            <w:pPr>
              <w:rPr>
                <w:sz w:val="24"/>
                <w:szCs w:val="24"/>
              </w:rPr>
            </w:pPr>
            <w:hyperlink r:id="rId49" w:history="1">
              <w:r>
                <w:rPr>
                  <w:rStyle w:val="Hyperlink"/>
                </w:rPr>
                <w:t>Y. Chen</w:t>
              </w:r>
            </w:hyperlink>
            <w:r>
              <w:t xml:space="preserve">, </w:t>
            </w:r>
            <w:hyperlink r:id="rId50" w:history="1">
              <w:r>
                <w:rPr>
                  <w:rStyle w:val="Hyperlink"/>
                </w:rPr>
                <w:t>Y.-K. Wang</w:t>
              </w:r>
            </w:hyperlink>
            <w:r>
              <w:t xml:space="preserve">, </w:t>
            </w:r>
            <w:hyperlink r:id="rId51" w:history="1">
              <w:r>
                <w:rPr>
                  <w:rStyle w:val="Hyperlink"/>
                </w:rPr>
                <w:t xml:space="preserve">M. </w:t>
              </w:r>
              <w:proofErr w:type="spellStart"/>
              <w:r>
                <w:rPr>
                  <w:rStyle w:val="Hyperlink"/>
                </w:rPr>
                <w:t>Karczewicz</w:t>
              </w:r>
              <w:proofErr w:type="spellEnd"/>
              <w:r>
                <w:rPr>
                  <w:rStyle w:val="Hyperlink"/>
                </w:rPr>
                <w:t xml:space="preserve"> (Qualcomm)</w:t>
              </w:r>
            </w:hyperlink>
          </w:p>
        </w:tc>
      </w:tr>
    </w:tbl>
    <w:p w:rsidR="00B2406A" w:rsidRDefault="00B2406A" w:rsidP="000D5F93">
      <w:bookmarkStart w:id="6" w:name="_GoBack"/>
      <w:bookmarkEnd w:id="6"/>
    </w:p>
    <w:p w:rsidR="00C11F86" w:rsidRDefault="00C11F86" w:rsidP="00C11F86">
      <w:pPr>
        <w:pStyle w:val="Heading2"/>
      </w:pPr>
      <w:r>
        <w:t>VUI and SEI related</w:t>
      </w:r>
    </w:p>
    <w:tbl>
      <w:tblPr>
        <w:tblW w:w="951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7"/>
        <w:gridCol w:w="3683"/>
        <w:gridCol w:w="4770"/>
      </w:tblGrid>
      <w:tr w:rsidR="00C11F86" w:rsidTr="00A638B9">
        <w:trPr>
          <w:tblCellSpacing w:w="15" w:type="dxa"/>
        </w:trPr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1F86" w:rsidRPr="005B33B1" w:rsidRDefault="007832DA" w:rsidP="00D61EA5">
            <w:pPr>
              <w:jc w:val="center"/>
              <w:rPr>
                <w:rStyle w:val="Hyperlink"/>
              </w:rPr>
            </w:pPr>
            <w:hyperlink r:id="rId52" w:history="1">
              <w:r w:rsidR="00C11F86" w:rsidRPr="005B33B1">
                <w:rPr>
                  <w:rStyle w:val="Hyperlink"/>
                </w:rPr>
                <w:t>JCTVC-I0231</w:t>
              </w:r>
            </w:hyperlink>
          </w:p>
        </w:tc>
        <w:tc>
          <w:tcPr>
            <w:tcW w:w="3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11F86" w:rsidRPr="005B33B1" w:rsidRDefault="00C11F86" w:rsidP="00D61EA5">
            <w:pPr>
              <w:rPr>
                <w:rStyle w:val="Hyperlink"/>
              </w:rPr>
            </w:pPr>
            <w:r>
              <w:t>SEI message for sub-bitstream profile &amp; level indicators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1F86" w:rsidRPr="005B33B1" w:rsidRDefault="007832DA" w:rsidP="00D61EA5">
            <w:pPr>
              <w:rPr>
                <w:rStyle w:val="Hyperlink"/>
              </w:rPr>
            </w:pPr>
            <w:hyperlink r:id="rId53" w:history="1">
              <w:r w:rsidR="00C11F86" w:rsidRPr="005B33B1">
                <w:rPr>
                  <w:rStyle w:val="Hyperlink"/>
                </w:rPr>
                <w:t>J. Boyce</w:t>
              </w:r>
            </w:hyperlink>
            <w:r w:rsidR="00C11F86" w:rsidRPr="005B33B1">
              <w:rPr>
                <w:rStyle w:val="Hyperlink"/>
              </w:rPr>
              <w:t xml:space="preserve">, </w:t>
            </w:r>
            <w:hyperlink r:id="rId54" w:history="1">
              <w:r w:rsidR="00C11F86" w:rsidRPr="005B33B1">
                <w:rPr>
                  <w:rStyle w:val="Hyperlink"/>
                </w:rPr>
                <w:t>D. Hong</w:t>
              </w:r>
            </w:hyperlink>
            <w:r w:rsidR="00C11F86" w:rsidRPr="005B33B1">
              <w:rPr>
                <w:rStyle w:val="Hyperlink"/>
              </w:rPr>
              <w:t xml:space="preserve">, </w:t>
            </w:r>
            <w:hyperlink r:id="rId55" w:history="1">
              <w:r w:rsidR="00C11F86" w:rsidRPr="005B33B1">
                <w:rPr>
                  <w:rStyle w:val="Hyperlink"/>
                </w:rPr>
                <w:t>W. Jang (</w:t>
              </w:r>
              <w:proofErr w:type="spellStart"/>
              <w:r w:rsidR="00C11F86" w:rsidRPr="005B33B1">
                <w:rPr>
                  <w:rStyle w:val="Hyperlink"/>
                </w:rPr>
                <w:t>Vidyo</w:t>
              </w:r>
              <w:proofErr w:type="spellEnd"/>
              <w:r w:rsidR="00C11F86" w:rsidRPr="005B33B1">
                <w:rPr>
                  <w:rStyle w:val="Hyperlink"/>
                </w:rPr>
                <w:t>)</w:t>
              </w:r>
            </w:hyperlink>
          </w:p>
        </w:tc>
      </w:tr>
      <w:tr w:rsidR="00C11F86" w:rsidTr="00A638B9">
        <w:trPr>
          <w:tblCellSpacing w:w="15" w:type="dxa"/>
        </w:trPr>
        <w:tc>
          <w:tcPr>
            <w:tcW w:w="1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1F86" w:rsidRPr="005B33B1" w:rsidRDefault="007832DA" w:rsidP="00D61EA5">
            <w:pPr>
              <w:jc w:val="center"/>
              <w:rPr>
                <w:rStyle w:val="Hyperlink"/>
              </w:rPr>
            </w:pPr>
            <w:hyperlink r:id="rId56" w:history="1">
              <w:r w:rsidR="00C11F86" w:rsidRPr="005B33B1">
                <w:rPr>
                  <w:rStyle w:val="Hyperlink"/>
                </w:rPr>
                <w:t>JCTVC-I0263</w:t>
              </w:r>
            </w:hyperlink>
          </w:p>
        </w:tc>
        <w:tc>
          <w:tcPr>
            <w:tcW w:w="3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1F86" w:rsidRPr="005B33B1" w:rsidRDefault="00C11F86" w:rsidP="00D61EA5">
            <w:pPr>
              <w:rPr>
                <w:rStyle w:val="Hyperlink"/>
              </w:rPr>
            </w:pPr>
            <w:r>
              <w:t>Extension of HEVC VUI Syntax Structure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1F86" w:rsidRPr="005B33B1" w:rsidRDefault="007832DA" w:rsidP="00D61EA5">
            <w:pPr>
              <w:rPr>
                <w:rStyle w:val="Hyperlink"/>
              </w:rPr>
            </w:pPr>
            <w:hyperlink r:id="rId57" w:history="1">
              <w:r w:rsidR="00C11F86" w:rsidRPr="005B33B1">
                <w:rPr>
                  <w:rStyle w:val="Hyperlink"/>
                </w:rPr>
                <w:t>M. Haque</w:t>
              </w:r>
            </w:hyperlink>
            <w:r w:rsidR="00C11F86" w:rsidRPr="005B33B1">
              <w:rPr>
                <w:rStyle w:val="Hyperlink"/>
              </w:rPr>
              <w:t xml:space="preserve">, </w:t>
            </w:r>
            <w:hyperlink r:id="rId58" w:history="1">
              <w:r w:rsidR="00C11F86" w:rsidRPr="005B33B1">
                <w:rPr>
                  <w:rStyle w:val="Hyperlink"/>
                </w:rPr>
                <w:t>A. Tabatabai (Sony)</w:t>
              </w:r>
            </w:hyperlink>
          </w:p>
        </w:tc>
      </w:tr>
    </w:tbl>
    <w:p w:rsidR="00C11F86" w:rsidRDefault="00C11F86" w:rsidP="00C11F86"/>
    <w:p w:rsidR="00AA6928" w:rsidRDefault="00AA6928" w:rsidP="00C11F86">
      <w:pPr>
        <w:pStyle w:val="Heading2"/>
      </w:pPr>
      <w:r>
        <w:t xml:space="preserve">Motion vector </w:t>
      </w:r>
      <w:r w:rsidR="00C11F86">
        <w:t xml:space="preserve">coding </w:t>
      </w:r>
      <w:r>
        <w:t>related</w:t>
      </w:r>
    </w:p>
    <w:tbl>
      <w:tblPr>
        <w:tblW w:w="94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3711"/>
        <w:gridCol w:w="4740"/>
      </w:tblGrid>
      <w:tr w:rsidR="005B33B1" w:rsidTr="00F34629">
        <w:trPr>
          <w:tblCellSpacing w:w="15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7832DA" w:rsidP="004A65BA">
            <w:pPr>
              <w:jc w:val="center"/>
              <w:rPr>
                <w:sz w:val="24"/>
                <w:szCs w:val="24"/>
              </w:rPr>
            </w:pPr>
            <w:hyperlink r:id="rId59" w:history="1">
              <w:r w:rsidR="005B33B1">
                <w:rPr>
                  <w:rStyle w:val="Hyperlink"/>
                </w:rPr>
                <w:t>JCTVC-I0068</w:t>
              </w:r>
            </w:hyperlink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5B33B1" w:rsidP="004A65BA">
            <w:pPr>
              <w:rPr>
                <w:sz w:val="24"/>
                <w:szCs w:val="24"/>
              </w:rPr>
            </w:pPr>
            <w:r>
              <w:t>Hook for scalable extensions: conditional presence of motion vector difference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7832DA" w:rsidP="004A65BA">
            <w:pPr>
              <w:rPr>
                <w:sz w:val="24"/>
                <w:szCs w:val="24"/>
              </w:rPr>
            </w:pPr>
            <w:hyperlink r:id="rId60" w:history="1">
              <w:r w:rsidR="005B33B1">
                <w:rPr>
                  <w:rStyle w:val="Hyperlink"/>
                </w:rPr>
                <w:t xml:space="preserve">M. M. </w:t>
              </w:r>
              <w:proofErr w:type="spellStart"/>
              <w:r w:rsidR="005B33B1">
                <w:rPr>
                  <w:rStyle w:val="Hyperlink"/>
                </w:rPr>
                <w:t>Hannuksela</w:t>
              </w:r>
              <w:proofErr w:type="spellEnd"/>
            </w:hyperlink>
            <w:r w:rsidR="005B33B1">
              <w:t xml:space="preserve">, D. </w:t>
            </w:r>
            <w:proofErr w:type="spellStart"/>
            <w:r w:rsidR="005B33B1">
              <w:t>Rusanovskyy</w:t>
            </w:r>
            <w:proofErr w:type="spellEnd"/>
            <w:r w:rsidR="005B33B1">
              <w:t xml:space="preserve">, J. </w:t>
            </w:r>
            <w:proofErr w:type="spellStart"/>
            <w:r w:rsidR="005B33B1">
              <w:t>Lainema</w:t>
            </w:r>
            <w:proofErr w:type="spellEnd"/>
            <w:r w:rsidR="005B33B1">
              <w:t xml:space="preserve"> (Nokia)</w:t>
            </w:r>
          </w:p>
        </w:tc>
      </w:tr>
      <w:tr w:rsidR="005B33B1" w:rsidTr="00F34629">
        <w:trPr>
          <w:tblCellSpacing w:w="15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233B13" w:rsidRDefault="007832DA" w:rsidP="00DB6BB6">
            <w:pPr>
              <w:jc w:val="center"/>
            </w:pPr>
            <w:hyperlink r:id="rId61" w:history="1">
              <w:r w:rsidR="005B33B1" w:rsidRPr="00233B13">
                <w:rPr>
                  <w:rStyle w:val="Hyperlink"/>
                </w:rPr>
                <w:t>JCTVC-I0353</w:t>
              </w:r>
            </w:hyperlink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233B13" w:rsidRDefault="005B33B1" w:rsidP="00DB6BB6">
            <w:r>
              <w:t>Hooks for temporal motion vector prediction and weighted prediction in HEVC multiview/3DV extension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Pr="00233B13" w:rsidRDefault="007832DA" w:rsidP="00DB6BB6">
            <w:hyperlink r:id="rId62" w:history="1">
              <w:r w:rsidR="005B33B1" w:rsidRPr="00233B13">
                <w:rPr>
                  <w:rStyle w:val="Hyperlink"/>
                </w:rPr>
                <w:t>Y. Chen</w:t>
              </w:r>
            </w:hyperlink>
            <w:r w:rsidR="005B33B1">
              <w:t xml:space="preserve">, </w:t>
            </w:r>
            <w:hyperlink r:id="rId63" w:history="1">
              <w:r w:rsidR="005B33B1" w:rsidRPr="00233B13">
                <w:rPr>
                  <w:rStyle w:val="Hyperlink"/>
                </w:rPr>
                <w:t>Y. -K. Wang</w:t>
              </w:r>
            </w:hyperlink>
            <w:r w:rsidR="005B33B1">
              <w:t xml:space="preserve">, </w:t>
            </w:r>
            <w:hyperlink r:id="rId64" w:history="1">
              <w:r w:rsidR="005B33B1" w:rsidRPr="00233B13">
                <w:rPr>
                  <w:rStyle w:val="Hyperlink"/>
                </w:rPr>
                <w:t>L. Zhang</w:t>
              </w:r>
            </w:hyperlink>
            <w:r w:rsidR="005B33B1">
              <w:t xml:space="preserve">, </w:t>
            </w:r>
            <w:hyperlink r:id="rId65" w:history="1">
              <w:r w:rsidR="005B33B1" w:rsidRPr="00233B13">
                <w:rPr>
                  <w:rStyle w:val="Hyperlink"/>
                </w:rPr>
                <w:t xml:space="preserve">V. </w:t>
              </w:r>
              <w:proofErr w:type="spellStart"/>
              <w:r w:rsidR="005B33B1" w:rsidRPr="00233B13">
                <w:rPr>
                  <w:rStyle w:val="Hyperlink"/>
                </w:rPr>
                <w:t>Seregin</w:t>
              </w:r>
              <w:proofErr w:type="spellEnd"/>
            </w:hyperlink>
            <w:r w:rsidR="005B33B1">
              <w:t xml:space="preserve">, </w:t>
            </w:r>
            <w:hyperlink r:id="rId66" w:history="1">
              <w:r w:rsidR="005B33B1" w:rsidRPr="00233B13">
                <w:rPr>
                  <w:rStyle w:val="Hyperlink"/>
                </w:rPr>
                <w:t>J. Chen (Qualcomm)</w:t>
              </w:r>
            </w:hyperlink>
          </w:p>
        </w:tc>
      </w:tr>
      <w:tr w:rsidR="00F34629" w:rsidTr="00F34629">
        <w:trPr>
          <w:tblCellSpacing w:w="15" w:type="dxa"/>
        </w:trPr>
        <w:tc>
          <w:tcPr>
            <w:tcW w:w="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629" w:rsidRDefault="007832DA" w:rsidP="00D61EA5">
            <w:pPr>
              <w:jc w:val="center"/>
              <w:rPr>
                <w:rStyle w:val="Hyperlink"/>
                <w:rFonts w:ascii="Calibri" w:eastAsiaTheme="minorHAnsi" w:hAnsi="Calibri" w:cs="Calibri"/>
                <w:sz w:val="18"/>
                <w:szCs w:val="18"/>
              </w:rPr>
            </w:pPr>
            <w:hyperlink r:id="rId67" w:history="1">
              <w:r w:rsidR="00F34629" w:rsidRPr="00F34629">
                <w:rPr>
                  <w:rStyle w:val="Hyperlink"/>
                </w:rPr>
                <w:t>JCTVC-</w:t>
              </w:r>
              <w:r w:rsidR="00F34629" w:rsidRPr="00F34629">
                <w:rPr>
                  <w:rStyle w:val="Hyperlink"/>
                </w:rPr>
                <w:lastRenderedPageBreak/>
                <w:t>I0436</w:t>
              </w:r>
            </w:hyperlink>
          </w:p>
        </w:tc>
        <w:tc>
          <w:tcPr>
            <w:tcW w:w="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629" w:rsidRDefault="00F34629" w:rsidP="00D61EA5">
            <w:pPr>
              <w:rPr>
                <w:rFonts w:ascii="Calibri" w:eastAsiaTheme="minorHAnsi" w:hAnsi="Calibri" w:cs="Calibri"/>
                <w:sz w:val="18"/>
                <w:szCs w:val="18"/>
              </w:rPr>
            </w:pPr>
            <w:r w:rsidRPr="00F34629">
              <w:lastRenderedPageBreak/>
              <w:t xml:space="preserve">Modified derivation process on motion </w:t>
            </w:r>
            <w:r w:rsidRPr="00F34629">
              <w:lastRenderedPageBreak/>
              <w:t>vector predictor and weighted prediction for HEVC multi-view extension</w:t>
            </w:r>
          </w:p>
        </w:tc>
        <w:tc>
          <w:tcPr>
            <w:tcW w:w="4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34629" w:rsidRPr="00F34629" w:rsidRDefault="007832DA" w:rsidP="00D61EA5">
            <w:pPr>
              <w:rPr>
                <w:rStyle w:val="Hyperlink"/>
                <w:rFonts w:ascii="Calibri" w:eastAsiaTheme="minorHAnsi" w:hAnsi="Calibri" w:cs="Calibri"/>
                <w:szCs w:val="22"/>
              </w:rPr>
            </w:pPr>
            <w:hyperlink r:id="rId68" w:history="1">
              <w:r w:rsidR="00F34629" w:rsidRPr="00F34629">
                <w:rPr>
                  <w:rStyle w:val="Hyperlink"/>
                  <w:szCs w:val="22"/>
                </w:rPr>
                <w:t xml:space="preserve">T. </w:t>
              </w:r>
              <w:proofErr w:type="spellStart"/>
              <w:r w:rsidR="00F34629" w:rsidRPr="00F34629">
                <w:rPr>
                  <w:rStyle w:val="Hyperlink"/>
                  <w:szCs w:val="22"/>
                </w:rPr>
                <w:t>Sugio</w:t>
              </w:r>
              <w:proofErr w:type="spellEnd"/>
            </w:hyperlink>
            <w:r w:rsidR="00F34629" w:rsidRPr="00F34629">
              <w:rPr>
                <w:szCs w:val="22"/>
              </w:rPr>
              <w:t>, T. Nishi (Panasonic)</w:t>
            </w:r>
          </w:p>
        </w:tc>
      </w:tr>
    </w:tbl>
    <w:p w:rsidR="00AA6928" w:rsidRDefault="00AA6928" w:rsidP="000D5F93"/>
    <w:p w:rsidR="00DD5ADA" w:rsidRDefault="00DD5ADA" w:rsidP="00DD5ADA">
      <w:pPr>
        <w:pStyle w:val="Heading2"/>
      </w:pPr>
      <w:r>
        <w:t>Other</w:t>
      </w:r>
    </w:p>
    <w:tbl>
      <w:tblPr>
        <w:tblW w:w="951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3695"/>
        <w:gridCol w:w="4770"/>
      </w:tblGrid>
      <w:tr w:rsidR="00DD5ADA" w:rsidTr="00A638B9">
        <w:trPr>
          <w:tblCellSpacing w:w="15" w:type="dxa"/>
        </w:trPr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5ADA" w:rsidRDefault="007832DA" w:rsidP="00D61EA5">
            <w:pPr>
              <w:jc w:val="center"/>
              <w:rPr>
                <w:sz w:val="24"/>
                <w:szCs w:val="24"/>
              </w:rPr>
            </w:pPr>
            <w:hyperlink r:id="rId69" w:history="1">
              <w:r w:rsidR="00DD5ADA">
                <w:rPr>
                  <w:rStyle w:val="Hyperlink"/>
                </w:rPr>
                <w:t>JCTVC-I0235</w:t>
              </w:r>
            </w:hyperlink>
          </w:p>
        </w:tc>
        <w:tc>
          <w:tcPr>
            <w:tcW w:w="3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5ADA" w:rsidRDefault="00DD5ADA" w:rsidP="00D61EA5">
            <w:pPr>
              <w:rPr>
                <w:sz w:val="24"/>
                <w:szCs w:val="24"/>
              </w:rPr>
            </w:pPr>
            <w:r>
              <w:t>AHG12: Slice header extension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D5ADA" w:rsidRDefault="00DD5ADA" w:rsidP="00D61EA5">
            <w:pPr>
              <w:rPr>
                <w:sz w:val="24"/>
                <w:szCs w:val="24"/>
              </w:rPr>
            </w:pPr>
            <w:r>
              <w:t xml:space="preserve">R. </w:t>
            </w:r>
            <w:proofErr w:type="spellStart"/>
            <w:r>
              <w:t>Sjoberg</w:t>
            </w:r>
            <w:proofErr w:type="spellEnd"/>
            <w:r>
              <w:t>, J. Samuelsson (Ericsson)</w:t>
            </w:r>
          </w:p>
        </w:tc>
      </w:tr>
    </w:tbl>
    <w:p w:rsidR="00DD5ADA" w:rsidRPr="00DD5ADA" w:rsidRDefault="00DD5ADA" w:rsidP="00DD5ADA"/>
    <w:p w:rsidR="008018B1" w:rsidRDefault="008018B1" w:rsidP="008018B1">
      <w:pPr>
        <w:pStyle w:val="Heading2"/>
      </w:pPr>
      <w:r>
        <w:t xml:space="preserve">For information only </w:t>
      </w:r>
      <w:r w:rsidR="00571CED">
        <w:t>– in scalable extension scope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"/>
        <w:gridCol w:w="3667"/>
        <w:gridCol w:w="4199"/>
      </w:tblGrid>
      <w:tr w:rsidR="005B33B1" w:rsidTr="00571CED">
        <w:trPr>
          <w:tblCellSpacing w:w="15" w:type="dxa"/>
        </w:trPr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7832DA" w:rsidP="004A65BA">
            <w:pPr>
              <w:jc w:val="center"/>
              <w:rPr>
                <w:sz w:val="24"/>
                <w:szCs w:val="24"/>
              </w:rPr>
            </w:pPr>
            <w:hyperlink r:id="rId70" w:history="1">
              <w:r w:rsidR="005B33B1">
                <w:rPr>
                  <w:rStyle w:val="Hyperlink"/>
                </w:rPr>
                <w:t>JCTVC-I0190</w:t>
              </w:r>
            </w:hyperlink>
          </w:p>
        </w:tc>
        <w:tc>
          <w:tcPr>
            <w:tcW w:w="36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5B33B1" w:rsidP="004A65BA">
            <w:pPr>
              <w:rPr>
                <w:sz w:val="24"/>
                <w:szCs w:val="24"/>
              </w:rPr>
            </w:pPr>
            <w:r>
              <w:t xml:space="preserve">Low Complexity Scalable Extension of HEVC intra pictures based on content statistics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33B1" w:rsidRDefault="005B33B1" w:rsidP="004A65BA">
            <w:pPr>
              <w:rPr>
                <w:sz w:val="24"/>
                <w:szCs w:val="24"/>
              </w:rPr>
            </w:pPr>
            <w:r>
              <w:t xml:space="preserve">S. </w:t>
            </w:r>
            <w:proofErr w:type="spellStart"/>
            <w:r>
              <w:t>Lasserre</w:t>
            </w:r>
            <w:proofErr w:type="spellEnd"/>
            <w:r>
              <w:t xml:space="preserve">, F. Le </w:t>
            </w:r>
            <w:proofErr w:type="spellStart"/>
            <w:r>
              <w:t>Leannec</w:t>
            </w:r>
            <w:proofErr w:type="spellEnd"/>
            <w:r>
              <w:t xml:space="preserve">, E. </w:t>
            </w:r>
            <w:proofErr w:type="spellStart"/>
            <w:r>
              <w:t>Nassor</w:t>
            </w:r>
            <w:proofErr w:type="spellEnd"/>
            <w:r>
              <w:t xml:space="preserve"> (Canon)</w:t>
            </w:r>
          </w:p>
        </w:tc>
      </w:tr>
    </w:tbl>
    <w:p w:rsidR="008018B1" w:rsidRPr="000D5F93" w:rsidRDefault="008018B1" w:rsidP="000D5F93"/>
    <w:p w:rsidR="008649FD" w:rsidRDefault="00C11F86" w:rsidP="007A7F5B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:rsidR="00C11F86" w:rsidRDefault="00C11F86" w:rsidP="00C11F86">
      <w:pPr>
        <w:rPr>
          <w:szCs w:val="22"/>
        </w:rPr>
      </w:pPr>
      <w:r>
        <w:rPr>
          <w:szCs w:val="22"/>
        </w:rPr>
        <w:t>The Hooks for scalable coding investigation AHG recommends:</w:t>
      </w:r>
    </w:p>
    <w:p w:rsidR="00C11F86" w:rsidRDefault="00C11F86" w:rsidP="00C11F86">
      <w:pPr>
        <w:numPr>
          <w:ilvl w:val="0"/>
          <w:numId w:val="13"/>
        </w:numPr>
        <w:rPr>
          <w:szCs w:val="22"/>
        </w:rPr>
      </w:pPr>
      <w:r>
        <w:rPr>
          <w:szCs w:val="22"/>
        </w:rPr>
        <w:t xml:space="preserve">To review all contributions related to </w:t>
      </w:r>
      <w:r w:rsidRPr="00561F2B">
        <w:t>hooks that would be needed for support of bitstream scalability in HEVC s</w:t>
      </w:r>
      <w:r w:rsidRPr="004157F1">
        <w:t>yntax</w:t>
      </w:r>
    </w:p>
    <w:p w:rsidR="00C11F86" w:rsidRDefault="00C11F86" w:rsidP="00C11F86">
      <w:pPr>
        <w:numPr>
          <w:ilvl w:val="0"/>
          <w:numId w:val="13"/>
        </w:numPr>
        <w:rPr>
          <w:szCs w:val="22"/>
        </w:rPr>
      </w:pPr>
      <w:r w:rsidRPr="00C11F86">
        <w:rPr>
          <w:szCs w:val="22"/>
        </w:rPr>
        <w:t>To coordinate with MPEG’s 3DV activity for re</w:t>
      </w:r>
      <w:r>
        <w:rPr>
          <w:szCs w:val="22"/>
        </w:rPr>
        <w:t>view of documents in categories:</w:t>
      </w:r>
    </w:p>
    <w:p w:rsidR="00C11F86" w:rsidRDefault="00C11F86" w:rsidP="00C11F86">
      <w:pPr>
        <w:numPr>
          <w:ilvl w:val="1"/>
          <w:numId w:val="13"/>
        </w:numPr>
        <w:rPr>
          <w:szCs w:val="22"/>
        </w:rPr>
      </w:pPr>
      <w:r w:rsidRPr="00C11F86">
        <w:rPr>
          <w:szCs w:val="22"/>
        </w:rPr>
        <w:t>2.1 NAL Unit Header and high layer parameter set related</w:t>
      </w:r>
    </w:p>
    <w:p w:rsidR="00C11F86" w:rsidRPr="00C11F86" w:rsidRDefault="00C11F86" w:rsidP="00C11F86">
      <w:pPr>
        <w:numPr>
          <w:ilvl w:val="1"/>
          <w:numId w:val="13"/>
        </w:numPr>
        <w:rPr>
          <w:szCs w:val="22"/>
        </w:rPr>
      </w:pPr>
      <w:r>
        <w:rPr>
          <w:szCs w:val="22"/>
        </w:rPr>
        <w:t xml:space="preserve">2.2 </w:t>
      </w:r>
      <w:r w:rsidRPr="00C11F86">
        <w:rPr>
          <w:szCs w:val="22"/>
        </w:rPr>
        <w:t>VUI and SEI related</w:t>
      </w:r>
    </w:p>
    <w:p w:rsidR="00C11F86" w:rsidRDefault="00C11F86" w:rsidP="00C11F86">
      <w:pPr>
        <w:numPr>
          <w:ilvl w:val="0"/>
          <w:numId w:val="13"/>
        </w:numPr>
        <w:rPr>
          <w:szCs w:val="22"/>
        </w:rPr>
      </w:pPr>
      <w:r w:rsidRPr="003F79FD">
        <w:rPr>
          <w:szCs w:val="22"/>
        </w:rPr>
        <w:t>To coordinate with the High Level Syntax AHG on contributions related to both groups</w:t>
      </w:r>
    </w:p>
    <w:p w:rsidR="0033161C" w:rsidRPr="0033161C" w:rsidRDefault="0033161C" w:rsidP="0033161C">
      <w:pPr>
        <w:rPr>
          <w:lang w:val="en-CA"/>
        </w:rPr>
      </w:pPr>
    </w:p>
    <w:sectPr w:rsidR="0033161C" w:rsidRPr="0033161C" w:rsidSect="00A01439">
      <w:footerReference w:type="default" r:id="rId7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EA5" w:rsidRDefault="00D61EA5">
      <w:r>
        <w:separator/>
      </w:r>
    </w:p>
  </w:endnote>
  <w:endnote w:type="continuationSeparator" w:id="0">
    <w:p w:rsidR="00D61EA5" w:rsidRDefault="00D6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EA5" w:rsidRDefault="00D61EA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32DA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2406A">
      <w:rPr>
        <w:rStyle w:val="PageNumber"/>
        <w:noProof/>
      </w:rPr>
      <w:t>2012-04-27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EA5" w:rsidRDefault="00D61EA5">
      <w:r>
        <w:separator/>
      </w:r>
    </w:p>
  </w:footnote>
  <w:footnote w:type="continuationSeparator" w:id="0">
    <w:p w:rsidR="00D61EA5" w:rsidRDefault="00D61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B312A"/>
    <w:multiLevelType w:val="hybridMultilevel"/>
    <w:tmpl w:val="BC384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645BA"/>
    <w:multiLevelType w:val="hybridMultilevel"/>
    <w:tmpl w:val="46768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8B0043"/>
    <w:multiLevelType w:val="hybridMultilevel"/>
    <w:tmpl w:val="5128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229"/>
    <w:rsid w:val="00021DB3"/>
    <w:rsid w:val="000458BC"/>
    <w:rsid w:val="00045C41"/>
    <w:rsid w:val="00046C03"/>
    <w:rsid w:val="0005303F"/>
    <w:rsid w:val="0006025D"/>
    <w:rsid w:val="0007614F"/>
    <w:rsid w:val="00084713"/>
    <w:rsid w:val="000A5F33"/>
    <w:rsid w:val="000B1C6B"/>
    <w:rsid w:val="000B3BC6"/>
    <w:rsid w:val="000B649C"/>
    <w:rsid w:val="000C09AC"/>
    <w:rsid w:val="000C54BB"/>
    <w:rsid w:val="000D5F93"/>
    <w:rsid w:val="000E00F3"/>
    <w:rsid w:val="000E1887"/>
    <w:rsid w:val="000F158C"/>
    <w:rsid w:val="00102F3D"/>
    <w:rsid w:val="00114557"/>
    <w:rsid w:val="00124E38"/>
    <w:rsid w:val="0012580B"/>
    <w:rsid w:val="00131F90"/>
    <w:rsid w:val="0013526E"/>
    <w:rsid w:val="00171371"/>
    <w:rsid w:val="001738EC"/>
    <w:rsid w:val="00175A24"/>
    <w:rsid w:val="00180A03"/>
    <w:rsid w:val="00187E58"/>
    <w:rsid w:val="0019410C"/>
    <w:rsid w:val="001A297E"/>
    <w:rsid w:val="001A368E"/>
    <w:rsid w:val="001A7329"/>
    <w:rsid w:val="001B4E28"/>
    <w:rsid w:val="001B7F54"/>
    <w:rsid w:val="001C3525"/>
    <w:rsid w:val="001D1BD2"/>
    <w:rsid w:val="001D4674"/>
    <w:rsid w:val="001D5E0E"/>
    <w:rsid w:val="001E02BE"/>
    <w:rsid w:val="001E3B37"/>
    <w:rsid w:val="001F2594"/>
    <w:rsid w:val="002055A6"/>
    <w:rsid w:val="00206460"/>
    <w:rsid w:val="002069B4"/>
    <w:rsid w:val="00213C4C"/>
    <w:rsid w:val="00215DFC"/>
    <w:rsid w:val="002212DF"/>
    <w:rsid w:val="00227BA7"/>
    <w:rsid w:val="00233B13"/>
    <w:rsid w:val="00253551"/>
    <w:rsid w:val="00263398"/>
    <w:rsid w:val="00275BCF"/>
    <w:rsid w:val="0028217B"/>
    <w:rsid w:val="00292257"/>
    <w:rsid w:val="002A54E0"/>
    <w:rsid w:val="002B1595"/>
    <w:rsid w:val="002B15CF"/>
    <w:rsid w:val="002B191D"/>
    <w:rsid w:val="002C0427"/>
    <w:rsid w:val="002C7441"/>
    <w:rsid w:val="002D0AF6"/>
    <w:rsid w:val="002E70BB"/>
    <w:rsid w:val="002F164D"/>
    <w:rsid w:val="00306206"/>
    <w:rsid w:val="00317D85"/>
    <w:rsid w:val="0032000A"/>
    <w:rsid w:val="0032760B"/>
    <w:rsid w:val="00327C56"/>
    <w:rsid w:val="003315A1"/>
    <w:rsid w:val="0033161C"/>
    <w:rsid w:val="00336C51"/>
    <w:rsid w:val="003373EC"/>
    <w:rsid w:val="00342FF4"/>
    <w:rsid w:val="00346E2B"/>
    <w:rsid w:val="00351BF2"/>
    <w:rsid w:val="0036059F"/>
    <w:rsid w:val="00366356"/>
    <w:rsid w:val="003706CC"/>
    <w:rsid w:val="00377710"/>
    <w:rsid w:val="00391990"/>
    <w:rsid w:val="003A2D8E"/>
    <w:rsid w:val="003B5898"/>
    <w:rsid w:val="003C20E4"/>
    <w:rsid w:val="003E6F90"/>
    <w:rsid w:val="003F5D0F"/>
    <w:rsid w:val="00406C07"/>
    <w:rsid w:val="00413A4B"/>
    <w:rsid w:val="00414101"/>
    <w:rsid w:val="00425AC9"/>
    <w:rsid w:val="00433DDB"/>
    <w:rsid w:val="00437619"/>
    <w:rsid w:val="00461C26"/>
    <w:rsid w:val="00496C25"/>
    <w:rsid w:val="004A2A63"/>
    <w:rsid w:val="004A65BA"/>
    <w:rsid w:val="004B210C"/>
    <w:rsid w:val="004D405F"/>
    <w:rsid w:val="004D5CFB"/>
    <w:rsid w:val="004E4F4F"/>
    <w:rsid w:val="004E6789"/>
    <w:rsid w:val="004F61E3"/>
    <w:rsid w:val="0050616C"/>
    <w:rsid w:val="0051015C"/>
    <w:rsid w:val="00516CF1"/>
    <w:rsid w:val="00531AE9"/>
    <w:rsid w:val="005441D6"/>
    <w:rsid w:val="00550A66"/>
    <w:rsid w:val="00567EC7"/>
    <w:rsid w:val="00570013"/>
    <w:rsid w:val="00571CED"/>
    <w:rsid w:val="005801A2"/>
    <w:rsid w:val="005952A5"/>
    <w:rsid w:val="00596856"/>
    <w:rsid w:val="005A33A1"/>
    <w:rsid w:val="005A3984"/>
    <w:rsid w:val="005B217D"/>
    <w:rsid w:val="005B33B1"/>
    <w:rsid w:val="005C385F"/>
    <w:rsid w:val="005E1AC6"/>
    <w:rsid w:val="005F4DE6"/>
    <w:rsid w:val="005F6F1B"/>
    <w:rsid w:val="00622299"/>
    <w:rsid w:val="00624B33"/>
    <w:rsid w:val="0062549A"/>
    <w:rsid w:val="00630AA2"/>
    <w:rsid w:val="00646707"/>
    <w:rsid w:val="00662E58"/>
    <w:rsid w:val="00664DCF"/>
    <w:rsid w:val="00680212"/>
    <w:rsid w:val="006C5D39"/>
    <w:rsid w:val="006E2810"/>
    <w:rsid w:val="006E5417"/>
    <w:rsid w:val="007120B5"/>
    <w:rsid w:val="00712F60"/>
    <w:rsid w:val="00720E3B"/>
    <w:rsid w:val="00742029"/>
    <w:rsid w:val="007458F9"/>
    <w:rsid w:val="00745F6B"/>
    <w:rsid w:val="0075585E"/>
    <w:rsid w:val="00770571"/>
    <w:rsid w:val="0077670A"/>
    <w:rsid w:val="007768FF"/>
    <w:rsid w:val="00777E4E"/>
    <w:rsid w:val="007824D3"/>
    <w:rsid w:val="007832DA"/>
    <w:rsid w:val="00796EE3"/>
    <w:rsid w:val="007A7D29"/>
    <w:rsid w:val="007A7F5B"/>
    <w:rsid w:val="007B4AB8"/>
    <w:rsid w:val="007F1F8B"/>
    <w:rsid w:val="007F67A1"/>
    <w:rsid w:val="007F74F5"/>
    <w:rsid w:val="008018B1"/>
    <w:rsid w:val="00815910"/>
    <w:rsid w:val="008206C8"/>
    <w:rsid w:val="008649FD"/>
    <w:rsid w:val="008710D3"/>
    <w:rsid w:val="00874A6C"/>
    <w:rsid w:val="00876C65"/>
    <w:rsid w:val="008A4B4C"/>
    <w:rsid w:val="008B4486"/>
    <w:rsid w:val="008C239F"/>
    <w:rsid w:val="008E2217"/>
    <w:rsid w:val="008E480C"/>
    <w:rsid w:val="008F042E"/>
    <w:rsid w:val="008F184A"/>
    <w:rsid w:val="008F7405"/>
    <w:rsid w:val="00907757"/>
    <w:rsid w:val="00916329"/>
    <w:rsid w:val="009212B0"/>
    <w:rsid w:val="009234A5"/>
    <w:rsid w:val="009336F7"/>
    <w:rsid w:val="009374A7"/>
    <w:rsid w:val="0094342C"/>
    <w:rsid w:val="00956E18"/>
    <w:rsid w:val="0098551D"/>
    <w:rsid w:val="00993F63"/>
    <w:rsid w:val="0099518F"/>
    <w:rsid w:val="00995564"/>
    <w:rsid w:val="009A523D"/>
    <w:rsid w:val="009C6628"/>
    <w:rsid w:val="009F496B"/>
    <w:rsid w:val="009F6218"/>
    <w:rsid w:val="00A01439"/>
    <w:rsid w:val="00A02E61"/>
    <w:rsid w:val="00A05A3E"/>
    <w:rsid w:val="00A05CFF"/>
    <w:rsid w:val="00A16235"/>
    <w:rsid w:val="00A24E7F"/>
    <w:rsid w:val="00A3068D"/>
    <w:rsid w:val="00A535B9"/>
    <w:rsid w:val="00A549CC"/>
    <w:rsid w:val="00A55FC7"/>
    <w:rsid w:val="00A56134"/>
    <w:rsid w:val="00A56B97"/>
    <w:rsid w:val="00A5787C"/>
    <w:rsid w:val="00A6093D"/>
    <w:rsid w:val="00A638B9"/>
    <w:rsid w:val="00A76A6D"/>
    <w:rsid w:val="00A811AA"/>
    <w:rsid w:val="00A83253"/>
    <w:rsid w:val="00A92AD4"/>
    <w:rsid w:val="00A948C4"/>
    <w:rsid w:val="00AA0012"/>
    <w:rsid w:val="00AA6928"/>
    <w:rsid w:val="00AA6E84"/>
    <w:rsid w:val="00AB5CD4"/>
    <w:rsid w:val="00AB6AD7"/>
    <w:rsid w:val="00AC595C"/>
    <w:rsid w:val="00AD0921"/>
    <w:rsid w:val="00AE341B"/>
    <w:rsid w:val="00AF0DE9"/>
    <w:rsid w:val="00B07CA7"/>
    <w:rsid w:val="00B1279A"/>
    <w:rsid w:val="00B2406A"/>
    <w:rsid w:val="00B42556"/>
    <w:rsid w:val="00B5222E"/>
    <w:rsid w:val="00B53A51"/>
    <w:rsid w:val="00B61C96"/>
    <w:rsid w:val="00B73A2A"/>
    <w:rsid w:val="00B94B06"/>
    <w:rsid w:val="00B94C28"/>
    <w:rsid w:val="00BA6088"/>
    <w:rsid w:val="00BB2DD7"/>
    <w:rsid w:val="00BC10BA"/>
    <w:rsid w:val="00BC2744"/>
    <w:rsid w:val="00BC5AFD"/>
    <w:rsid w:val="00BD766E"/>
    <w:rsid w:val="00BE12D6"/>
    <w:rsid w:val="00BE2D7A"/>
    <w:rsid w:val="00C04F43"/>
    <w:rsid w:val="00C0609D"/>
    <w:rsid w:val="00C115AB"/>
    <w:rsid w:val="00C11F86"/>
    <w:rsid w:val="00C13F2A"/>
    <w:rsid w:val="00C252A6"/>
    <w:rsid w:val="00C30249"/>
    <w:rsid w:val="00C3723B"/>
    <w:rsid w:val="00C606C9"/>
    <w:rsid w:val="00C719D6"/>
    <w:rsid w:val="00C80288"/>
    <w:rsid w:val="00C83A94"/>
    <w:rsid w:val="00C84003"/>
    <w:rsid w:val="00C85FE2"/>
    <w:rsid w:val="00C90650"/>
    <w:rsid w:val="00C97D78"/>
    <w:rsid w:val="00CC2AAE"/>
    <w:rsid w:val="00CC5A42"/>
    <w:rsid w:val="00CD060D"/>
    <w:rsid w:val="00CD0EAB"/>
    <w:rsid w:val="00CE4430"/>
    <w:rsid w:val="00CF2450"/>
    <w:rsid w:val="00CF262C"/>
    <w:rsid w:val="00CF2C17"/>
    <w:rsid w:val="00CF34DB"/>
    <w:rsid w:val="00CF558F"/>
    <w:rsid w:val="00D073E2"/>
    <w:rsid w:val="00D10613"/>
    <w:rsid w:val="00D12A03"/>
    <w:rsid w:val="00D17203"/>
    <w:rsid w:val="00D446EC"/>
    <w:rsid w:val="00D51BF0"/>
    <w:rsid w:val="00D55942"/>
    <w:rsid w:val="00D61EA5"/>
    <w:rsid w:val="00D64D60"/>
    <w:rsid w:val="00D77404"/>
    <w:rsid w:val="00D807BF"/>
    <w:rsid w:val="00DA7887"/>
    <w:rsid w:val="00DB1AA7"/>
    <w:rsid w:val="00DB2C26"/>
    <w:rsid w:val="00DB6BB6"/>
    <w:rsid w:val="00DD5ADA"/>
    <w:rsid w:val="00DE1583"/>
    <w:rsid w:val="00DE2D76"/>
    <w:rsid w:val="00DE6B43"/>
    <w:rsid w:val="00DF78DB"/>
    <w:rsid w:val="00E1055C"/>
    <w:rsid w:val="00E11923"/>
    <w:rsid w:val="00E262D4"/>
    <w:rsid w:val="00E36250"/>
    <w:rsid w:val="00E368DF"/>
    <w:rsid w:val="00E54511"/>
    <w:rsid w:val="00E60AC9"/>
    <w:rsid w:val="00E61DAC"/>
    <w:rsid w:val="00E75FE3"/>
    <w:rsid w:val="00EA67DB"/>
    <w:rsid w:val="00EB3C91"/>
    <w:rsid w:val="00EB7AB1"/>
    <w:rsid w:val="00EF48CC"/>
    <w:rsid w:val="00F12CFB"/>
    <w:rsid w:val="00F24FB2"/>
    <w:rsid w:val="00F34629"/>
    <w:rsid w:val="00F66033"/>
    <w:rsid w:val="00F7275B"/>
    <w:rsid w:val="00F73032"/>
    <w:rsid w:val="00F75BDE"/>
    <w:rsid w:val="00F848FC"/>
    <w:rsid w:val="00F9282A"/>
    <w:rsid w:val="00F948FF"/>
    <w:rsid w:val="00F96BAD"/>
    <w:rsid w:val="00FB0E84"/>
    <w:rsid w:val="00FD01C2"/>
    <w:rsid w:val="00FF0CE3"/>
    <w:rsid w:val="00F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eading U,H1,H11,Œ??©o‚µ 1,¨«©,?co??E 1,h1,?c,?co?ƒÊ 1,?,¡§«,¡§«©,¡§«.,¡¡ì«©,¡¡¨¬«,¡¡¨¬«©,¡¡¨¬«.,¡¡ì«,¡¡ì«.,¡¡¡§¬«,¡¡¡§¬«©,¡¡¡§¬«.,N«©,¡˜«,¡˜«©,¡˜«.,¡¡N¬«,¡¡N¬«©,¡¡N¬«.,¡¡¡˜¬«,¡¡¡˜¬«©,¡¡¡˜¬«.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??©o‚µ 2,¨«©2,?co??E 2,h2,?c1,?co?ƒÊ 2,?2,¡§«1,¡§«2,¡§«©2,...,¡§«©_o‚µ 2,¡§«©1,¡¡ì«©2,¡¡¨¬«1,¡¡¨¬«2,¡¡¨¬«©2,¡¡¨¬«©_o‚µ 2,¡¡¨¬«©1,¡¡ì«1,¡¡ì«2,¡¡ì«©_o‚µ 2,¡¡ì«©1,¡¡¡§¬«1,¡¡¡§¬«2,¡¡¡§¬«©2,¡¡¡§¬«©_o‚µ 2,¡¡¡§¬«©1,N«©2,¡˜«1,¡˜«2,¡˜«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??©o‚µ 2 Char,¨«©2 Char,?co??E 2 Char,h2 Char,?c1 Char,?co?ƒÊ 2 Char,?2 Char,¡§«1 Char,¡§«2 Char,¡§«©2 Char,... Char,¡§«©_o‚µ 2 Char,¡§«©1 Char,¡¡ì«©2 Char,¡¡¨¬«1 Char,¡¡¨¬«2 Char,¡¡¨¬«©2 Char,¡¡¨¬«©_o‚µ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1 Char,h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H51 Char,h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H6 Char,H61 Char,h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E2D7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BE2D7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E2D7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BE2D7A"/>
    <w:rPr>
      <w:rFonts w:eastAsia="Batang"/>
      <w:lang w:val="en-GB" w:eastAsia="ko-KR"/>
    </w:rPr>
  </w:style>
  <w:style w:type="character" w:styleId="CommentReference">
    <w:name w:val="annotation reference"/>
    <w:rsid w:val="001D5E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E0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5E0E"/>
  </w:style>
  <w:style w:type="paragraph" w:styleId="CommentSubject">
    <w:name w:val="annotation subject"/>
    <w:basedOn w:val="CommentText"/>
    <w:next w:val="CommentText"/>
    <w:link w:val="CommentSubjectChar"/>
    <w:rsid w:val="001D5E0E"/>
    <w:rPr>
      <w:b/>
      <w:bCs/>
    </w:rPr>
  </w:style>
  <w:style w:type="character" w:customStyle="1" w:styleId="CommentSubjectChar">
    <w:name w:val="Comment Subject Char"/>
    <w:link w:val="CommentSubject"/>
    <w:rsid w:val="001D5E0E"/>
    <w:rPr>
      <w:b/>
      <w:bCs/>
    </w:rPr>
  </w:style>
  <w:style w:type="paragraph" w:customStyle="1" w:styleId="enumlev1">
    <w:name w:val="enumlev1"/>
    <w:basedOn w:val="Normal"/>
    <w:uiPriority w:val="99"/>
    <w:rsid w:val="00AF0DE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Heading1Char">
    <w:name w:val="Heading 1 Char"/>
    <w:aliases w:val="Heading U Char,H1 Char,H11 Char,Œ??©o‚µ 1 Char,¨«© Char,?co??E 1 Char,h1 Char,?c Char,?co?ƒÊ 1 Char,? Char,¡§« Char,¡§«© Char,¡§«. Char,¡¡ì«© Char,¡¡¨¬« Char,¡¡¨¬«© Char,¡¡¨¬«. Char,¡¡ì« Char,¡¡ì«. Char,¡¡¡§¬« Char,¡¡¡§¬«© Char"/>
    <w:link w:val="Heading1"/>
    <w:locked/>
    <w:rsid w:val="007A7F5B"/>
    <w:rPr>
      <w:rFonts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eading U,H1,H11,Œ??©o‚µ 1,¨«©,?co??E 1,h1,?c,?co?ƒÊ 1,?,¡§«,¡§«©,¡§«.,¡¡ì«©,¡¡¨¬«,¡¡¨¬«©,¡¡¨¬«.,¡¡ì«,¡¡ì«.,¡¡¡§¬«,¡¡¡§¬«©,¡¡¡§¬«.,N«©,¡˜«,¡˜«©,¡˜«.,¡¡N¬«,¡¡N¬«©,¡¡N¬«.,¡¡¡˜¬«,¡¡¡˜¬«©,¡¡¡˜¬«.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??©o‚µ 2,¨«©2,?co??E 2,h2,?c1,?co?ƒÊ 2,?2,¡§«1,¡§«2,¡§«©2,...,¡§«©_o‚µ 2,¡§«©1,¡¡ì«©2,¡¡¨¬«1,¡¡¨¬«2,¡¡¨¬«©2,¡¡¨¬«©_o‚µ 2,¡¡¨¬«©1,¡¡ì«1,¡¡ì«2,¡¡ì«©_o‚µ 2,¡¡ì«©1,¡¡¡§¬«1,¡¡¡§¬«2,¡¡¡§¬«©2,¡¡¡§¬«©_o‚µ 2,¡¡¡§¬«©1,N«©2,¡˜«1,¡˜«2,¡˜«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??©o‚µ 2 Char,¨«©2 Char,?co??E 2 Char,h2 Char,?c1 Char,?co?ƒÊ 2 Char,?2 Char,¡§«1 Char,¡§«2 Char,¡§«©2 Char,... Char,¡§«©_o‚µ 2 Char,¡§«©1 Char,¡¡ì«©2 Char,¡¡¨¬«1 Char,¡¡¨¬«2 Char,¡¡¨¬«©2 Char,¡¡¨¬«©_o‚µ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1 Char,h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H51 Char,h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H6 Char,H61 Char,h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E2D7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BE2D7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E2D7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BE2D7A"/>
    <w:rPr>
      <w:rFonts w:eastAsia="Batang"/>
      <w:lang w:val="en-GB" w:eastAsia="ko-KR"/>
    </w:rPr>
  </w:style>
  <w:style w:type="character" w:styleId="CommentReference">
    <w:name w:val="annotation reference"/>
    <w:rsid w:val="001D5E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E0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5E0E"/>
  </w:style>
  <w:style w:type="paragraph" w:styleId="CommentSubject">
    <w:name w:val="annotation subject"/>
    <w:basedOn w:val="CommentText"/>
    <w:next w:val="CommentText"/>
    <w:link w:val="CommentSubjectChar"/>
    <w:rsid w:val="001D5E0E"/>
    <w:rPr>
      <w:b/>
      <w:bCs/>
    </w:rPr>
  </w:style>
  <w:style w:type="character" w:customStyle="1" w:styleId="CommentSubjectChar">
    <w:name w:val="Comment Subject Char"/>
    <w:link w:val="CommentSubject"/>
    <w:rsid w:val="001D5E0E"/>
    <w:rPr>
      <w:b/>
      <w:bCs/>
    </w:rPr>
  </w:style>
  <w:style w:type="paragraph" w:customStyle="1" w:styleId="enumlev1">
    <w:name w:val="enumlev1"/>
    <w:basedOn w:val="Normal"/>
    <w:uiPriority w:val="99"/>
    <w:rsid w:val="00AF0DE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Heading1Char">
    <w:name w:val="Heading 1 Char"/>
    <w:aliases w:val="Heading U Char,H1 Char,H11 Char,Œ??©o‚µ 1 Char,¨«© Char,?co??E 1 Char,h1 Char,?c Char,?co?ƒÊ 1 Char,? Char,¡§« Char,¡§«© Char,¡§«. Char,¡¡ì«© Char,¡¡¨¬« Char,¡¡¨¬«© Char,¡¡¨¬«. Char,¡¡ì« Char,¡¡ì«. Char,¡¡¡§¬« Char,¡¡¡§¬«© Char"/>
    <w:link w:val="Heading1"/>
    <w:locked/>
    <w:rsid w:val="007A7F5B"/>
    <w:rPr>
      <w:rFonts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wan@broadcom.com" TargetMode="External"/><Relationship Id="rId18" Type="http://schemas.openxmlformats.org/officeDocument/2006/relationships/hyperlink" Target="mailto:jeonghoon@samsung.com" TargetMode="External"/><Relationship Id="rId26" Type="http://schemas.openxmlformats.org/officeDocument/2006/relationships/hyperlink" Target="mailto:wonkap@vidyo.com" TargetMode="External"/><Relationship Id="rId39" Type="http://schemas.openxmlformats.org/officeDocument/2006/relationships/hyperlink" Target="mailto:yekuiw@qualcomm.com" TargetMode="External"/><Relationship Id="rId21" Type="http://schemas.openxmlformats.org/officeDocument/2006/relationships/hyperlink" Target="mailto:valeri.george@hhi.fraunhofer.de" TargetMode="External"/><Relationship Id="rId34" Type="http://schemas.openxmlformats.org/officeDocument/2006/relationships/hyperlink" Target="mailto:jungwon@etri.re.kr" TargetMode="External"/><Relationship Id="rId42" Type="http://schemas.openxmlformats.org/officeDocument/2006/relationships/hyperlink" Target="mailto:miska.hannuksela@nokia.com" TargetMode="External"/><Relationship Id="rId47" Type="http://schemas.openxmlformats.org/officeDocument/2006/relationships/hyperlink" Target="mailto:yekuiw@qualcomm.com" TargetMode="External"/><Relationship Id="rId50" Type="http://schemas.openxmlformats.org/officeDocument/2006/relationships/hyperlink" Target="mailto:yekuiw@qualcomm.com" TargetMode="External"/><Relationship Id="rId55" Type="http://schemas.openxmlformats.org/officeDocument/2006/relationships/hyperlink" Target="mailto:wonkap@vidyo.com" TargetMode="External"/><Relationship Id="rId63" Type="http://schemas.openxmlformats.org/officeDocument/2006/relationships/hyperlink" Target="mailto:yekuiw@qualcomm.com" TargetMode="External"/><Relationship Id="rId68" Type="http://schemas.openxmlformats.org/officeDocument/2006/relationships/hyperlink" Target="mailto:sugio.toshiyasu@jp.panasonic.com" TargetMode="External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b.d.choi@samsung.com" TargetMode="External"/><Relationship Id="rId29" Type="http://schemas.openxmlformats.org/officeDocument/2006/relationships/hyperlink" Target="mailto:jungwon@etri.re.kr" TargetMode="External"/><Relationship Id="rId11" Type="http://schemas.openxmlformats.org/officeDocument/2006/relationships/hyperlink" Target="mailto:jungwon@etri.re.kr" TargetMode="External"/><Relationship Id="rId24" Type="http://schemas.openxmlformats.org/officeDocument/2006/relationships/hyperlink" Target="mailto:jill@vidyo.com" TargetMode="External"/><Relationship Id="rId32" Type="http://schemas.openxmlformats.org/officeDocument/2006/relationships/hyperlink" Target="mailto:jungwon@etri.re.kr" TargetMode="External"/><Relationship Id="rId37" Type="http://schemas.openxmlformats.org/officeDocument/2006/relationships/hyperlink" Target="mailto:ali.tabatabai@am.sony.com" TargetMode="External"/><Relationship Id="rId40" Type="http://schemas.openxmlformats.org/officeDocument/2006/relationships/hyperlink" Target="mailto:cheny@qualcomm.com" TargetMode="External"/><Relationship Id="rId45" Type="http://schemas.openxmlformats.org/officeDocument/2006/relationships/hyperlink" Target="file:///\\vidyodocs\users\jill\Documents\HEVC\contributions\JCTVC-I0012\current_document.php%3fid=5846" TargetMode="External"/><Relationship Id="rId53" Type="http://schemas.openxmlformats.org/officeDocument/2006/relationships/hyperlink" Target="mailto:jill@vidyo.com" TargetMode="External"/><Relationship Id="rId58" Type="http://schemas.openxmlformats.org/officeDocument/2006/relationships/hyperlink" Target="mailto:ali.tabatabai@am.sony.com" TargetMode="External"/><Relationship Id="rId66" Type="http://schemas.openxmlformats.org/officeDocument/2006/relationships/hyperlink" Target="mailto:cjianle@qualcom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vidyodocs\users\jill\Documents\HEVC\contributions\JCTVC-I0012\current_document.php%3fid=5388" TargetMode="External"/><Relationship Id="rId23" Type="http://schemas.openxmlformats.org/officeDocument/2006/relationships/hyperlink" Target="file:///C:\Users\jill\AppData\Local\Temp\current_document.php%3fid=5488" TargetMode="External"/><Relationship Id="rId28" Type="http://schemas.openxmlformats.org/officeDocument/2006/relationships/hyperlink" Target="mailto:thang@u-aizu.ac.jp" TargetMode="External"/><Relationship Id="rId36" Type="http://schemas.openxmlformats.org/officeDocument/2006/relationships/hyperlink" Target="mailto:munsi.haque@am.sony.com" TargetMode="External"/><Relationship Id="rId49" Type="http://schemas.openxmlformats.org/officeDocument/2006/relationships/hyperlink" Target="mailto:cheny@qualcomm.com" TargetMode="External"/><Relationship Id="rId57" Type="http://schemas.openxmlformats.org/officeDocument/2006/relationships/hyperlink" Target="mailto:munsi.haque@am.sony.com" TargetMode="External"/><Relationship Id="rId61" Type="http://schemas.openxmlformats.org/officeDocument/2006/relationships/hyperlink" Target="file:///C:\Users\jill\AppData\Local\Temp\current_document.php%3fid=5611" TargetMode="External"/><Relationship Id="rId10" Type="http://schemas.openxmlformats.org/officeDocument/2006/relationships/hyperlink" Target="mailto:jill@vidyo.com" TargetMode="External"/><Relationship Id="rId19" Type="http://schemas.openxmlformats.org/officeDocument/2006/relationships/hyperlink" Target="file:///C:\Users\jill\AppData\Local\Temp\current_document.php%3fid=5475" TargetMode="External"/><Relationship Id="rId31" Type="http://schemas.openxmlformats.org/officeDocument/2006/relationships/hyperlink" Target="mailto:thang@u-aizu.ac.jp" TargetMode="External"/><Relationship Id="rId44" Type="http://schemas.openxmlformats.org/officeDocument/2006/relationships/hyperlink" Target="http://phenix.int-evry.fr/jct/doc_end_user/current_document.php?id=5806" TargetMode="External"/><Relationship Id="rId52" Type="http://schemas.openxmlformats.org/officeDocument/2006/relationships/hyperlink" Target="file:///C:\Users\jill\AppData\Local\Temp\current_document.php%3fid=5489" TargetMode="External"/><Relationship Id="rId60" Type="http://schemas.openxmlformats.org/officeDocument/2006/relationships/hyperlink" Target="mailto:miska.hannuksela@nokia.com" TargetMode="External"/><Relationship Id="rId65" Type="http://schemas.openxmlformats.org/officeDocument/2006/relationships/hyperlink" Target="mailto:vseregin@qualcomm.com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yekuiw@qualcomm.com" TargetMode="External"/><Relationship Id="rId22" Type="http://schemas.openxmlformats.org/officeDocument/2006/relationships/hyperlink" Target="mailto:thomas.schierl@hhi.fraunhofer.de" TargetMode="External"/><Relationship Id="rId27" Type="http://schemas.openxmlformats.org/officeDocument/2006/relationships/hyperlink" Target="file:///C:\Users\jill\AppData\Local\Temp\current_document.php%3fid=5509" TargetMode="External"/><Relationship Id="rId30" Type="http://schemas.openxmlformats.org/officeDocument/2006/relationships/hyperlink" Target="file:///C:\Users\jill\AppData\Local\Temp\current_document.php%3fid=5510" TargetMode="External"/><Relationship Id="rId35" Type="http://schemas.openxmlformats.org/officeDocument/2006/relationships/hyperlink" Target="file:///C:\Users\jill\AppData\Local\Temp\current_document.php%3fid=5520" TargetMode="External"/><Relationship Id="rId43" Type="http://schemas.openxmlformats.org/officeDocument/2006/relationships/hyperlink" Target="http://phenix.int-evry.fr/jct/doc_end_user/current_document.php?id=5805" TargetMode="External"/><Relationship Id="rId48" Type="http://schemas.openxmlformats.org/officeDocument/2006/relationships/hyperlink" Target="file:///\\vidyodocs\users\jill\Documents\HEVC\contributions\JCTVC-I0012\current_document.php%3fid=5847" TargetMode="External"/><Relationship Id="rId56" Type="http://schemas.openxmlformats.org/officeDocument/2006/relationships/hyperlink" Target="file:///C:\Users\jill\AppData\Local\Temp\current_document.php%3fid=5521" TargetMode="External"/><Relationship Id="rId64" Type="http://schemas.openxmlformats.org/officeDocument/2006/relationships/hyperlink" Target="mailto:lizhang@qualcomm.com" TargetMode="External"/><Relationship Id="rId69" Type="http://schemas.openxmlformats.org/officeDocument/2006/relationships/hyperlink" Target="file:///\\vidyodocs\users\jill\Documents\HEVC\contributions\JCTVC-I0012\current_document.php%3fid=5493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martak@qualcomm.com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mailto:jonatan.samuelsson@ericsson.com" TargetMode="External"/><Relationship Id="rId17" Type="http://schemas.openxmlformats.org/officeDocument/2006/relationships/hyperlink" Target="mailto:jhgim@samsung.com" TargetMode="External"/><Relationship Id="rId25" Type="http://schemas.openxmlformats.org/officeDocument/2006/relationships/hyperlink" Target="mailto:danny@vidyo.com" TargetMode="External"/><Relationship Id="rId33" Type="http://schemas.openxmlformats.org/officeDocument/2006/relationships/hyperlink" Target="file:///C:\Users\jill\AppData\Local\Temp\current_document.php%3fid=5511" TargetMode="External"/><Relationship Id="rId38" Type="http://schemas.openxmlformats.org/officeDocument/2006/relationships/hyperlink" Target="file:///C:\Users\jill\AppData\Local\Temp\current_document.php%3fid=5613" TargetMode="External"/><Relationship Id="rId46" Type="http://schemas.openxmlformats.org/officeDocument/2006/relationships/hyperlink" Target="mailto:cheny@qualcomm.com" TargetMode="External"/><Relationship Id="rId59" Type="http://schemas.openxmlformats.org/officeDocument/2006/relationships/hyperlink" Target="file:///\\vidyodocs\users\jill\Documents\HEVC\contributions\JCTVC-I0012\current_document.php%3fid=5324" TargetMode="External"/><Relationship Id="rId67" Type="http://schemas.openxmlformats.org/officeDocument/2006/relationships/hyperlink" Target="http://wg11.sc29.org/jct/doc_end_user/current_document.php?id=5695" TargetMode="External"/><Relationship Id="rId20" Type="http://schemas.openxmlformats.org/officeDocument/2006/relationships/hyperlink" Target="mailto:robert.skupin@hhi.fraunhofer.de" TargetMode="External"/><Relationship Id="rId41" Type="http://schemas.openxmlformats.org/officeDocument/2006/relationships/hyperlink" Target="http://phenix.int-evry.fr/jct/doc_end_user/current_document.php?id=5792" TargetMode="External"/><Relationship Id="rId54" Type="http://schemas.openxmlformats.org/officeDocument/2006/relationships/hyperlink" Target="mailto:danny@vidyo.com" TargetMode="External"/><Relationship Id="rId62" Type="http://schemas.openxmlformats.org/officeDocument/2006/relationships/hyperlink" Target="mailto:cheny@qualcomm.com" TargetMode="External"/><Relationship Id="rId70" Type="http://schemas.openxmlformats.org/officeDocument/2006/relationships/hyperlink" Target="file:///\\vidyodocs\users\jill\Documents\HEVC\contributions\JCTVC-I0012\current_document.php%3fid=544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593</Words>
  <Characters>7320</Characters>
  <Application>Microsoft Office Word</Application>
  <DocSecurity>0</DocSecurity>
  <Lines>61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7898</CharactersWithSpaces>
  <SharedDoc>false</SharedDoc>
  <HLinks>
    <vt:vector size="30" baseType="variant">
      <vt:variant>
        <vt:i4>4980850</vt:i4>
      </vt:variant>
      <vt:variant>
        <vt:i4>12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2555924</vt:i4>
      </vt:variant>
      <vt:variant>
        <vt:i4>9</vt:i4>
      </vt:variant>
      <vt:variant>
        <vt:i4>0</vt:i4>
      </vt:variant>
      <vt:variant>
        <vt:i4>5</vt:i4>
      </vt:variant>
      <vt:variant>
        <vt:lpwstr>mailto:wwan@broadcom.com</vt:lpwstr>
      </vt:variant>
      <vt:variant>
        <vt:lpwstr/>
      </vt:variant>
      <vt:variant>
        <vt:i4>5832767</vt:i4>
      </vt:variant>
      <vt:variant>
        <vt:i4>6</vt:i4>
      </vt:variant>
      <vt:variant>
        <vt:i4>0</vt:i4>
      </vt:variant>
      <vt:variant>
        <vt:i4>5</vt:i4>
      </vt:variant>
      <vt:variant>
        <vt:lpwstr>mailto:jonatan.samuelsson@ericsson.com</vt:lpwstr>
      </vt:variant>
      <vt:variant>
        <vt:lpwstr/>
      </vt:variant>
      <vt:variant>
        <vt:i4>4718646</vt:i4>
      </vt:variant>
      <vt:variant>
        <vt:i4>3</vt:i4>
      </vt:variant>
      <vt:variant>
        <vt:i4>0</vt:i4>
      </vt:variant>
      <vt:variant>
        <vt:i4>5</vt:i4>
      </vt:variant>
      <vt:variant>
        <vt:lpwstr>mailto:jungwon@etri.re.kr</vt:lpwstr>
      </vt:variant>
      <vt:variant>
        <vt:lpwstr/>
      </vt:variant>
      <vt:variant>
        <vt:i4>7667793</vt:i4>
      </vt:variant>
      <vt:variant>
        <vt:i4>0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 Boyce</cp:lastModifiedBy>
  <cp:revision>9</cp:revision>
  <dcterms:created xsi:type="dcterms:W3CDTF">2012-04-28T13:35:00Z</dcterms:created>
  <dcterms:modified xsi:type="dcterms:W3CDTF">2012-04-28T13:40:00Z</dcterms:modified>
</cp:coreProperties>
</file>