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stylesWithEffects.xml" ContentType="application/vnd.ms-word.stylesWithEffects+xml"/>
  <Override PartName="/word/header1.xml" ContentType="application/vnd.openxmlformats-officedocument.wordprocessingml.header+xml"/>
  <Override PartName="/word/endnotes.xml" ContentType="application/vnd.openxmlformats-officedocument.wordprocessingml.endnotes+xml"/>
  <Default Extension="png" ContentType="image/png"/>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document.xml" ContentType="application/vnd.openxmlformats-officedocument.wordprocessingml.document.main+xml"/>
  <Override PartName="/word/header2.xml" ContentType="application/vnd.openxmlformats-officedocument.wordprocessingml.header+xml"/>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ustom.xml" ContentType="application/vnd.openxmlformats-officedocument.custom-properti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2971B7" w:rsidRPr="00210652" w:rsidRDefault="002971B7" w:rsidP="002971B7">
      <w:pPr>
        <w:jc w:val="center"/>
        <w:rPr>
          <w:sz w:val="22"/>
          <w:lang w:eastAsia="ko-KR"/>
        </w:rPr>
      </w:pPr>
    </w:p>
    <w:tbl>
      <w:tblPr>
        <w:tblW w:w="0" w:type="auto"/>
        <w:tblLayout w:type="fixed"/>
        <w:tblLook w:val="0000"/>
      </w:tblPr>
      <w:tblGrid>
        <w:gridCol w:w="6408"/>
        <w:gridCol w:w="3168"/>
      </w:tblGrid>
      <w:tr w:rsidR="002971B7" w:rsidRPr="00210652">
        <w:tc>
          <w:tcPr>
            <w:tcW w:w="6408" w:type="dxa"/>
          </w:tcPr>
          <w:p w:rsidR="002971B7" w:rsidRPr="00210652" w:rsidRDefault="005D7E48" w:rsidP="002971B7">
            <w:pPr>
              <w:tabs>
                <w:tab w:val="left" w:pos="7200"/>
              </w:tabs>
              <w:spacing w:before="0"/>
              <w:rPr>
                <w:b/>
                <w:szCs w:val="22"/>
              </w:rPr>
            </w:pPr>
            <w:r w:rsidRPr="005D7E48">
              <w:rPr>
                <w:noProof/>
                <w:lang w:val="en-US" w:eastAsia="zh-CN"/>
              </w:rPr>
              <w:pict>
                <v:group id="Group 2" o:spid="_x0000_s1026" style="position:absolute;left:0;text-align:left;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dWCZKEAALa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Lf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W1TZMIAAADaAAAADwAAAGRycy9kb3ducmV2LnhtbESPQWvCQBSE70L/w/IKvemmoYikriG0&#10;SouejMXzM/tMQnffhuyq23/fFQo9DjPzDbMsozXiSqPvHSt4nmUgiBune24VfB020wUIH5A1Gsek&#10;4Ic8lKuHyRIL7W68p2sdWpEg7AtU0IUwFFL6piOLfuYG4uSd3WgxJDm2Uo94S3BrZJ5lc2mx57TQ&#10;4UBvHTXf9cUqiGFtjvlGbnen4b3Rx5f4Yaqo1NNjrF5BBIrhP/zX/tQKcrhfSTdArn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W1TZMIAAADaAAAADwAAAAAAAAAAAAAA&#10;AAChAgAAZHJzL2Rvd25yZXYueG1sUEsFBgAAAAAEAAQA+QAAAJADAAAAAA==&#10;" strokecolor="white" strokeweight="11emu"/>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iH2/8IAAADaAAAADwAAAGRycy9kb3ducmV2LnhtbESPT2sCMRTE7wW/Q3gFb5qtipTtZkX8&#10;g2JPtcXz6+Z1d2nysmyixm9vhEKPw8z8hikW0Rpxod63jhW8jDMQxJXTLdcKvj63o1cQPiBrNI5J&#10;wY08LMrBU4G5dlf+oMsx1CJB2OeooAmhy6X0VUMW/dh1xMn7cb3FkGRfS93jNcGtkZMsm0uLLaeF&#10;BjtaNVT9Hs9WQQwbc5ps5eH9u1tX+jSLO7OMSg2f4/INRKAY/sN/7b1WMIXHlXQDZHk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iH2/8IAAADaAAAADwAAAAAAAAAAAAAA&#10;AAChAgAAZHJzL2Rvd25yZXYueG1sUEsFBgAAAAAEAAQA+QAAAJADAAAAAA==&#10;" strokecolor="white" strokeweight="11emu"/>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nu3v8UAAADaAAAADwAAAGRycy9kb3ducmV2LnhtbESPQWvCQBSE74X+h+UVeim6aREpMRvR&#10;0oIXETWHentkn0k0+zbNbpP4711B8DjMzDdMMh9MLTpqXWVZwfs4AkGcW11xoSDb/4w+QTiPrLG2&#10;TAou5GCePj8lGGvb85a6nS9EgLCLUUHpfRNL6fKSDLqxbYiDd7StQR9kW0jdYh/gppYfUTSVBisO&#10;CyU29FVSft79GwWnxaE3Xf73vc4252y/WS4Pb79bpV5fhsUMhKfBP8L39kormMDtSrgBMr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nu3v8UAAADaAAAADwAAAAAAAAAA&#10;AAAAAAChAgAAZHJzL2Rvd25yZXYueG1sUEsFBgAAAAAEAAQA+QAAAJMDAAAAAA==&#10;" strokecolor="white" strokeweight="11emu"/>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TcSJMUAAADaAAAADwAAAGRycy9kb3ducmV2LnhtbESPQWvCQBSE74X+h+UVeim6aUEpMRvR&#10;0oIXETWHentkn0k0+zbNbpP4711B8DjMzDdMMh9MLTpqXWVZwfs4AkGcW11xoSDb/4w+QTiPrLG2&#10;TAou5GCePj8lGGvb85a6nS9EgLCLUUHpfRNL6fKSDLqxbYiDd7StQR9kW0jdYh/gppYfUTSVBisO&#10;CyU29FVSft79GwWnxaE3Xf73vc4252y/WS4Pb79bpV5fhsUMhKfBP8L39kormMDtSrgBMr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TcSJMUAAADaAAAADwAAAAAAAAAA&#10;AAAAAAChAgAAZHJzL2Rvd25yZXYueG1sUEsFBgAAAAAEAAQA+QAAAJMDAAAAAA==&#10;" strokecolor="white" strokeweight="11emu"/>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ZVZ8EAAADaAAAADwAAAGRycy9kb3ducmV2LnhtbESPS4sCMRCE74L/IbTgTTOKiIxGER/s&#10;snvyged20s4MJp1hktXsv98sCB6LqvqKWqyiNeJBra8dKxgNMxDEhdM1lwrOp/1gBsIHZI3GMSn4&#10;JQ+rZbezwFy7Jx/ocQylSBD2OSqoQmhyKX1RkUU/dA1x8m6utRiSbEupW3wmuDVynGVTabHmtFBh&#10;Q5uKivvxxyqIYWcu4738+r4220JfJvHDrKNS/V5cz0EEiuEdfrU/tYIp/F9JN0Au/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mVlVnwQAAANoAAAAPAAAAAAAAAAAAAAAA&#10;AKECAABkcnMvZG93bnJldi54bWxQSwUGAAAAAAQABAD5AAAAjwMAAAAA&#10;" strokecolor="white" strokeweight="11emu"/>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79,15,79,13,76,13,72,13,72,10,69,10,66,10,66,7,64,7,60,7,60,3,57,3,54,3,51,3,47,3,41,3,41,,32,,32,3,26,3,22,3,19,3,19,7,17,7,14,7,10,10,10,13,7,13,4,15,4,19,4,22,4,25,,25,,37,4,37,4,41,4,44,4,47,7,49,7,53,10,53,10,56,10,59,14,59,14,62,17,66,19,68,22,71,26,71,26,75,26,77,29,77,32,80,35,80,35,82,39,82,41,86,44,86,44,89,47,89,51,92,54,92,57,92,57,95,60,95,64,95,64,99,66,99,69,99,76,99,76,101,79,101,86,101,94,101,101,101,104,101,104,99,107,99,111,99,113,95,116,95,116,92,119,89,123,86,123,82,126,80,126,77,126,68,126,66,123,66,123,62,123,59,119,59,119,56,119,53,119,49,116,49,116,47,113,44,113,41,111,41,107,34,104,32,101,32,98,28,98,25,94,22,91,22,88,19,86,19,82,19,79,19,76,15,72,15,72,13,69,13,66,13,64,10,60,10,57,10,54,7,47,7,41,7,39,3,32,3,32,7,29,7,26,7,22,7,19,10,17,10,14,13,10,15,7,19,7,22,4,25,4,37,7,37,7,41,7,44,10,47,10,49,10,53,14,53,14,56,17,59,17,62,19,62,22,66,22,68,26,68,26,71,29,71,29,75,32,77,35,77,39,80,41,82,44,82,47,86,51,86,51,89,54,89,57,89,57,92,60,92,64,92,66,92,66,95,69,95,72,95,76,95,76,99,79,99,86,99,88,99,94,99,98,99,101,99,104,95,107,95,111,92,113,92,116,89,116,86,119,82,119,80,119,77,123,75,123,71,119,71,119,68,119,66,119,62,119,59,116,59,116,56,116,53,113,53,113,49,113,47,111,44,107,44,107,41,104,41,104,37,101,34,98,32,94,28,91,28,91,25,88,22,86,22,82,22,82,19,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l293,159,293,162,290,162,290,166,290,169,290,172,290,175,288,178,288,181,288,184,284,188,284,191,281,191,281,193,278,197,278,200,274,203,271,206,268,209,266,209,266,212,262,212,259,215,256,218,253,218,249,222,246,222,243,222,241,225,237,225,234,227,231,227,227,227,224,227,221,227,219,231,215,231,212,231,187,231,184,231,180,227,174,227,172,227,168,227,165,227,162,225,159,225,155,225,152,225,149,222,147,222,143,222,140,222,140,218,137,218,134,218,130,215,127,215,125,212,122,212,118,212,118,209,115,209,112,209,112,206,108,206,105,203,102,203,100,200,96,200,96,197,93,197,90,193,87,193,83,191,80,188,78,188,78,184,75,184,75,181,71,181,68,178,65,175,61,175,61,172,53,166,53,162,49,159,46,159,46,156,37,147,37,144,34,141,32,141,32,138,29,135,29,132,25,128,22,125,22,122,19,120,19,116,16,113,16,110,12,107,12,103,12,101,9,101,9,98,9,96,9,92,7,92,7,89,7,87,7,83,7,80,4,77,4,74,4,70,4,55,4,53,7,49,7,46,7,43,7,40,9,40,9,36,9,34,12,31,12,28,16,24,16,21,19,21,19,18,22,15,25,12,29,9,34,6,34,2,37,2,41,,32,2,29,2,29,6,25,6,25,9,19,15,16,18,12,21,12,24,9,28,9,31,7,31,7,34,7,36,4,36,4,40,4,43,4,46,4,49,,49,,53,,55,,74,,77,,80,4,80,4,83,4,87,4,89,4,92,4,96,7,96,7,98,7,101,9,103,9,107,9,110,12,110,12,113,12,116,16,116,16,120,19,122,19,125,22,128,22,132,25,135,29,138,29,141,34,144,34,147,37,154,41,156,44,159,49,166,53,169,55,172,58,175,61,178,68,181,71,184,71,188,75,188,78,191,80,193,83,193,87,197,90,200,93,200,96,200,96,203,100,203,102,206,105,209,108,209,112,209,112,212,115,212,118,212,118,215,122,215,125,218,127,218,130,218,134,222,137,222,140,222,143,225,147,225,149,225,152,227,155,227,159,227,162,227,162,231,165,231,168,231,172,231,174,231,177,231,180,234,187,234,190,234,212,234,215,234,219,234,221,231,224,231,231,231,234,231,237,231,237,227,241,227,243,227,246,225,249,225,253,222,256,222,259,222,259,218,262,218,262,215,266,215,268,215,268,212,271,212,271,209,274,209,278,206,278,203,281,200,284,197,284,193,288,191,288,188,290,184,290,181,293,178,293,175,293,172,293,169,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3,95,297,95,299,99,302,104,305,107,309,114,312,117,312,120,315,123,318,126,318,129,322,133,322,135,324,138,327,141,327,145,327,148,330,154,330,157,334,160,334,163,337,167,337,170,337,172,340,176,340,179,340,185,340,188,344,191,344,194,344,197,344,201,344,204,346,210,346,216,346,219,346,225,346,228,346,238,344,240,344,244,346,244,346,238,349,235,349,210,346,206,346,204,346,201,346,197,346,194,346,188,344,185,344,182,344,179,340,176,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l319,34,319,30,315,30,312,27,309,27,305,24,302,24,299,21,297,21,293,21,290,18,287,18,284,15,280,15,277,15,274,12,272,12,268,12,265,8,262,8,259,8,255,8,252,8,250,6,247,6,243,6,237,6,237,3,227,3,221,3,200,3,196,3,186,3,183,6,180,6,178,6,174,6,171,6,169,8,166,8,159,8,157,12,150,12,147,12,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3,352,57,357,60,361,63,361,65,364,65,367,69,370,72,370,72,373,78,376,78,379,82,379,85,382,87,386,90,386,94,389,97,391,100,393,103,393,107,397,110,397,112,400,115,400,119,403,122,403,129,406,129,409,132,409,137,409,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7,382,340,379,344,379,346,376,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3,30,100,34,97,34,94,37,90,37,87,40,85,42,82,42,82,46,78,46,72,52,69,55,65,59,63,61,60,64,57,68,53,71,50,74,50,76,47,76,43,80,43,83,40,86,38,89,35,93,35,95,31,98,31,102,28,104,28,107,25,109,25,113,22,116,22,119,18,119,18,122,16,126,16,128,16,131,13,134,13,141,10,147,10,150,6,153,6,156,6,160,6,162,3,165,3,168,3,172,3,175,,178,,181,,184,,187,,190,,199,,203,,228,,231,,237,,240,,243,,246,,250,3,252,3,255,3,258,3,262,3,265,6,267,6,271,6,274,10,277,10,280,10,286,13,289,16,296,16,299,16,302,18,305,18,308,22,311,25,314,25,320,28,320,28,327,31,327,31,330,35,333,35,336,38,339,40,342,40,345,43,348,47,348,50,352,50,354,53,357,57,361,60,364,63,367,65,370,75,379,78,379,78,382,82,386,85,389,87,389,90,391,94,391,97,393,100,397,103,397,103,400,107,400,110,403,112,403,115,406,119,406,122,409,125,409,129,409,132,412,134,412,137,415,141,415,144,415,147,419,150,419,154,419,157,422,159,422,162,422,166,424,169,424,171,424,178,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52,373,356,373,359,367,362,364,366,361,368,357,374,352,374,348,378,348,381,345,384,342,384,339,387,336,387,333,391,330,393,327,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09,134,409,131,409,128,406,126,403,122,403,119,399,116,399,113,396,109,396,107,393,104,393,102,391,98,387,95,387,93,384,89,384,86,381,83,378,83,378,80,374,76,371,74,371,71,368,68,366,68,362,64,362,61,359,59,352,55,352,52,346,46,344,46,340,42,337,42,334,40,331,37,327,34,324,34,321,34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l321,31,319,31,319,27,315,24,309,21,305,21,297,18,293,15,290,15,287,15,284,12,280,12,277,9,274,9,272,9,268,5,255,3,252,3,250,3,247,3,243,3,237,,227,,221,,200,,196,,186,,183,,178,3,180,3,178,3,174,3,171,3,159,5,147,9,144,9,144,12,137,12,134,15,132,15,129,15,125,18,122,18,112,24,110,24,107,27,103,31,100,31,97,34,90,37,87,39,85,43,82,43,78,46,75,49,72,49,69,56,65,58,63,58,63,61,60,65,57,68,53,71,50,73,50,77,47,80,43,83,40,83,40,90,38,92,38,90,35,92,35,95,31,99,28,106,25,113,22,116,22,119,18,123,18,125,18,128,16,131,13,138,13,141,13,147,10,150,10,153,10,157,6,159,6,162,6,165,6,169,3,172,3,175,3,178,3,184,3,187,3,196,3,194,,200,,225,3,228,3,230,3,234,3,243,3,247,6,255,6,259,6,262,10,271,13,274,13,277,13,281,13,283,16,286,16,289,18,293,18,296,18,299,22,302,22,305,25,308,25,311,28,315,28,317,31,324,35,327,38,330,40,333,43,339,47,342,47,345,50,349,53,349,57,354,60,358,63,361,65,364,69,367,72,370,75,373,78,376,85,379,85,383,90,383,94,386,90,386,94,388,97,388,100,390,103,390,107,394,110,394,112,397,115,397,115,400,122,403,125,403,129,406,132,406,134,409,137,409,141,409,144,412,144,409,147,412,150,412,174,419,178,419,178,421,183,421,186,421,190,421,193,421,227,421,230,421,237,421,243,421,247,419,250,419,262,416,265,416,274,412,277,409,277,412,287,409,290,406,293,406,297,403,299,403,302,400,305,400,309,397,309,400,312,397,315,394,319,394,319,390,321,390,324,388,327,388,337,383,334,383,327,386,324,388,321,388,319,390,315,394,312,394,309,397,312,397,309,397,305,400,302,400,299,400,297,403,293,403,290,406,287,406,277,409,274,412,265,412,262,416,250,419,243,419,240,419,243,419,237,419,230,419,227,421,193,421,190,419,186,419,183,419,180,419,178,419,174,419,150,412,147,412,150,412,144,409,141,409,141,406,137,406,132,406,129,403,122,400,119,400,115,397,112,394,110,394,107,390,103,390,100,388,97,388,97,386,94,383,90,383,87,379,85,376,78,373,75,370,72,367,69,364,65,364,65,361,63,358,60,354,53,349,50,345,50,342,47,342,43,339,40,333,38,330,35,324,35,320,31,317,28,315,28,311,25,308,25,305,22,302,22,299,22,296,18,293,18,289,16,286,16,283,16,281,13,277,13,274,10,271,13,271,10,262,6,259,6,255,6,243,3,243,3,234,3,230,3,228,3,225,3,200,3,196,3,187,3,184,3,178,6,175,6,172,6,169,6,165,6,162,10,159,10,157,10,153,13,150,10,150,13,147,16,141,16,138,18,131,18,128,22,125,22,123,22,119,25,116,25,113,28,106,35,101,35,95,38,95,40,92,40,90,43,86,47,83,47,80,50,77,53,73,57,71,60,68,60,65,63,65,65,61,65,58,69,56,75,52,78,49,78,46,82,46,85,43,87,43,90,39,97,34,100,34,103,31,107,27,110,27,112,24,122,21,125,21,129,18,132,18,134,15,132,15,137,15,141,12,141,15,144,12,150,9,147,9,159,9,159,5,171,5,174,5,178,3,180,3,183,3,186,3,196,3,200,,221,,225,3,237,3,243,3,247,3,243,3,250,5,252,5,255,5,268,9,272,9,274,12,277,12,280,12,284,15,284,12,287,15,290,15,293,18,297,18,305,24,309,24,312,27,315,27,319,31,321,34,321,31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l344,382,344,379,350,376,356,373,356,370,366,364,366,361,370,357,372,354,375,352,378,348,382,345,382,342,385,339,391,333,391,330,395,323,397,320,400,318,400,314,400,311,403,308,403,305,407,302,407,299,410,296,410,292,410,289,413,289,413,286,413,284,417,277,417,274,417,271,419,267,419,265,419,262,422,258,422,252,422,250,425,243,425,240,425,237,425,224,425,221,425,206,425,203,425,194,425,187,425,190,425,184,422,178,422,175,422,168,419,165,419,162,419,160,417,156,417,153,417,150,413,144,413,141,413,138,410,134,410,131,407,128,407,126,403,122,403,119,403,116,400,113,400,109,397,107,395,104,395,102,391,98,391,95,385,93,385,86,382,86,378,80,372,74,372,76,372,74,370,71,366,68,366,64,363,61,360,61,356,55,353,55,348,49,344,46,341,42,338,42,335,40,331,37,328,37,325,34,325,37,328,30,325,30,323,27,319,27,316,24,306,21,303,18,297,15,294,15,291,12,288,12,291,12,284,12,281,8,278,8,276,8,272,8,276,8,269,6,266,6,251,3,247,3,244,,241,,237,,231,,225,,204,,200,,194,,190,,187,,182,3,184,3,178,3,173,3,170,3,166,6,163,6,161,6,158,8,154,8,151,8,145,12,141,12,138,12,136,15,133,15,126,18,123,21,119,21,116,24,114,24,111,27,104,30,101,34,94,37,91,40,86,42,82,46,76,52,73,52,69,59,67,61,64,61,57,68,57,71,54,74,51,74,51,76,47,80,44,83,44,86,42,89,39,93,39,95,35,98,35,102,32,104,32,107,29,107,26,113,22,116,22,119,22,122,20,126,20,128,17,131,17,134,17,138,14,141,14,144,10,156,7,162,7,165,7,168,4,178,4,181,4,184,4,187,4,190,4,199,4,197,,203,,228,4,231,4,237,4,240,4,233,4,237,4,231,4,228,4,203,4,199,4,190,4,187,4,184,7,181,7,178,7,168,7,165,10,162,10,160,10,156,14,147,17,144,17,141,17,134,17,138,20,131,20,128,22,128,22,126,22,122,26,119,26,116,29,113,29,109,32,107,32,104,35,102,39,98,39,95,42,93,42,89,44,86,47,86,47,80,51,80,54,76,54,74,57,71,61,68,64,64,67,61,69,59,76,55,76,52,82,49,86,46,89,42,91,40,94,37,101,34,104,34,107,30,111,27,116,27,116,24,119,24,123,21,126,21,133,18,136,15,138,15,141,15,145,12,151,12,154,8,158,8,163,6,161,8,163,8,170,6,173,6,182,3,184,3,187,3,190,3,194,3,200,3,204,,225,,229,3,237,3,234,3,241,3,244,3,247,3,251,3,266,8,269,8,269,6,272,8,276,8,278,12,281,12,284,12,288,15,291,15,294,15,297,18,301,18,303,21,306,21,316,27,319,27,323,27,325,30,328,34,325,30,325,34,328,37,331,40,335,40,338,42,341,46,338,46,341,46,348,49,350,55,353,59,360,61,363,64,363,68,366,68,370,71,370,74,372,76,378,80,382,86,385,89,385,93,388,98,391,98,391,104,395,104,397,107,397,109,400,113,400,116,400,119,403,122,407,126,407,128,407,131,410,134,410,138,410,141,413,144,413,150,417,153,417,156,417,160,419,162,419,165,419,168,422,175,422,178,422,187,422,190,422,194,422,203,425,206,425,221,422,224,422,237,422,233,422,237,422,243,422,250,422,252,419,258,419,262,419,265,417,267,417,271,417,274,413,277,413,284,410,286,410,289,407,292,407,296,407,299,407,302,403,305,400,308,400,311,400,314,397,318,397,320,395,323,391,327,388,330,388,333,385,339,382,342,378,345,375,348,375,352,375,348,370,354,370,357,366,361,363,361,356,370,353,370,350,376,344,379,341,382,338,386,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0,210l0,213,,216,,220,3,228,3,232,3,235,6,237,6,241,6,244,10,256,13,259,13,262,13,266,16,269,16,272,16,275,18,278,18,281,22,284,22,288,22,284,25,290,28,293,28,297,35,303,35,306,38,309,40,312,40,315,43,318,43,322,47,322,50,324,53,327,53,331,60,334,63,337,63,340,65,343,72,349,78,352,82,356,85,359,94,361,90,361,94,363,97,363,97,367,100,367,103,370,107,370,112,373,115,376,119,376,122,379,125,379,129,382,132,382,134,385,134,382,137,385,144,389,144,385,147,389,150,389,166,394,169,394,171,394,178,397,180,397,183,397,193,397,205,397,208,397,215,397,218,397,227,397,230,397,237,397,243,397,250,394,252,394,272,389,274,389,277,385,277,389,280,385,284,385,287,382,287,385,290,382,293,382,297,379,299,379,302,376,305,376,315,370,319,370,321,367,327,363,327,361,331,361,337,359,340,356,344,352,346,352,349,349,352,343,356,343,362,337,362,334,368,331,368,327,374,322,378,322,378,318,381,315,384,312,384,309,387,303,391,300,393,297,396,293,396,290,399,284,403,281,403,278,406,275,406,272,409,269,406,269,409,266,409,262,413,259,413,256,413,254,415,250,418,232,421,228,421,225,421,222,425,213,425,207,425,201,425,191,425,188,425,176,425,173,425,164,425,160,425,154,421,151,421,148,421,145,421,142,421,138,418,135,415,114,413,111,413,108,413,104,409,101,409,98,406,96,406,92,403,89,403,86,399,86,396,77,393,74,393,72,391,68,391,65,387,63,384,59,384,56,381,53,378,46,374,46,371,44,371,41,368,38,366,34,366,31,362,31,359,29,352,22,346,16,344,16,340,12,337,10,331,7,327,4,324,,321,4,321,7,324,4,327,4,331,7,334,10,337,12,340,16,344,16,346,19,349,22,352,25,359,29,359,31,362,34,366,38,368,41,371,44,374,46,374,50,381,56,384,59,384,63,387,65,391,68,391,72,393,74,393,77,396,79,399,86,403,89,403,92,406,98,409,101,409,108,409,104,409,111,413,111,413,114,413,117,418,135,418,138,418,142,421,145,421,148,421,151,421,157,421,160,421,167,421,173,425,176,425,188,421,191,421,201,421,207,421,213,418,222,418,225,418,228,418,232,413,247,413,254,409,256,409,262,406,266,406,272,403,275,399,278,399,281,396,288,393,290,393,293,391,300,387,303,384,309,381,312,381,315,378,315,374,318,374,322,368,327,366,331,362,334,359,337,356,340,352,343,346,349,344,349,344,352,340,356,337,356,331,359,327,361,324,363,321,367,319,367,315,370,305,373,302,376,299,376,297,379,293,379,290,382,287,382,284,385,280,385,277,385,274,389,272,389,252,394,250,394,243,394,237,394,230,394,225,397,227,397,218,397,215,397,208,397,205,397,196,397,193,394,186,394,180,394,171,394,169,394,166,392,150,389,147,389,144,385,137,385,134,382,132,382,129,379,125,379,122,376,119,376,115,373,112,373,107,370,107,367,103,367,100,363,97,363,94,361,85,356,82,356,78,352,75,349,65,340,63,337,60,334,57,327,53,327,50,324,50,322,47,318,43,315,40,312,38,309,38,306,35,303,28,293,28,290,25,288,25,284,22,281,22,278,18,275,18,272,16,266,16,262,13,259,13,256,10,254,13,254,10,244,6,241,6,237,6,235,3,232,3,228,3,220,3,216,,213,,207,,203,,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4,249,349,243,352,243,356,240,356,237,362,230,366,227,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l346,214,343,217,340,217,338,220,334,220,331,223,328,223,325,226,321,226,321,230,318,230,315,230,313,230,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4,180,81,177,79,177,76,174,72,171,72,167,69,167,66,164,66,162,63,158,59,155,57,152,54,149,51,143,47,140,44,140,44,136,41,133,41,130,37,128,34,124,34,121,32,121,32,118,29,115,29,111,25,109,25,106,22,102,22,99,22,96,19,94,19,90,16,90,16,87,12,84,12,81,12,77,12,75,10,72,10,68,10,65,7,62,7,59,7,56,7,53,7,50,4,47,4,41,4,31,4,28,4,9,4,6,4,,,,,4,,12,,16,,22,,31,,34,,41,,43,,47,4,50,4,53,4,56,4,59,4,62,7,65,7,68,7,72,7,75,10,77,10,81,12,84,12,87,12,90,16,90,16,96,19,99,19,102,22,106,22,109,25,111,25,115,29,118,29,121,32,124,32,128,34,130,37,130,37,133,41,136,41,140,44,143,47,146,51,149,54,152,59,162,63,162,72,174,72,177,76,177,81,183,84,183,88,186,88,189,91,189,94,192,97,196,101,198,104,198,106,201,109,201,113,205,116,208,119,211,123,211,126,214,128,214,131,217,135,217,138,220,141,220,144,223,148,223,151,226,153,226,156,230,160,230,163,230,165,233,168,233,172,233,174,235,177,235,180,235,187,237,190,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0,0l4,3,4,7,4,9,7,12,7,16,7,19,10,22,10,25,14,28,14,31,14,34,17,34,17,38,17,41,20,44,20,46,22,50,22,53,26,56,26,59,29,62,29,65,32,68,32,72,35,75,35,78,39,80,39,84,42,84,42,87,44,90,44,93,47,97,51,99,51,102,54,106,54,109,57,109,57,112,60,114,64,118,64,121,67,124,69,127,69,131,72,133,76,136,79,140,79,142,82,145,86,147,89,151,89,154,94,160,82,160,82,164,67,164,67,160,60,160,57,160,57,164,60,166,60,169,64,169,64,172,67,176,67,179,69,182,69,185,72,188,72,191,76,191,76,194,76,198,79,200,82,203,82,206,86,210,86,213,89,213,89,216,91,219,91,222,94,225,98,228,101,232,101,235,104,235,104,237,107,241,111,244,114,247,114,250,116,253,119,256,123,259,123,262,128,266,131,269,131,271,140,278,143,281,147,288,150,288,153,290,157,293,160,296,162,300,165,303,169,305,172,305,172,309,175,309,175,312,178,312,182,315,184,318,187,318,190,322,194,324,197,324,200,327,204,330,207,330,209,334,212,334,209,337,207,337,204,340,200,340,200,343,197,343,194,343,190,346,187,346,184,349,182,349,178,349,175,349,175,352,172,352,169,352,165,352,162,356,160,356,157,356,153,356,153,358,157,358,157,361,160,361,162,365,165,368,169,371,172,371,172,374,175,374,178,377,182,380,184,380,187,383,190,383,190,386,194,386,197,390,200,392,204,392,207,395,209,399,212,399,216,402,219,402,222,405,225,405,229,408,231,408,234,411,237,411,241,414,244,414,247,417,250,417,254,420,256,420,259,424,262,424,266,427,269,427,272,429,276,429,278,431,281,431,284,431,288,435,291,438,294,438,297,438,301,441,303,441,309,444,313,444,316,447,319,447,323,447,325,450,328,450,331,450,335,450,338,453,344,453,344,457,348,457,350,457,353,460,356,460,360,460,363,462,366,462,370,462,372,462,375,465,378,465,382,469,382,465,378,465,375,462,372,462,370,460,366,460,363,460,363,457,360,457,360,453,356,453,353,450,350,450,348,450,348,447,344,447,341,444,338,444,335,441,331,441,331,438,328,438,325,438,325,435,323,435,323,431,319,431,316,431,316,429,313,429,309,429,309,427,306,427,306,424,303,424,301,424,301,420,297,420,297,417,294,417,291,414,288,414,288,411,284,411,281,408,278,405,276,405,272,402,269,402,266,399,262,395,259,395,259,392,256,392,254,390,250,386,247,386,247,383,244,383,244,380,241,380,244,380,247,380,250,377,254,377,256,374,259,374,262,374,262,371,266,371,269,371,272,371,272,368,276,368,278,365,281,365,284,365,284,361,288,361,288,358,291,358,294,358,297,356,297,352,294,352,291,352,288,349,284,349,281,346,278,343,276,343,272,340,269,340,266,340,266,337,262,337,259,334,256,334,254,330,250,330,250,327,247,327,247,324,244,324,241,324,237,322,234,322,234,318,231,318,229,315,225,315,222,312,219,312,219,309,216,309,212,309,212,305,209,303,207,303,204,300,200,296,197,293,194,293,190,290,187,290,187,288,184,288,184,284,178,281,175,281,175,278,172,278,169,275,165,271,162,271,160,269,157,266,157,262,153,262,143,253,140,253,137,250,137,247,131,241,128,241,126,237,119,232,116,228,114,225,119,225,123,225,131,225,131,222,137,222,140,222,143,222,147,222,150,222,153,219,160,219,165,219,169,219,172,219,178,219,178,216,182,216,184,216,187,216,190,216,194,213,197,213,194,213,190,210,187,206,187,203,184,203,182,200,178,200,172,194,169,191,165,191,162,188,162,185,157,185,157,182,153,179,150,179,143,172,140,169,137,166,135,164,128,160,128,157,126,154,123,154,123,151,116,145,114,145,111,142,107,140,107,136,104,136,89,121,86,114,82,112,79,109,76,106,69,99,67,97,64,93,64,90,60,87,57,84,54,80,54,78,51,75,47,72,44,68,44,65,42,65,42,62,39,59,35,56,32,53,32,50,29,50,29,46,29,44,26,41,26,38,22,34,20,31,17,28,17,25,14,22,14,19,10,16,7,12,7,9,4,7,4,3,,0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l50,102,50,105,53,105,53,109,57,111,60,111,63,114,67,114,75,114,79,114,82,114,82,111,85,111,85,109,88,109,88,105,92,105,92,102,92,15,82,15,82,,132,,132,15,122,15,119,15,119,109,119,114,119,117,116,117,116,121,114,121,114,124,110,126,110,130,107,130,104,133,100,136,97,139,94,139,92,139,92,143,88,143,85,143,82,145,79,145,72,145,57,145,53,145,50,145,47,145,45,145,45,143,41,143,38,143,38,139,35,139,32,139,32,136,28,136,25,133,22,133,22,130,20,130,20,126,16,124,13,124,13,121,13,117,10,117,10,114,10,111,10,109,7,109,7,15,,15,,,60,,60,15,53,15,50,15,50,102,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l113,106,113,108,111,108,111,111,111,114,107,114,107,118,104,121,104,123,101,123,101,127,97,127,97,130,94,130,91,130,91,133,89,133,85,133,82,136,79,136,76,136,69,136,69,140,54,140,54,136,47,136,44,136,42,136,38,136,38,133,35,133,32,133,32,130,29,130,25,130,25,127,22,127,22,123,19,123,19,121,17,118,13,118,13,114,10,111,10,108,10,106,10,12,10,9,7,9,7,6,,6,,,50,,50,6,47,6,44,6,44,9,44,102,44,106,47,106,47,108,50,111,54,111,54,114,57,114,60,114,64,114,72,114,79,114,82,111,85,111,89,108,89,106,91,106,91,102,91,99,91,12,91,9,91,6,89,6,82,6,82,,126,,126,6,116,6,116,9,113,9,113,12,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l56,126,56,130,65,130,65,143,,143,,130,10,130,10,126,13,126,13,15,10,15,,15,,,65,,65,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l44,123,47,123,47,127,47,130,50,130,57,130,57,136,,136,,130,4,130,7,130,7,127,10,127,10,123,10,12,10,9,7,9,7,6,,6,,,57,,57,6,47,6,47,9,47,12,44,12,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l87,130,87,143,29,143,29,130,34,130,34,126,37,126,37,27,29,27,25,27,25,31,22,31,19,31,16,34,16,37,16,40,12,40,12,43,12,49,,49,,,118,,118,49,105,49,105,40,105,37,102,34,100,31,96,31,93,31,93,27,90,27,83,27,83,126,83,130,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l5,43,,43,,,111,,111,43,108,43,108,37,104,37,104,34,104,31,101,31,101,28,98,24,96,24,96,21,92,21,89,21,86,21,74,21,74,127,76,127,76,130,79,130,83,130,83,136,30,136,30,130,33,130,33,127,37,127,37,123,37,21,28,21,25,21,21,21,18,21,15,21,15,24,12,24,12,28,8,28,8,31,5,34,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w:r>
            <w:r w:rsidR="000B555A">
              <w:rPr>
                <w:noProof/>
                <w:lang w:val="en-US"/>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그림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a:srcRect/>
                          <a:stretch>
                            <a:fillRect/>
                          </a:stretch>
                        </pic:blipFill>
                        <pic:spPr bwMode="auto">
                          <a:xfrm>
                            <a:off x="0" y="0"/>
                            <a:ext cx="293370" cy="267335"/>
                          </a:xfrm>
                          <a:prstGeom prst="rect">
                            <a:avLst/>
                          </a:prstGeom>
                          <a:noFill/>
                        </pic:spPr>
                      </pic:pic>
                    </a:graphicData>
                  </a:graphic>
                </wp:anchor>
              </w:drawing>
            </w:r>
            <w:r w:rsidR="000B555A">
              <w:rPr>
                <w:noProof/>
                <w:lang w:val="en-US"/>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그림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srcRect/>
                          <a:stretch>
                            <a:fillRect/>
                          </a:stretch>
                        </pic:blipFill>
                        <pic:spPr bwMode="auto">
                          <a:xfrm>
                            <a:off x="0" y="0"/>
                            <a:ext cx="294640" cy="267335"/>
                          </a:xfrm>
                          <a:prstGeom prst="rect">
                            <a:avLst/>
                          </a:prstGeom>
                          <a:noFill/>
                        </pic:spPr>
                      </pic:pic>
                    </a:graphicData>
                  </a:graphic>
                </wp:anchor>
              </w:drawing>
            </w:r>
            <w:r w:rsidR="002971B7" w:rsidRPr="00210652">
              <w:rPr>
                <w:b/>
                <w:szCs w:val="22"/>
              </w:rPr>
              <w:t>Joint Collaborative Team on Video Coding (JCT-VC)</w:t>
            </w:r>
          </w:p>
          <w:p w:rsidR="002971B7" w:rsidRPr="00210652" w:rsidRDefault="002971B7" w:rsidP="002971B7">
            <w:pPr>
              <w:tabs>
                <w:tab w:val="left" w:pos="7200"/>
              </w:tabs>
              <w:spacing w:before="0"/>
              <w:rPr>
                <w:b/>
                <w:szCs w:val="22"/>
              </w:rPr>
            </w:pPr>
            <w:proofErr w:type="gramStart"/>
            <w:r w:rsidRPr="00210652">
              <w:rPr>
                <w:b/>
                <w:szCs w:val="22"/>
              </w:rPr>
              <w:t>of</w:t>
            </w:r>
            <w:proofErr w:type="gramEnd"/>
            <w:r w:rsidRPr="00210652">
              <w:rPr>
                <w:b/>
                <w:szCs w:val="22"/>
              </w:rPr>
              <w:t xml:space="preserve"> ITU-T SG16 WP3 and ISO/IEC JTC1/SC29/WG11</w:t>
            </w:r>
          </w:p>
          <w:p w:rsidR="002971B7" w:rsidRPr="00210652" w:rsidRDefault="002971B7" w:rsidP="002971B7">
            <w:pPr>
              <w:tabs>
                <w:tab w:val="left" w:pos="7200"/>
              </w:tabs>
              <w:spacing w:before="0"/>
              <w:rPr>
                <w:b/>
                <w:szCs w:val="22"/>
              </w:rPr>
            </w:pPr>
            <w:r w:rsidRPr="002E4073">
              <w:rPr>
                <w:szCs w:val="22"/>
              </w:rPr>
              <w:t>7th Meeting: Geneva, CH, 21–30 November, 2011</w:t>
            </w:r>
          </w:p>
        </w:tc>
        <w:tc>
          <w:tcPr>
            <w:tcW w:w="3168" w:type="dxa"/>
          </w:tcPr>
          <w:p w:rsidR="002971B7" w:rsidRPr="00210652" w:rsidRDefault="002971B7" w:rsidP="002971B7">
            <w:pPr>
              <w:tabs>
                <w:tab w:val="left" w:pos="7200"/>
              </w:tabs>
              <w:rPr>
                <w:lang w:eastAsia="ko-KR"/>
              </w:rPr>
            </w:pPr>
            <w:r w:rsidRPr="00210652">
              <w:t>Document: JCTVC-</w:t>
            </w:r>
            <w:r>
              <w:t>G1103_d</w:t>
            </w:r>
            <w:r>
              <w:rPr>
                <w:lang w:eastAsia="ko-KR"/>
              </w:rPr>
              <w:t>9</w:t>
            </w:r>
            <w:r w:rsidRPr="00210652">
              <w:rPr>
                <w:u w:val="single"/>
                <w:lang w:eastAsia="ko-KR"/>
              </w:rPr>
              <w:br/>
            </w:r>
          </w:p>
        </w:tc>
      </w:tr>
    </w:tbl>
    <w:p w:rsidR="002971B7" w:rsidRPr="00210652" w:rsidRDefault="002971B7" w:rsidP="002971B7">
      <w:pPr>
        <w:spacing w:before="0"/>
      </w:pPr>
    </w:p>
    <w:tbl>
      <w:tblPr>
        <w:tblW w:w="0" w:type="auto"/>
        <w:tblLayout w:type="fixed"/>
        <w:tblLook w:val="0000"/>
      </w:tblPr>
      <w:tblGrid>
        <w:gridCol w:w="1458"/>
        <w:gridCol w:w="4050"/>
        <w:gridCol w:w="900"/>
        <w:gridCol w:w="3168"/>
      </w:tblGrid>
      <w:tr w:rsidR="002971B7" w:rsidRPr="00210652">
        <w:tc>
          <w:tcPr>
            <w:tcW w:w="1458" w:type="dxa"/>
          </w:tcPr>
          <w:p w:rsidR="002971B7" w:rsidRPr="00210652" w:rsidRDefault="002971B7" w:rsidP="002971B7">
            <w:pPr>
              <w:spacing w:before="60" w:after="60"/>
              <w:jc w:val="left"/>
              <w:rPr>
                <w:i/>
                <w:szCs w:val="22"/>
              </w:rPr>
            </w:pPr>
            <w:r w:rsidRPr="00210652">
              <w:rPr>
                <w:i/>
                <w:szCs w:val="22"/>
              </w:rPr>
              <w:t>Title:</w:t>
            </w:r>
          </w:p>
        </w:tc>
        <w:tc>
          <w:tcPr>
            <w:tcW w:w="8118" w:type="dxa"/>
            <w:gridSpan w:val="3"/>
          </w:tcPr>
          <w:p w:rsidR="002971B7" w:rsidRPr="00210652" w:rsidRDefault="002971B7" w:rsidP="002971B7">
            <w:pPr>
              <w:spacing w:before="60" w:after="60"/>
              <w:jc w:val="left"/>
              <w:rPr>
                <w:b/>
                <w:szCs w:val="22"/>
              </w:rPr>
            </w:pPr>
            <w:r w:rsidRPr="00210652">
              <w:rPr>
                <w:b/>
                <w:szCs w:val="22"/>
                <w:lang w:eastAsia="ko-KR"/>
              </w:rPr>
              <w:t>WD</w:t>
            </w:r>
            <w:r>
              <w:rPr>
                <w:b/>
                <w:szCs w:val="22"/>
                <w:lang w:eastAsia="ko-KR"/>
              </w:rPr>
              <w:t>5</w:t>
            </w:r>
            <w:r w:rsidRPr="00210652">
              <w:rPr>
                <w:b/>
                <w:szCs w:val="22"/>
                <w:lang w:eastAsia="ko-KR"/>
              </w:rPr>
              <w:t xml:space="preserve">: Working Draft </w:t>
            </w:r>
            <w:r>
              <w:rPr>
                <w:b/>
                <w:szCs w:val="22"/>
                <w:lang w:eastAsia="ko-KR"/>
              </w:rPr>
              <w:t>5</w:t>
            </w:r>
            <w:r w:rsidRPr="00210652">
              <w:rPr>
                <w:b/>
                <w:szCs w:val="22"/>
                <w:lang w:eastAsia="ko-KR"/>
              </w:rPr>
              <w:t xml:space="preserve"> of High-Efficiency Video Coding</w:t>
            </w:r>
          </w:p>
        </w:tc>
      </w:tr>
      <w:tr w:rsidR="002971B7" w:rsidRPr="00210652">
        <w:tc>
          <w:tcPr>
            <w:tcW w:w="1458" w:type="dxa"/>
          </w:tcPr>
          <w:p w:rsidR="002971B7" w:rsidRPr="00210652" w:rsidRDefault="002971B7" w:rsidP="002971B7">
            <w:pPr>
              <w:spacing w:before="60" w:after="60"/>
              <w:jc w:val="left"/>
              <w:rPr>
                <w:i/>
                <w:szCs w:val="22"/>
              </w:rPr>
            </w:pPr>
            <w:r w:rsidRPr="00210652">
              <w:rPr>
                <w:i/>
                <w:szCs w:val="22"/>
              </w:rPr>
              <w:t>Status:</w:t>
            </w:r>
          </w:p>
        </w:tc>
        <w:tc>
          <w:tcPr>
            <w:tcW w:w="8118" w:type="dxa"/>
            <w:gridSpan w:val="3"/>
          </w:tcPr>
          <w:p w:rsidR="002971B7" w:rsidRPr="00210652" w:rsidRDefault="002971B7" w:rsidP="002971B7">
            <w:pPr>
              <w:spacing w:before="60" w:after="60"/>
              <w:jc w:val="left"/>
              <w:rPr>
                <w:szCs w:val="22"/>
                <w:lang w:eastAsia="ko-KR"/>
              </w:rPr>
            </w:pPr>
            <w:r w:rsidRPr="00210652">
              <w:rPr>
                <w:szCs w:val="22"/>
              </w:rPr>
              <w:t>Output Document of JCT-VC</w:t>
            </w:r>
          </w:p>
        </w:tc>
      </w:tr>
      <w:tr w:rsidR="002971B7" w:rsidRPr="00210652">
        <w:tc>
          <w:tcPr>
            <w:tcW w:w="1458" w:type="dxa"/>
          </w:tcPr>
          <w:p w:rsidR="002971B7" w:rsidRPr="00210652" w:rsidRDefault="002971B7" w:rsidP="002971B7">
            <w:pPr>
              <w:spacing w:before="60" w:after="60"/>
              <w:jc w:val="left"/>
              <w:rPr>
                <w:i/>
                <w:szCs w:val="22"/>
              </w:rPr>
            </w:pPr>
            <w:r w:rsidRPr="00210652">
              <w:rPr>
                <w:i/>
                <w:szCs w:val="22"/>
              </w:rPr>
              <w:t>Purpose:</w:t>
            </w:r>
          </w:p>
        </w:tc>
        <w:tc>
          <w:tcPr>
            <w:tcW w:w="8118" w:type="dxa"/>
            <w:gridSpan w:val="3"/>
          </w:tcPr>
          <w:p w:rsidR="002971B7" w:rsidRPr="00210652" w:rsidRDefault="002971B7" w:rsidP="002971B7">
            <w:pPr>
              <w:spacing w:before="60" w:after="60"/>
              <w:jc w:val="left"/>
              <w:rPr>
                <w:szCs w:val="22"/>
                <w:lang w:eastAsia="ko-KR"/>
              </w:rPr>
            </w:pPr>
            <w:r w:rsidRPr="00210652">
              <w:rPr>
                <w:szCs w:val="22"/>
              </w:rPr>
              <w:t>Working Draft of HEVC</w:t>
            </w:r>
          </w:p>
        </w:tc>
      </w:tr>
      <w:tr w:rsidR="002971B7" w:rsidRPr="00210652">
        <w:tc>
          <w:tcPr>
            <w:tcW w:w="1458" w:type="dxa"/>
          </w:tcPr>
          <w:p w:rsidR="002971B7" w:rsidRPr="00210652" w:rsidRDefault="002971B7" w:rsidP="002971B7">
            <w:pPr>
              <w:spacing w:before="60" w:after="60"/>
              <w:jc w:val="left"/>
              <w:rPr>
                <w:i/>
                <w:szCs w:val="22"/>
              </w:rPr>
            </w:pPr>
            <w:r w:rsidRPr="00210652">
              <w:rPr>
                <w:i/>
                <w:szCs w:val="22"/>
              </w:rPr>
              <w:t>Author(s) or</w:t>
            </w:r>
            <w:r w:rsidRPr="00210652">
              <w:rPr>
                <w:i/>
                <w:szCs w:val="22"/>
              </w:rPr>
              <w:br/>
              <w:t>Contact(s):</w:t>
            </w:r>
          </w:p>
        </w:tc>
        <w:tc>
          <w:tcPr>
            <w:tcW w:w="4050" w:type="dxa"/>
          </w:tcPr>
          <w:p w:rsidR="002971B7" w:rsidRPr="00210652" w:rsidRDefault="002971B7" w:rsidP="002971B7">
            <w:pPr>
              <w:spacing w:before="60" w:after="60"/>
              <w:jc w:val="left"/>
              <w:rPr>
                <w:szCs w:val="22"/>
                <w:lang w:eastAsia="ko-KR"/>
              </w:rPr>
            </w:pPr>
            <w:r w:rsidRPr="00210652">
              <w:rPr>
                <w:szCs w:val="22"/>
                <w:lang w:eastAsia="ko-KR"/>
              </w:rPr>
              <w:t>Benjamin Bross</w:t>
            </w:r>
            <w:r w:rsidRPr="00210652">
              <w:rPr>
                <w:szCs w:val="22"/>
                <w:lang w:eastAsia="ko-KR"/>
              </w:rPr>
              <w:br/>
              <w:t>Fraunhofer HHI</w:t>
            </w:r>
          </w:p>
          <w:p w:rsidR="002971B7" w:rsidRPr="00210652" w:rsidRDefault="002971B7" w:rsidP="002971B7">
            <w:pPr>
              <w:spacing w:before="60" w:after="60"/>
              <w:jc w:val="left"/>
              <w:rPr>
                <w:szCs w:val="22"/>
                <w:lang w:eastAsia="ko-KR"/>
              </w:rPr>
            </w:pPr>
            <w:r w:rsidRPr="00210652">
              <w:rPr>
                <w:szCs w:val="22"/>
                <w:lang w:eastAsia="ko-KR"/>
              </w:rPr>
              <w:t>Woo-Jin Han</w:t>
            </w:r>
            <w:r w:rsidRPr="00210652">
              <w:rPr>
                <w:szCs w:val="22"/>
                <w:lang w:eastAsia="ko-KR"/>
              </w:rPr>
              <w:br/>
            </w:r>
            <w:r>
              <w:rPr>
                <w:rFonts w:hint="eastAsia"/>
                <w:szCs w:val="22"/>
                <w:lang w:eastAsia="ko-KR"/>
              </w:rPr>
              <w:t>Gachon</w:t>
            </w:r>
            <w:r w:rsidRPr="00E676CC">
              <w:rPr>
                <w:szCs w:val="22"/>
                <w:lang w:eastAsia="ko-KR"/>
              </w:rPr>
              <w:t xml:space="preserve"> University</w:t>
            </w:r>
          </w:p>
          <w:p w:rsidR="002971B7" w:rsidRPr="00210652" w:rsidRDefault="002971B7" w:rsidP="002971B7">
            <w:pPr>
              <w:spacing w:before="60" w:after="60"/>
              <w:jc w:val="left"/>
              <w:rPr>
                <w:szCs w:val="22"/>
                <w:lang w:eastAsia="ko-KR"/>
              </w:rPr>
            </w:pPr>
            <w:r w:rsidRPr="00210652">
              <w:rPr>
                <w:szCs w:val="22"/>
                <w:lang w:eastAsia="ko-KR"/>
              </w:rPr>
              <w:t>Jens-Rainer Ohm</w:t>
            </w:r>
            <w:r w:rsidRPr="00210652">
              <w:rPr>
                <w:szCs w:val="22"/>
                <w:lang w:eastAsia="ko-KR"/>
              </w:rPr>
              <w:br/>
              <w:t>RWTH Aachen</w:t>
            </w:r>
          </w:p>
          <w:p w:rsidR="002971B7" w:rsidRPr="00210652" w:rsidRDefault="002971B7" w:rsidP="002971B7">
            <w:pPr>
              <w:spacing w:before="60" w:after="60"/>
              <w:jc w:val="left"/>
              <w:rPr>
                <w:szCs w:val="22"/>
                <w:lang w:eastAsia="ko-KR"/>
              </w:rPr>
            </w:pPr>
            <w:r w:rsidRPr="00210652">
              <w:rPr>
                <w:szCs w:val="22"/>
                <w:lang w:eastAsia="ko-KR"/>
              </w:rPr>
              <w:t>Gary J. Sullivan</w:t>
            </w:r>
            <w:r w:rsidRPr="00210652">
              <w:rPr>
                <w:szCs w:val="22"/>
                <w:lang w:eastAsia="ko-KR"/>
              </w:rPr>
              <w:br/>
              <w:t xml:space="preserve">Microsoft </w:t>
            </w:r>
          </w:p>
          <w:p w:rsidR="002971B7" w:rsidRPr="00210652" w:rsidRDefault="002971B7" w:rsidP="002971B7">
            <w:pPr>
              <w:spacing w:before="60" w:after="60"/>
              <w:jc w:val="left"/>
              <w:rPr>
                <w:szCs w:val="22"/>
              </w:rPr>
            </w:pPr>
            <w:r w:rsidRPr="00210652">
              <w:rPr>
                <w:szCs w:val="22"/>
                <w:lang w:eastAsia="ko-KR"/>
              </w:rPr>
              <w:t>Thomas Wiegand</w:t>
            </w:r>
            <w:r w:rsidRPr="00210652">
              <w:rPr>
                <w:szCs w:val="22"/>
              </w:rPr>
              <w:br/>
            </w:r>
            <w:r w:rsidRPr="00210652">
              <w:rPr>
                <w:szCs w:val="22"/>
                <w:lang w:eastAsia="ko-KR"/>
              </w:rPr>
              <w:t>Fraunhofer HHI / TU Berlin</w:t>
            </w:r>
          </w:p>
        </w:tc>
        <w:tc>
          <w:tcPr>
            <w:tcW w:w="900" w:type="dxa"/>
          </w:tcPr>
          <w:p w:rsidR="002971B7" w:rsidRPr="00210652" w:rsidRDefault="002971B7" w:rsidP="002971B7">
            <w:pPr>
              <w:spacing w:before="60" w:after="60"/>
              <w:jc w:val="left"/>
              <w:rPr>
                <w:szCs w:val="22"/>
              </w:rPr>
            </w:pPr>
            <w:r w:rsidRPr="00210652">
              <w:rPr>
                <w:szCs w:val="22"/>
              </w:rPr>
              <w:t>Email:</w:t>
            </w:r>
            <w:r w:rsidRPr="00210652">
              <w:rPr>
                <w:szCs w:val="22"/>
              </w:rPr>
              <w:br/>
            </w:r>
          </w:p>
          <w:p w:rsidR="002971B7" w:rsidRPr="00210652" w:rsidRDefault="002971B7" w:rsidP="002971B7">
            <w:pPr>
              <w:spacing w:before="60" w:after="60"/>
              <w:jc w:val="left"/>
              <w:rPr>
                <w:szCs w:val="22"/>
              </w:rPr>
            </w:pPr>
            <w:r w:rsidRPr="00210652">
              <w:rPr>
                <w:szCs w:val="22"/>
              </w:rPr>
              <w:t>Email:</w:t>
            </w:r>
            <w:r w:rsidRPr="00210652">
              <w:rPr>
                <w:szCs w:val="22"/>
              </w:rPr>
              <w:br/>
            </w:r>
          </w:p>
          <w:p w:rsidR="002971B7" w:rsidRPr="00210652" w:rsidRDefault="002971B7" w:rsidP="002971B7">
            <w:pPr>
              <w:spacing w:before="60" w:after="60"/>
              <w:jc w:val="left"/>
              <w:rPr>
                <w:szCs w:val="22"/>
              </w:rPr>
            </w:pPr>
            <w:r w:rsidRPr="00210652">
              <w:rPr>
                <w:szCs w:val="22"/>
              </w:rPr>
              <w:t>Email:</w:t>
            </w:r>
            <w:r w:rsidRPr="00210652">
              <w:rPr>
                <w:szCs w:val="22"/>
              </w:rPr>
              <w:br/>
            </w:r>
          </w:p>
          <w:p w:rsidR="002971B7" w:rsidRPr="00210652" w:rsidRDefault="002971B7" w:rsidP="002971B7">
            <w:pPr>
              <w:spacing w:before="60" w:after="60"/>
              <w:jc w:val="left"/>
              <w:rPr>
                <w:szCs w:val="22"/>
              </w:rPr>
            </w:pPr>
            <w:r w:rsidRPr="00210652">
              <w:rPr>
                <w:szCs w:val="22"/>
              </w:rPr>
              <w:t>Email:</w:t>
            </w:r>
            <w:r w:rsidRPr="00210652">
              <w:rPr>
                <w:szCs w:val="22"/>
              </w:rPr>
              <w:br/>
            </w:r>
          </w:p>
          <w:p w:rsidR="002971B7" w:rsidRPr="00210652" w:rsidRDefault="002971B7" w:rsidP="002971B7">
            <w:pPr>
              <w:spacing w:before="60" w:after="60"/>
              <w:jc w:val="left"/>
              <w:rPr>
                <w:szCs w:val="22"/>
              </w:rPr>
            </w:pPr>
            <w:r w:rsidRPr="00210652">
              <w:rPr>
                <w:szCs w:val="22"/>
              </w:rPr>
              <w:t>Email:</w:t>
            </w:r>
            <w:r w:rsidRPr="00210652">
              <w:rPr>
                <w:szCs w:val="22"/>
              </w:rPr>
              <w:br/>
            </w:r>
          </w:p>
        </w:tc>
        <w:tc>
          <w:tcPr>
            <w:tcW w:w="3168" w:type="dxa"/>
          </w:tcPr>
          <w:p w:rsidR="002971B7" w:rsidRPr="00210652" w:rsidDel="007C48FD" w:rsidRDefault="002971B7" w:rsidP="002971B7">
            <w:pPr>
              <w:spacing w:before="60" w:after="60"/>
              <w:jc w:val="left"/>
              <w:rPr>
                <w:szCs w:val="22"/>
                <w:lang w:eastAsia="ko-KR"/>
              </w:rPr>
            </w:pPr>
            <w:proofErr w:type="gramStart"/>
            <w:r w:rsidRPr="00210652">
              <w:rPr>
                <w:szCs w:val="22"/>
                <w:lang w:eastAsia="ko-KR"/>
              </w:rPr>
              <w:t>benjamin.bross@hhi.frau</w:t>
            </w:r>
            <w:r w:rsidRPr="00210652">
              <w:t>nhofer.de</w:t>
            </w:r>
            <w:proofErr w:type="gramEnd"/>
            <w:r w:rsidRPr="00210652" w:rsidDel="007C48FD">
              <w:rPr>
                <w:szCs w:val="22"/>
                <w:lang w:eastAsia="ko-KR"/>
              </w:rPr>
              <w:t xml:space="preserve"> </w:t>
            </w:r>
          </w:p>
          <w:p w:rsidR="002971B7" w:rsidRPr="00210652" w:rsidRDefault="002971B7" w:rsidP="002971B7">
            <w:pPr>
              <w:spacing w:before="60" w:after="60"/>
              <w:jc w:val="left"/>
              <w:rPr>
                <w:szCs w:val="22"/>
                <w:lang w:eastAsia="ko-KR"/>
              </w:rPr>
            </w:pPr>
            <w:r w:rsidRPr="00210652">
              <w:rPr>
                <w:szCs w:val="22"/>
                <w:lang w:eastAsia="ko-KR"/>
              </w:rPr>
              <w:br/>
            </w:r>
            <w:r w:rsidRPr="006E3CAE">
              <w:rPr>
                <w:szCs w:val="22"/>
                <w:lang w:eastAsia="ko-KR"/>
              </w:rPr>
              <w:t>hurumi@gmail.com</w:t>
            </w:r>
            <w:r w:rsidRPr="00210652">
              <w:rPr>
                <w:szCs w:val="22"/>
                <w:lang w:eastAsia="ko-KR"/>
              </w:rPr>
              <w:br/>
            </w:r>
          </w:p>
          <w:p w:rsidR="002971B7" w:rsidRPr="00210652" w:rsidRDefault="002971B7" w:rsidP="002971B7">
            <w:pPr>
              <w:spacing w:before="60" w:after="60"/>
              <w:jc w:val="left"/>
            </w:pPr>
            <w:r w:rsidRPr="00210652">
              <w:t>ohm@ient.rwth-aachen.de</w:t>
            </w:r>
            <w:r w:rsidRPr="00210652">
              <w:br/>
            </w:r>
          </w:p>
          <w:p w:rsidR="002971B7" w:rsidRPr="00210652" w:rsidRDefault="002971B7" w:rsidP="002971B7">
            <w:pPr>
              <w:spacing w:before="60" w:after="60"/>
              <w:jc w:val="left"/>
            </w:pPr>
            <w:r w:rsidRPr="00210652">
              <w:rPr>
                <w:szCs w:val="22"/>
                <w:lang w:eastAsia="ko-KR"/>
              </w:rPr>
              <w:t>garysull@microsoft.com</w:t>
            </w:r>
            <w:r w:rsidRPr="00210652">
              <w:br/>
            </w:r>
          </w:p>
          <w:p w:rsidR="002971B7" w:rsidRPr="00210652" w:rsidRDefault="002971B7" w:rsidP="002971B7">
            <w:pPr>
              <w:spacing w:before="60" w:after="60"/>
              <w:jc w:val="left"/>
              <w:rPr>
                <w:szCs w:val="22"/>
                <w:lang w:eastAsia="ko-KR"/>
              </w:rPr>
            </w:pPr>
            <w:proofErr w:type="gramStart"/>
            <w:r w:rsidRPr="00210652">
              <w:rPr>
                <w:szCs w:val="22"/>
                <w:lang w:eastAsia="ko-KR"/>
              </w:rPr>
              <w:t>thomas.wiegand@hhi.fraunhofer.de</w:t>
            </w:r>
            <w:proofErr w:type="gramEnd"/>
          </w:p>
        </w:tc>
      </w:tr>
      <w:tr w:rsidR="002971B7" w:rsidRPr="00210652">
        <w:tc>
          <w:tcPr>
            <w:tcW w:w="1458" w:type="dxa"/>
          </w:tcPr>
          <w:p w:rsidR="002971B7" w:rsidRPr="00210652" w:rsidRDefault="002971B7" w:rsidP="002971B7">
            <w:pPr>
              <w:spacing w:before="60" w:after="60"/>
              <w:jc w:val="left"/>
              <w:rPr>
                <w:i/>
                <w:szCs w:val="22"/>
              </w:rPr>
            </w:pPr>
            <w:r w:rsidRPr="00210652">
              <w:rPr>
                <w:i/>
                <w:szCs w:val="22"/>
              </w:rPr>
              <w:t>Source:</w:t>
            </w:r>
          </w:p>
        </w:tc>
        <w:tc>
          <w:tcPr>
            <w:tcW w:w="8118" w:type="dxa"/>
            <w:gridSpan w:val="3"/>
          </w:tcPr>
          <w:p w:rsidR="002971B7" w:rsidRPr="00210652" w:rsidRDefault="002971B7" w:rsidP="002971B7">
            <w:pPr>
              <w:spacing w:before="60" w:after="60"/>
              <w:jc w:val="left"/>
              <w:rPr>
                <w:szCs w:val="22"/>
              </w:rPr>
            </w:pPr>
            <w:r w:rsidRPr="00210652">
              <w:rPr>
                <w:szCs w:val="22"/>
              </w:rPr>
              <w:t>Editor</w:t>
            </w:r>
          </w:p>
        </w:tc>
      </w:tr>
    </w:tbl>
    <w:p w:rsidR="002971B7" w:rsidRPr="00210652" w:rsidRDefault="002971B7" w:rsidP="002971B7">
      <w:pPr>
        <w:tabs>
          <w:tab w:val="left" w:pos="1800"/>
          <w:tab w:val="right" w:pos="9360"/>
        </w:tabs>
        <w:spacing w:before="120" w:after="240"/>
        <w:jc w:val="center"/>
        <w:rPr>
          <w:szCs w:val="22"/>
        </w:rPr>
      </w:pPr>
      <w:r w:rsidRPr="00210652">
        <w:rPr>
          <w:szCs w:val="22"/>
          <w:u w:val="single"/>
        </w:rPr>
        <w:t>_____________________________</w:t>
      </w:r>
    </w:p>
    <w:p w:rsidR="002971B7" w:rsidRPr="00210652" w:rsidRDefault="002971B7" w:rsidP="002971B7">
      <w:pPr>
        <w:pStyle w:val="Heading1"/>
        <w:numPr>
          <w:ilvl w:val="0"/>
          <w:numId w:val="0"/>
        </w:numPr>
        <w:ind w:left="432" w:hanging="432"/>
      </w:pPr>
      <w:bookmarkStart w:id="0" w:name="_Ref280362398"/>
      <w:bookmarkStart w:id="1" w:name="_Toc287363716"/>
      <w:bookmarkStart w:id="2" w:name="_Toc311216699"/>
      <w:r w:rsidRPr="00210652">
        <w:t>Abstract</w:t>
      </w:r>
      <w:bookmarkEnd w:id="0"/>
      <w:bookmarkEnd w:id="1"/>
      <w:bookmarkEnd w:id="2"/>
    </w:p>
    <w:p w:rsidR="002971B7" w:rsidRPr="00210652" w:rsidRDefault="002971B7" w:rsidP="002971B7">
      <w:pPr>
        <w:numPr>
          <w:ins w:id="3" w:author="Sachin Deshpande" w:date="2012-02-03T20:41:00Z"/>
        </w:numPr>
        <w:rPr>
          <w:ins w:id="4" w:author="Sachin Deshpande" w:date="2012-02-03T20:41:00Z"/>
          <w:lang w:eastAsia="ko-KR"/>
        </w:rPr>
      </w:pPr>
      <w:bookmarkStart w:id="5" w:name="p1rectexte"/>
      <w:bookmarkStart w:id="6" w:name="_Toc33005123"/>
      <w:bookmarkStart w:id="7" w:name="_Toc219707772"/>
      <w:bookmarkStart w:id="8" w:name="_Toc219707773"/>
      <w:bookmarkStart w:id="9" w:name="_Toc219707774"/>
      <w:bookmarkStart w:id="10" w:name="_Toc219707775"/>
      <w:bookmarkStart w:id="11" w:name="_Toc219707783"/>
      <w:bookmarkStart w:id="12" w:name="_Toc33005133"/>
      <w:bookmarkStart w:id="13" w:name="_Toc81309235"/>
      <w:bookmarkStart w:id="14" w:name="_Toc81315995"/>
      <w:bookmarkStart w:id="15" w:name="_Toc81318271"/>
      <w:bookmarkStart w:id="16" w:name="_Toc81319337"/>
      <w:bookmarkStart w:id="17" w:name="_Toc81390023"/>
      <w:bookmarkStart w:id="18" w:name="_Toc81393036"/>
      <w:bookmarkStart w:id="19" w:name="_Toc81394188"/>
      <w:bookmarkStart w:id="20" w:name="_Toc81396366"/>
      <w:bookmarkStart w:id="21" w:name="_Toc81462790"/>
      <w:bookmarkStart w:id="22" w:name="_Toc81465264"/>
      <w:bookmarkStart w:id="23" w:name="_Toc81309253"/>
      <w:bookmarkStart w:id="24" w:name="_Toc81316013"/>
      <w:bookmarkStart w:id="25" w:name="_Toc81318289"/>
      <w:bookmarkStart w:id="26" w:name="_Toc81319355"/>
      <w:bookmarkStart w:id="27" w:name="_Toc81390041"/>
      <w:bookmarkStart w:id="28" w:name="_Toc81393054"/>
      <w:bookmarkStart w:id="29" w:name="_Toc81394206"/>
      <w:bookmarkStart w:id="30" w:name="_Toc81396384"/>
      <w:bookmarkStart w:id="31" w:name="_Toc81462808"/>
      <w:bookmarkStart w:id="32" w:name="_Toc81465282"/>
      <w:bookmarkStart w:id="33" w:name="_Toc81309257"/>
      <w:bookmarkStart w:id="34" w:name="_Toc81316017"/>
      <w:bookmarkStart w:id="35" w:name="_Toc81318293"/>
      <w:bookmarkStart w:id="36" w:name="_Toc81319359"/>
      <w:bookmarkStart w:id="37" w:name="_Toc81390045"/>
      <w:bookmarkStart w:id="38" w:name="_Toc81393058"/>
      <w:bookmarkStart w:id="39" w:name="_Toc81394210"/>
      <w:bookmarkStart w:id="40" w:name="_Toc81396388"/>
      <w:bookmarkStart w:id="41" w:name="_Toc81462812"/>
      <w:bookmarkStart w:id="42" w:name="_Toc81465286"/>
      <w:bookmarkStart w:id="43" w:name="_Toc81309263"/>
      <w:bookmarkStart w:id="44" w:name="_Toc81316023"/>
      <w:bookmarkStart w:id="45" w:name="_Toc81318299"/>
      <w:bookmarkStart w:id="46" w:name="_Toc81319365"/>
      <w:bookmarkStart w:id="47" w:name="_Toc81390051"/>
      <w:bookmarkStart w:id="48" w:name="_Toc81393064"/>
      <w:bookmarkStart w:id="49" w:name="_Toc81394216"/>
      <w:bookmarkStart w:id="50" w:name="_Toc81396394"/>
      <w:bookmarkStart w:id="51" w:name="_Toc81462818"/>
      <w:bookmarkStart w:id="52" w:name="_Toc81465292"/>
      <w:bookmarkStart w:id="53" w:name="_Toc28778881"/>
      <w:bookmarkStart w:id="54" w:name="_Toc29358998"/>
      <w:bookmarkStart w:id="55" w:name="_Toc28778882"/>
      <w:bookmarkStart w:id="56" w:name="_Toc29358999"/>
      <w:bookmarkStart w:id="57" w:name="_Toc33005196"/>
      <w:bookmarkStart w:id="58" w:name="_Toc33005206"/>
      <w:bookmarkStart w:id="59" w:name="_Toc33005216"/>
      <w:bookmarkStart w:id="60" w:name="_Toc33005226"/>
      <w:bookmarkStart w:id="61" w:name="_Toc33005236"/>
      <w:bookmarkStart w:id="62" w:name="_Toc33005256"/>
      <w:bookmarkStart w:id="63" w:name="_Toc33005266"/>
      <w:bookmarkStart w:id="64" w:name="_Toc33005276"/>
      <w:bookmarkStart w:id="65" w:name="_Toc33005286"/>
      <w:bookmarkStart w:id="66" w:name="_Toc33005296"/>
      <w:bookmarkStart w:id="67" w:name="_Toc33005306"/>
      <w:bookmarkStart w:id="68" w:name="_Toc33005316"/>
      <w:bookmarkStart w:id="69" w:name="_Toc33005326"/>
      <w:bookmarkStart w:id="70" w:name="_Toc33005336"/>
      <w:bookmarkStart w:id="71" w:name="_Toc33005346"/>
      <w:bookmarkStart w:id="72" w:name="_Toc33005356"/>
      <w:bookmarkStart w:id="73" w:name="_Toc33005376"/>
      <w:bookmarkStart w:id="74" w:name="_Toc33005386"/>
      <w:bookmarkStart w:id="75" w:name="_Toc33005396"/>
      <w:bookmarkStart w:id="76" w:name="_Toc33005406"/>
      <w:bookmarkStart w:id="77" w:name="_Toc33005436"/>
      <w:bookmarkStart w:id="78" w:name="_Toc33005446"/>
      <w:bookmarkStart w:id="79" w:name="_Toc33005456"/>
      <w:bookmarkStart w:id="80" w:name="_Toc33005466"/>
      <w:bookmarkStart w:id="81" w:name="_Toc33005486"/>
      <w:bookmarkStart w:id="82" w:name="_Toc33005496"/>
      <w:bookmarkStart w:id="83" w:name="_Toc33005504"/>
      <w:bookmarkStart w:id="84" w:name="_Toc33005508"/>
      <w:bookmarkStart w:id="85" w:name="_Toc33005509"/>
      <w:bookmarkStart w:id="86" w:name="_Toc33005525"/>
      <w:bookmarkStart w:id="87" w:name="_Toc33005553"/>
      <w:bookmarkStart w:id="88" w:name="_Toc33005569"/>
      <w:bookmarkStart w:id="89" w:name="_Toc33005589"/>
      <w:bookmarkStart w:id="90" w:name="_Toc33005613"/>
      <w:bookmarkStart w:id="91" w:name="_Toc33005629"/>
      <w:bookmarkStart w:id="92" w:name="_Toc9036500"/>
      <w:bookmarkStart w:id="93" w:name="_Ref19430256"/>
      <w:bookmarkStart w:id="94" w:name="_Toc20134256"/>
      <w:bookmarkStart w:id="95" w:name="_Ref30320556"/>
      <w:bookmarkStart w:id="96" w:name="_Toc77680388"/>
      <w:bookmarkStart w:id="97" w:name="_Toc118289043"/>
      <w:bookmarkStart w:id="98" w:name="_Toc226456541"/>
      <w:bookmarkStart w:id="99" w:name="_Toc248045236"/>
      <w:bookmarkStart w:id="100" w:name="_Toc287363761"/>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proofErr w:type="gramStart"/>
      <w:ins w:id="101" w:author="Sachin Deshpande" w:date="2012-02-03T20:41:00Z">
        <w:r>
          <w:rPr>
            <w:lang w:eastAsia="ko-KR"/>
          </w:rPr>
          <w:t xml:space="preserve">Changes to relevant text in </w:t>
        </w:r>
        <w:r w:rsidRPr="00210652">
          <w:rPr>
            <w:lang w:eastAsia="ko-KR"/>
          </w:rPr>
          <w:t xml:space="preserve">Working Draft </w:t>
        </w:r>
        <w:r>
          <w:rPr>
            <w:lang w:eastAsia="ko-KR"/>
          </w:rPr>
          <w:t>5</w:t>
        </w:r>
        <w:r w:rsidRPr="00210652">
          <w:rPr>
            <w:lang w:eastAsia="ko-KR"/>
          </w:rPr>
          <w:t xml:space="preserve"> of High-Efficiency Video Coding</w:t>
        </w:r>
        <w:r>
          <w:rPr>
            <w:lang w:eastAsia="ko-KR"/>
          </w:rPr>
          <w:t xml:space="preserve"> to incoporate JCTVC-H0531.</w:t>
        </w:r>
        <w:proofErr w:type="gramEnd"/>
      </w:ins>
    </w:p>
    <w:p w:rsidR="002971B7" w:rsidRPr="00FF6292" w:rsidRDefault="002971B7" w:rsidP="002971B7"/>
    <w:p w:rsidR="002971B7" w:rsidRPr="00210652" w:rsidRDefault="002971B7">
      <w:pPr>
        <w:pStyle w:val="Heading3"/>
        <w:numPr>
          <w:numberingChange w:id="102" w:author="Sachin Deshpande" w:date="2012-02-05T10:32:00Z" w:original="%1:0:0:.%2:1:0:.%3:1:0:"/>
        </w:numPr>
      </w:pPr>
      <w:bookmarkStart w:id="103" w:name="_Toc311216751"/>
      <w:r w:rsidRPr="00210652">
        <w:t>Slice header syntax</w:t>
      </w:r>
      <w:bookmarkEnd w:id="92"/>
      <w:bookmarkEnd w:id="93"/>
      <w:bookmarkEnd w:id="94"/>
      <w:bookmarkEnd w:id="95"/>
      <w:bookmarkEnd w:id="96"/>
      <w:bookmarkEnd w:id="97"/>
      <w:bookmarkEnd w:id="98"/>
      <w:bookmarkEnd w:id="99"/>
      <w:bookmarkEnd w:id="100"/>
      <w:bookmarkEnd w:id="103"/>
    </w:p>
    <w:p w:rsidR="002971B7" w:rsidRPr="00210652" w:rsidRDefault="002971B7" w:rsidP="002971B7">
      <w:pPr>
        <w:keepNext/>
        <w:keepLines/>
      </w:pPr>
    </w:p>
    <w:tbl>
      <w:tblPr>
        <w:tblW w:w="8237"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88"/>
        <w:gridCol w:w="6322"/>
        <w:gridCol w:w="788"/>
        <w:gridCol w:w="339"/>
        <w:gridCol w:w="788"/>
      </w:tblGrid>
      <w:tr w:rsidR="002971B7" w:rsidRPr="00210652">
        <w:trPr>
          <w:gridAfter w:val="1"/>
          <w:cantSplit/>
          <w:jc w:val="center"/>
        </w:trPr>
        <w:tc>
          <w:tcPr>
            <w:tcW w:w="7110" w:type="dxa"/>
            <w:gridSpan w:val="2"/>
          </w:tcPr>
          <w:p w:rsidR="002971B7" w:rsidRPr="00210652" w:rsidRDefault="002971B7" w:rsidP="002971B7">
            <w:pPr>
              <w:pStyle w:val="tablesyntax"/>
              <w:rPr>
                <w:rFonts w:ascii="Times New Roman" w:hAnsi="Times New Roman"/>
              </w:rPr>
            </w:pPr>
            <w:proofErr w:type="gramStart"/>
            <w:r w:rsidRPr="00210652">
              <w:rPr>
                <w:rFonts w:ascii="Times New Roman" w:hAnsi="Times New Roman"/>
              </w:rPr>
              <w:t>slice</w:t>
            </w:r>
            <w:proofErr w:type="gramEnd"/>
            <w:r w:rsidRPr="00210652">
              <w:rPr>
                <w:rFonts w:ascii="Times New Roman" w:hAnsi="Times New Roman"/>
              </w:rPr>
              <w:t>_header( ) {</w:t>
            </w:r>
          </w:p>
        </w:tc>
        <w:tc>
          <w:tcPr>
            <w:tcW w:w="1127" w:type="dxa"/>
            <w:gridSpan w:val="2"/>
          </w:tcPr>
          <w:p w:rsidR="002971B7" w:rsidRPr="00210652" w:rsidRDefault="002971B7" w:rsidP="002971B7">
            <w:pPr>
              <w:pStyle w:val="tableheading"/>
            </w:pPr>
            <w:r w:rsidRPr="00210652">
              <w:t>Descriptor</w:t>
            </w:r>
          </w:p>
        </w:tc>
      </w:tr>
      <w:tr w:rsidR="002971B7" w:rsidRPr="00210652">
        <w:trPr>
          <w:gridAfter w:val="1"/>
          <w:cantSplit/>
          <w:jc w:val="center"/>
        </w:trPr>
        <w:tc>
          <w:tcPr>
            <w:tcW w:w="7110" w:type="dxa"/>
            <w:gridSpan w:val="2"/>
          </w:tcPr>
          <w:p w:rsidR="002971B7" w:rsidRPr="00210652" w:rsidRDefault="002971B7" w:rsidP="002971B7">
            <w:pPr>
              <w:pStyle w:val="tablesyntax"/>
              <w:rPr>
                <w:rFonts w:ascii="Times New Roman" w:hAnsi="Times New Roman"/>
              </w:rPr>
            </w:pPr>
            <w:r w:rsidRPr="00210652">
              <w:rPr>
                <w:rFonts w:ascii="Times New Roman" w:hAnsi="Times New Roman"/>
                <w:lang w:eastAsia="ko-KR"/>
              </w:rPr>
              <w:tab/>
            </w:r>
            <w:proofErr w:type="gramStart"/>
            <w:r w:rsidRPr="00210652">
              <w:rPr>
                <w:rFonts w:ascii="Times New Roman" w:hAnsi="Times New Roman"/>
                <w:b/>
                <w:lang w:eastAsia="ko-KR"/>
              </w:rPr>
              <w:t>first</w:t>
            </w:r>
            <w:proofErr w:type="gramEnd"/>
            <w:r w:rsidRPr="00210652">
              <w:rPr>
                <w:rFonts w:ascii="Times New Roman" w:hAnsi="Times New Roman"/>
                <w:b/>
                <w:lang w:eastAsia="ko-KR"/>
              </w:rPr>
              <w:t>_slice_in_pic_flag</w:t>
            </w:r>
          </w:p>
        </w:tc>
        <w:tc>
          <w:tcPr>
            <w:tcW w:w="1127" w:type="dxa"/>
            <w:gridSpan w:val="2"/>
          </w:tcPr>
          <w:p w:rsidR="002971B7" w:rsidRPr="00116CF0" w:rsidRDefault="002971B7" w:rsidP="002971B7">
            <w:pPr>
              <w:pStyle w:val="tableheading"/>
              <w:rPr>
                <w:b w:val="0"/>
              </w:rPr>
            </w:pPr>
            <w:proofErr w:type="gramStart"/>
            <w:r w:rsidRPr="00A45842">
              <w:rPr>
                <w:b w:val="0"/>
                <w:lang w:eastAsia="ko-KR"/>
              </w:rPr>
              <w:t>u</w:t>
            </w:r>
            <w:proofErr w:type="gramEnd"/>
            <w:r w:rsidRPr="00A45842">
              <w:rPr>
                <w:b w:val="0"/>
                <w:lang w:eastAsia="ko-KR"/>
              </w:rPr>
              <w:t>(1)</w:t>
            </w:r>
          </w:p>
        </w:tc>
      </w:tr>
      <w:tr w:rsidR="002971B7" w:rsidRPr="00210652">
        <w:trPr>
          <w:gridAfter w:val="1"/>
          <w:cantSplit/>
          <w:jc w:val="center"/>
        </w:trPr>
        <w:tc>
          <w:tcPr>
            <w:tcW w:w="7110" w:type="dxa"/>
            <w:gridSpan w:val="2"/>
          </w:tcPr>
          <w:p w:rsidR="002971B7" w:rsidRPr="00210652" w:rsidRDefault="002971B7" w:rsidP="002971B7">
            <w:pPr>
              <w:pStyle w:val="tablesyntax"/>
              <w:rPr>
                <w:rFonts w:ascii="Times New Roman" w:hAnsi="Times New Roman"/>
              </w:rPr>
            </w:pPr>
            <w:r w:rsidRPr="00210652">
              <w:rPr>
                <w:rFonts w:ascii="Times New Roman" w:hAnsi="Times New Roman"/>
                <w:lang w:eastAsia="ko-KR"/>
              </w:rPr>
              <w:tab/>
            </w:r>
            <w:proofErr w:type="gramStart"/>
            <w:r w:rsidRPr="00210652">
              <w:rPr>
                <w:rFonts w:ascii="Times New Roman" w:hAnsi="Times New Roman"/>
                <w:lang w:eastAsia="ko-KR"/>
              </w:rPr>
              <w:t>if</w:t>
            </w:r>
            <w:proofErr w:type="gramEnd"/>
            <w:r w:rsidRPr="00210652">
              <w:rPr>
                <w:rFonts w:ascii="Times New Roman" w:hAnsi="Times New Roman"/>
                <w:lang w:eastAsia="ko-KR"/>
              </w:rPr>
              <w:t>( first_slice_in_pic_flag =</w:t>
            </w:r>
            <w:r>
              <w:rPr>
                <w:rFonts w:ascii="Times New Roman" w:hAnsi="Times New Roman"/>
                <w:lang w:eastAsia="ko-KR"/>
              </w:rPr>
              <w:t> </w:t>
            </w:r>
            <w:r w:rsidRPr="00210652">
              <w:rPr>
                <w:rFonts w:ascii="Times New Roman" w:hAnsi="Times New Roman"/>
                <w:lang w:eastAsia="ko-KR"/>
              </w:rPr>
              <w:t>= 0 )</w:t>
            </w:r>
          </w:p>
        </w:tc>
        <w:tc>
          <w:tcPr>
            <w:tcW w:w="1127" w:type="dxa"/>
            <w:gridSpan w:val="2"/>
          </w:tcPr>
          <w:p w:rsidR="002971B7" w:rsidRPr="00116CF0" w:rsidRDefault="002971B7" w:rsidP="002971B7">
            <w:pPr>
              <w:pStyle w:val="tableheading"/>
              <w:rPr>
                <w:b w:val="0"/>
              </w:rPr>
            </w:pPr>
          </w:p>
        </w:tc>
      </w:tr>
      <w:tr w:rsidR="002971B7" w:rsidRPr="00210652">
        <w:trPr>
          <w:gridAfter w:val="1"/>
          <w:cantSplit/>
          <w:jc w:val="center"/>
        </w:trPr>
        <w:tc>
          <w:tcPr>
            <w:tcW w:w="7110" w:type="dxa"/>
            <w:gridSpan w:val="2"/>
          </w:tcPr>
          <w:p w:rsidR="002971B7" w:rsidRPr="00210652" w:rsidRDefault="002971B7" w:rsidP="002971B7">
            <w:pPr>
              <w:pStyle w:val="tablesyntax"/>
              <w:rPr>
                <w:rFonts w:ascii="Times New Roman" w:hAnsi="Times New Roman"/>
              </w:rPr>
            </w:pPr>
            <w:r w:rsidRPr="00210652">
              <w:rPr>
                <w:rFonts w:ascii="Times New Roman" w:hAnsi="Times New Roman"/>
                <w:lang w:eastAsia="ko-KR"/>
              </w:rPr>
              <w:tab/>
            </w:r>
            <w:r w:rsidRPr="00210652">
              <w:rPr>
                <w:rFonts w:ascii="Times New Roman" w:hAnsi="Times New Roman"/>
                <w:lang w:eastAsia="ko-KR"/>
              </w:rPr>
              <w:tab/>
            </w:r>
            <w:proofErr w:type="gramStart"/>
            <w:r w:rsidRPr="00210652">
              <w:rPr>
                <w:rFonts w:ascii="Times New Roman" w:hAnsi="Times New Roman"/>
                <w:b/>
                <w:lang w:eastAsia="ko-KR"/>
              </w:rPr>
              <w:t>slice</w:t>
            </w:r>
            <w:proofErr w:type="gramEnd"/>
            <w:r w:rsidRPr="00210652">
              <w:rPr>
                <w:rFonts w:ascii="Times New Roman" w:hAnsi="Times New Roman"/>
                <w:b/>
                <w:lang w:eastAsia="ko-KR"/>
              </w:rPr>
              <w:t>_address</w:t>
            </w:r>
          </w:p>
        </w:tc>
        <w:tc>
          <w:tcPr>
            <w:tcW w:w="1127" w:type="dxa"/>
            <w:gridSpan w:val="2"/>
          </w:tcPr>
          <w:p w:rsidR="002971B7" w:rsidRPr="00116CF0" w:rsidRDefault="002971B7" w:rsidP="002971B7">
            <w:pPr>
              <w:pStyle w:val="tableheading"/>
              <w:rPr>
                <w:b w:val="0"/>
              </w:rPr>
            </w:pPr>
            <w:proofErr w:type="gramStart"/>
            <w:r w:rsidRPr="00A45842">
              <w:rPr>
                <w:b w:val="0"/>
                <w:lang w:eastAsia="ko-KR"/>
              </w:rPr>
              <w:t>u</w:t>
            </w:r>
            <w:proofErr w:type="gramEnd"/>
            <w:r w:rsidRPr="00A45842">
              <w:rPr>
                <w:b w:val="0"/>
                <w:lang w:eastAsia="ko-KR"/>
              </w:rPr>
              <w:t>(v)</w:t>
            </w:r>
          </w:p>
        </w:tc>
      </w:tr>
      <w:tr w:rsidR="002971B7" w:rsidRPr="00210652">
        <w:trPr>
          <w:gridAfter w:val="1"/>
          <w:cantSplit/>
          <w:jc w:val="center"/>
        </w:trPr>
        <w:tc>
          <w:tcPr>
            <w:tcW w:w="7110" w:type="dxa"/>
            <w:gridSpan w:val="2"/>
          </w:tcPr>
          <w:p w:rsidR="002971B7" w:rsidRPr="00210652" w:rsidRDefault="002971B7" w:rsidP="002971B7">
            <w:pPr>
              <w:pStyle w:val="tablesyntax"/>
              <w:rPr>
                <w:rFonts w:ascii="Times New Roman" w:hAnsi="Times New Roman"/>
              </w:rPr>
            </w:pPr>
            <w:r w:rsidRPr="00210652">
              <w:rPr>
                <w:rFonts w:ascii="Times New Roman" w:hAnsi="Times New Roman"/>
              </w:rPr>
              <w:tab/>
            </w:r>
            <w:proofErr w:type="gramStart"/>
            <w:r w:rsidRPr="00210652">
              <w:rPr>
                <w:rFonts w:ascii="Times New Roman" w:hAnsi="Times New Roman"/>
                <w:b/>
                <w:bCs/>
              </w:rPr>
              <w:t>slice</w:t>
            </w:r>
            <w:proofErr w:type="gramEnd"/>
            <w:r w:rsidRPr="00210652">
              <w:rPr>
                <w:rFonts w:ascii="Times New Roman" w:hAnsi="Times New Roman"/>
                <w:b/>
                <w:bCs/>
              </w:rPr>
              <w:t>_type</w:t>
            </w:r>
          </w:p>
        </w:tc>
        <w:tc>
          <w:tcPr>
            <w:tcW w:w="1127" w:type="dxa"/>
            <w:gridSpan w:val="2"/>
          </w:tcPr>
          <w:p w:rsidR="002971B7" w:rsidRPr="00116CF0" w:rsidRDefault="002971B7" w:rsidP="002971B7">
            <w:pPr>
              <w:pStyle w:val="tableheading"/>
              <w:rPr>
                <w:b w:val="0"/>
              </w:rPr>
            </w:pPr>
            <w:proofErr w:type="gramStart"/>
            <w:r w:rsidRPr="00A45842">
              <w:rPr>
                <w:b w:val="0"/>
              </w:rPr>
              <w:t>ue</w:t>
            </w:r>
            <w:proofErr w:type="gramEnd"/>
            <w:r w:rsidRPr="00A45842">
              <w:rPr>
                <w:b w:val="0"/>
              </w:rPr>
              <w:t>(v)</w:t>
            </w:r>
          </w:p>
        </w:tc>
      </w:tr>
      <w:tr w:rsidR="002971B7" w:rsidRPr="00210652">
        <w:trPr>
          <w:gridAfter w:val="1"/>
          <w:cantSplit/>
          <w:jc w:val="center"/>
        </w:trPr>
        <w:tc>
          <w:tcPr>
            <w:tcW w:w="7110" w:type="dxa"/>
            <w:gridSpan w:val="2"/>
          </w:tcPr>
          <w:p w:rsidR="002971B7" w:rsidRPr="00210652" w:rsidRDefault="002971B7" w:rsidP="002971B7">
            <w:pPr>
              <w:pStyle w:val="tablesyntax"/>
              <w:rPr>
                <w:rFonts w:ascii="Times New Roman" w:hAnsi="Times New Roman"/>
                <w:b/>
                <w:lang w:eastAsia="ko-KR"/>
              </w:rPr>
            </w:pPr>
            <w:r w:rsidRPr="00210652">
              <w:rPr>
                <w:rFonts w:ascii="Times New Roman" w:hAnsi="Times New Roman"/>
                <w:lang w:eastAsia="ko-KR"/>
              </w:rPr>
              <w:tab/>
            </w:r>
            <w:proofErr w:type="gramStart"/>
            <w:r>
              <w:rPr>
                <w:rFonts w:ascii="Times New Roman" w:hAnsi="Times New Roman"/>
                <w:b/>
                <w:lang w:eastAsia="ko-KR"/>
              </w:rPr>
              <w:t>entropy</w:t>
            </w:r>
            <w:proofErr w:type="gramEnd"/>
            <w:r w:rsidRPr="00210652">
              <w:rPr>
                <w:rFonts w:ascii="Times New Roman" w:hAnsi="Times New Roman"/>
                <w:b/>
                <w:lang w:eastAsia="ko-KR"/>
              </w:rPr>
              <w:t>_slice_flag</w:t>
            </w:r>
          </w:p>
        </w:tc>
        <w:tc>
          <w:tcPr>
            <w:tcW w:w="1127" w:type="dxa"/>
            <w:gridSpan w:val="2"/>
          </w:tcPr>
          <w:p w:rsidR="002971B7" w:rsidRPr="00210652" w:rsidRDefault="002971B7" w:rsidP="002971B7">
            <w:pPr>
              <w:pStyle w:val="tablecell"/>
              <w:rPr>
                <w:lang w:eastAsia="ko-KR"/>
              </w:rPr>
            </w:pPr>
            <w:proofErr w:type="gramStart"/>
            <w:r w:rsidRPr="00210652">
              <w:rPr>
                <w:lang w:eastAsia="ko-KR"/>
              </w:rPr>
              <w:t>u</w:t>
            </w:r>
            <w:proofErr w:type="gramEnd"/>
            <w:r w:rsidRPr="00210652">
              <w:rPr>
                <w:lang w:eastAsia="ko-KR"/>
              </w:rPr>
              <w:t>(1)</w:t>
            </w:r>
          </w:p>
        </w:tc>
      </w:tr>
      <w:tr w:rsidR="002971B7" w:rsidRPr="00210652">
        <w:trPr>
          <w:gridAfter w:val="1"/>
          <w:cantSplit/>
          <w:jc w:val="center"/>
        </w:trPr>
        <w:tc>
          <w:tcPr>
            <w:tcW w:w="7110" w:type="dxa"/>
            <w:gridSpan w:val="2"/>
          </w:tcPr>
          <w:p w:rsidR="002971B7" w:rsidRPr="00210652" w:rsidRDefault="002971B7" w:rsidP="002971B7">
            <w:pPr>
              <w:pStyle w:val="tablesyntax"/>
              <w:rPr>
                <w:rFonts w:ascii="Times New Roman" w:hAnsi="Times New Roman"/>
                <w:lang w:eastAsia="ko-KR"/>
              </w:rPr>
            </w:pPr>
            <w:r w:rsidRPr="00210652">
              <w:rPr>
                <w:rFonts w:ascii="Times New Roman" w:hAnsi="Times New Roman"/>
                <w:lang w:eastAsia="ko-KR"/>
              </w:rPr>
              <w:tab/>
            </w:r>
            <w:proofErr w:type="gramStart"/>
            <w:r w:rsidRPr="00210652">
              <w:rPr>
                <w:rFonts w:ascii="Times New Roman" w:hAnsi="Times New Roman"/>
                <w:lang w:eastAsia="ko-KR"/>
              </w:rPr>
              <w:t>if</w:t>
            </w:r>
            <w:proofErr w:type="gramEnd"/>
            <w:r w:rsidRPr="00210652">
              <w:rPr>
                <w:rFonts w:ascii="Times New Roman" w:hAnsi="Times New Roman"/>
                <w:lang w:eastAsia="ko-KR"/>
              </w:rPr>
              <w:t>( !</w:t>
            </w:r>
            <w:r>
              <w:rPr>
                <w:rFonts w:ascii="Times New Roman" w:hAnsi="Times New Roman"/>
                <w:lang w:eastAsia="ko-KR"/>
              </w:rPr>
              <w:t>entropy</w:t>
            </w:r>
            <w:r w:rsidRPr="00210652">
              <w:rPr>
                <w:rFonts w:ascii="Times New Roman" w:hAnsi="Times New Roman"/>
                <w:lang w:eastAsia="ko-KR"/>
              </w:rPr>
              <w:t>_slice_flag ) {</w:t>
            </w:r>
          </w:p>
        </w:tc>
        <w:tc>
          <w:tcPr>
            <w:tcW w:w="1127" w:type="dxa"/>
            <w:gridSpan w:val="2"/>
          </w:tcPr>
          <w:p w:rsidR="002971B7" w:rsidRPr="00210652" w:rsidRDefault="002971B7" w:rsidP="002971B7">
            <w:pPr>
              <w:pStyle w:val="tablecell"/>
              <w:rPr>
                <w:lang w:eastAsia="ko-KR"/>
              </w:rPr>
            </w:pPr>
          </w:p>
        </w:tc>
      </w:tr>
      <w:tr w:rsidR="002971B7" w:rsidRPr="00210652">
        <w:trPr>
          <w:gridAfter w:val="1"/>
          <w:cantSplit/>
          <w:jc w:val="center"/>
        </w:trPr>
        <w:tc>
          <w:tcPr>
            <w:tcW w:w="7110" w:type="dxa"/>
            <w:gridSpan w:val="2"/>
          </w:tcPr>
          <w:p w:rsidR="002971B7" w:rsidRPr="00210652" w:rsidRDefault="002971B7" w:rsidP="002971B7">
            <w:pPr>
              <w:pStyle w:val="tablesyntax"/>
              <w:rPr>
                <w:rFonts w:ascii="Times New Roman" w:hAnsi="Times New Roman"/>
                <w:sz w:val="22"/>
                <w:szCs w:val="22"/>
              </w:rPr>
            </w:pPr>
            <w:r w:rsidRPr="00210652">
              <w:rPr>
                <w:rFonts w:ascii="Times New Roman" w:hAnsi="Times New Roman"/>
                <w:lang w:eastAsia="ko-KR"/>
              </w:rPr>
              <w:tab/>
            </w:r>
            <w:r w:rsidRPr="00210652">
              <w:rPr>
                <w:rFonts w:ascii="Times New Roman" w:hAnsi="Times New Roman"/>
              </w:rPr>
              <w:tab/>
            </w:r>
            <w:proofErr w:type="gramStart"/>
            <w:r w:rsidRPr="00210652">
              <w:rPr>
                <w:rFonts w:ascii="Times New Roman" w:hAnsi="Times New Roman"/>
                <w:b/>
                <w:bCs/>
              </w:rPr>
              <w:t>pic</w:t>
            </w:r>
            <w:proofErr w:type="gramEnd"/>
            <w:r w:rsidRPr="00210652">
              <w:rPr>
                <w:rFonts w:ascii="Times New Roman" w:hAnsi="Times New Roman"/>
                <w:b/>
                <w:bCs/>
              </w:rPr>
              <w:t>_parameter_set_id</w:t>
            </w:r>
          </w:p>
        </w:tc>
        <w:tc>
          <w:tcPr>
            <w:tcW w:w="1127" w:type="dxa"/>
            <w:gridSpan w:val="2"/>
          </w:tcPr>
          <w:p w:rsidR="002971B7" w:rsidRPr="00210652" w:rsidRDefault="002971B7" w:rsidP="002971B7">
            <w:pPr>
              <w:pStyle w:val="tablecell"/>
            </w:pPr>
            <w:proofErr w:type="gramStart"/>
            <w:r w:rsidRPr="00210652">
              <w:t>ue</w:t>
            </w:r>
            <w:proofErr w:type="gramEnd"/>
            <w:r w:rsidRPr="00210652">
              <w:t>(v)</w:t>
            </w:r>
          </w:p>
        </w:tc>
      </w:tr>
      <w:tr w:rsidR="002971B7" w:rsidRPr="00210652">
        <w:trPr>
          <w:gridAfter w:val="1"/>
          <w:cantSplit/>
          <w:jc w:val="center"/>
        </w:trPr>
        <w:tc>
          <w:tcPr>
            <w:tcW w:w="7110" w:type="dxa"/>
            <w:gridSpan w:val="2"/>
          </w:tcPr>
          <w:p w:rsidR="002971B7" w:rsidRPr="0064310D" w:rsidRDefault="002971B7" w:rsidP="002971B7">
            <w:pPr>
              <w:pStyle w:val="tablesyntax"/>
              <w:rPr>
                <w:rFonts w:ascii="Times New Roman" w:hAnsi="Times New Roman"/>
                <w:bCs/>
              </w:rPr>
            </w:pPr>
            <w:r w:rsidRPr="0064310D">
              <w:rPr>
                <w:rFonts w:ascii="Times New Roman" w:hAnsi="Times New Roman"/>
                <w:bCs/>
                <w:lang w:eastAsia="ko-KR"/>
              </w:rPr>
              <w:tab/>
            </w:r>
            <w:r w:rsidRPr="0064310D">
              <w:rPr>
                <w:rFonts w:ascii="Times New Roman" w:hAnsi="Times New Roman"/>
                <w:bCs/>
              </w:rPr>
              <w:tab/>
            </w:r>
            <w:proofErr w:type="gramStart"/>
            <w:r w:rsidRPr="0064310D">
              <w:rPr>
                <w:rFonts w:ascii="Times New Roman" w:hAnsi="Times New Roman"/>
                <w:bCs/>
              </w:rPr>
              <w:t>if</w:t>
            </w:r>
            <w:proofErr w:type="gramEnd"/>
            <w:r w:rsidRPr="0064310D">
              <w:rPr>
                <w:rFonts w:ascii="Times New Roman" w:hAnsi="Times New Roman"/>
                <w:bCs/>
              </w:rPr>
              <w:t>( IdrPicFlag )</w:t>
            </w:r>
            <w:r>
              <w:rPr>
                <w:rFonts w:ascii="Times New Roman" w:hAnsi="Times New Roman"/>
                <w:bCs/>
              </w:rPr>
              <w:t xml:space="preserve"> {</w:t>
            </w:r>
          </w:p>
        </w:tc>
        <w:tc>
          <w:tcPr>
            <w:tcW w:w="1127" w:type="dxa"/>
            <w:gridSpan w:val="2"/>
          </w:tcPr>
          <w:p w:rsidR="002971B7" w:rsidRPr="00210652" w:rsidRDefault="002971B7" w:rsidP="002971B7">
            <w:pPr>
              <w:pStyle w:val="tablecell"/>
            </w:pPr>
          </w:p>
        </w:tc>
      </w:tr>
      <w:tr w:rsidR="002971B7" w:rsidRPr="00210652">
        <w:trPr>
          <w:gridAfter w:val="1"/>
          <w:cantSplit/>
          <w:jc w:val="center"/>
        </w:trPr>
        <w:tc>
          <w:tcPr>
            <w:tcW w:w="7110" w:type="dxa"/>
            <w:gridSpan w:val="2"/>
          </w:tcPr>
          <w:p w:rsidR="002971B7" w:rsidRPr="0064310D" w:rsidRDefault="002971B7" w:rsidP="002971B7">
            <w:pPr>
              <w:pStyle w:val="tablesyntax"/>
              <w:rPr>
                <w:rFonts w:ascii="Times New Roman" w:hAnsi="Times New Roman"/>
                <w:b/>
                <w:bCs/>
              </w:rPr>
            </w:pPr>
            <w:r w:rsidRPr="0064310D">
              <w:rPr>
                <w:rFonts w:ascii="Times New Roman" w:hAnsi="Times New Roman"/>
                <w:lang w:eastAsia="ko-KR"/>
              </w:rPr>
              <w:tab/>
            </w:r>
            <w:r w:rsidRPr="0064310D">
              <w:rPr>
                <w:rFonts w:ascii="Times New Roman" w:hAnsi="Times New Roman"/>
              </w:rPr>
              <w:tab/>
            </w:r>
            <w:r w:rsidRPr="0064310D">
              <w:rPr>
                <w:rFonts w:ascii="Times New Roman" w:hAnsi="Times New Roman"/>
              </w:rPr>
              <w:tab/>
            </w:r>
            <w:proofErr w:type="gramStart"/>
            <w:r w:rsidRPr="0064310D">
              <w:rPr>
                <w:rFonts w:ascii="Times New Roman" w:hAnsi="Times New Roman"/>
                <w:b/>
                <w:bCs/>
              </w:rPr>
              <w:t>idr</w:t>
            </w:r>
            <w:proofErr w:type="gramEnd"/>
            <w:r w:rsidRPr="0064310D">
              <w:rPr>
                <w:rFonts w:ascii="Times New Roman" w:hAnsi="Times New Roman"/>
                <w:b/>
                <w:bCs/>
              </w:rPr>
              <w:t>_pic_id</w:t>
            </w:r>
          </w:p>
        </w:tc>
        <w:tc>
          <w:tcPr>
            <w:tcW w:w="1127" w:type="dxa"/>
            <w:gridSpan w:val="2"/>
          </w:tcPr>
          <w:p w:rsidR="002971B7" w:rsidRPr="00210652" w:rsidRDefault="002971B7" w:rsidP="002971B7">
            <w:pPr>
              <w:pStyle w:val="tablecell"/>
            </w:pPr>
            <w:proofErr w:type="gramStart"/>
            <w:r w:rsidRPr="00210652">
              <w:t>ue</w:t>
            </w:r>
            <w:proofErr w:type="gramEnd"/>
            <w:r w:rsidRPr="00210652">
              <w:t>(v)</w:t>
            </w:r>
          </w:p>
        </w:tc>
      </w:tr>
      <w:tr w:rsidR="002971B7" w:rsidRPr="00210652">
        <w:trPr>
          <w:gridAfter w:val="1"/>
          <w:cantSplit/>
          <w:jc w:val="center"/>
        </w:trPr>
        <w:tc>
          <w:tcPr>
            <w:tcW w:w="7110" w:type="dxa"/>
            <w:gridSpan w:val="2"/>
          </w:tcPr>
          <w:p w:rsidR="002971B7" w:rsidRPr="001A4724" w:rsidRDefault="002971B7" w:rsidP="002971B7">
            <w:pPr>
              <w:pStyle w:val="tablesyntax"/>
              <w:rPr>
                <w:rFonts w:ascii="Times New Roman" w:hAnsi="Times New Roman"/>
                <w:lang w:eastAsia="ko-KR"/>
              </w:rPr>
            </w:pPr>
            <w:r>
              <w:rPr>
                <w:rFonts w:ascii="Times New Roman" w:hAnsi="Times New Roman"/>
                <w:lang w:eastAsia="ko-KR"/>
              </w:rPr>
              <w:tab/>
            </w:r>
            <w:r>
              <w:rPr>
                <w:rFonts w:ascii="Times New Roman" w:hAnsi="Times New Roman"/>
                <w:lang w:eastAsia="ko-KR"/>
              </w:rPr>
              <w:tab/>
            </w:r>
            <w:r>
              <w:rPr>
                <w:rFonts w:ascii="Times New Roman" w:hAnsi="Times New Roman"/>
                <w:lang w:eastAsia="ko-KR"/>
              </w:rPr>
              <w:tab/>
            </w:r>
            <w:proofErr w:type="gramStart"/>
            <w:r>
              <w:rPr>
                <w:rFonts w:ascii="Times New Roman" w:hAnsi="Times New Roman"/>
                <w:b/>
                <w:bCs/>
              </w:rPr>
              <w:t>no</w:t>
            </w:r>
            <w:proofErr w:type="gramEnd"/>
            <w:r>
              <w:rPr>
                <w:rFonts w:ascii="Times New Roman" w:hAnsi="Times New Roman"/>
                <w:b/>
                <w:bCs/>
              </w:rPr>
              <w:t>_output_of_prior_pics_flag</w:t>
            </w:r>
          </w:p>
        </w:tc>
        <w:tc>
          <w:tcPr>
            <w:tcW w:w="1127" w:type="dxa"/>
            <w:gridSpan w:val="2"/>
          </w:tcPr>
          <w:p w:rsidR="002971B7" w:rsidRPr="00210652" w:rsidRDefault="002971B7" w:rsidP="002971B7">
            <w:pPr>
              <w:pStyle w:val="tablecell"/>
            </w:pPr>
            <w:proofErr w:type="gramStart"/>
            <w:r>
              <w:rPr>
                <w:lang w:eastAsia="ko-KR"/>
              </w:rPr>
              <w:t>u</w:t>
            </w:r>
            <w:proofErr w:type="gramEnd"/>
            <w:r>
              <w:rPr>
                <w:lang w:eastAsia="ko-KR"/>
              </w:rPr>
              <w:t>(1)</w:t>
            </w:r>
          </w:p>
        </w:tc>
      </w:tr>
      <w:tr w:rsidR="002971B7" w:rsidRPr="00210652">
        <w:trPr>
          <w:gridAfter w:val="1"/>
          <w:cantSplit/>
          <w:jc w:val="center"/>
        </w:trPr>
        <w:tc>
          <w:tcPr>
            <w:tcW w:w="7110" w:type="dxa"/>
            <w:gridSpan w:val="2"/>
          </w:tcPr>
          <w:p w:rsidR="002971B7" w:rsidRPr="001A4724" w:rsidRDefault="002971B7" w:rsidP="002971B7">
            <w:pPr>
              <w:pStyle w:val="tablesyntax"/>
              <w:rPr>
                <w:rFonts w:ascii="Times New Roman" w:hAnsi="Times New Roman"/>
                <w:lang w:eastAsia="ko-KR"/>
              </w:rPr>
            </w:pPr>
            <w:r>
              <w:rPr>
                <w:rFonts w:ascii="Times New Roman" w:hAnsi="Times New Roman"/>
                <w:lang w:eastAsia="ko-KR"/>
              </w:rPr>
              <w:tab/>
            </w:r>
            <w:r>
              <w:rPr>
                <w:rFonts w:ascii="Times New Roman" w:hAnsi="Times New Roman"/>
                <w:lang w:eastAsia="ko-KR"/>
              </w:rPr>
              <w:tab/>
              <w:t>}</w:t>
            </w:r>
          </w:p>
        </w:tc>
        <w:tc>
          <w:tcPr>
            <w:tcW w:w="1127" w:type="dxa"/>
            <w:gridSpan w:val="2"/>
          </w:tcPr>
          <w:p w:rsidR="002971B7" w:rsidRPr="00210652" w:rsidRDefault="002971B7" w:rsidP="002971B7">
            <w:pPr>
              <w:pStyle w:val="tablecell"/>
            </w:pPr>
          </w:p>
        </w:tc>
      </w:tr>
      <w:tr w:rsidR="002971B7" w:rsidRPr="00210652">
        <w:trPr>
          <w:gridAfter w:val="1"/>
          <w:cantSplit/>
          <w:jc w:val="center"/>
        </w:trPr>
        <w:tc>
          <w:tcPr>
            <w:tcW w:w="7110" w:type="dxa"/>
            <w:gridSpan w:val="2"/>
          </w:tcPr>
          <w:p w:rsidR="002971B7" w:rsidRPr="001A4724" w:rsidRDefault="002971B7" w:rsidP="002971B7">
            <w:pPr>
              <w:pStyle w:val="tablesyntax"/>
              <w:rPr>
                <w:rFonts w:ascii="Times New Roman" w:hAnsi="Times New Roman"/>
                <w:lang w:eastAsia="ko-KR"/>
              </w:rPr>
            </w:pPr>
            <w:r>
              <w:rPr>
                <w:rFonts w:ascii="Times New Roman" w:hAnsi="Times New Roman"/>
                <w:lang w:eastAsia="ko-KR"/>
              </w:rPr>
              <w:tab/>
            </w:r>
            <w:r>
              <w:rPr>
                <w:rFonts w:ascii="Times New Roman" w:hAnsi="Times New Roman"/>
                <w:lang w:eastAsia="ko-KR"/>
              </w:rPr>
              <w:tab/>
            </w:r>
            <w:proofErr w:type="gramStart"/>
            <w:r>
              <w:rPr>
                <w:rFonts w:ascii="Times New Roman" w:hAnsi="Times New Roman"/>
                <w:lang w:eastAsia="ko-KR"/>
              </w:rPr>
              <w:t>else</w:t>
            </w:r>
            <w:proofErr w:type="gramEnd"/>
            <w:r>
              <w:rPr>
                <w:rFonts w:ascii="Times New Roman" w:hAnsi="Times New Roman"/>
                <w:lang w:eastAsia="ko-KR"/>
              </w:rPr>
              <w:t xml:space="preserve"> {</w:t>
            </w:r>
          </w:p>
        </w:tc>
        <w:tc>
          <w:tcPr>
            <w:tcW w:w="1127" w:type="dxa"/>
            <w:gridSpan w:val="2"/>
          </w:tcPr>
          <w:p w:rsidR="002971B7" w:rsidRPr="00210652" w:rsidRDefault="002971B7" w:rsidP="002971B7">
            <w:pPr>
              <w:pStyle w:val="tablecell"/>
            </w:pPr>
          </w:p>
        </w:tc>
      </w:tr>
      <w:tr w:rsidR="002971B7" w:rsidRPr="00210652">
        <w:trPr>
          <w:gridAfter w:val="1"/>
          <w:cantSplit/>
          <w:jc w:val="center"/>
        </w:trPr>
        <w:tc>
          <w:tcPr>
            <w:tcW w:w="7110" w:type="dxa"/>
            <w:gridSpan w:val="2"/>
          </w:tcPr>
          <w:p w:rsidR="002971B7" w:rsidRPr="001A4724" w:rsidRDefault="002971B7" w:rsidP="002971B7">
            <w:pPr>
              <w:pStyle w:val="tablesyntax"/>
              <w:rPr>
                <w:rFonts w:ascii="Times New Roman" w:hAnsi="Times New Roman"/>
                <w:lang w:eastAsia="ko-KR"/>
              </w:rPr>
            </w:pPr>
            <w:r>
              <w:rPr>
                <w:rFonts w:ascii="Times New Roman" w:hAnsi="Times New Roman"/>
                <w:lang w:eastAsia="ko-KR"/>
              </w:rPr>
              <w:tab/>
            </w:r>
            <w:r>
              <w:rPr>
                <w:rFonts w:ascii="Times New Roman" w:hAnsi="Times New Roman"/>
              </w:rPr>
              <w:tab/>
            </w:r>
            <w:r>
              <w:rPr>
                <w:rFonts w:ascii="Times New Roman" w:hAnsi="Times New Roman"/>
              </w:rPr>
              <w:tab/>
            </w:r>
            <w:proofErr w:type="gramStart"/>
            <w:r>
              <w:rPr>
                <w:rFonts w:ascii="Times New Roman" w:hAnsi="Times New Roman"/>
                <w:b/>
                <w:bCs/>
              </w:rPr>
              <w:t>pic</w:t>
            </w:r>
            <w:proofErr w:type="gramEnd"/>
            <w:r>
              <w:rPr>
                <w:rFonts w:ascii="Times New Roman" w:hAnsi="Times New Roman"/>
                <w:b/>
                <w:bCs/>
              </w:rPr>
              <w:t>_order_cnt_lsb</w:t>
            </w:r>
          </w:p>
        </w:tc>
        <w:tc>
          <w:tcPr>
            <w:tcW w:w="1127" w:type="dxa"/>
            <w:gridSpan w:val="2"/>
          </w:tcPr>
          <w:p w:rsidR="002971B7" w:rsidRPr="00210652" w:rsidRDefault="002971B7" w:rsidP="002971B7">
            <w:pPr>
              <w:pStyle w:val="tablecell"/>
            </w:pPr>
            <w:proofErr w:type="gramStart"/>
            <w:r>
              <w:t>u</w:t>
            </w:r>
            <w:proofErr w:type="gramEnd"/>
            <w:r>
              <w:t>(v)</w:t>
            </w:r>
          </w:p>
        </w:tc>
      </w:tr>
      <w:tr w:rsidR="002971B7" w:rsidRPr="00210652">
        <w:trPr>
          <w:gridAfter w:val="1"/>
          <w:cantSplit/>
          <w:jc w:val="center"/>
        </w:trPr>
        <w:tc>
          <w:tcPr>
            <w:tcW w:w="7110" w:type="dxa"/>
            <w:gridSpan w:val="2"/>
          </w:tcPr>
          <w:p w:rsidR="002971B7" w:rsidRPr="001A4724" w:rsidRDefault="002971B7" w:rsidP="002971B7">
            <w:pPr>
              <w:pStyle w:val="tablesyntax"/>
              <w:rPr>
                <w:rFonts w:ascii="Times New Roman" w:hAnsi="Times New Roman"/>
                <w:lang w:eastAsia="ko-KR"/>
              </w:rPr>
            </w:pPr>
            <w:r>
              <w:rPr>
                <w:lang w:eastAsia="ko-KR"/>
              </w:rPr>
              <w:tab/>
            </w:r>
            <w:r>
              <w:rPr>
                <w:lang w:eastAsia="ko-KR"/>
              </w:rPr>
              <w:tab/>
            </w:r>
            <w:r>
              <w:rPr>
                <w:lang w:eastAsia="ko-KR"/>
              </w:rPr>
              <w:tab/>
            </w:r>
            <w:proofErr w:type="gramStart"/>
            <w:r>
              <w:rPr>
                <w:b/>
                <w:lang w:eastAsia="ko-KR"/>
              </w:rPr>
              <w:t>short</w:t>
            </w:r>
            <w:proofErr w:type="gramEnd"/>
            <w:r>
              <w:rPr>
                <w:b/>
                <w:lang w:eastAsia="ko-KR"/>
              </w:rPr>
              <w:t>_term_ref_pic_set_pps_flag</w:t>
            </w:r>
          </w:p>
        </w:tc>
        <w:tc>
          <w:tcPr>
            <w:tcW w:w="1127" w:type="dxa"/>
            <w:gridSpan w:val="2"/>
          </w:tcPr>
          <w:p w:rsidR="002971B7" w:rsidRPr="00210652" w:rsidRDefault="002971B7" w:rsidP="002971B7">
            <w:pPr>
              <w:pStyle w:val="tablecell"/>
            </w:pPr>
            <w:proofErr w:type="gramStart"/>
            <w:r>
              <w:t>u</w:t>
            </w:r>
            <w:proofErr w:type="gramEnd"/>
            <w:r>
              <w:t>(1)</w:t>
            </w:r>
          </w:p>
        </w:tc>
      </w:tr>
      <w:tr w:rsidR="002971B7" w:rsidRPr="00210652">
        <w:trPr>
          <w:gridAfter w:val="1"/>
          <w:cantSplit/>
          <w:jc w:val="center"/>
        </w:trPr>
        <w:tc>
          <w:tcPr>
            <w:tcW w:w="7110" w:type="dxa"/>
            <w:gridSpan w:val="2"/>
          </w:tcPr>
          <w:p w:rsidR="002971B7" w:rsidRPr="001A4724" w:rsidRDefault="002971B7" w:rsidP="002971B7">
            <w:pPr>
              <w:pStyle w:val="tablesyntax"/>
              <w:rPr>
                <w:rFonts w:ascii="Times New Roman" w:hAnsi="Times New Roman"/>
                <w:lang w:eastAsia="ko-KR"/>
              </w:rPr>
            </w:pPr>
            <w:r>
              <w:rPr>
                <w:lang w:eastAsia="ko-KR"/>
              </w:rPr>
              <w:tab/>
            </w:r>
            <w:r>
              <w:rPr>
                <w:lang w:eastAsia="ko-KR"/>
              </w:rPr>
              <w:tab/>
            </w:r>
            <w:r>
              <w:rPr>
                <w:lang w:eastAsia="ko-KR"/>
              </w:rPr>
              <w:tab/>
            </w:r>
            <w:proofErr w:type="gramStart"/>
            <w:r>
              <w:rPr>
                <w:lang w:eastAsia="ko-KR"/>
              </w:rPr>
              <w:t>if</w:t>
            </w:r>
            <w:proofErr w:type="gramEnd"/>
            <w:r>
              <w:rPr>
                <w:lang w:eastAsia="ko-KR"/>
              </w:rPr>
              <w:t>( !short_term_ref_pic_set_pps_flag )</w:t>
            </w:r>
          </w:p>
        </w:tc>
        <w:tc>
          <w:tcPr>
            <w:tcW w:w="1127" w:type="dxa"/>
            <w:gridSpan w:val="2"/>
          </w:tcPr>
          <w:p w:rsidR="002971B7" w:rsidRPr="00210652" w:rsidRDefault="002971B7" w:rsidP="002971B7">
            <w:pPr>
              <w:pStyle w:val="tablecell"/>
            </w:pPr>
          </w:p>
        </w:tc>
      </w:tr>
      <w:tr w:rsidR="002971B7" w:rsidRPr="00210652">
        <w:trPr>
          <w:gridAfter w:val="1"/>
          <w:cantSplit/>
          <w:jc w:val="center"/>
        </w:trPr>
        <w:tc>
          <w:tcPr>
            <w:tcW w:w="7110" w:type="dxa"/>
            <w:gridSpan w:val="2"/>
          </w:tcPr>
          <w:p w:rsidR="002971B7" w:rsidRPr="001A4724" w:rsidRDefault="002971B7" w:rsidP="002971B7">
            <w:pPr>
              <w:pStyle w:val="tablesyntax"/>
              <w:rPr>
                <w:rFonts w:ascii="Times New Roman" w:hAnsi="Times New Roman"/>
                <w:lang w:eastAsia="ko-KR"/>
              </w:rPr>
            </w:pPr>
            <w:r>
              <w:rPr>
                <w:lang w:eastAsia="ko-KR"/>
              </w:rPr>
              <w:tab/>
            </w:r>
            <w:r>
              <w:rPr>
                <w:lang w:eastAsia="ko-KR"/>
              </w:rPr>
              <w:tab/>
            </w:r>
            <w:r>
              <w:rPr>
                <w:lang w:eastAsia="ko-KR"/>
              </w:rPr>
              <w:tab/>
            </w:r>
            <w:r>
              <w:rPr>
                <w:lang w:eastAsia="ko-KR"/>
              </w:rPr>
              <w:tab/>
            </w:r>
            <w:proofErr w:type="gramStart"/>
            <w:r>
              <w:rPr>
                <w:lang w:eastAsia="ko-KR"/>
              </w:rPr>
              <w:t>short</w:t>
            </w:r>
            <w:proofErr w:type="gramEnd"/>
            <w:r>
              <w:rPr>
                <w:lang w:eastAsia="ko-KR"/>
              </w:rPr>
              <w:t>_term_ref_pic_set( </w:t>
            </w:r>
            <w:r>
              <w:rPr>
                <w:bCs/>
              </w:rPr>
              <w:t>num_short_term_ref_pic_sets </w:t>
            </w:r>
            <w:r>
              <w:rPr>
                <w:lang w:eastAsia="ko-KR"/>
              </w:rPr>
              <w:t>)</w:t>
            </w:r>
          </w:p>
        </w:tc>
        <w:tc>
          <w:tcPr>
            <w:tcW w:w="1127" w:type="dxa"/>
            <w:gridSpan w:val="2"/>
          </w:tcPr>
          <w:p w:rsidR="002971B7" w:rsidRPr="00210652" w:rsidRDefault="002971B7" w:rsidP="002971B7">
            <w:pPr>
              <w:pStyle w:val="tablecell"/>
            </w:pPr>
          </w:p>
        </w:tc>
      </w:tr>
      <w:tr w:rsidR="002971B7" w:rsidRPr="00210652">
        <w:trPr>
          <w:gridAfter w:val="1"/>
          <w:cantSplit/>
          <w:jc w:val="center"/>
        </w:trPr>
        <w:tc>
          <w:tcPr>
            <w:tcW w:w="7110" w:type="dxa"/>
            <w:gridSpan w:val="2"/>
          </w:tcPr>
          <w:p w:rsidR="002971B7" w:rsidRPr="001A4724" w:rsidRDefault="002971B7" w:rsidP="002971B7">
            <w:pPr>
              <w:pStyle w:val="tablesyntax"/>
              <w:rPr>
                <w:rFonts w:ascii="Times New Roman" w:hAnsi="Times New Roman"/>
                <w:lang w:eastAsia="ko-KR"/>
              </w:rPr>
            </w:pPr>
            <w:r>
              <w:rPr>
                <w:lang w:eastAsia="ko-KR"/>
              </w:rPr>
              <w:tab/>
            </w:r>
            <w:r>
              <w:rPr>
                <w:lang w:eastAsia="ko-KR"/>
              </w:rPr>
              <w:tab/>
            </w:r>
            <w:r>
              <w:rPr>
                <w:lang w:eastAsia="ko-KR"/>
              </w:rPr>
              <w:tab/>
              <w:t>Else</w:t>
            </w:r>
          </w:p>
        </w:tc>
        <w:tc>
          <w:tcPr>
            <w:tcW w:w="1127" w:type="dxa"/>
            <w:gridSpan w:val="2"/>
          </w:tcPr>
          <w:p w:rsidR="002971B7" w:rsidRPr="00210652" w:rsidRDefault="002971B7" w:rsidP="002971B7">
            <w:pPr>
              <w:pStyle w:val="tablecell"/>
            </w:pPr>
          </w:p>
        </w:tc>
      </w:tr>
      <w:tr w:rsidR="002971B7" w:rsidRPr="00210652">
        <w:trPr>
          <w:gridAfter w:val="1"/>
          <w:cantSplit/>
          <w:jc w:val="center"/>
        </w:trPr>
        <w:tc>
          <w:tcPr>
            <w:tcW w:w="7110" w:type="dxa"/>
            <w:gridSpan w:val="2"/>
          </w:tcPr>
          <w:p w:rsidR="002971B7" w:rsidRPr="001A4724" w:rsidRDefault="002971B7" w:rsidP="002971B7">
            <w:pPr>
              <w:pStyle w:val="tablesyntax"/>
              <w:rPr>
                <w:rFonts w:ascii="Times New Roman" w:hAnsi="Times New Roman"/>
                <w:lang w:eastAsia="ko-KR"/>
              </w:rPr>
            </w:pPr>
            <w:r>
              <w:rPr>
                <w:lang w:eastAsia="ko-KR"/>
              </w:rPr>
              <w:tab/>
            </w:r>
            <w:r>
              <w:rPr>
                <w:lang w:eastAsia="ko-KR"/>
              </w:rPr>
              <w:tab/>
            </w:r>
            <w:r>
              <w:rPr>
                <w:lang w:eastAsia="ko-KR"/>
              </w:rPr>
              <w:tab/>
            </w:r>
            <w:r>
              <w:rPr>
                <w:lang w:eastAsia="ko-KR"/>
              </w:rPr>
              <w:tab/>
            </w:r>
            <w:proofErr w:type="gramStart"/>
            <w:r>
              <w:rPr>
                <w:b/>
                <w:lang w:eastAsia="ko-KR"/>
              </w:rPr>
              <w:t>short</w:t>
            </w:r>
            <w:proofErr w:type="gramEnd"/>
            <w:r>
              <w:rPr>
                <w:b/>
                <w:lang w:eastAsia="ko-KR"/>
              </w:rPr>
              <w:t>_term_ref_pic_set_idx</w:t>
            </w:r>
          </w:p>
        </w:tc>
        <w:tc>
          <w:tcPr>
            <w:tcW w:w="1127" w:type="dxa"/>
            <w:gridSpan w:val="2"/>
          </w:tcPr>
          <w:p w:rsidR="002971B7" w:rsidRPr="00210652" w:rsidRDefault="002971B7" w:rsidP="002971B7">
            <w:pPr>
              <w:pStyle w:val="tablecell"/>
            </w:pPr>
            <w:proofErr w:type="gramStart"/>
            <w:r>
              <w:t>u</w:t>
            </w:r>
            <w:proofErr w:type="gramEnd"/>
            <w:r>
              <w:t>(v)</w:t>
            </w:r>
          </w:p>
        </w:tc>
      </w:tr>
      <w:tr w:rsidR="002971B7" w:rsidRPr="00210652">
        <w:trPr>
          <w:gridAfter w:val="1"/>
          <w:cantSplit/>
          <w:jc w:val="center"/>
        </w:trPr>
        <w:tc>
          <w:tcPr>
            <w:tcW w:w="7110" w:type="dxa"/>
            <w:gridSpan w:val="2"/>
          </w:tcPr>
          <w:p w:rsidR="002971B7" w:rsidRPr="001A4724" w:rsidRDefault="002971B7" w:rsidP="002971B7">
            <w:pPr>
              <w:pStyle w:val="tablesyntax"/>
              <w:rPr>
                <w:rFonts w:ascii="Times New Roman" w:hAnsi="Times New Roman"/>
                <w:lang w:eastAsia="ko-KR"/>
              </w:rPr>
            </w:pPr>
            <w:r>
              <w:rPr>
                <w:lang w:eastAsia="ko-KR"/>
              </w:rPr>
              <w:tab/>
            </w:r>
            <w:r>
              <w:rPr>
                <w:lang w:eastAsia="ko-KR"/>
              </w:rPr>
              <w:tab/>
            </w:r>
            <w:r>
              <w:rPr>
                <w:lang w:eastAsia="ko-KR"/>
              </w:rPr>
              <w:tab/>
            </w:r>
            <w:proofErr w:type="gramStart"/>
            <w:r>
              <w:rPr>
                <w:lang w:eastAsia="ko-KR"/>
              </w:rPr>
              <w:t>if</w:t>
            </w:r>
            <w:proofErr w:type="gramEnd"/>
            <w:r>
              <w:rPr>
                <w:lang w:eastAsia="ko-KR"/>
              </w:rPr>
              <w:t xml:space="preserve">( </w:t>
            </w:r>
            <w:r>
              <w:rPr>
                <w:rFonts w:ascii="Times New Roman" w:hAnsi="Times New Roman"/>
                <w:bCs/>
                <w:lang w:eastAsia="ko-KR"/>
              </w:rPr>
              <w:t>long_term_ref_pics_present_flag ) {</w:t>
            </w:r>
          </w:p>
        </w:tc>
        <w:tc>
          <w:tcPr>
            <w:tcW w:w="1127" w:type="dxa"/>
            <w:gridSpan w:val="2"/>
          </w:tcPr>
          <w:p w:rsidR="002971B7" w:rsidRPr="00210652" w:rsidRDefault="002971B7" w:rsidP="002971B7">
            <w:pPr>
              <w:pStyle w:val="tablecell"/>
            </w:pPr>
          </w:p>
        </w:tc>
      </w:tr>
      <w:tr w:rsidR="002971B7" w:rsidRPr="00210652">
        <w:trPr>
          <w:gridAfter w:val="1"/>
          <w:cantSplit/>
          <w:jc w:val="center"/>
        </w:trPr>
        <w:tc>
          <w:tcPr>
            <w:tcW w:w="7110" w:type="dxa"/>
            <w:gridSpan w:val="2"/>
          </w:tcPr>
          <w:p w:rsidR="002971B7" w:rsidRPr="001A4724" w:rsidRDefault="002971B7" w:rsidP="002971B7">
            <w:pPr>
              <w:pStyle w:val="tablesyntax"/>
              <w:rPr>
                <w:rFonts w:ascii="Times New Roman" w:hAnsi="Times New Roman"/>
                <w:lang w:eastAsia="ko-KR"/>
              </w:rPr>
            </w:pPr>
            <w:r>
              <w:rPr>
                <w:rFonts w:ascii="Times New Roman" w:hAnsi="Times New Roman"/>
                <w:b/>
                <w:lang w:eastAsia="ko-KR"/>
              </w:rPr>
              <w:tab/>
            </w:r>
            <w:r>
              <w:rPr>
                <w:rFonts w:ascii="Times New Roman" w:hAnsi="Times New Roman"/>
                <w:b/>
                <w:lang w:eastAsia="ko-KR"/>
              </w:rPr>
              <w:tab/>
            </w:r>
            <w:r>
              <w:rPr>
                <w:rFonts w:ascii="Times New Roman" w:hAnsi="Times New Roman"/>
                <w:b/>
                <w:lang w:eastAsia="ko-KR"/>
              </w:rPr>
              <w:tab/>
            </w:r>
            <w:r>
              <w:rPr>
                <w:rFonts w:ascii="Times New Roman" w:hAnsi="Times New Roman"/>
                <w:b/>
                <w:lang w:eastAsia="ko-KR"/>
              </w:rPr>
              <w:tab/>
            </w:r>
            <w:proofErr w:type="gramStart"/>
            <w:r>
              <w:rPr>
                <w:rFonts w:ascii="Times New Roman" w:hAnsi="Times New Roman"/>
                <w:b/>
                <w:lang w:eastAsia="ko-KR"/>
              </w:rPr>
              <w:t>num</w:t>
            </w:r>
            <w:proofErr w:type="gramEnd"/>
            <w:r>
              <w:rPr>
                <w:rFonts w:ascii="Times New Roman" w:hAnsi="Times New Roman"/>
                <w:b/>
                <w:lang w:eastAsia="ko-KR"/>
              </w:rPr>
              <w:t>_long_term_pics</w:t>
            </w:r>
          </w:p>
        </w:tc>
        <w:tc>
          <w:tcPr>
            <w:tcW w:w="1127" w:type="dxa"/>
            <w:gridSpan w:val="2"/>
          </w:tcPr>
          <w:p w:rsidR="002971B7" w:rsidRPr="00210652" w:rsidRDefault="002971B7" w:rsidP="002971B7">
            <w:pPr>
              <w:pStyle w:val="tablecell"/>
            </w:pPr>
            <w:proofErr w:type="gramStart"/>
            <w:r>
              <w:t>ue</w:t>
            </w:r>
            <w:proofErr w:type="gramEnd"/>
            <w:r>
              <w:t>(v)</w:t>
            </w:r>
          </w:p>
        </w:tc>
      </w:tr>
      <w:tr w:rsidR="002971B7" w:rsidRPr="00210652">
        <w:trPr>
          <w:gridAfter w:val="1"/>
          <w:cantSplit/>
          <w:jc w:val="center"/>
        </w:trPr>
        <w:tc>
          <w:tcPr>
            <w:tcW w:w="7110" w:type="dxa"/>
            <w:gridSpan w:val="2"/>
          </w:tcPr>
          <w:p w:rsidR="002971B7" w:rsidRPr="001A4724" w:rsidRDefault="002971B7" w:rsidP="002971B7">
            <w:pPr>
              <w:pStyle w:val="tablesyntax"/>
              <w:rPr>
                <w:rFonts w:ascii="Times New Roman" w:hAnsi="Times New Roman"/>
                <w:lang w:eastAsia="ko-KR"/>
              </w:rPr>
            </w:pPr>
            <w:r>
              <w:rPr>
                <w:rFonts w:ascii="Times New Roman" w:hAnsi="Times New Roman"/>
                <w:lang w:eastAsia="ko-KR"/>
              </w:rPr>
              <w:tab/>
            </w:r>
            <w:r>
              <w:rPr>
                <w:rFonts w:ascii="Times New Roman" w:hAnsi="Times New Roman"/>
                <w:lang w:eastAsia="ko-KR"/>
              </w:rPr>
              <w:tab/>
            </w:r>
            <w:r>
              <w:rPr>
                <w:rFonts w:ascii="Times New Roman" w:hAnsi="Times New Roman"/>
                <w:lang w:eastAsia="ko-KR"/>
              </w:rPr>
              <w:tab/>
            </w:r>
            <w:r>
              <w:rPr>
                <w:rFonts w:ascii="Times New Roman" w:hAnsi="Times New Roman"/>
                <w:lang w:eastAsia="ko-KR"/>
              </w:rPr>
              <w:tab/>
            </w:r>
            <w:proofErr w:type="gramStart"/>
            <w:r>
              <w:rPr>
                <w:rFonts w:ascii="Times New Roman" w:hAnsi="Times New Roman"/>
                <w:lang w:eastAsia="ko-KR"/>
              </w:rPr>
              <w:t>for</w:t>
            </w:r>
            <w:proofErr w:type="gramEnd"/>
            <w:r>
              <w:rPr>
                <w:rFonts w:ascii="Times New Roman" w:hAnsi="Times New Roman"/>
                <w:lang w:eastAsia="ko-KR"/>
              </w:rPr>
              <w:t>( i = 0; i &lt; num_long_term_pics; i++ ) {</w:t>
            </w:r>
          </w:p>
        </w:tc>
        <w:tc>
          <w:tcPr>
            <w:tcW w:w="1127" w:type="dxa"/>
            <w:gridSpan w:val="2"/>
          </w:tcPr>
          <w:p w:rsidR="002971B7" w:rsidRPr="00210652" w:rsidRDefault="002971B7" w:rsidP="002971B7">
            <w:pPr>
              <w:pStyle w:val="tablecell"/>
            </w:pPr>
          </w:p>
        </w:tc>
      </w:tr>
      <w:tr w:rsidR="002971B7" w:rsidRPr="00210652">
        <w:trPr>
          <w:gridAfter w:val="1"/>
          <w:cantSplit/>
          <w:jc w:val="center"/>
        </w:trPr>
        <w:tc>
          <w:tcPr>
            <w:tcW w:w="7110" w:type="dxa"/>
            <w:gridSpan w:val="2"/>
          </w:tcPr>
          <w:p w:rsidR="002971B7" w:rsidRPr="00AE247C" w:rsidRDefault="002971B7" w:rsidP="001A3AE2">
            <w:pPr>
              <w:pStyle w:val="tablesyntax"/>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rPr>
                <w:rFonts w:ascii="Times New Roman" w:hAnsi="Times New Roman"/>
                <w:lang w:val="nb-NO" w:eastAsia="ko-KR"/>
                <w:rPrChange w:id="104" w:author="JCTVC-F275" w:date="2012-02-03T22:12:00Z">
                  <w:rPr>
                    <w:rFonts w:ascii="Times New Roman" w:hAnsi="Times New Roman"/>
                    <w:b/>
                    <w:bCs/>
                    <w:sz w:val="18"/>
                    <w:szCs w:val="18"/>
                    <w:lang w:eastAsia="ko-KR"/>
                  </w:rPr>
                </w:rPrChange>
              </w:rPr>
            </w:pPr>
            <w:r>
              <w:rPr>
                <w:rFonts w:ascii="Times New Roman" w:hAnsi="Times New Roman"/>
                <w:bCs/>
                <w:lang w:eastAsia="ko-KR"/>
              </w:rPr>
              <w:tab/>
            </w:r>
            <w:r>
              <w:rPr>
                <w:rFonts w:ascii="Times New Roman" w:hAnsi="Times New Roman"/>
                <w:bCs/>
                <w:lang w:eastAsia="ko-KR"/>
              </w:rPr>
              <w:tab/>
            </w:r>
            <w:r>
              <w:rPr>
                <w:rFonts w:ascii="Times New Roman" w:hAnsi="Times New Roman"/>
                <w:bCs/>
                <w:lang w:eastAsia="ko-KR"/>
              </w:rPr>
              <w:tab/>
            </w:r>
            <w:r>
              <w:rPr>
                <w:rFonts w:ascii="Times New Roman" w:hAnsi="Times New Roman"/>
                <w:bCs/>
                <w:lang w:eastAsia="ko-KR"/>
              </w:rPr>
              <w:tab/>
            </w:r>
            <w:r>
              <w:rPr>
                <w:rFonts w:ascii="Times New Roman" w:hAnsi="Times New Roman"/>
                <w:bCs/>
                <w:lang w:eastAsia="ko-KR"/>
              </w:rPr>
              <w:tab/>
            </w:r>
            <w:r w:rsidR="005D7E48" w:rsidRPr="005D7E48">
              <w:rPr>
                <w:rFonts w:ascii="Times New Roman" w:hAnsi="Times New Roman"/>
                <w:b/>
                <w:lang w:val="nb-NO" w:eastAsia="ko-KR"/>
                <w:rPrChange w:id="105" w:author="JCTVC-F275" w:date="2012-02-03T22:12:00Z">
                  <w:rPr>
                    <w:rFonts w:ascii="Times New Roman" w:hAnsi="Times New Roman"/>
                    <w:b/>
                    <w:lang w:eastAsia="ko-KR"/>
                  </w:rPr>
                </w:rPrChange>
              </w:rPr>
              <w:t>delta_poc_lsb_lt</w:t>
            </w:r>
            <w:ins w:id="106" w:author="Administrator" w:date="2012-02-05T03:25:00Z">
              <w:r w:rsidR="001A3AE2" w:rsidRPr="00AE247C" w:rsidDel="001A3AE2">
                <w:rPr>
                  <w:rFonts w:ascii="Times New Roman" w:hAnsi="Times New Roman"/>
                  <w:b/>
                  <w:lang w:val="nb-NO" w:eastAsia="ko-KR"/>
                </w:rPr>
                <w:t xml:space="preserve"> </w:t>
              </w:r>
            </w:ins>
            <w:del w:id="107" w:author="Administrator" w:date="2012-02-05T03:25:00Z">
              <w:r w:rsidR="005D7E48" w:rsidRPr="005D7E48">
                <w:rPr>
                  <w:rFonts w:ascii="Times New Roman" w:hAnsi="Times New Roman"/>
                  <w:b/>
                  <w:lang w:val="nb-NO" w:eastAsia="ko-KR"/>
                  <w:rPrChange w:id="108" w:author="JCTVC-F275" w:date="2012-02-03T22:12:00Z">
                    <w:rPr>
                      <w:rFonts w:ascii="Times New Roman" w:hAnsi="Times New Roman"/>
                      <w:b/>
                      <w:lang w:eastAsia="ko-KR"/>
                    </w:rPr>
                  </w:rPrChange>
                </w:rPr>
                <w:delText>_minus1</w:delText>
              </w:r>
            </w:del>
            <w:r w:rsidR="005D7E48" w:rsidRPr="005D7E48">
              <w:rPr>
                <w:rFonts w:ascii="Times New Roman" w:hAnsi="Times New Roman"/>
                <w:lang w:val="nb-NO" w:eastAsia="ko-KR"/>
                <w:rPrChange w:id="109" w:author="JCTVC-F275" w:date="2012-02-03T22:12:00Z">
                  <w:rPr>
                    <w:rFonts w:ascii="Times New Roman" w:hAnsi="Times New Roman"/>
                    <w:lang w:eastAsia="ko-KR"/>
                  </w:rPr>
                </w:rPrChange>
              </w:rPr>
              <w:t>[ i ]</w:t>
            </w:r>
          </w:p>
        </w:tc>
        <w:tc>
          <w:tcPr>
            <w:tcW w:w="1127" w:type="dxa"/>
            <w:gridSpan w:val="2"/>
          </w:tcPr>
          <w:p w:rsidR="002971B7" w:rsidRPr="00210652" w:rsidRDefault="002971B7" w:rsidP="002971B7">
            <w:pPr>
              <w:pStyle w:val="tablecell"/>
            </w:pPr>
            <w:proofErr w:type="gramStart"/>
            <w:r>
              <w:t>ue</w:t>
            </w:r>
            <w:proofErr w:type="gramEnd"/>
            <w:r>
              <w:t>(v)</w:t>
            </w:r>
          </w:p>
        </w:tc>
      </w:tr>
      <w:tr w:rsidR="002971B7" w:rsidRPr="00210652">
        <w:trPr>
          <w:gridAfter w:val="1"/>
          <w:cantSplit/>
          <w:jc w:val="center"/>
          <w:ins w:id="110" w:author="Sachin Deshpande" w:date="2012-02-03T20:41:00Z"/>
        </w:trPr>
        <w:tc>
          <w:tcPr>
            <w:tcW w:w="7110" w:type="dxa"/>
            <w:gridSpan w:val="2"/>
          </w:tcPr>
          <w:p w:rsidR="002971B7" w:rsidRPr="00AE247C" w:rsidRDefault="005D7E48" w:rsidP="00382572">
            <w:pPr>
              <w:pStyle w:val="tablesyntax"/>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rPr>
                <w:ins w:id="111" w:author="Sachin Deshpande" w:date="2012-02-03T20:41:00Z"/>
                <w:rFonts w:ascii="Times New Roman" w:hAnsi="Times New Roman"/>
                <w:bCs/>
                <w:lang w:val="nb-NO" w:eastAsia="ko-KR"/>
                <w:rPrChange w:id="112" w:author="JCTVC-F275" w:date="2012-02-03T22:12:00Z">
                  <w:rPr>
                    <w:ins w:id="113" w:author="Sachin Deshpande" w:date="2012-02-03T20:41:00Z"/>
                    <w:rFonts w:ascii="Times New Roman" w:hAnsi="Times New Roman"/>
                    <w:b/>
                    <w:bCs/>
                    <w:sz w:val="18"/>
                    <w:szCs w:val="18"/>
                    <w:lang w:eastAsia="ko-KR"/>
                  </w:rPr>
                </w:rPrChange>
              </w:rPr>
            </w:pPr>
            <w:ins w:id="114" w:author="Sachin Deshpande" w:date="2012-02-03T20:42:00Z">
              <w:r w:rsidRPr="005D7E48">
                <w:rPr>
                  <w:bCs/>
                  <w:lang w:val="nb-NO" w:eastAsia="ko-KR"/>
                  <w:rPrChange w:id="115" w:author="JCTVC-F275" w:date="2012-02-03T22:12:00Z">
                    <w:rPr>
                      <w:rFonts w:ascii="Times New Roman" w:hAnsi="Times New Roman"/>
                      <w:bCs/>
                      <w:lang w:eastAsia="ko-KR"/>
                    </w:rPr>
                  </w:rPrChange>
                </w:rPr>
                <w:tab/>
              </w:r>
              <w:r w:rsidRPr="005D7E48">
                <w:rPr>
                  <w:bCs/>
                  <w:lang w:val="nb-NO" w:eastAsia="ko-KR"/>
                  <w:rPrChange w:id="116" w:author="JCTVC-F275" w:date="2012-02-03T22:12:00Z">
                    <w:rPr>
                      <w:rFonts w:ascii="Times New Roman" w:hAnsi="Times New Roman"/>
                      <w:bCs/>
                      <w:lang w:eastAsia="ko-KR"/>
                    </w:rPr>
                  </w:rPrChange>
                </w:rPr>
                <w:tab/>
              </w:r>
              <w:r w:rsidRPr="005D7E48">
                <w:rPr>
                  <w:bCs/>
                  <w:lang w:val="nb-NO" w:eastAsia="ko-KR"/>
                  <w:rPrChange w:id="117" w:author="JCTVC-F275" w:date="2012-02-03T22:12:00Z">
                    <w:rPr>
                      <w:rFonts w:ascii="Times New Roman" w:hAnsi="Times New Roman"/>
                      <w:bCs/>
                      <w:lang w:eastAsia="ko-KR"/>
                    </w:rPr>
                  </w:rPrChange>
                </w:rPr>
                <w:tab/>
              </w:r>
              <w:r w:rsidRPr="005D7E48">
                <w:rPr>
                  <w:bCs/>
                  <w:lang w:val="nb-NO" w:eastAsia="ko-KR"/>
                  <w:rPrChange w:id="118" w:author="JCTVC-F275" w:date="2012-02-03T22:12:00Z">
                    <w:rPr>
                      <w:rFonts w:ascii="Times New Roman" w:hAnsi="Times New Roman"/>
                      <w:bCs/>
                      <w:lang w:eastAsia="ko-KR"/>
                    </w:rPr>
                  </w:rPrChange>
                </w:rPr>
                <w:tab/>
              </w:r>
              <w:r w:rsidRPr="005D7E48">
                <w:rPr>
                  <w:bCs/>
                  <w:lang w:val="nb-NO" w:eastAsia="ko-KR"/>
                  <w:rPrChange w:id="119" w:author="JCTVC-F275" w:date="2012-02-03T22:12:00Z">
                    <w:rPr>
                      <w:rFonts w:ascii="Times New Roman" w:hAnsi="Times New Roman"/>
                      <w:bCs/>
                      <w:lang w:eastAsia="ko-KR"/>
                    </w:rPr>
                  </w:rPrChange>
                </w:rPr>
                <w:tab/>
              </w:r>
              <w:r w:rsidRPr="005D7E48">
                <w:rPr>
                  <w:b/>
                  <w:lang w:val="nb-NO" w:eastAsia="ko-KR"/>
                  <w:rPrChange w:id="120" w:author="JCTVC-F275" w:date="2012-02-03T22:12:00Z">
                    <w:rPr>
                      <w:rFonts w:ascii="Times New Roman" w:hAnsi="Times New Roman"/>
                      <w:b/>
                      <w:lang w:eastAsia="ko-KR"/>
                    </w:rPr>
                  </w:rPrChange>
                </w:rPr>
                <w:t>delta_poc_msb_</w:t>
              </w:r>
            </w:ins>
            <w:ins w:id="121" w:author="Sachin Deshpande" w:date="2012-02-05T10:32:00Z">
              <w:r w:rsidR="00382572">
                <w:rPr>
                  <w:b/>
                  <w:lang w:val="nb-NO" w:eastAsia="ko-KR"/>
                </w:rPr>
                <w:t>present</w:t>
              </w:r>
            </w:ins>
            <w:ins w:id="122" w:author="Sachin Deshpande" w:date="2012-02-03T20:42:00Z">
              <w:r w:rsidRPr="005D7E48">
                <w:rPr>
                  <w:b/>
                  <w:lang w:val="nb-NO" w:eastAsia="ko-KR"/>
                  <w:rPrChange w:id="123" w:author="JCTVC-F275" w:date="2012-02-03T22:12:00Z">
                    <w:rPr>
                      <w:rFonts w:ascii="Times New Roman" w:hAnsi="Times New Roman"/>
                      <w:b/>
                      <w:lang w:eastAsia="ko-KR"/>
                    </w:rPr>
                  </w:rPrChange>
                </w:rPr>
                <w:t>_flag</w:t>
              </w:r>
            </w:ins>
            <w:ins w:id="124" w:author="Sachin Deshpande" w:date="2012-02-03T21:38:00Z">
              <w:r w:rsidRPr="005D7E48">
                <w:rPr>
                  <w:lang w:val="nb-NO" w:eastAsia="ko-KR"/>
                  <w:rPrChange w:id="125" w:author="Miska Hannuksela" w:date="2012-02-04T17:55:00Z">
                    <w:rPr>
                      <w:rFonts w:ascii="Times New Roman" w:hAnsi="Times New Roman"/>
                      <w:b/>
                      <w:lang w:eastAsia="ko-KR"/>
                    </w:rPr>
                  </w:rPrChange>
                </w:rPr>
                <w:t>[</w:t>
              </w:r>
            </w:ins>
            <w:ins w:id="126" w:author="Miska Hannuksela" w:date="2012-02-04T17:55:00Z">
              <w:r w:rsidR="002971B7">
                <w:rPr>
                  <w:lang w:val="nb-NO" w:eastAsia="ko-KR"/>
                </w:rPr>
                <w:t> </w:t>
              </w:r>
            </w:ins>
            <w:ins w:id="127" w:author="Sachin Deshpande" w:date="2012-02-03T21:38:00Z">
              <w:r w:rsidRPr="005D7E48">
                <w:rPr>
                  <w:lang w:val="nb-NO" w:eastAsia="ko-KR"/>
                  <w:rPrChange w:id="128" w:author="Miska Hannuksela" w:date="2012-02-04T17:55:00Z">
                    <w:rPr>
                      <w:rFonts w:ascii="Times New Roman" w:hAnsi="Times New Roman"/>
                      <w:b/>
                      <w:lang w:eastAsia="ko-KR"/>
                    </w:rPr>
                  </w:rPrChange>
                </w:rPr>
                <w:t>i</w:t>
              </w:r>
            </w:ins>
            <w:ins w:id="129" w:author="Miska Hannuksela" w:date="2012-02-04T17:55:00Z">
              <w:r w:rsidR="002971B7">
                <w:rPr>
                  <w:lang w:val="nb-NO" w:eastAsia="ko-KR"/>
                </w:rPr>
                <w:t> </w:t>
              </w:r>
            </w:ins>
            <w:ins w:id="130" w:author="Sachin Deshpande" w:date="2012-02-03T21:38:00Z">
              <w:r w:rsidRPr="005D7E48">
                <w:rPr>
                  <w:lang w:val="nb-NO" w:eastAsia="ko-KR"/>
                  <w:rPrChange w:id="131" w:author="Miska Hannuksela" w:date="2012-02-04T17:55:00Z">
                    <w:rPr>
                      <w:rFonts w:ascii="Times New Roman" w:hAnsi="Times New Roman"/>
                      <w:b/>
                      <w:lang w:eastAsia="ko-KR"/>
                    </w:rPr>
                  </w:rPrChange>
                </w:rPr>
                <w:t>]</w:t>
              </w:r>
            </w:ins>
          </w:p>
        </w:tc>
        <w:tc>
          <w:tcPr>
            <w:tcW w:w="1127" w:type="dxa"/>
            <w:gridSpan w:val="2"/>
          </w:tcPr>
          <w:p w:rsidR="002971B7" w:rsidRDefault="002971B7" w:rsidP="002971B7">
            <w:pPr>
              <w:pStyle w:val="tablecell"/>
              <w:rPr>
                <w:ins w:id="132" w:author="Sachin Deshpande" w:date="2012-02-03T20:41:00Z"/>
              </w:rPr>
            </w:pPr>
            <w:proofErr w:type="gramStart"/>
            <w:ins w:id="133" w:author="Sachin Deshpande" w:date="2012-02-03T20:42:00Z">
              <w:r>
                <w:t>u</w:t>
              </w:r>
              <w:proofErr w:type="gramEnd"/>
              <w:r>
                <w:t>(1</w:t>
              </w:r>
              <w:r w:rsidRPr="00683EFC">
                <w:t>)</w:t>
              </w:r>
            </w:ins>
          </w:p>
        </w:tc>
      </w:tr>
      <w:tr w:rsidR="002971B7" w:rsidRPr="008F5115">
        <w:trPr>
          <w:gridAfter w:val="1"/>
          <w:cantSplit/>
          <w:jc w:val="center"/>
          <w:ins w:id="134" w:author="Sachin Deshpande" w:date="2012-02-03T20:41:00Z"/>
        </w:trPr>
        <w:tc>
          <w:tcPr>
            <w:tcW w:w="7110" w:type="dxa"/>
            <w:gridSpan w:val="2"/>
          </w:tcPr>
          <w:p w:rsidR="002971B7" w:rsidRPr="008F5115" w:rsidRDefault="002971B7" w:rsidP="00382572">
            <w:pPr>
              <w:pStyle w:val="tablesyntax"/>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rPr>
                <w:ins w:id="135" w:author="Sachin Deshpande" w:date="2012-02-03T20:41:00Z"/>
                <w:rFonts w:ascii="Times New Roman" w:hAnsi="Times New Roman"/>
                <w:bCs/>
                <w:lang w:val="nb-NO" w:eastAsia="ko-KR"/>
                <w:rPrChange w:id="136" w:author="JCTVC-F275" w:date="2012-02-04T00:55:00Z">
                  <w:rPr>
                    <w:ins w:id="137" w:author="Sachin Deshpande" w:date="2012-02-03T20:41:00Z"/>
                    <w:rFonts w:ascii="Times New Roman" w:hAnsi="Times New Roman"/>
                    <w:b/>
                    <w:bCs/>
                    <w:sz w:val="18"/>
                    <w:szCs w:val="18"/>
                    <w:lang w:eastAsia="ko-KR"/>
                  </w:rPr>
                </w:rPrChange>
              </w:rPr>
            </w:pPr>
            <w:ins w:id="138" w:author="JCTVC-F275" w:date="2012-02-04T00:56:00Z">
              <w:r>
                <w:rPr>
                  <w:bCs/>
                  <w:lang w:val="nb-NO" w:eastAsia="ko-KR"/>
                </w:rPr>
                <w:tab/>
              </w:r>
              <w:r>
                <w:rPr>
                  <w:bCs/>
                  <w:lang w:val="nb-NO" w:eastAsia="ko-KR"/>
                </w:rPr>
                <w:tab/>
              </w:r>
              <w:r>
                <w:rPr>
                  <w:bCs/>
                  <w:lang w:val="nb-NO" w:eastAsia="ko-KR"/>
                </w:rPr>
                <w:tab/>
              </w:r>
              <w:r>
                <w:rPr>
                  <w:bCs/>
                  <w:lang w:val="nb-NO" w:eastAsia="ko-KR"/>
                </w:rPr>
                <w:tab/>
              </w:r>
              <w:r>
                <w:rPr>
                  <w:bCs/>
                  <w:lang w:val="nb-NO" w:eastAsia="ko-KR"/>
                </w:rPr>
                <w:tab/>
              </w:r>
            </w:ins>
            <w:ins w:id="139" w:author="JCTVC-F275" w:date="2012-02-04T00:55:00Z">
              <w:r w:rsidR="005D7E48" w:rsidRPr="005D7E48">
                <w:rPr>
                  <w:bCs/>
                  <w:lang w:val="nb-NO" w:eastAsia="ko-KR"/>
                  <w:rPrChange w:id="140" w:author="JCTVC-F275" w:date="2012-02-04T00:55:00Z">
                    <w:rPr>
                      <w:rFonts w:ascii="Times New Roman" w:hAnsi="Times New Roman"/>
                      <w:bCs/>
                      <w:lang w:eastAsia="ko-KR"/>
                    </w:rPr>
                  </w:rPrChange>
                </w:rPr>
                <w:t>i</w:t>
              </w:r>
            </w:ins>
            <w:ins w:id="141" w:author="Sachin Deshpande" w:date="2012-02-03T20:42:00Z">
              <w:r w:rsidR="005D7E48" w:rsidRPr="005D7E48">
                <w:rPr>
                  <w:bCs/>
                  <w:lang w:val="nb-NO" w:eastAsia="ko-KR"/>
                  <w:rPrChange w:id="142" w:author="JCTVC-F275" w:date="2012-02-04T00:55:00Z">
                    <w:rPr>
                      <w:rFonts w:ascii="Times New Roman" w:hAnsi="Times New Roman"/>
                      <w:bCs/>
                      <w:lang w:eastAsia="ko-KR"/>
                    </w:rPr>
                  </w:rPrChange>
                </w:rPr>
                <w:t>f(</w:t>
              </w:r>
            </w:ins>
            <w:ins w:id="143" w:author="Miska Hannuksela" w:date="2012-02-04T17:55:00Z">
              <w:r>
                <w:rPr>
                  <w:bCs/>
                  <w:lang w:val="nb-NO" w:eastAsia="ko-KR"/>
                </w:rPr>
                <w:t xml:space="preserve"> </w:t>
              </w:r>
            </w:ins>
            <w:ins w:id="144" w:author="Sachin Deshpande" w:date="2012-02-03T20:42:00Z">
              <w:r w:rsidR="005D7E48" w:rsidRPr="005D7E48">
                <w:rPr>
                  <w:lang w:val="nb-NO" w:eastAsia="ko-KR"/>
                  <w:rPrChange w:id="145" w:author="JCTVC-F275" w:date="2012-02-04T00:55:00Z">
                    <w:rPr>
                      <w:rFonts w:ascii="Times New Roman" w:hAnsi="Times New Roman"/>
                      <w:b/>
                      <w:lang w:eastAsia="ko-KR"/>
                    </w:rPr>
                  </w:rPrChange>
                </w:rPr>
                <w:t>delta_poc_msb_</w:t>
              </w:r>
            </w:ins>
            <w:ins w:id="146" w:author="Sachin Deshpande" w:date="2012-02-05T10:32:00Z">
              <w:r w:rsidR="00382572">
                <w:rPr>
                  <w:lang w:val="nb-NO" w:eastAsia="ko-KR"/>
                </w:rPr>
                <w:t>present</w:t>
              </w:r>
            </w:ins>
            <w:ins w:id="147" w:author="Sachin Deshpande" w:date="2012-02-03T20:42:00Z">
              <w:r w:rsidR="005D7E48" w:rsidRPr="005D7E48">
                <w:rPr>
                  <w:lang w:val="nb-NO" w:eastAsia="ko-KR"/>
                  <w:rPrChange w:id="148" w:author="JCTVC-F275" w:date="2012-02-04T00:55:00Z">
                    <w:rPr>
                      <w:rFonts w:ascii="Times New Roman" w:hAnsi="Times New Roman"/>
                      <w:b/>
                      <w:lang w:eastAsia="ko-KR"/>
                    </w:rPr>
                  </w:rPrChange>
                </w:rPr>
                <w:t>_flag</w:t>
              </w:r>
            </w:ins>
            <w:ins w:id="149" w:author="JCTVC-F275" w:date="2012-02-03T23:59:00Z">
              <w:r w:rsidR="005D7E48" w:rsidRPr="005D7E48">
                <w:rPr>
                  <w:lang w:val="nb-NO" w:eastAsia="ko-KR"/>
                  <w:rPrChange w:id="150" w:author="JCTVC-F275" w:date="2012-02-04T00:55:00Z">
                    <w:rPr>
                      <w:rFonts w:ascii="Times New Roman" w:hAnsi="Times New Roman"/>
                      <w:b/>
                      <w:lang w:eastAsia="ko-KR"/>
                    </w:rPr>
                  </w:rPrChange>
                </w:rPr>
                <w:t>[</w:t>
              </w:r>
            </w:ins>
            <w:ins w:id="151" w:author="Miska Hannuksela" w:date="2012-02-04T17:55:00Z">
              <w:r>
                <w:rPr>
                  <w:lang w:val="nb-NO" w:eastAsia="ko-KR"/>
                </w:rPr>
                <w:t> </w:t>
              </w:r>
            </w:ins>
            <w:ins w:id="152" w:author="JCTVC-F275" w:date="2012-02-03T23:59:00Z">
              <w:r w:rsidR="005D7E48" w:rsidRPr="005D7E48">
                <w:rPr>
                  <w:lang w:val="nb-NO" w:eastAsia="ko-KR"/>
                  <w:rPrChange w:id="153" w:author="JCTVC-F275" w:date="2012-02-04T00:55:00Z">
                    <w:rPr>
                      <w:rFonts w:ascii="Times New Roman" w:hAnsi="Times New Roman"/>
                      <w:b/>
                      <w:lang w:eastAsia="ko-KR"/>
                    </w:rPr>
                  </w:rPrChange>
                </w:rPr>
                <w:t>i</w:t>
              </w:r>
            </w:ins>
            <w:ins w:id="154" w:author="Miska Hannuksela" w:date="2012-02-04T17:55:00Z">
              <w:r>
                <w:rPr>
                  <w:lang w:val="nb-NO" w:eastAsia="ko-KR"/>
                </w:rPr>
                <w:t> </w:t>
              </w:r>
            </w:ins>
            <w:ins w:id="155" w:author="JCTVC-F275" w:date="2012-02-03T23:59:00Z">
              <w:r w:rsidR="005D7E48" w:rsidRPr="005D7E48">
                <w:rPr>
                  <w:lang w:val="nb-NO" w:eastAsia="ko-KR"/>
                  <w:rPrChange w:id="156" w:author="JCTVC-F275" w:date="2012-02-04T00:55:00Z">
                    <w:rPr>
                      <w:rFonts w:ascii="Times New Roman" w:hAnsi="Times New Roman"/>
                      <w:b/>
                      <w:lang w:eastAsia="ko-KR"/>
                    </w:rPr>
                  </w:rPrChange>
                </w:rPr>
                <w:t>]</w:t>
              </w:r>
            </w:ins>
            <w:ins w:id="157" w:author="Sachin Deshpande" w:date="2012-02-03T20:42:00Z">
              <w:r w:rsidR="005D7E48" w:rsidRPr="005D7E48">
                <w:rPr>
                  <w:bCs/>
                  <w:lang w:val="nb-NO" w:eastAsia="ko-KR"/>
                  <w:rPrChange w:id="158" w:author="JCTVC-F275" w:date="2012-02-04T00:55:00Z">
                    <w:rPr>
                      <w:rFonts w:ascii="Times New Roman" w:hAnsi="Times New Roman"/>
                      <w:bCs/>
                      <w:lang w:eastAsia="ko-KR"/>
                    </w:rPr>
                  </w:rPrChange>
                </w:rPr>
                <w:t xml:space="preserve"> </w:t>
              </w:r>
            </w:ins>
            <w:ins w:id="159" w:author="Miska Hannuksela" w:date="2012-02-04T17:55:00Z">
              <w:r>
                <w:rPr>
                  <w:bCs/>
                  <w:lang w:val="nb-NO" w:eastAsia="ko-KR"/>
                </w:rPr>
                <w:t xml:space="preserve"> </w:t>
              </w:r>
            </w:ins>
            <w:ins w:id="160" w:author="Sachin Deshpande" w:date="2012-02-03T20:42:00Z">
              <w:r w:rsidR="005D7E48" w:rsidRPr="005D7E48">
                <w:rPr>
                  <w:bCs/>
                  <w:lang w:val="nb-NO" w:eastAsia="ko-KR"/>
                  <w:rPrChange w:id="161" w:author="JCTVC-F275" w:date="2012-02-04T00:55:00Z">
                    <w:rPr>
                      <w:rFonts w:ascii="Times New Roman" w:hAnsi="Times New Roman"/>
                      <w:bCs/>
                      <w:lang w:eastAsia="ko-KR"/>
                    </w:rPr>
                  </w:rPrChange>
                </w:rPr>
                <w:t>=</w:t>
              </w:r>
            </w:ins>
            <w:ins w:id="162" w:author="Miska Hannuksela" w:date="2012-02-04T17:55:00Z">
              <w:r>
                <w:rPr>
                  <w:bCs/>
                  <w:lang w:val="nb-NO" w:eastAsia="ko-KR"/>
                </w:rPr>
                <w:t xml:space="preserve"> </w:t>
              </w:r>
            </w:ins>
            <w:ins w:id="163" w:author="Sachin Deshpande" w:date="2012-02-03T20:42:00Z">
              <w:r w:rsidR="005D7E48" w:rsidRPr="005D7E48">
                <w:rPr>
                  <w:bCs/>
                  <w:lang w:val="nb-NO" w:eastAsia="ko-KR"/>
                  <w:rPrChange w:id="164" w:author="JCTVC-F275" w:date="2012-02-04T00:55:00Z">
                    <w:rPr>
                      <w:rFonts w:ascii="Times New Roman" w:hAnsi="Times New Roman"/>
                      <w:bCs/>
                      <w:lang w:eastAsia="ko-KR"/>
                    </w:rPr>
                  </w:rPrChange>
                </w:rPr>
                <w:t>=</w:t>
              </w:r>
            </w:ins>
            <w:ins w:id="165" w:author="Miska Hannuksela" w:date="2012-02-04T17:55:00Z">
              <w:r>
                <w:rPr>
                  <w:bCs/>
                  <w:lang w:val="nb-NO" w:eastAsia="ko-KR"/>
                </w:rPr>
                <w:t xml:space="preserve">  </w:t>
              </w:r>
            </w:ins>
            <w:ins w:id="166" w:author="Sachin Deshpande" w:date="2012-02-03T20:42:00Z">
              <w:r w:rsidR="005D7E48" w:rsidRPr="005D7E48">
                <w:rPr>
                  <w:bCs/>
                  <w:lang w:val="nb-NO" w:eastAsia="ko-KR"/>
                  <w:rPrChange w:id="167" w:author="JCTVC-F275" w:date="2012-02-04T00:55:00Z">
                    <w:rPr>
                      <w:rFonts w:ascii="Times New Roman" w:hAnsi="Times New Roman"/>
                      <w:bCs/>
                      <w:lang w:eastAsia="ko-KR"/>
                    </w:rPr>
                  </w:rPrChange>
                </w:rPr>
                <w:t>1</w:t>
              </w:r>
            </w:ins>
            <w:ins w:id="168" w:author="Miska Hannuksela" w:date="2012-02-04T17:55:00Z">
              <w:r>
                <w:rPr>
                  <w:bCs/>
                  <w:lang w:val="nb-NO" w:eastAsia="ko-KR"/>
                </w:rPr>
                <w:t xml:space="preserve"> </w:t>
              </w:r>
            </w:ins>
            <w:ins w:id="169" w:author="Sachin Deshpande" w:date="2012-02-03T20:42:00Z">
              <w:r w:rsidR="005D7E48" w:rsidRPr="005D7E48">
                <w:rPr>
                  <w:bCs/>
                  <w:lang w:val="nb-NO" w:eastAsia="ko-KR"/>
                  <w:rPrChange w:id="170" w:author="JCTVC-F275" w:date="2012-02-04T00:55:00Z">
                    <w:rPr>
                      <w:rFonts w:ascii="Times New Roman" w:hAnsi="Times New Roman"/>
                      <w:bCs/>
                      <w:lang w:eastAsia="ko-KR"/>
                    </w:rPr>
                  </w:rPrChange>
                </w:rPr>
                <w:t>)</w:t>
              </w:r>
              <w:del w:id="171" w:author="Ye-Kui Wang" w:date="2012-02-04T11:16:00Z">
                <w:r w:rsidR="005D7E48" w:rsidRPr="005D7E48">
                  <w:rPr>
                    <w:bCs/>
                    <w:lang w:val="nb-NO" w:eastAsia="ko-KR"/>
                    <w:rPrChange w:id="172" w:author="JCTVC-F275" w:date="2012-02-04T00:55:00Z">
                      <w:rPr>
                        <w:rFonts w:ascii="Times New Roman" w:hAnsi="Times New Roman"/>
                        <w:bCs/>
                        <w:lang w:eastAsia="ko-KR"/>
                      </w:rPr>
                    </w:rPrChange>
                  </w:rPr>
                  <w:delText xml:space="preserve"> {</w:delText>
                </w:r>
              </w:del>
            </w:ins>
          </w:p>
        </w:tc>
        <w:tc>
          <w:tcPr>
            <w:tcW w:w="1127" w:type="dxa"/>
            <w:gridSpan w:val="2"/>
          </w:tcPr>
          <w:p w:rsidR="002971B7" w:rsidRPr="008F5115" w:rsidRDefault="002971B7" w:rsidP="002971B7">
            <w:pPr>
              <w:pStyle w:val="tablecell"/>
              <w:rPr>
                <w:ins w:id="173" w:author="Sachin Deshpande" w:date="2012-02-03T20:41:00Z"/>
                <w:lang w:val="nb-NO"/>
                <w:rPrChange w:id="174" w:author="JCTVC-F275" w:date="2012-02-04T00:55:00Z">
                  <w:rPr>
                    <w:ins w:id="175" w:author="Sachin Deshpande" w:date="2012-02-03T20:41:00Z"/>
                  </w:rPr>
                </w:rPrChange>
              </w:rPr>
            </w:pPr>
          </w:p>
        </w:tc>
      </w:tr>
      <w:tr w:rsidR="002971B7" w:rsidRPr="00210652">
        <w:trPr>
          <w:gridAfter w:val="1"/>
          <w:cantSplit/>
          <w:jc w:val="center"/>
          <w:ins w:id="176" w:author="Sachin Deshpande" w:date="2012-02-03T20:41:00Z"/>
        </w:trPr>
        <w:tc>
          <w:tcPr>
            <w:tcW w:w="7110" w:type="dxa"/>
            <w:gridSpan w:val="2"/>
          </w:tcPr>
          <w:p w:rsidR="002971B7" w:rsidRPr="00AE247C" w:rsidRDefault="002971B7" w:rsidP="002971B7">
            <w:pPr>
              <w:pStyle w:val="tablesyntax"/>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rPr>
                <w:ins w:id="177" w:author="Sachin Deshpande" w:date="2012-02-03T20:41:00Z"/>
                <w:rFonts w:ascii="Times New Roman" w:hAnsi="Times New Roman"/>
                <w:bCs/>
                <w:lang w:val="nb-NO" w:eastAsia="ko-KR"/>
                <w:rPrChange w:id="178" w:author="JCTVC-F275" w:date="2012-02-03T22:12:00Z">
                  <w:rPr>
                    <w:ins w:id="179" w:author="Sachin Deshpande" w:date="2012-02-03T20:41:00Z"/>
                    <w:rFonts w:ascii="Times New Roman" w:hAnsi="Times New Roman"/>
                    <w:b/>
                    <w:bCs/>
                    <w:sz w:val="18"/>
                    <w:szCs w:val="18"/>
                    <w:lang w:eastAsia="ko-KR"/>
                  </w:rPr>
                </w:rPrChange>
              </w:rPr>
            </w:pPr>
            <w:ins w:id="180" w:author="JCTVC-F275" w:date="2012-02-04T00:56:00Z">
              <w:r>
                <w:rPr>
                  <w:bCs/>
                  <w:lang w:val="nb-NO" w:eastAsia="ko-KR"/>
                </w:rPr>
                <w:tab/>
              </w:r>
              <w:r>
                <w:rPr>
                  <w:bCs/>
                  <w:lang w:val="nb-NO" w:eastAsia="ko-KR"/>
                </w:rPr>
                <w:tab/>
              </w:r>
              <w:r>
                <w:rPr>
                  <w:bCs/>
                  <w:lang w:val="nb-NO" w:eastAsia="ko-KR"/>
                </w:rPr>
                <w:tab/>
              </w:r>
              <w:r>
                <w:rPr>
                  <w:bCs/>
                  <w:lang w:val="nb-NO" w:eastAsia="ko-KR"/>
                </w:rPr>
                <w:tab/>
              </w:r>
              <w:r>
                <w:rPr>
                  <w:bCs/>
                  <w:lang w:val="nb-NO" w:eastAsia="ko-KR"/>
                </w:rPr>
                <w:tab/>
              </w:r>
              <w:r>
                <w:rPr>
                  <w:bCs/>
                  <w:lang w:val="nb-NO" w:eastAsia="ko-KR"/>
                </w:rPr>
                <w:tab/>
              </w:r>
            </w:ins>
            <w:ins w:id="181" w:author="Sachin Deshpande" w:date="2012-02-03T20:42:00Z">
              <w:r w:rsidR="005D7E48" w:rsidRPr="005D7E48">
                <w:rPr>
                  <w:b/>
                  <w:lang w:val="nb-NO" w:eastAsia="ko-KR"/>
                  <w:rPrChange w:id="182" w:author="JCTVC-F275" w:date="2012-02-03T22:12:00Z">
                    <w:rPr>
                      <w:rFonts w:ascii="Times New Roman" w:hAnsi="Times New Roman"/>
                      <w:b/>
                      <w:lang w:eastAsia="ko-KR"/>
                    </w:rPr>
                  </w:rPrChange>
                </w:rPr>
                <w:t>delta_poc_msb_cycle_lt_minus1</w:t>
              </w:r>
              <w:r w:rsidR="005D7E48" w:rsidRPr="005D7E48">
                <w:rPr>
                  <w:lang w:val="nb-NO" w:eastAsia="ko-KR"/>
                  <w:rPrChange w:id="183" w:author="Miska Hannuksela" w:date="2012-02-04T17:56:00Z">
                    <w:rPr>
                      <w:rFonts w:ascii="Times New Roman" w:hAnsi="Times New Roman"/>
                      <w:b/>
                      <w:lang w:eastAsia="ko-KR"/>
                    </w:rPr>
                  </w:rPrChange>
                </w:rPr>
                <w:t>[</w:t>
              </w:r>
            </w:ins>
            <w:ins w:id="184" w:author="Miska Hannuksela" w:date="2012-02-04T17:56:00Z">
              <w:r>
                <w:rPr>
                  <w:lang w:val="nb-NO" w:eastAsia="ko-KR"/>
                </w:rPr>
                <w:t> </w:t>
              </w:r>
            </w:ins>
            <w:ins w:id="185" w:author="Sachin Deshpande" w:date="2012-02-03T20:42:00Z">
              <w:r w:rsidR="005D7E48" w:rsidRPr="005D7E48">
                <w:rPr>
                  <w:lang w:val="nb-NO" w:eastAsia="ko-KR"/>
                  <w:rPrChange w:id="186" w:author="Miska Hannuksela" w:date="2012-02-04T17:56:00Z">
                    <w:rPr>
                      <w:rFonts w:ascii="Times New Roman" w:hAnsi="Times New Roman"/>
                      <w:b/>
                      <w:lang w:eastAsia="ko-KR"/>
                    </w:rPr>
                  </w:rPrChange>
                </w:rPr>
                <w:t>i</w:t>
              </w:r>
            </w:ins>
            <w:ins w:id="187" w:author="Miska Hannuksela" w:date="2012-02-04T17:56:00Z">
              <w:r>
                <w:rPr>
                  <w:lang w:val="nb-NO" w:eastAsia="ko-KR"/>
                </w:rPr>
                <w:t> </w:t>
              </w:r>
            </w:ins>
            <w:ins w:id="188" w:author="Sachin Deshpande" w:date="2012-02-03T20:42:00Z">
              <w:r w:rsidR="005D7E48" w:rsidRPr="005D7E48">
                <w:rPr>
                  <w:lang w:val="nb-NO" w:eastAsia="ko-KR"/>
                  <w:rPrChange w:id="189" w:author="Miska Hannuksela" w:date="2012-02-04T17:56:00Z">
                    <w:rPr>
                      <w:rFonts w:ascii="Times New Roman" w:hAnsi="Times New Roman"/>
                      <w:b/>
                      <w:lang w:eastAsia="ko-KR"/>
                    </w:rPr>
                  </w:rPrChange>
                </w:rPr>
                <w:t>]</w:t>
              </w:r>
            </w:ins>
          </w:p>
        </w:tc>
        <w:tc>
          <w:tcPr>
            <w:tcW w:w="1127" w:type="dxa"/>
            <w:gridSpan w:val="2"/>
          </w:tcPr>
          <w:p w:rsidR="002971B7" w:rsidRDefault="002971B7" w:rsidP="002971B7">
            <w:pPr>
              <w:pStyle w:val="tablecell"/>
              <w:rPr>
                <w:ins w:id="190" w:author="Sachin Deshpande" w:date="2012-02-03T20:41:00Z"/>
              </w:rPr>
            </w:pPr>
            <w:proofErr w:type="gramStart"/>
            <w:ins w:id="191" w:author="Sachin Deshpande" w:date="2012-02-03T20:42:00Z">
              <w:r w:rsidRPr="00683EFC">
                <w:t>ue</w:t>
              </w:r>
              <w:proofErr w:type="gramEnd"/>
              <w:r w:rsidRPr="00683EFC">
                <w:t>(v)</w:t>
              </w:r>
            </w:ins>
          </w:p>
        </w:tc>
      </w:tr>
      <w:tr w:rsidR="002971B7" w:rsidRPr="00210652" w:rsidDel="00F75AB6">
        <w:trPr>
          <w:gridBefore w:val="1"/>
          <w:cantSplit/>
          <w:jc w:val="center"/>
          <w:ins w:id="192" w:author="Sachin Deshpande" w:date="2012-02-03T20:41:00Z"/>
          <w:del w:id="193" w:author="Ye-Kui Wang" w:date="2012-02-04T11:17:00Z"/>
        </w:trPr>
        <w:tc>
          <w:tcPr>
            <w:tcW w:w="7110" w:type="dxa"/>
            <w:gridSpan w:val="2"/>
          </w:tcPr>
          <w:p w:rsidR="002971B7" w:rsidDel="00F75AB6" w:rsidRDefault="002971B7" w:rsidP="002971B7">
            <w:pPr>
              <w:pStyle w:val="tablesyntax"/>
              <w:rPr>
                <w:ins w:id="194" w:author="Sachin Deshpande" w:date="2012-02-03T20:41:00Z"/>
                <w:del w:id="195" w:author="Ye-Kui Wang" w:date="2012-02-04T11:17:00Z"/>
                <w:rFonts w:ascii="Times New Roman" w:hAnsi="Times New Roman"/>
                <w:bCs/>
                <w:lang w:eastAsia="ko-KR"/>
              </w:rPr>
            </w:pPr>
            <w:ins w:id="196" w:author="JCTVC-F275" w:date="2012-02-04T00:56:00Z">
              <w:del w:id="197" w:author="Ye-Kui Wang" w:date="2012-02-04T11:17:00Z">
                <w:r w:rsidDel="00F75AB6">
                  <w:rPr>
                    <w:bCs/>
                    <w:lang w:eastAsia="ko-KR"/>
                  </w:rPr>
                  <w:tab/>
                </w:r>
                <w:r w:rsidDel="00F75AB6">
                  <w:rPr>
                    <w:bCs/>
                    <w:lang w:eastAsia="ko-KR"/>
                  </w:rPr>
                  <w:tab/>
                </w:r>
                <w:r w:rsidDel="00F75AB6">
                  <w:rPr>
                    <w:bCs/>
                    <w:lang w:eastAsia="ko-KR"/>
                  </w:rPr>
                  <w:tab/>
                </w:r>
                <w:r w:rsidDel="00F75AB6">
                  <w:rPr>
                    <w:bCs/>
                    <w:lang w:eastAsia="ko-KR"/>
                  </w:rPr>
                  <w:tab/>
                </w:r>
                <w:r w:rsidDel="00F75AB6">
                  <w:rPr>
                    <w:bCs/>
                    <w:lang w:eastAsia="ko-KR"/>
                  </w:rPr>
                  <w:tab/>
                </w:r>
              </w:del>
            </w:ins>
            <w:ins w:id="198" w:author="Sachin Deshpande" w:date="2012-02-03T20:42:00Z">
              <w:del w:id="199" w:author="Ye-Kui Wang" w:date="2012-02-04T11:17:00Z">
                <w:r w:rsidRPr="00683EFC" w:rsidDel="00F75AB6">
                  <w:rPr>
                    <w:bCs/>
                    <w:lang w:eastAsia="ko-KR"/>
                  </w:rPr>
                  <w:delText>}</w:delText>
                </w:r>
              </w:del>
            </w:ins>
          </w:p>
        </w:tc>
        <w:tc>
          <w:tcPr>
            <w:tcW w:w="1127" w:type="dxa"/>
            <w:gridSpan w:val="2"/>
          </w:tcPr>
          <w:p w:rsidR="002971B7" w:rsidDel="00F75AB6" w:rsidRDefault="002971B7" w:rsidP="002971B7">
            <w:pPr>
              <w:pStyle w:val="tablecell"/>
              <w:rPr>
                <w:ins w:id="200" w:author="Sachin Deshpande" w:date="2012-02-03T20:41:00Z"/>
                <w:del w:id="201" w:author="Ye-Kui Wang" w:date="2012-02-04T11:17:00Z"/>
              </w:rPr>
            </w:pPr>
          </w:p>
        </w:tc>
      </w:tr>
      <w:tr w:rsidR="002971B7" w:rsidRPr="00210652">
        <w:trPr>
          <w:gridAfter w:val="1"/>
          <w:cantSplit/>
          <w:jc w:val="center"/>
        </w:trPr>
        <w:tc>
          <w:tcPr>
            <w:tcW w:w="7110" w:type="dxa"/>
            <w:gridSpan w:val="2"/>
          </w:tcPr>
          <w:p w:rsidR="002971B7" w:rsidRPr="001A4724" w:rsidRDefault="002971B7" w:rsidP="002971B7">
            <w:pPr>
              <w:pStyle w:val="tablesyntax"/>
              <w:rPr>
                <w:rFonts w:ascii="Times New Roman" w:hAnsi="Times New Roman"/>
                <w:lang w:eastAsia="ko-KR"/>
              </w:rPr>
            </w:pPr>
            <w:r>
              <w:rPr>
                <w:rFonts w:ascii="Times New Roman" w:hAnsi="Times New Roman"/>
                <w:bCs/>
                <w:lang w:eastAsia="ko-KR"/>
              </w:rPr>
              <w:tab/>
            </w:r>
            <w:r>
              <w:rPr>
                <w:rFonts w:ascii="Times New Roman" w:hAnsi="Times New Roman"/>
                <w:bCs/>
                <w:lang w:eastAsia="ko-KR"/>
              </w:rPr>
              <w:tab/>
            </w:r>
            <w:r>
              <w:rPr>
                <w:rFonts w:ascii="Times New Roman" w:hAnsi="Times New Roman"/>
                <w:bCs/>
                <w:lang w:eastAsia="ko-KR"/>
              </w:rPr>
              <w:tab/>
            </w:r>
            <w:r>
              <w:rPr>
                <w:rFonts w:ascii="Times New Roman" w:hAnsi="Times New Roman"/>
                <w:bCs/>
                <w:lang w:eastAsia="ko-KR"/>
              </w:rPr>
              <w:tab/>
            </w:r>
            <w:r>
              <w:rPr>
                <w:rFonts w:ascii="Times New Roman" w:hAnsi="Times New Roman"/>
                <w:bCs/>
                <w:lang w:eastAsia="ko-KR"/>
              </w:rPr>
              <w:tab/>
            </w:r>
            <w:proofErr w:type="gramStart"/>
            <w:r>
              <w:rPr>
                <w:b/>
              </w:rPr>
              <w:t>used</w:t>
            </w:r>
            <w:proofErr w:type="gramEnd"/>
            <w:r>
              <w:rPr>
                <w:b/>
              </w:rPr>
              <w:t>_by_curr_pic_lt_flag</w:t>
            </w:r>
            <w:r>
              <w:t>[ i ]</w:t>
            </w:r>
          </w:p>
        </w:tc>
        <w:tc>
          <w:tcPr>
            <w:tcW w:w="1127" w:type="dxa"/>
            <w:gridSpan w:val="2"/>
          </w:tcPr>
          <w:p w:rsidR="002971B7" w:rsidRPr="00210652" w:rsidRDefault="002971B7" w:rsidP="002971B7">
            <w:pPr>
              <w:pStyle w:val="tablecell"/>
            </w:pPr>
            <w:proofErr w:type="gramStart"/>
            <w:r>
              <w:t>u</w:t>
            </w:r>
            <w:proofErr w:type="gramEnd"/>
            <w:r>
              <w:t>(1)</w:t>
            </w:r>
          </w:p>
        </w:tc>
      </w:tr>
      <w:tr w:rsidR="002971B7" w:rsidRPr="00210652">
        <w:trPr>
          <w:gridAfter w:val="1"/>
          <w:cantSplit/>
          <w:jc w:val="center"/>
        </w:trPr>
        <w:tc>
          <w:tcPr>
            <w:tcW w:w="7110" w:type="dxa"/>
            <w:gridSpan w:val="2"/>
          </w:tcPr>
          <w:p w:rsidR="002971B7" w:rsidRPr="001A4724" w:rsidRDefault="002971B7" w:rsidP="002971B7">
            <w:pPr>
              <w:pStyle w:val="tablesyntax"/>
              <w:rPr>
                <w:rFonts w:ascii="Times New Roman" w:hAnsi="Times New Roman"/>
                <w:lang w:eastAsia="ko-KR"/>
              </w:rPr>
            </w:pPr>
            <w:r>
              <w:rPr>
                <w:rFonts w:ascii="Times New Roman" w:hAnsi="Times New Roman"/>
                <w:bCs/>
                <w:lang w:eastAsia="ko-KR"/>
              </w:rPr>
              <w:tab/>
            </w:r>
            <w:r>
              <w:rPr>
                <w:rFonts w:ascii="Times New Roman" w:hAnsi="Times New Roman"/>
                <w:bCs/>
                <w:lang w:eastAsia="ko-KR"/>
              </w:rPr>
              <w:tab/>
            </w:r>
            <w:r>
              <w:rPr>
                <w:rFonts w:ascii="Times New Roman" w:hAnsi="Times New Roman"/>
                <w:bCs/>
                <w:lang w:eastAsia="ko-KR"/>
              </w:rPr>
              <w:tab/>
            </w:r>
            <w:r>
              <w:rPr>
                <w:rFonts w:ascii="Times New Roman" w:hAnsi="Times New Roman"/>
                <w:bCs/>
                <w:lang w:eastAsia="ko-KR"/>
              </w:rPr>
              <w:tab/>
              <w:t>}</w:t>
            </w:r>
          </w:p>
        </w:tc>
        <w:tc>
          <w:tcPr>
            <w:tcW w:w="1127" w:type="dxa"/>
            <w:gridSpan w:val="2"/>
          </w:tcPr>
          <w:p w:rsidR="002971B7" w:rsidRPr="00210652" w:rsidRDefault="002971B7" w:rsidP="002971B7">
            <w:pPr>
              <w:pStyle w:val="tablecell"/>
            </w:pPr>
          </w:p>
        </w:tc>
      </w:tr>
      <w:tr w:rsidR="002971B7" w:rsidRPr="00210652">
        <w:trPr>
          <w:gridAfter w:val="1"/>
          <w:cantSplit/>
          <w:jc w:val="center"/>
        </w:trPr>
        <w:tc>
          <w:tcPr>
            <w:tcW w:w="7110" w:type="dxa"/>
            <w:gridSpan w:val="2"/>
          </w:tcPr>
          <w:p w:rsidR="002971B7" w:rsidRPr="001A4724" w:rsidRDefault="002971B7" w:rsidP="002971B7">
            <w:pPr>
              <w:pStyle w:val="tablesyntax"/>
              <w:rPr>
                <w:rFonts w:ascii="Times New Roman" w:hAnsi="Times New Roman"/>
                <w:lang w:eastAsia="ko-KR"/>
              </w:rPr>
            </w:pPr>
            <w:r>
              <w:rPr>
                <w:lang w:eastAsia="ko-KR"/>
              </w:rPr>
              <w:tab/>
            </w:r>
            <w:r>
              <w:rPr>
                <w:lang w:eastAsia="ko-KR"/>
              </w:rPr>
              <w:tab/>
            </w:r>
            <w:r>
              <w:rPr>
                <w:lang w:eastAsia="ko-KR"/>
              </w:rPr>
              <w:tab/>
              <w:t>}</w:t>
            </w:r>
          </w:p>
        </w:tc>
        <w:tc>
          <w:tcPr>
            <w:tcW w:w="1127" w:type="dxa"/>
            <w:gridSpan w:val="2"/>
          </w:tcPr>
          <w:p w:rsidR="002971B7" w:rsidRPr="00210652" w:rsidRDefault="002971B7" w:rsidP="002971B7">
            <w:pPr>
              <w:pStyle w:val="tablecell"/>
            </w:pPr>
          </w:p>
        </w:tc>
      </w:tr>
      <w:tr w:rsidR="002971B7" w:rsidRPr="00210652">
        <w:trPr>
          <w:gridAfter w:val="1"/>
          <w:cantSplit/>
          <w:jc w:val="center"/>
        </w:trPr>
        <w:tc>
          <w:tcPr>
            <w:tcW w:w="7110" w:type="dxa"/>
            <w:gridSpan w:val="2"/>
          </w:tcPr>
          <w:p w:rsidR="002971B7" w:rsidRPr="001A4724" w:rsidRDefault="002971B7" w:rsidP="002971B7">
            <w:pPr>
              <w:pStyle w:val="tablesyntax"/>
              <w:rPr>
                <w:rFonts w:ascii="Times New Roman" w:hAnsi="Times New Roman"/>
                <w:lang w:eastAsia="ko-KR"/>
              </w:rPr>
            </w:pPr>
            <w:r>
              <w:rPr>
                <w:rFonts w:ascii="Times New Roman" w:hAnsi="Times New Roman"/>
                <w:lang w:eastAsia="ko-KR"/>
              </w:rPr>
              <w:tab/>
            </w:r>
            <w:r>
              <w:rPr>
                <w:rFonts w:ascii="Times New Roman" w:hAnsi="Times New Roman"/>
                <w:lang w:eastAsia="ko-KR"/>
              </w:rPr>
              <w:tab/>
              <w:t>}</w:t>
            </w:r>
          </w:p>
        </w:tc>
        <w:tc>
          <w:tcPr>
            <w:tcW w:w="1127" w:type="dxa"/>
            <w:gridSpan w:val="2"/>
          </w:tcPr>
          <w:p w:rsidR="002971B7" w:rsidRPr="00210652" w:rsidRDefault="002971B7" w:rsidP="002971B7">
            <w:pPr>
              <w:pStyle w:val="tablecell"/>
            </w:pPr>
          </w:p>
        </w:tc>
      </w:tr>
      <w:tr w:rsidR="002971B7" w:rsidRPr="00210652">
        <w:trPr>
          <w:gridAfter w:val="1"/>
          <w:cantSplit/>
          <w:jc w:val="center"/>
        </w:trPr>
        <w:tc>
          <w:tcPr>
            <w:tcW w:w="7110" w:type="dxa"/>
            <w:gridSpan w:val="2"/>
          </w:tcPr>
          <w:p w:rsidR="002971B7" w:rsidRDefault="002971B7" w:rsidP="002971B7">
            <w:pPr>
              <w:pStyle w:val="tablesyntax"/>
              <w:rPr>
                <w:rFonts w:ascii="Times New Roman" w:hAnsi="Times New Roman"/>
                <w:lang w:eastAsia="ko-KR"/>
              </w:rPr>
            </w:pPr>
            <w:r>
              <w:rPr>
                <w:rFonts w:ascii="Times New Roman" w:hAnsi="Times New Roman"/>
                <w:lang w:eastAsia="ko-KR"/>
              </w:rPr>
              <w:tab/>
            </w:r>
            <w:r>
              <w:rPr>
                <w:rFonts w:ascii="Times New Roman" w:hAnsi="Times New Roman"/>
                <w:lang w:eastAsia="ko-KR"/>
              </w:rPr>
              <w:tab/>
            </w:r>
            <w:proofErr w:type="gramStart"/>
            <w:r w:rsidRPr="008609A8">
              <w:rPr>
                <w:rFonts w:ascii="Times New Roman" w:eastAsia="PMingLiU" w:hAnsi="Times New Roman" w:hint="eastAsia"/>
                <w:lang w:eastAsia="zh-TW"/>
              </w:rPr>
              <w:t>if</w:t>
            </w:r>
            <w:proofErr w:type="gramEnd"/>
            <w:r w:rsidRPr="008609A8">
              <w:rPr>
                <w:rFonts w:ascii="Times New Roman" w:eastAsia="PMingLiU" w:hAnsi="Times New Roman" w:hint="eastAsia"/>
                <w:lang w:eastAsia="zh-TW"/>
              </w:rPr>
              <w:t>(</w:t>
            </w:r>
            <w:r>
              <w:rPr>
                <w:rFonts w:ascii="Times New Roman" w:eastAsia="PMingLiU" w:hAnsi="Times New Roman"/>
                <w:lang w:eastAsia="zh-TW"/>
              </w:rPr>
              <w:t xml:space="preserve"> </w:t>
            </w:r>
            <w:r w:rsidRPr="00505F96">
              <w:rPr>
                <w:rFonts w:ascii="Times New Roman" w:eastAsia="PMingLiU" w:hAnsi="Times New Roman"/>
                <w:lang w:eastAsia="zh-TW"/>
              </w:rPr>
              <w:t>scaling_list_enable_flag |</w:t>
            </w:r>
            <w:r>
              <w:rPr>
                <w:rFonts w:ascii="Times New Roman" w:eastAsia="PMingLiU" w:hAnsi="Times New Roman"/>
                <w:lang w:eastAsia="zh-TW"/>
              </w:rPr>
              <w:t> </w:t>
            </w:r>
            <w:r w:rsidRPr="00505F96">
              <w:rPr>
                <w:rFonts w:ascii="Times New Roman" w:eastAsia="PMingLiU" w:hAnsi="Times New Roman"/>
                <w:lang w:eastAsia="zh-TW"/>
              </w:rPr>
              <w:t xml:space="preserve">| </w:t>
            </w:r>
            <w:r>
              <w:rPr>
                <w:rFonts w:ascii="Times New Roman" w:eastAsia="PMingLiU" w:hAnsi="Times New Roman"/>
                <w:lang w:eastAsia="zh-TW"/>
              </w:rPr>
              <w:br/>
            </w:r>
            <w:r>
              <w:rPr>
                <w:rFonts w:ascii="Times New Roman" w:eastAsia="PMingLiU" w:hAnsi="Times New Roman"/>
                <w:lang w:eastAsia="zh-TW"/>
              </w:rPr>
              <w:tab/>
            </w:r>
            <w:r>
              <w:rPr>
                <w:rFonts w:ascii="Times New Roman" w:eastAsia="PMingLiU" w:hAnsi="Times New Roman"/>
                <w:lang w:eastAsia="zh-TW"/>
              </w:rPr>
              <w:tab/>
            </w:r>
            <w:r>
              <w:rPr>
                <w:rFonts w:ascii="Times New Roman" w:eastAsia="PMingLiU" w:hAnsi="Times New Roman"/>
                <w:lang w:eastAsia="zh-TW"/>
              </w:rPr>
              <w:tab/>
            </w:r>
            <w:r w:rsidRPr="006419D3">
              <w:rPr>
                <w:rFonts w:ascii="Times New Roman" w:eastAsia="PMingLiU" w:hAnsi="Times New Roman"/>
                <w:lang w:eastAsia="zh-TW"/>
              </w:rPr>
              <w:t xml:space="preserve">deblocking_filter_in_APS_enabled_flag </w:t>
            </w:r>
            <w:r>
              <w:rPr>
                <w:rFonts w:ascii="Times New Roman" w:eastAsia="PMingLiU" w:hAnsi="Times New Roman"/>
                <w:lang w:eastAsia="zh-TW"/>
              </w:rPr>
              <w:t xml:space="preserve">| | </w:t>
            </w:r>
            <w:r>
              <w:rPr>
                <w:rFonts w:ascii="Times New Roman" w:eastAsia="PMingLiU" w:hAnsi="Times New Roman"/>
                <w:lang w:eastAsia="zh-TW"/>
              </w:rPr>
              <w:br/>
            </w:r>
            <w:r>
              <w:rPr>
                <w:rFonts w:ascii="Times New Roman" w:eastAsia="PMingLiU" w:hAnsi="Times New Roman"/>
                <w:lang w:eastAsia="zh-TW"/>
              </w:rPr>
              <w:tab/>
            </w:r>
            <w:r>
              <w:rPr>
                <w:rFonts w:ascii="Times New Roman" w:eastAsia="PMingLiU" w:hAnsi="Times New Roman"/>
                <w:lang w:eastAsia="zh-TW"/>
              </w:rPr>
              <w:tab/>
            </w:r>
            <w:r>
              <w:rPr>
                <w:rFonts w:ascii="Times New Roman" w:eastAsia="PMingLiU" w:hAnsi="Times New Roman"/>
                <w:lang w:eastAsia="zh-TW"/>
              </w:rPr>
              <w:tab/>
            </w:r>
            <w:r w:rsidRPr="008609A8">
              <w:rPr>
                <w:rFonts w:ascii="Times New Roman" w:eastAsia="PMingLiU" w:hAnsi="Times New Roman" w:hint="eastAsia"/>
                <w:lang w:eastAsia="zh-TW"/>
              </w:rPr>
              <w:t>sample_adaptive_offset_enabled_flag |</w:t>
            </w:r>
            <w:r>
              <w:rPr>
                <w:rFonts w:ascii="Times New Roman" w:eastAsia="PMingLiU" w:hAnsi="Times New Roman" w:hint="cs"/>
                <w:lang w:eastAsia="zh-TW"/>
              </w:rPr>
              <w:t> </w:t>
            </w:r>
            <w:r w:rsidRPr="008609A8">
              <w:rPr>
                <w:rFonts w:ascii="Times New Roman" w:eastAsia="PMingLiU" w:hAnsi="Times New Roman" w:hint="eastAsia"/>
                <w:lang w:eastAsia="zh-TW"/>
              </w:rPr>
              <w:t xml:space="preserve">| </w:t>
            </w:r>
            <w:r>
              <w:rPr>
                <w:rFonts w:ascii="Times New Roman" w:eastAsia="PMingLiU" w:hAnsi="Times New Roman"/>
                <w:lang w:eastAsia="zh-TW"/>
              </w:rPr>
              <w:br/>
            </w:r>
            <w:r>
              <w:rPr>
                <w:rFonts w:ascii="Times New Roman" w:eastAsia="PMingLiU" w:hAnsi="Times New Roman"/>
                <w:lang w:eastAsia="zh-TW"/>
              </w:rPr>
              <w:tab/>
            </w:r>
            <w:r>
              <w:rPr>
                <w:rFonts w:ascii="Times New Roman" w:eastAsia="PMingLiU" w:hAnsi="Times New Roman"/>
                <w:lang w:eastAsia="zh-TW"/>
              </w:rPr>
              <w:tab/>
            </w:r>
            <w:r>
              <w:rPr>
                <w:rFonts w:ascii="Times New Roman" w:eastAsia="PMingLiU" w:hAnsi="Times New Roman"/>
                <w:lang w:eastAsia="zh-TW"/>
              </w:rPr>
              <w:tab/>
            </w:r>
            <w:r w:rsidRPr="008609A8">
              <w:rPr>
                <w:rFonts w:ascii="Times New Roman" w:eastAsia="PMingLiU" w:hAnsi="Times New Roman" w:hint="eastAsia"/>
                <w:lang w:eastAsia="zh-TW"/>
              </w:rPr>
              <w:t>adaptive_loop_filter_enabled_flag )</w:t>
            </w:r>
            <w:r>
              <w:rPr>
                <w:rFonts w:ascii="Times New Roman" w:eastAsia="PMingLiU" w:hAnsi="Times New Roman"/>
                <w:lang w:eastAsia="zh-TW"/>
              </w:rPr>
              <w:t xml:space="preserve"> {</w:t>
            </w:r>
          </w:p>
        </w:tc>
        <w:tc>
          <w:tcPr>
            <w:tcW w:w="1127" w:type="dxa"/>
            <w:gridSpan w:val="2"/>
          </w:tcPr>
          <w:p w:rsidR="002971B7" w:rsidRPr="00210652" w:rsidRDefault="002971B7" w:rsidP="002971B7">
            <w:pPr>
              <w:pStyle w:val="tablecell"/>
            </w:pPr>
          </w:p>
        </w:tc>
      </w:tr>
      <w:tr w:rsidR="002971B7" w:rsidRPr="00210652">
        <w:trPr>
          <w:gridAfter w:val="1"/>
          <w:cantSplit/>
          <w:jc w:val="center"/>
        </w:trPr>
        <w:tc>
          <w:tcPr>
            <w:tcW w:w="7110" w:type="dxa"/>
            <w:gridSpan w:val="2"/>
          </w:tcPr>
          <w:p w:rsidR="002971B7" w:rsidRDefault="002971B7" w:rsidP="002971B7">
            <w:pPr>
              <w:pStyle w:val="tablesyntax"/>
              <w:rPr>
                <w:rFonts w:ascii="Times New Roman" w:hAnsi="Times New Roman"/>
                <w:lang w:eastAsia="ko-KR"/>
              </w:rPr>
            </w:pPr>
            <w:r>
              <w:rPr>
                <w:rFonts w:ascii="Times New Roman" w:eastAsia="Times New Roman" w:hAnsi="Times New Roman"/>
                <w:lang w:eastAsia="zh-TW"/>
              </w:rPr>
              <w:tab/>
            </w:r>
            <w:r>
              <w:rPr>
                <w:rFonts w:ascii="Times New Roman" w:eastAsia="Times New Roman" w:hAnsi="Times New Roman"/>
                <w:lang w:eastAsia="zh-TW"/>
              </w:rPr>
              <w:tab/>
            </w:r>
            <w:r>
              <w:rPr>
                <w:rFonts w:ascii="Times New Roman" w:eastAsia="Times New Roman" w:hAnsi="Times New Roman"/>
                <w:lang w:eastAsia="zh-TW"/>
              </w:rPr>
              <w:tab/>
            </w:r>
            <w:proofErr w:type="gramStart"/>
            <w:r w:rsidRPr="00A45842">
              <w:rPr>
                <w:rFonts w:ascii="Times New Roman" w:eastAsia="Times New Roman" w:hAnsi="Times New Roman"/>
                <w:lang w:eastAsia="zh-TW"/>
              </w:rPr>
              <w:t>if</w:t>
            </w:r>
            <w:proofErr w:type="gramEnd"/>
            <w:r w:rsidRPr="00A45842">
              <w:rPr>
                <w:rFonts w:ascii="Times New Roman" w:eastAsia="Times New Roman" w:hAnsi="Times New Roman"/>
                <w:lang w:eastAsia="zh-TW"/>
              </w:rPr>
              <w:t>( sample_adaptive_offset_enabled_flag )</w:t>
            </w:r>
          </w:p>
        </w:tc>
        <w:tc>
          <w:tcPr>
            <w:tcW w:w="1127" w:type="dxa"/>
            <w:gridSpan w:val="2"/>
          </w:tcPr>
          <w:p w:rsidR="002971B7" w:rsidRPr="00210652" w:rsidRDefault="002971B7" w:rsidP="002971B7">
            <w:pPr>
              <w:pStyle w:val="tablecell"/>
            </w:pPr>
          </w:p>
        </w:tc>
      </w:tr>
      <w:tr w:rsidR="002971B7" w:rsidRPr="00210652">
        <w:trPr>
          <w:gridAfter w:val="1"/>
          <w:cantSplit/>
          <w:jc w:val="center"/>
        </w:trPr>
        <w:tc>
          <w:tcPr>
            <w:tcW w:w="7110" w:type="dxa"/>
            <w:gridSpan w:val="2"/>
          </w:tcPr>
          <w:p w:rsidR="002971B7" w:rsidRDefault="002971B7" w:rsidP="002971B7">
            <w:pPr>
              <w:pStyle w:val="tablesyntax"/>
              <w:rPr>
                <w:rFonts w:ascii="Times New Roman" w:hAnsi="Times New Roman"/>
                <w:lang w:eastAsia="ko-KR"/>
              </w:rPr>
            </w:pPr>
            <w:r>
              <w:rPr>
                <w:rFonts w:ascii="Times New Roman" w:hAnsi="Times New Roman"/>
                <w:lang w:eastAsia="ko-KR"/>
              </w:rPr>
              <w:tab/>
            </w:r>
            <w:r>
              <w:rPr>
                <w:rFonts w:ascii="Times New Roman" w:hAnsi="Times New Roman"/>
                <w:lang w:eastAsia="ko-KR"/>
              </w:rPr>
              <w:tab/>
            </w:r>
            <w:r>
              <w:rPr>
                <w:rFonts w:ascii="Times New Roman" w:hAnsi="Times New Roman"/>
                <w:lang w:eastAsia="ko-KR"/>
              </w:rPr>
              <w:tab/>
            </w:r>
            <w:r>
              <w:rPr>
                <w:rFonts w:ascii="Times New Roman" w:hAnsi="Times New Roman"/>
                <w:lang w:eastAsia="ko-KR"/>
              </w:rPr>
              <w:tab/>
            </w:r>
            <w:r w:rsidRPr="00A45842">
              <w:rPr>
                <w:rFonts w:ascii="Times New Roman" w:hAnsi="Times New Roman"/>
                <w:b/>
                <w:lang w:eastAsia="ko-KR"/>
              </w:rPr>
              <w:t>Slice_sample_adaptive_offset_flag</w:t>
            </w:r>
          </w:p>
        </w:tc>
        <w:tc>
          <w:tcPr>
            <w:tcW w:w="1127" w:type="dxa"/>
            <w:gridSpan w:val="2"/>
          </w:tcPr>
          <w:p w:rsidR="002971B7" w:rsidRPr="00210652" w:rsidRDefault="002971B7" w:rsidP="002971B7">
            <w:pPr>
              <w:pStyle w:val="tablecell"/>
            </w:pPr>
            <w:proofErr w:type="gramStart"/>
            <w:r>
              <w:t>u</w:t>
            </w:r>
            <w:proofErr w:type="gramEnd"/>
            <w:r>
              <w:t>(1)</w:t>
            </w:r>
          </w:p>
        </w:tc>
      </w:tr>
      <w:tr w:rsidR="002971B7" w:rsidRPr="00210652">
        <w:trPr>
          <w:gridAfter w:val="1"/>
          <w:cantSplit/>
          <w:jc w:val="center"/>
        </w:trPr>
        <w:tc>
          <w:tcPr>
            <w:tcW w:w="7110" w:type="dxa"/>
            <w:gridSpan w:val="2"/>
          </w:tcPr>
          <w:p w:rsidR="002971B7" w:rsidRDefault="002971B7" w:rsidP="002971B7">
            <w:pPr>
              <w:pStyle w:val="tablesyntax"/>
              <w:rPr>
                <w:rFonts w:ascii="Times New Roman" w:hAnsi="Times New Roman"/>
                <w:lang w:eastAsia="ko-KR"/>
              </w:rPr>
            </w:pPr>
            <w:r>
              <w:rPr>
                <w:rFonts w:ascii="Times New Roman" w:eastAsia="Times New Roman" w:hAnsi="Times New Roman"/>
                <w:lang w:eastAsia="zh-TW"/>
              </w:rPr>
              <w:tab/>
            </w:r>
            <w:r>
              <w:rPr>
                <w:rFonts w:ascii="Times New Roman" w:eastAsia="Times New Roman" w:hAnsi="Times New Roman"/>
                <w:lang w:eastAsia="zh-TW"/>
              </w:rPr>
              <w:tab/>
            </w:r>
            <w:r>
              <w:rPr>
                <w:rFonts w:ascii="Times New Roman" w:eastAsia="Times New Roman" w:hAnsi="Times New Roman"/>
                <w:lang w:eastAsia="zh-TW"/>
              </w:rPr>
              <w:tab/>
            </w:r>
            <w:proofErr w:type="gramStart"/>
            <w:r w:rsidRPr="00A45842">
              <w:rPr>
                <w:rFonts w:ascii="Times New Roman" w:eastAsia="Times New Roman" w:hAnsi="Times New Roman"/>
                <w:lang w:eastAsia="zh-TW"/>
              </w:rPr>
              <w:t>if</w:t>
            </w:r>
            <w:proofErr w:type="gramEnd"/>
            <w:r w:rsidRPr="00A45842">
              <w:rPr>
                <w:rFonts w:ascii="Times New Roman" w:eastAsia="Times New Roman" w:hAnsi="Times New Roman"/>
                <w:lang w:eastAsia="zh-TW"/>
              </w:rPr>
              <w:t>(</w:t>
            </w:r>
            <w:r>
              <w:rPr>
                <w:rFonts w:ascii="Times New Roman" w:eastAsia="Times New Roman" w:hAnsi="Times New Roman"/>
                <w:lang w:eastAsia="zh-TW"/>
              </w:rPr>
              <w:t xml:space="preserve"> </w:t>
            </w:r>
            <w:r w:rsidRPr="00A45842">
              <w:rPr>
                <w:rFonts w:ascii="Times New Roman" w:eastAsia="Times New Roman" w:hAnsi="Times New Roman"/>
                <w:lang w:eastAsia="zh-TW"/>
              </w:rPr>
              <w:t>adaptive_loop_filter_enabled_flag)</w:t>
            </w:r>
          </w:p>
        </w:tc>
        <w:tc>
          <w:tcPr>
            <w:tcW w:w="1127" w:type="dxa"/>
            <w:gridSpan w:val="2"/>
          </w:tcPr>
          <w:p w:rsidR="002971B7" w:rsidRPr="00210652" w:rsidRDefault="002971B7" w:rsidP="002971B7">
            <w:pPr>
              <w:pStyle w:val="tablecell"/>
            </w:pPr>
          </w:p>
        </w:tc>
      </w:tr>
      <w:tr w:rsidR="002971B7" w:rsidRPr="00210652">
        <w:trPr>
          <w:gridAfter w:val="1"/>
          <w:cantSplit/>
          <w:jc w:val="center"/>
        </w:trPr>
        <w:tc>
          <w:tcPr>
            <w:tcW w:w="7110" w:type="dxa"/>
            <w:gridSpan w:val="2"/>
          </w:tcPr>
          <w:p w:rsidR="002971B7" w:rsidRDefault="002971B7" w:rsidP="002971B7">
            <w:pPr>
              <w:pStyle w:val="tablesyntax"/>
              <w:rPr>
                <w:rFonts w:ascii="Times New Roman" w:hAnsi="Times New Roman"/>
                <w:lang w:eastAsia="ko-KR"/>
              </w:rPr>
            </w:pPr>
            <w:r>
              <w:rPr>
                <w:lang w:eastAsia="ko-KR"/>
              </w:rPr>
              <w:tab/>
            </w:r>
            <w:r>
              <w:rPr>
                <w:lang w:eastAsia="ko-KR"/>
              </w:rPr>
              <w:tab/>
            </w:r>
            <w:r>
              <w:rPr>
                <w:lang w:eastAsia="ko-KR"/>
              </w:rPr>
              <w:tab/>
            </w:r>
            <w:r>
              <w:rPr>
                <w:lang w:eastAsia="ko-KR"/>
              </w:rPr>
              <w:tab/>
            </w:r>
            <w:r w:rsidRPr="00A45842">
              <w:rPr>
                <w:b/>
                <w:lang w:eastAsia="ko-KR"/>
              </w:rPr>
              <w:t>Slice_adaptive_loop_filter_flag</w:t>
            </w:r>
          </w:p>
        </w:tc>
        <w:tc>
          <w:tcPr>
            <w:tcW w:w="1127" w:type="dxa"/>
            <w:gridSpan w:val="2"/>
          </w:tcPr>
          <w:p w:rsidR="002971B7" w:rsidRPr="00210652" w:rsidRDefault="002971B7" w:rsidP="002971B7">
            <w:pPr>
              <w:pStyle w:val="tablecell"/>
            </w:pPr>
            <w:proofErr w:type="gramStart"/>
            <w:r>
              <w:t>u</w:t>
            </w:r>
            <w:proofErr w:type="gramEnd"/>
            <w:r>
              <w:t>(1)</w:t>
            </w:r>
          </w:p>
        </w:tc>
      </w:tr>
      <w:tr w:rsidR="002971B7" w:rsidRPr="00210652">
        <w:trPr>
          <w:gridAfter w:val="1"/>
          <w:cantSplit/>
          <w:jc w:val="center"/>
        </w:trPr>
        <w:tc>
          <w:tcPr>
            <w:tcW w:w="7110" w:type="dxa"/>
            <w:gridSpan w:val="2"/>
          </w:tcPr>
          <w:p w:rsidR="002971B7" w:rsidRDefault="002971B7" w:rsidP="002971B7">
            <w:pPr>
              <w:pStyle w:val="tablesyntax"/>
              <w:rPr>
                <w:rFonts w:ascii="Times New Roman" w:hAnsi="Times New Roman"/>
                <w:lang w:eastAsia="ko-KR"/>
              </w:rPr>
            </w:pPr>
            <w:r>
              <w:rPr>
                <w:rFonts w:ascii="Times New Roman" w:hAnsi="Times New Roman"/>
                <w:lang w:eastAsia="ko-KR"/>
              </w:rPr>
              <w:tab/>
            </w:r>
            <w:r>
              <w:rPr>
                <w:rFonts w:ascii="Times New Roman" w:hAnsi="Times New Roman"/>
                <w:lang w:eastAsia="ko-KR"/>
              </w:rPr>
              <w:tab/>
            </w:r>
            <w:r>
              <w:rPr>
                <w:rFonts w:ascii="Times New Roman" w:hAnsi="Times New Roman"/>
                <w:lang w:eastAsia="ko-KR"/>
              </w:rPr>
              <w:tab/>
            </w:r>
            <w:proofErr w:type="gramStart"/>
            <w:r>
              <w:rPr>
                <w:rFonts w:ascii="Times New Roman" w:hAnsi="Times New Roman"/>
                <w:b/>
                <w:lang w:eastAsia="ko-KR"/>
              </w:rPr>
              <w:t>aps</w:t>
            </w:r>
            <w:proofErr w:type="gramEnd"/>
            <w:r>
              <w:rPr>
                <w:rFonts w:ascii="Times New Roman" w:hAnsi="Times New Roman"/>
                <w:b/>
                <w:lang w:eastAsia="ko-KR"/>
              </w:rPr>
              <w:t>_id</w:t>
            </w:r>
          </w:p>
        </w:tc>
        <w:tc>
          <w:tcPr>
            <w:tcW w:w="1127" w:type="dxa"/>
            <w:gridSpan w:val="2"/>
          </w:tcPr>
          <w:p w:rsidR="002971B7" w:rsidRPr="00210652" w:rsidRDefault="002971B7" w:rsidP="002971B7">
            <w:pPr>
              <w:pStyle w:val="tablecell"/>
            </w:pPr>
            <w:proofErr w:type="gramStart"/>
            <w:r>
              <w:t>ue</w:t>
            </w:r>
            <w:proofErr w:type="gramEnd"/>
            <w:r>
              <w:t>(v)</w:t>
            </w:r>
          </w:p>
        </w:tc>
      </w:tr>
      <w:tr w:rsidR="002971B7" w:rsidRPr="00210652">
        <w:trPr>
          <w:gridAfter w:val="1"/>
          <w:cantSplit/>
          <w:jc w:val="center"/>
        </w:trPr>
        <w:tc>
          <w:tcPr>
            <w:tcW w:w="7110" w:type="dxa"/>
            <w:gridSpan w:val="2"/>
          </w:tcPr>
          <w:p w:rsidR="002971B7" w:rsidRDefault="002971B7" w:rsidP="002971B7">
            <w:pPr>
              <w:pStyle w:val="tablesyntax"/>
              <w:rPr>
                <w:rFonts w:ascii="Times New Roman" w:hAnsi="Times New Roman"/>
                <w:lang w:eastAsia="ko-KR"/>
              </w:rPr>
            </w:pPr>
            <w:r>
              <w:rPr>
                <w:rFonts w:ascii="Times New Roman" w:hAnsi="Times New Roman"/>
                <w:lang w:eastAsia="ko-KR"/>
              </w:rPr>
              <w:tab/>
            </w:r>
            <w:r>
              <w:rPr>
                <w:rFonts w:ascii="Times New Roman" w:hAnsi="Times New Roman"/>
                <w:lang w:eastAsia="ko-KR"/>
              </w:rPr>
              <w:tab/>
              <w:t>}</w:t>
            </w:r>
          </w:p>
        </w:tc>
        <w:tc>
          <w:tcPr>
            <w:tcW w:w="1127" w:type="dxa"/>
            <w:gridSpan w:val="2"/>
          </w:tcPr>
          <w:p w:rsidR="002971B7" w:rsidRDefault="002971B7" w:rsidP="002971B7">
            <w:pPr>
              <w:pStyle w:val="tablecell"/>
            </w:pPr>
          </w:p>
        </w:tc>
      </w:tr>
      <w:tr w:rsidR="002971B7" w:rsidRPr="00210652">
        <w:trPr>
          <w:gridAfter w:val="1"/>
          <w:cantSplit/>
          <w:jc w:val="center"/>
        </w:trPr>
        <w:tc>
          <w:tcPr>
            <w:tcW w:w="7110" w:type="dxa"/>
            <w:gridSpan w:val="2"/>
          </w:tcPr>
          <w:p w:rsidR="002971B7" w:rsidRPr="00210652" w:rsidRDefault="002971B7" w:rsidP="002971B7">
            <w:pPr>
              <w:pStyle w:val="tablesyntax"/>
              <w:rPr>
                <w:rFonts w:ascii="Times New Roman" w:hAnsi="Times New Roman"/>
              </w:rPr>
            </w:pPr>
            <w:r w:rsidRPr="00210652">
              <w:rPr>
                <w:rFonts w:ascii="Times New Roman" w:hAnsi="Times New Roman"/>
                <w:lang w:eastAsia="ko-KR"/>
              </w:rPr>
              <w:tab/>
            </w:r>
            <w:r w:rsidRPr="00210652">
              <w:rPr>
                <w:rFonts w:ascii="Times New Roman" w:hAnsi="Times New Roman"/>
              </w:rPr>
              <w:tab/>
            </w:r>
            <w:proofErr w:type="gramStart"/>
            <w:r w:rsidRPr="00210652">
              <w:rPr>
                <w:rFonts w:ascii="Times New Roman" w:hAnsi="Times New Roman"/>
              </w:rPr>
              <w:t>if</w:t>
            </w:r>
            <w:proofErr w:type="gramEnd"/>
            <w:r w:rsidRPr="00210652">
              <w:rPr>
                <w:rFonts w:ascii="Times New Roman" w:hAnsi="Times New Roman"/>
              </w:rPr>
              <w:t>( slice_type  = =  P  | |  slice_type  = =  B ) {</w:t>
            </w:r>
          </w:p>
        </w:tc>
        <w:tc>
          <w:tcPr>
            <w:tcW w:w="1127" w:type="dxa"/>
            <w:gridSpan w:val="2"/>
          </w:tcPr>
          <w:p w:rsidR="002971B7" w:rsidRPr="00210652" w:rsidRDefault="002971B7" w:rsidP="002971B7">
            <w:pPr>
              <w:pStyle w:val="tablecell"/>
            </w:pPr>
          </w:p>
        </w:tc>
      </w:tr>
      <w:tr w:rsidR="002971B7" w:rsidRPr="00210652">
        <w:trPr>
          <w:gridAfter w:val="1"/>
          <w:cantSplit/>
          <w:jc w:val="center"/>
        </w:trPr>
        <w:tc>
          <w:tcPr>
            <w:tcW w:w="7110" w:type="dxa"/>
            <w:gridSpan w:val="2"/>
          </w:tcPr>
          <w:p w:rsidR="002971B7" w:rsidRPr="00AE247C" w:rsidRDefault="002971B7" w:rsidP="002971B7">
            <w:pPr>
              <w:pStyle w:val="tablesyntax"/>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rPr>
                <w:rFonts w:ascii="Times New Roman" w:hAnsi="Times New Roman"/>
                <w:b/>
                <w:lang w:val="pt-BR"/>
                <w:rPrChange w:id="202" w:author="JCTVC-F275" w:date="2012-02-03T22:12:00Z">
                  <w:rPr>
                    <w:rFonts w:ascii="Times New Roman" w:hAnsi="Times New Roman"/>
                    <w:b/>
                    <w:bCs/>
                    <w:sz w:val="18"/>
                    <w:szCs w:val="18"/>
                  </w:rPr>
                </w:rPrChange>
              </w:rPr>
            </w:pPr>
            <w:r w:rsidRPr="00210652">
              <w:rPr>
                <w:rFonts w:ascii="Times New Roman" w:hAnsi="Times New Roman"/>
                <w:lang w:eastAsia="ko-KR"/>
              </w:rPr>
              <w:tab/>
            </w:r>
            <w:r w:rsidRPr="00210652">
              <w:rPr>
                <w:rFonts w:ascii="Times New Roman" w:hAnsi="Times New Roman"/>
              </w:rPr>
              <w:tab/>
            </w:r>
            <w:r w:rsidRPr="00210652">
              <w:rPr>
                <w:rFonts w:ascii="Times New Roman" w:hAnsi="Times New Roman"/>
              </w:rPr>
              <w:tab/>
            </w:r>
            <w:r w:rsidRPr="00AE247C">
              <w:rPr>
                <w:rFonts w:ascii="Times New Roman" w:hAnsi="Times New Roman"/>
                <w:b/>
                <w:lang w:val="pt-BR"/>
              </w:rPr>
              <w:t>N</w:t>
            </w:r>
            <w:r w:rsidR="005D7E48" w:rsidRPr="005D7E48">
              <w:rPr>
                <w:rFonts w:ascii="Times New Roman" w:hAnsi="Times New Roman"/>
                <w:b/>
                <w:lang w:val="pt-BR"/>
                <w:rPrChange w:id="203" w:author="JCTVC-F275" w:date="2012-02-03T22:12:00Z">
                  <w:rPr>
                    <w:rFonts w:ascii="Times New Roman" w:hAnsi="Times New Roman"/>
                    <w:b/>
                  </w:rPr>
                </w:rPrChange>
              </w:rPr>
              <w:t>um_ref_idx_active_override_flag</w:t>
            </w:r>
          </w:p>
        </w:tc>
        <w:tc>
          <w:tcPr>
            <w:tcW w:w="1127" w:type="dxa"/>
            <w:gridSpan w:val="2"/>
          </w:tcPr>
          <w:p w:rsidR="002971B7" w:rsidRPr="00210652" w:rsidRDefault="002971B7" w:rsidP="002971B7">
            <w:pPr>
              <w:pStyle w:val="tablecell"/>
            </w:pPr>
            <w:proofErr w:type="gramStart"/>
            <w:r w:rsidRPr="00210652">
              <w:t>u</w:t>
            </w:r>
            <w:proofErr w:type="gramEnd"/>
            <w:r w:rsidRPr="00210652">
              <w:t>(1)</w:t>
            </w:r>
          </w:p>
        </w:tc>
      </w:tr>
      <w:tr w:rsidR="002971B7" w:rsidRPr="00210652">
        <w:trPr>
          <w:gridAfter w:val="1"/>
          <w:cantSplit/>
          <w:jc w:val="center"/>
        </w:trPr>
        <w:tc>
          <w:tcPr>
            <w:tcW w:w="7110" w:type="dxa"/>
            <w:gridSpan w:val="2"/>
          </w:tcPr>
          <w:p w:rsidR="002971B7" w:rsidRPr="00210652" w:rsidRDefault="002971B7" w:rsidP="002971B7">
            <w:pPr>
              <w:pStyle w:val="tablesyntax"/>
              <w:rPr>
                <w:rFonts w:ascii="Times New Roman" w:hAnsi="Times New Roman"/>
              </w:rPr>
            </w:pPr>
            <w:r w:rsidRPr="00210652">
              <w:rPr>
                <w:rFonts w:ascii="Times New Roman" w:hAnsi="Times New Roman"/>
                <w:lang w:eastAsia="ko-KR"/>
              </w:rPr>
              <w:tab/>
            </w:r>
            <w:r w:rsidRPr="00210652">
              <w:rPr>
                <w:rFonts w:ascii="Times New Roman" w:hAnsi="Times New Roman"/>
              </w:rPr>
              <w:tab/>
            </w:r>
            <w:r w:rsidRPr="00210652">
              <w:rPr>
                <w:rFonts w:ascii="Times New Roman" w:hAnsi="Times New Roman"/>
              </w:rPr>
              <w:tab/>
            </w:r>
            <w:proofErr w:type="gramStart"/>
            <w:r w:rsidRPr="00210652">
              <w:rPr>
                <w:rFonts w:ascii="Times New Roman" w:hAnsi="Times New Roman"/>
              </w:rPr>
              <w:t>if</w:t>
            </w:r>
            <w:proofErr w:type="gramEnd"/>
            <w:r w:rsidRPr="00210652">
              <w:rPr>
                <w:rFonts w:ascii="Times New Roman" w:hAnsi="Times New Roman"/>
              </w:rPr>
              <w:t>( num_ref_idx_active_override_flag ) {</w:t>
            </w:r>
          </w:p>
        </w:tc>
        <w:tc>
          <w:tcPr>
            <w:tcW w:w="1127" w:type="dxa"/>
            <w:gridSpan w:val="2"/>
          </w:tcPr>
          <w:p w:rsidR="002971B7" w:rsidRPr="00210652" w:rsidRDefault="002971B7" w:rsidP="002971B7">
            <w:pPr>
              <w:pStyle w:val="tablecell"/>
            </w:pPr>
          </w:p>
        </w:tc>
      </w:tr>
      <w:tr w:rsidR="002971B7" w:rsidRPr="00210652">
        <w:trPr>
          <w:gridAfter w:val="1"/>
          <w:cantSplit/>
          <w:jc w:val="center"/>
        </w:trPr>
        <w:tc>
          <w:tcPr>
            <w:tcW w:w="7110" w:type="dxa"/>
            <w:gridSpan w:val="2"/>
          </w:tcPr>
          <w:p w:rsidR="002971B7" w:rsidRPr="00AE247C" w:rsidRDefault="005D7E48" w:rsidP="002971B7">
            <w:pPr>
              <w:pStyle w:val="tablesyntax"/>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rPr>
                <w:rFonts w:ascii="Times New Roman" w:hAnsi="Times New Roman"/>
                <w:b/>
                <w:lang w:val="pt-BR"/>
                <w:rPrChange w:id="204" w:author="JCTVC-F275" w:date="2012-02-03T22:12:00Z">
                  <w:rPr>
                    <w:rFonts w:ascii="Times New Roman" w:hAnsi="Times New Roman"/>
                    <w:b/>
                    <w:bCs/>
                    <w:sz w:val="18"/>
                    <w:szCs w:val="18"/>
                  </w:rPr>
                </w:rPrChange>
              </w:rPr>
            </w:pPr>
            <w:r w:rsidRPr="005D7E48">
              <w:rPr>
                <w:rFonts w:ascii="Times New Roman" w:hAnsi="Times New Roman"/>
                <w:lang w:val="pt-BR" w:eastAsia="ko-KR"/>
                <w:rPrChange w:id="205" w:author="JCTVC-F275" w:date="2012-02-03T22:12:00Z">
                  <w:rPr>
                    <w:rFonts w:ascii="Times New Roman" w:hAnsi="Times New Roman"/>
                    <w:lang w:eastAsia="ko-KR"/>
                  </w:rPr>
                </w:rPrChange>
              </w:rPr>
              <w:tab/>
            </w:r>
            <w:r w:rsidRPr="005D7E48">
              <w:rPr>
                <w:rFonts w:ascii="Times New Roman" w:hAnsi="Times New Roman"/>
                <w:lang w:val="pt-BR"/>
                <w:rPrChange w:id="206" w:author="JCTVC-F275" w:date="2012-02-03T22:12:00Z">
                  <w:rPr>
                    <w:rFonts w:ascii="Times New Roman" w:hAnsi="Times New Roman"/>
                  </w:rPr>
                </w:rPrChange>
              </w:rPr>
              <w:tab/>
            </w:r>
            <w:r w:rsidRPr="005D7E48">
              <w:rPr>
                <w:rFonts w:ascii="Times New Roman" w:hAnsi="Times New Roman"/>
                <w:lang w:val="pt-BR"/>
                <w:rPrChange w:id="207" w:author="JCTVC-F275" w:date="2012-02-03T22:12:00Z">
                  <w:rPr>
                    <w:rFonts w:ascii="Times New Roman" w:hAnsi="Times New Roman"/>
                  </w:rPr>
                </w:rPrChange>
              </w:rPr>
              <w:tab/>
            </w:r>
            <w:r w:rsidRPr="005D7E48">
              <w:rPr>
                <w:rFonts w:ascii="Times New Roman" w:hAnsi="Times New Roman"/>
                <w:lang w:val="pt-BR"/>
                <w:rPrChange w:id="208" w:author="JCTVC-F275" w:date="2012-02-03T22:12:00Z">
                  <w:rPr>
                    <w:rFonts w:ascii="Times New Roman" w:hAnsi="Times New Roman"/>
                  </w:rPr>
                </w:rPrChange>
              </w:rPr>
              <w:tab/>
            </w:r>
            <w:r w:rsidR="002971B7" w:rsidRPr="00AE247C">
              <w:rPr>
                <w:rFonts w:ascii="Times New Roman" w:hAnsi="Times New Roman"/>
                <w:b/>
                <w:lang w:val="pt-BR"/>
              </w:rPr>
              <w:t>N</w:t>
            </w:r>
            <w:r w:rsidRPr="005D7E48">
              <w:rPr>
                <w:rFonts w:ascii="Times New Roman" w:hAnsi="Times New Roman"/>
                <w:b/>
                <w:lang w:val="pt-BR"/>
                <w:rPrChange w:id="209" w:author="JCTVC-F275" w:date="2012-02-03T22:12:00Z">
                  <w:rPr>
                    <w:rFonts w:ascii="Times New Roman" w:hAnsi="Times New Roman"/>
                    <w:b/>
                  </w:rPr>
                </w:rPrChange>
              </w:rPr>
              <w:t>um_ref_idx_l0_active_minus1</w:t>
            </w:r>
          </w:p>
        </w:tc>
        <w:tc>
          <w:tcPr>
            <w:tcW w:w="1127" w:type="dxa"/>
            <w:gridSpan w:val="2"/>
          </w:tcPr>
          <w:p w:rsidR="002971B7" w:rsidRPr="00210652" w:rsidRDefault="002971B7" w:rsidP="002971B7">
            <w:pPr>
              <w:pStyle w:val="tablecell"/>
            </w:pPr>
            <w:proofErr w:type="gramStart"/>
            <w:r w:rsidRPr="00210652">
              <w:t>ue</w:t>
            </w:r>
            <w:proofErr w:type="gramEnd"/>
            <w:r w:rsidRPr="00210652">
              <w:t>(v)</w:t>
            </w:r>
          </w:p>
        </w:tc>
      </w:tr>
      <w:tr w:rsidR="002971B7" w:rsidRPr="00210652">
        <w:trPr>
          <w:gridAfter w:val="1"/>
          <w:cantSplit/>
          <w:jc w:val="center"/>
        </w:trPr>
        <w:tc>
          <w:tcPr>
            <w:tcW w:w="7110" w:type="dxa"/>
            <w:gridSpan w:val="2"/>
          </w:tcPr>
          <w:p w:rsidR="002971B7" w:rsidRPr="00210652" w:rsidRDefault="002971B7" w:rsidP="002971B7">
            <w:pPr>
              <w:pStyle w:val="tablesyntax"/>
              <w:rPr>
                <w:rFonts w:ascii="Times New Roman" w:hAnsi="Times New Roman"/>
              </w:rPr>
            </w:pPr>
            <w:r w:rsidRPr="00210652">
              <w:rPr>
                <w:rFonts w:ascii="Times New Roman" w:hAnsi="Times New Roman"/>
                <w:lang w:eastAsia="ko-KR"/>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proofErr w:type="gramStart"/>
            <w:r w:rsidRPr="00210652">
              <w:rPr>
                <w:rFonts w:ascii="Times New Roman" w:hAnsi="Times New Roman"/>
              </w:rPr>
              <w:t>if</w:t>
            </w:r>
            <w:proofErr w:type="gramEnd"/>
            <w:r w:rsidRPr="00210652">
              <w:rPr>
                <w:rFonts w:ascii="Times New Roman" w:hAnsi="Times New Roman"/>
              </w:rPr>
              <w:t xml:space="preserve">( </w:t>
            </w:r>
            <w:r w:rsidRPr="00210652">
              <w:rPr>
                <w:rFonts w:ascii="Times New Roman" w:hAnsi="Times New Roman"/>
                <w:lang w:eastAsia="ja-JP"/>
              </w:rPr>
              <w:t xml:space="preserve">slice_type </w:t>
            </w:r>
            <w:r w:rsidRPr="00210652">
              <w:rPr>
                <w:rFonts w:ascii="Times New Roman" w:hAnsi="Times New Roman"/>
              </w:rPr>
              <w:t xml:space="preserve"> = =  B )</w:t>
            </w:r>
          </w:p>
        </w:tc>
        <w:tc>
          <w:tcPr>
            <w:tcW w:w="1127" w:type="dxa"/>
            <w:gridSpan w:val="2"/>
          </w:tcPr>
          <w:p w:rsidR="002971B7" w:rsidRPr="00210652" w:rsidRDefault="002971B7" w:rsidP="002971B7">
            <w:pPr>
              <w:pStyle w:val="tablecell"/>
            </w:pPr>
          </w:p>
        </w:tc>
      </w:tr>
      <w:tr w:rsidR="002971B7" w:rsidRPr="00210652">
        <w:trPr>
          <w:gridAfter w:val="1"/>
          <w:cantSplit/>
          <w:jc w:val="center"/>
        </w:trPr>
        <w:tc>
          <w:tcPr>
            <w:tcW w:w="7110" w:type="dxa"/>
            <w:gridSpan w:val="2"/>
          </w:tcPr>
          <w:p w:rsidR="002971B7" w:rsidRPr="00AE247C" w:rsidRDefault="005D7E48" w:rsidP="002971B7">
            <w:pPr>
              <w:pStyle w:val="tablesyntax"/>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rPr>
                <w:rFonts w:ascii="Times New Roman" w:hAnsi="Times New Roman"/>
                <w:b/>
                <w:lang w:val="pt-BR"/>
                <w:rPrChange w:id="210" w:author="JCTVC-F275" w:date="2012-02-03T22:12:00Z">
                  <w:rPr>
                    <w:rFonts w:ascii="Times New Roman" w:hAnsi="Times New Roman"/>
                    <w:b/>
                    <w:bCs/>
                    <w:sz w:val="18"/>
                    <w:szCs w:val="18"/>
                  </w:rPr>
                </w:rPrChange>
              </w:rPr>
            </w:pPr>
            <w:r w:rsidRPr="005D7E48">
              <w:rPr>
                <w:rFonts w:ascii="Times New Roman" w:hAnsi="Times New Roman"/>
                <w:lang w:val="pt-BR" w:eastAsia="ko-KR"/>
                <w:rPrChange w:id="211" w:author="JCTVC-F275" w:date="2012-02-03T22:12:00Z">
                  <w:rPr>
                    <w:rFonts w:ascii="Times New Roman" w:hAnsi="Times New Roman"/>
                    <w:lang w:eastAsia="ko-KR"/>
                  </w:rPr>
                </w:rPrChange>
              </w:rPr>
              <w:tab/>
            </w:r>
            <w:r w:rsidRPr="005D7E48">
              <w:rPr>
                <w:rFonts w:ascii="Times New Roman" w:hAnsi="Times New Roman"/>
                <w:lang w:val="pt-BR"/>
                <w:rPrChange w:id="212" w:author="JCTVC-F275" w:date="2012-02-03T22:12:00Z">
                  <w:rPr>
                    <w:rFonts w:ascii="Times New Roman" w:hAnsi="Times New Roman"/>
                  </w:rPr>
                </w:rPrChange>
              </w:rPr>
              <w:tab/>
            </w:r>
            <w:r w:rsidRPr="005D7E48">
              <w:rPr>
                <w:rFonts w:ascii="Times New Roman" w:hAnsi="Times New Roman"/>
                <w:lang w:val="pt-BR"/>
                <w:rPrChange w:id="213" w:author="JCTVC-F275" w:date="2012-02-03T22:12:00Z">
                  <w:rPr>
                    <w:rFonts w:ascii="Times New Roman" w:hAnsi="Times New Roman"/>
                  </w:rPr>
                </w:rPrChange>
              </w:rPr>
              <w:tab/>
            </w:r>
            <w:r w:rsidRPr="005D7E48">
              <w:rPr>
                <w:rFonts w:ascii="Times New Roman" w:hAnsi="Times New Roman"/>
                <w:lang w:val="pt-BR"/>
                <w:rPrChange w:id="214" w:author="JCTVC-F275" w:date="2012-02-03T22:12:00Z">
                  <w:rPr>
                    <w:rFonts w:ascii="Times New Roman" w:hAnsi="Times New Roman"/>
                  </w:rPr>
                </w:rPrChange>
              </w:rPr>
              <w:tab/>
            </w:r>
            <w:r w:rsidRPr="005D7E48">
              <w:rPr>
                <w:rFonts w:ascii="Times New Roman" w:hAnsi="Times New Roman"/>
                <w:lang w:val="pt-BR"/>
                <w:rPrChange w:id="215" w:author="JCTVC-F275" w:date="2012-02-03T22:12:00Z">
                  <w:rPr>
                    <w:rFonts w:ascii="Times New Roman" w:hAnsi="Times New Roman"/>
                  </w:rPr>
                </w:rPrChange>
              </w:rPr>
              <w:tab/>
            </w:r>
            <w:r w:rsidRPr="005D7E48">
              <w:rPr>
                <w:rFonts w:ascii="Times New Roman" w:hAnsi="Times New Roman"/>
                <w:b/>
                <w:lang w:val="pt-BR"/>
                <w:rPrChange w:id="216" w:author="JCTVC-F275" w:date="2012-02-03T22:12:00Z">
                  <w:rPr>
                    <w:rFonts w:ascii="Times New Roman" w:hAnsi="Times New Roman"/>
                    <w:b/>
                  </w:rPr>
                </w:rPrChange>
              </w:rPr>
              <w:t>num_ref_idx_l1_active_minus1</w:t>
            </w:r>
          </w:p>
        </w:tc>
        <w:tc>
          <w:tcPr>
            <w:tcW w:w="1127" w:type="dxa"/>
            <w:gridSpan w:val="2"/>
          </w:tcPr>
          <w:p w:rsidR="002971B7" w:rsidRPr="00210652" w:rsidRDefault="002971B7" w:rsidP="002971B7">
            <w:pPr>
              <w:pStyle w:val="tablecell"/>
            </w:pPr>
            <w:proofErr w:type="gramStart"/>
            <w:r w:rsidRPr="00210652">
              <w:t>ue</w:t>
            </w:r>
            <w:proofErr w:type="gramEnd"/>
            <w:r w:rsidRPr="00210652">
              <w:t>(v)</w:t>
            </w:r>
          </w:p>
        </w:tc>
      </w:tr>
      <w:tr w:rsidR="002971B7" w:rsidRPr="00210652">
        <w:trPr>
          <w:gridAfter w:val="1"/>
          <w:cantSplit/>
          <w:jc w:val="center"/>
        </w:trPr>
        <w:tc>
          <w:tcPr>
            <w:tcW w:w="7110" w:type="dxa"/>
            <w:gridSpan w:val="2"/>
          </w:tcPr>
          <w:p w:rsidR="002971B7" w:rsidRPr="00210652" w:rsidRDefault="002971B7" w:rsidP="002971B7">
            <w:pPr>
              <w:pStyle w:val="tablesyntax"/>
              <w:rPr>
                <w:rFonts w:ascii="Times New Roman" w:hAnsi="Times New Roman"/>
              </w:rPr>
            </w:pPr>
            <w:r w:rsidRPr="00210652">
              <w:rPr>
                <w:rFonts w:ascii="Times New Roman" w:hAnsi="Times New Roman"/>
                <w:lang w:eastAsia="ko-KR"/>
              </w:rPr>
              <w:tab/>
            </w:r>
            <w:r w:rsidRPr="00210652">
              <w:rPr>
                <w:rFonts w:ascii="Times New Roman" w:hAnsi="Times New Roman"/>
              </w:rPr>
              <w:tab/>
            </w:r>
            <w:r w:rsidRPr="00210652">
              <w:rPr>
                <w:rFonts w:ascii="Times New Roman" w:hAnsi="Times New Roman"/>
              </w:rPr>
              <w:tab/>
              <w:t>}</w:t>
            </w:r>
          </w:p>
        </w:tc>
        <w:tc>
          <w:tcPr>
            <w:tcW w:w="1127" w:type="dxa"/>
            <w:gridSpan w:val="2"/>
          </w:tcPr>
          <w:p w:rsidR="002971B7" w:rsidRPr="00210652" w:rsidRDefault="002971B7" w:rsidP="002971B7">
            <w:pPr>
              <w:pStyle w:val="tablecell"/>
            </w:pPr>
          </w:p>
        </w:tc>
      </w:tr>
      <w:tr w:rsidR="002971B7" w:rsidRPr="00210652">
        <w:trPr>
          <w:gridAfter w:val="1"/>
          <w:cantSplit/>
          <w:jc w:val="center"/>
        </w:trPr>
        <w:tc>
          <w:tcPr>
            <w:tcW w:w="7110" w:type="dxa"/>
            <w:gridSpan w:val="2"/>
          </w:tcPr>
          <w:p w:rsidR="002971B7" w:rsidRPr="00210652" w:rsidRDefault="002971B7" w:rsidP="002971B7">
            <w:pPr>
              <w:pStyle w:val="tablesyntax"/>
              <w:rPr>
                <w:rFonts w:ascii="Times New Roman" w:hAnsi="Times New Roman"/>
              </w:rPr>
            </w:pPr>
            <w:r w:rsidRPr="00210652">
              <w:rPr>
                <w:rFonts w:ascii="Times New Roman" w:hAnsi="Times New Roman"/>
                <w:lang w:eastAsia="ko-KR"/>
              </w:rPr>
              <w:tab/>
            </w:r>
            <w:r w:rsidRPr="00210652">
              <w:rPr>
                <w:rFonts w:ascii="Times New Roman" w:hAnsi="Times New Roman"/>
              </w:rPr>
              <w:tab/>
              <w:t>}</w:t>
            </w:r>
          </w:p>
        </w:tc>
        <w:tc>
          <w:tcPr>
            <w:tcW w:w="1127" w:type="dxa"/>
            <w:gridSpan w:val="2"/>
          </w:tcPr>
          <w:p w:rsidR="002971B7" w:rsidRPr="00210652" w:rsidRDefault="002971B7" w:rsidP="002971B7">
            <w:pPr>
              <w:pStyle w:val="tablecell"/>
            </w:pPr>
          </w:p>
        </w:tc>
      </w:tr>
      <w:tr w:rsidR="002971B7" w:rsidRPr="00210652">
        <w:trPr>
          <w:gridAfter w:val="1"/>
          <w:cantSplit/>
          <w:jc w:val="center"/>
        </w:trPr>
        <w:tc>
          <w:tcPr>
            <w:tcW w:w="7110" w:type="dxa"/>
            <w:gridSpan w:val="2"/>
          </w:tcPr>
          <w:p w:rsidR="002971B7" w:rsidRPr="00210652" w:rsidRDefault="002971B7" w:rsidP="002971B7">
            <w:pPr>
              <w:pStyle w:val="tablesyntax"/>
              <w:rPr>
                <w:rFonts w:ascii="Times New Roman" w:hAnsi="Times New Roman"/>
              </w:rPr>
            </w:pPr>
            <w:r w:rsidRPr="00210652">
              <w:rPr>
                <w:rFonts w:ascii="Times New Roman" w:hAnsi="Times New Roman"/>
                <w:lang w:eastAsia="ko-KR"/>
              </w:rPr>
              <w:tab/>
            </w:r>
            <w:r w:rsidRPr="00210652">
              <w:rPr>
                <w:rFonts w:ascii="Times New Roman" w:hAnsi="Times New Roman"/>
              </w:rPr>
              <w:tab/>
            </w:r>
            <w:proofErr w:type="gramStart"/>
            <w:r w:rsidRPr="0064310D">
              <w:rPr>
                <w:rFonts w:ascii="Times New Roman" w:hAnsi="Times New Roman"/>
              </w:rPr>
              <w:t>ref</w:t>
            </w:r>
            <w:proofErr w:type="gramEnd"/>
            <w:r w:rsidRPr="0064310D">
              <w:rPr>
                <w:rFonts w:ascii="Times New Roman" w:hAnsi="Times New Roman"/>
              </w:rPr>
              <w:t>_pic_list_modification( )</w:t>
            </w:r>
          </w:p>
        </w:tc>
        <w:tc>
          <w:tcPr>
            <w:tcW w:w="1127" w:type="dxa"/>
            <w:gridSpan w:val="2"/>
          </w:tcPr>
          <w:p w:rsidR="002971B7" w:rsidRPr="00210652" w:rsidRDefault="002971B7" w:rsidP="002971B7">
            <w:pPr>
              <w:pStyle w:val="tablecell"/>
            </w:pPr>
          </w:p>
        </w:tc>
      </w:tr>
      <w:tr w:rsidR="002971B7" w:rsidRPr="00210652">
        <w:trPr>
          <w:gridAfter w:val="1"/>
          <w:cantSplit/>
          <w:jc w:val="center"/>
        </w:trPr>
        <w:tc>
          <w:tcPr>
            <w:tcW w:w="7110" w:type="dxa"/>
            <w:gridSpan w:val="2"/>
          </w:tcPr>
          <w:p w:rsidR="002971B7" w:rsidRPr="00210652" w:rsidRDefault="002971B7" w:rsidP="002971B7">
            <w:pPr>
              <w:pStyle w:val="tablesyntax"/>
              <w:rPr>
                <w:rFonts w:ascii="Times New Roman" w:hAnsi="Times New Roman"/>
                <w:lang w:eastAsia="ko-KR"/>
              </w:rPr>
            </w:pPr>
            <w:r w:rsidRPr="00210652">
              <w:rPr>
                <w:rFonts w:ascii="Times New Roman" w:hAnsi="Times New Roman"/>
                <w:lang w:eastAsia="ko-KR"/>
              </w:rPr>
              <w:tab/>
            </w:r>
            <w:r w:rsidRPr="00210652">
              <w:rPr>
                <w:rFonts w:ascii="Times New Roman" w:hAnsi="Times New Roman"/>
                <w:lang w:eastAsia="ko-KR"/>
              </w:rPr>
              <w:tab/>
            </w:r>
            <w:proofErr w:type="gramStart"/>
            <w:r w:rsidRPr="00210652">
              <w:rPr>
                <w:rFonts w:ascii="Times New Roman" w:hAnsi="Times New Roman"/>
                <w:lang w:eastAsia="ko-KR"/>
              </w:rPr>
              <w:t>ref</w:t>
            </w:r>
            <w:proofErr w:type="gramEnd"/>
            <w:r w:rsidRPr="00210652">
              <w:rPr>
                <w:rFonts w:ascii="Times New Roman" w:hAnsi="Times New Roman"/>
                <w:lang w:eastAsia="ko-KR"/>
              </w:rPr>
              <w:t>_pic_list_combination( )</w:t>
            </w:r>
          </w:p>
        </w:tc>
        <w:tc>
          <w:tcPr>
            <w:tcW w:w="1127" w:type="dxa"/>
            <w:gridSpan w:val="2"/>
          </w:tcPr>
          <w:p w:rsidR="002971B7" w:rsidRPr="00210652" w:rsidRDefault="002971B7" w:rsidP="002971B7">
            <w:pPr>
              <w:pStyle w:val="tablecell"/>
            </w:pPr>
          </w:p>
        </w:tc>
      </w:tr>
      <w:tr w:rsidR="002971B7" w:rsidRPr="00210652">
        <w:trPr>
          <w:gridAfter w:val="1"/>
          <w:cantSplit/>
          <w:jc w:val="center"/>
        </w:trPr>
        <w:tc>
          <w:tcPr>
            <w:tcW w:w="7110" w:type="dxa"/>
            <w:gridSpan w:val="2"/>
          </w:tcPr>
          <w:p w:rsidR="002971B7" w:rsidRPr="00210652" w:rsidRDefault="002971B7" w:rsidP="002971B7">
            <w:pPr>
              <w:pStyle w:val="tablesyntax"/>
              <w:rPr>
                <w:rFonts w:ascii="Times New Roman" w:hAnsi="Times New Roman"/>
                <w:lang w:eastAsia="ko-KR"/>
              </w:rPr>
            </w:pPr>
            <w:r w:rsidRPr="00210652">
              <w:rPr>
                <w:rFonts w:ascii="Times New Roman" w:hAnsi="Times New Roman"/>
                <w:lang w:eastAsia="ko-KR"/>
              </w:rPr>
              <w:tab/>
              <w:t>}</w:t>
            </w:r>
          </w:p>
        </w:tc>
        <w:tc>
          <w:tcPr>
            <w:tcW w:w="1127" w:type="dxa"/>
            <w:gridSpan w:val="2"/>
          </w:tcPr>
          <w:p w:rsidR="002971B7" w:rsidRPr="00210652" w:rsidRDefault="002971B7" w:rsidP="002971B7">
            <w:pPr>
              <w:pStyle w:val="tablecell"/>
            </w:pPr>
          </w:p>
        </w:tc>
      </w:tr>
      <w:tr w:rsidR="002971B7" w:rsidRPr="00210652">
        <w:trPr>
          <w:gridAfter w:val="1"/>
          <w:cantSplit/>
          <w:jc w:val="center"/>
        </w:trPr>
        <w:tc>
          <w:tcPr>
            <w:tcW w:w="7110" w:type="dxa"/>
            <w:gridSpan w:val="2"/>
          </w:tcPr>
          <w:p w:rsidR="002971B7" w:rsidRPr="00210652" w:rsidRDefault="002971B7" w:rsidP="002971B7">
            <w:pPr>
              <w:pStyle w:val="tablesyntax"/>
              <w:rPr>
                <w:rFonts w:ascii="Times New Roman" w:hAnsi="Times New Roman"/>
                <w:lang w:eastAsia="ko-KR"/>
              </w:rPr>
            </w:pPr>
            <w:r>
              <w:rPr>
                <w:rFonts w:ascii="Times New Roman" w:hAnsi="Times New Roman"/>
              </w:rPr>
              <w:tab/>
            </w:r>
            <w:proofErr w:type="gramStart"/>
            <w:r w:rsidRPr="006745D2">
              <w:rPr>
                <w:rFonts w:ascii="Times New Roman" w:hAnsi="Times New Roman"/>
              </w:rPr>
              <w:t>if</w:t>
            </w:r>
            <w:proofErr w:type="gramEnd"/>
            <w:r w:rsidRPr="006745D2">
              <w:rPr>
                <w:rFonts w:ascii="Times New Roman" w:hAnsi="Times New Roman"/>
              </w:rPr>
              <w:t>(</w:t>
            </w:r>
            <w:r>
              <w:rPr>
                <w:rFonts w:ascii="Times New Roman" w:hAnsi="Times New Roman"/>
              </w:rPr>
              <w:t xml:space="preserve"> </w:t>
            </w:r>
            <w:r w:rsidRPr="006745D2">
              <w:rPr>
                <w:rFonts w:ascii="Times New Roman" w:hAnsi="Times New Roman"/>
              </w:rPr>
              <w:t>slice_type  !=  I</w:t>
            </w:r>
            <w:r>
              <w:rPr>
                <w:rFonts w:ascii="Times New Roman" w:hAnsi="Times New Roman"/>
              </w:rPr>
              <w:t xml:space="preserve"> </w:t>
            </w:r>
            <w:r w:rsidRPr="006745D2">
              <w:rPr>
                <w:rFonts w:ascii="Times New Roman" w:hAnsi="Times New Roman"/>
              </w:rPr>
              <w:t>)</w:t>
            </w:r>
          </w:p>
        </w:tc>
        <w:tc>
          <w:tcPr>
            <w:tcW w:w="1127" w:type="dxa"/>
            <w:gridSpan w:val="2"/>
          </w:tcPr>
          <w:p w:rsidR="002971B7" w:rsidRPr="00210652" w:rsidRDefault="002971B7" w:rsidP="002971B7">
            <w:pPr>
              <w:pStyle w:val="tablecell"/>
            </w:pPr>
          </w:p>
        </w:tc>
      </w:tr>
      <w:tr w:rsidR="002971B7" w:rsidRPr="00210652">
        <w:trPr>
          <w:gridAfter w:val="1"/>
          <w:cantSplit/>
          <w:jc w:val="center"/>
        </w:trPr>
        <w:tc>
          <w:tcPr>
            <w:tcW w:w="7110" w:type="dxa"/>
            <w:gridSpan w:val="2"/>
          </w:tcPr>
          <w:p w:rsidR="002971B7" w:rsidRPr="00210652" w:rsidRDefault="002971B7" w:rsidP="002971B7">
            <w:pPr>
              <w:pStyle w:val="tablesyntax"/>
              <w:rPr>
                <w:rFonts w:ascii="Times New Roman" w:hAnsi="Times New Roman"/>
                <w:lang w:eastAsia="ko-KR"/>
              </w:rPr>
            </w:pPr>
            <w:r w:rsidRPr="006745D2">
              <w:rPr>
                <w:rFonts w:ascii="Times New Roman" w:hAnsi="Times New Roman"/>
                <w:lang w:eastAsia="ko-KR"/>
              </w:rPr>
              <w:tab/>
            </w:r>
            <w:r w:rsidRPr="006745D2">
              <w:rPr>
                <w:rFonts w:ascii="Times New Roman" w:hAnsi="Times New Roman"/>
              </w:rPr>
              <w:tab/>
            </w:r>
            <w:proofErr w:type="gramStart"/>
            <w:r w:rsidRPr="006745D2">
              <w:rPr>
                <w:rFonts w:ascii="Times New Roman" w:hAnsi="Times New Roman"/>
                <w:b/>
              </w:rPr>
              <w:t>cabac</w:t>
            </w:r>
            <w:proofErr w:type="gramEnd"/>
            <w:r w:rsidRPr="006745D2">
              <w:rPr>
                <w:rFonts w:ascii="Times New Roman" w:hAnsi="Times New Roman"/>
                <w:b/>
              </w:rPr>
              <w:t>_init_idc</w:t>
            </w:r>
          </w:p>
        </w:tc>
        <w:tc>
          <w:tcPr>
            <w:tcW w:w="1127" w:type="dxa"/>
            <w:gridSpan w:val="2"/>
          </w:tcPr>
          <w:p w:rsidR="002971B7" w:rsidRPr="00210652" w:rsidRDefault="002971B7" w:rsidP="002971B7">
            <w:pPr>
              <w:pStyle w:val="tablecell"/>
            </w:pPr>
            <w:proofErr w:type="gramStart"/>
            <w:r w:rsidRPr="006745D2">
              <w:t>ue</w:t>
            </w:r>
            <w:proofErr w:type="gramEnd"/>
            <w:r w:rsidRPr="006745D2">
              <w:t>(v)</w:t>
            </w:r>
          </w:p>
        </w:tc>
      </w:tr>
      <w:tr w:rsidR="002971B7" w:rsidRPr="00210652">
        <w:trPr>
          <w:gridAfter w:val="1"/>
          <w:cantSplit/>
          <w:jc w:val="center"/>
        </w:trPr>
        <w:tc>
          <w:tcPr>
            <w:tcW w:w="7110" w:type="dxa"/>
            <w:gridSpan w:val="2"/>
          </w:tcPr>
          <w:p w:rsidR="002971B7" w:rsidRPr="00210652" w:rsidRDefault="002971B7" w:rsidP="002971B7">
            <w:pPr>
              <w:pStyle w:val="tablesyntax"/>
              <w:rPr>
                <w:rFonts w:ascii="Times New Roman" w:hAnsi="Times New Roman"/>
                <w:lang w:eastAsia="ko-KR"/>
              </w:rPr>
            </w:pPr>
            <w:r w:rsidRPr="00210652">
              <w:rPr>
                <w:rFonts w:ascii="Times New Roman" w:hAnsi="Times New Roman"/>
                <w:lang w:eastAsia="ko-KR"/>
              </w:rPr>
              <w:tab/>
            </w:r>
            <w:proofErr w:type="gramStart"/>
            <w:r w:rsidRPr="00210652">
              <w:rPr>
                <w:rFonts w:ascii="Times New Roman" w:hAnsi="Times New Roman"/>
                <w:lang w:eastAsia="ko-KR"/>
              </w:rPr>
              <w:t>if</w:t>
            </w:r>
            <w:proofErr w:type="gramEnd"/>
            <w:r w:rsidRPr="00210652">
              <w:rPr>
                <w:rFonts w:ascii="Times New Roman" w:hAnsi="Times New Roman"/>
                <w:lang w:eastAsia="ko-KR"/>
              </w:rPr>
              <w:t>( !</w:t>
            </w:r>
            <w:r>
              <w:rPr>
                <w:rFonts w:ascii="Times New Roman" w:hAnsi="Times New Roman"/>
                <w:lang w:eastAsia="ko-KR"/>
              </w:rPr>
              <w:t>entropy</w:t>
            </w:r>
            <w:r w:rsidRPr="00210652">
              <w:rPr>
                <w:rFonts w:ascii="Times New Roman" w:hAnsi="Times New Roman"/>
                <w:lang w:eastAsia="ko-KR"/>
              </w:rPr>
              <w:t>_slice_flag ) {</w:t>
            </w:r>
          </w:p>
        </w:tc>
        <w:tc>
          <w:tcPr>
            <w:tcW w:w="1127" w:type="dxa"/>
            <w:gridSpan w:val="2"/>
          </w:tcPr>
          <w:p w:rsidR="002971B7" w:rsidRPr="00210652" w:rsidRDefault="002971B7" w:rsidP="002971B7">
            <w:pPr>
              <w:pStyle w:val="tablecell"/>
            </w:pPr>
          </w:p>
        </w:tc>
      </w:tr>
      <w:tr w:rsidR="002971B7" w:rsidRPr="00210652">
        <w:trPr>
          <w:gridAfter w:val="1"/>
          <w:cantSplit/>
          <w:jc w:val="center"/>
        </w:trPr>
        <w:tc>
          <w:tcPr>
            <w:tcW w:w="7110" w:type="dxa"/>
            <w:gridSpan w:val="2"/>
          </w:tcPr>
          <w:p w:rsidR="002971B7" w:rsidRPr="00210652" w:rsidRDefault="002971B7" w:rsidP="002971B7">
            <w:pPr>
              <w:pStyle w:val="tablesyntax"/>
              <w:rPr>
                <w:rFonts w:ascii="Times New Roman" w:hAnsi="Times New Roman"/>
              </w:rPr>
            </w:pPr>
            <w:r w:rsidRPr="00210652">
              <w:rPr>
                <w:rFonts w:ascii="Times New Roman" w:hAnsi="Times New Roman"/>
                <w:lang w:eastAsia="ko-KR"/>
              </w:rPr>
              <w:tab/>
            </w:r>
            <w:r w:rsidRPr="00210652">
              <w:rPr>
                <w:rFonts w:ascii="Times New Roman" w:hAnsi="Times New Roman"/>
              </w:rPr>
              <w:tab/>
            </w:r>
            <w:proofErr w:type="gramStart"/>
            <w:r w:rsidRPr="004A059D">
              <w:rPr>
                <w:rFonts w:ascii="Times New Roman" w:hAnsi="Times New Roman"/>
                <w:b/>
              </w:rPr>
              <w:t>slice</w:t>
            </w:r>
            <w:proofErr w:type="gramEnd"/>
            <w:r w:rsidRPr="004A059D">
              <w:rPr>
                <w:rFonts w:ascii="Times New Roman" w:hAnsi="Times New Roman"/>
                <w:b/>
              </w:rPr>
              <w:t>_qp_</w:t>
            </w:r>
            <w:r w:rsidRPr="004A059D">
              <w:rPr>
                <w:rFonts w:ascii="Times New Roman" w:hAnsi="Times New Roman"/>
                <w:b/>
                <w:lang w:eastAsia="ja-JP"/>
              </w:rPr>
              <w:t>delta</w:t>
            </w:r>
          </w:p>
        </w:tc>
        <w:tc>
          <w:tcPr>
            <w:tcW w:w="1127" w:type="dxa"/>
            <w:gridSpan w:val="2"/>
          </w:tcPr>
          <w:p w:rsidR="002971B7" w:rsidRPr="00210652" w:rsidRDefault="002971B7" w:rsidP="002971B7">
            <w:pPr>
              <w:pStyle w:val="tablecell"/>
            </w:pPr>
            <w:proofErr w:type="gramStart"/>
            <w:r w:rsidRPr="00210652">
              <w:t>se</w:t>
            </w:r>
            <w:proofErr w:type="gramEnd"/>
            <w:r w:rsidRPr="00210652">
              <w:t>(v)</w:t>
            </w:r>
          </w:p>
        </w:tc>
      </w:tr>
      <w:tr w:rsidR="002971B7" w:rsidRPr="00210652">
        <w:trPr>
          <w:gridAfter w:val="1"/>
          <w:cantSplit/>
          <w:jc w:val="center"/>
        </w:trPr>
        <w:tc>
          <w:tcPr>
            <w:tcW w:w="7110" w:type="dxa"/>
            <w:gridSpan w:val="2"/>
          </w:tcPr>
          <w:p w:rsidR="002971B7" w:rsidRPr="006419D3" w:rsidRDefault="002971B7" w:rsidP="002971B7">
            <w:pPr>
              <w:pStyle w:val="tablesyntax"/>
              <w:rPr>
                <w:rFonts w:ascii="Times New Roman" w:hAnsi="Times New Roman"/>
                <w:b/>
                <w:bCs/>
                <w:lang w:eastAsia="ko-KR"/>
              </w:rPr>
            </w:pPr>
            <w:r>
              <w:rPr>
                <w:rFonts w:ascii="Times New Roman" w:hAnsi="Times New Roman"/>
                <w:bCs/>
                <w:lang w:eastAsia="ko-KR"/>
              </w:rPr>
              <w:tab/>
            </w:r>
            <w:r>
              <w:rPr>
                <w:rFonts w:ascii="Times New Roman" w:hAnsi="Times New Roman" w:hint="eastAsia"/>
                <w:bCs/>
                <w:lang w:eastAsia="ko-KR"/>
              </w:rPr>
              <w:tab/>
            </w:r>
            <w:proofErr w:type="gramStart"/>
            <w:r w:rsidRPr="006419D3">
              <w:rPr>
                <w:rFonts w:ascii="Times New Roman" w:hAnsi="Times New Roman" w:hint="eastAsia"/>
                <w:b/>
                <w:bCs/>
                <w:lang w:eastAsia="ko-KR"/>
              </w:rPr>
              <w:t>inherit</w:t>
            </w:r>
            <w:proofErr w:type="gramEnd"/>
            <w:r w:rsidRPr="006419D3">
              <w:rPr>
                <w:rFonts w:ascii="Times New Roman" w:hAnsi="Times New Roman" w:hint="eastAsia"/>
                <w:b/>
                <w:bCs/>
                <w:lang w:eastAsia="ko-KR"/>
              </w:rPr>
              <w:t>_dbl_params_from_APS_flag</w:t>
            </w:r>
          </w:p>
        </w:tc>
        <w:tc>
          <w:tcPr>
            <w:tcW w:w="1127" w:type="dxa"/>
            <w:gridSpan w:val="2"/>
          </w:tcPr>
          <w:p w:rsidR="002971B7" w:rsidRPr="00210652" w:rsidRDefault="002971B7" w:rsidP="002971B7">
            <w:pPr>
              <w:pStyle w:val="tablecell"/>
              <w:rPr>
                <w:lang w:eastAsia="ko-KR"/>
              </w:rPr>
            </w:pPr>
            <w:proofErr w:type="gramStart"/>
            <w:r>
              <w:rPr>
                <w:rFonts w:hint="eastAsia"/>
                <w:lang w:eastAsia="ko-KR"/>
              </w:rPr>
              <w:t>u</w:t>
            </w:r>
            <w:proofErr w:type="gramEnd"/>
            <w:r>
              <w:rPr>
                <w:rFonts w:hint="eastAsia"/>
                <w:lang w:eastAsia="ko-KR"/>
              </w:rPr>
              <w:t>(1)</w:t>
            </w:r>
          </w:p>
        </w:tc>
      </w:tr>
      <w:tr w:rsidR="002971B7" w:rsidRPr="00210652">
        <w:trPr>
          <w:gridAfter w:val="1"/>
          <w:cantSplit/>
          <w:jc w:val="center"/>
        </w:trPr>
        <w:tc>
          <w:tcPr>
            <w:tcW w:w="7110" w:type="dxa"/>
            <w:gridSpan w:val="2"/>
          </w:tcPr>
          <w:p w:rsidR="002971B7" w:rsidRDefault="002971B7" w:rsidP="002971B7">
            <w:pPr>
              <w:pStyle w:val="tablesyntax"/>
              <w:rPr>
                <w:rFonts w:ascii="Times New Roman" w:hAnsi="Times New Roman"/>
                <w:bCs/>
                <w:lang w:eastAsia="ko-KR"/>
              </w:rPr>
            </w:pPr>
            <w:r>
              <w:rPr>
                <w:rFonts w:ascii="Times New Roman" w:hAnsi="Times New Roman" w:hint="eastAsia"/>
                <w:bCs/>
                <w:lang w:eastAsia="ko-KR"/>
              </w:rPr>
              <w:tab/>
            </w:r>
            <w:r>
              <w:rPr>
                <w:rFonts w:ascii="Times New Roman" w:hAnsi="Times New Roman"/>
                <w:bCs/>
                <w:lang w:eastAsia="ko-KR"/>
              </w:rPr>
              <w:tab/>
            </w:r>
            <w:proofErr w:type="gramStart"/>
            <w:r>
              <w:rPr>
                <w:rFonts w:ascii="Times New Roman" w:hAnsi="Times New Roman" w:hint="eastAsia"/>
                <w:bCs/>
                <w:lang w:eastAsia="ko-KR"/>
              </w:rPr>
              <w:t>if</w:t>
            </w:r>
            <w:proofErr w:type="gramEnd"/>
            <w:r>
              <w:rPr>
                <w:rFonts w:ascii="Times New Roman" w:hAnsi="Times New Roman" w:hint="eastAsia"/>
                <w:bCs/>
                <w:lang w:eastAsia="ko-KR"/>
              </w:rPr>
              <w:t xml:space="preserve"> ( !inherit_dbl_params_from_APS_flag ) {</w:t>
            </w:r>
          </w:p>
        </w:tc>
        <w:tc>
          <w:tcPr>
            <w:tcW w:w="1127" w:type="dxa"/>
            <w:gridSpan w:val="2"/>
          </w:tcPr>
          <w:p w:rsidR="002971B7" w:rsidRDefault="002971B7" w:rsidP="002971B7">
            <w:pPr>
              <w:pStyle w:val="tablecell"/>
              <w:rPr>
                <w:lang w:eastAsia="ko-KR"/>
              </w:rPr>
            </w:pPr>
          </w:p>
        </w:tc>
      </w:tr>
      <w:tr w:rsidR="002971B7" w:rsidRPr="00210652">
        <w:trPr>
          <w:gridAfter w:val="1"/>
          <w:cantSplit/>
          <w:jc w:val="center"/>
        </w:trPr>
        <w:tc>
          <w:tcPr>
            <w:tcW w:w="7110" w:type="dxa"/>
            <w:gridSpan w:val="2"/>
          </w:tcPr>
          <w:p w:rsidR="002971B7" w:rsidRPr="002A0A59" w:rsidRDefault="002971B7" w:rsidP="002971B7">
            <w:pPr>
              <w:pStyle w:val="tablesyntax"/>
              <w:keepNext w:val="0"/>
              <w:keepLines w:val="0"/>
              <w:rPr>
                <w:rFonts w:ascii="Times New Roman" w:hAnsi="Times New Roman"/>
                <w:b/>
                <w:bCs/>
              </w:rPr>
            </w:pPr>
            <w:r w:rsidRPr="002A0A59">
              <w:rPr>
                <w:rFonts w:ascii="Times New Roman" w:hAnsi="Times New Roman"/>
                <w:lang w:eastAsia="ko-KR"/>
              </w:rPr>
              <w:tab/>
            </w:r>
            <w:r w:rsidRPr="002A0A59">
              <w:rPr>
                <w:rFonts w:ascii="Times New Roman" w:hAnsi="Times New Roman"/>
              </w:rPr>
              <w:tab/>
            </w:r>
            <w:r>
              <w:rPr>
                <w:rFonts w:ascii="Times New Roman" w:hAnsi="Times New Roman" w:hint="eastAsia"/>
                <w:lang w:eastAsia="ko-KR"/>
              </w:rPr>
              <w:tab/>
            </w:r>
            <w:r w:rsidRPr="002A0A59">
              <w:rPr>
                <w:rFonts w:ascii="Times New Roman" w:hAnsi="Times New Roman"/>
                <w:b/>
                <w:bCs/>
              </w:rPr>
              <w:t>Disable_deblocking_filter_</w:t>
            </w:r>
            <w:r>
              <w:rPr>
                <w:rFonts w:ascii="Times New Roman" w:hAnsi="Times New Roman"/>
                <w:b/>
                <w:bCs/>
              </w:rPr>
              <w:t>flag</w:t>
            </w:r>
          </w:p>
        </w:tc>
        <w:tc>
          <w:tcPr>
            <w:tcW w:w="1127" w:type="dxa"/>
            <w:gridSpan w:val="2"/>
          </w:tcPr>
          <w:p w:rsidR="002971B7" w:rsidRPr="00210652" w:rsidRDefault="002971B7" w:rsidP="002971B7">
            <w:pPr>
              <w:pStyle w:val="tablecell"/>
            </w:pPr>
            <w:proofErr w:type="gramStart"/>
            <w:r>
              <w:t>u</w:t>
            </w:r>
            <w:proofErr w:type="gramEnd"/>
            <w:r>
              <w:t>(1)</w:t>
            </w:r>
          </w:p>
        </w:tc>
      </w:tr>
      <w:tr w:rsidR="002971B7" w:rsidRPr="00210652">
        <w:trPr>
          <w:gridAfter w:val="1"/>
          <w:cantSplit/>
          <w:jc w:val="center"/>
        </w:trPr>
        <w:tc>
          <w:tcPr>
            <w:tcW w:w="7110" w:type="dxa"/>
            <w:gridSpan w:val="2"/>
          </w:tcPr>
          <w:p w:rsidR="002971B7" w:rsidRPr="002A0A59" w:rsidRDefault="002971B7" w:rsidP="002971B7">
            <w:pPr>
              <w:pStyle w:val="tablesyntax"/>
              <w:keepNext w:val="0"/>
              <w:keepLines w:val="0"/>
              <w:rPr>
                <w:rFonts w:ascii="Times New Roman" w:hAnsi="Times New Roman"/>
                <w:lang w:eastAsia="ko-KR"/>
              </w:rPr>
            </w:pP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proofErr w:type="gramStart"/>
            <w:r>
              <w:rPr>
                <w:rFonts w:ascii="Times New Roman" w:hAnsi="Times New Roman" w:hint="eastAsia"/>
                <w:lang w:eastAsia="ko-KR"/>
              </w:rPr>
              <w:t>if</w:t>
            </w:r>
            <w:proofErr w:type="gramEnd"/>
            <w:r>
              <w:rPr>
                <w:rFonts w:ascii="Times New Roman" w:hAnsi="Times New Roman" w:hint="eastAsia"/>
                <w:lang w:eastAsia="ko-KR"/>
              </w:rPr>
              <w:t xml:space="preserve"> ( !disable_deblocking_filter_flag ) {</w:t>
            </w:r>
          </w:p>
        </w:tc>
        <w:tc>
          <w:tcPr>
            <w:tcW w:w="1127" w:type="dxa"/>
            <w:gridSpan w:val="2"/>
          </w:tcPr>
          <w:p w:rsidR="002971B7" w:rsidRDefault="002971B7" w:rsidP="002971B7">
            <w:pPr>
              <w:pStyle w:val="tablecell"/>
            </w:pPr>
          </w:p>
        </w:tc>
      </w:tr>
      <w:tr w:rsidR="002971B7" w:rsidRPr="00210652">
        <w:trPr>
          <w:gridAfter w:val="1"/>
          <w:cantSplit/>
          <w:jc w:val="center"/>
        </w:trPr>
        <w:tc>
          <w:tcPr>
            <w:tcW w:w="7110" w:type="dxa"/>
            <w:gridSpan w:val="2"/>
          </w:tcPr>
          <w:p w:rsidR="002971B7" w:rsidRPr="002A0A59" w:rsidRDefault="002971B7" w:rsidP="002971B7">
            <w:pPr>
              <w:pStyle w:val="tablesyntax"/>
              <w:keepNext w:val="0"/>
              <w:keepLines w:val="0"/>
              <w:rPr>
                <w:rFonts w:ascii="Times New Roman" w:hAnsi="Times New Roman"/>
                <w:lang w:eastAsia="ko-KR"/>
              </w:rPr>
            </w:pP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proofErr w:type="gramStart"/>
            <w:r>
              <w:rPr>
                <w:rFonts w:ascii="Times New Roman" w:hAnsi="Times New Roman" w:hint="eastAsia"/>
                <w:lang w:eastAsia="ko-KR"/>
              </w:rPr>
              <w:t>beta</w:t>
            </w:r>
            <w:proofErr w:type="gramEnd"/>
            <w:r>
              <w:rPr>
                <w:rFonts w:ascii="Times New Roman" w:hAnsi="Times New Roman" w:hint="eastAsia"/>
                <w:lang w:eastAsia="ko-KR"/>
              </w:rPr>
              <w:t>_offset_div2</w:t>
            </w:r>
          </w:p>
        </w:tc>
        <w:tc>
          <w:tcPr>
            <w:tcW w:w="1127" w:type="dxa"/>
            <w:gridSpan w:val="2"/>
          </w:tcPr>
          <w:p w:rsidR="002971B7" w:rsidRDefault="002971B7" w:rsidP="002971B7">
            <w:pPr>
              <w:pStyle w:val="tablecell"/>
              <w:rPr>
                <w:lang w:eastAsia="ko-KR"/>
              </w:rPr>
            </w:pPr>
            <w:proofErr w:type="gramStart"/>
            <w:r>
              <w:rPr>
                <w:rFonts w:hint="eastAsia"/>
                <w:lang w:eastAsia="ko-KR"/>
              </w:rPr>
              <w:t>se</w:t>
            </w:r>
            <w:proofErr w:type="gramEnd"/>
            <w:r>
              <w:rPr>
                <w:rFonts w:hint="eastAsia"/>
                <w:lang w:eastAsia="ko-KR"/>
              </w:rPr>
              <w:t>(v)</w:t>
            </w:r>
          </w:p>
        </w:tc>
      </w:tr>
      <w:tr w:rsidR="002971B7" w:rsidRPr="00210652">
        <w:trPr>
          <w:gridAfter w:val="1"/>
          <w:cantSplit/>
          <w:jc w:val="center"/>
        </w:trPr>
        <w:tc>
          <w:tcPr>
            <w:tcW w:w="7110" w:type="dxa"/>
            <w:gridSpan w:val="2"/>
          </w:tcPr>
          <w:p w:rsidR="002971B7" w:rsidRPr="002A0A59" w:rsidRDefault="002971B7" w:rsidP="002971B7">
            <w:pPr>
              <w:pStyle w:val="tablesyntax"/>
              <w:keepNext w:val="0"/>
              <w:keepLines w:val="0"/>
              <w:rPr>
                <w:rFonts w:ascii="Times New Roman" w:hAnsi="Times New Roman"/>
                <w:lang w:eastAsia="ko-KR"/>
              </w:rPr>
            </w:pP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proofErr w:type="gramStart"/>
            <w:r>
              <w:rPr>
                <w:rFonts w:ascii="Times New Roman" w:hAnsi="Times New Roman" w:hint="eastAsia"/>
                <w:lang w:eastAsia="ko-KR"/>
              </w:rPr>
              <w:t>tc</w:t>
            </w:r>
            <w:proofErr w:type="gramEnd"/>
            <w:r>
              <w:rPr>
                <w:rFonts w:ascii="Times New Roman" w:hAnsi="Times New Roman" w:hint="eastAsia"/>
                <w:lang w:eastAsia="ko-KR"/>
              </w:rPr>
              <w:t>_offset_div2</w:t>
            </w:r>
          </w:p>
        </w:tc>
        <w:tc>
          <w:tcPr>
            <w:tcW w:w="1127" w:type="dxa"/>
            <w:gridSpan w:val="2"/>
          </w:tcPr>
          <w:p w:rsidR="002971B7" w:rsidRDefault="002971B7" w:rsidP="002971B7">
            <w:pPr>
              <w:pStyle w:val="tablecell"/>
              <w:rPr>
                <w:lang w:eastAsia="ko-KR"/>
              </w:rPr>
            </w:pPr>
            <w:proofErr w:type="gramStart"/>
            <w:r>
              <w:rPr>
                <w:rFonts w:hint="eastAsia"/>
                <w:lang w:eastAsia="ko-KR"/>
              </w:rPr>
              <w:t>se</w:t>
            </w:r>
            <w:proofErr w:type="gramEnd"/>
            <w:r>
              <w:rPr>
                <w:rFonts w:hint="eastAsia"/>
                <w:lang w:eastAsia="ko-KR"/>
              </w:rPr>
              <w:t>(v)</w:t>
            </w:r>
          </w:p>
        </w:tc>
      </w:tr>
      <w:tr w:rsidR="002971B7" w:rsidRPr="00210652">
        <w:trPr>
          <w:gridAfter w:val="1"/>
          <w:cantSplit/>
          <w:jc w:val="center"/>
        </w:trPr>
        <w:tc>
          <w:tcPr>
            <w:tcW w:w="7110" w:type="dxa"/>
            <w:gridSpan w:val="2"/>
          </w:tcPr>
          <w:p w:rsidR="002971B7" w:rsidRPr="002A0A59" w:rsidRDefault="002971B7" w:rsidP="002971B7">
            <w:pPr>
              <w:pStyle w:val="tablesyntax"/>
              <w:keepNext w:val="0"/>
              <w:keepLines w:val="0"/>
              <w:rPr>
                <w:rFonts w:ascii="Times New Roman" w:hAnsi="Times New Roman"/>
                <w:lang w:eastAsia="ko-KR"/>
              </w:rPr>
            </w:pP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t>}</w:t>
            </w:r>
          </w:p>
        </w:tc>
        <w:tc>
          <w:tcPr>
            <w:tcW w:w="1127" w:type="dxa"/>
            <w:gridSpan w:val="2"/>
          </w:tcPr>
          <w:p w:rsidR="002971B7" w:rsidRDefault="002971B7" w:rsidP="002971B7">
            <w:pPr>
              <w:pStyle w:val="tablecell"/>
            </w:pPr>
          </w:p>
        </w:tc>
      </w:tr>
      <w:tr w:rsidR="002971B7" w:rsidRPr="00210652">
        <w:trPr>
          <w:gridAfter w:val="1"/>
          <w:cantSplit/>
          <w:jc w:val="center"/>
        </w:trPr>
        <w:tc>
          <w:tcPr>
            <w:tcW w:w="7110" w:type="dxa"/>
            <w:gridSpan w:val="2"/>
          </w:tcPr>
          <w:p w:rsidR="002971B7" w:rsidRDefault="002971B7" w:rsidP="002971B7">
            <w:pPr>
              <w:pStyle w:val="tablesyntax"/>
              <w:keepNext w:val="0"/>
              <w:keepLines w:val="0"/>
              <w:rPr>
                <w:rFonts w:ascii="Times New Roman" w:hAnsi="Times New Roman"/>
                <w:lang w:eastAsia="ko-KR"/>
              </w:rPr>
            </w:pPr>
            <w:r>
              <w:rPr>
                <w:rFonts w:ascii="Times New Roman" w:hAnsi="Times New Roman"/>
                <w:lang w:eastAsia="ko-KR"/>
              </w:rPr>
              <w:tab/>
            </w:r>
            <w:r>
              <w:rPr>
                <w:rFonts w:ascii="Times New Roman" w:hAnsi="Times New Roman" w:hint="eastAsia"/>
                <w:lang w:eastAsia="ko-KR"/>
              </w:rPr>
              <w:tab/>
              <w:t>}</w:t>
            </w:r>
          </w:p>
        </w:tc>
        <w:tc>
          <w:tcPr>
            <w:tcW w:w="1127" w:type="dxa"/>
            <w:gridSpan w:val="2"/>
          </w:tcPr>
          <w:p w:rsidR="002971B7" w:rsidRDefault="002971B7" w:rsidP="002971B7">
            <w:pPr>
              <w:pStyle w:val="tablecell"/>
            </w:pPr>
          </w:p>
        </w:tc>
      </w:tr>
      <w:tr w:rsidR="002971B7" w:rsidRPr="00210652">
        <w:trPr>
          <w:gridAfter w:val="1"/>
          <w:cantSplit/>
          <w:jc w:val="center"/>
        </w:trPr>
        <w:tc>
          <w:tcPr>
            <w:tcW w:w="7110" w:type="dxa"/>
            <w:gridSpan w:val="2"/>
          </w:tcPr>
          <w:p w:rsidR="002971B7" w:rsidRPr="00210652" w:rsidRDefault="002971B7" w:rsidP="002971B7">
            <w:pPr>
              <w:pStyle w:val="tablesyntax"/>
              <w:rPr>
                <w:rFonts w:ascii="Times New Roman" w:hAnsi="Times New Roman"/>
                <w:lang w:eastAsia="ko-KR"/>
              </w:rPr>
            </w:pPr>
            <w:r w:rsidRPr="00210652">
              <w:rPr>
                <w:rFonts w:ascii="Times New Roman" w:hAnsi="Times New Roman"/>
                <w:lang w:eastAsia="ko-KR"/>
              </w:rPr>
              <w:tab/>
            </w:r>
            <w:r w:rsidRPr="00210652">
              <w:rPr>
                <w:rFonts w:ascii="Times New Roman" w:hAnsi="Times New Roman"/>
                <w:lang w:eastAsia="ko-KR"/>
              </w:rPr>
              <w:tab/>
            </w:r>
            <w:proofErr w:type="gramStart"/>
            <w:r w:rsidRPr="00210652">
              <w:rPr>
                <w:rFonts w:ascii="Times New Roman" w:hAnsi="Times New Roman"/>
                <w:lang w:eastAsia="ko-KR"/>
              </w:rPr>
              <w:t>if</w:t>
            </w:r>
            <w:proofErr w:type="gramEnd"/>
            <w:r w:rsidRPr="00210652">
              <w:rPr>
                <w:rFonts w:ascii="Times New Roman" w:hAnsi="Times New Roman"/>
                <w:lang w:eastAsia="ko-KR"/>
              </w:rPr>
              <w:t>( slice_type = = B )</w:t>
            </w:r>
          </w:p>
        </w:tc>
        <w:tc>
          <w:tcPr>
            <w:tcW w:w="1127" w:type="dxa"/>
            <w:gridSpan w:val="2"/>
          </w:tcPr>
          <w:p w:rsidR="002971B7" w:rsidRPr="00210652" w:rsidRDefault="002971B7" w:rsidP="002971B7">
            <w:pPr>
              <w:pStyle w:val="tablecell"/>
            </w:pPr>
          </w:p>
        </w:tc>
      </w:tr>
      <w:tr w:rsidR="002971B7" w:rsidRPr="00210652">
        <w:trPr>
          <w:gridAfter w:val="1"/>
          <w:cantSplit/>
          <w:jc w:val="center"/>
        </w:trPr>
        <w:tc>
          <w:tcPr>
            <w:tcW w:w="7110" w:type="dxa"/>
            <w:gridSpan w:val="2"/>
          </w:tcPr>
          <w:p w:rsidR="002971B7" w:rsidRPr="00210652" w:rsidRDefault="002971B7" w:rsidP="002971B7">
            <w:pPr>
              <w:pStyle w:val="tablesyntax"/>
              <w:rPr>
                <w:rFonts w:ascii="Times New Roman" w:hAnsi="Times New Roman"/>
                <w:b/>
                <w:lang w:eastAsia="ko-KR"/>
              </w:rPr>
            </w:pPr>
            <w:r w:rsidRPr="00210652">
              <w:rPr>
                <w:rFonts w:ascii="Times New Roman" w:hAnsi="Times New Roman"/>
                <w:lang w:eastAsia="ko-KR"/>
              </w:rPr>
              <w:tab/>
            </w:r>
            <w:r w:rsidRPr="00210652">
              <w:rPr>
                <w:rFonts w:ascii="Times New Roman" w:hAnsi="Times New Roman"/>
                <w:lang w:eastAsia="ko-KR"/>
              </w:rPr>
              <w:tab/>
            </w:r>
            <w:r w:rsidRPr="00210652">
              <w:rPr>
                <w:rFonts w:ascii="Times New Roman" w:hAnsi="Times New Roman"/>
                <w:lang w:eastAsia="ko-KR"/>
              </w:rPr>
              <w:tab/>
            </w:r>
            <w:proofErr w:type="gramStart"/>
            <w:r w:rsidRPr="00210652">
              <w:rPr>
                <w:rFonts w:ascii="Times New Roman" w:hAnsi="Times New Roman"/>
                <w:b/>
                <w:lang w:eastAsia="ko-KR"/>
              </w:rPr>
              <w:t>collocated</w:t>
            </w:r>
            <w:proofErr w:type="gramEnd"/>
            <w:r w:rsidRPr="00210652">
              <w:rPr>
                <w:rFonts w:ascii="Times New Roman" w:hAnsi="Times New Roman"/>
                <w:b/>
                <w:lang w:eastAsia="ko-KR"/>
              </w:rPr>
              <w:t>_from_l0_flag</w:t>
            </w:r>
          </w:p>
        </w:tc>
        <w:tc>
          <w:tcPr>
            <w:tcW w:w="1127" w:type="dxa"/>
            <w:gridSpan w:val="2"/>
          </w:tcPr>
          <w:p w:rsidR="002971B7" w:rsidRPr="00210652" w:rsidRDefault="002971B7" w:rsidP="002971B7">
            <w:pPr>
              <w:pStyle w:val="tablecell"/>
              <w:rPr>
                <w:lang w:eastAsia="ko-KR"/>
              </w:rPr>
            </w:pPr>
            <w:proofErr w:type="gramStart"/>
            <w:r w:rsidRPr="00210652">
              <w:rPr>
                <w:lang w:eastAsia="ko-KR"/>
              </w:rPr>
              <w:t>u</w:t>
            </w:r>
            <w:proofErr w:type="gramEnd"/>
            <w:r w:rsidRPr="00210652">
              <w:rPr>
                <w:lang w:eastAsia="ko-KR"/>
              </w:rPr>
              <w:t>(1)</w:t>
            </w:r>
          </w:p>
        </w:tc>
      </w:tr>
      <w:tr w:rsidR="002971B7" w:rsidRPr="00210652">
        <w:trPr>
          <w:gridAfter w:val="1"/>
          <w:cantSplit/>
          <w:jc w:val="center"/>
        </w:trPr>
        <w:tc>
          <w:tcPr>
            <w:tcW w:w="7110" w:type="dxa"/>
            <w:gridSpan w:val="2"/>
          </w:tcPr>
          <w:p w:rsidR="002971B7" w:rsidRPr="00E8461A" w:rsidRDefault="002971B7" w:rsidP="002971B7">
            <w:pPr>
              <w:pStyle w:val="tablesyntax"/>
              <w:rPr>
                <w:rFonts w:ascii="Times New Roman" w:hAnsi="Times New Roman"/>
                <w:lang w:eastAsia="ko-KR"/>
              </w:rPr>
            </w:pPr>
            <w:r w:rsidRPr="004C0B15">
              <w:tab/>
            </w:r>
            <w:r w:rsidRPr="004C0B15">
              <w:rPr>
                <w:rFonts w:hint="eastAsia"/>
                <w:lang w:val="en-US" w:eastAsia="ko-KR"/>
              </w:rPr>
              <w:tab/>
            </w:r>
            <w:proofErr w:type="gramStart"/>
            <w:r w:rsidRPr="004C0B15">
              <w:t>if</w:t>
            </w:r>
            <w:proofErr w:type="gramEnd"/>
            <w:r w:rsidRPr="004C0B15">
              <w:t xml:space="preserve">( ( weighted_pred_flag  &amp;&amp;   </w:t>
            </w:r>
            <w:r w:rsidRPr="004C0B15">
              <w:rPr>
                <w:lang w:eastAsia="ja-JP"/>
              </w:rPr>
              <w:t xml:space="preserve">slice_type </w:t>
            </w:r>
            <w:r w:rsidRPr="004C0B15">
              <w:t>= = P)  | |</w:t>
            </w:r>
            <w:r w:rsidRPr="004C0B15">
              <w:br/>
            </w:r>
            <w:r w:rsidRPr="004C0B15">
              <w:tab/>
            </w:r>
            <w:r w:rsidRPr="004C0B15">
              <w:tab/>
            </w:r>
            <w:r w:rsidRPr="004C0B15">
              <w:rPr>
                <w:rFonts w:hint="eastAsia"/>
                <w:lang w:val="en-US" w:eastAsia="ko-KR"/>
              </w:rPr>
              <w:tab/>
            </w:r>
            <w:r w:rsidRPr="004C0B15">
              <w:t xml:space="preserve"> ( weighted_bipred_idc  = =  1  &amp;&amp;  slice_type  = =  B ) )</w:t>
            </w:r>
          </w:p>
        </w:tc>
        <w:tc>
          <w:tcPr>
            <w:tcW w:w="1127" w:type="dxa"/>
            <w:gridSpan w:val="2"/>
          </w:tcPr>
          <w:p w:rsidR="002971B7" w:rsidRPr="00210652" w:rsidRDefault="002971B7" w:rsidP="002971B7">
            <w:pPr>
              <w:pStyle w:val="tablecell"/>
              <w:rPr>
                <w:lang w:eastAsia="ko-KR"/>
              </w:rPr>
            </w:pPr>
          </w:p>
        </w:tc>
      </w:tr>
      <w:tr w:rsidR="002971B7" w:rsidRPr="00210652">
        <w:trPr>
          <w:gridAfter w:val="1"/>
          <w:cantSplit/>
          <w:jc w:val="center"/>
        </w:trPr>
        <w:tc>
          <w:tcPr>
            <w:tcW w:w="7110" w:type="dxa"/>
            <w:gridSpan w:val="2"/>
          </w:tcPr>
          <w:p w:rsidR="002971B7" w:rsidRPr="00E8461A" w:rsidRDefault="002971B7" w:rsidP="002971B7">
            <w:pPr>
              <w:pStyle w:val="tablesyntax"/>
              <w:rPr>
                <w:rFonts w:ascii="Times New Roman" w:hAnsi="Times New Roman"/>
                <w:lang w:eastAsia="ko-KR"/>
              </w:rPr>
            </w:pPr>
            <w:r w:rsidRPr="004C0B15">
              <w:tab/>
            </w:r>
            <w:r w:rsidRPr="004C0B15">
              <w:tab/>
            </w:r>
            <w:r w:rsidRPr="004C0B15">
              <w:rPr>
                <w:rFonts w:hint="eastAsia"/>
                <w:lang w:val="en-US" w:eastAsia="ko-KR"/>
              </w:rPr>
              <w:tab/>
            </w:r>
            <w:proofErr w:type="gramStart"/>
            <w:r w:rsidRPr="004C0B15">
              <w:t>pred</w:t>
            </w:r>
            <w:proofErr w:type="gramEnd"/>
            <w:r w:rsidRPr="004C0B15">
              <w:t>_weight_table( )</w:t>
            </w:r>
          </w:p>
        </w:tc>
        <w:tc>
          <w:tcPr>
            <w:tcW w:w="1127" w:type="dxa"/>
            <w:gridSpan w:val="2"/>
          </w:tcPr>
          <w:p w:rsidR="002971B7" w:rsidRPr="00210652" w:rsidRDefault="002971B7" w:rsidP="002971B7">
            <w:pPr>
              <w:pStyle w:val="tablecell"/>
              <w:rPr>
                <w:lang w:eastAsia="ko-KR"/>
              </w:rPr>
            </w:pPr>
          </w:p>
        </w:tc>
      </w:tr>
      <w:tr w:rsidR="002971B7" w:rsidRPr="00210652">
        <w:trPr>
          <w:gridAfter w:val="1"/>
          <w:cantSplit/>
          <w:jc w:val="center"/>
        </w:trPr>
        <w:tc>
          <w:tcPr>
            <w:tcW w:w="7110" w:type="dxa"/>
            <w:gridSpan w:val="2"/>
          </w:tcPr>
          <w:p w:rsidR="002971B7" w:rsidRPr="00210652" w:rsidRDefault="002971B7" w:rsidP="002971B7">
            <w:pPr>
              <w:pStyle w:val="tablesyntax"/>
              <w:rPr>
                <w:rFonts w:ascii="Times New Roman" w:hAnsi="Times New Roman"/>
                <w:lang w:eastAsia="ko-KR"/>
              </w:rPr>
            </w:pPr>
            <w:r w:rsidRPr="00210652">
              <w:rPr>
                <w:rFonts w:ascii="Times New Roman" w:hAnsi="Times New Roman"/>
                <w:lang w:eastAsia="ko-KR"/>
              </w:rPr>
              <w:tab/>
              <w:t>}</w:t>
            </w:r>
          </w:p>
        </w:tc>
        <w:tc>
          <w:tcPr>
            <w:tcW w:w="1127" w:type="dxa"/>
            <w:gridSpan w:val="2"/>
          </w:tcPr>
          <w:p w:rsidR="002971B7" w:rsidRPr="00210652" w:rsidRDefault="002971B7" w:rsidP="002971B7">
            <w:pPr>
              <w:pStyle w:val="tablecell"/>
              <w:rPr>
                <w:lang w:eastAsia="ko-KR"/>
              </w:rPr>
            </w:pPr>
          </w:p>
        </w:tc>
      </w:tr>
      <w:tr w:rsidR="002971B7" w:rsidRPr="00210652">
        <w:trPr>
          <w:gridAfter w:val="1"/>
          <w:cantSplit/>
          <w:jc w:val="center"/>
        </w:trPr>
        <w:tc>
          <w:tcPr>
            <w:tcW w:w="7110" w:type="dxa"/>
            <w:gridSpan w:val="2"/>
          </w:tcPr>
          <w:p w:rsidR="002971B7" w:rsidRPr="00210652" w:rsidRDefault="002971B7" w:rsidP="002971B7">
            <w:pPr>
              <w:pStyle w:val="tablesyntax"/>
              <w:rPr>
                <w:rFonts w:ascii="Times New Roman" w:hAnsi="Times New Roman"/>
                <w:lang w:eastAsia="ko-KR"/>
              </w:rPr>
            </w:pPr>
            <w:r>
              <w:rPr>
                <w:rFonts w:ascii="Times New Roman" w:hAnsi="Times New Roman"/>
                <w:lang w:eastAsia="ko-KR"/>
              </w:rPr>
              <w:tab/>
            </w:r>
            <w:proofErr w:type="gramStart"/>
            <w:r>
              <w:rPr>
                <w:rFonts w:ascii="Times New Roman" w:hAnsi="Times New Roman"/>
                <w:lang w:eastAsia="ko-KR"/>
              </w:rPr>
              <w:t>if</w:t>
            </w:r>
            <w:proofErr w:type="gramEnd"/>
            <w:r>
              <w:rPr>
                <w:rFonts w:ascii="Times New Roman" w:hAnsi="Times New Roman"/>
                <w:lang w:eastAsia="ko-KR"/>
              </w:rPr>
              <w:t xml:space="preserve">( slice_type = = P | | slice_type = </w:t>
            </w:r>
            <w:r w:rsidRPr="00210652">
              <w:rPr>
                <w:rFonts w:ascii="Times New Roman" w:hAnsi="Times New Roman"/>
                <w:lang w:eastAsia="ko-KR"/>
              </w:rPr>
              <w:t>= B )</w:t>
            </w:r>
          </w:p>
        </w:tc>
        <w:tc>
          <w:tcPr>
            <w:tcW w:w="1127" w:type="dxa"/>
            <w:gridSpan w:val="2"/>
          </w:tcPr>
          <w:p w:rsidR="002971B7" w:rsidRPr="00210652" w:rsidRDefault="002971B7" w:rsidP="002971B7">
            <w:pPr>
              <w:pStyle w:val="tablecell"/>
              <w:rPr>
                <w:lang w:eastAsia="ko-KR"/>
              </w:rPr>
            </w:pPr>
          </w:p>
        </w:tc>
      </w:tr>
      <w:tr w:rsidR="002971B7" w:rsidRPr="00210652">
        <w:trPr>
          <w:gridAfter w:val="1"/>
          <w:cantSplit/>
          <w:jc w:val="center"/>
        </w:trPr>
        <w:tc>
          <w:tcPr>
            <w:tcW w:w="7110" w:type="dxa"/>
            <w:gridSpan w:val="2"/>
          </w:tcPr>
          <w:p w:rsidR="002971B7" w:rsidRPr="00AE247C" w:rsidRDefault="002971B7" w:rsidP="002971B7">
            <w:pPr>
              <w:pStyle w:val="tablesyntax"/>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rPr>
                <w:rFonts w:ascii="Times New Roman" w:hAnsi="Times New Roman"/>
                <w:b/>
                <w:lang w:val="pt-BR" w:eastAsia="ko-KR"/>
                <w:rPrChange w:id="217" w:author="JCTVC-F275" w:date="2012-02-03T23:59:00Z">
                  <w:rPr>
                    <w:rFonts w:ascii="Times New Roman" w:hAnsi="Times New Roman"/>
                    <w:b/>
                    <w:bCs/>
                    <w:sz w:val="18"/>
                    <w:szCs w:val="18"/>
                    <w:lang w:eastAsia="ko-KR"/>
                  </w:rPr>
                </w:rPrChange>
              </w:rPr>
            </w:pPr>
            <w:r>
              <w:rPr>
                <w:rFonts w:ascii="Times New Roman" w:hAnsi="Times New Roman"/>
                <w:lang w:eastAsia="ko-KR"/>
              </w:rPr>
              <w:tab/>
            </w:r>
            <w:r>
              <w:rPr>
                <w:rFonts w:ascii="Times New Roman" w:hAnsi="Times New Roman"/>
                <w:lang w:eastAsia="ko-KR"/>
              </w:rPr>
              <w:tab/>
            </w:r>
            <w:r w:rsidR="005D7E48" w:rsidRPr="005D7E48">
              <w:rPr>
                <w:rFonts w:ascii="Times New Roman" w:hAnsi="Times New Roman"/>
                <w:b/>
                <w:lang w:val="pt-BR" w:eastAsia="ko-KR"/>
                <w:rPrChange w:id="218" w:author="JCTVC-F275" w:date="2012-02-03T23:59:00Z">
                  <w:rPr>
                    <w:rFonts w:ascii="Times New Roman" w:hAnsi="Times New Roman"/>
                    <w:b/>
                    <w:lang w:eastAsia="ko-KR"/>
                  </w:rPr>
                </w:rPrChange>
              </w:rPr>
              <w:t>5_minus_max_num_merge_cand</w:t>
            </w:r>
          </w:p>
        </w:tc>
        <w:tc>
          <w:tcPr>
            <w:tcW w:w="1127" w:type="dxa"/>
            <w:gridSpan w:val="2"/>
          </w:tcPr>
          <w:p w:rsidR="002971B7" w:rsidRPr="00210652" w:rsidRDefault="002971B7" w:rsidP="002971B7">
            <w:pPr>
              <w:pStyle w:val="tablecell"/>
              <w:rPr>
                <w:lang w:eastAsia="ko-KR"/>
              </w:rPr>
            </w:pPr>
            <w:proofErr w:type="gramStart"/>
            <w:r>
              <w:rPr>
                <w:lang w:eastAsia="ko-KR"/>
              </w:rPr>
              <w:t>ue</w:t>
            </w:r>
            <w:proofErr w:type="gramEnd"/>
            <w:r>
              <w:rPr>
                <w:lang w:eastAsia="ko-KR"/>
              </w:rPr>
              <w:t>(v)</w:t>
            </w:r>
          </w:p>
        </w:tc>
      </w:tr>
      <w:tr w:rsidR="002971B7" w:rsidRPr="00210652">
        <w:trPr>
          <w:gridAfter w:val="1"/>
          <w:cantSplit/>
          <w:jc w:val="center"/>
        </w:trPr>
        <w:tc>
          <w:tcPr>
            <w:tcW w:w="7110" w:type="dxa"/>
            <w:gridSpan w:val="2"/>
          </w:tcPr>
          <w:p w:rsidR="002971B7" w:rsidRDefault="002971B7" w:rsidP="002971B7">
            <w:pPr>
              <w:pStyle w:val="tablesyntax"/>
              <w:rPr>
                <w:rFonts w:ascii="Times New Roman" w:hAnsi="Times New Roman"/>
                <w:lang w:eastAsia="ko-KR"/>
              </w:rPr>
            </w:pPr>
            <w:r w:rsidRPr="00E8461A">
              <w:rPr>
                <w:rFonts w:ascii="Times New Roman" w:hAnsi="Times New Roman"/>
                <w:lang w:eastAsia="ko-KR"/>
              </w:rPr>
              <w:tab/>
            </w:r>
            <w:r w:rsidRPr="00E8461A">
              <w:rPr>
                <w:rFonts w:ascii="Times New Roman" w:hAnsi="Times New Roman"/>
                <w:lang w:eastAsia="ko-KR"/>
              </w:rPr>
              <w:tab/>
            </w:r>
            <w:proofErr w:type="gramStart"/>
            <w:r w:rsidRPr="00E8461A">
              <w:rPr>
                <w:rFonts w:ascii="Times New Roman" w:hAnsi="Times New Roman"/>
                <w:lang w:eastAsia="ko-KR"/>
              </w:rPr>
              <w:t>if</w:t>
            </w:r>
            <w:proofErr w:type="gramEnd"/>
            <w:r w:rsidRPr="00E8461A">
              <w:rPr>
                <w:rFonts w:ascii="Times New Roman" w:hAnsi="Times New Roman"/>
                <w:lang w:eastAsia="ko-KR"/>
              </w:rPr>
              <w:t>( adaptive_loop_filter_enabled_flag</w:t>
            </w:r>
            <w:r w:rsidRPr="00265AC3">
              <w:rPr>
                <w:rFonts w:ascii="Times New Roman" w:eastAsia="PMingLiU" w:hAnsi="Times New Roman" w:hint="eastAsia"/>
                <w:lang w:val="en-US" w:eastAsia="zh-TW"/>
              </w:rPr>
              <w:t xml:space="preserve"> &amp;&amp; aps_adaptive_loop_filter_flag</w:t>
            </w:r>
            <w:r w:rsidRPr="00E8461A">
              <w:rPr>
                <w:rFonts w:ascii="Times New Roman" w:hAnsi="Times New Roman"/>
                <w:lang w:eastAsia="ko-KR"/>
              </w:rPr>
              <w:t xml:space="preserve"> )</w:t>
            </w:r>
          </w:p>
        </w:tc>
        <w:tc>
          <w:tcPr>
            <w:tcW w:w="1127" w:type="dxa"/>
            <w:gridSpan w:val="2"/>
          </w:tcPr>
          <w:p w:rsidR="002971B7" w:rsidRDefault="002971B7" w:rsidP="002971B7">
            <w:pPr>
              <w:pStyle w:val="tablecell"/>
              <w:rPr>
                <w:lang w:eastAsia="ko-KR"/>
              </w:rPr>
            </w:pPr>
          </w:p>
        </w:tc>
      </w:tr>
      <w:tr w:rsidR="002971B7" w:rsidRPr="00210652">
        <w:trPr>
          <w:gridAfter w:val="1"/>
          <w:cantSplit/>
          <w:jc w:val="center"/>
        </w:trPr>
        <w:tc>
          <w:tcPr>
            <w:tcW w:w="7110" w:type="dxa"/>
            <w:gridSpan w:val="2"/>
          </w:tcPr>
          <w:p w:rsidR="002971B7" w:rsidRDefault="002971B7" w:rsidP="002971B7">
            <w:pPr>
              <w:pStyle w:val="tablesyntax"/>
              <w:rPr>
                <w:rFonts w:ascii="Times New Roman" w:hAnsi="Times New Roman"/>
                <w:lang w:eastAsia="ko-KR"/>
              </w:rPr>
            </w:pPr>
            <w:r w:rsidRPr="00E8461A">
              <w:rPr>
                <w:rFonts w:ascii="Times New Roman" w:hAnsi="Times New Roman"/>
                <w:lang w:eastAsia="ko-KR"/>
              </w:rPr>
              <w:tab/>
            </w:r>
            <w:r w:rsidRPr="00E8461A">
              <w:rPr>
                <w:rFonts w:ascii="Times New Roman" w:hAnsi="Times New Roman"/>
                <w:lang w:eastAsia="ko-KR"/>
              </w:rPr>
              <w:tab/>
            </w:r>
            <w:r w:rsidRPr="00E8461A">
              <w:rPr>
                <w:rFonts w:ascii="Times New Roman" w:hAnsi="Times New Roman"/>
                <w:lang w:eastAsia="ko-KR"/>
              </w:rPr>
              <w:tab/>
            </w:r>
            <w:proofErr w:type="gramStart"/>
            <w:r w:rsidRPr="00E8461A">
              <w:rPr>
                <w:rFonts w:ascii="Times New Roman" w:hAnsi="Times New Roman"/>
                <w:lang w:eastAsia="ko-KR"/>
              </w:rPr>
              <w:t>alf</w:t>
            </w:r>
            <w:proofErr w:type="gramEnd"/>
            <w:r w:rsidRPr="00E8461A">
              <w:rPr>
                <w:rFonts w:ascii="Times New Roman" w:hAnsi="Times New Roman"/>
                <w:lang w:eastAsia="ko-KR"/>
              </w:rPr>
              <w:t>_cu_control_param( )</w:t>
            </w:r>
          </w:p>
        </w:tc>
        <w:tc>
          <w:tcPr>
            <w:tcW w:w="1127" w:type="dxa"/>
            <w:gridSpan w:val="2"/>
          </w:tcPr>
          <w:p w:rsidR="002971B7" w:rsidRDefault="002971B7" w:rsidP="002971B7">
            <w:pPr>
              <w:pStyle w:val="tablecell"/>
              <w:rPr>
                <w:lang w:eastAsia="ko-KR"/>
              </w:rPr>
            </w:pPr>
          </w:p>
        </w:tc>
      </w:tr>
      <w:tr w:rsidR="002971B7" w:rsidRPr="00210652">
        <w:trPr>
          <w:gridAfter w:val="1"/>
          <w:cantSplit/>
          <w:jc w:val="center"/>
        </w:trPr>
        <w:tc>
          <w:tcPr>
            <w:tcW w:w="7110" w:type="dxa"/>
            <w:gridSpan w:val="2"/>
          </w:tcPr>
          <w:p w:rsidR="002971B7" w:rsidRPr="00210652" w:rsidRDefault="002971B7" w:rsidP="002971B7">
            <w:pPr>
              <w:pStyle w:val="tablesyntax"/>
              <w:rPr>
                <w:rFonts w:ascii="Times New Roman" w:hAnsi="Times New Roman"/>
                <w:lang w:eastAsia="ko-KR"/>
              </w:rPr>
            </w:pPr>
            <w:r w:rsidRPr="00394036">
              <w:rPr>
                <w:rFonts w:hint="eastAsia"/>
                <w:lang w:eastAsia="ko-KR"/>
              </w:rPr>
              <w:tab/>
            </w:r>
            <w:proofErr w:type="gramStart"/>
            <w:r w:rsidRPr="00394036">
              <w:rPr>
                <w:sz w:val="22"/>
                <w:szCs w:val="22"/>
              </w:rPr>
              <w:t>for</w:t>
            </w:r>
            <w:proofErr w:type="gramEnd"/>
            <w:r w:rsidRPr="00394036">
              <w:rPr>
                <w:sz w:val="22"/>
                <w:szCs w:val="22"/>
              </w:rPr>
              <w:t>(</w:t>
            </w:r>
            <w:r>
              <w:rPr>
                <w:sz w:val="22"/>
                <w:szCs w:val="22"/>
              </w:rPr>
              <w:t xml:space="preserve"> </w:t>
            </w:r>
            <w:r w:rsidRPr="00394036">
              <w:rPr>
                <w:sz w:val="22"/>
                <w:szCs w:val="22"/>
              </w:rPr>
              <w:t>i</w:t>
            </w:r>
            <w:r>
              <w:rPr>
                <w:sz w:val="22"/>
                <w:szCs w:val="22"/>
              </w:rPr>
              <w:t xml:space="preserve"> </w:t>
            </w:r>
            <w:r w:rsidRPr="00394036">
              <w:rPr>
                <w:sz w:val="22"/>
                <w:szCs w:val="22"/>
              </w:rPr>
              <w:t>=</w:t>
            </w:r>
            <w:r>
              <w:rPr>
                <w:sz w:val="22"/>
                <w:szCs w:val="22"/>
              </w:rPr>
              <w:t xml:space="preserve"> </w:t>
            </w:r>
            <w:r w:rsidRPr="00394036">
              <w:rPr>
                <w:sz w:val="22"/>
                <w:szCs w:val="22"/>
              </w:rPr>
              <w:t>0;</w:t>
            </w:r>
            <w:r>
              <w:rPr>
                <w:sz w:val="22"/>
                <w:szCs w:val="22"/>
              </w:rPr>
              <w:t xml:space="preserve"> </w:t>
            </w:r>
            <w:r w:rsidRPr="00394036">
              <w:rPr>
                <w:sz w:val="22"/>
                <w:szCs w:val="22"/>
              </w:rPr>
              <w:t>i</w:t>
            </w:r>
            <w:r>
              <w:rPr>
                <w:sz w:val="22"/>
                <w:szCs w:val="22"/>
              </w:rPr>
              <w:t xml:space="preserve"> </w:t>
            </w:r>
            <w:r w:rsidRPr="00394036">
              <w:rPr>
                <w:sz w:val="22"/>
                <w:szCs w:val="22"/>
              </w:rPr>
              <w:t>&lt;</w:t>
            </w:r>
            <w:r w:rsidRPr="00394036">
              <w:rPr>
                <w:b/>
              </w:rPr>
              <w:t xml:space="preserve"> </w:t>
            </w:r>
            <w:r w:rsidRPr="00394036">
              <w:rPr>
                <w:bCs/>
              </w:rPr>
              <w:t>num_substreams_minus1</w:t>
            </w:r>
            <w:r>
              <w:t> </w:t>
            </w:r>
            <w:r>
              <w:rPr>
                <w:bCs/>
              </w:rPr>
              <w:t>+ 1</w:t>
            </w:r>
            <w:r w:rsidRPr="00394036">
              <w:rPr>
                <w:sz w:val="22"/>
                <w:szCs w:val="22"/>
              </w:rPr>
              <w:t>;</w:t>
            </w:r>
            <w:r>
              <w:rPr>
                <w:sz w:val="22"/>
                <w:szCs w:val="22"/>
              </w:rPr>
              <w:t xml:space="preserve"> </w:t>
            </w:r>
            <w:r w:rsidRPr="00394036">
              <w:rPr>
                <w:sz w:val="22"/>
                <w:szCs w:val="22"/>
              </w:rPr>
              <w:t>i++</w:t>
            </w:r>
            <w:r>
              <w:rPr>
                <w:sz w:val="22"/>
                <w:szCs w:val="22"/>
              </w:rPr>
              <w:t xml:space="preserve"> </w:t>
            </w:r>
            <w:r w:rsidRPr="00394036">
              <w:rPr>
                <w:sz w:val="22"/>
                <w:szCs w:val="22"/>
              </w:rPr>
              <w:t>){</w:t>
            </w:r>
          </w:p>
        </w:tc>
        <w:tc>
          <w:tcPr>
            <w:tcW w:w="1127" w:type="dxa"/>
            <w:gridSpan w:val="2"/>
          </w:tcPr>
          <w:p w:rsidR="002971B7" w:rsidRPr="00210652" w:rsidRDefault="002971B7" w:rsidP="002971B7">
            <w:pPr>
              <w:pStyle w:val="tablecell"/>
              <w:rPr>
                <w:lang w:eastAsia="ko-KR"/>
              </w:rPr>
            </w:pPr>
          </w:p>
        </w:tc>
      </w:tr>
      <w:tr w:rsidR="002971B7" w:rsidRPr="00210652">
        <w:trPr>
          <w:gridAfter w:val="1"/>
          <w:cantSplit/>
          <w:jc w:val="center"/>
        </w:trPr>
        <w:tc>
          <w:tcPr>
            <w:tcW w:w="7110" w:type="dxa"/>
            <w:gridSpan w:val="2"/>
          </w:tcPr>
          <w:p w:rsidR="002971B7" w:rsidRPr="00210652" w:rsidRDefault="002971B7" w:rsidP="002971B7">
            <w:pPr>
              <w:pStyle w:val="tablesyntax"/>
              <w:rPr>
                <w:rFonts w:ascii="Times New Roman" w:hAnsi="Times New Roman"/>
                <w:lang w:eastAsia="ko-KR"/>
              </w:rPr>
            </w:pPr>
            <w:r w:rsidRPr="00394036">
              <w:rPr>
                <w:rFonts w:hint="eastAsia"/>
                <w:lang w:eastAsia="ko-KR"/>
              </w:rPr>
              <w:tab/>
            </w:r>
            <w:r w:rsidRPr="00394036">
              <w:rPr>
                <w:rFonts w:hint="eastAsia"/>
                <w:lang w:eastAsia="ko-KR"/>
              </w:rPr>
              <w:tab/>
            </w:r>
            <w:r w:rsidRPr="00394036">
              <w:rPr>
                <w:b/>
              </w:rPr>
              <w:t>Substream_length_mode</w:t>
            </w:r>
          </w:p>
        </w:tc>
        <w:tc>
          <w:tcPr>
            <w:tcW w:w="1127" w:type="dxa"/>
            <w:gridSpan w:val="2"/>
          </w:tcPr>
          <w:p w:rsidR="002971B7" w:rsidRPr="00210652" w:rsidRDefault="002971B7" w:rsidP="002971B7">
            <w:pPr>
              <w:pStyle w:val="tablecell"/>
              <w:rPr>
                <w:lang w:eastAsia="ko-KR"/>
              </w:rPr>
            </w:pPr>
            <w:proofErr w:type="gramStart"/>
            <w:r w:rsidRPr="00394036">
              <w:rPr>
                <w:lang w:eastAsia="ko-KR"/>
              </w:rPr>
              <w:t>u</w:t>
            </w:r>
            <w:proofErr w:type="gramEnd"/>
            <w:r w:rsidRPr="00394036">
              <w:rPr>
                <w:lang w:eastAsia="ko-KR"/>
              </w:rPr>
              <w:t>(2)</w:t>
            </w:r>
          </w:p>
        </w:tc>
      </w:tr>
      <w:tr w:rsidR="002971B7" w:rsidRPr="00210652">
        <w:trPr>
          <w:gridAfter w:val="1"/>
          <w:cantSplit/>
          <w:jc w:val="center"/>
        </w:trPr>
        <w:tc>
          <w:tcPr>
            <w:tcW w:w="7110" w:type="dxa"/>
            <w:gridSpan w:val="2"/>
          </w:tcPr>
          <w:p w:rsidR="002971B7" w:rsidRPr="00210652" w:rsidRDefault="002971B7" w:rsidP="002971B7">
            <w:pPr>
              <w:pStyle w:val="tablesyntax"/>
              <w:rPr>
                <w:rFonts w:ascii="Times New Roman" w:hAnsi="Times New Roman"/>
                <w:lang w:eastAsia="ko-KR"/>
              </w:rPr>
            </w:pPr>
            <w:r w:rsidRPr="00394036">
              <w:rPr>
                <w:rFonts w:hint="eastAsia"/>
                <w:lang w:eastAsia="ko-KR"/>
              </w:rPr>
              <w:tab/>
            </w:r>
            <w:r w:rsidRPr="00394036">
              <w:rPr>
                <w:rFonts w:hint="eastAsia"/>
                <w:lang w:eastAsia="ko-KR"/>
              </w:rPr>
              <w:tab/>
            </w:r>
            <w:r w:rsidRPr="00394036">
              <w:rPr>
                <w:b/>
              </w:rPr>
              <w:t>Substream_</w:t>
            </w:r>
            <w:proofErr w:type="gramStart"/>
            <w:r w:rsidRPr="00394036">
              <w:rPr>
                <w:b/>
              </w:rPr>
              <w:t>length[</w:t>
            </w:r>
            <w:proofErr w:type="gramEnd"/>
            <w:r w:rsidRPr="00394036">
              <w:rPr>
                <w:b/>
              </w:rPr>
              <w:t>i]</w:t>
            </w:r>
          </w:p>
        </w:tc>
        <w:tc>
          <w:tcPr>
            <w:tcW w:w="1127" w:type="dxa"/>
            <w:gridSpan w:val="2"/>
          </w:tcPr>
          <w:p w:rsidR="002971B7" w:rsidRPr="00210652" w:rsidRDefault="002971B7" w:rsidP="002971B7">
            <w:pPr>
              <w:pStyle w:val="tablecell"/>
              <w:rPr>
                <w:lang w:eastAsia="ko-KR"/>
              </w:rPr>
            </w:pPr>
            <w:proofErr w:type="gramStart"/>
            <w:r w:rsidRPr="00394036">
              <w:rPr>
                <w:lang w:eastAsia="ko-KR"/>
              </w:rPr>
              <w:t>u</w:t>
            </w:r>
            <w:proofErr w:type="gramEnd"/>
            <w:r w:rsidRPr="00394036">
              <w:rPr>
                <w:lang w:eastAsia="ko-KR"/>
              </w:rPr>
              <w:t>(v)</w:t>
            </w:r>
          </w:p>
        </w:tc>
      </w:tr>
      <w:tr w:rsidR="002971B7" w:rsidRPr="00210652">
        <w:trPr>
          <w:gridAfter w:val="1"/>
          <w:cantSplit/>
          <w:jc w:val="center"/>
        </w:trPr>
        <w:tc>
          <w:tcPr>
            <w:tcW w:w="7110" w:type="dxa"/>
            <w:gridSpan w:val="2"/>
          </w:tcPr>
          <w:p w:rsidR="002971B7" w:rsidRPr="00210652" w:rsidRDefault="002971B7" w:rsidP="002971B7">
            <w:pPr>
              <w:pStyle w:val="tablesyntax"/>
              <w:rPr>
                <w:rFonts w:ascii="Times New Roman" w:hAnsi="Times New Roman"/>
                <w:lang w:eastAsia="ko-KR"/>
              </w:rPr>
            </w:pPr>
            <w:r w:rsidRPr="00394036">
              <w:rPr>
                <w:rFonts w:hint="eastAsia"/>
                <w:lang w:eastAsia="ko-KR"/>
              </w:rPr>
              <w:tab/>
            </w:r>
            <w:r w:rsidRPr="00394036">
              <w:rPr>
                <w:lang w:eastAsia="ko-KR"/>
              </w:rPr>
              <w:t>}</w:t>
            </w:r>
          </w:p>
        </w:tc>
        <w:tc>
          <w:tcPr>
            <w:tcW w:w="1127" w:type="dxa"/>
            <w:gridSpan w:val="2"/>
          </w:tcPr>
          <w:p w:rsidR="002971B7" w:rsidRPr="00210652" w:rsidRDefault="002971B7" w:rsidP="002971B7">
            <w:pPr>
              <w:pStyle w:val="tablecell"/>
              <w:rPr>
                <w:lang w:eastAsia="ko-KR"/>
              </w:rPr>
            </w:pPr>
          </w:p>
        </w:tc>
      </w:tr>
      <w:tr w:rsidR="002971B7" w:rsidRPr="00210652">
        <w:trPr>
          <w:gridAfter w:val="1"/>
          <w:cantSplit/>
          <w:jc w:val="center"/>
        </w:trPr>
        <w:tc>
          <w:tcPr>
            <w:tcW w:w="7110" w:type="dxa"/>
            <w:gridSpan w:val="2"/>
          </w:tcPr>
          <w:p w:rsidR="002971B7" w:rsidRPr="00210652" w:rsidRDefault="002971B7" w:rsidP="002971B7">
            <w:pPr>
              <w:pStyle w:val="tablesyntax"/>
              <w:keepNext w:val="0"/>
              <w:rPr>
                <w:rFonts w:ascii="Times New Roman" w:hAnsi="Times New Roman"/>
                <w:lang w:eastAsia="ko-KR"/>
              </w:rPr>
            </w:pPr>
            <w:r w:rsidRPr="00210652">
              <w:rPr>
                <w:rFonts w:ascii="Times New Roman" w:hAnsi="Times New Roman"/>
              </w:rPr>
              <w:t>}</w:t>
            </w:r>
          </w:p>
        </w:tc>
        <w:tc>
          <w:tcPr>
            <w:tcW w:w="1127" w:type="dxa"/>
            <w:gridSpan w:val="2"/>
          </w:tcPr>
          <w:p w:rsidR="002971B7" w:rsidRPr="00210652" w:rsidRDefault="002971B7" w:rsidP="002971B7">
            <w:pPr>
              <w:pStyle w:val="tablecell"/>
              <w:keepNext w:val="0"/>
            </w:pPr>
          </w:p>
        </w:tc>
      </w:tr>
    </w:tbl>
    <w:p w:rsidR="002971B7" w:rsidRPr="00210652" w:rsidRDefault="002971B7"/>
    <w:p w:rsidR="002971B7" w:rsidRPr="00210652" w:rsidRDefault="002971B7" w:rsidP="002971B7">
      <w:pPr>
        <w:pStyle w:val="Heading3"/>
        <w:numPr>
          <w:numberingChange w:id="219" w:author="Sachin Deshpande" w:date="2012-02-05T10:32:00Z" w:original="%1:0:0:.%2:1:0:.%3:2:0:"/>
        </w:numPr>
      </w:pPr>
      <w:bookmarkStart w:id="220" w:name="_Toc20134283"/>
      <w:bookmarkStart w:id="221" w:name="_Ref29724216"/>
      <w:bookmarkStart w:id="222" w:name="_Toc77680424"/>
      <w:bookmarkStart w:id="223" w:name="_Toc118289058"/>
      <w:bookmarkStart w:id="224" w:name="_Toc226456584"/>
      <w:bookmarkStart w:id="225" w:name="_Toc248045263"/>
      <w:bookmarkStart w:id="226" w:name="_Toc287363785"/>
      <w:bookmarkStart w:id="227" w:name="_Toc311216934"/>
      <w:r w:rsidRPr="00210652">
        <w:t>Slice header semantics</w:t>
      </w:r>
      <w:bookmarkEnd w:id="220"/>
      <w:bookmarkEnd w:id="221"/>
      <w:bookmarkEnd w:id="222"/>
      <w:bookmarkEnd w:id="223"/>
      <w:bookmarkEnd w:id="224"/>
      <w:bookmarkEnd w:id="225"/>
      <w:bookmarkEnd w:id="226"/>
      <w:bookmarkEnd w:id="227"/>
    </w:p>
    <w:p w:rsidR="002971B7" w:rsidRPr="00210652" w:rsidRDefault="002971B7" w:rsidP="002971B7">
      <w:r w:rsidRPr="00210652">
        <w:t xml:space="preserve">When present, the value of the slice header syntax elements pic_parameter_set_id, idr_pic_id, </w:t>
      </w:r>
      <w:r w:rsidRPr="007662F7">
        <w:t xml:space="preserve">no_output_of_prior_pics_flag, </w:t>
      </w:r>
      <w:r w:rsidRPr="00210652">
        <w:t xml:space="preserve">pic_order_cnt_lsb, </w:t>
      </w:r>
      <w:r w:rsidRPr="007662F7">
        <w:t>short_term_ref_pic_set_pps_flag, short_term_ref_pic_set_idx and num_long_term_pics</w:t>
      </w:r>
      <w:r w:rsidRPr="00210652">
        <w:t xml:space="preserve"> shall be the same in all slice headers of a coded picture. </w:t>
      </w:r>
      <w:r w:rsidRPr="007662F7">
        <w:t>When present, the value of the slice header syntax elements delta_poc_lsb_lt_minus1</w:t>
      </w:r>
      <w:proofErr w:type="gramStart"/>
      <w:r w:rsidRPr="007662F7">
        <w:t>[ i</w:t>
      </w:r>
      <w:proofErr w:type="gramEnd"/>
      <w:r w:rsidRPr="007662F7">
        <w:t xml:space="preserve"> ] and used_by_curr_pic_lt_flag[ i ] shall be the same in all slice headers of a coded picture for each i in the range of 0 to num_long_term_pics, inclusive.</w:t>
      </w:r>
    </w:p>
    <w:p w:rsidR="002971B7" w:rsidRPr="00210652" w:rsidRDefault="002971B7" w:rsidP="002971B7">
      <w:pPr>
        <w:rPr>
          <w:lang w:eastAsia="ko-KR"/>
        </w:rPr>
      </w:pPr>
      <w:proofErr w:type="gramStart"/>
      <w:r w:rsidRPr="00210652">
        <w:rPr>
          <w:b/>
          <w:lang w:eastAsia="ko-KR"/>
        </w:rPr>
        <w:t>first</w:t>
      </w:r>
      <w:proofErr w:type="gramEnd"/>
      <w:r w:rsidRPr="00210652">
        <w:rPr>
          <w:b/>
          <w:lang w:eastAsia="ko-KR"/>
        </w:rPr>
        <w:t>_slice_in_pic_flag</w:t>
      </w:r>
      <w:r w:rsidRPr="00210652">
        <w:rPr>
          <w:lang w:eastAsia="ko-KR"/>
        </w:rPr>
        <w:t xml:space="preserve"> indicates whether the slice is the first slice of the picture. If first_slice_in_pic_flag is equal to 1, the variables SliceAddress and LCUAddress are both set to 0 and the decoding starts with the first LCU in the picture.</w:t>
      </w:r>
    </w:p>
    <w:p w:rsidR="002971B7" w:rsidRPr="00210652" w:rsidRDefault="002971B7" w:rsidP="002971B7">
      <w:pPr>
        <w:rPr>
          <w:lang w:eastAsia="ko-KR"/>
        </w:rPr>
      </w:pPr>
      <w:proofErr w:type="gramStart"/>
      <w:r w:rsidRPr="00210652">
        <w:rPr>
          <w:b/>
          <w:lang w:eastAsia="ko-KR"/>
        </w:rPr>
        <w:t>slice</w:t>
      </w:r>
      <w:proofErr w:type="gramEnd"/>
      <w:r w:rsidRPr="00210652">
        <w:rPr>
          <w:b/>
          <w:lang w:eastAsia="ko-KR"/>
        </w:rPr>
        <w:t>_address</w:t>
      </w:r>
      <w:r w:rsidRPr="00210652">
        <w:rPr>
          <w:lang w:eastAsia="ko-KR"/>
        </w:rPr>
        <w:t xml:space="preserve"> specifies the address in slice granularity resolution in which the slice starts and shall be represented by (</w:t>
      </w:r>
      <w:r w:rsidRPr="00E8461A">
        <w:rPr>
          <w:lang w:eastAsia="ko-KR"/>
        </w:rPr>
        <w:t> </w:t>
      </w:r>
      <w:r w:rsidRPr="00210652">
        <w:rPr>
          <w:lang w:eastAsia="ko-KR"/>
        </w:rPr>
        <w:t>Ceil(</w:t>
      </w:r>
      <w:r w:rsidRPr="00E8461A">
        <w:rPr>
          <w:lang w:eastAsia="ko-KR"/>
        </w:rPr>
        <w:t> </w:t>
      </w:r>
      <w:r w:rsidRPr="00210652">
        <w:rPr>
          <w:lang w:eastAsia="ko-KR"/>
        </w:rPr>
        <w:t>Log2(</w:t>
      </w:r>
      <w:r w:rsidRPr="00E8461A">
        <w:rPr>
          <w:lang w:eastAsia="ko-KR"/>
        </w:rPr>
        <w:t> </w:t>
      </w:r>
      <w:r w:rsidRPr="00210652">
        <w:rPr>
          <w:lang w:eastAsia="ko-KR"/>
        </w:rPr>
        <w:t>NumLCUsInPicture</w:t>
      </w:r>
      <w:r w:rsidRPr="00E8461A">
        <w:rPr>
          <w:lang w:eastAsia="ko-KR"/>
        </w:rPr>
        <w:t> </w:t>
      </w:r>
      <w:r w:rsidRPr="00210652">
        <w:rPr>
          <w:lang w:eastAsia="ko-KR"/>
        </w:rPr>
        <w:t>)</w:t>
      </w:r>
      <w:r w:rsidRPr="00E8461A">
        <w:rPr>
          <w:lang w:eastAsia="ko-KR"/>
        </w:rPr>
        <w:t> </w:t>
      </w:r>
      <w:r w:rsidRPr="00210652">
        <w:rPr>
          <w:lang w:eastAsia="ko-KR"/>
        </w:rPr>
        <w:t>)</w:t>
      </w:r>
      <w:r w:rsidRPr="00E8461A">
        <w:rPr>
          <w:lang w:eastAsia="ko-KR"/>
        </w:rPr>
        <w:t> </w:t>
      </w:r>
      <w:r w:rsidRPr="00210652">
        <w:rPr>
          <w:lang w:eastAsia="ko-KR"/>
        </w:rPr>
        <w:t>+</w:t>
      </w:r>
      <w:r w:rsidRPr="00E8461A">
        <w:rPr>
          <w:lang w:eastAsia="ko-KR"/>
        </w:rPr>
        <w:t> </w:t>
      </w:r>
      <w:r w:rsidRPr="00210652">
        <w:rPr>
          <w:lang w:eastAsia="ko-KR"/>
        </w:rPr>
        <w:t>SliceGranularity</w:t>
      </w:r>
      <w:r w:rsidRPr="00E8461A">
        <w:rPr>
          <w:lang w:eastAsia="ko-KR"/>
        </w:rPr>
        <w:t> </w:t>
      </w:r>
      <w:r w:rsidRPr="00210652">
        <w:rPr>
          <w:lang w:eastAsia="ko-KR"/>
        </w:rPr>
        <w:t>) bits in the bitstream where NumLCUsInPicture is the number of LCUs in a picture.</w:t>
      </w:r>
    </w:p>
    <w:p w:rsidR="002971B7" w:rsidRDefault="002971B7" w:rsidP="002971B7">
      <w:pPr>
        <w:rPr>
          <w:lang w:eastAsia="ko-KR"/>
        </w:rPr>
      </w:pPr>
      <w:r w:rsidRPr="00210652">
        <w:rPr>
          <w:lang w:eastAsia="ko-KR"/>
        </w:rPr>
        <w:t xml:space="preserve">The variable LCUAddress is set to </w:t>
      </w:r>
      <w:proofErr w:type="gramStart"/>
      <w:r w:rsidRPr="00210652">
        <w:rPr>
          <w:lang w:eastAsia="ko-KR"/>
        </w:rPr>
        <w:t>(</w:t>
      </w:r>
      <w:r w:rsidRPr="00E8461A">
        <w:rPr>
          <w:lang w:eastAsia="ko-KR"/>
        </w:rPr>
        <w:t> </w:t>
      </w:r>
      <w:r w:rsidRPr="00210652">
        <w:rPr>
          <w:lang w:eastAsia="ko-KR"/>
        </w:rPr>
        <w:t>slice</w:t>
      </w:r>
      <w:proofErr w:type="gramEnd"/>
      <w:r w:rsidRPr="00210652">
        <w:rPr>
          <w:lang w:eastAsia="ko-KR"/>
        </w:rPr>
        <w:t>_address</w:t>
      </w:r>
      <w:r w:rsidRPr="00E8461A">
        <w:rPr>
          <w:lang w:eastAsia="ko-KR"/>
        </w:rPr>
        <w:t> </w:t>
      </w:r>
      <w:r w:rsidRPr="00210652">
        <w:rPr>
          <w:lang w:eastAsia="ko-KR"/>
        </w:rPr>
        <w:t>&gt;&gt;</w:t>
      </w:r>
      <w:r w:rsidRPr="00E8461A">
        <w:rPr>
          <w:lang w:eastAsia="ko-KR"/>
        </w:rPr>
        <w:t> </w:t>
      </w:r>
      <w:r w:rsidRPr="00210652">
        <w:rPr>
          <w:lang w:eastAsia="ko-KR"/>
        </w:rPr>
        <w:t>SliceGranularity</w:t>
      </w:r>
      <w:r w:rsidRPr="00E8461A">
        <w:rPr>
          <w:lang w:eastAsia="ko-KR"/>
        </w:rPr>
        <w:t> </w:t>
      </w:r>
      <w:r w:rsidRPr="00210652">
        <w:rPr>
          <w:lang w:eastAsia="ko-KR"/>
        </w:rPr>
        <w:t xml:space="preserve">) and represents the LCU part of the slice address in raster scan order. The variable GranularityAddress is set to </w:t>
      </w:r>
      <w:proofErr w:type="gramStart"/>
      <w:r w:rsidRPr="00210652">
        <w:rPr>
          <w:lang w:eastAsia="ko-KR"/>
        </w:rPr>
        <w:t>( slice</w:t>
      </w:r>
      <w:proofErr w:type="gramEnd"/>
      <w:r w:rsidRPr="00210652">
        <w:rPr>
          <w:lang w:eastAsia="ko-KR"/>
        </w:rPr>
        <w:t>_address</w:t>
      </w:r>
      <w:r w:rsidRPr="00E8461A">
        <w:rPr>
          <w:lang w:eastAsia="ko-KR"/>
        </w:rPr>
        <w:t> </w:t>
      </w:r>
      <w:r w:rsidRPr="00210652">
        <w:rPr>
          <w:lang w:eastAsia="ko-KR"/>
        </w:rPr>
        <w:t>-</w:t>
      </w:r>
      <w:r w:rsidRPr="00E8461A">
        <w:rPr>
          <w:lang w:eastAsia="ko-KR"/>
        </w:rPr>
        <w:t> </w:t>
      </w:r>
      <w:r w:rsidRPr="00210652">
        <w:rPr>
          <w:lang w:eastAsia="ko-KR"/>
        </w:rPr>
        <w:t>(</w:t>
      </w:r>
      <w:r w:rsidRPr="00E8461A">
        <w:rPr>
          <w:lang w:eastAsia="ko-KR"/>
        </w:rPr>
        <w:t> </w:t>
      </w:r>
      <w:r w:rsidRPr="00210652">
        <w:rPr>
          <w:lang w:eastAsia="ko-KR"/>
        </w:rPr>
        <w:t>LCUAddress</w:t>
      </w:r>
      <w:r w:rsidRPr="00E8461A">
        <w:rPr>
          <w:lang w:eastAsia="ko-KR"/>
        </w:rPr>
        <w:t> </w:t>
      </w:r>
      <w:r w:rsidRPr="00210652">
        <w:rPr>
          <w:lang w:eastAsia="ko-KR"/>
        </w:rPr>
        <w:t>&lt;&lt;</w:t>
      </w:r>
      <w:r w:rsidRPr="00E8461A">
        <w:rPr>
          <w:lang w:eastAsia="ko-KR"/>
        </w:rPr>
        <w:t> </w:t>
      </w:r>
      <w:r w:rsidRPr="00210652">
        <w:rPr>
          <w:lang w:eastAsia="ko-KR"/>
        </w:rPr>
        <w:t>SliceGranularity</w:t>
      </w:r>
      <w:r w:rsidRPr="00E8461A">
        <w:rPr>
          <w:lang w:eastAsia="ko-KR"/>
        </w:rPr>
        <w:t> </w:t>
      </w:r>
      <w:r w:rsidRPr="00210652">
        <w:rPr>
          <w:lang w:eastAsia="ko-KR"/>
        </w:rPr>
        <w:t>)</w:t>
      </w:r>
      <w:r w:rsidRPr="00E8461A">
        <w:rPr>
          <w:lang w:eastAsia="ko-KR"/>
        </w:rPr>
        <w:t> )</w:t>
      </w:r>
      <w:r w:rsidRPr="00210652">
        <w:rPr>
          <w:lang w:eastAsia="ko-KR"/>
        </w:rPr>
        <w:t xml:space="preserve"> and represents the sub-LCU part of the slice address expressed in z-scan order.</w:t>
      </w:r>
    </w:p>
    <w:p w:rsidR="002971B7" w:rsidRPr="00210652" w:rsidRDefault="002971B7" w:rsidP="002971B7">
      <w:pPr>
        <w:rPr>
          <w:lang w:eastAsia="ko-KR"/>
        </w:rPr>
      </w:pPr>
      <w:r w:rsidRPr="00F663AE">
        <w:rPr>
          <w:lang w:eastAsia="ko-KR"/>
        </w:rPr>
        <w:t>[Ed.</w:t>
      </w:r>
      <w:r>
        <w:rPr>
          <w:lang w:eastAsia="ko-KR"/>
        </w:rPr>
        <w:t xml:space="preserve"> (BB)</w:t>
      </w:r>
      <w:r w:rsidRPr="00F663AE">
        <w:rPr>
          <w:lang w:eastAsia="ko-KR"/>
        </w:rPr>
        <w:t>: “z-scan order” is not defined anywhere and should be defined, or the phrase herein is changed not to use the term.]</w:t>
      </w:r>
    </w:p>
    <w:p w:rsidR="002971B7" w:rsidRPr="00210652" w:rsidRDefault="002971B7" w:rsidP="002971B7">
      <w:pPr>
        <w:rPr>
          <w:lang w:eastAsia="ko-KR"/>
        </w:rPr>
      </w:pPr>
      <w:r w:rsidRPr="00210652">
        <w:rPr>
          <w:lang w:eastAsia="ko-KR"/>
        </w:rPr>
        <w:t xml:space="preserve">The variable SliceAddress is then set to </w:t>
      </w:r>
      <w:proofErr w:type="gramStart"/>
      <w:r w:rsidRPr="00210652">
        <w:rPr>
          <w:lang w:eastAsia="ko-KR"/>
        </w:rPr>
        <w:t>(</w:t>
      </w:r>
      <w:r w:rsidRPr="00E8461A">
        <w:rPr>
          <w:lang w:eastAsia="ko-KR"/>
        </w:rPr>
        <w:t> </w:t>
      </w:r>
      <w:r w:rsidRPr="00210652">
        <w:rPr>
          <w:lang w:eastAsia="ko-KR"/>
        </w:rPr>
        <w:t>LCUAddress</w:t>
      </w:r>
      <w:proofErr w:type="gramEnd"/>
      <w:r w:rsidRPr="00E8461A">
        <w:rPr>
          <w:lang w:eastAsia="ko-KR"/>
        </w:rPr>
        <w:t> </w:t>
      </w:r>
      <w:r w:rsidRPr="00210652">
        <w:rPr>
          <w:lang w:eastAsia="ko-KR"/>
        </w:rPr>
        <w:t>&lt;&lt;</w:t>
      </w:r>
      <w:r w:rsidRPr="00E8461A">
        <w:rPr>
          <w:lang w:eastAsia="ko-KR"/>
        </w:rPr>
        <w:t> </w:t>
      </w:r>
      <w:r w:rsidRPr="00210652">
        <w:rPr>
          <w:lang w:eastAsia="ko-KR"/>
        </w:rPr>
        <w:t>(</w:t>
      </w:r>
      <w:r w:rsidRPr="00E8461A">
        <w:rPr>
          <w:lang w:eastAsia="ko-KR"/>
        </w:rPr>
        <w:t> </w:t>
      </w:r>
      <w:r w:rsidRPr="00210652">
        <w:rPr>
          <w:lang w:eastAsia="ko-KR"/>
        </w:rPr>
        <w:t>log2_diff_max_min_coding_block_size</w:t>
      </w:r>
      <w:r w:rsidRPr="00E8461A">
        <w:rPr>
          <w:lang w:eastAsia="ko-KR"/>
        </w:rPr>
        <w:t> </w:t>
      </w:r>
      <w:r w:rsidRPr="00210652">
        <w:rPr>
          <w:lang w:eastAsia="ko-KR"/>
        </w:rPr>
        <w:t>&lt;&lt;</w:t>
      </w:r>
      <w:r w:rsidRPr="00E8461A">
        <w:rPr>
          <w:lang w:eastAsia="ko-KR"/>
        </w:rPr>
        <w:t> </w:t>
      </w:r>
      <w:r w:rsidRPr="00210652">
        <w:rPr>
          <w:lang w:eastAsia="ko-KR"/>
        </w:rPr>
        <w:t>1</w:t>
      </w:r>
      <w:r w:rsidRPr="00E8461A">
        <w:rPr>
          <w:lang w:eastAsia="ko-KR"/>
        </w:rPr>
        <w:t> </w:t>
      </w:r>
      <w:r w:rsidRPr="00210652">
        <w:rPr>
          <w:lang w:eastAsia="ko-KR"/>
        </w:rPr>
        <w:t>)</w:t>
      </w:r>
      <w:r w:rsidRPr="00E8461A">
        <w:rPr>
          <w:lang w:eastAsia="ko-KR"/>
        </w:rPr>
        <w:t> </w:t>
      </w:r>
      <w:r w:rsidRPr="00210652">
        <w:rPr>
          <w:lang w:eastAsia="ko-KR"/>
        </w:rPr>
        <w:t>) + (</w:t>
      </w:r>
      <w:r w:rsidRPr="00E8461A">
        <w:rPr>
          <w:lang w:eastAsia="ko-KR"/>
        </w:rPr>
        <w:t> </w:t>
      </w:r>
      <w:r w:rsidRPr="00210652">
        <w:rPr>
          <w:lang w:eastAsia="ko-KR"/>
        </w:rPr>
        <w:t>GranularityAddress</w:t>
      </w:r>
      <w:r w:rsidRPr="00E8461A">
        <w:rPr>
          <w:lang w:eastAsia="ko-KR"/>
        </w:rPr>
        <w:t> </w:t>
      </w:r>
      <w:r w:rsidRPr="00210652">
        <w:rPr>
          <w:lang w:eastAsia="ko-KR"/>
        </w:rPr>
        <w:t>&lt;&lt;</w:t>
      </w:r>
      <w:r w:rsidRPr="00E8461A">
        <w:rPr>
          <w:lang w:eastAsia="ko-KR"/>
        </w:rPr>
        <w:t> </w:t>
      </w:r>
      <w:r w:rsidRPr="00210652">
        <w:rPr>
          <w:lang w:eastAsia="ko-KR"/>
        </w:rPr>
        <w:t>(</w:t>
      </w:r>
      <w:r w:rsidRPr="00E8461A">
        <w:rPr>
          <w:lang w:eastAsia="ko-KR"/>
        </w:rPr>
        <w:t> </w:t>
      </w:r>
      <w:r w:rsidRPr="00210652">
        <w:rPr>
          <w:lang w:eastAsia="ko-KR"/>
        </w:rPr>
        <w:t>(</w:t>
      </w:r>
      <w:r w:rsidRPr="00E8461A">
        <w:rPr>
          <w:lang w:eastAsia="ko-KR"/>
        </w:rPr>
        <w:t> </w:t>
      </w:r>
      <w:r w:rsidRPr="00210652">
        <w:rPr>
          <w:lang w:eastAsia="ko-KR"/>
        </w:rPr>
        <w:t>log2_diff_max_min_coding_block_size</w:t>
      </w:r>
      <w:r w:rsidRPr="00E8461A">
        <w:rPr>
          <w:lang w:eastAsia="ko-KR"/>
        </w:rPr>
        <w:t> </w:t>
      </w:r>
      <w:r w:rsidRPr="00210652">
        <w:rPr>
          <w:lang w:eastAsia="ko-KR"/>
        </w:rPr>
        <w:t>&lt;&lt;</w:t>
      </w:r>
      <w:r w:rsidRPr="00E8461A">
        <w:rPr>
          <w:lang w:eastAsia="ko-KR"/>
        </w:rPr>
        <w:t> </w:t>
      </w:r>
      <w:r w:rsidRPr="00210652">
        <w:rPr>
          <w:lang w:eastAsia="ko-KR"/>
        </w:rPr>
        <w:t>1</w:t>
      </w:r>
      <w:r w:rsidRPr="00E8461A">
        <w:rPr>
          <w:lang w:eastAsia="ko-KR"/>
        </w:rPr>
        <w:t> </w:t>
      </w:r>
      <w:r w:rsidRPr="00210652">
        <w:rPr>
          <w:lang w:eastAsia="ko-KR"/>
        </w:rPr>
        <w:t>)</w:t>
      </w:r>
      <w:r w:rsidRPr="00E8461A">
        <w:rPr>
          <w:lang w:eastAsia="ko-KR"/>
        </w:rPr>
        <w:t> </w:t>
      </w:r>
      <w:r w:rsidRPr="00210652">
        <w:rPr>
          <w:lang w:eastAsia="ko-KR"/>
        </w:rPr>
        <w:t>–</w:t>
      </w:r>
      <w:r w:rsidRPr="00E8461A">
        <w:rPr>
          <w:lang w:eastAsia="ko-KR"/>
        </w:rPr>
        <w:t> </w:t>
      </w:r>
      <w:r w:rsidRPr="00210652">
        <w:rPr>
          <w:lang w:eastAsia="ko-KR"/>
        </w:rPr>
        <w:t>SliceGranularity</w:t>
      </w:r>
      <w:r w:rsidRPr="00E8461A">
        <w:rPr>
          <w:lang w:eastAsia="ko-KR"/>
        </w:rPr>
        <w:t> </w:t>
      </w:r>
      <w:r w:rsidRPr="00210652">
        <w:rPr>
          <w:lang w:eastAsia="ko-KR"/>
        </w:rPr>
        <w:t>) and the slice decoding starts with the largest coding unit possible at the slice starting coordinate.</w:t>
      </w:r>
    </w:p>
    <w:p w:rsidR="002971B7" w:rsidRPr="00210652" w:rsidRDefault="002971B7" w:rsidP="002971B7">
      <w:proofErr w:type="gramStart"/>
      <w:r w:rsidRPr="00210652">
        <w:rPr>
          <w:b/>
        </w:rPr>
        <w:t>slice</w:t>
      </w:r>
      <w:proofErr w:type="gramEnd"/>
      <w:r w:rsidRPr="00210652">
        <w:rPr>
          <w:b/>
        </w:rPr>
        <w:t>_type</w:t>
      </w:r>
      <w:r w:rsidRPr="00210652">
        <w:t xml:space="preserve"> specifies the coding type of the slice according to </w:t>
      </w:r>
      <w:r w:rsidR="005D7E48" w:rsidRPr="00210652">
        <w:fldChar w:fldCharType="begin" w:fldLock="1"/>
      </w:r>
      <w:r w:rsidRPr="00210652">
        <w:instrText xml:space="preserve"> REF _Ref29813246 \h </w:instrText>
      </w:r>
      <w:r w:rsidR="005D7E48" w:rsidRPr="00210652">
        <w:fldChar w:fldCharType="separate"/>
      </w:r>
      <w:r w:rsidRPr="00210652">
        <w:t xml:space="preserve">Table </w:t>
      </w:r>
      <w:r w:rsidRPr="00210652">
        <w:rPr>
          <w:noProof/>
        </w:rPr>
        <w:t>7</w:t>
      </w:r>
      <w:r w:rsidRPr="00210652">
        <w:noBreakHyphen/>
      </w:r>
      <w:r w:rsidRPr="00210652">
        <w:rPr>
          <w:noProof/>
        </w:rPr>
        <w:t>3</w:t>
      </w:r>
      <w:r w:rsidR="005D7E48" w:rsidRPr="00210652">
        <w:fldChar w:fldCharType="end"/>
      </w:r>
      <w:r w:rsidRPr="00210652">
        <w:t>.</w:t>
      </w:r>
    </w:p>
    <w:p w:rsidR="002971B7" w:rsidRPr="00210652" w:rsidRDefault="002971B7" w:rsidP="002971B7"/>
    <w:p w:rsidR="002971B7" w:rsidRPr="00E8461A" w:rsidRDefault="002971B7" w:rsidP="002971B7">
      <w:pPr>
        <w:pStyle w:val="Caption"/>
        <w:rPr>
          <w:lang w:val="en-GB"/>
        </w:rPr>
      </w:pPr>
      <w:r w:rsidRPr="00E8461A">
        <w:rPr>
          <w:lang w:val="en-GB"/>
        </w:rPr>
        <w:t xml:space="preserve">Table </w:t>
      </w:r>
      <w:r w:rsidR="005D7E48">
        <w:rPr>
          <w:lang w:val="en-GB"/>
        </w:rPr>
        <w:fldChar w:fldCharType="begin"/>
      </w:r>
      <w:r>
        <w:rPr>
          <w:lang w:val="en-GB"/>
        </w:rPr>
        <w:instrText xml:space="preserve"> STYLEREF 1 \s </w:instrText>
      </w:r>
      <w:r w:rsidR="005D7E48">
        <w:rPr>
          <w:lang w:val="en-GB"/>
        </w:rPr>
        <w:fldChar w:fldCharType="separate"/>
      </w:r>
      <w:proofErr w:type="gramStart"/>
      <w:ins w:id="228" w:author="JCTVC-F275" w:date="2012-02-04T00:24:00Z">
        <w:r>
          <w:rPr>
            <w:noProof/>
            <w:lang w:val="en-GB"/>
          </w:rPr>
          <w:t>0</w:t>
        </w:r>
      </w:ins>
      <w:r>
        <w:rPr>
          <w:noProof/>
          <w:lang w:val="en-GB"/>
        </w:rPr>
        <w:t>7</w:t>
      </w:r>
      <w:r w:rsidR="005D7E48">
        <w:rPr>
          <w:lang w:val="en-GB"/>
        </w:rPr>
        <w:fldChar w:fldCharType="end"/>
      </w:r>
      <w:r>
        <w:rPr>
          <w:lang w:val="en-GB"/>
        </w:rPr>
        <w:noBreakHyphen/>
      </w:r>
      <w:proofErr w:type="gramEnd"/>
      <w:r w:rsidR="005D7E48">
        <w:rPr>
          <w:lang w:val="en-GB"/>
        </w:rPr>
        <w:fldChar w:fldCharType="begin"/>
      </w:r>
      <w:r>
        <w:rPr>
          <w:lang w:val="en-GB"/>
        </w:rPr>
        <w:instrText xml:space="preserve"> SEQ Table \* ARABIC \s 1 </w:instrText>
      </w:r>
      <w:r w:rsidR="005D7E48">
        <w:rPr>
          <w:lang w:val="en-GB"/>
        </w:rPr>
        <w:fldChar w:fldCharType="separate"/>
      </w:r>
      <w:ins w:id="229" w:author="JCTVC-F275" w:date="2012-02-04T00:24:00Z">
        <w:r>
          <w:rPr>
            <w:noProof/>
            <w:lang w:val="en-GB"/>
          </w:rPr>
          <w:t>1</w:t>
        </w:r>
      </w:ins>
      <w:r>
        <w:rPr>
          <w:noProof/>
          <w:lang w:val="en-GB"/>
        </w:rPr>
        <w:t>3</w:t>
      </w:r>
      <w:r w:rsidR="005D7E48">
        <w:rPr>
          <w:lang w:val="en-GB"/>
        </w:rPr>
        <w:fldChar w:fldCharType="end"/>
      </w:r>
      <w:r w:rsidRPr="00E8461A">
        <w:rPr>
          <w:lang w:val="en-GB"/>
        </w:rPr>
        <w:t xml:space="preserve"> – Name association to slice_type</w:t>
      </w:r>
    </w:p>
    <w:tbl>
      <w:tblPr>
        <w:tblW w:w="0" w:type="auto"/>
        <w:jc w:val="center"/>
        <w:tblLayout w:type="fixed"/>
        <w:tblCellMar>
          <w:left w:w="80" w:type="dxa"/>
          <w:right w:w="80" w:type="dxa"/>
        </w:tblCellMar>
        <w:tblLook w:val="0000"/>
      </w:tblPr>
      <w:tblGrid>
        <w:gridCol w:w="1733"/>
        <w:gridCol w:w="2112"/>
      </w:tblGrid>
      <w:tr w:rsidR="002971B7" w:rsidRPr="00210652">
        <w:trPr>
          <w:cantSplit/>
          <w:jc w:val="center"/>
        </w:trPr>
        <w:tc>
          <w:tcPr>
            <w:tcW w:w="1733" w:type="dxa"/>
            <w:tcBorders>
              <w:top w:val="single" w:sz="6" w:space="0" w:color="auto"/>
              <w:left w:val="single" w:sz="6" w:space="0" w:color="auto"/>
              <w:bottom w:val="single" w:sz="8" w:space="0" w:color="auto"/>
              <w:right w:val="single" w:sz="6" w:space="0" w:color="auto"/>
            </w:tcBorders>
          </w:tcPr>
          <w:p w:rsidR="002971B7" w:rsidRPr="00210652" w:rsidRDefault="002971B7" w:rsidP="002971B7">
            <w:pPr>
              <w:pStyle w:val="tableheading"/>
              <w:numPr>
                <w:ilvl w:val="12"/>
                <w:numId w:val="0"/>
              </w:numPr>
              <w:spacing w:before="72" w:after="72"/>
              <w:jc w:val="center"/>
            </w:pPr>
            <w:proofErr w:type="gramStart"/>
            <w:r w:rsidRPr="00210652">
              <w:t>slice</w:t>
            </w:r>
            <w:proofErr w:type="gramEnd"/>
            <w:r w:rsidRPr="00210652">
              <w:t>_type</w:t>
            </w:r>
          </w:p>
        </w:tc>
        <w:tc>
          <w:tcPr>
            <w:tcW w:w="2112" w:type="dxa"/>
            <w:tcBorders>
              <w:top w:val="single" w:sz="6" w:space="0" w:color="auto"/>
              <w:left w:val="single" w:sz="6" w:space="0" w:color="auto"/>
              <w:bottom w:val="single" w:sz="8" w:space="0" w:color="auto"/>
              <w:right w:val="single" w:sz="6" w:space="0" w:color="auto"/>
            </w:tcBorders>
          </w:tcPr>
          <w:p w:rsidR="002971B7" w:rsidRPr="00210652" w:rsidRDefault="002971B7" w:rsidP="002971B7">
            <w:pPr>
              <w:pStyle w:val="tableheading"/>
              <w:numPr>
                <w:ilvl w:val="12"/>
                <w:numId w:val="0"/>
              </w:numPr>
              <w:spacing w:before="72" w:after="72"/>
            </w:pPr>
            <w:r w:rsidRPr="00210652">
              <w:t>Name of slice_type</w:t>
            </w:r>
          </w:p>
        </w:tc>
      </w:tr>
      <w:tr w:rsidR="002971B7" w:rsidRPr="00210652">
        <w:trPr>
          <w:cantSplit/>
          <w:jc w:val="center"/>
        </w:trPr>
        <w:tc>
          <w:tcPr>
            <w:tcW w:w="1733" w:type="dxa"/>
            <w:tcBorders>
              <w:left w:val="single" w:sz="6" w:space="0" w:color="auto"/>
              <w:bottom w:val="single" w:sz="6" w:space="0" w:color="auto"/>
              <w:right w:val="single" w:sz="6" w:space="0" w:color="auto"/>
            </w:tcBorders>
          </w:tcPr>
          <w:p w:rsidR="002971B7" w:rsidRPr="00210652" w:rsidRDefault="002971B7" w:rsidP="002971B7">
            <w:pPr>
              <w:pStyle w:val="tablecell"/>
              <w:numPr>
                <w:ilvl w:val="12"/>
                <w:numId w:val="0"/>
              </w:numPr>
              <w:spacing w:before="20" w:after="20"/>
              <w:jc w:val="center"/>
            </w:pPr>
            <w:r w:rsidRPr="00210652">
              <w:t>0</w:t>
            </w:r>
          </w:p>
        </w:tc>
        <w:tc>
          <w:tcPr>
            <w:tcW w:w="2112" w:type="dxa"/>
            <w:tcBorders>
              <w:left w:val="single" w:sz="6" w:space="0" w:color="auto"/>
              <w:bottom w:val="single" w:sz="6" w:space="0" w:color="auto"/>
              <w:right w:val="single" w:sz="6" w:space="0" w:color="auto"/>
            </w:tcBorders>
          </w:tcPr>
          <w:p w:rsidR="002971B7" w:rsidRPr="00210652" w:rsidRDefault="002971B7" w:rsidP="002971B7">
            <w:pPr>
              <w:pStyle w:val="tablecell"/>
              <w:numPr>
                <w:ilvl w:val="12"/>
                <w:numId w:val="0"/>
              </w:numPr>
              <w:spacing w:before="20" w:after="20"/>
            </w:pPr>
            <w:r w:rsidRPr="00210652">
              <w:t>P (P slice)</w:t>
            </w:r>
          </w:p>
        </w:tc>
      </w:tr>
      <w:tr w:rsidR="002971B7" w:rsidRPr="00210652">
        <w:trPr>
          <w:cantSplit/>
          <w:jc w:val="center"/>
        </w:trPr>
        <w:tc>
          <w:tcPr>
            <w:tcW w:w="1733" w:type="dxa"/>
            <w:tcBorders>
              <w:top w:val="single" w:sz="6" w:space="0" w:color="auto"/>
              <w:left w:val="single" w:sz="6" w:space="0" w:color="auto"/>
              <w:bottom w:val="single" w:sz="6" w:space="0" w:color="auto"/>
              <w:right w:val="single" w:sz="6" w:space="0" w:color="auto"/>
            </w:tcBorders>
          </w:tcPr>
          <w:p w:rsidR="002971B7" w:rsidRPr="00210652" w:rsidRDefault="002971B7" w:rsidP="002971B7">
            <w:pPr>
              <w:pStyle w:val="tablecell"/>
              <w:numPr>
                <w:ilvl w:val="12"/>
                <w:numId w:val="0"/>
              </w:numPr>
              <w:spacing w:before="20" w:after="20"/>
              <w:jc w:val="center"/>
            </w:pPr>
            <w:r w:rsidRPr="00210652">
              <w:t>1</w:t>
            </w:r>
          </w:p>
        </w:tc>
        <w:tc>
          <w:tcPr>
            <w:tcW w:w="2112" w:type="dxa"/>
            <w:tcBorders>
              <w:top w:val="single" w:sz="6" w:space="0" w:color="auto"/>
              <w:left w:val="single" w:sz="6" w:space="0" w:color="auto"/>
              <w:bottom w:val="single" w:sz="6" w:space="0" w:color="auto"/>
              <w:right w:val="single" w:sz="6" w:space="0" w:color="auto"/>
            </w:tcBorders>
          </w:tcPr>
          <w:p w:rsidR="002971B7" w:rsidRPr="00210652" w:rsidRDefault="002971B7" w:rsidP="002971B7">
            <w:pPr>
              <w:pStyle w:val="tablecell"/>
              <w:numPr>
                <w:ilvl w:val="12"/>
                <w:numId w:val="0"/>
              </w:numPr>
              <w:spacing w:before="20" w:after="20"/>
            </w:pPr>
            <w:r w:rsidRPr="00210652">
              <w:t>B (B slice)</w:t>
            </w:r>
          </w:p>
        </w:tc>
      </w:tr>
      <w:tr w:rsidR="002971B7" w:rsidRPr="00210652">
        <w:trPr>
          <w:cantSplit/>
          <w:jc w:val="center"/>
        </w:trPr>
        <w:tc>
          <w:tcPr>
            <w:tcW w:w="1733" w:type="dxa"/>
            <w:tcBorders>
              <w:top w:val="single" w:sz="6" w:space="0" w:color="auto"/>
              <w:left w:val="single" w:sz="6" w:space="0" w:color="auto"/>
              <w:bottom w:val="single" w:sz="6" w:space="0" w:color="auto"/>
              <w:right w:val="single" w:sz="6" w:space="0" w:color="auto"/>
            </w:tcBorders>
          </w:tcPr>
          <w:p w:rsidR="002971B7" w:rsidRPr="00210652" w:rsidRDefault="002971B7" w:rsidP="002971B7">
            <w:pPr>
              <w:pStyle w:val="tablecell"/>
              <w:numPr>
                <w:ilvl w:val="12"/>
                <w:numId w:val="0"/>
              </w:numPr>
              <w:spacing w:before="20" w:after="20"/>
              <w:jc w:val="center"/>
            </w:pPr>
            <w:r w:rsidRPr="00210652">
              <w:t>2</w:t>
            </w:r>
          </w:p>
        </w:tc>
        <w:tc>
          <w:tcPr>
            <w:tcW w:w="2112" w:type="dxa"/>
            <w:tcBorders>
              <w:top w:val="single" w:sz="6" w:space="0" w:color="auto"/>
              <w:left w:val="single" w:sz="6" w:space="0" w:color="auto"/>
              <w:bottom w:val="single" w:sz="6" w:space="0" w:color="auto"/>
              <w:right w:val="single" w:sz="6" w:space="0" w:color="auto"/>
            </w:tcBorders>
          </w:tcPr>
          <w:p w:rsidR="002971B7" w:rsidRPr="00210652" w:rsidRDefault="002971B7" w:rsidP="002971B7">
            <w:pPr>
              <w:pStyle w:val="tablecell"/>
              <w:numPr>
                <w:ilvl w:val="12"/>
                <w:numId w:val="0"/>
              </w:numPr>
              <w:spacing w:before="20" w:after="20"/>
            </w:pPr>
            <w:r w:rsidRPr="00210652">
              <w:t>I (I slice)</w:t>
            </w:r>
          </w:p>
        </w:tc>
      </w:tr>
    </w:tbl>
    <w:p w:rsidR="002971B7" w:rsidRPr="00210652" w:rsidRDefault="002971B7" w:rsidP="002971B7"/>
    <w:p w:rsidR="002971B7" w:rsidRPr="00210652" w:rsidRDefault="002971B7" w:rsidP="002971B7">
      <w:r w:rsidRPr="00210652">
        <w:t>When nal_unit_type is equal to 5 (IDR picture), slice_type shall be equal to 2.</w:t>
      </w:r>
    </w:p>
    <w:p w:rsidR="002971B7" w:rsidRPr="008A4313" w:rsidRDefault="002971B7" w:rsidP="002971B7">
      <w:r w:rsidRPr="008A4313">
        <w:t>When max_num_ref_frames is equal to 0, slice_type shall be equal to 2.</w:t>
      </w:r>
    </w:p>
    <w:p w:rsidR="002971B7" w:rsidRPr="008A4313" w:rsidRDefault="002971B7" w:rsidP="002971B7">
      <w:pPr>
        <w:rPr>
          <w:lang w:eastAsia="ko-KR"/>
        </w:rPr>
      </w:pPr>
      <w:proofErr w:type="gramStart"/>
      <w:r w:rsidRPr="008A4313">
        <w:rPr>
          <w:b/>
          <w:lang w:eastAsia="ko-KR"/>
        </w:rPr>
        <w:t>entropy</w:t>
      </w:r>
      <w:proofErr w:type="gramEnd"/>
      <w:r w:rsidRPr="008A4313">
        <w:rPr>
          <w:b/>
          <w:lang w:eastAsia="ko-KR"/>
        </w:rPr>
        <w:t>_slice_flag</w:t>
      </w:r>
      <w:r w:rsidRPr="008A4313">
        <w:rPr>
          <w:lang w:eastAsia="ko-KR"/>
        </w:rPr>
        <w:t xml:space="preserve"> equal to 1 specifies that the value of slice header syntax elements not present shall be inferred to be equal to the value of slice header syntax elements in a proceeding slice, where a proceeding slice is defined as the slice containing treeblock with location (LCUAddress – 1). </w:t>
      </w:r>
      <w:proofErr w:type="gramStart"/>
      <w:r w:rsidRPr="008A4313">
        <w:rPr>
          <w:lang w:eastAsia="ko-KR"/>
        </w:rPr>
        <w:t>entropy</w:t>
      </w:r>
      <w:proofErr w:type="gramEnd"/>
      <w:r w:rsidRPr="008A4313">
        <w:rPr>
          <w:lang w:eastAsia="ko-KR"/>
        </w:rPr>
        <w:t>_slice_flag shall be equal to 0 when LCUAddress equal to 0.</w:t>
      </w:r>
    </w:p>
    <w:p w:rsidR="002971B7" w:rsidRPr="008A4313" w:rsidRDefault="002971B7" w:rsidP="002971B7">
      <w:proofErr w:type="gramStart"/>
      <w:r w:rsidRPr="008A4313">
        <w:rPr>
          <w:b/>
          <w:bCs/>
        </w:rPr>
        <w:t>pic</w:t>
      </w:r>
      <w:proofErr w:type="gramEnd"/>
      <w:r w:rsidRPr="008A4313">
        <w:rPr>
          <w:b/>
          <w:bCs/>
        </w:rPr>
        <w:t>_parameter_set_id</w:t>
      </w:r>
      <w:r w:rsidRPr="008A4313">
        <w:t xml:space="preserve"> specifies the picture parameter set in use. The value of pic_parameter_set_id shall be in the range of 0 to 255, inclusive.</w:t>
      </w:r>
    </w:p>
    <w:p w:rsidR="002971B7" w:rsidRPr="008A4313" w:rsidRDefault="002971B7" w:rsidP="002971B7">
      <w:proofErr w:type="gramStart"/>
      <w:r w:rsidRPr="008A4313">
        <w:rPr>
          <w:b/>
          <w:bCs/>
        </w:rPr>
        <w:t>idr</w:t>
      </w:r>
      <w:proofErr w:type="gramEnd"/>
      <w:r w:rsidRPr="008A4313">
        <w:rPr>
          <w:b/>
          <w:bCs/>
        </w:rPr>
        <w:t>_pic_id</w:t>
      </w:r>
      <w:r w:rsidRPr="008A4313">
        <w:t xml:space="preserve"> identifies an IDR picture. The values of idr_pic_id in all the slices of an IDR picture shall remain unchanged. When two consecutive access units in decoding order are both IDR access units, the value of idr_pic_id in the slices of the first such IDR access unit shall differ from the idr_pic_id in the second such IDR access unit. The value of idr_pic_id shall be in the range of 0 to 65535, inclusive.</w:t>
      </w:r>
    </w:p>
    <w:p w:rsidR="002971B7" w:rsidRPr="008A4313" w:rsidRDefault="002971B7" w:rsidP="002971B7">
      <w:proofErr w:type="gramStart"/>
      <w:r w:rsidRPr="008A4313">
        <w:rPr>
          <w:b/>
        </w:rPr>
        <w:t>no</w:t>
      </w:r>
      <w:proofErr w:type="gramEnd"/>
      <w:r w:rsidRPr="008A4313">
        <w:rPr>
          <w:b/>
        </w:rPr>
        <w:t>_output_of_prior_pics_flag</w:t>
      </w:r>
      <w:r w:rsidRPr="008A4313">
        <w:t xml:space="preserve"> specifies how the previously-decoded pictures in the decoded picture buffer are treated after decoding of an IDR picture. See Annex </w:t>
      </w:r>
      <w:r w:rsidR="005D7E48" w:rsidRPr="008A4313">
        <w:fldChar w:fldCharType="begin" w:fldLock="1"/>
      </w:r>
      <w:r w:rsidRPr="008A4313">
        <w:instrText xml:space="preserve"> REF _Ref276143024 \r \h </w:instrText>
      </w:r>
      <w:r w:rsidR="005D7E48" w:rsidRPr="008A4313">
        <w:fldChar w:fldCharType="separate"/>
      </w:r>
      <w:r w:rsidRPr="008A4313">
        <w:t>C</w:t>
      </w:r>
      <w:r w:rsidR="005D7E48" w:rsidRPr="008A4313">
        <w:fldChar w:fldCharType="end"/>
      </w:r>
      <w:r w:rsidRPr="008A4313">
        <w:t>. When the IDR picture is the first IDR picture in the bitstream, the value of no_output_of_prior_pics_flag has no effect on the decoding process. When the IDR picture is not the first IDR picture in the bitstream and the value of pic_width_in_luma_samples or pic_height_in_luma_samples or max_dec_frame_buffering derived from the active sequence parameter set is different from the value of pic_width_in_luma_samples or pic_height_in_luma_samples or max_dec_frame_buffering derived from the sequence parameter set active for the preceding picture, no_output_of_prior_pics_flag equal to 1 may (but should not) be inferred by the decoder, regardless of the actual value of no_output_of_prior_pics_flag.</w:t>
      </w:r>
    </w:p>
    <w:p w:rsidR="002971B7" w:rsidRPr="008A4313" w:rsidRDefault="002971B7" w:rsidP="002971B7">
      <w:proofErr w:type="gramStart"/>
      <w:r w:rsidRPr="008A4313">
        <w:rPr>
          <w:b/>
          <w:bCs/>
        </w:rPr>
        <w:t>pic</w:t>
      </w:r>
      <w:proofErr w:type="gramEnd"/>
      <w:r w:rsidRPr="008A4313">
        <w:rPr>
          <w:b/>
          <w:bCs/>
        </w:rPr>
        <w:t xml:space="preserve">_order_cnt_lsb </w:t>
      </w:r>
      <w:r w:rsidRPr="008A4313">
        <w:t>specifies the picture order count modulo MaxPicOrderCntLsb for the current picture. The length of the pic_order_cnt_lsb syntax element is log2_max_pic_order_cnt_lsb_minus4 + 4 bits. The value of the pic_order_cnt_lsb shall be in the range of 0 to MaxPicOrderCntLsb − 1, inclusive. When pic_order_cnt_lsb is not present, pic_order_cnt_lsb shall be inferred to be equal to 0.</w:t>
      </w:r>
    </w:p>
    <w:p w:rsidR="002971B7" w:rsidRDefault="002971B7" w:rsidP="002971B7">
      <w:pPr>
        <w:rPr>
          <w:bCs/>
        </w:rPr>
      </w:pPr>
      <w:proofErr w:type="gramStart"/>
      <w:r>
        <w:rPr>
          <w:b/>
          <w:bCs/>
        </w:rPr>
        <w:t>short</w:t>
      </w:r>
      <w:proofErr w:type="gramEnd"/>
      <w:r>
        <w:rPr>
          <w:b/>
          <w:bCs/>
        </w:rPr>
        <w:t>_term_ref_pic_set_pps_flag</w:t>
      </w:r>
      <w:r>
        <w:rPr>
          <w:bCs/>
        </w:rPr>
        <w:t xml:space="preserve"> equal to 1 specifies that the short-term reference picture set of the current picture shall be created using syntax elements in the active picture parameter set. </w:t>
      </w:r>
      <w:proofErr w:type="gramStart"/>
      <w:r>
        <w:rPr>
          <w:bCs/>
        </w:rPr>
        <w:t>short</w:t>
      </w:r>
      <w:proofErr w:type="gramEnd"/>
      <w:r>
        <w:rPr>
          <w:bCs/>
        </w:rPr>
        <w:t>_term_ref_pic_set_pps_flag equal to 0 specifies that the short-term reference picture set of the current picture shall be created using syntax elements in the short_term_ref_pic_set( ) syntax structure in the slice header.</w:t>
      </w:r>
    </w:p>
    <w:p w:rsidR="002971B7" w:rsidRDefault="002971B7" w:rsidP="002971B7">
      <w:pPr>
        <w:jc w:val="left"/>
        <w:rPr>
          <w:bCs/>
        </w:rPr>
      </w:pPr>
      <w:proofErr w:type="gramStart"/>
      <w:r>
        <w:rPr>
          <w:b/>
          <w:bCs/>
        </w:rPr>
        <w:t>short</w:t>
      </w:r>
      <w:proofErr w:type="gramEnd"/>
      <w:r>
        <w:rPr>
          <w:b/>
          <w:bCs/>
        </w:rPr>
        <w:t>_term_ref_pic_set_idx</w:t>
      </w:r>
      <w:r>
        <w:rPr>
          <w:bCs/>
        </w:rPr>
        <w:t xml:space="preserve"> specifies the index to the list of the short-term reference picture sets specified in the active picture parameter set that shall be used for creation of the reference picture set of the current picture. The syntax element short_term_ref_pic_set_idx shall be represented by </w:t>
      </w:r>
      <w:r>
        <w:rPr>
          <w:lang w:eastAsia="ko-KR"/>
        </w:rPr>
        <w:t>ceil</w:t>
      </w:r>
      <w:proofErr w:type="gramStart"/>
      <w:r>
        <w:rPr>
          <w:lang w:eastAsia="ko-KR"/>
        </w:rPr>
        <w:t>( log2</w:t>
      </w:r>
      <w:proofErr w:type="gramEnd"/>
      <w:r>
        <w:rPr>
          <w:lang w:eastAsia="ko-KR"/>
        </w:rPr>
        <w:t>( </w:t>
      </w:r>
      <w:r>
        <w:t>num_short_term_ref_pic_sets </w:t>
      </w:r>
      <w:r>
        <w:rPr>
          <w:lang w:eastAsia="ko-KR"/>
        </w:rPr>
        <w:t>) ) bits. T</w:t>
      </w:r>
      <w:r>
        <w:rPr>
          <w:bCs/>
        </w:rPr>
        <w:t xml:space="preserve">he value of </w:t>
      </w:r>
      <w:r>
        <w:t>short_term_</w:t>
      </w:r>
      <w:r>
        <w:rPr>
          <w:bCs/>
        </w:rPr>
        <w:t xml:space="preserve">ref_pic_set_idx shall be in the range of 0 to </w:t>
      </w:r>
      <w:r>
        <w:t>num_short_term_ref_pic_sets </w:t>
      </w:r>
      <w:r>
        <w:rPr>
          <w:bCs/>
        </w:rPr>
        <w:t xml:space="preserve">– 1, inclusive, </w:t>
      </w:r>
      <w:r>
        <w:t>where num_short_term_ref_pic_sets is the syntax element from the active picture parameter set</w:t>
      </w:r>
      <w:r>
        <w:rPr>
          <w:bCs/>
        </w:rPr>
        <w:t>.</w:t>
      </w:r>
    </w:p>
    <w:p w:rsidR="002971B7" w:rsidRDefault="002971B7" w:rsidP="002971B7">
      <w:pPr>
        <w:jc w:val="left"/>
        <w:rPr>
          <w:lang w:eastAsia="ko-KR"/>
        </w:rPr>
      </w:pPr>
      <w:r>
        <w:rPr>
          <w:lang w:eastAsia="ko-KR"/>
        </w:rPr>
        <w:t>The variable StRpsIdx is derived as follows.</w:t>
      </w:r>
    </w:p>
    <w:p w:rsidR="002971B7" w:rsidRPr="00D76E6E" w:rsidRDefault="002971B7" w:rsidP="002971B7">
      <w:pPr>
        <w:tabs>
          <w:tab w:val="clear" w:pos="794"/>
          <w:tab w:val="right" w:pos="9360"/>
        </w:tabs>
        <w:ind w:left="720"/>
        <w:jc w:val="left"/>
        <w:rPr>
          <w:szCs w:val="22"/>
        </w:rPr>
      </w:pPr>
      <w:proofErr w:type="gramStart"/>
      <w:r w:rsidRPr="00D76E6E">
        <w:rPr>
          <w:szCs w:val="22"/>
        </w:rPr>
        <w:t>if</w:t>
      </w:r>
      <w:proofErr w:type="gramEnd"/>
      <w:r w:rsidRPr="00D76E6E">
        <w:rPr>
          <w:szCs w:val="22"/>
        </w:rPr>
        <w:t xml:space="preserve">( </w:t>
      </w:r>
      <w:r w:rsidRPr="00B1051C">
        <w:rPr>
          <w:szCs w:val="22"/>
        </w:rPr>
        <w:t>short_term_ref_pic_set_pps_flag )</w:t>
      </w:r>
      <w:r w:rsidRPr="00B1051C">
        <w:rPr>
          <w:szCs w:val="22"/>
        </w:rPr>
        <w:br/>
      </w:r>
      <w:r w:rsidRPr="00D76E6E">
        <w:rPr>
          <w:szCs w:val="22"/>
        </w:rPr>
        <w:tab/>
        <w:t xml:space="preserve">StRpsIdx = </w:t>
      </w:r>
      <w:r>
        <w:rPr>
          <w:szCs w:val="22"/>
        </w:rPr>
        <w:t>short_term_ref_pic_set_idx</w:t>
      </w:r>
      <w:r>
        <w:rPr>
          <w:szCs w:val="22"/>
        </w:rPr>
        <w:tab/>
      </w:r>
      <w:r w:rsidRPr="00210652">
        <w:t>(</w:t>
      </w:r>
      <w:r w:rsidR="005D7E48">
        <w:fldChar w:fldCharType="begin" w:fldLock="1"/>
      </w:r>
      <w:r w:rsidR="00D43A09">
        <w:instrText xml:space="preserve"> STYLEREF 1 \s </w:instrText>
      </w:r>
      <w:r w:rsidR="005D7E48">
        <w:fldChar w:fldCharType="separate"/>
      </w:r>
      <w:r w:rsidRPr="00210652">
        <w:rPr>
          <w:noProof/>
        </w:rPr>
        <w:t>7</w:t>
      </w:r>
      <w:r w:rsidR="005D7E48">
        <w:rPr>
          <w:noProof/>
        </w:rPr>
        <w:fldChar w:fldCharType="end"/>
      </w:r>
      <w:r w:rsidRPr="00210652">
        <w:noBreakHyphen/>
      </w:r>
      <w:r w:rsidR="005D7E48">
        <w:fldChar w:fldCharType="begin" w:fldLock="1"/>
      </w:r>
      <w:r w:rsidR="00D43A09">
        <w:instrText xml:space="preserve"> SEQ Equation \* ARABIC \s 1 </w:instrText>
      </w:r>
      <w:r w:rsidR="005D7E48">
        <w:fldChar w:fldCharType="separate"/>
      </w:r>
      <w:r w:rsidRPr="00210652">
        <w:rPr>
          <w:noProof/>
        </w:rPr>
        <w:t>9</w:t>
      </w:r>
      <w:r w:rsidR="005D7E48">
        <w:rPr>
          <w:noProof/>
        </w:rPr>
        <w:fldChar w:fldCharType="end"/>
      </w:r>
      <w:r w:rsidRPr="00210652">
        <w:t>)</w:t>
      </w:r>
      <w:r>
        <w:rPr>
          <w:szCs w:val="22"/>
        </w:rPr>
        <w:br/>
      </w:r>
      <w:r w:rsidRPr="00B1051C">
        <w:rPr>
          <w:szCs w:val="22"/>
        </w:rPr>
        <w:t>else</w:t>
      </w:r>
      <w:r>
        <w:rPr>
          <w:szCs w:val="22"/>
        </w:rPr>
        <w:br/>
      </w:r>
      <w:r w:rsidRPr="00B1051C">
        <w:rPr>
          <w:szCs w:val="22"/>
        </w:rPr>
        <w:tab/>
      </w:r>
      <w:r w:rsidRPr="00D76E6E">
        <w:rPr>
          <w:szCs w:val="22"/>
        </w:rPr>
        <w:t xml:space="preserve"> StRpsIdx = </w:t>
      </w:r>
      <w:r w:rsidRPr="00B1051C">
        <w:rPr>
          <w:szCs w:val="22"/>
        </w:rPr>
        <w:t>num_short_term_ref_pic_sets</w:t>
      </w:r>
    </w:p>
    <w:p w:rsidR="002971B7" w:rsidRDefault="002971B7" w:rsidP="002971B7">
      <w:pPr>
        <w:rPr>
          <w:bCs/>
        </w:rPr>
      </w:pPr>
      <w:proofErr w:type="gramStart"/>
      <w:r>
        <w:rPr>
          <w:b/>
        </w:rPr>
        <w:t>num</w:t>
      </w:r>
      <w:proofErr w:type="gramEnd"/>
      <w:r>
        <w:rPr>
          <w:b/>
        </w:rPr>
        <w:t>_long_term_pics</w:t>
      </w:r>
      <w:r>
        <w:rPr>
          <w:b/>
          <w:bCs/>
        </w:rPr>
        <w:t xml:space="preserve"> </w:t>
      </w:r>
      <w:r>
        <w:rPr>
          <w:bCs/>
        </w:rPr>
        <w:t>specifies the number of the long-term reference pictures</w:t>
      </w:r>
      <w:r>
        <w:t xml:space="preserve"> that are to be included in the long-term reference picture set of the current picture.</w:t>
      </w:r>
      <w:r>
        <w:rPr>
          <w:bCs/>
        </w:rPr>
        <w:t xml:space="preserve"> The value of num_long_term_pics shall be in the range of 0 to max_num_ref_frames </w:t>
      </w:r>
      <w:r>
        <w:t>–</w:t>
      </w:r>
      <w:r>
        <w:rPr>
          <w:bCs/>
        </w:rPr>
        <w:t> </w:t>
      </w:r>
      <w:r>
        <w:t>NumNegativePics</w:t>
      </w:r>
      <w:proofErr w:type="gramStart"/>
      <w:r>
        <w:t>[ StRpsIdx</w:t>
      </w:r>
      <w:proofErr w:type="gramEnd"/>
      <w:r>
        <w:rPr>
          <w:bCs/>
        </w:rPr>
        <w:t> </w:t>
      </w:r>
      <w:r>
        <w:t>] –</w:t>
      </w:r>
      <w:r>
        <w:rPr>
          <w:bCs/>
        </w:rPr>
        <w:t> </w:t>
      </w:r>
      <w:r>
        <w:t>NumPositivePics[ StRpsIdx</w:t>
      </w:r>
      <w:r>
        <w:rPr>
          <w:bCs/>
        </w:rPr>
        <w:t> </w:t>
      </w:r>
      <w:r>
        <w:t>] </w:t>
      </w:r>
      <w:r>
        <w:rPr>
          <w:bCs/>
        </w:rPr>
        <w:t>, inclusive. When not present, the value of num_long_term_pics shall be inferred to be equal to 0.</w:t>
      </w:r>
    </w:p>
    <w:p w:rsidR="002971B7" w:rsidRDefault="002971B7" w:rsidP="002971B7">
      <w:proofErr w:type="gramStart"/>
      <w:r>
        <w:rPr>
          <w:b/>
          <w:lang w:eastAsia="ko-KR"/>
        </w:rPr>
        <w:t>delta</w:t>
      </w:r>
      <w:proofErr w:type="gramEnd"/>
      <w:r>
        <w:rPr>
          <w:b/>
          <w:lang w:eastAsia="ko-KR"/>
        </w:rPr>
        <w:t>_poc_lsb_lt</w:t>
      </w:r>
      <w:ins w:id="230" w:author="Administrator" w:date="2012-02-05T03:27:00Z">
        <w:r w:rsidR="001A3AE2" w:rsidDel="001A3AE2">
          <w:rPr>
            <w:b/>
            <w:lang w:eastAsia="ko-KR"/>
          </w:rPr>
          <w:t xml:space="preserve"> </w:t>
        </w:r>
      </w:ins>
      <w:del w:id="231" w:author="Administrator" w:date="2012-02-05T03:27:00Z">
        <w:r w:rsidDel="001A3AE2">
          <w:rPr>
            <w:b/>
            <w:lang w:eastAsia="ko-KR"/>
          </w:rPr>
          <w:delText>_minus1</w:delText>
        </w:r>
      </w:del>
      <w:r>
        <w:rPr>
          <w:lang w:eastAsia="ko-KR"/>
        </w:rPr>
        <w:t xml:space="preserve">[ i ] </w:t>
      </w:r>
      <w:r>
        <w:t xml:space="preserve">is used to determine the value of the least significant bits of the picture order count value of the i-th long-term reference picture that is included in the long-term reference picture set of the current picture. </w:t>
      </w:r>
      <w:proofErr w:type="gramStart"/>
      <w:r>
        <w:rPr>
          <w:lang w:eastAsia="ko-KR"/>
        </w:rPr>
        <w:t>delta</w:t>
      </w:r>
      <w:proofErr w:type="gramEnd"/>
      <w:r>
        <w:rPr>
          <w:lang w:eastAsia="ko-KR"/>
        </w:rPr>
        <w:t xml:space="preserve">_poc_lsb_lt_minus1[ i ] shall be in the range of 0 to </w:t>
      </w:r>
      <w:r>
        <w:t>MaxPicOrderCntLsb − 1, inclusive.</w:t>
      </w:r>
    </w:p>
    <w:p w:rsidR="002971B7" w:rsidRDefault="002971B7" w:rsidP="002971B7">
      <w:r>
        <w:t>The variable Delta</w:t>
      </w:r>
      <w:r>
        <w:rPr>
          <w:bCs/>
        </w:rPr>
        <w:t>PocLt</w:t>
      </w:r>
      <w:proofErr w:type="gramStart"/>
      <w:r>
        <w:rPr>
          <w:bCs/>
        </w:rPr>
        <w:t>[ i</w:t>
      </w:r>
      <w:proofErr w:type="gramEnd"/>
      <w:r>
        <w:rPr>
          <w:bCs/>
        </w:rPr>
        <w:t> ]</w:t>
      </w:r>
      <w:r>
        <w:t xml:space="preserve"> is derived as follows.</w:t>
      </w:r>
    </w:p>
    <w:p w:rsidR="002971B7" w:rsidRDefault="005D7E48" w:rsidP="002971B7">
      <w:pPr>
        <w:tabs>
          <w:tab w:val="clear" w:pos="794"/>
          <w:tab w:val="right" w:pos="9360"/>
        </w:tabs>
        <w:ind w:left="720"/>
        <w:jc w:val="left"/>
        <w:rPr>
          <w:ins w:id="232" w:author="JCTVC-F275" w:date="2012-02-04T00:09:00Z"/>
          <w:lang w:val="nb-NO"/>
        </w:rPr>
      </w:pPr>
      <w:r w:rsidRPr="005D7E48">
        <w:rPr>
          <w:lang w:val="nb-NO"/>
          <w:rPrChange w:id="233" w:author="JCTVC-F275" w:date="2012-02-03T22:12:00Z">
            <w:rPr/>
          </w:rPrChange>
        </w:rPr>
        <w:t xml:space="preserve">if (i  = =  0) </w:t>
      </w:r>
      <w:r w:rsidRPr="005D7E48">
        <w:rPr>
          <w:lang w:val="nb-NO"/>
          <w:rPrChange w:id="234" w:author="JCTVC-F275" w:date="2012-02-03T22:12:00Z">
            <w:rPr/>
          </w:rPrChange>
        </w:rPr>
        <w:br/>
      </w:r>
      <w:r w:rsidRPr="005D7E48">
        <w:rPr>
          <w:lang w:val="nb-NO"/>
          <w:rPrChange w:id="235" w:author="JCTVC-F275" w:date="2012-02-03T22:12:00Z">
            <w:rPr/>
          </w:rPrChange>
        </w:rPr>
        <w:tab/>
        <w:t>DeltaPocLt[ i ] = delta_poc_lsb_lt</w:t>
      </w:r>
      <w:del w:id="236" w:author="Administrator" w:date="2012-02-05T03:28:00Z">
        <w:r w:rsidRPr="005D7E48">
          <w:rPr>
            <w:lang w:val="nb-NO"/>
            <w:rPrChange w:id="237" w:author="JCTVC-F275" w:date="2012-02-03T22:12:00Z">
              <w:rPr/>
            </w:rPrChange>
          </w:rPr>
          <w:delText>_minus1</w:delText>
        </w:r>
      </w:del>
      <w:r w:rsidRPr="005D7E48">
        <w:rPr>
          <w:lang w:val="nb-NO"/>
          <w:rPrChange w:id="238" w:author="JCTVC-F275" w:date="2012-02-03T22:12:00Z">
            <w:rPr/>
          </w:rPrChange>
        </w:rPr>
        <w:t>[ i ]</w:t>
      </w:r>
      <w:del w:id="239" w:author="Administrator" w:date="2012-02-05T03:27:00Z">
        <w:r w:rsidRPr="005D7E48">
          <w:rPr>
            <w:lang w:val="nb-NO"/>
            <w:rPrChange w:id="240" w:author="JCTVC-F275" w:date="2012-02-03T22:12:00Z">
              <w:rPr/>
            </w:rPrChange>
          </w:rPr>
          <w:delText> + 1</w:delText>
        </w:r>
      </w:del>
      <w:r w:rsidRPr="005D7E48">
        <w:rPr>
          <w:lang w:val="nb-NO"/>
          <w:rPrChange w:id="241" w:author="JCTVC-F275" w:date="2012-02-03T22:12:00Z">
            <w:rPr/>
          </w:rPrChange>
        </w:rPr>
        <w:tab/>
        <w:t>(</w:t>
      </w:r>
      <w:r w:rsidRPr="00210652">
        <w:fldChar w:fldCharType="begin" w:fldLock="1"/>
      </w:r>
      <w:r w:rsidRPr="005D7E48">
        <w:rPr>
          <w:lang w:val="nb-NO"/>
          <w:rPrChange w:id="242" w:author="JCTVC-F275" w:date="2012-02-03T22:12:00Z">
            <w:rPr/>
          </w:rPrChange>
        </w:rPr>
        <w:instrText xml:space="preserve"> STYLEREF 1 \s </w:instrText>
      </w:r>
      <w:r w:rsidRPr="00210652">
        <w:fldChar w:fldCharType="separate"/>
      </w:r>
      <w:r w:rsidRPr="005D7E48">
        <w:rPr>
          <w:noProof/>
          <w:lang w:val="nb-NO"/>
          <w:rPrChange w:id="243" w:author="JCTVC-F275" w:date="2012-02-03T22:12:00Z">
            <w:rPr>
              <w:noProof/>
            </w:rPr>
          </w:rPrChange>
        </w:rPr>
        <w:t>7</w:t>
      </w:r>
      <w:r w:rsidRPr="00210652">
        <w:fldChar w:fldCharType="end"/>
      </w:r>
      <w:r w:rsidRPr="005D7E48">
        <w:rPr>
          <w:lang w:val="nb-NO"/>
          <w:rPrChange w:id="244" w:author="JCTVC-F275" w:date="2012-02-03T22:12:00Z">
            <w:rPr/>
          </w:rPrChange>
        </w:rPr>
        <w:noBreakHyphen/>
      </w:r>
      <w:r w:rsidRPr="00210652">
        <w:fldChar w:fldCharType="begin" w:fldLock="1"/>
      </w:r>
      <w:r w:rsidRPr="005D7E48">
        <w:rPr>
          <w:lang w:val="nb-NO"/>
          <w:rPrChange w:id="245" w:author="JCTVC-F275" w:date="2012-02-03T22:12:00Z">
            <w:rPr/>
          </w:rPrChange>
        </w:rPr>
        <w:instrText xml:space="preserve"> SEQ Equation \* ARABIC \s 1 </w:instrText>
      </w:r>
      <w:r w:rsidRPr="00210652">
        <w:fldChar w:fldCharType="separate"/>
      </w:r>
      <w:r w:rsidRPr="005D7E48">
        <w:rPr>
          <w:noProof/>
          <w:lang w:val="nb-NO"/>
          <w:rPrChange w:id="246" w:author="JCTVC-F275" w:date="2012-02-03T22:12:00Z">
            <w:rPr>
              <w:noProof/>
            </w:rPr>
          </w:rPrChange>
        </w:rPr>
        <w:t>9</w:t>
      </w:r>
      <w:r w:rsidRPr="00210652">
        <w:fldChar w:fldCharType="end"/>
      </w:r>
      <w:r w:rsidRPr="005D7E48">
        <w:rPr>
          <w:lang w:val="nb-NO"/>
          <w:rPrChange w:id="247" w:author="JCTVC-F275" w:date="2012-02-03T22:12:00Z">
            <w:rPr/>
          </w:rPrChange>
        </w:rPr>
        <w:t>)</w:t>
      </w:r>
      <w:r w:rsidRPr="005D7E48">
        <w:rPr>
          <w:lang w:val="nb-NO"/>
          <w:rPrChange w:id="248" w:author="JCTVC-F275" w:date="2012-02-03T22:12:00Z">
            <w:rPr/>
          </w:rPrChange>
        </w:rPr>
        <w:br/>
        <w:t>else</w:t>
      </w:r>
      <w:r w:rsidRPr="005D7E48">
        <w:rPr>
          <w:lang w:val="nb-NO"/>
          <w:rPrChange w:id="249" w:author="JCTVC-F275" w:date="2012-02-03T22:12:00Z">
            <w:rPr/>
          </w:rPrChange>
        </w:rPr>
        <w:br/>
      </w:r>
      <w:r w:rsidRPr="005D7E48">
        <w:rPr>
          <w:lang w:val="nb-NO"/>
          <w:rPrChange w:id="250" w:author="JCTVC-F275" w:date="2012-02-03T22:12:00Z">
            <w:rPr/>
          </w:rPrChange>
        </w:rPr>
        <w:tab/>
        <w:t>DeltaPocLt[ i ] = delta_poc_lsb_lt</w:t>
      </w:r>
      <w:del w:id="251" w:author="Administrator" w:date="2012-02-05T03:28:00Z">
        <w:r w:rsidRPr="005D7E48">
          <w:rPr>
            <w:lang w:val="nb-NO"/>
            <w:rPrChange w:id="252" w:author="JCTVC-F275" w:date="2012-02-03T22:12:00Z">
              <w:rPr/>
            </w:rPrChange>
          </w:rPr>
          <w:delText>_minus1</w:delText>
        </w:r>
      </w:del>
      <w:r w:rsidRPr="005D7E48">
        <w:rPr>
          <w:lang w:val="nb-NO"/>
          <w:rPrChange w:id="253" w:author="JCTVC-F275" w:date="2012-02-03T22:12:00Z">
            <w:rPr/>
          </w:rPrChange>
        </w:rPr>
        <w:t>[ i ]</w:t>
      </w:r>
      <w:del w:id="254" w:author="Administrator" w:date="2012-02-05T03:27:00Z">
        <w:r w:rsidRPr="005D7E48">
          <w:rPr>
            <w:lang w:val="nb-NO"/>
            <w:rPrChange w:id="255" w:author="JCTVC-F275" w:date="2012-02-03T22:12:00Z">
              <w:rPr/>
            </w:rPrChange>
          </w:rPr>
          <w:delText> + 1</w:delText>
        </w:r>
      </w:del>
      <w:r w:rsidRPr="005D7E48">
        <w:rPr>
          <w:lang w:val="nb-NO"/>
          <w:rPrChange w:id="256" w:author="JCTVC-F275" w:date="2012-02-03T22:12:00Z">
            <w:rPr/>
          </w:rPrChange>
        </w:rPr>
        <w:t xml:space="preserve"> + DeltaPocLt[ i – 1 ]</w:t>
      </w:r>
      <w:ins w:id="257" w:author="JCTVC-F275" w:date="2012-02-04T00:08:00Z">
        <w:r w:rsidR="002971B7">
          <w:rPr>
            <w:lang w:val="nb-NO"/>
          </w:rPr>
          <w:t xml:space="preserve"> </w:t>
        </w:r>
      </w:ins>
      <w:ins w:id="258" w:author="JCTVC-F275" w:date="2012-02-04T00:09:00Z">
        <w:r w:rsidR="002971B7">
          <w:rPr>
            <w:lang w:val="nb-NO"/>
          </w:rPr>
          <w:t xml:space="preserve">                </w:t>
        </w:r>
      </w:ins>
    </w:p>
    <w:p w:rsidR="005D7E48" w:rsidRPr="005D7E48" w:rsidRDefault="002971B7" w:rsidP="005D7E48">
      <w:pPr>
        <w:numPr>
          <w:ins w:id="259" w:author="JCTVC-F275" w:date="2012-02-04T00:09:00Z"/>
        </w:numPr>
        <w:tabs>
          <w:tab w:val="clear" w:pos="794"/>
          <w:tab w:val="right" w:pos="9360"/>
        </w:tabs>
        <w:spacing w:before="0"/>
        <w:ind w:left="720"/>
        <w:jc w:val="left"/>
        <w:rPr>
          <w:lang w:val="en-US"/>
          <w:rPrChange w:id="260" w:author="JCTVC-F275" w:date="2012-02-04T01:03:00Z">
            <w:rPr/>
          </w:rPrChange>
        </w:rPr>
        <w:pPrChange w:id="261" w:author="JCTVC-F275" w:date="2012-02-04T00:09:00Z">
          <w:pPr>
            <w:tabs>
              <w:tab w:val="clear" w:pos="794"/>
              <w:tab w:val="right" w:pos="9360"/>
            </w:tabs>
            <w:ind w:left="720"/>
            <w:jc w:val="left"/>
          </w:pPr>
        </w:pPrChange>
      </w:pPr>
      <w:ins w:id="262" w:author="JCTVC-F275" w:date="2012-02-04T00:09:00Z">
        <w:r>
          <w:rPr>
            <w:lang w:val="nb-NO"/>
          </w:rPr>
          <w:tab/>
        </w:r>
      </w:ins>
    </w:p>
    <w:p w:rsidR="002971B7" w:rsidRDefault="002971B7" w:rsidP="002971B7">
      <w:pPr>
        <w:jc w:val="left"/>
        <w:rPr>
          <w:ins w:id="263" w:author="Sachin Deshpande" w:date="2012-02-03T20:42:00Z"/>
        </w:rPr>
      </w:pPr>
      <w:r>
        <w:t>The value of DeltaPocLt</w:t>
      </w:r>
      <w:proofErr w:type="gramStart"/>
      <w:r>
        <w:t>[ i</w:t>
      </w:r>
      <w:proofErr w:type="gramEnd"/>
      <w:r>
        <w:t> ] shall be in the range of 0 to MaxPicOrderCntLsb, inclusive.</w:t>
      </w:r>
    </w:p>
    <w:p w:rsidR="002971B7" w:rsidRPr="00603EDE" w:rsidRDefault="00382572" w:rsidP="002971B7">
      <w:pPr>
        <w:numPr>
          <w:ins w:id="264" w:author="JCTVC-F275" w:date="2012-02-04T01:05:00Z"/>
        </w:numPr>
        <w:rPr>
          <w:ins w:id="265" w:author="Sachin Deshpande" w:date="2012-02-03T20:42:00Z"/>
          <w:rPrChange w:id="266" w:author="JCTVC-F275" w:date="2012-02-04T01:06:00Z">
            <w:rPr>
              <w:ins w:id="267" w:author="Sachin Deshpande" w:date="2012-02-03T20:42:00Z"/>
              <w:b/>
            </w:rPr>
          </w:rPrChange>
        </w:rPr>
      </w:pPr>
      <w:proofErr w:type="gramStart"/>
      <w:ins w:id="268" w:author="Sachin Deshpande" w:date="2012-02-03T20:42:00Z">
        <w:r>
          <w:rPr>
            <w:b/>
          </w:rPr>
          <w:t>delta</w:t>
        </w:r>
        <w:proofErr w:type="gramEnd"/>
        <w:r>
          <w:rPr>
            <w:b/>
          </w:rPr>
          <w:t>_poc_msb_present</w:t>
        </w:r>
        <w:r w:rsidR="002971B7">
          <w:rPr>
            <w:b/>
          </w:rPr>
          <w:t>_flag</w:t>
        </w:r>
      </w:ins>
      <w:ins w:id="269" w:author="Sachin Deshpande" w:date="2012-02-03T21:38:00Z">
        <w:r w:rsidR="002971B7">
          <w:rPr>
            <w:b/>
          </w:rPr>
          <w:t>[i]</w:t>
        </w:r>
      </w:ins>
      <w:ins w:id="270" w:author="Sachin Deshpande" w:date="2012-02-03T20:42:00Z">
        <w:r w:rsidR="002971B7">
          <w:rPr>
            <w:b/>
          </w:rPr>
          <w:t xml:space="preserve"> </w:t>
        </w:r>
        <w:r w:rsidR="002971B7" w:rsidRPr="00AE3D67">
          <w:t xml:space="preserve">equal to 1 </w:t>
        </w:r>
      </w:ins>
      <w:ins w:id="271" w:author="JCTVC-F275" w:date="2012-02-04T00:06:00Z">
        <w:r w:rsidR="002971B7">
          <w:t>specifies</w:t>
        </w:r>
      </w:ins>
      <w:ins w:id="272" w:author="Sachin Deshpande" w:date="2012-02-03T20:42:00Z">
        <w:r w:rsidR="002971B7" w:rsidRPr="00AE3D67">
          <w:t xml:space="preserve"> that </w:t>
        </w:r>
      </w:ins>
      <w:ins w:id="273" w:author="JCTVC-F275" w:date="2012-02-04T00:06:00Z">
        <w:r w:rsidR="002971B7">
          <w:t>d</w:t>
        </w:r>
      </w:ins>
      <w:ins w:id="274" w:author="Sachin Deshpande" w:date="2012-02-03T20:42:00Z">
        <w:r w:rsidR="002971B7" w:rsidRPr="00AE3D67">
          <w:t>elta_poc_msb_cycle_lt_minus1</w:t>
        </w:r>
      </w:ins>
      <w:ins w:id="275" w:author="JCTVC-F275" w:date="2012-02-04T00:06:00Z">
        <w:r w:rsidR="002971B7">
          <w:t>[</w:t>
        </w:r>
      </w:ins>
      <w:ins w:id="276" w:author="Miska Hannuksela" w:date="2012-02-04T18:01:00Z">
        <w:r w:rsidR="002971B7">
          <w:t> </w:t>
        </w:r>
      </w:ins>
      <w:ins w:id="277" w:author="JCTVC-F275" w:date="2012-02-04T00:06:00Z">
        <w:r w:rsidR="002971B7">
          <w:t>i</w:t>
        </w:r>
      </w:ins>
      <w:ins w:id="278" w:author="Miska Hannuksela" w:date="2012-02-04T18:01:00Z">
        <w:r w:rsidR="002971B7">
          <w:t> </w:t>
        </w:r>
      </w:ins>
      <w:ins w:id="279" w:author="JCTVC-F275" w:date="2012-02-04T00:06:00Z">
        <w:r w:rsidR="002971B7">
          <w:t>] is present</w:t>
        </w:r>
        <w:del w:id="280" w:author="Miska Hannuksela" w:date="2012-02-04T18:13:00Z">
          <w:r w:rsidR="002971B7" w:rsidDel="00D74116">
            <w:delText xml:space="preserve"> in the bit</w:delText>
          </w:r>
        </w:del>
        <w:del w:id="281" w:author="Miska Hannuksela" w:date="2012-02-04T18:11:00Z">
          <w:r w:rsidR="002971B7" w:rsidDel="00D74116">
            <w:delText>-</w:delText>
          </w:r>
        </w:del>
        <w:del w:id="282" w:author="Miska Hannuksela" w:date="2012-02-04T18:13:00Z">
          <w:r w:rsidR="002971B7" w:rsidDel="00D74116">
            <w:delText>stream</w:delText>
          </w:r>
        </w:del>
        <w:r w:rsidR="002971B7">
          <w:t xml:space="preserve">.  </w:t>
        </w:r>
      </w:ins>
      <w:ins w:id="283" w:author="JCTVC-F275" w:date="2012-02-04T01:05:00Z">
        <w:del w:id="284" w:author="Sachin Deshpande" w:date="2012-02-05T10:33:00Z">
          <w:r w:rsidR="002971B7" w:rsidDel="00382572">
            <w:delText>_</w:delText>
          </w:r>
        </w:del>
      </w:ins>
      <w:proofErr w:type="gramStart"/>
      <w:ins w:id="285" w:author="Sachin Deshpande" w:date="2012-02-05T10:33:00Z">
        <w:r>
          <w:t>delta</w:t>
        </w:r>
        <w:proofErr w:type="gramEnd"/>
        <w:r>
          <w:t>_poc_msb_present_flag</w:t>
        </w:r>
      </w:ins>
      <w:ins w:id="286" w:author="JCTVC-F275" w:date="2012-02-04T00:07:00Z">
        <w:r w:rsidR="002971B7">
          <w:t>[</w:t>
        </w:r>
      </w:ins>
      <w:ins w:id="287" w:author="Miska Hannuksela" w:date="2012-02-04T18:02:00Z">
        <w:r w:rsidR="002971B7">
          <w:t> </w:t>
        </w:r>
      </w:ins>
      <w:ins w:id="288" w:author="JCTVC-F275" w:date="2012-02-04T00:07:00Z">
        <w:r w:rsidR="002971B7">
          <w:t>i</w:t>
        </w:r>
      </w:ins>
      <w:ins w:id="289" w:author="Miska Hannuksela" w:date="2012-02-04T18:02:00Z">
        <w:r w:rsidR="002971B7">
          <w:t> </w:t>
        </w:r>
      </w:ins>
      <w:ins w:id="290" w:author="JCTVC-F275" w:date="2012-02-04T00:07:00Z">
        <w:r w:rsidR="002971B7">
          <w:t>]</w:t>
        </w:r>
      </w:ins>
      <w:ins w:id="291" w:author="Sachin Deshpande" w:date="2012-02-03T20:42:00Z">
        <w:r w:rsidR="002971B7">
          <w:rPr>
            <w:b/>
          </w:rPr>
          <w:t xml:space="preserve"> </w:t>
        </w:r>
        <w:r w:rsidR="002971B7" w:rsidRPr="00AE3D67">
          <w:t>equal</w:t>
        </w:r>
        <w:r w:rsidR="002971B7">
          <w:t xml:space="preserve"> to 0</w:t>
        </w:r>
        <w:r w:rsidR="002971B7" w:rsidRPr="00AE3D67">
          <w:t xml:space="preserve"> </w:t>
        </w:r>
      </w:ins>
      <w:ins w:id="292" w:author="JCTVC-F275" w:date="2012-02-04T00:07:00Z">
        <w:r w:rsidR="002971B7">
          <w:t xml:space="preserve">specifies that </w:t>
        </w:r>
      </w:ins>
      <w:ins w:id="293" w:author="Sachin Deshpande" w:date="2012-02-03T20:42:00Z">
        <w:r w:rsidR="002971B7" w:rsidRPr="00AE3D67">
          <w:t>delta_poc_msb_cycle_lt_minus1</w:t>
        </w:r>
      </w:ins>
      <w:ins w:id="294" w:author="JCTVC-F275" w:date="2012-02-04T00:07:00Z">
        <w:r w:rsidR="002971B7">
          <w:t>[</w:t>
        </w:r>
      </w:ins>
      <w:ins w:id="295" w:author="Miska Hannuksela" w:date="2012-02-04T18:02:00Z">
        <w:r w:rsidR="002971B7">
          <w:t> </w:t>
        </w:r>
      </w:ins>
      <w:ins w:id="296" w:author="JCTVC-F275" w:date="2012-02-04T00:07:00Z">
        <w:r w:rsidR="002971B7">
          <w:t>i</w:t>
        </w:r>
      </w:ins>
      <w:ins w:id="297" w:author="Miska Hannuksela" w:date="2012-02-04T18:02:00Z">
        <w:r w:rsidR="002971B7">
          <w:t> </w:t>
        </w:r>
      </w:ins>
      <w:ins w:id="298" w:author="JCTVC-F275" w:date="2012-02-04T00:07:00Z">
        <w:r w:rsidR="002971B7">
          <w:t>] is not present</w:t>
        </w:r>
        <w:del w:id="299" w:author="Miska Hannuksela" w:date="2012-02-04T18:13:00Z">
          <w:r w:rsidR="002971B7" w:rsidDel="00D74116">
            <w:delText xml:space="preserve"> in the bitstream</w:delText>
          </w:r>
        </w:del>
        <w:r w:rsidR="002971B7">
          <w:t>.</w:t>
        </w:r>
      </w:ins>
      <w:ins w:id="300" w:author="JCTVC-F275" w:date="2012-02-04T01:06:00Z">
        <w:r w:rsidR="002971B7">
          <w:t xml:space="preserve">  </w:t>
        </w:r>
      </w:ins>
      <w:ins w:id="301" w:author="JCTVC-F275" w:date="2012-02-04T00:02:00Z">
        <w:del w:id="302" w:author="Sachin Deshpande" w:date="2012-02-05T10:33:00Z">
          <w:r w:rsidR="002971B7" w:rsidDel="00382572">
            <w:delText>delta_poc_msb_check_flag</w:delText>
          </w:r>
        </w:del>
      </w:ins>
      <w:proofErr w:type="gramStart"/>
      <w:ins w:id="303" w:author="Sachin Deshpande" w:date="2012-02-05T10:33:00Z">
        <w:r>
          <w:t>delta</w:t>
        </w:r>
        <w:proofErr w:type="gramEnd"/>
        <w:r>
          <w:t>_poc_msb_present_flag</w:t>
        </w:r>
      </w:ins>
      <w:ins w:id="304" w:author="JCTVC-F275" w:date="2012-02-04T00:02:00Z">
        <w:r w:rsidR="002971B7">
          <w:t>[</w:t>
        </w:r>
      </w:ins>
      <w:ins w:id="305" w:author="Miska Hannuksela" w:date="2012-02-04T18:02:00Z">
        <w:r w:rsidR="002971B7">
          <w:t> </w:t>
        </w:r>
      </w:ins>
      <w:ins w:id="306" w:author="JCTVC-F275" w:date="2012-02-04T00:02:00Z">
        <w:r w:rsidR="002971B7">
          <w:t>i</w:t>
        </w:r>
      </w:ins>
      <w:ins w:id="307" w:author="Miska Hannuksela" w:date="2012-02-04T18:02:00Z">
        <w:r w:rsidR="002971B7">
          <w:t> </w:t>
        </w:r>
      </w:ins>
      <w:ins w:id="308" w:author="JCTVC-F275" w:date="2012-02-04T00:02:00Z">
        <w:r w:rsidR="002971B7">
          <w:t xml:space="preserve">] shall be equal to 1 when </w:t>
        </w:r>
      </w:ins>
      <w:ins w:id="309" w:author="JCTVC-F275" w:date="2012-02-04T00:10:00Z">
        <w:r w:rsidR="002971B7">
          <w:t>DeltaPocLt[</w:t>
        </w:r>
      </w:ins>
      <w:ins w:id="310" w:author="Miska Hannuksela" w:date="2012-02-04T18:02:00Z">
        <w:r w:rsidR="002971B7">
          <w:t> </w:t>
        </w:r>
      </w:ins>
      <w:ins w:id="311" w:author="JCTVC-F275" w:date="2012-02-04T00:10:00Z">
        <w:r w:rsidR="002971B7">
          <w:t>i</w:t>
        </w:r>
      </w:ins>
      <w:ins w:id="312" w:author="Miska Hannuksela" w:date="2012-02-04T18:02:00Z">
        <w:r w:rsidR="002971B7">
          <w:t> </w:t>
        </w:r>
      </w:ins>
      <w:ins w:id="313" w:author="JCTVC-F275" w:date="2012-02-04T00:10:00Z">
        <w:r w:rsidR="002971B7">
          <w:t>] is equal to DeltaPocL</w:t>
        </w:r>
      </w:ins>
      <w:ins w:id="314" w:author="Miska Hannuksela" w:date="2012-02-04T18:13:00Z">
        <w:r w:rsidR="002971B7">
          <w:t>t</w:t>
        </w:r>
      </w:ins>
      <w:ins w:id="315" w:author="JCTVC-F275" w:date="2012-02-04T00:10:00Z">
        <w:r w:rsidR="002971B7">
          <w:t>[</w:t>
        </w:r>
      </w:ins>
      <w:ins w:id="316" w:author="Miska Hannuksela" w:date="2012-02-04T18:02:00Z">
        <w:r w:rsidR="002971B7">
          <w:t> </w:t>
        </w:r>
      </w:ins>
      <w:ins w:id="317" w:author="JCTVC-F275" w:date="2012-02-04T00:10:00Z">
        <w:r w:rsidR="002971B7">
          <w:t>j</w:t>
        </w:r>
      </w:ins>
      <w:ins w:id="318" w:author="Miska Hannuksela" w:date="2012-02-04T18:02:00Z">
        <w:r w:rsidR="002971B7">
          <w:t> </w:t>
        </w:r>
      </w:ins>
      <w:ins w:id="319" w:author="JCTVC-F275" w:date="2012-02-04T00:10:00Z">
        <w:r w:rsidR="002971B7">
          <w:t xml:space="preserve">] for </w:t>
        </w:r>
      </w:ins>
      <w:ins w:id="320" w:author="Miska Hannuksela" w:date="2012-02-04T18:02:00Z">
        <w:r w:rsidR="002971B7">
          <w:t xml:space="preserve">values of </w:t>
        </w:r>
      </w:ins>
      <w:ins w:id="321" w:author="JCTVC-F275" w:date="2012-02-04T00:10:00Z">
        <w:r w:rsidR="002971B7">
          <w:t>j</w:t>
        </w:r>
      </w:ins>
      <w:ins w:id="322" w:author="Miska Hannuksela" w:date="2012-02-04T18:02:00Z">
        <w:r w:rsidR="002971B7">
          <w:t xml:space="preserve"> in the range of 0 to </w:t>
        </w:r>
      </w:ins>
      <w:ins w:id="323" w:author="Miska Hannuksela" w:date="2012-02-04T18:16:00Z">
        <w:r w:rsidR="002971B7">
          <w:t>num_long_term_pics</w:t>
        </w:r>
      </w:ins>
      <w:ins w:id="324" w:author="Miska Hannuksela" w:date="2012-02-04T18:02:00Z">
        <w:r w:rsidR="002971B7">
          <w:t> </w:t>
        </w:r>
      </w:ins>
      <w:ins w:id="325" w:author="Miska Hannuksela" w:date="2012-02-04T18:04:00Z">
        <w:r w:rsidR="002971B7">
          <w:t>–</w:t>
        </w:r>
      </w:ins>
      <w:ins w:id="326" w:author="Miska Hannuksela" w:date="2012-02-04T18:02:00Z">
        <w:r w:rsidR="002971B7">
          <w:t> 1,</w:t>
        </w:r>
      </w:ins>
      <w:ins w:id="327" w:author="Miska Hannuksela" w:date="2012-02-04T18:04:00Z">
        <w:r w:rsidR="002971B7">
          <w:t xml:space="preserve"> inclusive</w:t>
        </w:r>
      </w:ins>
      <w:ins w:id="328" w:author="Miska Hannuksela" w:date="2012-02-04T18:19:00Z">
        <w:r w:rsidR="002971B7">
          <w:t>, and being unequal to i</w:t>
        </w:r>
      </w:ins>
      <w:ins w:id="329" w:author="Miska Hannuksela" w:date="2012-02-04T18:04:00Z">
        <w:r w:rsidR="002971B7">
          <w:t xml:space="preserve">. </w:t>
        </w:r>
      </w:ins>
      <w:ins w:id="330" w:author="JCTVC-F275" w:date="2012-02-04T00:10:00Z">
        <w:del w:id="331" w:author="Miska Hannuksela" w:date="2012-02-04T18:04:00Z">
          <w:r w:rsidR="002971B7" w:rsidDel="00095E77">
            <w:delText>=0 to i-1.</w:delText>
          </w:r>
        </w:del>
      </w:ins>
      <w:ins w:id="332" w:author="Sachin Deshpande" w:date="2012-02-03T20:42:00Z">
        <w:del w:id="333" w:author="Miska Hannuksela" w:date="2012-02-04T18:04:00Z">
          <w:r w:rsidR="002971B7" w:rsidRPr="00D53E8E" w:rsidDel="00095E77">
            <w:rPr>
              <w:b/>
            </w:rPr>
            <w:delText xml:space="preserve"> </w:delText>
          </w:r>
        </w:del>
      </w:ins>
    </w:p>
    <w:p w:rsidR="002971B7" w:rsidRPr="00B470AD" w:rsidRDefault="005D7E48" w:rsidP="002971B7">
      <w:pPr>
        <w:numPr>
          <w:ins w:id="334" w:author="JCTVC-F275" w:date="2012-02-04T00:00:00Z"/>
        </w:numPr>
        <w:rPr>
          <w:ins w:id="335" w:author="Sachin Deshpande" w:date="2012-02-03T20:42:00Z"/>
          <w:szCs w:val="22"/>
        </w:rPr>
      </w:pPr>
      <w:proofErr w:type="gramStart"/>
      <w:ins w:id="336" w:author="Sachin Deshpande" w:date="2012-02-03T20:42:00Z">
        <w:r w:rsidRPr="005D7E48">
          <w:rPr>
            <w:b/>
            <w:lang w:val="en-US"/>
            <w:rPrChange w:id="337" w:author="JCTVC-F275" w:date="2012-02-04T00:00:00Z">
              <w:rPr>
                <w:b/>
              </w:rPr>
            </w:rPrChange>
          </w:rPr>
          <w:t>delta</w:t>
        </w:r>
        <w:proofErr w:type="gramEnd"/>
        <w:r w:rsidRPr="005D7E48">
          <w:rPr>
            <w:b/>
            <w:lang w:val="en-US"/>
            <w:rPrChange w:id="338" w:author="JCTVC-F275" w:date="2012-02-04T00:00:00Z">
              <w:rPr>
                <w:b/>
              </w:rPr>
            </w:rPrChange>
          </w:rPr>
          <w:t>_poc_msb_cycle_lt_minus1</w:t>
        </w:r>
        <w:r w:rsidRPr="005D7E48">
          <w:rPr>
            <w:lang w:val="en-US"/>
            <w:rPrChange w:id="339" w:author="Miska Hannuksela" w:date="2012-02-04T18:20:00Z">
              <w:rPr>
                <w:b/>
              </w:rPr>
            </w:rPrChange>
          </w:rPr>
          <w:t>[ i ]</w:t>
        </w:r>
        <w:r w:rsidRPr="005D7E48">
          <w:rPr>
            <w:b/>
            <w:bCs/>
            <w:lang w:val="en-US"/>
            <w:rPrChange w:id="340" w:author="JCTVC-F275" w:date="2012-02-04T00:00:00Z">
              <w:rPr>
                <w:b/>
                <w:bCs/>
              </w:rPr>
            </w:rPrChange>
          </w:rPr>
          <w:t xml:space="preserve"> </w:t>
        </w:r>
      </w:ins>
      <w:ins w:id="341" w:author="JCTVC-F275" w:date="2012-02-04T00:00:00Z">
        <w:r w:rsidRPr="005D7E48">
          <w:rPr>
            <w:bCs/>
            <w:lang w:val="en-US"/>
            <w:rPrChange w:id="342" w:author="JCTVC-F275" w:date="2012-02-04T00:00:00Z">
              <w:rPr>
                <w:bCs/>
                <w:lang w:val="nb-NO"/>
              </w:rPr>
            </w:rPrChange>
          </w:rPr>
          <w:t>is used to determ</w:t>
        </w:r>
      </w:ins>
      <w:ins w:id="343" w:author="Miska Hannuksela" w:date="2012-02-04T18:20:00Z">
        <w:r w:rsidR="002971B7">
          <w:rPr>
            <w:bCs/>
            <w:lang w:val="en-US"/>
          </w:rPr>
          <w:t>i</w:t>
        </w:r>
      </w:ins>
      <w:ins w:id="344" w:author="JCTVC-F275" w:date="2012-02-04T00:00:00Z">
        <w:r w:rsidRPr="005D7E48">
          <w:rPr>
            <w:bCs/>
            <w:lang w:val="en-US"/>
            <w:rPrChange w:id="345" w:author="JCTVC-F275" w:date="2012-02-04T00:00:00Z">
              <w:rPr>
                <w:bCs/>
                <w:lang w:val="nb-NO"/>
              </w:rPr>
            </w:rPrChange>
          </w:rPr>
          <w:t xml:space="preserve">ne the value </w:t>
        </w:r>
      </w:ins>
      <w:ins w:id="346" w:author="JCTVC-F275" w:date="2012-02-04T00:01:00Z">
        <w:r w:rsidR="002971B7">
          <w:rPr>
            <w:bCs/>
            <w:lang w:val="en-US"/>
          </w:rPr>
          <w:t>of the most significant bits of the picture order count value of the i-th lon</w:t>
        </w:r>
      </w:ins>
      <w:ins w:id="347" w:author="JCTVC-F275" w:date="2012-02-04T01:07:00Z">
        <w:r w:rsidR="002971B7">
          <w:rPr>
            <w:bCs/>
            <w:lang w:val="en-US"/>
          </w:rPr>
          <w:t>g</w:t>
        </w:r>
      </w:ins>
      <w:ins w:id="348" w:author="JCTVC-F275" w:date="2012-02-04T00:01:00Z">
        <w:r w:rsidR="002971B7">
          <w:rPr>
            <w:bCs/>
            <w:lang w:val="en-US"/>
          </w:rPr>
          <w:t xml:space="preserve">-term reference picture that is included in the long-term reference picture set of the current picture.  </w:t>
        </w:r>
      </w:ins>
      <w:ins w:id="349" w:author="Sachin Deshpande" w:date="2012-02-03T20:42:00Z">
        <w:r w:rsidR="002971B7">
          <w:rPr>
            <w:bCs/>
          </w:rPr>
          <w:t xml:space="preserve">  </w:t>
        </w:r>
      </w:ins>
      <w:ins w:id="350" w:author="JCTVC-F275" w:date="2012-02-04T00:56:00Z">
        <w:del w:id="351" w:author="Sachin Deshpande" w:date="2012-02-05T10:35:00Z">
          <w:r w:rsidR="002971B7" w:rsidDel="00382572">
            <w:rPr>
              <w:bCs/>
            </w:rPr>
            <w:delText>When delta_poc_msb_cycle_lt_minus1[</w:delText>
          </w:r>
        </w:del>
      </w:ins>
      <w:ins w:id="352" w:author="Miska Hannuksela" w:date="2012-02-04T18:20:00Z">
        <w:del w:id="353" w:author="Sachin Deshpande" w:date="2012-02-05T10:35:00Z">
          <w:r w:rsidR="002971B7" w:rsidDel="00382572">
            <w:rPr>
              <w:bCs/>
            </w:rPr>
            <w:delText> </w:delText>
          </w:r>
        </w:del>
      </w:ins>
      <w:ins w:id="354" w:author="JCTVC-F275" w:date="2012-02-04T00:56:00Z">
        <w:del w:id="355" w:author="Sachin Deshpande" w:date="2012-02-05T10:35:00Z">
          <w:r w:rsidR="002971B7" w:rsidDel="00382572">
            <w:rPr>
              <w:bCs/>
            </w:rPr>
            <w:delText>i</w:delText>
          </w:r>
        </w:del>
      </w:ins>
      <w:ins w:id="356" w:author="Miska Hannuksela" w:date="2012-02-04T18:20:00Z">
        <w:del w:id="357" w:author="Sachin Deshpande" w:date="2012-02-05T10:35:00Z">
          <w:r w:rsidR="002971B7" w:rsidDel="00382572">
            <w:rPr>
              <w:bCs/>
            </w:rPr>
            <w:delText> </w:delText>
          </w:r>
        </w:del>
      </w:ins>
      <w:ins w:id="358" w:author="JCTVC-F275" w:date="2012-02-04T00:56:00Z">
        <w:del w:id="359" w:author="Sachin Deshpande" w:date="2012-02-05T10:35:00Z">
          <w:r w:rsidR="002971B7" w:rsidDel="00382572">
            <w:rPr>
              <w:bCs/>
            </w:rPr>
            <w:delText>] is not present, it shall be inferred to be 0.</w:delText>
          </w:r>
        </w:del>
      </w:ins>
    </w:p>
    <w:p w:rsidR="002971B7" w:rsidRPr="00E13DDF" w:rsidRDefault="002971B7" w:rsidP="002971B7">
      <w:pPr>
        <w:numPr>
          <w:ins w:id="360" w:author="Sachin Deshpande" w:date="2012-02-03T20:42:00Z"/>
        </w:numPr>
        <w:rPr>
          <w:ins w:id="361" w:author="Sachin Deshpande" w:date="2012-02-03T20:42:00Z"/>
        </w:rPr>
      </w:pPr>
      <w:ins w:id="362" w:author="Sachin Deshpande" w:date="2012-02-03T20:42:00Z">
        <w:r>
          <w:t>T</w:t>
        </w:r>
        <w:r w:rsidRPr="00E13DDF">
          <w:t xml:space="preserve">he variable </w:t>
        </w:r>
        <w:r>
          <w:t>Delta</w:t>
        </w:r>
        <w:r w:rsidRPr="00E13DDF">
          <w:rPr>
            <w:bCs/>
          </w:rPr>
          <w:t>P</w:t>
        </w:r>
        <w:r>
          <w:rPr>
            <w:bCs/>
          </w:rPr>
          <w:t>ocMSBCycleLt</w:t>
        </w:r>
        <w:del w:id="363" w:author="Miska Hannuksela" w:date="2012-02-04T18:21:00Z">
          <w:r w:rsidRPr="00E13DDF" w:rsidDel="00CD1D18">
            <w:rPr>
              <w:bCs/>
            </w:rPr>
            <w:delText xml:space="preserve"> </w:delText>
          </w:r>
        </w:del>
        <w:proofErr w:type="gramStart"/>
        <w:r w:rsidRPr="00E13DDF">
          <w:rPr>
            <w:bCs/>
          </w:rPr>
          <w:t>[</w:t>
        </w:r>
        <w:r>
          <w:rPr>
            <w:bCs/>
          </w:rPr>
          <w:t> </w:t>
        </w:r>
        <w:r w:rsidRPr="00E13DDF">
          <w:rPr>
            <w:bCs/>
          </w:rPr>
          <w:t>i</w:t>
        </w:r>
        <w:proofErr w:type="gramEnd"/>
        <w:r>
          <w:rPr>
            <w:bCs/>
          </w:rPr>
          <w:t> </w:t>
        </w:r>
        <w:r w:rsidRPr="00E13DDF">
          <w:rPr>
            <w:bCs/>
          </w:rPr>
          <w:t>]</w:t>
        </w:r>
        <w:r>
          <w:t xml:space="preserve"> is</w:t>
        </w:r>
        <w:r w:rsidRPr="00E13DDF">
          <w:t xml:space="preserve"> </w:t>
        </w:r>
        <w:r>
          <w:t xml:space="preserve">derived </w:t>
        </w:r>
        <w:r w:rsidRPr="00E13DDF">
          <w:t>as</w:t>
        </w:r>
        <w:r>
          <w:t xml:space="preserve"> follows.</w:t>
        </w:r>
      </w:ins>
    </w:p>
    <w:p w:rsidR="002971B7" w:rsidRDefault="002971B7" w:rsidP="002971B7">
      <w:pPr>
        <w:numPr>
          <w:ins w:id="364" w:author="JCTVC-F275" w:date="2012-02-04T00:22:00Z"/>
        </w:numPr>
        <w:jc w:val="left"/>
        <w:rPr>
          <w:ins w:id="365" w:author="JCTVC-F275" w:date="2012-02-04T00:23:00Z"/>
          <w:lang w:val="sv-SE"/>
        </w:rPr>
      </w:pPr>
      <w:ins w:id="366" w:author="Sachin Deshpande" w:date="2012-02-03T20:42:00Z">
        <w:r w:rsidRPr="00021272">
          <w:tab/>
        </w:r>
      </w:ins>
      <w:proofErr w:type="gramStart"/>
      <w:ins w:id="367" w:author="Sachin Deshpande" w:date="2012-02-04T12:40:00Z">
        <w:r w:rsidR="00C51F59" w:rsidRPr="00021272">
          <w:t>if</w:t>
        </w:r>
        <w:proofErr w:type="gramEnd"/>
        <w:r w:rsidR="00C51F59" w:rsidRPr="00021272">
          <w:t xml:space="preserve"> (</w:t>
        </w:r>
        <w:r w:rsidR="00C51F59">
          <w:t xml:space="preserve"> i  = =  0  | |  </w:t>
        </w:r>
        <w:r w:rsidR="00C51F59">
          <w:rPr>
            <w:lang w:val="sv-SE"/>
          </w:rPr>
          <w:t xml:space="preserve">DeltaPocLt[ i – 1 ]  ! =  DeltaPocLt[ i ] </w:t>
        </w:r>
        <w:r w:rsidR="00C51F59" w:rsidRPr="0060367D">
          <w:rPr>
            <w:lang w:val="sv-SE"/>
          </w:rPr>
          <w:t xml:space="preserve">) </w:t>
        </w:r>
        <w:r w:rsidR="00C51F59">
          <w:br/>
        </w:r>
      </w:ins>
      <w:ins w:id="368" w:author="Sachin Deshpande" w:date="2012-02-03T20:42:00Z">
        <w:r>
          <w:tab/>
          <w:t xml:space="preserve">  Delta</w:t>
        </w:r>
        <w:r w:rsidRPr="00E13DDF">
          <w:rPr>
            <w:bCs/>
          </w:rPr>
          <w:t>P</w:t>
        </w:r>
        <w:r>
          <w:rPr>
            <w:bCs/>
          </w:rPr>
          <w:t>ocMSBCycleLt</w:t>
        </w:r>
        <w:del w:id="369" w:author="Miska Hannuksela" w:date="2012-02-04T18:21:00Z">
          <w:r w:rsidRPr="00E13DDF" w:rsidDel="00CD1D18">
            <w:rPr>
              <w:bCs/>
            </w:rPr>
            <w:delText xml:space="preserve"> </w:delText>
          </w:r>
        </w:del>
        <w:r w:rsidRPr="00E13DDF">
          <w:rPr>
            <w:bCs/>
          </w:rPr>
          <w:t>[</w:t>
        </w:r>
        <w:r>
          <w:rPr>
            <w:bCs/>
          </w:rPr>
          <w:t> </w:t>
        </w:r>
        <w:r w:rsidRPr="00E13DDF">
          <w:rPr>
            <w:bCs/>
          </w:rPr>
          <w:t>i</w:t>
        </w:r>
        <w:r>
          <w:rPr>
            <w:bCs/>
          </w:rPr>
          <w:t> </w:t>
        </w:r>
        <w:r w:rsidRPr="00E13DDF">
          <w:rPr>
            <w:bCs/>
          </w:rPr>
          <w:t>]</w:t>
        </w:r>
        <w:r>
          <w:rPr>
            <w:lang w:val="sv-SE"/>
          </w:rPr>
          <w:t xml:space="preserve"> = delta_poc_m</w:t>
        </w:r>
        <w:r w:rsidRPr="00A66570">
          <w:rPr>
            <w:lang w:val="sv-SE"/>
          </w:rPr>
          <w:t>sb_</w:t>
        </w:r>
        <w:r>
          <w:rPr>
            <w:lang w:val="sv-SE"/>
          </w:rPr>
          <w:t>cycle_</w:t>
        </w:r>
        <w:r w:rsidRPr="00A66570">
          <w:rPr>
            <w:lang w:val="sv-SE"/>
          </w:rPr>
          <w:t>lt_minus1</w:t>
        </w:r>
        <w:r w:rsidRPr="001F2451">
          <w:rPr>
            <w:lang w:val="sv-SE"/>
          </w:rPr>
          <w:t>[</w:t>
        </w:r>
        <w:r>
          <w:rPr>
            <w:lang w:val="sv-SE"/>
          </w:rPr>
          <w:t> </w:t>
        </w:r>
        <w:r w:rsidRPr="001F2451">
          <w:rPr>
            <w:lang w:val="sv-SE"/>
          </w:rPr>
          <w:t>i</w:t>
        </w:r>
        <w:r>
          <w:rPr>
            <w:lang w:val="sv-SE"/>
          </w:rPr>
          <w:t> </w:t>
        </w:r>
        <w:r w:rsidRPr="001F2451">
          <w:rPr>
            <w:lang w:val="sv-SE"/>
          </w:rPr>
          <w:t>]</w:t>
        </w:r>
        <w:r>
          <w:rPr>
            <w:lang w:val="sv-SE"/>
          </w:rPr>
          <w:t> </w:t>
        </w:r>
        <w:r w:rsidRPr="001F2451">
          <w:rPr>
            <w:lang w:val="sv-SE"/>
          </w:rPr>
          <w:t>+</w:t>
        </w:r>
        <w:r>
          <w:rPr>
            <w:lang w:val="sv-SE"/>
          </w:rPr>
          <w:t> </w:t>
        </w:r>
        <w:r w:rsidRPr="001F2451">
          <w:rPr>
            <w:lang w:val="sv-SE"/>
          </w:rPr>
          <w:t>1</w:t>
        </w:r>
        <w:r w:rsidRPr="00021272">
          <w:tab/>
        </w:r>
        <w:r>
          <w:tab/>
        </w:r>
        <w:r>
          <w:tab/>
        </w:r>
        <w:r>
          <w:tab/>
        </w:r>
        <w:r>
          <w:rPr>
            <w:lang w:val="sv-SE"/>
          </w:rPr>
          <w:br/>
        </w:r>
        <w:r>
          <w:rPr>
            <w:lang w:val="sv-SE"/>
          </w:rPr>
          <w:tab/>
          <w:t>else</w:t>
        </w:r>
        <w:r>
          <w:rPr>
            <w:lang w:val="sv-SE"/>
          </w:rPr>
          <w:br/>
        </w:r>
        <w:r>
          <w:rPr>
            <w:lang w:val="sv-SE"/>
          </w:rPr>
          <w:tab/>
          <w:t xml:space="preserve">  </w:t>
        </w:r>
        <w:r>
          <w:t>Delta</w:t>
        </w:r>
        <w:r w:rsidRPr="00E13DDF">
          <w:rPr>
            <w:bCs/>
          </w:rPr>
          <w:t>P</w:t>
        </w:r>
        <w:r>
          <w:rPr>
            <w:bCs/>
          </w:rPr>
          <w:t>ocMSBCycleLt</w:t>
        </w:r>
        <w:del w:id="370" w:author="Miska Hannuksela" w:date="2012-02-04T18:21:00Z">
          <w:r w:rsidRPr="00E13DDF" w:rsidDel="00CD1D18">
            <w:rPr>
              <w:bCs/>
            </w:rPr>
            <w:delText xml:space="preserve"> </w:delText>
          </w:r>
        </w:del>
        <w:r w:rsidRPr="00E13DDF">
          <w:rPr>
            <w:bCs/>
          </w:rPr>
          <w:t>[</w:t>
        </w:r>
        <w:r>
          <w:rPr>
            <w:bCs/>
          </w:rPr>
          <w:t> </w:t>
        </w:r>
        <w:r w:rsidRPr="00E13DDF">
          <w:rPr>
            <w:bCs/>
          </w:rPr>
          <w:t>i</w:t>
        </w:r>
        <w:r>
          <w:rPr>
            <w:bCs/>
          </w:rPr>
          <w:t> </w:t>
        </w:r>
        <w:r w:rsidRPr="00E13DDF">
          <w:rPr>
            <w:bCs/>
          </w:rPr>
          <w:t>]</w:t>
        </w:r>
        <w:r w:rsidRPr="00E13DDF">
          <w:rPr>
            <w:lang w:val="sv-SE"/>
          </w:rPr>
          <w:t xml:space="preserve"> = </w:t>
        </w:r>
        <w:r>
          <w:rPr>
            <w:lang w:val="sv-SE"/>
          </w:rPr>
          <w:t>delta_poc_msb_cycle_lt_minus1</w:t>
        </w:r>
        <w:r w:rsidRPr="00E13DDF">
          <w:rPr>
            <w:lang w:val="sv-SE"/>
          </w:rPr>
          <w:t>[</w:t>
        </w:r>
        <w:r>
          <w:rPr>
            <w:lang w:val="sv-SE"/>
          </w:rPr>
          <w:t> </w:t>
        </w:r>
        <w:r w:rsidRPr="00E13DDF">
          <w:rPr>
            <w:lang w:val="sv-SE"/>
          </w:rPr>
          <w:t>i</w:t>
        </w:r>
        <w:r>
          <w:rPr>
            <w:lang w:val="sv-SE"/>
          </w:rPr>
          <w:t> </w:t>
        </w:r>
        <w:r w:rsidRPr="00E13DDF">
          <w:rPr>
            <w:lang w:val="sv-SE"/>
          </w:rPr>
          <w:t>]</w:t>
        </w:r>
        <w:r>
          <w:rPr>
            <w:lang w:val="sv-SE"/>
          </w:rPr>
          <w:t> + 1 +</w:t>
        </w:r>
        <w:r w:rsidRPr="008524D9">
          <w:rPr>
            <w:lang w:val="sv-SE"/>
          </w:rPr>
          <w:t xml:space="preserve"> </w:t>
        </w:r>
      </w:ins>
    </w:p>
    <w:p w:rsidR="005D7E48" w:rsidRDefault="002971B7" w:rsidP="005D7E48">
      <w:pPr>
        <w:numPr>
          <w:ins w:id="371" w:author="JCTVC-F275" w:date="2012-02-04T00:23:00Z"/>
        </w:numPr>
        <w:spacing w:before="0"/>
        <w:jc w:val="left"/>
        <w:rPr>
          <w:ins w:id="372" w:author="Sachin Deshpande" w:date="2012-02-03T20:42:00Z"/>
          <w:lang w:val="sv-SE"/>
        </w:rPr>
        <w:pPrChange w:id="373" w:author="JCTVC-F275" w:date="2012-02-04T00:23:00Z">
          <w:pPr>
            <w:jc w:val="left"/>
          </w:pPr>
        </w:pPrChange>
      </w:pPr>
      <w:ins w:id="374" w:author="JCTVC-F275" w:date="2012-02-04T00:23:00Z">
        <w:r>
          <w:tab/>
        </w:r>
        <w:r>
          <w:tab/>
        </w:r>
        <w:r>
          <w:tab/>
        </w:r>
        <w:r>
          <w:tab/>
        </w:r>
        <w:r>
          <w:tab/>
        </w:r>
        <w:r>
          <w:tab/>
        </w:r>
        <w:r>
          <w:tab/>
        </w:r>
        <w:r>
          <w:tab/>
        </w:r>
      </w:ins>
      <w:ins w:id="375" w:author="JCTVC-F275" w:date="2012-02-04T00:54:00Z">
        <w:r>
          <w:tab/>
        </w:r>
      </w:ins>
      <w:ins w:id="376" w:author="Sachin Deshpande" w:date="2012-02-03T20:42:00Z">
        <w:r>
          <w:t>Delta</w:t>
        </w:r>
        <w:r w:rsidRPr="00E13DDF">
          <w:rPr>
            <w:bCs/>
          </w:rPr>
          <w:t>P</w:t>
        </w:r>
        <w:r>
          <w:rPr>
            <w:bCs/>
          </w:rPr>
          <w:t>ocMSBCycleLt</w:t>
        </w:r>
        <w:r w:rsidRPr="00E13DDF">
          <w:rPr>
            <w:bCs/>
          </w:rPr>
          <w:t xml:space="preserve"> </w:t>
        </w:r>
        <w:proofErr w:type="gramStart"/>
        <w:r w:rsidRPr="00E13DDF">
          <w:rPr>
            <w:lang w:val="sv-SE"/>
          </w:rPr>
          <w:t>[</w:t>
        </w:r>
        <w:r>
          <w:rPr>
            <w:lang w:val="sv-SE"/>
          </w:rPr>
          <w:t> </w:t>
        </w:r>
        <w:r w:rsidRPr="00E13DDF">
          <w:rPr>
            <w:lang w:val="sv-SE"/>
          </w:rPr>
          <w:t>i</w:t>
        </w:r>
        <w:proofErr w:type="gramEnd"/>
        <w:r>
          <w:rPr>
            <w:lang w:val="sv-SE"/>
          </w:rPr>
          <w:t> – </w:t>
        </w:r>
        <w:r w:rsidRPr="00E13DDF">
          <w:rPr>
            <w:lang w:val="sv-SE"/>
          </w:rPr>
          <w:t>1</w:t>
        </w:r>
        <w:r>
          <w:rPr>
            <w:lang w:val="sv-SE"/>
          </w:rPr>
          <w:t> </w:t>
        </w:r>
        <w:r w:rsidRPr="00E13DDF">
          <w:rPr>
            <w:lang w:val="sv-SE"/>
          </w:rPr>
          <w:t>]</w:t>
        </w:r>
      </w:ins>
    </w:p>
    <w:p w:rsidR="002971B7" w:rsidRPr="00210652" w:rsidRDefault="002971B7" w:rsidP="002971B7">
      <w:proofErr w:type="gramStart"/>
      <w:r>
        <w:rPr>
          <w:b/>
          <w:lang w:eastAsia="ko-KR"/>
        </w:rPr>
        <w:t>used</w:t>
      </w:r>
      <w:proofErr w:type="gramEnd"/>
      <w:r>
        <w:rPr>
          <w:b/>
          <w:lang w:eastAsia="ko-KR"/>
        </w:rPr>
        <w:t>_by_curr_pic_lt_flag</w:t>
      </w:r>
      <w:r>
        <w:rPr>
          <w:lang w:eastAsia="ko-KR"/>
        </w:rPr>
        <w:t>[ i ]</w:t>
      </w:r>
      <w:r>
        <w:t xml:space="preserve"> equal to 0 </w:t>
      </w:r>
      <w:r>
        <w:rPr>
          <w:lang w:eastAsia="ko-KR"/>
        </w:rPr>
        <w:t xml:space="preserve">specifies that the i-th </w:t>
      </w:r>
      <w:r>
        <w:t>long-term reference picture included in the long-term reference picture set of the current picture</w:t>
      </w:r>
      <w:r>
        <w:rPr>
          <w:lang w:eastAsia="ko-KR"/>
        </w:rPr>
        <w:t xml:space="preserve"> is not used for reference by the current picture.</w:t>
      </w:r>
    </w:p>
    <w:p w:rsidR="002971B7" w:rsidRPr="00210652" w:rsidRDefault="002971B7" w:rsidP="002971B7">
      <w:proofErr w:type="gramStart"/>
      <w:r w:rsidRPr="00210652">
        <w:rPr>
          <w:b/>
          <w:bCs/>
        </w:rPr>
        <w:t>num</w:t>
      </w:r>
      <w:proofErr w:type="gramEnd"/>
      <w:r w:rsidRPr="00210652">
        <w:rPr>
          <w:b/>
          <w:bCs/>
        </w:rPr>
        <w:t>_ref_idx_active_override_flag</w:t>
      </w:r>
      <w:r w:rsidRPr="00210652">
        <w:t xml:space="preserve"> equal to 1 specifies that the syntax element num_ref_idx_l0_active_minus1 is present for P and B slices and that the syntax element num_ref_idx_l1_active_minus1 is present for B slices. </w:t>
      </w:r>
      <w:proofErr w:type="gramStart"/>
      <w:r w:rsidRPr="00210652">
        <w:t>num</w:t>
      </w:r>
      <w:proofErr w:type="gramEnd"/>
      <w:r w:rsidRPr="00210652">
        <w:t>_ref_idx_active_override_flag equal to 0 specifies that the syntax elements num_ref_idx_l0_active_minus1 and num_ref_idx_l1_active_minus1 are not present.</w:t>
      </w:r>
    </w:p>
    <w:p w:rsidR="002971B7" w:rsidRPr="00210652" w:rsidRDefault="002971B7" w:rsidP="002971B7">
      <w:r w:rsidRPr="00210652">
        <w:t>When the current slice is a P or B slice and field_pic_flag is equal to 0 and the value of num_ref_idx_l0_default_active_minus1 in the picture parameter set exceeds 15, num_ref_idx_active_override_flag shall be equal to 1.</w:t>
      </w:r>
    </w:p>
    <w:p w:rsidR="002971B7" w:rsidRPr="00210652" w:rsidRDefault="002971B7" w:rsidP="002971B7">
      <w:r w:rsidRPr="00210652">
        <w:t>When the current slice is a B slice and field_pic_flag is equal to 0 and the value of num_ref_idx_l1_default_active_minus1 in the picture parameter set exceeds 15, num_ref_idx_active_override_flag shall be equal to 1.</w:t>
      </w:r>
    </w:p>
    <w:p w:rsidR="002971B7" w:rsidRPr="00210652" w:rsidRDefault="002971B7" w:rsidP="002971B7">
      <w:proofErr w:type="gramStart"/>
      <w:r w:rsidRPr="00210652">
        <w:rPr>
          <w:b/>
          <w:bCs/>
        </w:rPr>
        <w:t>num</w:t>
      </w:r>
      <w:proofErr w:type="gramEnd"/>
      <w:r w:rsidRPr="00210652">
        <w:rPr>
          <w:b/>
          <w:bCs/>
        </w:rPr>
        <w:t>_ref_idx_l0_active_minus1</w:t>
      </w:r>
      <w:r w:rsidRPr="00210652">
        <w:rPr>
          <w:bCs/>
        </w:rPr>
        <w:t xml:space="preserve"> </w:t>
      </w:r>
      <w:r w:rsidRPr="00210652">
        <w:t xml:space="preserve">specifies the maximum reference index for reference picture list 0 that shall be used to decode the slice. </w:t>
      </w:r>
    </w:p>
    <w:p w:rsidR="002971B7" w:rsidRPr="008A4313" w:rsidRDefault="002971B7" w:rsidP="002971B7">
      <w:r w:rsidRPr="008A4313">
        <w:t>When the current slice is a P or B slice and num_ref_idx_l0_active_minus1 is not present, num_ref_idx_l0_active_minus1 shall be inferred to be equal to num_ref_idx_l0_default_active_minus1.</w:t>
      </w:r>
    </w:p>
    <w:p w:rsidR="002971B7" w:rsidRPr="008A4313" w:rsidRDefault="002971B7" w:rsidP="002971B7">
      <w:r w:rsidRPr="008A4313">
        <w:t>The range of num_ref_idx_l0_active_minus1 is specified as follows.p</w:t>
      </w:r>
    </w:p>
    <w:p w:rsidR="002971B7" w:rsidRPr="008A4313" w:rsidRDefault="002971B7" w:rsidP="002971B7">
      <w:pPr>
        <w:pStyle w:val="enumlev1"/>
        <w:tabs>
          <w:tab w:val="clear" w:pos="794"/>
        </w:tabs>
        <w:ind w:left="425" w:hanging="425"/>
      </w:pPr>
      <w:r w:rsidRPr="008A4313">
        <w:t>–</w:t>
      </w:r>
      <w:r w:rsidRPr="008A4313">
        <w:tab/>
        <w:t xml:space="preserve">If field_pic_flag is equal to 0, num_ref_idx_l0_active_minus1 shall be in the range of 0 to 15, inclusive. When </w:t>
      </w:r>
      <w:r w:rsidRPr="008A4313">
        <w:rPr>
          <w:lang w:eastAsia="ja-JP"/>
        </w:rPr>
        <w:t>MbaffFrameFlag</w:t>
      </w:r>
      <w:r w:rsidRPr="008A4313">
        <w:t xml:space="preserve"> is equal to 1, num_ref_idx_l0_active_minus1 is the maximum index value for the decoding of frame macroblocks and 2 * num_ref_idx_l0_active_minus1 + 1 is the maximum index value for the decoding of field macroblocks.</w:t>
      </w:r>
    </w:p>
    <w:p w:rsidR="002971B7" w:rsidRPr="00210652" w:rsidRDefault="002971B7" w:rsidP="002971B7">
      <w:pPr>
        <w:pStyle w:val="enumlev1"/>
        <w:tabs>
          <w:tab w:val="clear" w:pos="794"/>
        </w:tabs>
        <w:ind w:left="425" w:hanging="425"/>
      </w:pPr>
      <w:r w:rsidRPr="008A4313">
        <w:t>–</w:t>
      </w:r>
      <w:r w:rsidRPr="008A4313">
        <w:tab/>
        <w:t>Otherwise (field_pic_flag is equal to 1), num_ref_idx_l0_active_minus1 shall be in the range of 0 to 31, inclusive.</w:t>
      </w:r>
      <w:r w:rsidRPr="00210652">
        <w:t xml:space="preserve"> </w:t>
      </w:r>
    </w:p>
    <w:p w:rsidR="002971B7" w:rsidRPr="00210652" w:rsidRDefault="002971B7" w:rsidP="002971B7">
      <w:proofErr w:type="gramStart"/>
      <w:r w:rsidRPr="00210652">
        <w:rPr>
          <w:b/>
          <w:bCs/>
        </w:rPr>
        <w:t>num</w:t>
      </w:r>
      <w:proofErr w:type="gramEnd"/>
      <w:r w:rsidRPr="00210652">
        <w:rPr>
          <w:b/>
          <w:bCs/>
        </w:rPr>
        <w:t>_ref_idx_l1_active_minus1</w:t>
      </w:r>
      <w:r w:rsidRPr="00210652">
        <w:rPr>
          <w:bCs/>
        </w:rPr>
        <w:t xml:space="preserve"> </w:t>
      </w:r>
      <w:r w:rsidRPr="00210652">
        <w:t xml:space="preserve">specifies the maximum reference index for reference picture list 1 that shall be used to decode the slice. </w:t>
      </w:r>
    </w:p>
    <w:p w:rsidR="002971B7" w:rsidRPr="00210652" w:rsidRDefault="002971B7" w:rsidP="002971B7">
      <w:r w:rsidRPr="00210652">
        <w:t>When the current slice is a B slice and num_ref_idx_l1_active_minus1 is not present, num_ref_idx_l1_active_minus1 shall be inferred to be equal to num_ref_idx_l1_default_active_minus1.</w:t>
      </w:r>
    </w:p>
    <w:p w:rsidR="002971B7" w:rsidRPr="00210652" w:rsidRDefault="002971B7" w:rsidP="002971B7">
      <w:r w:rsidRPr="00210652">
        <w:t>The range of num_ref_idx_l1_active_minus1 is constrained as specified in the semantics for num_ref_idx_l0_active_minus1 with l0 and list 0 replaced by l1 and list 1, respectively.</w:t>
      </w:r>
    </w:p>
    <w:p w:rsidR="002971B7" w:rsidRDefault="002971B7" w:rsidP="002971B7">
      <w:pPr>
        <w:rPr>
          <w:lang w:eastAsia="ko-KR"/>
        </w:rPr>
      </w:pPr>
      <w:proofErr w:type="gramStart"/>
      <w:r w:rsidRPr="006745D2">
        <w:rPr>
          <w:b/>
          <w:bCs/>
        </w:rPr>
        <w:t>cabac</w:t>
      </w:r>
      <w:proofErr w:type="gramEnd"/>
      <w:r w:rsidRPr="006745D2">
        <w:rPr>
          <w:b/>
          <w:bCs/>
        </w:rPr>
        <w:t xml:space="preserve">_init_idc </w:t>
      </w:r>
      <w:r w:rsidRPr="006745D2">
        <w:t>specifies the index for determining the initialisation table used in the initialisation process for context variables. The value of cabac_init_idc shall be in the range of 0 to 2, inclusive.</w:t>
      </w:r>
    </w:p>
    <w:p w:rsidR="002971B7" w:rsidRPr="00210652" w:rsidRDefault="002971B7" w:rsidP="002971B7">
      <w:proofErr w:type="gramStart"/>
      <w:r w:rsidRPr="00210652">
        <w:rPr>
          <w:b/>
          <w:bCs/>
        </w:rPr>
        <w:t>slice</w:t>
      </w:r>
      <w:proofErr w:type="gramEnd"/>
      <w:r w:rsidRPr="00210652">
        <w:rPr>
          <w:b/>
          <w:bCs/>
        </w:rPr>
        <w:t>_qp_delta</w:t>
      </w:r>
      <w:r w:rsidRPr="00210652">
        <w:t xml:space="preserve"> specifies the initial value of QP</w:t>
      </w:r>
      <w:r w:rsidRPr="00210652">
        <w:rPr>
          <w:vertAlign w:val="subscript"/>
        </w:rPr>
        <w:t>Y</w:t>
      </w:r>
      <w:r w:rsidRPr="00210652">
        <w:t xml:space="preserve"> to be used for all the macroblocks in the slice until modified by the value of </w:t>
      </w:r>
      <w:r w:rsidRPr="00210652">
        <w:rPr>
          <w:lang w:eastAsia="ko-KR"/>
        </w:rPr>
        <w:t>cu</w:t>
      </w:r>
      <w:r w:rsidRPr="00210652">
        <w:t xml:space="preserve">_qp_delta in the </w:t>
      </w:r>
      <w:r w:rsidRPr="00210652">
        <w:rPr>
          <w:lang w:eastAsia="ko-KR"/>
        </w:rPr>
        <w:t>coding unit</w:t>
      </w:r>
      <w:r w:rsidRPr="00210652">
        <w:t xml:space="preserve"> layer. The initial QP</w:t>
      </w:r>
      <w:r w:rsidRPr="00210652">
        <w:rPr>
          <w:vertAlign w:val="subscript"/>
        </w:rPr>
        <w:t>Y</w:t>
      </w:r>
      <w:r w:rsidRPr="00210652">
        <w:t xml:space="preserve"> quantisation parameter for the slice is computed as</w:t>
      </w:r>
    </w:p>
    <w:p w:rsidR="002971B7" w:rsidRPr="00210652" w:rsidRDefault="002971B7" w:rsidP="002971B7">
      <w:pPr>
        <w:tabs>
          <w:tab w:val="center" w:pos="4849"/>
          <w:tab w:val="right" w:pos="9356"/>
        </w:tabs>
        <w:spacing w:before="193" w:after="240"/>
        <w:ind w:left="720"/>
      </w:pPr>
      <w:bookmarkStart w:id="377" w:name="_Ref31022839"/>
      <w:bookmarkStart w:id="378" w:name="_Ref31022840"/>
      <w:r w:rsidRPr="00210652">
        <w:t>SliceQP</w:t>
      </w:r>
      <w:r w:rsidRPr="00210652">
        <w:rPr>
          <w:vertAlign w:val="subscript"/>
        </w:rPr>
        <w:t>Y</w:t>
      </w:r>
      <w:r w:rsidRPr="00210652">
        <w:t xml:space="preserve"> = 26 + pic_init_qp_minus26 + slice_qp_delta</w:t>
      </w:r>
      <w:r w:rsidRPr="00210652">
        <w:tab/>
        <w:t>(</w:t>
      </w:r>
      <w:bookmarkStart w:id="379" w:name="QPYatSliceLevel_Eqn"/>
      <w:r w:rsidR="005D7E48" w:rsidRPr="00210652">
        <w:fldChar w:fldCharType="begin" w:fldLock="1"/>
      </w:r>
      <w:r w:rsidRPr="00210652">
        <w:instrText xml:space="preserve"> STYLEREF 1 \s </w:instrText>
      </w:r>
      <w:r w:rsidR="005D7E48" w:rsidRPr="00210652">
        <w:fldChar w:fldCharType="separate"/>
      </w:r>
      <w:r w:rsidRPr="00210652">
        <w:rPr>
          <w:noProof/>
        </w:rPr>
        <w:t>7</w:t>
      </w:r>
      <w:r w:rsidR="005D7E48" w:rsidRPr="00210652">
        <w:fldChar w:fldCharType="end"/>
      </w:r>
      <w:r w:rsidRPr="00210652">
        <w:noBreakHyphen/>
      </w:r>
      <w:r w:rsidR="005D7E48">
        <w:fldChar w:fldCharType="begin" w:fldLock="1"/>
      </w:r>
      <w:r w:rsidR="00D43A09">
        <w:instrText xml:space="preserve"> SEQ Equation \* ARABIC \s 1 </w:instrText>
      </w:r>
      <w:r w:rsidR="005D7E48">
        <w:fldChar w:fldCharType="separate"/>
      </w:r>
      <w:r w:rsidRPr="00210652">
        <w:rPr>
          <w:noProof/>
        </w:rPr>
        <w:t>9</w:t>
      </w:r>
      <w:r w:rsidR="005D7E48">
        <w:rPr>
          <w:noProof/>
        </w:rPr>
        <w:fldChar w:fldCharType="end"/>
      </w:r>
      <w:bookmarkStart w:id="380" w:name="_Ref31022841"/>
      <w:bookmarkEnd w:id="377"/>
      <w:bookmarkEnd w:id="379"/>
      <w:r w:rsidRPr="00210652">
        <w:t>)</w:t>
      </w:r>
      <w:bookmarkEnd w:id="378"/>
      <w:bookmarkEnd w:id="380"/>
    </w:p>
    <w:p w:rsidR="002971B7" w:rsidRPr="00210652" w:rsidRDefault="002971B7" w:rsidP="002971B7">
      <w:pPr>
        <w:rPr>
          <w:lang w:eastAsia="ko-KR"/>
        </w:rPr>
      </w:pPr>
      <w:r w:rsidRPr="00210652">
        <w:t>The value of slice_qp_delta shall be limited such that SliceQP</w:t>
      </w:r>
      <w:r w:rsidRPr="00210652">
        <w:rPr>
          <w:vertAlign w:val="subscript"/>
        </w:rPr>
        <w:t>Y</w:t>
      </w:r>
      <w:r w:rsidRPr="00210652">
        <w:t xml:space="preserve"> is in the range of −QpBdOffset</w:t>
      </w:r>
      <w:r w:rsidRPr="00210652">
        <w:rPr>
          <w:vertAlign w:val="subscript"/>
        </w:rPr>
        <w:t>Y</w:t>
      </w:r>
      <w:r w:rsidRPr="00210652">
        <w:t xml:space="preserve"> to +51, inclusive.</w:t>
      </w:r>
    </w:p>
    <w:p w:rsidR="002971B7" w:rsidRPr="006526DD" w:rsidRDefault="002971B7" w:rsidP="002971B7">
      <w:pPr>
        <w:rPr>
          <w:lang w:eastAsia="ko-KR"/>
        </w:rPr>
      </w:pPr>
      <w:proofErr w:type="gramStart"/>
      <w:r w:rsidRPr="002A0A59">
        <w:rPr>
          <w:b/>
          <w:bCs/>
        </w:rPr>
        <w:t>disable</w:t>
      </w:r>
      <w:proofErr w:type="gramEnd"/>
      <w:r w:rsidRPr="002A0A59">
        <w:rPr>
          <w:b/>
          <w:bCs/>
        </w:rPr>
        <w:t>_deblocking_filter_</w:t>
      </w:r>
      <w:r>
        <w:rPr>
          <w:b/>
          <w:bCs/>
        </w:rPr>
        <w:t>flag</w:t>
      </w:r>
      <w:r w:rsidRPr="006526DD">
        <w:rPr>
          <w:lang w:eastAsia="ko-KR"/>
        </w:rPr>
        <w:t xml:space="preserve"> </w:t>
      </w:r>
      <w:r>
        <w:rPr>
          <w:lang w:eastAsia="ko-KR"/>
        </w:rPr>
        <w:t xml:space="preserve">equal to 1 </w:t>
      </w:r>
      <w:r w:rsidRPr="00E50C28">
        <w:rPr>
          <w:lang w:eastAsia="ko-KR"/>
        </w:rPr>
        <w:t xml:space="preserve">specifies </w:t>
      </w:r>
      <w:r>
        <w:rPr>
          <w:lang w:eastAsia="ko-KR"/>
        </w:rPr>
        <w:t>that</w:t>
      </w:r>
      <w:r w:rsidRPr="00E50C28">
        <w:rPr>
          <w:lang w:eastAsia="ko-KR"/>
        </w:rPr>
        <w:t xml:space="preserve"> the operation of the deblocking filter shall be disabled </w:t>
      </w:r>
      <w:r>
        <w:rPr>
          <w:lang w:eastAsia="ko-KR"/>
        </w:rPr>
        <w:t xml:space="preserve">and </w:t>
      </w:r>
      <w:r w:rsidRPr="00E50C28">
        <w:rPr>
          <w:lang w:eastAsia="ko-KR"/>
        </w:rPr>
        <w:t>disable_deblocking_filter_flag</w:t>
      </w:r>
      <w:r>
        <w:rPr>
          <w:lang w:eastAsia="ko-KR"/>
        </w:rPr>
        <w:t xml:space="preserve"> </w:t>
      </w:r>
      <w:r w:rsidRPr="00E50C28">
        <w:rPr>
          <w:lang w:eastAsia="ko-KR"/>
        </w:rPr>
        <w:t>equal to 0</w:t>
      </w:r>
      <w:r>
        <w:rPr>
          <w:lang w:eastAsia="ko-KR"/>
        </w:rPr>
        <w:t xml:space="preserve"> specifies that </w:t>
      </w:r>
      <w:r w:rsidRPr="00E50C28">
        <w:rPr>
          <w:lang w:eastAsia="ko-KR"/>
        </w:rPr>
        <w:t xml:space="preserve">the operation of </w:t>
      </w:r>
      <w:r>
        <w:rPr>
          <w:lang w:eastAsia="ko-KR"/>
        </w:rPr>
        <w:t>the deblocking filter shall be en</w:t>
      </w:r>
      <w:r w:rsidRPr="00E50C28">
        <w:rPr>
          <w:lang w:eastAsia="ko-KR"/>
        </w:rPr>
        <w:t>abled.</w:t>
      </w:r>
    </w:p>
    <w:p w:rsidR="002971B7" w:rsidRPr="00210652" w:rsidRDefault="002971B7" w:rsidP="002971B7">
      <w:pPr>
        <w:rPr>
          <w:lang w:eastAsia="ko-KR"/>
        </w:rPr>
      </w:pPr>
      <w:proofErr w:type="gramStart"/>
      <w:r w:rsidRPr="00210652">
        <w:rPr>
          <w:b/>
          <w:lang w:eastAsia="ko-KR"/>
        </w:rPr>
        <w:t>collocated</w:t>
      </w:r>
      <w:proofErr w:type="gramEnd"/>
      <w:r w:rsidRPr="00210652">
        <w:rPr>
          <w:b/>
          <w:lang w:eastAsia="ko-KR"/>
        </w:rPr>
        <w:t>_from_l0_flag</w:t>
      </w:r>
      <w:r w:rsidRPr="00210652">
        <w:rPr>
          <w:lang w:eastAsia="ko-KR"/>
        </w:rPr>
        <w:t xml:space="preserve"> equal to 1 specifies the picture that contains the co-located partition shall be derived from list 0, otherwise the picture shall be derived from list 1.</w:t>
      </w:r>
    </w:p>
    <w:p w:rsidR="002971B7" w:rsidRDefault="002971B7" w:rsidP="002971B7">
      <w:bookmarkStart w:id="381" w:name="_Toc20134284"/>
      <w:bookmarkStart w:id="382" w:name="_Toc77680425"/>
      <w:bookmarkStart w:id="383" w:name="_Ref168820909"/>
      <w:bookmarkStart w:id="384" w:name="_Ref220341864"/>
      <w:bookmarkStart w:id="385" w:name="_Toc226456585"/>
      <w:bookmarkStart w:id="386" w:name="_Toc248045264"/>
      <w:bookmarkStart w:id="387" w:name="_Toc287363786"/>
      <w:bookmarkStart w:id="388" w:name="_Toc311216935"/>
      <w:r w:rsidRPr="00BC4625">
        <w:rPr>
          <w:b/>
        </w:rPr>
        <w:t>5</w:t>
      </w:r>
      <w:r>
        <w:rPr>
          <w:b/>
        </w:rPr>
        <w:t>_</w:t>
      </w:r>
      <w:r w:rsidRPr="00BC4625">
        <w:rPr>
          <w:b/>
        </w:rPr>
        <w:t>minus</w:t>
      </w:r>
      <w:r>
        <w:rPr>
          <w:b/>
        </w:rPr>
        <w:t>_</w:t>
      </w:r>
      <w:r w:rsidRPr="00BC4625">
        <w:rPr>
          <w:b/>
        </w:rPr>
        <w:t>max</w:t>
      </w:r>
      <w:r>
        <w:rPr>
          <w:b/>
        </w:rPr>
        <w:t>_n</w:t>
      </w:r>
      <w:r w:rsidRPr="00BC4625">
        <w:rPr>
          <w:b/>
        </w:rPr>
        <w:t>um</w:t>
      </w:r>
      <w:r>
        <w:rPr>
          <w:b/>
        </w:rPr>
        <w:t>_merge_c</w:t>
      </w:r>
      <w:r w:rsidRPr="00BC4625">
        <w:rPr>
          <w:b/>
        </w:rPr>
        <w:t>and</w:t>
      </w:r>
      <w:r w:rsidRPr="00BC4625">
        <w:t xml:space="preserve"> specifies </w:t>
      </w:r>
      <w:r w:rsidRPr="004C10CB">
        <w:t>the maximum number of merging MVP candidates supported in the slice</w:t>
      </w:r>
      <w:r>
        <w:t xml:space="preserve"> subtracted from 5.</w:t>
      </w:r>
      <w:r w:rsidRPr="004C10CB">
        <w:t xml:space="preserve"> The maximum number of merging MVP candidates, </w:t>
      </w:r>
      <w:r>
        <w:t>M</w:t>
      </w:r>
      <w:r w:rsidRPr="004C10CB">
        <w:t xml:space="preserve">axNumMergeCand is </w:t>
      </w:r>
      <w:r>
        <w:t xml:space="preserve">computed as </w:t>
      </w:r>
    </w:p>
    <w:p w:rsidR="002971B7" w:rsidRPr="00210652" w:rsidRDefault="002971B7" w:rsidP="002971B7">
      <w:pPr>
        <w:tabs>
          <w:tab w:val="center" w:pos="4849"/>
          <w:tab w:val="right" w:pos="9356"/>
        </w:tabs>
        <w:spacing w:before="193" w:after="240"/>
        <w:ind w:left="720"/>
      </w:pPr>
      <w:r>
        <w:t>M</w:t>
      </w:r>
      <w:r w:rsidRPr="004C10CB">
        <w:t>axNumMergeCand</w:t>
      </w:r>
      <w:r>
        <w:t xml:space="preserve"> = </w:t>
      </w:r>
      <w:r w:rsidRPr="00BC4625">
        <w:t xml:space="preserve">5 </w:t>
      </w:r>
      <w:r>
        <w:t>−</w:t>
      </w:r>
      <w:r w:rsidRPr="004C10CB">
        <w:t xml:space="preserve"> 5</w:t>
      </w:r>
      <w:r>
        <w:t>_</w:t>
      </w:r>
      <w:r w:rsidRPr="004C10CB">
        <w:t>minus</w:t>
      </w:r>
      <w:r>
        <w:t>_</w:t>
      </w:r>
      <w:r w:rsidRPr="004C10CB">
        <w:t>max</w:t>
      </w:r>
      <w:r>
        <w:t>_n</w:t>
      </w:r>
      <w:r w:rsidRPr="004C10CB">
        <w:t>um</w:t>
      </w:r>
      <w:r>
        <w:t>_m</w:t>
      </w:r>
      <w:r w:rsidRPr="004C10CB">
        <w:t>erge</w:t>
      </w:r>
      <w:r>
        <w:t>_c</w:t>
      </w:r>
      <w:r w:rsidRPr="00BC4625">
        <w:t>and</w:t>
      </w:r>
      <w:r w:rsidRPr="00210652">
        <w:tab/>
        <w:t>(</w:t>
      </w:r>
      <w:r w:rsidR="005D7E48">
        <w:fldChar w:fldCharType="begin" w:fldLock="1"/>
      </w:r>
      <w:r w:rsidR="00D43A09">
        <w:instrText xml:space="preserve"> STYLEREF 1 \s </w:instrText>
      </w:r>
      <w:r w:rsidR="005D7E48">
        <w:fldChar w:fldCharType="separate"/>
      </w:r>
      <w:r w:rsidRPr="00210652">
        <w:rPr>
          <w:noProof/>
        </w:rPr>
        <w:t>7</w:t>
      </w:r>
      <w:r w:rsidR="005D7E48">
        <w:rPr>
          <w:noProof/>
        </w:rPr>
        <w:fldChar w:fldCharType="end"/>
      </w:r>
      <w:r w:rsidRPr="00210652">
        <w:noBreakHyphen/>
      </w:r>
      <w:r w:rsidR="005D7E48">
        <w:fldChar w:fldCharType="begin" w:fldLock="1"/>
      </w:r>
      <w:r w:rsidR="00D43A09">
        <w:instrText xml:space="preserve"> SEQ Equation \* ARABIC \s 1 </w:instrText>
      </w:r>
      <w:r w:rsidR="005D7E48">
        <w:fldChar w:fldCharType="separate"/>
      </w:r>
      <w:r w:rsidRPr="00210652">
        <w:rPr>
          <w:noProof/>
        </w:rPr>
        <w:t>9</w:t>
      </w:r>
      <w:r w:rsidR="005D7E48">
        <w:rPr>
          <w:noProof/>
        </w:rPr>
        <w:fldChar w:fldCharType="end"/>
      </w:r>
      <w:r w:rsidRPr="00210652">
        <w:t>)</w:t>
      </w:r>
    </w:p>
    <w:p w:rsidR="002971B7" w:rsidRPr="004C10CB" w:rsidRDefault="002971B7" w:rsidP="002971B7">
      <w:r w:rsidRPr="00210652">
        <w:t xml:space="preserve">The value of </w:t>
      </w:r>
      <w:r w:rsidRPr="004C10CB">
        <w:t>5</w:t>
      </w:r>
      <w:r>
        <w:t>_</w:t>
      </w:r>
      <w:r w:rsidRPr="004C10CB">
        <w:t>minus</w:t>
      </w:r>
      <w:r>
        <w:t>_</w:t>
      </w:r>
      <w:r w:rsidRPr="004C10CB">
        <w:t>max</w:t>
      </w:r>
      <w:r>
        <w:t>_n</w:t>
      </w:r>
      <w:r w:rsidRPr="004C10CB">
        <w:t>um</w:t>
      </w:r>
      <w:r>
        <w:t>_m</w:t>
      </w:r>
      <w:r w:rsidRPr="004C10CB">
        <w:t>erge</w:t>
      </w:r>
      <w:r>
        <w:t>_c</w:t>
      </w:r>
      <w:r w:rsidRPr="00BC4625">
        <w:t>and</w:t>
      </w:r>
      <w:r w:rsidRPr="00210652">
        <w:t xml:space="preserve"> shall be limited such that </w:t>
      </w:r>
      <w:r>
        <w:t>M</w:t>
      </w:r>
      <w:r w:rsidRPr="004C10CB">
        <w:t>axNumMergeCand</w:t>
      </w:r>
      <w:r w:rsidRPr="00210652">
        <w:t xml:space="preserve"> is in the range of </w:t>
      </w:r>
      <w:r>
        <w:t>0 to 5</w:t>
      </w:r>
      <w:r w:rsidRPr="00210652">
        <w:t>, inclusive.</w:t>
      </w:r>
    </w:p>
    <w:p w:rsidR="002971B7" w:rsidRPr="00394036" w:rsidRDefault="002971B7" w:rsidP="002971B7">
      <w:pPr>
        <w:rPr>
          <w:bCs/>
        </w:rPr>
      </w:pPr>
      <w:proofErr w:type="gramStart"/>
      <w:r w:rsidRPr="00394036">
        <w:rPr>
          <w:b/>
        </w:rPr>
        <w:t>substream</w:t>
      </w:r>
      <w:proofErr w:type="gramEnd"/>
      <w:r w:rsidRPr="00394036">
        <w:rPr>
          <w:b/>
        </w:rPr>
        <w:t>_length_mode</w:t>
      </w:r>
      <w:r w:rsidRPr="00394036">
        <w:t xml:space="preserve"> specifies the number of bits to be used to decode syntax element </w:t>
      </w:r>
      <w:r w:rsidRPr="00394036">
        <w:rPr>
          <w:bCs/>
        </w:rPr>
        <w:t>substream_length</w:t>
      </w:r>
      <w:r>
        <w:rPr>
          <w:bCs/>
        </w:rPr>
        <w:t>[ ]</w:t>
      </w:r>
      <w:r w:rsidRPr="00394036">
        <w:rPr>
          <w:bCs/>
        </w:rPr>
        <w:t xml:space="preserve">, as defined in </w:t>
      </w:r>
      <w:r w:rsidR="005D7E48">
        <w:rPr>
          <w:bCs/>
        </w:rPr>
        <w:fldChar w:fldCharType="begin" w:fldLock="1"/>
      </w:r>
      <w:r>
        <w:rPr>
          <w:bCs/>
        </w:rPr>
        <w:instrText xml:space="preserve"> REF _Ref311219502 \h </w:instrText>
      </w:r>
      <w:r w:rsidR="00216F37" w:rsidRPr="005D7E48">
        <w:rPr>
          <w:bCs/>
        </w:rPr>
      </w:r>
      <w:r w:rsidR="005D7E48">
        <w:rPr>
          <w:bCs/>
        </w:rPr>
        <w:fldChar w:fldCharType="separate"/>
      </w:r>
      <w:r>
        <w:t xml:space="preserve">Table </w:t>
      </w:r>
      <w:r>
        <w:rPr>
          <w:noProof/>
        </w:rPr>
        <w:t>7</w:t>
      </w:r>
      <w:r>
        <w:noBreakHyphen/>
      </w:r>
      <w:r>
        <w:rPr>
          <w:noProof/>
        </w:rPr>
        <w:t>4</w:t>
      </w:r>
      <w:r w:rsidR="005D7E48">
        <w:rPr>
          <w:bCs/>
        </w:rPr>
        <w:fldChar w:fldCharType="end"/>
      </w:r>
      <w:r w:rsidRPr="00394036">
        <w:rPr>
          <w:bCs/>
        </w:rPr>
        <w:t xml:space="preserve">. </w:t>
      </w:r>
    </w:p>
    <w:p w:rsidR="002971B7" w:rsidRDefault="002971B7" w:rsidP="002971B7">
      <w:pPr>
        <w:pStyle w:val="Caption"/>
      </w:pPr>
      <w:bookmarkStart w:id="389" w:name="_Ref311219502"/>
      <w:r>
        <w:t xml:space="preserve">Table </w:t>
      </w:r>
      <w:fldSimple w:instr=" STYLEREF 1 \s ">
        <w:ins w:id="390" w:author="JCTVC-F275" w:date="2012-02-04T00:24:00Z">
          <w:r>
            <w:rPr>
              <w:noProof/>
            </w:rPr>
            <w:t>0</w:t>
          </w:r>
        </w:ins>
      </w:fldSimple>
      <w:r>
        <w:noBreakHyphen/>
      </w:r>
      <w:fldSimple w:instr=" SEQ Table \* ARABIC \s 1 ">
        <w:ins w:id="391" w:author="JCTVC-F275" w:date="2012-02-04T00:24:00Z">
          <w:r>
            <w:rPr>
              <w:noProof/>
            </w:rPr>
            <w:t>2</w:t>
          </w:r>
        </w:ins>
      </w:fldSimple>
      <w:bookmarkEnd w:id="389"/>
      <w:r w:rsidRPr="00E8461A">
        <w:rPr>
          <w:lang w:val="en-GB"/>
        </w:rPr>
        <w:t xml:space="preserve"> –</w:t>
      </w:r>
      <w:r>
        <w:rPr>
          <w:lang w:val="en-GB"/>
        </w:rPr>
        <w:t xml:space="preserve"> Number of b</w:t>
      </w:r>
      <w:r w:rsidRPr="00394036">
        <w:t>its used to decode substream_length</w:t>
      </w:r>
    </w:p>
    <w:tbl>
      <w:tblPr>
        <w:tblW w:w="0" w:type="auto"/>
        <w:jc w:val="center"/>
        <w:tblLayout w:type="fixed"/>
        <w:tblCellMar>
          <w:left w:w="80" w:type="dxa"/>
          <w:right w:w="80" w:type="dxa"/>
        </w:tblCellMar>
        <w:tblLook w:val="0000"/>
      </w:tblPr>
      <w:tblGrid>
        <w:gridCol w:w="2560"/>
        <w:gridCol w:w="1549"/>
      </w:tblGrid>
      <w:tr w:rsidR="002971B7" w:rsidRPr="00394036">
        <w:trPr>
          <w:cantSplit/>
          <w:trHeight w:val="305"/>
          <w:jc w:val="center"/>
        </w:trPr>
        <w:tc>
          <w:tcPr>
            <w:tcW w:w="2560" w:type="dxa"/>
            <w:tcBorders>
              <w:top w:val="single" w:sz="6" w:space="0" w:color="auto"/>
              <w:left w:val="single" w:sz="6" w:space="0" w:color="auto"/>
              <w:bottom w:val="single" w:sz="6" w:space="0" w:color="auto"/>
              <w:right w:val="single" w:sz="6" w:space="0" w:color="auto"/>
            </w:tcBorders>
          </w:tcPr>
          <w:p w:rsidR="002971B7" w:rsidRPr="00394036" w:rsidRDefault="002971B7" w:rsidP="002971B7">
            <w:pPr>
              <w:keepNext/>
              <w:keepLines/>
              <w:numPr>
                <w:ilvl w:val="12"/>
                <w:numId w:val="0"/>
              </w:numPr>
              <w:spacing w:before="20" w:after="20"/>
              <w:jc w:val="center"/>
              <w:rPr>
                <w:b/>
              </w:rPr>
            </w:pPr>
            <w:proofErr w:type="gramStart"/>
            <w:r w:rsidRPr="00394036">
              <w:rPr>
                <w:b/>
              </w:rPr>
              <w:t>substream</w:t>
            </w:r>
            <w:proofErr w:type="gramEnd"/>
            <w:r w:rsidRPr="00394036">
              <w:rPr>
                <w:b/>
              </w:rPr>
              <w:t>_length_mode</w:t>
            </w:r>
          </w:p>
        </w:tc>
        <w:tc>
          <w:tcPr>
            <w:tcW w:w="1549" w:type="dxa"/>
            <w:tcBorders>
              <w:top w:val="single" w:sz="6" w:space="0" w:color="auto"/>
              <w:left w:val="single" w:sz="6" w:space="0" w:color="auto"/>
              <w:bottom w:val="single" w:sz="6" w:space="0" w:color="auto"/>
              <w:right w:val="single" w:sz="6" w:space="0" w:color="auto"/>
            </w:tcBorders>
          </w:tcPr>
          <w:p w:rsidR="002971B7" w:rsidRPr="00394036" w:rsidRDefault="002971B7" w:rsidP="002971B7">
            <w:pPr>
              <w:keepNext/>
              <w:keepLines/>
              <w:numPr>
                <w:ilvl w:val="12"/>
                <w:numId w:val="0"/>
              </w:numPr>
              <w:spacing w:before="20" w:after="20"/>
              <w:jc w:val="center"/>
              <w:rPr>
                <w:b/>
              </w:rPr>
            </w:pPr>
            <w:r>
              <w:rPr>
                <w:b/>
              </w:rPr>
              <w:t>Number of bits</w:t>
            </w:r>
          </w:p>
        </w:tc>
      </w:tr>
      <w:tr w:rsidR="002971B7" w:rsidRPr="00394036">
        <w:trPr>
          <w:cantSplit/>
          <w:trHeight w:val="292"/>
          <w:jc w:val="center"/>
        </w:trPr>
        <w:tc>
          <w:tcPr>
            <w:tcW w:w="2560" w:type="dxa"/>
            <w:tcBorders>
              <w:top w:val="single" w:sz="6" w:space="0" w:color="auto"/>
              <w:left w:val="single" w:sz="6" w:space="0" w:color="auto"/>
              <w:bottom w:val="single" w:sz="6" w:space="0" w:color="auto"/>
              <w:right w:val="single" w:sz="6" w:space="0" w:color="auto"/>
            </w:tcBorders>
          </w:tcPr>
          <w:p w:rsidR="002971B7" w:rsidRPr="00394036" w:rsidRDefault="002971B7" w:rsidP="002971B7">
            <w:pPr>
              <w:keepNext/>
              <w:keepLines/>
              <w:numPr>
                <w:ilvl w:val="12"/>
                <w:numId w:val="0"/>
              </w:numPr>
              <w:spacing w:before="20" w:after="20"/>
              <w:jc w:val="center"/>
            </w:pPr>
            <w:r w:rsidRPr="00394036">
              <w:t>0</w:t>
            </w:r>
          </w:p>
        </w:tc>
        <w:tc>
          <w:tcPr>
            <w:tcW w:w="1549" w:type="dxa"/>
            <w:tcBorders>
              <w:top w:val="single" w:sz="6" w:space="0" w:color="auto"/>
              <w:left w:val="single" w:sz="6" w:space="0" w:color="auto"/>
              <w:bottom w:val="single" w:sz="6" w:space="0" w:color="auto"/>
              <w:right w:val="single" w:sz="6" w:space="0" w:color="auto"/>
            </w:tcBorders>
          </w:tcPr>
          <w:p w:rsidR="002971B7" w:rsidRPr="00394036" w:rsidRDefault="002971B7" w:rsidP="002971B7">
            <w:pPr>
              <w:keepNext/>
              <w:keepLines/>
              <w:numPr>
                <w:ilvl w:val="12"/>
                <w:numId w:val="0"/>
              </w:numPr>
              <w:spacing w:before="20" w:after="20"/>
            </w:pPr>
            <w:r w:rsidRPr="00394036">
              <w:t>8</w:t>
            </w:r>
          </w:p>
        </w:tc>
      </w:tr>
      <w:tr w:rsidR="002971B7" w:rsidRPr="00394036">
        <w:trPr>
          <w:cantSplit/>
          <w:trHeight w:val="305"/>
          <w:jc w:val="center"/>
        </w:trPr>
        <w:tc>
          <w:tcPr>
            <w:tcW w:w="2560" w:type="dxa"/>
            <w:tcBorders>
              <w:top w:val="single" w:sz="6" w:space="0" w:color="auto"/>
              <w:left w:val="single" w:sz="6" w:space="0" w:color="auto"/>
              <w:bottom w:val="single" w:sz="6" w:space="0" w:color="auto"/>
              <w:right w:val="single" w:sz="6" w:space="0" w:color="auto"/>
            </w:tcBorders>
          </w:tcPr>
          <w:p w:rsidR="002971B7" w:rsidRPr="00394036" w:rsidRDefault="002971B7" w:rsidP="002971B7">
            <w:pPr>
              <w:keepNext/>
              <w:keepLines/>
              <w:numPr>
                <w:ilvl w:val="12"/>
                <w:numId w:val="0"/>
              </w:numPr>
              <w:spacing w:before="20" w:after="20"/>
              <w:jc w:val="center"/>
            </w:pPr>
            <w:r w:rsidRPr="00394036">
              <w:t>1</w:t>
            </w:r>
          </w:p>
        </w:tc>
        <w:tc>
          <w:tcPr>
            <w:tcW w:w="1549" w:type="dxa"/>
            <w:tcBorders>
              <w:top w:val="single" w:sz="6" w:space="0" w:color="auto"/>
              <w:left w:val="single" w:sz="6" w:space="0" w:color="auto"/>
              <w:bottom w:val="single" w:sz="6" w:space="0" w:color="auto"/>
              <w:right w:val="single" w:sz="6" w:space="0" w:color="auto"/>
            </w:tcBorders>
          </w:tcPr>
          <w:p w:rsidR="002971B7" w:rsidRPr="00394036" w:rsidRDefault="002971B7" w:rsidP="002971B7">
            <w:pPr>
              <w:keepNext/>
              <w:keepLines/>
              <w:numPr>
                <w:ilvl w:val="12"/>
                <w:numId w:val="0"/>
              </w:numPr>
              <w:spacing w:before="20" w:after="20"/>
            </w:pPr>
            <w:r w:rsidRPr="00394036">
              <w:t>16</w:t>
            </w:r>
          </w:p>
        </w:tc>
      </w:tr>
      <w:tr w:rsidR="002971B7" w:rsidRPr="00394036">
        <w:trPr>
          <w:cantSplit/>
          <w:trHeight w:val="305"/>
          <w:jc w:val="center"/>
        </w:trPr>
        <w:tc>
          <w:tcPr>
            <w:tcW w:w="2560" w:type="dxa"/>
            <w:tcBorders>
              <w:top w:val="single" w:sz="6" w:space="0" w:color="auto"/>
              <w:left w:val="single" w:sz="6" w:space="0" w:color="auto"/>
              <w:bottom w:val="single" w:sz="6" w:space="0" w:color="auto"/>
              <w:right w:val="single" w:sz="6" w:space="0" w:color="auto"/>
            </w:tcBorders>
          </w:tcPr>
          <w:p w:rsidR="002971B7" w:rsidRPr="00394036" w:rsidRDefault="002971B7" w:rsidP="002971B7">
            <w:pPr>
              <w:keepNext/>
              <w:keepLines/>
              <w:numPr>
                <w:ilvl w:val="12"/>
                <w:numId w:val="0"/>
              </w:numPr>
              <w:spacing w:before="20" w:after="20"/>
              <w:jc w:val="center"/>
            </w:pPr>
            <w:r w:rsidRPr="00394036">
              <w:t>2</w:t>
            </w:r>
          </w:p>
        </w:tc>
        <w:tc>
          <w:tcPr>
            <w:tcW w:w="1549" w:type="dxa"/>
            <w:tcBorders>
              <w:top w:val="single" w:sz="6" w:space="0" w:color="auto"/>
              <w:left w:val="single" w:sz="6" w:space="0" w:color="auto"/>
              <w:bottom w:val="single" w:sz="6" w:space="0" w:color="auto"/>
              <w:right w:val="single" w:sz="6" w:space="0" w:color="auto"/>
            </w:tcBorders>
          </w:tcPr>
          <w:p w:rsidR="002971B7" w:rsidRPr="00394036" w:rsidRDefault="002971B7" w:rsidP="002971B7">
            <w:pPr>
              <w:keepNext/>
              <w:keepLines/>
              <w:numPr>
                <w:ilvl w:val="12"/>
                <w:numId w:val="0"/>
              </w:numPr>
              <w:tabs>
                <w:tab w:val="left" w:pos="2100"/>
              </w:tabs>
              <w:spacing w:before="20" w:after="20"/>
            </w:pPr>
            <w:r w:rsidRPr="00394036">
              <w:t>24</w:t>
            </w:r>
          </w:p>
        </w:tc>
      </w:tr>
      <w:tr w:rsidR="002971B7" w:rsidRPr="00394036">
        <w:trPr>
          <w:cantSplit/>
          <w:trHeight w:val="305"/>
          <w:jc w:val="center"/>
        </w:trPr>
        <w:tc>
          <w:tcPr>
            <w:tcW w:w="2560" w:type="dxa"/>
            <w:tcBorders>
              <w:top w:val="single" w:sz="6" w:space="0" w:color="auto"/>
              <w:left w:val="single" w:sz="6" w:space="0" w:color="auto"/>
              <w:bottom w:val="single" w:sz="6" w:space="0" w:color="auto"/>
              <w:right w:val="single" w:sz="6" w:space="0" w:color="auto"/>
            </w:tcBorders>
          </w:tcPr>
          <w:p w:rsidR="002971B7" w:rsidRPr="00394036" w:rsidRDefault="002971B7" w:rsidP="002971B7">
            <w:pPr>
              <w:keepNext/>
              <w:keepLines/>
              <w:numPr>
                <w:ilvl w:val="12"/>
                <w:numId w:val="0"/>
              </w:numPr>
              <w:spacing w:before="20" w:after="20"/>
              <w:jc w:val="center"/>
            </w:pPr>
            <w:r w:rsidRPr="00394036">
              <w:t>3</w:t>
            </w:r>
          </w:p>
        </w:tc>
        <w:tc>
          <w:tcPr>
            <w:tcW w:w="1549" w:type="dxa"/>
            <w:tcBorders>
              <w:top w:val="single" w:sz="6" w:space="0" w:color="auto"/>
              <w:left w:val="single" w:sz="6" w:space="0" w:color="auto"/>
              <w:bottom w:val="single" w:sz="6" w:space="0" w:color="auto"/>
              <w:right w:val="single" w:sz="6" w:space="0" w:color="auto"/>
            </w:tcBorders>
          </w:tcPr>
          <w:p w:rsidR="002971B7" w:rsidRPr="00394036" w:rsidRDefault="002971B7" w:rsidP="002971B7">
            <w:pPr>
              <w:keepNext/>
              <w:keepLines/>
              <w:numPr>
                <w:ilvl w:val="12"/>
                <w:numId w:val="0"/>
              </w:numPr>
              <w:spacing w:before="20" w:after="20"/>
            </w:pPr>
            <w:r w:rsidRPr="00394036">
              <w:t>32</w:t>
            </w:r>
          </w:p>
        </w:tc>
      </w:tr>
    </w:tbl>
    <w:p w:rsidR="002971B7" w:rsidRPr="00394036" w:rsidRDefault="002971B7" w:rsidP="002971B7"/>
    <w:p w:rsidR="002971B7" w:rsidRDefault="002971B7" w:rsidP="002971B7">
      <w:proofErr w:type="gramStart"/>
      <w:r w:rsidRPr="00394036">
        <w:rPr>
          <w:b/>
        </w:rPr>
        <w:t>substream</w:t>
      </w:r>
      <w:proofErr w:type="gramEnd"/>
      <w:r w:rsidRPr="00394036">
        <w:rPr>
          <w:b/>
        </w:rPr>
        <w:t>_length[i]</w:t>
      </w:r>
      <w:r w:rsidRPr="00394036">
        <w:t xml:space="preserve"> specifies the number of bits to be used during the initializatio</w:t>
      </w:r>
      <w:r>
        <w:t>n process for the current bitstream </w:t>
      </w:r>
      <w:r w:rsidRPr="00394036">
        <w:t>pointer</w:t>
      </w:r>
      <w:r>
        <w:t> i</w:t>
      </w:r>
      <w:r w:rsidRPr="00394036">
        <w:t>.</w:t>
      </w:r>
    </w:p>
    <w:p w:rsidR="00B35DC1" w:rsidRDefault="00B35DC1" w:rsidP="002971B7"/>
    <w:p w:rsidR="00B35DC1" w:rsidRPr="00210652" w:rsidRDefault="00B35DC1" w:rsidP="00B35DC1">
      <w:pPr>
        <w:pStyle w:val="Heading2"/>
        <w:numPr>
          <w:numberingChange w:id="392" w:author="Sachin Deshpande" w:date="2012-02-05T11:17:00Z" w:original="%1:0:0:.%2:2:0:"/>
        </w:numPr>
      </w:pPr>
      <w:bookmarkStart w:id="393" w:name="_Toc16578979"/>
      <w:bookmarkStart w:id="394" w:name="_Ref19432149"/>
      <w:bookmarkStart w:id="395" w:name="_Ref19432162"/>
      <w:bookmarkStart w:id="396" w:name="_Toc20134299"/>
      <w:bookmarkStart w:id="397" w:name="_Ref24436509"/>
      <w:bookmarkStart w:id="398" w:name="_Toc77680437"/>
      <w:bookmarkStart w:id="399" w:name="_Toc118289075"/>
      <w:bookmarkStart w:id="400" w:name="_Toc226456598"/>
      <w:bookmarkStart w:id="401" w:name="_Toc248045274"/>
      <w:bookmarkStart w:id="402" w:name="_Toc287363798"/>
      <w:bookmarkStart w:id="403" w:name="_Toc311217229"/>
      <w:r w:rsidRPr="00210652">
        <w:t>Slice decoding</w:t>
      </w:r>
      <w:bookmarkEnd w:id="393"/>
      <w:bookmarkEnd w:id="394"/>
      <w:bookmarkEnd w:id="395"/>
      <w:bookmarkEnd w:id="396"/>
      <w:r w:rsidRPr="00210652">
        <w:t xml:space="preserve"> process</w:t>
      </w:r>
      <w:bookmarkEnd w:id="397"/>
      <w:bookmarkEnd w:id="398"/>
      <w:bookmarkEnd w:id="399"/>
      <w:bookmarkEnd w:id="400"/>
      <w:bookmarkEnd w:id="401"/>
      <w:bookmarkEnd w:id="402"/>
      <w:bookmarkEnd w:id="403"/>
    </w:p>
    <w:p w:rsidR="00B35DC1" w:rsidRPr="00210652" w:rsidRDefault="00B35DC1" w:rsidP="00B35DC1">
      <w:pPr>
        <w:pStyle w:val="Heading3"/>
        <w:numPr>
          <w:numberingChange w:id="404" w:author="Sachin Deshpande" w:date="2012-02-05T11:17:00Z" w:original="%1:0:0:.%2:2:0:.%3:1:0:"/>
        </w:numPr>
      </w:pPr>
      <w:bookmarkStart w:id="405" w:name="_Hlt22614396"/>
      <w:bookmarkStart w:id="406" w:name="_Toc35694271"/>
      <w:bookmarkStart w:id="407" w:name="_Toc16578981"/>
      <w:bookmarkStart w:id="408" w:name="_Ref19428535"/>
      <w:bookmarkStart w:id="409" w:name="_Ref19429280"/>
      <w:bookmarkStart w:id="410" w:name="_Ref19429573"/>
      <w:bookmarkStart w:id="411" w:name="_Ref19431437"/>
      <w:bookmarkStart w:id="412" w:name="_Toc20134301"/>
      <w:bookmarkStart w:id="413" w:name="_Ref22887934"/>
      <w:bookmarkStart w:id="414" w:name="_Ref26333761"/>
      <w:bookmarkStart w:id="415" w:name="_Ref30320332"/>
      <w:bookmarkStart w:id="416" w:name="_Ref31113220"/>
      <w:bookmarkStart w:id="417" w:name="_Ref33085279"/>
      <w:bookmarkStart w:id="418" w:name="_Ref33085282"/>
      <w:bookmarkStart w:id="419" w:name="_Ref36860709"/>
      <w:bookmarkStart w:id="420" w:name="_Ref59275470"/>
      <w:bookmarkStart w:id="421" w:name="_Ref59277655"/>
      <w:bookmarkStart w:id="422" w:name="_Toc77680438"/>
      <w:bookmarkStart w:id="423" w:name="_Toc118289076"/>
      <w:bookmarkStart w:id="424" w:name="_Ref171078802"/>
      <w:bookmarkStart w:id="425" w:name="_Ref211401367"/>
      <w:bookmarkStart w:id="426" w:name="_Ref220342402"/>
      <w:bookmarkStart w:id="427" w:name="_Toc226456599"/>
      <w:bookmarkStart w:id="428" w:name="_Toc248045275"/>
      <w:bookmarkStart w:id="429" w:name="_Toc287363799"/>
      <w:bookmarkStart w:id="430" w:name="_Toc311217230"/>
      <w:bookmarkEnd w:id="405"/>
      <w:bookmarkEnd w:id="406"/>
      <w:r w:rsidRPr="00210652">
        <w:t>Decoding process for picture order count</w:t>
      </w:r>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p>
    <w:p w:rsidR="00B35DC1" w:rsidRDefault="00B35DC1" w:rsidP="00B35DC1">
      <w:r>
        <w:t>Output of this process is PicOrderCntVal, the picture order count of the current picture.</w:t>
      </w:r>
    </w:p>
    <w:p w:rsidR="00B35DC1" w:rsidRDefault="00B35DC1" w:rsidP="00B35DC1">
      <w:pPr>
        <w:rPr>
          <w:lang w:eastAsia="ja-JP"/>
        </w:rPr>
      </w:pPr>
      <w:r>
        <w:t>Picture order counts are used to identify pictures,</w:t>
      </w:r>
      <w:r>
        <w:rPr>
          <w:lang w:eastAsia="ja-JP"/>
        </w:rPr>
        <w:t xml:space="preserve"> for deriving motion parameters in temporal or spatial direct mode, </w:t>
      </w:r>
      <w:r>
        <w:t>to represent picture order differences between frames for motion vector derivation</w:t>
      </w:r>
      <w:r>
        <w:rPr>
          <w:lang w:eastAsia="ja-JP"/>
        </w:rPr>
        <w:t>, for implicit mode weighted prediction</w:t>
      </w:r>
      <w:r>
        <w:t xml:space="preserve"> in B slices (see subclause </w:t>
      </w:r>
      <w:r>
        <w:fldChar w:fldCharType="begin"/>
      </w:r>
      <w:r>
        <w:instrText xml:space="preserve"> REF _Ref278220086 \r \h </w:instrText>
      </w:r>
      <w:r>
        <w:fldChar w:fldCharType="separate"/>
      </w:r>
      <w:r>
        <w:rPr>
          <w:b/>
        </w:rPr>
        <w:t>Error! Reference source not found.</w:t>
      </w:r>
      <w:r>
        <w:fldChar w:fldCharType="end"/>
      </w:r>
      <w:r>
        <w:rPr>
          <w:lang w:eastAsia="ja-JP"/>
        </w:rPr>
        <w:t>), and for decoder conformance checking (see subclause </w:t>
      </w:r>
      <w:r>
        <w:rPr>
          <w:lang w:eastAsia="ja-JP"/>
        </w:rPr>
        <w:fldChar w:fldCharType="begin" w:fldLock="1"/>
      </w:r>
      <w:r>
        <w:rPr>
          <w:lang w:eastAsia="ja-JP"/>
        </w:rPr>
        <w:instrText xml:space="preserve"> REF _Ref34233092 \r \h </w:instrText>
      </w:r>
      <w:r>
        <w:rPr>
          <w:lang w:eastAsia="ja-JP"/>
        </w:rPr>
      </w:r>
      <w:r>
        <w:rPr>
          <w:lang w:eastAsia="ja-JP"/>
        </w:rPr>
        <w:fldChar w:fldCharType="separate"/>
      </w:r>
      <w:r>
        <w:rPr>
          <w:lang w:eastAsia="ja-JP"/>
        </w:rPr>
        <w:t>C.4</w:t>
      </w:r>
      <w:r>
        <w:rPr>
          <w:lang w:eastAsia="ja-JP"/>
        </w:rPr>
        <w:fldChar w:fldCharType="end"/>
      </w:r>
      <w:r>
        <w:rPr>
          <w:lang w:eastAsia="ja-JP"/>
        </w:rPr>
        <w:t>).</w:t>
      </w:r>
    </w:p>
    <w:p w:rsidR="00B35DC1" w:rsidRDefault="00B35DC1" w:rsidP="00B35DC1">
      <w:pPr>
        <w:rPr>
          <w:lang w:eastAsia="ja-JP"/>
        </w:rPr>
      </w:pPr>
      <w:r>
        <w:t xml:space="preserve">Each coded picture is associated with one picture order count, called PicOrderCntVal. PicOrderCntVal </w:t>
      </w:r>
      <w:r>
        <w:rPr>
          <w:lang w:eastAsia="ja-JP"/>
        </w:rPr>
        <w:t>indicates the picture order of the corresponding picture relative to the previous IDR picture in decoding order.</w:t>
      </w:r>
    </w:p>
    <w:p w:rsidR="00B35DC1" w:rsidRDefault="00B35DC1" w:rsidP="00B35DC1">
      <w:pPr>
        <w:numPr>
          <w:ilvl w:val="12"/>
          <w:numId w:val="0"/>
        </w:numPr>
      </w:pPr>
      <w:bookmarkStart w:id="431" w:name="_Hlt22461470"/>
      <w:bookmarkEnd w:id="431"/>
      <w:r>
        <w:t>The variables prevPicOrderCntLsb and prevPicOrderCntMsb are derived as follows.</w:t>
      </w:r>
    </w:p>
    <w:p w:rsidR="00B35DC1" w:rsidRDefault="00B35DC1" w:rsidP="00B35DC1">
      <w:pPr>
        <w:numPr>
          <w:ilvl w:val="0"/>
          <w:numId w:val="35"/>
          <w:numberingChange w:id="432" w:author="Sachin Deshpande" w:date="2012-02-05T11:17:00Z" w:original="–"/>
        </w:numPr>
        <w:tabs>
          <w:tab w:val="left" w:pos="360"/>
        </w:tabs>
        <w:textAlignment w:val="auto"/>
      </w:pPr>
      <w:r>
        <w:t>If the current picture is an IDR picture, both prevPicOrderCntLsb and prevPicOrderCntMsb are set equal to 0.</w:t>
      </w:r>
    </w:p>
    <w:p w:rsidR="00B35DC1" w:rsidRDefault="00B35DC1" w:rsidP="00B35DC1">
      <w:pPr>
        <w:tabs>
          <w:tab w:val="left" w:pos="360"/>
        </w:tabs>
        <w:ind w:left="360" w:hanging="360"/>
      </w:pPr>
      <w:r>
        <w:t>–</w:t>
      </w:r>
      <w:r>
        <w:tab/>
        <w:t>Otherwise (the current picture is not an IDR picture), the following applies.</w:t>
      </w:r>
    </w:p>
    <w:p w:rsidR="00B35DC1" w:rsidRDefault="00B35DC1" w:rsidP="00B35DC1">
      <w:pPr>
        <w:tabs>
          <w:tab w:val="left" w:pos="360"/>
        </w:tabs>
        <w:ind w:left="794" w:hanging="394"/>
      </w:pPr>
      <w:r>
        <w:t>–</w:t>
      </w:r>
      <w:r>
        <w:tab/>
        <w:t>Let prevRefPic be the previous reference picture in decoding order that has temporal_id equal to 0. The variable prevPicOrderCntLsb is set equal to pic_order_cnt_lsb of prevRefPic, and the variable prevPicOrderCntMsb is set equal to PicOrderCntMsb of prevRefPic.</w:t>
      </w:r>
    </w:p>
    <w:p w:rsidR="00B35DC1" w:rsidRDefault="00B35DC1" w:rsidP="00B35DC1">
      <w:pPr>
        <w:tabs>
          <w:tab w:val="left" w:pos="360"/>
        </w:tabs>
      </w:pPr>
      <w:r>
        <w:t>PicOrderCntMsb of the current picture is derived as specified by the following pseudo-code:</w:t>
      </w:r>
    </w:p>
    <w:p w:rsidR="00B35DC1" w:rsidRDefault="00B35DC1" w:rsidP="00B35DC1">
      <w:pPr>
        <w:pStyle w:val="Equation"/>
        <w:tabs>
          <w:tab w:val="clear" w:pos="794"/>
          <w:tab w:val="clear" w:pos="1588"/>
          <w:tab w:val="left" w:pos="851"/>
          <w:tab w:val="left" w:pos="1134"/>
          <w:tab w:val="left" w:pos="1418"/>
          <w:tab w:val="left" w:pos="1701"/>
        </w:tabs>
        <w:spacing w:before="180"/>
        <w:ind w:left="567"/>
        <w:rPr>
          <w:sz w:val="20"/>
        </w:rPr>
      </w:pPr>
      <w:proofErr w:type="gramStart"/>
      <w:r>
        <w:rPr>
          <w:sz w:val="20"/>
        </w:rPr>
        <w:t>if</w:t>
      </w:r>
      <w:proofErr w:type="gramEnd"/>
      <w:r>
        <w:rPr>
          <w:sz w:val="20"/>
        </w:rPr>
        <w:t xml:space="preserve">( ( </w:t>
      </w:r>
      <w:r>
        <w:rPr>
          <w:sz w:val="20"/>
          <w:szCs w:val="20"/>
        </w:rPr>
        <w:t>pic_order_cnt_lsb</w:t>
      </w:r>
      <w:r>
        <w:rPr>
          <w:sz w:val="20"/>
        </w:rPr>
        <w:t xml:space="preserve"> &lt;  prevPicOrderCntLsb )  &amp;&amp;</w:t>
      </w:r>
      <w:r>
        <w:rPr>
          <w:sz w:val="20"/>
        </w:rPr>
        <w:br/>
      </w:r>
      <w:r>
        <w:rPr>
          <w:sz w:val="20"/>
        </w:rPr>
        <w:tab/>
      </w:r>
      <w:r>
        <w:rPr>
          <w:sz w:val="20"/>
        </w:rPr>
        <w:tab/>
        <w:t xml:space="preserve">( ( prevPicOrderCntLsb − </w:t>
      </w:r>
      <w:r>
        <w:rPr>
          <w:sz w:val="20"/>
          <w:szCs w:val="20"/>
        </w:rPr>
        <w:t xml:space="preserve">pic_order_cnt_lsb </w:t>
      </w:r>
      <w:r>
        <w:rPr>
          <w:sz w:val="20"/>
        </w:rPr>
        <w:t>)  &gt;=  ( MaxPicOrderCntLsb / 2 ) ) )</w:t>
      </w:r>
      <w:r>
        <w:rPr>
          <w:sz w:val="20"/>
        </w:rPr>
        <w:br/>
      </w:r>
      <w:r>
        <w:rPr>
          <w:sz w:val="20"/>
        </w:rPr>
        <w:tab/>
        <w:t>PicOrderCntMsb = prevPicOrderCntMsb + MaxPicOrderCntLsb</w:t>
      </w:r>
      <w:r>
        <w:tab/>
      </w:r>
      <w:r w:rsidRPr="00210652">
        <w:rPr>
          <w:sz w:val="20"/>
        </w:rPr>
        <w:t>(</w:t>
      </w:r>
      <w:r w:rsidRPr="00210652">
        <w:rPr>
          <w:sz w:val="20"/>
        </w:rPr>
        <w:fldChar w:fldCharType="begin" w:fldLock="1"/>
      </w:r>
      <w:r w:rsidRPr="00210652">
        <w:rPr>
          <w:sz w:val="20"/>
        </w:rPr>
        <w:instrText xml:space="preserve"> STYLEREF 1 \s </w:instrText>
      </w:r>
      <w:r w:rsidRPr="00210652">
        <w:rPr>
          <w:sz w:val="20"/>
        </w:rPr>
        <w:fldChar w:fldCharType="separate"/>
      </w:r>
      <w:r w:rsidRPr="00210652">
        <w:rPr>
          <w:noProof/>
          <w:sz w:val="20"/>
        </w:rPr>
        <w:t>8</w:t>
      </w:r>
      <w:r w:rsidRPr="00210652">
        <w:rPr>
          <w:sz w:val="20"/>
        </w:rPr>
        <w:fldChar w:fldCharType="end"/>
      </w:r>
      <w:r w:rsidRPr="00210652">
        <w:rPr>
          <w:sz w:val="20"/>
        </w:rPr>
        <w:noBreakHyphen/>
      </w:r>
      <w:r w:rsidRPr="00210652">
        <w:rPr>
          <w:sz w:val="20"/>
        </w:rPr>
        <w:fldChar w:fldCharType="begin" w:fldLock="1"/>
      </w:r>
      <w:r w:rsidRPr="00210652">
        <w:rPr>
          <w:sz w:val="20"/>
        </w:rPr>
        <w:instrText xml:space="preserve"> SEQ Equation \* ARABIC \s 1 </w:instrText>
      </w:r>
      <w:r w:rsidRPr="00210652">
        <w:rPr>
          <w:sz w:val="20"/>
        </w:rPr>
        <w:fldChar w:fldCharType="separate"/>
      </w:r>
      <w:r w:rsidRPr="00210652">
        <w:rPr>
          <w:noProof/>
          <w:sz w:val="20"/>
        </w:rPr>
        <w:t>9</w:t>
      </w:r>
      <w:r w:rsidRPr="00210652">
        <w:rPr>
          <w:sz w:val="20"/>
        </w:rPr>
        <w:fldChar w:fldCharType="end"/>
      </w:r>
      <w:r w:rsidRPr="00210652">
        <w:rPr>
          <w:sz w:val="20"/>
        </w:rPr>
        <w:t>)</w:t>
      </w:r>
      <w:r>
        <w:rPr>
          <w:sz w:val="20"/>
        </w:rPr>
        <w:br/>
        <w:t>else if( (</w:t>
      </w:r>
      <w:r>
        <w:rPr>
          <w:sz w:val="20"/>
          <w:szCs w:val="20"/>
        </w:rPr>
        <w:t>pic_order_cnt_lsb</w:t>
      </w:r>
      <w:r>
        <w:rPr>
          <w:sz w:val="20"/>
        </w:rPr>
        <w:t xml:space="preserve">  &gt;  prevPicOrderCntLsb )  &amp;&amp;</w:t>
      </w:r>
      <w:r>
        <w:rPr>
          <w:sz w:val="20"/>
        </w:rPr>
        <w:br/>
      </w:r>
      <w:r>
        <w:rPr>
          <w:sz w:val="20"/>
        </w:rPr>
        <w:tab/>
      </w:r>
      <w:r>
        <w:rPr>
          <w:sz w:val="20"/>
        </w:rPr>
        <w:tab/>
        <w:t>( (</w:t>
      </w:r>
      <w:r>
        <w:rPr>
          <w:sz w:val="20"/>
          <w:szCs w:val="20"/>
        </w:rPr>
        <w:t>pic_order_cnt_lsb</w:t>
      </w:r>
      <w:r>
        <w:rPr>
          <w:sz w:val="20"/>
        </w:rPr>
        <w:t xml:space="preserve"> − prevPicOrderCntLsb )  &gt;  ( MaxPicOrderCntLsb / 2 ) ) )</w:t>
      </w:r>
      <w:r>
        <w:rPr>
          <w:sz w:val="20"/>
        </w:rPr>
        <w:br/>
      </w:r>
      <w:r>
        <w:rPr>
          <w:sz w:val="20"/>
        </w:rPr>
        <w:tab/>
        <w:t>PicOrderCntMsb = prevPicOrderCntMsb − MaxPicOrderCntLsb</w:t>
      </w:r>
      <w:r>
        <w:rPr>
          <w:sz w:val="20"/>
        </w:rPr>
        <w:br/>
        <w:t>else</w:t>
      </w:r>
      <w:r>
        <w:rPr>
          <w:sz w:val="20"/>
        </w:rPr>
        <w:br/>
      </w:r>
      <w:r>
        <w:rPr>
          <w:sz w:val="20"/>
        </w:rPr>
        <w:tab/>
        <w:t>PicOrderCntMsb = prevPicOrderCntMsb</w:t>
      </w:r>
    </w:p>
    <w:p w:rsidR="00B35DC1" w:rsidRDefault="00B35DC1" w:rsidP="00B35DC1">
      <w:r>
        <w:t>PicOrderCntVal is derived as</w:t>
      </w:r>
    </w:p>
    <w:p w:rsidR="00B35DC1" w:rsidRDefault="00B35DC1" w:rsidP="00B35DC1">
      <w:pPr>
        <w:pStyle w:val="Equation"/>
        <w:tabs>
          <w:tab w:val="clear" w:pos="794"/>
          <w:tab w:val="clear" w:pos="1588"/>
          <w:tab w:val="left" w:pos="851"/>
          <w:tab w:val="left" w:pos="1134"/>
          <w:tab w:val="left" w:pos="1418"/>
          <w:tab w:val="left" w:pos="1701"/>
        </w:tabs>
        <w:ind w:left="567"/>
        <w:rPr>
          <w:sz w:val="20"/>
        </w:rPr>
      </w:pPr>
      <w:r>
        <w:rPr>
          <w:sz w:val="20"/>
        </w:rPr>
        <w:t xml:space="preserve">PicOrderCntVal = PicOrderCntMsb + </w:t>
      </w:r>
      <w:r>
        <w:rPr>
          <w:sz w:val="20"/>
          <w:szCs w:val="20"/>
        </w:rPr>
        <w:t>pic_order_cnt_lsb</w:t>
      </w:r>
      <w:r>
        <w:rPr>
          <w:sz w:val="20"/>
        </w:rPr>
        <w:tab/>
      </w:r>
      <w:r w:rsidRPr="00210652">
        <w:rPr>
          <w:sz w:val="20"/>
        </w:rPr>
        <w:t>(</w:t>
      </w:r>
      <w:r w:rsidRPr="00210652">
        <w:rPr>
          <w:sz w:val="20"/>
        </w:rPr>
        <w:fldChar w:fldCharType="begin" w:fldLock="1"/>
      </w:r>
      <w:r w:rsidRPr="00210652">
        <w:rPr>
          <w:sz w:val="20"/>
        </w:rPr>
        <w:instrText xml:space="preserve"> STYLEREF 1 \s </w:instrText>
      </w:r>
      <w:r w:rsidRPr="00210652">
        <w:rPr>
          <w:sz w:val="20"/>
        </w:rPr>
        <w:fldChar w:fldCharType="separate"/>
      </w:r>
      <w:r w:rsidRPr="00210652">
        <w:rPr>
          <w:noProof/>
          <w:sz w:val="20"/>
        </w:rPr>
        <w:t>8</w:t>
      </w:r>
      <w:r w:rsidRPr="00210652">
        <w:rPr>
          <w:sz w:val="20"/>
        </w:rPr>
        <w:fldChar w:fldCharType="end"/>
      </w:r>
      <w:r w:rsidRPr="00210652">
        <w:rPr>
          <w:sz w:val="20"/>
        </w:rPr>
        <w:noBreakHyphen/>
      </w:r>
      <w:r w:rsidRPr="00210652">
        <w:rPr>
          <w:sz w:val="20"/>
        </w:rPr>
        <w:fldChar w:fldCharType="begin" w:fldLock="1"/>
      </w:r>
      <w:r w:rsidRPr="00210652">
        <w:rPr>
          <w:sz w:val="20"/>
        </w:rPr>
        <w:instrText xml:space="preserve"> SEQ Equation \* ARABIC \s 1 </w:instrText>
      </w:r>
      <w:r w:rsidRPr="00210652">
        <w:rPr>
          <w:sz w:val="20"/>
        </w:rPr>
        <w:fldChar w:fldCharType="separate"/>
      </w:r>
      <w:r w:rsidRPr="00210652">
        <w:rPr>
          <w:noProof/>
          <w:sz w:val="20"/>
        </w:rPr>
        <w:t>9</w:t>
      </w:r>
      <w:r w:rsidRPr="00210652">
        <w:rPr>
          <w:sz w:val="20"/>
        </w:rPr>
        <w:fldChar w:fldCharType="end"/>
      </w:r>
      <w:r w:rsidRPr="00210652">
        <w:rPr>
          <w:sz w:val="20"/>
        </w:rPr>
        <w:t>)</w:t>
      </w:r>
    </w:p>
    <w:p w:rsidR="00B35DC1" w:rsidRDefault="00B35DC1" w:rsidP="00B35DC1">
      <w:pPr>
        <w:pStyle w:val="Note1"/>
      </w:pPr>
      <w:r>
        <w:t>NOTE 1 – All IDR pictures will have PicOrderCntVal equal to 0 since pic_order_lsb is inferred to be 0 for IDR pictures and prevPicOrderCntLsb and prevPicOrderCntMsb are both set equal to 0.</w:t>
      </w:r>
    </w:p>
    <w:p w:rsidR="00B35DC1" w:rsidRDefault="00B35DC1" w:rsidP="00B35DC1">
      <w:pPr>
        <w:numPr>
          <w:ins w:id="433" w:author="Sachin Deshpande" w:date="2012-02-05T11:18:00Z"/>
        </w:numPr>
        <w:rPr>
          <w:ins w:id="434" w:author="Sachin Deshpande" w:date="2012-02-05T11:18:00Z"/>
        </w:rPr>
      </w:pPr>
      <w:r>
        <w:rPr>
          <w:lang w:eastAsia="ja-JP"/>
        </w:rPr>
        <w:t>The value of PicOrderCntVal</w:t>
      </w:r>
      <w:r>
        <w:t xml:space="preserve"> shall be in the range of −2</w:t>
      </w:r>
      <w:r>
        <w:rPr>
          <w:vertAlign w:val="superscript"/>
        </w:rPr>
        <w:t>31</w:t>
      </w:r>
      <w:r>
        <w:t xml:space="preserve"> to 2</w:t>
      </w:r>
      <w:r>
        <w:rPr>
          <w:vertAlign w:val="superscript"/>
        </w:rPr>
        <w:t>31</w:t>
      </w:r>
      <w:r>
        <w:t> − 1, inclusive. In one coded video sequence, the PicOrderCntVal values for any two coded pictures shall be different.</w:t>
      </w:r>
    </w:p>
    <w:p w:rsidR="0098355D" w:rsidRPr="00097866" w:rsidRDefault="0098355D" w:rsidP="0098355D">
      <w:pPr>
        <w:numPr>
          <w:ins w:id="435" w:author="Sachin Deshpande" w:date="2012-02-05T13:26:00Z"/>
        </w:numPr>
        <w:rPr>
          <w:ins w:id="436" w:author="Sachin Deshpande" w:date="2012-02-05T13:26:00Z"/>
          <w:lang w:val="en-CA"/>
        </w:rPr>
      </w:pPr>
      <w:ins w:id="437" w:author="Sachin Deshpande" w:date="2012-02-05T13:26:00Z">
        <w:r w:rsidRPr="00097866">
          <w:rPr>
            <w:lang w:val="en-CA"/>
          </w:rPr>
          <w:t xml:space="preserve">The variable maxPicOrderCnt is set equal to the maximum value of </w:t>
        </w:r>
        <w:r>
          <w:t>PicOrderCntVal</w:t>
        </w:r>
        <w:r w:rsidRPr="00097866">
          <w:t xml:space="preserve"> among the associated values for the current picture and all pictures in the DPB that are currently marked as </w:t>
        </w:r>
        <w:r w:rsidRPr="00097866">
          <w:rPr>
            <w:lang w:val="en-CA"/>
          </w:rPr>
          <w:t xml:space="preserve">"used for </w:t>
        </w:r>
        <w:r>
          <w:rPr>
            <w:lang w:val="en-CA"/>
          </w:rPr>
          <w:t xml:space="preserve">short-term </w:t>
        </w:r>
        <w:r w:rsidRPr="00097866">
          <w:rPr>
            <w:lang w:val="en-CA"/>
          </w:rPr>
          <w:t>reference" or "needed for output".</w:t>
        </w:r>
      </w:ins>
    </w:p>
    <w:p w:rsidR="0098355D" w:rsidRPr="00097866" w:rsidRDefault="0098355D" w:rsidP="0098355D">
      <w:pPr>
        <w:numPr>
          <w:ins w:id="438" w:author="Sachin Deshpande" w:date="2012-02-05T13:26:00Z"/>
        </w:numPr>
        <w:rPr>
          <w:ins w:id="439" w:author="Sachin Deshpande" w:date="2012-02-05T13:26:00Z"/>
          <w:lang w:val="en-CA"/>
        </w:rPr>
      </w:pPr>
      <w:ins w:id="440" w:author="Sachin Deshpande" w:date="2012-02-05T13:26:00Z">
        <w:r w:rsidRPr="00097866">
          <w:rPr>
            <w:lang w:val="en-CA"/>
          </w:rPr>
          <w:t xml:space="preserve">The variable minPicOrderCnt is set equal to the minimum value of </w:t>
        </w:r>
        <w:r>
          <w:t>PicOrderCntVal</w:t>
        </w:r>
        <w:r w:rsidRPr="00097866">
          <w:t xml:space="preserve"> among the associated values for the current picture and all pictures in the DPB that are currently marked as </w:t>
        </w:r>
        <w:r w:rsidRPr="00097866">
          <w:rPr>
            <w:lang w:val="en-CA"/>
          </w:rPr>
          <w:t xml:space="preserve">"used for </w:t>
        </w:r>
        <w:r>
          <w:rPr>
            <w:lang w:val="en-CA"/>
          </w:rPr>
          <w:t xml:space="preserve">short-term </w:t>
        </w:r>
        <w:r w:rsidRPr="00097866">
          <w:rPr>
            <w:lang w:val="en-CA"/>
          </w:rPr>
          <w:t>reference" or "needed for output".</w:t>
        </w:r>
      </w:ins>
    </w:p>
    <w:p w:rsidR="0098355D" w:rsidRPr="00097866" w:rsidRDefault="0098355D" w:rsidP="0098355D">
      <w:pPr>
        <w:numPr>
          <w:ins w:id="441" w:author="Sachin Deshpande" w:date="2012-02-05T13:26:00Z"/>
        </w:numPr>
        <w:rPr>
          <w:ins w:id="442" w:author="Sachin Deshpande" w:date="2012-02-05T13:26:00Z"/>
          <w:lang w:val="en-CA"/>
        </w:rPr>
      </w:pPr>
      <w:ins w:id="443" w:author="Sachin Deshpande" w:date="2012-02-05T13:26:00Z">
        <w:r w:rsidRPr="00E23871">
          <w:rPr>
            <w:highlight w:val="yellow"/>
            <w:lang w:val="en-CA"/>
          </w:rPr>
          <w:t>It is a requirement of bitstream conformance that the value of maxPicOrderCnt</w:t>
        </w:r>
        <w:r w:rsidRPr="00E23871">
          <w:rPr>
            <w:highlight w:val="yellow"/>
          </w:rPr>
          <w:t> – </w:t>
        </w:r>
        <w:r w:rsidRPr="00E23871">
          <w:rPr>
            <w:highlight w:val="yellow"/>
            <w:lang w:val="en-CA"/>
          </w:rPr>
          <w:t>minPicOrderCnt</w:t>
        </w:r>
        <w:r w:rsidRPr="00E23871">
          <w:rPr>
            <w:highlight w:val="yellow"/>
          </w:rPr>
          <w:t xml:space="preserve"> shall be less than MaxPicOrderCntLsb / 2.</w:t>
        </w:r>
      </w:ins>
    </w:p>
    <w:p w:rsidR="00B35DC1" w:rsidRDefault="00B35DC1" w:rsidP="00B35DC1">
      <w:pPr>
        <w:numPr>
          <w:ins w:id="444" w:author="Sachin Deshpande" w:date="2012-02-05T11:17:00Z"/>
        </w:numPr>
      </w:pPr>
    </w:p>
    <w:p w:rsidR="00B35DC1" w:rsidRDefault="00B35DC1" w:rsidP="00B35DC1">
      <w:r>
        <w:t>The function PicOrderCnt</w:t>
      </w:r>
      <w:proofErr w:type="gramStart"/>
      <w:r>
        <w:t>( picX</w:t>
      </w:r>
      <w:proofErr w:type="gramEnd"/>
      <w:r>
        <w:t xml:space="preserve"> ) is specified as follows:</w:t>
      </w:r>
    </w:p>
    <w:p w:rsidR="00B35DC1" w:rsidRDefault="00B35DC1" w:rsidP="00B35DC1">
      <w:pPr>
        <w:pStyle w:val="Equation"/>
        <w:ind w:left="567"/>
        <w:rPr>
          <w:sz w:val="20"/>
        </w:rPr>
      </w:pPr>
      <w:r>
        <w:rPr>
          <w:sz w:val="20"/>
        </w:rPr>
        <w:t>PicOrderCnt</w:t>
      </w:r>
      <w:proofErr w:type="gramStart"/>
      <w:r>
        <w:rPr>
          <w:sz w:val="20"/>
        </w:rPr>
        <w:t>( picX</w:t>
      </w:r>
      <w:proofErr w:type="gramEnd"/>
      <w:r>
        <w:rPr>
          <w:sz w:val="20"/>
        </w:rPr>
        <w:t xml:space="preserve"> ) = PicOrderCntVal of the picture picX</w:t>
      </w:r>
      <w:r>
        <w:rPr>
          <w:sz w:val="20"/>
        </w:rPr>
        <w:tab/>
      </w:r>
      <w:r w:rsidRPr="00210652">
        <w:rPr>
          <w:sz w:val="20"/>
        </w:rPr>
        <w:t>(</w:t>
      </w:r>
      <w:r w:rsidRPr="00210652">
        <w:rPr>
          <w:sz w:val="20"/>
        </w:rPr>
        <w:fldChar w:fldCharType="begin" w:fldLock="1"/>
      </w:r>
      <w:r w:rsidRPr="00210652">
        <w:rPr>
          <w:sz w:val="20"/>
        </w:rPr>
        <w:instrText xml:space="preserve"> STYLEREF 1 \s </w:instrText>
      </w:r>
      <w:r w:rsidRPr="00210652">
        <w:rPr>
          <w:sz w:val="20"/>
        </w:rPr>
        <w:fldChar w:fldCharType="separate"/>
      </w:r>
      <w:r w:rsidRPr="00210652">
        <w:rPr>
          <w:noProof/>
          <w:sz w:val="20"/>
        </w:rPr>
        <w:t>8</w:t>
      </w:r>
      <w:r w:rsidRPr="00210652">
        <w:rPr>
          <w:sz w:val="20"/>
        </w:rPr>
        <w:fldChar w:fldCharType="end"/>
      </w:r>
      <w:r w:rsidRPr="00210652">
        <w:rPr>
          <w:sz w:val="20"/>
        </w:rPr>
        <w:noBreakHyphen/>
      </w:r>
      <w:r w:rsidRPr="00210652">
        <w:rPr>
          <w:sz w:val="20"/>
        </w:rPr>
        <w:fldChar w:fldCharType="begin" w:fldLock="1"/>
      </w:r>
      <w:r w:rsidRPr="00210652">
        <w:rPr>
          <w:sz w:val="20"/>
        </w:rPr>
        <w:instrText xml:space="preserve"> SEQ Equation \* ARABIC \s 1 </w:instrText>
      </w:r>
      <w:r w:rsidRPr="00210652">
        <w:rPr>
          <w:sz w:val="20"/>
        </w:rPr>
        <w:fldChar w:fldCharType="separate"/>
      </w:r>
      <w:r w:rsidRPr="00210652">
        <w:rPr>
          <w:noProof/>
          <w:sz w:val="20"/>
        </w:rPr>
        <w:t>9</w:t>
      </w:r>
      <w:r w:rsidRPr="00210652">
        <w:rPr>
          <w:sz w:val="20"/>
        </w:rPr>
        <w:fldChar w:fldCharType="end"/>
      </w:r>
      <w:r w:rsidRPr="00210652">
        <w:rPr>
          <w:sz w:val="20"/>
        </w:rPr>
        <w:t>)</w:t>
      </w:r>
    </w:p>
    <w:p w:rsidR="00B35DC1" w:rsidRDefault="00B35DC1" w:rsidP="00B35DC1">
      <w:r>
        <w:t>The function DiffPicOrderCnt</w:t>
      </w:r>
      <w:proofErr w:type="gramStart"/>
      <w:r>
        <w:t>( picA</w:t>
      </w:r>
      <w:proofErr w:type="gramEnd"/>
      <w:r>
        <w:t>, picB ) is specified as follows:</w:t>
      </w:r>
    </w:p>
    <w:p w:rsidR="00B35DC1" w:rsidRDefault="00B35DC1" w:rsidP="00B35DC1">
      <w:pPr>
        <w:pStyle w:val="Equation"/>
        <w:ind w:left="567"/>
        <w:rPr>
          <w:sz w:val="20"/>
        </w:rPr>
      </w:pPr>
      <w:r>
        <w:rPr>
          <w:sz w:val="20"/>
        </w:rPr>
        <w:t>DiffPicOrderCnt</w:t>
      </w:r>
      <w:proofErr w:type="gramStart"/>
      <w:r>
        <w:rPr>
          <w:sz w:val="20"/>
        </w:rPr>
        <w:t>( picA</w:t>
      </w:r>
      <w:proofErr w:type="gramEnd"/>
      <w:r>
        <w:rPr>
          <w:sz w:val="20"/>
        </w:rPr>
        <w:t>, picB ) = PicOrderCnt( picA ) − PicOrderCnt( picB )</w:t>
      </w:r>
      <w:r>
        <w:rPr>
          <w:sz w:val="20"/>
        </w:rPr>
        <w:tab/>
      </w:r>
      <w:r w:rsidRPr="00210652">
        <w:rPr>
          <w:sz w:val="20"/>
        </w:rPr>
        <w:t>(</w:t>
      </w:r>
      <w:r w:rsidRPr="00210652">
        <w:rPr>
          <w:sz w:val="20"/>
        </w:rPr>
        <w:fldChar w:fldCharType="begin" w:fldLock="1"/>
      </w:r>
      <w:r w:rsidRPr="00210652">
        <w:rPr>
          <w:sz w:val="20"/>
        </w:rPr>
        <w:instrText xml:space="preserve"> STYLEREF 1 \s </w:instrText>
      </w:r>
      <w:r w:rsidRPr="00210652">
        <w:rPr>
          <w:sz w:val="20"/>
        </w:rPr>
        <w:fldChar w:fldCharType="separate"/>
      </w:r>
      <w:r w:rsidRPr="00210652">
        <w:rPr>
          <w:noProof/>
          <w:sz w:val="20"/>
        </w:rPr>
        <w:t>8</w:t>
      </w:r>
      <w:r w:rsidRPr="00210652">
        <w:rPr>
          <w:sz w:val="20"/>
        </w:rPr>
        <w:fldChar w:fldCharType="end"/>
      </w:r>
      <w:r w:rsidRPr="00210652">
        <w:rPr>
          <w:sz w:val="20"/>
        </w:rPr>
        <w:noBreakHyphen/>
      </w:r>
      <w:r w:rsidRPr="00210652">
        <w:rPr>
          <w:sz w:val="20"/>
        </w:rPr>
        <w:fldChar w:fldCharType="begin" w:fldLock="1"/>
      </w:r>
      <w:r w:rsidRPr="00210652">
        <w:rPr>
          <w:sz w:val="20"/>
        </w:rPr>
        <w:instrText xml:space="preserve"> SEQ Equation \* ARABIC \s 1 </w:instrText>
      </w:r>
      <w:r w:rsidRPr="00210652">
        <w:rPr>
          <w:sz w:val="20"/>
        </w:rPr>
        <w:fldChar w:fldCharType="separate"/>
      </w:r>
      <w:r w:rsidRPr="00210652">
        <w:rPr>
          <w:noProof/>
          <w:sz w:val="20"/>
        </w:rPr>
        <w:t>9</w:t>
      </w:r>
      <w:r w:rsidRPr="00210652">
        <w:rPr>
          <w:sz w:val="20"/>
        </w:rPr>
        <w:fldChar w:fldCharType="end"/>
      </w:r>
      <w:r w:rsidRPr="00210652">
        <w:rPr>
          <w:sz w:val="20"/>
        </w:rPr>
        <w:t>)</w:t>
      </w:r>
    </w:p>
    <w:p w:rsidR="00B35DC1" w:rsidRDefault="00B35DC1" w:rsidP="00B35DC1">
      <w:r>
        <w:t>The bitstream shall not contain data that result in values of DiffPicOrderCnt</w:t>
      </w:r>
      <w:proofErr w:type="gramStart"/>
      <w:r>
        <w:t>( picA</w:t>
      </w:r>
      <w:proofErr w:type="gramEnd"/>
      <w:r>
        <w:t>, picB ) used in the decoding process that exceed the range of −2</w:t>
      </w:r>
      <w:r>
        <w:rPr>
          <w:vertAlign w:val="superscript"/>
        </w:rPr>
        <w:t>15</w:t>
      </w:r>
      <w:r>
        <w:t xml:space="preserve"> to 2</w:t>
      </w:r>
      <w:r>
        <w:rPr>
          <w:vertAlign w:val="superscript"/>
        </w:rPr>
        <w:t>15</w:t>
      </w:r>
      <w:r>
        <w:t> − 1, inclusive.</w:t>
      </w:r>
      <w:bookmarkStart w:id="445" w:name="_Hlt22605870"/>
      <w:bookmarkEnd w:id="445"/>
    </w:p>
    <w:p w:rsidR="00B35DC1" w:rsidRDefault="00B35DC1" w:rsidP="00B35DC1">
      <w:pPr>
        <w:pStyle w:val="Note1"/>
      </w:pPr>
      <w:r>
        <w:t>NOTE 2 – Let X be the current picture and Y and Z be two other pictures in the same sequence, Y and Z are considered to be in the same output order direction from X when both DiffPicOrderCnt</w:t>
      </w:r>
      <w:proofErr w:type="gramStart"/>
      <w:r>
        <w:t>( X</w:t>
      </w:r>
      <w:proofErr w:type="gramEnd"/>
      <w:r>
        <w:t>, Y ) and DiffPicOrderCnt( X, Z ) are positive or both are negative.</w:t>
      </w:r>
    </w:p>
    <w:p w:rsidR="00B35DC1" w:rsidRDefault="00B35DC1" w:rsidP="00B35DC1">
      <w:pPr>
        <w:pStyle w:val="Note1"/>
      </w:pPr>
      <w:r>
        <w:t>NOTE 3 – Many encoders assign PicOrderCntVal proportional to the sampling time of the corresponding picture relative to the sampling time of the previous IDR picture.</w:t>
      </w:r>
    </w:p>
    <w:p w:rsidR="00B35DC1" w:rsidRPr="00210652" w:rsidRDefault="00B35DC1" w:rsidP="002971B7">
      <w:pPr>
        <w:numPr>
          <w:ins w:id="446" w:author="Sachin Deshpande" w:date="2012-02-05T11:17:00Z"/>
        </w:numPr>
        <w:rPr>
          <w:lang w:eastAsia="ko-KR"/>
        </w:rPr>
      </w:pPr>
    </w:p>
    <w:p w:rsidR="002971B7" w:rsidRDefault="002971B7" w:rsidP="002971B7">
      <w:pPr>
        <w:pStyle w:val="Heading3"/>
        <w:numPr>
          <w:numberingChange w:id="447" w:author="Sachin Deshpande" w:date="2012-02-05T10:32:00Z" w:original="%1:0:0:.%2:1:0:.%3:3:0:"/>
        </w:numPr>
        <w:textAlignment w:val="auto"/>
        <w:rPr>
          <w:lang w:val="en-US"/>
        </w:rPr>
      </w:pPr>
      <w:bookmarkStart w:id="448" w:name="_Ref305961533"/>
      <w:bookmarkEnd w:id="381"/>
      <w:bookmarkEnd w:id="382"/>
      <w:bookmarkEnd w:id="383"/>
      <w:bookmarkEnd w:id="384"/>
      <w:bookmarkEnd w:id="385"/>
      <w:bookmarkEnd w:id="386"/>
      <w:bookmarkEnd w:id="387"/>
      <w:bookmarkEnd w:id="388"/>
      <w:r>
        <w:t xml:space="preserve">Decoding process for </w:t>
      </w:r>
      <w:r>
        <w:rPr>
          <w:lang w:val="en-US"/>
        </w:rPr>
        <w:t>reference picture set</w:t>
      </w:r>
      <w:bookmarkEnd w:id="448"/>
    </w:p>
    <w:p w:rsidR="002971B7" w:rsidRDefault="002971B7" w:rsidP="002971B7">
      <w:r>
        <w:t xml:space="preserve">This process is invoked once per picture, after decoding of a slice header but prior to the decoding of any coding unit and prior to the decoding process for reference picture list construction of the slice as specified in subclause </w:t>
      </w:r>
      <w:r w:rsidR="005D7E48">
        <w:fldChar w:fldCharType="begin"/>
      </w:r>
      <w:r>
        <w:instrText xml:space="preserve"> REF _Ref36860719 \r \h </w:instrText>
      </w:r>
      <w:r w:rsidR="005D7E48">
        <w:fldChar w:fldCharType="separate"/>
      </w:r>
      <w:ins w:id="449" w:author="JCTVC-F275" w:date="2012-02-04T00:24:00Z">
        <w:r>
          <w:t>0.1.4</w:t>
        </w:r>
      </w:ins>
      <w:r w:rsidR="005D7E48">
        <w:fldChar w:fldCharType="end"/>
      </w:r>
      <w:r>
        <w:t>. The process may result in marking one or more reference pictures as "unused for reference".</w:t>
      </w:r>
    </w:p>
    <w:p w:rsidR="002971B7" w:rsidRDefault="002971B7" w:rsidP="002971B7">
      <w:pPr>
        <w:pStyle w:val="Note"/>
        <w:ind w:left="403" w:firstLine="0"/>
      </w:pPr>
      <w:r>
        <w:t>NOTE 1 – The reference picture set is an absolute description of the reference pictures used in the decoding process of the current and future coded pictures. The reference picture set signaling is explicit in the sense that all reference pictures included in the reference picture set are listed explicitly and there is no default reference picture set construction process in the decoder that depends on the status of the decoded picture buffer.</w:t>
      </w:r>
    </w:p>
    <w:p w:rsidR="002971B7" w:rsidRDefault="002971B7" w:rsidP="002971B7">
      <w:r>
        <w:t>Short-term reference pictures are identified by their PicOrderCntVal values. Long-term reference pictures are identified by their pic_order_cnt_lsb values.</w:t>
      </w:r>
    </w:p>
    <w:p w:rsidR="002971B7" w:rsidRDefault="002971B7" w:rsidP="002971B7">
      <w:pPr>
        <w:rPr>
          <w:lang w:eastAsia="ko-KR"/>
        </w:rPr>
      </w:pPr>
      <w:r>
        <w:t>Five lists of picture order count values are constructed to derive the reference picture set</w:t>
      </w:r>
      <w:proofErr w:type="gramStart"/>
      <w:r>
        <w:t>;</w:t>
      </w:r>
      <w:proofErr w:type="gramEnd"/>
      <w:r>
        <w:t xml:space="preserve"> </w:t>
      </w:r>
      <w:r>
        <w:rPr>
          <w:lang w:eastAsia="ko-KR"/>
        </w:rPr>
        <w:t>PocStCurr0, PocStCurr1, PocStFoll, PocLtCurr, and PocLtFoll with NumPocStCurr0, NumPocStCurr1, NumPocStFoll, NumPocLtCurr, and NumPocLtFoll number of elements, respectively.</w:t>
      </w:r>
    </w:p>
    <w:p w:rsidR="002971B7" w:rsidRDefault="002971B7" w:rsidP="002971B7">
      <w:pPr>
        <w:rPr>
          <w:lang w:eastAsia="ko-KR"/>
        </w:rPr>
      </w:pPr>
      <w:r>
        <w:rPr>
          <w:lang w:eastAsia="ko-KR"/>
        </w:rPr>
        <w:t>If the current picture is an IDR picture, PocStCurr0, PocStCurr1, PocStFoll, PocLtCurr, and PocLtFoll are all set to empty, and NumPocStCurr0, NumPocStCurr1, NumPocStFoll, NumPocLtCurr, and NumPocLtFoll are all set to 0.</w:t>
      </w:r>
    </w:p>
    <w:p w:rsidR="002971B7" w:rsidRDefault="002971B7" w:rsidP="002971B7">
      <w:pPr>
        <w:rPr>
          <w:lang w:eastAsia="ko-KR"/>
        </w:rPr>
      </w:pPr>
      <w:r>
        <w:rPr>
          <w:lang w:eastAsia="ko-KR"/>
        </w:rPr>
        <w:t>Otherwise, the following applies for derivation of the five lists of picture order count values and the numbers of entries.</w:t>
      </w:r>
    </w:p>
    <w:p w:rsidR="002971B7" w:rsidRDefault="002971B7" w:rsidP="002971B7">
      <w:pPr>
        <w:pStyle w:val="Equation"/>
        <w:tabs>
          <w:tab w:val="clear" w:pos="794"/>
          <w:tab w:val="clear" w:pos="1588"/>
          <w:tab w:val="left" w:pos="851"/>
          <w:tab w:val="left" w:pos="1134"/>
          <w:tab w:val="left" w:pos="1418"/>
        </w:tabs>
        <w:ind w:left="567"/>
        <w:rPr>
          <w:sz w:val="20"/>
          <w:szCs w:val="20"/>
        </w:rPr>
      </w:pPr>
      <w:proofErr w:type="gramStart"/>
      <w:r>
        <w:rPr>
          <w:sz w:val="20"/>
          <w:szCs w:val="20"/>
        </w:rPr>
        <w:t>for</w:t>
      </w:r>
      <w:proofErr w:type="gramEnd"/>
      <w:r>
        <w:rPr>
          <w:sz w:val="20"/>
          <w:szCs w:val="20"/>
        </w:rPr>
        <w:t>( i = 0, j = 0, k = 0; i &lt; NumNegativePics[ </w:t>
      </w:r>
      <w:r>
        <w:rPr>
          <w:bCs/>
          <w:sz w:val="20"/>
          <w:szCs w:val="20"/>
        </w:rPr>
        <w:t>StRpsIdx</w:t>
      </w:r>
      <w:r>
        <w:rPr>
          <w:sz w:val="20"/>
          <w:szCs w:val="20"/>
        </w:rPr>
        <w:t> ] ; i++ ) {</w:t>
      </w:r>
      <w:r>
        <w:rPr>
          <w:sz w:val="20"/>
          <w:szCs w:val="20"/>
        </w:rPr>
        <w:br/>
      </w:r>
      <w:r>
        <w:rPr>
          <w:sz w:val="20"/>
          <w:szCs w:val="20"/>
        </w:rPr>
        <w:tab/>
        <w:t>if(</w:t>
      </w:r>
      <w:r>
        <w:rPr>
          <w:bCs/>
          <w:sz w:val="20"/>
          <w:szCs w:val="20"/>
        </w:rPr>
        <w:t xml:space="preserve"> UsedByCurrPicS0[ StRpsIdx ][ i ]</w:t>
      </w:r>
      <w:r>
        <w:rPr>
          <w:sz w:val="20"/>
          <w:szCs w:val="20"/>
        </w:rPr>
        <w:t xml:space="preserve"> )</w:t>
      </w:r>
      <w:r>
        <w:rPr>
          <w:sz w:val="20"/>
          <w:szCs w:val="20"/>
        </w:rPr>
        <w:br/>
      </w:r>
      <w:r>
        <w:rPr>
          <w:sz w:val="20"/>
          <w:szCs w:val="20"/>
        </w:rPr>
        <w:tab/>
      </w:r>
      <w:r>
        <w:rPr>
          <w:sz w:val="20"/>
          <w:szCs w:val="20"/>
        </w:rPr>
        <w:tab/>
        <w:t xml:space="preserve">PocStCurr0[ j++ ] = </w:t>
      </w:r>
      <w:r>
        <w:rPr>
          <w:bCs/>
          <w:sz w:val="20"/>
          <w:szCs w:val="20"/>
        </w:rPr>
        <w:t xml:space="preserve">PicOrderCntVal </w:t>
      </w:r>
      <w:r>
        <w:rPr>
          <w:sz w:val="20"/>
          <w:szCs w:val="20"/>
        </w:rPr>
        <w:t xml:space="preserve">+ </w:t>
      </w:r>
      <w:r>
        <w:rPr>
          <w:bCs/>
          <w:sz w:val="20"/>
          <w:szCs w:val="20"/>
        </w:rPr>
        <w:t>DeltaPocS0[ StRpsIdx ][ i ]</w:t>
      </w:r>
      <w:r>
        <w:rPr>
          <w:sz w:val="20"/>
          <w:szCs w:val="20"/>
        </w:rPr>
        <w:br/>
      </w:r>
      <w:r>
        <w:rPr>
          <w:sz w:val="20"/>
          <w:szCs w:val="20"/>
        </w:rPr>
        <w:tab/>
        <w:t>else</w:t>
      </w:r>
      <w:r>
        <w:rPr>
          <w:sz w:val="20"/>
          <w:szCs w:val="20"/>
        </w:rPr>
        <w:br/>
      </w:r>
      <w:r>
        <w:rPr>
          <w:sz w:val="20"/>
          <w:szCs w:val="20"/>
        </w:rPr>
        <w:tab/>
      </w:r>
      <w:r>
        <w:rPr>
          <w:sz w:val="20"/>
          <w:szCs w:val="20"/>
        </w:rPr>
        <w:tab/>
        <w:t xml:space="preserve">PocStFoll[ k++ ] = </w:t>
      </w:r>
      <w:r>
        <w:rPr>
          <w:bCs/>
          <w:sz w:val="20"/>
          <w:szCs w:val="20"/>
        </w:rPr>
        <w:t xml:space="preserve">PicOrderCntVal </w:t>
      </w:r>
      <w:r>
        <w:rPr>
          <w:sz w:val="20"/>
          <w:szCs w:val="20"/>
        </w:rPr>
        <w:t xml:space="preserve">+ </w:t>
      </w:r>
      <w:r>
        <w:rPr>
          <w:bCs/>
          <w:sz w:val="20"/>
          <w:szCs w:val="20"/>
        </w:rPr>
        <w:t>DeltaPocS0[ StRpsIdx ][ i ]</w:t>
      </w:r>
      <w:r>
        <w:rPr>
          <w:sz w:val="20"/>
          <w:szCs w:val="20"/>
        </w:rPr>
        <w:br/>
        <w:t>}</w:t>
      </w:r>
      <w:r>
        <w:rPr>
          <w:sz w:val="20"/>
          <w:szCs w:val="20"/>
        </w:rPr>
        <w:br/>
      </w:r>
      <w:r>
        <w:rPr>
          <w:sz w:val="20"/>
          <w:szCs w:val="20"/>
          <w:lang w:eastAsia="ko-KR"/>
        </w:rPr>
        <w:t>NumPocStCurr0 = j</w:t>
      </w:r>
      <w:r>
        <w:rPr>
          <w:sz w:val="20"/>
          <w:szCs w:val="20"/>
        </w:rPr>
        <w:br/>
      </w:r>
      <w:r>
        <w:rPr>
          <w:sz w:val="20"/>
          <w:szCs w:val="20"/>
        </w:rPr>
        <w:br/>
        <w:t>for( i = 0, j = 0; i &lt; NumPositivePics[ </w:t>
      </w:r>
      <w:r>
        <w:rPr>
          <w:bCs/>
          <w:sz w:val="20"/>
          <w:szCs w:val="20"/>
        </w:rPr>
        <w:t>StRpsIdx</w:t>
      </w:r>
      <w:r>
        <w:rPr>
          <w:sz w:val="20"/>
          <w:szCs w:val="20"/>
        </w:rPr>
        <w:t> ]; i++ ) {</w:t>
      </w:r>
      <w:r>
        <w:rPr>
          <w:sz w:val="20"/>
          <w:szCs w:val="20"/>
        </w:rPr>
        <w:br/>
      </w:r>
      <w:r>
        <w:rPr>
          <w:sz w:val="20"/>
          <w:szCs w:val="20"/>
        </w:rPr>
        <w:tab/>
        <w:t>if( Used</w:t>
      </w:r>
      <w:r>
        <w:rPr>
          <w:bCs/>
          <w:sz w:val="20"/>
          <w:szCs w:val="20"/>
        </w:rPr>
        <w:t>ByCurrPicS1[ StRpsIdx ][ i ]</w:t>
      </w:r>
      <w:r>
        <w:rPr>
          <w:sz w:val="20"/>
          <w:szCs w:val="20"/>
        </w:rPr>
        <w:t xml:space="preserve"> )</w:t>
      </w:r>
      <w:r>
        <w:rPr>
          <w:sz w:val="20"/>
          <w:szCs w:val="20"/>
        </w:rPr>
        <w:br/>
      </w:r>
      <w:r>
        <w:rPr>
          <w:sz w:val="20"/>
          <w:szCs w:val="20"/>
        </w:rPr>
        <w:tab/>
      </w:r>
      <w:r>
        <w:rPr>
          <w:sz w:val="20"/>
          <w:szCs w:val="20"/>
        </w:rPr>
        <w:tab/>
        <w:t xml:space="preserve">PocStCurr1[ j++ ] = </w:t>
      </w:r>
      <w:r>
        <w:rPr>
          <w:bCs/>
          <w:sz w:val="20"/>
          <w:szCs w:val="20"/>
        </w:rPr>
        <w:t xml:space="preserve">PicOrderCntVal </w:t>
      </w:r>
      <w:r>
        <w:rPr>
          <w:sz w:val="20"/>
          <w:szCs w:val="20"/>
        </w:rPr>
        <w:t xml:space="preserve">+ </w:t>
      </w:r>
      <w:r>
        <w:rPr>
          <w:bCs/>
          <w:sz w:val="20"/>
          <w:szCs w:val="20"/>
        </w:rPr>
        <w:t>DeltaPocS1[ StRpsIdx ][ i ]</w:t>
      </w:r>
      <w:r>
        <w:rPr>
          <w:sz w:val="20"/>
          <w:szCs w:val="20"/>
        </w:rPr>
        <w:br/>
      </w:r>
      <w:r>
        <w:rPr>
          <w:sz w:val="20"/>
          <w:szCs w:val="20"/>
        </w:rPr>
        <w:tab/>
        <w:t>else</w:t>
      </w:r>
      <w:r>
        <w:rPr>
          <w:sz w:val="20"/>
          <w:szCs w:val="20"/>
        </w:rPr>
        <w:br/>
      </w:r>
      <w:r>
        <w:rPr>
          <w:sz w:val="20"/>
          <w:szCs w:val="20"/>
        </w:rPr>
        <w:tab/>
      </w:r>
      <w:r>
        <w:rPr>
          <w:sz w:val="20"/>
          <w:szCs w:val="20"/>
        </w:rPr>
        <w:tab/>
        <w:t xml:space="preserve">PocStFoll[ k++ ] = </w:t>
      </w:r>
      <w:r>
        <w:rPr>
          <w:bCs/>
          <w:sz w:val="20"/>
          <w:szCs w:val="20"/>
        </w:rPr>
        <w:t xml:space="preserve">PicOrderCntVal </w:t>
      </w:r>
      <w:r>
        <w:rPr>
          <w:sz w:val="20"/>
          <w:szCs w:val="20"/>
        </w:rPr>
        <w:t xml:space="preserve">+ </w:t>
      </w:r>
      <w:r>
        <w:rPr>
          <w:bCs/>
          <w:sz w:val="20"/>
          <w:szCs w:val="20"/>
        </w:rPr>
        <w:t>DeltaPocS1[ StRpsIdx ][ i ]</w:t>
      </w:r>
      <w:r>
        <w:rPr>
          <w:sz w:val="20"/>
          <w:szCs w:val="20"/>
        </w:rPr>
        <w:br/>
        <w:t>}</w:t>
      </w:r>
      <w:r>
        <w:rPr>
          <w:sz w:val="20"/>
          <w:szCs w:val="20"/>
        </w:rPr>
        <w:br/>
      </w:r>
      <w:r>
        <w:rPr>
          <w:sz w:val="20"/>
          <w:szCs w:val="20"/>
          <w:lang w:eastAsia="ko-KR"/>
        </w:rPr>
        <w:t>NumPocStCurr1 = j</w:t>
      </w:r>
      <w:r>
        <w:rPr>
          <w:sz w:val="20"/>
          <w:szCs w:val="20"/>
          <w:lang w:eastAsia="ko-KR"/>
        </w:rPr>
        <w:br/>
        <w:t>NumPocStFoll = k</w:t>
      </w:r>
      <w:r>
        <w:rPr>
          <w:sz w:val="20"/>
          <w:szCs w:val="20"/>
        </w:rPr>
        <w:tab/>
      </w:r>
      <w:r>
        <w:rPr>
          <w:sz w:val="20"/>
          <w:szCs w:val="20"/>
        </w:rPr>
        <w:tab/>
      </w:r>
      <w:r w:rsidRPr="00210652">
        <w:rPr>
          <w:sz w:val="20"/>
        </w:rPr>
        <w:t>(</w:t>
      </w:r>
      <w:r w:rsidR="005D7E48" w:rsidRPr="00210652">
        <w:rPr>
          <w:sz w:val="20"/>
        </w:rPr>
        <w:fldChar w:fldCharType="begin" w:fldLock="1"/>
      </w:r>
      <w:r w:rsidRPr="00210652">
        <w:rPr>
          <w:sz w:val="20"/>
        </w:rPr>
        <w:instrText xml:space="preserve"> STYLEREF 1 \s </w:instrText>
      </w:r>
      <w:r w:rsidR="005D7E48" w:rsidRPr="00210652">
        <w:rPr>
          <w:sz w:val="20"/>
        </w:rPr>
        <w:fldChar w:fldCharType="separate"/>
      </w:r>
      <w:r w:rsidRPr="00210652">
        <w:rPr>
          <w:noProof/>
          <w:sz w:val="20"/>
        </w:rPr>
        <w:t>8</w:t>
      </w:r>
      <w:r w:rsidR="005D7E48" w:rsidRPr="00210652">
        <w:rPr>
          <w:sz w:val="20"/>
        </w:rPr>
        <w:fldChar w:fldCharType="end"/>
      </w:r>
      <w:r w:rsidRPr="00210652">
        <w:rPr>
          <w:sz w:val="20"/>
        </w:rPr>
        <w:noBreakHyphen/>
      </w:r>
      <w:r w:rsidR="005D7E48" w:rsidRPr="00210652">
        <w:rPr>
          <w:sz w:val="20"/>
        </w:rPr>
        <w:fldChar w:fldCharType="begin" w:fldLock="1"/>
      </w:r>
      <w:r w:rsidRPr="00210652">
        <w:rPr>
          <w:sz w:val="20"/>
        </w:rPr>
        <w:instrText xml:space="preserve"> SEQ Equation \* ARABIC \s 1 </w:instrText>
      </w:r>
      <w:r w:rsidR="005D7E48" w:rsidRPr="00210652">
        <w:rPr>
          <w:sz w:val="20"/>
        </w:rPr>
        <w:fldChar w:fldCharType="separate"/>
      </w:r>
      <w:r w:rsidRPr="00210652">
        <w:rPr>
          <w:noProof/>
          <w:sz w:val="20"/>
        </w:rPr>
        <w:t>9</w:t>
      </w:r>
      <w:r w:rsidR="005D7E48" w:rsidRPr="00210652">
        <w:rPr>
          <w:sz w:val="20"/>
        </w:rPr>
        <w:fldChar w:fldCharType="end"/>
      </w:r>
      <w:r w:rsidRPr="00210652">
        <w:rPr>
          <w:sz w:val="20"/>
        </w:rPr>
        <w:t>)</w:t>
      </w:r>
    </w:p>
    <w:p w:rsidR="002971B7" w:rsidRPr="006775ED" w:rsidDel="006775ED" w:rsidRDefault="002971B7" w:rsidP="002971B7">
      <w:pPr>
        <w:pStyle w:val="Equation"/>
        <w:tabs>
          <w:tab w:val="clear" w:pos="794"/>
          <w:tab w:val="clear" w:pos="1588"/>
          <w:tab w:val="left" w:pos="851"/>
          <w:tab w:val="left" w:pos="1134"/>
          <w:tab w:val="left" w:pos="1418"/>
        </w:tabs>
        <w:ind w:left="567"/>
        <w:rPr>
          <w:ins w:id="450" w:author="Sachin Deshpande" w:date="2012-02-03T20:49:00Z"/>
          <w:del w:id="451" w:author="Miska Hannuksela" w:date="2012-02-04T18:28:00Z"/>
          <w:sz w:val="20"/>
          <w:szCs w:val="20"/>
        </w:rPr>
      </w:pPr>
      <w:proofErr w:type="gramStart"/>
      <w:r w:rsidRPr="006775ED">
        <w:rPr>
          <w:sz w:val="20"/>
          <w:szCs w:val="20"/>
        </w:rPr>
        <w:t>for</w:t>
      </w:r>
      <w:proofErr w:type="gramEnd"/>
      <w:r w:rsidRPr="006775ED">
        <w:rPr>
          <w:sz w:val="20"/>
          <w:szCs w:val="20"/>
        </w:rPr>
        <w:t>( i = 0, j = 0, k = 0; i &lt; num_long_term_pics; i++ ) {</w:t>
      </w:r>
    </w:p>
    <w:p w:rsidR="005D7E48" w:rsidRDefault="00882791" w:rsidP="005D7E48">
      <w:pPr>
        <w:pStyle w:val="Equation"/>
        <w:numPr>
          <w:ins w:id="452" w:author="Sachin Deshpande" w:date="2012-02-03T20:57:00Z"/>
        </w:numPr>
        <w:tabs>
          <w:tab w:val="clear" w:pos="794"/>
          <w:tab w:val="clear" w:pos="1588"/>
          <w:tab w:val="left" w:pos="851"/>
          <w:tab w:val="left" w:pos="1134"/>
          <w:tab w:val="left" w:pos="1418"/>
        </w:tabs>
        <w:ind w:left="567"/>
        <w:rPr>
          <w:ins w:id="453" w:author="Sachin Deshpande" w:date="2012-02-03T20:57:00Z"/>
          <w:del w:id="454" w:author="Miska Hannuksela" w:date="2012-02-04T18:28:00Z"/>
        </w:rPr>
        <w:pPrChange w:id="455" w:author="Miska Hannuksela" w:date="2012-02-04T18:28:00Z">
          <w:pPr/>
        </w:pPrChange>
      </w:pPr>
      <w:ins w:id="456" w:author="Miska Hannuksela" w:date="2012-02-04T18:28:00Z">
        <w:r>
          <w:br/>
        </w:r>
      </w:ins>
      <w:ins w:id="457" w:author="Sachin Deshpande" w:date="2012-02-03T20:49:00Z">
        <w:r>
          <w:tab/>
        </w:r>
      </w:ins>
      <w:proofErr w:type="gramStart"/>
      <w:ins w:id="458" w:author="Sachin Deshpande" w:date="2012-02-03T20:57:00Z">
        <w:r>
          <w:t>if</w:t>
        </w:r>
        <w:proofErr w:type="gramEnd"/>
        <w:r>
          <w:t>(</w:t>
        </w:r>
      </w:ins>
      <w:ins w:id="459" w:author="Miska Hannuksela" w:date="2012-02-04T18:28:00Z">
        <w:r>
          <w:t xml:space="preserve"> </w:t>
        </w:r>
      </w:ins>
      <w:ins w:id="460" w:author="Sachin Deshpande" w:date="2012-02-05T10:33:00Z">
        <w:r w:rsidR="00382572">
          <w:t>delta_poc_msb_present_flag</w:t>
        </w:r>
      </w:ins>
      <w:ins w:id="461" w:author="Sachin Deshpande" w:date="2012-02-03T21:39:00Z">
        <w:r>
          <w:t>[</w:t>
        </w:r>
      </w:ins>
      <w:ins w:id="462" w:author="Miska Hannuksela" w:date="2012-02-04T18:28:00Z">
        <w:r>
          <w:t> </w:t>
        </w:r>
      </w:ins>
      <w:ins w:id="463" w:author="Sachin Deshpande" w:date="2012-02-03T21:39:00Z">
        <w:r>
          <w:t>i</w:t>
        </w:r>
      </w:ins>
      <w:ins w:id="464" w:author="Miska Hannuksela" w:date="2012-02-04T18:28:00Z">
        <w:r>
          <w:t> </w:t>
        </w:r>
      </w:ins>
      <w:ins w:id="465" w:author="Sachin Deshpande" w:date="2012-02-03T21:39:00Z">
        <w:r>
          <w:t>]</w:t>
        </w:r>
      </w:ins>
      <w:ins w:id="466" w:author="Sachin Deshpande" w:date="2012-02-03T20:57:00Z">
        <w:r w:rsidRPr="00882791">
          <w:t xml:space="preserve"> </w:t>
        </w:r>
      </w:ins>
      <w:ins w:id="467" w:author="Miska Hannuksela" w:date="2012-02-04T18:29:00Z">
        <w:r w:rsidRPr="00F75AB6">
          <w:t xml:space="preserve"> </w:t>
        </w:r>
      </w:ins>
      <w:ins w:id="468" w:author="Sachin Deshpande" w:date="2012-02-03T20:57:00Z">
        <w:r w:rsidRPr="001270B9">
          <w:t>=</w:t>
        </w:r>
      </w:ins>
      <w:ins w:id="469" w:author="Miska Hannuksela" w:date="2012-02-04T18:29:00Z">
        <w:r w:rsidR="00AE2BE8" w:rsidRPr="00AE2BE8">
          <w:t xml:space="preserve"> </w:t>
        </w:r>
      </w:ins>
      <w:ins w:id="470" w:author="Sachin Deshpande" w:date="2012-02-03T20:57:00Z">
        <w:r w:rsidR="005D7E48" w:rsidRPr="005D7E48">
          <w:t>=</w:t>
        </w:r>
      </w:ins>
      <w:ins w:id="471" w:author="Miska Hannuksela" w:date="2012-02-04T18:29:00Z">
        <w:r w:rsidR="005D7E48" w:rsidRPr="005D7E48">
          <w:t xml:space="preserve">  </w:t>
        </w:r>
      </w:ins>
      <w:ins w:id="472" w:author="Sachin Deshpande" w:date="2012-02-03T20:57:00Z">
        <w:r w:rsidR="005D7E48" w:rsidRPr="005D7E48">
          <w:t>1</w:t>
        </w:r>
      </w:ins>
      <w:ins w:id="473" w:author="Miska Hannuksela" w:date="2012-02-04T18:28:00Z">
        <w:r w:rsidR="005D7E48" w:rsidRPr="005D7E48">
          <w:t xml:space="preserve"> </w:t>
        </w:r>
      </w:ins>
      <w:ins w:id="474" w:author="Sachin Deshpande" w:date="2012-02-03T20:57:00Z">
        <w:r w:rsidR="005D7E48" w:rsidRPr="005D7E48">
          <w:t>)</w:t>
        </w:r>
      </w:ins>
      <w:ins w:id="475" w:author="Miska Hannuksela" w:date="2012-02-04T18:28:00Z">
        <w:r w:rsidR="005D7E48" w:rsidRPr="005D7E48">
          <w:t xml:space="preserve"> </w:t>
        </w:r>
      </w:ins>
      <w:ins w:id="476" w:author="Sachin Deshpande" w:date="2012-02-03T20:57:00Z">
        <w:r>
          <w:t>{</w:t>
        </w:r>
      </w:ins>
    </w:p>
    <w:p w:rsidR="005D7E48" w:rsidRDefault="00882791" w:rsidP="005D7E48">
      <w:pPr>
        <w:pStyle w:val="Equation"/>
        <w:numPr>
          <w:ins w:id="477" w:author="Sachin Deshpande" w:date="2012-02-03T20:57:00Z"/>
        </w:numPr>
        <w:tabs>
          <w:tab w:val="clear" w:pos="794"/>
          <w:tab w:val="clear" w:pos="1588"/>
          <w:tab w:val="left" w:pos="851"/>
          <w:tab w:val="left" w:pos="1134"/>
          <w:tab w:val="left" w:pos="1418"/>
        </w:tabs>
        <w:ind w:left="567"/>
        <w:rPr>
          <w:ins w:id="478" w:author="Sachin Deshpande" w:date="2012-02-03T20:57:00Z"/>
          <w:del w:id="479" w:author="Miska Hannuksela" w:date="2012-02-04T18:28:00Z"/>
        </w:rPr>
        <w:pPrChange w:id="480" w:author="Miska Hannuksela" w:date="2012-02-04T18:28:00Z">
          <w:pPr/>
        </w:pPrChange>
      </w:pPr>
      <w:ins w:id="481" w:author="Miska Hannuksela" w:date="2012-02-04T18:28:00Z">
        <w:r>
          <w:br/>
        </w:r>
      </w:ins>
      <w:ins w:id="482" w:author="Sachin Deshpande" w:date="2012-02-03T20:57:00Z">
        <w:r>
          <w:tab/>
        </w:r>
      </w:ins>
      <w:ins w:id="483" w:author="JCTVC-F275" w:date="2012-02-04T00:25:00Z">
        <w:r>
          <w:tab/>
        </w:r>
      </w:ins>
      <w:proofErr w:type="gramStart"/>
      <w:ins w:id="484" w:author="Sachin Deshpande" w:date="2012-02-03T20:57:00Z">
        <w:r>
          <w:t>if</w:t>
        </w:r>
        <w:proofErr w:type="gramEnd"/>
        <w:r>
          <w:t>(</w:t>
        </w:r>
      </w:ins>
      <w:ins w:id="485" w:author="Miska Hannuksela" w:date="2012-02-04T18:28:00Z">
        <w:r>
          <w:t xml:space="preserve"> </w:t>
        </w:r>
      </w:ins>
      <w:ins w:id="486" w:author="Sachin Deshpande" w:date="2012-02-03T20:57:00Z">
        <w:r>
          <w:t>used_by_curr_pic_lt_flag[ i ]</w:t>
        </w:r>
      </w:ins>
      <w:ins w:id="487" w:author="Miska Hannuksela" w:date="2012-02-04T18:28:00Z">
        <w:r w:rsidRPr="00882791">
          <w:t xml:space="preserve"> </w:t>
        </w:r>
      </w:ins>
      <w:ins w:id="488" w:author="Sachin Deshpande" w:date="2012-02-03T20:57:00Z">
        <w:r>
          <w:t>)</w:t>
        </w:r>
        <w:r>
          <w:br/>
        </w:r>
        <w:r>
          <w:tab/>
        </w:r>
        <w:r>
          <w:tab/>
        </w:r>
      </w:ins>
      <w:ins w:id="489" w:author="JCTVC-F275" w:date="2012-02-04T00:25:00Z">
        <w:r>
          <w:tab/>
        </w:r>
      </w:ins>
      <w:ins w:id="490" w:author="Sachin Deshpande" w:date="2012-02-03T20:57:00Z">
        <w:r>
          <w:t>P</w:t>
        </w:r>
      </w:ins>
      <w:ins w:id="491" w:author="JCTVC-F275" w:date="2012-02-04T01:10:00Z">
        <w:r>
          <w:t>o</w:t>
        </w:r>
      </w:ins>
      <w:ins w:id="492" w:author="Sachin Deshpande" w:date="2012-02-03T20:57:00Z">
        <w:r>
          <w:t>cLtCurr[ j++ ] = (</w:t>
        </w:r>
      </w:ins>
      <w:ins w:id="493" w:author="Miska Hannuksela" w:date="2012-02-04T18:25:00Z">
        <w:r>
          <w:t xml:space="preserve"> </w:t>
        </w:r>
      </w:ins>
      <w:ins w:id="494" w:author="Sachin Deshpande" w:date="2012-02-03T20:57:00Z">
        <w:r>
          <w:t>(</w:t>
        </w:r>
      </w:ins>
      <w:ins w:id="495" w:author="Miska Hannuksela" w:date="2012-02-04T18:25:00Z">
        <w:r>
          <w:t xml:space="preserve"> </w:t>
        </w:r>
      </w:ins>
      <w:ins w:id="496" w:author="Sachin Deshpande" w:date="2012-02-03T20:57:00Z">
        <w:r>
          <w:t xml:space="preserve">PicOrderCntVal − DeltaPocLt[ i ] + MaxPicOrderCntLsb ) % </w:t>
        </w:r>
        <w:r>
          <w:br/>
        </w:r>
        <w:r>
          <w:tab/>
        </w:r>
        <w:r>
          <w:tab/>
        </w:r>
        <w:r>
          <w:tab/>
        </w:r>
      </w:ins>
      <w:ins w:id="497" w:author="JCTVC-F275" w:date="2012-02-04T00:25:00Z">
        <w:r>
          <w:tab/>
        </w:r>
      </w:ins>
      <w:ins w:id="498" w:author="Sachin Deshpande" w:date="2012-02-03T20:57:00Z">
        <w:r>
          <w:t>MaxPicOrderCntLsb</w:t>
        </w:r>
      </w:ins>
      <w:ins w:id="499" w:author="Miska Hannuksela" w:date="2012-02-04T18:25:00Z">
        <w:r>
          <w:t xml:space="preserve"> </w:t>
        </w:r>
      </w:ins>
      <w:ins w:id="500" w:author="Sachin Deshpande" w:date="2012-02-03T20:57:00Z">
        <w:r>
          <w:t>) – (</w:t>
        </w:r>
      </w:ins>
      <w:ins w:id="501" w:author="Miska Hannuksela" w:date="2012-02-04T18:25:00Z">
        <w:r>
          <w:t xml:space="preserve"> </w:t>
        </w:r>
      </w:ins>
      <w:ins w:id="502" w:author="Sachin Deshpande" w:date="2012-02-03T20:57:00Z">
        <w:r>
          <w:t>DeltaPocMSBCycleLt</w:t>
        </w:r>
        <w:del w:id="503" w:author="Miska Hannuksela" w:date="2012-02-04T18:29:00Z">
          <w:r w:rsidRPr="00882791">
            <w:delText xml:space="preserve"> </w:delText>
          </w:r>
        </w:del>
        <w:r w:rsidRPr="00F75AB6">
          <w:t>[</w:t>
        </w:r>
      </w:ins>
      <w:ins w:id="504" w:author="Miska Hannuksela" w:date="2012-02-04T18:25:00Z">
        <w:r w:rsidRPr="001270B9">
          <w:t> </w:t>
        </w:r>
      </w:ins>
      <w:ins w:id="505" w:author="Sachin Deshpande" w:date="2012-02-03T20:57:00Z">
        <w:r w:rsidR="00AE2BE8" w:rsidRPr="00AE2BE8">
          <w:t>i</w:t>
        </w:r>
      </w:ins>
      <w:ins w:id="506" w:author="Miska Hannuksela" w:date="2012-02-04T18:25:00Z">
        <w:r w:rsidR="005D7E48" w:rsidRPr="005D7E48">
          <w:t> </w:t>
        </w:r>
      </w:ins>
      <w:ins w:id="507" w:author="Sachin Deshpande" w:date="2012-02-03T20:57:00Z">
        <w:r w:rsidR="005D7E48" w:rsidRPr="005D7E48">
          <w:t>]</w:t>
        </w:r>
      </w:ins>
      <w:ins w:id="508" w:author="Miska Hannuksela" w:date="2012-02-04T18:25:00Z">
        <w:r w:rsidR="005D7E48" w:rsidRPr="005D7E48">
          <w:t xml:space="preserve"> </w:t>
        </w:r>
      </w:ins>
      <w:ins w:id="509" w:author="Sachin Deshpande" w:date="2012-02-03T20:57:00Z">
        <w:r>
          <w:t>)* MaxPicOrderCntLsb</w:t>
        </w:r>
        <w:r>
          <w:br/>
        </w:r>
        <w:r>
          <w:tab/>
        </w:r>
      </w:ins>
      <w:ins w:id="510" w:author="JCTVC-F275" w:date="2012-02-04T00:25:00Z">
        <w:r>
          <w:tab/>
        </w:r>
      </w:ins>
      <w:ins w:id="511" w:author="Sachin Deshpande" w:date="2012-02-03T20:57:00Z">
        <w:r>
          <w:t>else</w:t>
        </w:r>
        <w:r>
          <w:br/>
        </w:r>
        <w:r>
          <w:tab/>
        </w:r>
        <w:r>
          <w:tab/>
        </w:r>
      </w:ins>
      <w:ins w:id="512" w:author="JCTVC-F275" w:date="2012-02-04T00:25:00Z">
        <w:r>
          <w:tab/>
        </w:r>
      </w:ins>
      <w:ins w:id="513" w:author="Sachin Deshpande" w:date="2012-02-03T20:57:00Z">
        <w:r>
          <w:t>P</w:t>
        </w:r>
      </w:ins>
      <w:ins w:id="514" w:author="JCTVC-F275" w:date="2012-02-04T01:10:00Z">
        <w:r>
          <w:t>o</w:t>
        </w:r>
      </w:ins>
      <w:ins w:id="515" w:author="Sachin Deshpande" w:date="2012-02-03T20:57:00Z">
        <w:r>
          <w:t>cLtFoll[ k++ ] = (</w:t>
        </w:r>
      </w:ins>
      <w:ins w:id="516" w:author="Miska Hannuksela" w:date="2012-02-04T18:25:00Z">
        <w:r>
          <w:t xml:space="preserve"> </w:t>
        </w:r>
      </w:ins>
      <w:ins w:id="517" w:author="Sachin Deshpande" w:date="2012-02-03T20:57:00Z">
        <w:r>
          <w:t>(</w:t>
        </w:r>
      </w:ins>
      <w:ins w:id="518" w:author="Miska Hannuksela" w:date="2012-02-04T18:25:00Z">
        <w:r>
          <w:t xml:space="preserve"> </w:t>
        </w:r>
      </w:ins>
      <w:ins w:id="519" w:author="Sachin Deshpande" w:date="2012-02-03T20:57:00Z">
        <w:r>
          <w:t>PicOrderCntVal − DeltaPocLt[ i ] + MaxPicOrderCntLsb ) %</w:t>
        </w:r>
        <w:r>
          <w:br/>
        </w:r>
        <w:r>
          <w:tab/>
        </w:r>
        <w:r>
          <w:tab/>
        </w:r>
        <w:r>
          <w:tab/>
        </w:r>
      </w:ins>
      <w:ins w:id="520" w:author="JCTVC-F275" w:date="2012-02-04T00:25:00Z">
        <w:r>
          <w:tab/>
        </w:r>
      </w:ins>
      <w:ins w:id="521" w:author="Sachin Deshpande" w:date="2012-02-03T20:57:00Z">
        <w:r>
          <w:t>MaxPicOrderCntLsb</w:t>
        </w:r>
      </w:ins>
      <w:ins w:id="522" w:author="Miska Hannuksela" w:date="2012-02-04T18:25:00Z">
        <w:r>
          <w:t xml:space="preserve"> </w:t>
        </w:r>
      </w:ins>
      <w:ins w:id="523" w:author="Sachin Deshpande" w:date="2012-02-03T20:57:00Z">
        <w:r>
          <w:t>) – (</w:t>
        </w:r>
      </w:ins>
      <w:ins w:id="524" w:author="Miska Hannuksela" w:date="2012-02-04T18:25:00Z">
        <w:r>
          <w:t xml:space="preserve"> </w:t>
        </w:r>
      </w:ins>
      <w:ins w:id="525" w:author="Sachin Deshpande" w:date="2012-02-03T20:57:00Z">
        <w:r>
          <w:t>DeltaPocMSBCycleLt</w:t>
        </w:r>
        <w:del w:id="526" w:author="Miska Hannuksela" w:date="2012-02-04T18:25:00Z">
          <w:r w:rsidRPr="00882791">
            <w:delText xml:space="preserve"> </w:delText>
          </w:r>
        </w:del>
        <w:r w:rsidRPr="00F75AB6">
          <w:t>[</w:t>
        </w:r>
      </w:ins>
      <w:ins w:id="527" w:author="Miska Hannuksela" w:date="2012-02-04T18:25:00Z">
        <w:r w:rsidRPr="001270B9">
          <w:t> </w:t>
        </w:r>
      </w:ins>
      <w:ins w:id="528" w:author="Sachin Deshpande" w:date="2012-02-03T20:57:00Z">
        <w:r w:rsidR="00AE2BE8" w:rsidRPr="00AE2BE8">
          <w:t>i</w:t>
        </w:r>
      </w:ins>
      <w:ins w:id="529" w:author="Miska Hannuksela" w:date="2012-02-04T18:25:00Z">
        <w:r w:rsidR="005D7E48" w:rsidRPr="005D7E48">
          <w:t> </w:t>
        </w:r>
      </w:ins>
      <w:ins w:id="530" w:author="Sachin Deshpande" w:date="2012-02-03T20:57:00Z">
        <w:r w:rsidR="005D7E48" w:rsidRPr="005D7E48">
          <w:t>]</w:t>
        </w:r>
      </w:ins>
      <w:ins w:id="531" w:author="Miska Hannuksela" w:date="2012-02-04T18:31:00Z">
        <w:r w:rsidR="002971B7">
          <w:rPr>
            <w:sz w:val="20"/>
            <w:szCs w:val="20"/>
          </w:rPr>
          <w:t xml:space="preserve"> </w:t>
        </w:r>
      </w:ins>
      <w:ins w:id="532" w:author="Sachin Deshpande" w:date="2012-02-03T20:57:00Z">
        <w:r>
          <w:t>)</w:t>
        </w:r>
      </w:ins>
      <w:ins w:id="533" w:author="Miska Hannuksela" w:date="2012-02-04T18:31:00Z">
        <w:r w:rsidR="002971B7">
          <w:rPr>
            <w:sz w:val="20"/>
            <w:szCs w:val="20"/>
          </w:rPr>
          <w:t xml:space="preserve"> </w:t>
        </w:r>
      </w:ins>
      <w:ins w:id="534" w:author="Sachin Deshpande" w:date="2012-02-03T20:57:00Z">
        <w:r>
          <w:t>* MaxPicOrderCntLsb</w:t>
        </w:r>
        <w:r>
          <w:br/>
        </w:r>
        <w:r>
          <w:tab/>
          <w:t>}</w:t>
        </w:r>
      </w:ins>
    </w:p>
    <w:p w:rsidR="005D7E48" w:rsidRDefault="00882791" w:rsidP="005D7E48">
      <w:pPr>
        <w:pStyle w:val="Equation"/>
        <w:numPr>
          <w:ins w:id="535" w:author="Sachin Deshpande" w:date="2012-02-03T20:49:00Z"/>
        </w:numPr>
        <w:tabs>
          <w:tab w:val="clear" w:pos="794"/>
          <w:tab w:val="clear" w:pos="1588"/>
          <w:tab w:val="left" w:pos="851"/>
          <w:tab w:val="left" w:pos="1134"/>
          <w:tab w:val="left" w:pos="1418"/>
        </w:tabs>
        <w:ind w:left="567"/>
        <w:rPr>
          <w:ins w:id="536" w:author="Sachin Deshpande" w:date="2012-02-03T21:46:00Z"/>
          <w:del w:id="537" w:author="Miska Hannuksela" w:date="2012-02-04T18:30:00Z"/>
        </w:rPr>
        <w:pPrChange w:id="538" w:author="Miska Hannuksela" w:date="2012-02-04T18:28:00Z">
          <w:pPr>
            <w:ind w:left="567"/>
          </w:pPr>
        </w:pPrChange>
      </w:pPr>
      <w:ins w:id="539" w:author="Miska Hannuksela" w:date="2012-02-04T18:28:00Z">
        <w:r>
          <w:br/>
        </w:r>
      </w:ins>
      <w:ins w:id="540" w:author="Sachin Deshpande" w:date="2012-02-03T20:58:00Z">
        <w:del w:id="541" w:author="Miska Hannuksela" w:date="2012-02-04T18:28:00Z">
          <w:r>
            <w:delText xml:space="preserve">    </w:delText>
          </w:r>
        </w:del>
      </w:ins>
      <w:ins w:id="542" w:author="Miska Hannuksela" w:date="2012-02-04T18:28:00Z">
        <w:r>
          <w:tab/>
        </w:r>
      </w:ins>
      <w:proofErr w:type="gramStart"/>
      <w:ins w:id="543" w:author="Sachin Deshpande" w:date="2012-02-03T20:49:00Z">
        <w:r>
          <w:t>else</w:t>
        </w:r>
        <w:proofErr w:type="gramEnd"/>
        <w:r>
          <w:t>{</w:t>
        </w:r>
      </w:ins>
      <w:r>
        <w:br/>
      </w:r>
      <w:r>
        <w:tab/>
      </w:r>
      <w:ins w:id="544" w:author="JCTVC-F275" w:date="2012-02-04T00:25:00Z">
        <w:r>
          <w:tab/>
        </w:r>
      </w:ins>
      <w:r>
        <w:t>if( used_by_curr_pic_lt_flag[ i ] )</w:t>
      </w:r>
      <w:r>
        <w:br/>
      </w:r>
      <w:r>
        <w:tab/>
      </w:r>
      <w:r>
        <w:tab/>
      </w:r>
      <w:ins w:id="545" w:author="JCTVC-F275" w:date="2012-02-04T00:25:00Z">
        <w:r>
          <w:tab/>
        </w:r>
      </w:ins>
      <w:r>
        <w:t xml:space="preserve">PocLtCurr[ j++ ] = ( PicOrderCntVal − DeltaPocLt[ i ] + MaxPicOrderCntLsb ) % </w:t>
      </w:r>
      <w:r>
        <w:br/>
      </w:r>
      <w:r>
        <w:tab/>
      </w:r>
      <w:r>
        <w:tab/>
      </w:r>
      <w:r>
        <w:tab/>
      </w:r>
      <w:ins w:id="546" w:author="JCTVC-F275" w:date="2012-02-04T00:25:00Z">
        <w:r>
          <w:tab/>
        </w:r>
      </w:ins>
      <w:r>
        <w:t>MaxPicOrderCntLsb</w:t>
      </w:r>
      <w:r>
        <w:br/>
      </w:r>
      <w:r>
        <w:tab/>
      </w:r>
      <w:ins w:id="547" w:author="JCTVC-F275" w:date="2012-02-04T00:25:00Z">
        <w:r>
          <w:tab/>
        </w:r>
      </w:ins>
      <w:r>
        <w:t>else</w:t>
      </w:r>
      <w:r>
        <w:br/>
      </w:r>
      <w:r>
        <w:tab/>
      </w:r>
      <w:r>
        <w:tab/>
      </w:r>
      <w:ins w:id="548" w:author="JCTVC-F275" w:date="2012-02-04T00:25:00Z">
        <w:r>
          <w:tab/>
        </w:r>
      </w:ins>
      <w:r>
        <w:t>PocLtFoll[ k++ ] = ( PicOrderCntVal − DeltaPocLt[ i ] + MaxPicOrderCntLsb ) %</w:t>
      </w:r>
      <w:r>
        <w:br/>
      </w:r>
      <w:r>
        <w:tab/>
      </w:r>
      <w:r>
        <w:tab/>
      </w:r>
      <w:r>
        <w:tab/>
      </w:r>
      <w:ins w:id="549" w:author="JCTVC-F275" w:date="2012-02-04T00:25:00Z">
        <w:r>
          <w:tab/>
        </w:r>
      </w:ins>
      <w:r>
        <w:t>MaxPicOrderCntLsb</w:t>
      </w:r>
    </w:p>
    <w:p w:rsidR="005D7E48" w:rsidRDefault="002971B7" w:rsidP="005D7E48">
      <w:pPr>
        <w:pStyle w:val="Equation"/>
        <w:numPr>
          <w:ins w:id="550" w:author="Sachin Deshpande" w:date="2012-02-03T21:46:00Z"/>
        </w:numPr>
        <w:tabs>
          <w:tab w:val="clear" w:pos="794"/>
          <w:tab w:val="clear" w:pos="1588"/>
          <w:tab w:val="left" w:pos="851"/>
          <w:tab w:val="left" w:pos="1134"/>
          <w:tab w:val="left" w:pos="1418"/>
        </w:tabs>
        <w:ind w:left="567"/>
        <w:rPr>
          <w:ins w:id="551" w:author="Sachin Deshpande" w:date="2012-02-03T20:50:00Z"/>
        </w:rPr>
        <w:pPrChange w:id="552" w:author="Miska Hannuksela" w:date="2012-02-04T18:30:00Z">
          <w:pPr>
            <w:ind w:left="567"/>
          </w:pPr>
        </w:pPrChange>
      </w:pPr>
      <w:ins w:id="553" w:author="Miska Hannuksela" w:date="2012-02-04T18:30:00Z">
        <w:r>
          <w:br/>
        </w:r>
      </w:ins>
      <w:ins w:id="554" w:author="Sachin Deshpande" w:date="2012-02-03T21:46:00Z">
        <w:del w:id="555" w:author="Miska Hannuksela" w:date="2012-02-04T18:31:00Z">
          <w:r w:rsidDel="006775ED">
            <w:delText xml:space="preserve">     </w:delText>
          </w:r>
        </w:del>
      </w:ins>
      <w:ins w:id="556" w:author="JCTVC-F275" w:date="2012-02-04T00:25:00Z">
        <w:r>
          <w:tab/>
        </w:r>
      </w:ins>
      <w:ins w:id="557" w:author="Sachin Deshpande" w:date="2012-02-03T21:46:00Z">
        <w:r>
          <w:t>}</w:t>
        </w:r>
      </w:ins>
      <w:r>
        <w:br/>
      </w:r>
      <w:proofErr w:type="gramStart"/>
      <w:ins w:id="558" w:author="Sachin Deshpande" w:date="2012-02-03T20:58:00Z">
        <w:r>
          <w:t xml:space="preserve">   </w:t>
        </w:r>
      </w:ins>
      <w:r>
        <w:t>}</w:t>
      </w:r>
      <w:proofErr w:type="gramEnd"/>
    </w:p>
    <w:p w:rsidR="002971B7" w:rsidRDefault="002971B7" w:rsidP="002971B7">
      <w:pPr>
        <w:pStyle w:val="Equation"/>
        <w:numPr>
          <w:ins w:id="559" w:author="Sachin Deshpande" w:date="2012-02-03T20:50:00Z"/>
        </w:numPr>
        <w:tabs>
          <w:tab w:val="clear" w:pos="794"/>
          <w:tab w:val="clear" w:pos="1588"/>
          <w:tab w:val="left" w:pos="851"/>
          <w:tab w:val="left" w:pos="1134"/>
          <w:tab w:val="left" w:pos="1418"/>
        </w:tabs>
        <w:ind w:left="567"/>
        <w:rPr>
          <w:sz w:val="20"/>
          <w:szCs w:val="20"/>
          <w:lang w:eastAsia="ko-KR"/>
        </w:rPr>
      </w:pPr>
      <w:del w:id="560" w:author="Miska Hannuksela" w:date="2012-02-04T18:32:00Z">
        <w:r w:rsidDel="006775ED">
          <w:rPr>
            <w:sz w:val="20"/>
            <w:szCs w:val="20"/>
          </w:rPr>
          <w:br/>
        </w:r>
      </w:del>
      <w:r>
        <w:rPr>
          <w:sz w:val="20"/>
          <w:szCs w:val="20"/>
          <w:lang w:eastAsia="ko-KR"/>
        </w:rPr>
        <w:t>NumPocLtCurr = j</w:t>
      </w:r>
      <w:r>
        <w:rPr>
          <w:sz w:val="20"/>
          <w:szCs w:val="20"/>
          <w:lang w:eastAsia="ko-KR"/>
        </w:rPr>
        <w:br/>
        <w:t>NumPocLtFoll = k</w:t>
      </w:r>
    </w:p>
    <w:p w:rsidR="002971B7" w:rsidRDefault="002971B7" w:rsidP="002971B7">
      <w:pPr>
        <w:pStyle w:val="Equation"/>
        <w:tabs>
          <w:tab w:val="clear" w:pos="794"/>
          <w:tab w:val="clear" w:pos="1588"/>
          <w:tab w:val="left" w:pos="851"/>
          <w:tab w:val="left" w:pos="1134"/>
          <w:tab w:val="left" w:pos="1418"/>
        </w:tabs>
        <w:rPr>
          <w:sz w:val="20"/>
          <w:szCs w:val="20"/>
        </w:rPr>
      </w:pPr>
      <w:proofErr w:type="gramStart"/>
      <w:r>
        <w:rPr>
          <w:bCs/>
          <w:sz w:val="20"/>
          <w:szCs w:val="20"/>
        </w:rPr>
        <w:t>where</w:t>
      </w:r>
      <w:proofErr w:type="gramEnd"/>
      <w:r>
        <w:rPr>
          <w:bCs/>
          <w:sz w:val="20"/>
          <w:szCs w:val="20"/>
        </w:rPr>
        <w:t xml:space="preserve"> PicOrderCntVal is the picture order count of the current picture as specified in subclause 8.2.1</w:t>
      </w:r>
      <w:r>
        <w:rPr>
          <w:sz w:val="20"/>
          <w:szCs w:val="20"/>
        </w:rPr>
        <w:t xml:space="preserve">. </w:t>
      </w:r>
    </w:p>
    <w:p w:rsidR="002971B7" w:rsidRDefault="002971B7" w:rsidP="002971B7">
      <w:pPr>
        <w:pStyle w:val="Note1"/>
        <w:ind w:left="360"/>
      </w:pPr>
      <w:r>
        <w:t>NOTE 2 – A value of StRpsIdx in the range from 0 to num_short_term_ref_pic_sets – 1, inclusive, indicates that a short-term reference picture set from the active parameter set is being used, where StRpsIdx is the index of the short-term reference picture set to the list of short-term reference picture sets in the order in which they are signalled in the picture parameter set. StRpsIdx equal to num_short_term_ref_pic_sets indicates that a short-term reference picture set explicitly signalled in the slice header is being used.</w:t>
      </w:r>
    </w:p>
    <w:p w:rsidR="002971B7" w:rsidRDefault="002971B7" w:rsidP="002971B7">
      <w:r>
        <w:rPr>
          <w:lang w:eastAsia="ko-KR"/>
        </w:rPr>
        <w:t>The reference picture set consists of five lists of reference pictures</w:t>
      </w:r>
      <w:proofErr w:type="gramStart"/>
      <w:r>
        <w:rPr>
          <w:lang w:eastAsia="ko-KR"/>
        </w:rPr>
        <w:t>;</w:t>
      </w:r>
      <w:proofErr w:type="gramEnd"/>
      <w:r>
        <w:rPr>
          <w:lang w:eastAsia="ko-KR"/>
        </w:rPr>
        <w:t xml:space="preserve"> </w:t>
      </w:r>
      <w:r>
        <w:t>RefPicSetStCurr0, RefPicSetStCurr1,</w:t>
      </w:r>
      <w:r w:rsidRPr="00E92792">
        <w:t xml:space="preserve"> </w:t>
      </w:r>
      <w:r>
        <w:t>RefPicSetStFoll, RefPicSetLtCurr and RefPicSetLtFoll.</w:t>
      </w:r>
    </w:p>
    <w:p w:rsidR="002971B7" w:rsidRDefault="002971B7" w:rsidP="002971B7">
      <w:pPr>
        <w:pStyle w:val="Note"/>
        <w:ind w:left="403" w:firstLine="0"/>
      </w:pPr>
      <w:r>
        <w:t>NOTE 3 –RefPicSetStCurr0, RefPicSetStCurr1 and RefPicSetLtCurr contains all reference pictures that may be used in inter prediction of the current picture</w:t>
      </w:r>
      <w:r w:rsidRPr="00205F55">
        <w:t xml:space="preserve"> </w:t>
      </w:r>
      <w:r>
        <w:t>and that may be used in inter prediction of one or more of the pictures following the current picture in decoding order. RefPicSetStFoll and RefPicSetLtFoll consists of all reference pictures that are</w:t>
      </w:r>
      <w:r w:rsidRPr="00D76E6E">
        <w:rPr>
          <w:i/>
        </w:rPr>
        <w:t xml:space="preserve"> not</w:t>
      </w:r>
      <w:r>
        <w:t xml:space="preserve"> used in inter prediction of the current picture but may be used in inter prediction of one or more of the pictures following the current picture in decoding order.</w:t>
      </w:r>
    </w:p>
    <w:p w:rsidR="002971B7" w:rsidRDefault="002971B7" w:rsidP="002971B7">
      <w:r>
        <w:t>The marking of a reference picture can be "unused for reference", "used for short-term reference", or "used for long-term reference", but only one among these three. When a reference picture is referred to as being marked as "used for reference", this collectively refers to the picture being marked as "used for short-term reference" or "used for long-term reference" (but not both). A reference picture that is marked as "used for short-term reference" is referred to as a short</w:t>
      </w:r>
      <w:r>
        <w:noBreakHyphen/>
        <w:t>term reference picture. A reference picture that is marked as "used for long-term reference" is referred to as a long</w:t>
      </w:r>
      <w:r>
        <w:noBreakHyphen/>
        <w:t>term reference picture</w:t>
      </w:r>
      <w:r>
        <w:rPr>
          <w:i/>
        </w:rPr>
        <w:t>.</w:t>
      </w:r>
    </w:p>
    <w:p w:rsidR="002971B7" w:rsidRDefault="002971B7" w:rsidP="002971B7">
      <w:pPr>
        <w:rPr>
          <w:lang w:eastAsia="ko-KR"/>
        </w:rPr>
      </w:pPr>
      <w:r>
        <w:rPr>
          <w:lang w:eastAsia="ko-KR"/>
        </w:rPr>
        <w:t>Derivation process for the reference picture set and picture marking shall be performed according to the following ordered steps, where DPB refers to the decoded picture buffer as described in Annex C:</w:t>
      </w:r>
    </w:p>
    <w:p w:rsidR="002971B7" w:rsidRDefault="002971B7" w:rsidP="002971B7">
      <w:pPr>
        <w:numPr>
          <w:ilvl w:val="0"/>
          <w:numId w:val="27"/>
          <w:numberingChange w:id="561" w:author="Sachin Deshpande" w:date="2012-02-05T10:32:00Z" w:original="%1:1:0:."/>
        </w:numPr>
        <w:textAlignment w:val="auto"/>
        <w:rPr>
          <w:lang w:eastAsia="ko-KR"/>
        </w:rPr>
      </w:pPr>
      <w:r>
        <w:rPr>
          <w:lang w:eastAsia="ko-KR"/>
        </w:rPr>
        <w:t>The following applies:</w:t>
      </w:r>
    </w:p>
    <w:p w:rsidR="002971B7" w:rsidRPr="00AE247C" w:rsidRDefault="005D7E48" w:rsidP="002971B7">
      <w:pPr>
        <w:pStyle w:val="Equation"/>
        <w:tabs>
          <w:tab w:val="clear" w:pos="794"/>
          <w:tab w:val="clear" w:pos="1588"/>
          <w:tab w:val="clear" w:pos="4849"/>
          <w:tab w:val="left" w:pos="720"/>
          <w:tab w:val="left" w:pos="1080"/>
          <w:tab w:val="left" w:pos="1440"/>
          <w:tab w:val="center" w:pos="1980"/>
        </w:tabs>
        <w:ind w:left="720"/>
        <w:rPr>
          <w:ins w:id="562" w:author="Sachin Deshpande" w:date="2012-02-03T21:42:00Z"/>
          <w:sz w:val="20"/>
          <w:szCs w:val="20"/>
          <w:lang w:val="nb-NO" w:eastAsia="ko-KR"/>
          <w:rPrChange w:id="563" w:author="JCTVC-F275" w:date="2012-02-03T22:12:00Z">
            <w:rPr>
              <w:ins w:id="564" w:author="Sachin Deshpande" w:date="2012-02-03T21:42:00Z"/>
              <w:sz w:val="20"/>
              <w:szCs w:val="20"/>
              <w:lang w:eastAsia="ko-KR"/>
            </w:rPr>
          </w:rPrChange>
        </w:rPr>
      </w:pPr>
      <w:r w:rsidRPr="005D7E48">
        <w:rPr>
          <w:sz w:val="20"/>
          <w:szCs w:val="20"/>
          <w:lang w:val="nb-NO" w:eastAsia="ko-KR"/>
          <w:rPrChange w:id="565" w:author="JCTVC-F275" w:date="2012-02-03T22:12:00Z">
            <w:rPr>
              <w:sz w:val="20"/>
              <w:szCs w:val="20"/>
              <w:lang w:eastAsia="ko-KR"/>
            </w:rPr>
          </w:rPrChange>
        </w:rPr>
        <w:t>for( i = 0; i &lt; NumPocLtCurr; i++ ) {</w:t>
      </w:r>
    </w:p>
    <w:p w:rsidR="005D7E48" w:rsidRDefault="002971B7" w:rsidP="005D7E48">
      <w:pPr>
        <w:pStyle w:val="Equation"/>
        <w:numPr>
          <w:ins w:id="566" w:author="Sachin Deshpande" w:date="2012-02-03T21:42:00Z"/>
        </w:numPr>
        <w:tabs>
          <w:tab w:val="clear" w:pos="794"/>
          <w:tab w:val="clear" w:pos="1588"/>
          <w:tab w:val="clear" w:pos="4849"/>
          <w:tab w:val="left" w:pos="720"/>
          <w:tab w:val="left" w:pos="1080"/>
          <w:tab w:val="left" w:pos="1440"/>
          <w:tab w:val="center" w:pos="1980"/>
        </w:tabs>
        <w:spacing w:before="0" w:after="0"/>
        <w:ind w:left="720"/>
        <w:rPr>
          <w:ins w:id="567" w:author="JCTVC-F275" w:date="2012-02-04T00:26:00Z"/>
          <w:sz w:val="20"/>
          <w:szCs w:val="20"/>
          <w:lang w:eastAsia="ko-KR"/>
        </w:rPr>
        <w:pPrChange w:id="568" w:author="JCTVC-F275" w:date="2012-02-04T00:27:00Z">
          <w:pPr>
            <w:pStyle w:val="Equation"/>
            <w:tabs>
              <w:tab w:val="clear" w:pos="794"/>
              <w:tab w:val="clear" w:pos="1588"/>
              <w:tab w:val="clear" w:pos="4849"/>
              <w:tab w:val="left" w:pos="720"/>
              <w:tab w:val="left" w:pos="1080"/>
              <w:tab w:val="left" w:pos="1440"/>
              <w:tab w:val="center" w:pos="1980"/>
            </w:tabs>
            <w:ind w:left="720"/>
          </w:pPr>
        </w:pPrChange>
      </w:pPr>
      <w:proofErr w:type="gramStart"/>
      <w:ins w:id="569" w:author="Sachin Deshpande" w:date="2012-02-03T21:42:00Z">
        <w:r w:rsidRPr="009B09A5">
          <w:rPr>
            <w:sz w:val="20"/>
            <w:szCs w:val="20"/>
            <w:lang w:eastAsia="ko-KR"/>
          </w:rPr>
          <w:t>if</w:t>
        </w:r>
        <w:proofErr w:type="gramEnd"/>
        <w:r w:rsidRPr="009B09A5">
          <w:rPr>
            <w:sz w:val="20"/>
            <w:szCs w:val="20"/>
            <w:lang w:eastAsia="ko-KR"/>
          </w:rPr>
          <w:t>(</w:t>
        </w:r>
      </w:ins>
      <w:ins w:id="570" w:author="Sachin Deshpande" w:date="2012-02-05T10:33:00Z">
        <w:r w:rsidR="00382572">
          <w:rPr>
            <w:sz w:val="20"/>
          </w:rPr>
          <w:t>delta_poc_msb_present_flag</w:t>
        </w:r>
      </w:ins>
      <w:ins w:id="571" w:author="Sachin Deshpande" w:date="2012-02-03T21:42:00Z">
        <w:r w:rsidRPr="009B09A5">
          <w:rPr>
            <w:sz w:val="20"/>
          </w:rPr>
          <w:t>[i]</w:t>
        </w:r>
        <w:r w:rsidRPr="009B09A5">
          <w:rPr>
            <w:bCs/>
            <w:sz w:val="20"/>
          </w:rPr>
          <w:t xml:space="preserve"> ==0){</w:t>
        </w:r>
      </w:ins>
      <w:r w:rsidRPr="009B09A5">
        <w:rPr>
          <w:sz w:val="20"/>
          <w:szCs w:val="20"/>
          <w:lang w:eastAsia="ko-KR"/>
        </w:rPr>
        <w:br/>
      </w:r>
      <w:r>
        <w:rPr>
          <w:sz w:val="20"/>
          <w:szCs w:val="20"/>
          <w:lang w:eastAsia="ko-KR"/>
        </w:rPr>
        <w:tab/>
        <w:t>if( there is a long-term reference picture picX in the DPB</w:t>
      </w:r>
      <w:r>
        <w:rPr>
          <w:sz w:val="20"/>
          <w:szCs w:val="20"/>
          <w:lang w:eastAsia="ko-KR"/>
        </w:rPr>
        <w:br/>
      </w:r>
      <w:r>
        <w:rPr>
          <w:sz w:val="20"/>
          <w:szCs w:val="20"/>
          <w:lang w:eastAsia="ko-KR"/>
        </w:rPr>
        <w:tab/>
      </w:r>
      <w:r>
        <w:rPr>
          <w:sz w:val="20"/>
          <w:szCs w:val="20"/>
          <w:lang w:eastAsia="ko-KR"/>
        </w:rPr>
        <w:tab/>
      </w:r>
      <w:r>
        <w:rPr>
          <w:sz w:val="20"/>
          <w:szCs w:val="20"/>
          <w:lang w:eastAsia="ko-KR"/>
        </w:rPr>
        <w:tab/>
        <w:t xml:space="preserve">           with </w:t>
      </w:r>
      <w:r w:rsidRPr="008E5664">
        <w:rPr>
          <w:sz w:val="20"/>
          <w:szCs w:val="20"/>
          <w:lang w:eastAsia="ko-KR"/>
        </w:rPr>
        <w:t>pic_order_cnt_lsb equal to PocLtCurr[ i ] )</w:t>
      </w:r>
      <w:r w:rsidRPr="008E5664">
        <w:rPr>
          <w:sz w:val="20"/>
          <w:szCs w:val="20"/>
          <w:lang w:eastAsia="ko-KR"/>
        </w:rPr>
        <w:br/>
      </w:r>
      <w:r w:rsidRPr="008E5664">
        <w:rPr>
          <w:sz w:val="20"/>
          <w:szCs w:val="20"/>
          <w:lang w:eastAsia="ko-KR"/>
        </w:rPr>
        <w:tab/>
      </w:r>
      <w:r w:rsidRPr="008E5664">
        <w:rPr>
          <w:sz w:val="20"/>
          <w:szCs w:val="20"/>
          <w:lang w:eastAsia="ko-KR"/>
        </w:rPr>
        <w:tab/>
        <w:t>RefPicSetLtCurr[ i ] = picX</w:t>
      </w:r>
      <w:r w:rsidRPr="008E5664">
        <w:rPr>
          <w:sz w:val="20"/>
          <w:szCs w:val="20"/>
          <w:lang w:eastAsia="ko-KR"/>
        </w:rPr>
        <w:br/>
      </w:r>
      <w:r w:rsidRPr="008E5664">
        <w:rPr>
          <w:sz w:val="20"/>
          <w:szCs w:val="20"/>
          <w:lang w:eastAsia="ko-KR"/>
        </w:rPr>
        <w:tab/>
        <w:t>else if( there is a short-term reference picture picY in the DPB</w:t>
      </w:r>
      <w:r w:rsidRPr="008E5664">
        <w:rPr>
          <w:sz w:val="20"/>
          <w:szCs w:val="20"/>
          <w:lang w:eastAsia="ko-KR"/>
        </w:rPr>
        <w:br/>
      </w:r>
      <w:r w:rsidRPr="008E5664">
        <w:rPr>
          <w:sz w:val="20"/>
          <w:szCs w:val="20"/>
          <w:lang w:eastAsia="ko-KR"/>
        </w:rPr>
        <w:tab/>
      </w:r>
      <w:r w:rsidRPr="008E5664">
        <w:rPr>
          <w:sz w:val="20"/>
          <w:szCs w:val="20"/>
          <w:lang w:eastAsia="ko-KR"/>
        </w:rPr>
        <w:tab/>
      </w:r>
      <w:r w:rsidRPr="008E5664">
        <w:rPr>
          <w:sz w:val="20"/>
          <w:szCs w:val="20"/>
          <w:lang w:eastAsia="ko-KR"/>
        </w:rPr>
        <w:tab/>
        <w:t xml:space="preserve">                  with pic_order_cnt_lsb equal to PocLtCurr[ i ] )</w:t>
      </w:r>
      <w:r w:rsidRPr="008E5664">
        <w:rPr>
          <w:sz w:val="20"/>
          <w:szCs w:val="20"/>
          <w:lang w:eastAsia="ko-KR"/>
        </w:rPr>
        <w:br/>
      </w:r>
      <w:r w:rsidRPr="008E5664">
        <w:rPr>
          <w:sz w:val="20"/>
          <w:szCs w:val="20"/>
          <w:lang w:eastAsia="ko-KR"/>
        </w:rPr>
        <w:tab/>
      </w:r>
      <w:r w:rsidRPr="008E5664">
        <w:rPr>
          <w:sz w:val="20"/>
          <w:szCs w:val="20"/>
          <w:lang w:eastAsia="ko-KR"/>
        </w:rPr>
        <w:tab/>
        <w:t>RefPicSetLtCurr[ i ] = picY</w:t>
      </w:r>
      <w:r w:rsidRPr="008E5664">
        <w:rPr>
          <w:sz w:val="20"/>
          <w:szCs w:val="20"/>
          <w:lang w:eastAsia="ko-KR"/>
        </w:rPr>
        <w:br/>
      </w:r>
      <w:r w:rsidRPr="008E5664">
        <w:rPr>
          <w:sz w:val="20"/>
          <w:szCs w:val="20"/>
          <w:lang w:eastAsia="ko-KR"/>
        </w:rPr>
        <w:tab/>
        <w:t xml:space="preserve">else </w:t>
      </w:r>
      <w:r w:rsidRPr="008E5664">
        <w:rPr>
          <w:sz w:val="20"/>
          <w:szCs w:val="20"/>
          <w:lang w:eastAsia="ko-KR"/>
        </w:rPr>
        <w:br/>
      </w:r>
      <w:r w:rsidRPr="008E5664">
        <w:rPr>
          <w:sz w:val="20"/>
          <w:szCs w:val="20"/>
          <w:lang w:eastAsia="ko-KR"/>
        </w:rPr>
        <w:tab/>
      </w:r>
      <w:r w:rsidRPr="008E5664">
        <w:rPr>
          <w:sz w:val="20"/>
          <w:szCs w:val="20"/>
          <w:lang w:eastAsia="ko-KR"/>
        </w:rPr>
        <w:tab/>
        <w:t>RefPicSetLtCurr[ i ] = "no reference picture"</w:t>
      </w:r>
    </w:p>
    <w:p w:rsidR="005D7E48" w:rsidRDefault="002971B7" w:rsidP="005D7E48">
      <w:pPr>
        <w:pStyle w:val="Equation"/>
        <w:tabs>
          <w:tab w:val="clear" w:pos="794"/>
          <w:tab w:val="clear" w:pos="1588"/>
          <w:tab w:val="clear" w:pos="4849"/>
          <w:tab w:val="left" w:pos="720"/>
          <w:tab w:val="left" w:pos="1080"/>
          <w:tab w:val="left" w:pos="1440"/>
          <w:tab w:val="center" w:pos="1980"/>
        </w:tabs>
        <w:spacing w:before="0" w:after="0"/>
        <w:ind w:left="720"/>
        <w:rPr>
          <w:ins w:id="572" w:author="JCTVC-F275" w:date="2012-02-04T00:26:00Z"/>
          <w:sz w:val="20"/>
          <w:szCs w:val="20"/>
          <w:lang w:eastAsia="ko-KR"/>
        </w:rPr>
        <w:pPrChange w:id="573" w:author="JCTVC-F275" w:date="2012-02-04T00:27:00Z">
          <w:pPr>
            <w:pStyle w:val="Equation"/>
            <w:tabs>
              <w:tab w:val="clear" w:pos="794"/>
              <w:tab w:val="clear" w:pos="1588"/>
              <w:tab w:val="clear" w:pos="4849"/>
              <w:tab w:val="left" w:pos="720"/>
              <w:tab w:val="left" w:pos="1080"/>
              <w:tab w:val="left" w:pos="1440"/>
              <w:tab w:val="center" w:pos="1980"/>
            </w:tabs>
            <w:ind w:left="720"/>
          </w:pPr>
        </w:pPrChange>
      </w:pPr>
      <w:ins w:id="574" w:author="Sachin Deshpande" w:date="2012-02-03T21:42:00Z">
        <w:r>
          <w:rPr>
            <w:sz w:val="20"/>
            <w:szCs w:val="20"/>
            <w:lang w:eastAsia="ko-KR"/>
          </w:rPr>
          <w:t>}</w:t>
        </w:r>
      </w:ins>
    </w:p>
    <w:p w:rsidR="005D7E48" w:rsidRDefault="002971B7" w:rsidP="005D7E48">
      <w:pPr>
        <w:pStyle w:val="Equation"/>
        <w:numPr>
          <w:ins w:id="575" w:author="Sachin Deshpande" w:date="2012-02-03T21:45:00Z"/>
        </w:numPr>
        <w:tabs>
          <w:tab w:val="clear" w:pos="794"/>
          <w:tab w:val="clear" w:pos="1588"/>
          <w:tab w:val="clear" w:pos="4849"/>
          <w:tab w:val="left" w:pos="720"/>
          <w:tab w:val="left" w:pos="1080"/>
          <w:tab w:val="left" w:pos="1440"/>
          <w:tab w:val="center" w:pos="1980"/>
        </w:tabs>
        <w:spacing w:before="0" w:after="0"/>
        <w:ind w:left="720"/>
        <w:rPr>
          <w:ins w:id="576" w:author="JCTVC-F275" w:date="2012-02-04T00:26:00Z"/>
          <w:sz w:val="20"/>
          <w:szCs w:val="20"/>
          <w:lang w:eastAsia="ko-KR"/>
        </w:rPr>
        <w:pPrChange w:id="577" w:author="JCTVC-F275" w:date="2012-02-04T00:27:00Z">
          <w:pPr>
            <w:pStyle w:val="Equation"/>
            <w:tabs>
              <w:tab w:val="clear" w:pos="794"/>
              <w:tab w:val="clear" w:pos="1588"/>
              <w:tab w:val="clear" w:pos="4849"/>
              <w:tab w:val="left" w:pos="720"/>
              <w:tab w:val="left" w:pos="1080"/>
              <w:tab w:val="left" w:pos="1440"/>
              <w:tab w:val="center" w:pos="1980"/>
            </w:tabs>
            <w:ind w:left="720"/>
          </w:pPr>
        </w:pPrChange>
      </w:pPr>
      <w:proofErr w:type="gramStart"/>
      <w:ins w:id="578" w:author="Sachin Deshpande" w:date="2012-02-03T21:43:00Z">
        <w:r>
          <w:rPr>
            <w:sz w:val="20"/>
            <w:szCs w:val="20"/>
            <w:lang w:eastAsia="ko-KR"/>
          </w:rPr>
          <w:t>else</w:t>
        </w:r>
        <w:proofErr w:type="gramEnd"/>
        <w:r>
          <w:rPr>
            <w:sz w:val="20"/>
            <w:szCs w:val="20"/>
            <w:lang w:eastAsia="ko-KR"/>
          </w:rPr>
          <w:t>{</w:t>
        </w:r>
        <w:r w:rsidRPr="00317341">
          <w:rPr>
            <w:sz w:val="20"/>
            <w:szCs w:val="20"/>
            <w:lang w:eastAsia="ko-KR"/>
          </w:rPr>
          <w:t xml:space="preserve"> </w:t>
        </w:r>
      </w:ins>
    </w:p>
    <w:p w:rsidR="005D7E48" w:rsidRDefault="002971B7" w:rsidP="005D7E48">
      <w:pPr>
        <w:pStyle w:val="Equation"/>
        <w:numPr>
          <w:ins w:id="579" w:author="JCTVC-F275" w:date="2012-02-04T00:27:00Z"/>
        </w:numPr>
        <w:tabs>
          <w:tab w:val="clear" w:pos="794"/>
          <w:tab w:val="clear" w:pos="1588"/>
          <w:tab w:val="clear" w:pos="4849"/>
          <w:tab w:val="left" w:pos="720"/>
          <w:tab w:val="left" w:pos="1080"/>
          <w:tab w:val="left" w:pos="1440"/>
          <w:tab w:val="center" w:pos="1980"/>
        </w:tabs>
        <w:spacing w:before="0" w:after="0"/>
        <w:ind w:left="720"/>
        <w:rPr>
          <w:ins w:id="580" w:author="JCTVC-F275" w:date="2012-02-04T00:31:00Z"/>
          <w:sz w:val="20"/>
          <w:szCs w:val="20"/>
          <w:lang w:eastAsia="ko-KR"/>
        </w:rPr>
        <w:pPrChange w:id="581" w:author="JCTVC-F275" w:date="2012-02-04T00:27:00Z">
          <w:pPr>
            <w:pStyle w:val="Equation"/>
            <w:tabs>
              <w:tab w:val="clear" w:pos="794"/>
              <w:tab w:val="clear" w:pos="1588"/>
              <w:tab w:val="clear" w:pos="4849"/>
              <w:tab w:val="left" w:pos="720"/>
              <w:tab w:val="left" w:pos="1080"/>
              <w:tab w:val="left" w:pos="1440"/>
              <w:tab w:val="center" w:pos="1980"/>
            </w:tabs>
            <w:ind w:left="720"/>
          </w:pPr>
        </w:pPrChange>
      </w:pPr>
      <w:ins w:id="582" w:author="JCTVC-F275" w:date="2012-02-04T00:26:00Z">
        <w:r>
          <w:rPr>
            <w:sz w:val="20"/>
            <w:szCs w:val="20"/>
            <w:lang w:eastAsia="ko-KR"/>
          </w:rPr>
          <w:tab/>
        </w:r>
      </w:ins>
      <w:proofErr w:type="gramStart"/>
      <w:ins w:id="583" w:author="Sachin Deshpande" w:date="2012-02-03T21:43:00Z">
        <w:r>
          <w:rPr>
            <w:sz w:val="20"/>
            <w:szCs w:val="20"/>
            <w:lang w:eastAsia="ko-KR"/>
          </w:rPr>
          <w:t>if</w:t>
        </w:r>
        <w:proofErr w:type="gramEnd"/>
        <w:r>
          <w:rPr>
            <w:sz w:val="20"/>
            <w:szCs w:val="20"/>
            <w:lang w:eastAsia="ko-KR"/>
          </w:rPr>
          <w:t>( there is a long-term reference picture picX in the DPB</w:t>
        </w:r>
        <w:r>
          <w:rPr>
            <w:sz w:val="20"/>
            <w:szCs w:val="20"/>
            <w:lang w:eastAsia="ko-KR"/>
          </w:rPr>
          <w:br/>
        </w:r>
        <w:r>
          <w:rPr>
            <w:sz w:val="20"/>
            <w:szCs w:val="20"/>
            <w:lang w:eastAsia="ko-KR"/>
          </w:rPr>
          <w:tab/>
        </w:r>
        <w:r>
          <w:rPr>
            <w:sz w:val="20"/>
            <w:szCs w:val="20"/>
            <w:lang w:eastAsia="ko-KR"/>
          </w:rPr>
          <w:tab/>
        </w:r>
        <w:r>
          <w:rPr>
            <w:sz w:val="20"/>
            <w:szCs w:val="20"/>
            <w:lang w:eastAsia="ko-KR"/>
          </w:rPr>
          <w:tab/>
          <w:t xml:space="preserve">           with </w:t>
        </w:r>
        <w:r w:rsidRPr="00785A95">
          <w:rPr>
            <w:sz w:val="20"/>
          </w:rPr>
          <w:t>PicOrderCntVal</w:t>
        </w:r>
        <w:r w:rsidRPr="00785A95">
          <w:rPr>
            <w:sz w:val="20"/>
            <w:szCs w:val="20"/>
            <w:lang w:eastAsia="ko-KR"/>
          </w:rPr>
          <w:t xml:space="preserve"> equal to PocLtCurr[ i ] )</w:t>
        </w:r>
        <w:r w:rsidRPr="00785A95">
          <w:rPr>
            <w:sz w:val="20"/>
            <w:szCs w:val="20"/>
            <w:lang w:eastAsia="ko-KR"/>
          </w:rPr>
          <w:br/>
        </w:r>
        <w:r w:rsidRPr="00785A95">
          <w:rPr>
            <w:sz w:val="20"/>
            <w:szCs w:val="20"/>
            <w:lang w:eastAsia="ko-KR"/>
          </w:rPr>
          <w:tab/>
        </w:r>
        <w:r w:rsidRPr="00785A95">
          <w:rPr>
            <w:sz w:val="20"/>
            <w:szCs w:val="20"/>
            <w:lang w:eastAsia="ko-KR"/>
          </w:rPr>
          <w:tab/>
          <w:t>RefPicSetLtCurr[ i ] = picX</w:t>
        </w:r>
        <w:r w:rsidRPr="00785A95">
          <w:rPr>
            <w:sz w:val="20"/>
            <w:szCs w:val="20"/>
            <w:lang w:eastAsia="ko-KR"/>
          </w:rPr>
          <w:br/>
        </w:r>
        <w:r w:rsidRPr="00785A95">
          <w:rPr>
            <w:sz w:val="20"/>
            <w:szCs w:val="20"/>
            <w:lang w:eastAsia="ko-KR"/>
          </w:rPr>
          <w:tab/>
          <w:t>else if( there is a short-term reference picture picY in the DPB</w:t>
        </w:r>
        <w:r w:rsidRPr="00785A95">
          <w:rPr>
            <w:sz w:val="20"/>
            <w:szCs w:val="20"/>
            <w:lang w:eastAsia="ko-KR"/>
          </w:rPr>
          <w:br/>
        </w:r>
        <w:r w:rsidRPr="00785A95">
          <w:rPr>
            <w:sz w:val="20"/>
            <w:szCs w:val="20"/>
            <w:lang w:eastAsia="ko-KR"/>
          </w:rPr>
          <w:tab/>
        </w:r>
        <w:r w:rsidRPr="00785A95">
          <w:rPr>
            <w:sz w:val="20"/>
            <w:szCs w:val="20"/>
            <w:lang w:eastAsia="ko-KR"/>
          </w:rPr>
          <w:tab/>
        </w:r>
        <w:r w:rsidRPr="00785A95">
          <w:rPr>
            <w:sz w:val="20"/>
            <w:szCs w:val="20"/>
            <w:lang w:eastAsia="ko-KR"/>
          </w:rPr>
          <w:tab/>
          <w:t xml:space="preserve">                  with </w:t>
        </w:r>
      </w:ins>
      <w:ins w:id="584" w:author="Sachin Deshpande" w:date="2012-02-03T21:44:00Z">
        <w:r w:rsidRPr="00785A95">
          <w:rPr>
            <w:sz w:val="20"/>
          </w:rPr>
          <w:t>PicOrderCntVal</w:t>
        </w:r>
        <w:r>
          <w:t xml:space="preserve"> </w:t>
        </w:r>
      </w:ins>
      <w:ins w:id="585" w:author="Sachin Deshpande" w:date="2012-02-03T21:43:00Z">
        <w:r w:rsidRPr="008E5664">
          <w:rPr>
            <w:sz w:val="20"/>
            <w:szCs w:val="20"/>
            <w:lang w:eastAsia="ko-KR"/>
          </w:rPr>
          <w:t>equal to PocLtCurr[ i ] )</w:t>
        </w:r>
        <w:r w:rsidRPr="008E5664">
          <w:rPr>
            <w:sz w:val="20"/>
            <w:szCs w:val="20"/>
            <w:lang w:eastAsia="ko-KR"/>
          </w:rPr>
          <w:br/>
        </w:r>
        <w:r w:rsidRPr="008E5664">
          <w:rPr>
            <w:sz w:val="20"/>
            <w:szCs w:val="20"/>
            <w:lang w:eastAsia="ko-KR"/>
          </w:rPr>
          <w:tab/>
        </w:r>
        <w:r w:rsidRPr="008E5664">
          <w:rPr>
            <w:sz w:val="20"/>
            <w:szCs w:val="20"/>
            <w:lang w:eastAsia="ko-KR"/>
          </w:rPr>
          <w:tab/>
        </w:r>
      </w:ins>
      <w:ins w:id="586" w:author="JCTVC-F275" w:date="2012-02-04T00:26:00Z">
        <w:r>
          <w:rPr>
            <w:sz w:val="20"/>
            <w:szCs w:val="20"/>
            <w:lang w:eastAsia="ko-KR"/>
          </w:rPr>
          <w:tab/>
        </w:r>
      </w:ins>
      <w:ins w:id="587" w:author="Sachin Deshpande" w:date="2012-02-03T21:43:00Z">
        <w:r w:rsidRPr="008E5664">
          <w:rPr>
            <w:sz w:val="20"/>
            <w:szCs w:val="20"/>
            <w:lang w:eastAsia="ko-KR"/>
          </w:rPr>
          <w:t>RefPicSetLtCurr[ i ] = picY</w:t>
        </w:r>
        <w:r w:rsidRPr="008E5664">
          <w:rPr>
            <w:sz w:val="20"/>
            <w:szCs w:val="20"/>
            <w:lang w:eastAsia="ko-KR"/>
          </w:rPr>
          <w:br/>
        </w:r>
        <w:r w:rsidRPr="008E5664">
          <w:rPr>
            <w:sz w:val="20"/>
            <w:szCs w:val="20"/>
            <w:lang w:eastAsia="ko-KR"/>
          </w:rPr>
          <w:tab/>
          <w:t xml:space="preserve">else </w:t>
        </w:r>
        <w:r w:rsidRPr="008E5664">
          <w:rPr>
            <w:sz w:val="20"/>
            <w:szCs w:val="20"/>
            <w:lang w:eastAsia="ko-KR"/>
          </w:rPr>
          <w:br/>
        </w:r>
        <w:r w:rsidRPr="008E5664">
          <w:rPr>
            <w:sz w:val="20"/>
            <w:szCs w:val="20"/>
            <w:lang w:eastAsia="ko-KR"/>
          </w:rPr>
          <w:tab/>
        </w:r>
        <w:r w:rsidRPr="008E5664">
          <w:rPr>
            <w:sz w:val="20"/>
            <w:szCs w:val="20"/>
            <w:lang w:eastAsia="ko-KR"/>
          </w:rPr>
          <w:tab/>
        </w:r>
      </w:ins>
      <w:ins w:id="588" w:author="JCTVC-F275" w:date="2012-02-04T00:27:00Z">
        <w:r>
          <w:rPr>
            <w:sz w:val="20"/>
            <w:szCs w:val="20"/>
            <w:lang w:eastAsia="ko-KR"/>
          </w:rPr>
          <w:tab/>
        </w:r>
      </w:ins>
      <w:ins w:id="589" w:author="Sachin Deshpande" w:date="2012-02-03T21:43:00Z">
        <w:r w:rsidRPr="008E5664">
          <w:rPr>
            <w:sz w:val="20"/>
            <w:szCs w:val="20"/>
            <w:lang w:eastAsia="ko-KR"/>
          </w:rPr>
          <w:t>RefPicSetLtCurr[ i ] = "no reference picture"</w:t>
        </w:r>
      </w:ins>
      <w:ins w:id="590" w:author="JCTVC-F275" w:date="2012-02-04T00:27:00Z">
        <w:r>
          <w:rPr>
            <w:sz w:val="20"/>
            <w:szCs w:val="20"/>
            <w:lang w:eastAsia="ko-KR"/>
          </w:rPr>
          <w:tab/>
        </w:r>
      </w:ins>
      <w:r w:rsidRPr="008E5664">
        <w:rPr>
          <w:sz w:val="20"/>
          <w:szCs w:val="20"/>
          <w:lang w:eastAsia="ko-KR"/>
        </w:rPr>
        <w:br/>
        <w:t>}</w:t>
      </w:r>
    </w:p>
    <w:p w:rsidR="005D7E48" w:rsidRDefault="002971B7" w:rsidP="005D7E48">
      <w:pPr>
        <w:pStyle w:val="Equation"/>
        <w:numPr>
          <w:ins w:id="591" w:author="JCTVC-F275" w:date="2012-02-04T00:31:00Z"/>
        </w:numPr>
        <w:tabs>
          <w:tab w:val="clear" w:pos="794"/>
          <w:tab w:val="clear" w:pos="1588"/>
          <w:tab w:val="clear" w:pos="4849"/>
          <w:tab w:val="left" w:pos="720"/>
          <w:tab w:val="left" w:pos="1080"/>
          <w:tab w:val="left" w:pos="1440"/>
          <w:tab w:val="center" w:pos="1980"/>
        </w:tabs>
        <w:spacing w:before="0" w:after="0"/>
        <w:ind w:left="720"/>
        <w:rPr>
          <w:sz w:val="20"/>
          <w:szCs w:val="20"/>
          <w:lang w:eastAsia="ko-KR"/>
        </w:rPr>
        <w:pPrChange w:id="592" w:author="JCTVC-F275" w:date="2012-02-04T00:27:00Z">
          <w:pPr>
            <w:pStyle w:val="Equation"/>
            <w:tabs>
              <w:tab w:val="clear" w:pos="794"/>
              <w:tab w:val="clear" w:pos="1588"/>
              <w:tab w:val="clear" w:pos="4849"/>
              <w:tab w:val="left" w:pos="720"/>
              <w:tab w:val="left" w:pos="1080"/>
              <w:tab w:val="left" w:pos="1440"/>
              <w:tab w:val="center" w:pos="1980"/>
            </w:tabs>
            <w:ind w:left="720"/>
          </w:pPr>
        </w:pPrChange>
      </w:pPr>
      <w:ins w:id="593" w:author="JCTVC-F275" w:date="2012-02-04T00:31:00Z">
        <w:r>
          <w:rPr>
            <w:sz w:val="20"/>
            <w:szCs w:val="20"/>
            <w:lang w:eastAsia="ko-KR"/>
          </w:rPr>
          <w:t>}</w:t>
        </w:r>
      </w:ins>
      <w:r w:rsidRPr="008E5664">
        <w:rPr>
          <w:sz w:val="20"/>
          <w:szCs w:val="20"/>
        </w:rPr>
        <w:tab/>
      </w:r>
      <w:r w:rsidRPr="008E5664">
        <w:rPr>
          <w:sz w:val="20"/>
          <w:szCs w:val="20"/>
        </w:rPr>
        <w:tab/>
      </w:r>
      <w:r w:rsidRPr="008E5664">
        <w:rPr>
          <w:sz w:val="20"/>
          <w:szCs w:val="20"/>
        </w:rPr>
        <w:tab/>
      </w:r>
      <w:r w:rsidRPr="008E5664">
        <w:rPr>
          <w:sz w:val="20"/>
          <w:szCs w:val="20"/>
        </w:rPr>
        <w:tab/>
      </w:r>
    </w:p>
    <w:p w:rsidR="002971B7" w:rsidRPr="00AE247C" w:rsidRDefault="005D7E48" w:rsidP="002971B7">
      <w:pPr>
        <w:pStyle w:val="Equation"/>
        <w:tabs>
          <w:tab w:val="clear" w:pos="794"/>
          <w:tab w:val="clear" w:pos="1588"/>
          <w:tab w:val="clear" w:pos="4849"/>
          <w:tab w:val="left" w:pos="720"/>
          <w:tab w:val="left" w:pos="1080"/>
          <w:tab w:val="left" w:pos="1440"/>
          <w:tab w:val="center" w:pos="1980"/>
        </w:tabs>
        <w:ind w:left="720"/>
        <w:rPr>
          <w:ins w:id="594" w:author="Sachin Deshpande" w:date="2012-02-03T21:44:00Z"/>
          <w:sz w:val="20"/>
          <w:szCs w:val="20"/>
          <w:lang w:val="nb-NO" w:eastAsia="ko-KR"/>
          <w:rPrChange w:id="595" w:author="JCTVC-F275" w:date="2012-02-03T22:12:00Z">
            <w:rPr>
              <w:ins w:id="596" w:author="Sachin Deshpande" w:date="2012-02-03T21:44:00Z"/>
              <w:sz w:val="20"/>
              <w:szCs w:val="20"/>
              <w:lang w:eastAsia="ko-KR"/>
            </w:rPr>
          </w:rPrChange>
        </w:rPr>
      </w:pPr>
      <w:r w:rsidRPr="005D7E48">
        <w:rPr>
          <w:sz w:val="20"/>
          <w:szCs w:val="20"/>
          <w:lang w:val="nb-NO" w:eastAsia="ko-KR"/>
          <w:rPrChange w:id="597" w:author="JCTVC-F275" w:date="2012-02-03T22:12:00Z">
            <w:rPr>
              <w:sz w:val="20"/>
              <w:szCs w:val="20"/>
              <w:lang w:eastAsia="ko-KR"/>
            </w:rPr>
          </w:rPrChange>
        </w:rPr>
        <w:t>for( i = 0; i &lt; NumPocLtFoll; i++ ) {</w:t>
      </w:r>
    </w:p>
    <w:p w:rsidR="005D7E48" w:rsidRDefault="002971B7" w:rsidP="005D7E48">
      <w:pPr>
        <w:pStyle w:val="Equation"/>
        <w:numPr>
          <w:ins w:id="598" w:author="Sachin Deshpande" w:date="2012-02-03T21:44:00Z"/>
        </w:numPr>
        <w:tabs>
          <w:tab w:val="clear" w:pos="794"/>
          <w:tab w:val="clear" w:pos="1588"/>
          <w:tab w:val="clear" w:pos="4849"/>
          <w:tab w:val="left" w:pos="720"/>
          <w:tab w:val="left" w:pos="1080"/>
          <w:tab w:val="left" w:pos="1440"/>
          <w:tab w:val="center" w:pos="1980"/>
        </w:tabs>
        <w:spacing w:before="0" w:after="0"/>
        <w:ind w:left="720"/>
        <w:rPr>
          <w:ins w:id="599" w:author="JCTVC-F275" w:date="2012-02-04T00:29:00Z"/>
          <w:sz w:val="20"/>
          <w:szCs w:val="20"/>
          <w:lang w:eastAsia="ko-KR"/>
        </w:rPr>
        <w:pPrChange w:id="600" w:author="JCTVC-F275" w:date="2012-02-04T00:29:00Z">
          <w:pPr>
            <w:pStyle w:val="Equation"/>
            <w:tabs>
              <w:tab w:val="clear" w:pos="794"/>
              <w:tab w:val="clear" w:pos="1588"/>
              <w:tab w:val="clear" w:pos="4849"/>
              <w:tab w:val="left" w:pos="720"/>
              <w:tab w:val="left" w:pos="1080"/>
              <w:tab w:val="left" w:pos="1440"/>
              <w:tab w:val="center" w:pos="1980"/>
            </w:tabs>
            <w:ind w:left="720"/>
          </w:pPr>
        </w:pPrChange>
      </w:pPr>
      <w:proofErr w:type="gramStart"/>
      <w:ins w:id="601" w:author="Sachin Deshpande" w:date="2012-02-03T21:44:00Z">
        <w:r w:rsidRPr="009B09A5">
          <w:rPr>
            <w:sz w:val="20"/>
            <w:szCs w:val="20"/>
            <w:lang w:eastAsia="ko-KR"/>
          </w:rPr>
          <w:t>if</w:t>
        </w:r>
        <w:proofErr w:type="gramEnd"/>
        <w:r w:rsidRPr="009B09A5">
          <w:rPr>
            <w:sz w:val="20"/>
            <w:szCs w:val="20"/>
            <w:lang w:eastAsia="ko-KR"/>
          </w:rPr>
          <w:t>(</w:t>
        </w:r>
      </w:ins>
      <w:ins w:id="602" w:author="Sachin Deshpande" w:date="2012-02-05T10:33:00Z">
        <w:r w:rsidR="00382572">
          <w:rPr>
            <w:sz w:val="20"/>
          </w:rPr>
          <w:t>delta_poc_msb_present_flag</w:t>
        </w:r>
      </w:ins>
      <w:ins w:id="603" w:author="Sachin Deshpande" w:date="2012-02-03T21:44:00Z">
        <w:r w:rsidRPr="009B09A5">
          <w:rPr>
            <w:sz w:val="20"/>
          </w:rPr>
          <w:t>[i]</w:t>
        </w:r>
        <w:r w:rsidRPr="009B09A5">
          <w:rPr>
            <w:bCs/>
            <w:sz w:val="20"/>
          </w:rPr>
          <w:t xml:space="preserve"> ==0){</w:t>
        </w:r>
      </w:ins>
      <w:r w:rsidRPr="009B09A5">
        <w:rPr>
          <w:sz w:val="20"/>
          <w:szCs w:val="20"/>
          <w:lang w:eastAsia="ko-KR"/>
        </w:rPr>
        <w:br/>
      </w:r>
      <w:r w:rsidRPr="008E5664">
        <w:rPr>
          <w:sz w:val="20"/>
          <w:szCs w:val="20"/>
          <w:lang w:eastAsia="ko-KR"/>
        </w:rPr>
        <w:tab/>
        <w:t>if( there is a long-term reference picture picX in the DPB</w:t>
      </w:r>
      <w:r w:rsidRPr="008E5664">
        <w:rPr>
          <w:sz w:val="20"/>
          <w:szCs w:val="20"/>
          <w:lang w:eastAsia="ko-KR"/>
        </w:rPr>
        <w:br/>
      </w:r>
      <w:r w:rsidRPr="008E5664">
        <w:rPr>
          <w:sz w:val="20"/>
          <w:szCs w:val="20"/>
          <w:lang w:eastAsia="ko-KR"/>
        </w:rPr>
        <w:tab/>
      </w:r>
      <w:r w:rsidRPr="008E5664">
        <w:rPr>
          <w:sz w:val="20"/>
          <w:szCs w:val="20"/>
          <w:lang w:eastAsia="ko-KR"/>
        </w:rPr>
        <w:tab/>
      </w:r>
      <w:r w:rsidRPr="008E5664">
        <w:rPr>
          <w:sz w:val="20"/>
          <w:szCs w:val="20"/>
          <w:lang w:eastAsia="ko-KR"/>
        </w:rPr>
        <w:tab/>
        <w:t xml:space="preserve">           with pic_order_cnt_lsb equal to PocLtFoll[ i ] )</w:t>
      </w:r>
      <w:r w:rsidRPr="008E5664">
        <w:rPr>
          <w:sz w:val="20"/>
          <w:szCs w:val="20"/>
          <w:lang w:eastAsia="ko-KR"/>
        </w:rPr>
        <w:br/>
      </w:r>
      <w:r w:rsidRPr="008E5664">
        <w:rPr>
          <w:sz w:val="20"/>
          <w:szCs w:val="20"/>
          <w:lang w:eastAsia="ko-KR"/>
        </w:rPr>
        <w:tab/>
      </w:r>
      <w:r w:rsidRPr="008E5664">
        <w:rPr>
          <w:sz w:val="20"/>
          <w:szCs w:val="20"/>
          <w:lang w:eastAsia="ko-KR"/>
        </w:rPr>
        <w:tab/>
      </w:r>
      <w:r w:rsidRPr="008E5664">
        <w:rPr>
          <w:sz w:val="20"/>
          <w:szCs w:val="20"/>
          <w:lang w:eastAsia="ko-KR"/>
        </w:rPr>
        <w:tab/>
        <w:t>RefPicSetLtFoll[ i ] = picX</w:t>
      </w:r>
      <w:r w:rsidRPr="008E5664">
        <w:rPr>
          <w:sz w:val="20"/>
          <w:szCs w:val="20"/>
          <w:lang w:eastAsia="ko-KR"/>
        </w:rPr>
        <w:br/>
      </w:r>
      <w:r w:rsidRPr="008E5664">
        <w:rPr>
          <w:sz w:val="20"/>
          <w:szCs w:val="20"/>
          <w:lang w:eastAsia="ko-KR"/>
        </w:rPr>
        <w:tab/>
        <w:t>else if( there is a  short-term reference picture picY in the DPB</w:t>
      </w:r>
      <w:r w:rsidRPr="008E5664">
        <w:rPr>
          <w:sz w:val="20"/>
          <w:szCs w:val="20"/>
          <w:lang w:eastAsia="ko-KR"/>
        </w:rPr>
        <w:br/>
      </w:r>
      <w:r w:rsidRPr="008E5664">
        <w:rPr>
          <w:sz w:val="20"/>
          <w:szCs w:val="20"/>
          <w:lang w:eastAsia="ko-KR"/>
        </w:rPr>
        <w:tab/>
      </w:r>
      <w:r w:rsidRPr="008E5664">
        <w:rPr>
          <w:sz w:val="20"/>
          <w:szCs w:val="20"/>
          <w:lang w:eastAsia="ko-KR"/>
        </w:rPr>
        <w:tab/>
      </w:r>
      <w:r w:rsidRPr="008E5664">
        <w:rPr>
          <w:sz w:val="20"/>
          <w:szCs w:val="20"/>
          <w:lang w:eastAsia="ko-KR"/>
        </w:rPr>
        <w:tab/>
        <w:t xml:space="preserve">                  with pic_order_cnt_lsb equal to PocLtFoll</w:t>
      </w:r>
      <w:r>
        <w:rPr>
          <w:sz w:val="20"/>
          <w:szCs w:val="20"/>
          <w:lang w:eastAsia="ko-KR"/>
        </w:rPr>
        <w:t>[ i ] )</w:t>
      </w:r>
      <w:r>
        <w:rPr>
          <w:sz w:val="20"/>
          <w:szCs w:val="20"/>
          <w:lang w:eastAsia="ko-KR"/>
        </w:rPr>
        <w:br/>
      </w:r>
      <w:r>
        <w:rPr>
          <w:sz w:val="20"/>
          <w:szCs w:val="20"/>
          <w:lang w:eastAsia="ko-KR"/>
        </w:rPr>
        <w:tab/>
      </w:r>
      <w:r>
        <w:rPr>
          <w:sz w:val="20"/>
          <w:szCs w:val="20"/>
          <w:lang w:eastAsia="ko-KR"/>
        </w:rPr>
        <w:tab/>
        <w:t>RefPicSetLtFoll[ i ] = picY</w:t>
      </w:r>
      <w:r>
        <w:rPr>
          <w:sz w:val="20"/>
          <w:szCs w:val="20"/>
          <w:lang w:eastAsia="ko-KR"/>
        </w:rPr>
        <w:br/>
      </w:r>
      <w:r>
        <w:rPr>
          <w:sz w:val="20"/>
          <w:szCs w:val="20"/>
          <w:lang w:eastAsia="ko-KR"/>
        </w:rPr>
        <w:tab/>
        <w:t xml:space="preserve">else </w:t>
      </w:r>
      <w:r>
        <w:rPr>
          <w:sz w:val="20"/>
          <w:szCs w:val="20"/>
          <w:lang w:eastAsia="ko-KR"/>
        </w:rPr>
        <w:br/>
      </w:r>
      <w:r>
        <w:rPr>
          <w:sz w:val="20"/>
          <w:szCs w:val="20"/>
          <w:lang w:eastAsia="ko-KR"/>
        </w:rPr>
        <w:tab/>
      </w:r>
      <w:r>
        <w:rPr>
          <w:sz w:val="20"/>
          <w:szCs w:val="20"/>
          <w:lang w:eastAsia="ko-KR"/>
        </w:rPr>
        <w:tab/>
        <w:t>RefPicSetLtFoll[ i ] = "no reference picture"</w:t>
      </w:r>
    </w:p>
    <w:p w:rsidR="005D7E48" w:rsidRDefault="002971B7" w:rsidP="005D7E48">
      <w:pPr>
        <w:pStyle w:val="Equation"/>
        <w:numPr>
          <w:ins w:id="604" w:author="JCTVC-F275" w:date="2012-02-04T00:29:00Z"/>
        </w:numPr>
        <w:tabs>
          <w:tab w:val="clear" w:pos="794"/>
          <w:tab w:val="clear" w:pos="1588"/>
          <w:tab w:val="clear" w:pos="4849"/>
          <w:tab w:val="left" w:pos="720"/>
          <w:tab w:val="left" w:pos="1080"/>
          <w:tab w:val="left" w:pos="1440"/>
          <w:tab w:val="center" w:pos="1980"/>
        </w:tabs>
        <w:spacing w:before="0" w:after="0"/>
        <w:ind w:left="720"/>
        <w:rPr>
          <w:ins w:id="605" w:author="Sachin Deshpande" w:date="2012-02-03T21:44:00Z"/>
          <w:sz w:val="20"/>
          <w:szCs w:val="20"/>
          <w:lang w:eastAsia="ko-KR"/>
        </w:rPr>
        <w:pPrChange w:id="606" w:author="JCTVC-F275" w:date="2012-02-04T00:29:00Z">
          <w:pPr>
            <w:pStyle w:val="Equation"/>
            <w:tabs>
              <w:tab w:val="clear" w:pos="794"/>
              <w:tab w:val="clear" w:pos="1588"/>
              <w:tab w:val="clear" w:pos="4849"/>
              <w:tab w:val="left" w:pos="720"/>
              <w:tab w:val="left" w:pos="1080"/>
              <w:tab w:val="left" w:pos="1440"/>
              <w:tab w:val="center" w:pos="1980"/>
            </w:tabs>
            <w:ind w:left="720"/>
          </w:pPr>
        </w:pPrChange>
      </w:pPr>
      <w:ins w:id="607" w:author="Sachin Deshpande" w:date="2012-02-03T21:44:00Z">
        <w:r>
          <w:rPr>
            <w:sz w:val="20"/>
            <w:szCs w:val="20"/>
            <w:lang w:eastAsia="ko-KR"/>
          </w:rPr>
          <w:t>}</w:t>
        </w:r>
      </w:ins>
    </w:p>
    <w:p w:rsidR="005D7E48" w:rsidRDefault="002971B7" w:rsidP="005D7E48">
      <w:pPr>
        <w:pStyle w:val="Equation"/>
        <w:numPr>
          <w:ins w:id="608" w:author="Sachin Deshpande" w:date="2012-02-03T21:44:00Z"/>
        </w:numPr>
        <w:tabs>
          <w:tab w:val="clear" w:pos="794"/>
          <w:tab w:val="clear" w:pos="1588"/>
          <w:tab w:val="clear" w:pos="4849"/>
          <w:tab w:val="left" w:pos="720"/>
          <w:tab w:val="left" w:pos="1080"/>
          <w:tab w:val="left" w:pos="1440"/>
          <w:tab w:val="center" w:pos="1980"/>
        </w:tabs>
        <w:spacing w:before="0" w:after="0"/>
        <w:ind w:left="720"/>
        <w:rPr>
          <w:ins w:id="609" w:author="JCTVC-F275" w:date="2012-02-04T00:29:00Z"/>
          <w:sz w:val="20"/>
          <w:szCs w:val="20"/>
          <w:lang w:eastAsia="ko-KR"/>
        </w:rPr>
        <w:pPrChange w:id="610" w:author="JCTVC-F275" w:date="2012-02-04T00:29:00Z">
          <w:pPr>
            <w:pStyle w:val="Equation"/>
            <w:tabs>
              <w:tab w:val="clear" w:pos="794"/>
              <w:tab w:val="clear" w:pos="1588"/>
              <w:tab w:val="clear" w:pos="4849"/>
              <w:tab w:val="left" w:pos="720"/>
              <w:tab w:val="left" w:pos="1080"/>
              <w:tab w:val="left" w:pos="1440"/>
              <w:tab w:val="center" w:pos="1980"/>
            </w:tabs>
            <w:ind w:left="720"/>
          </w:pPr>
        </w:pPrChange>
      </w:pPr>
      <w:proofErr w:type="gramStart"/>
      <w:ins w:id="611" w:author="Sachin Deshpande" w:date="2012-02-03T21:44:00Z">
        <w:r>
          <w:rPr>
            <w:sz w:val="20"/>
            <w:szCs w:val="20"/>
            <w:lang w:eastAsia="ko-KR"/>
          </w:rPr>
          <w:t>else</w:t>
        </w:r>
        <w:proofErr w:type="gramEnd"/>
        <w:r>
          <w:rPr>
            <w:sz w:val="20"/>
            <w:szCs w:val="20"/>
            <w:lang w:eastAsia="ko-KR"/>
          </w:rPr>
          <w:t>{</w:t>
        </w:r>
      </w:ins>
    </w:p>
    <w:p w:rsidR="005D7E48" w:rsidRDefault="002971B7" w:rsidP="005D7E48">
      <w:pPr>
        <w:pStyle w:val="Equation"/>
        <w:numPr>
          <w:ins w:id="612" w:author="JCTVC-F275" w:date="2012-02-04T00:29:00Z"/>
        </w:numPr>
        <w:tabs>
          <w:tab w:val="clear" w:pos="794"/>
          <w:tab w:val="clear" w:pos="1588"/>
          <w:tab w:val="clear" w:pos="4849"/>
          <w:tab w:val="left" w:pos="720"/>
          <w:tab w:val="left" w:pos="1080"/>
          <w:tab w:val="left" w:pos="1440"/>
          <w:tab w:val="center" w:pos="1980"/>
        </w:tabs>
        <w:spacing w:before="0" w:after="0"/>
        <w:ind w:left="720"/>
        <w:rPr>
          <w:ins w:id="613" w:author="JCTVC-F275" w:date="2012-02-04T00:31:00Z"/>
          <w:sz w:val="20"/>
          <w:szCs w:val="20"/>
          <w:lang w:eastAsia="ko-KR"/>
        </w:rPr>
        <w:pPrChange w:id="614" w:author="JCTVC-F275" w:date="2012-02-04T00:29:00Z">
          <w:pPr>
            <w:pStyle w:val="Equation"/>
            <w:tabs>
              <w:tab w:val="clear" w:pos="794"/>
              <w:tab w:val="clear" w:pos="1588"/>
              <w:tab w:val="clear" w:pos="4849"/>
              <w:tab w:val="left" w:pos="720"/>
              <w:tab w:val="left" w:pos="1080"/>
              <w:tab w:val="left" w:pos="1440"/>
              <w:tab w:val="center" w:pos="1980"/>
            </w:tabs>
            <w:ind w:left="720"/>
          </w:pPr>
        </w:pPrChange>
      </w:pPr>
      <w:ins w:id="615" w:author="JCTVC-F275" w:date="2012-02-04T00:29:00Z">
        <w:r>
          <w:rPr>
            <w:sz w:val="20"/>
            <w:szCs w:val="20"/>
            <w:lang w:eastAsia="ko-KR"/>
          </w:rPr>
          <w:tab/>
        </w:r>
      </w:ins>
      <w:proofErr w:type="gramStart"/>
      <w:ins w:id="616" w:author="Sachin Deshpande" w:date="2012-02-03T21:44:00Z">
        <w:r>
          <w:rPr>
            <w:sz w:val="20"/>
            <w:szCs w:val="20"/>
            <w:lang w:eastAsia="ko-KR"/>
          </w:rPr>
          <w:t>i</w:t>
        </w:r>
        <w:r w:rsidRPr="008E5664">
          <w:rPr>
            <w:sz w:val="20"/>
            <w:szCs w:val="20"/>
            <w:lang w:eastAsia="ko-KR"/>
          </w:rPr>
          <w:t>f</w:t>
        </w:r>
        <w:proofErr w:type="gramEnd"/>
        <w:r w:rsidRPr="008E5664">
          <w:rPr>
            <w:sz w:val="20"/>
            <w:szCs w:val="20"/>
            <w:lang w:eastAsia="ko-KR"/>
          </w:rPr>
          <w:t>( there is a long-term reference picture picX in the DPB</w:t>
        </w:r>
        <w:r w:rsidRPr="008E5664">
          <w:rPr>
            <w:sz w:val="20"/>
            <w:szCs w:val="20"/>
            <w:lang w:eastAsia="ko-KR"/>
          </w:rPr>
          <w:br/>
        </w:r>
        <w:r w:rsidRPr="008E5664">
          <w:rPr>
            <w:sz w:val="20"/>
            <w:szCs w:val="20"/>
            <w:lang w:eastAsia="ko-KR"/>
          </w:rPr>
          <w:tab/>
        </w:r>
        <w:r w:rsidRPr="008E5664">
          <w:rPr>
            <w:sz w:val="20"/>
            <w:szCs w:val="20"/>
            <w:lang w:eastAsia="ko-KR"/>
          </w:rPr>
          <w:tab/>
        </w:r>
        <w:r w:rsidRPr="008E5664">
          <w:rPr>
            <w:sz w:val="20"/>
            <w:szCs w:val="20"/>
            <w:lang w:eastAsia="ko-KR"/>
          </w:rPr>
          <w:tab/>
          <w:t xml:space="preserve">           with </w:t>
        </w:r>
      </w:ins>
      <w:ins w:id="617" w:author="Sachin Deshpande" w:date="2012-02-03T21:45:00Z">
        <w:r w:rsidRPr="00785A95">
          <w:rPr>
            <w:sz w:val="20"/>
          </w:rPr>
          <w:t>PicOrderCntVal</w:t>
        </w:r>
        <w:r w:rsidRPr="00785A95">
          <w:rPr>
            <w:sz w:val="20"/>
            <w:szCs w:val="20"/>
            <w:lang w:eastAsia="ko-KR"/>
          </w:rPr>
          <w:t xml:space="preserve"> </w:t>
        </w:r>
      </w:ins>
      <w:ins w:id="618" w:author="Sachin Deshpande" w:date="2012-02-03T21:44:00Z">
        <w:r w:rsidRPr="008E5664">
          <w:rPr>
            <w:sz w:val="20"/>
            <w:szCs w:val="20"/>
            <w:lang w:eastAsia="ko-KR"/>
          </w:rPr>
          <w:t>to PocLtFoll[ i ] )</w:t>
        </w:r>
        <w:r w:rsidRPr="008E5664">
          <w:rPr>
            <w:sz w:val="20"/>
            <w:szCs w:val="20"/>
            <w:lang w:eastAsia="ko-KR"/>
          </w:rPr>
          <w:br/>
        </w:r>
        <w:r w:rsidRPr="008E5664">
          <w:rPr>
            <w:sz w:val="20"/>
            <w:szCs w:val="20"/>
            <w:lang w:eastAsia="ko-KR"/>
          </w:rPr>
          <w:tab/>
        </w:r>
        <w:r w:rsidRPr="008E5664">
          <w:rPr>
            <w:sz w:val="20"/>
            <w:szCs w:val="20"/>
            <w:lang w:eastAsia="ko-KR"/>
          </w:rPr>
          <w:tab/>
        </w:r>
        <w:r w:rsidRPr="008E5664">
          <w:rPr>
            <w:sz w:val="20"/>
            <w:szCs w:val="20"/>
            <w:lang w:eastAsia="ko-KR"/>
          </w:rPr>
          <w:tab/>
          <w:t>RefPicSetLtFoll[ i ] = picX</w:t>
        </w:r>
        <w:r w:rsidRPr="008E5664">
          <w:rPr>
            <w:sz w:val="20"/>
            <w:szCs w:val="20"/>
            <w:lang w:eastAsia="ko-KR"/>
          </w:rPr>
          <w:br/>
        </w:r>
        <w:r w:rsidRPr="008E5664">
          <w:rPr>
            <w:sz w:val="20"/>
            <w:szCs w:val="20"/>
            <w:lang w:eastAsia="ko-KR"/>
          </w:rPr>
          <w:tab/>
          <w:t>else if( there is a  short-term reference picture picY in the DPB</w:t>
        </w:r>
        <w:r w:rsidRPr="008E5664">
          <w:rPr>
            <w:sz w:val="20"/>
            <w:szCs w:val="20"/>
            <w:lang w:eastAsia="ko-KR"/>
          </w:rPr>
          <w:br/>
        </w:r>
        <w:r w:rsidRPr="008E5664">
          <w:rPr>
            <w:sz w:val="20"/>
            <w:szCs w:val="20"/>
            <w:lang w:eastAsia="ko-KR"/>
          </w:rPr>
          <w:tab/>
        </w:r>
        <w:r w:rsidRPr="008E5664">
          <w:rPr>
            <w:sz w:val="20"/>
            <w:szCs w:val="20"/>
            <w:lang w:eastAsia="ko-KR"/>
          </w:rPr>
          <w:tab/>
        </w:r>
        <w:r w:rsidRPr="008E5664">
          <w:rPr>
            <w:sz w:val="20"/>
            <w:szCs w:val="20"/>
            <w:lang w:eastAsia="ko-KR"/>
          </w:rPr>
          <w:tab/>
          <w:t xml:space="preserve">                  with </w:t>
        </w:r>
      </w:ins>
      <w:ins w:id="619" w:author="Sachin Deshpande" w:date="2012-02-03T21:45:00Z">
        <w:r w:rsidRPr="00785A95">
          <w:rPr>
            <w:sz w:val="20"/>
          </w:rPr>
          <w:t>PicOrderCntVal</w:t>
        </w:r>
      </w:ins>
      <w:ins w:id="620" w:author="Sachin Deshpande" w:date="2012-02-03T21:44:00Z">
        <w:r w:rsidRPr="008E5664">
          <w:rPr>
            <w:sz w:val="20"/>
            <w:szCs w:val="20"/>
            <w:lang w:eastAsia="ko-KR"/>
          </w:rPr>
          <w:t xml:space="preserve"> equal to PocLtFoll</w:t>
        </w:r>
        <w:r>
          <w:rPr>
            <w:sz w:val="20"/>
            <w:szCs w:val="20"/>
            <w:lang w:eastAsia="ko-KR"/>
          </w:rPr>
          <w:t>[ i ] )</w:t>
        </w:r>
        <w:r>
          <w:rPr>
            <w:sz w:val="20"/>
            <w:szCs w:val="20"/>
            <w:lang w:eastAsia="ko-KR"/>
          </w:rPr>
          <w:br/>
        </w:r>
        <w:r>
          <w:rPr>
            <w:sz w:val="20"/>
            <w:szCs w:val="20"/>
            <w:lang w:eastAsia="ko-KR"/>
          </w:rPr>
          <w:tab/>
        </w:r>
        <w:r>
          <w:rPr>
            <w:sz w:val="20"/>
            <w:szCs w:val="20"/>
            <w:lang w:eastAsia="ko-KR"/>
          </w:rPr>
          <w:tab/>
          <w:t>RefPicSetLtFoll[ i ] = picY</w:t>
        </w:r>
        <w:r>
          <w:rPr>
            <w:sz w:val="20"/>
            <w:szCs w:val="20"/>
            <w:lang w:eastAsia="ko-KR"/>
          </w:rPr>
          <w:br/>
        </w:r>
        <w:r>
          <w:rPr>
            <w:sz w:val="20"/>
            <w:szCs w:val="20"/>
            <w:lang w:eastAsia="ko-KR"/>
          </w:rPr>
          <w:tab/>
          <w:t xml:space="preserve">else </w:t>
        </w:r>
        <w:r>
          <w:rPr>
            <w:sz w:val="20"/>
            <w:szCs w:val="20"/>
            <w:lang w:eastAsia="ko-KR"/>
          </w:rPr>
          <w:br/>
        </w:r>
        <w:r>
          <w:rPr>
            <w:sz w:val="20"/>
            <w:szCs w:val="20"/>
            <w:lang w:eastAsia="ko-KR"/>
          </w:rPr>
          <w:tab/>
        </w:r>
        <w:r>
          <w:rPr>
            <w:sz w:val="20"/>
            <w:szCs w:val="20"/>
            <w:lang w:eastAsia="ko-KR"/>
          </w:rPr>
          <w:tab/>
          <w:t>RefPicSetLtFoll[ i ] = "no reference picture"</w:t>
        </w:r>
      </w:ins>
      <w:r>
        <w:rPr>
          <w:sz w:val="20"/>
          <w:szCs w:val="20"/>
          <w:lang w:eastAsia="ko-KR"/>
        </w:rPr>
        <w:br/>
        <w:t>}</w:t>
      </w:r>
    </w:p>
    <w:p w:rsidR="005D7E48" w:rsidRDefault="002971B7" w:rsidP="005D7E48">
      <w:pPr>
        <w:pStyle w:val="Equation"/>
        <w:numPr>
          <w:ins w:id="621" w:author="JCTVC-F275" w:date="2012-02-04T00:31:00Z"/>
        </w:numPr>
        <w:tabs>
          <w:tab w:val="clear" w:pos="794"/>
          <w:tab w:val="clear" w:pos="1588"/>
          <w:tab w:val="clear" w:pos="4849"/>
          <w:tab w:val="left" w:pos="720"/>
          <w:tab w:val="left" w:pos="1080"/>
          <w:tab w:val="left" w:pos="1440"/>
          <w:tab w:val="center" w:pos="1980"/>
        </w:tabs>
        <w:spacing w:before="0" w:after="0"/>
        <w:ind w:left="720"/>
        <w:rPr>
          <w:sz w:val="20"/>
          <w:szCs w:val="20"/>
          <w:lang w:eastAsia="ko-KR"/>
        </w:rPr>
        <w:pPrChange w:id="622" w:author="JCTVC-F275" w:date="2012-02-04T00:29:00Z">
          <w:pPr>
            <w:pStyle w:val="Equation"/>
            <w:tabs>
              <w:tab w:val="clear" w:pos="794"/>
              <w:tab w:val="clear" w:pos="1588"/>
              <w:tab w:val="clear" w:pos="4849"/>
              <w:tab w:val="left" w:pos="720"/>
              <w:tab w:val="left" w:pos="1080"/>
              <w:tab w:val="left" w:pos="1440"/>
              <w:tab w:val="center" w:pos="1980"/>
            </w:tabs>
            <w:ind w:left="720"/>
          </w:pPr>
        </w:pPrChange>
      </w:pPr>
      <w:ins w:id="623" w:author="JCTVC-F275" w:date="2012-02-04T00:31:00Z">
        <w:r>
          <w:rPr>
            <w:sz w:val="20"/>
            <w:szCs w:val="20"/>
            <w:lang w:eastAsia="ko-KR"/>
          </w:rPr>
          <w:t>}</w:t>
        </w:r>
      </w:ins>
    </w:p>
    <w:p w:rsidR="002971B7" w:rsidRDefault="002971B7" w:rsidP="002971B7">
      <w:pPr>
        <w:numPr>
          <w:ilvl w:val="0"/>
          <w:numId w:val="27"/>
          <w:numberingChange w:id="624" w:author="Sachin Deshpande" w:date="2012-02-05T10:32:00Z" w:original="%1:2:0:."/>
        </w:numPr>
        <w:textAlignment w:val="auto"/>
        <w:rPr>
          <w:lang w:eastAsia="ko-KR"/>
        </w:rPr>
      </w:pPr>
      <w:r>
        <w:rPr>
          <w:lang w:eastAsia="ko-KR"/>
        </w:rPr>
        <w:t>All reference pictures included in RefPicSetLtCurr and RefPicSetLtFoll are marked as "used for long-term reference"</w:t>
      </w:r>
    </w:p>
    <w:p w:rsidR="002971B7" w:rsidRDefault="002971B7" w:rsidP="002971B7">
      <w:pPr>
        <w:numPr>
          <w:ilvl w:val="0"/>
          <w:numId w:val="27"/>
          <w:numberingChange w:id="625" w:author="Sachin Deshpande" w:date="2012-02-05T10:32:00Z" w:original="%1:3:0:."/>
        </w:numPr>
        <w:textAlignment w:val="auto"/>
        <w:rPr>
          <w:lang w:eastAsia="ko-KR"/>
        </w:rPr>
      </w:pPr>
      <w:r>
        <w:rPr>
          <w:lang w:eastAsia="ko-KR"/>
        </w:rPr>
        <w:t>The following applies:</w:t>
      </w:r>
    </w:p>
    <w:p w:rsidR="002971B7" w:rsidRDefault="002971B7" w:rsidP="002971B7">
      <w:pPr>
        <w:pStyle w:val="Equation"/>
        <w:tabs>
          <w:tab w:val="clear" w:pos="794"/>
          <w:tab w:val="clear" w:pos="1588"/>
          <w:tab w:val="left" w:pos="720"/>
          <w:tab w:val="left" w:pos="1080"/>
          <w:tab w:val="left" w:pos="1440"/>
          <w:tab w:val="center" w:pos="1980"/>
        </w:tabs>
        <w:overflowPunct/>
        <w:ind w:left="720"/>
        <w:rPr>
          <w:sz w:val="20"/>
          <w:szCs w:val="20"/>
          <w:lang w:eastAsia="ko-KR"/>
        </w:rPr>
      </w:pPr>
      <w:proofErr w:type="gramStart"/>
      <w:r>
        <w:rPr>
          <w:sz w:val="20"/>
          <w:szCs w:val="20"/>
          <w:lang w:eastAsia="ko-KR"/>
        </w:rPr>
        <w:t>for</w:t>
      </w:r>
      <w:proofErr w:type="gramEnd"/>
      <w:r>
        <w:rPr>
          <w:sz w:val="20"/>
          <w:szCs w:val="20"/>
          <w:lang w:eastAsia="ko-KR"/>
        </w:rPr>
        <w:t>( i = 0; i &lt; NumPocStCurr0; i++ ) {</w:t>
      </w:r>
      <w:r>
        <w:rPr>
          <w:sz w:val="20"/>
          <w:szCs w:val="20"/>
          <w:lang w:eastAsia="ko-KR"/>
        </w:rPr>
        <w:br/>
      </w:r>
      <w:r>
        <w:rPr>
          <w:sz w:val="20"/>
          <w:szCs w:val="20"/>
          <w:lang w:eastAsia="ko-KR"/>
        </w:rPr>
        <w:tab/>
        <w:t>if( there is a short-term reference picture picX in the DPB</w:t>
      </w:r>
      <w:r>
        <w:rPr>
          <w:sz w:val="20"/>
          <w:szCs w:val="20"/>
          <w:lang w:eastAsia="ko-KR"/>
        </w:rPr>
        <w:br/>
      </w:r>
      <w:r>
        <w:rPr>
          <w:sz w:val="20"/>
          <w:szCs w:val="20"/>
          <w:lang w:eastAsia="ko-KR"/>
        </w:rPr>
        <w:tab/>
      </w:r>
      <w:r>
        <w:rPr>
          <w:sz w:val="20"/>
          <w:szCs w:val="20"/>
          <w:lang w:eastAsia="ko-KR"/>
        </w:rPr>
        <w:tab/>
      </w:r>
      <w:r>
        <w:rPr>
          <w:sz w:val="20"/>
          <w:szCs w:val="20"/>
          <w:lang w:eastAsia="ko-KR"/>
        </w:rPr>
        <w:tab/>
        <w:t xml:space="preserve">           with PicOrderCntVal equal to PocStCurr0[ i ])</w:t>
      </w:r>
      <w:r>
        <w:rPr>
          <w:sz w:val="20"/>
          <w:szCs w:val="20"/>
          <w:lang w:eastAsia="ko-KR"/>
        </w:rPr>
        <w:br/>
      </w:r>
      <w:r>
        <w:rPr>
          <w:sz w:val="20"/>
          <w:szCs w:val="20"/>
          <w:lang w:eastAsia="ko-KR"/>
        </w:rPr>
        <w:tab/>
      </w:r>
      <w:r>
        <w:rPr>
          <w:sz w:val="20"/>
          <w:szCs w:val="20"/>
          <w:lang w:eastAsia="ko-KR"/>
        </w:rPr>
        <w:tab/>
      </w:r>
      <w:r>
        <w:rPr>
          <w:sz w:val="20"/>
          <w:szCs w:val="20"/>
          <w:lang w:eastAsia="ko-KR"/>
        </w:rPr>
        <w:tab/>
        <w:t>RefPicSetStCurr0[ i ] = picX</w:t>
      </w:r>
      <w:r>
        <w:rPr>
          <w:sz w:val="20"/>
          <w:szCs w:val="20"/>
          <w:lang w:eastAsia="ko-KR"/>
        </w:rPr>
        <w:br/>
      </w:r>
      <w:r>
        <w:rPr>
          <w:sz w:val="20"/>
          <w:szCs w:val="20"/>
          <w:lang w:eastAsia="ko-KR"/>
        </w:rPr>
        <w:tab/>
        <w:t>else</w:t>
      </w:r>
      <w:r>
        <w:rPr>
          <w:sz w:val="20"/>
          <w:szCs w:val="20"/>
          <w:lang w:eastAsia="ko-KR"/>
        </w:rPr>
        <w:br/>
      </w:r>
      <w:r>
        <w:rPr>
          <w:sz w:val="20"/>
          <w:szCs w:val="20"/>
          <w:lang w:eastAsia="ko-KR"/>
        </w:rPr>
        <w:tab/>
      </w:r>
      <w:r>
        <w:rPr>
          <w:sz w:val="20"/>
          <w:szCs w:val="20"/>
          <w:lang w:eastAsia="ko-KR"/>
        </w:rPr>
        <w:tab/>
        <w:t>RefPicSetStCurr0[ i ] = "no reference picture"</w:t>
      </w:r>
      <w:r>
        <w:rPr>
          <w:sz w:val="20"/>
          <w:szCs w:val="20"/>
          <w:lang w:eastAsia="ko-KR"/>
        </w:rPr>
        <w:br/>
        <w:t>}</w:t>
      </w:r>
    </w:p>
    <w:p w:rsidR="002971B7" w:rsidRDefault="002971B7" w:rsidP="002971B7">
      <w:pPr>
        <w:pStyle w:val="Equation"/>
        <w:tabs>
          <w:tab w:val="clear" w:pos="794"/>
          <w:tab w:val="clear" w:pos="1588"/>
          <w:tab w:val="clear" w:pos="4849"/>
          <w:tab w:val="left" w:pos="720"/>
          <w:tab w:val="left" w:pos="1080"/>
          <w:tab w:val="left" w:pos="1440"/>
          <w:tab w:val="center" w:pos="1980"/>
        </w:tabs>
        <w:ind w:left="720"/>
        <w:rPr>
          <w:sz w:val="20"/>
          <w:szCs w:val="20"/>
          <w:lang w:eastAsia="ko-KR"/>
        </w:rPr>
      </w:pPr>
      <w:proofErr w:type="gramStart"/>
      <w:r>
        <w:rPr>
          <w:sz w:val="20"/>
          <w:szCs w:val="20"/>
          <w:lang w:eastAsia="ko-KR"/>
        </w:rPr>
        <w:t>for</w:t>
      </w:r>
      <w:proofErr w:type="gramEnd"/>
      <w:r>
        <w:rPr>
          <w:sz w:val="20"/>
          <w:szCs w:val="20"/>
          <w:lang w:eastAsia="ko-KR"/>
        </w:rPr>
        <w:t>( i = 0; i &lt; NumPocStCurr1; i++ ) {</w:t>
      </w:r>
      <w:r>
        <w:rPr>
          <w:sz w:val="20"/>
          <w:szCs w:val="20"/>
          <w:lang w:eastAsia="ko-KR"/>
        </w:rPr>
        <w:br/>
      </w:r>
      <w:r>
        <w:rPr>
          <w:sz w:val="20"/>
          <w:szCs w:val="20"/>
          <w:lang w:eastAsia="ko-KR"/>
        </w:rPr>
        <w:tab/>
        <w:t>if( there is a short-term reference picture picX in the DPB</w:t>
      </w:r>
      <w:r>
        <w:rPr>
          <w:sz w:val="20"/>
          <w:szCs w:val="20"/>
          <w:lang w:eastAsia="ko-KR"/>
        </w:rPr>
        <w:br/>
      </w:r>
      <w:r>
        <w:rPr>
          <w:sz w:val="20"/>
          <w:szCs w:val="20"/>
          <w:lang w:eastAsia="ko-KR"/>
        </w:rPr>
        <w:tab/>
      </w:r>
      <w:r>
        <w:rPr>
          <w:sz w:val="20"/>
          <w:szCs w:val="20"/>
          <w:lang w:eastAsia="ko-KR"/>
        </w:rPr>
        <w:tab/>
      </w:r>
      <w:r>
        <w:rPr>
          <w:sz w:val="20"/>
          <w:szCs w:val="20"/>
          <w:lang w:eastAsia="ko-KR"/>
        </w:rPr>
        <w:tab/>
        <w:t xml:space="preserve">           with PicOrderCntVal equal to PocStCurr1[ i ])</w:t>
      </w:r>
      <w:r>
        <w:rPr>
          <w:sz w:val="20"/>
          <w:szCs w:val="20"/>
          <w:lang w:eastAsia="ko-KR"/>
        </w:rPr>
        <w:br/>
      </w:r>
      <w:r>
        <w:rPr>
          <w:sz w:val="20"/>
          <w:szCs w:val="20"/>
          <w:lang w:eastAsia="ko-KR"/>
        </w:rPr>
        <w:tab/>
      </w:r>
      <w:r>
        <w:rPr>
          <w:sz w:val="20"/>
          <w:szCs w:val="20"/>
          <w:lang w:eastAsia="ko-KR"/>
        </w:rPr>
        <w:tab/>
      </w:r>
      <w:r>
        <w:rPr>
          <w:sz w:val="20"/>
          <w:szCs w:val="20"/>
          <w:lang w:eastAsia="ko-KR"/>
        </w:rPr>
        <w:tab/>
        <w:t>RefPicSetStCurr1[ i ] = picX</w:t>
      </w:r>
      <w:r>
        <w:rPr>
          <w:sz w:val="20"/>
          <w:szCs w:val="20"/>
          <w:lang w:eastAsia="ko-KR"/>
        </w:rPr>
        <w:br/>
      </w:r>
      <w:r>
        <w:rPr>
          <w:sz w:val="20"/>
          <w:szCs w:val="20"/>
          <w:lang w:eastAsia="ko-KR"/>
        </w:rPr>
        <w:tab/>
        <w:t>else</w:t>
      </w:r>
      <w:r>
        <w:rPr>
          <w:sz w:val="20"/>
          <w:szCs w:val="20"/>
          <w:lang w:eastAsia="ko-KR"/>
        </w:rPr>
        <w:br/>
      </w:r>
      <w:r>
        <w:rPr>
          <w:sz w:val="20"/>
          <w:szCs w:val="20"/>
          <w:lang w:eastAsia="ko-KR"/>
        </w:rPr>
        <w:tab/>
      </w:r>
      <w:r>
        <w:rPr>
          <w:sz w:val="20"/>
          <w:szCs w:val="20"/>
          <w:lang w:eastAsia="ko-KR"/>
        </w:rPr>
        <w:tab/>
        <w:t>RefPicSetStCurr1[ i ] = "no reference picture"</w:t>
      </w:r>
      <w:r>
        <w:rPr>
          <w:sz w:val="20"/>
          <w:szCs w:val="20"/>
          <w:lang w:eastAsia="ko-KR"/>
        </w:rPr>
        <w:br/>
        <w:t xml:space="preserve">} </w:t>
      </w:r>
      <w:r>
        <w:rPr>
          <w:sz w:val="20"/>
          <w:szCs w:val="20"/>
          <w:lang w:eastAsia="ko-KR"/>
        </w:rPr>
        <w:tab/>
      </w:r>
      <w:r>
        <w:rPr>
          <w:sz w:val="20"/>
          <w:szCs w:val="20"/>
          <w:lang w:eastAsia="ko-KR"/>
        </w:rPr>
        <w:tab/>
      </w:r>
      <w:r>
        <w:rPr>
          <w:sz w:val="20"/>
          <w:szCs w:val="20"/>
          <w:lang w:eastAsia="ko-KR"/>
        </w:rPr>
        <w:tab/>
      </w:r>
      <w:r>
        <w:rPr>
          <w:sz w:val="20"/>
          <w:szCs w:val="20"/>
        </w:rPr>
        <w:tab/>
      </w:r>
      <w:r w:rsidRPr="00210652">
        <w:rPr>
          <w:sz w:val="20"/>
        </w:rPr>
        <w:t>(</w:t>
      </w:r>
      <w:r w:rsidR="005D7E48" w:rsidRPr="00210652">
        <w:rPr>
          <w:sz w:val="20"/>
        </w:rPr>
        <w:fldChar w:fldCharType="begin" w:fldLock="1"/>
      </w:r>
      <w:r w:rsidRPr="00210652">
        <w:rPr>
          <w:sz w:val="20"/>
        </w:rPr>
        <w:instrText xml:space="preserve"> STYLEREF 1 \s </w:instrText>
      </w:r>
      <w:r w:rsidR="005D7E48" w:rsidRPr="00210652">
        <w:rPr>
          <w:sz w:val="20"/>
        </w:rPr>
        <w:fldChar w:fldCharType="separate"/>
      </w:r>
      <w:r w:rsidRPr="00210652">
        <w:rPr>
          <w:noProof/>
          <w:sz w:val="20"/>
        </w:rPr>
        <w:t>8</w:t>
      </w:r>
      <w:r w:rsidR="005D7E48" w:rsidRPr="00210652">
        <w:rPr>
          <w:sz w:val="20"/>
        </w:rPr>
        <w:fldChar w:fldCharType="end"/>
      </w:r>
      <w:r w:rsidRPr="00210652">
        <w:rPr>
          <w:sz w:val="20"/>
        </w:rPr>
        <w:noBreakHyphen/>
      </w:r>
      <w:r w:rsidR="005D7E48" w:rsidRPr="00210652">
        <w:rPr>
          <w:sz w:val="20"/>
        </w:rPr>
        <w:fldChar w:fldCharType="begin" w:fldLock="1"/>
      </w:r>
      <w:r w:rsidRPr="00210652">
        <w:rPr>
          <w:sz w:val="20"/>
        </w:rPr>
        <w:instrText xml:space="preserve"> SEQ Equation \* ARABIC \s 1 </w:instrText>
      </w:r>
      <w:r w:rsidR="005D7E48" w:rsidRPr="00210652">
        <w:rPr>
          <w:sz w:val="20"/>
        </w:rPr>
        <w:fldChar w:fldCharType="separate"/>
      </w:r>
      <w:r w:rsidRPr="00210652">
        <w:rPr>
          <w:noProof/>
          <w:sz w:val="20"/>
        </w:rPr>
        <w:t>9</w:t>
      </w:r>
      <w:r w:rsidR="005D7E48" w:rsidRPr="00210652">
        <w:rPr>
          <w:sz w:val="20"/>
        </w:rPr>
        <w:fldChar w:fldCharType="end"/>
      </w:r>
      <w:r w:rsidRPr="00210652">
        <w:rPr>
          <w:sz w:val="20"/>
        </w:rPr>
        <w:t>)</w:t>
      </w:r>
    </w:p>
    <w:p w:rsidR="002971B7" w:rsidRDefault="002971B7" w:rsidP="002971B7">
      <w:pPr>
        <w:pStyle w:val="Equation"/>
        <w:tabs>
          <w:tab w:val="clear" w:pos="794"/>
          <w:tab w:val="clear" w:pos="1588"/>
          <w:tab w:val="clear" w:pos="4849"/>
          <w:tab w:val="left" w:pos="720"/>
          <w:tab w:val="left" w:pos="1080"/>
          <w:tab w:val="left" w:pos="1440"/>
          <w:tab w:val="center" w:pos="1980"/>
        </w:tabs>
        <w:ind w:left="720"/>
        <w:rPr>
          <w:sz w:val="20"/>
          <w:szCs w:val="20"/>
          <w:lang w:eastAsia="ko-KR"/>
        </w:rPr>
      </w:pPr>
      <w:proofErr w:type="gramStart"/>
      <w:r>
        <w:rPr>
          <w:sz w:val="20"/>
          <w:szCs w:val="20"/>
          <w:lang w:eastAsia="ko-KR"/>
        </w:rPr>
        <w:t>for</w:t>
      </w:r>
      <w:proofErr w:type="gramEnd"/>
      <w:r>
        <w:rPr>
          <w:sz w:val="20"/>
          <w:szCs w:val="20"/>
          <w:lang w:eastAsia="ko-KR"/>
        </w:rPr>
        <w:t>( i = 0; i &lt; NumPocStFoll; i++ ) {</w:t>
      </w:r>
      <w:r>
        <w:rPr>
          <w:sz w:val="20"/>
          <w:szCs w:val="20"/>
          <w:lang w:eastAsia="ko-KR"/>
        </w:rPr>
        <w:br/>
      </w:r>
      <w:r>
        <w:rPr>
          <w:sz w:val="20"/>
          <w:szCs w:val="20"/>
          <w:lang w:eastAsia="ko-KR"/>
        </w:rPr>
        <w:tab/>
        <w:t>if( there is a short-term reference picture picX in the DPB</w:t>
      </w:r>
      <w:r>
        <w:rPr>
          <w:sz w:val="20"/>
          <w:szCs w:val="20"/>
          <w:lang w:eastAsia="ko-KR"/>
        </w:rPr>
        <w:br/>
      </w:r>
      <w:r>
        <w:rPr>
          <w:sz w:val="20"/>
          <w:szCs w:val="20"/>
          <w:lang w:eastAsia="ko-KR"/>
        </w:rPr>
        <w:tab/>
      </w:r>
      <w:r>
        <w:rPr>
          <w:sz w:val="20"/>
          <w:szCs w:val="20"/>
          <w:lang w:eastAsia="ko-KR"/>
        </w:rPr>
        <w:tab/>
      </w:r>
      <w:r>
        <w:rPr>
          <w:sz w:val="20"/>
          <w:szCs w:val="20"/>
          <w:lang w:eastAsia="ko-KR"/>
        </w:rPr>
        <w:tab/>
        <w:t xml:space="preserve">           with PicOrderCntVal equal to PocStFoll[ i ])</w:t>
      </w:r>
      <w:r>
        <w:rPr>
          <w:sz w:val="20"/>
          <w:szCs w:val="20"/>
          <w:lang w:eastAsia="ko-KR"/>
        </w:rPr>
        <w:br/>
      </w:r>
      <w:r>
        <w:rPr>
          <w:sz w:val="20"/>
          <w:szCs w:val="20"/>
          <w:lang w:eastAsia="ko-KR"/>
        </w:rPr>
        <w:tab/>
      </w:r>
      <w:r>
        <w:rPr>
          <w:sz w:val="20"/>
          <w:szCs w:val="20"/>
          <w:lang w:eastAsia="ko-KR"/>
        </w:rPr>
        <w:tab/>
      </w:r>
      <w:r>
        <w:rPr>
          <w:sz w:val="20"/>
          <w:szCs w:val="20"/>
          <w:lang w:eastAsia="ko-KR"/>
        </w:rPr>
        <w:tab/>
        <w:t>RefPicSetStFoll[ i ] = picX</w:t>
      </w:r>
      <w:r>
        <w:rPr>
          <w:sz w:val="20"/>
          <w:szCs w:val="20"/>
          <w:lang w:eastAsia="ko-KR"/>
        </w:rPr>
        <w:br/>
      </w:r>
      <w:r>
        <w:rPr>
          <w:sz w:val="20"/>
          <w:szCs w:val="20"/>
          <w:lang w:eastAsia="ko-KR"/>
        </w:rPr>
        <w:tab/>
        <w:t>else</w:t>
      </w:r>
      <w:r>
        <w:rPr>
          <w:sz w:val="20"/>
          <w:szCs w:val="20"/>
          <w:lang w:eastAsia="ko-KR"/>
        </w:rPr>
        <w:br/>
      </w:r>
      <w:r>
        <w:rPr>
          <w:sz w:val="20"/>
          <w:szCs w:val="20"/>
          <w:lang w:eastAsia="ko-KR"/>
        </w:rPr>
        <w:tab/>
      </w:r>
      <w:r>
        <w:rPr>
          <w:sz w:val="20"/>
          <w:szCs w:val="20"/>
          <w:lang w:eastAsia="ko-KR"/>
        </w:rPr>
        <w:tab/>
        <w:t>RefPicSetStFoll[ i ] = "no reference picture"</w:t>
      </w:r>
      <w:r>
        <w:rPr>
          <w:sz w:val="20"/>
          <w:szCs w:val="20"/>
          <w:lang w:eastAsia="ko-KR"/>
        </w:rPr>
        <w:br/>
        <w:t>}</w:t>
      </w:r>
    </w:p>
    <w:p w:rsidR="002971B7" w:rsidRDefault="002971B7" w:rsidP="002971B7">
      <w:pPr>
        <w:numPr>
          <w:ilvl w:val="0"/>
          <w:numId w:val="27"/>
          <w:numberingChange w:id="626" w:author="Sachin Deshpande" w:date="2012-02-05T10:32:00Z" w:original="%1:4:0:."/>
        </w:numPr>
        <w:textAlignment w:val="auto"/>
        <w:rPr>
          <w:lang w:eastAsia="ko-KR"/>
        </w:rPr>
      </w:pPr>
      <w:r>
        <w:rPr>
          <w:lang w:eastAsia="ko-KR"/>
        </w:rPr>
        <w:t>All reference pictures included in RefPicSetStCurr0, RefPicSetStCurr1 and RefPicSetStFoll are marked as "used for short-term reference".</w:t>
      </w:r>
    </w:p>
    <w:p w:rsidR="002971B7" w:rsidRDefault="002971B7" w:rsidP="002971B7">
      <w:pPr>
        <w:numPr>
          <w:ilvl w:val="0"/>
          <w:numId w:val="27"/>
          <w:numberingChange w:id="627" w:author="Sachin Deshpande" w:date="2012-02-05T10:32:00Z" w:original="%1:5:0:."/>
        </w:numPr>
        <w:textAlignment w:val="auto"/>
        <w:rPr>
          <w:lang w:eastAsia="ko-KR"/>
        </w:rPr>
      </w:pPr>
      <w:r>
        <w:rPr>
          <w:bCs/>
        </w:rPr>
        <w:t>All</w:t>
      </w:r>
      <w:r>
        <w:t xml:space="preserve"> reference pictures </w:t>
      </w:r>
      <w:r>
        <w:rPr>
          <w:lang w:eastAsia="ko-KR"/>
        </w:rPr>
        <w:t xml:space="preserve">in the decoded picture </w:t>
      </w:r>
      <w:proofErr w:type="gramStart"/>
      <w:r>
        <w:rPr>
          <w:lang w:eastAsia="ko-KR"/>
        </w:rPr>
        <w:t xml:space="preserve">buffer </w:t>
      </w:r>
      <w:r>
        <w:t>that are</w:t>
      </w:r>
      <w:proofErr w:type="gramEnd"/>
      <w:r>
        <w:t xml:space="preserve"> not included in </w:t>
      </w:r>
      <w:r>
        <w:rPr>
          <w:lang w:eastAsia="ko-KR"/>
        </w:rPr>
        <w:t>RefPicSetLtCurr, RefPicSetLtFoll, RefPicSetStCurr0, RefPicSetStCurr1 or RefPicSetStFoll are</w:t>
      </w:r>
      <w:r>
        <w:t xml:space="preserve"> marked as "unused for reference".</w:t>
      </w:r>
    </w:p>
    <w:p w:rsidR="002971B7" w:rsidRDefault="002971B7" w:rsidP="002971B7">
      <w:pPr>
        <w:pStyle w:val="Note1"/>
        <w:ind w:left="900"/>
      </w:pPr>
      <w:r>
        <w:t xml:space="preserve">NOTE 4 – There may be one or more reference pictures that are included in the reference picture set but that are not present in the decoded picture buffer. Entries in RefPicSetStFoll or RefPicSetLtFoll equal to "no reference picture" should be ignored. An unintentional picture loss should be inferred for each entry in RefPicSetStCurr0, RefPicSetStCurr1 and </w:t>
      </w:r>
      <w:r>
        <w:rPr>
          <w:sz w:val="20"/>
          <w:szCs w:val="20"/>
        </w:rPr>
        <w:t>RefPicSetLtCurr</w:t>
      </w:r>
      <w:r>
        <w:t xml:space="preserve"> equal to "no reference picture".</w:t>
      </w:r>
    </w:p>
    <w:p w:rsidR="002971B7" w:rsidRDefault="002971B7" w:rsidP="002971B7">
      <w:pPr>
        <w:rPr>
          <w:lang w:eastAsia="ko-KR"/>
        </w:rPr>
      </w:pPr>
      <w:r>
        <w:rPr>
          <w:lang w:eastAsia="ko-KR"/>
        </w:rPr>
        <w:t>The reference picture set is restricted as follows:</w:t>
      </w:r>
    </w:p>
    <w:p w:rsidR="002971B7" w:rsidRDefault="002971B7" w:rsidP="002971B7">
      <w:pPr>
        <w:pStyle w:val="MediumGrid1-Accent22"/>
        <w:numPr>
          <w:ilvl w:val="0"/>
          <w:numId w:val="26"/>
          <w:numberingChange w:id="628" w:author="Sachin Deshpande" w:date="2012-02-05T10:32:00Z" w:original="–"/>
        </w:numPr>
        <w:contextualSpacing/>
        <w:rPr>
          <w:lang w:eastAsia="ko-KR"/>
        </w:rPr>
      </w:pPr>
      <w:r>
        <w:rPr>
          <w:lang w:eastAsia="ko-KR"/>
        </w:rPr>
        <w:t>There shall be no reference picture with temporal_id greater than that of the current picture included in RefPicSetStCurr0, RefPicSetStCurr1 and RefPicSetLtCurr.</w:t>
      </w:r>
    </w:p>
    <w:p w:rsidR="002971B7" w:rsidRPr="00D76E6E" w:rsidRDefault="002971B7" w:rsidP="002971B7">
      <w:pPr>
        <w:numPr>
          <w:ilvl w:val="0"/>
          <w:numId w:val="26"/>
          <w:numberingChange w:id="629" w:author="Sachin Deshpande" w:date="2012-02-05T10:32:00Z" w:original="–"/>
        </w:numPr>
        <w:overflowPunct/>
        <w:autoSpaceDE/>
        <w:autoSpaceDN/>
        <w:adjustRightInd/>
        <w:spacing w:before="100" w:beforeAutospacing="1" w:after="100" w:afterAutospacing="1"/>
        <w:contextualSpacing/>
        <w:jc w:val="left"/>
        <w:textAlignment w:val="auto"/>
        <w:rPr>
          <w:rFonts w:eastAsia="Times New Roman"/>
          <w:lang w:eastAsia="ko-KR"/>
        </w:rPr>
      </w:pPr>
      <w:r w:rsidRPr="00D76E6E">
        <w:rPr>
          <w:rFonts w:eastAsia="Times New Roman"/>
          <w:color w:val="000000"/>
        </w:rPr>
        <w:t>There shall be no reference picture included in the reference picture set which precedes, in output order, any CRA picture that precedes the current picture both in decoding order and output order</w:t>
      </w:r>
      <w:r w:rsidRPr="00D76E6E">
        <w:rPr>
          <w:rFonts w:eastAsia="Times New Roman"/>
          <w:lang w:val="en-SG" w:eastAsia="ko-KR"/>
        </w:rPr>
        <w:t>.</w:t>
      </w:r>
    </w:p>
    <w:p w:rsidR="002971B7" w:rsidRPr="00D76E6E" w:rsidRDefault="002971B7" w:rsidP="002971B7">
      <w:pPr>
        <w:numPr>
          <w:ilvl w:val="0"/>
          <w:numId w:val="26"/>
          <w:numberingChange w:id="630" w:author="Sachin Deshpande" w:date="2012-02-05T10:32:00Z" w:original="–"/>
        </w:numPr>
        <w:overflowPunct/>
        <w:autoSpaceDE/>
        <w:autoSpaceDN/>
        <w:adjustRightInd/>
        <w:spacing w:before="100" w:beforeAutospacing="1" w:after="100" w:afterAutospacing="1"/>
        <w:contextualSpacing/>
        <w:jc w:val="left"/>
        <w:textAlignment w:val="auto"/>
        <w:rPr>
          <w:rFonts w:eastAsia="Times New Roman"/>
          <w:lang w:eastAsia="ko-KR"/>
        </w:rPr>
      </w:pPr>
      <w:r w:rsidRPr="00D76E6E">
        <w:rPr>
          <w:rFonts w:eastAsia="Times New Roman"/>
          <w:lang w:eastAsia="ko-KR"/>
        </w:rPr>
        <w:t xml:space="preserve">There shall be no entry in </w:t>
      </w:r>
      <w:r w:rsidRPr="00D76E6E">
        <w:rPr>
          <w:rFonts w:eastAsia="Times New Roman"/>
        </w:rPr>
        <w:t>RefPicSetStCurr0, RefPicSetStCurr1 or RefPicSetLtCurr</w:t>
      </w:r>
      <w:r w:rsidRPr="00D76E6E">
        <w:rPr>
          <w:rFonts w:eastAsia="Times New Roman"/>
          <w:lang w:eastAsia="ko-KR"/>
        </w:rPr>
        <w:t xml:space="preserve"> equal to </w:t>
      </w:r>
      <w:r w:rsidRPr="00D76E6E">
        <w:rPr>
          <w:rFonts w:eastAsia="Times New Roman"/>
        </w:rPr>
        <w:t>"no reference picture".</w:t>
      </w:r>
    </w:p>
    <w:p w:rsidR="002971B7" w:rsidRDefault="002971B7" w:rsidP="002971B7">
      <w:pPr>
        <w:pStyle w:val="Note1"/>
        <w:ind w:left="390"/>
      </w:pPr>
      <w:r>
        <w:t xml:space="preserve">NOTE 5 – A </w:t>
      </w:r>
      <w:r>
        <w:rPr>
          <w:lang w:eastAsia="ko-KR"/>
        </w:rPr>
        <w:t xml:space="preserve">reference picture </w:t>
      </w:r>
      <w:proofErr w:type="gramStart"/>
      <w:r>
        <w:rPr>
          <w:lang w:eastAsia="ko-KR"/>
        </w:rPr>
        <w:t>can not</w:t>
      </w:r>
      <w:proofErr w:type="gramEnd"/>
      <w:r>
        <w:rPr>
          <w:lang w:eastAsia="ko-KR"/>
        </w:rPr>
        <w:t xml:space="preserve"> be included in more than one of the five reference picture set lists</w:t>
      </w:r>
      <w:r>
        <w:t>.</w:t>
      </w:r>
    </w:p>
    <w:p w:rsidR="002971B7" w:rsidRPr="00210652" w:rsidRDefault="002971B7" w:rsidP="002971B7">
      <w:pPr>
        <w:pStyle w:val="Heading3"/>
        <w:numPr>
          <w:numberingChange w:id="631" w:author="Sachin Deshpande" w:date="2012-02-05T10:32:00Z" w:original="%1:0:0:.%2:1:0:.%3:4:0:"/>
        </w:numPr>
      </w:pPr>
      <w:bookmarkStart w:id="632" w:name="_Hlt22617966"/>
      <w:bookmarkStart w:id="633" w:name="_Ref19430357"/>
      <w:bookmarkStart w:id="634" w:name="_Toc20134311"/>
      <w:bookmarkStart w:id="635" w:name="_Ref24633285"/>
      <w:bookmarkStart w:id="636" w:name="_Ref26851174"/>
      <w:bookmarkStart w:id="637" w:name="_Ref32617174"/>
      <w:bookmarkStart w:id="638" w:name="_Ref36860719"/>
      <w:bookmarkStart w:id="639" w:name="_Toc77680452"/>
      <w:bookmarkStart w:id="640" w:name="_Toc118289080"/>
      <w:bookmarkStart w:id="641" w:name="_Toc226456613"/>
      <w:bookmarkStart w:id="642" w:name="_Toc248045289"/>
      <w:bookmarkStart w:id="643" w:name="_Toc287363803"/>
      <w:bookmarkStart w:id="644" w:name="_Toc311217234"/>
      <w:bookmarkStart w:id="645" w:name="_Toc16578991"/>
      <w:bookmarkEnd w:id="632"/>
      <w:r w:rsidRPr="00210652">
        <w:t xml:space="preserve">Decoding process for </w:t>
      </w:r>
      <w:bookmarkEnd w:id="633"/>
      <w:bookmarkEnd w:id="634"/>
      <w:bookmarkEnd w:id="635"/>
      <w:r w:rsidRPr="00210652">
        <w:t xml:space="preserve">reference picture lists </w:t>
      </w:r>
      <w:bookmarkEnd w:id="636"/>
      <w:bookmarkEnd w:id="637"/>
      <w:r w:rsidRPr="00210652">
        <w:t>construction</w:t>
      </w:r>
      <w:bookmarkEnd w:id="638"/>
      <w:bookmarkEnd w:id="639"/>
      <w:bookmarkEnd w:id="640"/>
      <w:bookmarkEnd w:id="641"/>
      <w:bookmarkEnd w:id="642"/>
      <w:bookmarkEnd w:id="643"/>
      <w:bookmarkEnd w:id="644"/>
    </w:p>
    <w:p w:rsidR="002971B7" w:rsidRPr="00210652" w:rsidRDefault="002971B7" w:rsidP="002971B7">
      <w:pPr>
        <w:keepNext/>
        <w:keepLines/>
      </w:pPr>
      <w:r w:rsidRPr="00210652">
        <w:t>This process is invoked at the beginning of the decoding process for each P, SP, or B slice.</w:t>
      </w:r>
    </w:p>
    <w:p w:rsidR="002971B7" w:rsidRPr="00EB2C41" w:rsidRDefault="002971B7" w:rsidP="002971B7">
      <w:pPr>
        <w:keepNext/>
        <w:keepLines/>
      </w:pPr>
      <w:r w:rsidRPr="00EB2C41">
        <w:t>Decoded reference pictures are marked as "used for short-term reference" or "used for long-term reference" as specified by the bitstream and specified in subclause </w:t>
      </w:r>
      <w:r w:rsidR="005D7E48" w:rsidRPr="00EB2C41">
        <w:fldChar w:fldCharType="begin" w:fldLock="1"/>
      </w:r>
      <w:r w:rsidRPr="00EB2C41">
        <w:instrText xml:space="preserve"> REF _Ref31080465 \r \h </w:instrText>
      </w:r>
      <w:r w:rsidR="005D7E48" w:rsidRPr="00EB2C41">
        <w:fldChar w:fldCharType="separate"/>
      </w:r>
      <w:r w:rsidRPr="00EB2C41">
        <w:t>8.2.2.4</w:t>
      </w:r>
      <w:r w:rsidR="005D7E48" w:rsidRPr="00EB2C41">
        <w:fldChar w:fldCharType="end"/>
      </w:r>
      <w:r w:rsidRPr="00EB2C41">
        <w:t>. Short-term reference pictures are identified by the value of frame_num. Long-term reference pictures are assigned a long-term picture index as specified by the bitstream and specified in subclause </w:t>
      </w:r>
      <w:r w:rsidR="005D7E48" w:rsidRPr="00EB2C41">
        <w:fldChar w:fldCharType="begin" w:fldLock="1"/>
      </w:r>
      <w:r w:rsidRPr="00EB2C41">
        <w:instrText xml:space="preserve"> REF _Ref31080465 \r \h </w:instrText>
      </w:r>
      <w:r w:rsidR="005D7E48" w:rsidRPr="00EB2C41">
        <w:fldChar w:fldCharType="separate"/>
      </w:r>
      <w:r w:rsidRPr="00EB2C41">
        <w:t>8.2.2.4</w:t>
      </w:r>
      <w:r w:rsidR="005D7E48" w:rsidRPr="00EB2C41">
        <w:fldChar w:fldCharType="end"/>
      </w:r>
      <w:r w:rsidRPr="00EB2C41">
        <w:t>.</w:t>
      </w:r>
    </w:p>
    <w:p w:rsidR="002971B7" w:rsidRPr="00EB2C41" w:rsidRDefault="002971B7">
      <w:pPr>
        <w:keepNext/>
      </w:pPr>
      <w:r w:rsidRPr="00EB2C41">
        <w:t>Subclause </w:t>
      </w:r>
      <w:r w:rsidR="005D7E48" w:rsidRPr="00EB2C41">
        <w:fldChar w:fldCharType="begin" w:fldLock="1"/>
      </w:r>
      <w:r w:rsidRPr="00EB2C41">
        <w:instrText xml:space="preserve"> REF _Ref26832915 \r \h </w:instrText>
      </w:r>
      <w:r w:rsidR="005D7E48" w:rsidRPr="00EB2C41">
        <w:fldChar w:fldCharType="separate"/>
      </w:r>
      <w:r w:rsidRPr="00EB2C41">
        <w:t>8.2.2.1</w:t>
      </w:r>
      <w:r w:rsidR="005D7E48" w:rsidRPr="00EB2C41">
        <w:fldChar w:fldCharType="end"/>
      </w:r>
      <w:r w:rsidRPr="00EB2C41">
        <w:t xml:space="preserve"> is invoked to specify</w:t>
      </w:r>
    </w:p>
    <w:p w:rsidR="002971B7" w:rsidRPr="00EB2C41" w:rsidRDefault="002971B7" w:rsidP="002971B7">
      <w:pPr>
        <w:tabs>
          <w:tab w:val="clear" w:pos="794"/>
          <w:tab w:val="left" w:pos="300"/>
        </w:tabs>
        <w:ind w:left="300" w:hanging="300"/>
      </w:pPr>
      <w:r w:rsidRPr="00EB2C41">
        <w:t>–</w:t>
      </w:r>
      <w:r w:rsidRPr="00EB2C41">
        <w:tab/>
      </w:r>
      <w:proofErr w:type="gramStart"/>
      <w:r w:rsidRPr="00EB2C41">
        <w:t>the</w:t>
      </w:r>
      <w:proofErr w:type="gramEnd"/>
      <w:r w:rsidRPr="00EB2C41">
        <w:t xml:space="preserve"> assignment of variables FrameNum, FrameNumWrap, and PicNum to each of the short-term reference pictures, and</w:t>
      </w:r>
    </w:p>
    <w:p w:rsidR="002971B7" w:rsidRPr="00210652" w:rsidRDefault="002971B7" w:rsidP="002971B7">
      <w:pPr>
        <w:tabs>
          <w:tab w:val="clear" w:pos="794"/>
          <w:tab w:val="left" w:pos="300"/>
        </w:tabs>
        <w:ind w:left="300" w:hanging="300"/>
      </w:pPr>
      <w:r w:rsidRPr="00210652">
        <w:t>–</w:t>
      </w:r>
      <w:r w:rsidRPr="00210652">
        <w:tab/>
      </w:r>
      <w:proofErr w:type="gramStart"/>
      <w:r w:rsidRPr="00210652">
        <w:t>the</w:t>
      </w:r>
      <w:proofErr w:type="gramEnd"/>
      <w:r w:rsidRPr="00210652">
        <w:t xml:space="preserve"> assignment of variable LongTermPicNum to each of the long-term reference pictures.</w:t>
      </w:r>
    </w:p>
    <w:p w:rsidR="002971B7" w:rsidRPr="00210652" w:rsidRDefault="002971B7">
      <w:r w:rsidRPr="00210652">
        <w:t>Reference pictures are addressed through reference indices as specified in subclause </w:t>
      </w:r>
      <w:r w:rsidR="005D7E48">
        <w:fldChar w:fldCharType="begin" w:fldLock="1"/>
      </w:r>
      <w:r w:rsidR="00882791">
        <w:instrText xml:space="preserve"> REF _Ref31083043 \r \h </w:instrText>
      </w:r>
      <w:r w:rsidR="005D7E48">
        <w:fldChar w:fldCharType="separate"/>
      </w:r>
      <w:r w:rsidRPr="00210652">
        <w:rPr>
          <w:b/>
          <w:bCs/>
        </w:rPr>
        <w:t xml:space="preserve">Error! </w:t>
      </w:r>
      <w:proofErr w:type="gramStart"/>
      <w:r w:rsidRPr="00210652">
        <w:rPr>
          <w:b/>
          <w:bCs/>
        </w:rPr>
        <w:t>Reference source not found.</w:t>
      </w:r>
      <w:r w:rsidR="005D7E48">
        <w:fldChar w:fldCharType="end"/>
      </w:r>
      <w:r w:rsidRPr="00210652">
        <w:t>.</w:t>
      </w:r>
      <w:proofErr w:type="gramEnd"/>
      <w:r w:rsidRPr="00210652">
        <w:t xml:space="preserve"> A reference index is an index into a reference picture list. When decoding a P or SP slice, there is a single reference picture list RefPicList0. When decoding a B slice, there is a second independent reference picture list RefPicList1 in addition to RefPicList0.</w:t>
      </w:r>
    </w:p>
    <w:p w:rsidR="002971B7" w:rsidRPr="00210652" w:rsidRDefault="002971B7">
      <w:r w:rsidRPr="00210652">
        <w:t>At the beginning of the decoding process for each slice, reference picture list RefPicList0, and for B slices RefPicList1, are derived as specified by the following ordered steps:</w:t>
      </w:r>
    </w:p>
    <w:p w:rsidR="002971B7" w:rsidRPr="00210652" w:rsidRDefault="002971B7" w:rsidP="002971B7">
      <w:pPr>
        <w:pStyle w:val="ListBullet"/>
        <w:numPr>
          <w:ilvl w:val="0"/>
          <w:numId w:val="17"/>
          <w:numberingChange w:id="646" w:author="Sachin Deshpande" w:date="2012-02-05T10:32:00Z" w:original="%1:1:0:."/>
        </w:numPr>
      </w:pPr>
      <w:r w:rsidRPr="00210652">
        <w:t>An initial reference picture list RefPicList0 and for B slices RefPicList1 are derived as specified in subclause </w:t>
      </w:r>
      <w:r w:rsidR="005D7E48" w:rsidRPr="00210652">
        <w:fldChar w:fldCharType="begin" w:fldLock="1"/>
      </w:r>
      <w:r w:rsidRPr="00210652">
        <w:instrText xml:space="preserve"> REF _Ref31614179 \r \h </w:instrText>
      </w:r>
      <w:r w:rsidR="005D7E48" w:rsidRPr="00210652">
        <w:fldChar w:fldCharType="separate"/>
      </w:r>
      <w:r w:rsidRPr="00210652">
        <w:t>8.2.2.2</w:t>
      </w:r>
      <w:r w:rsidR="005D7E48" w:rsidRPr="00210652">
        <w:fldChar w:fldCharType="end"/>
      </w:r>
      <w:r w:rsidRPr="00210652">
        <w:t>.</w:t>
      </w:r>
    </w:p>
    <w:p w:rsidR="002971B7" w:rsidRPr="00210652" w:rsidRDefault="002971B7" w:rsidP="002971B7">
      <w:pPr>
        <w:pStyle w:val="ListBullet"/>
        <w:numPr>
          <w:ilvl w:val="0"/>
          <w:numId w:val="17"/>
          <w:numberingChange w:id="647" w:author="Sachin Deshpande" w:date="2012-02-05T10:32:00Z" w:original="%1:2:0:."/>
        </w:numPr>
      </w:pPr>
      <w:r w:rsidRPr="00210652">
        <w:t>When ref_pic_list_modification_flag_l0 is equal to 1 or, when decoding a B slice, ref_pic_list_modification_flag_l1 is equal to 1, the initial reference picture list RefPicList0 and, for B slices, RefPicList1 are modified as specified in subclause </w:t>
      </w:r>
      <w:fldSimple w:instr=" REF _Ref31093198 \r \h  \* MERGEFORMAT " w:fldLock="1">
        <w:r w:rsidRPr="00210652">
          <w:t>8.2.2.3</w:t>
        </w:r>
      </w:fldSimple>
      <w:r w:rsidRPr="00210652">
        <w:t>.</w:t>
      </w:r>
    </w:p>
    <w:p w:rsidR="002971B7" w:rsidRPr="00210652" w:rsidRDefault="002971B7" w:rsidP="002971B7">
      <w:pPr>
        <w:pStyle w:val="Note1CharCharCharCharCharChar"/>
        <w:ind w:left="1191"/>
      </w:pPr>
      <w:r w:rsidRPr="00210652">
        <w:t>NOTE – The modification process for reference picture lists specified in subclause </w:t>
      </w:r>
      <w:fldSimple w:instr=" REF _Ref31093198 \r \h  \* MERGEFORMAT " w:fldLock="1">
        <w:r w:rsidRPr="00210652">
          <w:t>8.2.2.3</w:t>
        </w:r>
      </w:fldSimple>
      <w:r w:rsidRPr="00210652">
        <w:t xml:space="preserve"> allows the contents of RefPicList0 and for B slices RefPicList1 to be modified in a flexible fashion. In particular, it is possible for a picture that is currently marked "used for reference" to be inserted into RefPicList0 and for B slices RefPicList1 even when the picture is not in the initial reference picture list derived as specified in subclause </w:t>
      </w:r>
      <w:r w:rsidR="005D7E48" w:rsidRPr="00210652">
        <w:fldChar w:fldCharType="begin" w:fldLock="1"/>
      </w:r>
      <w:r w:rsidRPr="00210652">
        <w:instrText xml:space="preserve"> REF _Ref31614179 \r \h </w:instrText>
      </w:r>
      <w:r w:rsidR="005D7E48" w:rsidRPr="00210652">
        <w:fldChar w:fldCharType="separate"/>
      </w:r>
      <w:r w:rsidRPr="00210652">
        <w:t>8.2.2.2</w:t>
      </w:r>
      <w:r w:rsidR="005D7E48" w:rsidRPr="00210652">
        <w:fldChar w:fldCharType="end"/>
      </w:r>
      <w:r w:rsidRPr="00210652">
        <w:t>.</w:t>
      </w:r>
    </w:p>
    <w:p w:rsidR="002971B7" w:rsidRPr="00210652" w:rsidRDefault="002971B7">
      <w:r w:rsidRPr="00210652">
        <w:t>The number of entries in the modified reference picture list RefPicList0 is num_ref_idx_l0_active_minus1 + 1, and for B slices the number of entries in the modified reference picture list RefPicList1 is num_ref_idx_l1_active_minus1 + 1. A reference picture may appear at more than one index in the modified reference picture lists RefPicList0 or RefPicList1.</w:t>
      </w:r>
    </w:p>
    <w:p w:rsidR="002971B7" w:rsidRPr="00E8461A" w:rsidRDefault="002971B7" w:rsidP="002971B7">
      <w:pPr>
        <w:pStyle w:val="Heading4"/>
        <w:numPr>
          <w:numberingChange w:id="648" w:author="Sachin Deshpande" w:date="2012-02-05T10:32:00Z" w:original="%1:0:0:.%2:1:0:.%3:4:0:.%4:1:0:"/>
        </w:numPr>
      </w:pPr>
      <w:bookmarkStart w:id="649" w:name="_Ref26832683"/>
      <w:bookmarkStart w:id="650" w:name="_Ref31614179"/>
      <w:bookmarkStart w:id="651" w:name="_Ref31614215"/>
      <w:bookmarkStart w:id="652" w:name="_Ref31614235"/>
      <w:bookmarkStart w:id="653" w:name="_Toc77680454"/>
      <w:bookmarkStart w:id="654" w:name="_Toc226456615"/>
      <w:bookmarkStart w:id="655" w:name="_Toc248045291"/>
      <w:bookmarkStart w:id="656" w:name="_Toc287363805"/>
      <w:bookmarkStart w:id="657" w:name="_Toc311217236"/>
      <w:bookmarkStart w:id="658" w:name="_Toc16578992"/>
      <w:bookmarkStart w:id="659" w:name="_Toc20134314"/>
      <w:bookmarkEnd w:id="645"/>
      <w:r w:rsidRPr="00E8461A">
        <w:t>Initialisation process for reference picture lists</w:t>
      </w:r>
      <w:bookmarkEnd w:id="649"/>
      <w:bookmarkEnd w:id="650"/>
      <w:bookmarkEnd w:id="651"/>
      <w:bookmarkEnd w:id="652"/>
      <w:bookmarkEnd w:id="653"/>
      <w:bookmarkEnd w:id="654"/>
      <w:bookmarkEnd w:id="655"/>
      <w:bookmarkEnd w:id="656"/>
      <w:bookmarkEnd w:id="657"/>
    </w:p>
    <w:bookmarkEnd w:id="658"/>
    <w:bookmarkEnd w:id="659"/>
    <w:p w:rsidR="002971B7" w:rsidRDefault="002971B7" w:rsidP="002971B7">
      <w:r>
        <w:t>This initialisation process is invoked when decoding a P or B slice header.</w:t>
      </w:r>
    </w:p>
    <w:p w:rsidR="002971B7" w:rsidRDefault="002971B7" w:rsidP="002971B7">
      <w:pPr>
        <w:numPr>
          <w:ilvl w:val="12"/>
          <w:numId w:val="0"/>
        </w:numPr>
        <w:tabs>
          <w:tab w:val="left" w:pos="-720"/>
        </w:tabs>
        <w:rPr>
          <w:lang w:eastAsia="ko-KR"/>
        </w:rPr>
      </w:pPr>
      <w:r>
        <w:t>When decoding a P or B slice, there shall be at least one reference picture in RefPicSetStCurr0, RefPicSetStCurr1 or RefPicSetLtCurr.</w:t>
      </w:r>
    </w:p>
    <w:p w:rsidR="002971B7" w:rsidRDefault="002971B7" w:rsidP="002971B7">
      <w:r>
        <w:t xml:space="preserve">The following procedure is conducted to construct the initial RefPicList0: </w:t>
      </w:r>
    </w:p>
    <w:p w:rsidR="002971B7" w:rsidRDefault="002971B7" w:rsidP="002971B7">
      <w:pPr>
        <w:pStyle w:val="Equation"/>
        <w:tabs>
          <w:tab w:val="clear" w:pos="794"/>
          <w:tab w:val="clear" w:pos="1588"/>
          <w:tab w:val="left" w:pos="851"/>
          <w:tab w:val="left" w:pos="1134"/>
          <w:tab w:val="left" w:pos="1418"/>
        </w:tabs>
        <w:ind w:left="567"/>
        <w:rPr>
          <w:sz w:val="20"/>
        </w:rPr>
      </w:pPr>
      <w:proofErr w:type="gramStart"/>
      <w:r>
        <w:rPr>
          <w:sz w:val="20"/>
        </w:rPr>
        <w:t>cIdx</w:t>
      </w:r>
      <w:proofErr w:type="gramEnd"/>
      <w:r>
        <w:rPr>
          <w:sz w:val="20"/>
        </w:rPr>
        <w:t xml:space="preserve"> = 0</w:t>
      </w:r>
      <w:r>
        <w:rPr>
          <w:sz w:val="20"/>
        </w:rPr>
        <w:br/>
        <w:t>while( cIdx &lt;= num_ref_idx_l0_active_minus1 )</w:t>
      </w:r>
      <w:r>
        <w:rPr>
          <w:sz w:val="20"/>
        </w:rPr>
        <w:br/>
        <w:t>{</w:t>
      </w:r>
      <w:r>
        <w:rPr>
          <w:sz w:val="20"/>
        </w:rPr>
        <w:br/>
      </w:r>
      <w:r>
        <w:rPr>
          <w:sz w:val="20"/>
        </w:rPr>
        <w:tab/>
        <w:t>for( i=0; i &lt; NumPocStCurr0 &amp;&amp; cIdx &lt;= num_ref_idx_l0_active_minus1; cIdx++, i++ )</w:t>
      </w:r>
      <w:r>
        <w:rPr>
          <w:sz w:val="20"/>
        </w:rPr>
        <w:br/>
      </w:r>
      <w:r>
        <w:rPr>
          <w:sz w:val="20"/>
        </w:rPr>
        <w:tab/>
      </w:r>
      <w:r>
        <w:rPr>
          <w:sz w:val="20"/>
        </w:rPr>
        <w:tab/>
        <w:t>RefPicList0[ cIdx ] = RefPicSetStCurr0[ i ]</w:t>
      </w:r>
      <w:r>
        <w:rPr>
          <w:sz w:val="20"/>
        </w:rPr>
        <w:br/>
      </w:r>
      <w:r>
        <w:rPr>
          <w:sz w:val="20"/>
        </w:rPr>
        <w:tab/>
        <w:t>for( i=0;  i &lt; NumPocStCurr1 &amp;&amp; cIdx &lt;= num_ref_idx_l0_active_minus1; cIdx++, i++ )</w:t>
      </w:r>
      <w:r>
        <w:rPr>
          <w:sz w:val="20"/>
        </w:rPr>
        <w:tab/>
      </w:r>
      <w:r w:rsidRPr="00210652">
        <w:rPr>
          <w:sz w:val="20"/>
        </w:rPr>
        <w:t>(</w:t>
      </w:r>
      <w:r w:rsidR="005D7E48" w:rsidRPr="00210652">
        <w:rPr>
          <w:sz w:val="20"/>
        </w:rPr>
        <w:fldChar w:fldCharType="begin" w:fldLock="1"/>
      </w:r>
      <w:r w:rsidRPr="00210652">
        <w:rPr>
          <w:sz w:val="20"/>
        </w:rPr>
        <w:instrText xml:space="preserve"> STYLEREF 1 \s </w:instrText>
      </w:r>
      <w:r w:rsidR="005D7E48" w:rsidRPr="00210652">
        <w:rPr>
          <w:sz w:val="20"/>
        </w:rPr>
        <w:fldChar w:fldCharType="separate"/>
      </w:r>
      <w:r w:rsidRPr="00210652">
        <w:rPr>
          <w:noProof/>
          <w:sz w:val="20"/>
        </w:rPr>
        <w:t>8</w:t>
      </w:r>
      <w:r w:rsidR="005D7E48" w:rsidRPr="00210652">
        <w:rPr>
          <w:sz w:val="20"/>
        </w:rPr>
        <w:fldChar w:fldCharType="end"/>
      </w:r>
      <w:r w:rsidRPr="00210652">
        <w:rPr>
          <w:sz w:val="20"/>
        </w:rPr>
        <w:noBreakHyphen/>
      </w:r>
      <w:r w:rsidR="005D7E48" w:rsidRPr="00210652">
        <w:rPr>
          <w:sz w:val="20"/>
        </w:rPr>
        <w:fldChar w:fldCharType="begin" w:fldLock="1"/>
      </w:r>
      <w:r w:rsidRPr="00210652">
        <w:rPr>
          <w:sz w:val="20"/>
        </w:rPr>
        <w:instrText xml:space="preserve"> SEQ Equation \* ARABIC \s 1 </w:instrText>
      </w:r>
      <w:r w:rsidR="005D7E48" w:rsidRPr="00210652">
        <w:rPr>
          <w:sz w:val="20"/>
        </w:rPr>
        <w:fldChar w:fldCharType="separate"/>
      </w:r>
      <w:r w:rsidRPr="00210652">
        <w:rPr>
          <w:noProof/>
          <w:sz w:val="20"/>
        </w:rPr>
        <w:t>9</w:t>
      </w:r>
      <w:r w:rsidR="005D7E48" w:rsidRPr="00210652">
        <w:rPr>
          <w:sz w:val="20"/>
        </w:rPr>
        <w:fldChar w:fldCharType="end"/>
      </w:r>
      <w:r w:rsidRPr="00210652">
        <w:rPr>
          <w:sz w:val="20"/>
        </w:rPr>
        <w:t>)</w:t>
      </w:r>
      <w:r>
        <w:rPr>
          <w:sz w:val="20"/>
        </w:rPr>
        <w:br/>
      </w:r>
      <w:r>
        <w:rPr>
          <w:sz w:val="20"/>
        </w:rPr>
        <w:tab/>
      </w:r>
      <w:r>
        <w:rPr>
          <w:sz w:val="20"/>
        </w:rPr>
        <w:tab/>
        <w:t>RefPicList0[ cIdx ] = RefPicSetStCurr1[ i ]</w:t>
      </w:r>
      <w:r>
        <w:rPr>
          <w:sz w:val="20"/>
        </w:rPr>
        <w:br/>
      </w:r>
      <w:r>
        <w:rPr>
          <w:sz w:val="20"/>
        </w:rPr>
        <w:tab/>
        <w:t>for( i=0; i &lt; NumPocLtCurr &amp;&amp; cIdx &lt;= num_ref_idx_l0_active_minus1; cIdx++, i++ )</w:t>
      </w:r>
      <w:r>
        <w:rPr>
          <w:sz w:val="20"/>
        </w:rPr>
        <w:br/>
      </w:r>
      <w:r>
        <w:rPr>
          <w:sz w:val="20"/>
        </w:rPr>
        <w:tab/>
      </w:r>
      <w:r>
        <w:rPr>
          <w:sz w:val="20"/>
        </w:rPr>
        <w:tab/>
        <w:t>RefPicList0[ cIdx ] = RefPicSetLtCurr[ i ]</w:t>
      </w:r>
      <w:r>
        <w:rPr>
          <w:sz w:val="20"/>
        </w:rPr>
        <w:br/>
        <w:t>}</w:t>
      </w:r>
    </w:p>
    <w:p w:rsidR="002971B7" w:rsidRDefault="002971B7" w:rsidP="002971B7">
      <w:r>
        <w:t xml:space="preserve">The following procedure is conducted to construct the initial RefPicList1: </w:t>
      </w:r>
    </w:p>
    <w:p w:rsidR="002971B7" w:rsidRDefault="002971B7" w:rsidP="002971B7">
      <w:pPr>
        <w:pStyle w:val="Equation"/>
        <w:tabs>
          <w:tab w:val="clear" w:pos="794"/>
          <w:tab w:val="clear" w:pos="1588"/>
          <w:tab w:val="left" w:pos="851"/>
          <w:tab w:val="left" w:pos="1134"/>
          <w:tab w:val="left" w:pos="1418"/>
        </w:tabs>
        <w:ind w:left="567"/>
        <w:rPr>
          <w:sz w:val="20"/>
        </w:rPr>
      </w:pPr>
      <w:proofErr w:type="gramStart"/>
      <w:r>
        <w:rPr>
          <w:sz w:val="20"/>
        </w:rPr>
        <w:t>cIdx</w:t>
      </w:r>
      <w:proofErr w:type="gramEnd"/>
      <w:r>
        <w:rPr>
          <w:sz w:val="20"/>
        </w:rPr>
        <w:t xml:space="preserve"> = 0</w:t>
      </w:r>
      <w:r>
        <w:rPr>
          <w:sz w:val="20"/>
        </w:rPr>
        <w:br/>
        <w:t>while( cIdx &lt;= num_ref_idx_l1_active_minus1 ) {</w:t>
      </w:r>
      <w:r>
        <w:rPr>
          <w:sz w:val="20"/>
        </w:rPr>
        <w:br/>
      </w:r>
      <w:r>
        <w:rPr>
          <w:sz w:val="20"/>
        </w:rPr>
        <w:tab/>
        <w:t>for( i=0; i &lt; NumPocStCurr1 &amp;&amp; cIdx &lt;= num_ref_idx_l1_active_minus1; cIdx++, i++ )</w:t>
      </w:r>
      <w:r>
        <w:rPr>
          <w:sz w:val="20"/>
        </w:rPr>
        <w:br/>
      </w:r>
      <w:r>
        <w:rPr>
          <w:sz w:val="20"/>
        </w:rPr>
        <w:tab/>
      </w:r>
      <w:r>
        <w:rPr>
          <w:sz w:val="20"/>
        </w:rPr>
        <w:tab/>
        <w:t xml:space="preserve">RefPicList1[ cIdx ] = RefPicSetStCurr1[ i ] </w:t>
      </w:r>
      <w:r>
        <w:rPr>
          <w:sz w:val="20"/>
        </w:rPr>
        <w:br/>
      </w:r>
      <w:r>
        <w:rPr>
          <w:sz w:val="20"/>
        </w:rPr>
        <w:tab/>
        <w:t>for( i=0; i &lt; NumPocStCurr0 &amp;&amp; cIdx &lt;= num_ref_idx_l1_active_minus1; cIdx++, i++ )</w:t>
      </w:r>
      <w:r w:rsidRPr="00546FD1">
        <w:rPr>
          <w:sz w:val="20"/>
        </w:rPr>
        <w:t xml:space="preserve"> </w:t>
      </w:r>
      <w:r>
        <w:rPr>
          <w:sz w:val="20"/>
        </w:rPr>
        <w:tab/>
      </w:r>
      <w:r w:rsidRPr="00210652">
        <w:rPr>
          <w:sz w:val="20"/>
        </w:rPr>
        <w:t>(</w:t>
      </w:r>
      <w:r w:rsidR="005D7E48" w:rsidRPr="00210652">
        <w:rPr>
          <w:sz w:val="20"/>
        </w:rPr>
        <w:fldChar w:fldCharType="begin" w:fldLock="1"/>
      </w:r>
      <w:r w:rsidRPr="00210652">
        <w:rPr>
          <w:sz w:val="20"/>
        </w:rPr>
        <w:instrText xml:space="preserve"> STYLEREF 1 \s </w:instrText>
      </w:r>
      <w:r w:rsidR="005D7E48" w:rsidRPr="00210652">
        <w:rPr>
          <w:sz w:val="20"/>
        </w:rPr>
        <w:fldChar w:fldCharType="separate"/>
      </w:r>
      <w:r w:rsidRPr="00210652">
        <w:rPr>
          <w:noProof/>
          <w:sz w:val="20"/>
        </w:rPr>
        <w:t>8</w:t>
      </w:r>
      <w:r w:rsidR="005D7E48" w:rsidRPr="00210652">
        <w:rPr>
          <w:sz w:val="20"/>
        </w:rPr>
        <w:fldChar w:fldCharType="end"/>
      </w:r>
      <w:r w:rsidRPr="00210652">
        <w:rPr>
          <w:sz w:val="20"/>
        </w:rPr>
        <w:noBreakHyphen/>
      </w:r>
      <w:r w:rsidR="005D7E48" w:rsidRPr="00210652">
        <w:rPr>
          <w:sz w:val="20"/>
        </w:rPr>
        <w:fldChar w:fldCharType="begin" w:fldLock="1"/>
      </w:r>
      <w:r w:rsidRPr="00210652">
        <w:rPr>
          <w:sz w:val="20"/>
        </w:rPr>
        <w:instrText xml:space="preserve"> SEQ Equation \* ARABIC \s 1 </w:instrText>
      </w:r>
      <w:r w:rsidR="005D7E48" w:rsidRPr="00210652">
        <w:rPr>
          <w:sz w:val="20"/>
        </w:rPr>
        <w:fldChar w:fldCharType="separate"/>
      </w:r>
      <w:r w:rsidRPr="00210652">
        <w:rPr>
          <w:noProof/>
          <w:sz w:val="20"/>
        </w:rPr>
        <w:t>9</w:t>
      </w:r>
      <w:r w:rsidR="005D7E48" w:rsidRPr="00210652">
        <w:rPr>
          <w:sz w:val="20"/>
        </w:rPr>
        <w:fldChar w:fldCharType="end"/>
      </w:r>
      <w:r w:rsidRPr="00210652">
        <w:rPr>
          <w:sz w:val="20"/>
        </w:rPr>
        <w:t>)</w:t>
      </w:r>
      <w:r>
        <w:rPr>
          <w:sz w:val="20"/>
        </w:rPr>
        <w:br/>
      </w:r>
      <w:r>
        <w:rPr>
          <w:sz w:val="20"/>
        </w:rPr>
        <w:tab/>
      </w:r>
      <w:r>
        <w:rPr>
          <w:sz w:val="20"/>
        </w:rPr>
        <w:tab/>
        <w:t>RefPicList1[ cIdx ] = RefPicSetStCurr0[ i ]</w:t>
      </w:r>
      <w:r>
        <w:rPr>
          <w:sz w:val="20"/>
        </w:rPr>
        <w:br/>
      </w:r>
      <w:r>
        <w:rPr>
          <w:sz w:val="20"/>
        </w:rPr>
        <w:tab/>
        <w:t>for( i=0; i &lt; NumPocLtCurr &amp;&amp; cIdx &lt;= num_ref_idx_l1_active_minus1; cIdx++, i++ )</w:t>
      </w:r>
      <w:r>
        <w:rPr>
          <w:sz w:val="20"/>
        </w:rPr>
        <w:br/>
      </w:r>
      <w:r>
        <w:rPr>
          <w:sz w:val="20"/>
        </w:rPr>
        <w:tab/>
      </w:r>
      <w:r>
        <w:rPr>
          <w:sz w:val="20"/>
        </w:rPr>
        <w:tab/>
        <w:t>RefPicList1[ cIdx ] = RefPicSetLtCurr[ i ]</w:t>
      </w:r>
      <w:r>
        <w:rPr>
          <w:sz w:val="20"/>
        </w:rPr>
        <w:br/>
        <w:t>}</w:t>
      </w:r>
    </w:p>
    <w:p w:rsidR="002971B7" w:rsidRPr="00E8461A" w:rsidRDefault="002971B7" w:rsidP="002971B7">
      <w:pPr>
        <w:pStyle w:val="Heading4"/>
        <w:numPr>
          <w:numberingChange w:id="660" w:author="Sachin Deshpande" w:date="2012-02-05T10:32:00Z" w:original="%1:0:0:.%2:1:0:.%3:4:0:.%4:2:0:"/>
        </w:numPr>
      </w:pPr>
      <w:bookmarkStart w:id="661" w:name="_Ref31093198"/>
      <w:bookmarkStart w:id="662" w:name="_Ref31093202"/>
      <w:bookmarkStart w:id="663" w:name="_Toc77680460"/>
      <w:bookmarkStart w:id="664" w:name="_Toc226456621"/>
      <w:bookmarkStart w:id="665" w:name="_Toc248045292"/>
      <w:bookmarkStart w:id="666" w:name="_Toc287363806"/>
      <w:bookmarkStart w:id="667" w:name="_Toc311217237"/>
      <w:bookmarkStart w:id="668" w:name="_Toc16327157"/>
      <w:bookmarkStart w:id="669" w:name="_Toc16578994"/>
      <w:r w:rsidRPr="00E8461A">
        <w:t>Modification process for reference picture lists</w:t>
      </w:r>
      <w:bookmarkEnd w:id="661"/>
      <w:bookmarkEnd w:id="662"/>
      <w:bookmarkEnd w:id="663"/>
      <w:bookmarkEnd w:id="664"/>
      <w:bookmarkEnd w:id="665"/>
      <w:bookmarkEnd w:id="666"/>
      <w:bookmarkEnd w:id="667"/>
    </w:p>
    <w:p w:rsidR="002971B7" w:rsidRPr="00210652" w:rsidRDefault="002971B7">
      <w:pPr>
        <w:rPr>
          <w:lang w:eastAsia="ko-KR"/>
        </w:rPr>
      </w:pPr>
      <w:bookmarkStart w:id="670" w:name="_Toc20134322"/>
      <w:r w:rsidRPr="00210652">
        <w:rPr>
          <w:lang w:eastAsia="ko-KR"/>
        </w:rPr>
        <w:t>After the invocation of this process, there shall be no reference pictures with greater temporal_id than the current slice included in the output RefPicList0 or RefPicList1.</w:t>
      </w:r>
    </w:p>
    <w:p w:rsidR="002971B7" w:rsidRPr="00210652" w:rsidRDefault="002971B7">
      <w:r w:rsidRPr="00210652">
        <w:t>When ref_pic_list_modification_flag_l0 is equal to 1, the following applies:</w:t>
      </w:r>
    </w:p>
    <w:p w:rsidR="002971B7" w:rsidRPr="00210652" w:rsidRDefault="002971B7" w:rsidP="002971B7">
      <w:pPr>
        <w:numPr>
          <w:ilvl w:val="0"/>
          <w:numId w:val="18"/>
          <w:numberingChange w:id="671" w:author="Sachin Deshpande" w:date="2012-02-05T10:32:00Z" w:original="%1:1:0:."/>
        </w:numPr>
        <w:tabs>
          <w:tab w:val="left" w:pos="284"/>
        </w:tabs>
      </w:pPr>
      <w:r w:rsidRPr="00210652">
        <w:t>Let refIdxL0 be an index into the reference picture list RefPicList0. It is initially set equal to 0.</w:t>
      </w:r>
    </w:p>
    <w:p w:rsidR="002971B7" w:rsidRPr="00210652" w:rsidRDefault="002971B7">
      <w:pPr>
        <w:numPr>
          <w:ilvl w:val="0"/>
          <w:numId w:val="18"/>
          <w:numberingChange w:id="672" w:author="Sachin Deshpande" w:date="2012-02-05T10:32:00Z" w:original="%1:2:0:."/>
        </w:numPr>
        <w:tabs>
          <w:tab w:val="left" w:pos="284"/>
        </w:tabs>
      </w:pPr>
      <w:r w:rsidRPr="00210652">
        <w:t>The corresponding syntax elements modification_of_pic_nums_idc are processed in the order they occur in the bitstream. For each of these syntax elements, the following applies.</w:t>
      </w:r>
    </w:p>
    <w:p w:rsidR="002971B7" w:rsidRPr="00210652" w:rsidRDefault="002971B7" w:rsidP="002971B7">
      <w:pPr>
        <w:tabs>
          <w:tab w:val="left" w:pos="284"/>
        </w:tabs>
        <w:ind w:left="1200" w:hanging="400"/>
      </w:pPr>
      <w:r w:rsidRPr="00210652">
        <w:t>–</w:t>
      </w:r>
      <w:r w:rsidRPr="00210652">
        <w:tab/>
        <w:t>If modification_of_pic_nums_idc is equal to 0 or equal to 1, the process specified in subclause </w:t>
      </w:r>
      <w:r w:rsidR="005D7E48" w:rsidRPr="00210652">
        <w:fldChar w:fldCharType="begin" w:fldLock="1"/>
      </w:r>
      <w:r w:rsidRPr="00210652">
        <w:instrText xml:space="preserve"> REF _Ref31614059 \r \h </w:instrText>
      </w:r>
      <w:r w:rsidR="005D7E48" w:rsidRPr="00210652">
        <w:fldChar w:fldCharType="separate"/>
      </w:r>
      <w:r w:rsidRPr="00210652">
        <w:t>8.2.2.3.1</w:t>
      </w:r>
      <w:r w:rsidR="005D7E48" w:rsidRPr="00210652">
        <w:fldChar w:fldCharType="end"/>
      </w:r>
      <w:r w:rsidRPr="00210652">
        <w:t xml:space="preserve"> is invoked with refIdxL0 as input, and the output is assigned to refIdxL0.</w:t>
      </w:r>
    </w:p>
    <w:p w:rsidR="002971B7" w:rsidRPr="00210652" w:rsidRDefault="002971B7" w:rsidP="002971B7">
      <w:pPr>
        <w:tabs>
          <w:tab w:val="left" w:pos="284"/>
        </w:tabs>
        <w:ind w:left="1200" w:hanging="400"/>
      </w:pPr>
      <w:r w:rsidRPr="00210652">
        <w:t>–</w:t>
      </w:r>
      <w:r w:rsidRPr="00210652">
        <w:tab/>
        <w:t>Otherwise, if modification_of_pic_nums_idc is equal to 2, the process specified in subclause </w:t>
      </w:r>
      <w:r w:rsidR="005D7E48" w:rsidRPr="00210652">
        <w:fldChar w:fldCharType="begin" w:fldLock="1"/>
      </w:r>
      <w:r w:rsidRPr="00210652">
        <w:instrText xml:space="preserve"> REF _Ref31614079 \r \h </w:instrText>
      </w:r>
      <w:r w:rsidR="005D7E48" w:rsidRPr="00210652">
        <w:fldChar w:fldCharType="separate"/>
      </w:r>
      <w:r w:rsidRPr="00210652">
        <w:t>8.2.2.3.2</w:t>
      </w:r>
      <w:r w:rsidR="005D7E48" w:rsidRPr="00210652">
        <w:fldChar w:fldCharType="end"/>
      </w:r>
      <w:r w:rsidRPr="00210652">
        <w:t xml:space="preserve"> is invoked with refIdxL0 as input, and the output is assigned to refIdxL0.</w:t>
      </w:r>
    </w:p>
    <w:p w:rsidR="002971B7" w:rsidRPr="00210652" w:rsidRDefault="002971B7" w:rsidP="002971B7">
      <w:pPr>
        <w:tabs>
          <w:tab w:val="left" w:pos="284"/>
        </w:tabs>
        <w:ind w:left="1200" w:hanging="400"/>
      </w:pPr>
      <w:r w:rsidRPr="00210652">
        <w:t>–</w:t>
      </w:r>
      <w:r w:rsidRPr="00210652">
        <w:tab/>
        <w:t>Otherwise (modification_of_pic_nums_idc is equal to 3), the modification process for reference picture list RefPicList0 is finished.</w:t>
      </w:r>
    </w:p>
    <w:p w:rsidR="002971B7" w:rsidRPr="00210652" w:rsidRDefault="002971B7">
      <w:r w:rsidRPr="00210652">
        <w:t>When the current slice is a B slice and ref_pic_list_modification_flag_l1 is equal to 1, the following applies:</w:t>
      </w:r>
    </w:p>
    <w:p w:rsidR="002971B7" w:rsidRPr="00210652" w:rsidRDefault="002971B7" w:rsidP="002971B7">
      <w:pPr>
        <w:numPr>
          <w:ilvl w:val="0"/>
          <w:numId w:val="19"/>
          <w:numberingChange w:id="673" w:author="Sachin Deshpande" w:date="2012-02-05T10:32:00Z" w:original="%1:1:0:."/>
        </w:numPr>
        <w:tabs>
          <w:tab w:val="left" w:pos="284"/>
        </w:tabs>
      </w:pPr>
      <w:r w:rsidRPr="00210652">
        <w:t>Let refIdxL1 be an index into the reference picture list RefPicList1. It is initially set equal to 0.</w:t>
      </w:r>
    </w:p>
    <w:p w:rsidR="002971B7" w:rsidRPr="00210652" w:rsidRDefault="002971B7">
      <w:pPr>
        <w:numPr>
          <w:ilvl w:val="0"/>
          <w:numId w:val="19"/>
          <w:numberingChange w:id="674" w:author="Sachin Deshpande" w:date="2012-02-05T10:32:00Z" w:original="%1:2:0:."/>
        </w:numPr>
        <w:tabs>
          <w:tab w:val="left" w:pos="284"/>
        </w:tabs>
      </w:pPr>
      <w:r w:rsidRPr="00210652">
        <w:t>The corresponding syntax elements modification_of_pic_nums_idc are processed in the order they occur in the bitstream. For each of these syntax elements, the following applies.</w:t>
      </w:r>
    </w:p>
    <w:p w:rsidR="002971B7" w:rsidRPr="00210652" w:rsidRDefault="002971B7" w:rsidP="002971B7">
      <w:pPr>
        <w:tabs>
          <w:tab w:val="left" w:pos="284"/>
        </w:tabs>
        <w:ind w:left="1200" w:hanging="400"/>
      </w:pPr>
      <w:r w:rsidRPr="00210652">
        <w:t>–</w:t>
      </w:r>
      <w:r w:rsidRPr="00210652">
        <w:tab/>
        <w:t>If modification_of_pic_nums_idc is equal to 0 or equal to 1, the process specified in subclause </w:t>
      </w:r>
      <w:fldSimple w:instr=" REF _Ref31614094 \r \h  \* MERGEFORMAT " w:fldLock="1">
        <w:r w:rsidRPr="00210652">
          <w:t>8.2.2.3.1</w:t>
        </w:r>
      </w:fldSimple>
      <w:r w:rsidRPr="00210652">
        <w:t xml:space="preserve"> is invoked with refIdxL1 as input, and the output is assigned to refIdxL1.</w:t>
      </w:r>
    </w:p>
    <w:p w:rsidR="002971B7" w:rsidRPr="00210652" w:rsidRDefault="002971B7" w:rsidP="002971B7">
      <w:pPr>
        <w:tabs>
          <w:tab w:val="left" w:pos="284"/>
        </w:tabs>
        <w:ind w:left="1200" w:hanging="400"/>
      </w:pPr>
      <w:r w:rsidRPr="00210652">
        <w:t>–</w:t>
      </w:r>
      <w:r w:rsidRPr="00210652">
        <w:tab/>
        <w:t>Otherwise, if modification_of_pic_nums_idc is equal to 2, the process specified in subclause </w:t>
      </w:r>
      <w:fldSimple w:instr=" REF _Ref31614107 \r \h  \* MERGEFORMAT " w:fldLock="1">
        <w:r w:rsidRPr="00210652">
          <w:t>8.2.2.3.2</w:t>
        </w:r>
      </w:fldSimple>
      <w:r w:rsidRPr="00210652">
        <w:t xml:space="preserve"> is invoked with refIdxL1 as input, and the output is assigned to refIdxL1.</w:t>
      </w:r>
    </w:p>
    <w:p w:rsidR="002971B7" w:rsidRPr="00210652" w:rsidRDefault="002971B7" w:rsidP="002971B7">
      <w:pPr>
        <w:tabs>
          <w:tab w:val="left" w:pos="284"/>
        </w:tabs>
        <w:ind w:left="1200" w:hanging="400"/>
      </w:pPr>
      <w:r w:rsidRPr="00210652">
        <w:t>–</w:t>
      </w:r>
      <w:r w:rsidRPr="00210652">
        <w:tab/>
        <w:t>Otherwise (modification_of_pic_nums_idc is equal to 3), the modification process for reference picture list RefPicList1 is finished.</w:t>
      </w:r>
    </w:p>
    <w:p w:rsidR="002971B7" w:rsidRPr="00E8461A" w:rsidRDefault="002971B7" w:rsidP="002971B7">
      <w:pPr>
        <w:pStyle w:val="Heading5"/>
        <w:numPr>
          <w:numberingChange w:id="675" w:author="Sachin Deshpande" w:date="2012-02-05T10:32:00Z" w:original="%1:0:0:.%2:1:0:.%3:4:0:.%4:2:0:.%5:1:0:"/>
        </w:numPr>
      </w:pPr>
      <w:bookmarkStart w:id="676" w:name="_Ref31614059"/>
      <w:bookmarkStart w:id="677" w:name="_Ref31614094"/>
      <w:bookmarkStart w:id="678" w:name="_Toc77680461"/>
      <w:bookmarkStart w:id="679" w:name="_Toc226456622"/>
      <w:r w:rsidRPr="00E8461A">
        <w:t>Modification process of reference picture lists for short-term reference pictures</w:t>
      </w:r>
      <w:bookmarkEnd w:id="670"/>
      <w:bookmarkEnd w:id="676"/>
      <w:bookmarkEnd w:id="677"/>
      <w:bookmarkEnd w:id="678"/>
      <w:bookmarkEnd w:id="679"/>
    </w:p>
    <w:p w:rsidR="002971B7" w:rsidRPr="00210652" w:rsidRDefault="002971B7">
      <w:r w:rsidRPr="00210652">
        <w:t>Input to this process is an index refIdxLX (with X being 0 or 1).</w:t>
      </w:r>
    </w:p>
    <w:p w:rsidR="002971B7" w:rsidRPr="00210652" w:rsidRDefault="002971B7">
      <w:r w:rsidRPr="00210652">
        <w:t>Output of this process is an incremented index refIdxLX.</w:t>
      </w:r>
    </w:p>
    <w:p w:rsidR="002971B7" w:rsidRPr="00210652" w:rsidRDefault="002971B7">
      <w:r w:rsidRPr="00210652">
        <w:t>The variable picNumLXNoWrap is derived as follows.</w:t>
      </w:r>
    </w:p>
    <w:p w:rsidR="002971B7" w:rsidRDefault="002971B7" w:rsidP="002971B7">
      <w:pPr>
        <w:tabs>
          <w:tab w:val="left" w:pos="400"/>
        </w:tabs>
        <w:ind w:left="400" w:hanging="400"/>
      </w:pPr>
      <w:r>
        <w:t>If ref_pic_list_modification_idc is equal to 0, the following applies.</w:t>
      </w:r>
    </w:p>
    <w:p w:rsidR="002971B7" w:rsidRDefault="002971B7" w:rsidP="002971B7">
      <w:pPr>
        <w:pStyle w:val="Equation"/>
        <w:tabs>
          <w:tab w:val="clear" w:pos="794"/>
          <w:tab w:val="left" w:pos="567"/>
          <w:tab w:val="left" w:pos="993"/>
          <w:tab w:val="left" w:pos="1134"/>
        </w:tabs>
        <w:ind w:left="567"/>
        <w:rPr>
          <w:sz w:val="20"/>
          <w:szCs w:val="20"/>
        </w:rPr>
      </w:pPr>
      <w:r>
        <w:rPr>
          <w:sz w:val="20"/>
          <w:szCs w:val="20"/>
        </w:rPr>
        <w:t>–</w:t>
      </w:r>
      <w:r>
        <w:rPr>
          <w:sz w:val="20"/>
          <w:szCs w:val="20"/>
        </w:rPr>
        <w:tab/>
        <w:t>If the current reference picture list is RefPicList0, curRefPicSet is set to RefPicSetStCurr0.</w:t>
      </w:r>
      <w:r>
        <w:rPr>
          <w:sz w:val="20"/>
          <w:szCs w:val="20"/>
        </w:rPr>
        <w:br/>
        <w:t>–</w:t>
      </w:r>
      <w:r>
        <w:rPr>
          <w:sz w:val="20"/>
          <w:szCs w:val="20"/>
        </w:rPr>
        <w:tab/>
        <w:t>Otherwise (the current reference picture list is RefPicList1), curRefPicSet is set to RefPicSetStCurr1.</w:t>
      </w:r>
    </w:p>
    <w:p w:rsidR="002971B7" w:rsidRDefault="002971B7" w:rsidP="002971B7">
      <w:pPr>
        <w:tabs>
          <w:tab w:val="left" w:pos="400"/>
        </w:tabs>
        <w:ind w:left="400" w:hanging="400"/>
      </w:pPr>
      <w:r>
        <w:t>–</w:t>
      </w:r>
      <w:r>
        <w:tab/>
        <w:t>Otherwise, if ref_pic_list_modification_idc is equal to 1, the following applies.</w:t>
      </w:r>
    </w:p>
    <w:p w:rsidR="002971B7" w:rsidRDefault="002971B7" w:rsidP="002971B7">
      <w:pPr>
        <w:pStyle w:val="Equation"/>
        <w:tabs>
          <w:tab w:val="clear" w:pos="794"/>
          <w:tab w:val="left" w:pos="567"/>
          <w:tab w:val="left" w:pos="993"/>
          <w:tab w:val="left" w:pos="1134"/>
        </w:tabs>
        <w:ind w:left="567"/>
        <w:rPr>
          <w:sz w:val="20"/>
          <w:szCs w:val="20"/>
        </w:rPr>
      </w:pPr>
      <w:r>
        <w:rPr>
          <w:sz w:val="20"/>
          <w:szCs w:val="20"/>
        </w:rPr>
        <w:t>–</w:t>
      </w:r>
      <w:r>
        <w:rPr>
          <w:sz w:val="20"/>
          <w:szCs w:val="20"/>
        </w:rPr>
        <w:tab/>
        <w:t>If the current reference picture list is RefPicList0, curRefPicSet is set to RefPicSetStCurr1.</w:t>
      </w:r>
      <w:r>
        <w:rPr>
          <w:sz w:val="20"/>
          <w:szCs w:val="20"/>
        </w:rPr>
        <w:br/>
        <w:t>–</w:t>
      </w:r>
      <w:r>
        <w:rPr>
          <w:sz w:val="20"/>
          <w:szCs w:val="20"/>
        </w:rPr>
        <w:tab/>
        <w:t>Otherwise (the current reference picture list is RefPicList1), curRefPicSet is set to RefPicSetStCurr0.</w:t>
      </w:r>
    </w:p>
    <w:p w:rsidR="002971B7" w:rsidRDefault="002971B7" w:rsidP="002971B7">
      <w:pPr>
        <w:tabs>
          <w:tab w:val="left" w:pos="400"/>
        </w:tabs>
        <w:ind w:left="400" w:hanging="400"/>
      </w:pPr>
      <w:r>
        <w:t>–</w:t>
      </w:r>
      <w:r>
        <w:tab/>
        <w:t>Otherwise, if ref_pic_list_modification_idc is equal to 2, curRefPicSet is set to RefPicSetLtCurr.</w:t>
      </w:r>
    </w:p>
    <w:p w:rsidR="002971B7" w:rsidRDefault="002971B7" w:rsidP="002971B7">
      <w:r>
        <w:t>The variable pocLX is derived as follows.</w:t>
      </w:r>
    </w:p>
    <w:p w:rsidR="002971B7" w:rsidRDefault="002971B7" w:rsidP="002971B7">
      <w:pPr>
        <w:pStyle w:val="Equation"/>
        <w:tabs>
          <w:tab w:val="clear" w:pos="794"/>
          <w:tab w:val="left" w:pos="567"/>
          <w:tab w:val="left" w:pos="993"/>
        </w:tabs>
        <w:ind w:left="567"/>
        <w:rPr>
          <w:sz w:val="20"/>
          <w:szCs w:val="20"/>
        </w:rPr>
      </w:pPr>
      <w:proofErr w:type="gramStart"/>
      <w:r>
        <w:rPr>
          <w:sz w:val="20"/>
          <w:szCs w:val="20"/>
        </w:rPr>
        <w:t>pocLX</w:t>
      </w:r>
      <w:proofErr w:type="gramEnd"/>
      <w:r>
        <w:rPr>
          <w:sz w:val="20"/>
          <w:szCs w:val="20"/>
        </w:rPr>
        <w:t xml:space="preserve"> = curRefPicSet[ ref_pic_set_idx ]</w:t>
      </w:r>
      <w:r w:rsidRPr="009A39A9">
        <w:rPr>
          <w:sz w:val="20"/>
        </w:rPr>
        <w:t xml:space="preserve"> </w:t>
      </w:r>
      <w:r>
        <w:rPr>
          <w:sz w:val="20"/>
        </w:rPr>
        <w:tab/>
      </w:r>
      <w:r>
        <w:rPr>
          <w:sz w:val="20"/>
        </w:rPr>
        <w:tab/>
      </w:r>
      <w:r w:rsidRPr="00210652">
        <w:rPr>
          <w:sz w:val="20"/>
        </w:rPr>
        <w:t>(</w:t>
      </w:r>
      <w:r w:rsidR="005D7E48" w:rsidRPr="00210652">
        <w:rPr>
          <w:sz w:val="20"/>
        </w:rPr>
        <w:fldChar w:fldCharType="begin" w:fldLock="1"/>
      </w:r>
      <w:r w:rsidRPr="00210652">
        <w:rPr>
          <w:sz w:val="20"/>
        </w:rPr>
        <w:instrText xml:space="preserve"> STYLEREF 1 \s </w:instrText>
      </w:r>
      <w:r w:rsidR="005D7E48" w:rsidRPr="00210652">
        <w:rPr>
          <w:sz w:val="20"/>
        </w:rPr>
        <w:fldChar w:fldCharType="separate"/>
      </w:r>
      <w:r w:rsidRPr="00210652">
        <w:rPr>
          <w:noProof/>
          <w:sz w:val="20"/>
        </w:rPr>
        <w:t>8</w:t>
      </w:r>
      <w:r w:rsidR="005D7E48" w:rsidRPr="00210652">
        <w:rPr>
          <w:sz w:val="20"/>
        </w:rPr>
        <w:fldChar w:fldCharType="end"/>
      </w:r>
      <w:r w:rsidRPr="00210652">
        <w:rPr>
          <w:sz w:val="20"/>
        </w:rPr>
        <w:noBreakHyphen/>
      </w:r>
      <w:r w:rsidR="005D7E48" w:rsidRPr="00210652">
        <w:rPr>
          <w:sz w:val="20"/>
        </w:rPr>
        <w:fldChar w:fldCharType="begin" w:fldLock="1"/>
      </w:r>
      <w:r w:rsidRPr="00210652">
        <w:rPr>
          <w:sz w:val="20"/>
        </w:rPr>
        <w:instrText xml:space="preserve"> SEQ Equation \* ARABIC \s 1 </w:instrText>
      </w:r>
      <w:r w:rsidR="005D7E48" w:rsidRPr="00210652">
        <w:rPr>
          <w:sz w:val="20"/>
        </w:rPr>
        <w:fldChar w:fldCharType="separate"/>
      </w:r>
      <w:r w:rsidRPr="00210652">
        <w:rPr>
          <w:noProof/>
          <w:sz w:val="20"/>
        </w:rPr>
        <w:t>9</w:t>
      </w:r>
      <w:r w:rsidR="005D7E48" w:rsidRPr="00210652">
        <w:rPr>
          <w:sz w:val="20"/>
        </w:rPr>
        <w:fldChar w:fldCharType="end"/>
      </w:r>
      <w:r w:rsidRPr="00210652">
        <w:rPr>
          <w:sz w:val="20"/>
        </w:rPr>
        <w:t>)</w:t>
      </w:r>
    </w:p>
    <w:p w:rsidR="002971B7" w:rsidRDefault="002971B7" w:rsidP="002971B7">
      <w:pPr>
        <w:tabs>
          <w:tab w:val="left" w:pos="284"/>
        </w:tabs>
      </w:pPr>
      <w:r>
        <w:t>The following procedure is conducted to place the picture picR with PicOrderCnt</w:t>
      </w:r>
      <w:proofErr w:type="gramStart"/>
      <w:r>
        <w:t>( picR</w:t>
      </w:r>
      <w:proofErr w:type="gramEnd"/>
      <w:r>
        <w:t> ) equal to pocLX into the index position refIdxLX, shift the position of any other remaining pictures to later in the list, and increment the value of refIdxLX.</w:t>
      </w:r>
    </w:p>
    <w:p w:rsidR="002971B7" w:rsidRDefault="002971B7" w:rsidP="002971B7">
      <w:pPr>
        <w:pStyle w:val="Equation"/>
        <w:tabs>
          <w:tab w:val="clear" w:pos="794"/>
          <w:tab w:val="clear" w:pos="1588"/>
          <w:tab w:val="left" w:pos="851"/>
          <w:tab w:val="left" w:pos="1134"/>
          <w:tab w:val="left" w:pos="1418"/>
        </w:tabs>
        <w:ind w:left="567"/>
        <w:rPr>
          <w:sz w:val="20"/>
          <w:szCs w:val="20"/>
        </w:rPr>
      </w:pPr>
      <w:proofErr w:type="gramStart"/>
      <w:r>
        <w:rPr>
          <w:sz w:val="20"/>
          <w:szCs w:val="20"/>
        </w:rPr>
        <w:t>for</w:t>
      </w:r>
      <w:proofErr w:type="gramEnd"/>
      <w:r>
        <w:rPr>
          <w:sz w:val="20"/>
          <w:szCs w:val="20"/>
        </w:rPr>
        <w:t>( cIdx = num_ref_idx_lX_active_minus1 + 1; cIdx &gt; refIdxLX; cIdx− − )</w:t>
      </w:r>
      <w:r>
        <w:rPr>
          <w:sz w:val="20"/>
          <w:szCs w:val="20"/>
        </w:rPr>
        <w:br/>
      </w:r>
      <w:r>
        <w:rPr>
          <w:sz w:val="20"/>
          <w:szCs w:val="20"/>
        </w:rPr>
        <w:tab/>
        <w:t>RefPicListX[ cIdx ] = RefPicListX[ cIdx − 1]</w:t>
      </w:r>
      <w:r>
        <w:rPr>
          <w:sz w:val="20"/>
          <w:szCs w:val="20"/>
        </w:rPr>
        <w:br/>
        <w:t>RefPicListX[ refIdxLX++ ] =  pocLX</w:t>
      </w:r>
      <w:r>
        <w:rPr>
          <w:sz w:val="20"/>
          <w:szCs w:val="20"/>
        </w:rPr>
        <w:br/>
        <w:t>nIdx = refIdxLX</w:t>
      </w:r>
      <w:r>
        <w:rPr>
          <w:sz w:val="20"/>
          <w:szCs w:val="20"/>
        </w:rPr>
        <w:tab/>
      </w:r>
      <w:r>
        <w:rPr>
          <w:sz w:val="20"/>
        </w:rPr>
        <w:tab/>
      </w:r>
      <w:r w:rsidRPr="00210652">
        <w:rPr>
          <w:sz w:val="20"/>
        </w:rPr>
        <w:t>(</w:t>
      </w:r>
      <w:r w:rsidR="005D7E48" w:rsidRPr="00210652">
        <w:rPr>
          <w:sz w:val="20"/>
        </w:rPr>
        <w:fldChar w:fldCharType="begin" w:fldLock="1"/>
      </w:r>
      <w:r w:rsidRPr="00210652">
        <w:rPr>
          <w:sz w:val="20"/>
        </w:rPr>
        <w:instrText xml:space="preserve"> STYLEREF 1 \s </w:instrText>
      </w:r>
      <w:r w:rsidR="005D7E48" w:rsidRPr="00210652">
        <w:rPr>
          <w:sz w:val="20"/>
        </w:rPr>
        <w:fldChar w:fldCharType="separate"/>
      </w:r>
      <w:r w:rsidRPr="00210652">
        <w:rPr>
          <w:noProof/>
          <w:sz w:val="20"/>
        </w:rPr>
        <w:t>8</w:t>
      </w:r>
      <w:r w:rsidR="005D7E48" w:rsidRPr="00210652">
        <w:rPr>
          <w:sz w:val="20"/>
        </w:rPr>
        <w:fldChar w:fldCharType="end"/>
      </w:r>
      <w:r w:rsidRPr="00210652">
        <w:rPr>
          <w:sz w:val="20"/>
        </w:rPr>
        <w:noBreakHyphen/>
      </w:r>
      <w:r w:rsidR="005D7E48" w:rsidRPr="00210652">
        <w:rPr>
          <w:sz w:val="20"/>
        </w:rPr>
        <w:fldChar w:fldCharType="begin" w:fldLock="1"/>
      </w:r>
      <w:r w:rsidRPr="00210652">
        <w:rPr>
          <w:sz w:val="20"/>
        </w:rPr>
        <w:instrText xml:space="preserve"> SEQ Equation \* ARABIC \s 1 </w:instrText>
      </w:r>
      <w:r w:rsidR="005D7E48" w:rsidRPr="00210652">
        <w:rPr>
          <w:sz w:val="20"/>
        </w:rPr>
        <w:fldChar w:fldCharType="separate"/>
      </w:r>
      <w:r w:rsidRPr="00210652">
        <w:rPr>
          <w:noProof/>
          <w:sz w:val="20"/>
        </w:rPr>
        <w:t>9</w:t>
      </w:r>
      <w:r w:rsidR="005D7E48" w:rsidRPr="00210652">
        <w:rPr>
          <w:sz w:val="20"/>
        </w:rPr>
        <w:fldChar w:fldCharType="end"/>
      </w:r>
      <w:r w:rsidRPr="00210652">
        <w:rPr>
          <w:sz w:val="20"/>
        </w:rPr>
        <w:t>)</w:t>
      </w:r>
      <w:r>
        <w:rPr>
          <w:sz w:val="20"/>
          <w:szCs w:val="20"/>
        </w:rPr>
        <w:br/>
        <w:t xml:space="preserve">for( cIdx = refIdxLX; cIdx &lt;= num_ref_idx_lX_active_minus1 + 1; cIdx++ ) </w:t>
      </w:r>
      <w:r>
        <w:rPr>
          <w:sz w:val="20"/>
          <w:szCs w:val="20"/>
        </w:rPr>
        <w:br/>
      </w:r>
      <w:r>
        <w:rPr>
          <w:sz w:val="20"/>
          <w:szCs w:val="20"/>
        </w:rPr>
        <w:tab/>
        <w:t>if( PicOrderCnt( RefPicListX[ cIdx ] ) != pocLX )</w:t>
      </w:r>
      <w:r>
        <w:rPr>
          <w:sz w:val="20"/>
          <w:szCs w:val="20"/>
        </w:rPr>
        <w:br/>
      </w:r>
      <w:r>
        <w:rPr>
          <w:sz w:val="20"/>
          <w:szCs w:val="20"/>
        </w:rPr>
        <w:tab/>
      </w:r>
      <w:r>
        <w:rPr>
          <w:sz w:val="20"/>
          <w:szCs w:val="20"/>
        </w:rPr>
        <w:tab/>
        <w:t>RefPicListX[ nIdx++ ] = RefPicListX[ cIdx ]</w:t>
      </w:r>
    </w:p>
    <w:p w:rsidR="002971B7" w:rsidRPr="00210652" w:rsidRDefault="002971B7">
      <w:pPr>
        <w:pStyle w:val="Note1"/>
      </w:pPr>
      <w:r w:rsidRPr="00210652">
        <w:t>NOTE 2 – Within this pseudo-code procedure, the length of the list RefPicListX is temporarily made one element longer than the length needed for the final list. After the execution of this procedure, only elements 0 through num_ref_idx_lX_active_minus1 of the list need to be retained.</w:t>
      </w:r>
    </w:p>
    <w:p w:rsidR="002971B7" w:rsidRPr="00E8461A" w:rsidRDefault="002971B7" w:rsidP="002971B7">
      <w:pPr>
        <w:pStyle w:val="Heading4"/>
        <w:numPr>
          <w:numberingChange w:id="680" w:author="Sachin Deshpande" w:date="2012-02-05T10:32:00Z" w:original="%1:0:0:.%2:1:0:.%3:4:0:.%4:3:0:"/>
        </w:numPr>
      </w:pPr>
      <w:bookmarkStart w:id="681" w:name="_Toc287363807"/>
      <w:bookmarkStart w:id="682" w:name="_Toc311217238"/>
      <w:bookmarkStart w:id="683" w:name="_Toc20221109"/>
      <w:bookmarkStart w:id="684" w:name="_Ref31080465"/>
      <w:bookmarkStart w:id="685" w:name="_Ref31080469"/>
      <w:bookmarkStart w:id="686" w:name="_Ref31083001"/>
      <w:bookmarkStart w:id="687" w:name="_Ref31093111"/>
      <w:bookmarkStart w:id="688" w:name="_Ref31093157"/>
      <w:bookmarkStart w:id="689" w:name="_Toc77680463"/>
      <w:bookmarkStart w:id="690" w:name="_Toc118289081"/>
      <w:bookmarkStart w:id="691" w:name="_Toc226456624"/>
      <w:bookmarkStart w:id="692" w:name="_Toc248045293"/>
      <w:r w:rsidRPr="00E8461A">
        <w:t>Mapping process for reference picture lists combination in B slices</w:t>
      </w:r>
      <w:bookmarkEnd w:id="681"/>
      <w:bookmarkEnd w:id="682"/>
    </w:p>
    <w:p w:rsidR="002971B7" w:rsidRPr="00210652" w:rsidRDefault="002971B7" w:rsidP="002971B7">
      <w:pPr>
        <w:rPr>
          <w:lang w:eastAsia="ko-KR"/>
        </w:rPr>
      </w:pPr>
      <w:r w:rsidRPr="00210652">
        <w:rPr>
          <w:lang w:eastAsia="ko-KR"/>
        </w:rPr>
        <w:t>[Ed.: (WJ) needs to be checked once again. Try to find better way to represent]</w:t>
      </w:r>
    </w:p>
    <w:p w:rsidR="002971B7" w:rsidRPr="00210652" w:rsidRDefault="002971B7" w:rsidP="002971B7">
      <w:pPr>
        <w:rPr>
          <w:lang w:eastAsia="ko-KR"/>
        </w:rPr>
      </w:pPr>
      <w:r w:rsidRPr="00210652">
        <w:rPr>
          <w:lang w:eastAsia="ko-KR"/>
        </w:rPr>
        <w:t>This initialisation process is invoked when decoding a B slice header.</w:t>
      </w:r>
    </w:p>
    <w:p w:rsidR="002971B7" w:rsidRPr="00210652" w:rsidRDefault="002971B7" w:rsidP="002971B7">
      <w:pPr>
        <w:rPr>
          <w:lang w:eastAsia="ko-KR"/>
        </w:rPr>
      </w:pPr>
      <w:r w:rsidRPr="00210652">
        <w:rPr>
          <w:lang w:eastAsia="ko-KR"/>
        </w:rPr>
        <w:t>Input to this process are the reference picture list RefPicListX and num_ref_idx_lX_active_minus1 with X being 0 or 1.</w:t>
      </w:r>
    </w:p>
    <w:p w:rsidR="002971B7" w:rsidRPr="00210652" w:rsidRDefault="002971B7" w:rsidP="002971B7">
      <w:pPr>
        <w:rPr>
          <w:lang w:eastAsia="ko-KR"/>
        </w:rPr>
      </w:pPr>
      <w:r w:rsidRPr="00210652">
        <w:rPr>
          <w:lang w:eastAsia="ko-KR"/>
        </w:rPr>
        <w:t>Outputs of this process are arrays PredLCToPredLx and RefIdxLCToRefIdxLx.</w:t>
      </w:r>
    </w:p>
    <w:p w:rsidR="002971B7" w:rsidRPr="00210652" w:rsidRDefault="002971B7" w:rsidP="002971B7">
      <w:pPr>
        <w:rPr>
          <w:lang w:eastAsia="ko-KR"/>
        </w:rPr>
      </w:pPr>
      <w:r w:rsidRPr="00210652">
        <w:rPr>
          <w:lang w:eastAsia="ko-KR"/>
        </w:rPr>
        <w:t>When the current slice is a B slice and ref_pic_list_modification_flag_lc is equal to 0, the following ordered steps apply:</w:t>
      </w:r>
    </w:p>
    <w:p w:rsidR="002971B7" w:rsidRPr="00210652" w:rsidRDefault="002971B7" w:rsidP="002971B7">
      <w:pPr>
        <w:pStyle w:val="CommentText"/>
        <w:keepNext/>
        <w:keepLines/>
        <w:numPr>
          <w:ilvl w:val="3"/>
          <w:numId w:val="4"/>
          <w:numberingChange w:id="693" w:author="Sachin Deshpande" w:date="2012-02-05T10:32:00Z" w:original="%4:1:0:."/>
        </w:numPr>
        <w:tabs>
          <w:tab w:val="clear" w:pos="794"/>
          <w:tab w:val="clear" w:pos="2520"/>
          <w:tab w:val="left" w:pos="500"/>
        </w:tabs>
        <w:ind w:left="500" w:hanging="300"/>
        <w:rPr>
          <w:lang w:eastAsia="ko-KR"/>
        </w:rPr>
      </w:pPr>
      <w:r w:rsidRPr="00210652">
        <w:rPr>
          <w:lang w:eastAsia="ko-KR"/>
        </w:rPr>
        <w:t xml:space="preserve">Let refIdxL0 and refIdxL1 be </w:t>
      </w:r>
      <w:proofErr w:type="gramStart"/>
      <w:r w:rsidRPr="00210652">
        <w:rPr>
          <w:lang w:eastAsia="ko-KR"/>
        </w:rPr>
        <w:t>indices into the reference picture lists</w:t>
      </w:r>
      <w:proofErr w:type="gramEnd"/>
      <w:r w:rsidRPr="00210652">
        <w:rPr>
          <w:lang w:eastAsia="ko-KR"/>
        </w:rPr>
        <w:t xml:space="preserve"> RefPicListL0 and RefPicListL1. They are initially set equal to 0.</w:t>
      </w:r>
    </w:p>
    <w:p w:rsidR="002971B7" w:rsidRPr="00210652" w:rsidRDefault="002971B7" w:rsidP="002971B7">
      <w:pPr>
        <w:pStyle w:val="CommentText"/>
        <w:keepNext/>
        <w:keepLines/>
        <w:numPr>
          <w:ilvl w:val="3"/>
          <w:numId w:val="4"/>
          <w:numberingChange w:id="694" w:author="Sachin Deshpande" w:date="2012-02-05T10:32:00Z" w:original="%4:2:0:."/>
        </w:numPr>
        <w:tabs>
          <w:tab w:val="clear" w:pos="794"/>
          <w:tab w:val="clear" w:pos="2520"/>
          <w:tab w:val="left" w:pos="500"/>
        </w:tabs>
        <w:ind w:left="500" w:hanging="300"/>
        <w:rPr>
          <w:lang w:eastAsia="ko-KR"/>
        </w:rPr>
      </w:pPr>
      <w:r w:rsidRPr="00210652">
        <w:rPr>
          <w:lang w:eastAsia="ko-KR"/>
        </w:rPr>
        <w:t>Let refIdxLC be an index into PredLCToPredLx and RefIdxLCToRefIdxLx. It is initially set equal to 0.</w:t>
      </w:r>
    </w:p>
    <w:p w:rsidR="002971B7" w:rsidRPr="00210652" w:rsidRDefault="002971B7" w:rsidP="002971B7">
      <w:pPr>
        <w:pStyle w:val="CommentText"/>
        <w:keepNext/>
        <w:keepLines/>
        <w:numPr>
          <w:ilvl w:val="3"/>
          <w:numId w:val="4"/>
          <w:numberingChange w:id="695" w:author="Sachin Deshpande" w:date="2012-02-05T10:32:00Z" w:original="%4:3:0:."/>
        </w:numPr>
        <w:tabs>
          <w:tab w:val="clear" w:pos="794"/>
          <w:tab w:val="clear" w:pos="2520"/>
          <w:tab w:val="left" w:pos="500"/>
        </w:tabs>
        <w:ind w:left="500" w:hanging="300"/>
        <w:rPr>
          <w:lang w:eastAsia="ko-KR"/>
        </w:rPr>
      </w:pPr>
      <w:r w:rsidRPr="00210652">
        <w:rPr>
          <w:lang w:eastAsia="ko-KR"/>
        </w:rPr>
        <w:t>The following process is repeated until refIdxL0 and refIdxL1 are both greater than num_ref_idx_l0_active_minus1 and num_ref_idx_l1_active_minus1, respectively:</w:t>
      </w:r>
    </w:p>
    <w:p w:rsidR="002971B7" w:rsidRPr="00210652" w:rsidRDefault="002971B7" w:rsidP="002971B7">
      <w:pPr>
        <w:tabs>
          <w:tab w:val="clear" w:pos="794"/>
          <w:tab w:val="left" w:pos="1000"/>
          <w:tab w:val="left" w:pos="2300"/>
        </w:tabs>
        <w:ind w:left="1000" w:hanging="400"/>
        <w:rPr>
          <w:lang w:eastAsia="ko-KR"/>
        </w:rPr>
      </w:pPr>
      <w:r w:rsidRPr="00210652">
        <w:rPr>
          <w:lang w:eastAsia="ko-KR"/>
        </w:rPr>
        <w:t>–</w:t>
      </w:r>
      <w:r w:rsidRPr="00210652">
        <w:rPr>
          <w:lang w:eastAsia="ko-KR"/>
        </w:rPr>
        <w:tab/>
        <w:t>If refIdxL0 is less than or equal to num_ref_idx_l0_active_minus1,</w:t>
      </w:r>
    </w:p>
    <w:p w:rsidR="002971B7" w:rsidRPr="00210652" w:rsidRDefault="002971B7" w:rsidP="002971B7">
      <w:pPr>
        <w:tabs>
          <w:tab w:val="clear" w:pos="794"/>
          <w:tab w:val="clear" w:pos="1191"/>
          <w:tab w:val="left" w:pos="284"/>
          <w:tab w:val="left" w:pos="567"/>
          <w:tab w:val="left" w:pos="1400"/>
        </w:tabs>
        <w:ind w:left="1400" w:hanging="400"/>
        <w:rPr>
          <w:lang w:eastAsia="ko-KR"/>
        </w:rPr>
      </w:pPr>
      <w:r w:rsidRPr="00210652">
        <w:t>–</w:t>
      </w:r>
      <w:r w:rsidRPr="00210652">
        <w:tab/>
      </w:r>
      <w:r w:rsidRPr="00210652">
        <w:rPr>
          <w:lang w:eastAsia="ko-KR"/>
        </w:rPr>
        <w:t>If the entry RefPicListL0</w:t>
      </w:r>
      <w:proofErr w:type="gramStart"/>
      <w:r w:rsidRPr="00210652">
        <w:rPr>
          <w:lang w:eastAsia="ko-KR"/>
        </w:rPr>
        <w:t>[ refIdxL0</w:t>
      </w:r>
      <w:proofErr w:type="gramEnd"/>
      <w:r w:rsidRPr="00210652">
        <w:rPr>
          <w:lang w:eastAsia="ko-KR"/>
        </w:rPr>
        <w:t xml:space="preserve"> ] is the first occurance of the reference picture, </w:t>
      </w:r>
    </w:p>
    <w:p w:rsidR="002971B7" w:rsidRPr="00210652" w:rsidRDefault="002971B7" w:rsidP="002971B7">
      <w:pPr>
        <w:pStyle w:val="Equation"/>
        <w:tabs>
          <w:tab w:val="left" w:pos="1985"/>
        </w:tabs>
        <w:ind w:left="720"/>
        <w:rPr>
          <w:sz w:val="18"/>
        </w:rPr>
      </w:pPr>
      <w:r w:rsidRPr="00210652">
        <w:rPr>
          <w:sz w:val="20"/>
          <w:lang w:eastAsia="ko-KR"/>
        </w:rPr>
        <w:tab/>
      </w:r>
      <w:r w:rsidRPr="00210652">
        <w:rPr>
          <w:sz w:val="20"/>
          <w:lang w:eastAsia="ko-KR"/>
        </w:rPr>
        <w:tab/>
      </w:r>
      <w:r w:rsidRPr="00210652">
        <w:rPr>
          <w:sz w:val="20"/>
          <w:lang w:eastAsia="ko-KR"/>
        </w:rPr>
        <w:tab/>
      </w:r>
      <w:r w:rsidRPr="00210652">
        <w:rPr>
          <w:sz w:val="20"/>
        </w:rPr>
        <w:t>PredLCToPredLx</w:t>
      </w:r>
      <w:proofErr w:type="gramStart"/>
      <w:r w:rsidRPr="00210652">
        <w:rPr>
          <w:sz w:val="20"/>
        </w:rPr>
        <w:t>[ refIdxLC</w:t>
      </w:r>
      <w:proofErr w:type="gramEnd"/>
      <w:r w:rsidRPr="00210652">
        <w:rPr>
          <w:sz w:val="20"/>
        </w:rPr>
        <w:t xml:space="preserve"> ] = Pred_L0, </w:t>
      </w:r>
      <w:r w:rsidRPr="00210652">
        <w:rPr>
          <w:sz w:val="20"/>
          <w:lang w:eastAsia="ko-KR"/>
        </w:rPr>
        <w:tab/>
      </w:r>
      <w:r w:rsidRPr="00210652">
        <w:rPr>
          <w:sz w:val="20"/>
        </w:rPr>
        <w:t>(</w:t>
      </w:r>
      <w:r w:rsidR="005D7E48" w:rsidRPr="00210652">
        <w:rPr>
          <w:sz w:val="20"/>
        </w:rPr>
        <w:fldChar w:fldCharType="begin" w:fldLock="1"/>
      </w:r>
      <w:r w:rsidRPr="00210652">
        <w:rPr>
          <w:sz w:val="20"/>
        </w:rPr>
        <w:instrText xml:space="preserve"> STYLEREF 1 \s </w:instrText>
      </w:r>
      <w:r w:rsidR="005D7E48" w:rsidRPr="00210652">
        <w:rPr>
          <w:sz w:val="20"/>
        </w:rPr>
        <w:fldChar w:fldCharType="separate"/>
      </w:r>
      <w:r w:rsidRPr="00210652">
        <w:rPr>
          <w:noProof/>
          <w:sz w:val="20"/>
        </w:rPr>
        <w:t>8</w:t>
      </w:r>
      <w:r w:rsidR="005D7E48" w:rsidRPr="00210652">
        <w:rPr>
          <w:sz w:val="20"/>
        </w:rPr>
        <w:fldChar w:fldCharType="end"/>
      </w:r>
      <w:r w:rsidRPr="00210652">
        <w:rPr>
          <w:sz w:val="20"/>
        </w:rPr>
        <w:noBreakHyphen/>
      </w:r>
      <w:r w:rsidR="005D7E48" w:rsidRPr="00210652">
        <w:rPr>
          <w:sz w:val="20"/>
        </w:rPr>
        <w:fldChar w:fldCharType="begin" w:fldLock="1"/>
      </w:r>
      <w:r w:rsidRPr="00210652">
        <w:rPr>
          <w:sz w:val="20"/>
        </w:rPr>
        <w:instrText xml:space="preserve"> SEQ Equation \* ARABIC \s 1 </w:instrText>
      </w:r>
      <w:r w:rsidR="005D7E48" w:rsidRPr="00210652">
        <w:rPr>
          <w:sz w:val="20"/>
        </w:rPr>
        <w:fldChar w:fldCharType="separate"/>
      </w:r>
      <w:r w:rsidRPr="00210652">
        <w:rPr>
          <w:noProof/>
          <w:sz w:val="20"/>
        </w:rPr>
        <w:t>9</w:t>
      </w:r>
      <w:r w:rsidR="005D7E48" w:rsidRPr="00210652">
        <w:rPr>
          <w:sz w:val="20"/>
        </w:rPr>
        <w:fldChar w:fldCharType="end"/>
      </w:r>
      <w:r w:rsidRPr="00210652">
        <w:rPr>
          <w:sz w:val="20"/>
        </w:rPr>
        <w:t>)</w:t>
      </w:r>
      <w:r w:rsidRPr="00210652">
        <w:rPr>
          <w:sz w:val="20"/>
          <w:lang w:eastAsia="ko-KR"/>
        </w:rPr>
        <w:br/>
      </w:r>
      <w:r w:rsidRPr="00210652">
        <w:rPr>
          <w:sz w:val="20"/>
          <w:lang w:eastAsia="ko-KR"/>
        </w:rPr>
        <w:tab/>
      </w:r>
      <w:r w:rsidRPr="00210652">
        <w:rPr>
          <w:sz w:val="20"/>
          <w:lang w:eastAsia="ko-KR"/>
        </w:rPr>
        <w:tab/>
      </w:r>
      <w:r w:rsidRPr="00210652">
        <w:rPr>
          <w:sz w:val="20"/>
          <w:lang w:eastAsia="ko-KR"/>
        </w:rPr>
        <w:tab/>
        <w:t>RefIdxLCToRefIdxLx[ refIdxLC++ ] = refIdxL0.</w:t>
      </w:r>
    </w:p>
    <w:p w:rsidR="002971B7" w:rsidRPr="00210652" w:rsidRDefault="002971B7" w:rsidP="002971B7">
      <w:pPr>
        <w:tabs>
          <w:tab w:val="clear" w:pos="794"/>
          <w:tab w:val="clear" w:pos="1191"/>
          <w:tab w:val="left" w:pos="284"/>
          <w:tab w:val="left" w:pos="567"/>
          <w:tab w:val="left" w:pos="1400"/>
        </w:tabs>
        <w:ind w:left="1400" w:hanging="400"/>
        <w:rPr>
          <w:lang w:eastAsia="ko-KR"/>
        </w:rPr>
      </w:pPr>
      <w:r w:rsidRPr="00210652">
        <w:rPr>
          <w:lang w:eastAsia="ko-KR"/>
        </w:rPr>
        <w:t>–</w:t>
      </w:r>
      <w:r w:rsidRPr="00210652">
        <w:rPr>
          <w:lang w:eastAsia="ko-KR"/>
        </w:rPr>
        <w:tab/>
      </w:r>
      <w:proofErr w:type="gramStart"/>
      <w:r w:rsidRPr="00210652">
        <w:rPr>
          <w:lang w:eastAsia="ko-KR"/>
        </w:rPr>
        <w:t>refIdxL0</w:t>
      </w:r>
      <w:proofErr w:type="gramEnd"/>
      <w:r w:rsidRPr="00210652">
        <w:rPr>
          <w:lang w:eastAsia="ko-KR"/>
        </w:rPr>
        <w:t>++.</w:t>
      </w:r>
    </w:p>
    <w:p w:rsidR="002971B7" w:rsidRPr="00210652" w:rsidRDefault="002971B7" w:rsidP="002971B7">
      <w:pPr>
        <w:tabs>
          <w:tab w:val="clear" w:pos="794"/>
          <w:tab w:val="left" w:pos="1000"/>
          <w:tab w:val="left" w:pos="2300"/>
        </w:tabs>
        <w:ind w:left="1000" w:hanging="400"/>
        <w:rPr>
          <w:lang w:eastAsia="ko-KR"/>
        </w:rPr>
      </w:pPr>
      <w:r w:rsidRPr="00210652">
        <w:rPr>
          <w:lang w:eastAsia="ko-KR"/>
        </w:rPr>
        <w:t>–</w:t>
      </w:r>
      <w:r w:rsidRPr="00210652">
        <w:rPr>
          <w:lang w:eastAsia="ko-KR"/>
        </w:rPr>
        <w:tab/>
        <w:t>If refIdxL1 is less than or equal to num_ref_idx_l1_active_minus1 and ref_pic_list_combination_flag equal to 1,</w:t>
      </w:r>
    </w:p>
    <w:p w:rsidR="002971B7" w:rsidRPr="00210652" w:rsidRDefault="002971B7" w:rsidP="002971B7">
      <w:pPr>
        <w:tabs>
          <w:tab w:val="clear" w:pos="794"/>
          <w:tab w:val="clear" w:pos="1191"/>
          <w:tab w:val="left" w:pos="284"/>
          <w:tab w:val="left" w:pos="567"/>
          <w:tab w:val="left" w:pos="1400"/>
        </w:tabs>
        <w:ind w:left="1400" w:hanging="400"/>
        <w:rPr>
          <w:lang w:eastAsia="ko-KR"/>
        </w:rPr>
      </w:pPr>
      <w:r w:rsidRPr="00210652">
        <w:rPr>
          <w:lang w:eastAsia="ko-KR"/>
        </w:rPr>
        <w:t>–</w:t>
      </w:r>
      <w:r w:rsidRPr="00210652">
        <w:rPr>
          <w:lang w:eastAsia="ko-KR"/>
        </w:rPr>
        <w:tab/>
        <w:t>If the entry RefPicListL1</w:t>
      </w:r>
      <w:proofErr w:type="gramStart"/>
      <w:r w:rsidRPr="00210652">
        <w:rPr>
          <w:lang w:eastAsia="ko-KR"/>
        </w:rPr>
        <w:t>[ refIdxL1</w:t>
      </w:r>
      <w:proofErr w:type="gramEnd"/>
      <w:r w:rsidRPr="00210652">
        <w:rPr>
          <w:lang w:eastAsia="ko-KR"/>
        </w:rPr>
        <w:t xml:space="preserve"> ] is the first occurance of the reference picture, </w:t>
      </w:r>
    </w:p>
    <w:p w:rsidR="002971B7" w:rsidRPr="00210652" w:rsidRDefault="002971B7" w:rsidP="002971B7">
      <w:pPr>
        <w:pStyle w:val="Equation"/>
        <w:tabs>
          <w:tab w:val="left" w:pos="1985"/>
        </w:tabs>
        <w:ind w:left="720"/>
        <w:rPr>
          <w:sz w:val="18"/>
          <w:lang w:eastAsia="ko-KR"/>
        </w:rPr>
      </w:pPr>
      <w:r w:rsidRPr="00210652">
        <w:rPr>
          <w:sz w:val="20"/>
          <w:lang w:eastAsia="ko-KR"/>
        </w:rPr>
        <w:tab/>
      </w:r>
      <w:r w:rsidRPr="00210652">
        <w:rPr>
          <w:sz w:val="20"/>
          <w:lang w:eastAsia="ko-KR"/>
        </w:rPr>
        <w:tab/>
      </w:r>
      <w:r w:rsidRPr="00210652">
        <w:rPr>
          <w:sz w:val="20"/>
          <w:lang w:eastAsia="ko-KR"/>
        </w:rPr>
        <w:tab/>
      </w:r>
      <w:r w:rsidRPr="00210652">
        <w:rPr>
          <w:sz w:val="20"/>
        </w:rPr>
        <w:t>PredLCToPredLx</w:t>
      </w:r>
      <w:proofErr w:type="gramStart"/>
      <w:r w:rsidRPr="00210652">
        <w:rPr>
          <w:sz w:val="20"/>
        </w:rPr>
        <w:t>[ refIdxLC</w:t>
      </w:r>
      <w:proofErr w:type="gramEnd"/>
      <w:r w:rsidRPr="00210652">
        <w:rPr>
          <w:sz w:val="20"/>
        </w:rPr>
        <w:t> ] = Pred_L</w:t>
      </w:r>
      <w:r w:rsidRPr="00210652">
        <w:rPr>
          <w:sz w:val="20"/>
          <w:lang w:eastAsia="ko-KR"/>
        </w:rPr>
        <w:t>1</w:t>
      </w:r>
      <w:r w:rsidRPr="00210652">
        <w:rPr>
          <w:sz w:val="20"/>
        </w:rPr>
        <w:t xml:space="preserve">, </w:t>
      </w:r>
      <w:r w:rsidRPr="00210652">
        <w:rPr>
          <w:sz w:val="20"/>
          <w:lang w:eastAsia="ko-KR"/>
        </w:rPr>
        <w:tab/>
      </w:r>
      <w:r w:rsidRPr="00210652">
        <w:rPr>
          <w:sz w:val="20"/>
        </w:rPr>
        <w:t>(</w:t>
      </w:r>
      <w:r w:rsidR="005D7E48" w:rsidRPr="00210652">
        <w:rPr>
          <w:sz w:val="20"/>
        </w:rPr>
        <w:fldChar w:fldCharType="begin" w:fldLock="1"/>
      </w:r>
      <w:r w:rsidRPr="00210652">
        <w:rPr>
          <w:sz w:val="20"/>
        </w:rPr>
        <w:instrText xml:space="preserve"> STYLEREF 1 \s </w:instrText>
      </w:r>
      <w:r w:rsidR="005D7E48" w:rsidRPr="00210652">
        <w:rPr>
          <w:sz w:val="20"/>
        </w:rPr>
        <w:fldChar w:fldCharType="separate"/>
      </w:r>
      <w:r w:rsidRPr="00210652">
        <w:rPr>
          <w:noProof/>
          <w:sz w:val="20"/>
        </w:rPr>
        <w:t>8</w:t>
      </w:r>
      <w:r w:rsidR="005D7E48" w:rsidRPr="00210652">
        <w:rPr>
          <w:sz w:val="20"/>
        </w:rPr>
        <w:fldChar w:fldCharType="end"/>
      </w:r>
      <w:r w:rsidRPr="00210652">
        <w:rPr>
          <w:sz w:val="20"/>
        </w:rPr>
        <w:noBreakHyphen/>
      </w:r>
      <w:r w:rsidR="005D7E48" w:rsidRPr="00210652">
        <w:rPr>
          <w:sz w:val="20"/>
        </w:rPr>
        <w:fldChar w:fldCharType="begin" w:fldLock="1"/>
      </w:r>
      <w:r w:rsidRPr="00210652">
        <w:rPr>
          <w:sz w:val="20"/>
        </w:rPr>
        <w:instrText xml:space="preserve"> SEQ Equation \* ARABIC \s 1 </w:instrText>
      </w:r>
      <w:r w:rsidR="005D7E48" w:rsidRPr="00210652">
        <w:rPr>
          <w:sz w:val="20"/>
        </w:rPr>
        <w:fldChar w:fldCharType="separate"/>
      </w:r>
      <w:r w:rsidRPr="00210652">
        <w:rPr>
          <w:noProof/>
          <w:sz w:val="20"/>
        </w:rPr>
        <w:t>10</w:t>
      </w:r>
      <w:r w:rsidR="005D7E48" w:rsidRPr="00210652">
        <w:rPr>
          <w:sz w:val="20"/>
        </w:rPr>
        <w:fldChar w:fldCharType="end"/>
      </w:r>
      <w:r w:rsidRPr="00210652">
        <w:rPr>
          <w:sz w:val="20"/>
        </w:rPr>
        <w:t>)</w:t>
      </w:r>
      <w:r w:rsidRPr="00210652">
        <w:rPr>
          <w:sz w:val="20"/>
          <w:lang w:eastAsia="ko-KR"/>
        </w:rPr>
        <w:tab/>
      </w:r>
      <w:r w:rsidRPr="00210652">
        <w:rPr>
          <w:sz w:val="20"/>
          <w:lang w:eastAsia="ko-KR"/>
        </w:rPr>
        <w:tab/>
      </w:r>
      <w:r w:rsidRPr="00210652">
        <w:rPr>
          <w:sz w:val="20"/>
          <w:lang w:eastAsia="ko-KR"/>
        </w:rPr>
        <w:tab/>
        <w:t>RefIdxLCToRefIdxLx[ refIdxLC++ ] = refIdxL1.</w:t>
      </w:r>
    </w:p>
    <w:p w:rsidR="002971B7" w:rsidRPr="00210652" w:rsidRDefault="002971B7" w:rsidP="002971B7">
      <w:pPr>
        <w:tabs>
          <w:tab w:val="clear" w:pos="794"/>
          <w:tab w:val="clear" w:pos="1191"/>
          <w:tab w:val="left" w:pos="284"/>
          <w:tab w:val="left" w:pos="567"/>
          <w:tab w:val="left" w:pos="1400"/>
        </w:tabs>
        <w:ind w:left="1400" w:hanging="400"/>
        <w:rPr>
          <w:lang w:eastAsia="ko-KR"/>
        </w:rPr>
      </w:pPr>
      <w:r w:rsidRPr="00210652">
        <w:rPr>
          <w:lang w:eastAsia="ko-KR"/>
        </w:rPr>
        <w:t>–</w:t>
      </w:r>
      <w:r w:rsidRPr="00210652">
        <w:rPr>
          <w:lang w:eastAsia="ko-KR"/>
        </w:rPr>
        <w:tab/>
      </w:r>
      <w:proofErr w:type="gramStart"/>
      <w:r w:rsidRPr="00210652">
        <w:rPr>
          <w:lang w:eastAsia="ko-KR"/>
        </w:rPr>
        <w:t>refIdxL1</w:t>
      </w:r>
      <w:proofErr w:type="gramEnd"/>
      <w:r w:rsidRPr="00210652">
        <w:rPr>
          <w:lang w:eastAsia="ko-KR"/>
        </w:rPr>
        <w:t>++.</w:t>
      </w:r>
    </w:p>
    <w:p w:rsidR="002971B7" w:rsidRPr="00210652" w:rsidRDefault="002971B7" w:rsidP="002971B7">
      <w:pPr>
        <w:rPr>
          <w:lang w:eastAsia="ko-KR"/>
        </w:rPr>
      </w:pPr>
      <w:r w:rsidRPr="00210652">
        <w:rPr>
          <w:lang w:eastAsia="ko-KR"/>
        </w:rPr>
        <w:t>When the current slice is a B slice and ref_pic_list_modification_flag_lc is equal to 1, the following ordered steps apply:</w:t>
      </w:r>
    </w:p>
    <w:p w:rsidR="005D7E48" w:rsidRDefault="002971B7" w:rsidP="005D7E48">
      <w:pPr>
        <w:pStyle w:val="CommentText"/>
        <w:keepNext/>
        <w:keepLines/>
        <w:numPr>
          <w:ilvl w:val="0"/>
          <w:numId w:val="25"/>
          <w:numberingChange w:id="696" w:author="Sachin Deshpande" w:date="2012-02-05T10:32:00Z" w:original="%1:1:0:."/>
        </w:numPr>
        <w:tabs>
          <w:tab w:val="clear" w:pos="560"/>
          <w:tab w:val="clear" w:pos="794"/>
          <w:tab w:val="num" w:pos="426"/>
          <w:tab w:val="left" w:pos="851"/>
        </w:tabs>
        <w:ind w:left="426" w:hanging="226"/>
        <w:rPr>
          <w:lang w:eastAsia="ko-KR"/>
        </w:rPr>
        <w:pPrChange w:id="697" w:author="Sachin Deshpande" w:date="2012-02-03T21:48:00Z">
          <w:pPr>
            <w:pStyle w:val="CommentText"/>
            <w:keepNext/>
            <w:keepLines/>
            <w:numPr>
              <w:numId w:val="28"/>
            </w:numPr>
            <w:tabs>
              <w:tab w:val="clear" w:pos="794"/>
              <w:tab w:val="num" w:pos="360"/>
              <w:tab w:val="num" w:pos="426"/>
              <w:tab w:val="num" w:pos="720"/>
              <w:tab w:val="left" w:pos="851"/>
            </w:tabs>
            <w:ind w:left="426" w:hanging="226"/>
          </w:pPr>
        </w:pPrChange>
      </w:pPr>
      <w:r w:rsidRPr="00210652">
        <w:rPr>
          <w:lang w:eastAsia="ko-KR"/>
        </w:rPr>
        <w:t>Let refIdxLC be an index into the reference picture list PredLCToPredLx and RefIdxLCToRefIdxLx. It is initially set equal to 0.</w:t>
      </w:r>
    </w:p>
    <w:p w:rsidR="005D7E48" w:rsidRDefault="002971B7" w:rsidP="005D7E48">
      <w:pPr>
        <w:pStyle w:val="CommentText"/>
        <w:keepNext/>
        <w:keepLines/>
        <w:numPr>
          <w:ilvl w:val="0"/>
          <w:numId w:val="25"/>
          <w:numberingChange w:id="698" w:author="Sachin Deshpande" w:date="2012-02-05T10:32:00Z" w:original="%1:2:0:."/>
        </w:numPr>
        <w:tabs>
          <w:tab w:val="clear" w:pos="560"/>
          <w:tab w:val="clear" w:pos="794"/>
          <w:tab w:val="num" w:pos="426"/>
          <w:tab w:val="left" w:pos="851"/>
        </w:tabs>
        <w:ind w:left="426" w:hanging="226"/>
        <w:rPr>
          <w:lang w:eastAsia="ko-KR"/>
        </w:rPr>
        <w:pPrChange w:id="699" w:author="Sachin Deshpande" w:date="2012-02-03T21:48:00Z">
          <w:pPr>
            <w:pStyle w:val="CommentText"/>
            <w:keepNext/>
            <w:keepLines/>
            <w:numPr>
              <w:numId w:val="28"/>
            </w:numPr>
            <w:tabs>
              <w:tab w:val="clear" w:pos="794"/>
              <w:tab w:val="num" w:pos="360"/>
              <w:tab w:val="num" w:pos="426"/>
              <w:tab w:val="num" w:pos="720"/>
              <w:tab w:val="left" w:pos="851"/>
            </w:tabs>
            <w:ind w:left="426" w:hanging="226"/>
          </w:pPr>
        </w:pPrChange>
      </w:pPr>
      <w:r w:rsidRPr="00210652">
        <w:rPr>
          <w:lang w:eastAsia="ko-KR"/>
        </w:rPr>
        <w:t>The corresponding syntax elements pic_from_list_0_flag and ref_idx_list_curr are processed in the order they occur in the bitstream. For each of these syntax elements pairs, the following applies.</w:t>
      </w:r>
    </w:p>
    <w:p w:rsidR="002971B7" w:rsidRPr="00210652" w:rsidRDefault="002971B7" w:rsidP="002971B7">
      <w:pPr>
        <w:tabs>
          <w:tab w:val="clear" w:pos="794"/>
          <w:tab w:val="left" w:pos="1000"/>
          <w:tab w:val="left" w:pos="2300"/>
        </w:tabs>
        <w:ind w:left="1000" w:hanging="400"/>
        <w:rPr>
          <w:lang w:eastAsia="ko-KR"/>
        </w:rPr>
      </w:pPr>
      <w:r w:rsidRPr="00210652">
        <w:t>–</w:t>
      </w:r>
      <w:r w:rsidRPr="00210652">
        <w:tab/>
        <w:t>If pic_from_list_0_flag is equal to 1,</w:t>
      </w:r>
    </w:p>
    <w:p w:rsidR="002971B7" w:rsidRPr="00210652" w:rsidRDefault="002971B7" w:rsidP="002971B7">
      <w:pPr>
        <w:pStyle w:val="Equation"/>
        <w:tabs>
          <w:tab w:val="left" w:pos="1985"/>
        </w:tabs>
        <w:ind w:left="720"/>
        <w:rPr>
          <w:sz w:val="20"/>
        </w:rPr>
      </w:pPr>
      <w:r w:rsidRPr="00210652">
        <w:rPr>
          <w:sz w:val="20"/>
          <w:lang w:eastAsia="ko-KR"/>
        </w:rPr>
        <w:tab/>
      </w:r>
      <w:r w:rsidRPr="00210652">
        <w:rPr>
          <w:sz w:val="20"/>
          <w:lang w:eastAsia="ko-KR"/>
        </w:rPr>
        <w:tab/>
      </w:r>
      <w:r w:rsidRPr="00210652">
        <w:rPr>
          <w:sz w:val="20"/>
        </w:rPr>
        <w:t>PredLCToPredLx</w:t>
      </w:r>
      <w:proofErr w:type="gramStart"/>
      <w:r w:rsidRPr="00210652">
        <w:rPr>
          <w:sz w:val="20"/>
        </w:rPr>
        <w:t>[ refIdxLC</w:t>
      </w:r>
      <w:proofErr w:type="gramEnd"/>
      <w:r w:rsidRPr="00210652">
        <w:rPr>
          <w:sz w:val="20"/>
        </w:rPr>
        <w:t xml:space="preserve"> ] = Pred_L0, </w:t>
      </w:r>
      <w:r w:rsidRPr="00210652">
        <w:rPr>
          <w:sz w:val="20"/>
          <w:lang w:eastAsia="ko-KR"/>
        </w:rPr>
        <w:tab/>
      </w:r>
      <w:r w:rsidRPr="00210652">
        <w:rPr>
          <w:sz w:val="20"/>
        </w:rPr>
        <w:t>(</w:t>
      </w:r>
      <w:r w:rsidR="005D7E48" w:rsidRPr="00210652">
        <w:rPr>
          <w:sz w:val="20"/>
        </w:rPr>
        <w:fldChar w:fldCharType="begin" w:fldLock="1"/>
      </w:r>
      <w:r w:rsidRPr="00210652">
        <w:rPr>
          <w:sz w:val="20"/>
        </w:rPr>
        <w:instrText xml:space="preserve"> STYLEREF 1 \s </w:instrText>
      </w:r>
      <w:r w:rsidR="005D7E48" w:rsidRPr="00210652">
        <w:rPr>
          <w:sz w:val="20"/>
        </w:rPr>
        <w:fldChar w:fldCharType="separate"/>
      </w:r>
      <w:r w:rsidRPr="00210652">
        <w:rPr>
          <w:noProof/>
          <w:sz w:val="20"/>
        </w:rPr>
        <w:t>8</w:t>
      </w:r>
      <w:r w:rsidR="005D7E48" w:rsidRPr="00210652">
        <w:rPr>
          <w:sz w:val="20"/>
        </w:rPr>
        <w:fldChar w:fldCharType="end"/>
      </w:r>
      <w:r w:rsidRPr="00210652">
        <w:rPr>
          <w:sz w:val="20"/>
        </w:rPr>
        <w:noBreakHyphen/>
      </w:r>
      <w:r w:rsidR="005D7E48" w:rsidRPr="00210652">
        <w:rPr>
          <w:sz w:val="20"/>
        </w:rPr>
        <w:fldChar w:fldCharType="begin" w:fldLock="1"/>
      </w:r>
      <w:r w:rsidRPr="00210652">
        <w:rPr>
          <w:sz w:val="20"/>
        </w:rPr>
        <w:instrText xml:space="preserve"> SEQ Equation \* ARABIC \s 1 </w:instrText>
      </w:r>
      <w:r w:rsidR="005D7E48" w:rsidRPr="00210652">
        <w:rPr>
          <w:sz w:val="20"/>
        </w:rPr>
        <w:fldChar w:fldCharType="separate"/>
      </w:r>
      <w:r w:rsidRPr="00210652">
        <w:rPr>
          <w:noProof/>
          <w:sz w:val="20"/>
        </w:rPr>
        <w:t>11</w:t>
      </w:r>
      <w:r w:rsidR="005D7E48" w:rsidRPr="00210652">
        <w:rPr>
          <w:sz w:val="20"/>
        </w:rPr>
        <w:fldChar w:fldCharType="end"/>
      </w:r>
      <w:r w:rsidRPr="00210652">
        <w:rPr>
          <w:sz w:val="20"/>
        </w:rPr>
        <w:t>)</w:t>
      </w:r>
    </w:p>
    <w:p w:rsidR="002971B7" w:rsidRPr="00210652" w:rsidRDefault="002971B7" w:rsidP="002971B7">
      <w:pPr>
        <w:tabs>
          <w:tab w:val="clear" w:pos="794"/>
          <w:tab w:val="left" w:pos="1000"/>
          <w:tab w:val="left" w:pos="2300"/>
        </w:tabs>
        <w:ind w:left="1000" w:hanging="400"/>
        <w:rPr>
          <w:lang w:eastAsia="ko-KR"/>
        </w:rPr>
      </w:pPr>
      <w:r w:rsidRPr="00210652">
        <w:t>–</w:t>
      </w:r>
      <w:r w:rsidRPr="00210652">
        <w:tab/>
      </w:r>
      <w:r w:rsidRPr="00210652">
        <w:rPr>
          <w:lang w:eastAsia="ko-KR"/>
        </w:rPr>
        <w:t>Otherwise,</w:t>
      </w:r>
    </w:p>
    <w:p w:rsidR="002971B7" w:rsidRPr="00210652" w:rsidRDefault="002971B7" w:rsidP="002971B7">
      <w:pPr>
        <w:pStyle w:val="Equation"/>
        <w:tabs>
          <w:tab w:val="left" w:pos="1985"/>
        </w:tabs>
        <w:ind w:left="720"/>
        <w:rPr>
          <w:sz w:val="20"/>
          <w:lang w:eastAsia="ko-KR"/>
        </w:rPr>
      </w:pPr>
      <w:r w:rsidRPr="00210652">
        <w:rPr>
          <w:sz w:val="20"/>
          <w:lang w:eastAsia="ko-KR"/>
        </w:rPr>
        <w:tab/>
      </w:r>
      <w:r w:rsidRPr="00210652">
        <w:rPr>
          <w:sz w:val="20"/>
          <w:lang w:eastAsia="ko-KR"/>
        </w:rPr>
        <w:tab/>
      </w:r>
      <w:r w:rsidRPr="00210652">
        <w:rPr>
          <w:sz w:val="20"/>
        </w:rPr>
        <w:t>PredLCToPredLx</w:t>
      </w:r>
      <w:proofErr w:type="gramStart"/>
      <w:r w:rsidRPr="00210652">
        <w:rPr>
          <w:sz w:val="20"/>
        </w:rPr>
        <w:t>[ refIdxLC</w:t>
      </w:r>
      <w:proofErr w:type="gramEnd"/>
      <w:r w:rsidRPr="00210652">
        <w:rPr>
          <w:sz w:val="20"/>
        </w:rPr>
        <w:t> ] = Pred_L</w:t>
      </w:r>
      <w:r w:rsidRPr="00210652">
        <w:rPr>
          <w:sz w:val="20"/>
          <w:lang w:eastAsia="ko-KR"/>
        </w:rPr>
        <w:t>1</w:t>
      </w:r>
      <w:r w:rsidRPr="00210652">
        <w:rPr>
          <w:sz w:val="20"/>
          <w:lang w:eastAsia="ko-KR"/>
        </w:rPr>
        <w:tab/>
      </w:r>
      <w:r w:rsidRPr="00210652">
        <w:rPr>
          <w:sz w:val="20"/>
        </w:rPr>
        <w:t>(</w:t>
      </w:r>
      <w:r w:rsidR="005D7E48" w:rsidRPr="00210652">
        <w:rPr>
          <w:sz w:val="20"/>
        </w:rPr>
        <w:fldChar w:fldCharType="begin" w:fldLock="1"/>
      </w:r>
      <w:r w:rsidRPr="00210652">
        <w:rPr>
          <w:sz w:val="20"/>
        </w:rPr>
        <w:instrText xml:space="preserve"> STYLEREF 1 \s </w:instrText>
      </w:r>
      <w:r w:rsidR="005D7E48" w:rsidRPr="00210652">
        <w:rPr>
          <w:sz w:val="20"/>
        </w:rPr>
        <w:fldChar w:fldCharType="separate"/>
      </w:r>
      <w:r w:rsidRPr="00210652">
        <w:rPr>
          <w:noProof/>
          <w:sz w:val="20"/>
        </w:rPr>
        <w:t>8</w:t>
      </w:r>
      <w:r w:rsidR="005D7E48" w:rsidRPr="00210652">
        <w:rPr>
          <w:sz w:val="20"/>
        </w:rPr>
        <w:fldChar w:fldCharType="end"/>
      </w:r>
      <w:r w:rsidRPr="00210652">
        <w:rPr>
          <w:sz w:val="20"/>
        </w:rPr>
        <w:noBreakHyphen/>
      </w:r>
      <w:r w:rsidR="005D7E48" w:rsidRPr="00210652">
        <w:rPr>
          <w:sz w:val="20"/>
        </w:rPr>
        <w:fldChar w:fldCharType="begin" w:fldLock="1"/>
      </w:r>
      <w:r w:rsidRPr="00210652">
        <w:rPr>
          <w:sz w:val="20"/>
        </w:rPr>
        <w:instrText xml:space="preserve"> SEQ Equation \* ARABIC \s 1 </w:instrText>
      </w:r>
      <w:r w:rsidR="005D7E48" w:rsidRPr="00210652">
        <w:rPr>
          <w:sz w:val="20"/>
        </w:rPr>
        <w:fldChar w:fldCharType="separate"/>
      </w:r>
      <w:r w:rsidRPr="00210652">
        <w:rPr>
          <w:noProof/>
          <w:sz w:val="20"/>
        </w:rPr>
        <w:t>12</w:t>
      </w:r>
      <w:r w:rsidR="005D7E48" w:rsidRPr="00210652">
        <w:rPr>
          <w:sz w:val="20"/>
        </w:rPr>
        <w:fldChar w:fldCharType="end"/>
      </w:r>
      <w:r w:rsidRPr="00210652">
        <w:rPr>
          <w:sz w:val="20"/>
        </w:rPr>
        <w:t>)</w:t>
      </w:r>
    </w:p>
    <w:p w:rsidR="002971B7" w:rsidRPr="00210652" w:rsidRDefault="002971B7" w:rsidP="002971B7">
      <w:pPr>
        <w:tabs>
          <w:tab w:val="clear" w:pos="794"/>
          <w:tab w:val="left" w:pos="1000"/>
          <w:tab w:val="left" w:pos="2300"/>
        </w:tabs>
        <w:ind w:left="1000" w:hanging="400"/>
        <w:rPr>
          <w:lang w:eastAsia="ko-KR"/>
        </w:rPr>
      </w:pPr>
      <w:r w:rsidRPr="00210652">
        <w:t>–</w:t>
      </w:r>
      <w:r w:rsidRPr="00210652">
        <w:tab/>
        <w:t>RefIdxLCToRefIdxLx</w:t>
      </w:r>
      <w:proofErr w:type="gramStart"/>
      <w:r w:rsidRPr="00210652">
        <w:t>[ refIdxLC</w:t>
      </w:r>
      <w:proofErr w:type="gramEnd"/>
      <w:r w:rsidRPr="00210652">
        <w:t>++ ] = ref_idx_list_curr</w:t>
      </w:r>
    </w:p>
    <w:p w:rsidR="002971B7" w:rsidRPr="00210652" w:rsidRDefault="002971B7" w:rsidP="002971B7">
      <w:pPr>
        <w:rPr>
          <w:lang w:eastAsia="ko-KR"/>
        </w:rPr>
      </w:pPr>
      <w:r w:rsidRPr="00210652">
        <w:rPr>
          <w:lang w:eastAsia="ko-KR"/>
        </w:rPr>
        <w:t xml:space="preserve">When refIdxLC is greater than num_com_ref_list_active_minus1+ 1, the extra entries past position num_com_ref_list_active_minus1 are discarded from PredLCToPredLx and RefIdxLCToRefIdxLx. </w:t>
      </w:r>
    </w:p>
    <w:p w:rsidR="002971B7" w:rsidRPr="00210652" w:rsidRDefault="002971B7" w:rsidP="002971B7">
      <w:pPr>
        <w:rPr>
          <w:lang w:eastAsia="ko-KR"/>
        </w:rPr>
      </w:pPr>
      <w:r w:rsidRPr="00210652">
        <w:rPr>
          <w:lang w:eastAsia="ko-KR"/>
        </w:rPr>
        <w:t>When refIdxLC is less than num_com_ref_list_active_minus1 + 1, the remaining entries in PredLCToPredLx and RefIdxLCToRefIdxLx are set equal to Pred_L0 and 0, respectively.</w:t>
      </w:r>
    </w:p>
    <w:p w:rsidR="002971B7" w:rsidRDefault="002971B7" w:rsidP="002971B7">
      <w:pPr>
        <w:pStyle w:val="Heading3"/>
        <w:numPr>
          <w:numberingChange w:id="700" w:author="Sachin Deshpande" w:date="2012-02-05T10:32:00Z" w:original="%1:0:0:.%2:1:0:.%3:5:0:"/>
        </w:numPr>
        <w:rPr>
          <w:lang w:val="en-US"/>
        </w:rPr>
      </w:pPr>
      <w:bookmarkStart w:id="701" w:name="_Ref314466970"/>
      <w:bookmarkStart w:id="702" w:name="_Toc287363808"/>
      <w:bookmarkStart w:id="703" w:name="_Toc311217239"/>
      <w:r>
        <w:rPr>
          <w:lang w:val="en-US"/>
        </w:rPr>
        <w:t>Marking of reference pictures before decoding</w:t>
      </w:r>
    </w:p>
    <w:p w:rsidR="002971B7" w:rsidRDefault="002971B7" w:rsidP="002971B7">
      <w:r>
        <w:t xml:space="preserve">This process is invoked once per picture, after decoding of a slice header and the decoding process for reference picture set as specified in </w:t>
      </w:r>
      <w:r w:rsidR="005D7E48">
        <w:fldChar w:fldCharType="begin"/>
      </w:r>
      <w:r>
        <w:instrText xml:space="preserve"> REF _Ref305961533 \r \h </w:instrText>
      </w:r>
      <w:r w:rsidR="005D7E48">
        <w:fldChar w:fldCharType="separate"/>
      </w:r>
      <w:ins w:id="704" w:author="JCTVC-F275" w:date="2012-02-04T00:24:00Z">
        <w:r>
          <w:t>0.1.3</w:t>
        </w:r>
      </w:ins>
      <w:del w:id="705" w:author="JCTVC-F275" w:date="2012-02-03T23:53:00Z">
        <w:r w:rsidDel="00AE247C">
          <w:delText>8.2.2</w:delText>
        </w:r>
      </w:del>
      <w:r w:rsidR="005D7E48">
        <w:fldChar w:fldCharType="end"/>
      </w:r>
      <w:r>
        <w:t xml:space="preserve"> but prior to the decoding of any coding unit and prior to the decoding process for reference picture list construction of the slice as specified in subclause </w:t>
      </w:r>
      <w:r w:rsidR="005D7E48">
        <w:fldChar w:fldCharType="begin"/>
      </w:r>
      <w:r>
        <w:instrText xml:space="preserve"> REF _Ref36860719 \r \h </w:instrText>
      </w:r>
      <w:r w:rsidR="005D7E48">
        <w:fldChar w:fldCharType="separate"/>
      </w:r>
      <w:ins w:id="706" w:author="JCTVC-F275" w:date="2012-02-04T00:24:00Z">
        <w:r>
          <w:t>0.1.4</w:t>
        </w:r>
      </w:ins>
      <w:del w:id="707" w:author="JCTVC-F275" w:date="2012-02-03T23:53:00Z">
        <w:r w:rsidDel="00AE247C">
          <w:delText>8.2.3</w:delText>
        </w:r>
      </w:del>
      <w:r w:rsidR="005D7E48">
        <w:fldChar w:fldCharType="end"/>
      </w:r>
      <w:r>
        <w:t>.</w:t>
      </w:r>
    </w:p>
    <w:p w:rsidR="002971B7" w:rsidRPr="00363505" w:rsidRDefault="002971B7" w:rsidP="002971B7">
      <w:pPr>
        <w:rPr>
          <w:lang w:val="en-US"/>
        </w:rPr>
      </w:pPr>
      <w:r>
        <w:t xml:space="preserve">When </w:t>
      </w:r>
      <w:r w:rsidRPr="0010484E">
        <w:t xml:space="preserve">enable_temporal_mvp_flag of the current picture is </w:t>
      </w:r>
      <w:r>
        <w:t xml:space="preserve">equal to </w:t>
      </w:r>
      <w:r w:rsidRPr="0010484E">
        <w:t xml:space="preserve">0 and temporal_id of the current picture is </w:t>
      </w:r>
      <w:r>
        <w:t xml:space="preserve">equal to </w:t>
      </w:r>
      <w:r w:rsidRPr="0010484E">
        <w:t xml:space="preserve">0, all the </w:t>
      </w:r>
      <w:r>
        <w:t xml:space="preserve">reference </w:t>
      </w:r>
      <w:r w:rsidRPr="0010484E">
        <w:t>pictures in</w:t>
      </w:r>
      <w:r>
        <w:t xml:space="preserve"> the</w:t>
      </w:r>
      <w:r w:rsidRPr="0010484E">
        <w:t xml:space="preserve"> DPB </w:t>
      </w:r>
      <w:r>
        <w:t>are</w:t>
      </w:r>
      <w:r w:rsidRPr="0010484E">
        <w:t xml:space="preserve"> marked as “unused for temporal motion vector prediction”.</w:t>
      </w:r>
    </w:p>
    <w:p w:rsidR="002971B7" w:rsidRDefault="002971B7" w:rsidP="002971B7">
      <w:pPr>
        <w:pStyle w:val="Heading3"/>
        <w:numPr>
          <w:numberingChange w:id="708" w:author="Sachin Deshpande" w:date="2012-02-05T10:32:00Z" w:original="%1:0:0:.%2:1:0:.%3:6:0:"/>
        </w:numPr>
      </w:pPr>
      <w:r>
        <w:t>Marking of the current picture after decoding</w:t>
      </w:r>
      <w:bookmarkEnd w:id="701"/>
    </w:p>
    <w:p w:rsidR="002971B7" w:rsidRDefault="002971B7" w:rsidP="002971B7">
      <w:r>
        <w:t>This process is invoked after all slices of the current picture have been decoded.</w:t>
      </w:r>
    </w:p>
    <w:p w:rsidR="002971B7" w:rsidRDefault="002971B7" w:rsidP="002971B7">
      <w:pPr>
        <w:tabs>
          <w:tab w:val="left" w:pos="284"/>
        </w:tabs>
        <w:ind w:left="284" w:hanging="284"/>
      </w:pPr>
      <w:r w:rsidRPr="00210652">
        <w:t>–</w:t>
      </w:r>
      <w:r w:rsidRPr="00210652">
        <w:tab/>
      </w:r>
      <w:r>
        <w:t>If nal_ref_idc of the current picture equals 0, the current picture is marked as "unused for reference".</w:t>
      </w:r>
    </w:p>
    <w:p w:rsidR="002971B7" w:rsidRDefault="002971B7" w:rsidP="002971B7">
      <w:pPr>
        <w:numPr>
          <w:ilvl w:val="0"/>
          <w:numId w:val="26"/>
          <w:numberingChange w:id="709" w:author="Sachin Deshpande" w:date="2012-02-05T10:32:00Z" w:original="–"/>
        </w:numPr>
        <w:tabs>
          <w:tab w:val="left" w:pos="284"/>
        </w:tabs>
      </w:pPr>
      <w:r>
        <w:t>Otherwise, the current picture is marked as "used for short-term reference".</w:t>
      </w:r>
    </w:p>
    <w:p w:rsidR="002971B7" w:rsidRDefault="002971B7" w:rsidP="002971B7">
      <w:pPr>
        <w:numPr>
          <w:ilvl w:val="0"/>
          <w:numId w:val="26"/>
          <w:numberingChange w:id="710" w:author="Sachin Deshpande" w:date="2012-02-05T10:32:00Z" w:original="–"/>
        </w:numPr>
        <w:tabs>
          <w:tab w:val="left" w:pos="284"/>
        </w:tabs>
        <w:rPr>
          <w:lang w:eastAsia="ko-KR"/>
        </w:rPr>
      </w:pPr>
      <w:r>
        <w:t>---</w:t>
      </w:r>
    </w:p>
    <w:p w:rsidR="002971B7" w:rsidRDefault="002971B7" w:rsidP="002971B7">
      <w:pPr>
        <w:tabs>
          <w:tab w:val="left" w:pos="284"/>
        </w:tabs>
        <w:ind w:left="390"/>
        <w:rPr>
          <w:lang w:eastAsia="ko-KR"/>
        </w:rPr>
      </w:pPr>
    </w:p>
    <w:p w:rsidR="002971B7" w:rsidRPr="00E8461A" w:rsidRDefault="002971B7" w:rsidP="002971B7">
      <w:pPr>
        <w:ind w:left="360" w:hanging="360"/>
      </w:pPr>
      <w:bookmarkStart w:id="711" w:name="_Toc23159757"/>
      <w:bookmarkEnd w:id="668"/>
      <w:bookmarkEnd w:id="669"/>
      <w:bookmarkEnd w:id="683"/>
      <w:bookmarkEnd w:id="684"/>
      <w:bookmarkEnd w:id="685"/>
      <w:bookmarkEnd w:id="686"/>
      <w:bookmarkEnd w:id="687"/>
      <w:bookmarkEnd w:id="688"/>
      <w:bookmarkEnd w:id="689"/>
      <w:bookmarkEnd w:id="690"/>
      <w:bookmarkEnd w:id="691"/>
      <w:bookmarkEnd w:id="692"/>
      <w:bookmarkEnd w:id="702"/>
      <w:bookmarkEnd w:id="703"/>
      <w:bookmarkEnd w:id="711"/>
    </w:p>
    <w:p w:rsidR="002971B7" w:rsidRPr="00E8461A" w:rsidRDefault="002971B7" w:rsidP="002971B7">
      <w:pPr>
        <w:tabs>
          <w:tab w:val="clear" w:pos="794"/>
          <w:tab w:val="clear" w:pos="1191"/>
          <w:tab w:val="clear" w:pos="1588"/>
          <w:tab w:val="clear" w:pos="1985"/>
        </w:tabs>
        <w:overflowPunct/>
        <w:autoSpaceDE/>
        <w:autoSpaceDN/>
        <w:adjustRightInd/>
        <w:spacing w:before="0"/>
        <w:textAlignment w:val="auto"/>
      </w:pPr>
    </w:p>
    <w:sectPr w:rsidR="002971B7" w:rsidRPr="00E8461A" w:rsidSect="002971B7">
      <w:headerReference w:type="even" r:id="rId9"/>
      <w:headerReference w:type="default" r:id="rId10"/>
      <w:footerReference w:type="even" r:id="rId11"/>
      <w:footerReference w:type="default" r:id="rId12"/>
      <w:pgSz w:w="11907" w:h="16834" w:code="9"/>
      <w:pgMar w:top="1089" w:right="1089" w:bottom="1089" w:left="1089" w:header="482" w:footer="482" w:gutter="0"/>
      <w:paperSrc w:first="15" w:other="15"/>
      <w:pgNumType w:start="1"/>
      <w:docGrid w:linePitch="326"/>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6F37" w:rsidRDefault="00216F37">
      <w:r>
        <w:separator/>
      </w:r>
    </w:p>
  </w:endnote>
  <w:endnote w:type="continuationSeparator" w:id="0">
    <w:p w:rsidR="00216F37" w:rsidRDefault="00216F37">
      <w:r>
        <w:continuationSeparator/>
      </w:r>
    </w:p>
  </w:endnote>
  <w:endnote w:type="continuationNotice" w:id="1">
    <w:p w:rsidR="00216F37" w:rsidRDefault="00216F37">
      <w:pPr>
        <w:spacing w:before="0"/>
      </w:pP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ZapfDingbats">
    <w:altName w:val="Zapf Dingbats"/>
    <w:panose1 w:val="00000000000000000000"/>
    <w:charset w:val="02"/>
    <w:family w:val="decorative"/>
    <w:notTrueType/>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Malgun Gothic">
    <w:altName w:val="Arial Unicode MS"/>
    <w:charset w:val="81"/>
    <w:family w:val="swiss"/>
    <w:pitch w:val="variable"/>
    <w:sig w:usb0="900002AF" w:usb1="09D77CFB" w:usb2="00000012" w:usb3="00000000" w:csb0="00080001" w:csb1="00000000"/>
  </w:font>
  <w:font w:name="C39T36Lfz">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Batang">
    <w:altName w:val="바탕"/>
    <w:charset w:val="81"/>
    <w:family w:val="roman"/>
    <w:pitch w:val="variable"/>
    <w:sig w:usb0="B00002AF" w:usb1="69D77CFB" w:usb2="00000030" w:usb3="00000000" w:csb0="0008009F" w:csb1="00000000"/>
  </w:font>
  <w:font w:name="Helvetica">
    <w:panose1 w:val="00000000000000000000"/>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SimSun">
    <w:altName w:val="宋体"/>
    <w:charset w:val="86"/>
    <w:family w:val="auto"/>
    <w:pitch w:val="variable"/>
    <w:sig w:usb0="00000003" w:usb1="288F0000" w:usb2="00000016" w:usb3="00000000" w:csb0="00040001" w:csb1="00000000"/>
  </w:font>
  <w:font w:name="Times New Roman Bold">
    <w:panose1 w:val="02020803070505020304"/>
    <w:charset w:val="00"/>
    <w:family w:val="auto"/>
    <w:pitch w:val="variable"/>
    <w:sig w:usb0="00000003" w:usb1="00000000" w:usb2="00000000" w:usb3="00000000" w:csb0="00000001" w:csb1="00000000"/>
  </w:font>
  <w:font w:name="PMingLiU">
    <w:altName w:val="新細明體"/>
    <w:charset w:val="88"/>
    <w:family w:val="roman"/>
    <w:pitch w:val="variable"/>
    <w:sig w:usb0="A00002FF" w:usb1="28CFFCFA" w:usb2="00000016" w:usb3="00000000" w:csb0="00100001" w:csb1="00000000"/>
  </w:font>
  <w:font w:name="맑은 고딕">
    <w:altName w:val="Arial"/>
    <w:charset w:val="00"/>
    <w:family w:val="auto"/>
    <w:pitch w:val="default"/>
    <w:sig w:usb0="00000000" w:usb1="00000000" w:usb2="00000000" w:usb3="00000000" w:csb0="0000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F37" w:rsidRPr="00AE247C" w:rsidRDefault="00216F37" w:rsidP="002971B7">
    <w:pPr>
      <w:pStyle w:val="FooterQP"/>
      <w:rPr>
        <w:lang w:val="de-DE"/>
        <w:rPrChange w:id="714" w:author="JCTVC-F275" w:date="2012-02-03T23:59:00Z">
          <w:rPr/>
        </w:rPrChange>
      </w:rPr>
    </w:pPr>
    <w:r w:rsidRPr="00C37EDE">
      <w:rPr>
        <w:sz w:val="20"/>
      </w:rPr>
      <w:tab/>
    </w:r>
    <w:r w:rsidRPr="00C37EDE">
      <w:rPr>
        <w:sz w:val="20"/>
      </w:rPr>
      <w:tab/>
    </w:r>
    <w:r w:rsidRPr="005D7E48">
      <w:rPr>
        <w:sz w:val="20"/>
        <w:lang w:val="de-DE"/>
        <w:rPrChange w:id="715" w:author="JCTVC-F275" w:date="2012-02-03T23:59:00Z">
          <w:rPr>
            <w:b w:val="0"/>
            <w:sz w:val="20"/>
          </w:rPr>
        </w:rPrChange>
      </w:rPr>
      <w:t>Draft ITU-T Rec. H.HEVC (201x E)</w:t>
    </w:r>
    <w:r w:rsidRPr="005D7E48">
      <w:rPr>
        <w:sz w:val="20"/>
        <w:lang w:val="de-DE"/>
        <w:rPrChange w:id="716" w:author="JCTVC-F275" w:date="2012-02-03T23:59:00Z">
          <w:rPr>
            <w:b w:val="0"/>
            <w:sz w:val="20"/>
          </w:rPr>
        </w:rPrChange>
      </w:rPr>
      <w:tab/>
    </w:r>
    <w:fldSimple w:instr=" PAGE   \* MERGEFORMAT ">
      <w:r w:rsidR="0098355D" w:rsidRPr="0098355D">
        <w:rPr>
          <w:b w:val="0"/>
          <w:bCs/>
          <w:noProof/>
          <w:sz w:val="20"/>
          <w:lang w:val="de-DE"/>
        </w:rPr>
        <w:t>8</w:t>
      </w:r>
    </w:fldSimple>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F37" w:rsidRPr="00AE247C" w:rsidRDefault="00216F37" w:rsidP="002971B7">
    <w:pPr>
      <w:pStyle w:val="Footer"/>
      <w:rPr>
        <w:lang w:val="de-DE"/>
        <w:rPrChange w:id="717" w:author="JCTVC-F275" w:date="2012-02-03T23:59:00Z">
          <w:rPr/>
        </w:rPrChange>
      </w:rPr>
    </w:pPr>
    <w:fldSimple w:instr=" PAGE   \* MERGEFORMAT ">
      <w:r w:rsidR="0098355D" w:rsidRPr="0098355D">
        <w:rPr>
          <w:bCs/>
          <w:noProof/>
          <w:lang w:val="fr-CH"/>
        </w:rPr>
        <w:t>7</w:t>
      </w:r>
    </w:fldSimple>
    <w:r w:rsidRPr="005D7E48">
      <w:rPr>
        <w:b/>
        <w:bCs/>
        <w:lang w:val="de-DE"/>
        <w:rPrChange w:id="718" w:author="JCTVC-F275" w:date="2012-02-03T23:59:00Z">
          <w:rPr>
            <w:b/>
            <w:bCs/>
          </w:rPr>
        </w:rPrChange>
      </w:rPr>
      <w:tab/>
    </w:r>
    <w:r w:rsidRPr="005D7E48">
      <w:rPr>
        <w:b/>
        <w:lang w:val="de-DE"/>
        <w:rPrChange w:id="719" w:author="JCTVC-F275" w:date="2012-02-03T23:59:00Z">
          <w:rPr>
            <w:b/>
          </w:rPr>
        </w:rPrChange>
      </w:rPr>
      <w:t>Draft ITU-T Rec. H.HEVC (201x E)</w: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6F37" w:rsidRDefault="00216F37">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216F37" w:rsidRDefault="00216F37"/>
  </w:footnote>
  <w:footnote w:type="continuationSeparator" w:id="0">
    <w:p w:rsidR="00216F37" w:rsidRDefault="00216F37">
      <w:r>
        <w:continuationSeparator/>
      </w:r>
    </w:p>
  </w:footnote>
  <w:footnote w:type="continuationNotice" w:id="1">
    <w:p w:rsidR="00216F37" w:rsidRDefault="00216F37">
      <w:pPr>
        <w:spacing w:before="0"/>
      </w:pP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F37" w:rsidRPr="00AE247C" w:rsidRDefault="00216F37" w:rsidP="002971B7">
    <w:pPr>
      <w:tabs>
        <w:tab w:val="clear" w:pos="794"/>
        <w:tab w:val="clear" w:pos="1191"/>
        <w:tab w:val="clear" w:pos="1588"/>
        <w:tab w:val="clear" w:pos="1985"/>
        <w:tab w:val="left" w:pos="907"/>
        <w:tab w:val="center" w:pos="4849"/>
        <w:tab w:val="right" w:pos="9725"/>
      </w:tabs>
      <w:rPr>
        <w:lang w:val="pt-BR"/>
        <w:rPrChange w:id="712" w:author="JCTVC-F275" w:date="2012-02-03T23:59:00Z">
          <w:rPr/>
        </w:rPrChange>
      </w:rPr>
    </w:pPr>
    <w:r w:rsidRPr="005D7E48">
      <w:rPr>
        <w:rFonts w:eastAsia="Times New Roman"/>
        <w:b/>
        <w:lang w:val="pt-BR"/>
        <w:rPrChange w:id="713" w:author="JCTVC-F275" w:date="2012-02-03T23:59:00Z">
          <w:rPr>
            <w:rFonts w:eastAsia="Times New Roman"/>
            <w:b/>
          </w:rPr>
        </w:rPrChange>
      </w:rPr>
      <w:t>ISO/IEC 23008-HEVC : 201x (E)</w: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F37" w:rsidRPr="00AE247C" w:rsidRDefault="00216F37" w:rsidP="002971B7">
    <w:pPr>
      <w:tabs>
        <w:tab w:val="clear" w:pos="794"/>
        <w:tab w:val="clear" w:pos="1191"/>
        <w:tab w:val="clear" w:pos="1588"/>
        <w:tab w:val="clear" w:pos="1985"/>
        <w:tab w:val="left" w:pos="907"/>
        <w:tab w:val="center" w:pos="4849"/>
        <w:tab w:val="right" w:pos="9725"/>
      </w:tabs>
      <w:rPr>
        <w:rFonts w:eastAsia="Times New Roman"/>
        <w:lang w:val="pt-BR"/>
      </w:rPr>
    </w:pPr>
    <w:r w:rsidRPr="00563383">
      <w:rPr>
        <w:rFonts w:eastAsia="Times New Roman"/>
        <w:b/>
      </w:rPr>
      <w:tab/>
    </w:r>
    <w:r w:rsidRPr="00563383">
      <w:rPr>
        <w:rFonts w:eastAsia="Times New Roman"/>
        <w:b/>
      </w:rPr>
      <w:tab/>
    </w:r>
    <w:r w:rsidRPr="00563383">
      <w:rPr>
        <w:rFonts w:eastAsia="Times New Roman"/>
        <w:b/>
      </w:rPr>
      <w:tab/>
    </w:r>
    <w:r w:rsidRPr="00AE247C">
      <w:rPr>
        <w:rFonts w:eastAsia="Times New Roman"/>
        <w:b/>
        <w:lang w:val="pt-BR"/>
      </w:rPr>
      <w:t>ISO/IEC 23008-HEVC : 201x (E)</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583EA70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3F034E0"/>
    <w:lvl w:ilvl="0">
      <w:start w:val="1"/>
      <w:numFmt w:val="decimal"/>
      <w:lvlText w:val="%1."/>
      <w:lvlJc w:val="left"/>
      <w:pPr>
        <w:tabs>
          <w:tab w:val="num" w:pos="1800"/>
        </w:tabs>
        <w:ind w:left="1800" w:hanging="360"/>
      </w:pPr>
      <w:rPr>
        <w:rFonts w:cs="Times New Roman"/>
      </w:rPr>
    </w:lvl>
  </w:abstractNum>
  <w:abstractNum w:abstractNumId="2">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3">
    <w:nsid w:val="FFFFFF80"/>
    <w:multiLevelType w:val="singleLevel"/>
    <w:tmpl w:val="04BAB126"/>
    <w:lvl w:ilvl="0">
      <w:start w:val="1"/>
      <w:numFmt w:val="bullet"/>
      <w:lvlText w:val=""/>
      <w:lvlJc w:val="left"/>
      <w:pPr>
        <w:tabs>
          <w:tab w:val="num" w:pos="1800"/>
        </w:tabs>
        <w:ind w:left="1800" w:hanging="360"/>
      </w:pPr>
      <w:rPr>
        <w:rFonts w:ascii="Symbol" w:hAnsi="Symbol" w:hint="default"/>
      </w:rPr>
    </w:lvl>
  </w:abstractNum>
  <w:abstractNum w:abstractNumId="4">
    <w:nsid w:val="FFFFFF82"/>
    <w:multiLevelType w:val="singleLevel"/>
    <w:tmpl w:val="11DA1C24"/>
    <w:lvl w:ilvl="0">
      <w:start w:val="1"/>
      <w:numFmt w:val="bullet"/>
      <w:lvlText w:val=""/>
      <w:lvlJc w:val="left"/>
      <w:pPr>
        <w:tabs>
          <w:tab w:val="num" w:pos="1080"/>
        </w:tabs>
        <w:ind w:left="1080" w:hanging="360"/>
      </w:pPr>
      <w:rPr>
        <w:rFonts w:ascii="Symbol" w:hAnsi="Symbol" w:hint="default"/>
      </w:rPr>
    </w:lvl>
  </w:abstractNum>
  <w:abstractNum w:abstractNumId="5">
    <w:nsid w:val="FFFFFF83"/>
    <w:multiLevelType w:val="singleLevel"/>
    <w:tmpl w:val="224E7D8E"/>
    <w:lvl w:ilvl="0">
      <w:start w:val="1"/>
      <w:numFmt w:val="bullet"/>
      <w:lvlText w:val=""/>
      <w:lvlJc w:val="left"/>
      <w:pPr>
        <w:tabs>
          <w:tab w:val="num" w:pos="720"/>
        </w:tabs>
        <w:ind w:left="720" w:hanging="360"/>
      </w:pPr>
      <w:rPr>
        <w:rFonts w:ascii="Symbol" w:hAnsi="Symbol" w:hint="default"/>
      </w:rPr>
    </w:lvl>
  </w:abstractNum>
  <w:abstractNum w:abstractNumId="6">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7">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8">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9">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10">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9F536DE"/>
    <w:multiLevelType w:val="multilevel"/>
    <w:tmpl w:val="F00224BC"/>
    <w:lvl w:ilvl="0">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pStyle w:val="Heading5"/>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2">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3">
    <w:nsid w:val="21C0007D"/>
    <w:multiLevelType w:val="hybridMultilevel"/>
    <w:tmpl w:val="B1B60F8A"/>
    <w:lvl w:ilvl="0" w:tplc="0407000F">
      <w:start w:val="1"/>
      <w:numFmt w:val="decimal"/>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6">
    <w:nsid w:val="29597083"/>
    <w:multiLevelType w:val="multilevel"/>
    <w:tmpl w:val="64489B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8">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19">
    <w:nsid w:val="3B352CF3"/>
    <w:multiLevelType w:val="hybridMultilevel"/>
    <w:tmpl w:val="3B102182"/>
    <w:lvl w:ilvl="0" w:tplc="C1F2E432">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1">
    <w:nsid w:val="3F347283"/>
    <w:multiLevelType w:val="hybridMultilevel"/>
    <w:tmpl w:val="FF8421FA"/>
    <w:lvl w:ilvl="0" w:tplc="95BCCEF6">
      <w:start w:val="1"/>
      <w:numFmt w:val="decimal"/>
      <w:lvlText w:val="%1."/>
      <w:lvlJc w:val="left"/>
      <w:pPr>
        <w:tabs>
          <w:tab w:val="num" w:pos="660"/>
        </w:tabs>
        <w:ind w:left="660" w:hanging="360"/>
      </w:pPr>
      <w:rPr>
        <w:rFonts w:ascii="Times New Roman" w:hAnsi="Times New Roman" w:cs="Times New Roman" w:hint="default"/>
        <w:b w:val="0"/>
        <w:i w:val="0"/>
        <w:sz w:val="20"/>
      </w:rPr>
    </w:lvl>
    <w:lvl w:ilvl="1" w:tplc="08090003" w:tentative="1">
      <w:start w:val="1"/>
      <w:numFmt w:val="lowerLetter"/>
      <w:lvlText w:val="%2."/>
      <w:lvlJc w:val="left"/>
      <w:pPr>
        <w:tabs>
          <w:tab w:val="num" w:pos="1343"/>
        </w:tabs>
        <w:ind w:left="1343" w:hanging="360"/>
      </w:pPr>
      <w:rPr>
        <w:rFonts w:cs="Times New Roman"/>
      </w:rPr>
    </w:lvl>
    <w:lvl w:ilvl="2" w:tplc="08090005" w:tentative="1">
      <w:start w:val="1"/>
      <w:numFmt w:val="lowerRoman"/>
      <w:lvlText w:val="%3."/>
      <w:lvlJc w:val="right"/>
      <w:pPr>
        <w:tabs>
          <w:tab w:val="num" w:pos="2063"/>
        </w:tabs>
        <w:ind w:left="2063" w:hanging="180"/>
      </w:pPr>
      <w:rPr>
        <w:rFonts w:cs="Times New Roman"/>
      </w:rPr>
    </w:lvl>
    <w:lvl w:ilvl="3" w:tplc="08090001" w:tentative="1">
      <w:start w:val="1"/>
      <w:numFmt w:val="decimal"/>
      <w:lvlText w:val="%4."/>
      <w:lvlJc w:val="left"/>
      <w:pPr>
        <w:tabs>
          <w:tab w:val="num" w:pos="2783"/>
        </w:tabs>
        <w:ind w:left="2783" w:hanging="360"/>
      </w:pPr>
      <w:rPr>
        <w:rFonts w:cs="Times New Roman"/>
      </w:rPr>
    </w:lvl>
    <w:lvl w:ilvl="4" w:tplc="08090003" w:tentative="1">
      <w:start w:val="1"/>
      <w:numFmt w:val="lowerLetter"/>
      <w:lvlText w:val="%5."/>
      <w:lvlJc w:val="left"/>
      <w:pPr>
        <w:tabs>
          <w:tab w:val="num" w:pos="3503"/>
        </w:tabs>
        <w:ind w:left="3503" w:hanging="360"/>
      </w:pPr>
      <w:rPr>
        <w:rFonts w:cs="Times New Roman"/>
      </w:rPr>
    </w:lvl>
    <w:lvl w:ilvl="5" w:tplc="08090005" w:tentative="1">
      <w:start w:val="1"/>
      <w:numFmt w:val="lowerRoman"/>
      <w:lvlText w:val="%6."/>
      <w:lvlJc w:val="right"/>
      <w:pPr>
        <w:tabs>
          <w:tab w:val="num" w:pos="4223"/>
        </w:tabs>
        <w:ind w:left="4223" w:hanging="180"/>
      </w:pPr>
      <w:rPr>
        <w:rFonts w:cs="Times New Roman"/>
      </w:rPr>
    </w:lvl>
    <w:lvl w:ilvl="6" w:tplc="08090001" w:tentative="1">
      <w:start w:val="1"/>
      <w:numFmt w:val="decimal"/>
      <w:lvlText w:val="%7."/>
      <w:lvlJc w:val="left"/>
      <w:pPr>
        <w:tabs>
          <w:tab w:val="num" w:pos="4943"/>
        </w:tabs>
        <w:ind w:left="4943" w:hanging="360"/>
      </w:pPr>
      <w:rPr>
        <w:rFonts w:cs="Times New Roman"/>
      </w:rPr>
    </w:lvl>
    <w:lvl w:ilvl="7" w:tplc="08090003" w:tentative="1">
      <w:start w:val="1"/>
      <w:numFmt w:val="lowerLetter"/>
      <w:lvlText w:val="%8."/>
      <w:lvlJc w:val="left"/>
      <w:pPr>
        <w:tabs>
          <w:tab w:val="num" w:pos="5663"/>
        </w:tabs>
        <w:ind w:left="5663" w:hanging="360"/>
      </w:pPr>
      <w:rPr>
        <w:rFonts w:cs="Times New Roman"/>
      </w:rPr>
    </w:lvl>
    <w:lvl w:ilvl="8" w:tplc="08090005" w:tentative="1">
      <w:start w:val="1"/>
      <w:numFmt w:val="lowerRoman"/>
      <w:lvlText w:val="%9."/>
      <w:lvlJc w:val="right"/>
      <w:pPr>
        <w:tabs>
          <w:tab w:val="num" w:pos="6383"/>
        </w:tabs>
        <w:ind w:left="6383" w:hanging="180"/>
      </w:pPr>
      <w:rPr>
        <w:rFonts w:cs="Times New Roman"/>
      </w:rPr>
    </w:lvl>
  </w:abstractNum>
  <w:abstractNum w:abstractNumId="22">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3">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24">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5BBD36BA"/>
    <w:multiLevelType w:val="hybridMultilevel"/>
    <w:tmpl w:val="2F32EE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EF70699"/>
    <w:multiLevelType w:val="hybridMultilevel"/>
    <w:tmpl w:val="B55C314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7">
    <w:nsid w:val="639E031C"/>
    <w:multiLevelType w:val="hybridMultilevel"/>
    <w:tmpl w:val="F86C1272"/>
    <w:lvl w:ilvl="0" w:tplc="52E6B9FA">
      <w:start w:val="1"/>
      <w:numFmt w:val="decimal"/>
      <w:lvlText w:val="%1."/>
      <w:lvlJc w:val="left"/>
      <w:pPr>
        <w:tabs>
          <w:tab w:val="num" w:pos="560"/>
        </w:tabs>
        <w:ind w:left="560" w:hanging="360"/>
      </w:pPr>
      <w:rPr>
        <w:rFonts w:cs="Times New Roman" w:hint="eastAsia"/>
      </w:rPr>
    </w:lvl>
    <w:lvl w:ilvl="1" w:tplc="08090019">
      <w:start w:val="1"/>
      <w:numFmt w:val="lowerLetter"/>
      <w:lvlText w:val="%2."/>
      <w:lvlJc w:val="left"/>
      <w:pPr>
        <w:ind w:left="-520" w:hanging="360"/>
      </w:pPr>
    </w:lvl>
    <w:lvl w:ilvl="2" w:tplc="0809001B" w:tentative="1">
      <w:start w:val="1"/>
      <w:numFmt w:val="lowerRoman"/>
      <w:lvlText w:val="%3."/>
      <w:lvlJc w:val="right"/>
      <w:pPr>
        <w:ind w:left="200" w:hanging="180"/>
      </w:pPr>
    </w:lvl>
    <w:lvl w:ilvl="3" w:tplc="0809000F" w:tentative="1">
      <w:start w:val="1"/>
      <w:numFmt w:val="decimal"/>
      <w:lvlText w:val="%4."/>
      <w:lvlJc w:val="left"/>
      <w:pPr>
        <w:ind w:left="920" w:hanging="360"/>
      </w:pPr>
    </w:lvl>
    <w:lvl w:ilvl="4" w:tplc="08090019" w:tentative="1">
      <w:start w:val="1"/>
      <w:numFmt w:val="lowerLetter"/>
      <w:lvlText w:val="%5."/>
      <w:lvlJc w:val="left"/>
      <w:pPr>
        <w:ind w:left="1640" w:hanging="360"/>
      </w:pPr>
    </w:lvl>
    <w:lvl w:ilvl="5" w:tplc="0809001B" w:tentative="1">
      <w:start w:val="1"/>
      <w:numFmt w:val="lowerRoman"/>
      <w:lvlText w:val="%6."/>
      <w:lvlJc w:val="right"/>
      <w:pPr>
        <w:ind w:left="2360" w:hanging="180"/>
      </w:pPr>
    </w:lvl>
    <w:lvl w:ilvl="6" w:tplc="0809000F" w:tentative="1">
      <w:start w:val="1"/>
      <w:numFmt w:val="decimal"/>
      <w:lvlText w:val="%7."/>
      <w:lvlJc w:val="left"/>
      <w:pPr>
        <w:ind w:left="3080" w:hanging="360"/>
      </w:pPr>
    </w:lvl>
    <w:lvl w:ilvl="7" w:tplc="08090019" w:tentative="1">
      <w:start w:val="1"/>
      <w:numFmt w:val="lowerLetter"/>
      <w:lvlText w:val="%8."/>
      <w:lvlJc w:val="left"/>
      <w:pPr>
        <w:ind w:left="3800" w:hanging="360"/>
      </w:pPr>
    </w:lvl>
    <w:lvl w:ilvl="8" w:tplc="0809001B" w:tentative="1">
      <w:start w:val="1"/>
      <w:numFmt w:val="lowerRoman"/>
      <w:lvlText w:val="%9."/>
      <w:lvlJc w:val="right"/>
      <w:pPr>
        <w:ind w:left="4520" w:hanging="180"/>
      </w:pPr>
    </w:lvl>
  </w:abstractNum>
  <w:abstractNum w:abstractNumId="28">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29">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30">
    <w:nsid w:val="75C433E5"/>
    <w:multiLevelType w:val="hybridMultilevel"/>
    <w:tmpl w:val="BD82A3E2"/>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1">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2">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3">
    <w:nsid w:val="7D631187"/>
    <w:multiLevelType w:val="hybridMultilevel"/>
    <w:tmpl w:val="5906AC7C"/>
    <w:lvl w:ilvl="0" w:tplc="1E58642C">
      <w:start w:val="1"/>
      <w:numFmt w:val="bullet"/>
      <w:lvlText w:val="-"/>
      <w:lvlJc w:val="left"/>
      <w:pPr>
        <w:tabs>
          <w:tab w:val="num" w:pos="360"/>
        </w:tabs>
        <w:ind w:left="360" w:hanging="360"/>
      </w:pPr>
      <w:rPr>
        <w:rFonts w:ascii="Times New Roman" w:hAnsi="Times New Roman" w:hint="default"/>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52E6B9FA">
      <w:start w:val="1"/>
      <w:numFmt w:val="decimal"/>
      <w:lvlText w:val="%4."/>
      <w:lvlJc w:val="left"/>
      <w:pPr>
        <w:tabs>
          <w:tab w:val="num" w:pos="2520"/>
        </w:tabs>
        <w:ind w:left="2520" w:hanging="360"/>
      </w:pPr>
      <w:rPr>
        <w:rFonts w:cs="Times New Roman" w:hint="eastAsia"/>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num w:numId="1">
    <w:abstractNumId w:val="6"/>
  </w:num>
  <w:num w:numId="2">
    <w:abstractNumId w:val="2"/>
  </w:num>
  <w:num w:numId="3">
    <w:abstractNumId w:val="11"/>
  </w:num>
  <w:num w:numId="4">
    <w:abstractNumId w:val="33"/>
  </w:num>
  <w:num w:numId="5">
    <w:abstractNumId w:val="29"/>
  </w:num>
  <w:num w:numId="6">
    <w:abstractNumId w:val="20"/>
  </w:num>
  <w:num w:numId="7">
    <w:abstractNumId w:val="23"/>
  </w:num>
  <w:num w:numId="8">
    <w:abstractNumId w:val="24"/>
  </w:num>
  <w:num w:numId="9">
    <w:abstractNumId w:val="10"/>
  </w:num>
  <w:num w:numId="10">
    <w:abstractNumId w:val="12"/>
  </w:num>
  <w:num w:numId="11">
    <w:abstractNumId w:val="22"/>
  </w:num>
  <w:num w:numId="12">
    <w:abstractNumId w:val="14"/>
  </w:num>
  <w:num w:numId="13">
    <w:abstractNumId w:val="15"/>
  </w:num>
  <w:num w:numId="14">
    <w:abstractNumId w:val="8"/>
  </w:num>
  <w:num w:numId="15">
    <w:abstractNumId w:val="31"/>
  </w:num>
  <w:num w:numId="16">
    <w:abstractNumId w:val="32"/>
  </w:num>
  <w:num w:numId="17">
    <w:abstractNumId w:val="21"/>
  </w:num>
  <w:num w:numId="18">
    <w:abstractNumId w:val="13"/>
  </w:num>
  <w:num w:numId="19">
    <w:abstractNumId w:val="19"/>
  </w:num>
  <w:num w:numId="20">
    <w:abstractNumId w:val="18"/>
  </w:num>
  <w:num w:numId="21">
    <w:abstractNumId w:val="7"/>
  </w:num>
  <w:num w:numId="22">
    <w:abstractNumId w:val="9"/>
  </w:num>
  <w:num w:numId="23">
    <w:abstractNumId w:val="17"/>
  </w:num>
  <w:num w:numId="24">
    <w:abstractNumId w:val="28"/>
  </w:num>
  <w:num w:numId="25">
    <w:abstractNumId w:val="27"/>
  </w:num>
  <w:num w:numId="26">
    <w:abstractNumId w:val="26"/>
  </w:num>
  <w:num w:numId="27">
    <w:abstractNumId w:val="3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num>
  <w:num w:numId="29">
    <w:abstractNumId w:val="25"/>
  </w:num>
  <w:num w:numId="30">
    <w:abstractNumId w:val="5"/>
  </w:num>
  <w:num w:numId="31">
    <w:abstractNumId w:val="4"/>
  </w:num>
  <w:num w:numId="32">
    <w:abstractNumId w:val="3"/>
  </w:num>
  <w:num w:numId="33">
    <w:abstractNumId w:val="0"/>
  </w:num>
  <w:num w:numId="34">
    <w:abstractNumId w:val="1"/>
  </w:num>
  <w:num w:numId="35">
    <w:abstractNumId w:val="26"/>
    <w:lvlOverride w:ilvl="0"/>
    <w:lvlOverride w:ilvl="1"/>
    <w:lvlOverride w:ilvl="2"/>
    <w:lvlOverride w:ilvl="3"/>
    <w:lvlOverride w:ilvl="4"/>
    <w:lvlOverride w:ilvl="5"/>
    <w:lvlOverride w:ilvl="6"/>
    <w:lvlOverride w:ilvl="7"/>
    <w:lvlOverride w:ilvl="8"/>
  </w:num>
  <w:numIdMacAtCleanup w:val="27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5"/>
  <w:doNotDisplayPageBoundaries/>
  <w:printFractionalCharacterWidth/>
  <w:hideSpellingErrors/>
  <w:proofState w:grammar="clean"/>
  <w:stylePaneFormatFilter w:val="1004"/>
  <w:revisionView w:formatting="0"/>
  <w:trackRevisions/>
  <w:doNotTrackMoves/>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50"/>
  </w:hdrShapeDefaults>
  <w:footnotePr>
    <w:footnote w:id="-1"/>
    <w:footnote w:id="0"/>
    <w:footnote w:id="1"/>
  </w:footnotePr>
  <w:endnotePr>
    <w:endnote w:id="-1"/>
    <w:endnote w:id="0"/>
    <w:endnote w:id="1"/>
  </w:endnotePr>
  <w:compat>
    <w:useFELayout/>
  </w:compat>
  <w:rsids>
    <w:rsidRoot w:val="00591FD4"/>
    <w:rsid w:val="000B555A"/>
    <w:rsid w:val="000C48A1"/>
    <w:rsid w:val="001270B9"/>
    <w:rsid w:val="001A3AE2"/>
    <w:rsid w:val="00216F37"/>
    <w:rsid w:val="002241BF"/>
    <w:rsid w:val="00291086"/>
    <w:rsid w:val="002971B7"/>
    <w:rsid w:val="00382572"/>
    <w:rsid w:val="004136EF"/>
    <w:rsid w:val="00540951"/>
    <w:rsid w:val="00591FD4"/>
    <w:rsid w:val="005D7E48"/>
    <w:rsid w:val="00827C14"/>
    <w:rsid w:val="00834DB9"/>
    <w:rsid w:val="00882791"/>
    <w:rsid w:val="008C6542"/>
    <w:rsid w:val="0098355D"/>
    <w:rsid w:val="009B5CD3"/>
    <w:rsid w:val="00A43C8F"/>
    <w:rsid w:val="00A730B3"/>
    <w:rsid w:val="00A75657"/>
    <w:rsid w:val="00AE2BE8"/>
    <w:rsid w:val="00B10AE4"/>
    <w:rsid w:val="00B35DC1"/>
    <w:rsid w:val="00C51F59"/>
    <w:rsid w:val="00D43A09"/>
    <w:rsid w:val="00EB3111"/>
    <w:rsid w:val="00F75AB6"/>
    <w:rsid w:val="00F803B0"/>
  </w:rsids>
  <m:mathPr>
    <m:mathFont m:val="Malgun Gothic"/>
    <m:brkBin m:val="before"/>
    <m:brkBinSub m:val="--"/>
    <m:smallFrac/>
    <m:dispDef/>
    <m:lMargin m:val="0"/>
    <m:rMargin m:val="0"/>
    <m:defJc m:val="centerGroup"/>
    <m:wrapRight/>
    <m:intLim m:val="subSup"/>
    <m:naryLim m:val="subSup"/>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Malgun Gothic" w:hAnsi="Times" w:cs="Times New Roman"/>
        <w:lang w:val="en-US" w:eastAsia="ko-K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iPriority="0" w:unhideWhenUsed="0" w:qFormat="1"/>
    <w:lsdException w:name="heading 8" w:semiHidden="0" w:uiPriority="0" w:unhideWhenUsed="0" w:qFormat="1"/>
    <w:lsdException w:name="heading 9" w:semiHidden="0" w:unhideWhenUsed="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1"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nhideWhenUsed="0"/>
    <w:lsdException w:name="Table Theme" w:locked="1"/>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A96F6C"/>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eastAsia="en-US"/>
    </w:rPr>
  </w:style>
  <w:style w:type="paragraph" w:styleId="Heading1">
    <w:name w:val="heading 1"/>
    <w:basedOn w:val="Normal"/>
    <w:next w:val="Normal"/>
    <w:link w:val="Heading1Char"/>
    <w:uiPriority w:val="99"/>
    <w:qFormat/>
    <w:rsid w:val="00EC6F39"/>
    <w:pPr>
      <w:keepNext/>
      <w:keepLines/>
      <w:numPr>
        <w:numId w:val="3"/>
      </w:numPr>
      <w:spacing w:before="480"/>
      <w:jc w:val="left"/>
      <w:outlineLvl w:val="0"/>
    </w:pPr>
    <w:rPr>
      <w:rFonts w:ascii="Times" w:hAnsi="Times"/>
      <w:b/>
      <w:bCs/>
      <w:sz w:val="24"/>
      <w:szCs w:val="24"/>
    </w:rPr>
  </w:style>
  <w:style w:type="paragraph" w:styleId="Heading2">
    <w:name w:val="heading 2"/>
    <w:basedOn w:val="Normal"/>
    <w:next w:val="Normal"/>
    <w:link w:val="Heading2Char"/>
    <w:uiPriority w:val="99"/>
    <w:qFormat/>
    <w:rsid w:val="00DE5D3F"/>
    <w:pPr>
      <w:keepNext/>
      <w:keepLines/>
      <w:numPr>
        <w:ilvl w:val="1"/>
        <w:numId w:val="3"/>
      </w:numPr>
      <w:spacing w:before="313"/>
      <w:outlineLvl w:val="1"/>
    </w:pPr>
    <w:rPr>
      <w:rFonts w:ascii="Times" w:hAnsi="Times"/>
      <w:b/>
      <w:bCs/>
      <w:sz w:val="22"/>
      <w:szCs w:val="22"/>
    </w:rPr>
  </w:style>
  <w:style w:type="paragraph" w:styleId="Heading3">
    <w:name w:val="heading 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
    <w:basedOn w:val="Heading3"/>
    <w:next w:val="Normal"/>
    <w:link w:val="Heading4Char"/>
    <w:uiPriority w:val="99"/>
    <w:qFormat/>
    <w:rsid w:val="00645C6D"/>
    <w:pPr>
      <w:numPr>
        <w:ilvl w:val="3"/>
      </w:numPr>
      <w:ind w:left="1701" w:hanging="1701"/>
      <w:jc w:val="left"/>
      <w:outlineLvl w:val="3"/>
    </w:pPr>
  </w:style>
  <w:style w:type="paragraph" w:styleId="Heading5">
    <w:name w:val="heading 5"/>
    <w:basedOn w:val="Heading3"/>
    <w:next w:val="Normal"/>
    <w:link w:val="Heading5Char"/>
    <w:uiPriority w:val="99"/>
    <w:qFormat/>
    <w:rsid w:val="00A1258A"/>
    <w:pPr>
      <w:numPr>
        <w:ilvl w:val="4"/>
      </w:numPr>
      <w:tabs>
        <w:tab w:val="left" w:pos="907"/>
      </w:tabs>
      <w:ind w:left="2268" w:hanging="2268"/>
      <w:outlineLvl w:val="4"/>
    </w:pPr>
  </w:style>
  <w:style w:type="paragraph" w:styleId="Heading6">
    <w:name w:val="heading 6"/>
    <w:basedOn w:val="Heading3"/>
    <w:next w:val="Normal"/>
    <w:link w:val="Heading6Char"/>
    <w:uiPriority w:val="99"/>
    <w:qFormat/>
    <w:rsid w:val="00FC2D62"/>
    <w:pPr>
      <w:numPr>
        <w:ilvl w:val="5"/>
      </w:numPr>
      <w:ind w:left="0" w:firstLine="0"/>
      <w:outlineLvl w:val="5"/>
    </w:pPr>
    <w:rPr>
      <w:rFonts w:ascii="Times" w:hAnsi="Times"/>
    </w:rPr>
  </w:style>
  <w:style w:type="paragraph" w:styleId="Heading7">
    <w:name w:val="heading 7"/>
    <w:basedOn w:val="Heading3"/>
    <w:next w:val="Normal"/>
    <w:link w:val="Heading7Char"/>
    <w:uiPriority w:val="99"/>
    <w:qFormat/>
    <w:rsid w:val="00DE5D3F"/>
    <w:pPr>
      <w:outlineLvl w:val="6"/>
    </w:pPr>
    <w:rPr>
      <w:rFonts w:ascii="Times" w:hAnsi="Times"/>
    </w:rPr>
  </w:style>
  <w:style w:type="paragraph" w:styleId="Heading8">
    <w:name w:val="heading 8"/>
    <w:basedOn w:val="Heading9"/>
    <w:next w:val="Normal"/>
    <w:link w:val="Heading8Char"/>
    <w:uiPriority w:val="99"/>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uiPriority w:val="99"/>
    <w:locked/>
    <w:rsid w:val="00DE5D3F"/>
    <w:rPr>
      <w:b/>
      <w:bCs/>
      <w:sz w:val="24"/>
      <w:szCs w:val="24"/>
      <w:lang w:val="en-GB"/>
    </w:rPr>
  </w:style>
  <w:style w:type="character" w:customStyle="1" w:styleId="Heading2Char">
    <w:name w:val="Heading 2 Char"/>
    <w:link w:val="Heading2"/>
    <w:uiPriority w:val="99"/>
    <w:locked/>
    <w:rsid w:val="00F75C43"/>
    <w:rPr>
      <w:b/>
      <w:bCs/>
      <w:sz w:val="22"/>
      <w:szCs w:val="22"/>
      <w:lang w:val="en-GB"/>
    </w:rPr>
  </w:style>
  <w:style w:type="character" w:customStyle="1" w:styleId="Heading3Char">
    <w:name w:val="Heading 3 Char"/>
    <w:link w:val="Heading3"/>
    <w:uiPriority w:val="99"/>
    <w:locked/>
    <w:rsid w:val="00F75C43"/>
    <w:rPr>
      <w:rFonts w:ascii="Times New Roman" w:hAnsi="Times New Roman"/>
      <w:b/>
      <w:bCs/>
    </w:rPr>
  </w:style>
  <w:style w:type="character" w:customStyle="1" w:styleId="Heading4Char">
    <w:name w:val="Heading 4 Char"/>
    <w:aliases w:val="Heading 4 Char1 Char,Heading 4 Char Char Char"/>
    <w:link w:val="Heading4"/>
    <w:uiPriority w:val="99"/>
    <w:locked/>
    <w:rsid w:val="00645C6D"/>
    <w:rPr>
      <w:rFonts w:ascii="Times New Roman" w:hAnsi="Times New Roman"/>
      <w:b/>
      <w:bCs/>
    </w:rPr>
  </w:style>
  <w:style w:type="character" w:customStyle="1" w:styleId="Heading5Char">
    <w:name w:val="Heading 5 Char"/>
    <w:link w:val="Heading5"/>
    <w:uiPriority w:val="99"/>
    <w:locked/>
    <w:rsid w:val="00A1258A"/>
    <w:rPr>
      <w:rFonts w:ascii="Times New Roman" w:hAnsi="Times New Roman"/>
      <w:b/>
      <w:bCs/>
    </w:rPr>
  </w:style>
  <w:style w:type="character" w:customStyle="1" w:styleId="Heading6Char">
    <w:name w:val="Heading 6 Char"/>
    <w:link w:val="Heading6"/>
    <w:uiPriority w:val="99"/>
    <w:locked/>
    <w:rsid w:val="00FC2D62"/>
    <w:rPr>
      <w:b/>
      <w:bCs/>
    </w:rPr>
  </w:style>
  <w:style w:type="character" w:customStyle="1" w:styleId="Heading7Char">
    <w:name w:val="Heading 7 Char"/>
    <w:link w:val="Heading7"/>
    <w:uiPriority w:val="99"/>
    <w:locked/>
    <w:rsid w:val="00F75C43"/>
    <w:rPr>
      <w:b/>
      <w:bCs/>
      <w:lang w:val="en-GB"/>
    </w:rPr>
  </w:style>
  <w:style w:type="character" w:customStyle="1" w:styleId="Heading8Char">
    <w:name w:val="Heading 8 Char"/>
    <w:link w:val="Heading8"/>
    <w:uiPriority w:val="99"/>
    <w:locked/>
    <w:rsid w:val="00F75C43"/>
    <w:rPr>
      <w:b/>
      <w:bCs/>
      <w:sz w:val="24"/>
      <w:szCs w:val="24"/>
      <w:lang w:val="en-GB"/>
    </w:rPr>
  </w:style>
  <w:style w:type="character" w:customStyle="1" w:styleId="Heading9Char">
    <w:name w:val="Heading 9 Char"/>
    <w:link w:val="Heading9"/>
    <w:uiPriority w:val="99"/>
    <w:locked/>
    <w:rsid w:val="00F75C43"/>
    <w:rPr>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semiHidden/>
    <w:locked/>
    <w:rsid w:val="00F75C43"/>
    <w:rPr>
      <w:rFonts w:ascii="Times New Roman" w:hAnsi="Times New Roman" w:cs="Times New Roman"/>
      <w:sz w:val="20"/>
      <w:szCs w:val="20"/>
      <w:lang w:val="en-GB"/>
    </w:rPr>
  </w:style>
  <w:style w:type="character" w:customStyle="1" w:styleId="Heading4CharChar1">
    <w:name w:val="Heading 4 Char Char1"/>
    <w:aliases w:val="Heading 4 Char1 Char Char,Heading 4 Char Char Char Char"/>
    <w:uiPriority w:val="99"/>
    <w:rsid w:val="00DE5D3F"/>
    <w:rPr>
      <w:rFonts w:cs="Times New Roman"/>
      <w:b/>
      <w:bCs/>
      <w:lang w:val="en-GB" w:eastAsia="en-US"/>
    </w:rPr>
  </w:style>
  <w:style w:type="character" w:styleId="CommentReference">
    <w:name w:val="annotation reference"/>
    <w:uiPriority w:val="99"/>
    <w:semiHidden/>
    <w:rsid w:val="00DE5D3F"/>
    <w:rPr>
      <w:rFonts w:cs="Times New Roman"/>
      <w:sz w:val="16"/>
      <w:szCs w:val="16"/>
    </w:rPr>
  </w:style>
  <w:style w:type="paragraph" w:styleId="CommentText">
    <w:name w:val="annotation text"/>
    <w:basedOn w:val="Normal"/>
    <w:link w:val="CommentTextChar"/>
    <w:uiPriority w:val="99"/>
    <w:semiHidden/>
    <w:rsid w:val="00DE5D3F"/>
  </w:style>
  <w:style w:type="character" w:customStyle="1" w:styleId="CommentTextChar">
    <w:name w:val="Comment Text Char"/>
    <w:link w:val="CommentText"/>
    <w:uiPriority w:val="99"/>
    <w:semiHidden/>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rsid w:val="000D74AC"/>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rsid w:val="000D74AC"/>
    <w:pPr>
      <w:keepNext/>
      <w:tabs>
        <w:tab w:val="clear" w:pos="794"/>
        <w:tab w:val="clear" w:pos="1191"/>
        <w:tab w:val="clear" w:pos="1588"/>
        <w:tab w:val="clear" w:pos="1985"/>
        <w:tab w:val="right" w:leader="dot" w:pos="9629"/>
      </w:tabs>
      <w:spacing w:before="86"/>
      <w:ind w:left="397" w:hanging="397"/>
      <w:jc w:val="left"/>
    </w:pPr>
    <w:rPr>
      <w:bCs/>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MediumList2-Accent21">
    <w:name w:val="Medium List 2 - Accent 21"/>
    <w:hidden/>
    <w:uiPriority w:val="99"/>
    <w:semiHidden/>
    <w:rsid w:val="008D2320"/>
    <w:rPr>
      <w:rFonts w:ascii="Times New Roman" w:hAnsi="Times New Roman"/>
      <w:lang w:val="en-GB" w:eastAsia="en-US"/>
    </w:rPr>
  </w:style>
  <w:style w:type="character" w:styleId="LineNumber">
    <w:name w:val="line number"/>
    <w:uiPriority w:val="99"/>
    <w:rsid w:val="00DE5D3F"/>
    <w:rPr>
      <w:rFonts w:cs="Times New Roman"/>
    </w:rPr>
  </w:style>
  <w:style w:type="paragraph" w:styleId="IndexHeading">
    <w:name w:val="index heading"/>
    <w:basedOn w:val="Normal"/>
    <w:next w:val="MediumList2-Accent21"/>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semiHidden/>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semiHidden/>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TableLegend">
    <w:name w:val="Table_Legend"/>
    <w:basedOn w:val="Normal"/>
    <w:next w:val="Normal"/>
    <w:uiPriority w:val="99"/>
    <w:rsid w:val="00DE5D3F"/>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DE5D3F"/>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DE5D3F"/>
    <w:pPr>
      <w:keepNext w:val="0"/>
      <w:keepLines/>
      <w:tabs>
        <w:tab w:val="clear" w:pos="454"/>
      </w:tabs>
      <w:spacing w:before="100" w:after="100" w:line="190" w:lineRule="exact"/>
    </w:pPr>
  </w:style>
  <w:style w:type="character" w:customStyle="1" w:styleId="BlancCharCharChar">
    <w:name w:val="Blanc Char Char Char"/>
    <w:uiPriority w:val="99"/>
    <w:rsid w:val="00DE5D3F"/>
    <w:rPr>
      <w:rFonts w:cs="Times New Roman"/>
      <w:b/>
      <w:bCs/>
      <w:sz w:val="8"/>
      <w:szCs w:val="8"/>
      <w:lang w:val="en-US" w:eastAsia="en-US"/>
    </w:rPr>
  </w:style>
  <w:style w:type="paragraph" w:customStyle="1" w:styleId="enumlev1">
    <w:name w:val="enumlev1"/>
    <w:basedOn w:val="Normal"/>
    <w:uiPriority w:val="99"/>
    <w:rsid w:val="00DE5D3F"/>
    <w:pPr>
      <w:spacing w:before="86"/>
      <w:ind w:left="1191" w:hanging="397"/>
    </w:pPr>
  </w:style>
  <w:style w:type="paragraph" w:customStyle="1" w:styleId="enumlev2">
    <w:name w:val="enumlev2"/>
    <w:basedOn w:val="enumlev1"/>
    <w:uiPriority w:val="99"/>
    <w:rsid w:val="00DE5D3F"/>
    <w:pPr>
      <w:ind w:left="1588"/>
    </w:pPr>
  </w:style>
  <w:style w:type="paragraph" w:customStyle="1" w:styleId="enumlev3">
    <w:name w:val="enumlev3"/>
    <w:basedOn w:val="enumlev2"/>
    <w:uiPriority w:val="99"/>
    <w:rsid w:val="00DE5D3F"/>
    <w:pPr>
      <w:ind w:left="1985"/>
    </w:pPr>
  </w:style>
  <w:style w:type="paragraph" w:customStyle="1" w:styleId="heading1aftertitle">
    <w:name w:val="heading 1aftertitle"/>
    <w:basedOn w:val="Heading1"/>
    <w:next w:val="Normal"/>
    <w:uiPriority w:val="99"/>
    <w:rsid w:val="00DE5D3F"/>
    <w:pPr>
      <w:spacing w:before="1134"/>
      <w:outlineLvl w:val="9"/>
    </w:pPr>
  </w:style>
  <w:style w:type="paragraph" w:customStyle="1" w:styleId="Annex1">
    <w:name w:val="Annex 1"/>
    <w:basedOn w:val="Heading1"/>
    <w:next w:val="Normal"/>
    <w:uiPriority w:val="99"/>
    <w:rsid w:val="00253957"/>
    <w:pPr>
      <w:tabs>
        <w:tab w:val="num" w:pos="4690"/>
      </w:tabs>
      <w:ind w:left="720" w:hanging="2703"/>
      <w:jc w:val="center"/>
    </w:pPr>
  </w:style>
  <w:style w:type="paragraph" w:customStyle="1" w:styleId="FigureTitle">
    <w:name w:val="Figure_Title"/>
    <w:basedOn w:val="TableTitle"/>
    <w:next w:val="Normal"/>
    <w:uiPriority w:val="99"/>
    <w:rsid w:val="00DE5D3F"/>
    <w:pPr>
      <w:spacing w:after="720"/>
    </w:pPr>
    <w:rPr>
      <w:bCs w:val="0"/>
      <w:lang w:eastAsia="zh-TW"/>
    </w:rPr>
  </w:style>
  <w:style w:type="paragraph" w:customStyle="1" w:styleId="TableTitle">
    <w:name w:val="Table_Title"/>
    <w:basedOn w:val="Normal"/>
    <w:next w:val="Blanc"/>
    <w:rsid w:val="00DE5D3F"/>
    <w:pPr>
      <w:keepNext/>
      <w:spacing w:before="240" w:after="113"/>
      <w:jc w:val="center"/>
    </w:pPr>
    <w:rPr>
      <w:b/>
      <w:bCs/>
    </w:rPr>
  </w:style>
  <w:style w:type="paragraph" w:customStyle="1" w:styleId="Blanc">
    <w:name w:val="Blanc"/>
    <w:basedOn w:val="TableTitle"/>
    <w:next w:val="TableText"/>
    <w:uiPriority w:val="99"/>
    <w:rsid w:val="00DE5D3F"/>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DE5D3F"/>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uiPriority w:val="99"/>
    <w:rsid w:val="00DE5D3F"/>
    <w:pPr>
      <w:keepNext/>
      <w:spacing w:before="240" w:after="720"/>
      <w:jc w:val="center"/>
    </w:pPr>
    <w:rPr>
      <w:b/>
      <w:bCs/>
    </w:rPr>
  </w:style>
  <w:style w:type="paragraph" w:customStyle="1" w:styleId="AnnexRef">
    <w:name w:val="Annex_Ref"/>
    <w:basedOn w:val="Normal"/>
    <w:next w:val="AnnexTitle"/>
    <w:uiPriority w:val="99"/>
    <w:rsid w:val="00DE5D3F"/>
    <w:pPr>
      <w:spacing w:before="0"/>
      <w:jc w:val="center"/>
    </w:pPr>
  </w:style>
  <w:style w:type="paragraph" w:customStyle="1" w:styleId="AnnexTitle">
    <w:name w:val="Annex_Title"/>
    <w:basedOn w:val="Normal"/>
    <w:next w:val="Normal"/>
    <w:uiPriority w:val="99"/>
    <w:rsid w:val="00DE5D3F"/>
    <w:pPr>
      <w:spacing w:after="68"/>
      <w:jc w:val="center"/>
    </w:pPr>
    <w:rPr>
      <w:b/>
      <w:bCs/>
      <w:sz w:val="24"/>
      <w:szCs w:val="24"/>
    </w:rPr>
  </w:style>
  <w:style w:type="paragraph" w:customStyle="1" w:styleId="Fig">
    <w:name w:val="Fig_#"/>
    <w:basedOn w:val="Normal"/>
    <w:next w:val="Normal"/>
    <w:uiPriority w:val="99"/>
    <w:rsid w:val="00DE5D3F"/>
    <w:pPr>
      <w:jc w:val="left"/>
    </w:pPr>
    <w:rPr>
      <w:color w:val="FF0000"/>
      <w:lang w:val="en-US"/>
    </w:rPr>
  </w:style>
  <w:style w:type="paragraph" w:customStyle="1" w:styleId="SectionTitle">
    <w:name w:val="Section_Title"/>
    <w:basedOn w:val="Normal"/>
    <w:uiPriority w:val="99"/>
    <w:rsid w:val="00DE5D3F"/>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DE5D3F"/>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DE5D3F"/>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DE5D3F"/>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DE5D3F"/>
    <w:pPr>
      <w:keepNext/>
      <w:keepLines/>
      <w:spacing w:before="720"/>
      <w:jc w:val="left"/>
    </w:pPr>
    <w:rPr>
      <w:b/>
      <w:bCs/>
    </w:rPr>
  </w:style>
  <w:style w:type="paragraph" w:customStyle="1" w:styleId="headfoot">
    <w:name w:val="head_foot"/>
    <w:basedOn w:val="Normal"/>
    <w:next w:val="Rec"/>
    <w:uiPriority w:val="99"/>
    <w:rsid w:val="00DE5D3F"/>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DE5D3F"/>
    <w:pPr>
      <w:spacing w:before="960" w:after="240"/>
      <w:jc w:val="right"/>
    </w:pPr>
    <w:rPr>
      <w:rFonts w:ascii="C39T36Lfz" w:hAnsi="C39T36Lfz" w:cs="C39T36Lfz"/>
      <w:sz w:val="104"/>
      <w:szCs w:val="104"/>
    </w:rPr>
  </w:style>
  <w:style w:type="paragraph" w:customStyle="1" w:styleId="Equation">
    <w:name w:val="Equation"/>
    <w:basedOn w:val="Normal"/>
    <w:uiPriority w:val="99"/>
    <w:rsid w:val="00DE5D3F"/>
    <w:pPr>
      <w:tabs>
        <w:tab w:val="clear" w:pos="1191"/>
        <w:tab w:val="clear" w:pos="1985"/>
        <w:tab w:val="center" w:pos="4849"/>
        <w:tab w:val="right" w:pos="9696"/>
      </w:tabs>
      <w:spacing w:before="193" w:after="240"/>
      <w:jc w:val="left"/>
    </w:pPr>
    <w:rPr>
      <w:sz w:val="22"/>
      <w:szCs w:val="22"/>
    </w:rPr>
  </w:style>
  <w:style w:type="paragraph" w:customStyle="1" w:styleId="ASN1">
    <w:name w:val="ASN.1"/>
    <w:basedOn w:val="Normal"/>
    <w:next w:val="ASN1Continue"/>
    <w:uiPriority w:val="99"/>
    <w:rsid w:val="00DE5D3F"/>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DE5D3F"/>
    <w:pPr>
      <w:spacing w:before="0"/>
    </w:pPr>
  </w:style>
  <w:style w:type="paragraph" w:customStyle="1" w:styleId="ASN1Italic">
    <w:name w:val="ASN.1 Italic"/>
    <w:basedOn w:val="ASN1"/>
    <w:uiPriority w:val="99"/>
    <w:rsid w:val="00DE5D3F"/>
    <w:pPr>
      <w:spacing w:before="0"/>
    </w:pPr>
    <w:rPr>
      <w:b w:val="0"/>
      <w:bCs w:val="0"/>
      <w:i/>
      <w:iCs/>
      <w:sz w:val="20"/>
      <w:szCs w:val="20"/>
    </w:rPr>
  </w:style>
  <w:style w:type="paragraph" w:customStyle="1" w:styleId="Note">
    <w:name w:val="Note"/>
    <w:basedOn w:val="Normal"/>
    <w:next w:val="Normal"/>
    <w:uiPriority w:val="99"/>
    <w:rsid w:val="00DE5D3F"/>
    <w:pPr>
      <w:tabs>
        <w:tab w:val="clear" w:pos="794"/>
      </w:tabs>
      <w:spacing w:before="60" w:line="199" w:lineRule="exact"/>
      <w:ind w:firstLine="794"/>
    </w:pPr>
    <w:rPr>
      <w:sz w:val="18"/>
      <w:szCs w:val="18"/>
    </w:rPr>
  </w:style>
  <w:style w:type="character" w:customStyle="1" w:styleId="NoteChar">
    <w:name w:val="Note Char"/>
    <w:uiPriority w:val="99"/>
    <w:rsid w:val="00DE5D3F"/>
    <w:rPr>
      <w:rFonts w:cs="Times New Roman"/>
      <w:sz w:val="18"/>
      <w:szCs w:val="18"/>
      <w:lang w:val="en-GB" w:eastAsia="en-US"/>
    </w:rPr>
  </w:style>
  <w:style w:type="paragraph" w:customStyle="1" w:styleId="head">
    <w:name w:val="head"/>
    <w:basedOn w:val="headfoot"/>
    <w:next w:val="foot"/>
    <w:uiPriority w:val="99"/>
    <w:rsid w:val="00DE5D3F"/>
    <w:rPr>
      <w:color w:val="FFFFFF"/>
    </w:rPr>
  </w:style>
  <w:style w:type="paragraph" w:customStyle="1" w:styleId="foot">
    <w:name w:val="foot"/>
    <w:basedOn w:val="head"/>
    <w:next w:val="Heading1"/>
    <w:uiPriority w:val="99"/>
    <w:rsid w:val="00DE5D3F"/>
  </w:style>
  <w:style w:type="paragraph" w:customStyle="1" w:styleId="RecISO">
    <w:name w:val="Rec_ISO_#"/>
    <w:basedOn w:val="Rec"/>
    <w:uiPriority w:val="99"/>
    <w:rsid w:val="00DE5D3F"/>
    <w:pPr>
      <w:tabs>
        <w:tab w:val="clear" w:pos="794"/>
        <w:tab w:val="clear" w:pos="1191"/>
        <w:tab w:val="clear" w:pos="1588"/>
        <w:tab w:val="clear" w:pos="1985"/>
      </w:tabs>
    </w:pPr>
  </w:style>
  <w:style w:type="paragraph" w:customStyle="1" w:styleId="RecCCITT">
    <w:name w:val="Rec_CCITT_#"/>
    <w:basedOn w:val="RecISO"/>
    <w:uiPriority w:val="99"/>
    <w:rsid w:val="00DE5D3F"/>
    <w:pPr>
      <w:spacing w:before="0"/>
    </w:pPr>
  </w:style>
  <w:style w:type="paragraph" w:styleId="Title">
    <w:name w:val="Title"/>
    <w:basedOn w:val="Normal"/>
    <w:next w:val="heading1aftertitle"/>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IndexTitle">
    <w:name w:val="Index_Title"/>
    <w:basedOn w:val="AnnexTitle"/>
    <w:uiPriority w:val="99"/>
    <w:rsid w:val="00DE5D3F"/>
  </w:style>
  <w:style w:type="paragraph" w:customStyle="1" w:styleId="Note1CharCharCharCharCharChar">
    <w:name w:val="Note 1 Char Char Char Char Char Char"/>
    <w:basedOn w:val="Note"/>
    <w:uiPriority w:val="99"/>
    <w:rsid w:val="00DE5D3F"/>
    <w:pPr>
      <w:tabs>
        <w:tab w:val="clear" w:pos="1191"/>
        <w:tab w:val="clear" w:pos="1588"/>
        <w:tab w:val="clear" w:pos="1985"/>
      </w:tabs>
      <w:ind w:left="284" w:firstLine="0"/>
    </w:pPr>
  </w:style>
  <w:style w:type="character" w:customStyle="1" w:styleId="Note1CharCharCharCharCharCharChar">
    <w:name w:val="Note 1 Char Char Char Char Char Char Char"/>
    <w:basedOn w:val="NoteChar"/>
    <w:uiPriority w:val="99"/>
    <w:rsid w:val="00DE5D3F"/>
    <w:rPr>
      <w:rFonts w:cs="Times New Roman"/>
      <w:sz w:val="18"/>
      <w:szCs w:val="18"/>
      <w:lang w:val="en-GB" w:eastAsia="en-US"/>
    </w:rPr>
  </w:style>
  <w:style w:type="paragraph" w:customStyle="1" w:styleId="Note2">
    <w:name w:val="Note 2"/>
    <w:basedOn w:val="Normal"/>
    <w:uiPriority w:val="99"/>
    <w:rsid w:val="00DE5D3F"/>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te1CharCharCharCharCharChar"/>
    <w:uiPriority w:val="99"/>
    <w:rsid w:val="00DE5D3F"/>
    <w:pPr>
      <w:ind w:left="1474"/>
    </w:p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7E4DD5"/>
    <w:pPr>
      <w:keepNext/>
      <w:tabs>
        <w:tab w:val="clear" w:pos="794"/>
        <w:tab w:val="clear" w:pos="1191"/>
        <w:tab w:val="clear" w:pos="1588"/>
        <w:tab w:val="clear" w:pos="1985"/>
      </w:tabs>
      <w:spacing w:before="240" w:after="113"/>
      <w:jc w:val="center"/>
    </w:pPr>
    <w:rPr>
      <w:b/>
      <w:bCs/>
      <w:lang w:val="en-US"/>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Sprechblasentext1">
    <w:name w:val="Sprechblasentext1"/>
    <w:basedOn w:val="Normal"/>
    <w:uiPriority w:val="99"/>
    <w:semiHidden/>
    <w:rsid w:val="00DE5D3F"/>
    <w:rPr>
      <w:rFonts w:ascii="Tahoma" w:hAnsi="Tahoma" w:cs="Tahoma"/>
      <w:sz w:val="16"/>
      <w:szCs w:val="16"/>
    </w:rPr>
  </w:style>
  <w:style w:type="paragraph" w:customStyle="1" w:styleId="CourierText">
    <w:name w:val="Courier Text"/>
    <w:basedOn w:val="Normal"/>
    <w:uiPriority w:val="99"/>
    <w:rsid w:val="00DE5D3F"/>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DE5D3F"/>
    <w:pPr>
      <w:tabs>
        <w:tab w:val="clear" w:pos="794"/>
        <w:tab w:val="clear" w:pos="1191"/>
        <w:tab w:val="clear" w:pos="1588"/>
        <w:tab w:val="clear" w:pos="1985"/>
      </w:tabs>
      <w:overflowPunct/>
      <w:autoSpaceDE/>
      <w:autoSpaceDN/>
      <w:adjustRightInd/>
      <w:spacing w:before="0" w:after="60"/>
      <w:textAlignment w:val="auto"/>
    </w:pPr>
    <w:rPr>
      <w:rFonts w:ascii="Times" w:eastAsia="Batang" w:hAnsi="Times"/>
      <w:sz w:val="22"/>
      <w:szCs w:val="22"/>
      <w:lang w:val="en-US"/>
    </w:rPr>
  </w:style>
  <w:style w:type="character" w:customStyle="1" w:styleId="BodyTextChar">
    <w:name w:val="Body Text Char"/>
    <w:link w:val="BodyText"/>
    <w:uiPriority w:val="99"/>
    <w:locked/>
    <w:rsid w:val="00DE5D3F"/>
    <w:rPr>
      <w:rFonts w:eastAsia="Batang" w:cs="Times New Roman"/>
      <w:sz w:val="22"/>
      <w:szCs w:val="22"/>
      <w:lang w:val="en-US" w:eastAsia="en-US"/>
    </w:rPr>
  </w:style>
  <w:style w:type="paragraph" w:customStyle="1" w:styleId="AppendixHeading2">
    <w:name w:val="Appendix Heading 2"/>
    <w:basedOn w:val="Heading2"/>
    <w:uiPriority w:val="99"/>
    <w:rsid w:val="00DE5D3F"/>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customStyle="1" w:styleId="AppendixHeadingI">
    <w:name w:val="Appendix Heading I"/>
    <w:basedOn w:val="Normal"/>
    <w:uiPriority w:val="99"/>
    <w:rsid w:val="00DE5D3F"/>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DE5D3F"/>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DE5D3F"/>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Heading5"/>
    <w:uiPriority w:val="99"/>
    <w:rsid w:val="00DE5D3F"/>
    <w:pPr>
      <w:keepNext w:val="0"/>
      <w:keepLines w:val="0"/>
      <w:tabs>
        <w:tab w:val="clear" w:pos="907"/>
        <w:tab w:val="clear" w:pos="1191"/>
        <w:tab w:val="clear" w:pos="1588"/>
        <w:tab w:val="clear" w:pos="1985"/>
        <w:tab w:val="num" w:pos="1008"/>
      </w:tabs>
      <w:spacing w:before="240" w:after="60"/>
      <w:ind w:left="1008" w:hanging="1008"/>
      <w:jc w:val="left"/>
    </w:pPr>
    <w:rPr>
      <w:rFonts w:eastAsia="Batang"/>
      <w:sz w:val="22"/>
      <w:szCs w:val="22"/>
      <w:lang w:val="en-US"/>
    </w:rPr>
  </w:style>
  <w:style w:type="character" w:styleId="FollowedHyperlink">
    <w:name w:val="FollowedHyperlink"/>
    <w:uiPriority w:val="99"/>
    <w:rsid w:val="00DE5D3F"/>
    <w:rPr>
      <w:rFonts w:cs="Times New Roman"/>
      <w:color w:val="800080"/>
      <w:u w:val="single"/>
    </w:rPr>
  </w:style>
  <w:style w:type="paragraph" w:customStyle="1" w:styleId="BlancChar">
    <w:name w:val="Blanc Char"/>
    <w:basedOn w:val="Normal"/>
    <w:next w:val="TableText"/>
    <w:uiPriority w:val="99"/>
    <w:rsid w:val="00DE5D3F"/>
    <w:pPr>
      <w:keepNext/>
      <w:tabs>
        <w:tab w:val="clear" w:pos="794"/>
        <w:tab w:val="clear" w:pos="1191"/>
        <w:tab w:val="clear" w:pos="1588"/>
        <w:tab w:val="clear" w:pos="1985"/>
      </w:tabs>
      <w:spacing w:before="0" w:after="57" w:line="12" w:lineRule="exact"/>
      <w:jc w:val="center"/>
    </w:pPr>
    <w:rPr>
      <w:b/>
      <w:bCs/>
      <w:sz w:val="8"/>
      <w:szCs w:val="8"/>
      <w:lang w:val="en-US"/>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semiHidden/>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semiHidden/>
    <w:locked/>
    <w:rsid w:val="00F75C43"/>
    <w:rPr>
      <w:rFonts w:ascii="Times New Roman" w:hAnsi="Times New Roman" w:cs="Times New Roman"/>
      <w:sz w:val="20"/>
      <w:szCs w:val="20"/>
      <w:lang w:val="en-GB"/>
    </w:rPr>
  </w:style>
  <w:style w:type="paragraph" w:customStyle="1" w:styleId="11BodyText">
    <w:name w:val="11 BodyText"/>
    <w:basedOn w:val="Normal"/>
    <w:uiPriority w:val="99"/>
    <w:rsid w:val="00DE5D3F"/>
    <w:pPr>
      <w:spacing w:before="0" w:after="220"/>
    </w:pPr>
  </w:style>
  <w:style w:type="paragraph" w:customStyle="1" w:styleId="Kommentarthema1">
    <w:name w:val="Kommentarthema1"/>
    <w:basedOn w:val="CommentText"/>
    <w:next w:val="CommentText"/>
    <w:uiPriority w:val="99"/>
    <w:semiHidden/>
    <w:rsid w:val="00DE5D3F"/>
    <w:rPr>
      <w:b/>
      <w:bC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semiHidden/>
    <w:locked/>
    <w:rsid w:val="00F75C43"/>
    <w:rPr>
      <w:rFonts w:ascii="Times New Roman" w:hAnsi="Times New Roman" w:cs="Times New Roman"/>
      <w:sz w:val="16"/>
      <w:szCs w:val="16"/>
      <w:lang w:val="en-GB"/>
    </w:rPr>
  </w:style>
  <w:style w:type="paragraph" w:customStyle="1" w:styleId="Note1">
    <w:name w:val="Note 1"/>
    <w:basedOn w:val="Note"/>
    <w:rsid w:val="00DE5D3F"/>
    <w:pPr>
      <w:tabs>
        <w:tab w:val="clear" w:pos="1191"/>
        <w:tab w:val="clear" w:pos="1588"/>
        <w:tab w:val="clear" w:pos="1985"/>
      </w:tabs>
      <w:ind w:left="284" w:firstLine="0"/>
    </w:pPr>
  </w:style>
  <w:style w:type="paragraph" w:customStyle="1" w:styleId="Figure0">
    <w:name w:val="Figure"/>
    <w:basedOn w:val="Normal"/>
    <w:next w:val="Normal"/>
    <w:uiPriority w:val="99"/>
    <w:rsid w:val="00DE5D3F"/>
    <w:pPr>
      <w:spacing w:before="240" w:after="480"/>
      <w:jc w:val="center"/>
    </w:pPr>
  </w:style>
  <w:style w:type="paragraph" w:customStyle="1" w:styleId="FigureLegend">
    <w:name w:val="Figure_Legend"/>
    <w:basedOn w:val="TableLegend"/>
    <w:next w:val="Normal"/>
    <w:uiPriority w:val="99"/>
    <w:rsid w:val="00DE5D3F"/>
  </w:style>
  <w:style w:type="paragraph" w:customStyle="1" w:styleId="Fig0">
    <w:name w:val="Fig"/>
    <w:basedOn w:val="Figure0"/>
    <w:next w:val="Fig"/>
    <w:uiPriority w:val="99"/>
    <w:rsid w:val="00DE5D3F"/>
    <w:pPr>
      <w:spacing w:before="136" w:after="0"/>
    </w:pPr>
    <w:rPr>
      <w:lang w:val="en-US"/>
    </w:rPr>
  </w:style>
  <w:style w:type="paragraph" w:customStyle="1" w:styleId="figure1">
    <w:name w:val="figure"/>
    <w:basedOn w:val="Normal"/>
    <w:uiPriority w:val="99"/>
    <w:rsid w:val="00DE5D3F"/>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
    <w:name w:val="Figure_# Char"/>
    <w:uiPriority w:val="99"/>
    <w:rsid w:val="00DE5D3F"/>
    <w:rPr>
      <w:rFonts w:cs="Times New Roman"/>
      <w:lang w:val="en-US" w:eastAsia="en-US"/>
    </w:rPr>
  </w:style>
  <w:style w:type="paragraph" w:customStyle="1" w:styleId="Annex2">
    <w:name w:val="Annex 2"/>
    <w:basedOn w:val="Normal"/>
    <w:next w:val="Normal"/>
    <w:uiPriority w:val="99"/>
    <w:rsid w:val="0025395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uiPriority w:val="99"/>
    <w:rsid w:val="00253957"/>
    <w:pPr>
      <w:keepNext/>
      <w:tabs>
        <w:tab w:val="num" w:pos="720"/>
        <w:tab w:val="num" w:pos="1440"/>
        <w:tab w:val="num" w:pos="2160"/>
      </w:tabs>
      <w:spacing w:before="181"/>
      <w:ind w:left="1224" w:hanging="1224"/>
      <w:outlineLvl w:val="2"/>
    </w:pPr>
    <w:rPr>
      <w:b/>
      <w:bCs/>
    </w:rPr>
  </w:style>
  <w:style w:type="paragraph" w:customStyle="1" w:styleId="Annex4">
    <w:name w:val="Annex 4"/>
    <w:basedOn w:val="Normal"/>
    <w:next w:val="Normal"/>
    <w:autoRedefine/>
    <w:uiPriority w:val="99"/>
    <w:rsid w:val="00253957"/>
    <w:pPr>
      <w:keepNext/>
      <w:keepLines/>
      <w:tabs>
        <w:tab w:val="clear" w:pos="794"/>
        <w:tab w:val="clear" w:pos="1588"/>
        <w:tab w:val="num" w:pos="720"/>
        <w:tab w:val="left" w:pos="964"/>
        <w:tab w:val="num" w:pos="1440"/>
        <w:tab w:val="left" w:pos="2200"/>
        <w:tab w:val="num" w:pos="2880"/>
      </w:tabs>
      <w:spacing w:before="181"/>
      <w:ind w:left="1728" w:hanging="1728"/>
      <w:outlineLvl w:val="3"/>
    </w:pPr>
    <w:rPr>
      <w:b/>
      <w:bCs/>
    </w:rPr>
  </w:style>
  <w:style w:type="paragraph" w:customStyle="1" w:styleId="Annex5">
    <w:name w:val="Annex 5"/>
    <w:basedOn w:val="Normal"/>
    <w:next w:val="Normal"/>
    <w:autoRedefine/>
    <w:uiPriority w:val="99"/>
    <w:rsid w:val="009E02CF"/>
    <w:pPr>
      <w:keepNext/>
      <w:keepLines/>
      <w:tabs>
        <w:tab w:val="clear" w:pos="794"/>
        <w:tab w:val="num" w:pos="720"/>
        <w:tab w:val="left" w:pos="964"/>
        <w:tab w:val="num" w:pos="1440"/>
        <w:tab w:val="num" w:pos="3600"/>
      </w:tabs>
      <w:spacing w:before="181"/>
      <w:ind w:left="2234" w:hanging="2234"/>
      <w:outlineLvl w:val="4"/>
    </w:pPr>
    <w:rPr>
      <w:b/>
      <w:bCs/>
    </w:rPr>
  </w:style>
  <w:style w:type="character" w:customStyle="1" w:styleId="CourierTextChar">
    <w:name w:val="Courier Text Char"/>
    <w:uiPriority w:val="99"/>
    <w:rsid w:val="00DE5D3F"/>
    <w:rPr>
      <w:rFonts w:ascii="Courier" w:hAnsi="Courier" w:cs="Courier"/>
      <w:sz w:val="22"/>
      <w:szCs w:val="22"/>
      <w:lang w:val="en-GB" w:eastAsia="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semiHidden/>
    <w:locked/>
    <w:rsid w:val="00F75C43"/>
    <w:rPr>
      <w:rFonts w:ascii="Times New Roman" w:hAnsi="Times New Roman" w:cs="Times New Roman"/>
      <w:sz w:val="20"/>
      <w:szCs w:val="20"/>
      <w:lang w:val="en-GB"/>
    </w:rPr>
  </w:style>
  <w:style w:type="paragraph" w:customStyle="1" w:styleId="Normal1">
    <w:name w:val="Normal1"/>
    <w:basedOn w:val="TableTitle"/>
    <w:uiPriority w:val="99"/>
    <w:rsid w:val="00DE5D3F"/>
    <w:pPr>
      <w:tabs>
        <w:tab w:val="center" w:pos="4864"/>
      </w:tabs>
      <w:jc w:val="both"/>
    </w:p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paragraph" w:customStyle="1" w:styleId="equation0">
    <w:name w:val="equation"/>
    <w:basedOn w:val="Normal"/>
    <w:uiPriority w:val="99"/>
    <w:rsid w:val="00DE5D3F"/>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DE5D3F"/>
    <w:pPr>
      <w:keepNext/>
      <w:keepLines/>
      <w:spacing w:before="480"/>
      <w:jc w:val="center"/>
    </w:pPr>
    <w:rPr>
      <w:b/>
      <w:sz w:val="28"/>
    </w:rPr>
  </w:style>
  <w:style w:type="paragraph" w:customStyle="1" w:styleId="Headingb">
    <w:name w:val="Heading_b"/>
    <w:basedOn w:val="Normal"/>
    <w:next w:val="Normal"/>
    <w:uiPriority w:val="99"/>
    <w:rsid w:val="00DE5D3F"/>
    <w:pPr>
      <w:keepNext/>
      <w:spacing w:before="160"/>
      <w:jc w:val="left"/>
    </w:pPr>
    <w:rPr>
      <w:b/>
      <w:sz w:val="24"/>
    </w:rPr>
  </w:style>
  <w:style w:type="paragraph" w:customStyle="1" w:styleId="TableTitleCharChar">
    <w:name w:val="Table_Title Char Char"/>
    <w:basedOn w:val="Normal"/>
    <w:next w:val="BlancCharChar"/>
    <w:uiPriority w:val="99"/>
    <w:rsid w:val="00DE5D3F"/>
    <w:pPr>
      <w:keepNext/>
      <w:spacing w:before="240" w:after="113"/>
      <w:jc w:val="center"/>
    </w:pPr>
    <w:rPr>
      <w:b/>
      <w:bCs/>
    </w:rPr>
  </w:style>
  <w:style w:type="character" w:customStyle="1" w:styleId="TableTitleCharCharChar1">
    <w:name w:val="Table_Title Char Char Char1"/>
    <w:uiPriority w:val="99"/>
    <w:rsid w:val="00DE5D3F"/>
    <w:rPr>
      <w:rFonts w:cs="Times New Roman"/>
      <w:b/>
      <w:bCs/>
      <w:lang w:val="en-GB" w:eastAsia="en-US"/>
    </w:rPr>
  </w:style>
  <w:style w:type="character" w:customStyle="1" w:styleId="TableTitleCharCharChar">
    <w:name w:val="Table_Title Char Char Char"/>
    <w:uiPriority w:val="99"/>
    <w:rsid w:val="00DE5D3F"/>
    <w:rPr>
      <w:rFonts w:cs="Times New Roman"/>
      <w:b/>
      <w:bCs/>
      <w:lang w:val="en-GB" w:eastAsia="en-US"/>
    </w:rPr>
  </w:style>
  <w:style w:type="character" w:customStyle="1" w:styleId="Annex1Char">
    <w:name w:val="Annex 1 Char"/>
    <w:uiPriority w:val="99"/>
    <w:rsid w:val="00DE5D3F"/>
    <w:rPr>
      <w:rFonts w:cs="Times New Roman"/>
      <w:b/>
      <w:bCs/>
      <w:sz w:val="24"/>
      <w:szCs w:val="24"/>
      <w:lang w:val="en-GB" w:eastAsia="en-US"/>
    </w:rPr>
  </w:style>
  <w:style w:type="paragraph" w:customStyle="1" w:styleId="TableTitleChar">
    <w:name w:val="Table_Title Char"/>
    <w:basedOn w:val="Normal"/>
    <w:next w:val="Normal"/>
    <w:uiPriority w:val="99"/>
    <w:rsid w:val="00DE5D3F"/>
    <w:pPr>
      <w:keepNext/>
      <w:spacing w:before="240" w:after="113"/>
      <w:jc w:val="center"/>
    </w:pPr>
    <w:rPr>
      <w:b/>
      <w:bCs/>
    </w:rPr>
  </w:style>
  <w:style w:type="character" w:customStyle="1" w:styleId="Annex3Char">
    <w:name w:val="Annex 3 Char"/>
    <w:uiPriority w:val="99"/>
    <w:rsid w:val="00DE5D3F"/>
    <w:rPr>
      <w:rFonts w:cs="Times New Roman"/>
      <w:b/>
      <w:bCs/>
      <w:lang w:val="en-GB" w:eastAsia="en-US"/>
    </w:rPr>
  </w:style>
  <w:style w:type="character" w:customStyle="1" w:styleId="Heading1Char1">
    <w:name w:val="Heading 1 Char1"/>
    <w:uiPriority w:val="99"/>
    <w:rsid w:val="00DE5D3F"/>
    <w:rPr>
      <w:rFonts w:cs="Times New Roman"/>
      <w:b/>
      <w:bCs/>
      <w:sz w:val="24"/>
      <w:szCs w:val="24"/>
      <w:lang w:val="en-GB" w:eastAsia="en-US"/>
    </w:rPr>
  </w:style>
  <w:style w:type="paragraph" w:customStyle="1" w:styleId="toc0">
    <w:name w:val="toc 0"/>
    <w:basedOn w:val="Normal"/>
    <w:next w:val="TOC1"/>
    <w:uiPriority w:val="99"/>
    <w:rsid w:val="00DE5D3F"/>
    <w:pPr>
      <w:keepLines/>
      <w:tabs>
        <w:tab w:val="clear" w:pos="794"/>
        <w:tab w:val="clear" w:pos="1191"/>
        <w:tab w:val="clear" w:pos="1588"/>
        <w:tab w:val="clear" w:pos="1985"/>
        <w:tab w:val="right" w:pos="9639"/>
      </w:tabs>
      <w:spacing w:before="120"/>
      <w:jc w:val="left"/>
    </w:pPr>
    <w:rPr>
      <w:b/>
      <w:sz w:val="24"/>
    </w:rPr>
  </w:style>
  <w:style w:type="paragraph" w:customStyle="1" w:styleId="RecNo">
    <w:name w:val="Rec_No"/>
    <w:basedOn w:val="Normal"/>
    <w:next w:val="Rectitle"/>
    <w:uiPriority w:val="99"/>
    <w:rsid w:val="00DE5D3F"/>
    <w:pPr>
      <w:keepNext/>
      <w:keepLines/>
      <w:spacing w:before="0"/>
      <w:jc w:val="left"/>
    </w:pPr>
    <w:rPr>
      <w:b/>
      <w:sz w:val="28"/>
    </w:rPr>
  </w:style>
  <w:style w:type="paragraph" w:customStyle="1" w:styleId="Rectitle">
    <w:name w:val="Rec_title"/>
    <w:basedOn w:val="Normal"/>
    <w:next w:val="Normal"/>
    <w:uiPriority w:val="99"/>
    <w:rsid w:val="00DE5D3F"/>
    <w:pPr>
      <w:keepNext/>
      <w:keepLines/>
      <w:spacing w:before="360"/>
      <w:jc w:val="center"/>
    </w:pPr>
    <w:rPr>
      <w:b/>
      <w:sz w:val="28"/>
    </w:rPr>
  </w:style>
  <w:style w:type="paragraph" w:customStyle="1" w:styleId="FooterQP">
    <w:name w:val="Footer_QP"/>
    <w:basedOn w:val="Normal"/>
    <w:uiPriority w:val="99"/>
    <w:rsid w:val="00DE5D3F"/>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4F02A1"/>
    <w:rPr>
      <w:rFonts w:cs="Times New Roman"/>
      <w:lang w:val="fr-FR"/>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CG Times" w:hAnsi="CG 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character" w:customStyle="1" w:styleId="Head0">
    <w:name w:val="Head"/>
    <w:uiPriority w:val="99"/>
    <w:rsid w:val="00220324"/>
    <w:rPr>
      <w:rFonts w:cs="Times New Roman"/>
      <w:b/>
    </w:rPr>
  </w:style>
  <w:style w:type="paragraph" w:customStyle="1" w:styleId="Tablehead">
    <w:name w:val="Table_head"/>
    <w:basedOn w:val="Tabletext0"/>
    <w:next w:val="Tabletext0"/>
    <w:uiPriority w:val="99"/>
    <w:rsid w:val="00323D1B"/>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323D1B"/>
    <w:pPr>
      <w:keepLines/>
      <w:tabs>
        <w:tab w:val="clear" w:pos="794"/>
        <w:tab w:val="clear" w:pos="1191"/>
        <w:tab w:val="clear" w:pos="1588"/>
        <w:tab w:val="clear" w:pos="1985"/>
      </w:tabs>
      <w:spacing w:before="40" w:after="40" w:line="190" w:lineRule="exact"/>
      <w:jc w:val="left"/>
    </w:pPr>
    <w:rPr>
      <w:sz w:val="18"/>
    </w:rPr>
  </w:style>
  <w:style w:type="character" w:customStyle="1" w:styleId="tablesyntaxChar">
    <w:name w:val="table syntax Char"/>
    <w:link w:val="tablesyntax"/>
    <w:locked/>
    <w:rsid w:val="002E0D6E"/>
    <w:rPr>
      <w:rFonts w:cs="Times New Roman"/>
      <w:lang w:val="en-GB" w:eastAsia="en-US" w:bidi="ar-SA"/>
    </w:rPr>
  </w:style>
  <w:style w:type="paragraph" w:customStyle="1" w:styleId="StyleHeading1TimesNewRoman12ptBefore24ptAfter0">
    <w:name w:val="Style Heading 1 + Times New Roman 12 pt Before:  24 pt After:  0..."/>
    <w:basedOn w:val="Heading1"/>
    <w:uiPriority w:val="99"/>
    <w:rsid w:val="00EC4264"/>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StyleHeading2TimesNewRoman11ptNotItalicJustifiedBe">
    <w:name w:val="Style Heading 2 + Times New Roman 11 pt Not Italic Justified Be..."/>
    <w:basedOn w:val="Heading2"/>
    <w:uiPriority w:val="99"/>
    <w:rsid w:val="00EC4264"/>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EC4264"/>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EC4264"/>
    <w:rPr>
      <w:rFonts w:eastAsia="Batang" w:cs="Times New Roman"/>
      <w:sz w:val="18"/>
      <w:szCs w:val="18"/>
      <w:lang w:val="en-GB" w:eastAsia="en-US" w:bidi="ar-SA"/>
    </w:rPr>
  </w:style>
  <w:style w:type="character" w:customStyle="1" w:styleId="Note1CharCharCharCharCharCharChar1">
    <w:name w:val="Note 1 Char Char Char Char Char Char Char1"/>
    <w:basedOn w:val="NoteChar1"/>
    <w:uiPriority w:val="99"/>
    <w:rsid w:val="00EC4264"/>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EC4264"/>
    <w:pPr>
      <w:spacing w:before="20" w:after="40"/>
      <w:jc w:val="center"/>
    </w:pPr>
    <w:rPr>
      <w:rFonts w:eastAsia="Batang"/>
    </w:rPr>
  </w:style>
  <w:style w:type="paragraph" w:customStyle="1" w:styleId="Styleenumlev1Left0Hanging03">
    <w:name w:val="Style enumlev1 + Left:  0&quot; Hanging:  0.3&quot;"/>
    <w:basedOn w:val="enumlev1"/>
    <w:uiPriority w:val="99"/>
    <w:rsid w:val="00EC4264"/>
    <w:pPr>
      <w:spacing w:before="136"/>
      <w:ind w:left="432" w:hanging="432"/>
    </w:pPr>
    <w:rPr>
      <w:rFonts w:eastAsia="Batang"/>
    </w:rPr>
  </w:style>
  <w:style w:type="paragraph" w:customStyle="1" w:styleId="StyleNote111ptLeft0">
    <w:name w:val="Style Note 1 + 11 pt Left:  0&quot;"/>
    <w:basedOn w:val="Note1"/>
    <w:uiPriority w:val="99"/>
    <w:rsid w:val="00EC4264"/>
    <w:pPr>
      <w:spacing w:before="136" w:line="240" w:lineRule="auto"/>
      <w:ind w:left="0"/>
    </w:pPr>
    <w:rPr>
      <w:rFonts w:eastAsia="Batang"/>
      <w:sz w:val="22"/>
      <w:szCs w:val="20"/>
    </w:rPr>
  </w:style>
  <w:style w:type="character" w:customStyle="1" w:styleId="Note3Char">
    <w:name w:val="Note 3 Char"/>
    <w:basedOn w:val="Note1CharCharCharCharCharCharChar1"/>
    <w:uiPriority w:val="99"/>
    <w:rsid w:val="00EC4264"/>
    <w:rPr>
      <w:rFonts w:eastAsia="Batang" w:cs="Times New Roman"/>
      <w:sz w:val="18"/>
      <w:szCs w:val="18"/>
      <w:lang w:val="en-GB" w:eastAsia="en-US" w:bidi="ar-SA"/>
    </w:rPr>
  </w:style>
  <w:style w:type="paragraph" w:customStyle="1" w:styleId="Annex3CharChar">
    <w:name w:val="Annex 3 Char Char"/>
    <w:basedOn w:val="Normal"/>
    <w:next w:val="Normal"/>
    <w:link w:val="Annex3CharCharChar"/>
    <w:uiPriority w:val="99"/>
    <w:rsid w:val="00E47875"/>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E47875"/>
    <w:pPr>
      <w:ind w:left="1728" w:hanging="1728"/>
    </w:pPr>
    <w:rPr>
      <w:lang w:val="en-US"/>
    </w:rPr>
  </w:style>
  <w:style w:type="paragraph" w:customStyle="1" w:styleId="Annex6">
    <w:name w:val="Annex 6"/>
    <w:basedOn w:val="Annex5"/>
    <w:next w:val="Normal"/>
    <w:autoRedefine/>
    <w:uiPriority w:val="99"/>
    <w:rsid w:val="00253957"/>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E47875"/>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E47875"/>
    <w:rPr>
      <w:rFonts w:cs="Times New Roman"/>
      <w:sz w:val="22"/>
      <w:szCs w:val="22"/>
      <w:lang w:val="en-GB" w:eastAsia="en-US" w:bidi="ar-SA"/>
    </w:rPr>
  </w:style>
  <w:style w:type="paragraph" w:customStyle="1" w:styleId="SVCBulletslevel1CharCharChar">
    <w:name w:val="SVC Bullets level 1 Char Char Char"/>
    <w:link w:val="SVCBulletslevel1CharCharCharChar"/>
    <w:uiPriority w:val="99"/>
    <w:rsid w:val="00E47875"/>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eastAsia="en-US"/>
    </w:rPr>
  </w:style>
  <w:style w:type="character" w:customStyle="1" w:styleId="Annex3CharCharChar">
    <w:name w:val="Annex 3 Char Char Char"/>
    <w:link w:val="Annex3CharChar"/>
    <w:uiPriority w:val="99"/>
    <w:locked/>
    <w:rsid w:val="00E47875"/>
    <w:rPr>
      <w:rFonts w:cs="Times New Roman"/>
      <w:b/>
      <w:bCs/>
      <w:lang w:val="en-GB" w:eastAsia="en-US" w:bidi="ar-SA"/>
    </w:rPr>
  </w:style>
  <w:style w:type="character" w:customStyle="1" w:styleId="SVCBulletslevel1CharChar">
    <w:name w:val="SVC Bullets level 1 Char Char"/>
    <w:link w:val="SVCBulletslevel1Char"/>
    <w:uiPriority w:val="99"/>
    <w:locked/>
    <w:rsid w:val="00E47875"/>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E47875"/>
    <w:rPr>
      <w:rFonts w:ascii="Times" w:hAnsi="Times"/>
    </w:rPr>
  </w:style>
  <w:style w:type="paragraph" w:customStyle="1" w:styleId="SVCBulletslevel4Char">
    <w:name w:val="SVC Bullets level 4 Char"/>
    <w:basedOn w:val="SVCBulletslevel3CharChar"/>
    <w:link w:val="SVCBulletslevel4CharChar"/>
    <w:uiPriority w:val="99"/>
    <w:rsid w:val="00E47875"/>
    <w:pPr>
      <w:tabs>
        <w:tab w:val="clear" w:pos="-31680"/>
        <w:tab w:val="num" w:pos="2880"/>
      </w:tabs>
      <w:ind w:left="2880" w:hanging="360"/>
    </w:pPr>
  </w:style>
  <w:style w:type="paragraph" w:customStyle="1" w:styleId="SVCBulletslevel5">
    <w:name w:val="SVC Bullets level 5"/>
    <w:basedOn w:val="SVCBulletslevel4Char"/>
    <w:uiPriority w:val="99"/>
    <w:rsid w:val="00E47875"/>
    <w:pPr>
      <w:tabs>
        <w:tab w:val="clear" w:pos="2880"/>
        <w:tab w:val="num" w:pos="3600"/>
      </w:tabs>
      <w:ind w:left="3600"/>
    </w:pPr>
  </w:style>
  <w:style w:type="paragraph" w:customStyle="1" w:styleId="SVCBulletslevel6">
    <w:name w:val="SVC Bullets level 6"/>
    <w:basedOn w:val="SVCBulletslevel5"/>
    <w:uiPriority w:val="99"/>
    <w:rsid w:val="00E47875"/>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E47875"/>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E47875"/>
    <w:rPr>
      <w:lang w:val="en-GB"/>
    </w:rPr>
  </w:style>
  <w:style w:type="character" w:customStyle="1" w:styleId="SVCBulletslevel4CharChar">
    <w:name w:val="SVC Bullets level 4 Char Char"/>
    <w:basedOn w:val="SVCBulletslevel3CharCharChar"/>
    <w:link w:val="SVCBulletslevel4Char"/>
    <w:uiPriority w:val="99"/>
    <w:locked/>
    <w:rsid w:val="00E47875"/>
    <w:rPr>
      <w:lang w:val="en-GB"/>
    </w:rPr>
  </w:style>
  <w:style w:type="paragraph" w:customStyle="1" w:styleId="SVCBulletslevel7">
    <w:name w:val="SVC Bullets level 7"/>
    <w:basedOn w:val="SVCBulletslevel6"/>
    <w:uiPriority w:val="99"/>
    <w:rsid w:val="00E47875"/>
    <w:pPr>
      <w:ind w:left="2772"/>
    </w:pPr>
  </w:style>
  <w:style w:type="paragraph" w:customStyle="1" w:styleId="SVCBulletslevel8">
    <w:name w:val="SVC Bullets level 8"/>
    <w:basedOn w:val="SVCBulletslevel7"/>
    <w:uiPriority w:val="99"/>
    <w:rsid w:val="00E47875"/>
    <w:pPr>
      <w:ind w:left="3168"/>
    </w:pPr>
  </w:style>
  <w:style w:type="paragraph" w:customStyle="1" w:styleId="SVCBulletslevel3">
    <w:name w:val="SVC Bullets level 3"/>
    <w:basedOn w:val="Normal"/>
    <w:uiPriority w:val="99"/>
    <w:rsid w:val="00E47875"/>
    <w:pPr>
      <w:tabs>
        <w:tab w:val="num" w:pos="-31680"/>
      </w:tabs>
      <w:ind w:left="1195" w:hanging="403"/>
    </w:pPr>
  </w:style>
  <w:style w:type="paragraph" w:customStyle="1" w:styleId="SVCBulletslevel2CharChar">
    <w:name w:val="SVC Bullets level 2 Char Char"/>
    <w:basedOn w:val="Normal"/>
    <w:link w:val="SVCBulletslevel2CharCharChar"/>
    <w:uiPriority w:val="99"/>
    <w:rsid w:val="00E47875"/>
    <w:pPr>
      <w:numPr>
        <w:numId w:val="6"/>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E47875"/>
    <w:rPr>
      <w:rFonts w:ascii="Times New Roman" w:hAnsi="Times New Roman"/>
      <w:lang w:val="en-GB"/>
    </w:rPr>
  </w:style>
  <w:style w:type="paragraph" w:customStyle="1" w:styleId="FigureCharChar">
    <w:name w:val="Figure_# Char Char"/>
    <w:basedOn w:val="Normal"/>
    <w:next w:val="FigureTitleChar"/>
    <w:link w:val="FigureCharCharChar"/>
    <w:uiPriority w:val="99"/>
    <w:rsid w:val="00E47875"/>
    <w:pPr>
      <w:keepNext/>
      <w:tabs>
        <w:tab w:val="clear" w:pos="794"/>
        <w:tab w:val="clear" w:pos="1191"/>
        <w:tab w:val="clear" w:pos="1588"/>
        <w:tab w:val="clear" w:pos="1985"/>
      </w:tabs>
      <w:spacing w:before="567" w:after="113"/>
      <w:jc w:val="center"/>
    </w:pPr>
    <w:rPr>
      <w:rFonts w:ascii="Times" w:hAnsi="Times"/>
      <w:lang w:val="en-US"/>
    </w:rPr>
  </w:style>
  <w:style w:type="paragraph" w:customStyle="1" w:styleId="FigureCharCharChar0">
    <w:name w:val="Figure Char Char Char"/>
    <w:basedOn w:val="Normal"/>
    <w:next w:val="Normal"/>
    <w:link w:val="FigureCharCharCharChar"/>
    <w:uiPriority w:val="99"/>
    <w:rsid w:val="00E47875"/>
    <w:pPr>
      <w:spacing w:before="240" w:after="480"/>
      <w:jc w:val="center"/>
    </w:pPr>
    <w:rPr>
      <w:rFonts w:ascii="Times" w:hAnsi="Times"/>
    </w:rPr>
  </w:style>
  <w:style w:type="paragraph" w:customStyle="1" w:styleId="figureCharCharChar1">
    <w:name w:val="figure Char Char Char"/>
    <w:basedOn w:val="Normal"/>
    <w:link w:val="figureCharCharCharChar0"/>
    <w:uiPriority w:val="99"/>
    <w:rsid w:val="00E47875"/>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2">
    <w:name w:val="Figure_# Char2"/>
    <w:uiPriority w:val="99"/>
    <w:rsid w:val="00E47875"/>
    <w:rPr>
      <w:rFonts w:cs="Times New Roman"/>
      <w:lang w:val="en-US" w:eastAsia="en-US"/>
    </w:rPr>
  </w:style>
  <w:style w:type="paragraph" w:customStyle="1" w:styleId="AVCIndentlevel2">
    <w:name w:val="AVC Indent level 2"/>
    <w:basedOn w:val="AVCIndentlevel1"/>
    <w:uiPriority w:val="99"/>
    <w:rsid w:val="00E47875"/>
    <w:pPr>
      <w:ind w:left="794"/>
    </w:pPr>
  </w:style>
  <w:style w:type="paragraph" w:customStyle="1" w:styleId="AVCIndentlevel1">
    <w:name w:val="AVC Indent level 1"/>
    <w:basedOn w:val="Normal"/>
    <w:uiPriority w:val="99"/>
    <w:rsid w:val="00E47875"/>
    <w:pPr>
      <w:tabs>
        <w:tab w:val="left" w:pos="397"/>
      </w:tabs>
      <w:ind w:left="397"/>
      <w:textAlignment w:val="auto"/>
    </w:pPr>
  </w:style>
  <w:style w:type="paragraph" w:customStyle="1" w:styleId="Style1">
    <w:name w:val="Style1"/>
    <w:basedOn w:val="AVCBulletlevel1CharChar"/>
    <w:uiPriority w:val="99"/>
    <w:rsid w:val="00E47875"/>
    <w:pPr>
      <w:ind w:left="2304" w:hanging="403"/>
    </w:pPr>
  </w:style>
  <w:style w:type="paragraph" w:customStyle="1" w:styleId="AVCEquationlevel2">
    <w:name w:val="AVC Equation level 2"/>
    <w:basedOn w:val="AVCEquationlevel1CharCharCharChar"/>
    <w:uiPriority w:val="99"/>
    <w:rsid w:val="00E47875"/>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E47875"/>
    <w:pPr>
      <w:tabs>
        <w:tab w:val="clear" w:pos="397"/>
        <w:tab w:val="clear" w:pos="792"/>
        <w:tab w:val="num" w:pos="794"/>
      </w:tabs>
      <w:ind w:left="794" w:hanging="391"/>
    </w:pPr>
  </w:style>
  <w:style w:type="paragraph" w:customStyle="1" w:styleId="AVCEquationlevel3">
    <w:name w:val="AVC Equation level 3"/>
    <w:basedOn w:val="AVCEquationlevel2"/>
    <w:uiPriority w:val="99"/>
    <w:rsid w:val="00E47875"/>
    <w:pPr>
      <w:ind w:left="1588"/>
    </w:pPr>
  </w:style>
  <w:style w:type="character" w:customStyle="1" w:styleId="AVCEquationlevel1Char1">
    <w:name w:val="AVC Equation level 1 Char1"/>
    <w:uiPriority w:val="99"/>
    <w:rsid w:val="00E47875"/>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E47875"/>
    <w:rPr>
      <w:rFonts w:ascii="Helvetica" w:hAnsi="Helvetica" w:cs="Helvetica"/>
      <w:color w:val="000000"/>
      <w:lang w:val="fr-FR" w:eastAsia="en-US" w:bidi="ar-SA"/>
    </w:rPr>
  </w:style>
  <w:style w:type="character" w:customStyle="1" w:styleId="FigureCharCharCharChar">
    <w:name w:val="Figure Char Char Char Char"/>
    <w:link w:val="FigureCharCharChar0"/>
    <w:uiPriority w:val="99"/>
    <w:locked/>
    <w:rsid w:val="00E47875"/>
    <w:rPr>
      <w:rFonts w:cs="Times New Roman"/>
      <w:lang w:val="en-GB" w:eastAsia="en-US" w:bidi="ar-SA"/>
    </w:rPr>
  </w:style>
  <w:style w:type="character" w:customStyle="1" w:styleId="FigureCharCharChar">
    <w:name w:val="Figure_# Char Char Char"/>
    <w:link w:val="FigureCharChar"/>
    <w:uiPriority w:val="99"/>
    <w:locked/>
    <w:rsid w:val="00E47875"/>
    <w:rPr>
      <w:rFonts w:cs="Times New Roman"/>
      <w:lang w:val="en-US" w:eastAsia="en-US" w:bidi="ar-SA"/>
    </w:rPr>
  </w:style>
  <w:style w:type="paragraph" w:customStyle="1" w:styleId="AVCBulletlevel6">
    <w:name w:val="AVC Bullet level 6"/>
    <w:basedOn w:val="AVCBulletlevel1CharChar"/>
    <w:uiPriority w:val="99"/>
    <w:rsid w:val="00E47875"/>
    <w:pPr>
      <w:numPr>
        <w:numId w:val="10"/>
      </w:numPr>
      <w:tabs>
        <w:tab w:val="clear" w:pos="2376"/>
        <w:tab w:val="clear" w:pos="2779"/>
        <w:tab w:val="clear" w:pos="4690"/>
        <w:tab w:val="num" w:pos="720"/>
        <w:tab w:val="left" w:pos="2381"/>
        <w:tab w:val="left" w:pos="2778"/>
      </w:tabs>
      <w:ind w:left="720" w:hanging="360"/>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character" w:customStyle="1" w:styleId="AVCNumberinglevel2Char">
    <w:name w:val="AVC Numbering level 2 Char"/>
    <w:uiPriority w:val="99"/>
    <w:rsid w:val="00E47875"/>
  </w:style>
  <w:style w:type="paragraph" w:customStyle="1" w:styleId="TableTextCentred">
    <w:name w:val="Table_Text_Centred"/>
    <w:basedOn w:val="TableText"/>
    <w:uiPriority w:val="99"/>
    <w:rsid w:val="00E47875"/>
    <w:pPr>
      <w:jc w:val="center"/>
    </w:pPr>
  </w:style>
  <w:style w:type="paragraph" w:customStyle="1" w:styleId="AVCNumberinglevel2">
    <w:name w:val="AVC Numbering level 2"/>
    <w:basedOn w:val="AVCNumberinglevel1"/>
    <w:uiPriority w:val="99"/>
    <w:rsid w:val="00E47875"/>
    <w:pPr>
      <w:tabs>
        <w:tab w:val="left" w:pos="397"/>
      </w:tabs>
      <w:ind w:left="720" w:hanging="720"/>
    </w:pPr>
  </w:style>
  <w:style w:type="paragraph" w:customStyle="1" w:styleId="AVCIndentlevel3">
    <w:name w:val="AVC Indent level 3"/>
    <w:basedOn w:val="AVCIndentlevel2"/>
    <w:uiPriority w:val="99"/>
    <w:rsid w:val="00E47875"/>
    <w:pPr>
      <w:ind w:left="1191"/>
    </w:pPr>
  </w:style>
  <w:style w:type="paragraph" w:customStyle="1" w:styleId="AVCBulletlevel1CharChar">
    <w:name w:val="AVC Bullet level 1 Char Char"/>
    <w:basedOn w:val="Normal"/>
    <w:link w:val="AVCBulletlevel1CharCharChar"/>
    <w:uiPriority w:val="99"/>
    <w:rsid w:val="00E47875"/>
    <w:pPr>
      <w:numPr>
        <w:numId w:val="11"/>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E47875"/>
    <w:rPr>
      <w:rFonts w:cs="Times New Roman"/>
      <w:sz w:val="22"/>
      <w:szCs w:val="22"/>
      <w:lang w:val="en-GB" w:eastAsia="en-US" w:bidi="ar-SA"/>
    </w:rPr>
  </w:style>
  <w:style w:type="character" w:customStyle="1" w:styleId="AVCEquationlevel1Char2">
    <w:name w:val="AVC Equation level 1 Char2"/>
    <w:basedOn w:val="EquationChar1"/>
    <w:uiPriority w:val="99"/>
    <w:locked/>
    <w:rsid w:val="00E47875"/>
    <w:rPr>
      <w:rFonts w:cs="Times New Roman"/>
      <w:sz w:val="22"/>
      <w:szCs w:val="22"/>
      <w:lang w:val="en-GB" w:eastAsia="en-US" w:bidi="ar-SA"/>
    </w:rPr>
  </w:style>
  <w:style w:type="character" w:customStyle="1" w:styleId="AVCEquationlevel2Char">
    <w:name w:val="AVC Equation level 2 Char"/>
    <w:uiPriority w:val="99"/>
    <w:rsid w:val="00E47875"/>
    <w:rPr>
      <w:rFonts w:cs="Times New Roman"/>
      <w:sz w:val="22"/>
      <w:szCs w:val="22"/>
      <w:lang w:val="en-GB" w:eastAsia="en-US" w:bidi="ar-SA"/>
    </w:rPr>
  </w:style>
  <w:style w:type="paragraph" w:customStyle="1" w:styleId="BalloonText1">
    <w:name w:val="Balloon Text1"/>
    <w:basedOn w:val="Normal"/>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4">
    <w:name w:val="AVC Bullet level 4"/>
    <w:basedOn w:val="AVCBulletlevel1CharChar"/>
    <w:uiPriority w:val="99"/>
    <w:rsid w:val="00E47875"/>
    <w:pPr>
      <w:numPr>
        <w:numId w:val="8"/>
      </w:numPr>
      <w:tabs>
        <w:tab w:val="clear" w:pos="1915"/>
        <w:tab w:val="num" w:pos="720"/>
      </w:tabs>
      <w:ind w:left="1598" w:hanging="403"/>
    </w:pPr>
  </w:style>
  <w:style w:type="paragraph" w:customStyle="1" w:styleId="AVCBulletlevel5">
    <w:name w:val="AVC Bullet level 5"/>
    <w:basedOn w:val="AVCBulletlevel1CharChar"/>
    <w:uiPriority w:val="99"/>
    <w:rsid w:val="00E47875"/>
    <w:pPr>
      <w:numPr>
        <w:numId w:val="9"/>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E47875"/>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E47875"/>
    <w:pPr>
      <w:numPr>
        <w:numId w:val="0"/>
      </w:numPr>
      <w:tabs>
        <w:tab w:val="clear" w:pos="1191"/>
      </w:tabs>
    </w:pPr>
  </w:style>
  <w:style w:type="paragraph" w:customStyle="1" w:styleId="AVCNumberinglevel1">
    <w:name w:val="AVC Numbering level 1"/>
    <w:basedOn w:val="Normal"/>
    <w:uiPriority w:val="99"/>
    <w:rsid w:val="00E47875"/>
    <w:pPr>
      <w:numPr>
        <w:numId w:val="12"/>
      </w:numPr>
      <w:ind w:left="403" w:hanging="403"/>
      <w:textAlignment w:val="auto"/>
    </w:pPr>
  </w:style>
  <w:style w:type="paragraph" w:customStyle="1" w:styleId="LegendeFigure">
    <w:name w:val="Legende Figure"/>
    <w:basedOn w:val="Caption"/>
    <w:next w:val="Normal"/>
    <w:uiPriority w:val="99"/>
    <w:rsid w:val="00E47875"/>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E47875"/>
    <w:rPr>
      <w:lang w:val="en-GB"/>
    </w:rPr>
  </w:style>
  <w:style w:type="character" w:customStyle="1" w:styleId="AVCBulletlevel3CharCharCharCharChar">
    <w:name w:val="AVC Bullet level 3 Char Char Char Char Char"/>
    <w:link w:val="AVCBulletlevel3CharCharCharChar"/>
    <w:uiPriority w:val="99"/>
    <w:locked/>
    <w:rsid w:val="00E47875"/>
    <w:rPr>
      <w:lang w:val="en-GB"/>
    </w:rPr>
  </w:style>
  <w:style w:type="paragraph" w:customStyle="1" w:styleId="AVCBulletlevel3CharCharCharChar">
    <w:name w:val="AVC Bullet level 3 Char Char Char Char"/>
    <w:basedOn w:val="AVCBulletlevel1CharChar"/>
    <w:link w:val="AVCBulletlevel3CharCharCharCharChar"/>
    <w:uiPriority w:val="99"/>
    <w:rsid w:val="00E47875"/>
    <w:pPr>
      <w:numPr>
        <w:numId w:val="13"/>
      </w:numPr>
      <w:tabs>
        <w:tab w:val="clear" w:pos="1182"/>
        <w:tab w:val="clear" w:pos="1985"/>
        <w:tab w:val="num" w:pos="390"/>
        <w:tab w:val="num" w:pos="1117"/>
        <w:tab w:val="left" w:pos="1195"/>
      </w:tabs>
      <w:ind w:left="1117" w:hanging="360"/>
    </w:pPr>
  </w:style>
  <w:style w:type="character" w:customStyle="1" w:styleId="FigureChar1">
    <w:name w:val="Figure_# Char1"/>
    <w:uiPriority w:val="99"/>
    <w:rsid w:val="00E47875"/>
    <w:rPr>
      <w:rFonts w:cs="Times New Roman"/>
      <w:lang w:val="en-US" w:eastAsia="en-US" w:bidi="ar-SA"/>
    </w:rPr>
  </w:style>
  <w:style w:type="character" w:customStyle="1" w:styleId="Annex4CharCharCharCharChar">
    <w:name w:val="Annex 4 Char Char Char Char Char"/>
    <w:link w:val="Annex4CharCharCharChar"/>
    <w:uiPriority w:val="99"/>
    <w:locked/>
    <w:rsid w:val="00E47875"/>
    <w:rPr>
      <w:rFonts w:cs="Times New Roman"/>
      <w:b/>
      <w:bCs/>
      <w:lang w:val="en-US" w:eastAsia="en-US" w:bidi="ar-SA"/>
    </w:rPr>
  </w:style>
  <w:style w:type="paragraph" w:customStyle="1" w:styleId="AVCBulletlevel1Char1">
    <w:name w:val="AVC Bullet level 1 Char1"/>
    <w:basedOn w:val="Normal"/>
    <w:uiPriority w:val="99"/>
    <w:rsid w:val="00E47875"/>
    <w:pPr>
      <w:tabs>
        <w:tab w:val="left" w:pos="397"/>
        <w:tab w:val="num" w:pos="720"/>
      </w:tabs>
      <w:ind w:left="397" w:hanging="360"/>
    </w:pPr>
  </w:style>
  <w:style w:type="paragraph" w:customStyle="1" w:styleId="AVCBulletlevel3">
    <w:name w:val="AVC Bullet level 3"/>
    <w:basedOn w:val="Normal"/>
    <w:uiPriority w:val="99"/>
    <w:rsid w:val="00E47875"/>
    <w:pPr>
      <w:tabs>
        <w:tab w:val="left" w:pos="397"/>
        <w:tab w:val="num" w:pos="1191"/>
      </w:tabs>
      <w:ind w:left="1191" w:hanging="397"/>
    </w:pPr>
  </w:style>
  <w:style w:type="character" w:customStyle="1" w:styleId="SVCBulletslevel2CharCharCharCharChar">
    <w:name w:val="SVC Bullets level 2 Char Char Char Char Char"/>
    <w:basedOn w:val="SVCBulletslevel1CharCharCharChar"/>
    <w:uiPriority w:val="99"/>
    <w:rsid w:val="00E47875"/>
    <w:rPr>
      <w:rFonts w:ascii="Times New Roman" w:hAnsi="Times New Roman"/>
      <w:lang w:val="en-GB" w:eastAsia="en-US" w:bidi="ar-SA"/>
    </w:rPr>
  </w:style>
  <w:style w:type="paragraph" w:customStyle="1" w:styleId="SVCNumberinglevel1">
    <w:name w:val="SVC Numbering level 1"/>
    <w:basedOn w:val="SVCBulletslevel1CharCharChar"/>
    <w:uiPriority w:val="99"/>
    <w:rsid w:val="00E47875"/>
    <w:pPr>
      <w:numPr>
        <w:numId w:val="14"/>
      </w:numPr>
      <w:textAlignment w:val="baseline"/>
    </w:pPr>
  </w:style>
  <w:style w:type="paragraph" w:customStyle="1" w:styleId="SVCNumberinglevel2">
    <w:name w:val="SVC Numbering level 2"/>
    <w:basedOn w:val="SVCNumberinglevel1"/>
    <w:uiPriority w:val="99"/>
    <w:rsid w:val="00E47875"/>
    <w:pPr>
      <w:numPr>
        <w:numId w:val="0"/>
      </w:numPr>
    </w:pPr>
  </w:style>
  <w:style w:type="paragraph" w:customStyle="1" w:styleId="SVCNumberinglevel3">
    <w:name w:val="SVC Numbering level 3"/>
    <w:basedOn w:val="SVCNumberinglevel2"/>
    <w:uiPriority w:val="99"/>
    <w:rsid w:val="00E47875"/>
    <w:pPr>
      <w:numPr>
        <w:ilvl w:val="2"/>
        <w:numId w:val="14"/>
      </w:numPr>
    </w:pPr>
  </w:style>
  <w:style w:type="paragraph" w:customStyle="1" w:styleId="SVCNumberinglevel4">
    <w:name w:val="SVC Numbering level 4"/>
    <w:basedOn w:val="SVCNumberinglevel3"/>
    <w:uiPriority w:val="99"/>
    <w:rsid w:val="00E47875"/>
    <w:pPr>
      <w:numPr>
        <w:ilvl w:val="3"/>
      </w:numPr>
      <w:tabs>
        <w:tab w:val="num" w:pos="1800"/>
      </w:tabs>
    </w:pPr>
  </w:style>
  <w:style w:type="paragraph" w:customStyle="1" w:styleId="SVCNumberinglevel5">
    <w:name w:val="SVC Numbering level 5"/>
    <w:basedOn w:val="SVCNumberinglevel4"/>
    <w:uiPriority w:val="99"/>
    <w:rsid w:val="00E47875"/>
    <w:pPr>
      <w:numPr>
        <w:ilvl w:val="4"/>
      </w:numPr>
    </w:pPr>
  </w:style>
  <w:style w:type="paragraph" w:customStyle="1" w:styleId="SVCIndentlevel5">
    <w:name w:val="SVC Indent level 5"/>
    <w:basedOn w:val="SVCIndentlevel4"/>
    <w:uiPriority w:val="99"/>
    <w:rsid w:val="00E47875"/>
    <w:pPr>
      <w:tabs>
        <w:tab w:val="clear" w:pos="1584"/>
      </w:tabs>
      <w:ind w:left="2000"/>
    </w:pPr>
  </w:style>
  <w:style w:type="paragraph" w:customStyle="1" w:styleId="SVCIndentlevel2">
    <w:name w:val="SVC Indent level 2"/>
    <w:basedOn w:val="SVCIndentlevel1"/>
    <w:uiPriority w:val="99"/>
    <w:rsid w:val="00E47875"/>
    <w:pPr>
      <w:ind w:left="800"/>
    </w:pPr>
  </w:style>
  <w:style w:type="paragraph" w:customStyle="1" w:styleId="SVCIndentlevel3">
    <w:name w:val="SVC Indent level 3"/>
    <w:basedOn w:val="SVCIndentlevel2"/>
    <w:uiPriority w:val="99"/>
    <w:rsid w:val="00E47875"/>
    <w:pPr>
      <w:tabs>
        <w:tab w:val="clear" w:pos="792"/>
      </w:tabs>
      <w:ind w:left="1200"/>
    </w:pPr>
  </w:style>
  <w:style w:type="paragraph" w:customStyle="1" w:styleId="SVCIndentlevel4">
    <w:name w:val="SVC Indent level 4"/>
    <w:uiPriority w:val="99"/>
    <w:rsid w:val="00E47875"/>
    <w:pPr>
      <w:tabs>
        <w:tab w:val="left" w:pos="1584"/>
        <w:tab w:val="left" w:pos="1987"/>
        <w:tab w:val="left" w:pos="2376"/>
        <w:tab w:val="left" w:pos="2779"/>
        <w:tab w:val="left" w:pos="3168"/>
      </w:tabs>
      <w:spacing w:before="120"/>
      <w:ind w:left="1600"/>
      <w:jc w:val="both"/>
    </w:pPr>
    <w:rPr>
      <w:rFonts w:ascii="Times New Roman" w:hAnsi="Times New Roman"/>
      <w:lang w:val="en-GB" w:eastAsia="en-US"/>
    </w:rPr>
  </w:style>
  <w:style w:type="paragraph" w:customStyle="1" w:styleId="SVCIndentlevel1">
    <w:name w:val="SVC Indent level 1"/>
    <w:basedOn w:val="SVCBulletslevel1CharCharChar"/>
    <w:uiPriority w:val="99"/>
    <w:rsid w:val="00E47875"/>
    <w:pPr>
      <w:tabs>
        <w:tab w:val="clear" w:pos="403"/>
      </w:tabs>
      <w:ind w:left="403"/>
    </w:pPr>
  </w:style>
  <w:style w:type="character" w:customStyle="1" w:styleId="AVCBulletlevel1CharCharCharChar">
    <w:name w:val="AVC Bullet level 1 Char Char Char Char"/>
    <w:uiPriority w:val="99"/>
    <w:rsid w:val="00E47875"/>
    <w:rPr>
      <w:rFonts w:cs="Times New Roman"/>
      <w:lang w:val="en-GB" w:eastAsia="en-US" w:bidi="ar-SA"/>
    </w:rPr>
  </w:style>
  <w:style w:type="character" w:customStyle="1" w:styleId="AVCBulletlevel2CharCharChar">
    <w:name w:val="AVC Bullet level 2 Char Char Char"/>
    <w:link w:val="AVCBulletlevel2CharChar"/>
    <w:uiPriority w:val="99"/>
    <w:locked/>
    <w:rsid w:val="00E47875"/>
    <w:rPr>
      <w:lang w:val="en-GB"/>
    </w:rPr>
  </w:style>
  <w:style w:type="paragraph" w:customStyle="1" w:styleId="AVCBulletlevel3Char">
    <w:name w:val="AVC Bullet level 3 Char"/>
    <w:basedOn w:val="AVCBulletlevel1CharChar"/>
    <w:uiPriority w:val="99"/>
    <w:rsid w:val="00E47875"/>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E47875"/>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E47875"/>
    <w:pPr>
      <w:tabs>
        <w:tab w:val="clear" w:pos="4849"/>
      </w:tabs>
      <w:spacing w:before="200"/>
      <w:ind w:left="794"/>
    </w:pPr>
    <w:rPr>
      <w:sz w:val="20"/>
    </w:rPr>
  </w:style>
  <w:style w:type="paragraph" w:customStyle="1" w:styleId="SVCBulletslevel2">
    <w:name w:val="SVC Bullets level 2"/>
    <w:basedOn w:val="Normal"/>
    <w:uiPriority w:val="99"/>
    <w:rsid w:val="00E47875"/>
    <w:rPr>
      <w:lang w:eastAsia="ko-KR"/>
    </w:rPr>
  </w:style>
  <w:style w:type="paragraph" w:customStyle="1" w:styleId="Annex4Char">
    <w:name w:val="Annex 4 Char"/>
    <w:basedOn w:val="Annex3CharChar"/>
    <w:next w:val="Normal"/>
    <w:uiPriority w:val="99"/>
    <w:rsid w:val="00E47875"/>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E47875"/>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E47875"/>
    <w:pPr>
      <w:numPr>
        <w:numId w:val="0"/>
      </w:numPr>
      <w:tabs>
        <w:tab w:val="clear" w:pos="1985"/>
        <w:tab w:val="num" w:pos="490"/>
      </w:tabs>
      <w:ind w:left="490" w:hanging="390"/>
    </w:pPr>
  </w:style>
  <w:style w:type="character" w:customStyle="1" w:styleId="TableTitleChar1">
    <w:name w:val="Table_Title Char1"/>
    <w:uiPriority w:val="99"/>
    <w:rsid w:val="00E47875"/>
    <w:rPr>
      <w:rFonts w:cs="Times New Roman"/>
      <w:b/>
      <w:bCs/>
      <w:lang w:val="en-GB" w:eastAsia="en-US" w:bidi="ar-SA"/>
    </w:rPr>
  </w:style>
  <w:style w:type="paragraph" w:customStyle="1" w:styleId="AVCBulletlevel1Char">
    <w:name w:val="AVC Bullet level 1 Char"/>
    <w:basedOn w:val="Normal"/>
    <w:link w:val="AVCBulletlevel1CharChar1"/>
    <w:uiPriority w:val="99"/>
    <w:rsid w:val="00E47875"/>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E47875"/>
    <w:pPr>
      <w:tabs>
        <w:tab w:val="clear" w:pos="4849"/>
      </w:tabs>
      <w:spacing w:before="200"/>
      <w:ind w:left="794"/>
    </w:pPr>
    <w:rPr>
      <w:sz w:val="20"/>
    </w:rPr>
  </w:style>
  <w:style w:type="paragraph" w:customStyle="1" w:styleId="SVCBulletslevel1">
    <w:name w:val="SVC Bullets level 1"/>
    <w:basedOn w:val="SVCBulletslevel1CharCharChar"/>
    <w:uiPriority w:val="99"/>
    <w:rsid w:val="00E47875"/>
    <w:pPr>
      <w:tabs>
        <w:tab w:val="clear" w:pos="403"/>
        <w:tab w:val="num" w:pos="360"/>
      </w:tabs>
      <w:ind w:left="360" w:hanging="360"/>
    </w:pPr>
  </w:style>
  <w:style w:type="paragraph" w:customStyle="1" w:styleId="SVCBulletslevel2Char">
    <w:name w:val="SVC Bullets level 2 Char"/>
    <w:basedOn w:val="Normal"/>
    <w:uiPriority w:val="99"/>
    <w:rsid w:val="00E47875"/>
  </w:style>
  <w:style w:type="paragraph" w:customStyle="1" w:styleId="SVCBulletslevel4">
    <w:name w:val="SVC Bullets level 4"/>
    <w:basedOn w:val="SVCBulletslevel3"/>
    <w:uiPriority w:val="99"/>
    <w:rsid w:val="00E47875"/>
    <w:pPr>
      <w:tabs>
        <w:tab w:val="clear" w:pos="-31680"/>
        <w:tab w:val="num" w:pos="1800"/>
      </w:tabs>
      <w:ind w:left="1800" w:hanging="360"/>
    </w:pPr>
  </w:style>
  <w:style w:type="paragraph" w:customStyle="1" w:styleId="SVCBulletslevel1Char">
    <w:name w:val="SVC Bullets level 1 Char"/>
    <w:link w:val="SVCBulletslevel1CharChar"/>
    <w:uiPriority w:val="99"/>
    <w:rsid w:val="00E47875"/>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eastAsia="en-US"/>
    </w:rPr>
  </w:style>
  <w:style w:type="paragraph" w:customStyle="1" w:styleId="AVCBulletslevel3">
    <w:name w:val="AVC Bullets level 3"/>
    <w:basedOn w:val="SVCBulletslevel3"/>
    <w:uiPriority w:val="99"/>
    <w:rsid w:val="00E47875"/>
    <w:pPr>
      <w:tabs>
        <w:tab w:val="clear" w:pos="-31680"/>
        <w:tab w:val="num" w:pos="2160"/>
      </w:tabs>
      <w:ind w:left="2160" w:hanging="360"/>
    </w:pPr>
  </w:style>
  <w:style w:type="paragraph" w:customStyle="1" w:styleId="AVCEquationlevel1CharCharChar">
    <w:name w:val="AVC Equation level 1 Char Char Char"/>
    <w:basedOn w:val="Equation"/>
    <w:uiPriority w:val="99"/>
    <w:rsid w:val="00E47875"/>
    <w:pPr>
      <w:tabs>
        <w:tab w:val="clear" w:pos="4849"/>
      </w:tabs>
      <w:spacing w:before="200"/>
      <w:ind w:left="794"/>
    </w:pPr>
    <w:rPr>
      <w:sz w:val="20"/>
    </w:rPr>
  </w:style>
  <w:style w:type="paragraph" w:customStyle="1" w:styleId="AVCBulletlevel2Char">
    <w:name w:val="AVC Bullet level 2 Char"/>
    <w:basedOn w:val="AVCBulletlevel1CharChar"/>
    <w:uiPriority w:val="99"/>
    <w:rsid w:val="00E47875"/>
    <w:pPr>
      <w:tabs>
        <w:tab w:val="clear" w:pos="792"/>
      </w:tabs>
    </w:pPr>
  </w:style>
  <w:style w:type="paragraph" w:customStyle="1" w:styleId="SVCBulletslevel3Char">
    <w:name w:val="SVC Bullets level 3 Char"/>
    <w:basedOn w:val="SVCBulletslevel3"/>
    <w:uiPriority w:val="99"/>
    <w:rsid w:val="00E47875"/>
    <w:pPr>
      <w:tabs>
        <w:tab w:val="clear" w:pos="-31680"/>
        <w:tab w:val="num" w:pos="720"/>
      </w:tabs>
      <w:ind w:left="1224" w:hanging="1224"/>
    </w:pPr>
  </w:style>
  <w:style w:type="paragraph" w:customStyle="1" w:styleId="00BodyText">
    <w:name w:val="00 BodyText"/>
    <w:basedOn w:val="Normal"/>
    <w:link w:val="00BodyTextChar"/>
    <w:uiPriority w:val="99"/>
    <w:rsid w:val="00E47875"/>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val="en-US" w:eastAsia="ja-JP"/>
    </w:rPr>
  </w:style>
  <w:style w:type="paragraph" w:customStyle="1" w:styleId="CharCharZchnZchnCharCharCarCar">
    <w:name w:val="Char Char Zchn Zchn Char Char Car Car"/>
    <w:uiPriority w:val="99"/>
    <w:semiHidden/>
    <w:rsid w:val="00E47875"/>
    <w:pPr>
      <w:keepNext/>
      <w:numPr>
        <w:numId w:val="16"/>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0C59F2"/>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AD706A"/>
    <w:pPr>
      <w:numPr>
        <w:numId w:val="1"/>
      </w:numPr>
    </w:pPr>
  </w:style>
  <w:style w:type="paragraph" w:customStyle="1" w:styleId="NormalITU">
    <w:name w:val="Normal_ITU"/>
    <w:basedOn w:val="Normal"/>
    <w:uiPriority w:val="99"/>
    <w:rsid w:val="004A23AF"/>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D250C0"/>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D250C0"/>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D250C0"/>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D250C0"/>
    <w:pPr>
      <w:ind w:left="1417"/>
    </w:pPr>
  </w:style>
  <w:style w:type="character" w:customStyle="1" w:styleId="XParagraphChar">
    <w:name w:val="XParagraph Char"/>
    <w:link w:val="XParagraph"/>
    <w:uiPriority w:val="99"/>
    <w:locked/>
    <w:rsid w:val="00D250C0"/>
    <w:rPr>
      <w:rFonts w:cs="Times New Roman"/>
      <w:sz w:val="22"/>
      <w:szCs w:val="22"/>
      <w:lang w:val="en-GB" w:eastAsia="en-US" w:bidi="ar-SA"/>
    </w:rPr>
  </w:style>
  <w:style w:type="paragraph" w:customStyle="1" w:styleId="XEquation2">
    <w:name w:val="XEquation2"/>
    <w:basedOn w:val="Normal"/>
    <w:uiPriority w:val="99"/>
    <w:rsid w:val="005059F1"/>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49541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AD6CE2"/>
    <w:pPr>
      <w:numPr>
        <w:numId w:val="20"/>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AD6CE2"/>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AD6CE2"/>
    <w:pPr>
      <w:numPr>
        <w:numId w:val="21"/>
      </w:numPr>
      <w:tabs>
        <w:tab w:val="clear" w:pos="360"/>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AD6CE2"/>
    <w:rPr>
      <w:rFonts w:cs="Times New Roman"/>
      <w:lang w:val="en-GB" w:eastAsia="en-US" w:bidi="ar-SA"/>
    </w:rPr>
  </w:style>
  <w:style w:type="character" w:customStyle="1" w:styleId="Annex3Char1">
    <w:name w:val="Annex 3 Char1"/>
    <w:uiPriority w:val="99"/>
    <w:rsid w:val="00AD6CE2"/>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AD6CE2"/>
    <w:pPr>
      <w:tabs>
        <w:tab w:val="clear" w:pos="397"/>
        <w:tab w:val="clear" w:pos="792"/>
        <w:tab w:val="num" w:pos="794"/>
      </w:tabs>
      <w:ind w:left="794" w:hanging="391"/>
    </w:pPr>
  </w:style>
  <w:style w:type="character" w:customStyle="1" w:styleId="00BodyTextChar">
    <w:name w:val="00 BodyText Char"/>
    <w:link w:val="00BodyText"/>
    <w:uiPriority w:val="99"/>
    <w:locked/>
    <w:rsid w:val="00AD6CE2"/>
    <w:rPr>
      <w:rFonts w:ascii="Arial" w:eastAsia="MS Mincho" w:hAnsi="Arial" w:cs="Times New Roman"/>
      <w:sz w:val="22"/>
      <w:lang w:val="en-US" w:eastAsia="ja-JP" w:bidi="ar-SA"/>
    </w:rPr>
  </w:style>
  <w:style w:type="paragraph" w:customStyle="1" w:styleId="CharCharCharCharCharCharChar">
    <w:name w:val="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AD6CE2"/>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paragraph" w:customStyle="1" w:styleId="zzCopyright">
    <w:name w:val="zzCopyright"/>
    <w:basedOn w:val="Normal"/>
    <w:next w:val="Normal"/>
    <w:uiPriority w:val="99"/>
    <w:rsid w:val="00AD6CE2"/>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AD6CE2"/>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customStyle="1" w:styleId="zzForeword">
    <w:name w:val="zzForeword"/>
    <w:basedOn w:val="Normal"/>
    <w:next w:val="Normal"/>
    <w:uiPriority w:val="99"/>
    <w:rsid w:val="00AD6CE2"/>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AD6CE2"/>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AD6CE2"/>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semiHidden/>
    <w:locked/>
    <w:rsid w:val="00F75C43"/>
    <w:rPr>
      <w:rFonts w:ascii="Courier New" w:hAnsi="Courier New" w:cs="Courier New"/>
      <w:sz w:val="20"/>
      <w:szCs w:val="20"/>
      <w:lang w:val="en-GB"/>
    </w:rPr>
  </w:style>
  <w:style w:type="paragraph" w:customStyle="1" w:styleId="a2">
    <w:name w:val="a2"/>
    <w:basedOn w:val="Heading2"/>
    <w:next w:val="Normal"/>
    <w:uiPriority w:val="99"/>
    <w:rsid w:val="00AD6CE2"/>
    <w:pPr>
      <w:keepLines w:val="0"/>
      <w:numPr>
        <w:numId w:val="22"/>
      </w:numPr>
      <w:tabs>
        <w:tab w:val="clear" w:pos="360"/>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ind w:left="1440" w:hanging="360"/>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AD6CE2"/>
    <w:pPr>
      <w:keepLines w:val="0"/>
      <w:numPr>
        <w:numId w:val="22"/>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AD6CE2"/>
    <w:pPr>
      <w:keepLines w:val="0"/>
      <w:numPr>
        <w:numId w:val="22"/>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Heading5"/>
    <w:next w:val="Normal"/>
    <w:uiPriority w:val="99"/>
    <w:rsid w:val="00AD6CE2"/>
    <w:pPr>
      <w:keepLines w:val="0"/>
      <w:numPr>
        <w:numId w:val="22"/>
      </w:numPr>
      <w:tabs>
        <w:tab w:val="clear" w:pos="907"/>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ind w:left="0" w:firstLine="0"/>
      <w:jc w:val="left"/>
      <w:textAlignment w:val="auto"/>
    </w:pPr>
    <w:rPr>
      <w:rFonts w:ascii="Arial" w:eastAsia="MS Mincho" w:hAnsi="Arial"/>
      <w:bCs w:val="0"/>
      <w:lang w:val="de-DE" w:eastAsia="ja-JP"/>
    </w:rPr>
  </w:style>
  <w:style w:type="paragraph" w:customStyle="1" w:styleId="a6">
    <w:name w:val="a6"/>
    <w:basedOn w:val="Heading6"/>
    <w:next w:val="Normal"/>
    <w:uiPriority w:val="99"/>
    <w:rsid w:val="00AD6CE2"/>
    <w:pPr>
      <w:keepLines w:val="0"/>
      <w:numPr>
        <w:numId w:val="22"/>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AD6CE2"/>
    <w:pPr>
      <w:keepNext/>
      <w:pageBreakBefore/>
      <w:numPr>
        <w:numId w:val="22"/>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802DAA"/>
    <w:pPr>
      <w:numPr>
        <w:numId w:val="23"/>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24"/>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24"/>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24"/>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24"/>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Chaptitle">
    <w:name w:val="Chap_title"/>
    <w:basedOn w:val="Normal"/>
    <w:next w:val="Normalaftertitle"/>
    <w:uiPriority w:val="99"/>
    <w:rsid w:val="00BA3A75"/>
    <w:pPr>
      <w:keepNext/>
      <w:keepLines/>
      <w:spacing w:before="240"/>
      <w:jc w:val="center"/>
    </w:pPr>
    <w:rPr>
      <w:b/>
      <w:sz w:val="28"/>
    </w:rPr>
  </w:style>
  <w:style w:type="paragraph" w:customStyle="1" w:styleId="Normalaftertitle">
    <w:name w:val="Normal_after_title"/>
    <w:basedOn w:val="Normal"/>
    <w:uiPriority w:val="99"/>
    <w:rsid w:val="00BA3A75"/>
    <w:pPr>
      <w:spacing w:before="480"/>
    </w:pPr>
  </w:style>
  <w:style w:type="paragraph" w:customStyle="1" w:styleId="AnnexNoTitle0">
    <w:name w:val="Annex_NoTitle"/>
    <w:basedOn w:val="Normal"/>
    <w:next w:val="Normalaftertitle"/>
    <w:uiPriority w:val="99"/>
    <w:rsid w:val="00BA3A75"/>
    <w:pPr>
      <w:keepNext/>
      <w:keepLines/>
      <w:spacing w:before="720"/>
      <w:jc w:val="center"/>
    </w:pPr>
    <w:rPr>
      <w:b/>
      <w:sz w:val="24"/>
    </w:rPr>
  </w:style>
  <w:style w:type="character" w:customStyle="1" w:styleId="Appdef">
    <w:name w:val="App_def"/>
    <w:uiPriority w:val="99"/>
    <w:rsid w:val="00BA3A75"/>
    <w:rPr>
      <w:rFonts w:ascii="Times New Roman" w:hAnsi="Times New Roman" w:cs="Times New Roman"/>
      <w:b/>
    </w:rPr>
  </w:style>
  <w:style w:type="character" w:customStyle="1" w:styleId="Appref">
    <w:name w:val="App_ref"/>
    <w:uiPriority w:val="99"/>
    <w:rsid w:val="00BA3A75"/>
    <w:rPr>
      <w:rFonts w:cs="Times New Roman"/>
    </w:rPr>
  </w:style>
  <w:style w:type="paragraph" w:customStyle="1" w:styleId="AppendixNoTitle">
    <w:name w:val="Appendix_NoTitle"/>
    <w:basedOn w:val="AnnexNoTitle0"/>
    <w:next w:val="Normalaftertitle"/>
    <w:uiPriority w:val="99"/>
    <w:rsid w:val="00BA3A75"/>
  </w:style>
  <w:style w:type="character" w:customStyle="1" w:styleId="Artdef">
    <w:name w:val="Art_def"/>
    <w:uiPriority w:val="99"/>
    <w:rsid w:val="00BA3A75"/>
    <w:rPr>
      <w:rFonts w:ascii="Times New Roman" w:hAnsi="Times New Roman" w:cs="Times New Roman"/>
      <w:b/>
    </w:rPr>
  </w:style>
  <w:style w:type="paragraph" w:customStyle="1" w:styleId="Reftitle">
    <w:name w:val="Ref_title"/>
    <w:basedOn w:val="Heading1"/>
    <w:next w:val="Reftext"/>
    <w:uiPriority w:val="99"/>
    <w:rsid w:val="00BA3A75"/>
    <w:pPr>
      <w:numPr>
        <w:numId w:val="0"/>
      </w:numPr>
      <w:outlineLvl w:val="9"/>
    </w:pPr>
    <w:rPr>
      <w:bCs w:val="0"/>
      <w:szCs w:val="20"/>
    </w:rPr>
  </w:style>
  <w:style w:type="paragraph" w:customStyle="1" w:styleId="Reftext">
    <w:name w:val="Ref_text"/>
    <w:basedOn w:val="Normal"/>
    <w:uiPriority w:val="99"/>
    <w:rsid w:val="00BA3A75"/>
    <w:pPr>
      <w:ind w:left="794" w:hanging="794"/>
    </w:pPr>
  </w:style>
  <w:style w:type="paragraph" w:customStyle="1" w:styleId="ArtNo">
    <w:name w:val="Art_No"/>
    <w:basedOn w:val="Normal"/>
    <w:next w:val="Arttitle"/>
    <w:uiPriority w:val="99"/>
    <w:rsid w:val="00BA3A75"/>
    <w:pPr>
      <w:keepNext/>
      <w:keepLines/>
      <w:spacing w:before="480"/>
      <w:jc w:val="center"/>
    </w:pPr>
    <w:rPr>
      <w:caps/>
      <w:sz w:val="28"/>
    </w:rPr>
  </w:style>
  <w:style w:type="paragraph" w:customStyle="1" w:styleId="Arttitle">
    <w:name w:val="Art_title"/>
    <w:basedOn w:val="Normal"/>
    <w:next w:val="Normalaftertitle"/>
    <w:uiPriority w:val="99"/>
    <w:rsid w:val="00BA3A75"/>
    <w:pPr>
      <w:keepNext/>
      <w:keepLines/>
      <w:spacing w:before="240"/>
      <w:jc w:val="center"/>
    </w:pPr>
    <w:rPr>
      <w:b/>
      <w:sz w:val="28"/>
    </w:rPr>
  </w:style>
  <w:style w:type="character" w:customStyle="1" w:styleId="Artref">
    <w:name w:val="Art_ref"/>
    <w:uiPriority w:val="99"/>
    <w:rsid w:val="00BA3A75"/>
    <w:rPr>
      <w:rFonts w:cs="Times New Roman"/>
    </w:rPr>
  </w:style>
  <w:style w:type="paragraph" w:customStyle="1" w:styleId="Call">
    <w:name w:val="Call"/>
    <w:basedOn w:val="Normal"/>
    <w:next w:val="Normal"/>
    <w:uiPriority w:val="99"/>
    <w:rsid w:val="00BA3A75"/>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BA3A75"/>
    <w:pPr>
      <w:keepNext/>
      <w:keepLines/>
      <w:spacing w:before="480"/>
      <w:jc w:val="center"/>
    </w:pPr>
    <w:rPr>
      <w:b/>
      <w:caps/>
      <w:sz w:val="28"/>
    </w:rPr>
  </w:style>
  <w:style w:type="paragraph" w:customStyle="1" w:styleId="Equationlegend">
    <w:name w:val="Equation_legend"/>
    <w:basedOn w:val="Normal"/>
    <w:uiPriority w:val="99"/>
    <w:rsid w:val="00BA3A75"/>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BA3A75"/>
  </w:style>
  <w:style w:type="paragraph" w:customStyle="1" w:styleId="Tablelegend0">
    <w:name w:val="Table_legend"/>
    <w:basedOn w:val="Normal"/>
    <w:next w:val="Normal"/>
    <w:uiPriority w:val="99"/>
    <w:rsid w:val="00BA3A75"/>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BA3A75"/>
    <w:pPr>
      <w:keepLines/>
      <w:spacing w:before="240" w:after="120"/>
      <w:jc w:val="center"/>
    </w:pPr>
    <w:rPr>
      <w:b/>
    </w:rPr>
  </w:style>
  <w:style w:type="paragraph" w:customStyle="1" w:styleId="Figurewithouttitle">
    <w:name w:val="Figure_without_title"/>
    <w:basedOn w:val="Normal"/>
    <w:next w:val="Normalaftertitle"/>
    <w:uiPriority w:val="99"/>
    <w:rsid w:val="00BA3A75"/>
    <w:pPr>
      <w:keepLines/>
      <w:spacing w:before="240" w:after="120"/>
      <w:jc w:val="center"/>
    </w:pPr>
  </w:style>
  <w:style w:type="paragraph" w:customStyle="1" w:styleId="FirstFooter">
    <w:name w:val="FirstFooter"/>
    <w:basedOn w:val="Footer"/>
    <w:uiPriority w:val="99"/>
    <w:rsid w:val="00BA3A75"/>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BA3A75"/>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BA3A75"/>
    <w:pPr>
      <w:numPr>
        <w:ilvl w:val="0"/>
        <w:numId w:val="0"/>
      </w:numPr>
      <w:ind w:left="794" w:hanging="794"/>
    </w:pPr>
    <w:rPr>
      <w:b w:val="0"/>
      <w:bCs w:val="0"/>
      <w:i/>
    </w:rPr>
  </w:style>
  <w:style w:type="paragraph" w:customStyle="1" w:styleId="PartNo">
    <w:name w:val="Part_No"/>
    <w:basedOn w:val="Normal"/>
    <w:next w:val="Partref"/>
    <w:uiPriority w:val="99"/>
    <w:rsid w:val="00BA3A75"/>
    <w:pPr>
      <w:keepNext/>
      <w:keepLines/>
      <w:spacing w:before="480" w:after="80"/>
      <w:jc w:val="center"/>
    </w:pPr>
    <w:rPr>
      <w:caps/>
      <w:sz w:val="28"/>
    </w:rPr>
  </w:style>
  <w:style w:type="paragraph" w:customStyle="1" w:styleId="Partref">
    <w:name w:val="Part_ref"/>
    <w:basedOn w:val="Normal"/>
    <w:next w:val="Parttitle"/>
    <w:uiPriority w:val="99"/>
    <w:rsid w:val="00BA3A75"/>
    <w:pPr>
      <w:keepNext/>
      <w:keepLines/>
      <w:spacing w:before="280"/>
      <w:jc w:val="center"/>
    </w:pPr>
  </w:style>
  <w:style w:type="paragraph" w:customStyle="1" w:styleId="Parttitle">
    <w:name w:val="Part_title"/>
    <w:basedOn w:val="Normal"/>
    <w:next w:val="Normalaftertitle"/>
    <w:uiPriority w:val="99"/>
    <w:rsid w:val="00BA3A75"/>
    <w:pPr>
      <w:keepNext/>
      <w:keepLines/>
      <w:spacing w:before="240" w:after="280"/>
      <w:jc w:val="center"/>
    </w:pPr>
    <w:rPr>
      <w:b/>
      <w:sz w:val="28"/>
    </w:rPr>
  </w:style>
  <w:style w:type="paragraph" w:customStyle="1" w:styleId="Recdate">
    <w:name w:val="Rec_date"/>
    <w:basedOn w:val="Normal"/>
    <w:next w:val="Normalaftertitle"/>
    <w:uiPriority w:val="99"/>
    <w:rsid w:val="00BA3A75"/>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BA3A75"/>
  </w:style>
  <w:style w:type="paragraph" w:customStyle="1" w:styleId="QuestionNo">
    <w:name w:val="Question_No"/>
    <w:basedOn w:val="RecNo"/>
    <w:next w:val="Questiontitle"/>
    <w:uiPriority w:val="99"/>
    <w:rsid w:val="00BA3A75"/>
    <w:rPr>
      <w:rFonts w:ascii="Times New Roman Bold" w:hAnsi="Times New Roman Bold"/>
      <w:sz w:val="20"/>
    </w:rPr>
  </w:style>
  <w:style w:type="paragraph" w:customStyle="1" w:styleId="Questiontitle">
    <w:name w:val="Question_title"/>
    <w:basedOn w:val="Rectitle"/>
    <w:next w:val="Questionref"/>
    <w:uiPriority w:val="99"/>
    <w:rsid w:val="00BA3A75"/>
    <w:pPr>
      <w:spacing w:before="240"/>
    </w:pPr>
    <w:rPr>
      <w:rFonts w:ascii="Times New Roman Bold" w:hAnsi="Times New Roman Bold"/>
      <w:sz w:val="24"/>
    </w:rPr>
  </w:style>
  <w:style w:type="paragraph" w:customStyle="1" w:styleId="Recref">
    <w:name w:val="Rec_ref"/>
    <w:basedOn w:val="Normal"/>
    <w:next w:val="Heading1"/>
    <w:uiPriority w:val="99"/>
    <w:rsid w:val="00BA3A75"/>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BA3A75"/>
  </w:style>
  <w:style w:type="paragraph" w:customStyle="1" w:styleId="Repdate">
    <w:name w:val="Rep_date"/>
    <w:basedOn w:val="Recdate"/>
    <w:next w:val="Normalaftertitle"/>
    <w:uiPriority w:val="99"/>
    <w:rsid w:val="00BA3A75"/>
  </w:style>
  <w:style w:type="paragraph" w:customStyle="1" w:styleId="RepNo">
    <w:name w:val="Rep_No"/>
    <w:basedOn w:val="RecNo"/>
    <w:next w:val="Reptitle"/>
    <w:uiPriority w:val="99"/>
    <w:rsid w:val="00BA3A75"/>
    <w:rPr>
      <w:rFonts w:ascii="Times New Roman Bold" w:hAnsi="Times New Roman Bold"/>
      <w:sz w:val="20"/>
    </w:rPr>
  </w:style>
  <w:style w:type="paragraph" w:customStyle="1" w:styleId="Reptitle">
    <w:name w:val="Rep_title"/>
    <w:basedOn w:val="Rectitle"/>
    <w:next w:val="Repref"/>
    <w:uiPriority w:val="99"/>
    <w:rsid w:val="00BA3A75"/>
    <w:pPr>
      <w:spacing w:before="240"/>
    </w:pPr>
    <w:rPr>
      <w:rFonts w:ascii="Times New Roman Bold" w:hAnsi="Times New Roman Bold"/>
      <w:sz w:val="24"/>
    </w:rPr>
  </w:style>
  <w:style w:type="paragraph" w:customStyle="1" w:styleId="Repref">
    <w:name w:val="Rep_ref"/>
    <w:basedOn w:val="Recref"/>
    <w:next w:val="Repdate"/>
    <w:uiPriority w:val="99"/>
    <w:rsid w:val="00BA3A75"/>
  </w:style>
  <w:style w:type="paragraph" w:customStyle="1" w:styleId="Resdate">
    <w:name w:val="Res_date"/>
    <w:basedOn w:val="Recdate"/>
    <w:next w:val="Normalaftertitle"/>
    <w:uiPriority w:val="99"/>
    <w:rsid w:val="00BA3A75"/>
  </w:style>
  <w:style w:type="character" w:customStyle="1" w:styleId="Resdef">
    <w:name w:val="Res_def"/>
    <w:uiPriority w:val="99"/>
    <w:rsid w:val="00BA3A75"/>
    <w:rPr>
      <w:rFonts w:ascii="Times New Roman" w:hAnsi="Times New Roman" w:cs="Times New Roman"/>
      <w:b/>
    </w:rPr>
  </w:style>
  <w:style w:type="paragraph" w:customStyle="1" w:styleId="ResNo">
    <w:name w:val="Res_No"/>
    <w:basedOn w:val="RecNo"/>
    <w:next w:val="Restitle"/>
    <w:uiPriority w:val="99"/>
    <w:rsid w:val="00BA3A75"/>
    <w:rPr>
      <w:rFonts w:ascii="Times New Roman Bold" w:hAnsi="Times New Roman Bold"/>
      <w:sz w:val="20"/>
    </w:rPr>
  </w:style>
  <w:style w:type="paragraph" w:customStyle="1" w:styleId="Restitle">
    <w:name w:val="Res_title"/>
    <w:basedOn w:val="Rectitle"/>
    <w:next w:val="Resref"/>
    <w:uiPriority w:val="99"/>
    <w:rsid w:val="00BA3A75"/>
    <w:pPr>
      <w:spacing w:before="240"/>
    </w:pPr>
    <w:rPr>
      <w:rFonts w:ascii="Times New Roman Bold" w:hAnsi="Times New Roman Bold"/>
      <w:sz w:val="24"/>
    </w:rPr>
  </w:style>
  <w:style w:type="paragraph" w:customStyle="1" w:styleId="Resref">
    <w:name w:val="Res_ref"/>
    <w:basedOn w:val="Recref"/>
    <w:next w:val="Resdate"/>
    <w:uiPriority w:val="99"/>
    <w:rsid w:val="00BA3A75"/>
  </w:style>
  <w:style w:type="paragraph" w:customStyle="1" w:styleId="Section1">
    <w:name w:val="Section_1"/>
    <w:basedOn w:val="Normal"/>
    <w:next w:val="Normal"/>
    <w:uiPriority w:val="99"/>
    <w:rsid w:val="00BA3A75"/>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BA3A75"/>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BA3A75"/>
    <w:pPr>
      <w:keepNext/>
      <w:keepLines/>
      <w:spacing w:before="480" w:after="80"/>
      <w:jc w:val="center"/>
    </w:pPr>
    <w:rPr>
      <w:caps/>
      <w:sz w:val="24"/>
    </w:rPr>
  </w:style>
  <w:style w:type="paragraph" w:customStyle="1" w:styleId="Sectiontitle0">
    <w:name w:val="Section_title"/>
    <w:basedOn w:val="Normal"/>
    <w:uiPriority w:val="99"/>
    <w:rsid w:val="00BA3A75"/>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BA3A75"/>
    <w:pPr>
      <w:spacing w:before="840" w:after="200"/>
      <w:jc w:val="center"/>
    </w:pPr>
    <w:rPr>
      <w:b/>
      <w:sz w:val="28"/>
    </w:rPr>
  </w:style>
  <w:style w:type="paragraph" w:customStyle="1" w:styleId="SpecialFooter">
    <w:name w:val="Special Footer"/>
    <w:basedOn w:val="Footer"/>
    <w:uiPriority w:val="99"/>
    <w:rsid w:val="00BA3A75"/>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BA3A75"/>
    <w:rPr>
      <w:rFonts w:cs="Times New Roman"/>
      <w:b/>
      <w:color w:val="auto"/>
    </w:rPr>
  </w:style>
  <w:style w:type="paragraph" w:customStyle="1" w:styleId="TableNoTitle">
    <w:name w:val="Table_NoTitle"/>
    <w:basedOn w:val="Normal"/>
    <w:next w:val="Tablehead"/>
    <w:uiPriority w:val="99"/>
    <w:rsid w:val="00BA3A75"/>
    <w:pPr>
      <w:keepNext/>
      <w:keepLines/>
      <w:spacing w:before="360" w:after="120"/>
      <w:jc w:val="center"/>
    </w:pPr>
    <w:rPr>
      <w:b/>
    </w:rPr>
  </w:style>
  <w:style w:type="paragraph" w:customStyle="1" w:styleId="Title1">
    <w:name w:val="Title 1"/>
    <w:basedOn w:val="Source"/>
    <w:next w:val="Title2"/>
    <w:uiPriority w:val="99"/>
    <w:rsid w:val="00BA3A75"/>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BA3A75"/>
  </w:style>
  <w:style w:type="paragraph" w:customStyle="1" w:styleId="Title3">
    <w:name w:val="Title 3"/>
    <w:basedOn w:val="Title2"/>
    <w:next w:val="Title4"/>
    <w:uiPriority w:val="99"/>
    <w:rsid w:val="00BA3A75"/>
    <w:rPr>
      <w:caps w:val="0"/>
    </w:rPr>
  </w:style>
  <w:style w:type="paragraph" w:customStyle="1" w:styleId="Title4">
    <w:name w:val="Title 4"/>
    <w:basedOn w:val="Title3"/>
    <w:next w:val="Heading1"/>
    <w:uiPriority w:val="99"/>
    <w:rsid w:val="00BA3A75"/>
    <w:rPr>
      <w:b/>
    </w:rPr>
  </w:style>
  <w:style w:type="paragraph" w:customStyle="1" w:styleId="Artheading">
    <w:name w:val="Art_heading"/>
    <w:basedOn w:val="Normal"/>
    <w:next w:val="Normalaftertitle"/>
    <w:uiPriority w:val="99"/>
    <w:rsid w:val="00BA3A75"/>
    <w:pPr>
      <w:spacing w:before="480"/>
      <w:jc w:val="center"/>
    </w:pPr>
    <w:rPr>
      <w:b/>
      <w:sz w:val="28"/>
    </w:rPr>
  </w:style>
  <w:style w:type="paragraph" w:customStyle="1" w:styleId="Annexref0">
    <w:name w:val="Annex_ref"/>
    <w:basedOn w:val="Normal"/>
    <w:next w:val="Normal"/>
    <w:uiPriority w:val="99"/>
    <w:rsid w:val="00BA3A75"/>
    <w:pPr>
      <w:spacing w:before="0"/>
      <w:jc w:val="center"/>
    </w:pPr>
  </w:style>
  <w:style w:type="paragraph" w:customStyle="1" w:styleId="Appendixref">
    <w:name w:val="Appendix_ref"/>
    <w:basedOn w:val="Annexref0"/>
    <w:next w:val="Normalaftertitle"/>
    <w:uiPriority w:val="99"/>
    <w:rsid w:val="00BA3A75"/>
  </w:style>
  <w:style w:type="paragraph" w:customStyle="1" w:styleId="ASN1continue0">
    <w:name w:val="ASN.1_continue"/>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BA3A75"/>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Normal"/>
    <w:uiPriority w:val="99"/>
    <w:rsid w:val="00BA3A75"/>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BA3A75"/>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BA3A75"/>
    <w:pPr>
      <w:spacing w:after="68"/>
      <w:jc w:val="center"/>
    </w:pPr>
    <w:rPr>
      <w:b/>
      <w:sz w:val="24"/>
    </w:rPr>
  </w:style>
  <w:style w:type="paragraph" w:customStyle="1" w:styleId="Normalaftertitle0">
    <w:name w:val="Normal after title"/>
    <w:basedOn w:val="Normal"/>
    <w:uiPriority w:val="99"/>
    <w:rsid w:val="00BA3A75"/>
    <w:pPr>
      <w:spacing w:before="480"/>
    </w:pPr>
    <w:rPr>
      <w:rFonts w:ascii="Times" w:hAnsi="Times"/>
      <w:lang w:val="en-US"/>
    </w:rPr>
  </w:style>
  <w:style w:type="paragraph" w:customStyle="1" w:styleId="Tablefin">
    <w:name w:val="Table_fin"/>
    <w:basedOn w:val="Normal"/>
    <w:next w:val="Normal"/>
    <w:uiPriority w:val="99"/>
    <w:rsid w:val="00BA3A75"/>
    <w:pPr>
      <w:tabs>
        <w:tab w:val="clear" w:pos="794"/>
        <w:tab w:val="clear" w:pos="1191"/>
        <w:tab w:val="clear" w:pos="1588"/>
        <w:tab w:val="clear" w:pos="1985"/>
      </w:tabs>
      <w:spacing w:before="0"/>
    </w:pPr>
    <w:rPr>
      <w:sz w:val="12"/>
    </w:rPr>
  </w:style>
  <w:style w:type="paragraph" w:styleId="Date">
    <w:name w:val="Date"/>
    <w:basedOn w:val="Normal"/>
    <w:next w:val="Normal"/>
    <w:link w:val="DateChar"/>
    <w:uiPriority w:val="99"/>
    <w:rsid w:val="00BA3A75"/>
  </w:style>
  <w:style w:type="character" w:customStyle="1" w:styleId="DateChar">
    <w:name w:val="Date Char"/>
    <w:link w:val="Date"/>
    <w:uiPriority w:val="99"/>
    <w:semiHidden/>
    <w:locked/>
    <w:rsid w:val="00F75C43"/>
    <w:rPr>
      <w:rFonts w:ascii="Times New Roman" w:hAnsi="Times New Roman" w:cs="Times New Roman"/>
      <w:sz w:val="20"/>
      <w:szCs w:val="20"/>
      <w:lang w:val="en-GB"/>
    </w:rPr>
  </w:style>
  <w:style w:type="paragraph" w:customStyle="1" w:styleId="StyleHeading1Justified">
    <w:name w:val="Style Heading 1 + Justified"/>
    <w:basedOn w:val="Heading1"/>
    <w:uiPriority w:val="99"/>
    <w:rsid w:val="00664B14"/>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character" w:customStyle="1" w:styleId="CaptionChar1">
    <w:name w:val="Caption Char1"/>
    <w:link w:val="Caption"/>
    <w:locked/>
    <w:rsid w:val="007E4DD5"/>
    <w:rPr>
      <w:rFonts w:ascii="Times New Roman" w:hAnsi="Times New Roman"/>
      <w:b/>
      <w:bCs/>
      <w:lang w:val="en-US" w:eastAsia="en-US"/>
    </w:rPr>
  </w:style>
  <w:style w:type="numbering" w:customStyle="1" w:styleId="SVCNumbers">
    <w:name w:val="SVC Numbers"/>
    <w:rsid w:val="0034212F"/>
    <w:pPr>
      <w:numPr>
        <w:numId w:val="14"/>
      </w:numPr>
    </w:pPr>
  </w:style>
  <w:style w:type="numbering" w:customStyle="1" w:styleId="AVCBullet">
    <w:name w:val="AVC Bullet"/>
    <w:rsid w:val="0034212F"/>
    <w:pPr>
      <w:numPr>
        <w:numId w:val="7"/>
      </w:numPr>
    </w:pPr>
  </w:style>
  <w:style w:type="numbering" w:customStyle="1" w:styleId="SVCBullets">
    <w:name w:val="SVC Bullets"/>
    <w:rsid w:val="0034212F"/>
    <w:pPr>
      <w:numPr>
        <w:numId w:val="5"/>
      </w:numPr>
    </w:pPr>
  </w:style>
  <w:style w:type="numbering" w:customStyle="1" w:styleId="SVCIndent">
    <w:name w:val="SVC Indent"/>
    <w:rsid w:val="0034212F"/>
    <w:pPr>
      <w:numPr>
        <w:numId w:val="15"/>
      </w:numPr>
    </w:pPr>
  </w:style>
  <w:style w:type="character" w:customStyle="1" w:styleId="CaptionChar">
    <w:name w:val="Caption Char"/>
    <w:locked/>
    <w:rsid w:val="004F4FBD"/>
    <w:rPr>
      <w:rFonts w:eastAsia="SimSun" w:cs="Times New Roman"/>
      <w:b/>
      <w:bCs/>
    </w:rPr>
  </w:style>
  <w:style w:type="paragraph" w:customStyle="1" w:styleId="MediumList2-Accent210">
    <w:name w:val="Medium List 2 - Accent 21"/>
    <w:hidden/>
    <w:uiPriority w:val="99"/>
    <w:semiHidden/>
    <w:rsid w:val="003F527A"/>
    <w:rPr>
      <w:rFonts w:ascii="Times New Roman" w:hAnsi="Times New Roman"/>
      <w:lang w:val="en-GB" w:eastAsia="en-US"/>
    </w:rPr>
  </w:style>
  <w:style w:type="character" w:styleId="Emphasis">
    <w:name w:val="Emphasis"/>
    <w:qFormat/>
    <w:rsid w:val="0044513F"/>
    <w:rPr>
      <w:i/>
      <w:iCs/>
    </w:rPr>
  </w:style>
  <w:style w:type="paragraph" w:customStyle="1" w:styleId="Style4ptBefore0pt">
    <w:name w:val="Style 4 pt Before:  0 pt"/>
    <w:basedOn w:val="Normal"/>
    <w:rsid w:val="00146B39"/>
    <w:pPr>
      <w:spacing w:before="0"/>
    </w:pPr>
    <w:rPr>
      <w:rFonts w:eastAsia="Times New Roman"/>
      <w:sz w:val="24"/>
    </w:rPr>
  </w:style>
  <w:style w:type="paragraph" w:customStyle="1" w:styleId="MediumGrid1-Accent21">
    <w:name w:val="Medium Grid 1 - Accent 21"/>
    <w:basedOn w:val="Normal"/>
    <w:uiPriority w:val="34"/>
    <w:qFormat/>
    <w:rsid w:val="009222DB"/>
    <w:pPr>
      <w:ind w:left="720"/>
    </w:pPr>
  </w:style>
  <w:style w:type="paragraph" w:customStyle="1" w:styleId="ColorfulShading-Accent11">
    <w:name w:val="Colorful Shading - Accent 11"/>
    <w:hidden/>
    <w:uiPriority w:val="99"/>
    <w:semiHidden/>
    <w:rsid w:val="00844A3D"/>
    <w:rPr>
      <w:rFonts w:ascii="Times New Roman" w:hAnsi="Times New Roman"/>
      <w:lang w:val="en-GB" w:eastAsia="en-US"/>
    </w:rPr>
  </w:style>
  <w:style w:type="paragraph" w:customStyle="1" w:styleId="ColorfulList-Accent11">
    <w:name w:val="Colorful List - Accent 11"/>
    <w:basedOn w:val="Normal"/>
    <w:uiPriority w:val="34"/>
    <w:qFormat/>
    <w:rsid w:val="009B4698"/>
    <w:pPr>
      <w:ind w:left="720"/>
    </w:pPr>
  </w:style>
  <w:style w:type="paragraph" w:customStyle="1" w:styleId="ColorfulShading-Accent12">
    <w:name w:val="Colorful Shading - Accent 12"/>
    <w:hidden/>
    <w:uiPriority w:val="99"/>
    <w:semiHidden/>
    <w:rsid w:val="004E192A"/>
    <w:rPr>
      <w:rFonts w:ascii="Times New Roman" w:hAnsi="Times New Roman"/>
      <w:lang w:val="en-GB" w:eastAsia="en-US"/>
    </w:rPr>
  </w:style>
  <w:style w:type="paragraph" w:customStyle="1" w:styleId="ColorfulList-Accent12">
    <w:name w:val="Colorful List - Accent 12"/>
    <w:basedOn w:val="Normal"/>
    <w:uiPriority w:val="34"/>
    <w:qFormat/>
    <w:rsid w:val="00C60962"/>
    <w:pPr>
      <w:ind w:left="720"/>
    </w:pPr>
  </w:style>
  <w:style w:type="paragraph" w:customStyle="1" w:styleId="MediumGrid1-Accent22">
    <w:name w:val="Medium Grid 1 - Accent 22"/>
    <w:basedOn w:val="Normal"/>
    <w:qFormat/>
    <w:rsid w:val="00F039D0"/>
    <w:pPr>
      <w:ind w:left="720"/>
      <w:textAlignment w:val="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Malgun Gothic" w:hAnsi="Times" w:cs="Times New Roman"/>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iPriority="0" w:unhideWhenUsed="0" w:qFormat="1"/>
    <w:lsdException w:name="heading 8" w:semiHidden="0" w:uiPriority="0" w:unhideWhenUsed="0" w:qFormat="1"/>
    <w:lsdException w:name="heading 9" w:semiHidden="0" w:unhideWhenUsed="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1"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nhideWhenUsed="0"/>
    <w:lsdException w:name="Table Theme" w:locked="1"/>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A96F6C"/>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eastAsia="en-US"/>
    </w:rPr>
  </w:style>
  <w:style w:type="paragraph" w:styleId="Heading1">
    <w:name w:val="heading 1"/>
    <w:basedOn w:val="Normal"/>
    <w:next w:val="Normal"/>
    <w:link w:val="Heading1Char"/>
    <w:uiPriority w:val="99"/>
    <w:qFormat/>
    <w:rsid w:val="00EC6F39"/>
    <w:pPr>
      <w:keepNext/>
      <w:keepLines/>
      <w:numPr>
        <w:numId w:val="3"/>
      </w:numPr>
      <w:spacing w:before="480"/>
      <w:jc w:val="left"/>
      <w:outlineLvl w:val="0"/>
    </w:pPr>
    <w:rPr>
      <w:rFonts w:ascii="Times" w:hAnsi="Times"/>
      <w:b/>
      <w:bCs/>
      <w:sz w:val="24"/>
      <w:szCs w:val="24"/>
    </w:rPr>
  </w:style>
  <w:style w:type="paragraph" w:styleId="Heading2">
    <w:name w:val="heading 2"/>
    <w:basedOn w:val="Normal"/>
    <w:next w:val="Normal"/>
    <w:link w:val="Heading2Char"/>
    <w:uiPriority w:val="99"/>
    <w:qFormat/>
    <w:rsid w:val="00DE5D3F"/>
    <w:pPr>
      <w:keepNext/>
      <w:keepLines/>
      <w:numPr>
        <w:ilvl w:val="1"/>
        <w:numId w:val="3"/>
      </w:numPr>
      <w:spacing w:before="313"/>
      <w:outlineLvl w:val="1"/>
    </w:pPr>
    <w:rPr>
      <w:rFonts w:ascii="Times" w:hAnsi="Times"/>
      <w:b/>
      <w:bCs/>
      <w:sz w:val="22"/>
      <w:szCs w:val="22"/>
    </w:rPr>
  </w:style>
  <w:style w:type="paragraph" w:styleId="Heading3">
    <w:name w:val="heading 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
    <w:basedOn w:val="Heading3"/>
    <w:next w:val="Normal"/>
    <w:link w:val="Heading4Char"/>
    <w:uiPriority w:val="99"/>
    <w:qFormat/>
    <w:rsid w:val="00645C6D"/>
    <w:pPr>
      <w:numPr>
        <w:ilvl w:val="3"/>
      </w:numPr>
      <w:ind w:left="1701" w:hanging="1701"/>
      <w:jc w:val="left"/>
      <w:outlineLvl w:val="3"/>
    </w:pPr>
  </w:style>
  <w:style w:type="paragraph" w:styleId="Heading5">
    <w:name w:val="heading 5"/>
    <w:basedOn w:val="Heading3"/>
    <w:next w:val="Normal"/>
    <w:link w:val="Heading5Char"/>
    <w:uiPriority w:val="99"/>
    <w:qFormat/>
    <w:rsid w:val="00A1258A"/>
    <w:pPr>
      <w:numPr>
        <w:ilvl w:val="4"/>
      </w:numPr>
      <w:tabs>
        <w:tab w:val="left" w:pos="907"/>
      </w:tabs>
      <w:ind w:left="2268" w:hanging="2268"/>
      <w:outlineLvl w:val="4"/>
    </w:pPr>
  </w:style>
  <w:style w:type="paragraph" w:styleId="Heading6">
    <w:name w:val="heading 6"/>
    <w:basedOn w:val="Heading3"/>
    <w:next w:val="Normal"/>
    <w:link w:val="Heading6Char"/>
    <w:uiPriority w:val="99"/>
    <w:qFormat/>
    <w:rsid w:val="00FC2D62"/>
    <w:pPr>
      <w:numPr>
        <w:ilvl w:val="5"/>
      </w:numPr>
      <w:ind w:left="0" w:firstLine="0"/>
      <w:outlineLvl w:val="5"/>
    </w:pPr>
    <w:rPr>
      <w:rFonts w:ascii="Times" w:hAnsi="Times"/>
    </w:rPr>
  </w:style>
  <w:style w:type="paragraph" w:styleId="Heading7">
    <w:name w:val="heading 7"/>
    <w:basedOn w:val="Heading3"/>
    <w:next w:val="Normal"/>
    <w:link w:val="Heading7Char"/>
    <w:uiPriority w:val="99"/>
    <w:qFormat/>
    <w:rsid w:val="00DE5D3F"/>
    <w:pPr>
      <w:outlineLvl w:val="6"/>
    </w:pPr>
    <w:rPr>
      <w:rFonts w:ascii="Times" w:hAnsi="Times"/>
    </w:rPr>
  </w:style>
  <w:style w:type="paragraph" w:styleId="Heading8">
    <w:name w:val="heading 8"/>
    <w:basedOn w:val="Heading9"/>
    <w:next w:val="Normal"/>
    <w:link w:val="Heading8Char"/>
    <w:uiPriority w:val="99"/>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DE5D3F"/>
    <w:rPr>
      <w:b/>
      <w:bCs/>
      <w:sz w:val="24"/>
      <w:szCs w:val="24"/>
      <w:lang w:val="en-GB"/>
    </w:rPr>
  </w:style>
  <w:style w:type="character" w:customStyle="1" w:styleId="Heading2Char">
    <w:name w:val="Heading 2 Char"/>
    <w:link w:val="Heading2"/>
    <w:uiPriority w:val="99"/>
    <w:locked/>
    <w:rsid w:val="00F75C43"/>
    <w:rPr>
      <w:b/>
      <w:bCs/>
      <w:sz w:val="22"/>
      <w:szCs w:val="22"/>
      <w:lang w:val="en-GB"/>
    </w:rPr>
  </w:style>
  <w:style w:type="character" w:customStyle="1" w:styleId="Heading3Char">
    <w:name w:val="Heading 3 Char"/>
    <w:link w:val="Heading3"/>
    <w:uiPriority w:val="99"/>
    <w:locked/>
    <w:rsid w:val="00F75C43"/>
    <w:rPr>
      <w:rFonts w:ascii="Times New Roman" w:hAnsi="Times New Roman"/>
      <w:b/>
      <w:bCs/>
    </w:rPr>
  </w:style>
  <w:style w:type="character" w:customStyle="1" w:styleId="Heading4Char">
    <w:name w:val="Heading 4 Char"/>
    <w:aliases w:val="Heading 4 Char1 Char,Heading 4 Char Char Char"/>
    <w:link w:val="Heading4"/>
    <w:uiPriority w:val="99"/>
    <w:locked/>
    <w:rsid w:val="00645C6D"/>
    <w:rPr>
      <w:rFonts w:ascii="Times New Roman" w:hAnsi="Times New Roman"/>
      <w:b/>
      <w:bCs/>
    </w:rPr>
  </w:style>
  <w:style w:type="character" w:customStyle="1" w:styleId="Heading5Char">
    <w:name w:val="Heading 5 Char"/>
    <w:link w:val="Heading5"/>
    <w:uiPriority w:val="99"/>
    <w:locked/>
    <w:rsid w:val="00A1258A"/>
    <w:rPr>
      <w:rFonts w:ascii="Times New Roman" w:hAnsi="Times New Roman"/>
      <w:b/>
      <w:bCs/>
    </w:rPr>
  </w:style>
  <w:style w:type="character" w:customStyle="1" w:styleId="Heading6Char">
    <w:name w:val="Heading 6 Char"/>
    <w:link w:val="Heading6"/>
    <w:uiPriority w:val="99"/>
    <w:locked/>
    <w:rsid w:val="00FC2D62"/>
    <w:rPr>
      <w:b/>
      <w:bCs/>
    </w:rPr>
  </w:style>
  <w:style w:type="character" w:customStyle="1" w:styleId="Heading7Char">
    <w:name w:val="Heading 7 Char"/>
    <w:link w:val="Heading7"/>
    <w:uiPriority w:val="99"/>
    <w:locked/>
    <w:rsid w:val="00F75C43"/>
    <w:rPr>
      <w:b/>
      <w:bCs/>
      <w:lang w:val="en-GB"/>
    </w:rPr>
  </w:style>
  <w:style w:type="character" w:customStyle="1" w:styleId="Heading8Char">
    <w:name w:val="Heading 8 Char"/>
    <w:link w:val="Heading8"/>
    <w:uiPriority w:val="99"/>
    <w:locked/>
    <w:rsid w:val="00F75C43"/>
    <w:rPr>
      <w:b/>
      <w:bCs/>
      <w:sz w:val="24"/>
      <w:szCs w:val="24"/>
      <w:lang w:val="en-GB"/>
    </w:rPr>
  </w:style>
  <w:style w:type="character" w:customStyle="1" w:styleId="Heading9Char">
    <w:name w:val="Heading 9 Char"/>
    <w:link w:val="Heading9"/>
    <w:uiPriority w:val="99"/>
    <w:locked/>
    <w:rsid w:val="00F75C43"/>
    <w:rPr>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semiHidden/>
    <w:locked/>
    <w:rsid w:val="00F75C43"/>
    <w:rPr>
      <w:rFonts w:ascii="Times New Roman" w:hAnsi="Times New Roman" w:cs="Times New Roman"/>
      <w:sz w:val="20"/>
      <w:szCs w:val="20"/>
      <w:lang w:val="en-GB"/>
    </w:rPr>
  </w:style>
  <w:style w:type="character" w:customStyle="1" w:styleId="Heading4CharChar1">
    <w:name w:val="Heading 4 Char Char1"/>
    <w:aliases w:val="Heading 4 Char1 Char Char,Heading 4 Char Char Char Char"/>
    <w:uiPriority w:val="99"/>
    <w:rsid w:val="00DE5D3F"/>
    <w:rPr>
      <w:rFonts w:cs="Times New Roman"/>
      <w:b/>
      <w:bCs/>
      <w:lang w:val="en-GB" w:eastAsia="en-US"/>
    </w:rPr>
  </w:style>
  <w:style w:type="character" w:styleId="CommentReference">
    <w:name w:val="annotation reference"/>
    <w:uiPriority w:val="99"/>
    <w:semiHidden/>
    <w:rsid w:val="00DE5D3F"/>
    <w:rPr>
      <w:rFonts w:cs="Times New Roman"/>
      <w:sz w:val="16"/>
      <w:szCs w:val="16"/>
    </w:rPr>
  </w:style>
  <w:style w:type="paragraph" w:styleId="CommentText">
    <w:name w:val="annotation text"/>
    <w:basedOn w:val="Normal"/>
    <w:link w:val="CommentTextChar"/>
    <w:uiPriority w:val="99"/>
    <w:semiHidden/>
    <w:rsid w:val="00DE5D3F"/>
  </w:style>
  <w:style w:type="character" w:customStyle="1" w:styleId="CommentTextChar">
    <w:name w:val="Comment Text Char"/>
    <w:link w:val="CommentText"/>
    <w:uiPriority w:val="99"/>
    <w:semiHidden/>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rsid w:val="000D74AC"/>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rsid w:val="000D74AC"/>
    <w:pPr>
      <w:keepNext/>
      <w:tabs>
        <w:tab w:val="clear" w:pos="794"/>
        <w:tab w:val="clear" w:pos="1191"/>
        <w:tab w:val="clear" w:pos="1588"/>
        <w:tab w:val="clear" w:pos="1985"/>
        <w:tab w:val="right" w:leader="dot" w:pos="9629"/>
      </w:tabs>
      <w:spacing w:before="86"/>
      <w:ind w:left="397" w:hanging="397"/>
      <w:jc w:val="left"/>
    </w:pPr>
    <w:rPr>
      <w:bCs/>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MediumList2-Accent21">
    <w:name w:val="Medium List 2 - Accent 21"/>
    <w:hidden/>
    <w:uiPriority w:val="99"/>
    <w:semiHidden/>
    <w:rsid w:val="008D2320"/>
    <w:rPr>
      <w:rFonts w:ascii="Times New Roman" w:hAnsi="Times New Roman"/>
      <w:lang w:val="en-GB" w:eastAsia="en-US"/>
    </w:rPr>
  </w:style>
  <w:style w:type="character" w:styleId="LineNumber">
    <w:name w:val="line number"/>
    <w:uiPriority w:val="99"/>
    <w:rsid w:val="00DE5D3F"/>
    <w:rPr>
      <w:rFonts w:cs="Times New Roman"/>
    </w:rPr>
  </w:style>
  <w:style w:type="paragraph" w:styleId="IndexHeading">
    <w:name w:val="index heading"/>
    <w:basedOn w:val="Normal"/>
    <w:next w:val="MediumList2-Accent21"/>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semiHidden/>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semiHidden/>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TableLegend">
    <w:name w:val="Table_Legend"/>
    <w:basedOn w:val="Normal"/>
    <w:next w:val="Normal"/>
    <w:uiPriority w:val="99"/>
    <w:rsid w:val="00DE5D3F"/>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DE5D3F"/>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DE5D3F"/>
    <w:pPr>
      <w:keepNext w:val="0"/>
      <w:keepLines/>
      <w:tabs>
        <w:tab w:val="clear" w:pos="454"/>
      </w:tabs>
      <w:spacing w:before="100" w:after="100" w:line="190" w:lineRule="exact"/>
    </w:pPr>
  </w:style>
  <w:style w:type="character" w:customStyle="1" w:styleId="BlancCharCharChar">
    <w:name w:val="Blanc Char Char Char"/>
    <w:uiPriority w:val="99"/>
    <w:rsid w:val="00DE5D3F"/>
    <w:rPr>
      <w:rFonts w:cs="Times New Roman"/>
      <w:b/>
      <w:bCs/>
      <w:sz w:val="8"/>
      <w:szCs w:val="8"/>
      <w:lang w:val="en-US" w:eastAsia="en-US"/>
    </w:rPr>
  </w:style>
  <w:style w:type="paragraph" w:customStyle="1" w:styleId="enumlev1">
    <w:name w:val="enumlev1"/>
    <w:basedOn w:val="Normal"/>
    <w:uiPriority w:val="99"/>
    <w:rsid w:val="00DE5D3F"/>
    <w:pPr>
      <w:spacing w:before="86"/>
      <w:ind w:left="1191" w:hanging="397"/>
    </w:pPr>
  </w:style>
  <w:style w:type="paragraph" w:customStyle="1" w:styleId="enumlev2">
    <w:name w:val="enumlev2"/>
    <w:basedOn w:val="enumlev1"/>
    <w:uiPriority w:val="99"/>
    <w:rsid w:val="00DE5D3F"/>
    <w:pPr>
      <w:ind w:left="1588"/>
    </w:pPr>
  </w:style>
  <w:style w:type="paragraph" w:customStyle="1" w:styleId="enumlev3">
    <w:name w:val="enumlev3"/>
    <w:basedOn w:val="enumlev2"/>
    <w:uiPriority w:val="99"/>
    <w:rsid w:val="00DE5D3F"/>
    <w:pPr>
      <w:ind w:left="1985"/>
    </w:pPr>
  </w:style>
  <w:style w:type="paragraph" w:customStyle="1" w:styleId="heading1aftertitle">
    <w:name w:val="heading 1aftertitle"/>
    <w:basedOn w:val="Heading1"/>
    <w:next w:val="Normal"/>
    <w:uiPriority w:val="99"/>
    <w:rsid w:val="00DE5D3F"/>
    <w:pPr>
      <w:spacing w:before="1134"/>
      <w:outlineLvl w:val="9"/>
    </w:pPr>
  </w:style>
  <w:style w:type="paragraph" w:customStyle="1" w:styleId="Annex1">
    <w:name w:val="Annex 1"/>
    <w:basedOn w:val="Heading1"/>
    <w:next w:val="Normal"/>
    <w:uiPriority w:val="99"/>
    <w:rsid w:val="00253957"/>
    <w:pPr>
      <w:tabs>
        <w:tab w:val="num" w:pos="4690"/>
      </w:tabs>
      <w:ind w:left="720" w:hanging="2703"/>
      <w:jc w:val="center"/>
    </w:pPr>
  </w:style>
  <w:style w:type="paragraph" w:customStyle="1" w:styleId="FigureTitle">
    <w:name w:val="Figure_Title"/>
    <w:basedOn w:val="TableTitle"/>
    <w:next w:val="Normal"/>
    <w:uiPriority w:val="99"/>
    <w:rsid w:val="00DE5D3F"/>
    <w:pPr>
      <w:spacing w:after="720"/>
    </w:pPr>
    <w:rPr>
      <w:bCs w:val="0"/>
      <w:lang w:eastAsia="zh-TW"/>
    </w:rPr>
  </w:style>
  <w:style w:type="paragraph" w:customStyle="1" w:styleId="TableTitle">
    <w:name w:val="Table_Title"/>
    <w:basedOn w:val="Normal"/>
    <w:next w:val="Blanc"/>
    <w:rsid w:val="00DE5D3F"/>
    <w:pPr>
      <w:keepNext/>
      <w:spacing w:before="240" w:after="113"/>
      <w:jc w:val="center"/>
    </w:pPr>
    <w:rPr>
      <w:b/>
      <w:bCs/>
    </w:rPr>
  </w:style>
  <w:style w:type="paragraph" w:customStyle="1" w:styleId="Blanc">
    <w:name w:val="Blanc"/>
    <w:basedOn w:val="TableTitle"/>
    <w:next w:val="TableText"/>
    <w:uiPriority w:val="99"/>
    <w:rsid w:val="00DE5D3F"/>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DE5D3F"/>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uiPriority w:val="99"/>
    <w:rsid w:val="00DE5D3F"/>
    <w:pPr>
      <w:keepNext/>
      <w:spacing w:before="240" w:after="720"/>
      <w:jc w:val="center"/>
    </w:pPr>
    <w:rPr>
      <w:b/>
      <w:bCs/>
    </w:rPr>
  </w:style>
  <w:style w:type="paragraph" w:customStyle="1" w:styleId="AnnexRef">
    <w:name w:val="Annex_Ref"/>
    <w:basedOn w:val="Normal"/>
    <w:next w:val="AnnexTitle"/>
    <w:uiPriority w:val="99"/>
    <w:rsid w:val="00DE5D3F"/>
    <w:pPr>
      <w:spacing w:before="0"/>
      <w:jc w:val="center"/>
    </w:pPr>
  </w:style>
  <w:style w:type="paragraph" w:customStyle="1" w:styleId="AnnexTitle">
    <w:name w:val="Annex_Title"/>
    <w:basedOn w:val="Normal"/>
    <w:next w:val="Normal"/>
    <w:uiPriority w:val="99"/>
    <w:rsid w:val="00DE5D3F"/>
    <w:pPr>
      <w:spacing w:after="68"/>
      <w:jc w:val="center"/>
    </w:pPr>
    <w:rPr>
      <w:b/>
      <w:bCs/>
      <w:sz w:val="24"/>
      <w:szCs w:val="24"/>
    </w:rPr>
  </w:style>
  <w:style w:type="paragraph" w:customStyle="1" w:styleId="Fig">
    <w:name w:val="Fig_#"/>
    <w:basedOn w:val="Normal"/>
    <w:next w:val="Normal"/>
    <w:uiPriority w:val="99"/>
    <w:rsid w:val="00DE5D3F"/>
    <w:pPr>
      <w:jc w:val="left"/>
    </w:pPr>
    <w:rPr>
      <w:color w:val="FF0000"/>
      <w:lang w:val="en-US"/>
    </w:rPr>
  </w:style>
  <w:style w:type="paragraph" w:customStyle="1" w:styleId="SectionTitle">
    <w:name w:val="Section_Title"/>
    <w:basedOn w:val="Normal"/>
    <w:uiPriority w:val="99"/>
    <w:rsid w:val="00DE5D3F"/>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DE5D3F"/>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DE5D3F"/>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DE5D3F"/>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DE5D3F"/>
    <w:pPr>
      <w:keepNext/>
      <w:keepLines/>
      <w:spacing w:before="720"/>
      <w:jc w:val="left"/>
    </w:pPr>
    <w:rPr>
      <w:b/>
      <w:bCs/>
    </w:rPr>
  </w:style>
  <w:style w:type="paragraph" w:customStyle="1" w:styleId="headfoot">
    <w:name w:val="head_foot"/>
    <w:basedOn w:val="Normal"/>
    <w:next w:val="Rec"/>
    <w:uiPriority w:val="99"/>
    <w:rsid w:val="00DE5D3F"/>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DE5D3F"/>
    <w:pPr>
      <w:spacing w:before="960" w:after="240"/>
      <w:jc w:val="right"/>
    </w:pPr>
    <w:rPr>
      <w:rFonts w:ascii="C39T36Lfz" w:hAnsi="C39T36Lfz" w:cs="C39T36Lfz"/>
      <w:sz w:val="104"/>
      <w:szCs w:val="104"/>
    </w:rPr>
  </w:style>
  <w:style w:type="paragraph" w:customStyle="1" w:styleId="Equation">
    <w:name w:val="Equation"/>
    <w:basedOn w:val="Normal"/>
    <w:uiPriority w:val="99"/>
    <w:rsid w:val="00DE5D3F"/>
    <w:pPr>
      <w:tabs>
        <w:tab w:val="clear" w:pos="1191"/>
        <w:tab w:val="clear" w:pos="1985"/>
        <w:tab w:val="center" w:pos="4849"/>
        <w:tab w:val="right" w:pos="9696"/>
      </w:tabs>
      <w:spacing w:before="193" w:after="240"/>
      <w:jc w:val="left"/>
    </w:pPr>
    <w:rPr>
      <w:sz w:val="22"/>
      <w:szCs w:val="22"/>
    </w:rPr>
  </w:style>
  <w:style w:type="paragraph" w:customStyle="1" w:styleId="ASN1">
    <w:name w:val="ASN.1"/>
    <w:basedOn w:val="Normal"/>
    <w:next w:val="ASN1Continue"/>
    <w:uiPriority w:val="99"/>
    <w:rsid w:val="00DE5D3F"/>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DE5D3F"/>
    <w:pPr>
      <w:spacing w:before="0"/>
    </w:pPr>
  </w:style>
  <w:style w:type="paragraph" w:customStyle="1" w:styleId="ASN1Italic">
    <w:name w:val="ASN.1 Italic"/>
    <w:basedOn w:val="ASN1"/>
    <w:uiPriority w:val="99"/>
    <w:rsid w:val="00DE5D3F"/>
    <w:pPr>
      <w:spacing w:before="0"/>
    </w:pPr>
    <w:rPr>
      <w:b w:val="0"/>
      <w:bCs w:val="0"/>
      <w:i/>
      <w:iCs/>
      <w:sz w:val="20"/>
      <w:szCs w:val="20"/>
    </w:rPr>
  </w:style>
  <w:style w:type="paragraph" w:customStyle="1" w:styleId="Note">
    <w:name w:val="Note"/>
    <w:basedOn w:val="Normal"/>
    <w:next w:val="Normal"/>
    <w:uiPriority w:val="99"/>
    <w:rsid w:val="00DE5D3F"/>
    <w:pPr>
      <w:tabs>
        <w:tab w:val="clear" w:pos="794"/>
      </w:tabs>
      <w:spacing w:before="60" w:line="199" w:lineRule="exact"/>
      <w:ind w:firstLine="794"/>
    </w:pPr>
    <w:rPr>
      <w:sz w:val="18"/>
      <w:szCs w:val="18"/>
    </w:rPr>
  </w:style>
  <w:style w:type="character" w:customStyle="1" w:styleId="NoteChar">
    <w:name w:val="Note Char"/>
    <w:uiPriority w:val="99"/>
    <w:rsid w:val="00DE5D3F"/>
    <w:rPr>
      <w:rFonts w:cs="Times New Roman"/>
      <w:sz w:val="18"/>
      <w:szCs w:val="18"/>
      <w:lang w:val="en-GB" w:eastAsia="en-US"/>
    </w:rPr>
  </w:style>
  <w:style w:type="paragraph" w:customStyle="1" w:styleId="head">
    <w:name w:val="head"/>
    <w:basedOn w:val="headfoot"/>
    <w:next w:val="foot"/>
    <w:uiPriority w:val="99"/>
    <w:rsid w:val="00DE5D3F"/>
    <w:rPr>
      <w:color w:val="FFFFFF"/>
    </w:rPr>
  </w:style>
  <w:style w:type="paragraph" w:customStyle="1" w:styleId="foot">
    <w:name w:val="foot"/>
    <w:basedOn w:val="head"/>
    <w:next w:val="Heading1"/>
    <w:uiPriority w:val="99"/>
    <w:rsid w:val="00DE5D3F"/>
  </w:style>
  <w:style w:type="paragraph" w:customStyle="1" w:styleId="RecISO">
    <w:name w:val="Rec_ISO_#"/>
    <w:basedOn w:val="Rec"/>
    <w:uiPriority w:val="99"/>
    <w:rsid w:val="00DE5D3F"/>
    <w:pPr>
      <w:tabs>
        <w:tab w:val="clear" w:pos="794"/>
        <w:tab w:val="clear" w:pos="1191"/>
        <w:tab w:val="clear" w:pos="1588"/>
        <w:tab w:val="clear" w:pos="1985"/>
      </w:tabs>
    </w:pPr>
  </w:style>
  <w:style w:type="paragraph" w:customStyle="1" w:styleId="RecCCITT">
    <w:name w:val="Rec_CCITT_#"/>
    <w:basedOn w:val="RecISO"/>
    <w:uiPriority w:val="99"/>
    <w:rsid w:val="00DE5D3F"/>
    <w:pPr>
      <w:spacing w:before="0"/>
    </w:pPr>
  </w:style>
  <w:style w:type="paragraph" w:styleId="Title">
    <w:name w:val="Title"/>
    <w:basedOn w:val="Normal"/>
    <w:next w:val="heading1aftertitle"/>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IndexTitle">
    <w:name w:val="Index_Title"/>
    <w:basedOn w:val="AnnexTitle"/>
    <w:uiPriority w:val="99"/>
    <w:rsid w:val="00DE5D3F"/>
  </w:style>
  <w:style w:type="paragraph" w:customStyle="1" w:styleId="Note1CharCharCharCharCharChar">
    <w:name w:val="Note 1 Char Char Char Char Char Char"/>
    <w:basedOn w:val="Note"/>
    <w:uiPriority w:val="99"/>
    <w:rsid w:val="00DE5D3F"/>
    <w:pPr>
      <w:tabs>
        <w:tab w:val="clear" w:pos="1191"/>
        <w:tab w:val="clear" w:pos="1588"/>
        <w:tab w:val="clear" w:pos="1985"/>
      </w:tabs>
      <w:ind w:left="284" w:firstLine="0"/>
    </w:pPr>
  </w:style>
  <w:style w:type="character" w:customStyle="1" w:styleId="Note1CharCharCharCharCharCharChar">
    <w:name w:val="Note 1 Char Char Char Char Char Char Char"/>
    <w:basedOn w:val="NoteChar"/>
    <w:uiPriority w:val="99"/>
    <w:rsid w:val="00DE5D3F"/>
    <w:rPr>
      <w:rFonts w:cs="Times New Roman"/>
      <w:sz w:val="18"/>
      <w:szCs w:val="18"/>
      <w:lang w:val="en-GB" w:eastAsia="en-US"/>
    </w:rPr>
  </w:style>
  <w:style w:type="paragraph" w:customStyle="1" w:styleId="Note2">
    <w:name w:val="Note 2"/>
    <w:basedOn w:val="Normal"/>
    <w:uiPriority w:val="99"/>
    <w:rsid w:val="00DE5D3F"/>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te1CharCharCharCharCharChar"/>
    <w:uiPriority w:val="99"/>
    <w:rsid w:val="00DE5D3F"/>
    <w:pPr>
      <w:ind w:left="1474"/>
    </w:p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7E4DD5"/>
    <w:pPr>
      <w:keepNext/>
      <w:tabs>
        <w:tab w:val="clear" w:pos="794"/>
        <w:tab w:val="clear" w:pos="1191"/>
        <w:tab w:val="clear" w:pos="1588"/>
        <w:tab w:val="clear" w:pos="1985"/>
      </w:tabs>
      <w:spacing w:before="240" w:after="113"/>
      <w:jc w:val="center"/>
    </w:pPr>
    <w:rPr>
      <w:b/>
      <w:bCs/>
      <w:lang w:val="en-US"/>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Sprechblasentext1">
    <w:name w:val="Sprechblasentext1"/>
    <w:basedOn w:val="Normal"/>
    <w:uiPriority w:val="99"/>
    <w:semiHidden/>
    <w:rsid w:val="00DE5D3F"/>
    <w:rPr>
      <w:rFonts w:ascii="Tahoma" w:hAnsi="Tahoma" w:cs="Tahoma"/>
      <w:sz w:val="16"/>
      <w:szCs w:val="16"/>
    </w:rPr>
  </w:style>
  <w:style w:type="paragraph" w:customStyle="1" w:styleId="CourierText">
    <w:name w:val="Courier Text"/>
    <w:basedOn w:val="Normal"/>
    <w:uiPriority w:val="99"/>
    <w:rsid w:val="00DE5D3F"/>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DE5D3F"/>
    <w:pPr>
      <w:tabs>
        <w:tab w:val="clear" w:pos="794"/>
        <w:tab w:val="clear" w:pos="1191"/>
        <w:tab w:val="clear" w:pos="1588"/>
        <w:tab w:val="clear" w:pos="1985"/>
      </w:tabs>
      <w:overflowPunct/>
      <w:autoSpaceDE/>
      <w:autoSpaceDN/>
      <w:adjustRightInd/>
      <w:spacing w:before="0" w:after="60"/>
      <w:textAlignment w:val="auto"/>
    </w:pPr>
    <w:rPr>
      <w:rFonts w:ascii="Times" w:eastAsia="Batang" w:hAnsi="Times"/>
      <w:sz w:val="22"/>
      <w:szCs w:val="22"/>
      <w:lang w:val="en-US"/>
    </w:rPr>
  </w:style>
  <w:style w:type="character" w:customStyle="1" w:styleId="BodyTextChar">
    <w:name w:val="Body Text Char"/>
    <w:link w:val="BodyText"/>
    <w:uiPriority w:val="99"/>
    <w:locked/>
    <w:rsid w:val="00DE5D3F"/>
    <w:rPr>
      <w:rFonts w:eastAsia="Batang" w:cs="Times New Roman"/>
      <w:sz w:val="22"/>
      <w:szCs w:val="22"/>
      <w:lang w:val="en-US" w:eastAsia="en-US"/>
    </w:rPr>
  </w:style>
  <w:style w:type="paragraph" w:customStyle="1" w:styleId="AppendixHeading2">
    <w:name w:val="Appendix Heading 2"/>
    <w:basedOn w:val="Heading2"/>
    <w:uiPriority w:val="99"/>
    <w:rsid w:val="00DE5D3F"/>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customStyle="1" w:styleId="AppendixHeadingI">
    <w:name w:val="Appendix Heading I"/>
    <w:basedOn w:val="Normal"/>
    <w:uiPriority w:val="99"/>
    <w:rsid w:val="00DE5D3F"/>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DE5D3F"/>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DE5D3F"/>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Heading5"/>
    <w:uiPriority w:val="99"/>
    <w:rsid w:val="00DE5D3F"/>
    <w:pPr>
      <w:keepNext w:val="0"/>
      <w:keepLines w:val="0"/>
      <w:tabs>
        <w:tab w:val="clear" w:pos="907"/>
        <w:tab w:val="clear" w:pos="1191"/>
        <w:tab w:val="clear" w:pos="1588"/>
        <w:tab w:val="clear" w:pos="1985"/>
        <w:tab w:val="num" w:pos="1008"/>
      </w:tabs>
      <w:spacing w:before="240" w:after="60"/>
      <w:ind w:left="1008" w:hanging="1008"/>
      <w:jc w:val="left"/>
    </w:pPr>
    <w:rPr>
      <w:rFonts w:eastAsia="Batang"/>
      <w:sz w:val="22"/>
      <w:szCs w:val="22"/>
      <w:lang w:val="en-US"/>
    </w:rPr>
  </w:style>
  <w:style w:type="character" w:styleId="FollowedHyperlink">
    <w:name w:val="FollowedHyperlink"/>
    <w:uiPriority w:val="99"/>
    <w:rsid w:val="00DE5D3F"/>
    <w:rPr>
      <w:rFonts w:cs="Times New Roman"/>
      <w:color w:val="800080"/>
      <w:u w:val="single"/>
    </w:rPr>
  </w:style>
  <w:style w:type="paragraph" w:customStyle="1" w:styleId="BlancChar">
    <w:name w:val="Blanc Char"/>
    <w:basedOn w:val="Normal"/>
    <w:next w:val="TableText"/>
    <w:uiPriority w:val="99"/>
    <w:rsid w:val="00DE5D3F"/>
    <w:pPr>
      <w:keepNext/>
      <w:tabs>
        <w:tab w:val="clear" w:pos="794"/>
        <w:tab w:val="clear" w:pos="1191"/>
        <w:tab w:val="clear" w:pos="1588"/>
        <w:tab w:val="clear" w:pos="1985"/>
      </w:tabs>
      <w:spacing w:before="0" w:after="57" w:line="12" w:lineRule="exact"/>
      <w:jc w:val="center"/>
    </w:pPr>
    <w:rPr>
      <w:b/>
      <w:bCs/>
      <w:sz w:val="8"/>
      <w:szCs w:val="8"/>
      <w:lang w:val="en-US"/>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semiHidden/>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semiHidden/>
    <w:locked/>
    <w:rsid w:val="00F75C43"/>
    <w:rPr>
      <w:rFonts w:ascii="Times New Roman" w:hAnsi="Times New Roman" w:cs="Times New Roman"/>
      <w:sz w:val="20"/>
      <w:szCs w:val="20"/>
      <w:lang w:val="en-GB"/>
    </w:rPr>
  </w:style>
  <w:style w:type="paragraph" w:customStyle="1" w:styleId="11BodyText">
    <w:name w:val="11 BodyText"/>
    <w:basedOn w:val="Normal"/>
    <w:uiPriority w:val="99"/>
    <w:rsid w:val="00DE5D3F"/>
    <w:pPr>
      <w:spacing w:before="0" w:after="220"/>
    </w:pPr>
  </w:style>
  <w:style w:type="paragraph" w:customStyle="1" w:styleId="Kommentarthema1">
    <w:name w:val="Kommentarthema1"/>
    <w:basedOn w:val="CommentText"/>
    <w:next w:val="CommentText"/>
    <w:uiPriority w:val="99"/>
    <w:semiHidden/>
    <w:rsid w:val="00DE5D3F"/>
    <w:rPr>
      <w:b/>
      <w:bC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semiHidden/>
    <w:locked/>
    <w:rsid w:val="00F75C43"/>
    <w:rPr>
      <w:rFonts w:ascii="Times New Roman" w:hAnsi="Times New Roman" w:cs="Times New Roman"/>
      <w:sz w:val="16"/>
      <w:szCs w:val="16"/>
      <w:lang w:val="en-GB"/>
    </w:rPr>
  </w:style>
  <w:style w:type="paragraph" w:customStyle="1" w:styleId="Note1">
    <w:name w:val="Note 1"/>
    <w:basedOn w:val="Note"/>
    <w:rsid w:val="00DE5D3F"/>
    <w:pPr>
      <w:tabs>
        <w:tab w:val="clear" w:pos="1191"/>
        <w:tab w:val="clear" w:pos="1588"/>
        <w:tab w:val="clear" w:pos="1985"/>
      </w:tabs>
      <w:ind w:left="284" w:firstLine="0"/>
    </w:pPr>
  </w:style>
  <w:style w:type="paragraph" w:customStyle="1" w:styleId="Figure0">
    <w:name w:val="Figure"/>
    <w:basedOn w:val="Normal"/>
    <w:next w:val="Normal"/>
    <w:uiPriority w:val="99"/>
    <w:rsid w:val="00DE5D3F"/>
    <w:pPr>
      <w:spacing w:before="240" w:after="480"/>
      <w:jc w:val="center"/>
    </w:pPr>
  </w:style>
  <w:style w:type="paragraph" w:customStyle="1" w:styleId="FigureLegend">
    <w:name w:val="Figure_Legend"/>
    <w:basedOn w:val="TableLegend"/>
    <w:next w:val="Normal"/>
    <w:uiPriority w:val="99"/>
    <w:rsid w:val="00DE5D3F"/>
  </w:style>
  <w:style w:type="paragraph" w:customStyle="1" w:styleId="Fig0">
    <w:name w:val="Fig"/>
    <w:basedOn w:val="Figure0"/>
    <w:next w:val="Fig"/>
    <w:uiPriority w:val="99"/>
    <w:rsid w:val="00DE5D3F"/>
    <w:pPr>
      <w:spacing w:before="136" w:after="0"/>
    </w:pPr>
    <w:rPr>
      <w:lang w:val="en-US"/>
    </w:rPr>
  </w:style>
  <w:style w:type="paragraph" w:customStyle="1" w:styleId="figure1">
    <w:name w:val="figure"/>
    <w:basedOn w:val="Normal"/>
    <w:uiPriority w:val="99"/>
    <w:rsid w:val="00DE5D3F"/>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
    <w:name w:val="Figure_# Char"/>
    <w:uiPriority w:val="99"/>
    <w:rsid w:val="00DE5D3F"/>
    <w:rPr>
      <w:rFonts w:cs="Times New Roman"/>
      <w:lang w:val="en-US" w:eastAsia="en-US"/>
    </w:rPr>
  </w:style>
  <w:style w:type="paragraph" w:customStyle="1" w:styleId="Annex2">
    <w:name w:val="Annex 2"/>
    <w:basedOn w:val="Normal"/>
    <w:next w:val="Normal"/>
    <w:uiPriority w:val="99"/>
    <w:rsid w:val="0025395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uiPriority w:val="99"/>
    <w:rsid w:val="00253957"/>
    <w:pPr>
      <w:keepNext/>
      <w:tabs>
        <w:tab w:val="num" w:pos="720"/>
        <w:tab w:val="num" w:pos="1440"/>
        <w:tab w:val="num" w:pos="2160"/>
      </w:tabs>
      <w:spacing w:before="181"/>
      <w:ind w:left="1224" w:hanging="1224"/>
      <w:outlineLvl w:val="2"/>
    </w:pPr>
    <w:rPr>
      <w:b/>
      <w:bCs/>
    </w:rPr>
  </w:style>
  <w:style w:type="paragraph" w:customStyle="1" w:styleId="Annex4">
    <w:name w:val="Annex 4"/>
    <w:basedOn w:val="Normal"/>
    <w:next w:val="Normal"/>
    <w:autoRedefine/>
    <w:uiPriority w:val="99"/>
    <w:rsid w:val="00253957"/>
    <w:pPr>
      <w:keepNext/>
      <w:keepLines/>
      <w:tabs>
        <w:tab w:val="clear" w:pos="794"/>
        <w:tab w:val="clear" w:pos="1588"/>
        <w:tab w:val="num" w:pos="720"/>
        <w:tab w:val="left" w:pos="964"/>
        <w:tab w:val="num" w:pos="1440"/>
        <w:tab w:val="left" w:pos="2200"/>
        <w:tab w:val="num" w:pos="2880"/>
      </w:tabs>
      <w:spacing w:before="181"/>
      <w:ind w:left="1728" w:hanging="1728"/>
      <w:outlineLvl w:val="3"/>
    </w:pPr>
    <w:rPr>
      <w:b/>
      <w:bCs/>
    </w:rPr>
  </w:style>
  <w:style w:type="paragraph" w:customStyle="1" w:styleId="Annex5">
    <w:name w:val="Annex 5"/>
    <w:basedOn w:val="Normal"/>
    <w:next w:val="Normal"/>
    <w:autoRedefine/>
    <w:uiPriority w:val="99"/>
    <w:rsid w:val="009E02CF"/>
    <w:pPr>
      <w:keepNext/>
      <w:keepLines/>
      <w:tabs>
        <w:tab w:val="clear" w:pos="794"/>
        <w:tab w:val="num" w:pos="720"/>
        <w:tab w:val="left" w:pos="964"/>
        <w:tab w:val="num" w:pos="1440"/>
        <w:tab w:val="num" w:pos="3600"/>
      </w:tabs>
      <w:spacing w:before="181"/>
      <w:ind w:left="2234" w:hanging="2234"/>
      <w:outlineLvl w:val="4"/>
    </w:pPr>
    <w:rPr>
      <w:b/>
      <w:bCs/>
    </w:rPr>
  </w:style>
  <w:style w:type="character" w:customStyle="1" w:styleId="CourierTextChar">
    <w:name w:val="Courier Text Char"/>
    <w:uiPriority w:val="99"/>
    <w:rsid w:val="00DE5D3F"/>
    <w:rPr>
      <w:rFonts w:ascii="Courier" w:hAnsi="Courier" w:cs="Courier"/>
      <w:sz w:val="22"/>
      <w:szCs w:val="22"/>
      <w:lang w:val="en-GB" w:eastAsia="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semiHidden/>
    <w:locked/>
    <w:rsid w:val="00F75C43"/>
    <w:rPr>
      <w:rFonts w:ascii="Times New Roman" w:hAnsi="Times New Roman" w:cs="Times New Roman"/>
      <w:sz w:val="20"/>
      <w:szCs w:val="20"/>
      <w:lang w:val="en-GB"/>
    </w:rPr>
  </w:style>
  <w:style w:type="paragraph" w:customStyle="1" w:styleId="Normal1">
    <w:name w:val="Normal1"/>
    <w:basedOn w:val="TableTitle"/>
    <w:uiPriority w:val="99"/>
    <w:rsid w:val="00DE5D3F"/>
    <w:pPr>
      <w:tabs>
        <w:tab w:val="center" w:pos="4864"/>
      </w:tabs>
      <w:jc w:val="both"/>
    </w:p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paragraph" w:customStyle="1" w:styleId="equation0">
    <w:name w:val="equation"/>
    <w:basedOn w:val="Normal"/>
    <w:uiPriority w:val="99"/>
    <w:rsid w:val="00DE5D3F"/>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DE5D3F"/>
    <w:pPr>
      <w:keepNext/>
      <w:keepLines/>
      <w:spacing w:before="480"/>
      <w:jc w:val="center"/>
    </w:pPr>
    <w:rPr>
      <w:b/>
      <w:sz w:val="28"/>
    </w:rPr>
  </w:style>
  <w:style w:type="paragraph" w:customStyle="1" w:styleId="Headingb">
    <w:name w:val="Heading_b"/>
    <w:basedOn w:val="Normal"/>
    <w:next w:val="Normal"/>
    <w:uiPriority w:val="99"/>
    <w:rsid w:val="00DE5D3F"/>
    <w:pPr>
      <w:keepNext/>
      <w:spacing w:before="160"/>
      <w:jc w:val="left"/>
    </w:pPr>
    <w:rPr>
      <w:b/>
      <w:sz w:val="24"/>
    </w:rPr>
  </w:style>
  <w:style w:type="paragraph" w:customStyle="1" w:styleId="TableTitleCharChar">
    <w:name w:val="Table_Title Char Char"/>
    <w:basedOn w:val="Normal"/>
    <w:next w:val="BlancCharChar"/>
    <w:uiPriority w:val="99"/>
    <w:rsid w:val="00DE5D3F"/>
    <w:pPr>
      <w:keepNext/>
      <w:spacing w:before="240" w:after="113"/>
      <w:jc w:val="center"/>
    </w:pPr>
    <w:rPr>
      <w:b/>
      <w:bCs/>
    </w:rPr>
  </w:style>
  <w:style w:type="character" w:customStyle="1" w:styleId="TableTitleCharCharChar1">
    <w:name w:val="Table_Title Char Char Char1"/>
    <w:uiPriority w:val="99"/>
    <w:rsid w:val="00DE5D3F"/>
    <w:rPr>
      <w:rFonts w:cs="Times New Roman"/>
      <w:b/>
      <w:bCs/>
      <w:lang w:val="en-GB" w:eastAsia="en-US"/>
    </w:rPr>
  </w:style>
  <w:style w:type="character" w:customStyle="1" w:styleId="TableTitleCharCharChar">
    <w:name w:val="Table_Title Char Char Char"/>
    <w:uiPriority w:val="99"/>
    <w:rsid w:val="00DE5D3F"/>
    <w:rPr>
      <w:rFonts w:cs="Times New Roman"/>
      <w:b/>
      <w:bCs/>
      <w:lang w:val="en-GB" w:eastAsia="en-US"/>
    </w:rPr>
  </w:style>
  <w:style w:type="character" w:customStyle="1" w:styleId="Annex1Char">
    <w:name w:val="Annex 1 Char"/>
    <w:uiPriority w:val="99"/>
    <w:rsid w:val="00DE5D3F"/>
    <w:rPr>
      <w:rFonts w:cs="Times New Roman"/>
      <w:b/>
      <w:bCs/>
      <w:sz w:val="24"/>
      <w:szCs w:val="24"/>
      <w:lang w:val="en-GB" w:eastAsia="en-US"/>
    </w:rPr>
  </w:style>
  <w:style w:type="paragraph" w:customStyle="1" w:styleId="TableTitleChar">
    <w:name w:val="Table_Title Char"/>
    <w:basedOn w:val="Normal"/>
    <w:next w:val="Normal"/>
    <w:uiPriority w:val="99"/>
    <w:rsid w:val="00DE5D3F"/>
    <w:pPr>
      <w:keepNext/>
      <w:spacing w:before="240" w:after="113"/>
      <w:jc w:val="center"/>
    </w:pPr>
    <w:rPr>
      <w:b/>
      <w:bCs/>
    </w:rPr>
  </w:style>
  <w:style w:type="character" w:customStyle="1" w:styleId="Annex3Char">
    <w:name w:val="Annex 3 Char"/>
    <w:uiPriority w:val="99"/>
    <w:rsid w:val="00DE5D3F"/>
    <w:rPr>
      <w:rFonts w:cs="Times New Roman"/>
      <w:b/>
      <w:bCs/>
      <w:lang w:val="en-GB" w:eastAsia="en-US"/>
    </w:rPr>
  </w:style>
  <w:style w:type="character" w:customStyle="1" w:styleId="Heading1Char1">
    <w:name w:val="Heading 1 Char1"/>
    <w:uiPriority w:val="99"/>
    <w:rsid w:val="00DE5D3F"/>
    <w:rPr>
      <w:rFonts w:cs="Times New Roman"/>
      <w:b/>
      <w:bCs/>
      <w:sz w:val="24"/>
      <w:szCs w:val="24"/>
      <w:lang w:val="en-GB" w:eastAsia="en-US"/>
    </w:rPr>
  </w:style>
  <w:style w:type="paragraph" w:customStyle="1" w:styleId="toc0">
    <w:name w:val="toc 0"/>
    <w:basedOn w:val="Normal"/>
    <w:next w:val="TOC1"/>
    <w:uiPriority w:val="99"/>
    <w:rsid w:val="00DE5D3F"/>
    <w:pPr>
      <w:keepLines/>
      <w:tabs>
        <w:tab w:val="clear" w:pos="794"/>
        <w:tab w:val="clear" w:pos="1191"/>
        <w:tab w:val="clear" w:pos="1588"/>
        <w:tab w:val="clear" w:pos="1985"/>
        <w:tab w:val="right" w:pos="9639"/>
      </w:tabs>
      <w:spacing w:before="120"/>
      <w:jc w:val="left"/>
    </w:pPr>
    <w:rPr>
      <w:b/>
      <w:sz w:val="24"/>
    </w:rPr>
  </w:style>
  <w:style w:type="paragraph" w:customStyle="1" w:styleId="RecNo">
    <w:name w:val="Rec_No"/>
    <w:basedOn w:val="Normal"/>
    <w:next w:val="Rectitle"/>
    <w:uiPriority w:val="99"/>
    <w:rsid w:val="00DE5D3F"/>
    <w:pPr>
      <w:keepNext/>
      <w:keepLines/>
      <w:spacing w:before="0"/>
      <w:jc w:val="left"/>
    </w:pPr>
    <w:rPr>
      <w:b/>
      <w:sz w:val="28"/>
    </w:rPr>
  </w:style>
  <w:style w:type="paragraph" w:customStyle="1" w:styleId="Rectitle">
    <w:name w:val="Rec_title"/>
    <w:basedOn w:val="Normal"/>
    <w:next w:val="Normal"/>
    <w:uiPriority w:val="99"/>
    <w:rsid w:val="00DE5D3F"/>
    <w:pPr>
      <w:keepNext/>
      <w:keepLines/>
      <w:spacing w:before="360"/>
      <w:jc w:val="center"/>
    </w:pPr>
    <w:rPr>
      <w:b/>
      <w:sz w:val="28"/>
    </w:rPr>
  </w:style>
  <w:style w:type="paragraph" w:customStyle="1" w:styleId="FooterQP">
    <w:name w:val="Footer_QP"/>
    <w:basedOn w:val="Normal"/>
    <w:uiPriority w:val="99"/>
    <w:rsid w:val="00DE5D3F"/>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4F02A1"/>
    <w:rPr>
      <w:rFonts w:cs="Times New Roman"/>
      <w:lang w:val="fr-FR"/>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CG Times" w:hAnsi="CG 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character" w:customStyle="1" w:styleId="Head0">
    <w:name w:val="Head"/>
    <w:uiPriority w:val="99"/>
    <w:rsid w:val="00220324"/>
    <w:rPr>
      <w:rFonts w:cs="Times New Roman"/>
      <w:b/>
    </w:rPr>
  </w:style>
  <w:style w:type="paragraph" w:customStyle="1" w:styleId="Tablehead">
    <w:name w:val="Table_head"/>
    <w:basedOn w:val="Tabletext0"/>
    <w:next w:val="Tabletext0"/>
    <w:uiPriority w:val="99"/>
    <w:rsid w:val="00323D1B"/>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323D1B"/>
    <w:pPr>
      <w:keepLines/>
      <w:tabs>
        <w:tab w:val="clear" w:pos="794"/>
        <w:tab w:val="clear" w:pos="1191"/>
        <w:tab w:val="clear" w:pos="1588"/>
        <w:tab w:val="clear" w:pos="1985"/>
      </w:tabs>
      <w:spacing w:before="40" w:after="40" w:line="190" w:lineRule="exact"/>
      <w:jc w:val="left"/>
    </w:pPr>
    <w:rPr>
      <w:sz w:val="18"/>
    </w:rPr>
  </w:style>
  <w:style w:type="character" w:customStyle="1" w:styleId="tablesyntaxChar">
    <w:name w:val="table syntax Char"/>
    <w:link w:val="tablesyntax"/>
    <w:locked/>
    <w:rsid w:val="002E0D6E"/>
    <w:rPr>
      <w:rFonts w:cs="Times New Roman"/>
      <w:lang w:val="en-GB" w:eastAsia="en-US" w:bidi="ar-SA"/>
    </w:rPr>
  </w:style>
  <w:style w:type="paragraph" w:customStyle="1" w:styleId="StyleHeading1TimesNewRoman12ptBefore24ptAfter0">
    <w:name w:val="Style Heading 1 + Times New Roman 12 pt Before:  24 pt After:  0..."/>
    <w:basedOn w:val="Heading1"/>
    <w:uiPriority w:val="99"/>
    <w:rsid w:val="00EC4264"/>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StyleHeading2TimesNewRoman11ptNotItalicJustifiedBe">
    <w:name w:val="Style Heading 2 + Times New Roman 11 pt Not Italic Justified Be..."/>
    <w:basedOn w:val="Heading2"/>
    <w:uiPriority w:val="99"/>
    <w:rsid w:val="00EC4264"/>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EC4264"/>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EC4264"/>
    <w:rPr>
      <w:rFonts w:eastAsia="Batang" w:cs="Times New Roman"/>
      <w:sz w:val="18"/>
      <w:szCs w:val="18"/>
      <w:lang w:val="en-GB" w:eastAsia="en-US" w:bidi="ar-SA"/>
    </w:rPr>
  </w:style>
  <w:style w:type="character" w:customStyle="1" w:styleId="Note1CharCharCharCharCharCharChar1">
    <w:name w:val="Note 1 Char Char Char Char Char Char Char1"/>
    <w:basedOn w:val="NoteChar1"/>
    <w:uiPriority w:val="99"/>
    <w:rsid w:val="00EC4264"/>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EC4264"/>
    <w:pPr>
      <w:spacing w:before="20" w:after="40"/>
      <w:jc w:val="center"/>
    </w:pPr>
    <w:rPr>
      <w:rFonts w:eastAsia="Batang"/>
    </w:rPr>
  </w:style>
  <w:style w:type="paragraph" w:customStyle="1" w:styleId="Styleenumlev1Left0Hanging03">
    <w:name w:val="Style enumlev1 + Left:  0&quot; Hanging:  0.3&quot;"/>
    <w:basedOn w:val="enumlev1"/>
    <w:uiPriority w:val="99"/>
    <w:rsid w:val="00EC4264"/>
    <w:pPr>
      <w:spacing w:before="136"/>
      <w:ind w:left="432" w:hanging="432"/>
    </w:pPr>
    <w:rPr>
      <w:rFonts w:eastAsia="Batang"/>
    </w:rPr>
  </w:style>
  <w:style w:type="paragraph" w:customStyle="1" w:styleId="StyleNote111ptLeft0">
    <w:name w:val="Style Note 1 + 11 pt Left:  0&quot;"/>
    <w:basedOn w:val="Note1"/>
    <w:uiPriority w:val="99"/>
    <w:rsid w:val="00EC4264"/>
    <w:pPr>
      <w:spacing w:before="136" w:line="240" w:lineRule="auto"/>
      <w:ind w:left="0"/>
    </w:pPr>
    <w:rPr>
      <w:rFonts w:eastAsia="Batang"/>
      <w:sz w:val="22"/>
      <w:szCs w:val="20"/>
    </w:rPr>
  </w:style>
  <w:style w:type="character" w:customStyle="1" w:styleId="Note3Char">
    <w:name w:val="Note 3 Char"/>
    <w:basedOn w:val="Note1CharCharCharCharCharCharChar1"/>
    <w:uiPriority w:val="99"/>
    <w:rsid w:val="00EC4264"/>
    <w:rPr>
      <w:rFonts w:eastAsia="Batang" w:cs="Times New Roman"/>
      <w:sz w:val="18"/>
      <w:szCs w:val="18"/>
      <w:lang w:val="en-GB" w:eastAsia="en-US" w:bidi="ar-SA"/>
    </w:rPr>
  </w:style>
  <w:style w:type="paragraph" w:customStyle="1" w:styleId="Annex3CharChar">
    <w:name w:val="Annex 3 Char Char"/>
    <w:basedOn w:val="Normal"/>
    <w:next w:val="Normal"/>
    <w:link w:val="Annex3CharCharChar"/>
    <w:uiPriority w:val="99"/>
    <w:rsid w:val="00E47875"/>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E47875"/>
    <w:pPr>
      <w:ind w:left="1728" w:hanging="1728"/>
    </w:pPr>
    <w:rPr>
      <w:lang w:val="en-US"/>
    </w:rPr>
  </w:style>
  <w:style w:type="paragraph" w:customStyle="1" w:styleId="Annex6">
    <w:name w:val="Annex 6"/>
    <w:basedOn w:val="Annex5"/>
    <w:next w:val="Normal"/>
    <w:autoRedefine/>
    <w:uiPriority w:val="99"/>
    <w:rsid w:val="00253957"/>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E47875"/>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E47875"/>
    <w:rPr>
      <w:rFonts w:cs="Times New Roman"/>
      <w:sz w:val="22"/>
      <w:szCs w:val="22"/>
      <w:lang w:val="en-GB" w:eastAsia="en-US" w:bidi="ar-SA"/>
    </w:rPr>
  </w:style>
  <w:style w:type="paragraph" w:customStyle="1" w:styleId="SVCBulletslevel1CharCharChar">
    <w:name w:val="SVC Bullets level 1 Char Char Char"/>
    <w:link w:val="SVCBulletslevel1CharCharCharChar"/>
    <w:uiPriority w:val="99"/>
    <w:rsid w:val="00E47875"/>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eastAsia="en-US"/>
    </w:rPr>
  </w:style>
  <w:style w:type="character" w:customStyle="1" w:styleId="Annex3CharCharChar">
    <w:name w:val="Annex 3 Char Char Char"/>
    <w:link w:val="Annex3CharChar"/>
    <w:uiPriority w:val="99"/>
    <w:locked/>
    <w:rsid w:val="00E47875"/>
    <w:rPr>
      <w:rFonts w:cs="Times New Roman"/>
      <w:b/>
      <w:bCs/>
      <w:lang w:val="en-GB" w:eastAsia="en-US" w:bidi="ar-SA"/>
    </w:rPr>
  </w:style>
  <w:style w:type="character" w:customStyle="1" w:styleId="SVCBulletslevel1CharChar">
    <w:name w:val="SVC Bullets level 1 Char Char"/>
    <w:link w:val="SVCBulletslevel1Char"/>
    <w:uiPriority w:val="99"/>
    <w:locked/>
    <w:rsid w:val="00E47875"/>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E47875"/>
    <w:rPr>
      <w:rFonts w:ascii="Times" w:hAnsi="Times"/>
    </w:rPr>
  </w:style>
  <w:style w:type="paragraph" w:customStyle="1" w:styleId="SVCBulletslevel4Char">
    <w:name w:val="SVC Bullets level 4 Char"/>
    <w:basedOn w:val="SVCBulletslevel3CharChar"/>
    <w:link w:val="SVCBulletslevel4CharChar"/>
    <w:uiPriority w:val="99"/>
    <w:rsid w:val="00E47875"/>
    <w:pPr>
      <w:tabs>
        <w:tab w:val="clear" w:pos="-31680"/>
        <w:tab w:val="num" w:pos="2880"/>
      </w:tabs>
      <w:ind w:left="2880" w:hanging="360"/>
    </w:pPr>
  </w:style>
  <w:style w:type="paragraph" w:customStyle="1" w:styleId="SVCBulletslevel5">
    <w:name w:val="SVC Bullets level 5"/>
    <w:basedOn w:val="SVCBulletslevel4Char"/>
    <w:uiPriority w:val="99"/>
    <w:rsid w:val="00E47875"/>
    <w:pPr>
      <w:tabs>
        <w:tab w:val="clear" w:pos="2880"/>
        <w:tab w:val="num" w:pos="3600"/>
      </w:tabs>
      <w:ind w:left="3600"/>
    </w:pPr>
  </w:style>
  <w:style w:type="paragraph" w:customStyle="1" w:styleId="SVCBulletslevel6">
    <w:name w:val="SVC Bullets level 6"/>
    <w:basedOn w:val="SVCBulletslevel5"/>
    <w:uiPriority w:val="99"/>
    <w:rsid w:val="00E47875"/>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E47875"/>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E47875"/>
    <w:rPr>
      <w:lang w:val="en-GB"/>
    </w:rPr>
  </w:style>
  <w:style w:type="character" w:customStyle="1" w:styleId="SVCBulletslevel4CharChar">
    <w:name w:val="SVC Bullets level 4 Char Char"/>
    <w:basedOn w:val="SVCBulletslevel3CharCharChar"/>
    <w:link w:val="SVCBulletslevel4Char"/>
    <w:uiPriority w:val="99"/>
    <w:locked/>
    <w:rsid w:val="00E47875"/>
    <w:rPr>
      <w:lang w:val="en-GB"/>
    </w:rPr>
  </w:style>
  <w:style w:type="paragraph" w:customStyle="1" w:styleId="SVCBulletslevel7">
    <w:name w:val="SVC Bullets level 7"/>
    <w:basedOn w:val="SVCBulletslevel6"/>
    <w:uiPriority w:val="99"/>
    <w:rsid w:val="00E47875"/>
    <w:pPr>
      <w:ind w:left="2772"/>
    </w:pPr>
  </w:style>
  <w:style w:type="paragraph" w:customStyle="1" w:styleId="SVCBulletslevel8">
    <w:name w:val="SVC Bullets level 8"/>
    <w:basedOn w:val="SVCBulletslevel7"/>
    <w:uiPriority w:val="99"/>
    <w:rsid w:val="00E47875"/>
    <w:pPr>
      <w:ind w:left="3168"/>
    </w:pPr>
  </w:style>
  <w:style w:type="paragraph" w:customStyle="1" w:styleId="SVCBulletslevel3">
    <w:name w:val="SVC Bullets level 3"/>
    <w:basedOn w:val="Normal"/>
    <w:uiPriority w:val="99"/>
    <w:rsid w:val="00E47875"/>
    <w:pPr>
      <w:tabs>
        <w:tab w:val="num" w:pos="-31680"/>
      </w:tabs>
      <w:ind w:left="1195" w:hanging="403"/>
    </w:pPr>
  </w:style>
  <w:style w:type="paragraph" w:customStyle="1" w:styleId="SVCBulletslevel2CharChar">
    <w:name w:val="SVC Bullets level 2 Char Char"/>
    <w:basedOn w:val="Normal"/>
    <w:link w:val="SVCBulletslevel2CharCharChar"/>
    <w:uiPriority w:val="99"/>
    <w:rsid w:val="00E47875"/>
    <w:pPr>
      <w:numPr>
        <w:numId w:val="6"/>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E47875"/>
    <w:rPr>
      <w:rFonts w:ascii="Times New Roman" w:hAnsi="Times New Roman"/>
      <w:lang w:val="en-GB"/>
    </w:rPr>
  </w:style>
  <w:style w:type="paragraph" w:customStyle="1" w:styleId="FigureCharChar">
    <w:name w:val="Figure_# Char Char"/>
    <w:basedOn w:val="Normal"/>
    <w:next w:val="FigureTitleChar"/>
    <w:link w:val="FigureCharCharChar"/>
    <w:uiPriority w:val="99"/>
    <w:rsid w:val="00E47875"/>
    <w:pPr>
      <w:keepNext/>
      <w:tabs>
        <w:tab w:val="clear" w:pos="794"/>
        <w:tab w:val="clear" w:pos="1191"/>
        <w:tab w:val="clear" w:pos="1588"/>
        <w:tab w:val="clear" w:pos="1985"/>
      </w:tabs>
      <w:spacing w:before="567" w:after="113"/>
      <w:jc w:val="center"/>
    </w:pPr>
    <w:rPr>
      <w:rFonts w:ascii="Times" w:hAnsi="Times"/>
      <w:lang w:val="en-US"/>
    </w:rPr>
  </w:style>
  <w:style w:type="paragraph" w:customStyle="1" w:styleId="FigureCharCharChar0">
    <w:name w:val="Figure Char Char Char"/>
    <w:basedOn w:val="Normal"/>
    <w:next w:val="Normal"/>
    <w:link w:val="FigureCharCharCharChar"/>
    <w:uiPriority w:val="99"/>
    <w:rsid w:val="00E47875"/>
    <w:pPr>
      <w:spacing w:before="240" w:after="480"/>
      <w:jc w:val="center"/>
    </w:pPr>
    <w:rPr>
      <w:rFonts w:ascii="Times" w:hAnsi="Times"/>
    </w:rPr>
  </w:style>
  <w:style w:type="paragraph" w:customStyle="1" w:styleId="figureCharCharChar1">
    <w:name w:val="figure Char Char Char"/>
    <w:basedOn w:val="Normal"/>
    <w:link w:val="figureCharCharCharChar0"/>
    <w:uiPriority w:val="99"/>
    <w:rsid w:val="00E47875"/>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2">
    <w:name w:val="Figure_# Char2"/>
    <w:uiPriority w:val="99"/>
    <w:rsid w:val="00E47875"/>
    <w:rPr>
      <w:rFonts w:cs="Times New Roman"/>
      <w:lang w:val="en-US" w:eastAsia="en-US"/>
    </w:rPr>
  </w:style>
  <w:style w:type="paragraph" w:customStyle="1" w:styleId="AVCIndentlevel2">
    <w:name w:val="AVC Indent level 2"/>
    <w:basedOn w:val="AVCIndentlevel1"/>
    <w:uiPriority w:val="99"/>
    <w:rsid w:val="00E47875"/>
    <w:pPr>
      <w:ind w:left="794"/>
    </w:pPr>
  </w:style>
  <w:style w:type="paragraph" w:customStyle="1" w:styleId="AVCIndentlevel1">
    <w:name w:val="AVC Indent level 1"/>
    <w:basedOn w:val="Normal"/>
    <w:uiPriority w:val="99"/>
    <w:rsid w:val="00E47875"/>
    <w:pPr>
      <w:tabs>
        <w:tab w:val="left" w:pos="397"/>
      </w:tabs>
      <w:ind w:left="397"/>
      <w:textAlignment w:val="auto"/>
    </w:pPr>
  </w:style>
  <w:style w:type="paragraph" w:customStyle="1" w:styleId="Style1">
    <w:name w:val="Style1"/>
    <w:basedOn w:val="AVCBulletlevel1CharChar"/>
    <w:uiPriority w:val="99"/>
    <w:rsid w:val="00E47875"/>
    <w:pPr>
      <w:ind w:left="2304" w:hanging="403"/>
    </w:pPr>
  </w:style>
  <w:style w:type="paragraph" w:customStyle="1" w:styleId="AVCEquationlevel2">
    <w:name w:val="AVC Equation level 2"/>
    <w:basedOn w:val="AVCEquationlevel1CharCharCharChar"/>
    <w:uiPriority w:val="99"/>
    <w:rsid w:val="00E47875"/>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E47875"/>
    <w:pPr>
      <w:tabs>
        <w:tab w:val="clear" w:pos="397"/>
        <w:tab w:val="clear" w:pos="792"/>
        <w:tab w:val="num" w:pos="794"/>
      </w:tabs>
      <w:ind w:left="794" w:hanging="391"/>
    </w:pPr>
  </w:style>
  <w:style w:type="paragraph" w:customStyle="1" w:styleId="AVCEquationlevel3">
    <w:name w:val="AVC Equation level 3"/>
    <w:basedOn w:val="AVCEquationlevel2"/>
    <w:uiPriority w:val="99"/>
    <w:rsid w:val="00E47875"/>
    <w:pPr>
      <w:ind w:left="1588"/>
    </w:pPr>
  </w:style>
  <w:style w:type="character" w:customStyle="1" w:styleId="AVCEquationlevel1Char1">
    <w:name w:val="AVC Equation level 1 Char1"/>
    <w:uiPriority w:val="99"/>
    <w:rsid w:val="00E47875"/>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E47875"/>
    <w:rPr>
      <w:rFonts w:ascii="Helvetica" w:hAnsi="Helvetica" w:cs="Helvetica"/>
      <w:color w:val="000000"/>
      <w:lang w:val="fr-FR" w:eastAsia="en-US" w:bidi="ar-SA"/>
    </w:rPr>
  </w:style>
  <w:style w:type="character" w:customStyle="1" w:styleId="FigureCharCharCharChar">
    <w:name w:val="Figure Char Char Char Char"/>
    <w:link w:val="FigureCharCharChar0"/>
    <w:uiPriority w:val="99"/>
    <w:locked/>
    <w:rsid w:val="00E47875"/>
    <w:rPr>
      <w:rFonts w:cs="Times New Roman"/>
      <w:lang w:val="en-GB" w:eastAsia="en-US" w:bidi="ar-SA"/>
    </w:rPr>
  </w:style>
  <w:style w:type="character" w:customStyle="1" w:styleId="FigureCharCharChar">
    <w:name w:val="Figure_# Char Char Char"/>
    <w:link w:val="FigureCharChar"/>
    <w:uiPriority w:val="99"/>
    <w:locked/>
    <w:rsid w:val="00E47875"/>
    <w:rPr>
      <w:rFonts w:cs="Times New Roman"/>
      <w:lang w:val="en-US" w:eastAsia="en-US" w:bidi="ar-SA"/>
    </w:rPr>
  </w:style>
  <w:style w:type="paragraph" w:customStyle="1" w:styleId="AVCBulletlevel6">
    <w:name w:val="AVC Bullet level 6"/>
    <w:basedOn w:val="AVCBulletlevel1CharChar"/>
    <w:uiPriority w:val="99"/>
    <w:rsid w:val="00E47875"/>
    <w:pPr>
      <w:numPr>
        <w:numId w:val="10"/>
      </w:numPr>
      <w:tabs>
        <w:tab w:val="clear" w:pos="2376"/>
        <w:tab w:val="clear" w:pos="2779"/>
        <w:tab w:val="clear" w:pos="4690"/>
        <w:tab w:val="num" w:pos="720"/>
        <w:tab w:val="left" w:pos="2381"/>
        <w:tab w:val="left" w:pos="2778"/>
      </w:tabs>
      <w:ind w:left="720" w:hanging="360"/>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character" w:customStyle="1" w:styleId="AVCNumberinglevel2Char">
    <w:name w:val="AVC Numbering level 2 Char"/>
    <w:uiPriority w:val="99"/>
    <w:rsid w:val="00E47875"/>
  </w:style>
  <w:style w:type="paragraph" w:customStyle="1" w:styleId="TableTextCentred">
    <w:name w:val="Table_Text_Centred"/>
    <w:basedOn w:val="TableText"/>
    <w:uiPriority w:val="99"/>
    <w:rsid w:val="00E47875"/>
    <w:pPr>
      <w:jc w:val="center"/>
    </w:pPr>
  </w:style>
  <w:style w:type="paragraph" w:customStyle="1" w:styleId="AVCNumberinglevel2">
    <w:name w:val="AVC Numbering level 2"/>
    <w:basedOn w:val="AVCNumberinglevel1"/>
    <w:uiPriority w:val="99"/>
    <w:rsid w:val="00E47875"/>
    <w:pPr>
      <w:tabs>
        <w:tab w:val="left" w:pos="397"/>
      </w:tabs>
      <w:ind w:left="720" w:hanging="720"/>
    </w:pPr>
  </w:style>
  <w:style w:type="paragraph" w:customStyle="1" w:styleId="AVCIndentlevel3">
    <w:name w:val="AVC Indent level 3"/>
    <w:basedOn w:val="AVCIndentlevel2"/>
    <w:uiPriority w:val="99"/>
    <w:rsid w:val="00E47875"/>
    <w:pPr>
      <w:ind w:left="1191"/>
    </w:pPr>
  </w:style>
  <w:style w:type="paragraph" w:customStyle="1" w:styleId="AVCBulletlevel1CharChar">
    <w:name w:val="AVC Bullet level 1 Char Char"/>
    <w:basedOn w:val="Normal"/>
    <w:link w:val="AVCBulletlevel1CharCharChar"/>
    <w:uiPriority w:val="99"/>
    <w:rsid w:val="00E47875"/>
    <w:pPr>
      <w:numPr>
        <w:numId w:val="11"/>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E47875"/>
    <w:rPr>
      <w:rFonts w:cs="Times New Roman"/>
      <w:sz w:val="22"/>
      <w:szCs w:val="22"/>
      <w:lang w:val="en-GB" w:eastAsia="en-US" w:bidi="ar-SA"/>
    </w:rPr>
  </w:style>
  <w:style w:type="character" w:customStyle="1" w:styleId="AVCEquationlevel1Char2">
    <w:name w:val="AVC Equation level 1 Char2"/>
    <w:basedOn w:val="EquationChar1"/>
    <w:uiPriority w:val="99"/>
    <w:locked/>
    <w:rsid w:val="00E47875"/>
    <w:rPr>
      <w:rFonts w:cs="Times New Roman"/>
      <w:sz w:val="22"/>
      <w:szCs w:val="22"/>
      <w:lang w:val="en-GB" w:eastAsia="en-US" w:bidi="ar-SA"/>
    </w:rPr>
  </w:style>
  <w:style w:type="character" w:customStyle="1" w:styleId="AVCEquationlevel2Char">
    <w:name w:val="AVC Equation level 2 Char"/>
    <w:uiPriority w:val="99"/>
    <w:rsid w:val="00E47875"/>
    <w:rPr>
      <w:rFonts w:cs="Times New Roman"/>
      <w:sz w:val="22"/>
      <w:szCs w:val="22"/>
      <w:lang w:val="en-GB" w:eastAsia="en-US" w:bidi="ar-SA"/>
    </w:rPr>
  </w:style>
  <w:style w:type="paragraph" w:customStyle="1" w:styleId="BalloonText1">
    <w:name w:val="Balloon Text1"/>
    <w:basedOn w:val="Normal"/>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4">
    <w:name w:val="AVC Bullet level 4"/>
    <w:basedOn w:val="AVCBulletlevel1CharChar"/>
    <w:uiPriority w:val="99"/>
    <w:rsid w:val="00E47875"/>
    <w:pPr>
      <w:numPr>
        <w:numId w:val="8"/>
      </w:numPr>
      <w:tabs>
        <w:tab w:val="clear" w:pos="1915"/>
        <w:tab w:val="num" w:pos="720"/>
      </w:tabs>
      <w:ind w:left="1598" w:hanging="403"/>
    </w:pPr>
  </w:style>
  <w:style w:type="paragraph" w:customStyle="1" w:styleId="AVCBulletlevel5">
    <w:name w:val="AVC Bullet level 5"/>
    <w:basedOn w:val="AVCBulletlevel1CharChar"/>
    <w:uiPriority w:val="99"/>
    <w:rsid w:val="00E47875"/>
    <w:pPr>
      <w:numPr>
        <w:numId w:val="9"/>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E47875"/>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E47875"/>
    <w:pPr>
      <w:numPr>
        <w:numId w:val="0"/>
      </w:numPr>
      <w:tabs>
        <w:tab w:val="clear" w:pos="1191"/>
      </w:tabs>
    </w:pPr>
  </w:style>
  <w:style w:type="paragraph" w:customStyle="1" w:styleId="AVCNumberinglevel1">
    <w:name w:val="AVC Numbering level 1"/>
    <w:basedOn w:val="Normal"/>
    <w:uiPriority w:val="99"/>
    <w:rsid w:val="00E47875"/>
    <w:pPr>
      <w:numPr>
        <w:numId w:val="12"/>
      </w:numPr>
      <w:ind w:left="403" w:hanging="403"/>
      <w:textAlignment w:val="auto"/>
    </w:pPr>
  </w:style>
  <w:style w:type="paragraph" w:customStyle="1" w:styleId="LegendeFigure">
    <w:name w:val="Legende Figure"/>
    <w:basedOn w:val="Caption"/>
    <w:next w:val="Normal"/>
    <w:uiPriority w:val="99"/>
    <w:rsid w:val="00E47875"/>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E47875"/>
    <w:rPr>
      <w:lang w:val="en-GB"/>
    </w:rPr>
  </w:style>
  <w:style w:type="character" w:customStyle="1" w:styleId="AVCBulletlevel3CharCharCharCharChar">
    <w:name w:val="AVC Bullet level 3 Char Char Char Char Char"/>
    <w:link w:val="AVCBulletlevel3CharCharCharChar"/>
    <w:uiPriority w:val="99"/>
    <w:locked/>
    <w:rsid w:val="00E47875"/>
    <w:rPr>
      <w:lang w:val="en-GB"/>
    </w:rPr>
  </w:style>
  <w:style w:type="paragraph" w:customStyle="1" w:styleId="AVCBulletlevel3CharCharCharChar">
    <w:name w:val="AVC Bullet level 3 Char Char Char Char"/>
    <w:basedOn w:val="AVCBulletlevel1CharChar"/>
    <w:link w:val="AVCBulletlevel3CharCharCharCharChar"/>
    <w:uiPriority w:val="99"/>
    <w:rsid w:val="00E47875"/>
    <w:pPr>
      <w:numPr>
        <w:numId w:val="13"/>
      </w:numPr>
      <w:tabs>
        <w:tab w:val="clear" w:pos="1182"/>
        <w:tab w:val="clear" w:pos="1985"/>
        <w:tab w:val="num" w:pos="390"/>
        <w:tab w:val="num" w:pos="1117"/>
        <w:tab w:val="left" w:pos="1195"/>
      </w:tabs>
      <w:ind w:left="1117" w:hanging="360"/>
    </w:pPr>
  </w:style>
  <w:style w:type="character" w:customStyle="1" w:styleId="FigureChar1">
    <w:name w:val="Figure_# Char1"/>
    <w:uiPriority w:val="99"/>
    <w:rsid w:val="00E47875"/>
    <w:rPr>
      <w:rFonts w:cs="Times New Roman"/>
      <w:lang w:val="en-US" w:eastAsia="en-US" w:bidi="ar-SA"/>
    </w:rPr>
  </w:style>
  <w:style w:type="character" w:customStyle="1" w:styleId="Annex4CharCharCharCharChar">
    <w:name w:val="Annex 4 Char Char Char Char Char"/>
    <w:link w:val="Annex4CharCharCharChar"/>
    <w:uiPriority w:val="99"/>
    <w:locked/>
    <w:rsid w:val="00E47875"/>
    <w:rPr>
      <w:rFonts w:cs="Times New Roman"/>
      <w:b/>
      <w:bCs/>
      <w:lang w:val="en-US" w:eastAsia="en-US" w:bidi="ar-SA"/>
    </w:rPr>
  </w:style>
  <w:style w:type="paragraph" w:customStyle="1" w:styleId="AVCBulletlevel1Char1">
    <w:name w:val="AVC Bullet level 1 Char1"/>
    <w:basedOn w:val="Normal"/>
    <w:uiPriority w:val="99"/>
    <w:rsid w:val="00E47875"/>
    <w:pPr>
      <w:tabs>
        <w:tab w:val="left" w:pos="397"/>
        <w:tab w:val="num" w:pos="720"/>
      </w:tabs>
      <w:ind w:left="397" w:hanging="360"/>
    </w:pPr>
  </w:style>
  <w:style w:type="paragraph" w:customStyle="1" w:styleId="AVCBulletlevel3">
    <w:name w:val="AVC Bullet level 3"/>
    <w:basedOn w:val="Normal"/>
    <w:uiPriority w:val="99"/>
    <w:rsid w:val="00E47875"/>
    <w:pPr>
      <w:tabs>
        <w:tab w:val="left" w:pos="397"/>
        <w:tab w:val="num" w:pos="1191"/>
      </w:tabs>
      <w:ind w:left="1191" w:hanging="397"/>
    </w:pPr>
  </w:style>
  <w:style w:type="character" w:customStyle="1" w:styleId="SVCBulletslevel2CharCharCharCharChar">
    <w:name w:val="SVC Bullets level 2 Char Char Char Char Char"/>
    <w:basedOn w:val="SVCBulletslevel1CharCharCharChar"/>
    <w:uiPriority w:val="99"/>
    <w:rsid w:val="00E47875"/>
    <w:rPr>
      <w:rFonts w:ascii="Times New Roman" w:hAnsi="Times New Roman"/>
      <w:lang w:val="en-GB" w:eastAsia="en-US" w:bidi="ar-SA"/>
    </w:rPr>
  </w:style>
  <w:style w:type="paragraph" w:customStyle="1" w:styleId="SVCNumberinglevel1">
    <w:name w:val="SVC Numbering level 1"/>
    <w:basedOn w:val="SVCBulletslevel1CharCharChar"/>
    <w:uiPriority w:val="99"/>
    <w:rsid w:val="00E47875"/>
    <w:pPr>
      <w:numPr>
        <w:numId w:val="14"/>
      </w:numPr>
      <w:textAlignment w:val="baseline"/>
    </w:pPr>
  </w:style>
  <w:style w:type="paragraph" w:customStyle="1" w:styleId="SVCNumberinglevel2">
    <w:name w:val="SVC Numbering level 2"/>
    <w:basedOn w:val="SVCNumberinglevel1"/>
    <w:uiPriority w:val="99"/>
    <w:rsid w:val="00E47875"/>
    <w:pPr>
      <w:numPr>
        <w:numId w:val="0"/>
      </w:numPr>
    </w:pPr>
  </w:style>
  <w:style w:type="paragraph" w:customStyle="1" w:styleId="SVCNumberinglevel3">
    <w:name w:val="SVC Numbering level 3"/>
    <w:basedOn w:val="SVCNumberinglevel2"/>
    <w:uiPriority w:val="99"/>
    <w:rsid w:val="00E47875"/>
    <w:pPr>
      <w:numPr>
        <w:ilvl w:val="2"/>
        <w:numId w:val="14"/>
      </w:numPr>
    </w:pPr>
  </w:style>
  <w:style w:type="paragraph" w:customStyle="1" w:styleId="SVCNumberinglevel4">
    <w:name w:val="SVC Numbering level 4"/>
    <w:basedOn w:val="SVCNumberinglevel3"/>
    <w:uiPriority w:val="99"/>
    <w:rsid w:val="00E47875"/>
    <w:pPr>
      <w:numPr>
        <w:ilvl w:val="3"/>
      </w:numPr>
      <w:tabs>
        <w:tab w:val="num" w:pos="1800"/>
      </w:tabs>
    </w:pPr>
  </w:style>
  <w:style w:type="paragraph" w:customStyle="1" w:styleId="SVCNumberinglevel5">
    <w:name w:val="SVC Numbering level 5"/>
    <w:basedOn w:val="SVCNumberinglevel4"/>
    <w:uiPriority w:val="99"/>
    <w:rsid w:val="00E47875"/>
    <w:pPr>
      <w:numPr>
        <w:ilvl w:val="4"/>
      </w:numPr>
    </w:pPr>
  </w:style>
  <w:style w:type="paragraph" w:customStyle="1" w:styleId="SVCIndentlevel5">
    <w:name w:val="SVC Indent level 5"/>
    <w:basedOn w:val="SVCIndentlevel4"/>
    <w:uiPriority w:val="99"/>
    <w:rsid w:val="00E47875"/>
    <w:pPr>
      <w:tabs>
        <w:tab w:val="clear" w:pos="1584"/>
      </w:tabs>
      <w:ind w:left="2000"/>
    </w:pPr>
  </w:style>
  <w:style w:type="paragraph" w:customStyle="1" w:styleId="SVCIndentlevel2">
    <w:name w:val="SVC Indent level 2"/>
    <w:basedOn w:val="SVCIndentlevel1"/>
    <w:uiPriority w:val="99"/>
    <w:rsid w:val="00E47875"/>
    <w:pPr>
      <w:ind w:left="800"/>
    </w:pPr>
  </w:style>
  <w:style w:type="paragraph" w:customStyle="1" w:styleId="SVCIndentlevel3">
    <w:name w:val="SVC Indent level 3"/>
    <w:basedOn w:val="SVCIndentlevel2"/>
    <w:uiPriority w:val="99"/>
    <w:rsid w:val="00E47875"/>
    <w:pPr>
      <w:tabs>
        <w:tab w:val="clear" w:pos="792"/>
      </w:tabs>
      <w:ind w:left="1200"/>
    </w:pPr>
  </w:style>
  <w:style w:type="paragraph" w:customStyle="1" w:styleId="SVCIndentlevel4">
    <w:name w:val="SVC Indent level 4"/>
    <w:uiPriority w:val="99"/>
    <w:rsid w:val="00E47875"/>
    <w:pPr>
      <w:tabs>
        <w:tab w:val="left" w:pos="1584"/>
        <w:tab w:val="left" w:pos="1987"/>
        <w:tab w:val="left" w:pos="2376"/>
        <w:tab w:val="left" w:pos="2779"/>
        <w:tab w:val="left" w:pos="3168"/>
      </w:tabs>
      <w:spacing w:before="120"/>
      <w:ind w:left="1600"/>
      <w:jc w:val="both"/>
    </w:pPr>
    <w:rPr>
      <w:rFonts w:ascii="Times New Roman" w:hAnsi="Times New Roman"/>
      <w:lang w:val="en-GB" w:eastAsia="en-US"/>
    </w:rPr>
  </w:style>
  <w:style w:type="paragraph" w:customStyle="1" w:styleId="SVCIndentlevel1">
    <w:name w:val="SVC Indent level 1"/>
    <w:basedOn w:val="SVCBulletslevel1CharCharChar"/>
    <w:uiPriority w:val="99"/>
    <w:rsid w:val="00E47875"/>
    <w:pPr>
      <w:tabs>
        <w:tab w:val="clear" w:pos="403"/>
      </w:tabs>
      <w:ind w:left="403"/>
    </w:pPr>
  </w:style>
  <w:style w:type="character" w:customStyle="1" w:styleId="AVCBulletlevel1CharCharCharChar">
    <w:name w:val="AVC Bullet level 1 Char Char Char Char"/>
    <w:uiPriority w:val="99"/>
    <w:rsid w:val="00E47875"/>
    <w:rPr>
      <w:rFonts w:cs="Times New Roman"/>
      <w:lang w:val="en-GB" w:eastAsia="en-US" w:bidi="ar-SA"/>
    </w:rPr>
  </w:style>
  <w:style w:type="character" w:customStyle="1" w:styleId="AVCBulletlevel2CharCharChar">
    <w:name w:val="AVC Bullet level 2 Char Char Char"/>
    <w:link w:val="AVCBulletlevel2CharChar"/>
    <w:uiPriority w:val="99"/>
    <w:locked/>
    <w:rsid w:val="00E47875"/>
    <w:rPr>
      <w:lang w:val="en-GB"/>
    </w:rPr>
  </w:style>
  <w:style w:type="paragraph" w:customStyle="1" w:styleId="AVCBulletlevel3Char">
    <w:name w:val="AVC Bullet level 3 Char"/>
    <w:basedOn w:val="AVCBulletlevel1CharChar"/>
    <w:uiPriority w:val="99"/>
    <w:rsid w:val="00E47875"/>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E47875"/>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E47875"/>
    <w:pPr>
      <w:tabs>
        <w:tab w:val="clear" w:pos="4849"/>
      </w:tabs>
      <w:spacing w:before="200"/>
      <w:ind w:left="794"/>
    </w:pPr>
    <w:rPr>
      <w:sz w:val="20"/>
    </w:rPr>
  </w:style>
  <w:style w:type="paragraph" w:customStyle="1" w:styleId="SVCBulletslevel2">
    <w:name w:val="SVC Bullets level 2"/>
    <w:basedOn w:val="Normal"/>
    <w:uiPriority w:val="99"/>
    <w:rsid w:val="00E47875"/>
    <w:rPr>
      <w:lang w:eastAsia="ko-KR"/>
    </w:rPr>
  </w:style>
  <w:style w:type="paragraph" w:customStyle="1" w:styleId="Annex4Char">
    <w:name w:val="Annex 4 Char"/>
    <w:basedOn w:val="Annex3CharChar"/>
    <w:next w:val="Normal"/>
    <w:uiPriority w:val="99"/>
    <w:rsid w:val="00E47875"/>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E47875"/>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E47875"/>
    <w:pPr>
      <w:numPr>
        <w:numId w:val="0"/>
      </w:numPr>
      <w:tabs>
        <w:tab w:val="clear" w:pos="1985"/>
        <w:tab w:val="num" w:pos="490"/>
      </w:tabs>
      <w:ind w:left="490" w:hanging="390"/>
    </w:pPr>
  </w:style>
  <w:style w:type="character" w:customStyle="1" w:styleId="TableTitleChar1">
    <w:name w:val="Table_Title Char1"/>
    <w:uiPriority w:val="99"/>
    <w:rsid w:val="00E47875"/>
    <w:rPr>
      <w:rFonts w:cs="Times New Roman"/>
      <w:b/>
      <w:bCs/>
      <w:lang w:val="en-GB" w:eastAsia="en-US" w:bidi="ar-SA"/>
    </w:rPr>
  </w:style>
  <w:style w:type="paragraph" w:customStyle="1" w:styleId="AVCBulletlevel1Char">
    <w:name w:val="AVC Bullet level 1 Char"/>
    <w:basedOn w:val="Normal"/>
    <w:link w:val="AVCBulletlevel1CharChar1"/>
    <w:uiPriority w:val="99"/>
    <w:rsid w:val="00E47875"/>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E47875"/>
    <w:pPr>
      <w:tabs>
        <w:tab w:val="clear" w:pos="4849"/>
      </w:tabs>
      <w:spacing w:before="200"/>
      <w:ind w:left="794"/>
    </w:pPr>
    <w:rPr>
      <w:sz w:val="20"/>
    </w:rPr>
  </w:style>
  <w:style w:type="paragraph" w:customStyle="1" w:styleId="SVCBulletslevel1">
    <w:name w:val="SVC Bullets level 1"/>
    <w:basedOn w:val="SVCBulletslevel1CharCharChar"/>
    <w:uiPriority w:val="99"/>
    <w:rsid w:val="00E47875"/>
    <w:pPr>
      <w:tabs>
        <w:tab w:val="clear" w:pos="403"/>
        <w:tab w:val="num" w:pos="360"/>
      </w:tabs>
      <w:ind w:left="360" w:hanging="360"/>
    </w:pPr>
  </w:style>
  <w:style w:type="paragraph" w:customStyle="1" w:styleId="SVCBulletslevel2Char">
    <w:name w:val="SVC Bullets level 2 Char"/>
    <w:basedOn w:val="Normal"/>
    <w:uiPriority w:val="99"/>
    <w:rsid w:val="00E47875"/>
  </w:style>
  <w:style w:type="paragraph" w:customStyle="1" w:styleId="SVCBulletslevel4">
    <w:name w:val="SVC Bullets level 4"/>
    <w:basedOn w:val="SVCBulletslevel3"/>
    <w:uiPriority w:val="99"/>
    <w:rsid w:val="00E47875"/>
    <w:pPr>
      <w:tabs>
        <w:tab w:val="clear" w:pos="-31680"/>
        <w:tab w:val="num" w:pos="1800"/>
      </w:tabs>
      <w:ind w:left="1800" w:hanging="360"/>
    </w:pPr>
  </w:style>
  <w:style w:type="paragraph" w:customStyle="1" w:styleId="SVCBulletslevel1Char">
    <w:name w:val="SVC Bullets level 1 Char"/>
    <w:link w:val="SVCBulletslevel1CharChar"/>
    <w:uiPriority w:val="99"/>
    <w:rsid w:val="00E47875"/>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eastAsia="en-US"/>
    </w:rPr>
  </w:style>
  <w:style w:type="paragraph" w:customStyle="1" w:styleId="AVCBulletslevel3">
    <w:name w:val="AVC Bullets level 3"/>
    <w:basedOn w:val="SVCBulletslevel3"/>
    <w:uiPriority w:val="99"/>
    <w:rsid w:val="00E47875"/>
    <w:pPr>
      <w:tabs>
        <w:tab w:val="clear" w:pos="-31680"/>
        <w:tab w:val="num" w:pos="2160"/>
      </w:tabs>
      <w:ind w:left="2160" w:hanging="360"/>
    </w:pPr>
  </w:style>
  <w:style w:type="paragraph" w:customStyle="1" w:styleId="AVCEquationlevel1CharCharChar">
    <w:name w:val="AVC Equation level 1 Char Char Char"/>
    <w:basedOn w:val="Equation"/>
    <w:uiPriority w:val="99"/>
    <w:rsid w:val="00E47875"/>
    <w:pPr>
      <w:tabs>
        <w:tab w:val="clear" w:pos="4849"/>
      </w:tabs>
      <w:spacing w:before="200"/>
      <w:ind w:left="794"/>
    </w:pPr>
    <w:rPr>
      <w:sz w:val="20"/>
    </w:rPr>
  </w:style>
  <w:style w:type="paragraph" w:customStyle="1" w:styleId="AVCBulletlevel2Char">
    <w:name w:val="AVC Bullet level 2 Char"/>
    <w:basedOn w:val="AVCBulletlevel1CharChar"/>
    <w:uiPriority w:val="99"/>
    <w:rsid w:val="00E47875"/>
    <w:pPr>
      <w:tabs>
        <w:tab w:val="clear" w:pos="792"/>
      </w:tabs>
    </w:pPr>
  </w:style>
  <w:style w:type="paragraph" w:customStyle="1" w:styleId="SVCBulletslevel3Char">
    <w:name w:val="SVC Bullets level 3 Char"/>
    <w:basedOn w:val="SVCBulletslevel3"/>
    <w:uiPriority w:val="99"/>
    <w:rsid w:val="00E47875"/>
    <w:pPr>
      <w:tabs>
        <w:tab w:val="clear" w:pos="-31680"/>
        <w:tab w:val="num" w:pos="720"/>
      </w:tabs>
      <w:ind w:left="1224" w:hanging="1224"/>
    </w:pPr>
  </w:style>
  <w:style w:type="paragraph" w:customStyle="1" w:styleId="00BodyText">
    <w:name w:val="00 BodyText"/>
    <w:basedOn w:val="Normal"/>
    <w:link w:val="00BodyTextChar"/>
    <w:uiPriority w:val="99"/>
    <w:rsid w:val="00E47875"/>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val="en-US" w:eastAsia="ja-JP"/>
    </w:rPr>
  </w:style>
  <w:style w:type="paragraph" w:customStyle="1" w:styleId="CharCharZchnZchnCharCharCarCar">
    <w:name w:val="Char Char Zchn Zchn Char Char Car Car"/>
    <w:uiPriority w:val="99"/>
    <w:semiHidden/>
    <w:rsid w:val="00E47875"/>
    <w:pPr>
      <w:keepNext/>
      <w:numPr>
        <w:numId w:val="16"/>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0C59F2"/>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AD706A"/>
    <w:pPr>
      <w:numPr>
        <w:numId w:val="1"/>
      </w:numPr>
    </w:pPr>
  </w:style>
  <w:style w:type="paragraph" w:customStyle="1" w:styleId="NormalITU">
    <w:name w:val="Normal_ITU"/>
    <w:basedOn w:val="Normal"/>
    <w:uiPriority w:val="99"/>
    <w:rsid w:val="004A23AF"/>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D250C0"/>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D250C0"/>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D250C0"/>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D250C0"/>
    <w:pPr>
      <w:ind w:left="1417"/>
    </w:pPr>
  </w:style>
  <w:style w:type="character" w:customStyle="1" w:styleId="XParagraphChar">
    <w:name w:val="XParagraph Char"/>
    <w:link w:val="XParagraph"/>
    <w:uiPriority w:val="99"/>
    <w:locked/>
    <w:rsid w:val="00D250C0"/>
    <w:rPr>
      <w:rFonts w:cs="Times New Roman"/>
      <w:sz w:val="22"/>
      <w:szCs w:val="22"/>
      <w:lang w:val="en-GB" w:eastAsia="en-US" w:bidi="ar-SA"/>
    </w:rPr>
  </w:style>
  <w:style w:type="paragraph" w:customStyle="1" w:styleId="XEquation2">
    <w:name w:val="XEquation2"/>
    <w:basedOn w:val="Normal"/>
    <w:uiPriority w:val="99"/>
    <w:rsid w:val="005059F1"/>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49541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AD6CE2"/>
    <w:pPr>
      <w:numPr>
        <w:numId w:val="20"/>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AD6CE2"/>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AD6CE2"/>
    <w:pPr>
      <w:numPr>
        <w:numId w:val="21"/>
      </w:numPr>
      <w:tabs>
        <w:tab w:val="clear" w:pos="360"/>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AD6CE2"/>
    <w:rPr>
      <w:rFonts w:cs="Times New Roman"/>
      <w:lang w:val="en-GB" w:eastAsia="en-US" w:bidi="ar-SA"/>
    </w:rPr>
  </w:style>
  <w:style w:type="character" w:customStyle="1" w:styleId="Annex3Char1">
    <w:name w:val="Annex 3 Char1"/>
    <w:uiPriority w:val="99"/>
    <w:rsid w:val="00AD6CE2"/>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AD6CE2"/>
    <w:pPr>
      <w:tabs>
        <w:tab w:val="clear" w:pos="397"/>
        <w:tab w:val="clear" w:pos="792"/>
        <w:tab w:val="num" w:pos="794"/>
      </w:tabs>
      <w:ind w:left="794" w:hanging="391"/>
    </w:pPr>
  </w:style>
  <w:style w:type="character" w:customStyle="1" w:styleId="00BodyTextChar">
    <w:name w:val="00 BodyText Char"/>
    <w:link w:val="00BodyText"/>
    <w:uiPriority w:val="99"/>
    <w:locked/>
    <w:rsid w:val="00AD6CE2"/>
    <w:rPr>
      <w:rFonts w:ascii="Arial" w:eastAsia="MS Mincho" w:hAnsi="Arial" w:cs="Times New Roman"/>
      <w:sz w:val="22"/>
      <w:lang w:val="en-US" w:eastAsia="ja-JP" w:bidi="ar-SA"/>
    </w:rPr>
  </w:style>
  <w:style w:type="paragraph" w:customStyle="1" w:styleId="CharCharCharCharCharCharChar">
    <w:name w:val="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AD6CE2"/>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paragraph" w:customStyle="1" w:styleId="zzCopyright">
    <w:name w:val="zzCopyright"/>
    <w:basedOn w:val="Normal"/>
    <w:next w:val="Normal"/>
    <w:uiPriority w:val="99"/>
    <w:rsid w:val="00AD6CE2"/>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AD6CE2"/>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customStyle="1" w:styleId="zzForeword">
    <w:name w:val="zzForeword"/>
    <w:basedOn w:val="Normal"/>
    <w:next w:val="Normal"/>
    <w:uiPriority w:val="99"/>
    <w:rsid w:val="00AD6CE2"/>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AD6CE2"/>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AD6CE2"/>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semiHidden/>
    <w:locked/>
    <w:rsid w:val="00F75C43"/>
    <w:rPr>
      <w:rFonts w:ascii="Courier New" w:hAnsi="Courier New" w:cs="Courier New"/>
      <w:sz w:val="20"/>
      <w:szCs w:val="20"/>
      <w:lang w:val="en-GB"/>
    </w:rPr>
  </w:style>
  <w:style w:type="paragraph" w:customStyle="1" w:styleId="a2">
    <w:name w:val="a2"/>
    <w:basedOn w:val="Heading2"/>
    <w:next w:val="Normal"/>
    <w:uiPriority w:val="99"/>
    <w:rsid w:val="00AD6CE2"/>
    <w:pPr>
      <w:keepLines w:val="0"/>
      <w:numPr>
        <w:numId w:val="22"/>
      </w:numPr>
      <w:tabs>
        <w:tab w:val="clear" w:pos="360"/>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ind w:left="1440" w:hanging="360"/>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AD6CE2"/>
    <w:pPr>
      <w:keepLines w:val="0"/>
      <w:numPr>
        <w:numId w:val="22"/>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AD6CE2"/>
    <w:pPr>
      <w:keepLines w:val="0"/>
      <w:numPr>
        <w:numId w:val="22"/>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Heading5"/>
    <w:next w:val="Normal"/>
    <w:uiPriority w:val="99"/>
    <w:rsid w:val="00AD6CE2"/>
    <w:pPr>
      <w:keepLines w:val="0"/>
      <w:numPr>
        <w:numId w:val="22"/>
      </w:numPr>
      <w:tabs>
        <w:tab w:val="clear" w:pos="907"/>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ind w:left="0" w:firstLine="0"/>
      <w:jc w:val="left"/>
      <w:textAlignment w:val="auto"/>
    </w:pPr>
    <w:rPr>
      <w:rFonts w:ascii="Arial" w:eastAsia="MS Mincho" w:hAnsi="Arial"/>
      <w:bCs w:val="0"/>
      <w:lang w:val="de-DE" w:eastAsia="ja-JP"/>
    </w:rPr>
  </w:style>
  <w:style w:type="paragraph" w:customStyle="1" w:styleId="a6">
    <w:name w:val="a6"/>
    <w:basedOn w:val="Heading6"/>
    <w:next w:val="Normal"/>
    <w:uiPriority w:val="99"/>
    <w:rsid w:val="00AD6CE2"/>
    <w:pPr>
      <w:keepLines w:val="0"/>
      <w:numPr>
        <w:numId w:val="22"/>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AD6CE2"/>
    <w:pPr>
      <w:keepNext/>
      <w:pageBreakBefore/>
      <w:numPr>
        <w:numId w:val="22"/>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802DAA"/>
    <w:pPr>
      <w:numPr>
        <w:numId w:val="23"/>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24"/>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24"/>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24"/>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24"/>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Chaptitle">
    <w:name w:val="Chap_title"/>
    <w:basedOn w:val="Normal"/>
    <w:next w:val="Normalaftertitle"/>
    <w:uiPriority w:val="99"/>
    <w:rsid w:val="00BA3A75"/>
    <w:pPr>
      <w:keepNext/>
      <w:keepLines/>
      <w:spacing w:before="240"/>
      <w:jc w:val="center"/>
    </w:pPr>
    <w:rPr>
      <w:b/>
      <w:sz w:val="28"/>
    </w:rPr>
  </w:style>
  <w:style w:type="paragraph" w:customStyle="1" w:styleId="Normalaftertitle">
    <w:name w:val="Normal_after_title"/>
    <w:basedOn w:val="Normal"/>
    <w:uiPriority w:val="99"/>
    <w:rsid w:val="00BA3A75"/>
    <w:pPr>
      <w:spacing w:before="480"/>
    </w:pPr>
  </w:style>
  <w:style w:type="paragraph" w:customStyle="1" w:styleId="AnnexNoTitle0">
    <w:name w:val="Annex_NoTitle"/>
    <w:basedOn w:val="Normal"/>
    <w:next w:val="Normalaftertitle"/>
    <w:uiPriority w:val="99"/>
    <w:rsid w:val="00BA3A75"/>
    <w:pPr>
      <w:keepNext/>
      <w:keepLines/>
      <w:spacing w:before="720"/>
      <w:jc w:val="center"/>
    </w:pPr>
    <w:rPr>
      <w:b/>
      <w:sz w:val="24"/>
    </w:rPr>
  </w:style>
  <w:style w:type="character" w:customStyle="1" w:styleId="Appdef">
    <w:name w:val="App_def"/>
    <w:uiPriority w:val="99"/>
    <w:rsid w:val="00BA3A75"/>
    <w:rPr>
      <w:rFonts w:ascii="Times New Roman" w:hAnsi="Times New Roman" w:cs="Times New Roman"/>
      <w:b/>
    </w:rPr>
  </w:style>
  <w:style w:type="character" w:customStyle="1" w:styleId="Appref">
    <w:name w:val="App_ref"/>
    <w:uiPriority w:val="99"/>
    <w:rsid w:val="00BA3A75"/>
    <w:rPr>
      <w:rFonts w:cs="Times New Roman"/>
    </w:rPr>
  </w:style>
  <w:style w:type="paragraph" w:customStyle="1" w:styleId="AppendixNoTitle">
    <w:name w:val="Appendix_NoTitle"/>
    <w:basedOn w:val="AnnexNoTitle0"/>
    <w:next w:val="Normalaftertitle"/>
    <w:uiPriority w:val="99"/>
    <w:rsid w:val="00BA3A75"/>
  </w:style>
  <w:style w:type="character" w:customStyle="1" w:styleId="Artdef">
    <w:name w:val="Art_def"/>
    <w:uiPriority w:val="99"/>
    <w:rsid w:val="00BA3A75"/>
    <w:rPr>
      <w:rFonts w:ascii="Times New Roman" w:hAnsi="Times New Roman" w:cs="Times New Roman"/>
      <w:b/>
    </w:rPr>
  </w:style>
  <w:style w:type="paragraph" w:customStyle="1" w:styleId="Reftitle">
    <w:name w:val="Ref_title"/>
    <w:basedOn w:val="Heading1"/>
    <w:next w:val="Reftext"/>
    <w:uiPriority w:val="99"/>
    <w:rsid w:val="00BA3A75"/>
    <w:pPr>
      <w:numPr>
        <w:numId w:val="0"/>
      </w:numPr>
      <w:outlineLvl w:val="9"/>
    </w:pPr>
    <w:rPr>
      <w:bCs w:val="0"/>
      <w:szCs w:val="20"/>
    </w:rPr>
  </w:style>
  <w:style w:type="paragraph" w:customStyle="1" w:styleId="Reftext">
    <w:name w:val="Ref_text"/>
    <w:basedOn w:val="Normal"/>
    <w:uiPriority w:val="99"/>
    <w:rsid w:val="00BA3A75"/>
    <w:pPr>
      <w:ind w:left="794" w:hanging="794"/>
    </w:pPr>
  </w:style>
  <w:style w:type="paragraph" w:customStyle="1" w:styleId="ArtNo">
    <w:name w:val="Art_No"/>
    <w:basedOn w:val="Normal"/>
    <w:next w:val="Arttitle"/>
    <w:uiPriority w:val="99"/>
    <w:rsid w:val="00BA3A75"/>
    <w:pPr>
      <w:keepNext/>
      <w:keepLines/>
      <w:spacing w:before="480"/>
      <w:jc w:val="center"/>
    </w:pPr>
    <w:rPr>
      <w:caps/>
      <w:sz w:val="28"/>
    </w:rPr>
  </w:style>
  <w:style w:type="paragraph" w:customStyle="1" w:styleId="Arttitle">
    <w:name w:val="Art_title"/>
    <w:basedOn w:val="Normal"/>
    <w:next w:val="Normalaftertitle"/>
    <w:uiPriority w:val="99"/>
    <w:rsid w:val="00BA3A75"/>
    <w:pPr>
      <w:keepNext/>
      <w:keepLines/>
      <w:spacing w:before="240"/>
      <w:jc w:val="center"/>
    </w:pPr>
    <w:rPr>
      <w:b/>
      <w:sz w:val="28"/>
    </w:rPr>
  </w:style>
  <w:style w:type="character" w:customStyle="1" w:styleId="Artref">
    <w:name w:val="Art_ref"/>
    <w:uiPriority w:val="99"/>
    <w:rsid w:val="00BA3A75"/>
    <w:rPr>
      <w:rFonts w:cs="Times New Roman"/>
    </w:rPr>
  </w:style>
  <w:style w:type="paragraph" w:customStyle="1" w:styleId="Call">
    <w:name w:val="Call"/>
    <w:basedOn w:val="Normal"/>
    <w:next w:val="Normal"/>
    <w:uiPriority w:val="99"/>
    <w:rsid w:val="00BA3A75"/>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BA3A75"/>
    <w:pPr>
      <w:keepNext/>
      <w:keepLines/>
      <w:spacing w:before="480"/>
      <w:jc w:val="center"/>
    </w:pPr>
    <w:rPr>
      <w:b/>
      <w:caps/>
      <w:sz w:val="28"/>
    </w:rPr>
  </w:style>
  <w:style w:type="paragraph" w:customStyle="1" w:styleId="Equationlegend">
    <w:name w:val="Equation_legend"/>
    <w:basedOn w:val="Normal"/>
    <w:uiPriority w:val="99"/>
    <w:rsid w:val="00BA3A75"/>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BA3A75"/>
  </w:style>
  <w:style w:type="paragraph" w:customStyle="1" w:styleId="Tablelegend0">
    <w:name w:val="Table_legend"/>
    <w:basedOn w:val="Normal"/>
    <w:next w:val="Normal"/>
    <w:uiPriority w:val="99"/>
    <w:rsid w:val="00BA3A75"/>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BA3A75"/>
    <w:pPr>
      <w:keepLines/>
      <w:spacing w:before="240" w:after="120"/>
      <w:jc w:val="center"/>
    </w:pPr>
    <w:rPr>
      <w:b/>
    </w:rPr>
  </w:style>
  <w:style w:type="paragraph" w:customStyle="1" w:styleId="Figurewithouttitle">
    <w:name w:val="Figure_without_title"/>
    <w:basedOn w:val="Normal"/>
    <w:next w:val="Normalaftertitle"/>
    <w:uiPriority w:val="99"/>
    <w:rsid w:val="00BA3A75"/>
    <w:pPr>
      <w:keepLines/>
      <w:spacing w:before="240" w:after="120"/>
      <w:jc w:val="center"/>
    </w:pPr>
  </w:style>
  <w:style w:type="paragraph" w:customStyle="1" w:styleId="FirstFooter">
    <w:name w:val="FirstFooter"/>
    <w:basedOn w:val="Footer"/>
    <w:uiPriority w:val="99"/>
    <w:rsid w:val="00BA3A75"/>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BA3A75"/>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BA3A75"/>
    <w:pPr>
      <w:numPr>
        <w:ilvl w:val="0"/>
        <w:numId w:val="0"/>
      </w:numPr>
      <w:ind w:left="794" w:hanging="794"/>
    </w:pPr>
    <w:rPr>
      <w:b w:val="0"/>
      <w:bCs w:val="0"/>
      <w:i/>
    </w:rPr>
  </w:style>
  <w:style w:type="paragraph" w:customStyle="1" w:styleId="PartNo">
    <w:name w:val="Part_No"/>
    <w:basedOn w:val="Normal"/>
    <w:next w:val="Partref"/>
    <w:uiPriority w:val="99"/>
    <w:rsid w:val="00BA3A75"/>
    <w:pPr>
      <w:keepNext/>
      <w:keepLines/>
      <w:spacing w:before="480" w:after="80"/>
      <w:jc w:val="center"/>
    </w:pPr>
    <w:rPr>
      <w:caps/>
      <w:sz w:val="28"/>
    </w:rPr>
  </w:style>
  <w:style w:type="paragraph" w:customStyle="1" w:styleId="Partref">
    <w:name w:val="Part_ref"/>
    <w:basedOn w:val="Normal"/>
    <w:next w:val="Parttitle"/>
    <w:uiPriority w:val="99"/>
    <w:rsid w:val="00BA3A75"/>
    <w:pPr>
      <w:keepNext/>
      <w:keepLines/>
      <w:spacing w:before="280"/>
      <w:jc w:val="center"/>
    </w:pPr>
  </w:style>
  <w:style w:type="paragraph" w:customStyle="1" w:styleId="Parttitle">
    <w:name w:val="Part_title"/>
    <w:basedOn w:val="Normal"/>
    <w:next w:val="Normalaftertitle"/>
    <w:uiPriority w:val="99"/>
    <w:rsid w:val="00BA3A75"/>
    <w:pPr>
      <w:keepNext/>
      <w:keepLines/>
      <w:spacing w:before="240" w:after="280"/>
      <w:jc w:val="center"/>
    </w:pPr>
    <w:rPr>
      <w:b/>
      <w:sz w:val="28"/>
    </w:rPr>
  </w:style>
  <w:style w:type="paragraph" w:customStyle="1" w:styleId="Recdate">
    <w:name w:val="Rec_date"/>
    <w:basedOn w:val="Normal"/>
    <w:next w:val="Normalaftertitle"/>
    <w:uiPriority w:val="99"/>
    <w:rsid w:val="00BA3A75"/>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BA3A75"/>
  </w:style>
  <w:style w:type="paragraph" w:customStyle="1" w:styleId="QuestionNo">
    <w:name w:val="Question_No"/>
    <w:basedOn w:val="RecNo"/>
    <w:next w:val="Questiontitle"/>
    <w:uiPriority w:val="99"/>
    <w:rsid w:val="00BA3A75"/>
    <w:rPr>
      <w:rFonts w:ascii="Times New Roman Bold" w:hAnsi="Times New Roman Bold"/>
      <w:sz w:val="20"/>
    </w:rPr>
  </w:style>
  <w:style w:type="paragraph" w:customStyle="1" w:styleId="Questiontitle">
    <w:name w:val="Question_title"/>
    <w:basedOn w:val="Rectitle"/>
    <w:next w:val="Questionref"/>
    <w:uiPriority w:val="99"/>
    <w:rsid w:val="00BA3A75"/>
    <w:pPr>
      <w:spacing w:before="240"/>
    </w:pPr>
    <w:rPr>
      <w:rFonts w:ascii="Times New Roman Bold" w:hAnsi="Times New Roman Bold"/>
      <w:sz w:val="24"/>
    </w:rPr>
  </w:style>
  <w:style w:type="paragraph" w:customStyle="1" w:styleId="Recref">
    <w:name w:val="Rec_ref"/>
    <w:basedOn w:val="Normal"/>
    <w:next w:val="Heading1"/>
    <w:uiPriority w:val="99"/>
    <w:rsid w:val="00BA3A75"/>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BA3A75"/>
  </w:style>
  <w:style w:type="paragraph" w:customStyle="1" w:styleId="Repdate">
    <w:name w:val="Rep_date"/>
    <w:basedOn w:val="Recdate"/>
    <w:next w:val="Normalaftertitle"/>
    <w:uiPriority w:val="99"/>
    <w:rsid w:val="00BA3A75"/>
  </w:style>
  <w:style w:type="paragraph" w:customStyle="1" w:styleId="RepNo">
    <w:name w:val="Rep_No"/>
    <w:basedOn w:val="RecNo"/>
    <w:next w:val="Reptitle"/>
    <w:uiPriority w:val="99"/>
    <w:rsid w:val="00BA3A75"/>
    <w:rPr>
      <w:rFonts w:ascii="Times New Roman Bold" w:hAnsi="Times New Roman Bold"/>
      <w:sz w:val="20"/>
    </w:rPr>
  </w:style>
  <w:style w:type="paragraph" w:customStyle="1" w:styleId="Reptitle">
    <w:name w:val="Rep_title"/>
    <w:basedOn w:val="Rectitle"/>
    <w:next w:val="Repref"/>
    <w:uiPriority w:val="99"/>
    <w:rsid w:val="00BA3A75"/>
    <w:pPr>
      <w:spacing w:before="240"/>
    </w:pPr>
    <w:rPr>
      <w:rFonts w:ascii="Times New Roman Bold" w:hAnsi="Times New Roman Bold"/>
      <w:sz w:val="24"/>
    </w:rPr>
  </w:style>
  <w:style w:type="paragraph" w:customStyle="1" w:styleId="Repref">
    <w:name w:val="Rep_ref"/>
    <w:basedOn w:val="Recref"/>
    <w:next w:val="Repdate"/>
    <w:uiPriority w:val="99"/>
    <w:rsid w:val="00BA3A75"/>
  </w:style>
  <w:style w:type="paragraph" w:customStyle="1" w:styleId="Resdate">
    <w:name w:val="Res_date"/>
    <w:basedOn w:val="Recdate"/>
    <w:next w:val="Normalaftertitle"/>
    <w:uiPriority w:val="99"/>
    <w:rsid w:val="00BA3A75"/>
  </w:style>
  <w:style w:type="character" w:customStyle="1" w:styleId="Resdef">
    <w:name w:val="Res_def"/>
    <w:uiPriority w:val="99"/>
    <w:rsid w:val="00BA3A75"/>
    <w:rPr>
      <w:rFonts w:ascii="Times New Roman" w:hAnsi="Times New Roman" w:cs="Times New Roman"/>
      <w:b/>
    </w:rPr>
  </w:style>
  <w:style w:type="paragraph" w:customStyle="1" w:styleId="ResNo">
    <w:name w:val="Res_No"/>
    <w:basedOn w:val="RecNo"/>
    <w:next w:val="Restitle"/>
    <w:uiPriority w:val="99"/>
    <w:rsid w:val="00BA3A75"/>
    <w:rPr>
      <w:rFonts w:ascii="Times New Roman Bold" w:hAnsi="Times New Roman Bold"/>
      <w:sz w:val="20"/>
    </w:rPr>
  </w:style>
  <w:style w:type="paragraph" w:customStyle="1" w:styleId="Restitle">
    <w:name w:val="Res_title"/>
    <w:basedOn w:val="Rectitle"/>
    <w:next w:val="Resref"/>
    <w:uiPriority w:val="99"/>
    <w:rsid w:val="00BA3A75"/>
    <w:pPr>
      <w:spacing w:before="240"/>
    </w:pPr>
    <w:rPr>
      <w:rFonts w:ascii="Times New Roman Bold" w:hAnsi="Times New Roman Bold"/>
      <w:sz w:val="24"/>
    </w:rPr>
  </w:style>
  <w:style w:type="paragraph" w:customStyle="1" w:styleId="Resref">
    <w:name w:val="Res_ref"/>
    <w:basedOn w:val="Recref"/>
    <w:next w:val="Resdate"/>
    <w:uiPriority w:val="99"/>
    <w:rsid w:val="00BA3A75"/>
  </w:style>
  <w:style w:type="paragraph" w:customStyle="1" w:styleId="Section1">
    <w:name w:val="Section_1"/>
    <w:basedOn w:val="Normal"/>
    <w:next w:val="Normal"/>
    <w:uiPriority w:val="99"/>
    <w:rsid w:val="00BA3A75"/>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BA3A75"/>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BA3A75"/>
    <w:pPr>
      <w:keepNext/>
      <w:keepLines/>
      <w:spacing w:before="480" w:after="80"/>
      <w:jc w:val="center"/>
    </w:pPr>
    <w:rPr>
      <w:caps/>
      <w:sz w:val="24"/>
    </w:rPr>
  </w:style>
  <w:style w:type="paragraph" w:customStyle="1" w:styleId="Sectiontitle0">
    <w:name w:val="Section_title"/>
    <w:basedOn w:val="Normal"/>
    <w:uiPriority w:val="99"/>
    <w:rsid w:val="00BA3A75"/>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BA3A75"/>
    <w:pPr>
      <w:spacing w:before="840" w:after="200"/>
      <w:jc w:val="center"/>
    </w:pPr>
    <w:rPr>
      <w:b/>
      <w:sz w:val="28"/>
    </w:rPr>
  </w:style>
  <w:style w:type="paragraph" w:customStyle="1" w:styleId="SpecialFooter">
    <w:name w:val="Special Footer"/>
    <w:basedOn w:val="Footer"/>
    <w:uiPriority w:val="99"/>
    <w:rsid w:val="00BA3A75"/>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BA3A75"/>
    <w:rPr>
      <w:rFonts w:cs="Times New Roman"/>
      <w:b/>
      <w:color w:val="auto"/>
    </w:rPr>
  </w:style>
  <w:style w:type="paragraph" w:customStyle="1" w:styleId="TableNoTitle">
    <w:name w:val="Table_NoTitle"/>
    <w:basedOn w:val="Normal"/>
    <w:next w:val="Tablehead"/>
    <w:uiPriority w:val="99"/>
    <w:rsid w:val="00BA3A75"/>
    <w:pPr>
      <w:keepNext/>
      <w:keepLines/>
      <w:spacing w:before="360" w:after="120"/>
      <w:jc w:val="center"/>
    </w:pPr>
    <w:rPr>
      <w:b/>
    </w:rPr>
  </w:style>
  <w:style w:type="paragraph" w:customStyle="1" w:styleId="Title1">
    <w:name w:val="Title 1"/>
    <w:basedOn w:val="Source"/>
    <w:next w:val="Title2"/>
    <w:uiPriority w:val="99"/>
    <w:rsid w:val="00BA3A75"/>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BA3A75"/>
  </w:style>
  <w:style w:type="paragraph" w:customStyle="1" w:styleId="Title3">
    <w:name w:val="Title 3"/>
    <w:basedOn w:val="Title2"/>
    <w:next w:val="Title4"/>
    <w:uiPriority w:val="99"/>
    <w:rsid w:val="00BA3A75"/>
    <w:rPr>
      <w:caps w:val="0"/>
    </w:rPr>
  </w:style>
  <w:style w:type="paragraph" w:customStyle="1" w:styleId="Title4">
    <w:name w:val="Title 4"/>
    <w:basedOn w:val="Title3"/>
    <w:next w:val="Heading1"/>
    <w:uiPriority w:val="99"/>
    <w:rsid w:val="00BA3A75"/>
    <w:rPr>
      <w:b/>
    </w:rPr>
  </w:style>
  <w:style w:type="paragraph" w:customStyle="1" w:styleId="Artheading">
    <w:name w:val="Art_heading"/>
    <w:basedOn w:val="Normal"/>
    <w:next w:val="Normalaftertitle"/>
    <w:uiPriority w:val="99"/>
    <w:rsid w:val="00BA3A75"/>
    <w:pPr>
      <w:spacing w:before="480"/>
      <w:jc w:val="center"/>
    </w:pPr>
    <w:rPr>
      <w:b/>
      <w:sz w:val="28"/>
    </w:rPr>
  </w:style>
  <w:style w:type="paragraph" w:customStyle="1" w:styleId="Annexref0">
    <w:name w:val="Annex_ref"/>
    <w:basedOn w:val="Normal"/>
    <w:next w:val="Normal"/>
    <w:uiPriority w:val="99"/>
    <w:rsid w:val="00BA3A75"/>
    <w:pPr>
      <w:spacing w:before="0"/>
      <w:jc w:val="center"/>
    </w:pPr>
  </w:style>
  <w:style w:type="paragraph" w:customStyle="1" w:styleId="Appendixref">
    <w:name w:val="Appendix_ref"/>
    <w:basedOn w:val="Annexref0"/>
    <w:next w:val="Normalaftertitle"/>
    <w:uiPriority w:val="99"/>
    <w:rsid w:val="00BA3A75"/>
  </w:style>
  <w:style w:type="paragraph" w:customStyle="1" w:styleId="ASN1continue0">
    <w:name w:val="ASN.1_continue"/>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BA3A75"/>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Normal"/>
    <w:uiPriority w:val="99"/>
    <w:rsid w:val="00BA3A75"/>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BA3A75"/>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BA3A75"/>
    <w:pPr>
      <w:spacing w:after="68"/>
      <w:jc w:val="center"/>
    </w:pPr>
    <w:rPr>
      <w:b/>
      <w:sz w:val="24"/>
    </w:rPr>
  </w:style>
  <w:style w:type="paragraph" w:customStyle="1" w:styleId="Normalaftertitle0">
    <w:name w:val="Normal after title"/>
    <w:basedOn w:val="Normal"/>
    <w:uiPriority w:val="99"/>
    <w:rsid w:val="00BA3A75"/>
    <w:pPr>
      <w:spacing w:before="480"/>
    </w:pPr>
    <w:rPr>
      <w:rFonts w:ascii="Times" w:hAnsi="Times"/>
      <w:lang w:val="en-US"/>
    </w:rPr>
  </w:style>
  <w:style w:type="paragraph" w:customStyle="1" w:styleId="Tablefin">
    <w:name w:val="Table_fin"/>
    <w:basedOn w:val="Normal"/>
    <w:next w:val="Normal"/>
    <w:uiPriority w:val="99"/>
    <w:rsid w:val="00BA3A75"/>
    <w:pPr>
      <w:tabs>
        <w:tab w:val="clear" w:pos="794"/>
        <w:tab w:val="clear" w:pos="1191"/>
        <w:tab w:val="clear" w:pos="1588"/>
        <w:tab w:val="clear" w:pos="1985"/>
      </w:tabs>
      <w:spacing w:before="0"/>
    </w:pPr>
    <w:rPr>
      <w:sz w:val="12"/>
    </w:rPr>
  </w:style>
  <w:style w:type="paragraph" w:styleId="Date">
    <w:name w:val="Date"/>
    <w:basedOn w:val="Normal"/>
    <w:next w:val="Normal"/>
    <w:link w:val="DateChar"/>
    <w:uiPriority w:val="99"/>
    <w:rsid w:val="00BA3A75"/>
  </w:style>
  <w:style w:type="character" w:customStyle="1" w:styleId="DateChar">
    <w:name w:val="Date Char"/>
    <w:link w:val="Date"/>
    <w:uiPriority w:val="99"/>
    <w:semiHidden/>
    <w:locked/>
    <w:rsid w:val="00F75C43"/>
    <w:rPr>
      <w:rFonts w:ascii="Times New Roman" w:hAnsi="Times New Roman" w:cs="Times New Roman"/>
      <w:sz w:val="20"/>
      <w:szCs w:val="20"/>
      <w:lang w:val="en-GB"/>
    </w:rPr>
  </w:style>
  <w:style w:type="paragraph" w:customStyle="1" w:styleId="StyleHeading1Justified">
    <w:name w:val="Style Heading 1 + Justified"/>
    <w:basedOn w:val="Heading1"/>
    <w:uiPriority w:val="99"/>
    <w:rsid w:val="00664B14"/>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character" w:customStyle="1" w:styleId="CaptionChar1">
    <w:name w:val="Caption Char1"/>
    <w:link w:val="Caption"/>
    <w:locked/>
    <w:rsid w:val="007E4DD5"/>
    <w:rPr>
      <w:rFonts w:ascii="Times New Roman" w:hAnsi="Times New Roman"/>
      <w:b/>
      <w:bCs/>
      <w:lang w:val="en-US" w:eastAsia="en-US"/>
    </w:rPr>
  </w:style>
  <w:style w:type="numbering" w:customStyle="1" w:styleId="SVCNumbers">
    <w:name w:val="SVC Numbers"/>
    <w:rsid w:val="0034212F"/>
    <w:pPr>
      <w:numPr>
        <w:numId w:val="14"/>
      </w:numPr>
    </w:pPr>
  </w:style>
  <w:style w:type="numbering" w:customStyle="1" w:styleId="AVCBullet">
    <w:name w:val="AVC Bullet"/>
    <w:rsid w:val="0034212F"/>
    <w:pPr>
      <w:numPr>
        <w:numId w:val="7"/>
      </w:numPr>
    </w:pPr>
  </w:style>
  <w:style w:type="numbering" w:customStyle="1" w:styleId="SVCBullets">
    <w:name w:val="SVC Bullets"/>
    <w:rsid w:val="0034212F"/>
    <w:pPr>
      <w:numPr>
        <w:numId w:val="5"/>
      </w:numPr>
    </w:pPr>
  </w:style>
  <w:style w:type="numbering" w:customStyle="1" w:styleId="SVCIndent">
    <w:name w:val="SVC Indent"/>
    <w:rsid w:val="0034212F"/>
    <w:pPr>
      <w:numPr>
        <w:numId w:val="15"/>
      </w:numPr>
    </w:pPr>
  </w:style>
  <w:style w:type="character" w:customStyle="1" w:styleId="CaptionChar">
    <w:name w:val="Caption Char"/>
    <w:locked/>
    <w:rsid w:val="004F4FBD"/>
    <w:rPr>
      <w:rFonts w:eastAsia="SimSun" w:cs="Times New Roman"/>
      <w:b/>
      <w:bCs/>
    </w:rPr>
  </w:style>
  <w:style w:type="paragraph" w:customStyle="1" w:styleId="MediumList2-Accent210">
    <w:name w:val="Medium List 2 - Accent 21"/>
    <w:hidden/>
    <w:uiPriority w:val="99"/>
    <w:semiHidden/>
    <w:rsid w:val="003F527A"/>
    <w:rPr>
      <w:rFonts w:ascii="Times New Roman" w:hAnsi="Times New Roman"/>
      <w:lang w:val="en-GB" w:eastAsia="en-US"/>
    </w:rPr>
  </w:style>
  <w:style w:type="character" w:styleId="Emphasis">
    <w:name w:val="Emphasis"/>
    <w:qFormat/>
    <w:rsid w:val="0044513F"/>
    <w:rPr>
      <w:i/>
      <w:iCs/>
    </w:rPr>
  </w:style>
  <w:style w:type="paragraph" w:customStyle="1" w:styleId="Style4ptBefore0pt">
    <w:name w:val="Style 4 pt Before:  0 pt"/>
    <w:basedOn w:val="Normal"/>
    <w:rsid w:val="00146B39"/>
    <w:pPr>
      <w:spacing w:before="0"/>
    </w:pPr>
    <w:rPr>
      <w:rFonts w:eastAsia="Times New Roman"/>
      <w:sz w:val="24"/>
    </w:rPr>
  </w:style>
  <w:style w:type="paragraph" w:customStyle="1" w:styleId="MediumGrid1-Accent21">
    <w:name w:val="Medium Grid 1 - Accent 21"/>
    <w:basedOn w:val="Normal"/>
    <w:uiPriority w:val="34"/>
    <w:qFormat/>
    <w:rsid w:val="009222DB"/>
    <w:pPr>
      <w:ind w:left="720"/>
    </w:pPr>
  </w:style>
  <w:style w:type="paragraph" w:customStyle="1" w:styleId="ColorfulShading-Accent11">
    <w:name w:val="Colorful Shading - Accent 11"/>
    <w:hidden/>
    <w:uiPriority w:val="99"/>
    <w:semiHidden/>
    <w:rsid w:val="00844A3D"/>
    <w:rPr>
      <w:rFonts w:ascii="Times New Roman" w:hAnsi="Times New Roman"/>
      <w:lang w:val="en-GB" w:eastAsia="en-US"/>
    </w:rPr>
  </w:style>
  <w:style w:type="paragraph" w:customStyle="1" w:styleId="ColorfulList-Accent11">
    <w:name w:val="Colorful List - Accent 11"/>
    <w:basedOn w:val="Normal"/>
    <w:uiPriority w:val="34"/>
    <w:qFormat/>
    <w:rsid w:val="009B4698"/>
    <w:pPr>
      <w:ind w:left="720"/>
    </w:pPr>
  </w:style>
  <w:style w:type="paragraph" w:customStyle="1" w:styleId="ColorfulShading-Accent12">
    <w:name w:val="Colorful Shading - Accent 12"/>
    <w:hidden/>
    <w:uiPriority w:val="99"/>
    <w:semiHidden/>
    <w:rsid w:val="004E192A"/>
    <w:rPr>
      <w:rFonts w:ascii="Times New Roman" w:hAnsi="Times New Roman"/>
      <w:lang w:val="en-GB" w:eastAsia="en-US"/>
    </w:rPr>
  </w:style>
  <w:style w:type="paragraph" w:customStyle="1" w:styleId="ColorfulList-Accent12">
    <w:name w:val="Colorful List - Accent 12"/>
    <w:basedOn w:val="Normal"/>
    <w:uiPriority w:val="34"/>
    <w:qFormat/>
    <w:rsid w:val="00C60962"/>
    <w:pPr>
      <w:ind w:left="720"/>
    </w:pPr>
  </w:style>
  <w:style w:type="paragraph" w:customStyle="1" w:styleId="MediumGrid1-Accent22">
    <w:name w:val="Medium Grid 1 - Accent 22"/>
    <w:basedOn w:val="Normal"/>
    <w:qFormat/>
    <w:rsid w:val="00F039D0"/>
    <w:pPr>
      <w:ind w:left="720"/>
      <w:textAlignment w:val="auto"/>
    </w:pPr>
  </w:style>
</w:styles>
</file>

<file path=word/webSettings.xml><?xml version="1.0" encoding="utf-8"?>
<w:webSettings xmlns:r="http://schemas.openxmlformats.org/officeDocument/2006/relationships" xmlns:w="http://schemas.openxmlformats.org/wordprocessingml/2006/main">
  <w:divs>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6"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14</Pages>
  <Words>5897</Words>
  <Characters>33613</Characters>
  <Application>Microsoft Macintosh Word</Application>
  <DocSecurity>0</DocSecurity>
  <Lines>280</Lines>
  <Paragraphs>67</Paragraphs>
  <ScaleCrop>false</ScaleCrop>
  <HeadingPairs>
    <vt:vector size="2" baseType="variant">
      <vt:variant>
        <vt:lpstr>Title</vt:lpstr>
      </vt:variant>
      <vt:variant>
        <vt:i4>1</vt:i4>
      </vt:variant>
    </vt:vector>
  </HeadingPairs>
  <TitlesOfParts>
    <vt:vector size="1" baseType="lpstr">
      <vt:lpstr>Draft revised Recommendation H.264 "Advanced video coding for generic audiovisual services"</vt:lpstr>
    </vt:vector>
  </TitlesOfParts>
  <Manager>ITU-T</Manager>
  <Company>International Telecommunication Union (ITU)</Company>
  <LinksUpToDate>false</LinksUpToDate>
  <CharactersWithSpaces>41279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revised Recommendation H.264 "Advanced video coding for generic audiovisual services"</dc:title>
  <dc:subject>SERIES H: AUDIOVISUAL AND MULTIMEDIA SYSTEMS - Infrastructure of audiovisual services – Coding of moving video</dc:subject>
  <dc:creator>Rapporteur Q6/16</dc:creator>
  <cp:keywords>6/16</cp:keywords>
  <cp:lastModifiedBy>Sachin Deshpande</cp:lastModifiedBy>
  <cp:revision>5</cp:revision>
  <cp:lastPrinted>2011-03-04T05:21:00Z</cp:lastPrinted>
  <dcterms:created xsi:type="dcterms:W3CDTF">2012-02-05T19:16:00Z</dcterms:created>
  <dcterms:modified xsi:type="dcterms:W3CDTF">2012-02-05T21:26:00Z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H.264</vt:lpwstr>
  </property>
  <property fmtid="{D5CDD505-2E9C-101B-9397-08002B2CF9AE}" pid="3" name="Docdate">
    <vt:lpwstr/>
  </property>
  <property fmtid="{D5CDD505-2E9C-101B-9397-08002B2CF9AE}" pid="4" name="Docorlang">
    <vt:lpwstr>English only Original: English</vt:lpwstr>
  </property>
  <property fmtid="{D5CDD505-2E9C-101B-9397-08002B2CF9AE}" pid="5" name="Docbluepink">
    <vt:lpwstr>6/16</vt:lpwstr>
  </property>
  <property fmtid="{D5CDD505-2E9C-101B-9397-08002B2CF9AE}" pid="6" name="Docdest">
    <vt:lpwstr>Geneva, 27 January - 6 February 2009</vt:lpwstr>
  </property>
  <property fmtid="{D5CDD505-2E9C-101B-9397-08002B2CF9AE}" pid="7" name="Docauthor">
    <vt:lpwstr>Rapporteur Q6/16</vt:lpwstr>
  </property>
  <property fmtid="{D5CDD505-2E9C-101B-9397-08002B2CF9AE}" pid="8" name="doctitle2">
    <vt:lpwstr>SERIES H: AUDIOVISUAL AND MULTIMEDIA SYSTEMS Infrastructure of audiovisual services – Coding of moving video</vt:lpwstr>
  </property>
  <property fmtid="{D5CDD505-2E9C-101B-9397-08002B2CF9AE}" pid="9" name="doctitle">
    <vt:lpwstr>Advanced video coding for generic audiovisual services</vt:lpwstr>
  </property>
  <property fmtid="{D5CDD505-2E9C-101B-9397-08002B2CF9AE}" pid="10" name="TitusGUID">
    <vt:lpwstr>b59125f2-6596-47b3-974c-021b234dbffc</vt:lpwstr>
  </property>
  <property fmtid="{D5CDD505-2E9C-101B-9397-08002B2CF9AE}" pid="11" name="NokiaConfidentiality">
    <vt:lpwstr>Company Confidential</vt:lpwstr>
  </property>
  <property fmtid="{D5CDD505-2E9C-101B-9397-08002B2CF9AE}" pid="12" name="_AdHocReviewCycleID">
    <vt:i4>1651007442</vt:i4>
  </property>
  <property fmtid="{D5CDD505-2E9C-101B-9397-08002B2CF9AE}" pid="13" name="_NewReviewCycle">
    <vt:lpwstr/>
  </property>
  <property fmtid="{D5CDD505-2E9C-101B-9397-08002B2CF9AE}" pid="14" name="_EmailSubject">
    <vt:lpwstr>Draft Text for H0531</vt:lpwstr>
  </property>
  <property fmtid="{D5CDD505-2E9C-101B-9397-08002B2CF9AE}" pid="15" name="_AuthorEmail">
    <vt:lpwstr>yekuiw@qualcomm.com</vt:lpwstr>
  </property>
  <property fmtid="{D5CDD505-2E9C-101B-9397-08002B2CF9AE}" pid="16" name="_AuthorEmailDisplayName">
    <vt:lpwstr>Wang, Ye-Kui</vt:lpwstr>
  </property>
</Properties>
</file>