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7A0C02" w:rsidRPr="00AE341B" w14:paraId="769FAF9D" w14:textId="77777777">
        <w:tc>
          <w:tcPr>
            <w:tcW w:w="6408" w:type="dxa"/>
          </w:tcPr>
          <w:p w14:paraId="6EF003CC" w14:textId="77777777" w:rsidR="001E167F" w:rsidRDefault="009573E6" w:rsidP="00DE6366">
            <w:pPr>
              <w:pStyle w:val="DocumentMap"/>
              <w:rPr>
                <w:b w:val="0"/>
                <w:bCs/>
              </w:rPr>
            </w:pPr>
            <w:r>
              <w:rPr>
                <w:noProof/>
              </w:rPr>
              <w:pict w14:anchorId="236DFAD6">
                <v:group id="Group 2" o:spid="_x0000_s1026" style="position:absolute;margin-left:-4.1pt;margin-top:-27.45pt;width:23.3pt;height:24.6pt;z-index:251650048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">
                  <v:line id="Line 3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wtP58IAAADbAAAADwAAAGRycy9kb3ducmV2LnhtbESPQWsCMRSE74L/IbxCL6LZ1VbW1ShW&#10;KHjtVvD62Dw3SzcvSxJ1/feNUOhxmJlvmM1usJ24kQ+tYwX5LANBXDvdcqPg9P05LUCEiKyxc0wK&#10;HhRgtx2PNlhqd+cvulWxEQnCoUQFJsa+lDLUhiyGmeuJk3dx3mJM0jdSe7wnuO3kPMuW0mLLacFg&#10;TwdD9U91tQo85x9v88l7vl8dpSn04fyoeKHU68uwX4OINMT/8F/7qBWscnh+ST9Ab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wtP58IAAADbAAAADwAAAAAAAAAAAAAA&#10;AAChAgAAZHJzL2Rvd25yZXYueG1sUEsFBgAAAAAEAAQA+QAAAJADAAAAAA==&#10;" strokecolor="white" strokeweight="11emu"/>
                  <v:line id="Line 4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9nRkMMAAADbAAAADwAAAGRycy9kb3ducmV2LnhtbESPwWrDMBBE74X8g9hAL6WR7aQlcSOb&#10;NFDINW6h18XaWibWykhK4vx9FSj0OMzMG2ZbT3YQF/Khd6wgX2QgiFune+4UfH1+PK9BhIiscXBM&#10;Cm4UoK5mD1sstbvykS5N7ESCcChRgYlxLKUMrSGLYeFG4uT9OG8xJuk7qT1eE9wOssiyV2mx57Rg&#10;cKS9ofbUnK0Cz/n7qnh6yXebgzRrvf++NbxU6nE+7d5ARJrif/ivfdAKNgXcv6QfIKt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vZ0ZDDAAAA2wAAAA8AAAAAAAAAAAAA&#10;AAAAoQIAAGRycy9kb3ducmV2LnhtbFBLBQYAAAAABAAEAPkAAACRAwAAAAA=&#10;" strokecolor="white" strokeweight="11emu"/>
                  <v:line id="Line 5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h+emsMAAADbAAAADwAAAGRycy9kb3ducmV2LnhtbESPUWvCMBSF3wf+h3CFva2pHYhWY3Fj&#10;gz266g+4Ntcm2Nx0Taadv94MBns8nHO+w1lXo+vEhYZgPSuYZTkI4sZry62Cw/79aQEiRGSNnWdS&#10;8EMBqs3kYY2l9lf+pEsdW5EgHEpUYGLsSylDY8hhyHxPnLyTHxzGJIdW6gGvCe46WeT5XDq0nBYM&#10;9vRqqDnX307BDm870y3al7c+/yqOdu5tU3ulHqfjdgUi0hj/w3/tD61g+Qy/X9IPkJs7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YfnprDAAAA2wAAAA8AAAAAAAAAAAAA&#10;AAAAoQIAAGRycy9kb3ducmV2LnhtbFBLBQYAAAAABAAEAPkAAACRAwAAAAA=&#10;" strokecolor="white" strokeweight="11emu"/>
                  <v:line id="Line 6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fYG7sMAAADbAAAADwAAAGRycy9kb3ducmV2LnhtbESPUWvCMBSF3wf+h3CFva2pZYhWY3Fj&#10;gz266g+4Ntcm2Nx0Taadv94MBns8nHO+w1lXo+vEhYZgPSuYZTkI4sZry62Cw/79aQEiRGSNnWdS&#10;8EMBqs3kYY2l9lf+pEsdW5EgHEpUYGLsSylDY8hhyHxPnLyTHxzGJIdW6gGvCe46WeT5XDq0nBYM&#10;9vRqqDnX307BDm870y3al7c+/yqOdu5tU3ulHqfjdgUi0hj/w3/tD61g+Qy/X9IPkJs7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n2Bu7DAAAA2wAAAA8AAAAAAAAAAAAA&#10;AAAAoQIAAGRycy9kb3ducmV2LnhtbFBLBQYAAAAABAAEAPkAAACRAwAAAAA=&#10;" strokecolor="white" strokeweight="11emu"/>
                  <v:line id="Line 7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DBJ5MIAAADbAAAADwAAAGRycy9kb3ducmV2LnhtbESPQWsCMRSE70L/Q3hCL6LZtSq6NYoV&#10;BK+uhV4fm9fN4uZlSVJd/70pCB6HmfmGWW9724or+dA4VpBPMhDEldMN1wq+z4fxEkSIyBpbx6Tg&#10;TgG2m7fBGgvtbnyiaxlrkSAcClRgYuwKKUNlyGKYuI44eb/OW4xJ+lpqj7cEt62cZtlCWmw4LRjs&#10;aG+oupR/VoHn/Gs2Hc3z3eoozVLvf+4lfyj1Pux3nyAi9fEVfraPWsFqDv9f0g+Qmw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DBJ5MIAAADbAAAADwAAAAAAAAAAAAAA&#10;AAChAgAAZHJzL2Rvd25yZXYueG1sUEsFBgAAAAAEAAQA+QAAAJADAAAAAA==&#10;" strokecolor="white" strokeweight="11emu"/>
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nNKTwQAA&#10;ANsAAAAPAAAAZHJzL2Rvd25yZXYueG1sRI/NasMwEITvgbyD2EJvsZwe0tS1HEogpeQWu70v1sYy&#10;sVaOpdpunr4qFHIc5udj8t1sOzHS4FvHCtZJCoK4drrlRsFndVhtQfiArLFzTAp+yMOuWC5yzLSb&#10;+ERjGRoRR9hnqMCE0GdS+tqQRZ+4njh6ZzdYDFEOjdQDTnHcdvIpTTfSYsuRYLCnvaH6Un7byC3X&#10;X/ZE1+dbU70ftdezqZxR6vFhfnsFEWgO9/B/+0MreNnA35f4A2Tx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ZzSk8EAAADbAAAADwAAAAAAAAAAAAAAAACXAgAAZHJzL2Rvd25y&#10;ZXYueG1sUEsFBgAAAAAEAAQA9QAAAIUDAAAAAA=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caPCxQAA&#10;ANsAAAAPAAAAZHJzL2Rvd25yZXYueG1sRI9Ba8JAFITvQv/D8gremk1bNTZ1lVJoUcSD0Yu3R/Y1&#10;SZt9G7JrEv+9KxQ8DjPzDbNYDaYWHbWusqzgOYpBEOdWV1woOB6+nuYgnEfWWFsmBRdysFo+jBaY&#10;atvznrrMFyJA2KWooPS+SaV0eUkGXWQb4uD92NagD7ItpG6xD3BTy5c4nkmDFYeFEhv6LCn/y85G&#10;weu3n9abjOPdQeqJ+U2m28GdlBo/Dh/vIDwN/h7+b6+1grcEbl/CD5DL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hxo8LFAAAA2wAAAA8AAAAAAAAAAAAAAAAAlwIAAGRycy9k&#10;b3ducmV2LnhtbFBLBQYAAAAABAAEAPUAAACJAwAAAAA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+t8YwQAA&#10;ANsAAAAPAAAAZHJzL2Rvd25yZXYueG1sRE/LasJAFN0X+g/DLbirk6rUGJ1IaZG66MYori+ZaxKS&#10;uRMyk4f9emdR6PJw3rv9ZBoxUOcqywre5hEI4tzqigsFl/PhNQbhPLLGxjIpuJODffr8tMNE25FP&#10;NGS+ECGEXYIKSu/bREqXl2TQzW1LHLib7Qz6ALtC6g7HEG4auYiid2mw4tBQYkufJeV11hsF13hc&#10;L25T/dX/xivE7MjFz/JbqdnL9LEF4Wny/+I/91Er2ISx4Uv4ATJ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vrfGMEAAADbAAAADwAAAAAAAAAAAAAAAACXAgAAZHJzL2Rvd25y&#10;ZXYueG1sUEsFBgAAAAAEAAQA9QAAAIUDAAAAAA==&#10;" path="m86,19l82,15,79,15,79,13,76,13,72,13,72,10,69,10,66,10,66,7,64,7,60,7,60,3,57,3,54,3,51,3,47,3,41,3,41,,32,,32,3,26,3,22,3,19,3,19,7,17,7,14,7,10,10,10,13,7,13,4,15,4,19,4,22,4,25,,25,,37,4,37,4,41,4,44,4,47,7,49,7,53,10,53,10,56,10,59,14,59,14,62,17,66,19,68,22,71,26,71,26,75,26,77,29,77,32,80,35,80,35,82,39,82,41,86,44,86,44,89,47,89,51,92,54,92,57,92,57,95,60,95,64,95,64,99,66,99,69,99,76,99,76,101,79,101,86,101,94,101,101,101,104,101,104,99,107,99,111,99,113,95,116,95,116,92,119,89,123,86,123,82,126,80,126,77,126,68,126,66,123,66,123,62,123,59,119,59,119,56,119,53,119,49,116,49,116,47,113,44,113,41,111,41,107,34,104,32,101,32,98,28,98,25,94,22,91,22,88,19,86,19,82,19,79,19,76,15,72,15,72,13,69,13,66,13,64,10,60,10,57,10,54,7,47,7,41,7,39,3,32,3,32,7,29,7,26,7,22,7,19,10,17,10,14,13,10,15,7,19,7,22,4,25,4,37,7,37,7,41,7,44,10,47,10,49,10,53,14,53,14,56,17,59,17,62,19,62,22,66,22,68,26,68,26,71,29,71,29,75,32,77,35,77,39,80,41,82,44,82,47,86,51,86,51,89,54,89,57,89,57,92,60,92,64,92,66,92,66,95,69,95,72,95,76,95,76,99,79,99,86,99,88,99,94,99,98,99,101,99,104,95,107,95,111,92,113,92,116,89,116,86,119,82,119,80,119,77,123,75,123,71,119,71,119,68,119,66,119,62,119,59,116,59,116,56,116,53,113,53,113,49,113,47,111,44,107,44,107,41,104,41,104,37,101,34,98,32,94,28,91,28,91,25,88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EYj5xAAA&#10;ANsAAAAPAAAAZHJzL2Rvd25yZXYueG1sRI9Ba8JAFITvQv/D8gpeRDf1ICa6ilWCXiyYFu3xkX1N&#10;gtm3Ibtq/PduQfA4zMw3zHzZmVpcqXWVZQUfowgEcW51xYWCn+90OAXhPLLG2jIpuJOD5eKtN8dE&#10;2xsf6Jr5QgQIuwQVlN43iZQuL8mgG9mGOHh/tjXog2wLqVu8Bbip5TiKJtJgxWGhxIbWJeXn7GIU&#10;ZKftb7z9+rzsi4nZ4eaYDtZpqlT/vVvNQHjq/Cv8bO+0gjiG/y/hB8jF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BGI+cQAAADbAAAADwAAAAAAAAAAAAAAAACXAgAAZHJzL2Rv&#10;d25yZXYueG1sUEsFBgAAAAAEAAQA9QAAAIgDAAAAAA==&#10;" path="m293,166l293,159,293,162,290,162,290,166,290,169,290,172,290,175,288,178,288,181,288,184,284,188,284,191,281,191,281,193,278,197,278,200,274,203,271,206,268,209,266,209,266,212,262,212,259,215,256,218,253,218,249,222,246,222,243,222,241,225,237,225,234,227,231,227,227,227,224,227,221,227,219,231,215,231,212,231,187,231,184,231,180,227,174,227,172,227,168,227,165,227,162,225,159,225,155,225,152,225,149,222,147,222,143,222,140,222,140,218,137,218,134,218,130,215,127,215,125,212,122,212,118,212,118,209,115,209,112,209,112,206,108,206,105,203,102,203,100,200,96,200,96,197,93,197,90,193,87,193,83,191,80,188,78,188,78,184,75,184,75,181,71,181,68,178,65,175,61,175,61,172,53,166,53,162,49,159,46,159,46,156,37,147,37,144,34,141,32,141,32,138,29,135,29,132,25,128,22,125,22,122,19,120,19,116,16,113,16,110,12,107,12,103,12,101,9,101,9,98,9,96,9,92,7,92,7,89,7,87,7,83,7,80,4,77,4,74,4,70,4,55,4,53,7,49,7,46,7,43,7,40,9,40,9,36,9,34,12,31,12,28,16,24,16,21,19,21,19,18,22,15,25,12,29,9,34,6,34,2,37,2,41,,32,2,29,2,29,6,25,6,25,9,19,15,16,18,12,21,12,24,9,28,9,31,7,31,7,34,7,36,4,36,4,40,4,43,4,46,4,49,,49,,53,,55,,74,,77,,80,4,80,4,83,4,87,4,89,4,92,4,96,7,96,7,98,7,101,9,103,9,107,9,110,12,110,12,113,12,116,16,116,16,120,19,122,19,125,22,128,22,132,25,135,29,138,29,141,34,144,34,147,37,154,41,156,44,159,49,166,53,169,55,172,58,175,61,178,68,181,71,184,71,188,75,188,78,191,80,193,83,193,87,197,90,200,93,200,96,200,96,203,100,203,102,206,105,209,108,209,112,209,112,212,115,212,118,212,118,215,122,215,125,218,127,218,130,218,134,222,137,222,140,222,143,225,147,225,149,225,152,227,155,227,159,227,162,227,162,231,165,231,168,231,172,231,174,231,177,231,180,234,187,234,190,234,212,234,215,234,219,234,221,231,224,231,231,231,234,231,237,231,237,227,241,227,243,227,246,225,249,225,253,222,256,222,259,222,259,218,262,218,262,215,266,215,268,215,268,212,271,212,271,209,274,209,278,206,278,203,281,200,284,197,284,193,288,191,288,188,290,184,290,181,293,178,293,175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oNiHxQAA&#10;ANwAAAAPAAAAZHJzL2Rvd25yZXYueG1sRI9BawJBDIXvgv9hiNBbnVFoK1tHKYLgwUutoN7Snbi7&#10;diez7kx16683h4K3hPfy3pfpvPO1ulAbq8AWRkMDijgPruLCwvZr+TwBFROywzowWfijCPNZvzfF&#10;zIUrf9JlkwolIRwztFCm1GRax7wkj3EYGmLRjqH1mGRtC+1avEq4r/XYmFftsWJpKLGhRUn5z+bX&#10;W3h5u213p3yN3+fl/mCaxYRIr619GnQf76ASdelh/r9eOcE3gi/PyAR6d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ug2IfFAAAA3AAAAA8AAAAAAAAAAAAAAAAAlwIAAGRycy9k&#10;b3ducmV2LnhtbFBLBQYAAAAABAAEAPUAAACJ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3,95,297,95,299,99,302,104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6,244,346,238,349,235,349,210,346,206,346,204,346,201,346,197,346,194,346,188,344,185,344,182,344,179,340,176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R2MuwQAA&#10;ANwAAAAPAAAAZHJzL2Rvd25yZXYueG1sRE/fa8IwEH4f+D+EE/Y2EzcYWpuKCKKwp3WC+HY0Z1Ns&#10;LqXJare/fhGEvd3H9/Py9ehaMVAfGs8a5jMFgrjypuFaw/Fr97IAESKywdYzafihAOti8pRjZvyN&#10;P2koYy1SCIcMNdgYu0zKUFlyGGa+I07cxfcOY4J9LU2PtxTuWvmq1Lt02HBqsNjR1lJ1Lb+dhvOw&#10;LyUvN8oZeXpb0Gm8fPxarZ+n42YFItIY/8UP98Gk+WoO92fSBbL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kdjLsEAAADc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7,12,150,12,147,12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3,352,57,357,60,361,63,361,65,364,65,367,69,370,72,370,72,373,78,376,78,379,82,379,85,382,87,386,90,386,94,389,97,391,100,393,103,393,107,397,110,397,112,400,115,400,119,403,122,403,129,406,129,409,132,409,137,409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7,382,340,379,344,379,346,376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3,30,100,34,97,34,94,37,90,37,87,40,85,42,82,42,82,46,78,46,72,52,69,55,65,59,63,61,60,64,57,68,53,71,50,74,50,76,47,76,43,80,43,83,40,86,38,89,35,93,35,95,31,98,31,102,28,104,28,107,25,109,25,113,22,116,22,119,18,119,18,122,16,126,16,128,16,131,13,134,13,141,10,147,10,150,6,153,6,156,6,160,6,162,3,165,3,168,3,172,3,175,,178,,181,,184,,187,,190,,199,,203,,228,,231,,237,,240,,243,,246,,250,3,252,3,255,3,258,3,262,3,265,6,267,6,271,6,274,10,277,10,280,10,286,13,289,16,296,16,299,16,302,18,305,18,308,22,311,25,314,25,320,28,320,28,327,31,327,31,330,35,333,35,336,38,339,40,342,40,345,43,348,47,348,50,352,50,354,53,357,57,361,60,364,63,367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52,373,356,373,359,367,362,364,366,361,368,357,374,352,374,348,378,348,381,345,384,342,384,339,387,336,387,333,391,330,393,327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09,134,409,131,409,128,406,126,403,122,403,119,399,116,399,113,396,109,396,107,393,104,393,102,391,98,387,95,387,93,384,89,384,86,381,83,378,83,378,80,374,76,371,74,371,71,368,68,366,68,362,64,362,61,359,59,352,55,352,52,346,46,344,46,340,42,337,42,334,40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oY+wQAA&#10;ANwAAAAPAAAAZHJzL2Rvd25yZXYueG1sRE9LawIxEL4L/Q9hCl5Es3oQ2RqlFISe1OqK9TZsZh90&#10;MwlJ1PXfN0Kht/n4nrNc96YTN/KhtaxgOslAEJdWt1wrKI6b8QJEiMgaO8uk4EEB1quXwRJzbe/8&#10;RbdDrEUK4ZCjgiZGl0sZyoYMhol1xImrrDcYE/S11B7vKdx0cpZlc2mw5dTQoKOPhsqfw9Uo0K0/&#10;uarY+e/RYxs21fnS771Tavjav7+BiNTHf/Gf+1On+dkMns+kC+Tq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e6GPsEAAADcAAAADwAAAAAAAAAAAAAAAACXAgAAZHJzL2Rvd25y&#10;ZXYueG1sUEsFBgAAAAAEAAQA9QAAAIUDAAAAAA==&#10;" path="m321,31l321,31,319,31,319,27,315,24,309,21,305,21,297,18,293,15,290,15,287,15,284,12,280,12,277,9,274,9,272,9,268,5,255,3,252,3,250,3,247,3,243,3,237,,227,,221,,200,,196,,186,,183,,178,3,180,3,178,3,174,3,171,3,159,5,147,9,144,9,144,12,137,12,134,15,132,15,129,15,125,18,122,18,112,24,110,24,107,27,103,31,100,31,97,34,90,37,87,39,85,43,82,43,78,46,75,49,72,49,69,56,65,58,63,58,63,61,60,65,57,68,53,71,50,73,50,77,47,80,43,83,40,83,40,90,38,92,38,90,35,92,35,95,31,99,28,106,25,113,22,116,22,119,18,123,18,125,18,128,16,131,13,138,13,141,13,147,10,150,10,153,10,157,6,159,6,162,6,165,6,169,3,172,3,175,3,178,3,184,3,187,3,196,3,194,,200,,225,3,228,3,230,3,234,3,243,3,247,6,255,6,259,6,262,10,271,13,274,13,277,13,281,13,283,16,286,16,289,18,293,18,296,18,299,22,302,22,305,25,308,25,311,28,315,28,317,31,324,35,327,38,330,40,333,43,339,47,342,47,345,50,349,53,349,57,354,60,358,63,361,65,364,69,367,72,370,75,373,78,376,85,379,85,383,90,383,94,386,90,386,94,388,97,388,100,390,103,390,107,394,110,394,112,397,115,397,115,400,122,403,125,403,129,406,132,406,134,409,137,409,141,409,144,412,144,409,147,412,150,412,174,419,178,419,178,421,183,421,186,421,190,421,193,421,227,421,230,421,237,421,243,421,247,419,250,419,262,416,265,416,274,412,277,409,277,412,287,409,290,406,293,406,297,403,299,403,302,400,305,400,309,397,309,400,312,397,315,394,319,394,319,390,321,390,324,388,327,388,337,383,334,383,327,386,324,388,321,388,319,390,315,394,312,394,309,397,312,397,309,397,305,400,302,400,299,400,297,403,293,403,290,406,287,406,277,409,274,412,265,412,262,416,250,419,243,419,240,419,243,419,237,419,230,419,227,421,193,421,190,419,186,419,183,419,180,419,178,419,174,419,150,412,147,412,150,412,144,409,141,409,141,406,137,406,132,406,129,403,122,400,119,400,115,397,112,394,110,394,107,390,103,390,100,388,97,388,97,386,94,383,90,383,87,379,85,376,78,373,75,370,72,367,69,364,65,364,65,361,63,358,60,354,53,349,50,345,50,342,47,342,43,339,40,333,38,330,35,324,35,320,31,317,28,315,28,311,25,308,25,305,22,302,22,299,22,296,18,293,18,289,16,286,16,283,16,281,13,277,13,274,10,271,13,271,10,262,6,259,6,255,6,243,3,243,3,234,3,230,3,228,3,225,3,200,3,196,3,187,3,184,3,178,6,175,6,172,6,169,6,165,6,162,10,159,10,157,10,153,13,150,10,150,13,147,16,141,16,138,18,131,18,128,22,125,22,123,22,119,25,116,25,113,28,106,35,101,35,95,38,95,40,92,40,90,43,86,47,83,47,80,50,77,53,73,57,71,60,68,60,65,63,65,65,61,65,58,69,56,75,52,78,49,78,46,82,46,85,43,87,43,90,39,97,34,100,34,103,31,107,27,110,27,112,24,122,21,125,21,129,18,132,18,134,15,132,15,137,15,141,12,141,15,144,12,150,9,147,9,159,9,159,5,171,5,174,5,178,3,180,3,183,3,186,3,196,3,200,,221,,225,3,237,3,243,3,247,3,243,3,250,5,252,5,255,5,268,9,272,9,274,12,277,12,280,12,284,15,284,12,287,15,290,15,293,18,297,18,305,24,309,24,312,27,315,27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trhpxAAA&#10;ANwAAAAPAAAAZHJzL2Rvd25yZXYueG1sRE9NawIxEL0X/A9hCt5qUle03RpFpBYPFVst9DpsppvF&#10;zWS7SXX990YoeJvH+5zpvHO1OFIbKs8aHgcKBHHhTcWlhq/96uEJRIjIBmvPpOFMAeaz3t0Uc+NP&#10;/EnHXSxFCuGQowYbY5NLGQpLDsPAN8SJ+/Gtw5hgW0rT4imFu1oOlRpLhxWnBosNLS0Vh92f0/A+&#10;3m6y7evvcPT2PGos7bMPNfnWun/fLV5AROriTfzvXps0X2VwfSZdIGc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La4acQAAADcAAAADwAAAAAAAAAAAAAAAACXAgAAZHJzL2Rv&#10;d25yZXYueG1sUEsFBgAAAAAEAAQA9QAAAIgDAAAAAA==&#10;" path="m341,386l344,382,344,379,350,376,356,373,356,370,366,364,366,361,370,357,372,354,375,352,378,348,382,345,382,342,385,339,391,333,391,330,395,323,397,320,400,318,400,314,400,311,403,308,403,305,407,302,407,299,410,296,410,292,410,289,413,289,413,286,413,284,417,277,417,274,417,271,419,267,419,265,419,262,422,258,422,252,422,250,425,243,425,240,425,237,425,224,425,221,425,206,425,203,425,194,425,187,425,190,425,184,422,178,422,175,422,168,419,165,419,162,419,160,417,156,417,153,417,150,413,144,413,141,413,138,410,134,410,131,407,128,407,126,403,122,403,119,403,116,400,113,400,109,397,107,395,104,395,102,391,98,391,95,385,93,385,86,382,86,378,80,372,74,372,76,372,74,370,71,366,68,366,64,363,61,360,61,356,55,353,55,348,49,344,46,341,42,338,42,335,40,331,37,328,37,325,34,325,37,328,30,325,30,323,27,319,27,316,24,306,21,303,18,297,15,294,15,291,12,288,12,291,12,284,12,281,8,278,8,276,8,272,8,276,8,269,6,266,6,251,3,247,3,244,,241,,237,,231,,225,,204,,200,,194,,190,,187,,182,3,184,3,178,3,173,3,170,3,166,6,163,6,161,6,158,8,154,8,151,8,145,12,141,12,138,12,136,15,133,15,126,18,123,21,119,21,116,24,114,24,111,27,104,30,101,34,94,37,91,40,86,42,82,46,76,52,73,52,69,59,67,61,64,61,57,68,57,71,54,74,51,74,51,76,47,80,44,83,44,86,42,89,39,93,39,95,35,98,35,102,32,104,32,107,29,107,26,113,22,116,22,119,22,122,20,126,20,128,17,131,17,134,17,138,14,141,14,144,10,156,7,162,7,165,7,168,4,178,4,181,4,184,4,187,4,190,4,199,4,197,,203,,228,4,231,4,237,4,240,4,233,4,237,4,231,4,228,4,203,4,199,4,190,4,187,4,184,7,181,7,178,7,168,7,165,10,162,10,160,10,156,14,147,17,144,17,141,17,134,17,138,20,131,20,128,22,128,22,126,22,122,26,119,26,116,29,113,29,109,32,107,32,104,35,102,39,98,39,95,42,93,42,89,44,86,47,86,47,80,51,80,54,76,54,74,57,71,61,68,64,64,67,61,69,59,76,55,76,52,82,49,86,46,89,42,91,40,94,37,101,34,104,34,107,30,111,27,116,27,116,24,119,24,123,21,126,21,133,18,136,15,138,15,141,15,145,12,151,12,154,8,158,8,163,6,161,8,163,8,170,6,173,6,182,3,184,3,187,3,190,3,194,3,200,3,204,,225,,229,3,237,3,234,3,241,3,244,3,247,3,251,3,266,8,269,8,269,6,272,8,276,8,278,12,281,12,284,12,288,15,291,15,294,15,297,18,301,18,303,21,306,21,316,27,319,27,323,27,325,30,328,34,325,30,325,34,328,37,331,40,335,40,338,42,341,46,338,46,341,46,348,49,350,55,353,59,360,61,363,64,363,68,366,68,370,71,370,74,372,76,378,80,382,86,385,89,385,93,388,98,391,98,391,104,395,104,397,107,397,109,400,113,400,116,400,119,403,122,407,126,407,128,407,131,410,134,410,138,410,141,413,144,413,150,417,153,417,156,417,160,419,162,419,165,419,168,422,175,422,178,422,187,422,190,422,194,422,203,425,206,425,221,422,224,422,237,422,233,422,237,422,243,422,250,422,252,419,258,419,262,419,265,417,267,417,271,417,274,413,277,413,284,410,286,410,289,407,292,407,296,407,299,407,302,403,305,400,308,400,311,400,314,397,318,397,320,395,323,391,327,388,330,388,333,385,339,382,342,378,345,375,348,375,352,375,348,370,354,370,357,366,361,363,361,356,370,353,370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8tylwAAA&#10;ANwAAAAPAAAAZHJzL2Rvd25yZXYueG1sRE9Ni8IwEL0L+x/CLHiz6YqIdE2LrizsUWsRj0MztmWb&#10;SWmiVn+9EQRv83ifs8wG04oL9a6xrOArikEQl1Y3XCko9r+TBQjnkTW2lknBjRxk6cdoiYm2V97R&#10;JfeVCCHsElRQe98lUrqyJoMush1x4E62N+gD7Cupe7yGcNPKaRzPpcGGQ0ONHf3UVP7nZ6Pgvjnh&#10;mqTj+6EttsXmmFemzJUafw6rbxCeBv8Wv9x/OsyPZ/B8Jlwg0w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C8tylwAAAANwAAAAPAAAAAAAAAAAAAAAAAJcCAABkcnMvZG93bnJl&#10;di54bWxQSwUGAAAAAAQABAD1AAAAhAMAAAAA&#10;" path="m0,210l0,213,,216,,220,3,228,3,232,3,235,6,237,6,241,6,244,10,256,13,259,13,262,13,266,16,269,16,272,16,275,18,278,18,281,22,284,22,288,22,284,25,290,28,293,28,297,35,303,35,306,38,309,40,312,40,315,43,318,43,322,47,322,50,324,53,327,53,331,60,334,63,337,63,340,65,343,72,349,78,352,82,356,85,359,94,361,90,361,94,363,97,363,97,367,100,367,103,370,107,370,112,373,115,376,119,376,122,379,125,379,129,382,132,382,134,385,134,382,137,385,144,389,144,385,147,389,150,389,166,394,169,394,171,394,178,397,180,397,183,397,193,397,205,397,208,397,215,397,218,397,227,397,230,397,237,397,243,397,250,394,252,394,272,389,274,389,277,385,277,389,280,385,284,385,287,382,287,385,290,382,293,382,297,379,299,379,302,376,305,376,315,370,319,370,321,367,327,363,327,361,331,361,337,359,340,356,344,352,346,352,349,349,352,343,356,343,362,337,362,334,368,331,368,327,374,322,378,322,378,318,381,315,384,312,384,309,387,303,391,300,393,297,396,293,396,290,399,284,403,281,403,278,406,275,406,272,409,269,406,269,409,266,409,262,413,259,413,256,413,254,415,250,418,232,421,228,421,225,421,222,425,213,425,207,425,201,425,191,425,188,425,176,425,173,425,164,425,160,425,154,421,151,421,148,421,145,421,142,421,138,418,135,415,114,413,111,413,108,413,104,409,101,409,98,406,96,406,92,403,89,403,86,399,86,396,77,393,74,393,72,391,68,391,65,387,63,384,59,384,56,381,53,378,46,374,46,371,44,371,41,368,38,366,34,366,31,362,31,359,29,352,22,346,16,344,16,340,12,337,10,331,7,327,4,324,,321,4,321,7,324,4,327,4,331,7,334,10,337,12,340,16,344,16,346,19,349,22,352,25,359,29,359,31,362,34,366,38,368,41,371,44,374,46,374,50,381,56,384,59,384,63,387,65,391,68,391,72,393,74,393,77,396,79,399,86,403,89,403,92,406,98,409,101,409,108,409,104,409,111,413,111,413,114,413,117,418,135,418,138,418,142,421,145,421,148,421,151,421,157,421,160,421,167,421,173,425,176,425,188,421,191,421,201,421,207,421,213,418,222,418,225,418,228,418,232,413,247,413,254,409,256,409,262,406,266,406,272,403,275,399,278,399,281,396,288,393,290,393,293,391,300,387,303,384,309,381,312,381,315,378,315,374,318,374,322,368,327,366,331,362,334,359,337,356,340,352,343,346,349,344,349,344,352,340,356,337,356,331,359,327,361,324,363,321,367,319,367,315,370,305,373,302,376,299,376,297,379,293,379,290,382,287,382,284,385,280,385,277,385,274,389,272,389,252,394,250,394,243,394,237,394,230,394,225,397,227,397,218,397,215,397,208,397,205,397,196,397,193,394,186,394,180,394,171,394,169,394,166,392,150,389,147,389,144,385,137,385,134,382,132,382,129,379,125,379,122,376,119,376,115,373,112,373,107,370,107,367,103,367,100,363,97,363,94,361,85,356,82,356,78,352,75,349,65,340,63,337,60,334,57,327,53,327,50,324,50,322,47,318,43,315,40,312,38,309,38,306,35,303,28,293,28,290,25,288,25,284,22,281,22,278,18,275,18,272,16,266,16,262,13,259,13,256,10,254,13,254,10,244,6,241,6,237,6,235,3,232,3,228,3,220,3,216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t5JCwgAA&#10;ANwAAAAPAAAAZHJzL2Rvd25yZXYueG1sRE9Li8IwEL4L+x/CCF5kTRUU6RpFdlkQ9eLj4m1Ixrba&#10;TEoTtfrrjSB4m4/vOZNZY0txpdoXjhX0ewkIYu1MwZmC/e7/ewzCB2SDpWNScCcPs+lXa4KpcTfe&#10;0HUbMhFD2KeoIA+hSqX0OieLvucq4sgdXW0xRFhn0tR4i+G2lIMkGUmLBceGHCv6zUmftxerYDla&#10;o+7yYZkdHjt9Wg3+9n0+KdVpN/MfEIGa8BG/3QsT5ydDeD0TL5DT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i3kkLCAAAA3AAAAA8AAAAAAAAAAAAAAAAAlwIAAGRycy9kb3du&#10;cmV2LnhtbFBLBQYAAAAABAAEAPUAAACGAwAAAAA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WjJ6wAAA&#10;ANwAAAAPAAAAZHJzL2Rvd25yZXYueG1sRE9LasMwEN0Xegcxhe4aOQ4NwbUSkkAhO1M3B5hY4w+1&#10;RkZSYvX2VSDQ3Tzed8pdNKO4kfODZQXLRQaCuLF64E7B+fvzbQPCB2SNo2VS8EsedtvnpxILbWf+&#10;olsdOpFC2BeooA9hKqT0TU8G/cJOxIlrrTMYEnSd1A7nFG5GmWfZWhocODX0ONGxp+anvhoFl5WO&#10;sso9t7VrYnfIK3N4l0q9vsT9B4hAMfyLH+6TTvOzNdyfSRfI7R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KWjJ6wAAAANwAAAAPAAAAAAAAAAAAAAAAAJcCAABkcnMvZG93bnJl&#10;di54bWxQSwUGAAAAAAQABAD1AAAAhAMAAAAA&#10;" path="m346,217l346,214,343,217,340,217,338,220,334,220,331,223,328,223,325,226,321,226,321,230,318,230,315,230,313,230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4,180,81,177,79,177,76,174,72,171,72,167,69,167,66,164,66,162,63,158,59,155,57,152,54,149,51,143,47,140,44,140,44,136,41,133,41,130,37,128,34,124,34,121,32,121,32,118,29,115,29,111,25,109,25,106,22,102,22,99,22,96,19,94,19,90,16,90,16,87,12,84,12,81,12,77,12,75,10,72,10,68,10,65,7,62,7,59,7,56,7,53,7,50,4,47,4,41,4,31,4,28,4,9,4,6,4,,,,,4,,12,,16,,22,,31,,34,,41,,43,,47,4,50,4,53,4,56,4,59,4,62,7,65,7,68,7,72,7,75,10,77,10,81,12,84,12,87,12,90,16,90,16,96,19,99,19,102,22,106,22,109,25,111,25,115,29,118,29,121,32,124,32,128,34,130,37,130,37,133,41,136,41,140,44,143,47,146,51,149,54,152,59,162,63,162,72,174,72,177,76,177,81,183,84,183,88,186,88,189,91,189,94,192,97,196,101,198,104,198,106,201,109,201,113,205,116,208,119,211,123,211,126,214,128,214,131,217,135,217,138,220,141,220,144,223,148,223,151,226,153,226,156,230,160,230,163,230,165,233,168,233,172,233,174,235,177,235,180,235,187,237,190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mTVdwgAA&#10;ANwAAAAPAAAAZHJzL2Rvd25yZXYueG1sRI/NqsIwEIX3gu8QRnCnqVdQqUYRL4KCG/8W7sZmbIvN&#10;pDZR69sbQXA3wznnmzOTWW0K8aDK5ZYV9LoRCOLE6pxTBYf9sjMC4TyyxsIyKXiRg9m02ZhgrO2T&#10;t/TY+VQECLsYFWTel7GULsnIoOvakjhoF1sZ9GGtUqkrfAa4KeRfFA2kwZzDhQxLWmSUXHd3Eygo&#10;+7fNsjz/HxcnW/t1vr3Yl1LtVj0fg/BU+5/5m17pUD8awueZMIGcv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+ZNV3CAAAA3AAAAA8AAAAAAAAAAAAAAAAAlwIAAGRycy9kb3du&#10;cmV2LnhtbFBLBQYAAAAABAAEAPUAAACGAwAAAAA=&#10;" path="m0,0l4,3,4,7,4,9,7,12,7,16,7,19,10,22,10,25,14,28,14,31,14,34,17,34,17,38,17,41,20,44,20,46,22,50,22,53,26,56,26,59,29,62,29,65,32,68,32,72,35,75,35,78,39,80,39,84,42,84,42,87,44,90,44,93,47,97,51,99,51,102,54,106,54,109,57,109,57,112,60,114,64,118,64,121,67,124,69,127,69,131,72,133,76,136,79,140,79,142,82,145,86,147,89,151,89,154,94,160,82,160,82,164,67,164,67,160,60,160,57,160,57,164,60,166,60,169,64,169,64,172,67,176,67,179,69,182,69,185,72,188,72,191,76,191,76,194,76,198,79,200,82,203,82,206,86,210,86,213,89,213,89,216,91,219,91,222,94,225,98,228,101,232,101,235,104,235,104,237,107,241,111,244,114,247,114,250,116,253,119,256,123,259,123,262,128,266,131,269,131,271,140,278,143,281,147,288,150,288,153,290,157,293,160,296,162,300,165,303,169,305,172,305,172,309,175,309,175,312,178,312,182,315,184,318,187,318,190,322,194,324,197,324,200,327,204,330,207,330,209,334,212,334,209,337,207,337,204,340,200,340,200,343,197,343,194,343,190,346,187,346,184,349,182,349,178,349,175,349,175,352,172,352,169,352,165,352,162,356,160,356,157,356,153,356,153,358,157,358,157,361,160,361,162,365,165,368,169,371,172,371,172,374,175,374,178,377,182,380,184,380,187,383,190,383,190,386,194,386,197,390,200,392,204,392,207,395,209,399,212,399,216,402,219,402,222,405,225,405,229,408,231,408,234,411,237,411,241,414,244,414,247,417,250,417,254,420,256,420,259,424,262,424,266,427,269,427,272,429,276,429,278,431,281,431,284,431,288,435,291,438,294,438,297,438,301,441,303,441,309,444,313,444,316,447,319,447,323,447,325,450,328,450,331,450,335,450,338,453,344,453,344,457,348,457,350,457,353,460,356,460,360,460,363,462,366,462,370,462,372,462,375,465,378,465,382,469,382,465,378,465,375,462,372,462,370,460,366,460,363,460,363,457,360,457,360,453,356,453,353,450,350,450,348,450,348,447,344,447,341,444,338,444,335,441,331,441,331,438,328,438,325,438,325,435,323,435,323,431,319,431,316,431,316,429,313,429,309,429,309,427,306,427,306,424,303,424,301,424,301,420,297,420,297,417,294,417,291,414,288,414,288,411,284,411,281,408,278,405,276,405,272,402,269,402,266,399,262,395,259,395,259,392,256,392,254,390,250,386,247,386,247,383,244,383,244,380,241,380,244,380,247,380,250,377,254,377,256,374,259,374,262,374,262,371,266,371,269,371,272,371,272,368,276,368,278,365,281,365,284,365,284,361,288,361,288,358,291,358,294,358,297,356,297,352,294,352,291,352,288,349,284,349,281,346,278,343,276,343,272,340,269,340,266,340,266,337,262,337,259,334,256,334,254,330,250,330,250,327,247,327,247,324,244,324,241,324,237,322,234,322,234,318,231,318,229,315,225,315,222,312,219,312,219,309,216,309,212,309,212,305,209,303,207,303,204,300,200,296,197,293,194,293,190,290,187,290,187,288,184,288,184,284,178,281,175,281,175,278,172,278,169,275,165,271,162,271,160,269,157,266,157,262,153,262,143,253,140,253,137,250,137,247,131,241,128,241,126,237,119,232,116,228,114,225,119,225,123,225,131,225,131,222,137,222,140,222,143,222,147,222,150,222,153,219,160,219,165,219,169,219,172,219,178,219,178,216,182,216,184,216,187,216,190,216,194,213,197,213,194,213,190,210,187,206,187,203,184,203,182,200,178,200,172,194,169,191,165,191,162,188,162,185,157,185,157,182,153,179,150,179,143,172,140,169,137,166,135,164,128,160,128,157,126,154,123,154,123,151,116,145,114,145,111,142,107,140,107,136,104,136,89,121,86,114,82,112,79,109,76,106,69,99,67,97,64,93,64,90,60,87,57,84,54,80,54,78,51,75,47,72,44,68,44,65,42,65,42,62,39,59,35,56,32,53,32,50,29,50,29,46,29,44,26,41,26,38,22,34,20,31,17,28,17,25,14,22,14,19,10,16,7,12,7,9,4,7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y28ZxgAA&#10;ANwAAAAPAAAAZHJzL2Rvd25yZXYueG1sRI9Ba8JAEIXvQv/DMoXedFdLpURXKYVC0V4aU72O2TEJ&#10;zc6m2a2m/75zELzN8N68981yPfhWnamPTWAL04kBRVwG13Blodi9jZ9BxYTssA1MFv4ownp1N1pi&#10;5sKFP+mcp0pJCMcMLdQpdZnWsazJY5yEjli0U+g9Jln7SrseLxLuWz0zZq49NiwNNXb0WlP5nf96&#10;C7Ov4qnQ1ePm4+eQ77fH6cYct3NrH+6HlwWoREO6ma/X707wjdDKMzKBXv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0y28ZxgAAANwAAAAPAAAAAAAAAAAAAAAAAJcCAABkcnMv&#10;ZG93bnJldi54bWxQSwUGAAAAAAQABAD1AAAAigMAAAAA&#10;" path="m50,99l50,102,50,105,53,105,53,109,57,111,60,111,63,114,67,114,75,114,79,114,82,114,82,111,85,111,85,109,88,109,88,105,92,105,92,102,92,15,82,15,82,,132,,132,15,122,15,119,15,119,109,119,114,119,117,116,117,116,121,114,121,114,124,110,126,110,130,107,130,104,133,100,136,97,139,94,139,92,139,92,143,88,143,85,143,82,145,79,145,72,145,57,145,53,145,50,145,47,145,45,145,45,143,41,143,38,143,38,139,35,139,32,139,32,136,28,136,25,133,22,133,22,130,20,130,20,126,16,124,13,124,13,121,13,117,10,117,10,114,10,111,10,109,7,109,7,15,,15,,,60,,60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NceKwQAA&#10;ANwAAAAPAAAAZHJzL2Rvd25yZXYueG1sRE9Ni8IwEL0v+B/CCN7WVA+yVqOIIBSkC1tFPQ7N2BSb&#10;SWmi1n+/WVjwNo/3Oct1bxvxoM7XjhVMxgkI4tLpmisFx8Pu8wuED8gaG8ek4EUe1qvBxxJT7Z78&#10;Q48iVCKGsE9RgQmhTaX0pSGLfuxa4shdXWcxRNhVUnf4jOG2kdMkmUmLNccGgy1tDZW34m4VnPaX&#10;IjO5yc561p9u31n+you5UqNhv1mACNSHt/jfnek4P5nD3zPxArn6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jXHisEAAADcAAAADwAAAAAAAAAAAAAAAACXAgAAZHJzL2Rvd25y&#10;ZXYueG1sUEsFBgAAAAAEAAQA9QAAAIUDAAAAAA==&#10;" path="m113,99l113,106,113,108,111,108,111,111,111,114,107,114,107,118,104,121,104,123,101,123,101,127,97,127,97,130,94,130,91,130,91,133,89,133,85,133,82,136,79,136,76,136,69,136,69,140,54,140,54,136,47,136,44,136,42,136,38,136,38,133,35,133,32,133,32,130,29,130,25,130,25,127,22,127,22,123,19,123,19,121,17,118,13,118,13,114,10,111,10,108,10,106,10,12,10,9,7,9,7,6,,6,,,50,,50,6,47,6,44,6,44,9,44,102,44,106,47,106,47,108,50,111,54,111,54,114,57,114,60,114,64,114,72,114,79,114,82,111,85,111,89,108,89,106,91,106,91,102,91,99,91,12,91,9,91,6,89,6,82,6,82,,126,,126,6,116,6,116,9,113,9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3+kjwwAA&#10;ANwAAAAPAAAAZHJzL2Rvd25yZXYueG1sRI9Ba8MwDIXvg/0Ho8Fuq9MdRsjqltIS6I7NxnoVsRYn&#10;jeUQu0n676fDYDeJ9/Tep81u8b2aaIxtYAPrVQaKuA625cbA12f5koOKCdliH5gM3CnCbvv4sMHC&#10;hpnPNFWpURLCsUADLqWh0DrWjjzGVRiIRfsJo8ck69hoO+Is4b7Xr1n2pj22LA0OBzo4qq/VzRs4&#10;fpRdpbvD/tLP12NX5tp955Mxz0/L/h1UoiX9m/+uT1bw14Ivz8gEevs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3+kjwwAAANwAAAAPAAAAAAAAAAAAAAAAAJcCAABkcnMvZG93&#10;bnJldi54bWxQSwUGAAAAAAQABAD1AAAAhwMAAAAA&#10;" path="m56,124l56,126,56,130,65,130,65,143,,143,,130,10,130,10,126,13,126,13,15,10,15,,15,,,65,,65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/V6GxgAA&#10;ANwAAAAPAAAAZHJzL2Rvd25yZXYueG1sRI/RasJAEEXfC/7DMkLf6iatFY3ZBClt8aWC0Q8YsmMS&#10;kp2N2TWmf98tFPo2w733zJ00n0wnRhpcY1lBvIhAEJdWN1wpOJ8+ntYgnEfW2FkmBd/kIM9mDykm&#10;2t75SGPhKxEg7BJUUHvfJ1K6siaDbmF74qBd7GDQh3WopB7wHuCmk89RtJIGGw4XauzpraayLW4m&#10;UDbty7Xc693h9h4dP1+/loUcl0o9zqfdFoSnyf+b/9J7HerHMfw+EyaQ2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4/V6GxgAAANwAAAAPAAAAAAAAAAAAAAAAAJcCAABkcnMv&#10;ZG93bnJldi54bWxQSwUGAAAAAAQABAD1AAAAigMAAAAA&#10;" path="m44,123l44,123,47,123,47,127,47,130,50,130,57,130,57,136,,136,,130,4,130,7,130,7,127,10,127,10,123,10,12,10,9,7,9,7,6,,6,,,57,,57,6,47,6,47,9,47,12,44,12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LvC1xAAA&#10;ANwAAAAPAAAAZHJzL2Rvd25yZXYueG1sRE/fa8IwEH4f7H8IN9jbTC06pDPKGBOEPdipuNejuTWl&#10;zaUk0Xb7681g4Nt9fD9vuR5tJy7kQ+NYwXSSgSCunG64VnA8bJ4WIEJE1tg5JgU/FGC9ur9bYqHd&#10;wJ902cdapBAOBSowMfaFlKEyZDFMXE+cuG/nLcYEfS21xyGF207mWfYsLTacGgz29Gaoavdnq8Du&#10;ZieT777a+v00/zj437IdylKpx4fx9QVEpDHexP/urU7zpzn8PZMukKs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y7wtcQAAADcAAAADwAAAAAAAAAAAAAAAACXAgAAZHJzL2Rv&#10;d25yZXYueG1sUEsFBgAAAAAEAAQA9QAAAIgDAAAAAA==&#10;" path="m87,130l87,130,87,143,29,143,29,130,34,130,34,126,37,126,37,27,29,27,25,27,25,31,22,31,19,31,16,34,16,37,16,40,12,40,12,43,12,49,,49,,,118,,118,49,105,49,105,40,105,37,102,34,100,31,96,31,93,31,93,27,90,27,83,27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a1mgwgAA&#10;ANwAAAAPAAAAZHJzL2Rvd25yZXYueG1sRE/bagIxEH0v+A9hBF+KZlUsdTWKLQgKInTrBwzJ7EU3&#10;k2UTdfXrm0Khb3M411muO1uLG7W+cqxgPEpAEGtnKi4UnL63w3cQPiAbrB2Tggd5WK96L0tMjbvz&#10;F92yUIgYwj5FBWUITSql1yVZ9CPXEEcud63FEGFbSNPiPYbbWk6S5E1arDg2lNjQZ0n6kl2tAv06&#10;z8/PInd+vz/o4/PDzLLrXKlBv9ssQATqwr/4z70zcf54Cr/PxAvk6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9rWaDCAAAA3AAAAA8AAAAAAAAAAAAAAAAAlwIAAGRycy9kb3du&#10;cmV2LnhtbFBLBQYAAAAABAAEAPUAAACGAwAAAAA=&#10;" path="m5,40l5,43,,43,,,111,,111,43,108,43,108,37,104,37,104,34,104,31,101,31,101,28,98,24,96,24,96,21,92,21,89,21,86,21,74,21,74,127,76,127,76,130,79,130,83,130,83,136,30,136,30,130,33,130,33,127,37,127,37,123,37,21,28,21,25,21,21,21,18,21,15,21,15,24,12,24,12,28,8,28,8,31,5,34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969FA" w:rsidRPr="00DE0417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D3CB1F8" wp14:editId="2C8442D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A5945" w:rsidRPr="00DE6366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69054ACF" wp14:editId="0B13C816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44E5B" w:rsidRPr="00344E5B">
              <w:t>Joint Collaborative Team on Video Coding (JCT-VC)</w:t>
            </w:r>
          </w:p>
          <w:p w14:paraId="08CE9589" w14:textId="77777777"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proofErr w:type="gramStart"/>
            <w:r>
              <w:rPr>
                <w:b/>
                <w:szCs w:val="22"/>
              </w:rPr>
              <w:t>of</w:t>
            </w:r>
            <w:proofErr w:type="gramEnd"/>
            <w:r>
              <w:rPr>
                <w:b/>
                <w:szCs w:val="22"/>
              </w:rPr>
              <w:t xml:space="preserve">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14:paraId="784B55F3" w14:textId="77777777" w:rsidR="007A0C02" w:rsidRPr="00AE341B" w:rsidRDefault="00355F7A" w:rsidP="009C375B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8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 w:rsidR="009C375B">
              <w:rPr>
                <w:szCs w:val="22"/>
              </w:rPr>
              <w:t>San Jose</w:t>
            </w:r>
            <w:r w:rsidR="005A7C01" w:rsidRPr="00AE341B">
              <w:rPr>
                <w:szCs w:val="22"/>
              </w:rPr>
              <w:t xml:space="preserve">, </w:t>
            </w:r>
            <w:r w:rsidR="005A7C01">
              <w:rPr>
                <w:szCs w:val="22"/>
              </w:rPr>
              <w:t>C</w:t>
            </w:r>
            <w:r w:rsidR="009C375B">
              <w:rPr>
                <w:szCs w:val="22"/>
              </w:rPr>
              <w:t>A</w:t>
            </w:r>
            <w:r w:rsidR="005A7C01" w:rsidRPr="00AE341B">
              <w:rPr>
                <w:szCs w:val="22"/>
              </w:rPr>
              <w:t>,</w:t>
            </w:r>
            <w:r w:rsidR="009C375B">
              <w:rPr>
                <w:szCs w:val="22"/>
              </w:rPr>
              <w:t xml:space="preserve"> USA, 1 - 10</w:t>
            </w:r>
            <w:r w:rsidR="005A7C01" w:rsidRPr="00AE341B">
              <w:rPr>
                <w:szCs w:val="22"/>
              </w:rPr>
              <w:t xml:space="preserve"> </w:t>
            </w:r>
            <w:r w:rsidR="009C375B">
              <w:rPr>
                <w:szCs w:val="22"/>
              </w:rPr>
              <w:t>February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14:paraId="7D2D396B" w14:textId="77777777"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8807FD">
              <w:rPr>
                <w:u w:val="single"/>
              </w:rPr>
              <w:t>H</w:t>
            </w:r>
            <w:r w:rsidR="00A0689A">
              <w:rPr>
                <w:u w:val="single"/>
              </w:rPr>
              <w:t>0530</w:t>
            </w:r>
            <w:r w:rsidR="00305786">
              <w:rPr>
                <w:u w:val="single"/>
              </w:rPr>
              <w:t>-r</w:t>
            </w:r>
            <w:ins w:id="1" w:author="Haoping Yu" w:date="2012-02-04T19:45:00Z">
              <w:r w:rsidR="009573E6">
                <w:rPr>
                  <w:u w:val="single"/>
                </w:rPr>
                <w:t>2</w:t>
              </w:r>
            </w:ins>
            <w:del w:id="2" w:author="Haoping Yu" w:date="2012-02-04T19:45:00Z">
              <w:r w:rsidR="00305786" w:rsidDel="009573E6">
                <w:rPr>
                  <w:u w:val="single"/>
                </w:rPr>
                <w:delText>1</w:delText>
              </w:r>
            </w:del>
          </w:p>
          <w:p w14:paraId="4B00BEAC" w14:textId="77777777" w:rsidR="007A0C02" w:rsidRPr="00630AA2" w:rsidRDefault="008807FD" w:rsidP="008807FD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 w:rsidR="00A0689A">
              <w:rPr>
                <w:u w:val="single"/>
              </w:rPr>
              <w:t>23411</w:t>
            </w:r>
          </w:p>
        </w:tc>
      </w:tr>
    </w:tbl>
    <w:p w14:paraId="6720FFC9" w14:textId="77777777"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7A0C02" w:rsidRPr="001A5396" w14:paraId="02EBA326" w14:textId="77777777">
        <w:tc>
          <w:tcPr>
            <w:tcW w:w="1458" w:type="dxa"/>
          </w:tcPr>
          <w:p w14:paraId="7801B5A1" w14:textId="77777777"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74A1EC1A" w14:textId="77777777" w:rsidR="007A0C02" w:rsidRPr="00A822FA" w:rsidRDefault="00B027D3" w:rsidP="004C6E0E">
            <w:pPr>
              <w:spacing w:before="60" w:after="60"/>
              <w:rPr>
                <w:b/>
                <w:szCs w:val="22"/>
              </w:rPr>
            </w:pPr>
            <w:r w:rsidRPr="00A822FA">
              <w:rPr>
                <w:b/>
                <w:szCs w:val="22"/>
              </w:rPr>
              <w:t>AHG</w:t>
            </w:r>
            <w:r w:rsidR="00A647F4">
              <w:rPr>
                <w:b/>
                <w:szCs w:val="22"/>
              </w:rPr>
              <w:t>19</w:t>
            </w:r>
            <w:r w:rsidRPr="00A822FA">
              <w:rPr>
                <w:b/>
                <w:szCs w:val="22"/>
              </w:rPr>
              <w:t xml:space="preserve">: </w:t>
            </w:r>
            <w:r w:rsidR="00FC2E3B" w:rsidRPr="00FC2E3B">
              <w:rPr>
                <w:b/>
                <w:szCs w:val="22"/>
              </w:rPr>
              <w:t xml:space="preserve">A </w:t>
            </w:r>
            <w:r w:rsidR="004C6E0E">
              <w:rPr>
                <w:b/>
                <w:szCs w:val="22"/>
              </w:rPr>
              <w:t>lossless coding solution for HEVC</w:t>
            </w:r>
          </w:p>
        </w:tc>
      </w:tr>
      <w:tr w:rsidR="007A0C02" w:rsidRPr="00AE341B" w14:paraId="2F1FD8CB" w14:textId="77777777">
        <w:tc>
          <w:tcPr>
            <w:tcW w:w="1458" w:type="dxa"/>
          </w:tcPr>
          <w:p w14:paraId="24DEAC78" w14:textId="77777777"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0D8B2BE6" w14:textId="77777777"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 w14:paraId="05F425DB" w14:textId="77777777">
        <w:tc>
          <w:tcPr>
            <w:tcW w:w="1458" w:type="dxa"/>
          </w:tcPr>
          <w:p w14:paraId="73CCAD19" w14:textId="77777777"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0E19919E" w14:textId="77777777"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 w14:paraId="366F5984" w14:textId="77777777">
        <w:tc>
          <w:tcPr>
            <w:tcW w:w="1458" w:type="dxa"/>
          </w:tcPr>
          <w:p w14:paraId="025CF2AB" w14:textId="77777777"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14:paraId="42D62EC3" w14:textId="77777777" w:rsidR="00FC2E3B" w:rsidRPr="00F87370" w:rsidRDefault="00FC2E3B" w:rsidP="00FC2E3B">
            <w:pPr>
              <w:spacing w:before="60" w:after="60"/>
              <w:rPr>
                <w:szCs w:val="22"/>
              </w:rPr>
            </w:pPr>
            <w:r w:rsidRPr="00F87370">
              <w:rPr>
                <w:szCs w:val="22"/>
              </w:rPr>
              <w:t xml:space="preserve">Wen </w:t>
            </w:r>
            <w:proofErr w:type="spellStart"/>
            <w:r w:rsidRPr="00F87370">
              <w:rPr>
                <w:szCs w:val="22"/>
              </w:rPr>
              <w:t>Gao</w:t>
            </w:r>
            <w:proofErr w:type="spellEnd"/>
            <w:r w:rsidRPr="00F87370">
              <w:rPr>
                <w:szCs w:val="22"/>
              </w:rPr>
              <w:t xml:space="preserve"> </w:t>
            </w:r>
            <w:r w:rsidR="004C6E0E">
              <w:rPr>
                <w:szCs w:val="22"/>
              </w:rPr>
              <w:t>(1)</w:t>
            </w:r>
            <w:r w:rsidRPr="00F87370">
              <w:rPr>
                <w:szCs w:val="22"/>
              </w:rPr>
              <w:br/>
            </w:r>
            <w:proofErr w:type="spellStart"/>
            <w:r w:rsidRPr="00F87370">
              <w:rPr>
                <w:szCs w:val="22"/>
              </w:rPr>
              <w:t>Minqiang</w:t>
            </w:r>
            <w:proofErr w:type="spellEnd"/>
            <w:r w:rsidRPr="00F87370">
              <w:rPr>
                <w:szCs w:val="22"/>
              </w:rPr>
              <w:t xml:space="preserve"> Jiang </w:t>
            </w:r>
            <w:r w:rsidR="003A24B5">
              <w:rPr>
                <w:szCs w:val="22"/>
              </w:rPr>
              <w:t xml:space="preserve"> (1</w:t>
            </w:r>
            <w:r w:rsidR="004C6E0E">
              <w:rPr>
                <w:szCs w:val="22"/>
              </w:rPr>
              <w:t>)</w:t>
            </w:r>
            <w:r>
              <w:rPr>
                <w:szCs w:val="22"/>
              </w:rPr>
              <w:br/>
              <w:t>Haoping Yu</w:t>
            </w:r>
            <w:r w:rsidR="003A24B5">
              <w:rPr>
                <w:szCs w:val="22"/>
              </w:rPr>
              <w:t xml:space="preserve"> (1)</w:t>
            </w:r>
            <w:r w:rsidR="00DE0417">
              <w:rPr>
                <w:szCs w:val="22"/>
              </w:rPr>
              <w:br/>
            </w:r>
            <w:proofErr w:type="spellStart"/>
            <w:r w:rsidR="00DE0417">
              <w:rPr>
                <w:szCs w:val="22"/>
              </w:rPr>
              <w:t>Minhua</w:t>
            </w:r>
            <w:proofErr w:type="spellEnd"/>
            <w:r w:rsidR="00DE0417">
              <w:rPr>
                <w:szCs w:val="22"/>
              </w:rPr>
              <w:t xml:space="preserve"> Zhou (2)</w:t>
            </w:r>
          </w:p>
          <w:p w14:paraId="2DCCC1DD" w14:textId="77777777" w:rsidR="00427894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6C2C1B">
              <w:rPr>
                <w:szCs w:val="22"/>
                <w:lang w:val="fr-FR"/>
              </w:rPr>
              <w:br/>
            </w:r>
            <w:r w:rsidR="003A24B5">
              <w:rPr>
                <w:szCs w:val="22"/>
              </w:rPr>
              <w:t xml:space="preserve">(1) </w:t>
            </w:r>
            <w:r w:rsidR="00FC2E3B">
              <w:rPr>
                <w:szCs w:val="22"/>
              </w:rPr>
              <w:t>Huawei Technologies (USA)</w:t>
            </w:r>
            <w:r w:rsidR="00FC2E3B">
              <w:rPr>
                <w:szCs w:val="22"/>
              </w:rPr>
              <w:br/>
            </w:r>
            <w:proofErr w:type="gramStart"/>
            <w:r w:rsidR="003A24B5">
              <w:rPr>
                <w:szCs w:val="22"/>
              </w:rPr>
              <w:t xml:space="preserve">      </w:t>
            </w:r>
            <w:r w:rsidR="00FC2E3B">
              <w:rPr>
                <w:szCs w:val="22"/>
              </w:rPr>
              <w:t>2330</w:t>
            </w:r>
            <w:proofErr w:type="gramEnd"/>
            <w:r w:rsidR="00FC2E3B">
              <w:rPr>
                <w:szCs w:val="22"/>
              </w:rPr>
              <w:t xml:space="preserve"> Central Expressway</w:t>
            </w:r>
            <w:r w:rsidR="00FC2E3B">
              <w:rPr>
                <w:szCs w:val="22"/>
              </w:rPr>
              <w:br/>
            </w:r>
            <w:r w:rsidR="003A24B5">
              <w:rPr>
                <w:szCs w:val="22"/>
              </w:rPr>
              <w:t xml:space="preserve">      </w:t>
            </w:r>
            <w:r w:rsidR="00FC2E3B">
              <w:rPr>
                <w:szCs w:val="22"/>
              </w:rPr>
              <w:t>Santa Clara, CA 95050</w:t>
            </w:r>
          </w:p>
          <w:p w14:paraId="23360FA8" w14:textId="77777777" w:rsidR="003A24B5" w:rsidRPr="006C2C1B" w:rsidRDefault="003A24B5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>
              <w:rPr>
                <w:szCs w:val="22"/>
              </w:rPr>
              <w:t xml:space="preserve">(2) </w:t>
            </w:r>
            <w:r w:rsidRPr="006C2C1B">
              <w:rPr>
                <w:szCs w:val="22"/>
                <w:lang w:val="fr-FR"/>
              </w:rPr>
              <w:t>Texas Instruments Inc., USA</w:t>
            </w:r>
          </w:p>
          <w:p w14:paraId="6C0367BC" w14:textId="77777777"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14:paraId="59AF90FB" w14:textId="77777777"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14:paraId="3F59C66C" w14:textId="77777777"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p w14:paraId="721E03E2" w14:textId="77777777"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14:paraId="0487EF77" w14:textId="77777777" w:rsidR="003A24B5" w:rsidRDefault="00FC2E3B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rStyle w:val="Hyperlink"/>
              </w:rPr>
            </w:pPr>
            <w:bookmarkStart w:id="3" w:name="OLE_LINK3"/>
            <w:r>
              <w:rPr>
                <w:szCs w:val="22"/>
                <w:lang w:val="fr-FR"/>
              </w:rPr>
              <w:t xml:space="preserve">+1 408 330 </w:t>
            </w:r>
            <w:r w:rsidR="00C213FD">
              <w:rPr>
                <w:szCs w:val="22"/>
                <w:lang w:val="fr-FR"/>
              </w:rPr>
              <w:t>4813</w:t>
            </w:r>
            <w:r w:rsidR="00427894" w:rsidRPr="004C4AE1">
              <w:rPr>
                <w:szCs w:val="22"/>
              </w:rPr>
              <w:br/>
            </w:r>
            <w:hyperlink r:id="rId11" w:history="1">
              <w:r>
                <w:rPr>
                  <w:rStyle w:val="Hyperlink"/>
                </w:rPr>
                <w:t>wen.gao@huawei.com</w:t>
              </w:r>
            </w:hyperlink>
            <w:r>
              <w:rPr>
                <w:szCs w:val="22"/>
                <w:lang w:val="fr-FR"/>
              </w:rPr>
              <w:t xml:space="preserve"> </w:t>
            </w:r>
            <w:hyperlink r:id="rId12" w:history="1">
              <w:r w:rsidRPr="00B7668B">
                <w:rPr>
                  <w:rStyle w:val="Hyperlink"/>
                </w:rPr>
                <w:t>Minqiang.Jiang@huawei.com</w:t>
              </w:r>
            </w:hyperlink>
            <w:r>
              <w:br/>
            </w:r>
            <w:hyperlink r:id="rId13" w:history="1">
              <w:r w:rsidR="00DE0417" w:rsidRPr="00FD41F3">
                <w:rPr>
                  <w:rStyle w:val="Hyperlink"/>
                </w:rPr>
                <w:t>haoping.yu@huawei.com</w:t>
              </w:r>
            </w:hyperlink>
            <w:r w:rsidR="00DE0417">
              <w:rPr>
                <w:rStyle w:val="Hyperlink"/>
              </w:rPr>
              <w:br/>
              <w:t>zhou@ti.com</w:t>
            </w:r>
          </w:p>
          <w:bookmarkEnd w:id="3"/>
          <w:p w14:paraId="6DFA4D2B" w14:textId="77777777" w:rsidR="001E167F" w:rsidRDefault="001E167F" w:rsidP="00DE6366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</w:tc>
      </w:tr>
      <w:tr w:rsidR="007A0C02" w:rsidRPr="00AE341B" w14:paraId="67DBCAE1" w14:textId="77777777">
        <w:tc>
          <w:tcPr>
            <w:tcW w:w="1458" w:type="dxa"/>
          </w:tcPr>
          <w:p w14:paraId="68C9F032" w14:textId="77777777"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14:paraId="2610A6CD" w14:textId="77777777" w:rsidR="007A0C02" w:rsidRPr="00AE341B" w:rsidRDefault="00FC2E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Huawei Technologies (USA)</w:t>
            </w:r>
            <w:r w:rsidR="003A24B5">
              <w:rPr>
                <w:szCs w:val="22"/>
              </w:rPr>
              <w:t xml:space="preserve"> and </w:t>
            </w:r>
            <w:r w:rsidR="003A24B5" w:rsidRPr="00AE341B">
              <w:rPr>
                <w:szCs w:val="22"/>
              </w:rPr>
              <w:t>Texas Instruments</w:t>
            </w:r>
            <w:r w:rsidR="003A24B5">
              <w:rPr>
                <w:szCs w:val="22"/>
              </w:rPr>
              <w:t xml:space="preserve"> Inc</w:t>
            </w:r>
          </w:p>
        </w:tc>
      </w:tr>
    </w:tbl>
    <w:p w14:paraId="760313B8" w14:textId="77777777"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14:paraId="6F186EF4" w14:textId="77777777"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14:paraId="17658340" w14:textId="77777777"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14:paraId="2C68E46D" w14:textId="77777777" w:rsidR="00E02A7C" w:rsidRPr="00F67A13" w:rsidRDefault="00F374AB" w:rsidP="0041295E">
      <w:pPr>
        <w:jc w:val="both"/>
        <w:rPr>
          <w:szCs w:val="22"/>
        </w:rPr>
      </w:pPr>
      <w:r>
        <w:rPr>
          <w:szCs w:val="22"/>
        </w:rPr>
        <w:t xml:space="preserve">Lossless coding can be used in many practical applications, such as </w:t>
      </w:r>
      <w:r w:rsidR="003A24B5">
        <w:rPr>
          <w:szCs w:val="22"/>
        </w:rPr>
        <w:t>automatic vision</w:t>
      </w:r>
      <w:r>
        <w:rPr>
          <w:szCs w:val="22"/>
        </w:rPr>
        <w:t xml:space="preserve">, </w:t>
      </w:r>
      <w:r w:rsidR="00EF1CFD">
        <w:rPr>
          <w:szCs w:val="22"/>
        </w:rPr>
        <w:t xml:space="preserve">web conferencing including </w:t>
      </w:r>
      <w:r>
        <w:rPr>
          <w:szCs w:val="22"/>
        </w:rPr>
        <w:t>remote desktop sharing, and online gaming</w:t>
      </w:r>
      <w:r w:rsidR="003A24B5">
        <w:rPr>
          <w:szCs w:val="22"/>
        </w:rPr>
        <w:t>, etc</w:t>
      </w:r>
      <w:r w:rsidR="00064053">
        <w:rPr>
          <w:szCs w:val="22"/>
        </w:rPr>
        <w:t xml:space="preserve">. </w:t>
      </w:r>
      <w:r>
        <w:rPr>
          <w:szCs w:val="22"/>
        </w:rPr>
        <w:t xml:space="preserve">In this </w:t>
      </w:r>
      <w:r w:rsidR="00BB0D85">
        <w:rPr>
          <w:szCs w:val="22"/>
        </w:rPr>
        <w:t>contribution</w:t>
      </w:r>
      <w:r>
        <w:rPr>
          <w:szCs w:val="22"/>
        </w:rPr>
        <w:t xml:space="preserve">, we </w:t>
      </w:r>
      <w:r w:rsidR="00EF1CFD">
        <w:rPr>
          <w:szCs w:val="22"/>
        </w:rPr>
        <w:t xml:space="preserve">combine the sample-based angular intra prediction (SAP) as proposed in JCTVC-H0083 and the </w:t>
      </w:r>
      <w:r w:rsidR="00C6435D">
        <w:rPr>
          <w:szCs w:val="22"/>
        </w:rPr>
        <w:t xml:space="preserve">lossless coding </w:t>
      </w:r>
      <w:r w:rsidR="00EF1CFD">
        <w:rPr>
          <w:szCs w:val="22"/>
        </w:rPr>
        <w:t>signaling method as proposed in JCTVC-H</w:t>
      </w:r>
      <w:r w:rsidR="00A0689A">
        <w:rPr>
          <w:szCs w:val="22"/>
        </w:rPr>
        <w:t>0528</w:t>
      </w:r>
      <w:r w:rsidR="00EF1CFD">
        <w:rPr>
          <w:szCs w:val="22"/>
        </w:rPr>
        <w:t xml:space="preserve"> to form a simple </w:t>
      </w:r>
      <w:r w:rsidR="00C6435D">
        <w:rPr>
          <w:szCs w:val="22"/>
        </w:rPr>
        <w:t>and</w:t>
      </w:r>
      <w:r w:rsidR="00EF1CFD">
        <w:rPr>
          <w:szCs w:val="22"/>
        </w:rPr>
        <w:t xml:space="preserve"> efficient lossless coding solution for HEVC</w:t>
      </w:r>
      <w:r w:rsidR="006B1E2B">
        <w:rPr>
          <w:szCs w:val="22"/>
        </w:rPr>
        <w:t>.</w:t>
      </w:r>
      <w:r w:rsidR="00EF1CFD">
        <w:rPr>
          <w:szCs w:val="22"/>
        </w:rPr>
        <w:t xml:space="preserve"> The proposed sample-based prediction is exactly </w:t>
      </w:r>
      <w:r w:rsidR="006B1E2B">
        <w:rPr>
          <w:szCs w:val="22"/>
        </w:rPr>
        <w:t xml:space="preserve">the </w:t>
      </w:r>
      <w:r w:rsidR="00EF1CFD">
        <w:rPr>
          <w:szCs w:val="22"/>
        </w:rPr>
        <w:t xml:space="preserve">same as the HM5.0 block-based angular prediction in terms of prediction angles and sample interpolation, </w:t>
      </w:r>
      <w:r w:rsidR="006B1E2B">
        <w:rPr>
          <w:szCs w:val="22"/>
        </w:rPr>
        <w:t xml:space="preserve">and it </w:t>
      </w:r>
      <w:r w:rsidR="00EF1CFD">
        <w:rPr>
          <w:szCs w:val="22"/>
        </w:rPr>
        <w:t xml:space="preserve">requires no syntax or semantics changes, but differs in decoding process in terms of reference sample selection. The proposed </w:t>
      </w:r>
      <w:r w:rsidR="006B1E2B">
        <w:rPr>
          <w:szCs w:val="22"/>
        </w:rPr>
        <w:t>lossless enabling</w:t>
      </w:r>
      <w:r w:rsidR="00EF1CFD">
        <w:rPr>
          <w:szCs w:val="22"/>
        </w:rPr>
        <w:t xml:space="preserve"> method utilizes QP</w:t>
      </w:r>
      <w:del w:id="4" w:author="Haoping Yu" w:date="2012-02-04T19:48:00Z">
        <w:r w:rsidR="00EF1CFD" w:rsidDel="009573E6">
          <w:rPr>
            <w:szCs w:val="22"/>
          </w:rPr>
          <w:delText>=0</w:delText>
        </w:r>
      </w:del>
      <w:r w:rsidR="00EF1CFD">
        <w:rPr>
          <w:szCs w:val="22"/>
        </w:rPr>
        <w:t xml:space="preserve"> to indicate lossless coding mode </w:t>
      </w:r>
      <w:r w:rsidR="00A56DB3">
        <w:rPr>
          <w:szCs w:val="22"/>
        </w:rPr>
        <w:t>in a coding unit (CU), I</w:t>
      </w:r>
      <w:r>
        <w:rPr>
          <w:szCs w:val="22"/>
        </w:rPr>
        <w:t xml:space="preserve">f </w:t>
      </w:r>
      <w:r w:rsidR="00A56DB3">
        <w:rPr>
          <w:szCs w:val="22"/>
        </w:rPr>
        <w:t>QP</w:t>
      </w:r>
      <w:r w:rsidR="00A56DB3">
        <w:rPr>
          <w:szCs w:val="22"/>
          <w:vertAlign w:val="subscript"/>
        </w:rPr>
        <w:t xml:space="preserve"> </w:t>
      </w:r>
      <w:r w:rsidR="00A56DB3">
        <w:rPr>
          <w:szCs w:val="22"/>
        </w:rPr>
        <w:t xml:space="preserve">of a CU is equal to </w:t>
      </w:r>
      <w:ins w:id="5" w:author="Haoping Yu" w:date="2012-02-04T19:48:00Z">
        <w:r w:rsidR="009573E6">
          <w:rPr>
            <w:szCs w:val="22"/>
          </w:rPr>
          <w:t>the smallest value (e.g. QP=0 for the 8-bit bit-depth case)</w:t>
        </w:r>
      </w:ins>
      <w:del w:id="6" w:author="Haoping Yu" w:date="2012-02-04T19:48:00Z">
        <w:r w:rsidDel="009573E6">
          <w:rPr>
            <w:szCs w:val="22"/>
          </w:rPr>
          <w:delText>0</w:delText>
        </w:r>
      </w:del>
      <w:r>
        <w:rPr>
          <w:szCs w:val="22"/>
        </w:rPr>
        <w:t xml:space="preserve">, </w:t>
      </w:r>
      <w:r w:rsidR="00064053" w:rsidRPr="00064053">
        <w:rPr>
          <w:szCs w:val="22"/>
        </w:rPr>
        <w:t>inverse quantization, inverse transform, de-blocking filter, SAO and ALF</w:t>
      </w:r>
      <w:r w:rsidR="00A56DB3">
        <w:rPr>
          <w:szCs w:val="22"/>
        </w:rPr>
        <w:t xml:space="preserve"> are bypassed and the sample-based prediction (SAP) is used to replace the existing intra prediction method. </w:t>
      </w:r>
      <w:r w:rsidR="0041295E">
        <w:rPr>
          <w:szCs w:val="22"/>
        </w:rPr>
        <w:t xml:space="preserve">The advantage of this </w:t>
      </w:r>
      <w:r w:rsidR="006B1E2B">
        <w:rPr>
          <w:szCs w:val="22"/>
        </w:rPr>
        <w:t>signaling</w:t>
      </w:r>
      <w:r w:rsidR="0041295E">
        <w:rPr>
          <w:szCs w:val="22"/>
        </w:rPr>
        <w:t xml:space="preserve"> </w:t>
      </w:r>
      <w:r w:rsidR="006B1E2B">
        <w:rPr>
          <w:szCs w:val="22"/>
        </w:rPr>
        <w:t xml:space="preserve">method </w:t>
      </w:r>
      <w:r w:rsidR="0041295E">
        <w:rPr>
          <w:szCs w:val="22"/>
        </w:rPr>
        <w:t xml:space="preserve">is that no additional syntax element </w:t>
      </w:r>
      <w:r w:rsidR="006B1E2B">
        <w:rPr>
          <w:szCs w:val="22"/>
        </w:rPr>
        <w:t>is</w:t>
      </w:r>
      <w:r w:rsidR="0041295E">
        <w:rPr>
          <w:szCs w:val="22"/>
        </w:rPr>
        <w:t xml:space="preserve"> needed and </w:t>
      </w:r>
      <w:r w:rsidR="0041295E" w:rsidRPr="00BD51C0">
        <w:rPr>
          <w:szCs w:val="22"/>
        </w:rPr>
        <w:t xml:space="preserve">the coding performance of HEVC for the </w:t>
      </w:r>
      <w:proofErr w:type="spellStart"/>
      <w:r w:rsidR="0041295E" w:rsidRPr="00BD51C0">
        <w:rPr>
          <w:szCs w:val="22"/>
        </w:rPr>
        <w:t>lossy</w:t>
      </w:r>
      <w:proofErr w:type="spellEnd"/>
      <w:r w:rsidR="0041295E" w:rsidRPr="00BD51C0">
        <w:rPr>
          <w:szCs w:val="22"/>
        </w:rPr>
        <w:t xml:space="preserve"> mode would not be impacted or compromised</w:t>
      </w:r>
      <w:r w:rsidR="0041295E">
        <w:rPr>
          <w:szCs w:val="22"/>
        </w:rPr>
        <w:t>. In addition, using QP</w:t>
      </w:r>
      <w:del w:id="7" w:author="Haoping Yu" w:date="2012-02-04T19:49:00Z">
        <w:r w:rsidR="0041295E" w:rsidDel="009573E6">
          <w:rPr>
            <w:szCs w:val="22"/>
          </w:rPr>
          <w:delText>=0</w:delText>
        </w:r>
      </w:del>
      <w:r w:rsidR="0041295E">
        <w:rPr>
          <w:szCs w:val="22"/>
        </w:rPr>
        <w:t xml:space="preserve"> also brings us the flexibility in the sense that this lossless mode can be used not only for the entire picture or a slice but also for the individual CUs as well. </w:t>
      </w:r>
      <w:r w:rsidR="002E7304">
        <w:rPr>
          <w:szCs w:val="22"/>
        </w:rPr>
        <w:t>T</w:t>
      </w:r>
      <w:r w:rsidR="00BB0D85">
        <w:rPr>
          <w:szCs w:val="22"/>
        </w:rPr>
        <w:t xml:space="preserve">he HM5.0 software has been modified to incorporate this </w:t>
      </w:r>
      <w:r w:rsidR="00A56DB3">
        <w:rPr>
          <w:szCs w:val="22"/>
        </w:rPr>
        <w:t>lossless coding solution, which is attached in this contribution</w:t>
      </w:r>
      <w:r w:rsidR="00C218CB">
        <w:rPr>
          <w:szCs w:val="22"/>
        </w:rPr>
        <w:t xml:space="preserve"> together with the test results</w:t>
      </w:r>
      <w:r w:rsidR="00A56DB3">
        <w:rPr>
          <w:szCs w:val="22"/>
        </w:rPr>
        <w:t xml:space="preserve">. The modified HEVC draft is </w:t>
      </w:r>
      <w:r w:rsidR="006B1E2B">
        <w:rPr>
          <w:szCs w:val="22"/>
        </w:rPr>
        <w:t xml:space="preserve">also </w:t>
      </w:r>
      <w:r w:rsidR="00B9147D">
        <w:rPr>
          <w:szCs w:val="22"/>
        </w:rPr>
        <w:t>provided in the contribution</w:t>
      </w:r>
      <w:r w:rsidR="00A56DB3">
        <w:rPr>
          <w:szCs w:val="22"/>
        </w:rPr>
        <w:t>, showing that the lossless coding solution can be incorporated into the HEVC WD with only minor change</w:t>
      </w:r>
      <w:r w:rsidR="006B1E2B">
        <w:rPr>
          <w:szCs w:val="22"/>
        </w:rPr>
        <w:t>s</w:t>
      </w:r>
      <w:r w:rsidR="00A56DB3">
        <w:rPr>
          <w:szCs w:val="22"/>
        </w:rPr>
        <w:t xml:space="preserve"> to the decoding process. </w:t>
      </w:r>
    </w:p>
    <w:p w14:paraId="4F0FE996" w14:textId="77777777" w:rsidR="00515E7A" w:rsidRDefault="00515E7A" w:rsidP="00515E7A">
      <w:pPr>
        <w:pStyle w:val="Heading1"/>
      </w:pPr>
      <w:r w:rsidRPr="00C01BEE">
        <w:t>Introduction</w:t>
      </w:r>
    </w:p>
    <w:p w14:paraId="3080FDFA" w14:textId="77777777" w:rsidR="00342C22" w:rsidRDefault="00342C22" w:rsidP="00342C22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14:paraId="5F9C3B88" w14:textId="77777777" w:rsidR="002E7304" w:rsidRDefault="002E7304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 recent years, we observe more and more usage of lossless coding in real-world application</w:t>
      </w:r>
      <w:r w:rsidR="006B1E2B">
        <w:rPr>
          <w:rFonts w:ascii="Times New Roman" w:hAnsi="Times New Roman"/>
          <w:sz w:val="22"/>
          <w:szCs w:val="22"/>
        </w:rPr>
        <w:t>s</w:t>
      </w:r>
      <w:r w:rsidR="0041295E">
        <w:rPr>
          <w:rFonts w:ascii="Times New Roman" w:hAnsi="Times New Roman"/>
          <w:sz w:val="22"/>
          <w:szCs w:val="22"/>
        </w:rPr>
        <w:t xml:space="preserve">.  </w:t>
      </w:r>
      <w:r w:rsidR="0041295E" w:rsidRPr="006171B8">
        <w:rPr>
          <w:rFonts w:ascii="Times New Roman" w:hAnsi="Times New Roman"/>
          <w:sz w:val="22"/>
          <w:szCs w:val="22"/>
        </w:rPr>
        <w:t xml:space="preserve">For example, in the automotive vision application, video captured </w:t>
      </w:r>
      <w:r w:rsidR="0041295E">
        <w:rPr>
          <w:rFonts w:ascii="Times New Roman" w:hAnsi="Times New Roman"/>
          <w:sz w:val="22"/>
          <w:szCs w:val="22"/>
        </w:rPr>
        <w:t xml:space="preserve">from </w:t>
      </w:r>
      <w:r w:rsidR="0041295E" w:rsidRPr="006171B8">
        <w:rPr>
          <w:rFonts w:ascii="Times New Roman" w:hAnsi="Times New Roman"/>
          <w:sz w:val="22"/>
          <w:szCs w:val="22"/>
        </w:rPr>
        <w:t>cameras of a vehicle may need to be transmitted to the center</w:t>
      </w:r>
      <w:r w:rsidR="0041295E">
        <w:rPr>
          <w:rFonts w:ascii="Times New Roman" w:hAnsi="Times New Roman"/>
          <w:sz w:val="22"/>
          <w:szCs w:val="22"/>
        </w:rPr>
        <w:t xml:space="preserve"> processors</w:t>
      </w:r>
      <w:r w:rsidR="0041295E" w:rsidRPr="006171B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41295E" w:rsidRPr="006171B8">
        <w:rPr>
          <w:rFonts w:ascii="Times New Roman" w:hAnsi="Times New Roman"/>
          <w:sz w:val="22"/>
          <w:szCs w:val="22"/>
        </w:rPr>
        <w:t>losslessly</w:t>
      </w:r>
      <w:proofErr w:type="spellEnd"/>
      <w:r w:rsidR="0041295E" w:rsidRPr="006171B8">
        <w:rPr>
          <w:rFonts w:ascii="Times New Roman" w:hAnsi="Times New Roman"/>
          <w:sz w:val="22"/>
          <w:szCs w:val="22"/>
        </w:rPr>
        <w:t xml:space="preserve"> for video analytics purpose. Another example is </w:t>
      </w:r>
      <w:r w:rsidR="0041295E">
        <w:rPr>
          <w:rFonts w:ascii="Times New Roman" w:hAnsi="Times New Roman"/>
          <w:sz w:val="22"/>
          <w:szCs w:val="22"/>
        </w:rPr>
        <w:t xml:space="preserve">video conferencing or long-distance education in which </w:t>
      </w:r>
      <w:r w:rsidR="0041295E" w:rsidRPr="006171B8">
        <w:rPr>
          <w:rFonts w:ascii="Times New Roman" w:hAnsi="Times New Roman"/>
          <w:sz w:val="22"/>
          <w:szCs w:val="22"/>
        </w:rPr>
        <w:t>hybrid nature and syntactic video coding</w:t>
      </w:r>
      <w:r w:rsidR="0041295E">
        <w:rPr>
          <w:rFonts w:ascii="Times New Roman" w:hAnsi="Times New Roman"/>
          <w:sz w:val="22"/>
          <w:szCs w:val="22"/>
        </w:rPr>
        <w:t xml:space="preserve"> might be required, where</w:t>
      </w:r>
      <w:r w:rsidR="0041295E" w:rsidRPr="006171B8">
        <w:rPr>
          <w:rFonts w:ascii="Times New Roman" w:hAnsi="Times New Roman"/>
          <w:sz w:val="22"/>
          <w:szCs w:val="22"/>
        </w:rPr>
        <w:t xml:space="preserve"> part of video scene might contain syntactic contents such as presentation slides that need </w:t>
      </w:r>
      <w:r w:rsidR="0041295E" w:rsidRPr="006171B8">
        <w:rPr>
          <w:rFonts w:ascii="Times New Roman" w:hAnsi="Times New Roman"/>
          <w:sz w:val="22"/>
          <w:szCs w:val="22"/>
        </w:rPr>
        <w:lastRenderedPageBreak/>
        <w:t xml:space="preserve">to be coded </w:t>
      </w:r>
      <w:proofErr w:type="spellStart"/>
      <w:r w:rsidR="0041295E" w:rsidRPr="006171B8">
        <w:rPr>
          <w:rFonts w:ascii="Times New Roman" w:hAnsi="Times New Roman"/>
          <w:sz w:val="22"/>
          <w:szCs w:val="22"/>
        </w:rPr>
        <w:t>losslessly</w:t>
      </w:r>
      <w:proofErr w:type="spellEnd"/>
      <w:r w:rsidR="0041295E" w:rsidRPr="006171B8">
        <w:rPr>
          <w:rFonts w:ascii="Times New Roman" w:hAnsi="Times New Roman"/>
          <w:sz w:val="22"/>
          <w:szCs w:val="22"/>
        </w:rPr>
        <w:t>. In those application scenarios, lossless coding mode which provides certain level of compression is required</w:t>
      </w:r>
      <w:r w:rsidR="0041295E">
        <w:rPr>
          <w:rFonts w:ascii="Times New Roman" w:hAnsi="Times New Roman"/>
          <w:sz w:val="22"/>
          <w:szCs w:val="22"/>
        </w:rPr>
        <w:t xml:space="preserve">, and is desirable to enable it in profiles of 4:2:0 </w:t>
      </w:r>
      <w:proofErr w:type="spellStart"/>
      <w:r w:rsidR="0041295E">
        <w:rPr>
          <w:rFonts w:ascii="Times New Roman" w:hAnsi="Times New Roman"/>
          <w:sz w:val="22"/>
          <w:szCs w:val="22"/>
        </w:rPr>
        <w:t>chroma</w:t>
      </w:r>
      <w:proofErr w:type="spellEnd"/>
      <w:r w:rsidR="0041295E">
        <w:rPr>
          <w:rFonts w:ascii="Times New Roman" w:hAnsi="Times New Roman"/>
          <w:sz w:val="22"/>
          <w:szCs w:val="22"/>
        </w:rPr>
        <w:t xml:space="preserve"> format as well</w:t>
      </w:r>
      <w:r w:rsidR="0041295E" w:rsidRPr="006171B8">
        <w:rPr>
          <w:rFonts w:ascii="Times New Roman" w:hAnsi="Times New Roman"/>
          <w:sz w:val="22"/>
          <w:szCs w:val="22"/>
        </w:rPr>
        <w:t>.</w:t>
      </w:r>
    </w:p>
    <w:p w14:paraId="07A4B6D6" w14:textId="77777777" w:rsidR="002E7304" w:rsidRDefault="002E7304" w:rsidP="006171B8">
      <w:pPr>
        <w:pStyle w:val="PlainText"/>
        <w:tabs>
          <w:tab w:val="left" w:pos="0"/>
        </w:tabs>
        <w:jc w:val="both"/>
        <w:rPr>
          <w:szCs w:val="22"/>
        </w:rPr>
      </w:pPr>
    </w:p>
    <w:p w14:paraId="5506EED5" w14:textId="77777777" w:rsidR="00F64C11" w:rsidRPr="009573E6" w:rsidRDefault="009573E6" w:rsidP="009573E6">
      <w:pPr>
        <w:pStyle w:val="PlainText"/>
        <w:tabs>
          <w:tab w:val="left" w:pos="0"/>
        </w:tabs>
        <w:rPr>
          <w:vertAlign w:val="subscript"/>
          <w:lang w:eastAsia="ko-KR"/>
          <w:rPrChange w:id="8" w:author="Haoping Yu" w:date="2012-02-04T19:56:00Z">
            <w:rPr>
              <w:rFonts w:ascii="Times New Roman" w:hAnsi="Times New Roman"/>
              <w:sz w:val="22"/>
              <w:szCs w:val="22"/>
            </w:rPr>
          </w:rPrChange>
        </w:rPr>
        <w:pPrChange w:id="9" w:author="Haoping Yu" w:date="2012-02-04T19:53:00Z">
          <w:pPr>
            <w:pStyle w:val="PlainText"/>
            <w:tabs>
              <w:tab w:val="left" w:pos="0"/>
            </w:tabs>
            <w:jc w:val="both"/>
          </w:pPr>
        </w:pPrChange>
      </w:pPr>
      <w:r>
        <w:rPr>
          <w:rFonts w:ascii="Arial" w:hAnsi="Arial"/>
          <w:noProof/>
          <w:sz w:val="24"/>
        </w:rPr>
        <w:pict w14:anchorId="10EFA227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89" o:spid="_x0000_s1136" type="#_x0000_t202" style="position:absolute;margin-left:158.95pt;margin-top:99.45pt;width:42.65pt;height:28.0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" stroked="f">
            <v:textbox style="mso-next-textbox:#Text Box 189" inset="0,0,0,0">
              <w:txbxContent>
                <w:p w14:paraId="0C916687" w14:textId="77777777" w:rsidR="009573E6" w:rsidRPr="004C4D76" w:rsidRDefault="009573E6" w:rsidP="004C4D76">
                  <w:pPr>
                    <w:spacing w:before="0"/>
                    <w:rPr>
                      <w:sz w:val="20"/>
                    </w:rPr>
                  </w:pPr>
                  <w:proofErr w:type="gramStart"/>
                  <w:r w:rsidRPr="004C4D76">
                    <w:rPr>
                      <w:sz w:val="20"/>
                    </w:rPr>
                    <w:t>bypass</w:t>
                  </w:r>
                  <w:proofErr w:type="gramEnd"/>
                  <w:r w:rsidRPr="004C4D76">
                    <w:rPr>
                      <w:sz w:val="20"/>
                    </w:rPr>
                    <w:t xml:space="preserve"> if QP</w:t>
                  </w:r>
                  <w:ins w:id="10" w:author="Haoping Yu" w:date="2012-02-04T19:57:00Z">
                    <w:r>
                      <w:rPr>
                        <w:sz w:val="20"/>
                      </w:rPr>
                      <w:t>’</w:t>
                    </w:r>
                  </w:ins>
                  <w:r w:rsidRPr="004C4D76">
                    <w:rPr>
                      <w:sz w:val="12"/>
                    </w:rPr>
                    <w:t>Y</w:t>
                  </w:r>
                  <w:r w:rsidRPr="004C4D76">
                    <w:rPr>
                      <w:sz w:val="20"/>
                    </w:rPr>
                    <w:t>=0</w:t>
                  </w:r>
                </w:p>
              </w:txbxContent>
            </v:textbox>
          </v:shape>
        </w:pict>
      </w:r>
      <w:r w:rsidR="00B9147D">
        <w:rPr>
          <w:rFonts w:ascii="Times New Roman" w:hAnsi="Times New Roman"/>
          <w:sz w:val="22"/>
          <w:szCs w:val="22"/>
        </w:rPr>
        <w:t>In a basic lossless coding solution</w:t>
      </w:r>
      <w:r w:rsidR="002E7304" w:rsidRPr="0043095F">
        <w:rPr>
          <w:rFonts w:ascii="Times New Roman" w:hAnsi="Times New Roman"/>
          <w:sz w:val="22"/>
          <w:szCs w:val="22"/>
        </w:rPr>
        <w:t>, the transform and quantization and their inverse operations are bypassed in the encoder and decoder</w:t>
      </w:r>
      <w:r w:rsidR="00B9147D">
        <w:rPr>
          <w:rFonts w:ascii="Times New Roman" w:hAnsi="Times New Roman"/>
          <w:sz w:val="22"/>
          <w:szCs w:val="22"/>
        </w:rPr>
        <w:t>.</w:t>
      </w:r>
      <w:r w:rsidR="002E7304" w:rsidRPr="0043095F">
        <w:rPr>
          <w:rFonts w:ascii="Times New Roman" w:hAnsi="Times New Roman"/>
          <w:sz w:val="22"/>
          <w:szCs w:val="22"/>
        </w:rPr>
        <w:t xml:space="preserve"> Without transform operation, </w:t>
      </w:r>
      <w:r w:rsidR="00B9147D">
        <w:rPr>
          <w:rFonts w:ascii="Times New Roman" w:hAnsi="Times New Roman"/>
          <w:sz w:val="22"/>
          <w:szCs w:val="22"/>
        </w:rPr>
        <w:t>sample</w:t>
      </w:r>
      <w:r w:rsidR="00B9147D" w:rsidRPr="0043095F">
        <w:rPr>
          <w:rFonts w:ascii="Times New Roman" w:hAnsi="Times New Roman"/>
          <w:sz w:val="22"/>
          <w:szCs w:val="22"/>
        </w:rPr>
        <w:t xml:space="preserve"> </w:t>
      </w:r>
      <w:r w:rsidR="002E7304" w:rsidRPr="0043095F">
        <w:rPr>
          <w:rFonts w:ascii="Times New Roman" w:hAnsi="Times New Roman"/>
          <w:sz w:val="22"/>
          <w:szCs w:val="22"/>
        </w:rPr>
        <w:t>based intra predictions</w:t>
      </w:r>
      <w:r w:rsidR="00F64C11" w:rsidRPr="0043095F">
        <w:rPr>
          <w:rFonts w:ascii="Times New Roman" w:hAnsi="Times New Roman"/>
          <w:sz w:val="22"/>
          <w:szCs w:val="22"/>
        </w:rPr>
        <w:t>,</w:t>
      </w:r>
      <w:r w:rsidR="002E7304" w:rsidRPr="0043095F">
        <w:rPr>
          <w:rFonts w:ascii="Times New Roman" w:hAnsi="Times New Roman"/>
          <w:sz w:val="22"/>
          <w:szCs w:val="22"/>
        </w:rPr>
        <w:t xml:space="preserve"> </w:t>
      </w:r>
      <w:r w:rsidR="00F64C11" w:rsidRPr="0043095F">
        <w:rPr>
          <w:rFonts w:ascii="Times New Roman" w:hAnsi="Times New Roman"/>
          <w:sz w:val="22"/>
          <w:szCs w:val="22"/>
        </w:rPr>
        <w:t xml:space="preserve">as proposed </w:t>
      </w:r>
      <w:r w:rsidR="00DF601C">
        <w:rPr>
          <w:rFonts w:ascii="Times New Roman" w:hAnsi="Times New Roman"/>
          <w:sz w:val="22"/>
          <w:szCs w:val="22"/>
        </w:rPr>
        <w:t>in JCTVC-H008</w:t>
      </w:r>
      <w:r w:rsidR="00943C77">
        <w:rPr>
          <w:rFonts w:ascii="Times New Roman" w:hAnsi="Times New Roman"/>
          <w:sz w:val="22"/>
          <w:szCs w:val="22"/>
        </w:rPr>
        <w:t xml:space="preserve">3 </w:t>
      </w:r>
      <w:r w:rsidR="00DF601C">
        <w:rPr>
          <w:rFonts w:ascii="Times New Roman" w:hAnsi="Times New Roman"/>
          <w:sz w:val="22"/>
          <w:szCs w:val="22"/>
        </w:rPr>
        <w:t xml:space="preserve">[1] </w:t>
      </w:r>
      <w:r w:rsidR="00B9147D">
        <w:rPr>
          <w:rFonts w:ascii="Times New Roman" w:hAnsi="Times New Roman"/>
          <w:sz w:val="22"/>
          <w:szCs w:val="22"/>
        </w:rPr>
        <w:t>can be incorporated to significantly improve coding efficiency [1]</w:t>
      </w:r>
      <w:r w:rsidR="00F64C11" w:rsidRPr="0043095F">
        <w:rPr>
          <w:rFonts w:ascii="Times New Roman" w:hAnsi="Times New Roman"/>
          <w:sz w:val="22"/>
          <w:szCs w:val="22"/>
        </w:rPr>
        <w:t xml:space="preserve">. To avoid the potential coding performance loss for the </w:t>
      </w:r>
      <w:proofErr w:type="spellStart"/>
      <w:r w:rsidR="00F64C11" w:rsidRPr="0043095F">
        <w:rPr>
          <w:rFonts w:ascii="Times New Roman" w:hAnsi="Times New Roman"/>
          <w:sz w:val="22"/>
          <w:szCs w:val="22"/>
        </w:rPr>
        <w:t>lossy</w:t>
      </w:r>
      <w:proofErr w:type="spellEnd"/>
      <w:r w:rsidR="00F64C11" w:rsidRPr="0043095F">
        <w:rPr>
          <w:rFonts w:ascii="Times New Roman" w:hAnsi="Times New Roman"/>
          <w:sz w:val="22"/>
          <w:szCs w:val="22"/>
        </w:rPr>
        <w:t xml:space="preserve"> case and to minimize the necessary changes to the HEVC specification, we </w:t>
      </w:r>
      <w:r w:rsidR="00B9147D">
        <w:rPr>
          <w:rFonts w:ascii="Times New Roman" w:hAnsi="Times New Roman"/>
          <w:sz w:val="22"/>
          <w:szCs w:val="22"/>
        </w:rPr>
        <w:t xml:space="preserve">also </w:t>
      </w:r>
      <w:r w:rsidR="00F64C11" w:rsidRPr="0043095F">
        <w:rPr>
          <w:rFonts w:ascii="Times New Roman" w:hAnsi="Times New Roman"/>
          <w:sz w:val="22"/>
          <w:szCs w:val="22"/>
        </w:rPr>
        <w:t xml:space="preserve">propose not to add any additional flag and instead to use </w:t>
      </w:r>
      <w:r w:rsidR="00787963" w:rsidRPr="0043095F">
        <w:rPr>
          <w:rFonts w:ascii="Times New Roman" w:hAnsi="Times New Roman"/>
          <w:sz w:val="22"/>
          <w:szCs w:val="22"/>
        </w:rPr>
        <w:t>QP</w:t>
      </w:r>
      <w:ins w:id="11" w:author="Haoping Yu" w:date="2012-02-04T19:50:00Z">
        <w:r>
          <w:rPr>
            <w:rFonts w:ascii="Times New Roman" w:hAnsi="Times New Roman"/>
            <w:sz w:val="22"/>
            <w:szCs w:val="22"/>
          </w:rPr>
          <w:t>’</w:t>
        </w:r>
      </w:ins>
      <w:r w:rsidR="00787963" w:rsidRPr="00787963">
        <w:rPr>
          <w:rFonts w:ascii="Times New Roman" w:hAnsi="Times New Roman"/>
          <w:sz w:val="22"/>
          <w:szCs w:val="22"/>
          <w:vertAlign w:val="subscript"/>
        </w:rPr>
        <w:t>Y</w:t>
      </w:r>
      <w:r w:rsidR="00F64C11" w:rsidRPr="0043095F">
        <w:rPr>
          <w:rFonts w:ascii="Times New Roman" w:hAnsi="Times New Roman"/>
          <w:sz w:val="22"/>
          <w:szCs w:val="22"/>
        </w:rPr>
        <w:t>=0 to indicate the lossless coding mode</w:t>
      </w:r>
      <w:ins w:id="12" w:author="Haoping Yu" w:date="2012-02-04T19:50:00Z">
        <w:r>
          <w:rPr>
            <w:rFonts w:ascii="Times New Roman" w:hAnsi="Times New Roman"/>
            <w:sz w:val="22"/>
            <w:szCs w:val="22"/>
          </w:rPr>
          <w:t xml:space="preserve">, where </w:t>
        </w:r>
        <w:r w:rsidRPr="0043095F">
          <w:rPr>
            <w:rFonts w:ascii="Times New Roman" w:hAnsi="Times New Roman"/>
            <w:sz w:val="22"/>
            <w:szCs w:val="22"/>
          </w:rPr>
          <w:t>QP</w:t>
        </w:r>
        <w:r>
          <w:rPr>
            <w:rFonts w:ascii="Times New Roman" w:hAnsi="Times New Roman"/>
            <w:sz w:val="22"/>
            <w:szCs w:val="22"/>
          </w:rPr>
          <w:t>’</w:t>
        </w:r>
        <w:r w:rsidRPr="00787963">
          <w:rPr>
            <w:rFonts w:ascii="Times New Roman" w:hAnsi="Times New Roman"/>
            <w:sz w:val="22"/>
            <w:szCs w:val="22"/>
            <w:vertAlign w:val="subscript"/>
          </w:rPr>
          <w:t>Y</w:t>
        </w:r>
        <w:r>
          <w:rPr>
            <w:rFonts w:ascii="Times New Roman" w:hAnsi="Times New Roman"/>
            <w:sz w:val="22"/>
            <w:szCs w:val="22"/>
            <w:vertAlign w:val="subscript"/>
          </w:rPr>
          <w:t xml:space="preserve"> </w:t>
        </w:r>
      </w:ins>
      <w:ins w:id="13" w:author="Haoping Yu" w:date="2012-02-04T19:53:00Z">
        <w:r w:rsidRPr="00210652">
          <w:rPr>
            <w:lang w:eastAsia="ko-KR"/>
          </w:rPr>
          <w:t>= QP</w:t>
        </w:r>
        <w:r w:rsidRPr="00210652">
          <w:rPr>
            <w:vertAlign w:val="subscript"/>
            <w:lang w:eastAsia="ko-KR"/>
          </w:rPr>
          <w:t>Y</w:t>
        </w:r>
        <w:r w:rsidRPr="00210652">
          <w:rPr>
            <w:lang w:eastAsia="ko-KR"/>
          </w:rPr>
          <w:t> + </w:t>
        </w:r>
        <w:proofErr w:type="spellStart"/>
        <w:r w:rsidRPr="00210652">
          <w:rPr>
            <w:lang w:eastAsia="ko-KR"/>
          </w:rPr>
          <w:t>QpBdOffset</w:t>
        </w:r>
        <w:r w:rsidRPr="00210652">
          <w:rPr>
            <w:vertAlign w:val="subscript"/>
            <w:lang w:eastAsia="ko-KR"/>
          </w:rPr>
          <w:t>Y</w:t>
        </w:r>
        <w:proofErr w:type="spellEnd"/>
        <w:r>
          <w:rPr>
            <w:vertAlign w:val="subscript"/>
            <w:lang w:eastAsia="ko-KR"/>
          </w:rPr>
          <w:t xml:space="preserve"> </w:t>
        </w:r>
      </w:ins>
      <w:ins w:id="14" w:author="Haoping Yu" w:date="2012-02-04T19:56:00Z">
        <w:r>
          <w:rPr>
            <w:rFonts w:ascii="Times New Roman" w:hAnsi="Times New Roman"/>
            <w:sz w:val="22"/>
            <w:szCs w:val="22"/>
          </w:rPr>
          <w:t>as defined in the WD (JCTVC-G1103_d9)</w:t>
        </w:r>
      </w:ins>
      <w:del w:id="15" w:author="Haoping Yu" w:date="2012-02-04T19:56:00Z">
        <w:r w:rsidR="00F64C11" w:rsidRPr="0043095F" w:rsidDel="009573E6">
          <w:rPr>
            <w:rFonts w:ascii="Times New Roman" w:hAnsi="Times New Roman"/>
            <w:sz w:val="22"/>
            <w:szCs w:val="22"/>
          </w:rPr>
          <w:delText>.</w:delText>
        </w:r>
      </w:del>
      <w:ins w:id="16" w:author="Haoping Yu" w:date="2012-02-04T19:56:00Z">
        <w:r>
          <w:rPr>
            <w:rFonts w:ascii="Times New Roman" w:hAnsi="Times New Roman"/>
            <w:sz w:val="22"/>
            <w:szCs w:val="22"/>
          </w:rPr>
          <w:t xml:space="preserve">. </w:t>
        </w:r>
      </w:ins>
      <w:del w:id="17" w:author="Haoping Yu" w:date="2012-02-04T19:56:00Z">
        <w:r w:rsidR="00F64C11" w:rsidRPr="0043095F" w:rsidDel="009573E6">
          <w:rPr>
            <w:rFonts w:ascii="Times New Roman" w:hAnsi="Times New Roman"/>
            <w:sz w:val="22"/>
            <w:szCs w:val="22"/>
          </w:rPr>
          <w:delText xml:space="preserve"> </w:delText>
        </w:r>
      </w:del>
      <w:r w:rsidR="00F64C11" w:rsidRPr="0043095F">
        <w:rPr>
          <w:rFonts w:ascii="Times New Roman" w:hAnsi="Times New Roman"/>
          <w:sz w:val="22"/>
          <w:szCs w:val="22"/>
        </w:rPr>
        <w:t>Using this method, the lossless coding mode can be conveniently applied to the entire picture or at CU level</w:t>
      </w:r>
      <w:r w:rsidR="00B9147D">
        <w:rPr>
          <w:rFonts w:ascii="Times New Roman" w:hAnsi="Times New Roman"/>
          <w:sz w:val="22"/>
          <w:szCs w:val="22"/>
        </w:rPr>
        <w:t xml:space="preserve"> [2]</w:t>
      </w:r>
      <w:r w:rsidR="00F64C11" w:rsidRPr="0043095F">
        <w:rPr>
          <w:rFonts w:ascii="Times New Roman" w:hAnsi="Times New Roman"/>
          <w:sz w:val="22"/>
          <w:szCs w:val="22"/>
        </w:rPr>
        <w:t>.</w:t>
      </w:r>
      <w:r w:rsidR="00B9147D">
        <w:rPr>
          <w:rFonts w:ascii="Times New Roman" w:hAnsi="Times New Roman"/>
          <w:sz w:val="22"/>
          <w:szCs w:val="22"/>
        </w:rPr>
        <w:t xml:space="preserve"> The overall system diagram for proposed lossless coding solution is shown in Figure 1. </w:t>
      </w:r>
    </w:p>
    <w:p w14:paraId="060538F9" w14:textId="77777777" w:rsidR="00B9147D" w:rsidRDefault="009573E6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Arial" w:hAnsi="Arial"/>
          <w:noProof/>
          <w:sz w:val="24"/>
        </w:rPr>
      </w:r>
      <w:r>
        <w:rPr>
          <w:rFonts w:ascii="Arial" w:hAnsi="Arial"/>
          <w:noProof/>
          <w:sz w:val="24"/>
        </w:rPr>
        <w:pict w14:anchorId="45A343DB">
          <v:group id="Group 109" o:spid="_x0000_s1113" style="width:495.55pt;height:289.65pt;mso-position-horizontal-relative:char;mso-position-vertical-relative:line" coordorigin="887,2093" coordsize="9911,579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">
            <o:lock v:ext="edit" aspectratio="t"/>
            <v:rect id="AutoShape 110" o:spid="_x0000_s1135" style="position:absolute;left:887;top:2093;width:9911;height:579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<o:lock v:ext="edit" aspectratio="t" text="t"/>
            </v:rect>
            <v:shape id="Text Box 111" o:spid="_x0000_s1134" type="#_x0000_t202" style="position:absolute;left:2570;top:3398;width:374;height:56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0KgjwgAA&#10;ANoAAAAPAAAAZHJzL2Rvd25yZXYueG1sRI/RisIwFETfBf8hXGFfZE111WrXKO6C4quuH3DbXNuy&#10;zU1poq1/bwTBx2FmzjCrTWcqcaPGlZYVjEcRCOLM6pJzBee/3ecChPPIGivLpOBODjbrfm+FibYt&#10;H+l28rkIEHYJKii8rxMpXVaQQTeyNXHwLrYx6INscqkbbAPcVHISRXNpsOSwUGBNvwVl/6erUXA5&#10;tMPZsk33/hwfp/MfLOPU3pX6GHTbbxCeOv8Ov9oHreALnlfCDZDr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bQqCPCAAAA2gAAAA8AAAAAAAAAAAAAAAAAlwIAAGRycy9kb3du&#10;cmV2LnhtbFBLBQYAAAAABAAEAPUAAACGAwAAAAA=&#10;" stroked="f">
              <v:textbox style="mso-next-textbox:#Text Box 111">
                <w:txbxContent>
                  <w:p w14:paraId="2C85CD99" w14:textId="77777777" w:rsidR="009573E6" w:rsidRPr="00CE66ED" w:rsidRDefault="009573E6" w:rsidP="00520DF8">
                    <w:pPr>
                      <w:spacing w:before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</w:txbxContent>
              </v:textbox>
            </v:shape>
            <v:shape id="Text Box 112" o:spid="_x0000_s1133" type="#_x0000_t202" style="position:absolute;left:2009;top:2650;width:374;height:56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OTBXwwAA&#10;ANoAAAAPAAAAZHJzL2Rvd25yZXYueG1sRI/RasJAFETfhf7Dcgu+SLOpaGyjm1ALLb6a+gE32WsS&#10;zN4N2dXEv+8WCj4OM3OG2eWT6cSNBtdaVvAaxSCIK6tbrhWcfr5e3kA4j6yxs0wK7uQgz55mO0y1&#10;HflIt8LXIkDYpaig8b5PpXRVQwZdZHvi4J3tYNAHOdRSDzgGuOnkMo4TabDlsNBgT58NVZfiahSc&#10;D+Ni/T6W3/60Oa6SPbab0t6Vmj9PH1sQnib/CP+3D1rBCv6uhBsgs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OTBXwwAAANoAAAAPAAAAAAAAAAAAAAAAAJcCAABkcnMvZG93&#10;bnJldi54bWxQSwUGAAAAAAQABAD1AAAAhwMAAAAA&#10;" stroked="f">
              <v:textbox style="mso-next-textbox:#Text Box 112">
                <w:txbxContent>
                  <w:p w14:paraId="7594B1D8" w14:textId="77777777" w:rsidR="009573E6" w:rsidRPr="00CE66ED" w:rsidRDefault="009573E6" w:rsidP="00520DF8">
                    <w:pPr>
                      <w:spacing w:before="0"/>
                      <w:rPr>
                        <w:sz w:val="32"/>
                        <w:szCs w:val="32"/>
                      </w:rPr>
                    </w:pPr>
                    <w:r w:rsidRPr="00CE66ED">
                      <w:rPr>
                        <w:sz w:val="32"/>
                        <w:szCs w:val="32"/>
                      </w:rPr>
                      <w:t>+</w:t>
                    </w:r>
                  </w:p>
                </w:txbxContent>
              </v:textbox>
            </v:shape>
            <v:shape id="Text Box 113" o:spid="_x0000_s1132" type="#_x0000_t202" style="position:absolute;left:3318;top:2837;width:935;height:7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Ew82wwAA&#10;ANoAAAAPAAAAZHJzL2Rvd25yZXYueG1sRI/disIwFITvF3yHcATvbKqgq9UourCwiij+4PWhObbF&#10;5qQ0Wa0+vVkQ9nKYmW+Y6bwxpbhR7QrLCnpRDII4tbrgTMHp+N0dgXAeWWNpmRQ8yMF81vqYYqLt&#10;nfd0O/hMBAi7BBXk3leJlC7NyaCLbEUcvIutDfog60zqGu8BbkrZj+OhNFhwWMixoq+c0uvh1yjw&#10;n2fauc36rO3lOd4e5fJ5Wi2V6rSbxQSEp8b/h9/tH61gAH9Xwg2Qsx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Ew82wwAAANoAAAAPAAAAAAAAAAAAAAAAAJcCAABkcnMvZG93&#10;bnJldi54bWxQSwUGAAAAAAQABAD1AAAAhwMAAAAA&#10;" fillcolor="#cfc" strokeweight="1.5pt">
              <v:textbox style="mso-next-textbox:#Text Box 113">
                <w:txbxContent>
                  <w:p w14:paraId="5E5AD34C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DCT</w:t>
                    </w:r>
                  </w:p>
                </w:txbxContent>
              </v:textbox>
            </v:shape>
            <v:line id="Line 114" o:spid="_x0000_s1131" style="position:absolute;visibility:visible" from="2757,3211" to="3318,3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ACuGsQAAADaAAAADwAAAGRycy9kb3ducmV2LnhtbESPQWvCQBSE74X+h+UJvTUbrQ2SukoR&#10;rLl4SNpDvT2yzyQ1+zZkt0n8965Q6HGYmW+Y9XYyrRiod41lBfMoBkFcWt1wpeDrc/+8AuE8ssbW&#10;Mim4koPt5vFhjam2I+c0FL4SAcIuRQW1910qpStrMugi2xEH72x7gz7IvpK6xzHATSsXcZxIgw2H&#10;hRo72tVUXopfo+AVX5IqP377c7Y8/Uw74vlHcVDqaTa9v4HwNPn/8F870woSuF8JN0Bub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AK4axAAAANoAAAAPAAAAAAAAAAAA&#10;AAAAAKECAABkcnMvZG93bnJldi54bWxQSwUGAAAAAAQABAD5AAAAkgMAAAAA&#10;" strokeweight="1.5pt">
              <v:stroke endarrow="block"/>
            </v:line>
            <v:line id="Line 115" o:spid="_x0000_s1130" style="position:absolute;visibility:visible" from="5936,3211" to="7432,3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0wLgcIAAADaAAAADwAAAGRycy9kb3ducmV2LnhtbESPT4vCMBTE7wt+h/AEb2vqn1WpRhHB&#10;XS97sHrQ26N5ttXmpTRR67c3guBxmJnfMLNFY0pxo9oVlhX0uhEI4tTqgjMF+936ewLCeWSNpWVS&#10;8CAHi3nra4axtnfe0i3xmQgQdjEqyL2vYildmpNB17UVcfBOtjbog6wzqWu8B7gpZT+KRtJgwWEh&#10;x4pWOaWX5GoU/OBglG3/D/60GR7PzYq495v8KdVpN8spCE+N/4Tf7Y1WMIbXlXAD5PwJ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0wLgcIAAADaAAAADwAAAAAAAAAAAAAA&#10;AAChAgAAZHJzL2Rvd25yZXYueG1sUEsFBgAAAAAEAAQA+QAAAJADAAAAAA==&#10;" strokeweight="1.5pt">
              <v:stroke endarrow="block"/>
            </v:line>
            <v:line id="Line 116" o:spid="_x0000_s1129" style="position:absolute;visibility:visible" from="1448,3211" to="1449,62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UKHm0b8AAADaAAAADwAAAAAAAAAAAAAAAACh&#10;AgAAZHJzL2Rvd25yZXYueG1sUEsFBgAAAAAEAAQA+QAAAI0DAAAAAA==&#10;" strokeweight="1.5pt"/>
            <v:shape id="Text Box 117" o:spid="_x0000_s1128" type="#_x0000_t202" style="position:absolute;left:5001;top:2837;width:935;height:7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XgUzwwAA&#10;ANoAAAAPAAAAZHJzL2Rvd25yZXYueG1sRI9Ba8JAFITvBf/D8gRvdWMPtomuokKhlqKYBM+P7DMJ&#10;Zt+G7Fajv74rFDwOM/MNM1/2phEX6lxtWcFkHIEgLqyuuVSQZ5+vHyCcR9bYWCYFN3KwXAxe5pho&#10;e+UDXVJfigBhl6CCyvs2kdIVFRl0Y9sSB+9kO4M+yK6UusNrgJtGvkXRVBqsOSxU2NKmouKc/hoF&#10;/v1Ie/fzfdT2dI93mVzf8+1aqdGwX81AeOr9M/zf/tIKYnhcCTdAL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XgUzwwAAANoAAAAPAAAAAAAAAAAAAAAAAJcCAABkcnMvZG93&#10;bnJldi54bWxQSwUGAAAAAAQABAD1AAAAhwMAAAAA&#10;" fillcolor="#cfc" strokeweight="1.5pt">
              <v:textbox style="mso-next-textbox:#Text Box 117">
                <w:txbxContent>
                  <w:p w14:paraId="1C308007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Q</w:t>
                    </w:r>
                  </w:p>
                </w:txbxContent>
              </v:textbox>
            </v:shape>
            <v:shape id="Text Box 118" o:spid="_x0000_s1127" type="#_x0000_t202" style="position:absolute;left:7432;top:2837;width:1122;height:69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P2x6xQAA&#10;ANsAAAAPAAAAZHJzL2Rvd25yZXYueG1sRI9Ba8JAEIXvQv/DMoXezKY9VJu6ihYKrRRFDTkP2TEJ&#10;ZmdDdqupv75zELzN8N68981sMbhWnakPjWcDz0kKirj0tuHKQH74HE9BhYhssfVMBv4owGL+MJph&#10;Zv2Fd3Tex0pJCIcMDdQxdpnWoazJYUh8Ryza0fcOo6x9pW2PFwl3rX5J01ftsGFpqLGjj5rK0/7X&#10;GYiTgrbhZ11Yf7y+bQ56dc2/V8Y8PQ7Ld1CRhng3366/rOALvfwiA+j5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I/bHrFAAAA2wAAAA8AAAAAAAAAAAAAAAAAlwIAAGRycy9k&#10;b3ducmV2LnhtbFBLBQYAAAAABAAEAPUAAACJAwAAAAA=&#10;" fillcolor="#cfc" strokeweight="1.5pt">
              <v:textbox style="mso-next-textbox:#Text Box 118">
                <w:txbxContent>
                  <w:p w14:paraId="6EC3FC13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Entropy coding</w:t>
                    </w:r>
                  </w:p>
                </w:txbxContent>
              </v:textbox>
            </v:shape>
            <v:shape id="Text Box 119" o:spid="_x0000_s1126" type="#_x0000_t202" style="position:absolute;left:6123;top:3772;width:935;height:7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c8nhwQAA&#10;ANsAAAAPAAAAZHJzL2Rvd25yZXYueG1sRE9Li8IwEL4L+x/CLHhbU/ewam0UXRBWEcUHPQ/N2Bab&#10;SWmiVn+9ERa8zcf3nGTamkpcqXGlZQX9XgSCOLO65FzB8bD4GoJwHlljZZkU3MnBdPLRSTDW9sY7&#10;uu59LkIIuxgVFN7XsZQuK8ig69maOHAn2xj0ATa51A3eQrip5HcU/UiDJYeGAmv6LSg77y9GgR+k&#10;tHXrVart6THaHOT8cVzOlep+trMxCE+tf4v/3X86zO/D65dwgJw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XPJ4cEAAADbAAAADwAAAAAAAAAAAAAAAACXAgAAZHJzL2Rvd25y&#10;ZXYueG1sUEsFBgAAAAAEAAQA9QAAAIUDAAAAAA==&#10;" fillcolor="#cfc" strokeweight="1.5pt">
              <v:textbox style="mso-next-textbox:#Text Box 119">
                <w:txbxContent>
                  <w:p w14:paraId="74CAC796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IQ</w:t>
                    </w:r>
                  </w:p>
                </w:txbxContent>
              </v:textbox>
            </v:shape>
            <v:shape id="Text Box 120" o:spid="_x0000_s1125" type="#_x0000_t202" style="position:absolute;left:6123;top:4894;width:935;height:56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oVeWwgAA&#10;ANsAAAAPAAAAZHJzL2Rvd25yZXYueG1sRE9Na8JAEL0X/A/LCL3pRg+1RldRQWiltNQEz0N2TILZ&#10;2ZBdTcyvdwtCb/N4n7Ncd6YSN2pcaVnBZByBIM6sLjlXkCb70TsI55E1VpZJwZ0crFeDlyXG2rb8&#10;S7ejz0UIYRejgsL7OpbSZQUZdGNbEwfubBuDPsAml7rBNoSbSk6j6E0aLDk0FFjTrqDscrwaBX52&#10;oh/3dThpe+7n34nc9unnVqnXYbdZgPDU+X/x0/2hw/wp/P0SDpCr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2hV5bCAAAA2wAAAA8AAAAAAAAAAAAAAAAAlwIAAGRycy9kb3du&#10;cmV2LnhtbFBLBQYAAAAABAAEAPUAAACGAwAAAAA=&#10;" fillcolor="#cfc" strokeweight="1.5pt">
              <v:textbox style="mso-next-textbox:#Text Box 120">
                <w:txbxContent>
                  <w:p w14:paraId="1CC689B9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IDCT</w:t>
                    </w:r>
                  </w:p>
                </w:txbxContent>
              </v:textbox>
            </v:shape>
            <v:shape id="Text Box 121" o:spid="_x0000_s1124" type="#_x0000_t202" style="position:absolute;left:5988;top:6764;width:1070;height:7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7fINwgAA&#10;ANsAAAAPAAAAZHJzL2Rvd25yZXYueG1sRE9Na8JAEL0L/Q/LFHrTTVuobeoqjSBYEaWJeB6yYxKa&#10;nQ3ZNUZ/vSsI3ubxPmcy600tOmpdZVnB6ygCQZxbXXGhYJcthp8gnEfWWFsmBWdyMJs+DSYYa3vi&#10;P+pSX4gQwi5GBaX3TSyly0sy6Ea2IQ7cwbYGfYBtIXWLpxBuavkWRR/SYMWhocSG5iXl/+nRKPDj&#10;PW3derXX9nD52mQyuex+E6VenvufbxCeev8Q391LHea/w+2XcICcX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Lt8g3CAAAA2wAAAA8AAAAAAAAAAAAAAAAAlwIAAGRycy9kb3du&#10;cmV2LnhtbFBLBQYAAAAABAAEAPUAAACGAwAAAAA=&#10;" fillcolor="#cfc" strokeweight="1.5pt">
              <v:textbox style="mso-next-textbox:#Text Box 121">
                <w:txbxContent>
                  <w:p w14:paraId="5D715AE3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De-blocking</w:t>
                    </w:r>
                  </w:p>
                </w:txbxContent>
              </v:textbox>
            </v:shape>
            <v:shape id="Text Box 122" o:spid="_x0000_s1123" type="#_x0000_t202" style="position:absolute;left:4814;top:6764;width:935;height:7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BGp5wgAA&#10;ANsAAAAPAAAAZHJzL2Rvd25yZXYueG1sRE9Na8JAEL0L/Q/LFHrTTUupbeoqjSBYEaWJeB6yYxKa&#10;nQ3ZNUZ/vSsI3ubxPmcy600tOmpdZVnB6ygCQZxbXXGhYJcthp8gnEfWWFsmBWdyMJs+DSYYa3vi&#10;P+pSX4gQwi5GBaX3TSyly0sy6Ea2IQ7cwbYGfYBtIXWLpxBuavkWRR/SYMWhocSG5iXl/+nRKPDj&#10;PW3derXX9nD52mQyuex+E6VenvufbxCeev8Q391LHea/w+2XcICcX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0EannCAAAA2wAAAA8AAAAAAAAAAAAAAAAAlwIAAGRycy9kb3du&#10;cmV2LnhtbFBLBQYAAAAABAAEAPUAAACGAwAAAAA=&#10;" fillcolor="#cfc" strokeweight="1.5pt">
              <v:textbox style="mso-next-textbox:#Text Box 122">
                <w:txbxContent>
                  <w:p w14:paraId="26FD0A0C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SAO</w:t>
                    </w:r>
                  </w:p>
                </w:txbxContent>
              </v:textbox>
            </v:shape>
            <v:shape id="Text Box 123" o:spid="_x0000_s1122" type="#_x0000_t202" style="position:absolute;left:3391;top:6764;width:883;height:7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SM/iwgAA&#10;ANsAAAAPAAAAZHJzL2Rvd25yZXYueG1sRE9Na8JAEL0L/Q/LFHrTTQutbeoqjSBYEaWJeB6yYxKa&#10;nQ3ZNUZ/vSsI3ubxPmcy600tOmpdZVnB6ygCQZxbXXGhYJcthp8gnEfWWFsmBWdyMJs+DSYYa3vi&#10;P+pSX4gQwi5GBaX3TSyly0sy6Ea2IQ7cwbYGfYBtIXWLpxBuavkWRR/SYMWhocSG5iXl/+nRKPDj&#10;PW3derXX9nD52mQyuex+E6VenvufbxCeev8Q391LHea/w+2XcICcX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JIz+LCAAAA2wAAAA8AAAAAAAAAAAAAAAAAlwIAAGRycy9kb3du&#10;cmV2LnhtbFBLBQYAAAAABAAEAPUAAACGAwAAAAA=&#10;" fillcolor="#cfc" strokeweight="1.5pt">
              <v:textbox style="mso-next-textbox:#Text Box 123">
                <w:txbxContent>
                  <w:p w14:paraId="7DEBCBC6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ALF</w:t>
                    </w:r>
                  </w:p>
                </w:txbxContent>
              </v:textbox>
            </v:shape>
            <v:shape id="Text Box 124" o:spid="_x0000_s1121" type="#_x0000_t202" style="position:absolute;left:3282;top:6017;width:935;height:37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mlGVwQAA&#10;ANsAAAAPAAAAZHJzL2Rvd25yZXYueG1sRE9Ni8IwEL0L/ocwgjdN9aBut1FWQVBZXFal56EZ27LN&#10;pDRRq7/eLAje5vE+J1m0phJXalxpWcFoGIEgzqwuOVdwOq4HMxDOI2usLJOCOzlYzLudBGNtb/xL&#10;14PPRQhhF6OCwvs6ltJlBRl0Q1sTB+5sG4M+wCaXusFbCDeVHEfRRBosOTQUWNOqoOzvcDEK/DSl&#10;H/e9S7U9Pz72R7l8nLZLpfq99usThKfWv8Uv90aH+RP4/yUcIO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ppRlcEAAADbAAAADwAAAAAAAAAAAAAAAACXAgAAZHJzL2Rvd25y&#10;ZXYueG1sUEsFBgAAAAAEAAQA9QAAAIUDAAAAAA==&#10;" fillcolor="#cfc" strokeweight="1.5pt">
              <v:textbox style="mso-next-textbox:#Text Box 124">
                <w:txbxContent>
                  <w:p w14:paraId="38A5974E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MC</w:t>
                    </w:r>
                  </w:p>
                </w:txbxContent>
              </v:textbox>
            </v:shape>
            <v:shape id="Text Box 125" o:spid="_x0000_s1120" type="#_x0000_t202" style="position:absolute;left:3318;top:5152;width:935;height:65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1vQOwQAA&#10;ANsAAAAPAAAAZHJzL2Rvd25yZXYueG1sRE9Li8IwEL4v+B/CCN401YO63UZZBUEXUXzQ89CMbdlm&#10;Upqo1V+/EYS9zcf3nGTemkrcqHGlZQXDQQSCOLO65FzB+bTqT0E4j6yxskwKHuRgPut8JBhre+cD&#10;3Y4+FyGEXYwKCu/rWEqXFWTQDWxNHLiLbQz6AJtc6gbvIdxUchRFY2mw5NBQYE3LgrLf49Uo8JOU&#10;9m77k2p7eX7uTnLxPG8WSvW67fcXCE+t/xe/3Wsd5k/g9Us4QM7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db0DsEAAADbAAAADwAAAAAAAAAAAAAAAACXAgAAZHJzL2Rvd25y&#10;ZXYueG1sUEsFBgAAAAAEAAQA9QAAAIUDAAAAAA==&#10;" fillcolor="#cfc" strokeweight="1.5pt">
              <v:textbox style="mso-next-textbox:#Text Box 125">
                <w:txbxContent>
                  <w:p w14:paraId="7C87CF0A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IP if QP</w:t>
                    </w:r>
                    <w:ins w:id="18" w:author="Haoping Yu" w:date="2012-02-04T19:57:00Z">
                      <w:r>
                        <w:rPr>
                          <w:sz w:val="20"/>
                        </w:rPr>
                        <w:t>’</w:t>
                      </w:r>
                    </w:ins>
                    <w:r w:rsidRPr="00520DF8">
                      <w:rPr>
                        <w:sz w:val="10"/>
                      </w:rPr>
                      <w:t>Y</w:t>
                    </w:r>
                    <w:r>
                      <w:rPr>
                        <w:sz w:val="20"/>
                      </w:rPr>
                      <w:t>≠0</w:t>
                    </w:r>
                  </w:p>
                </w:txbxContent>
              </v:textbox>
            </v:shape>
            <v:shape id="Text Box 126" o:spid="_x0000_s1119" type="#_x0000_t202" style="position:absolute;left:1635;top:6764;width:1122;height:7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2BcixAAA&#10;ANsAAAAPAAAAZHJzL2Rvd25yZXYueG1sRI9Pb8IwDMXvk/gOkZF2Gyk7IOgIaEJi2oED/4Q4Wo1p&#10;szVOlWS0+/b4MGk3W+/5vZ+X68G36k4xucAGppMCFHEVrOPawPm0fZmDShnZYhuYDPxSgvVq9LTE&#10;0oaeD3Q/5lpJCKcSDTQ5d6XWqWrIY5qEjli0W4ges6yx1jZiL+G+1a9FMdMeHUtDgx1tGqq+jz/e&#10;wKDbg91N3ddlP4/VwnX19ePWG/M8Ht7fQGUa8r/57/rTCr7Ayi8ygF4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9gXIsQAAADbAAAADwAAAAAAAAAAAAAAAACXAgAAZHJzL2Rv&#10;d25yZXYueG1sUEsFBgAAAAAEAAQA9QAAAIgDAAAAAA==&#10;" fillcolor="#fc9" strokeweight="1.5pt">
              <v:textbox style="mso-next-textbox:#Text Box 126">
                <w:txbxContent>
                  <w:p w14:paraId="1212E9AB" w14:textId="77777777" w:rsidR="009573E6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Frame</w:t>
                    </w:r>
                  </w:p>
                  <w:p w14:paraId="7A9AF3B9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proofErr w:type="gramStart"/>
                    <w:r>
                      <w:rPr>
                        <w:sz w:val="20"/>
                      </w:rPr>
                      <w:t>buffer</w:t>
                    </w:r>
                    <w:proofErr w:type="gramEnd"/>
                  </w:p>
                </w:txbxContent>
              </v:textbox>
            </v:shape>
            <v:group id="Group 127" o:spid="_x0000_s1115" style="position:absolute;left:6310;top:5829;width:374;height:374" coordorigin="3131,4894" coordsize="374,3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<v:oval id="Oval 128" o:spid="_x0000_s1118" style="position:absolute;left:3131;top:4894;width:374;height:37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ESn2wAAA&#10;ANsAAAAPAAAAZHJzL2Rvd25yZXYueG1sRE9Ni8IwEL0v+B/CCF4WTVdBlmpaRHbRq3XxPDRjU20m&#10;tclq9debg+Dx8b6XeW8bcaXO144VfE0SEMSl0zVXCv72v+NvED4ga2wck4I7ecizwccSU+1uvKNr&#10;ESoRQ9inqMCE0KZS+tKQRT9xLXHkjq6zGCLsKqk7vMVw28hpksylxZpjg8GW1obKc/FvFcxP+41J&#10;msPP4fF5CtvZ7lI8NhelRsN+tQARqA9v8cu91QqmcX38En+AzJ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AESn2wAAAANsAAAAPAAAAAAAAAAAAAAAAAJcCAABkcnMvZG93bnJl&#10;di54bWxQSwUGAAAAAAQABAD1AAAAhAMAAAAA&#10;" strokeweight="1.5pt"/>
              <v:line id="Line 129" o:spid="_x0000_s1117" style="position:absolute;visibility:visible" from="3131,5081" to="3505,5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wV7SMMAAADbAAAADwAAAGRycy9kb3ducmV2LnhtbESPQWvCQBSE7wX/w/IEb3WjQinRVUSw&#10;lt5MRfD2yD6TmOzbuLvR9N+7BcHjMDPfMItVbxpxI+crywom4wQEcW51xYWCw+/2/ROED8gaG8uk&#10;4I88rJaDtwWm2t55T7csFCJC2KeooAyhTaX0eUkG/di2xNE7W2cwROkKqR3eI9w0cpokH9JgxXGh&#10;xJY2JeV11hkFxy7j06Xeuga7r93ufLzWfvaj1GjYr+cgAvXhFX62v7WC6QT+v8QfIJc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8Fe0jDAAAA2wAAAA8AAAAAAAAAAAAA&#10;AAAAoQIAAGRycy9kb3ducmV2LnhtbFBLBQYAAAAABAAEAPkAAACRAwAAAAA=&#10;" strokeweight="1.5pt"/>
              <v:line id="Line 130" o:spid="_x0000_s1116" style="position:absolute;visibility:visible" from="3318,4894" to="3318,52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flP8MAAADb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FO4f4k/QK7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/X5T/DAAAA2wAAAA8AAAAAAAAAAAAA&#10;AAAAoQIAAGRycy9kb3ducmV2LnhtbFBLBQYAAAAABAAEAPkAAACRAwAAAAA=&#10;" strokeweight="1.5pt"/>
            </v:group>
            <v:line id="Line 131" o:spid="_x0000_s1114" style="position:absolute;visibility:visible" from="6497,5455" to="6498,58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vJpGsIAAADbAAAADwAAAGRycy9kb3ducmV2LnhtbESPzarCMBSE94LvEI7gTlP1XpFqFBH8&#10;2biwutDdoTm21eakNFHr298IF1wOM/MNM1s0phRPql1hWcGgH4EgTq0uOFNwOq57ExDOI2ssLZOC&#10;NzlYzNutGcbavvhAz8RnIkDYxagg976KpXRpTgZd31bEwbva2qAPss6krvEV4KaUwygaS4MFh4Uc&#10;K1rllN6Th1Hwi6Nxdtif/XX3c7k1K+LBJtkq1e00yykIT43/hv/bO61gOILPl/AD5Pw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vJpGsIAAADbAAAADwAAAAAAAAAAAAAA&#10;AAChAgAAZHJzL2Rvd25yZXYueG1sUEsFBgAAAAAEAAQA+QAAAJADAAAAAA==&#10;" strokeweight="1.5pt">
              <v:stroke endarrow="block"/>
            </v:line>
            <v:line id="Line 132" o:spid="_x0000_s1050" style="position:absolute;visibility:visible" from="6497,6203" to="6498,67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Rvxbs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/SF8voQfIGd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0b8W7DAAAA2wAAAA8AAAAAAAAAAAAA&#10;AAAAoQIAAGRycy9kb3ducmV2LnhtbFBLBQYAAAAABAAEAPkAAACRAwAAAAA=&#10;" strokeweight="1.5pt">
              <v:stroke endarrow="block"/>
            </v:line>
            <v:shape id="Text Box 133" o:spid="_x0000_s1051" type="#_x0000_t202" style="position:absolute;left:1759;top:5268;width:935;height:37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JAVfwwAA&#10;ANsAAAAPAAAAZHJzL2Rvd25yZXYueG1sRI/disIwFITvBd8hHME7TRVctRpFFxZcWRR/8PrQHNti&#10;c1KaqNWn3wiCl8PMfMNM57UpxI0ql1tW0OtGIIgTq3NOFRwPP50RCOeRNRaWScGDHMxnzcYUY23v&#10;vKPb3qciQNjFqCDzvoyldElGBl3XlsTBO9vKoA+ySqWu8B7gppD9KPqSBnMOCxmW9J1RctlfjQI/&#10;PNHW/a1P2p6f481BLp/H36VS7Va9mIDwVPtP+N1eaQX9Aby+hB8gZ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JAVfwwAAANsAAAAPAAAAAAAAAAAAAAAAAJcCAABkcnMvZG93&#10;bnJldi54bWxQSwUGAAAAAAQABAD1AAAAhwMAAAAA&#10;" fillcolor="#cfc" strokeweight="1.5pt">
              <v:textbox style="mso-next-textbox:#Text Box 133">
                <w:txbxContent>
                  <w:p w14:paraId="7C0A0B5E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IPE</w:t>
                    </w:r>
                  </w:p>
                </w:txbxContent>
              </v:textbox>
            </v:shape>
            <v:shape id="Text Box 134" o:spid="_x0000_s1052" type="#_x0000_t202" style="position:absolute;left:1821;top:6016;width:936;height:37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JarBvwAA&#10;ANsAAAAPAAAAZHJzL2Rvd25yZXYueG1sRE/LisIwFN0L/kO4gjub6sJHNYoKgiOD4gPXl+baFpub&#10;0kTt+PWTheDycN6zRWNK8aTaFZYV9KMYBHFqdcGZgst50xuDcB5ZY2mZFPyRg8W83Zphou2Lj/Q8&#10;+UyEEHYJKsi9rxIpXZqTQRfZijhwN1sb9AHWmdQ1vkK4KeUgjofSYMGhIceK1jml99PDKPCjKx3c&#10;7+6q7e092Z/l6n35WSnV7TTLKQhPjf+KP+6tVjAIY8OX8APk/B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IlqsG/AAAA2wAAAA8AAAAAAAAAAAAAAAAAlwIAAGRycy9kb3ducmV2&#10;LnhtbFBLBQYAAAAABAAEAPUAAACDAwAAAAA=&#10;" fillcolor="#cfc" strokeweight="1.5pt">
              <v:textbox style="mso-next-textbox:#Text Box 134">
                <w:txbxContent>
                  <w:p w14:paraId="7B53D995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ME</w:t>
                    </w:r>
                  </w:p>
                </w:txbxContent>
              </v:textbox>
            </v:shape>
            <v:group id="Group 135" o:spid="_x0000_s1053" style="position:absolute;left:2383;top:3024;width:374;height:374" coordorigin="3131,4894" coordsize="374,3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<v:oval id="Oval 136" o:spid="_x0000_s1054" style="position:absolute;left:3131;top:4894;width:374;height:37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yL8rwQAA&#10;ANsAAAAPAAAAZHJzL2Rvd25yZXYueG1sRE/Pa8IwFL4L/g/hCbuIpluhjGoUkQ29th2eH82zqTYv&#10;tcm0869fDoMdP77f6+1oO3GnwbeOFbwuExDEtdMtNwq+qs/FOwgfkDV2jknBD3nYbqaTNebaPbig&#10;exkaEUPY56jAhNDnUvrakEW/dD1x5M5usBgiHBqpB3zEcNvJtyTJpMWWY4PBnvaG6mv5bRVkl+pg&#10;ku70cXrOL+GYFrfyebgp9TIbdysQgcbwL/5zH7WCNK6PX+IPkJt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ci/K8EAAADbAAAADwAAAAAAAAAAAAAAAACXAgAAZHJzL2Rvd25y&#10;ZXYueG1sUEsFBgAAAAAEAAQA9QAAAIUDAAAAAA==&#10;" strokeweight="1.5pt"/>
              <v:line id="Line 137" o:spid="_x0000_s1055" style="position:absolute;visibility:visible" from="3131,5081" to="3505,5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rc7ZXDAAAA2wAAAA8AAAAAAAAAAAAA&#10;AAAAoQIAAGRycy9kb3ducmV2LnhtbFBLBQYAAAAABAAEAPkAAACRAwAAAAA=&#10;" strokeweight="1.5pt"/>
              <v:line id="Line 138" o:spid="_x0000_s1056" style="position:absolute;visibility:visible" from="3318,4894" to="3318,52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g5z4s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zKbw+yX+ALn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oOc+LDAAAA2wAAAA8AAAAAAAAAAAAA&#10;AAAAoQIAAGRycy9kb3ducmV2LnhtbFBLBQYAAAAABAAEAPkAAACRAwAAAAA=&#10;" strokeweight="1.5pt"/>
            </v:group>
            <v:line id="Line 139" o:spid="_x0000_s1057" style="position:absolute;visibility:visible" from="1261,3211" to="2383,3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yv/x8UAAADbAAAADwAAAGRycy9kb3ducmV2LnhtbESPQWvCQBSE74X+h+UVems2NjaU6CpF&#10;aOvFg9FDvT2yL9lo9m3IbjX9965Q8DjMzDfMfDnaTpxp8K1jBZMkBUFcOd1yo2C/+3x5B+EDssbO&#10;MSn4Iw/LxePDHAvtLrylcxkaESHsC1RgQugLKX1lyKJPXE8cvdoNFkOUQyP1gJcIt518TdNcWmw5&#10;LhjsaWWoOpW/VsEbZnmz3fyEej09HMcV8eSr/Fbq+Wn8mIEINIZ7+L+91gqyDG5f4g+Qiy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yv/x8UAAADbAAAADwAAAAAAAAAA&#10;AAAAAAChAgAAZHJzL2Rvd25yZXYueG1sUEsFBgAAAAAEAAQA+QAAAJMDAAAAAA==&#10;" strokeweight="1.5pt">
              <v:stroke endarrow="block"/>
            </v:line>
            <v:line id="Line 140" o:spid="_x0000_s1058" style="position:absolute;visibility:visible" from="1449,5454" to="1823,54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MJns8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gyF8voQfIGd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jCZ7PDAAAA2wAAAA8AAAAAAAAAAAAA&#10;AAAAoQIAAGRycy9kb3ducmV2LnhtbFBLBQYAAAAABAAEAPkAAACRAwAAAAA=&#10;" strokeweight="1.5pt">
              <v:stroke endarrow="block"/>
            </v:line>
            <v:line id="Line 141" o:spid="_x0000_s1059" style="position:absolute;flip:y;visibility:visible" from="1448,6203" to="1823,62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MjxsQAAADbAAAADwAAAGRycy9kb3ducmV2LnhtbESPQWsCMRSE74L/ITzBmyZWtrRbo1RR&#10;8VpbSo+vm+fuavKybKK7/fdNoeBxmJlvmMWqd1bcqA21Zw2zqQJBXHhTc6nh4303eQIRIrJB65k0&#10;/FCA1XI4WGBufMdvdDvGUiQIhxw1VDE2uZShqMhhmPqGOHkn3zqMSbalNC12Ce6sfFDqUTqsOS1U&#10;2NCmouJyvDoNe3VYd+fnTG3O2fdntu7tZftltR6P+tcXEJH6eA//tw9GwzyDvy/pB8jl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8yPGxAAAANsAAAAPAAAAAAAAAAAA&#10;AAAAAKECAABkcnMvZG93bnJldi54bWxQSwUGAAAAAAQABAD5AAAAkgMAAAAA&#10;" strokeweight="1.5pt">
              <v:stroke endarrow="block"/>
            </v:line>
            <v:shape id="Text Box 142" o:spid="_x0000_s1060" type="#_x0000_t202" style="position:absolute;left:4814;top:5365;width:883;height:102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Lw31wwAA&#10;ANsAAAAPAAAAZHJzL2Rvd25yZXYueG1sRI9Bi8IwFITvgv8hvAVvNl0XdLcaRYUFFXFZFc+P5tkW&#10;m5fSRK3+eiMIHoeZ+YYZTRpTigvVrrCs4DOKQRCnVhecKdjvfrvfIJxH1lhaJgU3cjAZt1sjTLS9&#10;8j9dtj4TAcIuQQW591UipUtzMugiWxEH72hrgz7IOpO6xmuAm1L24rgvDRYcFnKsaJ5TetqejQI/&#10;ONCfW68O2h7vP5udnN33y5lSnY9mOgThqfHv8Ku90Aq++vD8En6AHD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Lw31wwAAANsAAAAPAAAAAAAAAAAAAAAAAJcCAABkcnMvZG93&#10;bnJldi54bWxQSwUGAAAAAAQABAD1AAAAhwMAAAAA&#10;" fillcolor="#cfc" strokeweight="1.5pt">
              <v:textbox style="mso-next-textbox:#Text Box 142">
                <w:txbxContent>
                  <w:p w14:paraId="556C367D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</w:p>
                </w:txbxContent>
              </v:textbox>
            </v:shape>
            <v:line id="Line 143" o:spid="_x0000_s1061" style="position:absolute;visibility:visible" from="5562,6016" to="6310,60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2wtrsMAAADbAAAADwAAAGRycy9kb3ducmV2LnhtbESPQYvCMBSE74L/ITxhb5q6gko1iggL&#10;yp7qVvH4aJ5ttXnpNlmt/nojLHgcZuYbZr5sTSWu1LjSsoLhIAJBnFldcq4g/fnqT0E4j6yxskwK&#10;7uRgueh25hhre+OErjufiwBhF6OCwvs6ltJlBRl0A1sTB+9kG4M+yCaXusFbgJtKfkbRWBosOSwU&#10;WNO6oOyy+zMKtuU92u+Tx/H7d5LKjTwk6fncKvXRa1czEJ5a/w7/tzdawWgCry/hB8jFE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9sLa7DAAAA2wAAAA8AAAAAAAAAAAAA&#10;AAAAoQIAAGRycy9kb3ducmV2LnhtbFBLBQYAAAAABAAEAPkAAACRAwAAAAA=&#10;" strokeweight="1.5pt">
              <v:stroke startarrow="oval" endarrow="block"/>
            </v:line>
            <v:line id="Line 144" o:spid="_x0000_s1062" style="position:absolute;flip:x y;visibility:visible" from="5188,5642" to="5562,60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ThgsAAAADbAAAADwAAAGRycy9kb3ducmV2LnhtbERPTWsCMRC9F/wPYQRvNakFka1RrNji&#10;TbQV6m3YjJvFZLJs0nX99+YgeHy87/my90501MY6sIa3sQJBXAZTc6Xh9+frdQYiJmSDLjBpuFGE&#10;5WLwMsfChCvvqTukSuQQjgVqsCk1hZSxtOQxjkNDnLlzaD2mDNtKmhavOdw7OVFqKj3WnBssNrS2&#10;VF4O/16DOl2Osdt9H5vg/iYrpz6nm63VejTsVx8gEvXpKX64t0bDex6bv+QfIBd3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EVU4YLAAAAA2wAAAA8AAAAAAAAAAAAAAAAA&#10;oQIAAGRycy9kb3ducmV2LnhtbFBLBQYAAAAABAAEAPkAAACOAwAAAAA=&#10;" strokeweight="1.5pt">
              <v:stroke startarrow="oval" endarrow="oval"/>
            </v:line>
            <v:line id="Line 145" o:spid="_x0000_s1063" style="position:absolute;visibility:visible" from="4628,5641" to="5002,56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fHAsQAAADbAAAADwAAAGRycy9kb3ducmV2LnhtbESP0WrCQBRE3wv+w3ILvummFUVTVzGh&#10;BSulovYDLtlrEszeXbLbJP37bkHo4zAzZ5j1djCN6Kj1tWUFT9MEBHFhdc2lgq/L22QJwgdkjY1l&#10;UvBDHrab0cMaU217PlF3DqWIEPYpKqhCcKmUvqjIoJ9aRxy9q20NhijbUuoW+wg3jXxOkoU0WHNc&#10;qNBRXlFxO38bBe5gs9d8lX++f8wvx9Mtuzo0nVLjx2H3AiLQEP7D9/ZeK5it4O9L/AFy8w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Ol8cCxAAAANsAAAAPAAAAAAAAAAAA&#10;AAAAAKECAABkcnMvZG93bnJldi54bWxQSwUGAAAAAAQABAD5AAAAkgMAAAAA&#10;" strokeweight="1.5pt">
              <v:stroke endarrow="oval"/>
            </v:line>
            <v:line id="Line 146" o:spid="_x0000_s1064" style="position:absolute;visibility:visible" from="4217,6208" to="5002,620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6sd4sEAAADbAAAADwAAAGRycy9kb3ducmV2LnhtbERP3WrCMBS+F/YO4Qx2Z1PHlK0aZZYJ&#10;KuJQ9wCH5tgWm5PQZLW+vbkQvPz4/meL3jSio9bXlhWMkhQEcWF1zaWCv9Nq+AnCB2SNjWVScCMP&#10;i/nLYIaZtlc+UHcMpYgh7DNUUIXgMil9UZFBn1hHHLmzbQ2GCNtS6havMdw08j1NJ9JgzbGhQkd5&#10;RcXl+G8UuK1d/uRf+X6zG59+D5fl2aHplHp77b+nIAL14Sl+uNdawUdcH7/EHyDnd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Hqx3iwQAAANsAAAAPAAAAAAAAAAAAAAAA&#10;AKECAABkcnMvZG93bnJldi54bWxQSwUGAAAAAAQABAD5AAAAjwMAAAAA&#10;" strokeweight="1.5pt">
              <v:stroke endarrow="oval"/>
            </v:line>
            <v:line id="Line 147" o:spid="_x0000_s1065" style="position:absolute;flip:y;visibility:visible" from="5936,4299" to="5937,60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qcXK8MAAADbAAAADwAAAGRycy9kb3ducmV2LnhtbESPUWvCMBSF3wf+h3AHe5tpncqoTUUG&#10;g4EwmIrs8dJcm7LmpjRZG//9Igx8PJxzvsMpt9F2YqTBt44V5PMMBHHtdMuNgtPx/fkVhA/IGjvH&#10;pOBKHrbV7KHEQruJv2g8hEYkCPsCFZgQ+kJKXxuy6OeuJ07exQ0WQ5JDI/WAU4LbTi6ybC0ttpwW&#10;DPb0Zqj+OfxaBYvPfT+dLO+/Ob+ezYrj+JJHpZ4e424DIlAM9/B/+0MrWOZw+5J+gKz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anFyvDAAAA2wAAAA8AAAAAAAAAAAAA&#10;AAAAoQIAAGRycy9kb3ducmV2LnhtbFBLBQYAAAAABAAEAPkAAACRAwAAAAA=&#10;" strokeweight="1.5pt">
              <v:stroke startarrow="oval"/>
            </v:line>
            <v:line id="Line 148" o:spid="_x0000_s1066" style="position:absolute;flip:x;visibility:visible" from="2570,4299" to="5936,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ggKhcMAAADbAAAADwAAAGRycy9kb3ducmV2LnhtbESPzWrDMBCE74W8g9hAb40cU0Jwo4QQ&#10;CCS0h/wYcl2stWVqrYykxO7bV4FCj8PMfMOsNqPtxIN8aB0rmM8yEMSV0y03Csrr/m0JIkRkjZ1j&#10;UvBDATbrycsKC+0GPtPjEhuRIBwKVGBi7AspQ2XIYpi5njh5tfMWY5K+kdrjkOC2k3mWLaTFltOC&#10;wZ52hqrvy90qkMfP4eT3eVk39aF3t6P5WgyjUq/TcfsBItIY/8N/7YNW8J7D80v6AXL9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4ICoXDAAAA2wAAAA8AAAAAAAAAAAAA&#10;AAAAoQIAAGRycy9kb3ducmV2LnhtbFBLBQYAAAAABAAEAPkAAACRAwAAAAA=&#10;" strokeweight="1.5pt"/>
            <v:line id="Line 149" o:spid="_x0000_s1067" style="position:absolute;flip:y;visibility:visible" from="2570,3398" to="2571,42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VBtVMQAAADbAAAADwAAAGRycy9kb3ducmV2LnhtbESPQWsCMRSE7wX/Q3iF3mrS1pW6GkWl&#10;Fa/VUnp8bp67q8nLsknd9d83QqHHYWa+YWaL3llxoTbUnjU8DRUI4sKbmksNn/v3x1cQISIbtJ5J&#10;w5UCLOaDuxnmxnf8QZddLEWCcMhRQxVjk0sZioochqFviJN39K3DmGRbStNil+DOymelxtJhzWmh&#10;wobWFRXn3Y/TsFHbVXeaZGp9yg5f2aq357dvq/XDfb+cgojUx//wX3trNIxe4PYl/QA5/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RUG1UxAAAANsAAAAPAAAAAAAAAAAA&#10;AAAAAKECAABkcnMvZG93bnJldi54bWxQSwUGAAAAAAQABAD5AAAAkgMAAAAA&#10;" strokeweight="1.5pt">
              <v:stroke endarrow="block"/>
            </v:line>
            <v:line id="Line 150" o:spid="_x0000_s1068" style="position:absolute;visibility:visible" from="6497,4520" to="6498,48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MQUzsMAAADbAAAADwAAAGRycy9kb3ducmV2LnhtbESPQYvCMBSE74L/ITzBm6bu1rJUoyzC&#10;rl48WD2st0fzbKvNS2myWv+9EQSPw8x8w8yXnanFlVpXWVYwGUcgiHOrKy4UHPY/oy8QziNrrC2T&#10;gjs5WC76vTmm2t54R9fMFyJA2KWooPS+SaV0eUkG3dg2xME72dagD7ItpG7xFuCmlh9RlEiDFYeF&#10;EhtalZRfsn+jYIqfSbHb/vnTJj6euxXx5DdbKzUcdN8zEJ46/w6/2hutII7h+SX8ALl4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DEFM7DAAAA2wAAAA8AAAAAAAAAAAAA&#10;AAAAoQIAAGRycy9kb3ducmV2LnhtbFBLBQYAAAAABAAEAPkAAACRAwAAAAA=&#10;" strokeweight="1.5pt">
              <v:stroke endarrow="block"/>
            </v:line>
            <v:line id="Line 151" o:spid="_x0000_s1069" style="position:absolute;visibility:visible" from="6497,3211" to="6498,37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4ixVcUAAADbAAAADwAAAGRycy9kb3ducmV2LnhtbESPT2vCQBTE7wW/w/IKvdVNrIqkWUUC&#10;Wi8eTHuot0f25U+bfRuya5J+e7dQ6HGYmd8w6W4yrRiod41lBfE8AkFcWN1wpeDj/fC8AeE8ssbW&#10;Min4IQe77ewhxUTbkS805L4SAcIuQQW1910ipStqMujmtiMOXml7gz7IvpK6xzHATSsXUbSWBhsO&#10;CzV2lNVUfOc3o2CFL+vqcv705Wl5/Zoy4viYvyn19DjtX0F4mvx/+K990gqWK/j9En6A3N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4ixVcUAAADbAAAADwAAAAAAAAAA&#10;AAAAAAChAgAAZHJzL2Rvd25yZXYueG1sUEsFBgAAAAAEAAQA+QAAAJMDAAAAAA==&#10;" strokeweight="1.5pt">
              <v:stroke endarrow="block"/>
            </v:line>
            <v:line id="Line 152" o:spid="_x0000_s1070" style="position:absolute;visibility:visible" from="8554,3211" to="9115,3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1ovIsUAAADbAAAADwAAAGRycy9kb3ducmV2LnhtbESPQWvCQBSE7wX/w/KE3ppNWg0luglF&#10;aOulB6OHentkn0k0+zZktzH9992C4HGYmW+YdTGZTow0uNaygiSKQRBXVrdcKzjs359eQTiPrLGz&#10;TAp+yUGRzx7WmGl75R2Npa9FgLDLUEHjfZ9J6aqGDLrI9sTBO9nBoA9yqKUe8BrgppPPcZxKgy2H&#10;hQZ72jRUXcofo2CJL2m9+/r2p+3ieJ42xMlH+anU43x6W4HwNPl7+NbeagWLFP6/hB8g8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1ovIsUAAADbAAAADwAAAAAAAAAA&#10;AAAAAAChAgAAZHJzL2Rvd25yZXYueG1sUEsFBgAAAAAEAAQA+QAAAJMDAAAAAA==&#10;" strokeweight="1.5pt">
              <v:stroke endarrow="block"/>
            </v:line>
            <v:line id="Line 153" o:spid="_x0000_s1071" style="position:absolute;visibility:visible" from="4253,3211" to="5001,3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BaKucUAAADbAAAADwAAAGRycy9kb3ducmV2LnhtbESPQWvCQBSE74X+h+UVems2tjaW6CpF&#10;qHrpIWkP9vbIPpPY7NuQXZP4711B8DjMzDfMYjWaRvTUudqygkkUgyAurK65VPD78/XyAcJ5ZI2N&#10;ZVJwJger5ePDAlNtB86oz30pAoRdigoq79tUSldUZNBFtiUO3sF2Bn2QXSl1h0OAm0a+xnEiDdYc&#10;FipsaV1R8Z+fjIJ3fEvK7HvvD7vp33FcE082+Vap56fxcw7C0+jv4Vt7pxVMZ3D9En6AXF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BaKucUAAADbAAAADwAAAAAAAAAA&#10;AAAAAAChAgAAZHJzL2Rvd25yZXYueG1sUEsFBgAAAAAEAAQA+QAAAJMDAAAAAA==&#10;" strokeweight="1.5pt">
              <v:stroke endarrow="block"/>
            </v:line>
            <v:line id="Line 154" o:spid="_x0000_s1072" style="position:absolute;visibility:visible" from="2694,5451" to="3282,545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Ykey8EAAADbAAAADwAAAGRycy9kb3ducmV2LnhtbERPu27CMBTdK/EP1kVia5wARVWKiRAS&#10;j4WBtEO7XcU3D4ivo9hA+Hs8IHU8Ou9lNphW3Kh3jWUFSRSDIC6sbrhS8PO9ff8E4TyyxtYyKXiQ&#10;g2w1eltiqu2dT3TLfSVCCLsUFdTed6mUrqjJoItsRxy40vYGfYB9JXWP9xBuWjmN44U02HBoqLGj&#10;TU3FJb8aBR84W1Sn468vD/O/87AhTnb5XqnJeFh/gfA0+H/xy33QCuZhbPgSfoBcPQ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BiR7LwQAAANsAAAAPAAAAAAAAAAAAAAAA&#10;AKECAABkcnMvZG93bnJldi54bWxQSwUGAAAAAAQABAD5AAAAjwMAAAAA&#10;" strokeweight="1.5pt">
              <v:stroke endarrow="block"/>
            </v:line>
            <v:line id="Line 155" o:spid="_x0000_s1073" style="position:absolute;visibility:visible" from="2730,6203" to="3318,62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sW7UMUAAADbAAAADwAAAGRycy9kb3ducmV2LnhtbESPQWvCQBSE74X+h+UVems2tjbY6CpF&#10;qHrpIWkP9vbIPpPY7NuQXZP4711B8DjMzDfMYjWaRvTUudqygkkUgyAurK65VPD78/UyA+E8ssbG&#10;Mik4k4PV8vFhgam2A2fU574UAcIuRQWV920qpSsqMugi2xIH72A7gz7IrpS6wyHATSNf4ziRBmsO&#10;CxW2tK6o+M9PRsE7viVl9r33h9307ziuiSebfKvU89P4OQfhafT38K290wqmH3D9En6AXF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7sW7UMUAAADbAAAADwAAAAAAAAAA&#10;AAAAAAChAgAAZHJzL2Rvd25yZXYueG1sUEsFBgAAAAAEAAQA+QAAAJMDAAAAAA==&#10;" strokeweight="1.5pt">
              <v:stroke endarrow="block"/>
            </v:line>
            <v:line id="Line 156" o:spid="_x0000_s1074" style="position:absolute;flip:x;visibility:visible" from="5749,7138" to="6006,713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Ftl/sAAAADbAAAADwAAAGRycy9kb3ducmV2LnhtbERPy2oCMRTdC/2HcAvuNGlhSh2NUkXF&#10;rQ9Kl9fJ7cxocjNMojP+fbMQujyc92zROyvu1Ibas4a3sQJBXHhTc6nhdNyMPkGEiGzQeiYNDwqw&#10;mL8MZpgb3/Ge7odYihTCIUcNVYxNLmUoKnIYxr4hTtyvbx3GBNtSmha7FO6sfFfqQzqsOTVU2NCq&#10;ouJ6uDkNW7VbdpdJplaX7PydLXt7Xf9YrYev/dcURKQ+/ouf7p3RkKX16Uv6AXL+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RbZf7AAAAA2wAAAA8AAAAAAAAAAAAAAAAA&#10;oQIAAGRycy9kb3ducmV2LnhtbFBLBQYAAAAABAAEAPkAAACOAwAAAAA=&#10;" strokeweight="1.5pt">
              <v:stroke endarrow="block"/>
            </v:line>
            <v:line id="Line 157" o:spid="_x0000_s1075" style="position:absolute;flip:x;visibility:visible" from="4274,7138" to="4814,713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xfAZcQAAADbAAAADwAAAGRycy9kb3ducmV2LnhtbESPQWsCMRSE74L/ITyht26isKVujVLF&#10;Fq9VEY+vm9fd1eRl2aTu9t83hYLHYWa+YRarwVlxoy40njVMMwWCuPSm4UrD8fD2+AwiRGSD1jNp&#10;+KEAq+V4tMDC+J4/6LaPlUgQDgVqqGNsCylDWZPDkPmWOHlfvnMYk+wqaTrsE9xZOVPqSTpsOC3U&#10;2NKmpvK6/3Ya3tVu3V/mudpc8s9Tvh7sdXu2Wj9MhtcXEJGGeA//t3dGQz6Fvy/pB8jl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LF8BlxAAAANsAAAAPAAAAAAAAAAAA&#10;AAAAAKECAABkcnMvZG93bnJldi54bWxQSwUGAAAAAAQABAD5AAAAkgMAAAAA&#10;" strokeweight="1.5pt">
              <v:stroke endarrow="block"/>
            </v:line>
            <v:line id="Line 158" o:spid="_x0000_s1076" style="position:absolute;flip:x;visibility:visible" from="2694,7137" to="3391,71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8VeEsMAAADbAAAADwAAAGRycy9kb3ducmV2LnhtbESPQWsCMRSE7wX/Q3hCbzVRWKlbo1Sx&#10;xWtVxOPr5nV3NXlZNqm7/vtGEHocZuYbZr7snRVXakPtWcN4pEAQF97UXGo47D9eXkGEiGzQeiYN&#10;NwqwXAye5pgb3/EXXXexFAnCIUcNVYxNLmUoKnIYRr4hTt6Pbx3GJNtSmha7BHdWTpSaSoc1p4UK&#10;G1pXVFx2v07Dp9quuvMsU+tz9n3MVr29bE5W6+dh//4GIlIf/8OP9tZoyCZw/5J+gFz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vFXhLDAAAA2wAAAA8AAAAAAAAAAAAA&#10;AAAAoQIAAGRycy9kb3ducmV2LnhtbFBLBQYAAAAABAAEAPkAAACRAwAAAAA=&#10;" strokeweight="1.5pt">
              <v:stroke endarrow="block"/>
            </v:line>
            <v:line id="Line 159" o:spid="_x0000_s1077" style="position:absolute;flip:y;visibility:visible" from="2252,6390" to="2253,67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In7icQAAADbAAAADwAAAGRycy9kb3ducmV2LnhtbESPQWsCMRSE74L/ITzBmyZWtrRbo1RR&#10;8VpbSo+vm+fuavKybKK7/fdNoeBxmJlvmMWqd1bcqA21Zw2zqQJBXHhTc6nh4303eQIRIrJB65k0&#10;/FCA1XI4WGBufMdvdDvGUiQIhxw1VDE2uZShqMhhmPqGOHkn3zqMSbalNC12Ce6sfFDqUTqsOS1U&#10;2NCmouJyvDoNe3VYd+fnTG3O2fdntu7tZftltR6P+tcXEJH6eA//tw9GQzaHvy/pB8jl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UifuJxAAAANsAAAAPAAAAAAAAAAAA&#10;AAAAAKECAABkcnMvZG93bnJldi54bWxQSwUGAAAAAAQABAD5AAAAkgMAAAAA&#10;" strokeweight="1.5pt">
              <v:stroke endarrow="block"/>
            </v:line>
            <v:shape id="Text Box 160" o:spid="_x0000_s1078" type="#_x0000_t202" style="position:absolute;left:1261;top:2650;width:1122;height:37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0Wo6wwAA&#10;ANsAAAAPAAAAZHJzL2Rvd25yZXYueG1sRI9Ba8JAFITvgv9heYI3s2sxUtOsUloKnlq0rdDbI/tM&#10;gtm3IbtN0n/fFQSPw8x8w+S70Taip87XjjUsEwWCuHCm5lLD1+fb4hGED8gGG8ek4Y887LbTSY6Z&#10;cQMfqD+GUkQI+ww1VCG0mZS+qMiiT1xLHL2z6yyGKLtSmg6HCLeNfFBqLS3WHBcqbOmlouJy/LUa&#10;vt/PP6eV+ihfbdoOblSS7UZqPZ+Nz08gAo3hHr6190ZDuoLrl/gD5P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0Wo6wwAAANsAAAAPAAAAAAAAAAAAAAAAAJcCAABkcnMvZG93&#10;bnJldi54bWxQSwUGAAAAAAQABAD1AAAAhwMAAAAA&#10;" filled="f" stroked="f">
              <v:textbox style="mso-next-textbox:#Text Box 160">
                <w:txbxContent>
                  <w:p w14:paraId="66EEFF7F" w14:textId="77777777" w:rsidR="009573E6" w:rsidRPr="00C44C06" w:rsidRDefault="009573E6" w:rsidP="00520DF8">
                    <w:pPr>
                      <w:spacing w:before="0"/>
                      <w:rPr>
                        <w:b/>
                      </w:rPr>
                    </w:pPr>
                    <w:r w:rsidRPr="00C44C06">
                      <w:rPr>
                        <w:b/>
                      </w:rPr>
                      <w:t>LCU</w:t>
                    </w:r>
                  </w:p>
                </w:txbxContent>
              </v:textbox>
            </v:shape>
            <v:group id="Group 161" o:spid="_x0000_s1079" style="position:absolute;left:4627;top:2650;width:1496;height:561" coordorigin="4627,2650" coordsize="1496,5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sg2ELDAAAA2wAAAA8A&#10;AAAAAAAAAAAAAAAAqQIAAGRycy9kb3ducmV2LnhtbFBLBQYAAAAABAAEAPoAAACZAwAAAAA=&#10;">
              <v:line id="Line 162" o:spid="_x0000_s1080" style="position:absolute;flip:y;visibility:visible" from="4627,2650" to="4628,32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5ZMvMAAAADbAAAADwAAAGRycy9kb3ducmV2LnhtbESPS4vCMBSF9wP+h3AFd2OqoAzVKCIo&#10;Irrwub4016ba3JQmav33RhBmeTiPjzOeNrYUD6p94VhBr5uAIM6cLjhXcDwsfv9A+ICssXRMCl7k&#10;YTpp/Ywx1e7JO3rsQy7iCPsUFZgQqlRKnxmy6LuuIo7exdUWQ5R1LnWNzzhuS9lPkqG0WHAkGKxo&#10;bii77e82cpeX7WlzXmZb2zM8v1aF5vVLqU67mY1ABGrCf/jbXmkFgyF8vsQfICd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FOWTLzAAAAA2wAAAA8AAAAAAAAAAAAAAAAA&#10;oQIAAGRycy9kb3ducmV2LnhtbFBLBQYAAAAABAAEAPkAAACOAwAAAAA=&#10;" strokeweight="1.5pt">
                <v:stroke dashstyle="dash"/>
              </v:line>
              <v:line id="Line 163" o:spid="_x0000_s1081" style="position:absolute;visibility:visible" from="4627,2650" to="6123,26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hP5+scAAADbAAAADwAAAGRycy9kb3ducmV2LnhtbESPT2vCQBTE70K/w/IK3nTTWqtEV6mC&#10;pQcp9c/B4yP7mqTdfZtkV5P66bsFocdhZn7DzJedNeJCjS8dK3gYJiCIM6dLzhUcD5vBFIQPyBqN&#10;Y1LwQx6Wi7veHFPtWt7RZR9yESHsU1RQhFClUvqsIIt+6Cri6H26xmKIssmlbrCNcGvkY5I8S4sl&#10;x4UCK1oXlH3vz1bB9rxq66ePV3Myq+v7Vn7V48OoVqp/373MQATqwn/41n7TCsYT+PsSf4Bc/AI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yE/n6xwAAANsAAAAPAAAAAAAA&#10;AAAAAAAAAKECAABkcnMvZG93bnJldi54bWxQSwUGAAAAAAQABAD5AAAAlQMAAAAA&#10;" strokeweight="1.5pt">
                <v:stroke dashstyle="dash"/>
              </v:line>
              <v:line id="Line 164" o:spid="_x0000_s1082" style="position:absolute;visibility:visible" from="6123,2650" to="6123,32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vRz5McAAADbAAAADwAAAGRycy9kb3ducmV2LnhtbESPTWvCQBCG74X+h2WEXkQ3FhRJXcV+&#10;qfRQiLWH3obsmA1mZ9PsVtN/3zkIPQ7vvM/Ms1j1vlFn6mId2MBknIEiLoOtuTJw+HgdzUHFhGyx&#10;CUwGfinCanl7s8DchgsXdN6nSgmEY44GXEptrnUsHXmM49ASS3YMncckY1dp2+FF4L7R91k20x5r&#10;lgsOW3pyVJ72P14oL5P1lNzjd9E8v5/eNoevz+G2NeZu0K8fQCXq0//ytb2zBqbyrLiIB+jl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m9HPkxwAAANsAAAAPAAAAAAAA&#10;AAAAAAAAAKECAABkcnMvZG93bnJldi54bWxQSwUGAAAAAAQABAD5AAAAlQMAAAAA&#10;" strokeweight="1.5pt">
                <v:stroke dashstyle="dash" endarrow="block"/>
              </v:line>
            </v:group>
            <v:group id="Group 165" o:spid="_x0000_s1083" style="position:absolute;left:6497;top:3505;width:748;height:1122" coordorigin="6497,3585" coordsize="748,11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bdJH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kAb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m3SR8UAAADbAAAA&#10;DwAAAAAAAAAAAAAAAACpAgAAZHJzL2Rvd25yZXYueG1sUEsFBgAAAAAEAAQA+gAAAJsDAAAAAA==&#10;">
              <v:line id="Line 166" o:spid="_x0000_s1084" style="position:absolute;visibility:visible" from="6497,3585" to="7245,3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5arM8MAAADbAAAADwAAAGRycy9kb3ducmV2LnhtbERPz2vCMBS+C/4P4Q1203Q6ZVSjqODY&#10;QcZWPXh8NM+2W/LSNtF2++uXg7Djx/d7ue6tETdqfeVYwdM4AUGcO11xoeB03I9eQPiArNE4JgU/&#10;5GG9Gg6WmGrX8SfdslCIGMI+RQVlCHUqpc9LsujHriaO3MW1FkOEbSF1i10Mt0ZOkmQuLVYcG0qs&#10;aVdS/p1drYLDdds1zx+v5my2v+8H+dXMjtNGqceHfrMAEagP/+K7+00rmMf18Uv8AXL1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OWqzPDAAAA2wAAAA8AAAAAAAAAAAAA&#10;AAAAoQIAAGRycy9kb3ducmV2LnhtbFBLBQYAAAAABAAEAPkAAACRAwAAAAA=&#10;" strokeweight="1.5pt">
                <v:stroke dashstyle="dash"/>
              </v:line>
              <v:line id="Line 167" o:spid="_x0000_s1085" style="position:absolute;visibility:visible" from="7245,3585" to="7245,4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NoOqMYAAADbAAAADwAAAGRycy9kb3ducmV2LnhtbESPT2vCQBTE74V+h+UVeqsbbRWJrqKF&#10;lh6k+O/g8ZF9Jml33ybZ1aR+ercgeBxm5jfMdN5ZI87U+NKxgn4vAUGcOV1yrmC/+3gZg/ABWaNx&#10;TAr+yMN89vgwxVS7ljd03oZcRAj7FBUUIVSplD4ryKLvuYo4ekfXWAxRNrnUDbYRbo0cJMlIWiw5&#10;LhRY0XtB2e/2ZBWsTsu2flt/moNZXr5X8qce7l5rpZ6fusUERKAu3MO39pdWMOrD/5f4A+TsC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zaDqjGAAAA2wAAAA8AAAAAAAAA&#10;AAAAAAAAoQIAAGRycy9kb3ducmV2LnhtbFBLBQYAAAAABAAEAPkAAACUAwAAAAA=&#10;" strokeweight="1.5pt">
                <v:stroke dashstyle="dash"/>
              </v:line>
              <v:line id="Line 168" o:spid="_x0000_s1086" style="position:absolute;flip:x;visibility:visible" from="6497,4707" to="7245,4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kLxl8IAAADbAAAADwAAAGRycy9kb3ducmV2LnhtbESPT4vCMBTE7wt+h/CEva2pfxCtRhFB&#10;cMGDVsHro3m2xealNrFmv/1GWNjjMDO/YZbrYGrRUesqywqGgwQEcW51xYWCy3n3NQPhPLLG2jIp&#10;+CEH61XvY4mpti8+UZf5QkQIuxQVlN43qZQuL8mgG9iGOHo32xr0UbaF1C2+ItzUcpQkU2mw4rhQ&#10;YkPbkvJ79jQKxjJguBy3E5+5+fX0/Zh1STgo9dkPmwUIT8H/h//ae61gOoL3l/gD5OoX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kLxl8IAAADbAAAADwAAAAAAAAAAAAAA&#10;AAChAgAAZHJzL2Rvd25yZXYueG1sUEsFBgAAAAAEAAQA+QAAAJADAAAAAA==&#10;" strokeweight="1.5pt">
                <v:stroke dashstyle="dash" endarrow="block"/>
              </v:line>
            </v:group>
            <v:line id="Line 169" o:spid="_x0000_s1087" style="position:absolute;flip:x y;visibility:visible" from="7243,4177" to="7999,48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aaWMsQAAADbAAAADwAAAGRycy9kb3ducmV2LnhtbESPQWvCQBSE74X+h+UVvNWNFoKmriKC&#10;0IMXbdHrS/Y1G82+TbJrjP/eFQo9DjPzDbNYDbYWPXW+cqxgMk5AEBdOV1wq+Pnevs9A+ICssXZM&#10;Cu7kYbV8fVlgpt2N99QfQikihH2GCkwITSalLwxZ9GPXEEfv13UWQ5RdKXWHtwi3tZwmSSotVhwX&#10;DDa0MVRcDleroM+vk/Nxt7/4/NTO85lpN7s2VWr0Nqw/QQQawn/4r/2lFaQf8PwSf4BcP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NppYyxAAAANsAAAAPAAAAAAAAAAAA&#10;AAAAAKECAABkcnMvZG93bnJldi54bWxQSwUGAAAAAAQABAD5AAAAkgMAAAAA&#10;">
              <v:stroke endarrow="block"/>
            </v:line>
            <v:group id="Group 171" o:spid="_x0000_s1088" style="position:absolute;left:2944;top:2650;width:1496;height:561" coordorigin="4627,2650" coordsize="1496,5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<v:line id="Line 172" o:spid="_x0000_s1089" style="position:absolute;flip:y;visibility:visible" from="4627,2650" to="4628,32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SgYdsAAAADbAAAADwAAAGRycy9kb3ducmV2LnhtbESPS4vCMBSF9wP+h3AFd2OqoAzVKCIo&#10;Irrwub4016ba3JQmav33RhBmeTiPjzOeNrYUD6p94VhBr5uAIM6cLjhXcDwsfv9A+ICssXRMCl7k&#10;YTpp/Ywx1e7JO3rsQy7iCPsUFZgQqlRKnxmy6LuuIo7exdUWQ5R1LnWNzzhuS9lPkqG0WHAkGKxo&#10;bii77e82cpeX7WlzXmZb2zM8v1aF5vVLqU67mY1ABGrCf/jbXmkFwwF8vsQfICd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0oGHbAAAAA2wAAAA8AAAAAAAAAAAAAAAAA&#10;oQIAAGRycy9kb3ducmV2LnhtbFBLBQYAAAAABAAEAPkAAACOAwAAAAA=&#10;" strokeweight="1.5pt">
                <v:stroke dashstyle="dash"/>
              </v:line>
              <v:line id="Line 173" o:spid="_x0000_s1090" style="position:absolute;visibility:visible" from="4627,2650" to="6123,26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zOW3MYAAADbAAAADwAAAGRycy9kb3ducmV2LnhtbESPQWvCQBSE74L/YXlCb7qpraGkrqKF&#10;lh5ErPbQ4yP7mqTdfZtkV5P6611B6HGYmW+Y+bK3Rpyo9ZVjBfeTBARx7nTFhYLPw+v4CYQPyBqN&#10;Y1LwRx6Wi+Fgjpl2HX/QaR8KESHsM1RQhlBnUvq8JIt+4mri6H271mKIsi2kbrGLcGvkNElSabHi&#10;uFBiTS8l5b/7o1WwOa675nH3Zr7M+rzdyJ9mdnholLob9atnEIH68B++td+1gjSF65f4A+Ti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MzltzGAAAA2wAAAA8AAAAAAAAA&#10;AAAAAAAAoQIAAGRycy9kb3ducmV2LnhtbFBLBQYAAAAABAAEAPkAAACUAwAAAAA=&#10;" strokeweight="1.5pt">
                <v:stroke dashstyle="dash"/>
              </v:line>
              <v:line id="Line 174" o:spid="_x0000_s1091" style="position:absolute;visibility:visible" from="6123,2650" to="6123,32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QctK8YAAADbAAAADwAAAGRycy9kb3ducmV2LnhtbESPzWsCMRTE74L/Q3gFL6VmFbRlaxSt&#10;X6WHgl+H3h6b183i5mW7ibr+90YoeBxm5jfMaNLYUpyp9oVjBb1uAoI4c7rgXMF+t3x5A+EDssbS&#10;MSm4kofJuN0aYardhTd03oZcRAj7FBWYEKpUSp8Zsui7riKO3q+rLYYo61zqGi8RbkvZT5KhtFhw&#10;XDBY0Yeh7Lg92UhZ9KYDMrO/TTn/Pn6t9j+H53WlVOepmb6DCNSER/i//akVDF/h/iX+ADm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kHLSvGAAAA2wAAAA8AAAAAAAAA&#10;AAAAAAAAoQIAAGRycy9kb3ducmV2LnhtbFBLBQYAAAAABAAEAPkAAACUAwAAAAA=&#10;" strokeweight="1.5pt">
                <v:stroke dashstyle="dash" endarrow="block"/>
              </v:line>
            </v:group>
            <v:group id="Group 175" o:spid="_x0000_s1092" style="position:absolute;left:6527;top:4724;width:748;height:878" coordorigin="6497,3585" coordsize="748,11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<v:line id="Line 176" o:spid="_x0000_s1093" style="position:absolute;visibility:visible" from="6497,3585" to="7245,3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qwCrscAAADbAAAADwAAAGRycy9kb3ducmV2LnhtbESPQWvCQBSE7wX/w/KE3urGWqWmrlKF&#10;Sg9SWvXQ4yP7mqTuvk2yq4n+elco9DjMzDfMbNFZI07U+NKxguEgAUGcOV1yrmC/e3t4BuEDskbj&#10;mBScycNi3rubYapdy1902oZcRAj7FBUUIVSplD4ryKIfuIo4ej+usRiibHKpG2wj3Br5mCQTabHk&#10;uFBgRauCssP2aBVsjsu2fvpcm2+zvHxs5G893o1qpe773esLiEBd+A//td+1gskUbl/iD5DzK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irAKuxwAAANsAAAAPAAAAAAAA&#10;AAAAAAAAAKECAABkcnMvZG93bnJldi54bWxQSwUGAAAAAAQABAD5AAAAlQMAAAAA&#10;" strokeweight="1.5pt">
                <v:stroke dashstyle="dash"/>
              </v:line>
              <v:line id="Line 177" o:spid="_x0000_s1094" style="position:absolute;visibility:visible" from="7245,3585" to="7245,4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k897sMAAADbAAAADwAAAGRycy9kb3ducmV2LnhtbERPPW/CMBDdkfofrKvUDZy2UFCKQaVS&#10;KwaEKDAwnuJrktY+J7EhgV+PByTGp/c9nXfWiBM1vnSs4HmQgCDOnC45V7DfffUnIHxA1mgck4Iz&#10;eZjPHnpTTLVr+YdO25CLGMI+RQVFCFUqpc8KsugHriKO3K9rLIYIm1zqBtsYbo18SZI3abHk2FBg&#10;RZ8FZf/bo1WwOi7aerj5NgezuKxX8q8e7V5rpZ4eu493EIG6cBff3EutYBzXxy/xB8jZF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ZPPe7DAAAA2wAAAA8AAAAAAAAAAAAA&#10;AAAAoQIAAGRycy9kb3ducmV2LnhtbFBLBQYAAAAABAAEAPkAAACRAwAAAAA=&#10;" strokeweight="1.5pt">
                <v:stroke dashstyle="dash"/>
              </v:line>
              <v:line id="Line 178" o:spid="_x0000_s1095" style="position:absolute;flip:x;visibility:visible" from="6497,4707" to="7245,4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0n5PcQAAADbAAAADwAAAGRycy9kb3ducmV2LnhtbESPQWvCQBSE70L/w/IKvekmrdg0ZpUi&#10;FBQ8aCr0+sg+k9Ds2zS7jeu/dwsFj8PMfMMU62A6MdLgWssK0lkCgriyuuVawenzY5qBcB5ZY2eZ&#10;FFzJwXr1MCkw1/bCRxpLX4sIYZejgsb7PpfSVQ0ZdDPbE0fvbAeDPsqhlnrAS4SbTj4nyUIabDku&#10;NNjTpqHqu/w1Cl5kwHA6bOa+dG9fx91PNiZhr9TTY3hfgvAU/D38395qBa8p/H2JP0Cub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jSfk9xAAAANsAAAAPAAAAAAAAAAAA&#10;AAAAAKECAABkcnMvZG93bnJldi54bWxQSwUGAAAAAAQABAD5AAAAkgMAAAAA&#10;" strokeweight="1.5pt">
                <v:stroke dashstyle="dash" endarrow="block"/>
              </v:line>
            </v:group>
            <v:line id="Line 180" o:spid="_x0000_s1096" style="position:absolute;flip:x;visibility:visible" from="7263,5152" to="7881,525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V5WPs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6hvuWCAC9u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9XlY+xAAAANsAAAAPAAAAAAAAAAAA&#10;AAAAAKECAABkcnMvZG93bnJldi54bWxQSwUGAAAAAAQABAD5AAAAkgMAAAAA&#10;">
              <v:stroke endarrow="block"/>
            </v:line>
            <v:line id="Line 181" o:spid="_x0000_s1097" style="position:absolute;flip:x;visibility:visible" from="3532,2347" to="3992,26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hLzpc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MMrhviQDQi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hLzpcUAAADbAAAADwAAAAAAAAAA&#10;AAAAAAChAgAAZHJzL2Rvd25yZXYueG1sUEsFBgAAAAAEAAQA+QAAAJMDAAAAAA==&#10;">
              <v:stroke endarrow="block"/>
            </v:line>
            <v:line id="Line 182" o:spid="_x0000_s1098" style="position:absolute;visibility:visible" from="6522,6463" to="7327,646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XQ77ccAAADbAAAADwAAAGRycy9kb3ducmV2LnhtbESPQWvCQBSE7wX/w/IEb3Vjta2krlIF&#10;Sw8iVj30+Mi+Jqm7b5PsalJ/fVco9DjMzDfMbNFZIy7U+NKxgtEwAUGcOV1yruB4WN9PQfiArNE4&#10;JgU/5GEx793NMNWu5Q+67EMuIoR9igqKEKpUSp8VZNEPXUUcvS/XWAxRNrnUDbYRbo18SJInabHk&#10;uFBgRauCstP+bBVszsu2nuzezKdZXrcb+V0/Hsa1UoN+9/oCIlAX/sN/7Xet4HkCty/xB8j5L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JdDvtxwAAANsAAAAPAAAAAAAA&#10;AAAAAAAAAKECAABkcnMvZG93bnJldi54bWxQSwUGAAAAAAQABAD5AAAAlQMAAAAA&#10;" strokeweight="1.5pt">
              <v:stroke dashstyle="dash"/>
            </v:line>
            <v:line id="Line 183" o:spid="_x0000_s1099" style="position:absolute;visibility:visible" from="7327,6463" to="7327,761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jiedscAAADbAAAADwAAAGRycy9kb3ducmV2LnhtbESPT2vCQBTE70K/w/IK3nTTWqtEV6mC&#10;pQcp9c/B4yP7mqTdfZtkV5P66bsFocdhZn7DzJedNeJCjS8dK3gYJiCIM6dLzhUcD5vBFIQPyBqN&#10;Y1LwQx6Wi7veHFPtWt7RZR9yESHsU1RQhFClUvqsIIt+6Cri6H26xmKIssmlbrCNcGvkY5I8S4sl&#10;x4UCK1oXlH3vz1bB9rxq66ePV3Myq+v7Vn7V48OoVqp/373MQATqwn/41n7TCiZj+PsSf4Bc/AI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mOJ52xwAAANsAAAAPAAAAAAAA&#10;AAAAAAAAAKECAABkcnMvZG93bnJldi54bWxQSwUGAAAAAAQABAD5AAAAlQMAAAAA&#10;" strokeweight="1.5pt">
              <v:stroke dashstyle="dash"/>
            </v:line>
            <v:line id="Line 184" o:spid="_x0000_s1100" style="position:absolute;flip:x;visibility:visible" from="3192,7613" to="7327,761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CMQ3MEAAADbAAAADwAAAGRycy9kb3ducmV2LnhtbESPzYrCMBSF9wO+Q7iCuzHVhUo1FRGU&#10;QXQxzuj60tw21eamNBmtb2+EAZeH8/NxFsvO1uJGra8cKxgNExDEudMVlwp+fzafMxA+IGusHZOC&#10;B3lYZr2PBaba3fmbbsdQijjCPkUFJoQmldLnhiz6oWuIo1e41mKIsi2lbvEex20tx0kykRYrjgSD&#10;Da0N5dfjn43cbXE47c/b/GBHhteXptK8eyg16HerOYhAXXiH/9tfWsF0Aq8v8QfI7Ak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YIxDcwQAAANsAAAAPAAAAAAAAAAAAAAAA&#10;AKECAABkcnMvZG93bnJldi54bWxQSwUGAAAAAAQABAD5AAAAjwMAAAAA&#10;" strokeweight="1.5pt">
              <v:stroke dashstyle="dash"/>
            </v:line>
            <v:line id="Line 185" o:spid="_x0000_s1101" style="position:absolute;flip:y;visibility:visible" from="3191,7153" to="3192,761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+zE0sQAAADbAAAADwAAAGRycy9kb3ducmV2LnhtbESPQWvCQBSE70L/w/IKvemmrRhN3YQi&#10;FBQ8aCr0+sg+k9Ds2zS7jeu/dwsFj8PMfMOsi2A6MdLgWssKnmcJCOLK6pZrBafPj+kShPPIGjvL&#10;pOBKDor8YbLGTNsLH2ksfS0ihF2GChrv+0xKVzVk0M1sTxy9sx0M+iiHWuoBLxFuOvmSJAtpsOW4&#10;0GBPm4aq7/LXKHiVAcPpsJn70q2+jruf5ZiEvVJPj+H9DYSn4O/h//ZWK0hT+PsSf4DMb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D7MTSxAAAANsAAAAPAAAAAAAAAAAA&#10;AAAAAKECAABkcnMvZG93bnJldi54bWxQSwUGAAAAAAQABAD5AAAAkgMAAAAA&#10;" strokeweight="1.5pt">
              <v:stroke dashstyle="dash" endarrow="block"/>
            </v:line>
            <v:line id="Line 186" o:spid="_x0000_s1102" style="position:absolute;flip:x;visibility:visible" from="7396,5455" to="7999,66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Zh1MQAAADbAAAADwAAAGRycy9kb3ducmV2LnhtbESPTUvDQBCG74L/YRnBS2g3WvAjZlNs&#10;a0EoHmw9eByyYxLMzobstI3/3jkIHod33meeKZdT6M2JxtRFdnAzz8EQ19F33Dj4OGxnD2CSIHvs&#10;I5ODH0qwrC4vSix8PPM7nfbSGIVwKtBBKzIU1qa6pYBpHgdizb7iGFB0HBvrRzwrPPT2Ns/vbMCO&#10;9UKLA61bqr/3x6Aa2zfeLBbZKtgse6SXT9nlVpy7vpqen8AITfK//Nd+9Q7uVVZ/UQDY6h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tmHUxAAAANsAAAAPAAAAAAAAAAAA&#10;AAAAAKECAABkcnMvZG93bnJldi54bWxQSwUGAAAAAAQABAD5AAAAkgMAAAAA&#10;">
              <v:stroke endarrow="block"/>
            </v:line>
            <v:line id="Line 188" o:spid="_x0000_s1103" style="position:absolute;visibility:visible" from="4919,2347" to="5434,26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lxEAcQAAADbAAAADwAAAGRycy9kb3ducmV2LnhtbESPT2sCMRTE7wW/Q3hCbzWrB+1ujVJc&#10;BA+14B88Pzevm6Wbl2UT1/TbN0Khx2HmN8Ms19G2YqDeN44VTCcZCOLK6YZrBefT9uUVhA/IGlvH&#10;pOCHPKxXo6clFtrd+UDDMdQilbAvUIEJoSuk9JUhi37iOuLkfbneYkiyr6Xu8Z7KbStnWTaXFhtO&#10;CwY72hiqvo83q2BhyoNcyPLj9FkOzTSP+3i55ko9j+P7G4hAMfyH/+idTlwOjy/pB8jV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+XEQBxAAAANsAAAAPAAAAAAAAAAAA&#10;AAAAAKECAABkcnMvZG93bnJldi54bWxQSwUGAAAAAAQABAD5AAAAkgMAAAAA&#10;">
              <v:stroke endarrow="block"/>
            </v:line>
            <v:shape id="Text Box 190" o:spid="_x0000_s1104" type="#_x0000_t202" style="position:absolute;left:7881;top:4894;width:853;height:56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KEHZwQAA&#10;ANsAAAAPAAAAZHJzL2Rvd25yZXYueG1sRE/Pa8IwFL4P/B/CE3YZmtqDSDXKpg52mAe19Pxonm2x&#10;eSlJtO1/vxwGHj++35vdYFrxJOcbywoW8wQEcWl1w5WC/Po9W4HwAVlja5kUjORht528bTDTtucz&#10;PS+hEjGEfYYK6hC6TEpf1mTQz21HHLmbdQZDhK6S2mEfw00r0yRZSoMNx4YaO9rXVN4vD6NgeXCP&#10;/sz7j0N+/MVTV6XF11go9T4dPtcgAg3hJf53/2gFq7g+fok/QG7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ShB2cEAAADbAAAADwAAAAAAAAAAAAAAAACXAgAAZHJzL2Rvd25y&#10;ZXYueG1sUEsFBgAAAAAEAAQA9QAAAIUDAAAAAA==&#10;" stroked="f">
              <v:textbox style="mso-next-textbox:#Text Box 190" inset="0,0,0,0">
                <w:txbxContent>
                  <w:p w14:paraId="3813059A" w14:textId="77777777" w:rsidR="009573E6" w:rsidRPr="004C4D76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proofErr w:type="gramStart"/>
                    <w:r w:rsidRPr="004C4D76">
                      <w:rPr>
                        <w:sz w:val="20"/>
                      </w:rPr>
                      <w:t>bypass</w:t>
                    </w:r>
                    <w:proofErr w:type="gramEnd"/>
                    <w:r w:rsidRPr="004C4D76">
                      <w:rPr>
                        <w:sz w:val="20"/>
                      </w:rPr>
                      <w:t xml:space="preserve"> if QP</w:t>
                    </w:r>
                    <w:ins w:id="19" w:author="Haoping Yu" w:date="2012-02-04T19:57:00Z">
                      <w:r>
                        <w:rPr>
                          <w:sz w:val="20"/>
                        </w:rPr>
                        <w:t>’</w:t>
                      </w:r>
                    </w:ins>
                    <w:r w:rsidRPr="004C4D76">
                      <w:rPr>
                        <w:sz w:val="12"/>
                      </w:rPr>
                      <w:t>Y</w:t>
                    </w:r>
                    <w:r w:rsidRPr="004C4D76">
                      <w:rPr>
                        <w:sz w:val="20"/>
                      </w:rPr>
                      <w:t>=0</w:t>
                    </w:r>
                  </w:p>
                </w:txbxContent>
              </v:textbox>
            </v:shape>
            <v:shape id="Text Box 191" o:spid="_x0000_s1105" type="#_x0000_t202" style="position:absolute;left:3319;top:4401;width:934;height:60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eVxmwgAA&#10;ANsAAAAPAAAAZHJzL2Rvd25yZXYueG1sRI9Lq8IwFIT3gv8hHMGdprrwUY2iguCVi+ID14fm2Bab&#10;k9JE7fXX3wiCy2FmvmGm89oU4kGVyy0r6HUjEMSJ1TmnCs6ndWcEwnlkjYVlUvBHDuazZmOKsbZP&#10;PtDj6FMRIOxiVJB5X8ZSuiQjg65rS+LgXW1l0AdZpVJX+AxwU8h+FA2kwZzDQoYlrTJKbse7UeCH&#10;F9q73+1F2+trvDvJ5ev8s1Sq3aoXExCeav8Nf9obrWDUg/eX8APk7B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V5XGbCAAAA2wAAAA8AAAAAAAAAAAAAAAAAlwIAAGRycy9kb3du&#10;cmV2LnhtbFBLBQYAAAAABAAEAPUAAACGAwAAAAA=&#10;" fillcolor="#cfc" strokeweight="1.5pt">
              <v:textbox style="mso-next-textbox:#Text Box 191">
                <w:txbxContent>
                  <w:p w14:paraId="18E3783F" w14:textId="77777777" w:rsidR="009573E6" w:rsidRPr="00AC1E3C" w:rsidRDefault="009573E6" w:rsidP="00520DF8">
                    <w:pPr>
                      <w:spacing w:befor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SAP if QP</w:t>
                    </w:r>
                    <w:ins w:id="20" w:author="Haoping Yu" w:date="2012-02-04T19:57:00Z">
                      <w:r>
                        <w:rPr>
                          <w:sz w:val="20"/>
                        </w:rPr>
                        <w:t>’</w:t>
                      </w:r>
                    </w:ins>
                    <w:r w:rsidRPr="00520DF8">
                      <w:rPr>
                        <w:sz w:val="10"/>
                      </w:rPr>
                      <w:t>Y</w:t>
                    </w:r>
                    <w:r>
                      <w:rPr>
                        <w:sz w:val="20"/>
                      </w:rPr>
                      <w:t>=0</w:t>
                    </w:r>
                  </w:p>
                </w:txbxContent>
              </v:textbox>
            </v:shape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94" o:spid="_x0000_s1106" type="#_x0000_t32" style="position:absolute;left:2943;top:4703;width:1;height:752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XJlvMAAAADbAAAADwAAAGRycy9kb3ducmV2LnhtbESPQYvCMBSE7wv+h/CEva2pLrilGkUE&#10;xatV8Pponk21eWmbqPXfG0HY4zAz3zDzZW9rcafOV44VjEcJCOLC6YpLBcfD5icF4QOyxtoxKXiS&#10;h+Vi8DXHTLsH7+meh1JECPsMFZgQmkxKXxiy6EeuIY7e2XUWQ5RdKXWHjwi3tZwkyVRarDguGGxo&#10;bai45jer4Pd4aQ/J6W982ram3eLN7/I2Vep72K9mIAL14T/8ae+0gnQC7y/xB8jF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IlyZbzAAAAA2wAAAA8AAAAAAAAAAAAAAAAA&#10;oQIAAGRycy9kb3ducmV2LnhtbFBLBQYAAAAABAAEAPkAAACOAwAAAAA=&#10;" strokeweight="1.5pt"/>
            <v:shape id="AutoShape 195" o:spid="_x0000_s1107" type="#_x0000_t32" style="position:absolute;left:2945;top:4701;width:359;height:1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XUmmMQAAADbAAAADwAAAGRycy9kb3ducmV2LnhtbESPQWuDQBSE74H+h+UFeotrWijBugmJ&#10;WLBHjYccX91Xlbpvxd0Y21/fLRRyHGbmGyY9LGYQM02ut6xgG8UgiBure24V1Oe3zQ6E88gaB8uk&#10;4JscHPYPqxQTbW9c0lz5VgQIuwQVdN6PiZSu6cigi+xIHLxPOxn0QU6t1BPeAtwM8imOX6TBnsNC&#10;hyNlHTVf1dUoyOrrXJ/maszL02XbDu958fFTK/W4Xo6vIDwt/h7+bxdawe4Z/r6EHyD3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dSaYxAAAANsAAAAPAAAAAAAAAAAA&#10;AAAAAKECAABkcnMvZG93bnJldi54bWxQSwUGAAAAAAQABAD5AAAAkgMAAAAA&#10;" strokeweight="1.5pt">
              <v:stroke endarrow="block"/>
            </v:shape>
            <v:shape id="AutoShape 197" o:spid="_x0000_s1108" type="#_x0000_t32" style="position:absolute;left:4268;top:4701;width:199;height:1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EuD38IAAADbAAAADwAAAGRycy9kb3ducmV2LnhtbESPQWvCQBSE74L/YXlCb7qxtCLRTVCh&#10;IL2U2oIeH9lnsph9G7LbbPz33ULB4zAz3zDbcrStGKj3xrGC5SIDQVw5bbhW8P31Nl+D8AFZY+uY&#10;FNzJQ1lMJ1vMtYv8ScMp1CJB2OeooAmhy6X0VUMW/cJ1xMm7ut5iSLKvpe4xJrht5XOWraRFw2mh&#10;wY4ODVW3049VYOKHGbrjIe7fzxevI5n7qzNKPc3G3QZEoDE8wv/to1awfoG/L+kHyOIX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EuD38IAAADbAAAADwAAAAAAAAAAAAAA&#10;AAChAgAAZHJzL2Rvd25yZXYueG1sUEsFBgAAAAAEAAQA+QAAAJADAAAAAA==&#10;">
              <v:stroke endarrow="block"/>
            </v:shape>
            <v:shape id="AutoShape 202" o:spid="_x0000_s1109" type="#_x0000_t32" style="position:absolute;left:4268;top:5455;width:199;height:27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wcmRMEAAADbAAAADwAAAGRycy9kb3ducmV2LnhtbESPT4vCMBTE78J+h/AW9qbpCopUo6iw&#10;IHtZ/AN6fDTPNti8lCY29dtvBMHjMDO/YRar3taio9Ybxwq+RxkI4sJpw6WC0/FnOAPhA7LG2jEp&#10;eJCH1fJjsMBcu8h76g6hFAnCPkcFVQhNLqUvKrLoR64hTt7VtRZDkm0pdYsxwW0tx1k2lRYNp4UK&#10;G9pWVNwOd6vAxD/TNbtt3PyeL15HMo+JM0p9ffbrOYhAfXiHX+2dVjCbwPNL+gFy+Q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PByZEwQAAANsAAAAPAAAAAAAAAAAAAAAA&#10;AKECAABkcnMvZG93bnJldi54bWxQSwUGAAAAAAQABAD5AAAAjwMAAAAA&#10;">
              <v:stroke endarrow="block"/>
            </v:shape>
            <v:shape id="AutoShape 203" o:spid="_x0000_s1110" type="#_x0000_t32" style="position:absolute;left:4467;top:4711;width:1;height:758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YUn1b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sCt8v8QfI5Qc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B5hSfVvgAAANsAAAAPAAAAAAAAAAAAAAAAAKEC&#10;AABkcnMvZG93bnJldi54bWxQSwUGAAAAAAQABAD5AAAAjAMAAAAA&#10;" strokeweight="1.5pt"/>
            <v:shape id="AutoShape 204" o:spid="_x0000_s1111" type="#_x0000_t32" style="position:absolute;left:4467;top:5077;width:161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smCTsIAAADbAAAADwAAAGRycy9kb3ducmV2LnhtbESPQYvCMBSE7wv+h/AEb9tUhVVqo6gg&#10;eNnDqhdvj+bZlDYvtYm1++83C4LHYWa+YfLNYBvRU+crxwqmSQqCuHC64lLB5Xz4XILwAVlj45gU&#10;/JKHzXr0kWOm3ZN/qD+FUkQI+wwVmBDaTEpfGLLoE9cSR+/mOoshyq6UusNnhNtGztL0S1qsOC4Y&#10;bGlvqKhPD6vAttrev53R17qaNzs63ra7tFdqMh62KxCBhvAOv9pHrWC5gP8v8QfI9R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smCTsIAAADbAAAADwAAAAAAAAAAAAAA&#10;AAChAgAAZHJzL2Rvd25yZXYueG1sUEsFBgAAAAAEAAQA+QAAAJADAAAAAA==&#10;" strokeweight="1.5pt"/>
            <v:shape id="AutoShape 205" o:spid="_x0000_s1112" type="#_x0000_t32" style="position:absolute;left:4628;top:5077;width:0;height:549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1YWPL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" strokeweight="1.5pt"/>
            <w10:wrap type="none"/>
            <w10:anchorlock/>
          </v:group>
        </w:pict>
      </w:r>
    </w:p>
    <w:p w14:paraId="116768E6" w14:textId="77777777" w:rsidR="004C4D76" w:rsidRDefault="004C4D76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14:paraId="472FFB1F" w14:textId="77777777" w:rsidR="004C4D76" w:rsidRDefault="00DF601C" w:rsidP="00DF601C">
      <w:pPr>
        <w:pStyle w:val="PlainText"/>
        <w:tabs>
          <w:tab w:val="left" w:pos="0"/>
        </w:tabs>
        <w:jc w:val="center"/>
        <w:rPr>
          <w:rFonts w:ascii="Times New Roman" w:hAnsi="Times New Roman"/>
          <w:sz w:val="22"/>
          <w:szCs w:val="22"/>
        </w:rPr>
      </w:pPr>
      <w:r w:rsidRPr="00C44C06">
        <w:rPr>
          <w:rFonts w:ascii="Arial" w:hAnsi="Arial" w:cs="Arial"/>
          <w:sz w:val="22"/>
          <w:szCs w:val="22"/>
        </w:rPr>
        <w:t>Figure</w:t>
      </w:r>
      <w:r>
        <w:rPr>
          <w:rFonts w:ascii="Arial" w:hAnsi="Arial" w:cs="Arial"/>
          <w:sz w:val="22"/>
          <w:szCs w:val="22"/>
        </w:rPr>
        <w:t xml:space="preserve"> 1</w:t>
      </w:r>
      <w:r w:rsidRPr="00C44C06">
        <w:rPr>
          <w:rFonts w:ascii="Arial" w:hAnsi="Arial" w:cs="Arial"/>
          <w:sz w:val="22"/>
          <w:szCs w:val="22"/>
        </w:rPr>
        <w:t xml:space="preserve">. Diagram of </w:t>
      </w:r>
      <w:r>
        <w:rPr>
          <w:rFonts w:ascii="Arial" w:hAnsi="Arial" w:cs="Arial"/>
          <w:sz w:val="22"/>
          <w:szCs w:val="22"/>
        </w:rPr>
        <w:t xml:space="preserve">HEVC encoder with </w:t>
      </w:r>
      <w:r w:rsidR="00943C77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propose</w:t>
      </w:r>
      <w:r w:rsidR="00943C7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lossless coding solution</w:t>
      </w:r>
    </w:p>
    <w:p w14:paraId="16C1BD9D" w14:textId="77777777" w:rsidR="004C4D76" w:rsidRDefault="004C4D76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14:paraId="2193F259" w14:textId="77777777" w:rsidR="00B9147D" w:rsidRDefault="00B9147D" w:rsidP="00B9147D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 that </w:t>
      </w:r>
      <w:r w:rsidRPr="0043095F">
        <w:rPr>
          <w:rFonts w:ascii="Times New Roman" w:hAnsi="Times New Roman"/>
          <w:sz w:val="22"/>
          <w:szCs w:val="22"/>
        </w:rPr>
        <w:t xml:space="preserve">all the in-loop operations including </w:t>
      </w:r>
      <w:proofErr w:type="spellStart"/>
      <w:r w:rsidRPr="0043095F">
        <w:rPr>
          <w:rFonts w:ascii="Times New Roman" w:hAnsi="Times New Roman"/>
          <w:sz w:val="22"/>
          <w:szCs w:val="22"/>
        </w:rPr>
        <w:t>deblocking</w:t>
      </w:r>
      <w:proofErr w:type="spellEnd"/>
      <w:r w:rsidRPr="0043095F">
        <w:rPr>
          <w:rFonts w:ascii="Times New Roman" w:hAnsi="Times New Roman"/>
          <w:sz w:val="22"/>
          <w:szCs w:val="22"/>
        </w:rPr>
        <w:t xml:space="preserve"> filter, SAO and ALF </w:t>
      </w:r>
      <w:r w:rsidR="004C4D76">
        <w:rPr>
          <w:rFonts w:ascii="Times New Roman" w:hAnsi="Times New Roman"/>
          <w:sz w:val="22"/>
          <w:szCs w:val="22"/>
        </w:rPr>
        <w:t>are</w:t>
      </w:r>
      <w:r w:rsidRPr="0043095F">
        <w:rPr>
          <w:rFonts w:ascii="Times New Roman" w:hAnsi="Times New Roman"/>
          <w:sz w:val="22"/>
          <w:szCs w:val="22"/>
        </w:rPr>
        <w:t xml:space="preserve"> bypassed</w:t>
      </w:r>
      <w:r w:rsidR="004C4D76">
        <w:rPr>
          <w:rFonts w:ascii="Times New Roman" w:hAnsi="Times New Roman"/>
          <w:sz w:val="22"/>
          <w:szCs w:val="22"/>
        </w:rPr>
        <w:t xml:space="preserve"> when QP</w:t>
      </w:r>
      <w:ins w:id="21" w:author="Haoping Yu" w:date="2012-02-04T19:57:00Z">
        <w:r w:rsidR="009573E6">
          <w:rPr>
            <w:rFonts w:ascii="Times New Roman" w:hAnsi="Times New Roman"/>
            <w:sz w:val="22"/>
            <w:szCs w:val="22"/>
          </w:rPr>
          <w:t>’</w:t>
        </w:r>
      </w:ins>
      <w:r w:rsidR="004C4D76" w:rsidRPr="00DF601C">
        <w:rPr>
          <w:rFonts w:ascii="Times New Roman" w:hAnsi="Times New Roman"/>
          <w:sz w:val="22"/>
          <w:szCs w:val="22"/>
          <w:vertAlign w:val="subscript"/>
        </w:rPr>
        <w:t>Y</w:t>
      </w:r>
      <w:r w:rsidR="004C4D76">
        <w:rPr>
          <w:rFonts w:ascii="Times New Roman" w:hAnsi="Times New Roman"/>
          <w:sz w:val="22"/>
          <w:szCs w:val="22"/>
        </w:rPr>
        <w:t xml:space="preserve">=0 for a CU, i.e., </w:t>
      </w:r>
      <w:r w:rsidR="00943C77">
        <w:rPr>
          <w:rFonts w:ascii="Times New Roman" w:hAnsi="Times New Roman"/>
          <w:sz w:val="22"/>
          <w:szCs w:val="22"/>
        </w:rPr>
        <w:t xml:space="preserve">the </w:t>
      </w:r>
      <w:r w:rsidR="004C4D76">
        <w:rPr>
          <w:rFonts w:ascii="Times New Roman" w:hAnsi="Times New Roman"/>
          <w:sz w:val="22"/>
          <w:szCs w:val="22"/>
        </w:rPr>
        <w:t>lossless coding mode is employed. Th</w:t>
      </w:r>
      <w:r w:rsidR="00943C77">
        <w:rPr>
          <w:rFonts w:ascii="Times New Roman" w:hAnsi="Times New Roman"/>
          <w:sz w:val="22"/>
          <w:szCs w:val="22"/>
        </w:rPr>
        <w:t xml:space="preserve">is is done due to the fact </w:t>
      </w:r>
      <w:r w:rsidR="0076424E">
        <w:rPr>
          <w:rFonts w:ascii="Times New Roman" w:hAnsi="Times New Roman"/>
          <w:sz w:val="22"/>
          <w:szCs w:val="22"/>
        </w:rPr>
        <w:t xml:space="preserve">that </w:t>
      </w:r>
      <w:r w:rsidR="00943C77">
        <w:rPr>
          <w:rFonts w:ascii="Times New Roman" w:hAnsi="Times New Roman"/>
          <w:sz w:val="22"/>
          <w:szCs w:val="22"/>
        </w:rPr>
        <w:t>there</w:t>
      </w:r>
      <w:r w:rsidR="004C4D76">
        <w:rPr>
          <w:rFonts w:ascii="Times New Roman" w:hAnsi="Times New Roman"/>
          <w:sz w:val="22"/>
          <w:szCs w:val="22"/>
        </w:rPr>
        <w:t xml:space="preserve"> is no distortion </w:t>
      </w:r>
      <w:r w:rsidR="00DF601C">
        <w:rPr>
          <w:rFonts w:ascii="Times New Roman" w:hAnsi="Times New Roman"/>
          <w:sz w:val="22"/>
          <w:szCs w:val="22"/>
        </w:rPr>
        <w:t>exist</w:t>
      </w:r>
      <w:r w:rsidR="00943C77">
        <w:rPr>
          <w:rFonts w:ascii="Times New Roman" w:hAnsi="Times New Roman"/>
          <w:sz w:val="22"/>
          <w:szCs w:val="22"/>
        </w:rPr>
        <w:t>ing</w:t>
      </w:r>
      <w:r w:rsidR="00DF601C">
        <w:rPr>
          <w:rFonts w:ascii="Times New Roman" w:hAnsi="Times New Roman"/>
          <w:sz w:val="22"/>
          <w:szCs w:val="22"/>
        </w:rPr>
        <w:t xml:space="preserve"> </w:t>
      </w:r>
      <w:r w:rsidR="004C4D76">
        <w:rPr>
          <w:rFonts w:ascii="Times New Roman" w:hAnsi="Times New Roman"/>
          <w:sz w:val="22"/>
          <w:szCs w:val="22"/>
        </w:rPr>
        <w:t xml:space="preserve">in the reconstructed picture and in-loop filtering will not help </w:t>
      </w:r>
      <w:r w:rsidR="00943C77">
        <w:rPr>
          <w:rFonts w:ascii="Times New Roman" w:hAnsi="Times New Roman"/>
          <w:sz w:val="22"/>
          <w:szCs w:val="22"/>
        </w:rPr>
        <w:t xml:space="preserve">either </w:t>
      </w:r>
      <w:r w:rsidR="004C4D76">
        <w:rPr>
          <w:rFonts w:ascii="Times New Roman" w:hAnsi="Times New Roman"/>
          <w:sz w:val="22"/>
          <w:szCs w:val="22"/>
        </w:rPr>
        <w:t>the picture quality</w:t>
      </w:r>
      <w:r w:rsidR="00943C77">
        <w:rPr>
          <w:rFonts w:ascii="Times New Roman" w:hAnsi="Times New Roman"/>
          <w:sz w:val="22"/>
          <w:szCs w:val="22"/>
        </w:rPr>
        <w:t xml:space="preserve"> or the coding efficiency</w:t>
      </w:r>
      <w:r w:rsidR="0076424E">
        <w:rPr>
          <w:rFonts w:ascii="Times New Roman" w:hAnsi="Times New Roman"/>
          <w:sz w:val="22"/>
          <w:szCs w:val="22"/>
        </w:rPr>
        <w:t xml:space="preserve"> for lossless coding</w:t>
      </w:r>
      <w:r w:rsidR="004C4D76">
        <w:rPr>
          <w:rFonts w:ascii="Times New Roman" w:hAnsi="Times New Roman"/>
          <w:sz w:val="22"/>
          <w:szCs w:val="22"/>
        </w:rPr>
        <w:t xml:space="preserve">. </w:t>
      </w:r>
      <w:r w:rsidRPr="0043095F">
        <w:rPr>
          <w:rFonts w:ascii="Times New Roman" w:hAnsi="Times New Roman"/>
          <w:sz w:val="22"/>
          <w:szCs w:val="22"/>
        </w:rPr>
        <w:t xml:space="preserve"> </w:t>
      </w:r>
    </w:p>
    <w:p w14:paraId="43C510A8" w14:textId="77777777" w:rsidR="0043095F" w:rsidRPr="0043095F" w:rsidRDefault="0043095F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14:paraId="7A1CCC14" w14:textId="77777777" w:rsidR="0043095F" w:rsidRPr="0043095F" w:rsidRDefault="0043095F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 w:rsidRPr="0043095F">
        <w:rPr>
          <w:rFonts w:ascii="Times New Roman" w:hAnsi="Times New Roman"/>
          <w:sz w:val="22"/>
          <w:szCs w:val="22"/>
        </w:rPr>
        <w:t xml:space="preserve">To demonstrate the </w:t>
      </w:r>
      <w:r w:rsidR="007A244C">
        <w:rPr>
          <w:rFonts w:ascii="Times New Roman" w:hAnsi="Times New Roman"/>
          <w:sz w:val="22"/>
          <w:szCs w:val="22"/>
        </w:rPr>
        <w:t>efficiency of the sample based intra prediction method and the effectiveness of the signaling method</w:t>
      </w:r>
      <w:r w:rsidRPr="0043095F">
        <w:rPr>
          <w:rFonts w:ascii="Times New Roman" w:hAnsi="Times New Roman"/>
          <w:sz w:val="22"/>
          <w:szCs w:val="22"/>
        </w:rPr>
        <w:t xml:space="preserve">, we have modified the HM5.0 software to incorporate </w:t>
      </w:r>
      <w:r w:rsidR="007A244C">
        <w:rPr>
          <w:rFonts w:ascii="Times New Roman" w:hAnsi="Times New Roman"/>
          <w:sz w:val="22"/>
          <w:szCs w:val="22"/>
        </w:rPr>
        <w:t xml:space="preserve">both </w:t>
      </w:r>
      <w:r w:rsidRPr="0043095F">
        <w:rPr>
          <w:rFonts w:ascii="Times New Roman" w:hAnsi="Times New Roman"/>
          <w:sz w:val="22"/>
          <w:szCs w:val="22"/>
        </w:rPr>
        <w:t xml:space="preserve">the </w:t>
      </w:r>
      <w:r w:rsidR="007A244C">
        <w:rPr>
          <w:rFonts w:ascii="Times New Roman" w:hAnsi="Times New Roman"/>
          <w:sz w:val="22"/>
          <w:szCs w:val="22"/>
        </w:rPr>
        <w:t xml:space="preserve">SAP method and the </w:t>
      </w:r>
      <w:r w:rsidRPr="0043095F">
        <w:rPr>
          <w:rFonts w:ascii="Times New Roman" w:hAnsi="Times New Roman"/>
          <w:sz w:val="22"/>
          <w:szCs w:val="22"/>
        </w:rPr>
        <w:t>QP</w:t>
      </w:r>
      <w:del w:id="22" w:author="Haoping Yu" w:date="2012-02-04T19:57:00Z">
        <w:r w:rsidR="00787963" w:rsidRPr="00787963" w:rsidDel="009573E6">
          <w:rPr>
            <w:rFonts w:ascii="Times New Roman" w:hAnsi="Times New Roman"/>
            <w:sz w:val="22"/>
            <w:szCs w:val="22"/>
            <w:vertAlign w:val="subscript"/>
          </w:rPr>
          <w:delText>Y</w:delText>
        </w:r>
        <w:r w:rsidRPr="0043095F" w:rsidDel="009573E6">
          <w:rPr>
            <w:rFonts w:ascii="Times New Roman" w:hAnsi="Times New Roman"/>
            <w:sz w:val="22"/>
            <w:szCs w:val="22"/>
          </w:rPr>
          <w:delText>=0</w:delText>
        </w:r>
      </w:del>
      <w:r w:rsidRPr="0043095F">
        <w:rPr>
          <w:rFonts w:ascii="Times New Roman" w:hAnsi="Times New Roman"/>
          <w:sz w:val="22"/>
          <w:szCs w:val="22"/>
        </w:rPr>
        <w:t xml:space="preserve"> signaling</w:t>
      </w:r>
      <w:r w:rsidR="007A244C">
        <w:rPr>
          <w:rFonts w:ascii="Times New Roman" w:hAnsi="Times New Roman"/>
          <w:sz w:val="22"/>
          <w:szCs w:val="22"/>
        </w:rPr>
        <w:t>,</w:t>
      </w:r>
      <w:r w:rsidRPr="0043095F">
        <w:rPr>
          <w:rFonts w:ascii="Times New Roman" w:hAnsi="Times New Roman"/>
          <w:sz w:val="22"/>
          <w:szCs w:val="22"/>
        </w:rPr>
        <w:t xml:space="preserve"> </w:t>
      </w:r>
      <w:r w:rsidR="00D85ACD">
        <w:rPr>
          <w:rFonts w:ascii="Times New Roman" w:hAnsi="Times New Roman"/>
          <w:sz w:val="22"/>
          <w:szCs w:val="22"/>
        </w:rPr>
        <w:t>which enables</w:t>
      </w:r>
      <w:r w:rsidRPr="0043095F">
        <w:rPr>
          <w:rFonts w:ascii="Times New Roman" w:hAnsi="Times New Roman"/>
          <w:sz w:val="22"/>
          <w:szCs w:val="22"/>
        </w:rPr>
        <w:t xml:space="preserve"> the lossless coding </w:t>
      </w:r>
      <w:r w:rsidR="00D85ACD">
        <w:rPr>
          <w:rFonts w:ascii="Times New Roman" w:hAnsi="Times New Roman"/>
          <w:sz w:val="22"/>
          <w:szCs w:val="22"/>
        </w:rPr>
        <w:t xml:space="preserve">mode </w:t>
      </w:r>
      <w:r w:rsidRPr="0043095F">
        <w:rPr>
          <w:rFonts w:ascii="Times New Roman" w:hAnsi="Times New Roman"/>
          <w:sz w:val="22"/>
          <w:szCs w:val="22"/>
        </w:rPr>
        <w:t>at picture level and CU level</w:t>
      </w:r>
      <w:r w:rsidR="00D85ACD">
        <w:rPr>
          <w:rFonts w:ascii="Times New Roman" w:hAnsi="Times New Roman"/>
          <w:sz w:val="22"/>
          <w:szCs w:val="22"/>
        </w:rPr>
        <w:t xml:space="preserve"> by </w:t>
      </w:r>
      <w:r w:rsidR="002D7C75">
        <w:rPr>
          <w:rFonts w:ascii="Times New Roman" w:hAnsi="Times New Roman"/>
          <w:sz w:val="22"/>
          <w:szCs w:val="22"/>
        </w:rPr>
        <w:t>bypassing</w:t>
      </w:r>
      <w:r w:rsidR="00D85ACD">
        <w:rPr>
          <w:rFonts w:ascii="Times New Roman" w:hAnsi="Times New Roman"/>
          <w:sz w:val="22"/>
          <w:szCs w:val="22"/>
        </w:rPr>
        <w:t xml:space="preserve"> the transform, quantization, </w:t>
      </w:r>
      <w:proofErr w:type="spellStart"/>
      <w:r w:rsidR="00D85ACD">
        <w:rPr>
          <w:rFonts w:ascii="Times New Roman" w:hAnsi="Times New Roman"/>
          <w:sz w:val="22"/>
          <w:szCs w:val="22"/>
        </w:rPr>
        <w:t>deblock</w:t>
      </w:r>
      <w:r w:rsidR="00A52901">
        <w:rPr>
          <w:rFonts w:ascii="Times New Roman" w:hAnsi="Times New Roman"/>
          <w:sz w:val="22"/>
          <w:szCs w:val="22"/>
        </w:rPr>
        <w:t>ing</w:t>
      </w:r>
      <w:proofErr w:type="spellEnd"/>
      <w:r w:rsidR="00A52901">
        <w:rPr>
          <w:rFonts w:ascii="Times New Roman" w:hAnsi="Times New Roman"/>
          <w:sz w:val="22"/>
          <w:szCs w:val="22"/>
        </w:rPr>
        <w:t xml:space="preserve"> filter</w:t>
      </w:r>
      <w:r w:rsidR="00D85ACD">
        <w:rPr>
          <w:rFonts w:ascii="Times New Roman" w:hAnsi="Times New Roman"/>
          <w:sz w:val="22"/>
          <w:szCs w:val="22"/>
        </w:rPr>
        <w:t xml:space="preserve">, SAO and ALF </w:t>
      </w:r>
      <w:r w:rsidR="002D7C75">
        <w:rPr>
          <w:rFonts w:ascii="Times New Roman" w:hAnsi="Times New Roman"/>
          <w:sz w:val="22"/>
          <w:szCs w:val="22"/>
        </w:rPr>
        <w:t>operations</w:t>
      </w:r>
      <w:r w:rsidR="007A244C">
        <w:rPr>
          <w:rFonts w:ascii="Times New Roman" w:hAnsi="Times New Roman"/>
          <w:sz w:val="22"/>
          <w:szCs w:val="22"/>
        </w:rPr>
        <w:t xml:space="preserve"> and replacing the existing intra prediction with the sample based intra prediction (SAP). </w:t>
      </w:r>
    </w:p>
    <w:p w14:paraId="3DCE0D4F" w14:textId="77777777" w:rsidR="00F64C11" w:rsidRDefault="00F64C11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14:paraId="24E154DC" w14:textId="77777777" w:rsidR="0026740F" w:rsidRDefault="001E24F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Sample-based Angular Intra Prediction (SAP)</w:t>
      </w:r>
    </w:p>
    <w:p w14:paraId="7381487F" w14:textId="77777777" w:rsidR="009B7579" w:rsidRDefault="009C486B" w:rsidP="009C486B">
      <w:pPr>
        <w:pStyle w:val="PlainText"/>
        <w:tabs>
          <w:tab w:val="left" w:pos="0"/>
        </w:tabs>
        <w:ind w:hanging="108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41C72267" w14:textId="77777777" w:rsidR="002C1AF0" w:rsidRDefault="001E24F1" w:rsidP="00454844">
      <w:pPr>
        <w:jc w:val="both"/>
        <w:rPr>
          <w:szCs w:val="22"/>
        </w:rPr>
      </w:pPr>
      <w:r>
        <w:rPr>
          <w:szCs w:val="22"/>
        </w:rPr>
        <w:t>For detailed description of SAP and its performance, please refer to [1]</w:t>
      </w:r>
    </w:p>
    <w:p w14:paraId="0F7FA369" w14:textId="77777777" w:rsidR="002C1AF0" w:rsidRDefault="002C1AF0" w:rsidP="002C1AF0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Signaling Method for lossless coding</w:t>
      </w:r>
    </w:p>
    <w:p w14:paraId="2EACAC64" w14:textId="77777777" w:rsidR="002C1AF0" w:rsidRDefault="002C1AF0" w:rsidP="002C1AF0">
      <w:pPr>
        <w:pStyle w:val="PlainText"/>
        <w:tabs>
          <w:tab w:val="left" w:pos="0"/>
        </w:tabs>
        <w:ind w:hanging="108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15E497A" w14:textId="77777777" w:rsidR="001E167F" w:rsidRDefault="002C1AF0" w:rsidP="00DE6366">
      <w:pPr>
        <w:jc w:val="both"/>
      </w:pPr>
      <w:r>
        <w:rPr>
          <w:szCs w:val="22"/>
        </w:rPr>
        <w:t>For detailed description of the lossless coding signaling method using QP</w:t>
      </w:r>
      <w:ins w:id="23" w:author="Haoping Yu" w:date="2012-02-04T19:58:00Z">
        <w:r w:rsidR="009573E6">
          <w:rPr>
            <w:szCs w:val="22"/>
          </w:rPr>
          <w:t>’</w:t>
        </w:r>
      </w:ins>
      <w:r w:rsidRPr="002C1AF0">
        <w:rPr>
          <w:szCs w:val="22"/>
          <w:vertAlign w:val="subscript"/>
        </w:rPr>
        <w:t>Y</w:t>
      </w:r>
      <w:r>
        <w:rPr>
          <w:szCs w:val="22"/>
        </w:rPr>
        <w:t>=0 and the test results, please refer to [2].</w:t>
      </w:r>
    </w:p>
    <w:p w14:paraId="09359C4C" w14:textId="77777777" w:rsidR="00B10193" w:rsidRDefault="00B1019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14:paraId="68B9D451" w14:textId="77777777" w:rsidR="00EF1F93" w:rsidRDefault="003B2EE7" w:rsidP="001D4600">
      <w:pPr>
        <w:pStyle w:val="Heading1"/>
        <w:rPr>
          <w:szCs w:val="22"/>
        </w:rPr>
      </w:pPr>
      <w:r>
        <w:rPr>
          <w:szCs w:val="22"/>
        </w:rPr>
        <w:t>Software and test results</w:t>
      </w:r>
    </w:p>
    <w:p w14:paraId="3C1316EB" w14:textId="77777777" w:rsidR="00D87C1F" w:rsidRDefault="00D87C1F" w:rsidP="00EF1F93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14:paraId="43631A00" w14:textId="77777777" w:rsidR="00EF1F93" w:rsidRPr="0043095F" w:rsidRDefault="003B2EE7" w:rsidP="00EF1F93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The proposed lossless coding solution has been implemented in HM5, which is done by integrating</w:t>
      </w:r>
      <w:r w:rsidR="008F25D7">
        <w:rPr>
          <w:rFonts w:ascii="Times New Roman" w:hAnsi="Times New Roman"/>
          <w:sz w:val="22"/>
          <w:szCs w:val="22"/>
        </w:rPr>
        <w:t xml:space="preserve"> the </w:t>
      </w:r>
      <w:r w:rsidR="008F25D7" w:rsidRPr="0043095F">
        <w:rPr>
          <w:rFonts w:ascii="Times New Roman" w:hAnsi="Times New Roman"/>
          <w:sz w:val="22"/>
          <w:szCs w:val="22"/>
        </w:rPr>
        <w:t>QP</w:t>
      </w:r>
      <w:del w:id="24" w:author="Haoping Yu" w:date="2012-02-04T19:58:00Z">
        <w:r w:rsidR="008F25D7" w:rsidRPr="00787963" w:rsidDel="009573E6">
          <w:rPr>
            <w:rFonts w:ascii="Times New Roman" w:hAnsi="Times New Roman"/>
            <w:sz w:val="22"/>
            <w:szCs w:val="22"/>
            <w:vertAlign w:val="subscript"/>
          </w:rPr>
          <w:delText>Y</w:delText>
        </w:r>
        <w:r w:rsidR="008F25D7" w:rsidRPr="0043095F" w:rsidDel="009573E6">
          <w:rPr>
            <w:rFonts w:ascii="Times New Roman" w:hAnsi="Times New Roman"/>
            <w:sz w:val="22"/>
            <w:szCs w:val="22"/>
          </w:rPr>
          <w:delText>=0</w:delText>
        </w:r>
      </w:del>
      <w:r w:rsidR="008F25D7" w:rsidRPr="0043095F">
        <w:rPr>
          <w:rFonts w:ascii="Times New Roman" w:hAnsi="Times New Roman"/>
          <w:sz w:val="22"/>
          <w:szCs w:val="22"/>
        </w:rPr>
        <w:t xml:space="preserve"> signaling</w:t>
      </w:r>
      <w:r w:rsidR="008F25D7">
        <w:rPr>
          <w:rFonts w:ascii="Times New Roman" w:hAnsi="Times New Roman"/>
          <w:sz w:val="22"/>
          <w:szCs w:val="22"/>
        </w:rPr>
        <w:t xml:space="preserve"> method in H0528</w:t>
      </w:r>
      <w:r w:rsidR="00EF1F93" w:rsidRPr="0043095F">
        <w:rPr>
          <w:rFonts w:ascii="Times New Roman" w:hAnsi="Times New Roman"/>
          <w:sz w:val="22"/>
          <w:szCs w:val="22"/>
        </w:rPr>
        <w:t xml:space="preserve"> </w:t>
      </w:r>
      <w:r w:rsidR="008F25D7">
        <w:rPr>
          <w:rFonts w:ascii="Times New Roman" w:hAnsi="Times New Roman"/>
          <w:sz w:val="22"/>
          <w:szCs w:val="22"/>
        </w:rPr>
        <w:t xml:space="preserve">into the HM5-based SAP software </w:t>
      </w:r>
      <w:r w:rsidR="00EF1F93">
        <w:rPr>
          <w:rFonts w:ascii="Times New Roman" w:hAnsi="Times New Roman"/>
          <w:sz w:val="22"/>
          <w:szCs w:val="22"/>
        </w:rPr>
        <w:t>in H0083</w:t>
      </w:r>
      <w:r w:rsidR="008F25D7">
        <w:rPr>
          <w:rFonts w:ascii="Times New Roman" w:hAnsi="Times New Roman"/>
          <w:sz w:val="22"/>
          <w:szCs w:val="22"/>
        </w:rPr>
        <w:t>.</w:t>
      </w:r>
      <w:r w:rsidR="00EF1F93">
        <w:rPr>
          <w:rFonts w:ascii="Times New Roman" w:hAnsi="Times New Roman"/>
          <w:sz w:val="22"/>
          <w:szCs w:val="22"/>
        </w:rPr>
        <w:t xml:space="preserve"> </w:t>
      </w:r>
      <w:r w:rsidR="009B25C3">
        <w:rPr>
          <w:rFonts w:ascii="Times New Roman" w:hAnsi="Times New Roman"/>
          <w:sz w:val="22"/>
          <w:szCs w:val="22"/>
        </w:rPr>
        <w:t>This new software was actually used</w:t>
      </w:r>
      <w:r w:rsidR="008F25D7">
        <w:rPr>
          <w:rFonts w:ascii="Times New Roman" w:hAnsi="Times New Roman"/>
          <w:sz w:val="22"/>
          <w:szCs w:val="22"/>
        </w:rPr>
        <w:t xml:space="preserve"> in the tests in H0528. </w:t>
      </w:r>
      <w:r w:rsidR="009B25C3">
        <w:rPr>
          <w:rFonts w:ascii="Times New Roman" w:hAnsi="Times New Roman"/>
          <w:sz w:val="22"/>
          <w:szCs w:val="22"/>
        </w:rPr>
        <w:t>To confirm the new software will behave the same as in H0083 for the frame based lossless coding, a</w:t>
      </w:r>
      <w:r w:rsidR="008F25D7">
        <w:rPr>
          <w:rFonts w:ascii="Times New Roman" w:hAnsi="Times New Roman"/>
          <w:sz w:val="22"/>
          <w:szCs w:val="22"/>
        </w:rPr>
        <w:t>dditional frame-based lossless coding tests were performed</w:t>
      </w:r>
      <w:r w:rsidR="009B25C3">
        <w:rPr>
          <w:rFonts w:ascii="Times New Roman" w:hAnsi="Times New Roman"/>
          <w:sz w:val="22"/>
          <w:szCs w:val="22"/>
        </w:rPr>
        <w:t xml:space="preserve"> and the test results are identical to those </w:t>
      </w:r>
      <w:r w:rsidR="002232A0">
        <w:rPr>
          <w:rFonts w:ascii="Times New Roman" w:hAnsi="Times New Roman"/>
          <w:sz w:val="22"/>
          <w:szCs w:val="22"/>
        </w:rPr>
        <w:t xml:space="preserve">reported </w:t>
      </w:r>
      <w:r w:rsidR="009B25C3">
        <w:rPr>
          <w:rFonts w:ascii="Times New Roman" w:hAnsi="Times New Roman"/>
          <w:sz w:val="22"/>
          <w:szCs w:val="22"/>
        </w:rPr>
        <w:t xml:space="preserve">in H0083, as shown in the attached spreadsheet. </w:t>
      </w:r>
      <w:r w:rsidR="00F07FCE">
        <w:rPr>
          <w:rFonts w:ascii="Times New Roman" w:hAnsi="Times New Roman"/>
          <w:sz w:val="22"/>
          <w:szCs w:val="22"/>
        </w:rPr>
        <w:t>Many t</w:t>
      </w:r>
      <w:r w:rsidR="009B25C3">
        <w:rPr>
          <w:rFonts w:ascii="Times New Roman" w:hAnsi="Times New Roman"/>
          <w:sz w:val="22"/>
          <w:szCs w:val="22"/>
        </w:rPr>
        <w:t>hanks to I2R (</w:t>
      </w:r>
      <w:proofErr w:type="spellStart"/>
      <w:r w:rsidR="009B25C3">
        <w:rPr>
          <w:rFonts w:ascii="Times New Roman" w:hAnsi="Times New Roman"/>
          <w:sz w:val="22"/>
          <w:szCs w:val="22"/>
        </w:rPr>
        <w:t>Yih</w:t>
      </w:r>
      <w:proofErr w:type="spellEnd"/>
      <w:r w:rsidR="009B25C3">
        <w:rPr>
          <w:rFonts w:ascii="Times New Roman" w:hAnsi="Times New Roman"/>
          <w:sz w:val="22"/>
          <w:szCs w:val="22"/>
        </w:rPr>
        <w:t xml:space="preserve"> Han </w:t>
      </w:r>
      <w:r w:rsidR="00257B87">
        <w:rPr>
          <w:rFonts w:ascii="Times New Roman" w:hAnsi="Times New Roman"/>
          <w:sz w:val="22"/>
          <w:szCs w:val="22"/>
        </w:rPr>
        <w:t>Tan</w:t>
      </w:r>
      <w:r w:rsidR="008E4F18">
        <w:rPr>
          <w:rFonts w:ascii="Times New Roman" w:hAnsi="Times New Roman"/>
          <w:sz w:val="22"/>
          <w:szCs w:val="22"/>
        </w:rPr>
        <w:t>,</w:t>
      </w:r>
      <w:r w:rsidR="00257B87">
        <w:rPr>
          <w:rFonts w:ascii="Times New Roman" w:hAnsi="Times New Roman"/>
          <w:sz w:val="22"/>
          <w:szCs w:val="22"/>
        </w:rPr>
        <w:t xml:space="preserve"> </w:t>
      </w:r>
      <w:r w:rsidR="00F07FCE">
        <w:rPr>
          <w:rFonts w:ascii="Times New Roman" w:hAnsi="Times New Roman"/>
          <w:sz w:val="22"/>
          <w:szCs w:val="22"/>
        </w:rPr>
        <w:t>Chou Han Yeo</w:t>
      </w:r>
      <w:r w:rsidR="008E4F18">
        <w:rPr>
          <w:rFonts w:ascii="Times New Roman" w:hAnsi="Times New Roman"/>
          <w:sz w:val="22"/>
          <w:szCs w:val="22"/>
        </w:rPr>
        <w:t xml:space="preserve">, and </w:t>
      </w:r>
      <w:proofErr w:type="spellStart"/>
      <w:r w:rsidR="008E4F18">
        <w:rPr>
          <w:rFonts w:ascii="Times New Roman" w:hAnsi="Times New Roman"/>
          <w:sz w:val="22"/>
          <w:szCs w:val="22"/>
        </w:rPr>
        <w:t>Zhengguo</w:t>
      </w:r>
      <w:proofErr w:type="spellEnd"/>
      <w:r w:rsidR="008E4F18">
        <w:rPr>
          <w:rFonts w:ascii="Times New Roman" w:hAnsi="Times New Roman"/>
          <w:sz w:val="22"/>
          <w:szCs w:val="22"/>
        </w:rPr>
        <w:t xml:space="preserve"> Li</w:t>
      </w:r>
      <w:r w:rsidR="00F07FCE">
        <w:rPr>
          <w:rFonts w:ascii="Times New Roman" w:hAnsi="Times New Roman"/>
          <w:sz w:val="22"/>
          <w:szCs w:val="22"/>
        </w:rPr>
        <w:t>)</w:t>
      </w:r>
      <w:proofErr w:type="gramStart"/>
      <w:r w:rsidR="009B25C3">
        <w:rPr>
          <w:rFonts w:ascii="Times New Roman" w:hAnsi="Times New Roman"/>
          <w:sz w:val="22"/>
          <w:szCs w:val="22"/>
        </w:rPr>
        <w:t>,</w:t>
      </w:r>
      <w:proofErr w:type="gramEnd"/>
      <w:r w:rsidR="009B25C3">
        <w:rPr>
          <w:rFonts w:ascii="Times New Roman" w:hAnsi="Times New Roman"/>
          <w:sz w:val="22"/>
          <w:szCs w:val="22"/>
        </w:rPr>
        <w:t xml:space="preserve"> they have cross-checked these tests as well as the software</w:t>
      </w:r>
      <w:r w:rsidR="00F07FCE">
        <w:rPr>
          <w:rFonts w:ascii="Times New Roman" w:hAnsi="Times New Roman"/>
          <w:sz w:val="22"/>
          <w:szCs w:val="22"/>
        </w:rPr>
        <w:t>. T</w:t>
      </w:r>
      <w:r w:rsidR="009B25C3">
        <w:rPr>
          <w:rFonts w:ascii="Times New Roman" w:hAnsi="Times New Roman"/>
          <w:sz w:val="22"/>
          <w:szCs w:val="22"/>
        </w:rPr>
        <w:t xml:space="preserve">he </w:t>
      </w:r>
      <w:proofErr w:type="gramStart"/>
      <w:r w:rsidR="009B25C3">
        <w:rPr>
          <w:rFonts w:ascii="Times New Roman" w:hAnsi="Times New Roman"/>
          <w:sz w:val="22"/>
          <w:szCs w:val="22"/>
        </w:rPr>
        <w:t>cross-check</w:t>
      </w:r>
      <w:proofErr w:type="gramEnd"/>
      <w:r w:rsidR="009B25C3">
        <w:rPr>
          <w:rFonts w:ascii="Times New Roman" w:hAnsi="Times New Roman"/>
          <w:sz w:val="22"/>
          <w:szCs w:val="22"/>
        </w:rPr>
        <w:t xml:space="preserve"> report is in </w:t>
      </w:r>
      <w:r w:rsidR="008E4F18">
        <w:rPr>
          <w:rFonts w:ascii="Times New Roman" w:hAnsi="Times New Roman"/>
          <w:sz w:val="22"/>
          <w:szCs w:val="22"/>
        </w:rPr>
        <w:t>JCTVC-</w:t>
      </w:r>
      <w:r w:rsidR="009B25C3">
        <w:rPr>
          <w:rFonts w:ascii="Times New Roman" w:hAnsi="Times New Roman"/>
          <w:sz w:val="22"/>
          <w:szCs w:val="22"/>
        </w:rPr>
        <w:t>H</w:t>
      </w:r>
      <w:r w:rsidR="008E4F18">
        <w:rPr>
          <w:rFonts w:ascii="Times New Roman" w:hAnsi="Times New Roman"/>
          <w:sz w:val="22"/>
          <w:szCs w:val="22"/>
        </w:rPr>
        <w:t>0673</w:t>
      </w:r>
      <w:r w:rsidR="009B25C3">
        <w:rPr>
          <w:rFonts w:ascii="Times New Roman" w:hAnsi="Times New Roman"/>
          <w:sz w:val="22"/>
          <w:szCs w:val="22"/>
        </w:rPr>
        <w:t>.</w:t>
      </w:r>
    </w:p>
    <w:p w14:paraId="4BE949AA" w14:textId="77777777" w:rsidR="00EF1F93" w:rsidRDefault="00EF1F93" w:rsidP="00EF1F93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14:paraId="4FBBEC87" w14:textId="77777777" w:rsidR="001E167F" w:rsidRDefault="001E167F" w:rsidP="00DE6366"/>
    <w:p w14:paraId="776DD4DA" w14:textId="77777777"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14:paraId="4B8B98EB" w14:textId="77777777" w:rsidR="007F6985" w:rsidRDefault="003A1F5E" w:rsidP="00A52300">
      <w:pPr>
        <w:jc w:val="both"/>
        <w:rPr>
          <w:rFonts w:ascii="Arial" w:hAnsi="Arial"/>
          <w:sz w:val="24"/>
        </w:rPr>
      </w:pPr>
      <w:r w:rsidRPr="00AA0BF4">
        <w:rPr>
          <w:szCs w:val="22"/>
        </w:rPr>
        <w:t xml:space="preserve">It is recommended to </w:t>
      </w:r>
      <w:r w:rsidR="008446A5">
        <w:rPr>
          <w:szCs w:val="22"/>
        </w:rPr>
        <w:t xml:space="preserve">adopt this </w:t>
      </w:r>
      <w:r w:rsidR="00133514">
        <w:rPr>
          <w:szCs w:val="22"/>
        </w:rPr>
        <w:t xml:space="preserve">lossless coding solution </w:t>
      </w:r>
      <w:r w:rsidR="008446A5">
        <w:rPr>
          <w:szCs w:val="22"/>
        </w:rPr>
        <w:t xml:space="preserve">into </w:t>
      </w:r>
      <w:r w:rsidR="00A761FF">
        <w:rPr>
          <w:szCs w:val="22"/>
        </w:rPr>
        <w:t xml:space="preserve">HM </w:t>
      </w:r>
      <w:r w:rsidR="008446A5">
        <w:rPr>
          <w:szCs w:val="22"/>
        </w:rPr>
        <w:t xml:space="preserve">test model </w:t>
      </w:r>
      <w:r w:rsidR="00A761FF">
        <w:rPr>
          <w:szCs w:val="22"/>
        </w:rPr>
        <w:t xml:space="preserve">and HEVC working draft </w:t>
      </w:r>
      <w:r w:rsidR="00276030">
        <w:rPr>
          <w:szCs w:val="22"/>
        </w:rPr>
        <w:t xml:space="preserve">to </w:t>
      </w:r>
      <w:r w:rsidR="00A761FF">
        <w:rPr>
          <w:szCs w:val="22"/>
        </w:rPr>
        <w:t xml:space="preserve">enable </w:t>
      </w:r>
      <w:r w:rsidR="00133514">
        <w:rPr>
          <w:szCs w:val="22"/>
        </w:rPr>
        <w:t xml:space="preserve">not only </w:t>
      </w:r>
      <w:r w:rsidR="00A761FF">
        <w:rPr>
          <w:szCs w:val="22"/>
        </w:rPr>
        <w:t>lossless coding mode at both picture and CUs levels</w:t>
      </w:r>
      <w:r w:rsidR="00133514">
        <w:rPr>
          <w:rFonts w:ascii="Arial" w:hAnsi="Arial"/>
          <w:sz w:val="24"/>
        </w:rPr>
        <w:t xml:space="preserve"> </w:t>
      </w:r>
      <w:r w:rsidR="00133514" w:rsidRPr="00F440ED">
        <w:rPr>
          <w:szCs w:val="22"/>
        </w:rPr>
        <w:t>but also better coding efficiency</w:t>
      </w:r>
      <w:r w:rsidR="00D0056B">
        <w:rPr>
          <w:szCs w:val="22"/>
        </w:rPr>
        <w:t xml:space="preserve"> with perfect fidelity. </w:t>
      </w:r>
      <w:r w:rsidR="00133514" w:rsidRPr="00F440ED">
        <w:rPr>
          <w:szCs w:val="22"/>
        </w:rPr>
        <w:t xml:space="preserve"> </w:t>
      </w:r>
    </w:p>
    <w:p w14:paraId="45765499" w14:textId="77777777" w:rsidR="007A0C02" w:rsidRDefault="007A0C02" w:rsidP="007A0C02">
      <w:pPr>
        <w:pStyle w:val="Heading1"/>
      </w:pPr>
      <w:r>
        <w:t>References</w:t>
      </w:r>
    </w:p>
    <w:p w14:paraId="67985AA1" w14:textId="77777777" w:rsidR="00B24BB6" w:rsidRDefault="00B24BB6" w:rsidP="007A0C02">
      <w:pPr>
        <w:spacing w:before="60" w:after="60"/>
        <w:rPr>
          <w:szCs w:val="22"/>
          <w:lang w:eastAsia="ja-JP"/>
        </w:rPr>
      </w:pPr>
    </w:p>
    <w:p w14:paraId="5AD9C5A7" w14:textId="77777777" w:rsidR="00865C2D" w:rsidRDefault="00AB527E" w:rsidP="00865C2D">
      <w:pPr>
        <w:spacing w:before="60" w:after="60"/>
        <w:rPr>
          <w:szCs w:val="22"/>
          <w:lang w:eastAsia="ja-JP"/>
        </w:rPr>
      </w:pPr>
      <w:r w:rsidRPr="002A7B94" w:rsidDel="00AB527E">
        <w:rPr>
          <w:szCs w:val="22"/>
          <w:lang w:eastAsia="ja-JP"/>
        </w:rPr>
        <w:t xml:space="preserve"> </w:t>
      </w:r>
      <w:r w:rsidR="00865C2D">
        <w:rPr>
          <w:szCs w:val="22"/>
          <w:lang w:eastAsia="ja-JP"/>
        </w:rPr>
        <w:t>[</w:t>
      </w:r>
      <w:r>
        <w:rPr>
          <w:szCs w:val="22"/>
          <w:lang w:eastAsia="ja-JP"/>
        </w:rPr>
        <w:t>1</w:t>
      </w:r>
      <w:r w:rsidR="00865C2D">
        <w:rPr>
          <w:szCs w:val="22"/>
          <w:lang w:eastAsia="ja-JP"/>
        </w:rPr>
        <w:t xml:space="preserve">] M. Zhou, </w:t>
      </w:r>
      <w:r w:rsidR="00865C2D" w:rsidRPr="00D83086">
        <w:rPr>
          <w:szCs w:val="22"/>
          <w:lang w:eastAsia="ja-JP"/>
        </w:rPr>
        <w:t>“</w:t>
      </w:r>
      <w:r w:rsidR="001E167F" w:rsidRPr="00DE6366">
        <w:rPr>
          <w:szCs w:val="22"/>
        </w:rPr>
        <w:t>AHG19: Sample-based angular prediction (SAP) for HEVC lossless coding”</w:t>
      </w:r>
      <w:proofErr w:type="gramStart"/>
      <w:r w:rsidR="001E167F" w:rsidRPr="00DE6366">
        <w:rPr>
          <w:szCs w:val="22"/>
        </w:rPr>
        <w:t>,</w:t>
      </w:r>
      <w:r w:rsidR="00865C2D">
        <w:rPr>
          <w:b/>
          <w:szCs w:val="22"/>
        </w:rPr>
        <w:t xml:space="preserve"> </w:t>
      </w:r>
      <w:r w:rsidR="005B278B">
        <w:rPr>
          <w:b/>
          <w:szCs w:val="22"/>
        </w:rPr>
        <w:t xml:space="preserve"> </w:t>
      </w:r>
      <w:r w:rsidR="005B278B">
        <w:rPr>
          <w:szCs w:val="22"/>
          <w:lang w:eastAsia="ja-JP"/>
        </w:rPr>
        <w:t>JCT</w:t>
      </w:r>
      <w:proofErr w:type="gramEnd"/>
      <w:r w:rsidR="005B278B">
        <w:rPr>
          <w:szCs w:val="22"/>
          <w:lang w:eastAsia="ja-JP"/>
        </w:rPr>
        <w:t xml:space="preserve">-VC Document , </w:t>
      </w:r>
      <w:r w:rsidR="00865C2D">
        <w:rPr>
          <w:szCs w:val="22"/>
          <w:lang w:eastAsia="ja-JP"/>
        </w:rPr>
        <w:t>JCTVC-</w:t>
      </w:r>
      <w:r>
        <w:rPr>
          <w:szCs w:val="22"/>
          <w:lang w:eastAsia="ja-JP"/>
        </w:rPr>
        <w:t>H0083</w:t>
      </w:r>
      <w:r w:rsidR="00865C2D" w:rsidRPr="002A7B94">
        <w:rPr>
          <w:szCs w:val="22"/>
          <w:lang w:eastAsia="ja-JP"/>
        </w:rPr>
        <w:t xml:space="preserve">, </w:t>
      </w:r>
      <w:r>
        <w:rPr>
          <w:szCs w:val="22"/>
        </w:rPr>
        <w:t>San Jose</w:t>
      </w:r>
      <w:r w:rsidR="00865C2D" w:rsidRPr="002A7B94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USA</w:t>
      </w:r>
      <w:r w:rsidR="00865C2D" w:rsidRPr="002A7B94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Feb</w:t>
      </w:r>
      <w:r w:rsidR="00865C2D" w:rsidRPr="002A7B94">
        <w:rPr>
          <w:szCs w:val="22"/>
          <w:lang w:eastAsia="ja-JP"/>
        </w:rPr>
        <w:t xml:space="preserve">. </w:t>
      </w:r>
      <w:r w:rsidRPr="002A7B94">
        <w:rPr>
          <w:szCs w:val="22"/>
          <w:lang w:eastAsia="ja-JP"/>
        </w:rPr>
        <w:t>201</w:t>
      </w:r>
      <w:r>
        <w:rPr>
          <w:szCs w:val="22"/>
          <w:lang w:eastAsia="ja-JP"/>
        </w:rPr>
        <w:t>2</w:t>
      </w:r>
      <w:r w:rsidR="00E87493">
        <w:rPr>
          <w:szCs w:val="22"/>
          <w:lang w:eastAsia="ja-JP"/>
        </w:rPr>
        <w:t>.</w:t>
      </w:r>
    </w:p>
    <w:p w14:paraId="6F807879" w14:textId="77777777" w:rsidR="00AB527E" w:rsidRDefault="00AB527E" w:rsidP="00865C2D">
      <w:pPr>
        <w:spacing w:before="60" w:after="60"/>
        <w:rPr>
          <w:szCs w:val="22"/>
          <w:lang w:eastAsia="ja-JP"/>
        </w:rPr>
      </w:pPr>
      <w:r w:rsidRPr="002A7B94">
        <w:rPr>
          <w:szCs w:val="22"/>
          <w:lang w:eastAsia="ja-JP"/>
        </w:rPr>
        <w:t>[</w:t>
      </w:r>
      <w:r w:rsidR="00F440ED">
        <w:rPr>
          <w:szCs w:val="22"/>
          <w:lang w:eastAsia="ja-JP"/>
        </w:rPr>
        <w:t>2</w:t>
      </w:r>
      <w:r w:rsidRPr="002A7B94">
        <w:rPr>
          <w:szCs w:val="22"/>
          <w:lang w:eastAsia="ja-JP"/>
        </w:rPr>
        <w:t>]</w:t>
      </w:r>
      <w:r w:rsidRPr="002A7B94">
        <w:rPr>
          <w:szCs w:val="22"/>
          <w:lang w:eastAsia="ja-JP"/>
        </w:rPr>
        <w:tab/>
      </w:r>
      <w:hyperlink r:id="rId14" w:history="1">
        <w:r>
          <w:rPr>
            <w:rStyle w:val="Hyperlink"/>
            <w:color w:val="auto"/>
            <w:szCs w:val="22"/>
            <w:u w:val="none"/>
          </w:rPr>
          <w:t>W.</w:t>
        </w:r>
      </w:hyperlink>
      <w:r>
        <w:t xml:space="preserve"> Gao</w:t>
      </w:r>
      <w:r w:rsidRPr="002A7B94">
        <w:rPr>
          <w:szCs w:val="22"/>
        </w:rPr>
        <w:t xml:space="preserve">, </w:t>
      </w:r>
      <w:hyperlink r:id="rId15" w:history="1">
        <w:r>
          <w:rPr>
            <w:rStyle w:val="Hyperlink"/>
            <w:color w:val="auto"/>
            <w:szCs w:val="22"/>
            <w:u w:val="none"/>
          </w:rPr>
          <w:t>M.</w:t>
        </w:r>
      </w:hyperlink>
      <w:r>
        <w:t xml:space="preserve"> Jiang</w:t>
      </w:r>
      <w:proofErr w:type="gramStart"/>
      <w:r w:rsidRPr="002A7B94">
        <w:rPr>
          <w:szCs w:val="22"/>
        </w:rPr>
        <w:t xml:space="preserve">,  </w:t>
      </w:r>
      <w:r w:rsidR="00D83086">
        <w:rPr>
          <w:szCs w:val="22"/>
        </w:rPr>
        <w:t>and</w:t>
      </w:r>
      <w:proofErr w:type="gramEnd"/>
      <w:r w:rsidR="00D83086">
        <w:rPr>
          <w:szCs w:val="22"/>
        </w:rPr>
        <w:t xml:space="preserve"> </w:t>
      </w:r>
      <w:r>
        <w:rPr>
          <w:szCs w:val="22"/>
        </w:rPr>
        <w:t xml:space="preserve">H. Yu </w:t>
      </w:r>
      <w:r w:rsidRPr="002A7B94">
        <w:rPr>
          <w:szCs w:val="22"/>
          <w:lang w:eastAsia="ja-JP"/>
        </w:rPr>
        <w:t xml:space="preserve"> </w:t>
      </w:r>
      <w:r w:rsidRPr="00D83086">
        <w:rPr>
          <w:szCs w:val="22"/>
          <w:lang w:eastAsia="ja-JP"/>
        </w:rPr>
        <w:t>“</w:t>
      </w:r>
      <w:r w:rsidR="001E167F" w:rsidRPr="00DE6366">
        <w:rPr>
          <w:szCs w:val="22"/>
        </w:rPr>
        <w:t>AHG19:</w:t>
      </w:r>
      <w:r w:rsidR="005B278B" w:rsidRPr="005B278B">
        <w:rPr>
          <w:b/>
          <w:szCs w:val="22"/>
        </w:rPr>
        <w:t xml:space="preserve"> </w:t>
      </w:r>
      <w:r w:rsidR="006B1E2B">
        <w:t>A QP-based enabling method for lossless coding in HEVC</w:t>
      </w:r>
      <w:r w:rsidR="006B1E2B" w:rsidDel="006B1E2B">
        <w:rPr>
          <w:b/>
          <w:szCs w:val="22"/>
        </w:rPr>
        <w:t xml:space="preserve"> </w:t>
      </w:r>
      <w:r>
        <w:rPr>
          <w:szCs w:val="22"/>
          <w:lang w:eastAsia="ja-JP"/>
        </w:rPr>
        <w:t xml:space="preserve">” JCT-VC Document, </w:t>
      </w:r>
      <w:r w:rsidR="005B278B">
        <w:rPr>
          <w:szCs w:val="22"/>
          <w:lang w:eastAsia="ja-JP"/>
        </w:rPr>
        <w:t xml:space="preserve"> JCT-VC Document , </w:t>
      </w:r>
      <w:r>
        <w:rPr>
          <w:szCs w:val="22"/>
          <w:lang w:eastAsia="ja-JP"/>
        </w:rPr>
        <w:t>JCTVC-</w:t>
      </w:r>
      <w:r w:rsidR="00C219DC">
        <w:rPr>
          <w:szCs w:val="22"/>
          <w:lang w:eastAsia="ja-JP"/>
        </w:rPr>
        <w:t>H</w:t>
      </w:r>
      <w:r w:rsidR="006B1E2B">
        <w:rPr>
          <w:szCs w:val="22"/>
          <w:lang w:eastAsia="ja-JP"/>
        </w:rPr>
        <w:t>0528</w:t>
      </w:r>
      <w:r w:rsidRPr="002A7B94">
        <w:rPr>
          <w:szCs w:val="22"/>
          <w:lang w:eastAsia="ja-JP"/>
        </w:rPr>
        <w:t xml:space="preserve">, </w:t>
      </w:r>
      <w:r w:rsidR="00F440ED" w:rsidRPr="00F440ED">
        <w:rPr>
          <w:szCs w:val="22"/>
        </w:rPr>
        <w:t xml:space="preserve"> </w:t>
      </w:r>
      <w:r w:rsidR="00F440ED">
        <w:rPr>
          <w:szCs w:val="22"/>
        </w:rPr>
        <w:t>San Jose</w:t>
      </w:r>
      <w:r w:rsidR="00F440ED" w:rsidRPr="002A7B94">
        <w:rPr>
          <w:szCs w:val="22"/>
          <w:lang w:eastAsia="ja-JP"/>
        </w:rPr>
        <w:t xml:space="preserve">, </w:t>
      </w:r>
      <w:r w:rsidR="00F440ED">
        <w:rPr>
          <w:szCs w:val="22"/>
          <w:lang w:eastAsia="ja-JP"/>
        </w:rPr>
        <w:t>USA</w:t>
      </w:r>
      <w:r w:rsidR="00F440ED" w:rsidRPr="002A7B94">
        <w:rPr>
          <w:szCs w:val="22"/>
          <w:lang w:eastAsia="ja-JP"/>
        </w:rPr>
        <w:t xml:space="preserve">, </w:t>
      </w:r>
      <w:r w:rsidR="00F440ED">
        <w:rPr>
          <w:szCs w:val="22"/>
          <w:lang w:eastAsia="ja-JP"/>
        </w:rPr>
        <w:t>Feb</w:t>
      </w:r>
      <w:r w:rsidR="00F440ED" w:rsidRPr="002A7B94">
        <w:rPr>
          <w:szCs w:val="22"/>
          <w:lang w:eastAsia="ja-JP"/>
        </w:rPr>
        <w:t>. 201</w:t>
      </w:r>
      <w:r w:rsidR="00F440ED">
        <w:rPr>
          <w:szCs w:val="22"/>
          <w:lang w:eastAsia="ja-JP"/>
        </w:rPr>
        <w:t>2</w:t>
      </w:r>
      <w:r w:rsidR="00E87493">
        <w:rPr>
          <w:szCs w:val="22"/>
          <w:lang w:eastAsia="ja-JP"/>
        </w:rPr>
        <w:t>.</w:t>
      </w:r>
    </w:p>
    <w:p w14:paraId="2E9AADDF" w14:textId="77777777" w:rsidR="002F33A9" w:rsidRPr="002A7B94" w:rsidRDefault="002F33A9" w:rsidP="00865C2D">
      <w:pPr>
        <w:spacing w:before="60" w:after="60"/>
        <w:rPr>
          <w:szCs w:val="22"/>
          <w:lang w:eastAsia="ja-JP"/>
        </w:rPr>
      </w:pPr>
    </w:p>
    <w:p w14:paraId="7F0D1DD9" w14:textId="77777777"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14:paraId="353F05DE" w14:textId="77777777" w:rsidR="007A0C02" w:rsidRDefault="002F33A9" w:rsidP="007A0C02">
      <w:pPr>
        <w:jc w:val="both"/>
        <w:rPr>
          <w:b/>
          <w:szCs w:val="22"/>
        </w:rPr>
      </w:pPr>
      <w:r>
        <w:rPr>
          <w:b/>
          <w:szCs w:val="22"/>
        </w:rPr>
        <w:t xml:space="preserve">Huawei Technologies (USA) </w:t>
      </w:r>
      <w:r w:rsidR="007A0C02" w:rsidRPr="00A01439">
        <w:rPr>
          <w:b/>
          <w:szCs w:val="22"/>
        </w:rPr>
        <w:t xml:space="preserve">may have IPR relating to the technology described </w:t>
      </w:r>
      <w:r w:rsidR="007A0C02">
        <w:rPr>
          <w:b/>
          <w:szCs w:val="22"/>
        </w:rPr>
        <w:t xml:space="preserve">in </w:t>
      </w:r>
      <w:r w:rsidR="007A0C02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7A0C02">
        <w:rPr>
          <w:b/>
          <w:szCs w:val="22"/>
        </w:rPr>
        <w:t xml:space="preserve"> |ISO/IEC International Standard</w:t>
      </w:r>
      <w:r w:rsidR="007A0C02" w:rsidRPr="00A01439">
        <w:rPr>
          <w:b/>
          <w:szCs w:val="22"/>
        </w:rPr>
        <w:t xml:space="preserve"> (per box 2 of the ITU-T/ITU-R/ISO/IEC patent statement and licensing declaration form).</w:t>
      </w:r>
    </w:p>
    <w:p w14:paraId="4DD0EF30" w14:textId="77777777" w:rsidR="003A24B5" w:rsidRPr="009234A5" w:rsidRDefault="003A24B5" w:rsidP="003A24B5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14:paraId="6374E099" w14:textId="77777777" w:rsidR="003A24B5" w:rsidRPr="009234A5" w:rsidRDefault="003A24B5" w:rsidP="007A0C02">
      <w:pPr>
        <w:jc w:val="both"/>
        <w:rPr>
          <w:szCs w:val="22"/>
        </w:rPr>
      </w:pPr>
    </w:p>
    <w:p w14:paraId="15D93775" w14:textId="77777777" w:rsidR="007A0C02" w:rsidRDefault="007A0C02" w:rsidP="007A0C02">
      <w:pPr>
        <w:jc w:val="both"/>
        <w:rPr>
          <w:szCs w:val="22"/>
        </w:rPr>
      </w:pPr>
    </w:p>
    <w:p w14:paraId="4931503B" w14:textId="77777777" w:rsidR="008D58A6" w:rsidRPr="008D58A6" w:rsidRDefault="008D58A6" w:rsidP="008D58A6">
      <w:pPr>
        <w:pStyle w:val="Heading1"/>
        <w:rPr>
          <w:szCs w:val="22"/>
          <w:highlight w:val="yellow"/>
        </w:rPr>
      </w:pPr>
      <w:r w:rsidRPr="008D58A6">
        <w:rPr>
          <w:highlight w:val="yellow"/>
        </w:rPr>
        <w:lastRenderedPageBreak/>
        <w:t>WD text changes</w:t>
      </w:r>
    </w:p>
    <w:p w14:paraId="4F9CF7C8" w14:textId="20BC23A7" w:rsidR="000B6A79" w:rsidRPr="00B83186" w:rsidRDefault="00B3719C" w:rsidP="000B6A79">
      <w:pPr>
        <w:jc w:val="both"/>
        <w:rPr>
          <w:ins w:id="25" w:author="Haoping Yu" w:date="2012-02-04T20:33:00Z"/>
          <w:szCs w:val="22"/>
          <w:lang w:val="fr-FR"/>
        </w:rPr>
      </w:pPr>
      <w:r>
        <w:rPr>
          <w:szCs w:val="22"/>
        </w:rPr>
        <w:t>Please see the d</w:t>
      </w:r>
      <w:r w:rsidR="00174F2C">
        <w:rPr>
          <w:szCs w:val="22"/>
        </w:rPr>
        <w:t>etails of the changes to the HEVC WD (</w:t>
      </w:r>
      <w:r>
        <w:rPr>
          <w:szCs w:val="22"/>
        </w:rPr>
        <w:t>JCTVC-G1103_d</w:t>
      </w:r>
      <w:ins w:id="26" w:author="gaow02" w:date="2012-02-04T16:26:00Z">
        <w:r w:rsidR="007B253F">
          <w:rPr>
            <w:szCs w:val="22"/>
          </w:rPr>
          <w:t>9</w:t>
        </w:r>
      </w:ins>
      <w:del w:id="27" w:author="gaow02" w:date="2012-02-04T16:26:00Z">
        <w:r w:rsidDel="007B253F">
          <w:rPr>
            <w:szCs w:val="22"/>
          </w:rPr>
          <w:delText>8</w:delText>
        </w:r>
      </w:del>
      <w:r>
        <w:rPr>
          <w:szCs w:val="22"/>
        </w:rPr>
        <w:t xml:space="preserve">) </w:t>
      </w:r>
      <w:ins w:id="28" w:author="Haoping Yu" w:date="2012-02-04T20:32:00Z">
        <w:r w:rsidR="000B6A79">
          <w:rPr>
            <w:szCs w:val="22"/>
          </w:rPr>
          <w:t xml:space="preserve">and </w:t>
        </w:r>
      </w:ins>
      <w:del w:id="29" w:author="Haoping Yu" w:date="2012-02-04T20:33:00Z">
        <w:r w:rsidDel="000B6A79">
          <w:rPr>
            <w:szCs w:val="22"/>
          </w:rPr>
          <w:delText>in the attached H0530-WD.doc</w:delText>
        </w:r>
      </w:del>
      <w:ins w:id="30" w:author="Haoping Yu" w:date="2012-02-04T20:33:00Z">
        <w:r w:rsidR="000B6A79">
          <w:rPr>
            <w:szCs w:val="22"/>
          </w:rPr>
          <w:t>“</w:t>
        </w:r>
        <w:r w:rsidR="000B6A79" w:rsidRPr="00BC3526">
          <w:rPr>
            <w:szCs w:val="22"/>
          </w:rPr>
          <w:t xml:space="preserve">Missing description about </w:t>
        </w:r>
        <w:proofErr w:type="spellStart"/>
        <w:r w:rsidR="000B6A79" w:rsidRPr="00BC3526">
          <w:rPr>
            <w:szCs w:val="22"/>
          </w:rPr>
          <w:t>pcm_sample_loop_filter_disable_flag</w:t>
        </w:r>
        <w:proofErr w:type="spellEnd"/>
        <w:r w:rsidR="000B6A79" w:rsidRPr="00BC3526">
          <w:rPr>
            <w:szCs w:val="22"/>
          </w:rPr>
          <w:t xml:space="preserve"> for SAO</w:t>
        </w:r>
        <w:r w:rsidR="000B6A79">
          <w:rPr>
            <w:szCs w:val="22"/>
          </w:rPr>
          <w:t>” (WD Ticket #301) are given in details in the attachment of JCTVC-H05</w:t>
        </w:r>
        <w:r w:rsidR="000B6A79">
          <w:rPr>
            <w:szCs w:val="22"/>
          </w:rPr>
          <w:t>30</w:t>
        </w:r>
        <w:r w:rsidR="000B6A79">
          <w:rPr>
            <w:szCs w:val="22"/>
          </w:rPr>
          <w:t>-WD</w:t>
        </w:r>
        <w:r w:rsidR="000B6A79">
          <w:rPr>
            <w:szCs w:val="22"/>
          </w:rPr>
          <w:t>-</w:t>
        </w:r>
      </w:ins>
      <w:ins w:id="31" w:author="Haoping Yu" w:date="2012-02-04T20:34:00Z">
        <w:r w:rsidR="000B6A79">
          <w:rPr>
            <w:szCs w:val="22"/>
          </w:rPr>
          <w:t>r2</w:t>
        </w:r>
      </w:ins>
      <w:ins w:id="32" w:author="Haoping Yu" w:date="2012-02-04T20:33:00Z">
        <w:r w:rsidR="000B6A79">
          <w:rPr>
            <w:szCs w:val="22"/>
          </w:rPr>
          <w:t xml:space="preserve">.doc and </w:t>
        </w:r>
        <w:r w:rsidR="000B6A79">
          <w:rPr>
            <w:szCs w:val="22"/>
          </w:rPr>
          <w:t>JCTVC-H0530</w:t>
        </w:r>
        <w:r w:rsidR="000B6A79">
          <w:rPr>
            <w:szCs w:val="22"/>
          </w:rPr>
          <w:t>-WD-supplement</w:t>
        </w:r>
      </w:ins>
      <w:ins w:id="33" w:author="Haoping Yu" w:date="2012-02-04T20:49:00Z">
        <w:r w:rsidR="00436D0B">
          <w:rPr>
            <w:szCs w:val="22"/>
          </w:rPr>
          <w:t>-SAO</w:t>
        </w:r>
      </w:ins>
      <w:bookmarkStart w:id="34" w:name="_GoBack"/>
      <w:bookmarkEnd w:id="34"/>
      <w:ins w:id="35" w:author="Haoping Yu" w:date="2012-02-04T20:33:00Z">
        <w:r w:rsidR="000B6A79">
          <w:rPr>
            <w:szCs w:val="22"/>
          </w:rPr>
          <w:t>.doc.</w:t>
        </w:r>
      </w:ins>
    </w:p>
    <w:p w14:paraId="03DFC147" w14:textId="6BDB1AB8" w:rsidR="008D58A6" w:rsidRDefault="00B3719C" w:rsidP="007A0C02">
      <w:pPr>
        <w:jc w:val="both"/>
        <w:rPr>
          <w:szCs w:val="22"/>
        </w:rPr>
      </w:pPr>
      <w:r>
        <w:rPr>
          <w:szCs w:val="22"/>
        </w:rPr>
        <w:t xml:space="preserve">. </w:t>
      </w:r>
    </w:p>
    <w:p w14:paraId="3A066C1A" w14:textId="77777777"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6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4F0DC94" w14:textId="77777777" w:rsidR="00436D0B" w:rsidRDefault="00436D0B">
      <w:r>
        <w:separator/>
      </w:r>
    </w:p>
  </w:endnote>
  <w:endnote w:type="continuationSeparator" w:id="0">
    <w:p w14:paraId="5410F4B8" w14:textId="77777777" w:rsidR="00436D0B" w:rsidRDefault="0043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76514" w14:textId="77777777" w:rsidR="00436D0B" w:rsidRDefault="00436D0B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6418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36F028D" w14:textId="77777777" w:rsidR="00436D0B" w:rsidRDefault="00436D0B">
      <w:r>
        <w:separator/>
      </w:r>
    </w:p>
  </w:footnote>
  <w:footnote w:type="continuationSeparator" w:id="0">
    <w:p w14:paraId="416990BE" w14:textId="77777777" w:rsidR="00436D0B" w:rsidRDefault="00436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EA19A5"/>
    <w:multiLevelType w:val="hybridMultilevel"/>
    <w:tmpl w:val="2ECA4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B0CB4"/>
    <w:multiLevelType w:val="multilevel"/>
    <w:tmpl w:val="0F825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A710F30"/>
    <w:multiLevelType w:val="hybridMultilevel"/>
    <w:tmpl w:val="D1926CD8"/>
    <w:lvl w:ilvl="0" w:tplc="FCD4D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47B96"/>
    <w:multiLevelType w:val="hybridMultilevel"/>
    <w:tmpl w:val="E702F7B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E76F93"/>
    <w:multiLevelType w:val="hybridMultilevel"/>
    <w:tmpl w:val="7382B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50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6C5D39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0BE4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77F8"/>
    <w:rsid w:val="00090131"/>
    <w:rsid w:val="00090AC5"/>
    <w:rsid w:val="00091555"/>
    <w:rsid w:val="00093B20"/>
    <w:rsid w:val="0009719B"/>
    <w:rsid w:val="000A44CF"/>
    <w:rsid w:val="000B0B5B"/>
    <w:rsid w:val="000B2AA8"/>
    <w:rsid w:val="000B3930"/>
    <w:rsid w:val="000B6A79"/>
    <w:rsid w:val="000C6276"/>
    <w:rsid w:val="000D3DC7"/>
    <w:rsid w:val="000D4339"/>
    <w:rsid w:val="000D67B0"/>
    <w:rsid w:val="000D71B1"/>
    <w:rsid w:val="000E3FCB"/>
    <w:rsid w:val="000E4756"/>
    <w:rsid w:val="000F3253"/>
    <w:rsid w:val="000F5084"/>
    <w:rsid w:val="000F7349"/>
    <w:rsid w:val="000F73DC"/>
    <w:rsid w:val="000F7CEE"/>
    <w:rsid w:val="00107557"/>
    <w:rsid w:val="00112A54"/>
    <w:rsid w:val="00117FC9"/>
    <w:rsid w:val="00123A9C"/>
    <w:rsid w:val="00124757"/>
    <w:rsid w:val="0013117C"/>
    <w:rsid w:val="0013283F"/>
    <w:rsid w:val="00133514"/>
    <w:rsid w:val="0013468E"/>
    <w:rsid w:val="001409CA"/>
    <w:rsid w:val="00140ACF"/>
    <w:rsid w:val="00141673"/>
    <w:rsid w:val="0014385E"/>
    <w:rsid w:val="0014669F"/>
    <w:rsid w:val="001468EE"/>
    <w:rsid w:val="00152087"/>
    <w:rsid w:val="00156866"/>
    <w:rsid w:val="0015787F"/>
    <w:rsid w:val="00157E52"/>
    <w:rsid w:val="00160047"/>
    <w:rsid w:val="0016026B"/>
    <w:rsid w:val="0016418A"/>
    <w:rsid w:val="00167932"/>
    <w:rsid w:val="00171CF5"/>
    <w:rsid w:val="00172BE1"/>
    <w:rsid w:val="00174F2C"/>
    <w:rsid w:val="00192994"/>
    <w:rsid w:val="001A34D7"/>
    <w:rsid w:val="001A3931"/>
    <w:rsid w:val="001A5396"/>
    <w:rsid w:val="001A59F9"/>
    <w:rsid w:val="001A721E"/>
    <w:rsid w:val="001C5816"/>
    <w:rsid w:val="001C627E"/>
    <w:rsid w:val="001C6416"/>
    <w:rsid w:val="001D4600"/>
    <w:rsid w:val="001D47C5"/>
    <w:rsid w:val="001E167F"/>
    <w:rsid w:val="001E24F1"/>
    <w:rsid w:val="001E2CB9"/>
    <w:rsid w:val="001F3F49"/>
    <w:rsid w:val="001F4D55"/>
    <w:rsid w:val="0020168E"/>
    <w:rsid w:val="00206924"/>
    <w:rsid w:val="002103A5"/>
    <w:rsid w:val="00211101"/>
    <w:rsid w:val="002125E0"/>
    <w:rsid w:val="0022088E"/>
    <w:rsid w:val="002232A0"/>
    <w:rsid w:val="002259BD"/>
    <w:rsid w:val="002330B3"/>
    <w:rsid w:val="002376AB"/>
    <w:rsid w:val="00257B87"/>
    <w:rsid w:val="0026130C"/>
    <w:rsid w:val="00266916"/>
    <w:rsid w:val="0026740F"/>
    <w:rsid w:val="002678B0"/>
    <w:rsid w:val="00270C34"/>
    <w:rsid w:val="00273BC9"/>
    <w:rsid w:val="00276030"/>
    <w:rsid w:val="00277587"/>
    <w:rsid w:val="00287789"/>
    <w:rsid w:val="00296AF5"/>
    <w:rsid w:val="002A7B8F"/>
    <w:rsid w:val="002B23DB"/>
    <w:rsid w:val="002B3D3D"/>
    <w:rsid w:val="002C1967"/>
    <w:rsid w:val="002C1AF0"/>
    <w:rsid w:val="002C5EAA"/>
    <w:rsid w:val="002D20ED"/>
    <w:rsid w:val="002D4C4B"/>
    <w:rsid w:val="002D4DCA"/>
    <w:rsid w:val="002D7C75"/>
    <w:rsid w:val="002E1734"/>
    <w:rsid w:val="002E7304"/>
    <w:rsid w:val="002F33A9"/>
    <w:rsid w:val="00305786"/>
    <w:rsid w:val="00312483"/>
    <w:rsid w:val="00315E55"/>
    <w:rsid w:val="003218C7"/>
    <w:rsid w:val="00327A73"/>
    <w:rsid w:val="0033363A"/>
    <w:rsid w:val="0033471A"/>
    <w:rsid w:val="0033515D"/>
    <w:rsid w:val="00336698"/>
    <w:rsid w:val="003411FC"/>
    <w:rsid w:val="00342C22"/>
    <w:rsid w:val="00344E5B"/>
    <w:rsid w:val="0035007C"/>
    <w:rsid w:val="00351FDB"/>
    <w:rsid w:val="00353344"/>
    <w:rsid w:val="00353386"/>
    <w:rsid w:val="00355F7A"/>
    <w:rsid w:val="00367530"/>
    <w:rsid w:val="003763BC"/>
    <w:rsid w:val="00376B5F"/>
    <w:rsid w:val="00382D17"/>
    <w:rsid w:val="00397B00"/>
    <w:rsid w:val="003A1F5E"/>
    <w:rsid w:val="003A24B5"/>
    <w:rsid w:val="003A69F2"/>
    <w:rsid w:val="003B2EE7"/>
    <w:rsid w:val="003B6C9A"/>
    <w:rsid w:val="003C0C44"/>
    <w:rsid w:val="003C2543"/>
    <w:rsid w:val="003C2C4A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295E"/>
    <w:rsid w:val="00413AAE"/>
    <w:rsid w:val="00421B2F"/>
    <w:rsid w:val="0042588E"/>
    <w:rsid w:val="004268E0"/>
    <w:rsid w:val="00427894"/>
    <w:rsid w:val="0043095F"/>
    <w:rsid w:val="004359FF"/>
    <w:rsid w:val="00436D0B"/>
    <w:rsid w:val="00437191"/>
    <w:rsid w:val="004431FE"/>
    <w:rsid w:val="00450B62"/>
    <w:rsid w:val="00452389"/>
    <w:rsid w:val="004526D6"/>
    <w:rsid w:val="00453C63"/>
    <w:rsid w:val="00454844"/>
    <w:rsid w:val="004566B3"/>
    <w:rsid w:val="00464C72"/>
    <w:rsid w:val="00466371"/>
    <w:rsid w:val="00470983"/>
    <w:rsid w:val="00481D8B"/>
    <w:rsid w:val="00482291"/>
    <w:rsid w:val="0048649B"/>
    <w:rsid w:val="0048683B"/>
    <w:rsid w:val="00487BDE"/>
    <w:rsid w:val="00487D46"/>
    <w:rsid w:val="00491BA8"/>
    <w:rsid w:val="004A1E1B"/>
    <w:rsid w:val="004A48DD"/>
    <w:rsid w:val="004A65E5"/>
    <w:rsid w:val="004B1A33"/>
    <w:rsid w:val="004B1FBE"/>
    <w:rsid w:val="004B4B7B"/>
    <w:rsid w:val="004B67CE"/>
    <w:rsid w:val="004C0E5F"/>
    <w:rsid w:val="004C1F71"/>
    <w:rsid w:val="004C4D76"/>
    <w:rsid w:val="004C5379"/>
    <w:rsid w:val="004C6E0E"/>
    <w:rsid w:val="004D78B3"/>
    <w:rsid w:val="004E3B14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0DF8"/>
    <w:rsid w:val="00523250"/>
    <w:rsid w:val="00526805"/>
    <w:rsid w:val="005273FA"/>
    <w:rsid w:val="005309EB"/>
    <w:rsid w:val="0053206A"/>
    <w:rsid w:val="005323BF"/>
    <w:rsid w:val="00546EEA"/>
    <w:rsid w:val="00553BAF"/>
    <w:rsid w:val="005729A5"/>
    <w:rsid w:val="005824F7"/>
    <w:rsid w:val="005A08BC"/>
    <w:rsid w:val="005A570F"/>
    <w:rsid w:val="005A7000"/>
    <w:rsid w:val="005A7112"/>
    <w:rsid w:val="005A7C01"/>
    <w:rsid w:val="005B278B"/>
    <w:rsid w:val="005B534C"/>
    <w:rsid w:val="005C4123"/>
    <w:rsid w:val="005C4B35"/>
    <w:rsid w:val="005D52BF"/>
    <w:rsid w:val="005E4395"/>
    <w:rsid w:val="005E47C9"/>
    <w:rsid w:val="005E51EC"/>
    <w:rsid w:val="005E7885"/>
    <w:rsid w:val="005F029D"/>
    <w:rsid w:val="005F1067"/>
    <w:rsid w:val="005F4747"/>
    <w:rsid w:val="005F6599"/>
    <w:rsid w:val="005F727C"/>
    <w:rsid w:val="00604110"/>
    <w:rsid w:val="00605D5F"/>
    <w:rsid w:val="00606C13"/>
    <w:rsid w:val="00607F48"/>
    <w:rsid w:val="006165C8"/>
    <w:rsid w:val="006171B8"/>
    <w:rsid w:val="00617396"/>
    <w:rsid w:val="00620743"/>
    <w:rsid w:val="00624326"/>
    <w:rsid w:val="00626DD6"/>
    <w:rsid w:val="00627F93"/>
    <w:rsid w:val="006329DC"/>
    <w:rsid w:val="00633B72"/>
    <w:rsid w:val="00636ECB"/>
    <w:rsid w:val="0063735A"/>
    <w:rsid w:val="006378F0"/>
    <w:rsid w:val="00644491"/>
    <w:rsid w:val="00646C32"/>
    <w:rsid w:val="006520D2"/>
    <w:rsid w:val="00652C66"/>
    <w:rsid w:val="006549B4"/>
    <w:rsid w:val="00657672"/>
    <w:rsid w:val="00660774"/>
    <w:rsid w:val="00663D8C"/>
    <w:rsid w:val="00664495"/>
    <w:rsid w:val="00666973"/>
    <w:rsid w:val="006756C4"/>
    <w:rsid w:val="00680448"/>
    <w:rsid w:val="00681970"/>
    <w:rsid w:val="00683567"/>
    <w:rsid w:val="006933B2"/>
    <w:rsid w:val="00693F2F"/>
    <w:rsid w:val="006B1E2B"/>
    <w:rsid w:val="006B4105"/>
    <w:rsid w:val="006B4227"/>
    <w:rsid w:val="006B43C5"/>
    <w:rsid w:val="006B6B0E"/>
    <w:rsid w:val="006B7E28"/>
    <w:rsid w:val="006C393E"/>
    <w:rsid w:val="006C5D39"/>
    <w:rsid w:val="006D27F7"/>
    <w:rsid w:val="006D3A8B"/>
    <w:rsid w:val="006E0C35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6424E"/>
    <w:rsid w:val="007704CA"/>
    <w:rsid w:val="00772BC7"/>
    <w:rsid w:val="007772DD"/>
    <w:rsid w:val="0078042C"/>
    <w:rsid w:val="00784B82"/>
    <w:rsid w:val="00785B91"/>
    <w:rsid w:val="00787963"/>
    <w:rsid w:val="00794422"/>
    <w:rsid w:val="00796057"/>
    <w:rsid w:val="007A0C02"/>
    <w:rsid w:val="007A244C"/>
    <w:rsid w:val="007A3429"/>
    <w:rsid w:val="007A5B1A"/>
    <w:rsid w:val="007B0684"/>
    <w:rsid w:val="007B253F"/>
    <w:rsid w:val="007B4183"/>
    <w:rsid w:val="007B4C53"/>
    <w:rsid w:val="007C42EC"/>
    <w:rsid w:val="007C57DF"/>
    <w:rsid w:val="007C6B3E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4622E"/>
    <w:rsid w:val="00855E1C"/>
    <w:rsid w:val="00857157"/>
    <w:rsid w:val="00865C2D"/>
    <w:rsid w:val="00873145"/>
    <w:rsid w:val="008807FD"/>
    <w:rsid w:val="00893478"/>
    <w:rsid w:val="008938A6"/>
    <w:rsid w:val="00894645"/>
    <w:rsid w:val="008961A5"/>
    <w:rsid w:val="008A270E"/>
    <w:rsid w:val="008A4576"/>
    <w:rsid w:val="008A4BE8"/>
    <w:rsid w:val="008A5945"/>
    <w:rsid w:val="008B6040"/>
    <w:rsid w:val="008C6A19"/>
    <w:rsid w:val="008D028C"/>
    <w:rsid w:val="008D58A6"/>
    <w:rsid w:val="008E08D1"/>
    <w:rsid w:val="008E4F18"/>
    <w:rsid w:val="008E78A4"/>
    <w:rsid w:val="008F25D7"/>
    <w:rsid w:val="0090525D"/>
    <w:rsid w:val="0090643A"/>
    <w:rsid w:val="00910B80"/>
    <w:rsid w:val="00913AC3"/>
    <w:rsid w:val="00943C77"/>
    <w:rsid w:val="009452EF"/>
    <w:rsid w:val="0094561E"/>
    <w:rsid w:val="00946483"/>
    <w:rsid w:val="00951F53"/>
    <w:rsid w:val="009573E6"/>
    <w:rsid w:val="009605A6"/>
    <w:rsid w:val="0096072C"/>
    <w:rsid w:val="00961910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25C3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476D"/>
    <w:rsid w:val="009F4F81"/>
    <w:rsid w:val="009F70BA"/>
    <w:rsid w:val="00A03ED8"/>
    <w:rsid w:val="00A05AE2"/>
    <w:rsid w:val="00A0689A"/>
    <w:rsid w:val="00A175AE"/>
    <w:rsid w:val="00A20515"/>
    <w:rsid w:val="00A2293B"/>
    <w:rsid w:val="00A328D0"/>
    <w:rsid w:val="00A32F1C"/>
    <w:rsid w:val="00A36A75"/>
    <w:rsid w:val="00A40FD9"/>
    <w:rsid w:val="00A52300"/>
    <w:rsid w:val="00A52901"/>
    <w:rsid w:val="00A56DB3"/>
    <w:rsid w:val="00A635D9"/>
    <w:rsid w:val="00A64637"/>
    <w:rsid w:val="00A647F4"/>
    <w:rsid w:val="00A65EDA"/>
    <w:rsid w:val="00A673E5"/>
    <w:rsid w:val="00A717C4"/>
    <w:rsid w:val="00A718B2"/>
    <w:rsid w:val="00A74657"/>
    <w:rsid w:val="00A761FF"/>
    <w:rsid w:val="00A822FA"/>
    <w:rsid w:val="00A920C3"/>
    <w:rsid w:val="00AA0BF4"/>
    <w:rsid w:val="00AA3A0C"/>
    <w:rsid w:val="00AA4C7B"/>
    <w:rsid w:val="00AB0211"/>
    <w:rsid w:val="00AB0723"/>
    <w:rsid w:val="00AB527E"/>
    <w:rsid w:val="00AB69F4"/>
    <w:rsid w:val="00AB7E12"/>
    <w:rsid w:val="00AC4531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17713"/>
    <w:rsid w:val="00B24775"/>
    <w:rsid w:val="00B24BB6"/>
    <w:rsid w:val="00B333E3"/>
    <w:rsid w:val="00B34B1F"/>
    <w:rsid w:val="00B36B1E"/>
    <w:rsid w:val="00B3719C"/>
    <w:rsid w:val="00B441A3"/>
    <w:rsid w:val="00B4796B"/>
    <w:rsid w:val="00B547BE"/>
    <w:rsid w:val="00B56EA0"/>
    <w:rsid w:val="00B61B24"/>
    <w:rsid w:val="00B64644"/>
    <w:rsid w:val="00B70FEC"/>
    <w:rsid w:val="00B83186"/>
    <w:rsid w:val="00B877BE"/>
    <w:rsid w:val="00B9147D"/>
    <w:rsid w:val="00B95F94"/>
    <w:rsid w:val="00BA4012"/>
    <w:rsid w:val="00BA79CB"/>
    <w:rsid w:val="00BB0D85"/>
    <w:rsid w:val="00BB1A9D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13FD"/>
    <w:rsid w:val="00C218CB"/>
    <w:rsid w:val="00C219DC"/>
    <w:rsid w:val="00C24CC2"/>
    <w:rsid w:val="00C2522C"/>
    <w:rsid w:val="00C329A0"/>
    <w:rsid w:val="00C32EEE"/>
    <w:rsid w:val="00C4303F"/>
    <w:rsid w:val="00C43286"/>
    <w:rsid w:val="00C47489"/>
    <w:rsid w:val="00C50EE8"/>
    <w:rsid w:val="00C6435D"/>
    <w:rsid w:val="00C64611"/>
    <w:rsid w:val="00C6615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C794A"/>
    <w:rsid w:val="00CD3710"/>
    <w:rsid w:val="00CD411A"/>
    <w:rsid w:val="00CD4C60"/>
    <w:rsid w:val="00CD577F"/>
    <w:rsid w:val="00CE0F88"/>
    <w:rsid w:val="00CE1B87"/>
    <w:rsid w:val="00CE3697"/>
    <w:rsid w:val="00CF22E3"/>
    <w:rsid w:val="00CF64AD"/>
    <w:rsid w:val="00CF7A6F"/>
    <w:rsid w:val="00D0056B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80A42"/>
    <w:rsid w:val="00D83086"/>
    <w:rsid w:val="00D84445"/>
    <w:rsid w:val="00D85ACD"/>
    <w:rsid w:val="00D85DC2"/>
    <w:rsid w:val="00D87C1F"/>
    <w:rsid w:val="00D913DC"/>
    <w:rsid w:val="00D945E1"/>
    <w:rsid w:val="00D952E2"/>
    <w:rsid w:val="00DA5B7F"/>
    <w:rsid w:val="00DA797B"/>
    <w:rsid w:val="00DB1BF1"/>
    <w:rsid w:val="00DB2FD6"/>
    <w:rsid w:val="00DB4231"/>
    <w:rsid w:val="00DB480C"/>
    <w:rsid w:val="00DB5C2D"/>
    <w:rsid w:val="00DC0D78"/>
    <w:rsid w:val="00DC2A70"/>
    <w:rsid w:val="00DC6AEB"/>
    <w:rsid w:val="00DC7C82"/>
    <w:rsid w:val="00DD0518"/>
    <w:rsid w:val="00DD125A"/>
    <w:rsid w:val="00DD2986"/>
    <w:rsid w:val="00DD49F6"/>
    <w:rsid w:val="00DD6C72"/>
    <w:rsid w:val="00DD7EF8"/>
    <w:rsid w:val="00DE0059"/>
    <w:rsid w:val="00DE0417"/>
    <w:rsid w:val="00DE221E"/>
    <w:rsid w:val="00DE6366"/>
    <w:rsid w:val="00DE7412"/>
    <w:rsid w:val="00DF601C"/>
    <w:rsid w:val="00E02A7C"/>
    <w:rsid w:val="00E05F2A"/>
    <w:rsid w:val="00E1004B"/>
    <w:rsid w:val="00E11B91"/>
    <w:rsid w:val="00E12A3C"/>
    <w:rsid w:val="00E1416B"/>
    <w:rsid w:val="00E141FF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0B11"/>
    <w:rsid w:val="00E811E4"/>
    <w:rsid w:val="00E8257E"/>
    <w:rsid w:val="00E87493"/>
    <w:rsid w:val="00E93C31"/>
    <w:rsid w:val="00E952D6"/>
    <w:rsid w:val="00E97D63"/>
    <w:rsid w:val="00EA3396"/>
    <w:rsid w:val="00EA50AB"/>
    <w:rsid w:val="00EA59C4"/>
    <w:rsid w:val="00EA5F83"/>
    <w:rsid w:val="00EB2DC3"/>
    <w:rsid w:val="00EB4100"/>
    <w:rsid w:val="00EB4D6F"/>
    <w:rsid w:val="00EB5FB0"/>
    <w:rsid w:val="00EB6B1E"/>
    <w:rsid w:val="00EC1490"/>
    <w:rsid w:val="00ED3629"/>
    <w:rsid w:val="00EE116D"/>
    <w:rsid w:val="00EF13CD"/>
    <w:rsid w:val="00EF1CFD"/>
    <w:rsid w:val="00EF1F93"/>
    <w:rsid w:val="00EF383F"/>
    <w:rsid w:val="00EF7B91"/>
    <w:rsid w:val="00F00C67"/>
    <w:rsid w:val="00F04B07"/>
    <w:rsid w:val="00F055A5"/>
    <w:rsid w:val="00F07FCE"/>
    <w:rsid w:val="00F164CB"/>
    <w:rsid w:val="00F16CE4"/>
    <w:rsid w:val="00F233C4"/>
    <w:rsid w:val="00F26C43"/>
    <w:rsid w:val="00F32951"/>
    <w:rsid w:val="00F347B7"/>
    <w:rsid w:val="00F374AB"/>
    <w:rsid w:val="00F4183B"/>
    <w:rsid w:val="00F420ED"/>
    <w:rsid w:val="00F440ED"/>
    <w:rsid w:val="00F44D48"/>
    <w:rsid w:val="00F47831"/>
    <w:rsid w:val="00F56CE6"/>
    <w:rsid w:val="00F63CB5"/>
    <w:rsid w:val="00F64C11"/>
    <w:rsid w:val="00F67A13"/>
    <w:rsid w:val="00F71A80"/>
    <w:rsid w:val="00F73630"/>
    <w:rsid w:val="00F7509F"/>
    <w:rsid w:val="00F80DB1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2E3B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#cfc" strokecolor="none"/>
    </o:shapedefaults>
    <o:shapelayout v:ext="edit">
      <o:idmap v:ext="edit" data="1"/>
      <o:rules v:ext="edit">
        <o:r id="V:Rule8" type="connector" idref="#AutoShape 197"/>
        <o:r id="V:Rule9" type="connector" idref="#AutoShape 194"/>
        <o:r id="V:Rule10" type="connector" idref="#AutoShape 205"/>
        <o:r id="V:Rule11" type="connector" idref="#AutoShape 195"/>
        <o:r id="V:Rule12" type="connector" idref="#AutoShape 202"/>
        <o:r id="V:Rule13" type="connector" idref="#AutoShape 204"/>
        <o:r id="V:Rule14" type="connector" idref="#AutoShape 203"/>
      </o:rules>
    </o:shapelayout>
  </w:shapeDefaults>
  <w:decimalSymbol w:val="."/>
  <w:listSeparator w:val=","/>
  <w14:docId w14:val="29FD0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autoRedefine/>
    <w:qFormat/>
    <w:rsid w:val="00DE0417"/>
    <w:rPr>
      <w:b/>
      <w:szCs w:val="22"/>
    </w:rPr>
  </w:style>
  <w:style w:type="character" w:customStyle="1" w:styleId="DocumentMapChar">
    <w:name w:val="Document Map Char"/>
    <w:link w:val="DocumentMap"/>
    <w:rsid w:val="00DE0417"/>
    <w:rPr>
      <w:b/>
      <w:sz w:val="22"/>
      <w:szCs w:val="22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autoRedefine/>
    <w:qFormat/>
    <w:rsid w:val="00DE0417"/>
    <w:pPr>
      <w:pPrChange w:id="0" w:author="Haoping Yu" w:date="2012-01-28T18:06:00Z">
        <w:pPr>
          <w:tabs>
            <w:tab w:val="left" w:pos="360"/>
            <w:tab w:val="left" w:pos="720"/>
            <w:tab w:val="left" w:pos="1080"/>
            <w:tab w:val="left" w:pos="1440"/>
          </w:tabs>
          <w:overflowPunct w:val="0"/>
          <w:autoSpaceDE w:val="0"/>
          <w:autoSpaceDN w:val="0"/>
          <w:adjustRightInd w:val="0"/>
          <w:spacing w:before="136"/>
          <w:textAlignment w:val="baseline"/>
        </w:pPr>
      </w:pPrChange>
    </w:pPr>
    <w:rPr>
      <w:b/>
      <w:szCs w:val="22"/>
      <w:rPrChange w:id="0" w:author="Haoping Yu" w:date="2012-01-28T18:06:00Z">
        <w:rPr>
          <w:rFonts w:ascii="Tahoma" w:hAnsi="Tahoma"/>
          <w:sz w:val="16"/>
          <w:szCs w:val="16"/>
          <w:lang w:val="en-US" w:eastAsia="en-US" w:bidi="ar-SA"/>
        </w:rPr>
      </w:rPrChange>
    </w:rPr>
  </w:style>
  <w:style w:type="character" w:customStyle="1" w:styleId="DocumentMapChar">
    <w:name w:val="Document Map Char"/>
    <w:link w:val="DocumentMap"/>
    <w:rsid w:val="00DE0417"/>
    <w:rPr>
      <w:b/>
      <w:sz w:val="22"/>
      <w:szCs w:val="22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4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wen.gao@huawei.com" TargetMode="External"/><Relationship Id="rId12" Type="http://schemas.openxmlformats.org/officeDocument/2006/relationships/hyperlink" Target="mailto:Minqiang.Jiang@huawei.com" TargetMode="External"/><Relationship Id="rId13" Type="http://schemas.openxmlformats.org/officeDocument/2006/relationships/hyperlink" Target="mailto:haoping.yu@huawei.com" TargetMode="External"/><Relationship Id="rId14" Type="http://schemas.openxmlformats.org/officeDocument/2006/relationships/hyperlink" Target="mailto:benjamin.bross@hhi.fraunhofer.de" TargetMode="External"/><Relationship Id="rId15" Type="http://schemas.openxmlformats.org/officeDocument/2006/relationships/hyperlink" Target="mailto:wjhan.han@samsung.com" TargetMode="Externa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97685-27BF-9149-B975-ABA9FDDA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1178</Words>
  <Characters>6720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7883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Haoping Yu</cp:lastModifiedBy>
  <cp:revision>5</cp:revision>
  <cp:lastPrinted>2011-10-30T01:30:00Z</cp:lastPrinted>
  <dcterms:created xsi:type="dcterms:W3CDTF">2012-02-05T00:27:00Z</dcterms:created>
  <dcterms:modified xsi:type="dcterms:W3CDTF">2012-02-05T01:51:00Z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(2)b/1U70jEX1gjUDm+IKDfZI3NBBPg05Iq00Xsw5sSslcTZKOgriEXxm/W720C64l6ffxbm31m
NqUn7WhjSRAgLS/TNWtVLp9byT7PXlGeLekFOnqj2OxAhFwZS3sGH+1zoOGWpiQQNTi+EJtq
FB/PizT4sk1hGxrQMnN8YVzAtyDCxU8VsQg0Tp2XYuWvsUXK40GUOntaU0gDy4sU5CMdPsc2
QGhRbYJ5zMd80BCU6xPoy</vt:lpwstr>
  </property>
  <property fmtid="{D5CDD505-2E9C-101B-9397-08002B2CF9AE}" pid="3" name="_ms_pID_7253431">
    <vt:lpwstr>HHff2Ey1kQpX27JSt2aJzGhCRWSvu5J2+WayHkv+0l6U2nPeDez
6Pit8cP9ha2/04RvLwSPRK2D3SpRdZRLHtraYs2jLXLqz6AZsJ5d4A==</vt:lpwstr>
  </property>
</Properties>
</file>