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19F7" w14:textId="77777777" w:rsidR="00EA3372" w:rsidRPr="00EA3372" w:rsidRDefault="00EA3372" w:rsidP="00A80F7D">
      <w:pPr>
        <w:outlineLvl w:val="0"/>
        <w:rPr>
          <w:rFonts w:eastAsiaTheme="minorEastAsia"/>
          <w:b/>
          <w:sz w:val="24"/>
          <w:szCs w:val="24"/>
          <w:lang w:eastAsia="ja-JP"/>
        </w:rPr>
      </w:pPr>
      <w:r w:rsidRPr="00EA3372">
        <w:rPr>
          <w:b/>
          <w:sz w:val="24"/>
          <w:szCs w:val="24"/>
          <w:lang w:eastAsia="ko-KR"/>
        </w:rPr>
        <w:t>8.6.2.1.1</w:t>
      </w:r>
      <w:r w:rsidRPr="00EA3372">
        <w:rPr>
          <w:b/>
          <w:sz w:val="24"/>
          <w:szCs w:val="24"/>
          <w:lang w:eastAsia="ko-KR"/>
        </w:rPr>
        <w:tab/>
        <w:t xml:space="preserve">Modification process for </w:t>
      </w:r>
      <w:proofErr w:type="spellStart"/>
      <w:r w:rsidRPr="00EA3372">
        <w:rPr>
          <w:b/>
          <w:sz w:val="24"/>
          <w:szCs w:val="24"/>
          <w:lang w:eastAsia="ko-KR"/>
        </w:rPr>
        <w:t>luma</w:t>
      </w:r>
      <w:proofErr w:type="spellEnd"/>
      <w:r w:rsidRPr="00EA3372">
        <w:rPr>
          <w:b/>
          <w:sz w:val="24"/>
          <w:szCs w:val="24"/>
          <w:lang w:eastAsia="ko-KR"/>
        </w:rPr>
        <w:t xml:space="preserve"> and </w:t>
      </w:r>
      <w:proofErr w:type="spellStart"/>
      <w:r w:rsidRPr="00EA3372">
        <w:rPr>
          <w:b/>
          <w:sz w:val="24"/>
          <w:szCs w:val="24"/>
          <w:lang w:eastAsia="ko-KR"/>
        </w:rPr>
        <w:t>chroma</w:t>
      </w:r>
      <w:proofErr w:type="spellEnd"/>
      <w:r w:rsidRPr="00EA3372">
        <w:rPr>
          <w:b/>
          <w:sz w:val="24"/>
          <w:szCs w:val="24"/>
          <w:lang w:eastAsia="ko-KR"/>
        </w:rPr>
        <w:t xml:space="preserve"> samples</w:t>
      </w:r>
    </w:p>
    <w:p w14:paraId="685309F2" w14:textId="77777777" w:rsidR="00EA3372" w:rsidRPr="00210652" w:rsidRDefault="00EA3372" w:rsidP="00EA3372">
      <w:pPr>
        <w:rPr>
          <w:lang w:eastAsia="ko-KR"/>
        </w:rPr>
      </w:pPr>
      <w:r w:rsidRPr="00210652">
        <w:rPr>
          <w:lang w:eastAsia="ko-KR"/>
        </w:rPr>
        <w:t>Inputs to this process are:</w:t>
      </w:r>
    </w:p>
    <w:p w14:paraId="54B1745C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variable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specifying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index,</w:t>
      </w:r>
    </w:p>
    <w:p w14:paraId="36C9D965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sample position (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xC</w:t>
      </w:r>
      <w:proofErr w:type="spellEnd"/>
      <w:r w:rsidRPr="00210652">
        <w:rPr>
          <w:lang w:eastAsia="ko-KR"/>
        </w:rPr>
        <w:t>,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yC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),</w:t>
      </w:r>
    </w:p>
    <w:p w14:paraId="78A5C7B6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pair of variables (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rx</w:t>
      </w:r>
      <w:proofErr w:type="spellEnd"/>
      <w:r w:rsidRPr="00210652">
        <w:rPr>
          <w:lang w:eastAsia="ko-KR"/>
        </w:rPr>
        <w:t>,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) specifying the region index,</w:t>
      </w:r>
    </w:p>
    <w:p w14:paraId="0AEB9106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variable </w:t>
      </w:r>
      <w:proofErr w:type="spellStart"/>
      <w:r w:rsidRPr="00210652">
        <w:rPr>
          <w:lang w:eastAsia="ko-KR"/>
        </w:rPr>
        <w:t>saoDepth</w:t>
      </w:r>
      <w:proofErr w:type="spellEnd"/>
      <w:r w:rsidRPr="00210652">
        <w:rPr>
          <w:lang w:eastAsia="ko-KR"/>
        </w:rPr>
        <w:t xml:space="preserve"> specifying the split depth of the region,</w:t>
      </w:r>
    </w:p>
    <w:p w14:paraId="0A27490F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an</w:t>
      </w:r>
      <w:proofErr w:type="gramEnd"/>
      <w:r w:rsidRPr="00210652">
        <w:rPr>
          <w:lang w:eastAsia="ko-KR"/>
        </w:rPr>
        <w:t xml:space="preserve"> array </w:t>
      </w:r>
      <w:proofErr w:type="spellStart"/>
      <w:r w:rsidRPr="00210652">
        <w:rPr>
          <w:lang w:eastAsia="ko-KR"/>
        </w:rPr>
        <w:t>saoValueArray</w:t>
      </w:r>
      <w:proofErr w:type="spellEnd"/>
      <w:r w:rsidRPr="00210652">
        <w:rPr>
          <w:lang w:eastAsia="ko-KR"/>
        </w:rPr>
        <w:t xml:space="preserve"> specifying offset values,</w:t>
      </w:r>
    </w:p>
    <w:p w14:paraId="202A6891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block size </w:t>
      </w:r>
      <w:proofErr w:type="spellStart"/>
      <w:r w:rsidRPr="00210652">
        <w:rPr>
          <w:lang w:eastAsia="ko-KR"/>
        </w:rPr>
        <w:t>nS</w:t>
      </w:r>
      <w:proofErr w:type="spellEnd"/>
      <w:r w:rsidRPr="00210652">
        <w:rPr>
          <w:lang w:eastAsia="ko-KR"/>
        </w:rPr>
        <w:t>.</w:t>
      </w:r>
    </w:p>
    <w:p w14:paraId="15FA4B49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 xml:space="preserve">Output of this process is a modified picture buffer for the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>.</w:t>
      </w:r>
    </w:p>
    <w:p w14:paraId="3E26E35F" w14:textId="77777777" w:rsidR="00EA3372" w:rsidRPr="00210652" w:rsidRDefault="00EA3372" w:rsidP="00EA3372">
      <w:pPr>
        <w:tabs>
          <w:tab w:val="left" w:pos="0"/>
        </w:tabs>
        <w:rPr>
          <w:lang w:eastAsia="ko-KR"/>
        </w:rPr>
      </w:pPr>
      <w:r w:rsidRPr="00210652">
        <w:rPr>
          <w:lang w:eastAsia="ko-KR"/>
        </w:rPr>
        <w:t xml:space="preserve">Let </w:t>
      </w:r>
      <w:proofErr w:type="spellStart"/>
      <w:r w:rsidRPr="00210652">
        <w:rPr>
          <w:lang w:eastAsia="ko-KR"/>
        </w:rPr>
        <w:t>recSaoPicture</w:t>
      </w:r>
      <w:proofErr w:type="spellEnd"/>
      <w:r w:rsidRPr="00210652">
        <w:rPr>
          <w:lang w:eastAsia="ko-KR"/>
        </w:rPr>
        <w:t xml:space="preserve"> represents the processed sample array of the current picture of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and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r w:rsidRPr="00210652">
        <w:rPr>
          <w:lang w:eastAsia="ko-KR"/>
        </w:rPr>
        <w:t>sao_type_idx</w:t>
      </w:r>
      <w:proofErr w:type="spellEnd"/>
      <w:r w:rsidRPr="00210652">
        <w:rPr>
          <w:lang w:eastAsia="ko-KR"/>
        </w:rPr>
        <w:t>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cIdx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saoDepth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].</w:t>
      </w:r>
    </w:p>
    <w:p w14:paraId="74ED81A9" w14:textId="77777777" w:rsidR="00EA3372" w:rsidRPr="00210652" w:rsidRDefault="00EA3372" w:rsidP="00EA3372">
      <w:pPr>
        <w:tabs>
          <w:tab w:val="left" w:pos="0"/>
        </w:tabs>
        <w:rPr>
          <w:lang w:eastAsia="ko-KR"/>
        </w:rPr>
      </w:pPr>
      <w:r w:rsidRPr="00210652">
        <w:rPr>
          <w:lang w:eastAsia="ko-KR"/>
        </w:rPr>
        <w:t xml:space="preserve">Variable </w:t>
      </w:r>
      <w:proofErr w:type="spellStart"/>
      <w:r w:rsidRPr="00210652">
        <w:rPr>
          <w:lang w:eastAsia="ko-KR"/>
        </w:rPr>
        <w:t>bitDepth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Y</w:t>
      </w:r>
      <w:proofErr w:type="spellEnd"/>
      <w:r w:rsidRPr="00210652">
        <w:rPr>
          <w:lang w:eastAsia="ko-KR"/>
        </w:rPr>
        <w:t xml:space="preserve"> if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is equal to 0, otherwise,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C</w:t>
      </w:r>
      <w:proofErr w:type="spellEnd"/>
      <w:r w:rsidRPr="00210652">
        <w:rPr>
          <w:lang w:eastAsia="ko-KR"/>
        </w:rPr>
        <w:t>.</w:t>
      </w:r>
    </w:p>
    <w:p w14:paraId="56941B8A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 xml:space="preserve">Depending on the value of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>, the following applies:</w:t>
      </w:r>
    </w:p>
    <w:p w14:paraId="0AF173BF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 xml:space="preserve">If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 xml:space="preserve"> is equal to one of the values of 1, 2, 3 or 4, the following ordered steps apply:</w:t>
      </w:r>
    </w:p>
    <w:p w14:paraId="6BF22E77" w14:textId="77777777" w:rsidR="00EA3372" w:rsidRPr="00210652" w:rsidRDefault="00EA3372" w:rsidP="00EA3372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 xml:space="preserve">Arrays </w:t>
      </w:r>
      <w:proofErr w:type="spellStart"/>
      <w:proofErr w:type="gramStart"/>
      <w:r w:rsidRPr="00210652">
        <w:rPr>
          <w:lang w:eastAsia="ko-KR"/>
        </w:rPr>
        <w:t>hPos</w:t>
      </w:r>
      <w:proofErr w:type="spellEnd"/>
      <w:r w:rsidRPr="00210652">
        <w:rPr>
          <w:lang w:eastAsia="ko-KR"/>
        </w:rPr>
        <w:t>[</w:t>
      </w:r>
      <w:proofErr w:type="gramEnd"/>
      <w:r w:rsidRPr="00210652">
        <w:rPr>
          <w:lang w:eastAsia="ko-KR"/>
        </w:rPr>
        <w:t xml:space="preserve">2] and </w:t>
      </w:r>
      <w:proofErr w:type="spellStart"/>
      <w:r w:rsidRPr="00210652">
        <w:rPr>
          <w:lang w:eastAsia="ko-KR"/>
        </w:rPr>
        <w:t>vPos</w:t>
      </w:r>
      <w:proofErr w:type="spellEnd"/>
      <w:r w:rsidRPr="00210652">
        <w:rPr>
          <w:lang w:eastAsia="ko-KR"/>
        </w:rPr>
        <w:t xml:space="preserve">[2] are specified in </w:t>
      </w:r>
      <w:r w:rsidR="00E75EE1"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_Ref305592425 \h </w:instrText>
      </w:r>
      <w:r w:rsidR="00E75EE1" w:rsidRPr="00210652">
        <w:rPr>
          <w:lang w:eastAsia="ko-KR"/>
        </w:rPr>
      </w:r>
      <w:r w:rsidR="00E75EE1" w:rsidRPr="00210652">
        <w:rPr>
          <w:lang w:eastAsia="ko-KR"/>
        </w:rPr>
        <w:fldChar w:fldCharType="separate"/>
      </w:r>
      <w:r w:rsidRPr="00210652">
        <w:t xml:space="preserve">Table </w:t>
      </w:r>
      <w:r w:rsidRPr="00210652">
        <w:rPr>
          <w:noProof/>
        </w:rPr>
        <w:t>8</w:t>
      </w:r>
      <w:r w:rsidRPr="00210652">
        <w:noBreakHyphen/>
      </w:r>
      <w:r w:rsidRPr="00210652">
        <w:rPr>
          <w:noProof/>
        </w:rPr>
        <w:t>16</w:t>
      </w:r>
      <w:r w:rsidR="00E75EE1" w:rsidRPr="00210652">
        <w:rPr>
          <w:lang w:eastAsia="ko-KR"/>
        </w:rPr>
        <w:fldChar w:fldCharType="end"/>
      </w:r>
      <w:r w:rsidRPr="00210652">
        <w:rPr>
          <w:lang w:eastAsia="ko-KR"/>
        </w:rPr>
        <w:t>.</w:t>
      </w:r>
    </w:p>
    <w:p w14:paraId="44ED8164" w14:textId="77777777" w:rsidR="00EA3372" w:rsidRPr="00210652" w:rsidRDefault="00EA3372" w:rsidP="00EA3372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 xml:space="preserve">A variable </w:t>
      </w:r>
      <w:proofErr w:type="spellStart"/>
      <w:r w:rsidRPr="00210652">
        <w:rPr>
          <w:lang w:eastAsia="ko-KR"/>
        </w:rPr>
        <w:t>edgeIdx</w:t>
      </w:r>
      <w:proofErr w:type="spellEnd"/>
      <w:r w:rsidRPr="00210652">
        <w:rPr>
          <w:lang w:eastAsia="ko-KR"/>
        </w:rPr>
        <w:t xml:space="preserve"> is specified as</w:t>
      </w:r>
    </w:p>
    <w:p w14:paraId="6689C466" w14:textId="77777777" w:rsidR="00EA3372" w:rsidRPr="00E8461A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 w:rsidRPr="00210652">
        <w:rPr>
          <w:sz w:val="20"/>
          <w:lang w:eastAsia="ko-KR"/>
        </w:rPr>
        <w:tab/>
      </w:r>
      <w:proofErr w:type="spellStart"/>
      <w:proofErr w:type="gramStart"/>
      <w:r w:rsidRPr="00210652">
        <w:rPr>
          <w:sz w:val="20"/>
          <w:lang w:eastAsia="ko-KR"/>
        </w:rPr>
        <w:t>edgeIdx</w:t>
      </w:r>
      <w:proofErr w:type="spellEnd"/>
      <w:proofErr w:type="gramEnd"/>
      <w:r w:rsidRPr="00210652">
        <w:rPr>
          <w:sz w:val="20"/>
          <w:lang w:eastAsia="ko-KR"/>
        </w:rPr>
        <w:t xml:space="preserve"> = 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∑</w:t>
      </w:r>
      <w:r w:rsidRPr="00210652">
        <w:rPr>
          <w:sz w:val="20"/>
          <w:vertAlign w:val="subscript"/>
          <w:lang w:eastAsia="ko-KR"/>
        </w:rPr>
        <w:t>k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Sign(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</w:p>
    <w:p w14:paraId="4E406C8C" w14:textId="77777777" w:rsidR="00EA3372" w:rsidRPr="00210652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left="3627" w:hanging="3060"/>
        <w:rPr>
          <w:sz w:val="20"/>
          <w:lang w:eastAsia="ko-KR"/>
        </w:rPr>
      </w:pP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proofErr w:type="spellStart"/>
      <w:r w:rsidRPr="00E8461A">
        <w:rPr>
          <w:sz w:val="20"/>
          <w:lang w:eastAsia="ko-KR"/>
        </w:rPr>
        <w:t>r</w:t>
      </w:r>
      <w:r w:rsidRPr="00210652">
        <w:rPr>
          <w:sz w:val="20"/>
          <w:lang w:eastAsia="ko-KR"/>
        </w:rPr>
        <w:t>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hPos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vPos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 with k = 0..1</w:t>
      </w:r>
      <w:r w:rsidRPr="00210652">
        <w:rPr>
          <w:sz w:val="20"/>
          <w:lang w:eastAsia="ko-KR"/>
        </w:rPr>
        <w:tab/>
        <w:t>(</w:t>
      </w:r>
      <w:r w:rsidR="00E75EE1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E75EE1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="00E75EE1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E75EE1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E75EE1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="00E75EE1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14:paraId="18911B7E" w14:textId="77777777" w:rsidR="007F5623" w:rsidRPr="00B70D86" w:rsidRDefault="007F5623" w:rsidP="007F5623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ins w:id="0" w:author="chono" w:date="2012-02-02T05:28:00Z"/>
          <w:rFonts w:eastAsia="ＭＳ 明朝"/>
          <w:lang w:eastAsia="ja-JP"/>
        </w:rPr>
      </w:pPr>
      <w:ins w:id="1" w:author="chono" w:date="2012-02-02T05:28:00Z">
        <w:r w:rsidRPr="00210652">
          <w:rPr>
            <w:lang w:eastAsia="ko-KR"/>
          </w:rPr>
          <w:t xml:space="preserve">Each of the </w:t>
        </w:r>
        <w:r>
          <w:rPr>
            <w:rFonts w:eastAsia="ＭＳ 明朝" w:hint="eastAsia"/>
            <w:lang w:eastAsia="ja-JP"/>
          </w:rPr>
          <w:t>processed samples</w:t>
        </w:r>
        <w:r w:rsidRPr="00210652">
          <w:rPr>
            <w:lang w:eastAsia="ko-KR"/>
          </w:rPr>
          <w:t>,</w:t>
        </w:r>
        <w:r>
          <w:rPr>
            <w:rFonts w:eastAsia="ＭＳ 明朝" w:hint="eastAsia"/>
            <w:lang w:eastAsia="ja-JP"/>
          </w:rPr>
          <w:t xml:space="preserve">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</w:t>
        </w:r>
        <w:r w:rsidRPr="00210652">
          <w:rPr>
            <w:lang w:eastAsia="ko-KR"/>
          </w:rPr>
          <w:t xml:space="preserve">with 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 and 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</w:t>
        </w:r>
        <w:r>
          <w:rPr>
            <w:rFonts w:eastAsia="ＭＳ 明朝" w:hint="eastAsia"/>
            <w:lang w:eastAsia="ja-JP"/>
          </w:rPr>
          <w:t>, is derived as follo</w:t>
        </w:r>
        <w:bookmarkStart w:id="2" w:name="_GoBack"/>
        <w:bookmarkEnd w:id="2"/>
        <w:r>
          <w:rPr>
            <w:rFonts w:eastAsia="ＭＳ 明朝" w:hint="eastAsia"/>
            <w:lang w:eastAsia="ja-JP"/>
          </w:rPr>
          <w:t>ws:</w:t>
        </w:r>
      </w:ins>
    </w:p>
    <w:p w14:paraId="11D86214" w14:textId="77777777" w:rsidR="007F5623" w:rsidRPr="00C21311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3" w:author="chono" w:date="2012-02-02T05:28:00Z"/>
          <w:rFonts w:eastAsia="ＭＳ 明朝"/>
          <w:lang w:eastAsia="ja-JP"/>
        </w:rPr>
      </w:pPr>
      <w:ins w:id="4" w:author="chono" w:date="2012-02-02T05:28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  <w:t>I</w:t>
        </w:r>
        <w:r>
          <w:rPr>
            <w:lang w:eastAsia="ko-KR"/>
          </w:rPr>
          <w:t>f</w:t>
        </w:r>
        <w:r w:rsidRPr="00335675">
          <w:rPr>
            <w:lang w:eastAsia="ko-KR"/>
          </w:rPr>
          <w:t xml:space="preserve"> </w:t>
        </w:r>
        <w:proofErr w:type="spellStart"/>
        <w:r w:rsidRPr="00335675">
          <w:rPr>
            <w:lang w:eastAsia="ko-KR"/>
          </w:rPr>
          <w:t>pcm_loop_filter_disable_flag</w:t>
        </w:r>
        <w:proofErr w:type="spellEnd"/>
        <w:r w:rsidRPr="00335675">
          <w:rPr>
            <w:lang w:eastAsia="ko-KR"/>
          </w:rPr>
          <w:t xml:space="preserve"> value is equal to 1 and the </w:t>
        </w:r>
        <w:proofErr w:type="spellStart"/>
        <w:r w:rsidRPr="00335675">
          <w:rPr>
            <w:lang w:eastAsia="ko-KR"/>
          </w:rPr>
          <w:t>recPicture</w:t>
        </w:r>
        <w:proofErr w:type="spellEnd"/>
        <w:r w:rsidRPr="00335675">
          <w:rPr>
            <w:lang w:eastAsia="ko-KR"/>
          </w:rPr>
          <w:t xml:space="preserve">[ </w:t>
        </w:r>
        <w:proofErr w:type="spellStart"/>
        <w:r w:rsidRPr="00335675">
          <w:rPr>
            <w:lang w:eastAsia="ko-KR"/>
          </w:rPr>
          <w:t>xC</w:t>
        </w:r>
        <w:proofErr w:type="spell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a</w:t>
        </w:r>
        <w:r>
          <w:rPr>
            <w:rFonts w:eastAsia="ＭＳ 明朝" w:hint="eastAsia"/>
            <w:lang w:eastAsia="ja-JP"/>
          </w:rPr>
          <w:t xml:space="preserve">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14:paraId="353760AC" w14:textId="77777777" w:rsidR="007F5623" w:rsidRDefault="007F5623" w:rsidP="007F562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5" w:author="Haoping Yu" w:date="2012-02-04T20:39:00Z"/>
          <w:sz w:val="20"/>
          <w:lang w:eastAsia="ko-KR"/>
        </w:rPr>
      </w:pPr>
      <w:ins w:id="6" w:author="chono" w:date="2012-02-02T05:28:00Z">
        <w:r w:rsidRPr="00210652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proofErr w:type="spellStart"/>
        <w:proofErr w:type="gramStart"/>
        <w:r w:rsidRPr="00210652">
          <w:rPr>
            <w:sz w:val="20"/>
            <w:lang w:eastAsia="ko-KR"/>
          </w:rPr>
          <w:t>recSaoPicture</w:t>
        </w:r>
        <w:proofErr w:type="spellEnd"/>
        <w:proofErr w:type="gram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 xml:space="preserve">] = </w:t>
        </w:r>
        <w:proofErr w:type="spellStart"/>
        <w:r w:rsidRPr="00210652">
          <w:rPr>
            <w:sz w:val="20"/>
            <w:lang w:eastAsia="ko-KR"/>
          </w:rPr>
          <w:t>recPicture</w:t>
        </w:r>
        <w:proofErr w:type="spell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]</w:t>
        </w:r>
        <w:r w:rsidRPr="00210652">
          <w:rPr>
            <w:sz w:val="20"/>
            <w:lang w:eastAsia="ko-KR"/>
          </w:rPr>
          <w:tab/>
          <w:t>(</w:t>
        </w:r>
        <w:r w:rsidR="00E75EE1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STYLEREF 1 \s </w:instrText>
        </w:r>
        <w:r w:rsidR="00E75EE1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8</w:t>
        </w:r>
        <w:r w:rsidR="00E75EE1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noBreakHyphen/>
        </w:r>
        <w:r w:rsidR="00E75EE1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SEQ Equation \* ARABIC \s 1 </w:instrText>
        </w:r>
        <w:r w:rsidR="00E75EE1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463</w:t>
        </w:r>
        <w:r w:rsidR="00E75EE1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t>)</w:t>
        </w:r>
      </w:ins>
    </w:p>
    <w:p w14:paraId="2884844C" w14:textId="77777777" w:rsidR="00C0382D" w:rsidRPr="00C21311" w:rsidRDefault="00C0382D" w:rsidP="00C0382D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7" w:author="Haoping Yu" w:date="2012-02-04T20:40:00Z"/>
          <w:rFonts w:eastAsia="ＭＳ 明朝"/>
          <w:lang w:eastAsia="ja-JP"/>
        </w:rPr>
      </w:pPr>
      <w:ins w:id="8" w:author="Haoping Yu" w:date="2012-02-04T20:40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</w:r>
        <w:r>
          <w:rPr>
            <w:lang w:eastAsia="ko-KR"/>
          </w:rPr>
          <w:t>Otherwise, i</w:t>
        </w:r>
        <w:r>
          <w:rPr>
            <w:lang w:eastAsia="ko-KR"/>
          </w:rPr>
          <w:t>f</w:t>
        </w:r>
        <w:r>
          <w:rPr>
            <w:lang w:eastAsia="ko-KR"/>
          </w:rPr>
          <w:t xml:space="preserve"> </w:t>
        </w:r>
      </w:ins>
      <w:ins w:id="9" w:author="Haoping Yu" w:date="2012-02-04T20:43:00Z">
        <w:r w:rsidRPr="00210652">
          <w:rPr>
            <w:lang w:eastAsia="ko-KR"/>
          </w:rPr>
          <w:t>QP’</w:t>
        </w:r>
        <w:r w:rsidRPr="00210652">
          <w:rPr>
            <w:vertAlign w:val="subscript"/>
            <w:lang w:eastAsia="ko-KR"/>
          </w:rPr>
          <w:t>Y</w:t>
        </w:r>
        <w:r>
          <w:rPr>
            <w:vertAlign w:val="subscript"/>
            <w:lang w:eastAsia="ko-KR"/>
          </w:rPr>
          <w:t xml:space="preserve"> </w:t>
        </w:r>
        <w:r w:rsidRPr="00C0382D">
          <w:rPr>
            <w:lang w:eastAsia="ko-KR"/>
            <w:rPrChange w:id="10" w:author="Haoping Yu" w:date="2012-02-04T20:43:00Z">
              <w:rPr>
                <w:vertAlign w:val="subscript"/>
                <w:lang w:eastAsia="ko-KR"/>
              </w:rPr>
            </w:rPrChange>
          </w:rPr>
          <w:t xml:space="preserve">is </w:t>
        </w:r>
        <w:r w:rsidRPr="00C0382D">
          <w:rPr>
            <w:rFonts w:eastAsia="ＭＳ 明朝"/>
            <w:lang w:eastAsia="ja-JP"/>
          </w:rPr>
          <w:t>equal to 0</w:t>
        </w:r>
      </w:ins>
      <w:ins w:id="11" w:author="Haoping Yu" w:date="2012-02-04T20:40:00Z">
        <w:r>
          <w:rPr>
            <w:rFonts w:eastAsia="ＭＳ 明朝" w:hint="eastAsia"/>
            <w:lang w:eastAsia="ja-JP"/>
          </w:rPr>
          <w:t xml:space="preserve">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proofErr w:type="gramStart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proofErr w:type="gram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14:paraId="7ED41AF7" w14:textId="77777777" w:rsidR="0042393E" w:rsidRPr="00C0382D" w:rsidRDefault="00C0382D" w:rsidP="00C0382D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12" w:author="chono" w:date="2012-02-02T05:28:00Z"/>
          <w:sz w:val="20"/>
          <w:lang w:eastAsia="ko-KR"/>
          <w:rPrChange w:id="13" w:author="Haoping Yu" w:date="2012-02-04T20:40:00Z">
            <w:rPr>
              <w:ins w:id="14" w:author="chono" w:date="2012-02-02T05:28:00Z"/>
              <w:rFonts w:eastAsia="ＭＳ 明朝"/>
              <w:sz w:val="20"/>
              <w:lang w:eastAsia="ja-JP"/>
            </w:rPr>
          </w:rPrChange>
        </w:rPr>
      </w:pPr>
      <w:ins w:id="15" w:author="Haoping Yu" w:date="2012-02-04T20:40:00Z">
        <w:r w:rsidRPr="00210652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proofErr w:type="spellStart"/>
        <w:proofErr w:type="gramStart"/>
        <w:r w:rsidRPr="00210652">
          <w:rPr>
            <w:sz w:val="20"/>
            <w:lang w:eastAsia="ko-KR"/>
          </w:rPr>
          <w:t>recSaoPicture</w:t>
        </w:r>
        <w:proofErr w:type="spellEnd"/>
        <w:proofErr w:type="gram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 xml:space="preserve">] = </w:t>
        </w:r>
        <w:proofErr w:type="spellStart"/>
        <w:r w:rsidRPr="00210652">
          <w:rPr>
            <w:sz w:val="20"/>
            <w:lang w:eastAsia="ko-KR"/>
          </w:rPr>
          <w:t>recPicture</w:t>
        </w:r>
        <w:proofErr w:type="spell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]</w:t>
        </w:r>
        <w:r w:rsidRPr="00210652">
          <w:rPr>
            <w:sz w:val="20"/>
            <w:lang w:eastAsia="ko-KR"/>
          </w:rPr>
          <w:tab/>
          <w:t>(</w:t>
        </w:r>
        <w:r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STYLEREF 1 \s </w:instrText>
        </w:r>
        <w:r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8</w:t>
        </w:r>
        <w:r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noBreakHyphen/>
        </w:r>
        <w:r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SEQ Equation \* ARABIC \s 1 </w:instrText>
        </w:r>
        <w:r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463</w:t>
        </w:r>
        <w:r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t>)</w:t>
        </w:r>
      </w:ins>
    </w:p>
    <w:p w14:paraId="2A1B8140" w14:textId="77777777" w:rsidR="007F5623" w:rsidRPr="00C21311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16" w:author="chono" w:date="2012-02-02T05:28:00Z"/>
          <w:rFonts w:eastAsia="ＭＳ 明朝"/>
          <w:lang w:eastAsia="ja-JP"/>
        </w:rPr>
      </w:pPr>
      <w:ins w:id="17" w:author="chono" w:date="2012-02-02T05:28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</w:r>
        <w:r>
          <w:rPr>
            <w:rFonts w:eastAsia="ＭＳ 明朝" w:hint="eastAsia"/>
            <w:lang w:eastAsia="ja-JP"/>
          </w:rPr>
          <w:t>Otherwise (</w:t>
        </w:r>
        <w:proofErr w:type="spellStart"/>
        <w:r w:rsidRPr="00335675">
          <w:rPr>
            <w:lang w:eastAsia="ko-KR"/>
          </w:rPr>
          <w:t>pcm_loop_filter_</w:t>
        </w:r>
        <w:r>
          <w:rPr>
            <w:lang w:eastAsia="ko-KR"/>
          </w:rPr>
          <w:t>disable_flag</w:t>
        </w:r>
        <w:proofErr w:type="spellEnd"/>
        <w:r>
          <w:rPr>
            <w:lang w:eastAsia="ko-KR"/>
          </w:rPr>
          <w:t xml:space="preserve"> value is equal to </w:t>
        </w:r>
        <w:r>
          <w:rPr>
            <w:rFonts w:eastAsia="ＭＳ 明朝" w:hint="eastAsia"/>
            <w:lang w:eastAsia="ja-JP"/>
          </w:rPr>
          <w:t>0 or t</w:t>
        </w:r>
        <w:r w:rsidRPr="00335675">
          <w:rPr>
            <w:lang w:eastAsia="ko-KR"/>
          </w:rPr>
          <w:t xml:space="preserve">he </w:t>
        </w:r>
        <w:proofErr w:type="spellStart"/>
        <w:r w:rsidRPr="00335675">
          <w:rPr>
            <w:lang w:eastAsia="ko-KR"/>
          </w:rPr>
          <w:t>recPicture</w:t>
        </w:r>
        <w:proofErr w:type="spellEnd"/>
        <w:proofErr w:type="gramStart"/>
        <w:r w:rsidRPr="00335675">
          <w:rPr>
            <w:lang w:eastAsia="ko-KR"/>
          </w:rPr>
          <w:t xml:space="preserve">[ </w:t>
        </w:r>
        <w:proofErr w:type="spellStart"/>
        <w:r w:rsidRPr="00335675">
          <w:rPr>
            <w:lang w:eastAsia="ko-KR"/>
          </w:rPr>
          <w:t>xC</w:t>
        </w:r>
        <w:proofErr w:type="spellEnd"/>
        <w:proofErr w:type="gram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</w:t>
        </w:r>
        <w:r>
          <w:rPr>
            <w:rFonts w:eastAsia="ＭＳ 明朝" w:hint="eastAsia"/>
            <w:lang w:eastAsia="ja-JP"/>
          </w:rPr>
          <w:t xml:space="preserve">not a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),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14:paraId="7C3A301D" w14:textId="77777777" w:rsidR="007F5623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18" w:author="chono" w:date="2012-02-02T05:28:00Z"/>
          <w:rFonts w:eastAsia="ＭＳ 明朝"/>
          <w:lang w:eastAsia="ja-JP"/>
        </w:rPr>
      </w:pPr>
      <w:ins w:id="19" w:author="chono" w:date="2012-02-02T05:28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spellStart"/>
        <w:proofErr w:type="gramStart"/>
        <w:r w:rsidRPr="00210652">
          <w:rPr>
            <w:lang w:eastAsia="ko-KR"/>
          </w:rPr>
          <w:t>recSaoPicture</w:t>
        </w:r>
        <w:proofErr w:type="spellEnd"/>
        <w:proofErr w:type="gram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 xml:space="preserve">] = </w:t>
        </w:r>
        <w:proofErr w:type="spellStart"/>
        <w:r w:rsidRPr="00210652">
          <w:rPr>
            <w:lang w:eastAsia="ko-KR"/>
          </w:rPr>
          <w:t>recPicture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 w:rsidRPr="00E8461A">
          <w:rPr>
            <w:lang w:eastAsia="ko-KR"/>
          </w:rPr>
          <w:t> + </w:t>
        </w:r>
      </w:ins>
    </w:p>
    <w:p w14:paraId="5F54CDC2" w14:textId="77777777" w:rsidR="007F5623" w:rsidRPr="00887E5F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20" w:author="chono" w:date="2012-02-02T05:28:00Z"/>
          <w:rFonts w:eastAsia="ＭＳ 明朝"/>
          <w:lang w:eastAsia="ja-JP"/>
        </w:rPr>
      </w:pPr>
      <w:ins w:id="21" w:author="chono" w:date="2012-02-02T05:28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>
          <w:rPr>
            <w:rFonts w:eastAsia="ＭＳ 明朝" w:hint="eastAsia"/>
            <w:lang w:eastAsia="ja-JP"/>
          </w:rPr>
          <w:tab/>
        </w:r>
        <w:proofErr w:type="spellStart"/>
        <w:proofErr w:type="gramStart"/>
        <w:r w:rsidRPr="00E8461A">
          <w:rPr>
            <w:lang w:eastAsia="ko-KR"/>
          </w:rPr>
          <w:t>saoValueArray</w:t>
        </w:r>
        <w:proofErr w:type="spellEnd"/>
        <w:proofErr w:type="gramEnd"/>
        <w:r w:rsidRPr="00E8461A">
          <w:rPr>
            <w:lang w:eastAsia="ko-KR"/>
          </w:rPr>
          <w:t>[ </w:t>
        </w:r>
        <w:proofErr w:type="spellStart"/>
        <w:r w:rsidRPr="00E8461A">
          <w:rPr>
            <w:lang w:eastAsia="ko-KR"/>
          </w:rPr>
          <w:t>edgeTable</w:t>
        </w:r>
        <w:proofErr w:type="spellEnd"/>
        <w:r w:rsidRPr="00E8461A">
          <w:rPr>
            <w:lang w:eastAsia="ko-KR"/>
          </w:rPr>
          <w:t>[ </w:t>
        </w:r>
        <w:proofErr w:type="spellStart"/>
        <w:r w:rsidRPr="00E8461A">
          <w:rPr>
            <w:lang w:eastAsia="ko-KR"/>
          </w:rPr>
          <w:t>edgeIdx</w:t>
        </w:r>
        <w:proofErr w:type="spellEnd"/>
        <w:r w:rsidRPr="00E8461A">
          <w:rPr>
            <w:lang w:eastAsia="ko-KR"/>
          </w:rPr>
          <w:t> ] ]</w:t>
        </w:r>
        <w:r w:rsidRPr="00210652">
          <w:rPr>
            <w:lang w:eastAsia="ko-KR"/>
          </w:rPr>
          <w:tab/>
          <w:t>(</w:t>
        </w:r>
        <w:r w:rsidR="00E75EE1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STYLEREF 1 \s </w:instrText>
        </w:r>
        <w:r w:rsidR="00E75EE1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8</w:t>
        </w:r>
        <w:r w:rsidR="00E75EE1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noBreakHyphen/>
        </w:r>
        <w:r w:rsidR="00E75EE1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SEQ Equation \* ARABIC \s 1 </w:instrText>
        </w:r>
        <w:r w:rsidR="00E75EE1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463</w:t>
        </w:r>
        <w:r w:rsidR="00E75EE1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t>)</w:t>
        </w:r>
      </w:ins>
    </w:p>
    <w:p w14:paraId="536663D1" w14:textId="77777777" w:rsidR="007F5623" w:rsidRPr="00335675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22" w:author="chono" w:date="2012-02-02T05:28:00Z"/>
          <w:rFonts w:eastAsia="ＭＳ 明朝"/>
          <w:lang w:eastAsia="ja-JP"/>
        </w:rPr>
      </w:pPr>
      <w:ins w:id="23" w:author="chono" w:date="2012-02-02T05:28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gramStart"/>
        <w:r>
          <w:rPr>
            <w:lang w:eastAsia="ko-KR"/>
          </w:rPr>
          <w:t>where</w:t>
        </w:r>
        <w:proofErr w:type="gramEnd"/>
        <w:r>
          <w:rPr>
            <w:lang w:eastAsia="ko-KR"/>
          </w:rPr>
          <w:t xml:space="preserve"> </w:t>
        </w:r>
        <w:proofErr w:type="spellStart"/>
        <w:r w:rsidRPr="00210652">
          <w:rPr>
            <w:lang w:eastAsia="ko-KR"/>
          </w:rPr>
          <w:t>edgeTable</w:t>
        </w:r>
        <w:proofErr w:type="spellEnd"/>
        <w:r w:rsidRPr="00210652">
          <w:rPr>
            <w:lang w:eastAsia="ko-KR"/>
          </w:rPr>
          <w:t>[5] = {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1,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2,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3,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4}.</w:t>
        </w:r>
      </w:ins>
    </w:p>
    <w:p w14:paraId="1A1028B0" w14:textId="77777777" w:rsidR="00EA3372" w:rsidRPr="00210652" w:rsidDel="007F5623" w:rsidRDefault="00EA3372" w:rsidP="00EA3372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24" w:author="chono" w:date="2012-02-02T05:28:00Z"/>
          <w:lang w:eastAsia="ko-KR"/>
        </w:rPr>
      </w:pPr>
      <w:del w:id="25" w:author="chono" w:date="2012-02-02T05:28:00Z">
        <w:r w:rsidRPr="00210652" w:rsidDel="007F5623">
          <w:rPr>
            <w:lang w:eastAsia="ko-KR"/>
          </w:rPr>
          <w:delText>The reconstructed picture buffer is modified as</w:delText>
        </w:r>
      </w:del>
    </w:p>
    <w:p w14:paraId="78F5A0A8" w14:textId="77777777" w:rsidR="00EA3372" w:rsidRPr="00210652" w:rsidDel="007F5623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26" w:author="chono" w:date="2012-02-02T05:28:00Z"/>
          <w:sz w:val="20"/>
          <w:lang w:eastAsia="ko-KR"/>
        </w:rPr>
      </w:pPr>
      <w:del w:id="27" w:author="chono" w:date="2012-02-02T05:28:00Z">
        <w:r w:rsidRPr="00210652" w:rsidDel="007F5623">
          <w:rPr>
            <w:sz w:val="20"/>
            <w:lang w:eastAsia="ko-KR"/>
          </w:rPr>
          <w:tab/>
          <w:delText>recSaoPicture[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xC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i,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yC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j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] = recPicture[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xC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i,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yC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j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]</w:delText>
        </w:r>
        <w:r w:rsidRPr="00E8461A" w:rsidDel="007F5623">
          <w:rPr>
            <w:sz w:val="20"/>
            <w:lang w:eastAsia="ko-KR"/>
          </w:rPr>
          <w:delText> + saoValueArray[ edgeTable[ edgeIdx ] ]</w:delText>
        </w:r>
        <w:r w:rsidRPr="00210652" w:rsidDel="007F5623">
          <w:rPr>
            <w:sz w:val="20"/>
            <w:lang w:eastAsia="ko-KR"/>
          </w:rPr>
          <w:tab/>
          <w:delText>(</w:delText>
        </w:r>
        <w:r w:rsidR="00E75EE1" w:rsidRPr="00210652" w:rsidDel="007F5623">
          <w:rPr>
            <w:lang w:eastAsia="ko-KR"/>
          </w:rPr>
          <w:fldChar w:fldCharType="begin" w:fldLock="1"/>
        </w:r>
        <w:r w:rsidRPr="00210652" w:rsidDel="007F5623">
          <w:rPr>
            <w:sz w:val="20"/>
            <w:lang w:eastAsia="ko-KR"/>
          </w:rPr>
          <w:delInstrText xml:space="preserve"> STYLEREF 1 \s </w:delInstrText>
        </w:r>
        <w:r w:rsidR="00E75EE1" w:rsidRPr="00210652" w:rsidDel="007F5623">
          <w:rPr>
            <w:lang w:eastAsia="ko-KR"/>
          </w:rPr>
          <w:fldChar w:fldCharType="separate"/>
        </w:r>
        <w:r w:rsidRPr="00210652" w:rsidDel="007F5623">
          <w:rPr>
            <w:sz w:val="20"/>
            <w:lang w:eastAsia="ko-KR"/>
          </w:rPr>
          <w:delText>8</w:delText>
        </w:r>
        <w:r w:rsidR="00E75EE1" w:rsidRPr="00210652" w:rsidDel="007F5623">
          <w:rPr>
            <w:lang w:eastAsia="ko-KR"/>
          </w:rPr>
          <w:fldChar w:fldCharType="end"/>
        </w:r>
        <w:r w:rsidRPr="00210652" w:rsidDel="007F5623">
          <w:rPr>
            <w:sz w:val="20"/>
            <w:lang w:eastAsia="ko-KR"/>
          </w:rPr>
          <w:noBreakHyphen/>
        </w:r>
        <w:r w:rsidR="00E75EE1" w:rsidRPr="00210652" w:rsidDel="007F5623">
          <w:rPr>
            <w:lang w:eastAsia="ko-KR"/>
          </w:rPr>
          <w:fldChar w:fldCharType="begin" w:fldLock="1"/>
        </w:r>
        <w:r w:rsidRPr="00210652" w:rsidDel="007F5623">
          <w:rPr>
            <w:sz w:val="20"/>
            <w:lang w:eastAsia="ko-KR"/>
          </w:rPr>
          <w:delInstrText xml:space="preserve"> SEQ Equation \* ARABIC \s 1 </w:delInstrText>
        </w:r>
        <w:r w:rsidR="00E75EE1" w:rsidRPr="00210652" w:rsidDel="007F5623">
          <w:rPr>
            <w:lang w:eastAsia="ko-KR"/>
          </w:rPr>
          <w:fldChar w:fldCharType="separate"/>
        </w:r>
        <w:r w:rsidRPr="00210652" w:rsidDel="007F5623">
          <w:rPr>
            <w:sz w:val="20"/>
            <w:lang w:eastAsia="ko-KR"/>
          </w:rPr>
          <w:delText>463</w:delText>
        </w:r>
        <w:r w:rsidR="00E75EE1" w:rsidRPr="00210652" w:rsidDel="007F5623">
          <w:rPr>
            <w:lang w:eastAsia="ko-KR"/>
          </w:rPr>
          <w:fldChar w:fldCharType="end"/>
        </w:r>
        <w:r w:rsidRPr="00210652" w:rsidDel="007F5623">
          <w:rPr>
            <w:sz w:val="20"/>
            <w:lang w:eastAsia="ko-KR"/>
          </w:rPr>
          <w:delText>)</w:delText>
        </w:r>
      </w:del>
    </w:p>
    <w:p w14:paraId="02213A22" w14:textId="77777777" w:rsidR="00EA3372" w:rsidRPr="00210652" w:rsidDel="007F5623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28" w:author="chono" w:date="2012-02-02T05:28:00Z"/>
          <w:sz w:val="20"/>
          <w:lang w:eastAsia="ko-KR"/>
        </w:rPr>
      </w:pPr>
      <w:del w:id="29" w:author="chono" w:date="2012-02-02T05:28:00Z">
        <w:r w:rsidRPr="00210652" w:rsidDel="007F5623">
          <w:rPr>
            <w:sz w:val="20"/>
            <w:lang w:eastAsia="ko-KR"/>
          </w:rPr>
          <w:tab/>
          <w:delText>with i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=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0..nS-1 and j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=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 xml:space="preserve">0..nS-1 where </w:delText>
        </w:r>
        <w:r w:rsidRPr="00210652" w:rsidDel="007F5623">
          <w:rPr>
            <w:sz w:val="20"/>
            <w:lang w:eastAsia="ko-KR"/>
          </w:rPr>
          <w:tab/>
          <w:delText>edgeTable[5] = {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1,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2,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0,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3,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4}.</w:delText>
        </w:r>
      </w:del>
    </w:p>
    <w:p w14:paraId="4FBFC972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 xml:space="preserve">Otherwise, if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 xml:space="preserve"> is equal to one of the values of 5 or 6, the following ordered steps applies:</w:t>
      </w:r>
    </w:p>
    <w:p w14:paraId="0BA002DF" w14:textId="77777777" w:rsidR="00EA3372" w:rsidRPr="00210652" w:rsidRDefault="00EA3372" w:rsidP="00EA3372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lastRenderedPageBreak/>
        <w:t xml:space="preserve">A variable </w:t>
      </w:r>
      <w:proofErr w:type="spellStart"/>
      <w:r w:rsidRPr="00210652">
        <w:rPr>
          <w:lang w:eastAsia="ko-KR"/>
        </w:rPr>
        <w:t>bandShift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–</w:t>
      </w:r>
      <w:r w:rsidRPr="00E8461A">
        <w:rPr>
          <w:lang w:eastAsia="ko-KR"/>
        </w:rPr>
        <w:t> </w:t>
      </w:r>
      <w:r w:rsidRPr="00210652">
        <w:rPr>
          <w:lang w:eastAsia="ko-KR"/>
        </w:rPr>
        <w:t xml:space="preserve">5 if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is equal to 0, otherwise,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C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–</w:t>
      </w:r>
      <w:r w:rsidRPr="00E8461A">
        <w:rPr>
          <w:lang w:eastAsia="ko-KR"/>
        </w:rPr>
        <w:t> </w:t>
      </w:r>
      <w:r w:rsidRPr="00210652">
        <w:rPr>
          <w:lang w:eastAsia="ko-KR"/>
        </w:rPr>
        <w:t>5.</w:t>
      </w:r>
    </w:p>
    <w:p w14:paraId="149AD113" w14:textId="77777777" w:rsidR="00430915" w:rsidRPr="008015E9" w:rsidRDefault="00430915" w:rsidP="00430915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ins w:id="30" w:author="chono" w:date="2012-02-02T05:29:00Z"/>
          <w:lang w:eastAsia="ko-KR"/>
        </w:rPr>
      </w:pPr>
      <w:ins w:id="31" w:author="chono" w:date="2012-02-02T05:29:00Z">
        <w:r w:rsidRPr="00210652">
          <w:rPr>
            <w:lang w:eastAsia="ko-KR"/>
          </w:rPr>
          <w:t xml:space="preserve">Each of the </w:t>
        </w:r>
        <w:r>
          <w:rPr>
            <w:rFonts w:eastAsia="ＭＳ 明朝" w:hint="eastAsia"/>
            <w:lang w:eastAsia="ja-JP"/>
          </w:rPr>
          <w:t>processed samples</w:t>
        </w:r>
        <w:r w:rsidRPr="00210652">
          <w:rPr>
            <w:lang w:eastAsia="ko-KR"/>
          </w:rPr>
          <w:t>,</w:t>
        </w:r>
        <w:r>
          <w:rPr>
            <w:rFonts w:eastAsia="ＭＳ 明朝" w:hint="eastAsia"/>
            <w:lang w:eastAsia="ja-JP"/>
          </w:rPr>
          <w:t xml:space="preserve">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</w:t>
        </w:r>
        <w:r w:rsidRPr="00210652">
          <w:rPr>
            <w:lang w:eastAsia="ko-KR"/>
          </w:rPr>
          <w:t xml:space="preserve">with 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 and 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</w:t>
        </w:r>
        <w:r>
          <w:rPr>
            <w:rFonts w:eastAsia="ＭＳ 明朝" w:hint="eastAsia"/>
            <w:lang w:eastAsia="ja-JP"/>
          </w:rPr>
          <w:t>, is derived as follows:</w:t>
        </w:r>
      </w:ins>
    </w:p>
    <w:p w14:paraId="125371E3" w14:textId="77777777" w:rsidR="00430915" w:rsidRPr="00C21311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32" w:author="chono" w:date="2012-02-02T05:29:00Z"/>
          <w:rFonts w:eastAsia="ＭＳ 明朝"/>
          <w:lang w:eastAsia="ja-JP"/>
        </w:rPr>
      </w:pPr>
      <w:ins w:id="33" w:author="chono" w:date="2012-02-02T05:29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  <w:t>I</w:t>
        </w:r>
        <w:r>
          <w:rPr>
            <w:lang w:eastAsia="ko-KR"/>
          </w:rPr>
          <w:t>f</w:t>
        </w:r>
        <w:r w:rsidRPr="00335675">
          <w:rPr>
            <w:lang w:eastAsia="ko-KR"/>
          </w:rPr>
          <w:t xml:space="preserve"> </w:t>
        </w:r>
        <w:proofErr w:type="spellStart"/>
        <w:r w:rsidRPr="00335675">
          <w:rPr>
            <w:lang w:eastAsia="ko-KR"/>
          </w:rPr>
          <w:t>pcm_loop_filter_disable_flag</w:t>
        </w:r>
        <w:proofErr w:type="spellEnd"/>
        <w:r w:rsidRPr="00335675">
          <w:rPr>
            <w:lang w:eastAsia="ko-KR"/>
          </w:rPr>
          <w:t xml:space="preserve"> value is equal to 1 and the </w:t>
        </w:r>
        <w:proofErr w:type="spellStart"/>
        <w:r w:rsidRPr="00335675">
          <w:rPr>
            <w:lang w:eastAsia="ko-KR"/>
          </w:rPr>
          <w:t>recPicture</w:t>
        </w:r>
        <w:proofErr w:type="spellEnd"/>
        <w:r w:rsidRPr="00335675">
          <w:rPr>
            <w:lang w:eastAsia="ko-KR"/>
          </w:rPr>
          <w:t xml:space="preserve">[ </w:t>
        </w:r>
        <w:proofErr w:type="spellStart"/>
        <w:r w:rsidRPr="00335675">
          <w:rPr>
            <w:lang w:eastAsia="ko-KR"/>
          </w:rPr>
          <w:t>xC</w:t>
        </w:r>
        <w:proofErr w:type="spell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a</w:t>
        </w:r>
        <w:r>
          <w:rPr>
            <w:rFonts w:eastAsia="ＭＳ 明朝" w:hint="eastAsia"/>
            <w:lang w:eastAsia="ja-JP"/>
          </w:rPr>
          <w:t xml:space="preserve">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14:paraId="2644DCD8" w14:textId="77777777" w:rsidR="00430915" w:rsidRDefault="00430915" w:rsidP="0043091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34" w:author="Haoping Yu" w:date="2012-02-04T20:46:00Z"/>
          <w:sz w:val="20"/>
          <w:lang w:eastAsia="ko-KR"/>
        </w:rPr>
      </w:pPr>
      <w:ins w:id="35" w:author="chono" w:date="2012-02-02T05:29:00Z">
        <w:r w:rsidRPr="00210652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proofErr w:type="spellStart"/>
        <w:proofErr w:type="gramStart"/>
        <w:r w:rsidRPr="00210652">
          <w:rPr>
            <w:sz w:val="20"/>
            <w:lang w:eastAsia="ko-KR"/>
          </w:rPr>
          <w:t>recSaoPicture</w:t>
        </w:r>
        <w:proofErr w:type="spellEnd"/>
        <w:proofErr w:type="gram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 xml:space="preserve">] = </w:t>
        </w:r>
        <w:proofErr w:type="spellStart"/>
        <w:r w:rsidRPr="00210652">
          <w:rPr>
            <w:sz w:val="20"/>
            <w:lang w:eastAsia="ko-KR"/>
          </w:rPr>
          <w:t>recPicture</w:t>
        </w:r>
        <w:proofErr w:type="spell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]</w:t>
        </w:r>
        <w:r w:rsidRPr="00210652">
          <w:rPr>
            <w:sz w:val="20"/>
            <w:lang w:eastAsia="ko-KR"/>
          </w:rPr>
          <w:tab/>
          <w:t>(</w:t>
        </w:r>
        <w:r w:rsidR="00E75EE1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STYLEREF 1 \s </w:instrText>
        </w:r>
        <w:r w:rsidR="00E75EE1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8</w:t>
        </w:r>
        <w:r w:rsidR="00E75EE1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noBreakHyphen/>
        </w:r>
        <w:r w:rsidR="00E75EE1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SEQ Equation \* ARABIC \s 1 </w:instrText>
        </w:r>
        <w:r w:rsidR="00E75EE1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463</w:t>
        </w:r>
        <w:r w:rsidR="00E75EE1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t>)</w:t>
        </w:r>
      </w:ins>
    </w:p>
    <w:p w14:paraId="3AD919F8" w14:textId="77777777" w:rsidR="00C0382D" w:rsidRPr="00C0382D" w:rsidRDefault="00C0382D" w:rsidP="00C0382D">
      <w:pPr>
        <w:pStyle w:val="ListParagraph"/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ins w:id="36" w:author="Haoping Yu" w:date="2012-02-04T20:47:00Z"/>
          <w:rFonts w:eastAsia="ＭＳ 明朝"/>
          <w:lang w:eastAsia="ja-JP"/>
        </w:rPr>
        <w:pPrChange w:id="37" w:author="Haoping Yu" w:date="2012-02-04T20:47:00Z">
          <w:pPr>
            <w:pStyle w:val="Equation"/>
            <w:tabs>
              <w:tab w:val="clear" w:pos="794"/>
              <w:tab w:val="clear" w:pos="1588"/>
              <w:tab w:val="left" w:pos="851"/>
              <w:tab w:val="left" w:pos="1134"/>
              <w:tab w:val="left" w:pos="1418"/>
            </w:tabs>
            <w:ind w:left="567"/>
          </w:pPr>
        </w:pPrChange>
      </w:pPr>
      <w:ins w:id="38" w:author="Haoping Yu" w:date="2012-02-04T20:46:00Z">
        <w:r w:rsidRPr="00C0382D">
          <w:rPr>
            <w:rFonts w:eastAsia="ＭＳ 明朝" w:hint="eastAsia"/>
            <w:lang w:eastAsia="ja-JP"/>
          </w:rPr>
          <w:t xml:space="preserve">Otherwise </w:t>
        </w:r>
      </w:ins>
      <w:ins w:id="39" w:author="Haoping Yu" w:date="2012-02-04T20:47:00Z">
        <w:r>
          <w:rPr>
            <w:lang w:eastAsia="ko-KR"/>
          </w:rPr>
          <w:t xml:space="preserve">if </w:t>
        </w:r>
        <w:r w:rsidRPr="00210652">
          <w:rPr>
            <w:lang w:eastAsia="ko-KR"/>
          </w:rPr>
          <w:t>QP’</w:t>
        </w:r>
        <w:r w:rsidRPr="00C0382D">
          <w:rPr>
            <w:vertAlign w:val="subscript"/>
            <w:lang w:eastAsia="ko-KR"/>
          </w:rPr>
          <w:t xml:space="preserve">Y </w:t>
        </w:r>
        <w:r w:rsidRPr="00223110">
          <w:rPr>
            <w:lang w:eastAsia="ko-KR"/>
          </w:rPr>
          <w:t xml:space="preserve">is </w:t>
        </w:r>
        <w:r w:rsidRPr="00C0382D">
          <w:rPr>
            <w:rFonts w:eastAsia="ＭＳ 明朝"/>
            <w:lang w:eastAsia="ja-JP"/>
          </w:rPr>
          <w:t>equal to 0</w:t>
        </w:r>
      </w:ins>
      <w:ins w:id="40" w:author="Haoping Yu" w:date="2012-02-04T20:46:00Z">
        <w:r w:rsidRPr="00C0382D">
          <w:rPr>
            <w:rFonts w:eastAsia="ＭＳ 明朝" w:hint="eastAsia"/>
            <w:lang w:eastAsia="ja-JP"/>
          </w:rPr>
          <w:t xml:space="preserve">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proofErr w:type="gramStart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proofErr w:type="gram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 w:rsidRPr="00C0382D">
          <w:rPr>
            <w:rFonts w:eastAsia="ＭＳ 明朝" w:hint="eastAsia"/>
            <w:lang w:eastAsia="ja-JP"/>
          </w:rPr>
          <w:t xml:space="preserve"> is derived as</w:t>
        </w:r>
      </w:ins>
    </w:p>
    <w:p w14:paraId="35C60E38" w14:textId="77777777" w:rsidR="00C0382D" w:rsidRPr="00C0382D" w:rsidRDefault="00C0382D" w:rsidP="00C0382D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084"/>
        <w:rPr>
          <w:ins w:id="41" w:author="chono" w:date="2012-02-02T05:29:00Z"/>
          <w:sz w:val="20"/>
          <w:lang w:eastAsia="ko-KR"/>
          <w:rPrChange w:id="42" w:author="Haoping Yu" w:date="2012-02-04T20:47:00Z">
            <w:rPr>
              <w:ins w:id="43" w:author="chono" w:date="2012-02-02T05:29:00Z"/>
              <w:rFonts w:eastAsia="ＭＳ 明朝"/>
              <w:sz w:val="20"/>
              <w:lang w:eastAsia="ja-JP"/>
            </w:rPr>
          </w:rPrChange>
        </w:rPr>
        <w:pPrChange w:id="44" w:author="Haoping Yu" w:date="2012-02-04T20:47:00Z">
          <w:pPr>
            <w:pStyle w:val="Equation"/>
            <w:tabs>
              <w:tab w:val="clear" w:pos="794"/>
              <w:tab w:val="clear" w:pos="1588"/>
              <w:tab w:val="left" w:pos="851"/>
              <w:tab w:val="left" w:pos="1134"/>
              <w:tab w:val="left" w:pos="1418"/>
            </w:tabs>
            <w:ind w:left="567"/>
          </w:pPr>
        </w:pPrChange>
      </w:pPr>
      <w:ins w:id="45" w:author="Haoping Yu" w:date="2012-02-04T20:47:00Z">
        <w:r w:rsidRPr="00E8461A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proofErr w:type="spellStart"/>
        <w:proofErr w:type="gramStart"/>
        <w:r w:rsidRPr="00210652">
          <w:rPr>
            <w:sz w:val="20"/>
            <w:lang w:eastAsia="ko-KR"/>
          </w:rPr>
          <w:t>recSaoPicture</w:t>
        </w:r>
        <w:proofErr w:type="spellEnd"/>
        <w:proofErr w:type="gram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 xml:space="preserve">] = </w:t>
        </w:r>
        <w:proofErr w:type="spellStart"/>
        <w:r w:rsidRPr="00210652">
          <w:rPr>
            <w:sz w:val="20"/>
            <w:lang w:eastAsia="ko-KR"/>
          </w:rPr>
          <w:t>recPicture</w:t>
        </w:r>
        <w:proofErr w:type="spell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]</w:t>
        </w:r>
        <w:r w:rsidRPr="00210652">
          <w:rPr>
            <w:sz w:val="20"/>
            <w:lang w:eastAsia="ko-KR"/>
          </w:rPr>
          <w:tab/>
          <w:t>(</w:t>
        </w:r>
        <w:r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STYLEREF 1 \s </w:instrText>
        </w:r>
        <w:r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8</w:t>
        </w:r>
        <w:r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noBreakHyphen/>
        </w:r>
        <w:r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SEQ Equation \* ARABIC \s 1 </w:instrText>
        </w:r>
        <w:r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463</w:t>
        </w:r>
        <w:r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t>)</w:t>
        </w:r>
      </w:ins>
    </w:p>
    <w:p w14:paraId="0A1C4CFE" w14:textId="77777777" w:rsidR="00430915" w:rsidRPr="00C0382D" w:rsidRDefault="00430915" w:rsidP="00C0382D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46" w:author="chono" w:date="2012-02-02T05:29:00Z"/>
          <w:lang w:eastAsia="ko-KR"/>
          <w:rPrChange w:id="47" w:author="Haoping Yu" w:date="2012-02-04T20:46:00Z">
            <w:rPr>
              <w:ins w:id="48" w:author="chono" w:date="2012-02-02T05:29:00Z"/>
              <w:rFonts w:eastAsia="ＭＳ 明朝"/>
              <w:lang w:eastAsia="ja-JP"/>
            </w:rPr>
          </w:rPrChange>
        </w:rPr>
      </w:pPr>
      <w:ins w:id="49" w:author="chono" w:date="2012-02-02T05:29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</w:r>
        <w:r>
          <w:rPr>
            <w:rFonts w:eastAsia="ＭＳ 明朝" w:hint="eastAsia"/>
            <w:lang w:eastAsia="ja-JP"/>
          </w:rPr>
          <w:t>Otherwise (</w:t>
        </w:r>
        <w:proofErr w:type="spellStart"/>
        <w:r w:rsidRPr="00335675">
          <w:rPr>
            <w:lang w:eastAsia="ko-KR"/>
          </w:rPr>
          <w:t>pcm_loop_filter_</w:t>
        </w:r>
        <w:r>
          <w:rPr>
            <w:lang w:eastAsia="ko-KR"/>
          </w:rPr>
          <w:t>disable_flag</w:t>
        </w:r>
        <w:proofErr w:type="spellEnd"/>
        <w:r>
          <w:rPr>
            <w:lang w:eastAsia="ko-KR"/>
          </w:rPr>
          <w:t xml:space="preserve"> value is equal to </w:t>
        </w:r>
        <w:r>
          <w:rPr>
            <w:rFonts w:eastAsia="ＭＳ 明朝" w:hint="eastAsia"/>
            <w:lang w:eastAsia="ja-JP"/>
          </w:rPr>
          <w:t>0 or t</w:t>
        </w:r>
        <w:r w:rsidRPr="00335675">
          <w:rPr>
            <w:lang w:eastAsia="ko-KR"/>
          </w:rPr>
          <w:t xml:space="preserve">he </w:t>
        </w:r>
        <w:proofErr w:type="spellStart"/>
        <w:r w:rsidRPr="00335675">
          <w:rPr>
            <w:lang w:eastAsia="ko-KR"/>
          </w:rPr>
          <w:t>recPicture</w:t>
        </w:r>
        <w:proofErr w:type="spellEnd"/>
        <w:proofErr w:type="gramStart"/>
        <w:r w:rsidRPr="00335675">
          <w:rPr>
            <w:lang w:eastAsia="ko-KR"/>
          </w:rPr>
          <w:t xml:space="preserve">[ </w:t>
        </w:r>
        <w:proofErr w:type="spellStart"/>
        <w:r w:rsidRPr="00335675">
          <w:rPr>
            <w:lang w:eastAsia="ko-KR"/>
          </w:rPr>
          <w:t>xC</w:t>
        </w:r>
        <w:proofErr w:type="spellEnd"/>
        <w:proofErr w:type="gram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</w:t>
        </w:r>
        <w:r>
          <w:rPr>
            <w:rFonts w:eastAsia="ＭＳ 明朝" w:hint="eastAsia"/>
            <w:lang w:eastAsia="ja-JP"/>
          </w:rPr>
          <w:t xml:space="preserve">not a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),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14:paraId="7AC26D28" w14:textId="77777777" w:rsidR="00430915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50" w:author="chono" w:date="2012-02-02T05:29:00Z"/>
          <w:rFonts w:eastAsia="ＭＳ 明朝"/>
          <w:lang w:eastAsia="ja-JP"/>
        </w:rPr>
      </w:pPr>
      <w:ins w:id="51" w:author="chono" w:date="2012-02-02T05:29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spellStart"/>
        <w:proofErr w:type="gramStart"/>
        <w:r w:rsidRPr="00210652">
          <w:rPr>
            <w:lang w:eastAsia="ko-KR"/>
          </w:rPr>
          <w:t>recSaoPicture</w:t>
        </w:r>
        <w:proofErr w:type="spellEnd"/>
        <w:proofErr w:type="gram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 xml:space="preserve">] = </w:t>
        </w:r>
        <w:proofErr w:type="spellStart"/>
        <w:r w:rsidRPr="00210652">
          <w:rPr>
            <w:lang w:eastAsia="ko-KR"/>
          </w:rPr>
          <w:t>recPicture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 w:rsidRPr="00E8461A">
          <w:rPr>
            <w:lang w:eastAsia="ko-KR"/>
          </w:rPr>
          <w:t> + </w:t>
        </w:r>
      </w:ins>
    </w:p>
    <w:p w14:paraId="0FE2A347" w14:textId="77777777" w:rsidR="00430915" w:rsidRPr="00887E5F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52" w:author="chono" w:date="2012-02-02T05:29:00Z"/>
          <w:rFonts w:eastAsia="ＭＳ 明朝"/>
          <w:lang w:eastAsia="ja-JP"/>
        </w:rPr>
      </w:pPr>
      <w:ins w:id="53" w:author="chono" w:date="2012-02-02T05:29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spellStart"/>
        <w:proofErr w:type="gramStart"/>
        <w:r w:rsidRPr="00E8461A">
          <w:rPr>
            <w:lang w:eastAsia="ko-KR"/>
          </w:rPr>
          <w:t>saoValueArray</w:t>
        </w:r>
        <w:proofErr w:type="spellEnd"/>
        <w:proofErr w:type="gramEnd"/>
        <w:r w:rsidRPr="00E8461A">
          <w:rPr>
            <w:lang w:eastAsia="ko-KR"/>
          </w:rPr>
          <w:t>[ </w:t>
        </w:r>
        <w:proofErr w:type="spellStart"/>
        <w:r w:rsidRPr="00E8461A">
          <w:rPr>
            <w:lang w:eastAsia="ko-KR"/>
          </w:rPr>
          <w:t>bandTable</w:t>
        </w:r>
        <w:proofErr w:type="spellEnd"/>
        <w:r w:rsidRPr="00E8461A">
          <w:rPr>
            <w:lang w:eastAsia="ko-KR"/>
          </w:rPr>
          <w:t>[ </w:t>
        </w:r>
        <w:proofErr w:type="spellStart"/>
        <w:r w:rsidRPr="00E8461A">
          <w:rPr>
            <w:lang w:eastAsia="ko-KR"/>
          </w:rPr>
          <w:t>saoTypeIdx</w:t>
        </w:r>
        <w:proofErr w:type="spellEnd"/>
        <w:r w:rsidRPr="00E8461A">
          <w:rPr>
            <w:lang w:eastAsia="ko-KR"/>
          </w:rPr>
          <w:t> – 5 ][ </w:t>
        </w:r>
        <w:proofErr w:type="spellStart"/>
        <w:r w:rsidRPr="00E8461A">
          <w:rPr>
            <w:lang w:eastAsia="ko-KR"/>
          </w:rPr>
          <w:t>bandIdx</w:t>
        </w:r>
        <w:proofErr w:type="spellEnd"/>
        <w:r w:rsidRPr="00E8461A">
          <w:rPr>
            <w:lang w:eastAsia="ko-KR"/>
          </w:rPr>
          <w:t> ] ]</w:t>
        </w:r>
        <w:r w:rsidRPr="00210652">
          <w:rPr>
            <w:lang w:eastAsia="ko-KR"/>
          </w:rPr>
          <w:tab/>
          <w:t>(</w:t>
        </w:r>
        <w:r w:rsidR="00E75EE1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STYLEREF 1 \s </w:instrText>
        </w:r>
        <w:r w:rsidR="00E75EE1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8</w:t>
        </w:r>
        <w:r w:rsidR="00E75EE1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noBreakHyphen/>
        </w:r>
        <w:r w:rsidR="00E75EE1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SEQ Equation \* ARABIC \s 1 </w:instrText>
        </w:r>
        <w:r w:rsidR="00E75EE1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463</w:t>
        </w:r>
        <w:r w:rsidR="00E75EE1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t>)</w:t>
        </w:r>
      </w:ins>
    </w:p>
    <w:p w14:paraId="049E8522" w14:textId="77777777" w:rsidR="00430915" w:rsidRPr="00210652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54" w:author="chono" w:date="2012-02-02T05:29:00Z"/>
          <w:lang w:eastAsia="ko-KR"/>
        </w:rPr>
      </w:pPr>
      <w:ins w:id="55" w:author="chono" w:date="2012-02-02T05:29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gramStart"/>
        <w:r w:rsidRPr="00210652">
          <w:rPr>
            <w:lang w:eastAsia="ko-KR"/>
          </w:rPr>
          <w:t>where</w:t>
        </w:r>
        <w:proofErr w:type="gramEnd"/>
        <w:r w:rsidRPr="00210652">
          <w:rPr>
            <w:lang w:eastAsia="ko-KR"/>
          </w:rPr>
          <w:t xml:space="preserve"> </w:t>
        </w:r>
        <w:proofErr w:type="spellStart"/>
        <w:r w:rsidRPr="00210652">
          <w:rPr>
            <w:lang w:eastAsia="ko-KR"/>
          </w:rPr>
          <w:t>bandIdx</w:t>
        </w:r>
        <w:proofErr w:type="spellEnd"/>
        <w:r w:rsidRPr="00210652">
          <w:rPr>
            <w:lang w:eastAsia="ko-KR"/>
          </w:rPr>
          <w:t xml:space="preserve"> is set equal to (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recPicture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 w:rsidRPr="00E8461A">
          <w:rPr>
            <w:lang w:eastAsia="ko-KR"/>
          </w:rPr>
          <w:t> &gt;&gt; </w:t>
        </w:r>
        <w:proofErr w:type="spellStart"/>
        <w:r w:rsidRPr="00E8461A">
          <w:rPr>
            <w:lang w:eastAsia="ko-KR"/>
          </w:rPr>
          <w:t>bandShift</w:t>
        </w:r>
        <w:proofErr w:type="spellEnd"/>
        <w:r w:rsidRPr="00E8461A">
          <w:rPr>
            <w:lang w:eastAsia="ko-KR"/>
          </w:rPr>
          <w:t xml:space="preserve"> ) and </w:t>
        </w:r>
        <w:proofErr w:type="spellStart"/>
        <w:r w:rsidRPr="00E8461A">
          <w:rPr>
            <w:lang w:eastAsia="ko-KR"/>
          </w:rPr>
          <w:t>bandTable</w:t>
        </w:r>
        <w:proofErr w:type="spellEnd"/>
        <w:r w:rsidRPr="00E8461A">
          <w:rPr>
            <w:lang w:eastAsia="ko-KR"/>
          </w:rPr>
          <w:t xml:space="preserve"> is specified in </w:t>
        </w:r>
        <w:r w:rsidR="00E75EE1" w:rsidRPr="00E8461A">
          <w:rPr>
            <w:lang w:eastAsia="ko-KR"/>
          </w:rPr>
          <w:fldChar w:fldCharType="begin" w:fldLock="1"/>
        </w:r>
        <w:r w:rsidRPr="00E8461A">
          <w:rPr>
            <w:lang w:eastAsia="ko-KR"/>
          </w:rPr>
          <w:instrText xml:space="preserve"> REF _Ref305594487 \h  \* MERGEFORMAT </w:instrText>
        </w:r>
      </w:ins>
      <w:r w:rsidR="00E75EE1" w:rsidRPr="00E8461A">
        <w:rPr>
          <w:lang w:eastAsia="ko-KR"/>
        </w:rPr>
      </w:r>
      <w:ins w:id="56" w:author="chono" w:date="2012-02-02T05:29:00Z">
        <w:r w:rsidR="00E75EE1" w:rsidRPr="00E8461A">
          <w:rPr>
            <w:lang w:eastAsia="ko-KR"/>
          </w:rPr>
          <w:fldChar w:fldCharType="separate"/>
        </w:r>
        <w:r w:rsidRPr="00210652">
          <w:t xml:space="preserve">Table </w:t>
        </w:r>
        <w:r w:rsidRPr="00210652">
          <w:rPr>
            <w:noProof/>
          </w:rPr>
          <w:t>8</w:t>
        </w:r>
        <w:r w:rsidRPr="00210652">
          <w:noBreakHyphen/>
        </w:r>
        <w:r w:rsidRPr="00210652">
          <w:rPr>
            <w:noProof/>
          </w:rPr>
          <w:t>17</w:t>
        </w:r>
        <w:r w:rsidR="00E75EE1" w:rsidRPr="00E8461A">
          <w:rPr>
            <w:lang w:eastAsia="ko-KR"/>
          </w:rPr>
          <w:fldChar w:fldCharType="end"/>
        </w:r>
        <w:r w:rsidRPr="00E8461A">
          <w:rPr>
            <w:lang w:eastAsia="ko-KR"/>
          </w:rPr>
          <w:t>.</w:t>
        </w:r>
      </w:ins>
    </w:p>
    <w:p w14:paraId="50660E84" w14:textId="77777777" w:rsidR="00EA3372" w:rsidRPr="00210652" w:rsidDel="00430915" w:rsidRDefault="00EA3372" w:rsidP="00EA3372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57" w:author="chono" w:date="2012-02-02T05:29:00Z"/>
          <w:lang w:eastAsia="ko-KR"/>
        </w:rPr>
      </w:pPr>
      <w:del w:id="58" w:author="chono" w:date="2012-02-02T05:29:00Z">
        <w:r w:rsidRPr="00210652" w:rsidDel="00430915">
          <w:rPr>
            <w:lang w:eastAsia="ko-KR"/>
          </w:rPr>
          <w:delText>The reconstructed picture buffer is modified as</w:delText>
        </w:r>
      </w:del>
    </w:p>
    <w:p w14:paraId="7647BB63" w14:textId="77777777" w:rsidR="00EA3372" w:rsidRPr="00E8461A" w:rsidDel="00430915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59" w:author="chono" w:date="2012-02-02T05:29:00Z"/>
          <w:sz w:val="20"/>
          <w:lang w:eastAsia="ko-KR"/>
        </w:rPr>
      </w:pPr>
      <w:del w:id="60" w:author="chono" w:date="2012-02-02T05:29:00Z">
        <w:r w:rsidRPr="00210652" w:rsidDel="00430915">
          <w:rPr>
            <w:sz w:val="20"/>
            <w:lang w:eastAsia="ko-KR"/>
          </w:rPr>
          <w:tab/>
          <w:delText>recSaoPicture[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xC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i,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yC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] = recPicture[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xC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i,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yC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]</w:delText>
        </w:r>
        <w:r w:rsidRPr="00E8461A" w:rsidDel="00430915">
          <w:rPr>
            <w:sz w:val="20"/>
            <w:lang w:eastAsia="ko-KR"/>
          </w:rPr>
          <w:delText> + </w:delText>
        </w:r>
      </w:del>
    </w:p>
    <w:p w14:paraId="38ECB236" w14:textId="77777777" w:rsidR="00EA3372" w:rsidRPr="00210652" w:rsidDel="00430915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61" w:author="chono" w:date="2012-02-02T05:29:00Z"/>
          <w:sz w:val="20"/>
          <w:lang w:eastAsia="ko-KR"/>
        </w:rPr>
      </w:pPr>
      <w:del w:id="62" w:author="chono" w:date="2012-02-02T05:29:00Z">
        <w:r w:rsidRPr="00E8461A" w:rsidDel="00430915">
          <w:rPr>
            <w:sz w:val="20"/>
            <w:lang w:eastAsia="ko-KR"/>
          </w:rPr>
          <w:tab/>
        </w:r>
        <w:r w:rsidRPr="00E8461A" w:rsidDel="00430915">
          <w:rPr>
            <w:sz w:val="20"/>
            <w:lang w:eastAsia="ko-KR"/>
          </w:rPr>
          <w:tab/>
        </w:r>
        <w:r w:rsidRPr="00E8461A" w:rsidDel="00430915">
          <w:rPr>
            <w:sz w:val="20"/>
            <w:lang w:eastAsia="ko-KR"/>
          </w:rPr>
          <w:tab/>
        </w:r>
        <w:r w:rsidRPr="00E8461A" w:rsidDel="00430915">
          <w:rPr>
            <w:sz w:val="20"/>
            <w:lang w:eastAsia="ko-KR"/>
          </w:rPr>
          <w:tab/>
          <w:delText>saoValueArray[ bandTable[ saoTypeIdx – 5 ][ bandIdx ] ]</w:delText>
        </w:r>
        <w:r w:rsidRPr="00210652" w:rsidDel="00430915">
          <w:rPr>
            <w:sz w:val="20"/>
            <w:lang w:eastAsia="ko-KR"/>
          </w:rPr>
          <w:tab/>
          <w:delText>(</w:delText>
        </w:r>
        <w:r w:rsidR="00E75EE1" w:rsidRPr="00210652" w:rsidDel="00430915">
          <w:rPr>
            <w:lang w:eastAsia="ko-KR"/>
          </w:rPr>
          <w:fldChar w:fldCharType="begin" w:fldLock="1"/>
        </w:r>
        <w:r w:rsidRPr="00210652" w:rsidDel="00430915">
          <w:rPr>
            <w:sz w:val="20"/>
            <w:lang w:eastAsia="ko-KR"/>
          </w:rPr>
          <w:delInstrText xml:space="preserve"> STYLEREF 1 \s </w:delInstrText>
        </w:r>
        <w:r w:rsidR="00E75EE1" w:rsidRPr="00210652" w:rsidDel="00430915">
          <w:rPr>
            <w:lang w:eastAsia="ko-KR"/>
          </w:rPr>
          <w:fldChar w:fldCharType="separate"/>
        </w:r>
        <w:r w:rsidRPr="00210652" w:rsidDel="00430915">
          <w:rPr>
            <w:sz w:val="20"/>
            <w:lang w:eastAsia="ko-KR"/>
          </w:rPr>
          <w:delText>8</w:delText>
        </w:r>
        <w:r w:rsidR="00E75EE1" w:rsidRPr="00210652" w:rsidDel="00430915">
          <w:rPr>
            <w:lang w:eastAsia="ko-KR"/>
          </w:rPr>
          <w:fldChar w:fldCharType="end"/>
        </w:r>
        <w:r w:rsidRPr="00210652" w:rsidDel="00430915">
          <w:rPr>
            <w:sz w:val="20"/>
            <w:lang w:eastAsia="ko-KR"/>
          </w:rPr>
          <w:noBreakHyphen/>
        </w:r>
        <w:r w:rsidR="00E75EE1" w:rsidRPr="00210652" w:rsidDel="00430915">
          <w:rPr>
            <w:lang w:eastAsia="ko-KR"/>
          </w:rPr>
          <w:fldChar w:fldCharType="begin" w:fldLock="1"/>
        </w:r>
        <w:r w:rsidRPr="00210652" w:rsidDel="00430915">
          <w:rPr>
            <w:sz w:val="20"/>
            <w:lang w:eastAsia="ko-KR"/>
          </w:rPr>
          <w:delInstrText xml:space="preserve"> SEQ Equation \* ARABIC \s 1 </w:delInstrText>
        </w:r>
        <w:r w:rsidR="00E75EE1" w:rsidRPr="00210652" w:rsidDel="00430915">
          <w:rPr>
            <w:lang w:eastAsia="ko-KR"/>
          </w:rPr>
          <w:fldChar w:fldCharType="separate"/>
        </w:r>
        <w:r w:rsidRPr="00210652" w:rsidDel="00430915">
          <w:rPr>
            <w:sz w:val="20"/>
            <w:lang w:eastAsia="ko-KR"/>
          </w:rPr>
          <w:delText>463</w:delText>
        </w:r>
        <w:r w:rsidR="00E75EE1" w:rsidRPr="00210652" w:rsidDel="00430915">
          <w:rPr>
            <w:lang w:eastAsia="ko-KR"/>
          </w:rPr>
          <w:fldChar w:fldCharType="end"/>
        </w:r>
        <w:r w:rsidRPr="00210652" w:rsidDel="00430915">
          <w:rPr>
            <w:sz w:val="20"/>
            <w:lang w:eastAsia="ko-KR"/>
          </w:rPr>
          <w:delText>)</w:delText>
        </w:r>
      </w:del>
    </w:p>
    <w:p w14:paraId="6B7D9529" w14:textId="77777777" w:rsidR="00EA3372" w:rsidRPr="00210652" w:rsidDel="00430915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 w:hanging="284"/>
        <w:rPr>
          <w:del w:id="63" w:author="chono" w:date="2012-02-02T05:29:00Z"/>
          <w:sz w:val="20"/>
          <w:lang w:eastAsia="ko-KR"/>
        </w:rPr>
      </w:pPr>
      <w:del w:id="64" w:author="chono" w:date="2012-02-02T05:29:00Z">
        <w:r w:rsidRPr="00210652" w:rsidDel="00430915">
          <w:rPr>
            <w:sz w:val="20"/>
            <w:lang w:eastAsia="ko-KR"/>
          </w:rPr>
          <w:tab/>
          <w:delText>with i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=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0..nS-1 and 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=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0..nS-1 where bandIdx is set equal to (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recPicture[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xC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i,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yC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]</w:delText>
        </w:r>
        <w:r w:rsidRPr="00E8461A" w:rsidDel="00430915">
          <w:rPr>
            <w:sz w:val="20"/>
            <w:lang w:eastAsia="ko-KR"/>
          </w:rPr>
          <w:delText xml:space="preserve"> &gt;&gt; bandShift ) and bandTable is </w:delText>
        </w:r>
        <w:r w:rsidRPr="00E8461A" w:rsidDel="00430915">
          <w:rPr>
            <w:sz w:val="20"/>
            <w:szCs w:val="20"/>
            <w:lang w:eastAsia="ko-KR"/>
          </w:rPr>
          <w:delText xml:space="preserve">specified in </w:delText>
        </w:r>
        <w:r w:rsidR="00E75EE1" w:rsidRPr="00E8461A" w:rsidDel="00430915">
          <w:rPr>
            <w:lang w:eastAsia="ko-KR"/>
          </w:rPr>
          <w:fldChar w:fldCharType="begin" w:fldLock="1"/>
        </w:r>
        <w:r w:rsidRPr="00E8461A" w:rsidDel="00430915">
          <w:rPr>
            <w:sz w:val="20"/>
            <w:szCs w:val="20"/>
            <w:lang w:eastAsia="ko-KR"/>
          </w:rPr>
          <w:delInstrText xml:space="preserve"> REF _Ref305594487 \h  \* MERGEFORMAT </w:delInstrText>
        </w:r>
        <w:r w:rsidR="00E75EE1" w:rsidRPr="00E8461A" w:rsidDel="00430915">
          <w:rPr>
            <w:lang w:eastAsia="ko-KR"/>
          </w:rPr>
        </w:r>
        <w:r w:rsidR="00E75EE1" w:rsidRPr="00E8461A" w:rsidDel="00430915">
          <w:rPr>
            <w:lang w:eastAsia="ko-KR"/>
          </w:rPr>
          <w:fldChar w:fldCharType="separate"/>
        </w:r>
        <w:r w:rsidRPr="00210652" w:rsidDel="00430915">
          <w:rPr>
            <w:sz w:val="20"/>
            <w:szCs w:val="20"/>
          </w:rPr>
          <w:delText xml:space="preserve">Table </w:delText>
        </w:r>
        <w:r w:rsidRPr="00210652" w:rsidDel="00430915">
          <w:rPr>
            <w:noProof/>
            <w:sz w:val="20"/>
            <w:szCs w:val="20"/>
          </w:rPr>
          <w:delText>8</w:delText>
        </w:r>
        <w:r w:rsidRPr="00210652" w:rsidDel="00430915">
          <w:rPr>
            <w:sz w:val="20"/>
            <w:szCs w:val="20"/>
          </w:rPr>
          <w:noBreakHyphen/>
        </w:r>
        <w:r w:rsidRPr="00210652" w:rsidDel="00430915">
          <w:rPr>
            <w:noProof/>
            <w:sz w:val="20"/>
            <w:szCs w:val="20"/>
          </w:rPr>
          <w:delText>17</w:delText>
        </w:r>
        <w:r w:rsidR="00E75EE1" w:rsidRPr="00E8461A" w:rsidDel="00430915">
          <w:rPr>
            <w:lang w:eastAsia="ko-KR"/>
          </w:rPr>
          <w:fldChar w:fldCharType="end"/>
        </w:r>
        <w:r w:rsidRPr="00E8461A" w:rsidDel="00430915">
          <w:rPr>
            <w:sz w:val="20"/>
            <w:szCs w:val="20"/>
            <w:lang w:eastAsia="ko-KR"/>
          </w:rPr>
          <w:delText>.</w:delText>
        </w:r>
      </w:del>
    </w:p>
    <w:p w14:paraId="4BD0340A" w14:textId="77777777"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>Otherwise (</w:t>
      </w:r>
      <w:proofErr w:type="spellStart"/>
      <w:r w:rsidRPr="00210652">
        <w:rPr>
          <w:lang w:eastAsia="ko-KR"/>
        </w:rPr>
        <w:t>sao_type_idx</w:t>
      </w:r>
      <w:proofErr w:type="spellEnd"/>
      <w:r w:rsidRPr="00210652">
        <w:rPr>
          <w:lang w:eastAsia="ko-KR"/>
        </w:rPr>
        <w:t>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cIdx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saoDepth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 is equal to 0), the following applies:</w:t>
      </w:r>
    </w:p>
    <w:p w14:paraId="0D693E13" w14:textId="77777777" w:rsidR="00EA3372" w:rsidRPr="00210652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proofErr w:type="spellStart"/>
      <w:r w:rsidRPr="00210652">
        <w:rPr>
          <w:sz w:val="20"/>
          <w:lang w:eastAsia="ko-KR"/>
        </w:rPr>
        <w:t>recSaoPicture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 xml:space="preserve">] = </w:t>
      </w:r>
      <w:proofErr w:type="spellStart"/>
      <w:r w:rsidRPr="00210652">
        <w:rPr>
          <w:sz w:val="20"/>
          <w:lang w:eastAsia="ko-KR"/>
        </w:rPr>
        <w:t>recPicture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 xml:space="preserve">] with 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=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0..nS-1 and 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=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0..nS-1</w:t>
      </w:r>
      <w:r w:rsidRPr="00210652">
        <w:rPr>
          <w:sz w:val="20"/>
          <w:lang w:eastAsia="ko-KR"/>
        </w:rPr>
        <w:tab/>
        <w:t>(</w:t>
      </w:r>
      <w:r w:rsidR="00E75EE1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E75EE1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="00E75EE1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E75EE1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E75EE1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="00E75EE1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14:paraId="197F1B99" w14:textId="77777777" w:rsidR="00EA3372" w:rsidRPr="00210652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 xml:space="preserve">[Ed. (WJ): copy operation is necessary to use </w:t>
      </w:r>
      <w:proofErr w:type="spellStart"/>
      <w:r w:rsidRPr="00210652">
        <w:rPr>
          <w:sz w:val="20"/>
          <w:lang w:eastAsia="ko-KR"/>
        </w:rPr>
        <w:t>recSaoPicture</w:t>
      </w:r>
      <w:proofErr w:type="spellEnd"/>
      <w:r w:rsidRPr="00210652">
        <w:rPr>
          <w:sz w:val="20"/>
          <w:lang w:eastAsia="ko-KR"/>
        </w:rPr>
        <w:t xml:space="preserve"> later.]</w:t>
      </w:r>
    </w:p>
    <w:p w14:paraId="3C527501" w14:textId="77777777" w:rsidR="00F63875" w:rsidRPr="00EA3372" w:rsidRDefault="00F63875"/>
    <w:sectPr w:rsidR="00F63875" w:rsidRPr="00EA3372" w:rsidSect="00CD638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7F6B7" w14:textId="77777777" w:rsidR="0042393E" w:rsidRDefault="0042393E" w:rsidP="00CD638B">
      <w:pPr>
        <w:spacing w:before="0"/>
      </w:pPr>
      <w:r>
        <w:separator/>
      </w:r>
    </w:p>
  </w:endnote>
  <w:endnote w:type="continuationSeparator" w:id="0">
    <w:p w14:paraId="05D29491" w14:textId="77777777" w:rsidR="0042393E" w:rsidRDefault="0042393E" w:rsidP="00CD638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F7896" w14:textId="77777777" w:rsidR="0042393E" w:rsidRDefault="0042393E" w:rsidP="00CD638B">
      <w:pPr>
        <w:spacing w:before="0"/>
      </w:pPr>
      <w:r>
        <w:separator/>
      </w:r>
    </w:p>
  </w:footnote>
  <w:footnote w:type="continuationSeparator" w:id="0">
    <w:p w14:paraId="555ED146" w14:textId="77777777" w:rsidR="0042393E" w:rsidRDefault="0042393E" w:rsidP="00CD638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30B89"/>
    <w:multiLevelType w:val="hybridMultilevel"/>
    <w:tmpl w:val="6C849980"/>
    <w:lvl w:ilvl="0" w:tplc="9E1620E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C43F1"/>
    <w:multiLevelType w:val="hybridMultilevel"/>
    <w:tmpl w:val="2624B2E2"/>
    <w:lvl w:ilvl="0" w:tplc="01D6BD14">
      <w:start w:val="1"/>
      <w:numFmt w:val="bullet"/>
      <w:lvlText w:val="–"/>
      <w:lvlJc w:val="left"/>
      <w:pPr>
        <w:ind w:left="1084" w:hanging="40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">
    <w:nsid w:val="5F77217A"/>
    <w:multiLevelType w:val="hybridMultilevel"/>
    <w:tmpl w:val="00C4994A"/>
    <w:lvl w:ilvl="0" w:tplc="78C81D7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38B"/>
    <w:rsid w:val="002907B9"/>
    <w:rsid w:val="0042393E"/>
    <w:rsid w:val="00430915"/>
    <w:rsid w:val="007F5623"/>
    <w:rsid w:val="008A305C"/>
    <w:rsid w:val="009F40C6"/>
    <w:rsid w:val="00A80F7D"/>
    <w:rsid w:val="00B26838"/>
    <w:rsid w:val="00C0382D"/>
    <w:rsid w:val="00C50B14"/>
    <w:rsid w:val="00CD638B"/>
    <w:rsid w:val="00D24E2F"/>
    <w:rsid w:val="00E75EE1"/>
    <w:rsid w:val="00EA3372"/>
    <w:rsid w:val="00EB51CF"/>
    <w:rsid w:val="00F63875"/>
    <w:rsid w:val="00F8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AE109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7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D638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638B"/>
  </w:style>
  <w:style w:type="paragraph" w:styleId="Footer">
    <w:name w:val="footer"/>
    <w:basedOn w:val="Normal"/>
    <w:link w:val="FooterChar"/>
    <w:uiPriority w:val="99"/>
    <w:semiHidden/>
    <w:unhideWhenUsed/>
    <w:rsid w:val="00CD638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638B"/>
  </w:style>
  <w:style w:type="paragraph" w:customStyle="1" w:styleId="Equation">
    <w:name w:val="Equation"/>
    <w:basedOn w:val="Normal"/>
    <w:uiPriority w:val="99"/>
    <w:rsid w:val="00EA3372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E2F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E2F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0F7D"/>
    <w:pPr>
      <w:spacing w:before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80F7D"/>
    <w:rPr>
      <w:rFonts w:ascii="Lucida Grande" w:eastAsia="Malgun Gothic" w:hAnsi="Lucida Grande" w:cs="Lucida Grande"/>
      <w:kern w:val="0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C03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7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D638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638B"/>
  </w:style>
  <w:style w:type="paragraph" w:styleId="Footer">
    <w:name w:val="footer"/>
    <w:basedOn w:val="Normal"/>
    <w:link w:val="FooterChar"/>
    <w:uiPriority w:val="99"/>
    <w:semiHidden/>
    <w:unhideWhenUsed/>
    <w:rsid w:val="00CD638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638B"/>
  </w:style>
  <w:style w:type="paragraph" w:customStyle="1" w:styleId="Equation">
    <w:name w:val="Equation"/>
    <w:basedOn w:val="Normal"/>
    <w:uiPriority w:val="99"/>
    <w:rsid w:val="00EA3372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E2F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E2F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0F7D"/>
    <w:pPr>
      <w:spacing w:before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80F7D"/>
    <w:rPr>
      <w:rFonts w:ascii="Lucida Grande" w:eastAsia="Malgun Gothic" w:hAnsi="Lucida Grande" w:cs="Lucida Grande"/>
      <w:kern w:val="0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C03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3990</Characters>
  <Application>Microsoft Macintosh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chono</dc:creator>
  <cp:keywords/>
  <dc:description/>
  <cp:lastModifiedBy>Haoping Yu</cp:lastModifiedBy>
  <cp:revision>2</cp:revision>
  <dcterms:created xsi:type="dcterms:W3CDTF">2012-02-05T01:49:00Z</dcterms:created>
  <dcterms:modified xsi:type="dcterms:W3CDTF">2012-02-05T01:49:00Z</dcterms:modified>
</cp:coreProperties>
</file>