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116D9"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3821EFF3" wp14:editId="08FF0656">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3AA2C88A" wp14:editId="11F431EC">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602BF1C4" wp14:editId="10E6CD8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F2234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DB1B29" w:rsidRPr="00F20F65">
              <w:rPr>
                <w:u w:val="single"/>
                <w:lang w:val="en-CA"/>
              </w:rPr>
              <w:t>0</w:t>
            </w:r>
            <w:r w:rsidR="002869E2">
              <w:rPr>
                <w:u w:val="single"/>
                <w:lang w:val="en-CA"/>
              </w:rPr>
              <w:t>51</w:t>
            </w:r>
            <w:r w:rsidR="00F2234E">
              <w:rPr>
                <w:u w:val="single"/>
                <w:lang w:val="en-CA"/>
              </w:rPr>
              <w:t>3</w:t>
            </w:r>
            <w:ins w:id="0" w:author="Ye-Kui Wang" w:date="2012-01-30T18:11:00Z">
              <w:r w:rsidR="00BA6503">
                <w:rPr>
                  <w:u w:val="single"/>
                  <w:lang w:val="en-CA"/>
                </w:rPr>
                <w:t>r1</w:t>
              </w:r>
            </w:ins>
            <w:bookmarkStart w:id="1" w:name="_GoBack"/>
            <w:bookmarkEnd w:id="1"/>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A77E57" w:rsidP="00F2234E">
            <w:pPr>
              <w:spacing w:before="60" w:after="60"/>
              <w:rPr>
                <w:b/>
                <w:szCs w:val="22"/>
                <w:lang w:val="en-CA"/>
              </w:rPr>
            </w:pPr>
            <w:r>
              <w:rPr>
                <w:b/>
                <w:szCs w:val="22"/>
                <w:lang w:val="en-CA"/>
              </w:rPr>
              <w:t xml:space="preserve">On </w:t>
            </w:r>
            <w:r w:rsidR="00F2234E">
              <w:rPr>
                <w:b/>
                <w:szCs w:val="22"/>
                <w:lang w:val="en-CA"/>
              </w:rPr>
              <w:t>p</w:t>
            </w:r>
            <w:r w:rsidR="00F2234E" w:rsidRPr="00F2234E">
              <w:rPr>
                <w:b/>
                <w:szCs w:val="22"/>
                <w:lang w:val="en-CA"/>
              </w:rPr>
              <w:t>arallel processing schemes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pPr>
              <w:spacing w:before="60" w:after="60"/>
              <w:rPr>
                <w:szCs w:val="22"/>
                <w:lang w:val="en-CA"/>
              </w:rPr>
            </w:pPr>
            <w:r w:rsidRPr="005B217D">
              <w:rPr>
                <w:szCs w:val="22"/>
                <w:lang w:val="en-CA"/>
              </w:rPr>
              <w:t>Proposa</w:t>
            </w:r>
            <w:r w:rsidR="00333EB2">
              <w:rPr>
                <w:szCs w:val="22"/>
                <w:lang w:val="en-CA"/>
              </w:rPr>
              <w:t>l</w:t>
            </w:r>
          </w:p>
        </w:tc>
      </w:tr>
      <w:tr w:rsidR="00333EB2" w:rsidRPr="005B217D">
        <w:tc>
          <w:tcPr>
            <w:tcW w:w="1458" w:type="dxa"/>
          </w:tcPr>
          <w:p w:rsidR="00333EB2" w:rsidRPr="005B217D" w:rsidRDefault="00333EB2">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F20F65" w:rsidRDefault="00F20F65">
            <w:pPr>
              <w:spacing w:before="60"/>
              <w:rPr>
                <w:szCs w:val="22"/>
              </w:rPr>
            </w:pPr>
          </w:p>
          <w:p w:rsidR="00333EB2" w:rsidRDefault="00F20F65" w:rsidP="00F20F65">
            <w:pPr>
              <w:spacing w:before="0"/>
              <w:rPr>
                <w:szCs w:val="22"/>
              </w:rPr>
            </w:pPr>
            <w:r>
              <w:rPr>
                <w:szCs w:val="22"/>
              </w:rPr>
              <w:t>Ye-Kui Wang</w:t>
            </w:r>
            <w:r>
              <w:rPr>
                <w:szCs w:val="22"/>
              </w:rPr>
              <w:br/>
            </w:r>
            <w:r w:rsidR="00333EB2">
              <w:rPr>
                <w:szCs w:val="22"/>
              </w:rPr>
              <w:t>Muhammed Coban</w:t>
            </w:r>
          </w:p>
          <w:p w:rsidR="00333EB2" w:rsidRPr="00333EB2" w:rsidRDefault="00333EB2" w:rsidP="00333EB2">
            <w:pPr>
              <w:spacing w:before="0"/>
              <w:rPr>
                <w:szCs w:val="22"/>
              </w:rPr>
            </w:pPr>
            <w:r w:rsidRPr="005B217D">
              <w:rPr>
                <w:szCs w:val="22"/>
                <w:lang w:val="en-CA"/>
              </w:rPr>
              <w:br/>
            </w: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333EB2" w:rsidRPr="005B217D" w:rsidRDefault="00333EB2">
            <w:pPr>
              <w:spacing w:before="60" w:after="60"/>
              <w:rPr>
                <w:szCs w:val="22"/>
                <w:lang w:val="en-CA"/>
              </w:rPr>
            </w:pPr>
            <w:r w:rsidRPr="005B217D">
              <w:rPr>
                <w:szCs w:val="22"/>
                <w:lang w:val="en-CA"/>
              </w:rPr>
              <w:t>Tel:</w:t>
            </w:r>
            <w:r w:rsidRPr="005B217D">
              <w:rPr>
                <w:szCs w:val="22"/>
                <w:lang w:val="en-CA"/>
              </w:rPr>
              <w:br/>
              <w:t>Email:</w:t>
            </w:r>
          </w:p>
        </w:tc>
        <w:tc>
          <w:tcPr>
            <w:tcW w:w="3168" w:type="dxa"/>
          </w:tcPr>
          <w:p w:rsidR="00F20F65" w:rsidRPr="00333EB2" w:rsidRDefault="00F20F65" w:rsidP="00F20F65">
            <w:pPr>
              <w:spacing w:before="0"/>
            </w:pPr>
            <w:r>
              <w:rPr>
                <w:rStyle w:val="value"/>
              </w:rPr>
              <w:t>1-858-651-8345</w:t>
            </w:r>
            <w:r>
              <w:rPr>
                <w:szCs w:val="22"/>
              </w:rPr>
              <w:br/>
            </w:r>
            <w:hyperlink r:id="rId10" w:history="1">
              <w:r w:rsidRPr="00333EB2">
                <w:rPr>
                  <w:rStyle w:val="Hyperlink"/>
                </w:rPr>
                <w:t>yekuiw@qualcomm.com</w:t>
              </w:r>
            </w:hyperlink>
          </w:p>
          <w:p w:rsidR="00333EB2" w:rsidRDefault="00333EB2" w:rsidP="007F10D9">
            <w:pPr>
              <w:spacing w:before="60"/>
            </w:pPr>
            <w:r>
              <w:rPr>
                <w:rStyle w:val="value"/>
              </w:rPr>
              <w:t>1-858-658-3973</w:t>
            </w:r>
            <w:r>
              <w:rPr>
                <w:szCs w:val="22"/>
              </w:rPr>
              <w:br/>
            </w:r>
            <w:hyperlink r:id="rId11" w:history="1">
              <w:r w:rsidRPr="00381150">
                <w:rPr>
                  <w:rStyle w:val="Hyperlink"/>
                  <w:szCs w:val="22"/>
                </w:rPr>
                <w:t>mcoban@qualcomm.com</w:t>
              </w:r>
            </w:hyperlink>
          </w:p>
          <w:p w:rsidR="00333EB2" w:rsidRPr="00AE341B" w:rsidRDefault="00333EB2" w:rsidP="00F20F65">
            <w:pPr>
              <w:spacing w:before="0"/>
              <w:rPr>
                <w:szCs w:val="22"/>
              </w:rPr>
            </w:pPr>
          </w:p>
        </w:tc>
      </w:tr>
      <w:tr w:rsidR="00333EB2" w:rsidRPr="005B217D">
        <w:tc>
          <w:tcPr>
            <w:tcW w:w="1458" w:type="dxa"/>
          </w:tcPr>
          <w:p w:rsidR="00333EB2" w:rsidRPr="005B217D" w:rsidRDefault="00333EB2">
            <w:pPr>
              <w:spacing w:before="60" w:after="60"/>
              <w:rPr>
                <w:i/>
                <w:szCs w:val="22"/>
                <w:lang w:val="en-CA"/>
              </w:rPr>
            </w:pPr>
            <w:r w:rsidRPr="005B217D">
              <w:rPr>
                <w:i/>
                <w:szCs w:val="22"/>
                <w:lang w:val="en-CA"/>
              </w:rPr>
              <w:t>Source:</w:t>
            </w:r>
          </w:p>
        </w:tc>
        <w:tc>
          <w:tcPr>
            <w:tcW w:w="8118" w:type="dxa"/>
            <w:gridSpan w:val="3"/>
          </w:tcPr>
          <w:p w:rsidR="00333EB2" w:rsidRPr="005B217D" w:rsidRDefault="00333EB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630211" w:rsidRDefault="00630211" w:rsidP="00D2469B">
      <w:r>
        <w:rPr>
          <w:lang w:val="en-CA"/>
        </w:rPr>
        <w:t xml:space="preserve">Lots of concerns regarding different possible combinations of </w:t>
      </w:r>
      <w:r>
        <w:t xml:space="preserve">tiles, </w:t>
      </w:r>
      <w:proofErr w:type="spellStart"/>
      <w:r>
        <w:t>wavefront</w:t>
      </w:r>
      <w:proofErr w:type="spellEnd"/>
      <w:r>
        <w:t xml:space="preserve"> parallel processing (WPP), and entropy slices were reportedly heard during the previ</w:t>
      </w:r>
      <w:ins w:id="2" w:author="Ye-Kui Wang" w:date="2012-01-30T17:47:00Z">
        <w:r w:rsidR="00BB183C">
          <w:t>o</w:t>
        </w:r>
      </w:ins>
      <w:r>
        <w:t>u</w:t>
      </w:r>
      <w:del w:id="3" w:author="Ye-Kui Wang" w:date="2012-01-30T17:47:00Z">
        <w:r w:rsidDel="00BB183C">
          <w:delText>o</w:delText>
        </w:r>
      </w:del>
      <w:r>
        <w:t>s JCT-VC meeting</w:t>
      </w:r>
      <w:r>
        <w:rPr>
          <w:lang w:val="en-CA"/>
        </w:rPr>
        <w:t>. In response to those con</w:t>
      </w:r>
      <w:ins w:id="4" w:author="Ye-Kui Wang" w:date="2012-01-30T17:47:00Z">
        <w:r w:rsidR="00BB183C">
          <w:rPr>
            <w:lang w:val="en-CA"/>
          </w:rPr>
          <w:t>c</w:t>
        </w:r>
      </w:ins>
      <w:del w:id="5" w:author="Ye-Kui Wang" w:date="2012-01-30T17:47:00Z">
        <w:r w:rsidDel="00BB183C">
          <w:rPr>
            <w:lang w:val="en-CA"/>
          </w:rPr>
          <w:delText>v</w:delText>
        </w:r>
      </w:del>
      <w:r>
        <w:rPr>
          <w:lang w:val="en-CA"/>
        </w:rPr>
        <w:t>erns, t</w:t>
      </w:r>
      <w:r w:rsidR="00F2234E">
        <w:rPr>
          <w:lang w:val="en-CA"/>
        </w:rPr>
        <w:t xml:space="preserve">his document proposes to disallow the </w:t>
      </w:r>
      <w:r w:rsidR="00F2234E">
        <w:t xml:space="preserve">combinations of more than one of tiles, </w:t>
      </w:r>
      <w:proofErr w:type="spellStart"/>
      <w:r w:rsidR="00F2234E">
        <w:t>wavefront</w:t>
      </w:r>
      <w:proofErr w:type="spellEnd"/>
      <w:r w:rsidR="00F2234E">
        <w:t xml:space="preserve"> parallel processing (WPP), and entropy slices.</w:t>
      </w:r>
    </w:p>
    <w:p w:rsidR="00F2234E" w:rsidRDefault="00F2234E" w:rsidP="00D2469B">
      <w:r>
        <w:t xml:space="preserve">WPP is simplified and considered as one mode of tiles. Entropy slices associated with a particular regular slice are contained in one NAL unit instead of their own individual NAL units. A unified entry point byte offset signaling is used for all the three parallel processing schemes. Byte alignment bits padding is based on </w:t>
      </w:r>
      <w:ins w:id="6" w:author="Ye-Kui Wang" w:date="2012-01-30T18:00:00Z">
        <w:r w:rsidR="006652EB">
          <w:t xml:space="preserve">the </w:t>
        </w:r>
      </w:ins>
      <w:del w:id="7" w:author="Ye-Kui Wang" w:date="2012-01-30T18:00:00Z">
        <w:r w:rsidDel="006652EB">
          <w:delText>entry byte offsets signaled in the slice header</w:delText>
        </w:r>
      </w:del>
      <w:ins w:id="8" w:author="Ye-Kui Wang" w:date="2012-01-30T18:00:00Z">
        <w:r w:rsidR="006652EB">
          <w:t>first CU address in a partition (</w:t>
        </w:r>
      </w:ins>
      <w:ins w:id="9" w:author="Ye-Kui Wang" w:date="2012-01-30T18:01:00Z">
        <w:r w:rsidR="006652EB">
          <w:t>tile or entropy slice</w:t>
        </w:r>
      </w:ins>
      <w:ins w:id="10" w:author="Ye-Kui Wang" w:date="2012-01-30T18:00:00Z">
        <w:r w:rsidR="006652EB">
          <w:t>)</w:t>
        </w:r>
      </w:ins>
      <w:r>
        <w:t>.</w:t>
      </w:r>
    </w:p>
    <w:p w:rsidR="00F2234E" w:rsidRDefault="00F2234E" w:rsidP="00D2469B">
      <w:r>
        <w:t>The required text changes are included in an attachment of this document</w:t>
      </w:r>
      <w:r w:rsidR="00C01B55">
        <w:t xml:space="preserve">, based on HEVC WD5d2 in </w:t>
      </w:r>
      <w:r w:rsidR="00C01B55" w:rsidRPr="00C01B55">
        <w:t>JCTVC-G1103_d2</w:t>
      </w:r>
      <w:r>
        <w:t>.</w:t>
      </w:r>
    </w:p>
    <w:p w:rsidR="00630211" w:rsidRDefault="00630211" w:rsidP="00D2469B">
      <w:r>
        <w:t>More discussions on the proposed changes specific for entropy slices are also found in JCTVC-H0515, and more discussions on the proposed changes specific for WPP are also found in JCTVC-H0517.</w:t>
      </w:r>
    </w:p>
    <w:p w:rsidR="00BB183C" w:rsidDel="00726AB7" w:rsidRDefault="00BB183C" w:rsidP="00BB183C">
      <w:pPr>
        <w:pStyle w:val="ListParagraph"/>
        <w:numPr>
          <w:ilvl w:val="0"/>
          <w:numId w:val="12"/>
        </w:numPr>
        <w:rPr>
          <w:del w:id="11" w:author="Ye-Kui Wang" w:date="2012-01-30T18:10:00Z"/>
        </w:rPr>
        <w:pPrChange w:id="12" w:author="Ye-Kui Wang" w:date="2012-01-30T17:47:00Z">
          <w:pPr/>
        </w:pPrChange>
      </w:pPr>
    </w:p>
    <w:p w:rsidR="00726AB7" w:rsidRPr="006A03ED" w:rsidRDefault="00726AB7" w:rsidP="00726AB7">
      <w:pPr>
        <w:pStyle w:val="Heading1"/>
        <w:rPr>
          <w:ins w:id="13" w:author="Ye-Kui Wang" w:date="2012-01-30T18:10:00Z"/>
          <w:lang w:val="en-CA"/>
        </w:rPr>
      </w:pPr>
      <w:ins w:id="14" w:author="Ye-Kui Wang" w:date="2012-01-30T18:10:00Z">
        <w:r>
          <w:rPr>
            <w:lang w:val="en-CA"/>
          </w:rPr>
          <w:t>Summary of the proposals</w:t>
        </w:r>
      </w:ins>
    </w:p>
    <w:p w:rsidR="00726AB7" w:rsidRDefault="00726AB7" w:rsidP="00726AB7">
      <w:pPr>
        <w:pStyle w:val="ListParagraph"/>
        <w:numPr>
          <w:ilvl w:val="0"/>
          <w:numId w:val="12"/>
        </w:numPr>
        <w:rPr>
          <w:ins w:id="15" w:author="Ye-Kui Wang" w:date="2012-01-30T18:10:00Z"/>
        </w:rPr>
      </w:pPr>
      <w:ins w:id="16" w:author="Ye-Kui Wang" w:date="2012-01-30T18:10:00Z">
        <w:r>
          <w:t>On combinations of tiles, WPP and entropy slices: no combination of two or more of the three allowed, only one can applied in a coded video sequence</w:t>
        </w:r>
      </w:ins>
    </w:p>
    <w:p w:rsidR="00726AB7" w:rsidRDefault="00726AB7" w:rsidP="00726AB7">
      <w:pPr>
        <w:pStyle w:val="ListParagraph"/>
        <w:numPr>
          <w:ilvl w:val="0"/>
          <w:numId w:val="12"/>
        </w:numPr>
        <w:rPr>
          <w:ins w:id="17" w:author="Ye-Kui Wang" w:date="2012-01-30T18:10:00Z"/>
        </w:rPr>
      </w:pPr>
      <w:ins w:id="18" w:author="Ye-Kui Wang" w:date="2012-01-30T18:10:00Z">
        <w:r>
          <w:t>On WPP and tiles</w:t>
        </w:r>
      </w:ins>
    </w:p>
    <w:p w:rsidR="00726AB7" w:rsidRDefault="00726AB7" w:rsidP="00726AB7">
      <w:pPr>
        <w:pStyle w:val="ListParagraph"/>
        <w:numPr>
          <w:ilvl w:val="1"/>
          <w:numId w:val="12"/>
        </w:numPr>
        <w:rPr>
          <w:ins w:id="19" w:author="Ye-Kui Wang" w:date="2012-01-30T18:10:00Z"/>
        </w:rPr>
      </w:pPr>
      <w:ins w:id="20" w:author="Ye-Kui Wang" w:date="2012-01-30T18:10:00Z">
        <w:r>
          <w:t>There are three modes of tiles</w:t>
        </w:r>
      </w:ins>
    </w:p>
    <w:p w:rsidR="00726AB7" w:rsidRDefault="00726AB7" w:rsidP="00726AB7">
      <w:pPr>
        <w:pStyle w:val="ListParagraph"/>
        <w:numPr>
          <w:ilvl w:val="2"/>
          <w:numId w:val="12"/>
        </w:numPr>
        <w:rPr>
          <w:ins w:id="21" w:author="Ye-Kui Wang" w:date="2012-01-30T18:10:00Z"/>
        </w:rPr>
      </w:pPr>
      <w:ins w:id="22" w:author="Ye-Kui Wang" w:date="2012-01-30T18:10:00Z">
        <w:r>
          <w:t>Mode 0 – only one tile in a picture</w:t>
        </w:r>
      </w:ins>
    </w:p>
    <w:p w:rsidR="00726AB7" w:rsidRDefault="00726AB7" w:rsidP="00726AB7">
      <w:pPr>
        <w:pStyle w:val="ListParagraph"/>
        <w:numPr>
          <w:ilvl w:val="2"/>
          <w:numId w:val="12"/>
        </w:numPr>
        <w:rPr>
          <w:ins w:id="23" w:author="Ye-Kui Wang" w:date="2012-01-30T18:10:00Z"/>
        </w:rPr>
      </w:pPr>
      <w:ins w:id="24" w:author="Ye-Kui Wang" w:date="2012-01-30T18:10:00Z">
        <w:r>
          <w:t xml:space="preserve">Mode 1 – the uniformly-spaced tile mode, wherein </w:t>
        </w:r>
        <w:r w:rsidRPr="008B2947">
          <w:t xml:space="preserve">column boundaries and likewise row boundaries are distributed uniformly across </w:t>
        </w:r>
        <w:r>
          <w:t xml:space="preserve">a </w:t>
        </w:r>
        <w:r w:rsidRPr="008B2947">
          <w:t>picture</w:t>
        </w:r>
      </w:ins>
    </w:p>
    <w:p w:rsidR="00726AB7" w:rsidRDefault="00726AB7" w:rsidP="00726AB7">
      <w:pPr>
        <w:pStyle w:val="ListParagraph"/>
        <w:numPr>
          <w:ilvl w:val="2"/>
          <w:numId w:val="12"/>
        </w:numPr>
        <w:rPr>
          <w:ins w:id="25" w:author="Ye-Kui Wang" w:date="2012-01-30T18:10:00Z"/>
        </w:rPr>
      </w:pPr>
      <w:ins w:id="26" w:author="Ye-Kui Wang" w:date="2012-01-30T18:10:00Z">
        <w:r>
          <w:t xml:space="preserve">Mode 2 – the non-uniformly-spaced tile mode, wherein </w:t>
        </w:r>
        <w:r w:rsidRPr="008B2947">
          <w:t xml:space="preserve">column boundaries and likewise row boundaries </w:t>
        </w:r>
        <w:r>
          <w:t xml:space="preserve">may not be </w:t>
        </w:r>
        <w:r w:rsidRPr="008B2947">
          <w:t>distributed uniformly across the picture</w:t>
        </w:r>
        <w:r w:rsidRPr="0004057F">
          <w:t xml:space="preserve"> </w:t>
        </w:r>
        <w:r>
          <w:t xml:space="preserve">but signaled explicitly using the syntax elements </w:t>
        </w:r>
        <w:proofErr w:type="spellStart"/>
        <w:r w:rsidRPr="0004057F">
          <w:t>column</w:t>
        </w:r>
        <w:r>
          <w:t>_width</w:t>
        </w:r>
        <w:proofErr w:type="spellEnd"/>
        <w:r>
          <w:t>[ </w:t>
        </w:r>
        <w:proofErr w:type="spellStart"/>
        <w:r>
          <w:t>i</w:t>
        </w:r>
        <w:proofErr w:type="spellEnd"/>
        <w:r>
          <w:t> </w:t>
        </w:r>
        <w:r w:rsidRPr="0004057F">
          <w:t xml:space="preserve">] and </w:t>
        </w:r>
        <w:proofErr w:type="spellStart"/>
        <w:r>
          <w:t>row_height</w:t>
        </w:r>
        <w:proofErr w:type="spellEnd"/>
        <w:r>
          <w:t>[ </w:t>
        </w:r>
        <w:proofErr w:type="spellStart"/>
        <w:r>
          <w:t>i</w:t>
        </w:r>
        <w:proofErr w:type="spellEnd"/>
        <w:r>
          <w:t> </w:t>
        </w:r>
        <w:r w:rsidRPr="0004057F">
          <w:t>]</w:t>
        </w:r>
      </w:ins>
    </w:p>
    <w:p w:rsidR="00726AB7" w:rsidRDefault="00726AB7" w:rsidP="00726AB7">
      <w:pPr>
        <w:pStyle w:val="ListParagraph"/>
        <w:numPr>
          <w:ilvl w:val="2"/>
          <w:numId w:val="12"/>
        </w:numPr>
        <w:rPr>
          <w:ins w:id="27" w:author="Ye-Kui Wang" w:date="2012-01-30T18:10:00Z"/>
        </w:rPr>
      </w:pPr>
      <w:ins w:id="28" w:author="Ye-Kui Wang" w:date="2012-01-30T18:10:00Z">
        <w:r>
          <w:t xml:space="preserve">Mode 3 – the </w:t>
        </w:r>
        <w:proofErr w:type="spellStart"/>
        <w:r>
          <w:t>wavefront</w:t>
        </w:r>
        <w:proofErr w:type="spellEnd"/>
        <w:r>
          <w:t xml:space="preserve"> tile mode, wherein each LCU row forms a tile, a</w:t>
        </w:r>
        <w:r w:rsidRPr="00BB183C">
          <w:rPr>
            <w:bCs/>
          </w:rPr>
          <w:t xml:space="preserve"> specific memorization process is invoked after decoding 2 LCUs of a line of LCUs in a picture, a specific synchronization process is invoked before decoding the first </w:t>
        </w:r>
        <w:r w:rsidRPr="00BB183C">
          <w:rPr>
            <w:bCs/>
          </w:rPr>
          <w:lastRenderedPageBreak/>
          <w:t xml:space="preserve">LCU of a line of LCUs in a picture, </w:t>
        </w:r>
        <w:r w:rsidRPr="00234E40">
          <w:t xml:space="preserve">and </w:t>
        </w:r>
        <w:r w:rsidRPr="00BB183C">
          <w:rPr>
            <w:bCs/>
          </w:rPr>
          <w:t>a specific CABAC state re-initialization process of internal variables is invoked when the right vertical picture boundary is reached</w:t>
        </w:r>
      </w:ins>
    </w:p>
    <w:p w:rsidR="00726AB7" w:rsidRDefault="00726AB7" w:rsidP="00726AB7">
      <w:pPr>
        <w:pStyle w:val="ListParagraph"/>
        <w:numPr>
          <w:ilvl w:val="1"/>
          <w:numId w:val="12"/>
        </w:numPr>
        <w:rPr>
          <w:ins w:id="29" w:author="Ye-Kui Wang" w:date="2012-01-30T18:10:00Z"/>
        </w:rPr>
      </w:pPr>
      <w:ins w:id="30" w:author="Ye-Kui Wang" w:date="2012-01-30T18:10:00Z">
        <w:r>
          <w:t>Inside a coded slice NAL unit, tile boundaries are always byte-aligned, and the byte offset for each tile (except for the first one) is signaled in the slice header</w:t>
        </w:r>
      </w:ins>
    </w:p>
    <w:p w:rsidR="00726AB7" w:rsidRDefault="00726AB7" w:rsidP="00726AB7">
      <w:pPr>
        <w:pStyle w:val="ListParagraph"/>
        <w:numPr>
          <w:ilvl w:val="1"/>
          <w:numId w:val="12"/>
        </w:numPr>
        <w:rPr>
          <w:ins w:id="31" w:author="Ye-Kui Wang" w:date="2012-01-30T18:10:00Z"/>
        </w:rPr>
      </w:pPr>
      <w:ins w:id="32" w:author="Ye-Kui Wang" w:date="2012-01-30T18:10:00Z">
        <w:r>
          <w:t>Some simplifications of WPP (i.e., tile mode 3 in this document) are proposed in JCTVC-H0517</w:t>
        </w:r>
      </w:ins>
    </w:p>
    <w:p w:rsidR="00726AB7" w:rsidRDefault="00726AB7" w:rsidP="00726AB7">
      <w:pPr>
        <w:pStyle w:val="ListParagraph"/>
        <w:numPr>
          <w:ilvl w:val="2"/>
          <w:numId w:val="12"/>
        </w:numPr>
        <w:rPr>
          <w:ins w:id="33" w:author="Ye-Kui Wang" w:date="2012-01-30T18:10:00Z"/>
        </w:rPr>
      </w:pPr>
      <w:proofErr w:type="spellStart"/>
      <w:ins w:id="34" w:author="Ye-Kui Wang" w:date="2012-01-30T18:10:00Z">
        <w:r>
          <w:t>Bitstream</w:t>
        </w:r>
        <w:proofErr w:type="spellEnd"/>
        <w:r>
          <w:t xml:space="preserve"> reordering, which breaks </w:t>
        </w:r>
        <w:proofErr w:type="spellStart"/>
        <w:r>
          <w:t>bitstream</w:t>
        </w:r>
        <w:proofErr w:type="spellEnd"/>
        <w:r>
          <w:t xml:space="preserve"> causality, is disallowed</w:t>
        </w:r>
      </w:ins>
    </w:p>
    <w:p w:rsidR="00726AB7" w:rsidRDefault="00726AB7" w:rsidP="00726AB7">
      <w:pPr>
        <w:pStyle w:val="ListParagraph"/>
        <w:numPr>
          <w:ilvl w:val="2"/>
          <w:numId w:val="12"/>
        </w:numPr>
        <w:rPr>
          <w:ins w:id="35" w:author="Ye-Kui Wang" w:date="2012-01-30T18:10:00Z"/>
        </w:rPr>
      </w:pPr>
      <w:ins w:id="36" w:author="Ye-Kui Wang" w:date="2012-01-30T18:10:00Z">
        <w:r>
          <w:t>Fixed entropy synchronization point</w:t>
        </w:r>
      </w:ins>
    </w:p>
    <w:p w:rsidR="00726AB7" w:rsidRDefault="00726AB7" w:rsidP="00726AB7">
      <w:pPr>
        <w:pStyle w:val="ListParagraph"/>
        <w:numPr>
          <w:ilvl w:val="2"/>
          <w:numId w:val="12"/>
        </w:numPr>
        <w:rPr>
          <w:ins w:id="37" w:author="Ye-Kui Wang" w:date="2012-01-30T18:10:00Z"/>
        </w:rPr>
      </w:pPr>
      <w:ins w:id="38" w:author="Ye-Kui Wang" w:date="2012-01-30T18:10:00Z">
        <w:r>
          <w:t>Mandatory CABAC flushing after each LCU row</w:t>
        </w:r>
      </w:ins>
    </w:p>
    <w:p w:rsidR="00726AB7" w:rsidRDefault="00726AB7" w:rsidP="00726AB7">
      <w:pPr>
        <w:pStyle w:val="ListParagraph"/>
        <w:numPr>
          <w:ilvl w:val="2"/>
          <w:numId w:val="12"/>
        </w:numPr>
        <w:rPr>
          <w:ins w:id="39" w:author="Ye-Kui Wang" w:date="2012-01-30T18:10:00Z"/>
        </w:rPr>
      </w:pPr>
      <w:ins w:id="40" w:author="Ye-Kui Wang" w:date="2012-01-30T18:10:00Z">
        <w:r>
          <w:t>Mandatory byte alignment after each LCU row</w:t>
        </w:r>
      </w:ins>
    </w:p>
    <w:p w:rsidR="00726AB7" w:rsidRDefault="00726AB7" w:rsidP="00726AB7">
      <w:pPr>
        <w:pStyle w:val="ListParagraph"/>
        <w:numPr>
          <w:ilvl w:val="0"/>
          <w:numId w:val="12"/>
        </w:numPr>
        <w:rPr>
          <w:ins w:id="41" w:author="Ye-Kui Wang" w:date="2012-01-30T18:10:00Z"/>
        </w:rPr>
      </w:pPr>
      <w:ins w:id="42" w:author="Ye-Kui Wang" w:date="2012-01-30T18:10:00Z">
        <w:r>
          <w:t>On entropy slices</w:t>
        </w:r>
      </w:ins>
    </w:p>
    <w:p w:rsidR="00726AB7" w:rsidRDefault="00726AB7" w:rsidP="00726AB7">
      <w:pPr>
        <w:pStyle w:val="ListParagraph"/>
        <w:numPr>
          <w:ilvl w:val="1"/>
          <w:numId w:val="12"/>
        </w:numPr>
        <w:rPr>
          <w:ins w:id="43" w:author="Ye-Kui Wang" w:date="2012-01-30T18:10:00Z"/>
        </w:rPr>
      </w:pPr>
      <w:ins w:id="44" w:author="Ye-Kui Wang" w:date="2012-01-30T18:10:00Z">
        <w:r>
          <w:t>Multiple entropy slices associated with one “parent” slice are encapsulated in one coded slice NAL unit (this proposal piece is included in JCTVC-H0515)</w:t>
        </w:r>
      </w:ins>
    </w:p>
    <w:p w:rsidR="00726AB7" w:rsidRDefault="00726AB7" w:rsidP="00726AB7">
      <w:pPr>
        <w:pStyle w:val="ListParagraph"/>
        <w:numPr>
          <w:ilvl w:val="1"/>
          <w:numId w:val="12"/>
        </w:numPr>
        <w:rPr>
          <w:ins w:id="45" w:author="Ye-Kui Wang" w:date="2012-01-30T18:10:00Z"/>
        </w:rPr>
      </w:pPr>
      <w:ins w:id="46" w:author="Ye-Kui Wang" w:date="2012-01-30T18:10:00Z">
        <w:r>
          <w:t>Inside a coded slice NAL unit, entropy slice boundaries are always byte-aligned, and the byte offset for each entropy slice (except for the first one) is signaled in the slice header, using the same syntax as for tiles (this proposal piece is included in JCTVC-H0515)</w:t>
        </w:r>
      </w:ins>
    </w:p>
    <w:p w:rsidR="00726AB7" w:rsidRDefault="00726AB7" w:rsidP="00726AB7">
      <w:pPr>
        <w:pStyle w:val="ListParagraph"/>
        <w:numPr>
          <w:ilvl w:val="1"/>
          <w:numId w:val="12"/>
        </w:numPr>
        <w:rPr>
          <w:ins w:id="47" w:author="Ye-Kui Wang" w:date="2012-01-30T18:10:00Z"/>
        </w:rPr>
      </w:pPr>
      <w:ins w:id="48" w:author="Ye-Kui Wang" w:date="2012-01-30T18:10:00Z">
        <w:r>
          <w:t xml:space="preserve">Byte alignment in the </w:t>
        </w:r>
        <w:proofErr w:type="spellStart"/>
        <w:r>
          <w:t>slice_data</w:t>
        </w:r>
        <w:proofErr w:type="spellEnd"/>
        <w:r>
          <w:t xml:space="preserve">() syntax structure is based on the starting CU address </w:t>
        </w:r>
        <w:proofErr w:type="spellStart"/>
        <w:r>
          <w:t>signalled</w:t>
        </w:r>
        <w:proofErr w:type="spellEnd"/>
        <w:r>
          <w:t xml:space="preserve"> for each entropy slice (except for the first one) in the slice header (this proposal piece is not included in JCTVC-H0515)</w:t>
        </w:r>
      </w:ins>
    </w:p>
    <w:p w:rsidR="00712F60" w:rsidRPr="006A03ED" w:rsidRDefault="001F2594" w:rsidP="006A03ED">
      <w:pPr>
        <w:pStyle w:val="Heading1"/>
        <w:rPr>
          <w:lang w:val="en-CA"/>
        </w:rPr>
      </w:pPr>
      <w:r w:rsidRPr="005B217D">
        <w:rPr>
          <w:lang w:val="en-CA"/>
        </w:rPr>
        <w:t>Patent rights declaration</w:t>
      </w:r>
      <w:r w:rsidR="00B94B06" w:rsidRPr="005B217D">
        <w:rPr>
          <w:lang w:val="en-CA"/>
        </w:rPr>
        <w:t>(s)</w:t>
      </w:r>
    </w:p>
    <w:p w:rsidR="00342FF4" w:rsidRDefault="00333EB2" w:rsidP="009234A5">
      <w:pPr>
        <w:jc w:val="both"/>
        <w:rPr>
          <w:b/>
          <w:szCs w:val="22"/>
          <w:lang w:val="en-CA"/>
        </w:rPr>
      </w:pPr>
      <w:r>
        <w:rPr>
          <w:b/>
          <w:szCs w:val="22"/>
          <w:lang w:val="en-CA"/>
        </w:rPr>
        <w:t>Qualcomm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EBB" w:rsidRDefault="00EB0EBB">
      <w:r>
        <w:separator/>
      </w:r>
    </w:p>
  </w:endnote>
  <w:endnote w:type="continuationSeparator" w:id="0">
    <w:p w:rsidR="00EB0EBB" w:rsidRDefault="00EB0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A6503">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B183C">
      <w:rPr>
        <w:rStyle w:val="PageNumber"/>
        <w:noProof/>
      </w:rPr>
      <w:t>2012-01-21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EBB" w:rsidRDefault="00EB0EBB">
      <w:r>
        <w:separator/>
      </w:r>
    </w:p>
  </w:footnote>
  <w:footnote w:type="continuationSeparator" w:id="0">
    <w:p w:rsidR="00EB0EBB" w:rsidRDefault="00EB0E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70340F"/>
    <w:multiLevelType w:val="hybridMultilevel"/>
    <w:tmpl w:val="F8FA45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76176"/>
    <w:multiLevelType w:val="hybridMultilevel"/>
    <w:tmpl w:val="81228FD2"/>
    <w:lvl w:ilvl="0" w:tplc="C882B652">
      <w:start w:val="1"/>
      <w:numFmt w:val="bullet"/>
      <w:lvlText w:val=""/>
      <w:lvlJc w:val="left"/>
      <w:pPr>
        <w:ind w:left="720" w:hanging="360"/>
      </w:pPr>
      <w:rPr>
        <w:rFonts w:ascii="Symbol" w:hAnsi="Symbol" w:hint="default"/>
      </w:rPr>
    </w:lvl>
    <w:lvl w:ilvl="1" w:tplc="1E6C8A90" w:tentative="1">
      <w:start w:val="1"/>
      <w:numFmt w:val="bullet"/>
      <w:lvlText w:val="o"/>
      <w:lvlJc w:val="left"/>
      <w:pPr>
        <w:ind w:left="1440" w:hanging="360"/>
      </w:pPr>
      <w:rPr>
        <w:rFonts w:ascii="Courier New" w:hAnsi="Courier New" w:cs="Courier New" w:hint="default"/>
      </w:rPr>
    </w:lvl>
    <w:lvl w:ilvl="2" w:tplc="2ED06574" w:tentative="1">
      <w:start w:val="1"/>
      <w:numFmt w:val="bullet"/>
      <w:lvlText w:val=""/>
      <w:lvlJc w:val="left"/>
      <w:pPr>
        <w:ind w:left="2160" w:hanging="360"/>
      </w:pPr>
      <w:rPr>
        <w:rFonts w:ascii="Wingdings" w:hAnsi="Wingdings" w:hint="default"/>
      </w:rPr>
    </w:lvl>
    <w:lvl w:ilvl="3" w:tplc="9FD40F06" w:tentative="1">
      <w:start w:val="1"/>
      <w:numFmt w:val="bullet"/>
      <w:lvlText w:val=""/>
      <w:lvlJc w:val="left"/>
      <w:pPr>
        <w:ind w:left="2880" w:hanging="360"/>
      </w:pPr>
      <w:rPr>
        <w:rFonts w:ascii="Symbol" w:hAnsi="Symbol" w:hint="default"/>
      </w:rPr>
    </w:lvl>
    <w:lvl w:ilvl="4" w:tplc="CF769584" w:tentative="1">
      <w:start w:val="1"/>
      <w:numFmt w:val="bullet"/>
      <w:lvlText w:val="o"/>
      <w:lvlJc w:val="left"/>
      <w:pPr>
        <w:ind w:left="3600" w:hanging="360"/>
      </w:pPr>
      <w:rPr>
        <w:rFonts w:ascii="Courier New" w:hAnsi="Courier New" w:cs="Courier New" w:hint="default"/>
      </w:rPr>
    </w:lvl>
    <w:lvl w:ilvl="5" w:tplc="5798F600" w:tentative="1">
      <w:start w:val="1"/>
      <w:numFmt w:val="bullet"/>
      <w:lvlText w:val=""/>
      <w:lvlJc w:val="left"/>
      <w:pPr>
        <w:ind w:left="4320" w:hanging="360"/>
      </w:pPr>
      <w:rPr>
        <w:rFonts w:ascii="Wingdings" w:hAnsi="Wingdings" w:hint="default"/>
      </w:rPr>
    </w:lvl>
    <w:lvl w:ilvl="6" w:tplc="F240275C" w:tentative="1">
      <w:start w:val="1"/>
      <w:numFmt w:val="bullet"/>
      <w:lvlText w:val=""/>
      <w:lvlJc w:val="left"/>
      <w:pPr>
        <w:ind w:left="5040" w:hanging="360"/>
      </w:pPr>
      <w:rPr>
        <w:rFonts w:ascii="Symbol" w:hAnsi="Symbol" w:hint="default"/>
      </w:rPr>
    </w:lvl>
    <w:lvl w:ilvl="7" w:tplc="5A62DFF0" w:tentative="1">
      <w:start w:val="1"/>
      <w:numFmt w:val="bullet"/>
      <w:lvlText w:val="o"/>
      <w:lvlJc w:val="left"/>
      <w:pPr>
        <w:ind w:left="5760" w:hanging="360"/>
      </w:pPr>
      <w:rPr>
        <w:rFonts w:ascii="Courier New" w:hAnsi="Courier New" w:cs="Courier New" w:hint="default"/>
      </w:rPr>
    </w:lvl>
    <w:lvl w:ilvl="8" w:tplc="801C52DE"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CA62232"/>
    <w:multiLevelType w:val="hybridMultilevel"/>
    <w:tmpl w:val="BC244E8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nsid w:val="37F4500E"/>
    <w:multiLevelType w:val="hybridMultilevel"/>
    <w:tmpl w:val="E06AE6E0"/>
    <w:lvl w:ilvl="0" w:tplc="4C4A3112">
      <w:start w:val="1"/>
      <w:numFmt w:val="bullet"/>
      <w:lvlText w:val="–"/>
      <w:lvlJc w:val="left"/>
      <w:pPr>
        <w:ind w:left="720" w:hanging="360"/>
      </w:pPr>
      <w:rPr>
        <w:rFonts w:ascii="Courier New" w:hAnsi="Courier New" w:hint="default"/>
      </w:rPr>
    </w:lvl>
    <w:lvl w:ilvl="1" w:tplc="01706736" w:tentative="1">
      <w:start w:val="1"/>
      <w:numFmt w:val="bullet"/>
      <w:lvlText w:val="o"/>
      <w:lvlJc w:val="left"/>
      <w:pPr>
        <w:ind w:left="1440" w:hanging="360"/>
      </w:pPr>
      <w:rPr>
        <w:rFonts w:ascii="Courier New" w:hAnsi="Courier New" w:cs="Courier New" w:hint="default"/>
      </w:rPr>
    </w:lvl>
    <w:lvl w:ilvl="2" w:tplc="22266EDC" w:tentative="1">
      <w:start w:val="1"/>
      <w:numFmt w:val="bullet"/>
      <w:lvlText w:val=""/>
      <w:lvlJc w:val="left"/>
      <w:pPr>
        <w:ind w:left="2160" w:hanging="360"/>
      </w:pPr>
      <w:rPr>
        <w:rFonts w:ascii="Wingdings" w:hAnsi="Wingdings" w:hint="default"/>
      </w:rPr>
    </w:lvl>
    <w:lvl w:ilvl="3" w:tplc="5ADAD1CE" w:tentative="1">
      <w:start w:val="1"/>
      <w:numFmt w:val="bullet"/>
      <w:lvlText w:val=""/>
      <w:lvlJc w:val="left"/>
      <w:pPr>
        <w:ind w:left="2880" w:hanging="360"/>
      </w:pPr>
      <w:rPr>
        <w:rFonts w:ascii="Symbol" w:hAnsi="Symbol" w:hint="default"/>
      </w:rPr>
    </w:lvl>
    <w:lvl w:ilvl="4" w:tplc="6A34D5BE" w:tentative="1">
      <w:start w:val="1"/>
      <w:numFmt w:val="bullet"/>
      <w:lvlText w:val="o"/>
      <w:lvlJc w:val="left"/>
      <w:pPr>
        <w:ind w:left="3600" w:hanging="360"/>
      </w:pPr>
      <w:rPr>
        <w:rFonts w:ascii="Courier New" w:hAnsi="Courier New" w:cs="Courier New" w:hint="default"/>
      </w:rPr>
    </w:lvl>
    <w:lvl w:ilvl="5" w:tplc="95D224C4" w:tentative="1">
      <w:start w:val="1"/>
      <w:numFmt w:val="bullet"/>
      <w:lvlText w:val=""/>
      <w:lvlJc w:val="left"/>
      <w:pPr>
        <w:ind w:left="4320" w:hanging="360"/>
      </w:pPr>
      <w:rPr>
        <w:rFonts w:ascii="Wingdings" w:hAnsi="Wingdings" w:hint="default"/>
      </w:rPr>
    </w:lvl>
    <w:lvl w:ilvl="6" w:tplc="D80E0B08" w:tentative="1">
      <w:start w:val="1"/>
      <w:numFmt w:val="bullet"/>
      <w:lvlText w:val=""/>
      <w:lvlJc w:val="left"/>
      <w:pPr>
        <w:ind w:left="5040" w:hanging="360"/>
      </w:pPr>
      <w:rPr>
        <w:rFonts w:ascii="Symbol" w:hAnsi="Symbol" w:hint="default"/>
      </w:rPr>
    </w:lvl>
    <w:lvl w:ilvl="7" w:tplc="834A4082" w:tentative="1">
      <w:start w:val="1"/>
      <w:numFmt w:val="bullet"/>
      <w:lvlText w:val="o"/>
      <w:lvlJc w:val="left"/>
      <w:pPr>
        <w:ind w:left="5760" w:hanging="360"/>
      </w:pPr>
      <w:rPr>
        <w:rFonts w:ascii="Courier New" w:hAnsi="Courier New" w:cs="Courier New" w:hint="default"/>
      </w:rPr>
    </w:lvl>
    <w:lvl w:ilvl="8" w:tplc="1FCE7CBE"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CCE2772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47F9A"/>
    <w:rsid w:val="0007614F"/>
    <w:rsid w:val="000B1C6B"/>
    <w:rsid w:val="000C09AC"/>
    <w:rsid w:val="000E00F3"/>
    <w:rsid w:val="000F158C"/>
    <w:rsid w:val="00102F3D"/>
    <w:rsid w:val="00112BA5"/>
    <w:rsid w:val="00124E38"/>
    <w:rsid w:val="00125061"/>
    <w:rsid w:val="0012580B"/>
    <w:rsid w:val="00127787"/>
    <w:rsid w:val="0013526E"/>
    <w:rsid w:val="00171371"/>
    <w:rsid w:val="00175A24"/>
    <w:rsid w:val="00187E58"/>
    <w:rsid w:val="00190327"/>
    <w:rsid w:val="001A297E"/>
    <w:rsid w:val="001A368E"/>
    <w:rsid w:val="001A7329"/>
    <w:rsid w:val="001B4E28"/>
    <w:rsid w:val="001C3525"/>
    <w:rsid w:val="001D1BD2"/>
    <w:rsid w:val="001E02BE"/>
    <w:rsid w:val="001E3B37"/>
    <w:rsid w:val="001F2594"/>
    <w:rsid w:val="00204034"/>
    <w:rsid w:val="002055A6"/>
    <w:rsid w:val="00206460"/>
    <w:rsid w:val="002069B4"/>
    <w:rsid w:val="00215DFC"/>
    <w:rsid w:val="002212DF"/>
    <w:rsid w:val="00227BA7"/>
    <w:rsid w:val="00263398"/>
    <w:rsid w:val="00275BCF"/>
    <w:rsid w:val="002869E2"/>
    <w:rsid w:val="00292257"/>
    <w:rsid w:val="002A54E0"/>
    <w:rsid w:val="002B1595"/>
    <w:rsid w:val="002B191D"/>
    <w:rsid w:val="002D0AF6"/>
    <w:rsid w:val="002F164D"/>
    <w:rsid w:val="00306206"/>
    <w:rsid w:val="00317D85"/>
    <w:rsid w:val="00327C56"/>
    <w:rsid w:val="003315A1"/>
    <w:rsid w:val="00333EB2"/>
    <w:rsid w:val="003373EC"/>
    <w:rsid w:val="00342FF4"/>
    <w:rsid w:val="003706CC"/>
    <w:rsid w:val="003A2D8E"/>
    <w:rsid w:val="003C20E4"/>
    <w:rsid w:val="003E6F90"/>
    <w:rsid w:val="003F5D0F"/>
    <w:rsid w:val="00414101"/>
    <w:rsid w:val="00424F49"/>
    <w:rsid w:val="00433DDB"/>
    <w:rsid w:val="00437619"/>
    <w:rsid w:val="0047062D"/>
    <w:rsid w:val="00491B35"/>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F6F1B"/>
    <w:rsid w:val="006116D9"/>
    <w:rsid w:val="00624B33"/>
    <w:rsid w:val="00630211"/>
    <w:rsid w:val="00630AA2"/>
    <w:rsid w:val="00635C7E"/>
    <w:rsid w:val="00646707"/>
    <w:rsid w:val="00662E58"/>
    <w:rsid w:val="00664DCF"/>
    <w:rsid w:val="006652EB"/>
    <w:rsid w:val="006A03ED"/>
    <w:rsid w:val="006C5D39"/>
    <w:rsid w:val="006E2810"/>
    <w:rsid w:val="006E5417"/>
    <w:rsid w:val="00705D82"/>
    <w:rsid w:val="00712F60"/>
    <w:rsid w:val="00720E3B"/>
    <w:rsid w:val="00726AB7"/>
    <w:rsid w:val="00745F6B"/>
    <w:rsid w:val="0075585E"/>
    <w:rsid w:val="00770571"/>
    <w:rsid w:val="007768FF"/>
    <w:rsid w:val="007824D3"/>
    <w:rsid w:val="00796EE3"/>
    <w:rsid w:val="007A7D29"/>
    <w:rsid w:val="007B4AB8"/>
    <w:rsid w:val="007F10D9"/>
    <w:rsid w:val="007F1F8B"/>
    <w:rsid w:val="007F67A1"/>
    <w:rsid w:val="008206C8"/>
    <w:rsid w:val="00874A6C"/>
    <w:rsid w:val="00876C65"/>
    <w:rsid w:val="008A4B4C"/>
    <w:rsid w:val="008C239F"/>
    <w:rsid w:val="008E480C"/>
    <w:rsid w:val="00907757"/>
    <w:rsid w:val="009212B0"/>
    <w:rsid w:val="009234A5"/>
    <w:rsid w:val="009336F7"/>
    <w:rsid w:val="009374A7"/>
    <w:rsid w:val="00956D8D"/>
    <w:rsid w:val="0098551D"/>
    <w:rsid w:val="0099518F"/>
    <w:rsid w:val="009A523D"/>
    <w:rsid w:val="009F496B"/>
    <w:rsid w:val="009F539B"/>
    <w:rsid w:val="009F68D8"/>
    <w:rsid w:val="00A01439"/>
    <w:rsid w:val="00A02E61"/>
    <w:rsid w:val="00A05CFF"/>
    <w:rsid w:val="00A56B97"/>
    <w:rsid w:val="00A6093D"/>
    <w:rsid w:val="00A63442"/>
    <w:rsid w:val="00A76A6D"/>
    <w:rsid w:val="00A77E57"/>
    <w:rsid w:val="00A83253"/>
    <w:rsid w:val="00AA6E84"/>
    <w:rsid w:val="00AE341B"/>
    <w:rsid w:val="00B07CA7"/>
    <w:rsid w:val="00B1279A"/>
    <w:rsid w:val="00B34F3E"/>
    <w:rsid w:val="00B5222E"/>
    <w:rsid w:val="00B61C96"/>
    <w:rsid w:val="00B73A2A"/>
    <w:rsid w:val="00B94B06"/>
    <w:rsid w:val="00B94C28"/>
    <w:rsid w:val="00BA6503"/>
    <w:rsid w:val="00BB183C"/>
    <w:rsid w:val="00BB1A47"/>
    <w:rsid w:val="00BC10BA"/>
    <w:rsid w:val="00BC5AFD"/>
    <w:rsid w:val="00C01B55"/>
    <w:rsid w:val="00C04F43"/>
    <w:rsid w:val="00C0609D"/>
    <w:rsid w:val="00C06DA6"/>
    <w:rsid w:val="00C115AB"/>
    <w:rsid w:val="00C17DEE"/>
    <w:rsid w:val="00C30249"/>
    <w:rsid w:val="00C3723B"/>
    <w:rsid w:val="00C4735E"/>
    <w:rsid w:val="00C606C9"/>
    <w:rsid w:val="00C80288"/>
    <w:rsid w:val="00C90650"/>
    <w:rsid w:val="00C97D78"/>
    <w:rsid w:val="00CC2AAE"/>
    <w:rsid w:val="00CC5A42"/>
    <w:rsid w:val="00CD0EAB"/>
    <w:rsid w:val="00CF34DB"/>
    <w:rsid w:val="00CF558F"/>
    <w:rsid w:val="00D073E2"/>
    <w:rsid w:val="00D2469B"/>
    <w:rsid w:val="00D26521"/>
    <w:rsid w:val="00D446EC"/>
    <w:rsid w:val="00D51BF0"/>
    <w:rsid w:val="00D55942"/>
    <w:rsid w:val="00D70E0D"/>
    <w:rsid w:val="00D807BF"/>
    <w:rsid w:val="00DA7887"/>
    <w:rsid w:val="00DB1B29"/>
    <w:rsid w:val="00DB2C26"/>
    <w:rsid w:val="00DE6B43"/>
    <w:rsid w:val="00E11923"/>
    <w:rsid w:val="00E262D4"/>
    <w:rsid w:val="00E36250"/>
    <w:rsid w:val="00E54511"/>
    <w:rsid w:val="00E61DAC"/>
    <w:rsid w:val="00E75FE3"/>
    <w:rsid w:val="00EB0EBB"/>
    <w:rsid w:val="00EB7AB1"/>
    <w:rsid w:val="00EF48CC"/>
    <w:rsid w:val="00F20F65"/>
    <w:rsid w:val="00F2234E"/>
    <w:rsid w:val="00F73032"/>
    <w:rsid w:val="00F848FC"/>
    <w:rsid w:val="00F9282A"/>
    <w:rsid w:val="00F96BAD"/>
    <w:rsid w:val="00FA6AFF"/>
    <w:rsid w:val="00FB0E84"/>
    <w:rsid w:val="00FD01C2"/>
    <w:rsid w:val="00FE04CE"/>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basedOn w:val="DefaultParagraphFont"/>
    <w:rsid w:val="00333EB2"/>
  </w:style>
  <w:style w:type="paragraph" w:styleId="ListParagraph">
    <w:name w:val="List Paragraph"/>
    <w:basedOn w:val="Normal"/>
    <w:uiPriority w:val="34"/>
    <w:qFormat/>
    <w:rsid w:val="009F539B"/>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table" w:styleId="TableGrid">
    <w:name w:val="Table Grid"/>
    <w:basedOn w:val="TableNormal"/>
    <w:rsid w:val="00A63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12778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27787"/>
    <w:rPr>
      <w:rFonts w:ascii="Times" w:eastAsia="Malgun Gothic" w:hAnsi="Time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basedOn w:val="DefaultParagraphFont"/>
    <w:rsid w:val="00333EB2"/>
  </w:style>
  <w:style w:type="paragraph" w:styleId="ListParagraph">
    <w:name w:val="List Paragraph"/>
    <w:basedOn w:val="Normal"/>
    <w:uiPriority w:val="34"/>
    <w:qFormat/>
    <w:rsid w:val="009F539B"/>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table" w:styleId="TableGrid">
    <w:name w:val="Table Grid"/>
    <w:basedOn w:val="TableNormal"/>
    <w:rsid w:val="00A63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12778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27787"/>
    <w:rPr>
      <w:rFonts w:ascii="Times" w:eastAsia="Malgun Gothic" w:hAnsi="Time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coban@qualcomm.com" TargetMode="External"/><Relationship Id="rId5" Type="http://schemas.openxmlformats.org/officeDocument/2006/relationships/webSettings" Target="webSettings.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642</Words>
  <Characters>3661</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4295</CharactersWithSpaces>
  <SharedDoc>false</SharedDoc>
  <HLinks>
    <vt:vector size="24" baseType="variant">
      <vt:variant>
        <vt:i4>4784235</vt:i4>
      </vt:variant>
      <vt:variant>
        <vt:i4>9</vt:i4>
      </vt:variant>
      <vt:variant>
        <vt:i4>0</vt:i4>
      </vt:variant>
      <vt:variant>
        <vt:i4>5</vt:i4>
      </vt:variant>
      <vt:variant>
        <vt:lpwstr>mailto:martak@qualcomm.com</vt:lpwstr>
      </vt:variant>
      <vt:variant>
        <vt:lpwstr/>
      </vt:variant>
      <vt:variant>
        <vt:i4>5308542</vt:i4>
      </vt:variant>
      <vt:variant>
        <vt:i4>6</vt:i4>
      </vt:variant>
      <vt:variant>
        <vt:i4>0</vt:i4>
      </vt:variant>
      <vt:variant>
        <vt:i4>5</vt:i4>
      </vt:variant>
      <vt:variant>
        <vt:lpwstr>mailto:jchon@qualcomm.com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5505146</vt:i4>
      </vt:variant>
      <vt:variant>
        <vt:i4>0</vt:i4>
      </vt:variant>
      <vt:variant>
        <vt:i4>0</vt:i4>
      </vt:variant>
      <vt:variant>
        <vt:i4>5</vt:i4>
      </vt:variant>
      <vt:variant>
        <vt:lpwstr>mailto:mcoban@qualcomm.com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10</cp:revision>
  <cp:lastPrinted>2012-01-21T07:41:00Z</cp:lastPrinted>
  <dcterms:created xsi:type="dcterms:W3CDTF">2012-01-21T07:41:00Z</dcterms:created>
  <dcterms:modified xsi:type="dcterms:W3CDTF">2012-01-31T02:11:00Z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-2113323914</vt:i4>
  </property>
  <property fmtid="{D5CDD505-2E9C-101B-9397-08002B2CF9AE}" pid="3" name="_NewReviewCycle">
    <vt:lpwstr/>
  </property>
  <property fmtid="{D5CDD505-2E9C-101B-9397-08002B2CF9AE}" pid="4" name="_EmailSubject">
    <vt:lpwstr>Entropy slices</vt:lpwstr>
  </property>
  <property fmtid="{D5CDD505-2E9C-101B-9397-08002B2CF9AE}" pid="5" name="_AuthorEmail">
    <vt:lpwstr>mcoban@qualcomm.com</vt:lpwstr>
  </property>
  <property fmtid="{D5CDD505-2E9C-101B-9397-08002B2CF9AE}" pid="6" name="_AuthorEmailDisplayName">
    <vt:lpwstr>Coban, Muhammed</vt:lpwstr>
  </property>
  <property fmtid="{D5CDD505-2E9C-101B-9397-08002B2CF9AE}" pid="7" name="_ReviewingToolsShownOnce">
    <vt:lpwstr/>
  </property>
</Properties>
</file>