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5A1985" w:rsidP="00C97D78">
            <w:pPr>
              <w:tabs>
                <w:tab w:val="left" w:pos="7200"/>
              </w:tabs>
              <w:spacing w:before="0"/>
              <w:rPr>
                <w:b/>
                <w:szCs w:val="22"/>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1C5C44">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FD2346" w:rsidP="00FD2346">
            <w:pPr>
              <w:tabs>
                <w:tab w:val="left" w:pos="7200"/>
              </w:tabs>
              <w:spacing w:before="0"/>
              <w:rPr>
                <w:b/>
                <w:szCs w:val="22"/>
              </w:rPr>
            </w:pPr>
            <w:r>
              <w:rPr>
                <w:szCs w:val="22"/>
              </w:rPr>
              <w:t>8</w:t>
            </w:r>
            <w:r w:rsidR="00630AA2">
              <w:rPr>
                <w:szCs w:val="22"/>
              </w:rPr>
              <w:t>th</w:t>
            </w:r>
            <w:r w:rsidR="00E61DAC" w:rsidRPr="00AE341B">
              <w:rPr>
                <w:szCs w:val="22"/>
              </w:rPr>
              <w:t xml:space="preserve"> Meeting: </w:t>
            </w:r>
            <w:r w:rsidRPr="005B217D">
              <w:rPr>
                <w:szCs w:val="22"/>
                <w:lang w:val="en-CA"/>
              </w:rPr>
              <w:t>San José, CA, USA, 1–10 February, 2012</w:t>
            </w:r>
          </w:p>
        </w:tc>
        <w:tc>
          <w:tcPr>
            <w:tcW w:w="3168" w:type="dxa"/>
          </w:tcPr>
          <w:p w:rsidR="008A4B4C" w:rsidRPr="00630AA2" w:rsidRDefault="00E61DAC" w:rsidP="007275DA">
            <w:pPr>
              <w:tabs>
                <w:tab w:val="left" w:pos="7200"/>
              </w:tabs>
              <w:rPr>
                <w:u w:val="single"/>
              </w:rPr>
            </w:pPr>
            <w:r w:rsidRPr="00AE341B">
              <w:t>Document</w:t>
            </w:r>
            <w:r w:rsidR="006C5D39" w:rsidRPr="00AE341B">
              <w:t>: JC</w:t>
            </w:r>
            <w:r w:rsidRPr="00AE341B">
              <w:t>T</w:t>
            </w:r>
            <w:r w:rsidR="006C5D39" w:rsidRPr="00AE341B">
              <w:t>VC</w:t>
            </w:r>
            <w:r w:rsidRPr="00AE341B">
              <w:t>-</w:t>
            </w:r>
            <w:r w:rsidR="00FD2346">
              <w:t>H</w:t>
            </w:r>
            <w:r w:rsidR="00FD2346" w:rsidRPr="00FD2346">
              <w:rPr>
                <w:u w:val="single"/>
              </w:rPr>
              <w:t>0</w:t>
            </w:r>
            <w:r w:rsidR="00B759AD">
              <w:rPr>
                <w:u w:val="single"/>
              </w:rPr>
              <w:t>50</w:t>
            </w:r>
            <w:r w:rsidR="007275DA">
              <w:rPr>
                <w:u w:val="single"/>
              </w:rPr>
              <w:t>5</w:t>
            </w:r>
            <w:ins w:id="0" w:author="Ye-Kui Wang" w:date="2012-01-31T19:53:00Z">
              <w:r w:rsidR="004E063E">
                <w:rPr>
                  <w:u w:val="single"/>
                </w:rPr>
                <w:t>r1</w:t>
              </w:r>
            </w:ins>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7275DA" w:rsidP="00FD2346">
            <w:pPr>
              <w:spacing w:before="60" w:after="60"/>
              <w:rPr>
                <w:b/>
                <w:szCs w:val="22"/>
              </w:rPr>
            </w:pPr>
            <w:r w:rsidRPr="007275DA">
              <w:rPr>
                <w:b/>
                <w:szCs w:val="22"/>
              </w:rPr>
              <w:t>On APS partial update</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7275DA" w:rsidRDefault="002F5939" w:rsidP="004A403B">
            <w:pPr>
              <w:spacing w:before="60" w:after="60"/>
              <w:rPr>
                <w:szCs w:val="22"/>
              </w:rPr>
            </w:pPr>
            <w:r>
              <w:rPr>
                <w:szCs w:val="22"/>
              </w:rPr>
              <w:t>Ye-Kui Wang</w:t>
            </w:r>
            <w:r w:rsidR="00270080">
              <w:rPr>
                <w:szCs w:val="22"/>
              </w:rPr>
              <w:br/>
            </w:r>
            <w:r w:rsidR="00FD2346">
              <w:rPr>
                <w:szCs w:val="22"/>
              </w:rPr>
              <w:t>Ying Chen</w:t>
            </w:r>
          </w:p>
          <w:p w:rsidR="00270080" w:rsidRDefault="007275DA" w:rsidP="004A403B">
            <w:pPr>
              <w:spacing w:before="60" w:after="60"/>
              <w:rPr>
                <w:szCs w:val="22"/>
              </w:rPr>
            </w:pPr>
            <w:r>
              <w:rPr>
                <w:szCs w:val="22"/>
              </w:rPr>
              <w:t xml:space="preserve">Geert Van der </w:t>
            </w:r>
            <w:r w:rsidRPr="007275DA">
              <w:rPr>
                <w:szCs w:val="22"/>
              </w:rPr>
              <w:t>Auwera</w:t>
            </w:r>
            <w:r w:rsidR="00FD2346">
              <w:rPr>
                <w:szCs w:val="22"/>
              </w:rPr>
              <w:br/>
            </w:r>
          </w:p>
          <w:p w:rsidR="00E61DAC" w:rsidRPr="00AE341B" w:rsidRDefault="002F5939" w:rsidP="00906146">
            <w:pPr>
              <w:spacing w:before="60" w:after="60"/>
              <w:rPr>
                <w:szCs w:val="22"/>
              </w:rPr>
            </w:pPr>
            <w:r w:rsidRPr="002F5939">
              <w:rPr>
                <w:szCs w:val="22"/>
              </w:rPr>
              <w:t>5775 Morehouse Dr</w:t>
            </w:r>
            <w:r w:rsidR="00E61DAC" w:rsidRPr="00906146">
              <w:rPr>
                <w:szCs w:val="22"/>
              </w:rPr>
              <w:br/>
            </w:r>
            <w:r w:rsidR="00906146">
              <w:rPr>
                <w:szCs w:val="22"/>
              </w:rPr>
              <w:t>San Diego, CA 92121</w:t>
            </w:r>
            <w:r w:rsidR="00E61DAC" w:rsidRPr="00906146">
              <w:rPr>
                <w:szCs w:val="22"/>
              </w:rPr>
              <w:br/>
            </w:r>
            <w:r w:rsidR="00906146">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FD2346" w:rsidRDefault="00FD2346" w:rsidP="00FD2346">
            <w:pPr>
              <w:spacing w:before="60" w:after="60"/>
              <w:rPr>
                <w:szCs w:val="22"/>
              </w:rPr>
            </w:pPr>
            <w:r w:rsidRPr="00906146">
              <w:rPr>
                <w:szCs w:val="22"/>
              </w:rPr>
              <w:t>1-858-651-8345</w:t>
            </w:r>
            <w:r w:rsidRPr="00906146">
              <w:rPr>
                <w:szCs w:val="22"/>
              </w:rPr>
              <w:br/>
            </w:r>
            <w:hyperlink r:id="rId10" w:history="1">
              <w:r w:rsidRPr="00906146">
                <w:rPr>
                  <w:rStyle w:val="Hyperlink"/>
                  <w:szCs w:val="22"/>
                </w:rPr>
                <w:t>yekuiw@qualcomm.com</w:t>
              </w:r>
            </w:hyperlink>
          </w:p>
          <w:p w:rsidR="007275DA" w:rsidRDefault="00906146" w:rsidP="007275DA">
            <w:pPr>
              <w:spacing w:before="60" w:after="60"/>
              <w:rPr>
                <w:szCs w:val="22"/>
              </w:rPr>
            </w:pPr>
            <w:r>
              <w:rPr>
                <w:rStyle w:val="value"/>
              </w:rPr>
              <w:t>1-858-845-6589</w:t>
            </w:r>
            <w:r>
              <w:rPr>
                <w:szCs w:val="22"/>
              </w:rPr>
              <w:br/>
            </w:r>
            <w:hyperlink r:id="rId11" w:history="1">
              <w:r w:rsidR="007275DA" w:rsidRPr="00B9590F">
                <w:rPr>
                  <w:rStyle w:val="Hyperlink"/>
                  <w:szCs w:val="22"/>
                </w:rPr>
                <w:t>cheny@qualcomm.com</w:t>
              </w:r>
            </w:hyperlink>
          </w:p>
          <w:p w:rsidR="007275DA" w:rsidRDefault="007275DA" w:rsidP="007275DA">
            <w:pPr>
              <w:spacing w:before="60" w:after="60"/>
              <w:rPr>
                <w:szCs w:val="22"/>
              </w:rPr>
            </w:pPr>
            <w:r>
              <w:rPr>
                <w:rStyle w:val="value"/>
              </w:rPr>
              <w:t>1-858-658-5134</w:t>
            </w:r>
            <w:r>
              <w:rPr>
                <w:szCs w:val="22"/>
              </w:rPr>
              <w:br/>
            </w:r>
            <w:hyperlink r:id="rId12" w:history="1">
              <w:r w:rsidRPr="00B9590F">
                <w:rPr>
                  <w:rStyle w:val="Hyperlink"/>
                  <w:szCs w:val="22"/>
                </w:rPr>
                <w:t>geertv@qualcomm.com</w:t>
              </w:r>
            </w:hyperlink>
          </w:p>
          <w:p w:rsidR="00E61DAC" w:rsidRPr="00AE341B" w:rsidRDefault="00E61DAC" w:rsidP="00906146">
            <w:pPr>
              <w:spacing w:before="60" w:after="60"/>
              <w:rPr>
                <w:szCs w:val="22"/>
              </w:rPr>
            </w:pP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FD2346" w:rsidRDefault="00FD2346" w:rsidP="00FD2346">
      <w:pPr>
        <w:jc w:val="both"/>
      </w:pPr>
      <w:r>
        <w:t>This document proposes</w:t>
      </w:r>
      <w:r w:rsidR="00B759AD">
        <w:t xml:space="preserve"> to </w:t>
      </w:r>
      <w:r w:rsidR="007275DA">
        <w:t>a solution for the APS partial update problem, wherein redundant transmission would occur if only a part of an APS</w:t>
      </w:r>
      <w:r w:rsidR="002A3CEB">
        <w:t xml:space="preserve"> </w:t>
      </w:r>
      <w:r w:rsidR="007275DA">
        <w:t>needs to be updated. The proposed solution involves a new parameter set, referred to as group parameter set (GPS), which groups multiple parameter sets of different types, and the GPS ID is referred in the slice header.</w:t>
      </w:r>
    </w:p>
    <w:p w:rsidR="007275DA" w:rsidRDefault="007275DA" w:rsidP="00FD2346">
      <w:pPr>
        <w:jc w:val="both"/>
      </w:pPr>
      <w:r>
        <w:t>The GPS concept is also included in JCTVC-H0388 on high-level syntax hooks for future HEVC scalable and 3DV extensions.</w:t>
      </w:r>
    </w:p>
    <w:p w:rsidR="002C04B2" w:rsidRDefault="002C04B2" w:rsidP="00FD2346">
      <w:pPr>
        <w:rPr>
          <w:lang w:eastAsia="de-DE"/>
        </w:rPr>
      </w:pPr>
    </w:p>
    <w:p w:rsidR="00745F6B" w:rsidRDefault="002C04B2" w:rsidP="00E11923">
      <w:pPr>
        <w:pStyle w:val="Heading1"/>
      </w:pPr>
      <w:r>
        <w:t>Proposal</w:t>
      </w:r>
    </w:p>
    <w:p w:rsidR="00C02881" w:rsidRDefault="00C02881" w:rsidP="00C02881">
      <w:pPr>
        <w:jc w:val="both"/>
      </w:pPr>
      <w:r>
        <w:t>The syntax and semantics for GPS as well as changes to the APS and slice header are provided below.</w:t>
      </w:r>
      <w:ins w:id="1" w:author="Ye-Kui Wang" w:date="2012-01-31T19:55:00Z">
        <w:r w:rsidR="004E063E">
          <w:t xml:space="preserve"> Two slightly approaches are included. </w:t>
        </w:r>
      </w:ins>
      <w:ins w:id="2" w:author="Ye-Kui Wang" w:date="2012-01-31T19:56:00Z">
        <w:r w:rsidR="004E063E">
          <w:t xml:space="preserve">In the first approach, an APS type is added into the APS syntax, and each APS NAL unit can only contain one type of APS parameters. In the second approach, the APS syntax </w:t>
        </w:r>
      </w:ins>
      <w:ins w:id="3" w:author="Ye-Kui Wang" w:date="2012-01-31T21:12:00Z">
        <w:r w:rsidR="0017502E">
          <w:t>remain</w:t>
        </w:r>
      </w:ins>
      <w:ins w:id="4" w:author="Ye-Kui Wang" w:date="2012-01-31T19:56:00Z">
        <w:r w:rsidR="004E063E">
          <w:t xml:space="preserve"> </w:t>
        </w:r>
      </w:ins>
      <w:ins w:id="5" w:author="Ye-Kui Wang" w:date="2012-01-31T19:57:00Z">
        <w:r w:rsidR="004E063E">
          <w:t>unchanged</w:t>
        </w:r>
      </w:ins>
      <w:ins w:id="6" w:author="Ye-Kui Wang" w:date="2012-01-31T21:12:00Z">
        <w:r w:rsidR="0017502E">
          <w:t xml:space="preserve"> as in the latest WD</w:t>
        </w:r>
      </w:ins>
      <w:ins w:id="7" w:author="Ye-Kui Wang" w:date="2012-01-31T19:57:00Z">
        <w:r w:rsidR="004E063E">
          <w:t xml:space="preserve">, thus one APS NAL unit may contain one or more than one type of APS parameters. </w:t>
        </w:r>
      </w:ins>
      <w:ins w:id="8" w:author="Ye-Kui Wang" w:date="2012-01-31T19:58:00Z">
        <w:r w:rsidR="004E063E">
          <w:t xml:space="preserve">We slightly prefer the second approach, which </w:t>
        </w:r>
      </w:ins>
      <w:ins w:id="9" w:author="Ye-Kui Wang" w:date="2012-01-31T19:59:00Z">
        <w:r w:rsidR="004E063E">
          <w:t>provides more flexibility for the encoder to d</w:t>
        </w:r>
      </w:ins>
      <w:ins w:id="10" w:author="Ye-Kui Wang" w:date="2012-01-31T20:00:00Z">
        <w:r w:rsidR="004E063E">
          <w:t>ecide whether to include multiple types of APS parameters or just one type of APS parameters in</w:t>
        </w:r>
      </w:ins>
      <w:ins w:id="11" w:author="Ye-Kui Wang" w:date="2012-01-31T21:11:00Z">
        <w:r w:rsidR="0017502E">
          <w:t>to</w:t>
        </w:r>
      </w:ins>
      <w:ins w:id="12" w:author="Ye-Kui Wang" w:date="2012-01-31T20:00:00Z">
        <w:r w:rsidR="004E063E">
          <w:t xml:space="preserve"> one APS NAL unit.</w:t>
        </w:r>
      </w:ins>
    </w:p>
    <w:p w:rsidR="004573FA" w:rsidRDefault="004573FA" w:rsidP="002C04B2">
      <w:pPr>
        <w:pStyle w:val="Heading2"/>
        <w:rPr>
          <w:ins w:id="13" w:author="Ye-Kui Wang" w:date="2012-01-31T20:01:00Z"/>
        </w:rPr>
      </w:pPr>
      <w:ins w:id="14" w:author="Ye-Kui Wang" w:date="2012-01-31T20:01:00Z">
        <w:r>
          <w:lastRenderedPageBreak/>
          <w:t>The first approach</w:t>
        </w:r>
      </w:ins>
    </w:p>
    <w:p w:rsidR="002C04B2" w:rsidRPr="00AE341B" w:rsidRDefault="007275DA" w:rsidP="00E72FBC">
      <w:pPr>
        <w:pStyle w:val="Heading3"/>
      </w:pPr>
      <w:r>
        <w:t>A</w:t>
      </w:r>
      <w:r w:rsidR="00D75160">
        <w:t>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AE201E" w:rsidRPr="001F40C2" w:rsidTr="009C7D60">
        <w:trPr>
          <w:cantSplit/>
          <w:jc w:val="center"/>
        </w:trPr>
        <w:tc>
          <w:tcPr>
            <w:tcW w:w="6709" w:type="dxa"/>
          </w:tcPr>
          <w:p w:rsidR="00AE201E" w:rsidRPr="008609A8" w:rsidRDefault="00AE201E" w:rsidP="009C7D60">
            <w:pPr>
              <w:pStyle w:val="tablesyntax"/>
            </w:pPr>
            <w:proofErr w:type="spellStart"/>
            <w:r w:rsidRPr="008609A8">
              <w:t>aps_rbsp</w:t>
            </w:r>
            <w:proofErr w:type="spellEnd"/>
            <w:r w:rsidRPr="008609A8">
              <w:t>( ) {</w:t>
            </w:r>
          </w:p>
        </w:tc>
        <w:tc>
          <w:tcPr>
            <w:tcW w:w="1218" w:type="dxa"/>
          </w:tcPr>
          <w:p w:rsidR="00AE201E" w:rsidRPr="008609A8" w:rsidRDefault="00AE201E" w:rsidP="009C7D60">
            <w:pPr>
              <w:pStyle w:val="tableheading"/>
            </w:pPr>
            <w:r w:rsidRPr="008609A8">
              <w:t>Descriptor</w:t>
            </w:r>
          </w:p>
        </w:tc>
      </w:tr>
      <w:tr w:rsidR="00AE201E" w:rsidRPr="003C1DC6" w:rsidTr="009C7D60">
        <w:trPr>
          <w:cantSplit/>
          <w:jc w:val="center"/>
        </w:trPr>
        <w:tc>
          <w:tcPr>
            <w:tcW w:w="6709" w:type="dxa"/>
          </w:tcPr>
          <w:p w:rsidR="00AE201E" w:rsidRPr="007275DA" w:rsidRDefault="00AE201E" w:rsidP="009C7D60">
            <w:pPr>
              <w:pStyle w:val="tablesyntax"/>
              <w:rPr>
                <w:b/>
                <w:sz w:val="18"/>
                <w:highlight w:val="yellow"/>
              </w:rPr>
            </w:pPr>
            <w:r w:rsidRPr="002638AE">
              <w:rPr>
                <w:b/>
                <w:sz w:val="18"/>
              </w:rPr>
              <w:tab/>
            </w:r>
            <w:proofErr w:type="spellStart"/>
            <w:r w:rsidRPr="007275DA">
              <w:rPr>
                <w:b/>
                <w:sz w:val="18"/>
                <w:highlight w:val="yellow"/>
              </w:rPr>
              <w:t>aps_type</w:t>
            </w:r>
            <w:proofErr w:type="spellEnd"/>
          </w:p>
        </w:tc>
        <w:tc>
          <w:tcPr>
            <w:tcW w:w="1218" w:type="dxa"/>
          </w:tcPr>
          <w:p w:rsidR="00AE201E" w:rsidRPr="002638AE" w:rsidRDefault="00AE201E" w:rsidP="009C7D60">
            <w:pPr>
              <w:pStyle w:val="tablecell"/>
              <w:rPr>
                <w:sz w:val="18"/>
              </w:rPr>
            </w:pPr>
            <w:proofErr w:type="spellStart"/>
            <w:r w:rsidRPr="007275DA">
              <w:rPr>
                <w:sz w:val="18"/>
                <w:highlight w:val="yellow"/>
              </w:rPr>
              <w:t>ue</w:t>
            </w:r>
            <w:proofErr w:type="spellEnd"/>
            <w:r w:rsidRPr="007275DA">
              <w:rPr>
                <w:sz w:val="18"/>
                <w:highlight w:val="yellow"/>
              </w:rPr>
              <w:t>(v)</w:t>
            </w:r>
          </w:p>
        </w:tc>
      </w:tr>
      <w:tr w:rsidR="00AE201E" w:rsidRPr="001F40C2" w:rsidTr="009C7D60">
        <w:trPr>
          <w:cantSplit/>
          <w:jc w:val="center"/>
        </w:trPr>
        <w:tc>
          <w:tcPr>
            <w:tcW w:w="6709" w:type="dxa"/>
          </w:tcPr>
          <w:p w:rsidR="00AE201E" w:rsidRPr="008609A8" w:rsidRDefault="00AE201E" w:rsidP="009C7D60">
            <w:pPr>
              <w:pStyle w:val="tablesyntax"/>
              <w:rPr>
                <w:b/>
                <w:bCs/>
                <w:sz w:val="22"/>
                <w:szCs w:val="22"/>
              </w:rPr>
            </w:pPr>
            <w:r w:rsidRPr="008609A8">
              <w:rPr>
                <w:b/>
              </w:rPr>
              <w:tab/>
            </w:r>
            <w:proofErr w:type="spellStart"/>
            <w:r w:rsidRPr="008609A8">
              <w:rPr>
                <w:b/>
                <w:bCs/>
              </w:rPr>
              <w:t>aps_id</w:t>
            </w:r>
            <w:proofErr w:type="spellEnd"/>
          </w:p>
        </w:tc>
        <w:tc>
          <w:tcPr>
            <w:tcW w:w="1218" w:type="dxa"/>
          </w:tcPr>
          <w:p w:rsidR="00AE201E" w:rsidRPr="008609A8" w:rsidRDefault="00AE201E" w:rsidP="009C7D60">
            <w:pPr>
              <w:pStyle w:val="tablecell"/>
            </w:pPr>
            <w:proofErr w:type="spellStart"/>
            <w:r w:rsidRPr="008609A8">
              <w:t>ue</w:t>
            </w:r>
            <w:proofErr w:type="spellEnd"/>
            <w:r w:rsidRPr="008609A8">
              <w:t>(v)</w:t>
            </w:r>
          </w:p>
        </w:tc>
      </w:tr>
      <w:tr w:rsidR="00AE201E" w:rsidRPr="00AE201E" w:rsidTr="009C7D60">
        <w:trPr>
          <w:cantSplit/>
          <w:jc w:val="center"/>
        </w:trPr>
        <w:tc>
          <w:tcPr>
            <w:tcW w:w="6709" w:type="dxa"/>
          </w:tcPr>
          <w:p w:rsidR="00AE201E" w:rsidRPr="00AE201E" w:rsidRDefault="00AE201E" w:rsidP="00AE201E">
            <w:pPr>
              <w:pStyle w:val="tablesyntax"/>
              <w:rPr>
                <w:b/>
                <w:strike/>
                <w:highlight w:val="yellow"/>
                <w:lang w:eastAsia="ja-JP"/>
              </w:rPr>
            </w:pPr>
            <w:r w:rsidRPr="00AE201E">
              <w:rPr>
                <w:b/>
                <w:strike/>
                <w:highlight w:val="yellow"/>
              </w:rPr>
              <w:tab/>
            </w:r>
            <w:proofErr w:type="spellStart"/>
            <w:r w:rsidRPr="00AE201E">
              <w:rPr>
                <w:rFonts w:hint="eastAsia"/>
                <w:b/>
                <w:bCs/>
                <w:strike/>
                <w:highlight w:val="yellow"/>
                <w:lang w:eastAsia="ja-JP"/>
              </w:rPr>
              <w:t>a</w:t>
            </w:r>
            <w:r w:rsidRPr="00AE201E">
              <w:rPr>
                <w:b/>
                <w:bCs/>
                <w:strike/>
                <w:highlight w:val="yellow"/>
              </w:rPr>
              <w:t>ps</w:t>
            </w:r>
            <w:r w:rsidRPr="00AE201E">
              <w:rPr>
                <w:rFonts w:hint="eastAsia"/>
                <w:b/>
                <w:bCs/>
                <w:strike/>
                <w:highlight w:val="yellow"/>
                <w:lang w:eastAsia="ja-JP"/>
              </w:rPr>
              <w:t>_scaling_list_data_present_flag</w:t>
            </w:r>
            <w:proofErr w:type="spellEnd"/>
          </w:p>
        </w:tc>
        <w:tc>
          <w:tcPr>
            <w:tcW w:w="1218" w:type="dxa"/>
          </w:tcPr>
          <w:p w:rsidR="00AE201E" w:rsidRPr="00AE201E" w:rsidRDefault="00AE201E" w:rsidP="009C7D60">
            <w:pPr>
              <w:pStyle w:val="tablecell"/>
              <w:rPr>
                <w:rFonts w:eastAsia="MS Mincho"/>
                <w:strike/>
                <w:highlight w:val="yellow"/>
                <w:lang w:eastAsia="ja-JP"/>
              </w:rPr>
            </w:pPr>
            <w:r w:rsidRPr="00AE201E">
              <w:rPr>
                <w:rFonts w:eastAsia="MS Mincho" w:hint="eastAsia"/>
                <w:strike/>
                <w:highlight w:val="yellow"/>
                <w:lang w:eastAsia="ja-JP"/>
              </w:rPr>
              <w:t>u(1)</w:t>
            </w:r>
          </w:p>
        </w:tc>
      </w:tr>
      <w:tr w:rsidR="00AE201E" w:rsidRPr="00AE201E" w:rsidTr="009C7D60">
        <w:trPr>
          <w:cantSplit/>
          <w:jc w:val="center"/>
        </w:trPr>
        <w:tc>
          <w:tcPr>
            <w:tcW w:w="6709" w:type="dxa"/>
          </w:tcPr>
          <w:p w:rsidR="00AE201E" w:rsidRPr="00AE201E" w:rsidRDefault="00AE201E" w:rsidP="009C7D60">
            <w:pPr>
              <w:pStyle w:val="tablesyntax"/>
              <w:rPr>
                <w:b/>
                <w:strike/>
                <w:highlight w:val="yellow"/>
              </w:rPr>
            </w:pPr>
            <w:r w:rsidRPr="00AE201E">
              <w:rPr>
                <w:b/>
                <w:strike/>
                <w:highlight w:val="yellow"/>
              </w:rPr>
              <w:tab/>
            </w:r>
            <w:proofErr w:type="spellStart"/>
            <w:r w:rsidRPr="00AE201E">
              <w:rPr>
                <w:rFonts w:eastAsia="PMingLiU" w:hint="eastAsia"/>
                <w:b/>
                <w:strike/>
                <w:highlight w:val="yellow"/>
                <w:lang w:eastAsia="zh-TW"/>
              </w:rPr>
              <w:t>aps_</w:t>
            </w:r>
            <w:r w:rsidRPr="00AE201E">
              <w:rPr>
                <w:rFonts w:hint="eastAsia"/>
                <w:b/>
                <w:strike/>
                <w:highlight w:val="yellow"/>
                <w:lang w:eastAsia="ko-KR"/>
              </w:rPr>
              <w:t>sample_adaptive_offset_flag</w:t>
            </w:r>
            <w:proofErr w:type="spellEnd"/>
          </w:p>
        </w:tc>
        <w:tc>
          <w:tcPr>
            <w:tcW w:w="1218" w:type="dxa"/>
          </w:tcPr>
          <w:p w:rsidR="00AE201E" w:rsidRPr="00AE201E" w:rsidRDefault="00AE201E" w:rsidP="009C7D60">
            <w:pPr>
              <w:pStyle w:val="tablecell"/>
              <w:rPr>
                <w:rFonts w:eastAsia="PMingLiU"/>
                <w:strike/>
                <w:highlight w:val="yellow"/>
                <w:lang w:eastAsia="zh-TW"/>
              </w:rPr>
            </w:pPr>
            <w:r w:rsidRPr="00AE201E">
              <w:rPr>
                <w:strike/>
                <w:highlight w:val="yellow"/>
              </w:rPr>
              <w:t>u(1)</w:t>
            </w:r>
          </w:p>
        </w:tc>
      </w:tr>
      <w:tr w:rsidR="00AE201E" w:rsidRPr="00AE201E" w:rsidTr="009C7D60">
        <w:trPr>
          <w:cantSplit/>
          <w:jc w:val="center"/>
        </w:trPr>
        <w:tc>
          <w:tcPr>
            <w:tcW w:w="6709" w:type="dxa"/>
          </w:tcPr>
          <w:p w:rsidR="00AE201E" w:rsidRPr="00AE201E" w:rsidRDefault="00AE201E" w:rsidP="009C7D60">
            <w:pPr>
              <w:pStyle w:val="tablesyntax"/>
              <w:rPr>
                <w:b/>
                <w:strike/>
                <w:highlight w:val="yellow"/>
              </w:rPr>
            </w:pPr>
            <w:r w:rsidRPr="00AE201E">
              <w:rPr>
                <w:bCs/>
                <w:strike/>
                <w:highlight w:val="yellow"/>
                <w:lang w:eastAsia="ko-KR"/>
              </w:rPr>
              <w:tab/>
            </w:r>
            <w:proofErr w:type="spellStart"/>
            <w:r w:rsidRPr="00AE201E">
              <w:rPr>
                <w:rFonts w:eastAsia="PMingLiU" w:hint="eastAsia"/>
                <w:b/>
                <w:bCs/>
                <w:strike/>
                <w:highlight w:val="yellow"/>
                <w:lang w:eastAsia="zh-TW"/>
              </w:rPr>
              <w:t>aps_</w:t>
            </w:r>
            <w:r w:rsidRPr="00AE201E">
              <w:rPr>
                <w:rFonts w:hint="eastAsia"/>
                <w:b/>
                <w:bCs/>
                <w:strike/>
                <w:highlight w:val="yellow"/>
                <w:lang w:eastAsia="ko-KR"/>
              </w:rPr>
              <w:t>adaptive_loop_filter_flag</w:t>
            </w:r>
            <w:proofErr w:type="spellEnd"/>
          </w:p>
        </w:tc>
        <w:tc>
          <w:tcPr>
            <w:tcW w:w="1218" w:type="dxa"/>
          </w:tcPr>
          <w:p w:rsidR="00AE201E" w:rsidRPr="00AE201E" w:rsidRDefault="00AE201E" w:rsidP="009C7D60">
            <w:pPr>
              <w:pStyle w:val="tablecell"/>
              <w:rPr>
                <w:rFonts w:eastAsia="PMingLiU"/>
                <w:strike/>
                <w:lang w:eastAsia="zh-TW"/>
              </w:rPr>
            </w:pPr>
            <w:r w:rsidRPr="00AE201E">
              <w:rPr>
                <w:strike/>
                <w:highlight w:val="yellow"/>
              </w:rPr>
              <w:t>u(1)</w:t>
            </w:r>
          </w:p>
        </w:tc>
      </w:tr>
      <w:tr w:rsidR="00DC6B28" w:rsidRPr="00DC6B28" w:rsidTr="009C7D60">
        <w:trPr>
          <w:cantSplit/>
          <w:jc w:val="center"/>
        </w:trPr>
        <w:tc>
          <w:tcPr>
            <w:tcW w:w="6709" w:type="dxa"/>
          </w:tcPr>
          <w:p w:rsidR="00C55872" w:rsidRPr="004D63B5" w:rsidRDefault="002F5E70" w:rsidP="004D63B5">
            <w:pPr>
              <w:pStyle w:val="tablesyntax"/>
              <w:ind w:left="216"/>
              <w:rPr>
                <w:b/>
                <w:bCs/>
                <w:strike/>
                <w:highlight w:val="yellow"/>
              </w:rPr>
            </w:pPr>
            <w:proofErr w:type="spellStart"/>
            <w:r w:rsidRPr="004D63B5">
              <w:rPr>
                <w:b/>
                <w:bCs/>
                <w:strike/>
                <w:highlight w:val="yellow"/>
              </w:rPr>
              <w:t>aps_deblocking_filter_flag</w:t>
            </w:r>
            <w:proofErr w:type="spellEnd"/>
          </w:p>
        </w:tc>
        <w:tc>
          <w:tcPr>
            <w:tcW w:w="1218" w:type="dxa"/>
          </w:tcPr>
          <w:p w:rsidR="00DC6B28" w:rsidRPr="004D63B5" w:rsidRDefault="002F5E70" w:rsidP="009C7D60">
            <w:pPr>
              <w:pStyle w:val="tablecell"/>
              <w:rPr>
                <w:rFonts w:eastAsia="PMingLiU"/>
                <w:strike/>
                <w:lang w:eastAsia="zh-TW"/>
              </w:rPr>
            </w:pPr>
            <w:r w:rsidRPr="004D63B5">
              <w:rPr>
                <w:rFonts w:eastAsia="PMingLiU"/>
                <w:strike/>
                <w:highlight w:val="yellow"/>
                <w:lang w:eastAsia="zh-TW"/>
              </w:rPr>
              <w:t>u(1)</w:t>
            </w:r>
          </w:p>
        </w:tc>
      </w:tr>
      <w:tr w:rsidR="00AE201E" w:rsidRPr="00AE201E" w:rsidTr="009C7D60">
        <w:trPr>
          <w:cantSplit/>
          <w:jc w:val="center"/>
        </w:trPr>
        <w:tc>
          <w:tcPr>
            <w:tcW w:w="6709" w:type="dxa"/>
          </w:tcPr>
          <w:p w:rsidR="00AE201E" w:rsidRPr="00AE201E" w:rsidRDefault="00AE201E" w:rsidP="009C7D60">
            <w:pPr>
              <w:pStyle w:val="tablesyntax"/>
              <w:rPr>
                <w:bCs/>
                <w:lang w:eastAsia="ja-JP"/>
              </w:rPr>
            </w:pPr>
            <w:r w:rsidRPr="00AE201E">
              <w:rPr>
                <w:bCs/>
              </w:rPr>
              <w:tab/>
            </w:r>
            <w:r w:rsidRPr="00AE201E">
              <w:rPr>
                <w:rFonts w:eastAsia="PMingLiU" w:hint="eastAsia"/>
                <w:bCs/>
                <w:lang w:eastAsia="zh-TW"/>
              </w:rPr>
              <w:t xml:space="preserve">if( </w:t>
            </w:r>
            <w:proofErr w:type="spellStart"/>
            <w:r w:rsidRPr="00AE201E">
              <w:rPr>
                <w:rFonts w:eastAsia="PMingLiU"/>
                <w:bCs/>
                <w:highlight w:val="yellow"/>
                <w:lang w:eastAsia="zh-TW"/>
              </w:rPr>
              <w:t>aps_type</w:t>
            </w:r>
            <w:proofErr w:type="spellEnd"/>
            <w:r w:rsidRPr="00AE201E">
              <w:rPr>
                <w:rFonts w:eastAsia="PMingLiU"/>
                <w:bCs/>
                <w:highlight w:val="yellow"/>
                <w:lang w:eastAsia="zh-TW"/>
              </w:rPr>
              <w:t xml:space="preserve">  = =  0</w:t>
            </w:r>
            <w:r w:rsidRPr="00AE201E">
              <w:rPr>
                <w:rFonts w:eastAsia="PMingLiU"/>
                <w:bCs/>
                <w:strike/>
                <w:highlight w:val="yellow"/>
                <w:lang w:eastAsia="zh-TW"/>
              </w:rPr>
              <w:t xml:space="preserve"> </w:t>
            </w:r>
            <w:proofErr w:type="spellStart"/>
            <w:r w:rsidRPr="00AE201E">
              <w:rPr>
                <w:rFonts w:eastAsia="PMingLiU" w:hint="eastAsia"/>
                <w:bCs/>
                <w:strike/>
                <w:highlight w:val="yellow"/>
                <w:lang w:eastAsia="zh-TW"/>
              </w:rPr>
              <w:t>aps_</w:t>
            </w:r>
            <w:r w:rsidRPr="00AE201E">
              <w:rPr>
                <w:rFonts w:hint="eastAsia"/>
                <w:bCs/>
                <w:strike/>
                <w:highlight w:val="yellow"/>
                <w:lang w:eastAsia="ja-JP"/>
              </w:rPr>
              <w:t>scaling_list_data_present</w:t>
            </w:r>
            <w:r w:rsidRPr="00AE201E">
              <w:rPr>
                <w:rFonts w:eastAsia="PMingLiU" w:hint="eastAsia"/>
                <w:bCs/>
                <w:strike/>
                <w:highlight w:val="yellow"/>
                <w:lang w:eastAsia="zh-TW"/>
              </w:rPr>
              <w:t>_flag</w:t>
            </w:r>
            <w:proofErr w:type="spellEnd"/>
            <w:r w:rsidRPr="00AE201E">
              <w:rPr>
                <w:rFonts w:eastAsia="PMingLiU" w:hint="eastAsia"/>
                <w:bCs/>
                <w:lang w:eastAsia="zh-TW"/>
              </w:rPr>
              <w:t xml:space="preserve"> )</w:t>
            </w:r>
          </w:p>
        </w:tc>
        <w:tc>
          <w:tcPr>
            <w:tcW w:w="1218" w:type="dxa"/>
          </w:tcPr>
          <w:p w:rsidR="00AE201E" w:rsidRPr="00AE201E" w:rsidRDefault="00AE201E" w:rsidP="009C7D60">
            <w:pPr>
              <w:pStyle w:val="tablecell"/>
              <w:rPr>
                <w:rFonts w:eastAsia="PMingLiU"/>
                <w:lang w:eastAsia="zh-TW"/>
              </w:rPr>
            </w:pPr>
          </w:p>
        </w:tc>
      </w:tr>
      <w:tr w:rsidR="00AE201E" w:rsidRPr="00AE201E" w:rsidTr="009C7D60">
        <w:trPr>
          <w:cantSplit/>
          <w:jc w:val="center"/>
        </w:trPr>
        <w:tc>
          <w:tcPr>
            <w:tcW w:w="6709" w:type="dxa"/>
          </w:tcPr>
          <w:p w:rsidR="00AE201E" w:rsidRPr="00AE201E" w:rsidRDefault="00AE201E" w:rsidP="009C7D60">
            <w:pPr>
              <w:pStyle w:val="tablesyntax"/>
              <w:rPr>
                <w:bCs/>
              </w:rPr>
            </w:pPr>
            <w:r w:rsidRPr="00AE201E">
              <w:rPr>
                <w:bCs/>
              </w:rPr>
              <w:tab/>
            </w:r>
            <w:r w:rsidRPr="00AE201E">
              <w:rPr>
                <w:bCs/>
              </w:rPr>
              <w:tab/>
            </w:r>
            <w:proofErr w:type="spellStart"/>
            <w:r w:rsidRPr="00AE201E">
              <w:rPr>
                <w:rFonts w:hint="eastAsia"/>
                <w:bCs/>
                <w:lang w:eastAsia="ja-JP"/>
              </w:rPr>
              <w:t>scaling_list</w:t>
            </w:r>
            <w:r w:rsidRPr="00AE201E">
              <w:rPr>
                <w:rFonts w:eastAsia="PMingLiU" w:hint="eastAsia"/>
                <w:bCs/>
                <w:lang w:eastAsia="zh-TW"/>
              </w:rPr>
              <w:t>_param</w:t>
            </w:r>
            <w:proofErr w:type="spellEnd"/>
            <w:r w:rsidRPr="00AE201E">
              <w:rPr>
                <w:rFonts w:eastAsia="PMingLiU" w:hint="eastAsia"/>
                <w:bCs/>
                <w:lang w:eastAsia="zh-TW"/>
              </w:rPr>
              <w:t>(</w:t>
            </w:r>
            <w:r w:rsidRPr="00AE201E">
              <w:rPr>
                <w:rFonts w:eastAsia="PMingLiU"/>
                <w:bCs/>
                <w:lang w:eastAsia="zh-TW"/>
              </w:rPr>
              <w:t> </w:t>
            </w:r>
            <w:r w:rsidRPr="00AE201E">
              <w:rPr>
                <w:rFonts w:eastAsia="PMingLiU" w:hint="eastAsia"/>
                <w:bCs/>
                <w:lang w:eastAsia="zh-TW"/>
              </w:rPr>
              <w:t>)</w:t>
            </w:r>
          </w:p>
        </w:tc>
        <w:tc>
          <w:tcPr>
            <w:tcW w:w="1218" w:type="dxa"/>
          </w:tcPr>
          <w:p w:rsidR="00AE201E" w:rsidRPr="00AE201E" w:rsidRDefault="00AE201E" w:rsidP="009C7D60">
            <w:pPr>
              <w:pStyle w:val="tablecell"/>
              <w:rPr>
                <w:rFonts w:eastAsia="PMingLiU"/>
                <w:lang w:eastAsia="zh-TW"/>
              </w:rPr>
            </w:pPr>
          </w:p>
        </w:tc>
      </w:tr>
      <w:tr w:rsidR="00AE201E" w:rsidRPr="00AE201E" w:rsidTr="009C7D60">
        <w:trPr>
          <w:cantSplit/>
          <w:jc w:val="center"/>
        </w:trPr>
        <w:tc>
          <w:tcPr>
            <w:tcW w:w="6709" w:type="dxa"/>
          </w:tcPr>
          <w:p w:rsidR="00AE201E" w:rsidRPr="00AE201E" w:rsidRDefault="00AE201E" w:rsidP="00AE201E">
            <w:pPr>
              <w:pStyle w:val="tablesyntax"/>
              <w:tabs>
                <w:tab w:val="clear" w:pos="216"/>
                <w:tab w:val="clear" w:pos="432"/>
                <w:tab w:val="left" w:pos="335"/>
              </w:tabs>
              <w:ind w:leftChars="100" w:left="220"/>
            </w:pPr>
            <w:r w:rsidRPr="00AE201E">
              <w:rPr>
                <w:rFonts w:eastAsia="PMingLiU" w:hint="eastAsia"/>
                <w:bCs/>
                <w:lang w:eastAsia="zh-TW"/>
              </w:rPr>
              <w:t>if(</w:t>
            </w:r>
            <w:r>
              <w:rPr>
                <w:rFonts w:eastAsia="PMingLiU"/>
                <w:bCs/>
                <w:lang w:eastAsia="zh-TW"/>
              </w:rPr>
              <w:t xml:space="preserve"> </w:t>
            </w:r>
            <w:proofErr w:type="spellStart"/>
            <w:r w:rsidRPr="00AE201E">
              <w:rPr>
                <w:rFonts w:eastAsia="PMingLiU"/>
                <w:bCs/>
                <w:highlight w:val="yellow"/>
                <w:lang w:eastAsia="zh-TW"/>
              </w:rPr>
              <w:t>aps_type</w:t>
            </w:r>
            <w:proofErr w:type="spellEnd"/>
            <w:r w:rsidRPr="00AE201E">
              <w:rPr>
                <w:rFonts w:eastAsia="PMingLiU"/>
                <w:bCs/>
                <w:highlight w:val="yellow"/>
                <w:lang w:eastAsia="zh-TW"/>
              </w:rPr>
              <w:t xml:space="preserve">  = =  </w:t>
            </w:r>
            <w:r>
              <w:rPr>
                <w:rFonts w:eastAsia="PMingLiU"/>
                <w:bCs/>
                <w:highlight w:val="yellow"/>
                <w:lang w:eastAsia="zh-TW"/>
              </w:rPr>
              <w:t>1</w:t>
            </w:r>
            <w:r w:rsidRPr="00AE201E">
              <w:rPr>
                <w:rFonts w:eastAsia="PMingLiU"/>
                <w:bCs/>
                <w:strike/>
                <w:highlight w:val="yellow"/>
                <w:lang w:eastAsia="zh-TW"/>
              </w:rPr>
              <w:t xml:space="preserve"> </w:t>
            </w:r>
            <w:proofErr w:type="spellStart"/>
            <w:r w:rsidRPr="00AE201E">
              <w:rPr>
                <w:rFonts w:eastAsia="PMingLiU" w:hint="eastAsia"/>
                <w:bCs/>
                <w:strike/>
                <w:highlight w:val="yellow"/>
                <w:lang w:eastAsia="zh-TW"/>
              </w:rPr>
              <w:t>aps_sample_adaptive_offset_flag</w:t>
            </w:r>
            <w:proofErr w:type="spellEnd"/>
            <w:r w:rsidRPr="00AE201E">
              <w:rPr>
                <w:rFonts w:eastAsia="PMingLiU" w:hint="eastAsia"/>
                <w:bCs/>
                <w:lang w:eastAsia="zh-TW"/>
              </w:rPr>
              <w:t xml:space="preserve"> )</w:t>
            </w:r>
          </w:p>
        </w:tc>
        <w:tc>
          <w:tcPr>
            <w:tcW w:w="1218" w:type="dxa"/>
          </w:tcPr>
          <w:p w:rsidR="00AE201E" w:rsidRPr="00AE201E" w:rsidRDefault="00AE201E" w:rsidP="009C7D60">
            <w:pPr>
              <w:pStyle w:val="tablecell"/>
              <w:rPr>
                <w:rFonts w:eastAsia="PMingLiU"/>
                <w:lang w:eastAsia="zh-TW"/>
              </w:rPr>
            </w:pPr>
          </w:p>
        </w:tc>
      </w:tr>
      <w:tr w:rsidR="00AE201E" w:rsidRPr="00AE201E" w:rsidTr="009C7D60">
        <w:trPr>
          <w:cantSplit/>
          <w:jc w:val="center"/>
        </w:trPr>
        <w:tc>
          <w:tcPr>
            <w:tcW w:w="6709" w:type="dxa"/>
          </w:tcPr>
          <w:p w:rsidR="00AE201E" w:rsidRPr="00AE201E" w:rsidRDefault="00AE201E" w:rsidP="009C7D60">
            <w:pPr>
              <w:pStyle w:val="tablesyntax"/>
              <w:tabs>
                <w:tab w:val="clear" w:pos="216"/>
                <w:tab w:val="clear" w:pos="432"/>
                <w:tab w:val="clear" w:pos="648"/>
                <w:tab w:val="left" w:pos="335"/>
                <w:tab w:val="left" w:pos="545"/>
              </w:tabs>
              <w:ind w:leftChars="200" w:left="440"/>
            </w:pPr>
            <w:proofErr w:type="spellStart"/>
            <w:r w:rsidRPr="00AE201E">
              <w:rPr>
                <w:rFonts w:eastAsia="PMingLiU" w:hint="eastAsia"/>
                <w:bCs/>
                <w:lang w:eastAsia="zh-TW"/>
              </w:rPr>
              <w:t>sao_param</w:t>
            </w:r>
            <w:proofErr w:type="spellEnd"/>
            <w:r w:rsidRPr="00AE201E">
              <w:rPr>
                <w:rFonts w:eastAsia="PMingLiU" w:hint="eastAsia"/>
                <w:bCs/>
                <w:lang w:eastAsia="zh-TW"/>
              </w:rPr>
              <w:t>(</w:t>
            </w:r>
            <w:r w:rsidRPr="00AE201E">
              <w:rPr>
                <w:rFonts w:eastAsia="PMingLiU"/>
                <w:bCs/>
                <w:lang w:eastAsia="zh-TW"/>
              </w:rPr>
              <w:t> </w:t>
            </w:r>
            <w:r w:rsidRPr="00AE201E">
              <w:rPr>
                <w:rFonts w:eastAsia="PMingLiU" w:hint="eastAsia"/>
                <w:bCs/>
                <w:lang w:eastAsia="zh-TW"/>
              </w:rPr>
              <w:t>)</w:t>
            </w:r>
          </w:p>
        </w:tc>
        <w:tc>
          <w:tcPr>
            <w:tcW w:w="1218" w:type="dxa"/>
          </w:tcPr>
          <w:p w:rsidR="00AE201E" w:rsidRPr="00AE201E" w:rsidRDefault="00AE201E" w:rsidP="009C7D60">
            <w:pPr>
              <w:pStyle w:val="tablecell"/>
              <w:rPr>
                <w:rFonts w:eastAsia="PMingLiU"/>
                <w:lang w:eastAsia="zh-TW"/>
              </w:rPr>
            </w:pPr>
          </w:p>
        </w:tc>
      </w:tr>
      <w:tr w:rsidR="00AE201E" w:rsidRPr="00AE201E" w:rsidTr="009C7D60">
        <w:trPr>
          <w:cantSplit/>
          <w:jc w:val="center"/>
        </w:trPr>
        <w:tc>
          <w:tcPr>
            <w:tcW w:w="6709" w:type="dxa"/>
          </w:tcPr>
          <w:p w:rsidR="00AE201E" w:rsidRPr="00AE201E" w:rsidRDefault="00AE201E" w:rsidP="009C7D60">
            <w:pPr>
              <w:pStyle w:val="tablesyntax"/>
              <w:keepLines w:val="0"/>
              <w:tabs>
                <w:tab w:val="clear" w:pos="216"/>
                <w:tab w:val="clear" w:pos="432"/>
                <w:tab w:val="left" w:pos="335"/>
              </w:tabs>
              <w:ind w:leftChars="100" w:left="220"/>
              <w:rPr>
                <w:rFonts w:eastAsia="PMingLiU"/>
                <w:bCs/>
                <w:lang w:val="en-US" w:eastAsia="zh-TW"/>
              </w:rPr>
            </w:pPr>
            <w:r w:rsidRPr="00AE201E">
              <w:rPr>
                <w:rFonts w:eastAsia="PMingLiU" w:hint="eastAsia"/>
                <w:bCs/>
                <w:lang w:eastAsia="zh-TW"/>
              </w:rPr>
              <w:t xml:space="preserve">if( </w:t>
            </w:r>
            <w:proofErr w:type="spellStart"/>
            <w:r w:rsidRPr="00AE201E">
              <w:rPr>
                <w:rFonts w:eastAsia="PMingLiU"/>
                <w:bCs/>
                <w:highlight w:val="yellow"/>
                <w:lang w:eastAsia="zh-TW"/>
              </w:rPr>
              <w:t>aps_type</w:t>
            </w:r>
            <w:proofErr w:type="spellEnd"/>
            <w:r w:rsidRPr="00AE201E">
              <w:rPr>
                <w:rFonts w:eastAsia="PMingLiU"/>
                <w:bCs/>
                <w:highlight w:val="yellow"/>
                <w:lang w:eastAsia="zh-TW"/>
              </w:rPr>
              <w:t xml:space="preserve">  = =  2</w:t>
            </w:r>
            <w:r w:rsidRPr="00AE201E">
              <w:rPr>
                <w:rFonts w:eastAsia="PMingLiU"/>
                <w:bCs/>
                <w:strike/>
                <w:highlight w:val="yellow"/>
                <w:lang w:eastAsia="zh-TW"/>
              </w:rPr>
              <w:t xml:space="preserve"> </w:t>
            </w:r>
            <w:proofErr w:type="spellStart"/>
            <w:r w:rsidRPr="00AE201E">
              <w:rPr>
                <w:rFonts w:eastAsia="PMingLiU" w:hint="eastAsia"/>
                <w:bCs/>
                <w:strike/>
                <w:highlight w:val="yellow"/>
                <w:lang w:eastAsia="zh-TW"/>
              </w:rPr>
              <w:t>aps_adaptive_loop_filter_flag</w:t>
            </w:r>
            <w:proofErr w:type="spellEnd"/>
            <w:r w:rsidRPr="00AE201E">
              <w:rPr>
                <w:rFonts w:eastAsia="PMingLiU" w:hint="eastAsia"/>
                <w:bCs/>
                <w:lang w:eastAsia="zh-TW"/>
              </w:rPr>
              <w:t xml:space="preserve"> )</w:t>
            </w:r>
          </w:p>
        </w:tc>
        <w:tc>
          <w:tcPr>
            <w:tcW w:w="1218" w:type="dxa"/>
          </w:tcPr>
          <w:p w:rsidR="00AE201E" w:rsidRPr="00AE201E" w:rsidRDefault="00AE201E" w:rsidP="009C7D60">
            <w:pPr>
              <w:pStyle w:val="tablecell"/>
            </w:pPr>
          </w:p>
        </w:tc>
      </w:tr>
      <w:tr w:rsidR="00AE201E" w:rsidRPr="00AE201E" w:rsidTr="009C7D60">
        <w:trPr>
          <w:cantSplit/>
          <w:jc w:val="center"/>
        </w:trPr>
        <w:tc>
          <w:tcPr>
            <w:tcW w:w="6709" w:type="dxa"/>
          </w:tcPr>
          <w:p w:rsidR="00AE201E" w:rsidRPr="00AE201E" w:rsidRDefault="00AE201E" w:rsidP="009C7D60">
            <w:pPr>
              <w:pStyle w:val="tablesyntax"/>
              <w:keepLines w:val="0"/>
              <w:tabs>
                <w:tab w:val="clear" w:pos="216"/>
                <w:tab w:val="clear" w:pos="432"/>
                <w:tab w:val="clear" w:pos="648"/>
                <w:tab w:val="left" w:pos="335"/>
                <w:tab w:val="left" w:pos="545"/>
              </w:tabs>
              <w:ind w:leftChars="200" w:left="440"/>
              <w:rPr>
                <w:rFonts w:eastAsia="PMingLiU"/>
                <w:bCs/>
                <w:lang w:eastAsia="zh-TW"/>
              </w:rPr>
            </w:pPr>
            <w:proofErr w:type="spellStart"/>
            <w:r w:rsidRPr="00AE201E">
              <w:rPr>
                <w:rFonts w:eastAsia="PMingLiU" w:hint="eastAsia"/>
                <w:bCs/>
                <w:lang w:eastAsia="zh-TW"/>
              </w:rPr>
              <w:t>alf_param</w:t>
            </w:r>
            <w:proofErr w:type="spellEnd"/>
            <w:r w:rsidRPr="00AE201E">
              <w:rPr>
                <w:rFonts w:eastAsia="PMingLiU" w:hint="eastAsia"/>
                <w:bCs/>
                <w:lang w:eastAsia="zh-TW"/>
              </w:rPr>
              <w:t>(</w:t>
            </w:r>
            <w:r w:rsidRPr="00AE201E">
              <w:rPr>
                <w:rFonts w:eastAsia="PMingLiU"/>
                <w:bCs/>
                <w:lang w:eastAsia="zh-TW"/>
              </w:rPr>
              <w:t> </w:t>
            </w:r>
            <w:r w:rsidRPr="00AE201E">
              <w:rPr>
                <w:rFonts w:eastAsia="PMingLiU" w:hint="eastAsia"/>
                <w:bCs/>
                <w:lang w:eastAsia="zh-TW"/>
              </w:rPr>
              <w:t>)</w:t>
            </w:r>
          </w:p>
        </w:tc>
        <w:tc>
          <w:tcPr>
            <w:tcW w:w="1218" w:type="dxa"/>
          </w:tcPr>
          <w:p w:rsidR="00AE201E" w:rsidRPr="00AE201E" w:rsidRDefault="00AE201E" w:rsidP="009C7D60">
            <w:pPr>
              <w:pStyle w:val="tablecell"/>
            </w:pPr>
          </w:p>
        </w:tc>
      </w:tr>
      <w:tr w:rsidR="00DC6B28" w:rsidRPr="00AE201E" w:rsidTr="009C7D60">
        <w:trPr>
          <w:cantSplit/>
          <w:jc w:val="center"/>
        </w:trPr>
        <w:tc>
          <w:tcPr>
            <w:tcW w:w="6709" w:type="dxa"/>
          </w:tcPr>
          <w:p w:rsidR="00C55872" w:rsidRDefault="00DC6B28" w:rsidP="004D63B5">
            <w:pPr>
              <w:pStyle w:val="tablesyntax"/>
              <w:keepLines w:val="0"/>
              <w:ind w:left="216"/>
              <w:rPr>
                <w:b/>
                <w:bCs/>
              </w:rPr>
            </w:pPr>
            <w:r w:rsidRPr="00AE201E">
              <w:rPr>
                <w:rFonts w:eastAsia="PMingLiU" w:hint="eastAsia"/>
                <w:bCs/>
                <w:lang w:eastAsia="zh-TW"/>
              </w:rPr>
              <w:t xml:space="preserve">if( </w:t>
            </w:r>
            <w:proofErr w:type="spellStart"/>
            <w:r>
              <w:rPr>
                <w:rFonts w:eastAsia="PMingLiU"/>
                <w:bCs/>
                <w:highlight w:val="yellow"/>
                <w:lang w:eastAsia="zh-TW"/>
              </w:rPr>
              <w:t>aps_type</w:t>
            </w:r>
            <w:proofErr w:type="spellEnd"/>
            <w:r>
              <w:rPr>
                <w:rFonts w:eastAsia="PMingLiU"/>
                <w:bCs/>
                <w:highlight w:val="yellow"/>
                <w:lang w:eastAsia="zh-TW"/>
              </w:rPr>
              <w:t xml:space="preserve">  = =  3</w:t>
            </w:r>
            <w:r w:rsidRPr="00AE201E">
              <w:rPr>
                <w:rFonts w:eastAsia="PMingLiU"/>
                <w:bCs/>
                <w:strike/>
                <w:highlight w:val="yellow"/>
                <w:lang w:eastAsia="zh-TW"/>
              </w:rPr>
              <w:t xml:space="preserve"> </w:t>
            </w:r>
            <w:proofErr w:type="spellStart"/>
            <w:r>
              <w:rPr>
                <w:rFonts w:eastAsia="PMingLiU" w:hint="eastAsia"/>
                <w:bCs/>
                <w:strike/>
                <w:highlight w:val="yellow"/>
                <w:lang w:eastAsia="zh-TW"/>
              </w:rPr>
              <w:t>aps_</w:t>
            </w:r>
            <w:r>
              <w:rPr>
                <w:rFonts w:eastAsia="PMingLiU"/>
                <w:bCs/>
                <w:strike/>
                <w:highlight w:val="yellow"/>
                <w:lang w:eastAsia="zh-TW"/>
              </w:rPr>
              <w:t>deblocking</w:t>
            </w:r>
            <w:r>
              <w:rPr>
                <w:rFonts w:eastAsia="PMingLiU" w:hint="eastAsia"/>
                <w:bCs/>
                <w:strike/>
                <w:highlight w:val="yellow"/>
                <w:lang w:eastAsia="zh-TW"/>
              </w:rPr>
              <w:t>_</w:t>
            </w:r>
            <w:r w:rsidRPr="00AE201E">
              <w:rPr>
                <w:rFonts w:eastAsia="PMingLiU" w:hint="eastAsia"/>
                <w:bCs/>
                <w:strike/>
                <w:highlight w:val="yellow"/>
                <w:lang w:eastAsia="zh-TW"/>
              </w:rPr>
              <w:t>filter_flag</w:t>
            </w:r>
            <w:proofErr w:type="spellEnd"/>
            <w:r w:rsidRPr="00AE201E">
              <w:rPr>
                <w:rFonts w:eastAsia="PMingLiU" w:hint="eastAsia"/>
                <w:bCs/>
                <w:lang w:eastAsia="zh-TW"/>
              </w:rPr>
              <w:t xml:space="preserve"> )</w:t>
            </w:r>
          </w:p>
        </w:tc>
        <w:tc>
          <w:tcPr>
            <w:tcW w:w="1218" w:type="dxa"/>
          </w:tcPr>
          <w:p w:rsidR="00DC6B28" w:rsidRPr="00AE201E" w:rsidRDefault="00DC6B28" w:rsidP="009C7D60">
            <w:pPr>
              <w:pStyle w:val="tablecell"/>
              <w:keepNext w:val="0"/>
            </w:pPr>
          </w:p>
        </w:tc>
      </w:tr>
      <w:tr w:rsidR="00543394" w:rsidRPr="00AE201E" w:rsidTr="009C7D60">
        <w:trPr>
          <w:cantSplit/>
          <w:jc w:val="center"/>
        </w:trPr>
        <w:tc>
          <w:tcPr>
            <w:tcW w:w="6709" w:type="dxa"/>
          </w:tcPr>
          <w:p w:rsidR="00543394" w:rsidRPr="004D63B5" w:rsidRDefault="00543394" w:rsidP="004D63B5">
            <w:pPr>
              <w:pStyle w:val="tablesyntax"/>
              <w:keepLines w:val="0"/>
              <w:ind w:left="432"/>
              <w:rPr>
                <w:bCs/>
              </w:rPr>
            </w:pPr>
            <w:proofErr w:type="spellStart"/>
            <w:r w:rsidRPr="004D63B5">
              <w:rPr>
                <w:bCs/>
              </w:rPr>
              <w:t>dbl_param</w:t>
            </w:r>
            <w:proofErr w:type="spellEnd"/>
            <w:r w:rsidRPr="004D63B5">
              <w:rPr>
                <w:bCs/>
              </w:rPr>
              <w:t>()</w:t>
            </w:r>
          </w:p>
        </w:tc>
        <w:tc>
          <w:tcPr>
            <w:tcW w:w="1218" w:type="dxa"/>
          </w:tcPr>
          <w:p w:rsidR="00543394" w:rsidRPr="00AE201E" w:rsidRDefault="00543394" w:rsidP="009C7D60">
            <w:pPr>
              <w:pStyle w:val="tablecell"/>
              <w:keepNext w:val="0"/>
            </w:pPr>
          </w:p>
        </w:tc>
      </w:tr>
      <w:tr w:rsidR="00DC6B28" w:rsidRPr="00AE201E" w:rsidTr="009C7D60">
        <w:trPr>
          <w:cantSplit/>
          <w:jc w:val="center"/>
        </w:trPr>
        <w:tc>
          <w:tcPr>
            <w:tcW w:w="6709" w:type="dxa"/>
          </w:tcPr>
          <w:p w:rsidR="00DC6B28" w:rsidRPr="00AE201E" w:rsidRDefault="00DC6B28" w:rsidP="009C7D60">
            <w:pPr>
              <w:pStyle w:val="tablesyntax"/>
              <w:keepLines w:val="0"/>
              <w:rPr>
                <w:bCs/>
                <w:lang w:eastAsia="ja-JP"/>
              </w:rPr>
            </w:pPr>
            <w:r w:rsidRPr="00AE201E">
              <w:rPr>
                <w:b/>
                <w:bCs/>
              </w:rPr>
              <w:tab/>
            </w:r>
            <w:proofErr w:type="spellStart"/>
            <w:r w:rsidRPr="00AE201E">
              <w:rPr>
                <w:b/>
                <w:bCs/>
              </w:rPr>
              <w:t>aps_extension_flag</w:t>
            </w:r>
            <w:proofErr w:type="spellEnd"/>
          </w:p>
        </w:tc>
        <w:tc>
          <w:tcPr>
            <w:tcW w:w="1218" w:type="dxa"/>
          </w:tcPr>
          <w:p w:rsidR="00DC6B28" w:rsidRPr="00AE201E" w:rsidRDefault="00DC6B28" w:rsidP="009C7D60">
            <w:pPr>
              <w:pStyle w:val="tablecell"/>
              <w:keepNext w:val="0"/>
            </w:pPr>
            <w:r w:rsidRPr="00AE201E">
              <w:t>u(1)</w:t>
            </w:r>
          </w:p>
        </w:tc>
      </w:tr>
      <w:tr w:rsidR="00DC6B28" w:rsidRPr="00AE201E" w:rsidTr="009C7D60">
        <w:trPr>
          <w:cantSplit/>
          <w:jc w:val="center"/>
        </w:trPr>
        <w:tc>
          <w:tcPr>
            <w:tcW w:w="6709" w:type="dxa"/>
          </w:tcPr>
          <w:p w:rsidR="00DC6B28" w:rsidRPr="00AE201E" w:rsidRDefault="00DC6B28" w:rsidP="009C7D60">
            <w:pPr>
              <w:pStyle w:val="tablesyntax"/>
              <w:keepLines w:val="0"/>
              <w:rPr>
                <w:bCs/>
                <w:lang w:eastAsia="ja-JP"/>
              </w:rPr>
            </w:pPr>
            <w:r w:rsidRPr="00AE201E">
              <w:rPr>
                <w:bCs/>
              </w:rPr>
              <w:tab/>
              <w:t xml:space="preserve">if( </w:t>
            </w:r>
            <w:proofErr w:type="spellStart"/>
            <w:r w:rsidRPr="00AE201E">
              <w:rPr>
                <w:bCs/>
              </w:rPr>
              <w:t>aps_extension_flag</w:t>
            </w:r>
            <w:proofErr w:type="spellEnd"/>
            <w:r w:rsidRPr="00AE201E">
              <w:rPr>
                <w:bCs/>
              </w:rPr>
              <w:t xml:space="preserve"> )</w:t>
            </w:r>
          </w:p>
        </w:tc>
        <w:tc>
          <w:tcPr>
            <w:tcW w:w="1218" w:type="dxa"/>
          </w:tcPr>
          <w:p w:rsidR="00DC6B28" w:rsidRPr="00AE201E" w:rsidRDefault="00DC6B28" w:rsidP="009C7D60">
            <w:pPr>
              <w:pStyle w:val="tablecell"/>
              <w:keepNext w:val="0"/>
            </w:pPr>
          </w:p>
        </w:tc>
      </w:tr>
      <w:tr w:rsidR="00DC6B28" w:rsidRPr="00AE201E" w:rsidTr="009C7D60">
        <w:trPr>
          <w:cantSplit/>
          <w:jc w:val="center"/>
        </w:trPr>
        <w:tc>
          <w:tcPr>
            <w:tcW w:w="6709" w:type="dxa"/>
          </w:tcPr>
          <w:p w:rsidR="00DC6B28" w:rsidRPr="00AE201E" w:rsidRDefault="00DC6B28" w:rsidP="009C7D60">
            <w:pPr>
              <w:pStyle w:val="tablesyntax"/>
              <w:keepLines w:val="0"/>
              <w:rPr>
                <w:bCs/>
                <w:lang w:eastAsia="ja-JP"/>
              </w:rPr>
            </w:pPr>
            <w:r w:rsidRPr="00AE201E">
              <w:rPr>
                <w:b/>
              </w:rPr>
              <w:tab/>
            </w:r>
            <w:r w:rsidRPr="00AE201E">
              <w:rPr>
                <w:b/>
              </w:rPr>
              <w:tab/>
            </w:r>
            <w:r w:rsidRPr="00AE201E">
              <w:t xml:space="preserve">while( </w:t>
            </w:r>
            <w:proofErr w:type="spellStart"/>
            <w:r w:rsidRPr="00AE201E">
              <w:t>more_rbsp_data</w:t>
            </w:r>
            <w:proofErr w:type="spellEnd"/>
            <w:r w:rsidRPr="00AE201E">
              <w:t>( ) )</w:t>
            </w:r>
          </w:p>
        </w:tc>
        <w:tc>
          <w:tcPr>
            <w:tcW w:w="1218" w:type="dxa"/>
          </w:tcPr>
          <w:p w:rsidR="00DC6B28" w:rsidRPr="00AE201E" w:rsidRDefault="00DC6B28" w:rsidP="009C7D60">
            <w:pPr>
              <w:pStyle w:val="tablecell"/>
              <w:keepNext w:val="0"/>
            </w:pPr>
          </w:p>
        </w:tc>
      </w:tr>
      <w:tr w:rsidR="00DC6B28" w:rsidRPr="001F40C2" w:rsidTr="009C7D60">
        <w:trPr>
          <w:cantSplit/>
          <w:jc w:val="center"/>
        </w:trPr>
        <w:tc>
          <w:tcPr>
            <w:tcW w:w="6709" w:type="dxa"/>
          </w:tcPr>
          <w:p w:rsidR="00DC6B28" w:rsidRPr="00AE201E" w:rsidRDefault="00DC6B28" w:rsidP="009C7D60">
            <w:pPr>
              <w:pStyle w:val="tablesyntax"/>
              <w:keepLines w:val="0"/>
              <w:rPr>
                <w:bCs/>
                <w:lang w:eastAsia="ja-JP"/>
              </w:rPr>
            </w:pPr>
            <w:r w:rsidRPr="00AE201E">
              <w:rPr>
                <w:b/>
              </w:rPr>
              <w:tab/>
            </w:r>
            <w:r w:rsidRPr="00AE201E">
              <w:rPr>
                <w:b/>
              </w:rPr>
              <w:tab/>
            </w:r>
            <w:r w:rsidRPr="00AE201E">
              <w:rPr>
                <w:b/>
              </w:rPr>
              <w:tab/>
            </w:r>
            <w:proofErr w:type="spellStart"/>
            <w:r w:rsidRPr="00AE201E">
              <w:rPr>
                <w:b/>
              </w:rPr>
              <w:t>aps_extension_data_flag</w:t>
            </w:r>
            <w:proofErr w:type="spellEnd"/>
          </w:p>
        </w:tc>
        <w:tc>
          <w:tcPr>
            <w:tcW w:w="1218" w:type="dxa"/>
          </w:tcPr>
          <w:p w:rsidR="00DC6B28" w:rsidRPr="008609A8" w:rsidRDefault="00DC6B28" w:rsidP="009C7D60">
            <w:pPr>
              <w:pStyle w:val="tablecell"/>
              <w:keepNext w:val="0"/>
            </w:pPr>
            <w:r w:rsidRPr="00AE201E">
              <w:t>u(1)</w:t>
            </w:r>
          </w:p>
        </w:tc>
      </w:tr>
      <w:tr w:rsidR="00DC6B28" w:rsidRPr="001F40C2" w:rsidTr="009C7D60">
        <w:trPr>
          <w:cantSplit/>
          <w:jc w:val="center"/>
        </w:trPr>
        <w:tc>
          <w:tcPr>
            <w:tcW w:w="6709" w:type="dxa"/>
          </w:tcPr>
          <w:p w:rsidR="00DC6B28" w:rsidRPr="008609A8" w:rsidRDefault="00DC6B28" w:rsidP="009C7D60">
            <w:pPr>
              <w:pStyle w:val="tablesyntax"/>
              <w:rPr>
                <w:bCs/>
              </w:rPr>
            </w:pPr>
            <w:r w:rsidRPr="008609A8">
              <w:rPr>
                <w:bCs/>
              </w:rPr>
              <w:tab/>
            </w:r>
            <w:proofErr w:type="spellStart"/>
            <w:r w:rsidRPr="008609A8">
              <w:rPr>
                <w:bCs/>
              </w:rPr>
              <w:t>rbsp_trailing_bits</w:t>
            </w:r>
            <w:proofErr w:type="spellEnd"/>
            <w:r w:rsidRPr="008609A8">
              <w:rPr>
                <w:bCs/>
              </w:rPr>
              <w:t>( )</w:t>
            </w:r>
          </w:p>
        </w:tc>
        <w:tc>
          <w:tcPr>
            <w:tcW w:w="1218" w:type="dxa"/>
          </w:tcPr>
          <w:p w:rsidR="00DC6B28" w:rsidRPr="008609A8" w:rsidRDefault="00DC6B28" w:rsidP="009C7D60">
            <w:pPr>
              <w:pStyle w:val="tablecell"/>
              <w:keepNext w:val="0"/>
            </w:pPr>
          </w:p>
        </w:tc>
      </w:tr>
      <w:tr w:rsidR="00DC6B28" w:rsidRPr="001F40C2" w:rsidTr="009C7D60">
        <w:trPr>
          <w:cantSplit/>
          <w:jc w:val="center"/>
        </w:trPr>
        <w:tc>
          <w:tcPr>
            <w:tcW w:w="6709" w:type="dxa"/>
          </w:tcPr>
          <w:p w:rsidR="00DC6B28" w:rsidRPr="008609A8" w:rsidRDefault="00DC6B28" w:rsidP="009C7D60">
            <w:pPr>
              <w:pStyle w:val="tablesyntax"/>
              <w:keepLines w:val="0"/>
              <w:rPr>
                <w:bCs/>
              </w:rPr>
            </w:pPr>
            <w:r w:rsidRPr="008609A8">
              <w:rPr>
                <w:bCs/>
              </w:rPr>
              <w:t>}</w:t>
            </w:r>
          </w:p>
        </w:tc>
        <w:tc>
          <w:tcPr>
            <w:tcW w:w="1218" w:type="dxa"/>
          </w:tcPr>
          <w:p w:rsidR="00DC6B28" w:rsidRPr="008609A8" w:rsidRDefault="00DC6B28" w:rsidP="009C7D60">
            <w:pPr>
              <w:pStyle w:val="tablecell"/>
              <w:keepNext w:val="0"/>
            </w:pPr>
          </w:p>
        </w:tc>
      </w:tr>
    </w:tbl>
    <w:p w:rsidR="00AE201E" w:rsidRPr="007275DA" w:rsidRDefault="00AE201E" w:rsidP="007275DA">
      <w:pPr>
        <w:rPr>
          <w:szCs w:val="22"/>
        </w:rPr>
      </w:pPr>
    </w:p>
    <w:p w:rsidR="007275DA" w:rsidRDefault="007275DA" w:rsidP="007275DA">
      <w:pPr>
        <w:jc w:val="both"/>
      </w:pPr>
      <w:proofErr w:type="spellStart"/>
      <w:proofErr w:type="gramStart"/>
      <w:r>
        <w:rPr>
          <w:b/>
        </w:rPr>
        <w:t>aps_type</w:t>
      </w:r>
      <w:proofErr w:type="spellEnd"/>
      <w:proofErr w:type="gramEnd"/>
      <w:r w:rsidRPr="00BA5F10">
        <w:rPr>
          <w:b/>
        </w:rPr>
        <w:t xml:space="preserve"> </w:t>
      </w:r>
      <w:r w:rsidRPr="00BA5F10">
        <w:t xml:space="preserve">specifies the </w:t>
      </w:r>
      <w:r>
        <w:t>type of the adaption parameter set RBSP</w:t>
      </w:r>
      <w:r w:rsidRPr="00BA5F10">
        <w:t>.</w:t>
      </w:r>
      <w:r>
        <w:t xml:space="preserve"> </w:t>
      </w:r>
      <w:proofErr w:type="spellStart"/>
      <w:proofErr w:type="gramStart"/>
      <w:r w:rsidR="00AE201E">
        <w:t>aps_type</w:t>
      </w:r>
      <w:proofErr w:type="spellEnd"/>
      <w:proofErr w:type="gramEnd"/>
      <w:r w:rsidR="00AE201E">
        <w:t xml:space="preserve"> equal to 0 specifies that the adaptation parameter set is a scaling list adaptation parameter set. </w:t>
      </w:r>
      <w:proofErr w:type="spellStart"/>
      <w:r w:rsidR="00AE201E">
        <w:t>aps_type</w:t>
      </w:r>
      <w:proofErr w:type="spellEnd"/>
      <w:r w:rsidR="00AE201E">
        <w:t xml:space="preserve"> equal to 1</w:t>
      </w:r>
      <w:r>
        <w:t xml:space="preserve"> specifies that the adaptation parameter set is an </w:t>
      </w:r>
      <w:r w:rsidR="00AE201E">
        <w:t>SAO</w:t>
      </w:r>
      <w:r>
        <w:t xml:space="preserve"> adaptation parameter set, </w:t>
      </w:r>
      <w:proofErr w:type="spellStart"/>
      <w:r w:rsidR="00AE201E">
        <w:t>aps_type</w:t>
      </w:r>
      <w:proofErr w:type="spellEnd"/>
      <w:r w:rsidR="00AE201E">
        <w:t xml:space="preserve"> equal to 2</w:t>
      </w:r>
      <w:r>
        <w:t xml:space="preserve"> specifies that the adaptation parameter set is an </w:t>
      </w:r>
      <w:r w:rsidR="00AE201E">
        <w:t>ALF adaptation parameter set</w:t>
      </w:r>
      <w:r w:rsidR="00DC6B28">
        <w:t xml:space="preserve">, </w:t>
      </w:r>
      <w:proofErr w:type="spellStart"/>
      <w:r w:rsidR="00DC6B28">
        <w:t>aps_type</w:t>
      </w:r>
      <w:proofErr w:type="spellEnd"/>
      <w:r w:rsidR="00DC6B28">
        <w:t xml:space="preserve"> equal to 3 specifies that the adaptation parameter set is a </w:t>
      </w:r>
      <w:proofErr w:type="spellStart"/>
      <w:r w:rsidR="00DC6B28">
        <w:t>deblocking</w:t>
      </w:r>
      <w:proofErr w:type="spellEnd"/>
      <w:r w:rsidR="00DC6B28">
        <w:t xml:space="preserve"> filter adaptation parameter set</w:t>
      </w:r>
      <w:r w:rsidR="00AE201E">
        <w:t xml:space="preserve">. The value of </w:t>
      </w:r>
      <w:proofErr w:type="spellStart"/>
      <w:r w:rsidR="00AE201E">
        <w:t>aps_type</w:t>
      </w:r>
      <w:proofErr w:type="spellEnd"/>
      <w:r w:rsidR="00AE201E">
        <w:t xml:space="preserve"> shall be in the range of 0 to </w:t>
      </w:r>
      <w:r w:rsidR="00DC6B28">
        <w:t>3</w:t>
      </w:r>
      <w:r w:rsidR="00AE201E">
        <w:t>, inclusive.</w:t>
      </w:r>
    </w:p>
    <w:p w:rsidR="007275DA" w:rsidRPr="00AE201E" w:rsidRDefault="007275DA" w:rsidP="007275DA">
      <w:pPr>
        <w:rPr>
          <w:szCs w:val="22"/>
        </w:rPr>
      </w:pPr>
    </w:p>
    <w:p w:rsidR="007275DA" w:rsidRDefault="007275DA" w:rsidP="00E72FBC">
      <w:pPr>
        <w:pStyle w:val="Heading3"/>
        <w:rPr>
          <w:lang w:val="en-CA"/>
        </w:rPr>
      </w:pPr>
      <w:r>
        <w:rPr>
          <w:lang w:val="en-CA"/>
        </w:rPr>
        <w:t>Group parameter set</w:t>
      </w:r>
    </w:p>
    <w:p w:rsidR="007275DA" w:rsidRDefault="007275DA" w:rsidP="007275DA">
      <w:pPr>
        <w:jc w:val="both"/>
      </w:pPr>
      <w:r>
        <w:t xml:space="preserve">A Group Parameter Set (GPS) includes </w:t>
      </w:r>
      <w:ins w:id="15" w:author="Ye-Kui Wang" w:date="2012-01-31T20:44:00Z">
        <w:r w:rsidR="00C24CFB">
          <w:t xml:space="preserve">a PPS </w:t>
        </w:r>
      </w:ins>
      <w:r>
        <w:t>ID</w:t>
      </w:r>
      <w:del w:id="16" w:author="Ye-Kui Wang" w:date="2012-01-31T20:44:00Z">
        <w:r w:rsidDel="00C24CFB">
          <w:delText>s of a PPS</w:delText>
        </w:r>
      </w:del>
      <w:r>
        <w:t xml:space="preserve">, and </w:t>
      </w:r>
      <w:r w:rsidR="00A24D1B">
        <w:t xml:space="preserve">zero or more </w:t>
      </w:r>
      <w:r>
        <w:t>APS</w:t>
      </w:r>
      <w:r w:rsidR="00A24D1B">
        <w:t xml:space="preserve"> IDs</w:t>
      </w:r>
      <w:r>
        <w:t>. At most one GPS may be active at any moment during the decoding process.  A GPS is activated for if it is not already the active GPS and it is referred by a coded slice NAL unit being decoded.</w:t>
      </w:r>
    </w:p>
    <w:p w:rsidR="007275DA" w:rsidRDefault="007275DA" w:rsidP="007275DA">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9"/>
        <w:gridCol w:w="1218"/>
      </w:tblGrid>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pPr>
            <w:proofErr w:type="spellStart"/>
            <w:r w:rsidRPr="00672965">
              <w:lastRenderedPageBreak/>
              <w:t>group_parameter_set_rbsp</w:t>
            </w:r>
            <w:proofErr w:type="spellEnd"/>
            <w:r w:rsidRPr="00672965">
              <w:t>( ) {</w:t>
            </w:r>
          </w:p>
        </w:tc>
        <w:tc>
          <w:tcPr>
            <w:tcW w:w="1218"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heading"/>
            </w:pPr>
            <w:r w:rsidRPr="00672965">
              <w:t>Descriptor</w:t>
            </w:r>
          </w:p>
        </w:tc>
      </w:tr>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rPr>
                <w:bCs/>
                <w:lang w:val="da-DK"/>
              </w:rPr>
            </w:pPr>
            <w:r w:rsidRPr="00672965">
              <w:rPr>
                <w:b/>
                <w:lang w:val="en-US"/>
              </w:rPr>
              <w:tab/>
              <w:t>group_</w:t>
            </w:r>
            <w:r w:rsidRPr="00672965">
              <w:rPr>
                <w:b/>
                <w:lang w:val="nb-NO"/>
              </w:rPr>
              <w:t>parameter_set_id</w:t>
            </w:r>
          </w:p>
        </w:tc>
        <w:tc>
          <w:tcPr>
            <w:tcW w:w="1218"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cell"/>
            </w:pPr>
            <w:r w:rsidRPr="00672965">
              <w:rPr>
                <w:lang w:val="nb-NO"/>
              </w:rPr>
              <w:t>ue(v)</w:t>
            </w:r>
          </w:p>
        </w:tc>
      </w:tr>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rPr>
                <w:b/>
                <w:lang w:val="en-US"/>
              </w:rPr>
            </w:pPr>
            <w:r w:rsidRPr="00672965">
              <w:rPr>
                <w:b/>
                <w:lang w:val="en-US"/>
              </w:rPr>
              <w:tab/>
            </w:r>
            <w:proofErr w:type="spellStart"/>
            <w:r w:rsidRPr="00672965">
              <w:rPr>
                <w:b/>
                <w:lang w:val="en-US"/>
              </w:rPr>
              <w:t>pps_id</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cell"/>
              <w:rPr>
                <w:lang w:val="nb-NO"/>
              </w:rPr>
            </w:pPr>
            <w:r w:rsidRPr="00672965">
              <w:rPr>
                <w:lang w:val="nb-NO"/>
              </w:rPr>
              <w:t>ue(v)</w:t>
            </w:r>
          </w:p>
        </w:tc>
      </w:tr>
      <w:tr w:rsidR="00672965" w:rsidRPr="00672965" w:rsidTr="009C7D60">
        <w:tblPrEx>
          <w:tblLook w:val="0000" w:firstRow="0" w:lastRow="0" w:firstColumn="0" w:lastColumn="0" w:noHBand="0" w:noVBand="0"/>
        </w:tblPrEx>
        <w:trPr>
          <w:cantSplit/>
          <w:jc w:val="center"/>
        </w:trPr>
        <w:tc>
          <w:tcPr>
            <w:tcW w:w="6709" w:type="dxa"/>
          </w:tcPr>
          <w:p w:rsidR="00672965" w:rsidRPr="00672965" w:rsidRDefault="00672965" w:rsidP="00672965">
            <w:pPr>
              <w:pStyle w:val="tablesyntax"/>
              <w:rPr>
                <w:b/>
              </w:rPr>
            </w:pPr>
            <w:r w:rsidRPr="00672965">
              <w:rPr>
                <w:b/>
              </w:rPr>
              <w:tab/>
            </w:r>
            <w:proofErr w:type="spellStart"/>
            <w:r w:rsidRPr="00672965">
              <w:rPr>
                <w:b/>
              </w:rPr>
              <w:t>num_aps_id</w:t>
            </w:r>
            <w:r>
              <w:rPr>
                <w:b/>
              </w:rPr>
              <w:t>s</w:t>
            </w:r>
            <w:proofErr w:type="spellEnd"/>
          </w:p>
        </w:tc>
        <w:tc>
          <w:tcPr>
            <w:tcW w:w="1218" w:type="dxa"/>
          </w:tcPr>
          <w:p w:rsidR="00672965" w:rsidRPr="00672965" w:rsidRDefault="00672965" w:rsidP="009C7D60">
            <w:pPr>
              <w:pStyle w:val="tablecell"/>
            </w:pPr>
            <w:proofErr w:type="spellStart"/>
            <w:r w:rsidRPr="00672965">
              <w:t>ue</w:t>
            </w:r>
            <w:proofErr w:type="spellEnd"/>
            <w:r w:rsidRPr="00672965">
              <w:t>(v)</w:t>
            </w:r>
          </w:p>
        </w:tc>
      </w:tr>
      <w:tr w:rsidR="00672965" w:rsidRPr="00672965" w:rsidTr="009C7D60">
        <w:tblPrEx>
          <w:tblLook w:val="0000" w:firstRow="0" w:lastRow="0" w:firstColumn="0" w:lastColumn="0" w:noHBand="0" w:noVBand="0"/>
        </w:tblPrEx>
        <w:trPr>
          <w:cantSplit/>
          <w:jc w:val="center"/>
        </w:trPr>
        <w:tc>
          <w:tcPr>
            <w:tcW w:w="6709" w:type="dxa"/>
          </w:tcPr>
          <w:p w:rsidR="00672965" w:rsidRPr="00672965" w:rsidRDefault="00672965" w:rsidP="00672965">
            <w:pPr>
              <w:pStyle w:val="tablesyntax"/>
              <w:rPr>
                <w:bCs/>
              </w:rPr>
            </w:pPr>
            <w:r w:rsidRPr="00672965">
              <w:tab/>
              <w:t xml:space="preserve">for( </w:t>
            </w:r>
            <w:proofErr w:type="spellStart"/>
            <w:r>
              <w:t>i</w:t>
            </w:r>
            <w:proofErr w:type="spellEnd"/>
            <w:r w:rsidRPr="00672965">
              <w:t xml:space="preserve"> = 0; </w:t>
            </w:r>
            <w:proofErr w:type="spellStart"/>
            <w:r>
              <w:t>i</w:t>
            </w:r>
            <w:proofErr w:type="spellEnd"/>
            <w:r>
              <w:t xml:space="preserve"> </w:t>
            </w:r>
            <w:r w:rsidRPr="00672965">
              <w:t xml:space="preserve">&lt; </w:t>
            </w:r>
            <w:proofErr w:type="spellStart"/>
            <w:r w:rsidRPr="00672965">
              <w:t>num_aps_</w:t>
            </w:r>
            <w:r>
              <w:t>ids</w:t>
            </w:r>
            <w:proofErr w:type="spellEnd"/>
            <w:r w:rsidRPr="00672965">
              <w:t xml:space="preserve">; </w:t>
            </w:r>
            <w:proofErr w:type="spellStart"/>
            <w:r>
              <w:t>i</w:t>
            </w:r>
            <w:proofErr w:type="spellEnd"/>
            <w:r w:rsidRPr="00672965">
              <w:t>++ )</w:t>
            </w:r>
          </w:p>
        </w:tc>
        <w:tc>
          <w:tcPr>
            <w:tcW w:w="1218" w:type="dxa"/>
          </w:tcPr>
          <w:p w:rsidR="00672965" w:rsidRPr="00672965" w:rsidRDefault="00672965" w:rsidP="009C7D60">
            <w:pPr>
              <w:pStyle w:val="tablecell"/>
            </w:pPr>
          </w:p>
        </w:tc>
      </w:tr>
      <w:tr w:rsidR="00672965" w:rsidRPr="00672965" w:rsidTr="009C7D60">
        <w:tblPrEx>
          <w:tblLook w:val="0000" w:firstRow="0" w:lastRow="0" w:firstColumn="0" w:lastColumn="0" w:noHBand="0" w:noVBand="0"/>
        </w:tblPrEx>
        <w:trPr>
          <w:cantSplit/>
          <w:jc w:val="center"/>
        </w:trPr>
        <w:tc>
          <w:tcPr>
            <w:tcW w:w="6709" w:type="dxa"/>
          </w:tcPr>
          <w:p w:rsidR="00672965" w:rsidRPr="00672965" w:rsidRDefault="00672965" w:rsidP="009C7D60">
            <w:pPr>
              <w:pStyle w:val="tablesyntax"/>
              <w:rPr>
                <w:b/>
                <w:lang w:val="en-US"/>
              </w:rPr>
            </w:pPr>
            <w:r w:rsidRPr="00672965">
              <w:rPr>
                <w:b/>
                <w:lang w:val="en-US"/>
              </w:rPr>
              <w:tab/>
            </w:r>
            <w:r w:rsidRPr="00672965">
              <w:rPr>
                <w:b/>
                <w:lang w:val="en-US"/>
              </w:rPr>
              <w:tab/>
            </w:r>
            <w:proofErr w:type="spellStart"/>
            <w:r w:rsidRPr="00672965">
              <w:rPr>
                <w:b/>
                <w:lang w:val="en-US"/>
              </w:rPr>
              <w:t>aps_id</w:t>
            </w:r>
            <w:proofErr w:type="spellEnd"/>
            <w:r w:rsidRPr="00672965">
              <w:rPr>
                <w:b/>
                <w:lang w:val="nb-NO"/>
              </w:rPr>
              <w:t>[</w:t>
            </w:r>
            <w:r w:rsidRPr="00672965">
              <w:t> </w:t>
            </w:r>
            <w:r w:rsidRPr="00672965">
              <w:rPr>
                <w:lang w:val="nb-NO"/>
              </w:rPr>
              <w:t>i</w:t>
            </w:r>
            <w:r w:rsidRPr="00672965">
              <w:t> </w:t>
            </w:r>
            <w:r w:rsidRPr="00672965">
              <w:rPr>
                <w:b/>
                <w:lang w:val="nb-NO"/>
              </w:rPr>
              <w:t>]</w:t>
            </w:r>
          </w:p>
        </w:tc>
        <w:tc>
          <w:tcPr>
            <w:tcW w:w="1218" w:type="dxa"/>
          </w:tcPr>
          <w:p w:rsidR="00672965" w:rsidRPr="00672965" w:rsidRDefault="00672965" w:rsidP="009C7D60">
            <w:pPr>
              <w:pStyle w:val="tablecell"/>
              <w:rPr>
                <w:lang w:val="nb-NO"/>
              </w:rPr>
            </w:pPr>
            <w:r w:rsidRPr="00672965">
              <w:rPr>
                <w:lang w:val="nb-NO"/>
              </w:rPr>
              <w:t>ue(v)</w:t>
            </w:r>
          </w:p>
        </w:tc>
      </w:tr>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rPr>
                <w:b/>
              </w:rPr>
            </w:pPr>
            <w:r w:rsidRPr="00672965">
              <w:rPr>
                <w:bCs/>
              </w:rPr>
              <w:tab/>
            </w:r>
            <w:proofErr w:type="spellStart"/>
            <w:r w:rsidRPr="00672965">
              <w:rPr>
                <w:b/>
                <w:bCs/>
              </w:rPr>
              <w:t>gps_extension_flag</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cell"/>
            </w:pPr>
            <w:r w:rsidRPr="00672965">
              <w:t>u(1)</w:t>
            </w:r>
          </w:p>
        </w:tc>
      </w:tr>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rPr>
                <w:b/>
              </w:rPr>
            </w:pPr>
            <w:r w:rsidRPr="00672965">
              <w:rPr>
                <w:bCs/>
              </w:rPr>
              <w:tab/>
              <w:t xml:space="preserve">if( </w:t>
            </w:r>
            <w:proofErr w:type="spellStart"/>
            <w:r w:rsidRPr="00672965">
              <w:rPr>
                <w:bCs/>
              </w:rPr>
              <w:t>gps_extension_flag</w:t>
            </w:r>
            <w:proofErr w:type="spellEnd"/>
            <w:r w:rsidRPr="00672965">
              <w:rPr>
                <w:bCs/>
              </w:rPr>
              <w:t xml:space="preserve"> )</w:t>
            </w:r>
          </w:p>
        </w:tc>
        <w:tc>
          <w:tcPr>
            <w:tcW w:w="1218" w:type="dxa"/>
            <w:tcBorders>
              <w:top w:val="single" w:sz="4" w:space="0" w:color="auto"/>
              <w:left w:val="single" w:sz="4" w:space="0" w:color="auto"/>
              <w:bottom w:val="single" w:sz="4" w:space="0" w:color="auto"/>
              <w:right w:val="single" w:sz="4" w:space="0" w:color="auto"/>
            </w:tcBorders>
          </w:tcPr>
          <w:p w:rsidR="007275DA" w:rsidRPr="00672965" w:rsidRDefault="007275DA">
            <w:pPr>
              <w:pStyle w:val="tablecell"/>
            </w:pPr>
          </w:p>
        </w:tc>
      </w:tr>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rPr>
                <w:b/>
              </w:rPr>
            </w:pPr>
            <w:r w:rsidRPr="00672965">
              <w:rPr>
                <w:b/>
              </w:rPr>
              <w:tab/>
            </w:r>
            <w:r w:rsidRPr="00672965">
              <w:rPr>
                <w:b/>
              </w:rPr>
              <w:tab/>
            </w:r>
            <w:r w:rsidRPr="00672965">
              <w:t xml:space="preserve">while( </w:t>
            </w:r>
            <w:proofErr w:type="spellStart"/>
            <w:r w:rsidRPr="00672965">
              <w:t>more_rbsp_data</w:t>
            </w:r>
            <w:proofErr w:type="spellEnd"/>
            <w:r w:rsidRPr="00672965">
              <w:t>( ) )</w:t>
            </w:r>
          </w:p>
        </w:tc>
        <w:tc>
          <w:tcPr>
            <w:tcW w:w="1218" w:type="dxa"/>
            <w:tcBorders>
              <w:top w:val="single" w:sz="4" w:space="0" w:color="auto"/>
              <w:left w:val="single" w:sz="4" w:space="0" w:color="auto"/>
              <w:bottom w:val="single" w:sz="4" w:space="0" w:color="auto"/>
              <w:right w:val="single" w:sz="4" w:space="0" w:color="auto"/>
            </w:tcBorders>
          </w:tcPr>
          <w:p w:rsidR="007275DA" w:rsidRPr="00672965" w:rsidRDefault="007275DA">
            <w:pPr>
              <w:pStyle w:val="tablecell"/>
            </w:pPr>
          </w:p>
        </w:tc>
      </w:tr>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rPr>
                <w:b/>
              </w:rPr>
            </w:pPr>
            <w:r w:rsidRPr="00672965">
              <w:rPr>
                <w:b/>
              </w:rPr>
              <w:tab/>
            </w:r>
            <w:r w:rsidRPr="00672965">
              <w:rPr>
                <w:b/>
              </w:rPr>
              <w:tab/>
            </w:r>
            <w:r w:rsidRPr="00672965">
              <w:rPr>
                <w:b/>
              </w:rPr>
              <w:tab/>
            </w:r>
            <w:proofErr w:type="spellStart"/>
            <w:r w:rsidRPr="00672965">
              <w:rPr>
                <w:b/>
              </w:rPr>
              <w:t>gps_extension_data_flag</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cell"/>
            </w:pPr>
            <w:r w:rsidRPr="00672965">
              <w:t>u(1)</w:t>
            </w:r>
          </w:p>
        </w:tc>
      </w:tr>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rPr>
                <w:bCs/>
              </w:rPr>
            </w:pPr>
            <w:r w:rsidRPr="00672965">
              <w:rPr>
                <w:bCs/>
              </w:rPr>
              <w:tab/>
            </w:r>
            <w:proofErr w:type="spellStart"/>
            <w:r w:rsidRPr="00672965">
              <w:rPr>
                <w:bCs/>
              </w:rPr>
              <w:t>rbsp_trailing_bits</w:t>
            </w:r>
            <w:proofErr w:type="spellEnd"/>
            <w:r w:rsidRPr="00672965">
              <w:rPr>
                <w:bCs/>
              </w:rPr>
              <w:t>( )</w:t>
            </w:r>
          </w:p>
        </w:tc>
        <w:tc>
          <w:tcPr>
            <w:tcW w:w="1218" w:type="dxa"/>
            <w:tcBorders>
              <w:top w:val="single" w:sz="4" w:space="0" w:color="auto"/>
              <w:left w:val="single" w:sz="4" w:space="0" w:color="auto"/>
              <w:bottom w:val="single" w:sz="4" w:space="0" w:color="auto"/>
              <w:right w:val="single" w:sz="4" w:space="0" w:color="auto"/>
            </w:tcBorders>
          </w:tcPr>
          <w:p w:rsidR="007275DA" w:rsidRPr="00672965" w:rsidRDefault="007275DA">
            <w:pPr>
              <w:pStyle w:val="tablecell"/>
            </w:pPr>
          </w:p>
        </w:tc>
      </w:tr>
      <w:tr w:rsidR="007275DA" w:rsidRPr="00672965" w:rsidTr="007275DA">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7275DA" w:rsidRPr="00672965" w:rsidRDefault="007275DA">
            <w:pPr>
              <w:pStyle w:val="tablesyntax"/>
              <w:keepNext w:val="0"/>
            </w:pPr>
            <w:r w:rsidRPr="00672965">
              <w:t>}</w:t>
            </w:r>
          </w:p>
        </w:tc>
        <w:tc>
          <w:tcPr>
            <w:tcW w:w="1218" w:type="dxa"/>
            <w:tcBorders>
              <w:top w:val="single" w:sz="4" w:space="0" w:color="auto"/>
              <w:left w:val="single" w:sz="4" w:space="0" w:color="auto"/>
              <w:bottom w:val="single" w:sz="4" w:space="0" w:color="auto"/>
              <w:right w:val="single" w:sz="4" w:space="0" w:color="auto"/>
            </w:tcBorders>
          </w:tcPr>
          <w:p w:rsidR="007275DA" w:rsidRPr="00672965" w:rsidRDefault="007275DA">
            <w:pPr>
              <w:pStyle w:val="tablecell"/>
              <w:keepNext w:val="0"/>
            </w:pPr>
          </w:p>
        </w:tc>
      </w:tr>
    </w:tbl>
    <w:p w:rsidR="007275DA" w:rsidRDefault="007275DA" w:rsidP="007275DA">
      <w:pPr>
        <w:jc w:val="both"/>
        <w:rPr>
          <w:b/>
          <w:lang w:val="nb-NO"/>
        </w:rPr>
      </w:pPr>
    </w:p>
    <w:p w:rsidR="007275DA" w:rsidRDefault="007275DA" w:rsidP="00D977BA">
      <w:pPr>
        <w:jc w:val="both"/>
        <w:rPr>
          <w:lang w:val="nb-NO"/>
        </w:rPr>
      </w:pPr>
      <w:r>
        <w:rPr>
          <w:b/>
          <w:lang w:val="nb-NO"/>
        </w:rPr>
        <w:t>group_parameter_set_id</w:t>
      </w:r>
      <w:r>
        <w:rPr>
          <w:lang w:val="nb-NO"/>
        </w:rPr>
        <w:t xml:space="preserve"> identifies a group parameter set. The value of group_parameter_set_id shall be in the range of </w:t>
      </w:r>
      <w:r w:rsidRPr="004D63B5">
        <w:rPr>
          <w:lang w:val="nb-NO"/>
        </w:rPr>
        <w:t xml:space="preserve">0 to </w:t>
      </w:r>
      <w:r w:rsidR="00906AC6" w:rsidRPr="004D63B5">
        <w:rPr>
          <w:lang w:val="nb-NO"/>
        </w:rPr>
        <w:t>255</w:t>
      </w:r>
      <w:r w:rsidRPr="004D63B5">
        <w:rPr>
          <w:lang w:val="nb-NO"/>
        </w:rPr>
        <w:t>, inclusive</w:t>
      </w:r>
      <w:r>
        <w:rPr>
          <w:lang w:val="nb-NO"/>
        </w:rPr>
        <w:t>.</w:t>
      </w:r>
    </w:p>
    <w:p w:rsidR="002F5E70" w:rsidRDefault="007275DA">
      <w:pPr>
        <w:jc w:val="both"/>
        <w:rPr>
          <w:szCs w:val="22"/>
        </w:rPr>
      </w:pPr>
      <w:proofErr w:type="spellStart"/>
      <w:proofErr w:type="gramStart"/>
      <w:r>
        <w:rPr>
          <w:b/>
          <w:szCs w:val="22"/>
        </w:rPr>
        <w:t>pps_id</w:t>
      </w:r>
      <w:proofErr w:type="spellEnd"/>
      <w:proofErr w:type="gramEnd"/>
      <w:r>
        <w:rPr>
          <w:szCs w:val="22"/>
          <w:lang w:val="nb-NO"/>
        </w:rPr>
        <w:t xml:space="preserve"> identifies the picture parameter set refer</w:t>
      </w:r>
      <w:ins w:id="17" w:author="Ye-Kui Wang" w:date="2012-01-31T22:25:00Z">
        <w:r w:rsidR="006434E6">
          <w:rPr>
            <w:szCs w:val="22"/>
            <w:lang w:val="nb-NO"/>
          </w:rPr>
          <w:t>r</w:t>
        </w:r>
      </w:ins>
      <w:r>
        <w:rPr>
          <w:szCs w:val="22"/>
          <w:lang w:val="nb-NO"/>
        </w:rPr>
        <w:t xml:space="preserve">ed by the group parameter set. </w:t>
      </w:r>
      <w:r>
        <w:rPr>
          <w:lang w:val="nb-NO"/>
        </w:rPr>
        <w:t xml:space="preserve">The value of pps_id shall be in the range of 0 to </w:t>
      </w:r>
      <w:r w:rsidR="00974DE5">
        <w:rPr>
          <w:lang w:val="nb-NO"/>
        </w:rPr>
        <w:t>255</w:t>
      </w:r>
      <w:r>
        <w:rPr>
          <w:lang w:val="nb-NO"/>
        </w:rPr>
        <w:t>, inclusive.</w:t>
      </w:r>
    </w:p>
    <w:p w:rsidR="00672965" w:rsidRPr="00BA5F10" w:rsidRDefault="00672965" w:rsidP="00D977BA">
      <w:pPr>
        <w:jc w:val="both"/>
      </w:pPr>
      <w:proofErr w:type="spellStart"/>
      <w:proofErr w:type="gramStart"/>
      <w:r w:rsidRPr="00BA5F10">
        <w:rPr>
          <w:b/>
        </w:rPr>
        <w:t>num_</w:t>
      </w:r>
      <w:r>
        <w:rPr>
          <w:b/>
        </w:rPr>
        <w:t>aps</w:t>
      </w:r>
      <w:r w:rsidRPr="00BA5F10">
        <w:rPr>
          <w:b/>
        </w:rPr>
        <w:t>_</w:t>
      </w:r>
      <w:r>
        <w:rPr>
          <w:b/>
        </w:rPr>
        <w:t>ids</w:t>
      </w:r>
      <w:proofErr w:type="spellEnd"/>
      <w:proofErr w:type="gramEnd"/>
      <w:r w:rsidRPr="00BA5F10">
        <w:t xml:space="preserve"> specifies the number of </w:t>
      </w:r>
      <w:r>
        <w:t xml:space="preserve">different types of adaptation </w:t>
      </w:r>
      <w:r w:rsidRPr="00BA5F10">
        <w:t xml:space="preserve">parameter </w:t>
      </w:r>
      <w:r>
        <w:t xml:space="preserve">sets </w:t>
      </w:r>
      <w:r>
        <w:rPr>
          <w:szCs w:val="22"/>
          <w:lang w:val="nb-NO"/>
        </w:rPr>
        <w:t>refered by the group parameter set</w:t>
      </w:r>
      <w:r w:rsidRPr="00BA5F10">
        <w:t>.</w:t>
      </w:r>
      <w:r w:rsidR="00C02881">
        <w:t xml:space="preserve"> </w:t>
      </w:r>
      <w:r w:rsidR="00C02881">
        <w:rPr>
          <w:lang w:val="nb-NO"/>
        </w:rPr>
        <w:t xml:space="preserve">The value of num_aps_ids shall be in </w:t>
      </w:r>
      <w:r w:rsidR="00C02881" w:rsidRPr="00267CDF">
        <w:t xml:space="preserve">the range of 0 to </w:t>
      </w:r>
      <w:r w:rsidR="00267CDF" w:rsidRPr="00267CDF">
        <w:t>4</w:t>
      </w:r>
      <w:r w:rsidR="00C02881" w:rsidRPr="00267CDF">
        <w:t>, inclusive.</w:t>
      </w:r>
    </w:p>
    <w:p w:rsidR="002F5E70" w:rsidRDefault="00672965">
      <w:pPr>
        <w:jc w:val="both"/>
        <w:rPr>
          <w:szCs w:val="22"/>
        </w:rPr>
      </w:pPr>
      <w:proofErr w:type="spellStart"/>
      <w:r>
        <w:rPr>
          <w:b/>
          <w:szCs w:val="22"/>
        </w:rPr>
        <w:t>a</w:t>
      </w:r>
      <w:r w:rsidRPr="00E474AA">
        <w:rPr>
          <w:b/>
          <w:szCs w:val="22"/>
        </w:rPr>
        <w:t>ps_id</w:t>
      </w:r>
      <w:proofErr w:type="spellEnd"/>
      <w:proofErr w:type="gramStart"/>
      <w:r w:rsidRPr="00E474AA">
        <w:rPr>
          <w:b/>
          <w:szCs w:val="22"/>
          <w:lang w:val="nb-NO"/>
        </w:rPr>
        <w:t>[</w:t>
      </w:r>
      <w:r w:rsidRPr="00E474AA">
        <w:rPr>
          <w:szCs w:val="22"/>
        </w:rPr>
        <w:t> </w:t>
      </w:r>
      <w:r w:rsidRPr="00E474AA">
        <w:rPr>
          <w:szCs w:val="22"/>
          <w:lang w:val="nb-NO"/>
        </w:rPr>
        <w:t>i</w:t>
      </w:r>
      <w:proofErr w:type="gramEnd"/>
      <w:r w:rsidRPr="00E474AA">
        <w:rPr>
          <w:szCs w:val="22"/>
        </w:rPr>
        <w:t> </w:t>
      </w:r>
      <w:r w:rsidRPr="00E474AA">
        <w:rPr>
          <w:b/>
          <w:szCs w:val="22"/>
          <w:lang w:val="nb-NO"/>
        </w:rPr>
        <w:t>]</w:t>
      </w:r>
      <w:r w:rsidRPr="00E474AA">
        <w:rPr>
          <w:szCs w:val="22"/>
          <w:lang w:val="nb-NO"/>
        </w:rPr>
        <w:t xml:space="preserve"> </w:t>
      </w:r>
      <w:r w:rsidR="00C02881">
        <w:rPr>
          <w:szCs w:val="22"/>
          <w:lang w:val="nb-NO"/>
        </w:rPr>
        <w:t xml:space="preserve">identifies </w:t>
      </w:r>
      <w:r w:rsidRPr="00E474AA">
        <w:rPr>
          <w:szCs w:val="22"/>
          <w:lang w:val="nb-NO"/>
        </w:rPr>
        <w:t>the</w:t>
      </w:r>
      <w:r>
        <w:rPr>
          <w:szCs w:val="22"/>
          <w:lang w:val="nb-NO"/>
        </w:rPr>
        <w:t xml:space="preserve"> </w:t>
      </w:r>
      <w:r w:rsidR="00C02881">
        <w:rPr>
          <w:szCs w:val="22"/>
          <w:lang w:val="nb-NO"/>
        </w:rPr>
        <w:t xml:space="preserve">i-th </w:t>
      </w:r>
      <w:r>
        <w:rPr>
          <w:szCs w:val="22"/>
          <w:lang w:val="nb-NO"/>
        </w:rPr>
        <w:t xml:space="preserve">adaptaion </w:t>
      </w:r>
      <w:r w:rsidRPr="00E474AA">
        <w:rPr>
          <w:szCs w:val="22"/>
          <w:lang w:val="nb-NO"/>
        </w:rPr>
        <w:t xml:space="preserve">parameter set </w:t>
      </w:r>
      <w:r w:rsidR="00C02881">
        <w:rPr>
          <w:szCs w:val="22"/>
          <w:lang w:val="nb-NO"/>
        </w:rPr>
        <w:t>refered by the group parameter set</w:t>
      </w:r>
      <w:r w:rsidRPr="00E474AA">
        <w:rPr>
          <w:szCs w:val="22"/>
          <w:lang w:val="nb-NO"/>
        </w:rPr>
        <w:t>.</w:t>
      </w:r>
      <w:r w:rsidR="00C02881">
        <w:rPr>
          <w:szCs w:val="22"/>
          <w:lang w:val="nb-NO"/>
        </w:rPr>
        <w:t xml:space="preserve"> </w:t>
      </w:r>
      <w:r w:rsidR="00C02881">
        <w:rPr>
          <w:lang w:val="nb-NO"/>
        </w:rPr>
        <w:t xml:space="preserve">The value of aps_id[ i ] shall be in the range of 0 to </w:t>
      </w:r>
      <w:ins w:id="18" w:author="Ye-Kui Wang" w:date="2012-01-31T22:40:00Z">
        <w:r w:rsidR="0083681E">
          <w:rPr>
            <w:lang w:val="nb-NO"/>
          </w:rPr>
          <w:t>255</w:t>
        </w:r>
      </w:ins>
      <w:del w:id="19" w:author="Ye-Kui Wang" w:date="2012-01-31T22:40:00Z">
        <w:r w:rsidR="00C02881" w:rsidDel="0083681E">
          <w:rPr>
            <w:lang w:val="nb-NO"/>
          </w:rPr>
          <w:delText>X</w:delText>
        </w:r>
      </w:del>
      <w:r w:rsidR="00C02881">
        <w:rPr>
          <w:lang w:val="nb-NO"/>
        </w:rPr>
        <w:t xml:space="preserve">, inclusive. For any two different values of i and j less than num_aps_ids, the two adaptaion parameter sets identified by </w:t>
      </w:r>
      <w:proofErr w:type="spellStart"/>
      <w:r w:rsidR="00C02881" w:rsidRPr="00C02881">
        <w:rPr>
          <w:szCs w:val="22"/>
        </w:rPr>
        <w:t>aps_id</w:t>
      </w:r>
      <w:proofErr w:type="spellEnd"/>
      <w:r w:rsidR="00C02881" w:rsidRPr="00C02881">
        <w:rPr>
          <w:szCs w:val="22"/>
          <w:lang w:val="nb-NO"/>
        </w:rPr>
        <w:t>[</w:t>
      </w:r>
      <w:r w:rsidR="00C02881" w:rsidRPr="00C02881">
        <w:rPr>
          <w:szCs w:val="22"/>
        </w:rPr>
        <w:t> </w:t>
      </w:r>
      <w:r w:rsidR="00C02881" w:rsidRPr="00C02881">
        <w:rPr>
          <w:szCs w:val="22"/>
          <w:lang w:val="nb-NO"/>
        </w:rPr>
        <w:t>i</w:t>
      </w:r>
      <w:r w:rsidR="00C02881" w:rsidRPr="00C02881">
        <w:rPr>
          <w:szCs w:val="22"/>
        </w:rPr>
        <w:t> </w:t>
      </w:r>
      <w:r w:rsidR="00C02881" w:rsidRPr="00C02881">
        <w:rPr>
          <w:szCs w:val="22"/>
          <w:lang w:val="nb-NO"/>
        </w:rPr>
        <w:t>]</w:t>
      </w:r>
      <w:r w:rsidR="00C02881">
        <w:rPr>
          <w:szCs w:val="22"/>
          <w:lang w:val="nb-NO"/>
        </w:rPr>
        <w:t xml:space="preserve"> and</w:t>
      </w:r>
      <w:r w:rsidR="00C02881" w:rsidRPr="00C02881">
        <w:rPr>
          <w:szCs w:val="22"/>
          <w:lang w:val="nb-NO"/>
        </w:rPr>
        <w:t xml:space="preserve"> </w:t>
      </w:r>
      <w:proofErr w:type="spellStart"/>
      <w:r w:rsidR="00C02881" w:rsidRPr="00C02881">
        <w:rPr>
          <w:szCs w:val="22"/>
        </w:rPr>
        <w:t>aps_id</w:t>
      </w:r>
      <w:proofErr w:type="spellEnd"/>
      <w:r w:rsidR="00C02881" w:rsidRPr="00C02881">
        <w:rPr>
          <w:szCs w:val="22"/>
          <w:lang w:val="nb-NO"/>
        </w:rPr>
        <w:t>[</w:t>
      </w:r>
      <w:r w:rsidR="00C02881" w:rsidRPr="00C02881">
        <w:rPr>
          <w:szCs w:val="22"/>
        </w:rPr>
        <w:t> j </w:t>
      </w:r>
      <w:r w:rsidR="00C02881" w:rsidRPr="00C02881">
        <w:rPr>
          <w:szCs w:val="22"/>
          <w:lang w:val="nb-NO"/>
        </w:rPr>
        <w:t>]</w:t>
      </w:r>
      <w:r w:rsidR="00C02881">
        <w:rPr>
          <w:szCs w:val="22"/>
          <w:lang w:val="nb-NO"/>
        </w:rPr>
        <w:t xml:space="preserve"> shall have different values of aps_type.</w:t>
      </w:r>
    </w:p>
    <w:p w:rsidR="007275DA" w:rsidRDefault="007275DA" w:rsidP="007275DA">
      <w:pPr>
        <w:jc w:val="both"/>
        <w:rPr>
          <w:szCs w:val="22"/>
        </w:rPr>
      </w:pPr>
      <w:proofErr w:type="spellStart"/>
      <w:proofErr w:type="gramStart"/>
      <w:r>
        <w:rPr>
          <w:b/>
          <w:szCs w:val="22"/>
        </w:rPr>
        <w:t>gps_extension_flag</w:t>
      </w:r>
      <w:proofErr w:type="spellEnd"/>
      <w:proofErr w:type="gramEnd"/>
      <w:r>
        <w:rPr>
          <w:szCs w:val="22"/>
        </w:rPr>
        <w:t xml:space="preserve"> equal to 0 specifies that no </w:t>
      </w:r>
      <w:proofErr w:type="spellStart"/>
      <w:r>
        <w:rPr>
          <w:szCs w:val="22"/>
        </w:rPr>
        <w:t>gps_extension_data_flag</w:t>
      </w:r>
      <w:proofErr w:type="spellEnd"/>
      <w:r>
        <w:rPr>
          <w:szCs w:val="22"/>
        </w:rPr>
        <w:t xml:space="preserve"> syntax elements are present in the sequence parameter set RBSP syntax structure. </w:t>
      </w:r>
      <w:proofErr w:type="spellStart"/>
      <w:proofErr w:type="gramStart"/>
      <w:r>
        <w:rPr>
          <w:szCs w:val="22"/>
        </w:rPr>
        <w:t>gps_extension_flag</w:t>
      </w:r>
      <w:proofErr w:type="spellEnd"/>
      <w:proofErr w:type="gramEnd"/>
      <w:r>
        <w:rPr>
          <w:szCs w:val="22"/>
        </w:rPr>
        <w:t xml:space="preserve"> shall be equal to 0 in </w:t>
      </w:r>
      <w:proofErr w:type="spellStart"/>
      <w:r>
        <w:rPr>
          <w:szCs w:val="22"/>
        </w:rPr>
        <w:t>bitstreams</w:t>
      </w:r>
      <w:proofErr w:type="spellEnd"/>
      <w:r>
        <w:rPr>
          <w:szCs w:val="22"/>
        </w:rPr>
        <w:t xml:space="preserve"> conforming to this Recommendation | International Standard. The value of 1 for </w:t>
      </w:r>
      <w:proofErr w:type="spellStart"/>
      <w:r>
        <w:rPr>
          <w:szCs w:val="22"/>
        </w:rPr>
        <w:t>gps_extension_flag</w:t>
      </w:r>
      <w:proofErr w:type="spellEnd"/>
      <w:r>
        <w:rPr>
          <w:szCs w:val="22"/>
        </w:rPr>
        <w:t xml:space="preserve"> is reserved for future use by ITU-T | ISO/IEC. Decoders shall ignore all data that follow the value 1 for </w:t>
      </w:r>
      <w:proofErr w:type="spellStart"/>
      <w:r>
        <w:rPr>
          <w:szCs w:val="22"/>
        </w:rPr>
        <w:t>gps_extension_flag</w:t>
      </w:r>
      <w:proofErr w:type="spellEnd"/>
      <w:r>
        <w:rPr>
          <w:szCs w:val="22"/>
        </w:rPr>
        <w:t xml:space="preserve"> in a grouping parameter set NAL unit.</w:t>
      </w:r>
    </w:p>
    <w:p w:rsidR="007275DA" w:rsidRDefault="007275DA" w:rsidP="007275DA">
      <w:pPr>
        <w:jc w:val="both"/>
        <w:rPr>
          <w:szCs w:val="22"/>
        </w:rPr>
      </w:pPr>
      <w:proofErr w:type="spellStart"/>
      <w:proofErr w:type="gramStart"/>
      <w:r>
        <w:rPr>
          <w:b/>
          <w:szCs w:val="22"/>
        </w:rPr>
        <w:t>gps_extension_data_flag</w:t>
      </w:r>
      <w:proofErr w:type="spellEnd"/>
      <w:proofErr w:type="gramEnd"/>
      <w:r>
        <w:rPr>
          <w:szCs w:val="22"/>
        </w:rPr>
        <w:t xml:space="preserve"> may have any value. It shall not affect the conformance to profiles specified in this Recommendation | International Standard</w:t>
      </w:r>
      <w:r>
        <w:rPr>
          <w:bCs/>
          <w:szCs w:val="22"/>
        </w:rPr>
        <w:t>.</w:t>
      </w:r>
    </w:p>
    <w:p w:rsidR="007275DA" w:rsidRDefault="007275DA" w:rsidP="007275DA">
      <w:pPr>
        <w:rPr>
          <w:b/>
          <w:szCs w:val="22"/>
        </w:rPr>
      </w:pPr>
    </w:p>
    <w:p w:rsidR="007275DA" w:rsidRDefault="007275DA" w:rsidP="00E72FBC">
      <w:pPr>
        <w:pStyle w:val="Heading3"/>
        <w:rPr>
          <w:lang w:val="en-CA"/>
        </w:rPr>
      </w:pPr>
      <w:bookmarkStart w:id="20" w:name="_GoBack"/>
      <w:r>
        <w:rPr>
          <w:lang w:val="en-CA"/>
        </w:rPr>
        <w:t xml:space="preserve">Slice </w:t>
      </w:r>
      <w:r w:rsidR="00C02881">
        <w:rPr>
          <w:lang w:val="en-CA"/>
        </w:rPr>
        <w:t>header</w:t>
      </w:r>
    </w:p>
    <w:bookmarkEnd w:id="20"/>
    <w:p w:rsidR="007275DA" w:rsidRDefault="007275DA" w:rsidP="007275DA">
      <w:pPr>
        <w:rPr>
          <w:sz w:val="18"/>
          <w:szCs w:val="18"/>
        </w:rPr>
      </w:pPr>
    </w:p>
    <w:tbl>
      <w:tblPr>
        <w:tblW w:w="8235"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4"/>
        <w:gridCol w:w="1131"/>
      </w:tblGrid>
      <w:tr w:rsidR="007275DA" w:rsidTr="007275DA">
        <w:trPr>
          <w:cantSplit/>
          <w:jc w:val="center"/>
        </w:trPr>
        <w:tc>
          <w:tcPr>
            <w:tcW w:w="7106" w:type="dxa"/>
            <w:tcBorders>
              <w:top w:val="single" w:sz="4" w:space="0" w:color="auto"/>
              <w:left w:val="single" w:sz="4" w:space="0" w:color="auto"/>
              <w:bottom w:val="single" w:sz="4" w:space="0" w:color="auto"/>
              <w:right w:val="single" w:sz="4" w:space="0" w:color="auto"/>
            </w:tcBorders>
            <w:hideMark/>
          </w:tcPr>
          <w:p w:rsidR="007275DA" w:rsidRDefault="007275DA">
            <w:pPr>
              <w:pStyle w:val="tablesyntax"/>
            </w:pPr>
            <w:proofErr w:type="spellStart"/>
            <w:r>
              <w:t>slice_header</w:t>
            </w:r>
            <w:proofErr w:type="spellEnd"/>
            <w:r>
              <w:t>( ) {</w:t>
            </w:r>
          </w:p>
        </w:tc>
        <w:tc>
          <w:tcPr>
            <w:tcW w:w="1131" w:type="dxa"/>
            <w:tcBorders>
              <w:top w:val="single" w:sz="4" w:space="0" w:color="auto"/>
              <w:left w:val="single" w:sz="4" w:space="0" w:color="auto"/>
              <w:bottom w:val="single" w:sz="4" w:space="0" w:color="auto"/>
              <w:right w:val="single" w:sz="4" w:space="0" w:color="auto"/>
            </w:tcBorders>
            <w:hideMark/>
          </w:tcPr>
          <w:p w:rsidR="007275DA" w:rsidRDefault="007275DA">
            <w:pPr>
              <w:pStyle w:val="tableheading"/>
            </w:pPr>
            <w:r>
              <w:t>Descriptor</w:t>
            </w:r>
          </w:p>
        </w:tc>
      </w:tr>
      <w:tr w:rsidR="007275DA" w:rsidTr="007275DA">
        <w:trPr>
          <w:cantSplit/>
          <w:jc w:val="center"/>
        </w:trPr>
        <w:tc>
          <w:tcPr>
            <w:tcW w:w="7106" w:type="dxa"/>
            <w:tcBorders>
              <w:top w:val="single" w:sz="4" w:space="0" w:color="auto"/>
              <w:left w:val="single" w:sz="4" w:space="0" w:color="auto"/>
              <w:bottom w:val="single" w:sz="4" w:space="0" w:color="auto"/>
              <w:right w:val="single" w:sz="4" w:space="0" w:color="auto"/>
            </w:tcBorders>
            <w:hideMark/>
          </w:tcPr>
          <w:p w:rsidR="007275DA" w:rsidRDefault="007275DA">
            <w:pPr>
              <w:pStyle w:val="tablesyntax"/>
              <w:rPr>
                <w:b/>
              </w:rPr>
            </w:pPr>
            <w:r>
              <w:rPr>
                <w:b/>
              </w:rPr>
              <w:tab/>
              <w:t>…</w:t>
            </w:r>
          </w:p>
        </w:tc>
        <w:tc>
          <w:tcPr>
            <w:tcW w:w="1131" w:type="dxa"/>
            <w:tcBorders>
              <w:top w:val="single" w:sz="4" w:space="0" w:color="auto"/>
              <w:left w:val="single" w:sz="4" w:space="0" w:color="auto"/>
              <w:bottom w:val="single" w:sz="4" w:space="0" w:color="auto"/>
              <w:right w:val="single" w:sz="4" w:space="0" w:color="auto"/>
            </w:tcBorders>
          </w:tcPr>
          <w:p w:rsidR="007275DA" w:rsidRDefault="007275DA">
            <w:pPr>
              <w:pStyle w:val="tablecell"/>
              <w:rPr>
                <w:lang w:eastAsia="ko-KR"/>
              </w:rPr>
            </w:pPr>
          </w:p>
        </w:tc>
      </w:tr>
      <w:tr w:rsidR="007275DA" w:rsidTr="007275DA">
        <w:trPr>
          <w:cantSplit/>
          <w:jc w:val="center"/>
        </w:trPr>
        <w:tc>
          <w:tcPr>
            <w:tcW w:w="7106" w:type="dxa"/>
            <w:tcBorders>
              <w:top w:val="single" w:sz="4" w:space="0" w:color="auto"/>
              <w:left w:val="single" w:sz="4" w:space="0" w:color="auto"/>
              <w:bottom w:val="single" w:sz="4" w:space="0" w:color="auto"/>
              <w:right w:val="single" w:sz="4" w:space="0" w:color="auto"/>
            </w:tcBorders>
            <w:hideMark/>
          </w:tcPr>
          <w:p w:rsidR="007275DA" w:rsidRDefault="007275DA">
            <w:pPr>
              <w:pStyle w:val="tablesyntax"/>
              <w:rPr>
                <w:highlight w:val="yellow"/>
              </w:rPr>
            </w:pPr>
            <w:r>
              <w:rPr>
                <w:color w:val="FF0000"/>
                <w:highlight w:val="yellow"/>
              </w:rPr>
              <w:tab/>
            </w:r>
            <w:proofErr w:type="spellStart"/>
            <w:r>
              <w:rPr>
                <w:b/>
                <w:bCs/>
                <w:highlight w:val="yellow"/>
              </w:rPr>
              <w:t>gps_id</w:t>
            </w:r>
            <w:proofErr w:type="spellEnd"/>
          </w:p>
        </w:tc>
        <w:tc>
          <w:tcPr>
            <w:tcW w:w="1131" w:type="dxa"/>
            <w:tcBorders>
              <w:top w:val="single" w:sz="4" w:space="0" w:color="auto"/>
              <w:left w:val="single" w:sz="4" w:space="0" w:color="auto"/>
              <w:bottom w:val="single" w:sz="4" w:space="0" w:color="auto"/>
              <w:right w:val="single" w:sz="4" w:space="0" w:color="auto"/>
            </w:tcBorders>
            <w:hideMark/>
          </w:tcPr>
          <w:p w:rsidR="007275DA" w:rsidRDefault="007275DA">
            <w:pPr>
              <w:pStyle w:val="tablecell"/>
              <w:rPr>
                <w:highlight w:val="yellow"/>
              </w:rPr>
            </w:pPr>
            <w:proofErr w:type="spellStart"/>
            <w:r>
              <w:rPr>
                <w:highlight w:val="yellow"/>
              </w:rPr>
              <w:t>ue</w:t>
            </w:r>
            <w:proofErr w:type="spellEnd"/>
            <w:r>
              <w:rPr>
                <w:highlight w:val="yellow"/>
              </w:rPr>
              <w:t>(v)</w:t>
            </w:r>
          </w:p>
        </w:tc>
      </w:tr>
      <w:tr w:rsidR="007275DA" w:rsidTr="007275DA">
        <w:trPr>
          <w:cantSplit/>
          <w:jc w:val="center"/>
        </w:trPr>
        <w:tc>
          <w:tcPr>
            <w:tcW w:w="7106" w:type="dxa"/>
            <w:tcBorders>
              <w:top w:val="single" w:sz="4" w:space="0" w:color="auto"/>
              <w:left w:val="single" w:sz="4" w:space="0" w:color="auto"/>
              <w:bottom w:val="single" w:sz="4" w:space="0" w:color="auto"/>
              <w:right w:val="single" w:sz="4" w:space="0" w:color="auto"/>
            </w:tcBorders>
            <w:hideMark/>
          </w:tcPr>
          <w:p w:rsidR="007275DA" w:rsidRPr="00C02881" w:rsidRDefault="007275DA">
            <w:pPr>
              <w:pStyle w:val="tablesyntax"/>
              <w:rPr>
                <w:sz w:val="22"/>
                <w:szCs w:val="22"/>
                <w:highlight w:val="yellow"/>
              </w:rPr>
            </w:pPr>
            <w:r w:rsidRPr="00C02881">
              <w:rPr>
                <w:highlight w:val="yellow"/>
              </w:rPr>
              <w:tab/>
            </w:r>
            <w:proofErr w:type="spellStart"/>
            <w:r w:rsidRPr="00C02881">
              <w:rPr>
                <w:b/>
                <w:bCs/>
                <w:strike/>
                <w:highlight w:val="yellow"/>
              </w:rPr>
              <w:t>pic_parameter_set_id</w:t>
            </w:r>
            <w:proofErr w:type="spellEnd"/>
          </w:p>
        </w:tc>
        <w:tc>
          <w:tcPr>
            <w:tcW w:w="1131" w:type="dxa"/>
            <w:tcBorders>
              <w:top w:val="single" w:sz="4" w:space="0" w:color="auto"/>
              <w:left w:val="single" w:sz="4" w:space="0" w:color="auto"/>
              <w:bottom w:val="single" w:sz="4" w:space="0" w:color="auto"/>
              <w:right w:val="single" w:sz="4" w:space="0" w:color="auto"/>
            </w:tcBorders>
            <w:hideMark/>
          </w:tcPr>
          <w:p w:rsidR="007275DA" w:rsidRPr="00C02881" w:rsidRDefault="007275DA">
            <w:pPr>
              <w:pStyle w:val="tablecell"/>
              <w:rPr>
                <w:highlight w:val="yellow"/>
              </w:rPr>
            </w:pPr>
            <w:proofErr w:type="spellStart"/>
            <w:r w:rsidRPr="00C02881">
              <w:rPr>
                <w:highlight w:val="yellow"/>
              </w:rPr>
              <w:t>ue</w:t>
            </w:r>
            <w:proofErr w:type="spellEnd"/>
            <w:r w:rsidRPr="00C02881">
              <w:rPr>
                <w:highlight w:val="yellow"/>
              </w:rPr>
              <w:t>(v)</w:t>
            </w:r>
          </w:p>
        </w:tc>
      </w:tr>
      <w:tr w:rsidR="007275DA" w:rsidTr="007275DA">
        <w:trPr>
          <w:cantSplit/>
          <w:jc w:val="center"/>
        </w:trPr>
        <w:tc>
          <w:tcPr>
            <w:tcW w:w="7106" w:type="dxa"/>
            <w:tcBorders>
              <w:top w:val="single" w:sz="4" w:space="0" w:color="auto"/>
              <w:left w:val="single" w:sz="4" w:space="0" w:color="auto"/>
              <w:bottom w:val="single" w:sz="4" w:space="0" w:color="auto"/>
              <w:right w:val="single" w:sz="4" w:space="0" w:color="auto"/>
            </w:tcBorders>
            <w:hideMark/>
          </w:tcPr>
          <w:p w:rsidR="007275DA" w:rsidRPr="00C02881" w:rsidRDefault="007275DA">
            <w:pPr>
              <w:pStyle w:val="tablesyntax"/>
              <w:rPr>
                <w:strike/>
                <w:highlight w:val="yellow"/>
              </w:rPr>
            </w:pPr>
            <w:r w:rsidRPr="00C02881">
              <w:rPr>
                <w:strike/>
                <w:highlight w:val="yellow"/>
              </w:rPr>
              <w:tab/>
            </w:r>
            <w:r w:rsidRPr="00C02881">
              <w:rPr>
                <w:rFonts w:eastAsia="PMingLiU"/>
                <w:strike/>
                <w:highlight w:val="yellow"/>
                <w:lang w:eastAsia="zh-TW"/>
              </w:rPr>
              <w:t xml:space="preserve">if( </w:t>
            </w:r>
            <w:proofErr w:type="spellStart"/>
            <w:r w:rsidRPr="00C02881">
              <w:rPr>
                <w:rFonts w:eastAsia="PMingLiU"/>
                <w:strike/>
                <w:highlight w:val="yellow"/>
                <w:lang w:eastAsia="zh-TW"/>
              </w:rPr>
              <w:t>sample_adaptive_offset_enabled_flag</w:t>
            </w:r>
            <w:proofErr w:type="spellEnd"/>
            <w:r w:rsidRPr="00C02881">
              <w:rPr>
                <w:rFonts w:eastAsia="PMingLiU"/>
                <w:strike/>
                <w:highlight w:val="yellow"/>
                <w:lang w:eastAsia="zh-TW"/>
              </w:rPr>
              <w:t xml:space="preserve"> || </w:t>
            </w:r>
            <w:proofErr w:type="spellStart"/>
            <w:r w:rsidRPr="00C02881">
              <w:rPr>
                <w:rFonts w:eastAsia="PMingLiU"/>
                <w:strike/>
                <w:highlight w:val="yellow"/>
                <w:lang w:eastAsia="zh-TW"/>
              </w:rPr>
              <w:t>adaptive_loop_filter_enabled_flag</w:t>
            </w:r>
            <w:proofErr w:type="spellEnd"/>
            <w:r w:rsidRPr="00C02881">
              <w:rPr>
                <w:rFonts w:eastAsia="PMingLiU"/>
                <w:strike/>
                <w:highlight w:val="yellow"/>
                <w:lang w:eastAsia="zh-TW"/>
              </w:rPr>
              <w:t xml:space="preserve"> )</w:t>
            </w:r>
          </w:p>
        </w:tc>
        <w:tc>
          <w:tcPr>
            <w:tcW w:w="1131" w:type="dxa"/>
            <w:tcBorders>
              <w:top w:val="single" w:sz="4" w:space="0" w:color="auto"/>
              <w:left w:val="single" w:sz="4" w:space="0" w:color="auto"/>
              <w:bottom w:val="single" w:sz="4" w:space="0" w:color="auto"/>
              <w:right w:val="single" w:sz="4" w:space="0" w:color="auto"/>
            </w:tcBorders>
          </w:tcPr>
          <w:p w:rsidR="007275DA" w:rsidRPr="00C02881" w:rsidRDefault="007275DA">
            <w:pPr>
              <w:pStyle w:val="tablecell"/>
              <w:rPr>
                <w:strike/>
                <w:highlight w:val="yellow"/>
              </w:rPr>
            </w:pPr>
          </w:p>
        </w:tc>
      </w:tr>
      <w:tr w:rsidR="007275DA" w:rsidTr="007275DA">
        <w:trPr>
          <w:cantSplit/>
          <w:jc w:val="center"/>
        </w:trPr>
        <w:tc>
          <w:tcPr>
            <w:tcW w:w="7106" w:type="dxa"/>
            <w:tcBorders>
              <w:top w:val="single" w:sz="4" w:space="0" w:color="auto"/>
              <w:left w:val="single" w:sz="4" w:space="0" w:color="auto"/>
              <w:bottom w:val="single" w:sz="4" w:space="0" w:color="auto"/>
              <w:right w:val="single" w:sz="4" w:space="0" w:color="auto"/>
            </w:tcBorders>
            <w:hideMark/>
          </w:tcPr>
          <w:p w:rsidR="007275DA" w:rsidRPr="00C02881" w:rsidRDefault="007275DA">
            <w:pPr>
              <w:pStyle w:val="tablesyntax"/>
              <w:rPr>
                <w:b/>
                <w:strike/>
                <w:highlight w:val="yellow"/>
              </w:rPr>
            </w:pPr>
            <w:r w:rsidRPr="00C02881">
              <w:rPr>
                <w:strike/>
                <w:highlight w:val="yellow"/>
              </w:rPr>
              <w:tab/>
            </w:r>
            <w:r w:rsidRPr="00C02881">
              <w:rPr>
                <w:strike/>
                <w:highlight w:val="yellow"/>
              </w:rPr>
              <w:tab/>
            </w:r>
            <w:proofErr w:type="spellStart"/>
            <w:r w:rsidRPr="00C02881">
              <w:rPr>
                <w:b/>
                <w:strike/>
                <w:highlight w:val="yellow"/>
              </w:rPr>
              <w:t>aps_id</w:t>
            </w:r>
            <w:proofErr w:type="spellEnd"/>
          </w:p>
        </w:tc>
        <w:tc>
          <w:tcPr>
            <w:tcW w:w="1131" w:type="dxa"/>
            <w:tcBorders>
              <w:top w:val="single" w:sz="4" w:space="0" w:color="auto"/>
              <w:left w:val="single" w:sz="4" w:space="0" w:color="auto"/>
              <w:bottom w:val="single" w:sz="4" w:space="0" w:color="auto"/>
              <w:right w:val="single" w:sz="4" w:space="0" w:color="auto"/>
            </w:tcBorders>
            <w:hideMark/>
          </w:tcPr>
          <w:p w:rsidR="007275DA" w:rsidRPr="00C02881" w:rsidRDefault="007275DA">
            <w:pPr>
              <w:pStyle w:val="tablecell"/>
              <w:rPr>
                <w:strike/>
                <w:highlight w:val="yellow"/>
              </w:rPr>
            </w:pPr>
            <w:proofErr w:type="spellStart"/>
            <w:r w:rsidRPr="00C02881">
              <w:rPr>
                <w:strike/>
                <w:highlight w:val="yellow"/>
              </w:rPr>
              <w:t>ue</w:t>
            </w:r>
            <w:proofErr w:type="spellEnd"/>
            <w:r w:rsidRPr="00C02881">
              <w:rPr>
                <w:strike/>
                <w:highlight w:val="yellow"/>
              </w:rPr>
              <w:t>(v)</w:t>
            </w:r>
          </w:p>
        </w:tc>
      </w:tr>
      <w:tr w:rsidR="007275DA" w:rsidTr="007275DA">
        <w:trPr>
          <w:cantSplit/>
          <w:jc w:val="center"/>
        </w:trPr>
        <w:tc>
          <w:tcPr>
            <w:tcW w:w="7106" w:type="dxa"/>
            <w:tcBorders>
              <w:top w:val="single" w:sz="4" w:space="0" w:color="auto"/>
              <w:left w:val="single" w:sz="4" w:space="0" w:color="auto"/>
              <w:bottom w:val="single" w:sz="4" w:space="0" w:color="auto"/>
              <w:right w:val="single" w:sz="4" w:space="0" w:color="auto"/>
            </w:tcBorders>
            <w:hideMark/>
          </w:tcPr>
          <w:p w:rsidR="007275DA" w:rsidRDefault="007275DA">
            <w:pPr>
              <w:pStyle w:val="tablesyntax"/>
              <w:rPr>
                <w:b/>
              </w:rPr>
            </w:pPr>
            <w:r>
              <w:rPr>
                <w:b/>
              </w:rPr>
              <w:tab/>
              <w:t>…</w:t>
            </w:r>
          </w:p>
        </w:tc>
        <w:tc>
          <w:tcPr>
            <w:tcW w:w="1131" w:type="dxa"/>
            <w:tcBorders>
              <w:top w:val="single" w:sz="4" w:space="0" w:color="auto"/>
              <w:left w:val="single" w:sz="4" w:space="0" w:color="auto"/>
              <w:bottom w:val="single" w:sz="4" w:space="0" w:color="auto"/>
              <w:right w:val="single" w:sz="4" w:space="0" w:color="auto"/>
            </w:tcBorders>
          </w:tcPr>
          <w:p w:rsidR="007275DA" w:rsidRDefault="007275DA">
            <w:pPr>
              <w:pStyle w:val="tablecell"/>
            </w:pPr>
          </w:p>
        </w:tc>
      </w:tr>
    </w:tbl>
    <w:p w:rsidR="007275DA" w:rsidRDefault="007275DA" w:rsidP="007275DA">
      <w:pPr>
        <w:rPr>
          <w:sz w:val="18"/>
          <w:szCs w:val="18"/>
        </w:rPr>
      </w:pPr>
    </w:p>
    <w:p w:rsidR="007275DA" w:rsidRDefault="007275DA" w:rsidP="007275DA">
      <w:pPr>
        <w:rPr>
          <w:szCs w:val="22"/>
        </w:rPr>
      </w:pPr>
      <w:proofErr w:type="spellStart"/>
      <w:proofErr w:type="gramStart"/>
      <w:r>
        <w:rPr>
          <w:b/>
          <w:szCs w:val="22"/>
        </w:rPr>
        <w:t>gps_id</w:t>
      </w:r>
      <w:proofErr w:type="spellEnd"/>
      <w:proofErr w:type="gramEnd"/>
      <w:r>
        <w:rPr>
          <w:szCs w:val="22"/>
          <w:lang w:val="nb-NO"/>
        </w:rPr>
        <w:t xml:space="preserve"> identifies the group parameter set refered by the slice header. </w:t>
      </w:r>
      <w:r>
        <w:rPr>
          <w:lang w:val="nb-NO"/>
        </w:rPr>
        <w:t xml:space="preserve">The value of gps_id shall be in the range of 0 to </w:t>
      </w:r>
      <w:ins w:id="21" w:author="Ye-Kui Wang" w:date="2012-01-31T22:41:00Z">
        <w:r w:rsidR="0083681E">
          <w:rPr>
            <w:lang w:val="nb-NO"/>
          </w:rPr>
          <w:t>255</w:t>
        </w:r>
      </w:ins>
      <w:del w:id="22" w:author="Ye-Kui Wang" w:date="2012-01-31T22:41:00Z">
        <w:r w:rsidDel="0083681E">
          <w:rPr>
            <w:lang w:val="nb-NO"/>
          </w:rPr>
          <w:delText>X</w:delText>
        </w:r>
      </w:del>
      <w:r>
        <w:rPr>
          <w:lang w:val="nb-NO"/>
        </w:rPr>
        <w:t>, inclusive.</w:t>
      </w:r>
    </w:p>
    <w:p w:rsidR="004573FA" w:rsidRDefault="004573FA" w:rsidP="004573FA">
      <w:pPr>
        <w:pStyle w:val="Heading2"/>
        <w:rPr>
          <w:ins w:id="23" w:author="Ye-Kui Wang" w:date="2012-01-31T20:02:00Z"/>
        </w:rPr>
      </w:pPr>
      <w:ins w:id="24" w:author="Ye-Kui Wang" w:date="2012-01-31T20:02:00Z">
        <w:r>
          <w:lastRenderedPageBreak/>
          <w:t>The second approach</w:t>
        </w:r>
      </w:ins>
    </w:p>
    <w:p w:rsidR="00D52312" w:rsidRPr="00AE341B" w:rsidRDefault="00D52312" w:rsidP="00D52312">
      <w:pPr>
        <w:pStyle w:val="Heading3"/>
        <w:rPr>
          <w:ins w:id="25" w:author="Ye-Kui Wang" w:date="2012-01-31T21:05:00Z"/>
        </w:rPr>
      </w:pPr>
      <w:ins w:id="26" w:author="Ye-Kui Wang" w:date="2012-01-31T21:05:00Z">
        <w:r>
          <w:t>APS</w:t>
        </w:r>
      </w:ins>
    </w:p>
    <w:p w:rsidR="007275DA" w:rsidRDefault="004573FA" w:rsidP="007275DA">
      <w:pPr>
        <w:rPr>
          <w:ins w:id="27" w:author="Ye-Kui Wang" w:date="2012-01-31T20:04:00Z"/>
          <w:szCs w:val="22"/>
        </w:rPr>
      </w:pPr>
      <w:ins w:id="28" w:author="Ye-Kui Wang" w:date="2012-01-31T20:03:00Z">
        <w:r>
          <w:rPr>
            <w:szCs w:val="22"/>
          </w:rPr>
          <w:t xml:space="preserve">In this approach, the APS syntax </w:t>
        </w:r>
        <w:r w:rsidR="001368D8">
          <w:rPr>
            <w:szCs w:val="22"/>
          </w:rPr>
          <w:t>remain</w:t>
        </w:r>
      </w:ins>
      <w:ins w:id="29" w:author="Ye-Kui Wang" w:date="2012-01-31T20:04:00Z">
        <w:r w:rsidR="001368D8">
          <w:rPr>
            <w:szCs w:val="22"/>
          </w:rPr>
          <w:t xml:space="preserve">s </w:t>
        </w:r>
      </w:ins>
      <w:ins w:id="30" w:author="Ye-Kui Wang" w:date="2012-01-31T20:03:00Z">
        <w:r>
          <w:rPr>
            <w:szCs w:val="22"/>
          </w:rPr>
          <w:t>unchanged</w:t>
        </w:r>
        <w:r w:rsidR="001368D8">
          <w:rPr>
            <w:szCs w:val="22"/>
          </w:rPr>
          <w:t xml:space="preserve"> as </w:t>
        </w:r>
      </w:ins>
      <w:ins w:id="31" w:author="Ye-Kui Wang" w:date="2012-01-31T21:12:00Z">
        <w:r w:rsidR="0017502E">
          <w:rPr>
            <w:szCs w:val="22"/>
          </w:rPr>
          <w:t xml:space="preserve">in the latest WD, </w:t>
        </w:r>
      </w:ins>
      <w:ins w:id="32" w:author="Ye-Kui Wang" w:date="2012-01-31T21:13:00Z">
        <w:r w:rsidR="0017502E">
          <w:rPr>
            <w:szCs w:val="22"/>
          </w:rPr>
          <w:t xml:space="preserve">as </w:t>
        </w:r>
      </w:ins>
      <w:ins w:id="33" w:author="Ye-Kui Wang" w:date="2012-01-31T20:03:00Z">
        <w:r w:rsidR="001368D8">
          <w:rPr>
            <w:szCs w:val="22"/>
          </w:rPr>
          <w:t>follows:</w:t>
        </w:r>
      </w:ins>
    </w:p>
    <w:p w:rsidR="001368D8" w:rsidRDefault="001368D8" w:rsidP="007275DA">
      <w:pPr>
        <w:rPr>
          <w:ins w:id="34" w:author="Ye-Kui Wang" w:date="2012-01-31T20:03:00Z"/>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1368D8" w:rsidRPr="001F40C2" w:rsidTr="00BB00AB">
        <w:trPr>
          <w:cantSplit/>
          <w:jc w:val="center"/>
          <w:ins w:id="35" w:author="Ye-Kui Wang" w:date="2012-01-31T20:05:00Z"/>
        </w:trPr>
        <w:tc>
          <w:tcPr>
            <w:tcW w:w="6709" w:type="dxa"/>
          </w:tcPr>
          <w:p w:rsidR="001368D8" w:rsidRPr="008609A8" w:rsidRDefault="001368D8" w:rsidP="00BB00AB">
            <w:pPr>
              <w:pStyle w:val="tablesyntax"/>
              <w:rPr>
                <w:ins w:id="36" w:author="Ye-Kui Wang" w:date="2012-01-31T20:05:00Z"/>
              </w:rPr>
            </w:pPr>
            <w:proofErr w:type="spellStart"/>
            <w:ins w:id="37" w:author="Ye-Kui Wang" w:date="2012-01-31T20:05:00Z">
              <w:r w:rsidRPr="008609A8">
                <w:t>aps_rbsp</w:t>
              </w:r>
              <w:proofErr w:type="spellEnd"/>
              <w:r w:rsidRPr="008609A8">
                <w:t>( ) {</w:t>
              </w:r>
            </w:ins>
          </w:p>
        </w:tc>
        <w:tc>
          <w:tcPr>
            <w:tcW w:w="1218" w:type="dxa"/>
          </w:tcPr>
          <w:p w:rsidR="001368D8" w:rsidRPr="008609A8" w:rsidRDefault="001368D8" w:rsidP="00BB00AB">
            <w:pPr>
              <w:pStyle w:val="tableheading"/>
              <w:rPr>
                <w:ins w:id="38" w:author="Ye-Kui Wang" w:date="2012-01-31T20:05:00Z"/>
              </w:rPr>
            </w:pPr>
            <w:ins w:id="39" w:author="Ye-Kui Wang" w:date="2012-01-31T20:05:00Z">
              <w:r w:rsidRPr="008609A8">
                <w:t>Descriptor</w:t>
              </w:r>
            </w:ins>
          </w:p>
        </w:tc>
      </w:tr>
      <w:tr w:rsidR="001368D8" w:rsidRPr="001F40C2" w:rsidTr="00BB00AB">
        <w:trPr>
          <w:cantSplit/>
          <w:jc w:val="center"/>
          <w:ins w:id="40" w:author="Ye-Kui Wang" w:date="2012-01-31T20:05:00Z"/>
        </w:trPr>
        <w:tc>
          <w:tcPr>
            <w:tcW w:w="6709" w:type="dxa"/>
          </w:tcPr>
          <w:p w:rsidR="001368D8" w:rsidRPr="008609A8" w:rsidRDefault="001368D8" w:rsidP="00BB00AB">
            <w:pPr>
              <w:pStyle w:val="tablesyntax"/>
              <w:rPr>
                <w:ins w:id="41" w:author="Ye-Kui Wang" w:date="2012-01-31T20:05:00Z"/>
                <w:b/>
                <w:bCs/>
                <w:sz w:val="22"/>
                <w:szCs w:val="22"/>
              </w:rPr>
            </w:pPr>
            <w:ins w:id="42" w:author="Ye-Kui Wang" w:date="2012-01-31T20:05:00Z">
              <w:r w:rsidRPr="008609A8">
                <w:rPr>
                  <w:b/>
                </w:rPr>
                <w:tab/>
              </w:r>
              <w:proofErr w:type="spellStart"/>
              <w:r w:rsidRPr="008609A8">
                <w:rPr>
                  <w:b/>
                  <w:bCs/>
                </w:rPr>
                <w:t>aps_id</w:t>
              </w:r>
              <w:proofErr w:type="spellEnd"/>
            </w:ins>
          </w:p>
        </w:tc>
        <w:tc>
          <w:tcPr>
            <w:tcW w:w="1218" w:type="dxa"/>
          </w:tcPr>
          <w:p w:rsidR="001368D8" w:rsidRPr="008609A8" w:rsidRDefault="001368D8" w:rsidP="00BB00AB">
            <w:pPr>
              <w:pStyle w:val="tablecell"/>
              <w:rPr>
                <w:ins w:id="43" w:author="Ye-Kui Wang" w:date="2012-01-31T20:05:00Z"/>
              </w:rPr>
            </w:pPr>
            <w:proofErr w:type="spellStart"/>
            <w:ins w:id="44" w:author="Ye-Kui Wang" w:date="2012-01-31T20:05:00Z">
              <w:r w:rsidRPr="008609A8">
                <w:t>ue</w:t>
              </w:r>
              <w:proofErr w:type="spellEnd"/>
              <w:r w:rsidRPr="008609A8">
                <w:t>(v)</w:t>
              </w:r>
            </w:ins>
          </w:p>
        </w:tc>
      </w:tr>
      <w:tr w:rsidR="001368D8" w:rsidRPr="00AE201E" w:rsidTr="00BB00AB">
        <w:trPr>
          <w:cantSplit/>
          <w:jc w:val="center"/>
          <w:ins w:id="45" w:author="Ye-Kui Wang" w:date="2012-01-31T20:05:00Z"/>
        </w:trPr>
        <w:tc>
          <w:tcPr>
            <w:tcW w:w="6709" w:type="dxa"/>
          </w:tcPr>
          <w:p w:rsidR="001368D8" w:rsidRPr="00BB00AB" w:rsidRDefault="001368D8" w:rsidP="00BB00AB">
            <w:pPr>
              <w:pStyle w:val="tablesyntax"/>
              <w:rPr>
                <w:ins w:id="46" w:author="Ye-Kui Wang" w:date="2012-01-31T20:05:00Z"/>
                <w:b/>
                <w:lang w:eastAsia="ja-JP"/>
              </w:rPr>
            </w:pPr>
            <w:ins w:id="47" w:author="Ye-Kui Wang" w:date="2012-01-31T20:05:00Z">
              <w:r w:rsidRPr="00BB00AB">
                <w:rPr>
                  <w:b/>
                </w:rPr>
                <w:tab/>
              </w:r>
              <w:proofErr w:type="spellStart"/>
              <w:r w:rsidRPr="00BB00AB">
                <w:rPr>
                  <w:rFonts w:hint="eastAsia"/>
                  <w:b/>
                  <w:bCs/>
                  <w:lang w:eastAsia="ja-JP"/>
                </w:rPr>
                <w:t>a</w:t>
              </w:r>
              <w:r w:rsidRPr="00BB00AB">
                <w:rPr>
                  <w:b/>
                  <w:bCs/>
                </w:rPr>
                <w:t>ps</w:t>
              </w:r>
              <w:r w:rsidRPr="00BB00AB">
                <w:rPr>
                  <w:rFonts w:hint="eastAsia"/>
                  <w:b/>
                  <w:bCs/>
                  <w:lang w:eastAsia="ja-JP"/>
                </w:rPr>
                <w:t>_scaling_list_data_present_flag</w:t>
              </w:r>
              <w:proofErr w:type="spellEnd"/>
            </w:ins>
          </w:p>
        </w:tc>
        <w:tc>
          <w:tcPr>
            <w:tcW w:w="1218" w:type="dxa"/>
          </w:tcPr>
          <w:p w:rsidR="001368D8" w:rsidRPr="00BB00AB" w:rsidRDefault="001368D8" w:rsidP="00BB00AB">
            <w:pPr>
              <w:pStyle w:val="tablecell"/>
              <w:rPr>
                <w:ins w:id="48" w:author="Ye-Kui Wang" w:date="2012-01-31T20:05:00Z"/>
                <w:rFonts w:eastAsia="MS Mincho"/>
                <w:lang w:eastAsia="ja-JP"/>
              </w:rPr>
            </w:pPr>
            <w:ins w:id="49" w:author="Ye-Kui Wang" w:date="2012-01-31T20:05:00Z">
              <w:r w:rsidRPr="00BB00AB">
                <w:rPr>
                  <w:rFonts w:eastAsia="MS Mincho" w:hint="eastAsia"/>
                  <w:lang w:eastAsia="ja-JP"/>
                </w:rPr>
                <w:t>u(1)</w:t>
              </w:r>
            </w:ins>
          </w:p>
        </w:tc>
      </w:tr>
      <w:tr w:rsidR="001368D8" w:rsidRPr="00AE201E" w:rsidTr="00BB00AB">
        <w:trPr>
          <w:cantSplit/>
          <w:jc w:val="center"/>
          <w:ins w:id="50" w:author="Ye-Kui Wang" w:date="2012-01-31T20:05:00Z"/>
        </w:trPr>
        <w:tc>
          <w:tcPr>
            <w:tcW w:w="6709" w:type="dxa"/>
          </w:tcPr>
          <w:p w:rsidR="001368D8" w:rsidRPr="00BB00AB" w:rsidRDefault="001368D8" w:rsidP="00BB00AB">
            <w:pPr>
              <w:pStyle w:val="tablesyntax"/>
              <w:rPr>
                <w:ins w:id="51" w:author="Ye-Kui Wang" w:date="2012-01-31T20:05:00Z"/>
                <w:b/>
              </w:rPr>
            </w:pPr>
            <w:ins w:id="52" w:author="Ye-Kui Wang" w:date="2012-01-31T20:05:00Z">
              <w:r w:rsidRPr="00BB00AB">
                <w:rPr>
                  <w:b/>
                </w:rPr>
                <w:tab/>
              </w:r>
              <w:proofErr w:type="spellStart"/>
              <w:r w:rsidRPr="00BB00AB">
                <w:rPr>
                  <w:rFonts w:eastAsia="PMingLiU" w:hint="eastAsia"/>
                  <w:b/>
                  <w:lang w:eastAsia="zh-TW"/>
                </w:rPr>
                <w:t>aps_</w:t>
              </w:r>
              <w:r w:rsidRPr="00BB00AB">
                <w:rPr>
                  <w:rFonts w:hint="eastAsia"/>
                  <w:b/>
                  <w:lang w:eastAsia="ko-KR"/>
                </w:rPr>
                <w:t>sample_adaptive_offset_flag</w:t>
              </w:r>
              <w:proofErr w:type="spellEnd"/>
            </w:ins>
          </w:p>
        </w:tc>
        <w:tc>
          <w:tcPr>
            <w:tcW w:w="1218" w:type="dxa"/>
          </w:tcPr>
          <w:p w:rsidR="001368D8" w:rsidRPr="00BB00AB" w:rsidRDefault="001368D8" w:rsidP="00BB00AB">
            <w:pPr>
              <w:pStyle w:val="tablecell"/>
              <w:rPr>
                <w:ins w:id="53" w:author="Ye-Kui Wang" w:date="2012-01-31T20:05:00Z"/>
                <w:rFonts w:eastAsia="PMingLiU"/>
                <w:lang w:eastAsia="zh-TW"/>
              </w:rPr>
            </w:pPr>
            <w:ins w:id="54" w:author="Ye-Kui Wang" w:date="2012-01-31T20:05:00Z">
              <w:r w:rsidRPr="00BB00AB">
                <w:t>u(1)</w:t>
              </w:r>
            </w:ins>
          </w:p>
        </w:tc>
      </w:tr>
      <w:tr w:rsidR="001368D8" w:rsidRPr="00AE201E" w:rsidTr="00BB00AB">
        <w:trPr>
          <w:cantSplit/>
          <w:jc w:val="center"/>
          <w:ins w:id="55" w:author="Ye-Kui Wang" w:date="2012-01-31T20:05:00Z"/>
        </w:trPr>
        <w:tc>
          <w:tcPr>
            <w:tcW w:w="6709" w:type="dxa"/>
          </w:tcPr>
          <w:p w:rsidR="001368D8" w:rsidRPr="00BB00AB" w:rsidRDefault="001368D8" w:rsidP="00BB00AB">
            <w:pPr>
              <w:pStyle w:val="tablesyntax"/>
              <w:rPr>
                <w:ins w:id="56" w:author="Ye-Kui Wang" w:date="2012-01-31T20:05:00Z"/>
                <w:b/>
              </w:rPr>
            </w:pPr>
            <w:ins w:id="57" w:author="Ye-Kui Wang" w:date="2012-01-31T20:05:00Z">
              <w:r w:rsidRPr="00BB00AB">
                <w:rPr>
                  <w:bCs/>
                  <w:lang w:eastAsia="ko-KR"/>
                </w:rPr>
                <w:tab/>
              </w:r>
              <w:proofErr w:type="spellStart"/>
              <w:r w:rsidRPr="00BB00AB">
                <w:rPr>
                  <w:rFonts w:eastAsia="PMingLiU" w:hint="eastAsia"/>
                  <w:b/>
                  <w:bCs/>
                  <w:lang w:eastAsia="zh-TW"/>
                </w:rPr>
                <w:t>aps_</w:t>
              </w:r>
              <w:r w:rsidRPr="00BB00AB">
                <w:rPr>
                  <w:rFonts w:hint="eastAsia"/>
                  <w:b/>
                  <w:bCs/>
                  <w:lang w:eastAsia="ko-KR"/>
                </w:rPr>
                <w:t>adaptive_loop_filter_flag</w:t>
              </w:r>
              <w:proofErr w:type="spellEnd"/>
            </w:ins>
          </w:p>
        </w:tc>
        <w:tc>
          <w:tcPr>
            <w:tcW w:w="1218" w:type="dxa"/>
          </w:tcPr>
          <w:p w:rsidR="001368D8" w:rsidRPr="00BB00AB" w:rsidRDefault="001368D8" w:rsidP="00BB00AB">
            <w:pPr>
              <w:pStyle w:val="tablecell"/>
              <w:rPr>
                <w:ins w:id="58" w:author="Ye-Kui Wang" w:date="2012-01-31T20:05:00Z"/>
                <w:rFonts w:eastAsia="PMingLiU"/>
                <w:lang w:eastAsia="zh-TW"/>
              </w:rPr>
            </w:pPr>
            <w:ins w:id="59" w:author="Ye-Kui Wang" w:date="2012-01-31T20:05:00Z">
              <w:r w:rsidRPr="00BB00AB">
                <w:t>u(1)</w:t>
              </w:r>
            </w:ins>
          </w:p>
        </w:tc>
      </w:tr>
      <w:tr w:rsidR="001368D8" w:rsidRPr="00DC6B28" w:rsidTr="00BB00AB">
        <w:trPr>
          <w:cantSplit/>
          <w:jc w:val="center"/>
          <w:ins w:id="60" w:author="Ye-Kui Wang" w:date="2012-01-31T20:05:00Z"/>
        </w:trPr>
        <w:tc>
          <w:tcPr>
            <w:tcW w:w="6709" w:type="dxa"/>
          </w:tcPr>
          <w:p w:rsidR="001368D8" w:rsidRPr="00BB00AB" w:rsidRDefault="001368D8" w:rsidP="00BB00AB">
            <w:pPr>
              <w:pStyle w:val="tablesyntax"/>
              <w:ind w:left="216"/>
              <w:rPr>
                <w:ins w:id="61" w:author="Ye-Kui Wang" w:date="2012-01-31T20:05:00Z"/>
                <w:b/>
                <w:bCs/>
              </w:rPr>
            </w:pPr>
            <w:proofErr w:type="spellStart"/>
            <w:ins w:id="62" w:author="Ye-Kui Wang" w:date="2012-01-31T20:05:00Z">
              <w:r w:rsidRPr="00BB00AB">
                <w:rPr>
                  <w:b/>
                  <w:bCs/>
                </w:rPr>
                <w:t>aps_deblocking_filter_flag</w:t>
              </w:r>
              <w:proofErr w:type="spellEnd"/>
            </w:ins>
          </w:p>
        </w:tc>
        <w:tc>
          <w:tcPr>
            <w:tcW w:w="1218" w:type="dxa"/>
          </w:tcPr>
          <w:p w:rsidR="001368D8" w:rsidRPr="00BB00AB" w:rsidRDefault="001368D8" w:rsidP="00BB00AB">
            <w:pPr>
              <w:pStyle w:val="tablecell"/>
              <w:rPr>
                <w:ins w:id="63" w:author="Ye-Kui Wang" w:date="2012-01-31T20:05:00Z"/>
                <w:rFonts w:eastAsia="PMingLiU"/>
                <w:lang w:eastAsia="zh-TW"/>
              </w:rPr>
            </w:pPr>
            <w:ins w:id="64" w:author="Ye-Kui Wang" w:date="2012-01-31T20:05:00Z">
              <w:r w:rsidRPr="00BB00AB">
                <w:rPr>
                  <w:rFonts w:eastAsia="PMingLiU"/>
                  <w:lang w:eastAsia="zh-TW"/>
                </w:rPr>
                <w:t>u(1)</w:t>
              </w:r>
            </w:ins>
          </w:p>
        </w:tc>
      </w:tr>
      <w:tr w:rsidR="001368D8" w:rsidRPr="00BB00AB" w:rsidTr="00BB00AB">
        <w:trPr>
          <w:cantSplit/>
          <w:jc w:val="center"/>
          <w:ins w:id="65" w:author="Ye-Kui Wang" w:date="2012-01-31T20:05:00Z"/>
        </w:trPr>
        <w:tc>
          <w:tcPr>
            <w:tcW w:w="6709" w:type="dxa"/>
          </w:tcPr>
          <w:p w:rsidR="001368D8" w:rsidRPr="00BB00AB" w:rsidRDefault="001368D8" w:rsidP="00BB00AB">
            <w:pPr>
              <w:pStyle w:val="tablesyntax"/>
              <w:rPr>
                <w:ins w:id="66" w:author="Ye-Kui Wang" w:date="2012-01-31T20:05:00Z"/>
                <w:bCs/>
                <w:lang w:eastAsia="ja-JP"/>
              </w:rPr>
            </w:pPr>
            <w:ins w:id="67" w:author="Ye-Kui Wang" w:date="2012-01-31T20:05:00Z">
              <w:r w:rsidRPr="001368D8">
                <w:rPr>
                  <w:bCs/>
                </w:rPr>
                <w:tab/>
              </w:r>
              <w:r w:rsidRPr="001368D8">
                <w:rPr>
                  <w:rFonts w:eastAsia="PMingLiU" w:hint="eastAsia"/>
                  <w:bCs/>
                  <w:lang w:eastAsia="zh-TW"/>
                </w:rPr>
                <w:t>if(</w:t>
              </w:r>
              <w:r w:rsidRPr="00BB00AB">
                <w:rPr>
                  <w:rFonts w:eastAsia="PMingLiU"/>
                  <w:bCs/>
                  <w:lang w:eastAsia="zh-TW"/>
                </w:rPr>
                <w:t xml:space="preserve"> </w:t>
              </w:r>
              <w:proofErr w:type="spellStart"/>
              <w:r w:rsidRPr="00BB00AB">
                <w:rPr>
                  <w:rFonts w:eastAsia="PMingLiU" w:hint="eastAsia"/>
                  <w:bCs/>
                  <w:lang w:eastAsia="zh-TW"/>
                </w:rPr>
                <w:t>aps_</w:t>
              </w:r>
              <w:r w:rsidRPr="00BB00AB">
                <w:rPr>
                  <w:rFonts w:hint="eastAsia"/>
                  <w:bCs/>
                  <w:lang w:eastAsia="ja-JP"/>
                </w:rPr>
                <w:t>scaling_list_data_present</w:t>
              </w:r>
              <w:r w:rsidRPr="00BB00AB">
                <w:rPr>
                  <w:rFonts w:eastAsia="PMingLiU" w:hint="eastAsia"/>
                  <w:bCs/>
                  <w:lang w:eastAsia="zh-TW"/>
                </w:rPr>
                <w:t>_flag</w:t>
              </w:r>
              <w:proofErr w:type="spellEnd"/>
              <w:r w:rsidRPr="001368D8">
                <w:rPr>
                  <w:rFonts w:eastAsia="PMingLiU" w:hint="eastAsia"/>
                  <w:bCs/>
                  <w:lang w:eastAsia="zh-TW"/>
                </w:rPr>
                <w:t xml:space="preserve"> )</w:t>
              </w:r>
            </w:ins>
          </w:p>
        </w:tc>
        <w:tc>
          <w:tcPr>
            <w:tcW w:w="1218" w:type="dxa"/>
          </w:tcPr>
          <w:p w:rsidR="001368D8" w:rsidRPr="00BB00AB" w:rsidRDefault="001368D8" w:rsidP="00BB00AB">
            <w:pPr>
              <w:pStyle w:val="tablecell"/>
              <w:rPr>
                <w:ins w:id="68" w:author="Ye-Kui Wang" w:date="2012-01-31T20:05:00Z"/>
                <w:rFonts w:eastAsia="PMingLiU"/>
                <w:lang w:eastAsia="zh-TW"/>
              </w:rPr>
            </w:pPr>
          </w:p>
        </w:tc>
      </w:tr>
      <w:tr w:rsidR="001368D8" w:rsidRPr="00BB00AB" w:rsidTr="00BB00AB">
        <w:trPr>
          <w:cantSplit/>
          <w:jc w:val="center"/>
          <w:ins w:id="69" w:author="Ye-Kui Wang" w:date="2012-01-31T20:05:00Z"/>
        </w:trPr>
        <w:tc>
          <w:tcPr>
            <w:tcW w:w="6709" w:type="dxa"/>
          </w:tcPr>
          <w:p w:rsidR="001368D8" w:rsidRPr="00BB00AB" w:rsidRDefault="001368D8" w:rsidP="00BB00AB">
            <w:pPr>
              <w:pStyle w:val="tablesyntax"/>
              <w:rPr>
                <w:ins w:id="70" w:author="Ye-Kui Wang" w:date="2012-01-31T20:05:00Z"/>
                <w:bCs/>
              </w:rPr>
            </w:pPr>
            <w:ins w:id="71" w:author="Ye-Kui Wang" w:date="2012-01-31T20:05:00Z">
              <w:r w:rsidRPr="00BB00AB">
                <w:rPr>
                  <w:bCs/>
                </w:rPr>
                <w:tab/>
              </w:r>
              <w:r w:rsidRPr="00BB00AB">
                <w:rPr>
                  <w:bCs/>
                </w:rPr>
                <w:tab/>
              </w:r>
              <w:proofErr w:type="spellStart"/>
              <w:r w:rsidRPr="00BB00AB">
                <w:rPr>
                  <w:rFonts w:hint="eastAsia"/>
                  <w:bCs/>
                  <w:lang w:eastAsia="ja-JP"/>
                </w:rPr>
                <w:t>scaling_list</w:t>
              </w:r>
              <w:r w:rsidRPr="00BB00AB">
                <w:rPr>
                  <w:rFonts w:eastAsia="PMingLiU" w:hint="eastAsia"/>
                  <w:bCs/>
                  <w:lang w:eastAsia="zh-TW"/>
                </w:rPr>
                <w:t>_param</w:t>
              </w:r>
              <w:proofErr w:type="spellEnd"/>
              <w:r w:rsidRPr="00BB00AB">
                <w:rPr>
                  <w:rFonts w:eastAsia="PMingLiU" w:hint="eastAsia"/>
                  <w:bCs/>
                  <w:lang w:eastAsia="zh-TW"/>
                </w:rPr>
                <w:t>(</w:t>
              </w:r>
              <w:r w:rsidRPr="00BB00AB">
                <w:rPr>
                  <w:rFonts w:eastAsia="PMingLiU"/>
                  <w:bCs/>
                  <w:lang w:eastAsia="zh-TW"/>
                </w:rPr>
                <w:t> </w:t>
              </w:r>
              <w:r w:rsidRPr="00BB00AB">
                <w:rPr>
                  <w:rFonts w:eastAsia="PMingLiU" w:hint="eastAsia"/>
                  <w:bCs/>
                  <w:lang w:eastAsia="zh-TW"/>
                </w:rPr>
                <w:t>)</w:t>
              </w:r>
            </w:ins>
          </w:p>
        </w:tc>
        <w:tc>
          <w:tcPr>
            <w:tcW w:w="1218" w:type="dxa"/>
          </w:tcPr>
          <w:p w:rsidR="001368D8" w:rsidRPr="00BB00AB" w:rsidRDefault="001368D8" w:rsidP="00BB00AB">
            <w:pPr>
              <w:pStyle w:val="tablecell"/>
              <w:rPr>
                <w:ins w:id="72" w:author="Ye-Kui Wang" w:date="2012-01-31T20:05:00Z"/>
                <w:rFonts w:eastAsia="PMingLiU"/>
                <w:lang w:eastAsia="zh-TW"/>
              </w:rPr>
            </w:pPr>
          </w:p>
        </w:tc>
      </w:tr>
      <w:tr w:rsidR="001368D8" w:rsidRPr="00BB00AB" w:rsidTr="00BB00AB">
        <w:trPr>
          <w:cantSplit/>
          <w:jc w:val="center"/>
          <w:ins w:id="73" w:author="Ye-Kui Wang" w:date="2012-01-31T20:05:00Z"/>
        </w:trPr>
        <w:tc>
          <w:tcPr>
            <w:tcW w:w="6709" w:type="dxa"/>
          </w:tcPr>
          <w:p w:rsidR="001368D8" w:rsidRPr="00BB00AB" w:rsidRDefault="001368D8" w:rsidP="00BB00AB">
            <w:pPr>
              <w:pStyle w:val="tablesyntax"/>
              <w:tabs>
                <w:tab w:val="clear" w:pos="216"/>
                <w:tab w:val="clear" w:pos="432"/>
                <w:tab w:val="left" w:pos="335"/>
              </w:tabs>
              <w:ind w:leftChars="100" w:left="220"/>
              <w:rPr>
                <w:ins w:id="74" w:author="Ye-Kui Wang" w:date="2012-01-31T20:05:00Z"/>
              </w:rPr>
            </w:pPr>
            <w:ins w:id="75" w:author="Ye-Kui Wang" w:date="2012-01-31T20:05:00Z">
              <w:r w:rsidRPr="001368D8">
                <w:rPr>
                  <w:rFonts w:eastAsia="PMingLiU" w:hint="eastAsia"/>
                  <w:bCs/>
                  <w:lang w:eastAsia="zh-TW"/>
                </w:rPr>
                <w:t>if(</w:t>
              </w:r>
              <w:r w:rsidRPr="00BB00AB">
                <w:rPr>
                  <w:rFonts w:eastAsia="PMingLiU"/>
                  <w:bCs/>
                  <w:lang w:eastAsia="zh-TW"/>
                </w:rPr>
                <w:t xml:space="preserve"> </w:t>
              </w:r>
              <w:proofErr w:type="spellStart"/>
              <w:r w:rsidRPr="00BB00AB">
                <w:rPr>
                  <w:rFonts w:eastAsia="PMingLiU" w:hint="eastAsia"/>
                  <w:bCs/>
                  <w:lang w:eastAsia="zh-TW"/>
                </w:rPr>
                <w:t>aps_sample_adaptive_offset_flag</w:t>
              </w:r>
              <w:proofErr w:type="spellEnd"/>
              <w:r w:rsidRPr="001368D8">
                <w:rPr>
                  <w:rFonts w:eastAsia="PMingLiU" w:hint="eastAsia"/>
                  <w:bCs/>
                  <w:lang w:eastAsia="zh-TW"/>
                </w:rPr>
                <w:t xml:space="preserve"> )</w:t>
              </w:r>
            </w:ins>
          </w:p>
        </w:tc>
        <w:tc>
          <w:tcPr>
            <w:tcW w:w="1218" w:type="dxa"/>
          </w:tcPr>
          <w:p w:rsidR="001368D8" w:rsidRPr="00BB00AB" w:rsidRDefault="001368D8" w:rsidP="00BB00AB">
            <w:pPr>
              <w:pStyle w:val="tablecell"/>
              <w:rPr>
                <w:ins w:id="76" w:author="Ye-Kui Wang" w:date="2012-01-31T20:05:00Z"/>
                <w:rFonts w:eastAsia="PMingLiU"/>
                <w:lang w:eastAsia="zh-TW"/>
              </w:rPr>
            </w:pPr>
          </w:p>
        </w:tc>
      </w:tr>
      <w:tr w:rsidR="001368D8" w:rsidRPr="00BB00AB" w:rsidTr="00BB00AB">
        <w:trPr>
          <w:cantSplit/>
          <w:jc w:val="center"/>
          <w:ins w:id="77" w:author="Ye-Kui Wang" w:date="2012-01-31T20:05:00Z"/>
        </w:trPr>
        <w:tc>
          <w:tcPr>
            <w:tcW w:w="6709" w:type="dxa"/>
          </w:tcPr>
          <w:p w:rsidR="001368D8" w:rsidRPr="00BB00AB" w:rsidRDefault="001368D8" w:rsidP="00BB00AB">
            <w:pPr>
              <w:pStyle w:val="tablesyntax"/>
              <w:tabs>
                <w:tab w:val="clear" w:pos="216"/>
                <w:tab w:val="clear" w:pos="432"/>
                <w:tab w:val="clear" w:pos="648"/>
                <w:tab w:val="left" w:pos="335"/>
                <w:tab w:val="left" w:pos="545"/>
              </w:tabs>
              <w:ind w:leftChars="200" w:left="440"/>
              <w:rPr>
                <w:ins w:id="78" w:author="Ye-Kui Wang" w:date="2012-01-31T20:05:00Z"/>
              </w:rPr>
            </w:pPr>
            <w:proofErr w:type="spellStart"/>
            <w:ins w:id="79" w:author="Ye-Kui Wang" w:date="2012-01-31T20:05:00Z">
              <w:r w:rsidRPr="00BB00AB">
                <w:rPr>
                  <w:rFonts w:eastAsia="PMingLiU" w:hint="eastAsia"/>
                  <w:bCs/>
                  <w:lang w:eastAsia="zh-TW"/>
                </w:rPr>
                <w:t>sao_param</w:t>
              </w:r>
              <w:proofErr w:type="spellEnd"/>
              <w:r w:rsidRPr="00BB00AB">
                <w:rPr>
                  <w:rFonts w:eastAsia="PMingLiU" w:hint="eastAsia"/>
                  <w:bCs/>
                  <w:lang w:eastAsia="zh-TW"/>
                </w:rPr>
                <w:t>(</w:t>
              </w:r>
              <w:r w:rsidRPr="00BB00AB">
                <w:rPr>
                  <w:rFonts w:eastAsia="PMingLiU"/>
                  <w:bCs/>
                  <w:lang w:eastAsia="zh-TW"/>
                </w:rPr>
                <w:t> </w:t>
              </w:r>
              <w:r w:rsidRPr="00BB00AB">
                <w:rPr>
                  <w:rFonts w:eastAsia="PMingLiU" w:hint="eastAsia"/>
                  <w:bCs/>
                  <w:lang w:eastAsia="zh-TW"/>
                </w:rPr>
                <w:t>)</w:t>
              </w:r>
            </w:ins>
          </w:p>
        </w:tc>
        <w:tc>
          <w:tcPr>
            <w:tcW w:w="1218" w:type="dxa"/>
          </w:tcPr>
          <w:p w:rsidR="001368D8" w:rsidRPr="00BB00AB" w:rsidRDefault="001368D8" w:rsidP="00BB00AB">
            <w:pPr>
              <w:pStyle w:val="tablecell"/>
              <w:rPr>
                <w:ins w:id="80" w:author="Ye-Kui Wang" w:date="2012-01-31T20:05:00Z"/>
                <w:rFonts w:eastAsia="PMingLiU"/>
                <w:lang w:eastAsia="zh-TW"/>
              </w:rPr>
            </w:pPr>
          </w:p>
        </w:tc>
      </w:tr>
      <w:tr w:rsidR="001368D8" w:rsidRPr="00BB00AB" w:rsidTr="00BB00AB">
        <w:trPr>
          <w:cantSplit/>
          <w:jc w:val="center"/>
          <w:ins w:id="81" w:author="Ye-Kui Wang" w:date="2012-01-31T20:05:00Z"/>
        </w:trPr>
        <w:tc>
          <w:tcPr>
            <w:tcW w:w="6709" w:type="dxa"/>
          </w:tcPr>
          <w:p w:rsidR="001368D8" w:rsidRPr="00BB00AB" w:rsidRDefault="001368D8" w:rsidP="00BB00AB">
            <w:pPr>
              <w:pStyle w:val="tablesyntax"/>
              <w:keepLines w:val="0"/>
              <w:tabs>
                <w:tab w:val="clear" w:pos="216"/>
                <w:tab w:val="clear" w:pos="432"/>
                <w:tab w:val="left" w:pos="335"/>
              </w:tabs>
              <w:ind w:leftChars="100" w:left="220"/>
              <w:rPr>
                <w:ins w:id="82" w:author="Ye-Kui Wang" w:date="2012-01-31T20:05:00Z"/>
                <w:rFonts w:eastAsia="PMingLiU"/>
                <w:bCs/>
                <w:lang w:val="en-US" w:eastAsia="zh-TW"/>
              </w:rPr>
            </w:pPr>
            <w:ins w:id="83" w:author="Ye-Kui Wang" w:date="2012-01-31T20:05:00Z">
              <w:r w:rsidRPr="001368D8">
                <w:rPr>
                  <w:rFonts w:eastAsia="PMingLiU" w:hint="eastAsia"/>
                  <w:bCs/>
                  <w:lang w:eastAsia="zh-TW"/>
                </w:rPr>
                <w:t>if(</w:t>
              </w:r>
              <w:r w:rsidRPr="00BB00AB">
                <w:rPr>
                  <w:rFonts w:eastAsia="PMingLiU"/>
                  <w:bCs/>
                  <w:lang w:eastAsia="zh-TW"/>
                </w:rPr>
                <w:t xml:space="preserve"> </w:t>
              </w:r>
              <w:proofErr w:type="spellStart"/>
              <w:r w:rsidRPr="00BB00AB">
                <w:rPr>
                  <w:rFonts w:eastAsia="PMingLiU" w:hint="eastAsia"/>
                  <w:bCs/>
                  <w:lang w:eastAsia="zh-TW"/>
                </w:rPr>
                <w:t>aps_adaptive_loop_filter_flag</w:t>
              </w:r>
              <w:proofErr w:type="spellEnd"/>
              <w:r w:rsidRPr="001368D8">
                <w:rPr>
                  <w:rFonts w:eastAsia="PMingLiU" w:hint="eastAsia"/>
                  <w:bCs/>
                  <w:lang w:eastAsia="zh-TW"/>
                </w:rPr>
                <w:t xml:space="preserve"> )</w:t>
              </w:r>
            </w:ins>
          </w:p>
        </w:tc>
        <w:tc>
          <w:tcPr>
            <w:tcW w:w="1218" w:type="dxa"/>
          </w:tcPr>
          <w:p w:rsidR="001368D8" w:rsidRPr="00BB00AB" w:rsidRDefault="001368D8" w:rsidP="00BB00AB">
            <w:pPr>
              <w:pStyle w:val="tablecell"/>
              <w:rPr>
                <w:ins w:id="84" w:author="Ye-Kui Wang" w:date="2012-01-31T20:05:00Z"/>
              </w:rPr>
            </w:pPr>
          </w:p>
        </w:tc>
      </w:tr>
      <w:tr w:rsidR="001368D8" w:rsidRPr="00BB00AB" w:rsidTr="00BB00AB">
        <w:trPr>
          <w:cantSplit/>
          <w:jc w:val="center"/>
          <w:ins w:id="85" w:author="Ye-Kui Wang" w:date="2012-01-31T20:05:00Z"/>
        </w:trPr>
        <w:tc>
          <w:tcPr>
            <w:tcW w:w="6709" w:type="dxa"/>
          </w:tcPr>
          <w:p w:rsidR="001368D8" w:rsidRPr="00BB00AB" w:rsidRDefault="001368D8" w:rsidP="00BB00AB">
            <w:pPr>
              <w:pStyle w:val="tablesyntax"/>
              <w:keepLines w:val="0"/>
              <w:tabs>
                <w:tab w:val="clear" w:pos="216"/>
                <w:tab w:val="clear" w:pos="432"/>
                <w:tab w:val="clear" w:pos="648"/>
                <w:tab w:val="left" w:pos="335"/>
                <w:tab w:val="left" w:pos="545"/>
              </w:tabs>
              <w:ind w:leftChars="200" w:left="440"/>
              <w:rPr>
                <w:ins w:id="86" w:author="Ye-Kui Wang" w:date="2012-01-31T20:05:00Z"/>
                <w:rFonts w:eastAsia="PMingLiU"/>
                <w:bCs/>
                <w:lang w:eastAsia="zh-TW"/>
              </w:rPr>
            </w:pPr>
            <w:proofErr w:type="spellStart"/>
            <w:ins w:id="87" w:author="Ye-Kui Wang" w:date="2012-01-31T20:05:00Z">
              <w:r w:rsidRPr="00BB00AB">
                <w:rPr>
                  <w:rFonts w:eastAsia="PMingLiU" w:hint="eastAsia"/>
                  <w:bCs/>
                  <w:lang w:eastAsia="zh-TW"/>
                </w:rPr>
                <w:t>alf_param</w:t>
              </w:r>
              <w:proofErr w:type="spellEnd"/>
              <w:r w:rsidRPr="00BB00AB">
                <w:rPr>
                  <w:rFonts w:eastAsia="PMingLiU" w:hint="eastAsia"/>
                  <w:bCs/>
                  <w:lang w:eastAsia="zh-TW"/>
                </w:rPr>
                <w:t>(</w:t>
              </w:r>
              <w:r w:rsidRPr="00BB00AB">
                <w:rPr>
                  <w:rFonts w:eastAsia="PMingLiU"/>
                  <w:bCs/>
                  <w:lang w:eastAsia="zh-TW"/>
                </w:rPr>
                <w:t> </w:t>
              </w:r>
              <w:r w:rsidRPr="00BB00AB">
                <w:rPr>
                  <w:rFonts w:eastAsia="PMingLiU" w:hint="eastAsia"/>
                  <w:bCs/>
                  <w:lang w:eastAsia="zh-TW"/>
                </w:rPr>
                <w:t>)</w:t>
              </w:r>
            </w:ins>
          </w:p>
        </w:tc>
        <w:tc>
          <w:tcPr>
            <w:tcW w:w="1218" w:type="dxa"/>
          </w:tcPr>
          <w:p w:rsidR="001368D8" w:rsidRPr="00BB00AB" w:rsidRDefault="001368D8" w:rsidP="00BB00AB">
            <w:pPr>
              <w:pStyle w:val="tablecell"/>
              <w:rPr>
                <w:ins w:id="88" w:author="Ye-Kui Wang" w:date="2012-01-31T20:05:00Z"/>
              </w:rPr>
            </w:pPr>
          </w:p>
        </w:tc>
      </w:tr>
      <w:tr w:rsidR="001368D8" w:rsidRPr="00BB00AB" w:rsidTr="00BB00AB">
        <w:trPr>
          <w:cantSplit/>
          <w:jc w:val="center"/>
          <w:ins w:id="89" w:author="Ye-Kui Wang" w:date="2012-01-31T20:05:00Z"/>
        </w:trPr>
        <w:tc>
          <w:tcPr>
            <w:tcW w:w="6709" w:type="dxa"/>
          </w:tcPr>
          <w:p w:rsidR="001368D8" w:rsidRPr="00BB00AB" w:rsidRDefault="001368D8" w:rsidP="00BB00AB">
            <w:pPr>
              <w:pStyle w:val="tablesyntax"/>
              <w:keepLines w:val="0"/>
              <w:ind w:left="216"/>
              <w:rPr>
                <w:ins w:id="90" w:author="Ye-Kui Wang" w:date="2012-01-31T20:05:00Z"/>
                <w:b/>
                <w:bCs/>
              </w:rPr>
            </w:pPr>
            <w:ins w:id="91" w:author="Ye-Kui Wang" w:date="2012-01-31T20:05:00Z">
              <w:r w:rsidRPr="001368D8">
                <w:rPr>
                  <w:rFonts w:eastAsia="PMingLiU" w:hint="eastAsia"/>
                  <w:bCs/>
                  <w:lang w:eastAsia="zh-TW"/>
                </w:rPr>
                <w:t>if(</w:t>
              </w:r>
              <w:r w:rsidRPr="00BB00AB">
                <w:rPr>
                  <w:rFonts w:eastAsia="PMingLiU"/>
                  <w:bCs/>
                  <w:lang w:eastAsia="zh-TW"/>
                </w:rPr>
                <w:t xml:space="preserve"> </w:t>
              </w:r>
              <w:proofErr w:type="spellStart"/>
              <w:r w:rsidRPr="00BB00AB">
                <w:rPr>
                  <w:rFonts w:eastAsia="PMingLiU" w:hint="eastAsia"/>
                  <w:bCs/>
                  <w:lang w:eastAsia="zh-TW"/>
                </w:rPr>
                <w:t>aps_</w:t>
              </w:r>
              <w:r w:rsidRPr="00BB00AB">
                <w:rPr>
                  <w:rFonts w:eastAsia="PMingLiU"/>
                  <w:bCs/>
                  <w:lang w:eastAsia="zh-TW"/>
                </w:rPr>
                <w:t>deblocking</w:t>
              </w:r>
              <w:r w:rsidRPr="00BB00AB">
                <w:rPr>
                  <w:rFonts w:eastAsia="PMingLiU" w:hint="eastAsia"/>
                  <w:bCs/>
                  <w:lang w:eastAsia="zh-TW"/>
                </w:rPr>
                <w:t>_filter_flag</w:t>
              </w:r>
              <w:proofErr w:type="spellEnd"/>
              <w:r w:rsidRPr="001368D8">
                <w:rPr>
                  <w:rFonts w:eastAsia="PMingLiU" w:hint="eastAsia"/>
                  <w:bCs/>
                  <w:lang w:eastAsia="zh-TW"/>
                </w:rPr>
                <w:t xml:space="preserve"> )</w:t>
              </w:r>
            </w:ins>
          </w:p>
        </w:tc>
        <w:tc>
          <w:tcPr>
            <w:tcW w:w="1218" w:type="dxa"/>
          </w:tcPr>
          <w:p w:rsidR="001368D8" w:rsidRPr="00BB00AB" w:rsidRDefault="001368D8" w:rsidP="00BB00AB">
            <w:pPr>
              <w:pStyle w:val="tablecell"/>
              <w:keepNext w:val="0"/>
              <w:rPr>
                <w:ins w:id="92" w:author="Ye-Kui Wang" w:date="2012-01-31T20:05:00Z"/>
              </w:rPr>
            </w:pPr>
          </w:p>
        </w:tc>
      </w:tr>
      <w:tr w:rsidR="001368D8" w:rsidRPr="00AE201E" w:rsidTr="00BB00AB">
        <w:trPr>
          <w:cantSplit/>
          <w:jc w:val="center"/>
          <w:ins w:id="93" w:author="Ye-Kui Wang" w:date="2012-01-31T20:05:00Z"/>
        </w:trPr>
        <w:tc>
          <w:tcPr>
            <w:tcW w:w="6709" w:type="dxa"/>
          </w:tcPr>
          <w:p w:rsidR="001368D8" w:rsidRPr="004D63B5" w:rsidRDefault="001368D8" w:rsidP="00BB00AB">
            <w:pPr>
              <w:pStyle w:val="tablesyntax"/>
              <w:keepLines w:val="0"/>
              <w:ind w:left="432"/>
              <w:rPr>
                <w:ins w:id="94" w:author="Ye-Kui Wang" w:date="2012-01-31T20:05:00Z"/>
                <w:bCs/>
              </w:rPr>
            </w:pPr>
            <w:proofErr w:type="spellStart"/>
            <w:ins w:id="95" w:author="Ye-Kui Wang" w:date="2012-01-31T20:05:00Z">
              <w:r w:rsidRPr="004D63B5">
                <w:rPr>
                  <w:bCs/>
                </w:rPr>
                <w:t>dbl_param</w:t>
              </w:r>
              <w:proofErr w:type="spellEnd"/>
              <w:r w:rsidRPr="004D63B5">
                <w:rPr>
                  <w:bCs/>
                </w:rPr>
                <w:t>()</w:t>
              </w:r>
            </w:ins>
          </w:p>
        </w:tc>
        <w:tc>
          <w:tcPr>
            <w:tcW w:w="1218" w:type="dxa"/>
          </w:tcPr>
          <w:p w:rsidR="001368D8" w:rsidRPr="00AE201E" w:rsidRDefault="001368D8" w:rsidP="00BB00AB">
            <w:pPr>
              <w:pStyle w:val="tablecell"/>
              <w:keepNext w:val="0"/>
              <w:rPr>
                <w:ins w:id="96" w:author="Ye-Kui Wang" w:date="2012-01-31T20:05:00Z"/>
              </w:rPr>
            </w:pPr>
          </w:p>
        </w:tc>
      </w:tr>
      <w:tr w:rsidR="001368D8" w:rsidRPr="00AE201E" w:rsidTr="00BB00AB">
        <w:trPr>
          <w:cantSplit/>
          <w:jc w:val="center"/>
          <w:ins w:id="97" w:author="Ye-Kui Wang" w:date="2012-01-31T20:05:00Z"/>
        </w:trPr>
        <w:tc>
          <w:tcPr>
            <w:tcW w:w="6709" w:type="dxa"/>
          </w:tcPr>
          <w:p w:rsidR="001368D8" w:rsidRPr="00AE201E" w:rsidRDefault="001368D8" w:rsidP="00BB00AB">
            <w:pPr>
              <w:pStyle w:val="tablesyntax"/>
              <w:keepLines w:val="0"/>
              <w:rPr>
                <w:ins w:id="98" w:author="Ye-Kui Wang" w:date="2012-01-31T20:05:00Z"/>
                <w:bCs/>
                <w:lang w:eastAsia="ja-JP"/>
              </w:rPr>
            </w:pPr>
            <w:ins w:id="99" w:author="Ye-Kui Wang" w:date="2012-01-31T20:05:00Z">
              <w:r w:rsidRPr="00AE201E">
                <w:rPr>
                  <w:b/>
                  <w:bCs/>
                </w:rPr>
                <w:tab/>
              </w:r>
              <w:proofErr w:type="spellStart"/>
              <w:r w:rsidRPr="00AE201E">
                <w:rPr>
                  <w:b/>
                  <w:bCs/>
                </w:rPr>
                <w:t>aps_extension_flag</w:t>
              </w:r>
              <w:proofErr w:type="spellEnd"/>
            </w:ins>
          </w:p>
        </w:tc>
        <w:tc>
          <w:tcPr>
            <w:tcW w:w="1218" w:type="dxa"/>
          </w:tcPr>
          <w:p w:rsidR="001368D8" w:rsidRPr="00AE201E" w:rsidRDefault="001368D8" w:rsidP="00BB00AB">
            <w:pPr>
              <w:pStyle w:val="tablecell"/>
              <w:keepNext w:val="0"/>
              <w:rPr>
                <w:ins w:id="100" w:author="Ye-Kui Wang" w:date="2012-01-31T20:05:00Z"/>
              </w:rPr>
            </w:pPr>
            <w:ins w:id="101" w:author="Ye-Kui Wang" w:date="2012-01-31T20:05:00Z">
              <w:r w:rsidRPr="00AE201E">
                <w:t>u(1)</w:t>
              </w:r>
            </w:ins>
          </w:p>
        </w:tc>
      </w:tr>
      <w:tr w:rsidR="001368D8" w:rsidRPr="00AE201E" w:rsidTr="00BB00AB">
        <w:trPr>
          <w:cantSplit/>
          <w:jc w:val="center"/>
          <w:ins w:id="102" w:author="Ye-Kui Wang" w:date="2012-01-31T20:05:00Z"/>
        </w:trPr>
        <w:tc>
          <w:tcPr>
            <w:tcW w:w="6709" w:type="dxa"/>
          </w:tcPr>
          <w:p w:rsidR="001368D8" w:rsidRPr="00AE201E" w:rsidRDefault="001368D8" w:rsidP="00BB00AB">
            <w:pPr>
              <w:pStyle w:val="tablesyntax"/>
              <w:keepLines w:val="0"/>
              <w:rPr>
                <w:ins w:id="103" w:author="Ye-Kui Wang" w:date="2012-01-31T20:05:00Z"/>
                <w:bCs/>
                <w:lang w:eastAsia="ja-JP"/>
              </w:rPr>
            </w:pPr>
            <w:ins w:id="104" w:author="Ye-Kui Wang" w:date="2012-01-31T20:05:00Z">
              <w:r w:rsidRPr="00AE201E">
                <w:rPr>
                  <w:bCs/>
                </w:rPr>
                <w:tab/>
                <w:t xml:space="preserve">if( </w:t>
              </w:r>
              <w:proofErr w:type="spellStart"/>
              <w:r w:rsidRPr="00AE201E">
                <w:rPr>
                  <w:bCs/>
                </w:rPr>
                <w:t>aps_extension_flag</w:t>
              </w:r>
              <w:proofErr w:type="spellEnd"/>
              <w:r w:rsidRPr="00AE201E">
                <w:rPr>
                  <w:bCs/>
                </w:rPr>
                <w:t xml:space="preserve"> )</w:t>
              </w:r>
            </w:ins>
          </w:p>
        </w:tc>
        <w:tc>
          <w:tcPr>
            <w:tcW w:w="1218" w:type="dxa"/>
          </w:tcPr>
          <w:p w:rsidR="001368D8" w:rsidRPr="00AE201E" w:rsidRDefault="001368D8" w:rsidP="00BB00AB">
            <w:pPr>
              <w:pStyle w:val="tablecell"/>
              <w:keepNext w:val="0"/>
              <w:rPr>
                <w:ins w:id="105" w:author="Ye-Kui Wang" w:date="2012-01-31T20:05:00Z"/>
              </w:rPr>
            </w:pPr>
          </w:p>
        </w:tc>
      </w:tr>
      <w:tr w:rsidR="001368D8" w:rsidRPr="00AE201E" w:rsidTr="00BB00AB">
        <w:trPr>
          <w:cantSplit/>
          <w:jc w:val="center"/>
          <w:ins w:id="106" w:author="Ye-Kui Wang" w:date="2012-01-31T20:05:00Z"/>
        </w:trPr>
        <w:tc>
          <w:tcPr>
            <w:tcW w:w="6709" w:type="dxa"/>
          </w:tcPr>
          <w:p w:rsidR="001368D8" w:rsidRPr="00AE201E" w:rsidRDefault="001368D8" w:rsidP="00BB00AB">
            <w:pPr>
              <w:pStyle w:val="tablesyntax"/>
              <w:keepLines w:val="0"/>
              <w:rPr>
                <w:ins w:id="107" w:author="Ye-Kui Wang" w:date="2012-01-31T20:05:00Z"/>
                <w:bCs/>
                <w:lang w:eastAsia="ja-JP"/>
              </w:rPr>
            </w:pPr>
            <w:ins w:id="108" w:author="Ye-Kui Wang" w:date="2012-01-31T20:05:00Z">
              <w:r w:rsidRPr="00AE201E">
                <w:rPr>
                  <w:b/>
                </w:rPr>
                <w:tab/>
              </w:r>
              <w:r w:rsidRPr="00AE201E">
                <w:rPr>
                  <w:b/>
                </w:rPr>
                <w:tab/>
              </w:r>
              <w:r w:rsidRPr="00AE201E">
                <w:t xml:space="preserve">while( </w:t>
              </w:r>
              <w:proofErr w:type="spellStart"/>
              <w:r w:rsidRPr="00AE201E">
                <w:t>more_rbsp_data</w:t>
              </w:r>
              <w:proofErr w:type="spellEnd"/>
              <w:r w:rsidRPr="00AE201E">
                <w:t>( ) )</w:t>
              </w:r>
            </w:ins>
          </w:p>
        </w:tc>
        <w:tc>
          <w:tcPr>
            <w:tcW w:w="1218" w:type="dxa"/>
          </w:tcPr>
          <w:p w:rsidR="001368D8" w:rsidRPr="00AE201E" w:rsidRDefault="001368D8" w:rsidP="00BB00AB">
            <w:pPr>
              <w:pStyle w:val="tablecell"/>
              <w:keepNext w:val="0"/>
              <w:rPr>
                <w:ins w:id="109" w:author="Ye-Kui Wang" w:date="2012-01-31T20:05:00Z"/>
              </w:rPr>
            </w:pPr>
          </w:p>
        </w:tc>
      </w:tr>
      <w:tr w:rsidR="001368D8" w:rsidRPr="001F40C2" w:rsidTr="00BB00AB">
        <w:trPr>
          <w:cantSplit/>
          <w:jc w:val="center"/>
          <w:ins w:id="110" w:author="Ye-Kui Wang" w:date="2012-01-31T20:05:00Z"/>
        </w:trPr>
        <w:tc>
          <w:tcPr>
            <w:tcW w:w="6709" w:type="dxa"/>
          </w:tcPr>
          <w:p w:rsidR="001368D8" w:rsidRPr="00AE201E" w:rsidRDefault="001368D8" w:rsidP="00BB00AB">
            <w:pPr>
              <w:pStyle w:val="tablesyntax"/>
              <w:keepLines w:val="0"/>
              <w:rPr>
                <w:ins w:id="111" w:author="Ye-Kui Wang" w:date="2012-01-31T20:05:00Z"/>
                <w:bCs/>
                <w:lang w:eastAsia="ja-JP"/>
              </w:rPr>
            </w:pPr>
            <w:ins w:id="112" w:author="Ye-Kui Wang" w:date="2012-01-31T20:05:00Z">
              <w:r w:rsidRPr="00AE201E">
                <w:rPr>
                  <w:b/>
                </w:rPr>
                <w:tab/>
              </w:r>
              <w:r w:rsidRPr="00AE201E">
                <w:rPr>
                  <w:b/>
                </w:rPr>
                <w:tab/>
              </w:r>
              <w:r w:rsidRPr="00AE201E">
                <w:rPr>
                  <w:b/>
                </w:rPr>
                <w:tab/>
              </w:r>
              <w:proofErr w:type="spellStart"/>
              <w:r w:rsidRPr="00AE201E">
                <w:rPr>
                  <w:b/>
                </w:rPr>
                <w:t>aps_extension_data_flag</w:t>
              </w:r>
              <w:proofErr w:type="spellEnd"/>
            </w:ins>
          </w:p>
        </w:tc>
        <w:tc>
          <w:tcPr>
            <w:tcW w:w="1218" w:type="dxa"/>
          </w:tcPr>
          <w:p w:rsidR="001368D8" w:rsidRPr="008609A8" w:rsidRDefault="001368D8" w:rsidP="00BB00AB">
            <w:pPr>
              <w:pStyle w:val="tablecell"/>
              <w:keepNext w:val="0"/>
              <w:rPr>
                <w:ins w:id="113" w:author="Ye-Kui Wang" w:date="2012-01-31T20:05:00Z"/>
              </w:rPr>
            </w:pPr>
            <w:ins w:id="114" w:author="Ye-Kui Wang" w:date="2012-01-31T20:05:00Z">
              <w:r w:rsidRPr="00AE201E">
                <w:t>u(1)</w:t>
              </w:r>
            </w:ins>
          </w:p>
        </w:tc>
      </w:tr>
      <w:tr w:rsidR="001368D8" w:rsidRPr="001F40C2" w:rsidTr="00BB00AB">
        <w:trPr>
          <w:cantSplit/>
          <w:jc w:val="center"/>
          <w:ins w:id="115" w:author="Ye-Kui Wang" w:date="2012-01-31T20:05:00Z"/>
        </w:trPr>
        <w:tc>
          <w:tcPr>
            <w:tcW w:w="6709" w:type="dxa"/>
          </w:tcPr>
          <w:p w:rsidR="001368D8" w:rsidRPr="008609A8" w:rsidRDefault="001368D8" w:rsidP="00BB00AB">
            <w:pPr>
              <w:pStyle w:val="tablesyntax"/>
              <w:rPr>
                <w:ins w:id="116" w:author="Ye-Kui Wang" w:date="2012-01-31T20:05:00Z"/>
                <w:bCs/>
              </w:rPr>
            </w:pPr>
            <w:ins w:id="117" w:author="Ye-Kui Wang" w:date="2012-01-31T20:05:00Z">
              <w:r w:rsidRPr="008609A8">
                <w:rPr>
                  <w:bCs/>
                </w:rPr>
                <w:tab/>
              </w:r>
              <w:proofErr w:type="spellStart"/>
              <w:r w:rsidRPr="008609A8">
                <w:rPr>
                  <w:bCs/>
                </w:rPr>
                <w:t>rbsp_trailing_bits</w:t>
              </w:r>
              <w:proofErr w:type="spellEnd"/>
              <w:r w:rsidRPr="008609A8">
                <w:rPr>
                  <w:bCs/>
                </w:rPr>
                <w:t>( )</w:t>
              </w:r>
            </w:ins>
          </w:p>
        </w:tc>
        <w:tc>
          <w:tcPr>
            <w:tcW w:w="1218" w:type="dxa"/>
          </w:tcPr>
          <w:p w:rsidR="001368D8" w:rsidRPr="008609A8" w:rsidRDefault="001368D8" w:rsidP="00BB00AB">
            <w:pPr>
              <w:pStyle w:val="tablecell"/>
              <w:keepNext w:val="0"/>
              <w:rPr>
                <w:ins w:id="118" w:author="Ye-Kui Wang" w:date="2012-01-31T20:05:00Z"/>
              </w:rPr>
            </w:pPr>
          </w:p>
        </w:tc>
      </w:tr>
      <w:tr w:rsidR="001368D8" w:rsidRPr="001F40C2" w:rsidTr="00BB00AB">
        <w:trPr>
          <w:cantSplit/>
          <w:jc w:val="center"/>
          <w:ins w:id="119" w:author="Ye-Kui Wang" w:date="2012-01-31T20:05:00Z"/>
        </w:trPr>
        <w:tc>
          <w:tcPr>
            <w:tcW w:w="6709" w:type="dxa"/>
          </w:tcPr>
          <w:p w:rsidR="001368D8" w:rsidRPr="008609A8" w:rsidRDefault="001368D8" w:rsidP="00BB00AB">
            <w:pPr>
              <w:pStyle w:val="tablesyntax"/>
              <w:keepLines w:val="0"/>
              <w:rPr>
                <w:ins w:id="120" w:author="Ye-Kui Wang" w:date="2012-01-31T20:05:00Z"/>
                <w:bCs/>
              </w:rPr>
            </w:pPr>
            <w:ins w:id="121" w:author="Ye-Kui Wang" w:date="2012-01-31T20:05:00Z">
              <w:r w:rsidRPr="008609A8">
                <w:rPr>
                  <w:bCs/>
                </w:rPr>
                <w:t>}</w:t>
              </w:r>
            </w:ins>
          </w:p>
        </w:tc>
        <w:tc>
          <w:tcPr>
            <w:tcW w:w="1218" w:type="dxa"/>
          </w:tcPr>
          <w:p w:rsidR="001368D8" w:rsidRPr="008609A8" w:rsidRDefault="001368D8" w:rsidP="00BB00AB">
            <w:pPr>
              <w:pStyle w:val="tablecell"/>
              <w:keepNext w:val="0"/>
              <w:rPr>
                <w:ins w:id="122" w:author="Ye-Kui Wang" w:date="2012-01-31T20:05:00Z"/>
              </w:rPr>
            </w:pPr>
          </w:p>
        </w:tc>
      </w:tr>
    </w:tbl>
    <w:p w:rsidR="004573FA" w:rsidRDefault="004573FA" w:rsidP="007275DA">
      <w:pPr>
        <w:rPr>
          <w:ins w:id="123" w:author="Ye-Kui Wang" w:date="2012-01-31T20:43:00Z"/>
          <w:szCs w:val="22"/>
        </w:rPr>
      </w:pPr>
    </w:p>
    <w:p w:rsidR="00D52312" w:rsidRDefault="00D52312" w:rsidP="00D52312">
      <w:pPr>
        <w:pStyle w:val="Heading3"/>
        <w:rPr>
          <w:ins w:id="124" w:author="Ye-Kui Wang" w:date="2012-01-31T21:06:00Z"/>
          <w:lang w:val="en-CA"/>
        </w:rPr>
      </w:pPr>
      <w:ins w:id="125" w:author="Ye-Kui Wang" w:date="2012-01-31T21:06:00Z">
        <w:r>
          <w:rPr>
            <w:lang w:val="en-CA"/>
          </w:rPr>
          <w:t>Group parameter set</w:t>
        </w:r>
      </w:ins>
    </w:p>
    <w:p w:rsidR="00C24CFB" w:rsidRDefault="00C24CFB" w:rsidP="00C24CFB">
      <w:pPr>
        <w:jc w:val="both"/>
        <w:rPr>
          <w:ins w:id="126" w:author="Ye-Kui Wang" w:date="2012-01-31T20:43:00Z"/>
        </w:rPr>
      </w:pPr>
      <w:ins w:id="127" w:author="Ye-Kui Wang" w:date="2012-01-31T20:45:00Z">
        <w:r>
          <w:t>Same as in the first approach, a</w:t>
        </w:r>
      </w:ins>
      <w:ins w:id="128" w:author="Ye-Kui Wang" w:date="2012-01-31T20:43:00Z">
        <w:r>
          <w:t>t most one GPS may be active at any moment during the decoding process.  A GPS is activated for if it is not already the active GPS and it is referred by a coded slice NAL unit being decoded.</w:t>
        </w:r>
      </w:ins>
      <w:ins w:id="129" w:author="Ye-Kui Wang" w:date="2012-01-31T20:45:00Z">
        <w:r>
          <w:t xml:space="preserve"> The GPS syntax in the second approach is as follows:</w:t>
        </w:r>
      </w:ins>
    </w:p>
    <w:p w:rsidR="00C24CFB" w:rsidRDefault="00C24CFB" w:rsidP="007275DA">
      <w:pPr>
        <w:rPr>
          <w:ins w:id="130" w:author="Ye-Kui Wang" w:date="2012-01-31T20:42:00Z"/>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9"/>
        <w:gridCol w:w="1218"/>
      </w:tblGrid>
      <w:tr w:rsidR="00C24CFB" w:rsidRPr="00672965" w:rsidTr="00BB00AB">
        <w:trPr>
          <w:cantSplit/>
          <w:jc w:val="center"/>
          <w:ins w:id="131" w:author="Ye-Kui Wang" w:date="2012-01-31T20:42: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rPr>
                <w:ins w:id="132" w:author="Ye-Kui Wang" w:date="2012-01-31T20:42:00Z"/>
              </w:rPr>
            </w:pPr>
            <w:proofErr w:type="spellStart"/>
            <w:ins w:id="133" w:author="Ye-Kui Wang" w:date="2012-01-31T20:42:00Z">
              <w:r w:rsidRPr="00672965">
                <w:t>group_parameter_set_rbsp</w:t>
              </w:r>
              <w:proofErr w:type="spellEnd"/>
              <w:r w:rsidRPr="00672965">
                <w:t>( ) {</w:t>
              </w:r>
            </w:ins>
          </w:p>
        </w:tc>
        <w:tc>
          <w:tcPr>
            <w:tcW w:w="1218"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heading"/>
              <w:rPr>
                <w:ins w:id="134" w:author="Ye-Kui Wang" w:date="2012-01-31T20:42:00Z"/>
              </w:rPr>
            </w:pPr>
            <w:ins w:id="135" w:author="Ye-Kui Wang" w:date="2012-01-31T20:42:00Z">
              <w:r w:rsidRPr="00672965">
                <w:t>Descriptor</w:t>
              </w:r>
            </w:ins>
          </w:p>
        </w:tc>
      </w:tr>
      <w:tr w:rsidR="00C24CFB" w:rsidRPr="00672965" w:rsidTr="00BB00AB">
        <w:trPr>
          <w:cantSplit/>
          <w:jc w:val="center"/>
          <w:ins w:id="136" w:author="Ye-Kui Wang" w:date="2012-01-31T20:42: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rPr>
                <w:ins w:id="137" w:author="Ye-Kui Wang" w:date="2012-01-31T20:42:00Z"/>
                <w:bCs/>
                <w:lang w:val="da-DK"/>
              </w:rPr>
            </w:pPr>
            <w:ins w:id="138" w:author="Ye-Kui Wang" w:date="2012-01-31T20:42:00Z">
              <w:r w:rsidRPr="00672965">
                <w:rPr>
                  <w:b/>
                  <w:lang w:val="en-US"/>
                </w:rPr>
                <w:tab/>
                <w:t>group_</w:t>
              </w:r>
              <w:r w:rsidRPr="00672965">
                <w:rPr>
                  <w:b/>
                  <w:lang w:val="nb-NO"/>
                </w:rPr>
                <w:t>parameter_set_id</w:t>
              </w:r>
            </w:ins>
          </w:p>
        </w:tc>
        <w:tc>
          <w:tcPr>
            <w:tcW w:w="1218"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cell"/>
              <w:rPr>
                <w:ins w:id="139" w:author="Ye-Kui Wang" w:date="2012-01-31T20:42:00Z"/>
              </w:rPr>
            </w:pPr>
            <w:ins w:id="140" w:author="Ye-Kui Wang" w:date="2012-01-31T20:42:00Z">
              <w:r w:rsidRPr="00672965">
                <w:rPr>
                  <w:lang w:val="nb-NO"/>
                </w:rPr>
                <w:t>ue(v)</w:t>
              </w:r>
            </w:ins>
          </w:p>
        </w:tc>
      </w:tr>
      <w:tr w:rsidR="00C24CFB" w:rsidRPr="00672965" w:rsidTr="00BB00AB">
        <w:trPr>
          <w:cantSplit/>
          <w:jc w:val="center"/>
          <w:ins w:id="141" w:author="Ye-Kui Wang" w:date="2012-01-31T20:46: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rPr>
                <w:ins w:id="142" w:author="Ye-Kui Wang" w:date="2012-01-31T20:46:00Z"/>
                <w:b/>
                <w:lang w:val="en-US"/>
              </w:rPr>
            </w:pPr>
            <w:ins w:id="143" w:author="Ye-Kui Wang" w:date="2012-01-31T20:46:00Z">
              <w:r w:rsidRPr="00672965">
                <w:rPr>
                  <w:b/>
                  <w:lang w:val="en-US"/>
                </w:rPr>
                <w:tab/>
              </w:r>
              <w:proofErr w:type="spellStart"/>
              <w:r w:rsidRPr="00672965">
                <w:rPr>
                  <w:b/>
                  <w:lang w:val="en-US"/>
                </w:rPr>
                <w:t>pps_id</w:t>
              </w:r>
              <w:proofErr w:type="spellEnd"/>
            </w:ins>
          </w:p>
        </w:tc>
        <w:tc>
          <w:tcPr>
            <w:tcW w:w="1218"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cell"/>
              <w:rPr>
                <w:ins w:id="144" w:author="Ye-Kui Wang" w:date="2012-01-31T20:46:00Z"/>
                <w:lang w:val="nb-NO"/>
              </w:rPr>
            </w:pPr>
            <w:ins w:id="145" w:author="Ye-Kui Wang" w:date="2012-01-31T20:46:00Z">
              <w:r w:rsidRPr="00672965">
                <w:rPr>
                  <w:lang w:val="nb-NO"/>
                </w:rPr>
                <w:t>ue(v)</w:t>
              </w:r>
            </w:ins>
          </w:p>
        </w:tc>
      </w:tr>
      <w:tr w:rsidR="006434E6" w:rsidRPr="00672965" w:rsidTr="00BB00AB">
        <w:trPr>
          <w:cantSplit/>
          <w:jc w:val="center"/>
          <w:ins w:id="146" w:author="Ye-Kui Wang" w:date="2012-01-31T22:21:00Z"/>
        </w:trPr>
        <w:tc>
          <w:tcPr>
            <w:tcW w:w="6709" w:type="dxa"/>
            <w:tcBorders>
              <w:top w:val="single" w:sz="4" w:space="0" w:color="auto"/>
              <w:left w:val="single" w:sz="4" w:space="0" w:color="auto"/>
              <w:bottom w:val="single" w:sz="4" w:space="0" w:color="auto"/>
              <w:right w:val="single" w:sz="4" w:space="0" w:color="auto"/>
            </w:tcBorders>
            <w:hideMark/>
          </w:tcPr>
          <w:p w:rsidR="006434E6" w:rsidRPr="00672965" w:rsidRDefault="006434E6" w:rsidP="006434E6">
            <w:pPr>
              <w:pStyle w:val="tablesyntax"/>
              <w:rPr>
                <w:ins w:id="147" w:author="Ye-Kui Wang" w:date="2012-01-31T22:21:00Z"/>
                <w:b/>
                <w:lang w:val="en-US"/>
              </w:rPr>
            </w:pPr>
            <w:ins w:id="148" w:author="Ye-Kui Wang" w:date="2012-01-31T22:21:00Z">
              <w:r w:rsidRPr="00672965">
                <w:rPr>
                  <w:b/>
                  <w:lang w:val="en-US"/>
                </w:rPr>
                <w:tab/>
              </w:r>
              <w:proofErr w:type="spellStart"/>
              <w:r>
                <w:rPr>
                  <w:b/>
                  <w:lang w:val="en-US"/>
                </w:rPr>
                <w:t>num_ref_ap</w:t>
              </w:r>
              <w:r w:rsidRPr="00672965">
                <w:rPr>
                  <w:b/>
                  <w:lang w:val="en-US"/>
                </w:rPr>
                <w:t>s_id</w:t>
              </w:r>
              <w:r>
                <w:rPr>
                  <w:b/>
                  <w:lang w:val="en-US"/>
                </w:rPr>
                <w:t>s</w:t>
              </w:r>
              <w:proofErr w:type="spellEnd"/>
            </w:ins>
          </w:p>
        </w:tc>
        <w:tc>
          <w:tcPr>
            <w:tcW w:w="1218" w:type="dxa"/>
            <w:tcBorders>
              <w:top w:val="single" w:sz="4" w:space="0" w:color="auto"/>
              <w:left w:val="single" w:sz="4" w:space="0" w:color="auto"/>
              <w:bottom w:val="single" w:sz="4" w:space="0" w:color="auto"/>
              <w:right w:val="single" w:sz="4" w:space="0" w:color="auto"/>
            </w:tcBorders>
            <w:hideMark/>
          </w:tcPr>
          <w:p w:rsidR="006434E6" w:rsidRPr="00672965" w:rsidRDefault="006434E6" w:rsidP="00BB00AB">
            <w:pPr>
              <w:pStyle w:val="tablecell"/>
              <w:rPr>
                <w:ins w:id="149" w:author="Ye-Kui Wang" w:date="2012-01-31T22:21:00Z"/>
                <w:lang w:val="nb-NO"/>
              </w:rPr>
            </w:pPr>
            <w:ins w:id="150" w:author="Ye-Kui Wang" w:date="2012-01-31T22:21:00Z">
              <w:r w:rsidRPr="00672965">
                <w:rPr>
                  <w:lang w:val="nb-NO"/>
                </w:rPr>
                <w:t>ue(v)</w:t>
              </w:r>
            </w:ins>
          </w:p>
        </w:tc>
      </w:tr>
      <w:tr w:rsidR="00C24CFB" w:rsidRPr="00672965" w:rsidTr="00BB00AB">
        <w:tblPrEx>
          <w:tblLook w:val="0000" w:firstRow="0" w:lastRow="0" w:firstColumn="0" w:lastColumn="0" w:noHBand="0" w:noVBand="0"/>
        </w:tblPrEx>
        <w:trPr>
          <w:cantSplit/>
          <w:jc w:val="center"/>
          <w:ins w:id="151" w:author="Ye-Kui Wang" w:date="2012-01-31T20:42:00Z"/>
        </w:trPr>
        <w:tc>
          <w:tcPr>
            <w:tcW w:w="6709" w:type="dxa"/>
          </w:tcPr>
          <w:p w:rsidR="00C24CFB" w:rsidRPr="00672965" w:rsidRDefault="00C24CFB" w:rsidP="0083681E">
            <w:pPr>
              <w:pStyle w:val="tablesyntax"/>
              <w:rPr>
                <w:ins w:id="152" w:author="Ye-Kui Wang" w:date="2012-01-31T20:42:00Z"/>
                <w:bCs/>
              </w:rPr>
            </w:pPr>
            <w:ins w:id="153" w:author="Ye-Kui Wang" w:date="2012-01-31T20:42:00Z">
              <w:r w:rsidRPr="00672965">
                <w:tab/>
                <w:t xml:space="preserve">for( </w:t>
              </w:r>
              <w:proofErr w:type="spellStart"/>
              <w:r>
                <w:t>i</w:t>
              </w:r>
              <w:proofErr w:type="spellEnd"/>
              <w:r w:rsidRPr="00672965">
                <w:t xml:space="preserve"> = 0; </w:t>
              </w:r>
              <w:proofErr w:type="spellStart"/>
              <w:r>
                <w:t>i</w:t>
              </w:r>
              <w:proofErr w:type="spellEnd"/>
              <w:r>
                <w:t xml:space="preserve"> </w:t>
              </w:r>
              <w:r w:rsidRPr="00672965">
                <w:t xml:space="preserve">&lt; </w:t>
              </w:r>
            </w:ins>
            <w:proofErr w:type="spellStart"/>
            <w:ins w:id="154" w:author="Ye-Kui Wang" w:date="2012-01-31T22:21:00Z">
              <w:r w:rsidR="006434E6">
                <w:t>num_ref_aps_ids</w:t>
              </w:r>
            </w:ins>
            <w:proofErr w:type="spellEnd"/>
            <w:ins w:id="155" w:author="Ye-Kui Wang" w:date="2012-01-31T20:42:00Z">
              <w:r w:rsidRPr="00672965">
                <w:t xml:space="preserve">; </w:t>
              </w:r>
              <w:proofErr w:type="spellStart"/>
              <w:r>
                <w:t>i</w:t>
              </w:r>
              <w:proofErr w:type="spellEnd"/>
              <w:r w:rsidRPr="00672965">
                <w:t>++ )</w:t>
              </w:r>
            </w:ins>
            <w:ins w:id="156" w:author="Ye-Kui Wang" w:date="2012-01-31T22:22:00Z">
              <w:r w:rsidR="006434E6">
                <w:t xml:space="preserve"> {</w:t>
              </w:r>
            </w:ins>
          </w:p>
        </w:tc>
        <w:tc>
          <w:tcPr>
            <w:tcW w:w="1218" w:type="dxa"/>
          </w:tcPr>
          <w:p w:rsidR="00C24CFB" w:rsidRPr="00672965" w:rsidRDefault="00C24CFB" w:rsidP="00BB00AB">
            <w:pPr>
              <w:pStyle w:val="tablecell"/>
              <w:rPr>
                <w:ins w:id="157" w:author="Ye-Kui Wang" w:date="2012-01-31T20:42:00Z"/>
              </w:rPr>
            </w:pPr>
          </w:p>
        </w:tc>
      </w:tr>
      <w:tr w:rsidR="00C24CFB" w:rsidRPr="00672965" w:rsidTr="00BB00AB">
        <w:tblPrEx>
          <w:tblLook w:val="0000" w:firstRow="0" w:lastRow="0" w:firstColumn="0" w:lastColumn="0" w:noHBand="0" w:noVBand="0"/>
        </w:tblPrEx>
        <w:trPr>
          <w:cantSplit/>
          <w:jc w:val="center"/>
          <w:ins w:id="158" w:author="Ye-Kui Wang" w:date="2012-01-31T20:42:00Z"/>
        </w:trPr>
        <w:tc>
          <w:tcPr>
            <w:tcW w:w="6709" w:type="dxa"/>
          </w:tcPr>
          <w:p w:rsidR="00C24CFB" w:rsidRPr="00672965" w:rsidRDefault="00C24CFB" w:rsidP="006434E6">
            <w:pPr>
              <w:pStyle w:val="tablesyntax"/>
              <w:rPr>
                <w:ins w:id="159" w:author="Ye-Kui Wang" w:date="2012-01-31T20:42:00Z"/>
                <w:b/>
                <w:lang w:val="en-US"/>
              </w:rPr>
            </w:pPr>
            <w:ins w:id="160" w:author="Ye-Kui Wang" w:date="2012-01-31T20:42:00Z">
              <w:r w:rsidRPr="00672965">
                <w:rPr>
                  <w:b/>
                  <w:lang w:val="en-US"/>
                </w:rPr>
                <w:tab/>
              </w:r>
              <w:r w:rsidRPr="00672965">
                <w:rPr>
                  <w:b/>
                  <w:lang w:val="en-US"/>
                </w:rPr>
                <w:tab/>
              </w:r>
            </w:ins>
            <w:proofErr w:type="spellStart"/>
            <w:ins w:id="161" w:author="Ye-Kui Wang" w:date="2012-01-31T22:22:00Z">
              <w:r w:rsidR="006434E6">
                <w:rPr>
                  <w:b/>
                  <w:lang w:val="en-US"/>
                </w:rPr>
                <w:t>ref_</w:t>
              </w:r>
            </w:ins>
            <w:ins w:id="162" w:author="Ye-Kui Wang" w:date="2012-01-31T20:42:00Z">
              <w:r w:rsidRPr="00672965">
                <w:rPr>
                  <w:b/>
                  <w:lang w:val="en-US"/>
                </w:rPr>
                <w:t>aps_id</w:t>
              </w:r>
              <w:proofErr w:type="spellEnd"/>
              <w:r w:rsidRPr="00672965">
                <w:rPr>
                  <w:b/>
                  <w:lang w:val="nb-NO"/>
                </w:rPr>
                <w:t>[</w:t>
              </w:r>
              <w:r w:rsidRPr="00672965">
                <w:t> </w:t>
              </w:r>
              <w:r w:rsidRPr="00672965">
                <w:rPr>
                  <w:lang w:val="nb-NO"/>
                </w:rPr>
                <w:t>i</w:t>
              </w:r>
              <w:r w:rsidRPr="00672965">
                <w:t> </w:t>
              </w:r>
              <w:r w:rsidRPr="00672965">
                <w:rPr>
                  <w:b/>
                  <w:lang w:val="nb-NO"/>
                </w:rPr>
                <w:t>]</w:t>
              </w:r>
            </w:ins>
          </w:p>
        </w:tc>
        <w:tc>
          <w:tcPr>
            <w:tcW w:w="1218" w:type="dxa"/>
          </w:tcPr>
          <w:p w:rsidR="00C24CFB" w:rsidRPr="00672965" w:rsidRDefault="00C24CFB" w:rsidP="00BB00AB">
            <w:pPr>
              <w:pStyle w:val="tablecell"/>
              <w:rPr>
                <w:ins w:id="163" w:author="Ye-Kui Wang" w:date="2012-01-31T20:42:00Z"/>
                <w:lang w:val="nb-NO"/>
              </w:rPr>
            </w:pPr>
            <w:ins w:id="164" w:author="Ye-Kui Wang" w:date="2012-01-31T20:42:00Z">
              <w:r w:rsidRPr="00672965">
                <w:rPr>
                  <w:lang w:val="nb-NO"/>
                </w:rPr>
                <w:t>ue(v)</w:t>
              </w:r>
            </w:ins>
          </w:p>
        </w:tc>
      </w:tr>
      <w:tr w:rsidR="006434E6" w:rsidRPr="00672965" w:rsidTr="00BB00AB">
        <w:tblPrEx>
          <w:tblLook w:val="0000" w:firstRow="0" w:lastRow="0" w:firstColumn="0" w:lastColumn="0" w:noHBand="0" w:noVBand="0"/>
        </w:tblPrEx>
        <w:trPr>
          <w:cantSplit/>
          <w:jc w:val="center"/>
          <w:ins w:id="165" w:author="Ye-Kui Wang" w:date="2012-01-31T22:22:00Z"/>
        </w:trPr>
        <w:tc>
          <w:tcPr>
            <w:tcW w:w="6709" w:type="dxa"/>
          </w:tcPr>
          <w:p w:rsidR="006434E6" w:rsidRPr="00672965" w:rsidRDefault="006434E6" w:rsidP="006434E6">
            <w:pPr>
              <w:pStyle w:val="tablesyntax"/>
              <w:rPr>
                <w:ins w:id="166" w:author="Ye-Kui Wang" w:date="2012-01-31T22:22:00Z"/>
                <w:b/>
                <w:lang w:val="en-US"/>
              </w:rPr>
            </w:pPr>
            <w:ins w:id="167" w:author="Ye-Kui Wang" w:date="2012-01-31T22:22:00Z">
              <w:r w:rsidRPr="00672965">
                <w:rPr>
                  <w:b/>
                  <w:lang w:val="en-US"/>
                </w:rPr>
                <w:tab/>
              </w:r>
              <w:r w:rsidRPr="00672965">
                <w:rPr>
                  <w:b/>
                  <w:lang w:val="en-US"/>
                </w:rPr>
                <w:tab/>
              </w:r>
              <w:proofErr w:type="spellStart"/>
              <w:r>
                <w:rPr>
                  <w:b/>
                  <w:lang w:val="en-US"/>
                </w:rPr>
                <w:t>ref_</w:t>
              </w:r>
              <w:r w:rsidRPr="00672965">
                <w:rPr>
                  <w:b/>
                  <w:lang w:val="en-US"/>
                </w:rPr>
                <w:t>aps_</w:t>
              </w:r>
              <w:r>
                <w:rPr>
                  <w:b/>
                  <w:lang w:val="en-US"/>
                </w:rPr>
                <w:t>param_type</w:t>
              </w:r>
              <w:proofErr w:type="spellEnd"/>
              <w:r w:rsidRPr="00672965">
                <w:rPr>
                  <w:b/>
                  <w:lang w:val="nb-NO"/>
                </w:rPr>
                <w:t>[</w:t>
              </w:r>
              <w:r w:rsidRPr="00672965">
                <w:t> </w:t>
              </w:r>
              <w:r w:rsidRPr="00672965">
                <w:rPr>
                  <w:lang w:val="nb-NO"/>
                </w:rPr>
                <w:t>i</w:t>
              </w:r>
              <w:r w:rsidRPr="00672965">
                <w:t> </w:t>
              </w:r>
              <w:r w:rsidRPr="00672965">
                <w:rPr>
                  <w:b/>
                  <w:lang w:val="nb-NO"/>
                </w:rPr>
                <w:t>]</w:t>
              </w:r>
            </w:ins>
          </w:p>
        </w:tc>
        <w:tc>
          <w:tcPr>
            <w:tcW w:w="1218" w:type="dxa"/>
          </w:tcPr>
          <w:p w:rsidR="006434E6" w:rsidRPr="00672965" w:rsidRDefault="006434E6" w:rsidP="00BB00AB">
            <w:pPr>
              <w:pStyle w:val="tablecell"/>
              <w:rPr>
                <w:ins w:id="168" w:author="Ye-Kui Wang" w:date="2012-01-31T22:22:00Z"/>
                <w:lang w:val="nb-NO"/>
              </w:rPr>
            </w:pPr>
            <w:ins w:id="169" w:author="Ye-Kui Wang" w:date="2012-01-31T22:22:00Z">
              <w:r w:rsidRPr="00672965">
                <w:rPr>
                  <w:lang w:val="nb-NO"/>
                </w:rPr>
                <w:t>ue(v)</w:t>
              </w:r>
            </w:ins>
          </w:p>
        </w:tc>
      </w:tr>
      <w:tr w:rsidR="006434E6" w:rsidRPr="00672965" w:rsidTr="00BB00AB">
        <w:trPr>
          <w:cantSplit/>
          <w:jc w:val="center"/>
          <w:ins w:id="170" w:author="Ye-Kui Wang" w:date="2012-01-31T22:22:00Z"/>
        </w:trPr>
        <w:tc>
          <w:tcPr>
            <w:tcW w:w="6709" w:type="dxa"/>
            <w:tcBorders>
              <w:top w:val="single" w:sz="4" w:space="0" w:color="auto"/>
              <w:left w:val="single" w:sz="4" w:space="0" w:color="auto"/>
              <w:bottom w:val="single" w:sz="4" w:space="0" w:color="auto"/>
              <w:right w:val="single" w:sz="4" w:space="0" w:color="auto"/>
            </w:tcBorders>
          </w:tcPr>
          <w:p w:rsidR="006434E6" w:rsidRPr="00672965" w:rsidRDefault="006434E6" w:rsidP="00BB00AB">
            <w:pPr>
              <w:pStyle w:val="tablesyntax"/>
              <w:rPr>
                <w:ins w:id="171" w:author="Ye-Kui Wang" w:date="2012-01-31T22:22:00Z"/>
                <w:bCs/>
              </w:rPr>
            </w:pPr>
            <w:ins w:id="172" w:author="Ye-Kui Wang" w:date="2012-01-31T22:22:00Z">
              <w:r>
                <w:rPr>
                  <w:bCs/>
                </w:rPr>
                <w:tab/>
                <w:t>}</w:t>
              </w:r>
            </w:ins>
          </w:p>
        </w:tc>
        <w:tc>
          <w:tcPr>
            <w:tcW w:w="1218" w:type="dxa"/>
            <w:tcBorders>
              <w:top w:val="single" w:sz="4" w:space="0" w:color="auto"/>
              <w:left w:val="single" w:sz="4" w:space="0" w:color="auto"/>
              <w:bottom w:val="single" w:sz="4" w:space="0" w:color="auto"/>
              <w:right w:val="single" w:sz="4" w:space="0" w:color="auto"/>
            </w:tcBorders>
          </w:tcPr>
          <w:p w:rsidR="006434E6" w:rsidRPr="00672965" w:rsidRDefault="006434E6" w:rsidP="00BB00AB">
            <w:pPr>
              <w:pStyle w:val="tablecell"/>
              <w:rPr>
                <w:ins w:id="173" w:author="Ye-Kui Wang" w:date="2012-01-31T22:22:00Z"/>
              </w:rPr>
            </w:pPr>
          </w:p>
        </w:tc>
      </w:tr>
      <w:tr w:rsidR="00C24CFB" w:rsidRPr="00672965" w:rsidTr="00BB00AB">
        <w:trPr>
          <w:cantSplit/>
          <w:jc w:val="center"/>
          <w:ins w:id="174" w:author="Ye-Kui Wang" w:date="2012-01-31T20:42: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rPr>
                <w:ins w:id="175" w:author="Ye-Kui Wang" w:date="2012-01-31T20:42:00Z"/>
                <w:b/>
              </w:rPr>
            </w:pPr>
            <w:ins w:id="176" w:author="Ye-Kui Wang" w:date="2012-01-31T20:42:00Z">
              <w:r w:rsidRPr="00672965">
                <w:rPr>
                  <w:bCs/>
                </w:rPr>
                <w:tab/>
              </w:r>
              <w:proofErr w:type="spellStart"/>
              <w:r w:rsidRPr="00672965">
                <w:rPr>
                  <w:b/>
                  <w:bCs/>
                </w:rPr>
                <w:t>gps_extension_flag</w:t>
              </w:r>
              <w:proofErr w:type="spellEnd"/>
            </w:ins>
          </w:p>
        </w:tc>
        <w:tc>
          <w:tcPr>
            <w:tcW w:w="1218"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cell"/>
              <w:rPr>
                <w:ins w:id="177" w:author="Ye-Kui Wang" w:date="2012-01-31T20:42:00Z"/>
              </w:rPr>
            </w:pPr>
            <w:ins w:id="178" w:author="Ye-Kui Wang" w:date="2012-01-31T20:42:00Z">
              <w:r w:rsidRPr="00672965">
                <w:t>u(1)</w:t>
              </w:r>
            </w:ins>
          </w:p>
        </w:tc>
      </w:tr>
      <w:tr w:rsidR="00C24CFB" w:rsidRPr="00672965" w:rsidTr="00BB00AB">
        <w:trPr>
          <w:cantSplit/>
          <w:jc w:val="center"/>
          <w:ins w:id="179" w:author="Ye-Kui Wang" w:date="2012-01-31T20:42: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rPr>
                <w:ins w:id="180" w:author="Ye-Kui Wang" w:date="2012-01-31T20:42:00Z"/>
                <w:b/>
              </w:rPr>
            </w:pPr>
            <w:ins w:id="181" w:author="Ye-Kui Wang" w:date="2012-01-31T20:42:00Z">
              <w:r w:rsidRPr="00672965">
                <w:rPr>
                  <w:bCs/>
                </w:rPr>
                <w:tab/>
                <w:t xml:space="preserve">if( </w:t>
              </w:r>
              <w:proofErr w:type="spellStart"/>
              <w:r w:rsidRPr="00672965">
                <w:rPr>
                  <w:bCs/>
                </w:rPr>
                <w:t>gps_extension_flag</w:t>
              </w:r>
              <w:proofErr w:type="spellEnd"/>
              <w:r w:rsidRPr="00672965">
                <w:rPr>
                  <w:bCs/>
                </w:rPr>
                <w:t xml:space="preserve"> )</w:t>
              </w:r>
            </w:ins>
          </w:p>
        </w:tc>
        <w:tc>
          <w:tcPr>
            <w:tcW w:w="1218" w:type="dxa"/>
            <w:tcBorders>
              <w:top w:val="single" w:sz="4" w:space="0" w:color="auto"/>
              <w:left w:val="single" w:sz="4" w:space="0" w:color="auto"/>
              <w:bottom w:val="single" w:sz="4" w:space="0" w:color="auto"/>
              <w:right w:val="single" w:sz="4" w:space="0" w:color="auto"/>
            </w:tcBorders>
          </w:tcPr>
          <w:p w:rsidR="00C24CFB" w:rsidRPr="00672965" w:rsidRDefault="00C24CFB" w:rsidP="00BB00AB">
            <w:pPr>
              <w:pStyle w:val="tablecell"/>
              <w:rPr>
                <w:ins w:id="182" w:author="Ye-Kui Wang" w:date="2012-01-31T20:42:00Z"/>
              </w:rPr>
            </w:pPr>
          </w:p>
        </w:tc>
      </w:tr>
      <w:tr w:rsidR="00C24CFB" w:rsidRPr="00672965" w:rsidTr="00BB00AB">
        <w:trPr>
          <w:cantSplit/>
          <w:jc w:val="center"/>
          <w:ins w:id="183" w:author="Ye-Kui Wang" w:date="2012-01-31T20:42: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rPr>
                <w:ins w:id="184" w:author="Ye-Kui Wang" w:date="2012-01-31T20:42:00Z"/>
                <w:b/>
              </w:rPr>
            </w:pPr>
            <w:ins w:id="185" w:author="Ye-Kui Wang" w:date="2012-01-31T20:42:00Z">
              <w:r w:rsidRPr="00672965">
                <w:rPr>
                  <w:b/>
                </w:rPr>
                <w:tab/>
              </w:r>
              <w:r w:rsidRPr="00672965">
                <w:rPr>
                  <w:b/>
                </w:rPr>
                <w:tab/>
              </w:r>
              <w:r w:rsidRPr="00672965">
                <w:t xml:space="preserve">while( </w:t>
              </w:r>
              <w:proofErr w:type="spellStart"/>
              <w:r w:rsidRPr="00672965">
                <w:t>more_rbsp_data</w:t>
              </w:r>
              <w:proofErr w:type="spellEnd"/>
              <w:r w:rsidRPr="00672965">
                <w:t>( ) )</w:t>
              </w:r>
            </w:ins>
          </w:p>
        </w:tc>
        <w:tc>
          <w:tcPr>
            <w:tcW w:w="1218" w:type="dxa"/>
            <w:tcBorders>
              <w:top w:val="single" w:sz="4" w:space="0" w:color="auto"/>
              <w:left w:val="single" w:sz="4" w:space="0" w:color="auto"/>
              <w:bottom w:val="single" w:sz="4" w:space="0" w:color="auto"/>
              <w:right w:val="single" w:sz="4" w:space="0" w:color="auto"/>
            </w:tcBorders>
          </w:tcPr>
          <w:p w:rsidR="00C24CFB" w:rsidRPr="00672965" w:rsidRDefault="00C24CFB" w:rsidP="00BB00AB">
            <w:pPr>
              <w:pStyle w:val="tablecell"/>
              <w:rPr>
                <w:ins w:id="186" w:author="Ye-Kui Wang" w:date="2012-01-31T20:42:00Z"/>
              </w:rPr>
            </w:pPr>
          </w:p>
        </w:tc>
      </w:tr>
      <w:tr w:rsidR="00C24CFB" w:rsidRPr="00672965" w:rsidTr="00BB00AB">
        <w:trPr>
          <w:cantSplit/>
          <w:jc w:val="center"/>
          <w:ins w:id="187" w:author="Ye-Kui Wang" w:date="2012-01-31T20:42: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rPr>
                <w:ins w:id="188" w:author="Ye-Kui Wang" w:date="2012-01-31T20:42:00Z"/>
                <w:b/>
              </w:rPr>
            </w:pPr>
            <w:ins w:id="189" w:author="Ye-Kui Wang" w:date="2012-01-31T20:42:00Z">
              <w:r w:rsidRPr="00672965">
                <w:rPr>
                  <w:b/>
                </w:rPr>
                <w:tab/>
              </w:r>
              <w:r w:rsidRPr="00672965">
                <w:rPr>
                  <w:b/>
                </w:rPr>
                <w:tab/>
              </w:r>
              <w:r w:rsidRPr="00672965">
                <w:rPr>
                  <w:b/>
                </w:rPr>
                <w:tab/>
              </w:r>
              <w:proofErr w:type="spellStart"/>
              <w:r w:rsidRPr="00672965">
                <w:rPr>
                  <w:b/>
                </w:rPr>
                <w:t>gps_extension_data_flag</w:t>
              </w:r>
              <w:proofErr w:type="spellEnd"/>
            </w:ins>
          </w:p>
        </w:tc>
        <w:tc>
          <w:tcPr>
            <w:tcW w:w="1218"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cell"/>
              <w:rPr>
                <w:ins w:id="190" w:author="Ye-Kui Wang" w:date="2012-01-31T20:42:00Z"/>
              </w:rPr>
            </w:pPr>
            <w:ins w:id="191" w:author="Ye-Kui Wang" w:date="2012-01-31T20:42:00Z">
              <w:r w:rsidRPr="00672965">
                <w:t>u(1)</w:t>
              </w:r>
            </w:ins>
          </w:p>
        </w:tc>
      </w:tr>
      <w:tr w:rsidR="00C24CFB" w:rsidRPr="00672965" w:rsidTr="00BB00AB">
        <w:trPr>
          <w:cantSplit/>
          <w:jc w:val="center"/>
          <w:ins w:id="192" w:author="Ye-Kui Wang" w:date="2012-01-31T20:42: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rPr>
                <w:ins w:id="193" w:author="Ye-Kui Wang" w:date="2012-01-31T20:42:00Z"/>
                <w:bCs/>
              </w:rPr>
            </w:pPr>
            <w:ins w:id="194" w:author="Ye-Kui Wang" w:date="2012-01-31T20:42:00Z">
              <w:r w:rsidRPr="00672965">
                <w:rPr>
                  <w:bCs/>
                </w:rPr>
                <w:tab/>
              </w:r>
              <w:proofErr w:type="spellStart"/>
              <w:r w:rsidRPr="00672965">
                <w:rPr>
                  <w:bCs/>
                </w:rPr>
                <w:t>rbsp_trailing_bits</w:t>
              </w:r>
              <w:proofErr w:type="spellEnd"/>
              <w:r w:rsidRPr="00672965">
                <w:rPr>
                  <w:bCs/>
                </w:rPr>
                <w:t>( )</w:t>
              </w:r>
            </w:ins>
          </w:p>
        </w:tc>
        <w:tc>
          <w:tcPr>
            <w:tcW w:w="1218" w:type="dxa"/>
            <w:tcBorders>
              <w:top w:val="single" w:sz="4" w:space="0" w:color="auto"/>
              <w:left w:val="single" w:sz="4" w:space="0" w:color="auto"/>
              <w:bottom w:val="single" w:sz="4" w:space="0" w:color="auto"/>
              <w:right w:val="single" w:sz="4" w:space="0" w:color="auto"/>
            </w:tcBorders>
          </w:tcPr>
          <w:p w:rsidR="00C24CFB" w:rsidRPr="00672965" w:rsidRDefault="00C24CFB" w:rsidP="00BB00AB">
            <w:pPr>
              <w:pStyle w:val="tablecell"/>
              <w:rPr>
                <w:ins w:id="195" w:author="Ye-Kui Wang" w:date="2012-01-31T20:42:00Z"/>
              </w:rPr>
            </w:pPr>
          </w:p>
        </w:tc>
      </w:tr>
      <w:tr w:rsidR="00C24CFB" w:rsidRPr="00672965" w:rsidTr="00BB00AB">
        <w:trPr>
          <w:cantSplit/>
          <w:jc w:val="center"/>
          <w:ins w:id="196" w:author="Ye-Kui Wang" w:date="2012-01-31T20:42:00Z"/>
        </w:trPr>
        <w:tc>
          <w:tcPr>
            <w:tcW w:w="6709" w:type="dxa"/>
            <w:tcBorders>
              <w:top w:val="single" w:sz="4" w:space="0" w:color="auto"/>
              <w:left w:val="single" w:sz="4" w:space="0" w:color="auto"/>
              <w:bottom w:val="single" w:sz="4" w:space="0" w:color="auto"/>
              <w:right w:val="single" w:sz="4" w:space="0" w:color="auto"/>
            </w:tcBorders>
            <w:hideMark/>
          </w:tcPr>
          <w:p w:rsidR="00C24CFB" w:rsidRPr="00672965" w:rsidRDefault="00C24CFB" w:rsidP="00BB00AB">
            <w:pPr>
              <w:pStyle w:val="tablesyntax"/>
              <w:keepNext w:val="0"/>
              <w:rPr>
                <w:ins w:id="197" w:author="Ye-Kui Wang" w:date="2012-01-31T20:42:00Z"/>
              </w:rPr>
            </w:pPr>
            <w:ins w:id="198" w:author="Ye-Kui Wang" w:date="2012-01-31T20:42:00Z">
              <w:r w:rsidRPr="00672965">
                <w:t>}</w:t>
              </w:r>
            </w:ins>
          </w:p>
        </w:tc>
        <w:tc>
          <w:tcPr>
            <w:tcW w:w="1218" w:type="dxa"/>
            <w:tcBorders>
              <w:top w:val="single" w:sz="4" w:space="0" w:color="auto"/>
              <w:left w:val="single" w:sz="4" w:space="0" w:color="auto"/>
              <w:bottom w:val="single" w:sz="4" w:space="0" w:color="auto"/>
              <w:right w:val="single" w:sz="4" w:space="0" w:color="auto"/>
            </w:tcBorders>
          </w:tcPr>
          <w:p w:rsidR="00C24CFB" w:rsidRPr="00672965" w:rsidRDefault="00C24CFB" w:rsidP="00BB00AB">
            <w:pPr>
              <w:pStyle w:val="tablecell"/>
              <w:keepNext w:val="0"/>
              <w:rPr>
                <w:ins w:id="199" w:author="Ye-Kui Wang" w:date="2012-01-31T20:42:00Z"/>
              </w:rPr>
            </w:pPr>
          </w:p>
        </w:tc>
      </w:tr>
    </w:tbl>
    <w:p w:rsidR="00C24CFB" w:rsidRDefault="00C24CFB" w:rsidP="00C24CFB">
      <w:pPr>
        <w:jc w:val="both"/>
        <w:rPr>
          <w:ins w:id="200" w:author="Ye-Kui Wang" w:date="2012-01-31T20:42:00Z"/>
        </w:rPr>
      </w:pPr>
    </w:p>
    <w:p w:rsidR="00C24CFB" w:rsidRDefault="00C24CFB" w:rsidP="00C24CFB">
      <w:pPr>
        <w:jc w:val="both"/>
        <w:rPr>
          <w:ins w:id="201" w:author="Ye-Kui Wang" w:date="2012-01-31T20:42:00Z"/>
          <w:lang w:val="nb-NO"/>
        </w:rPr>
      </w:pPr>
      <w:ins w:id="202" w:author="Ye-Kui Wang" w:date="2012-01-31T20:42:00Z">
        <w:r>
          <w:rPr>
            <w:b/>
            <w:lang w:val="nb-NO"/>
          </w:rPr>
          <w:t>group_parameter_set_id</w:t>
        </w:r>
        <w:r>
          <w:rPr>
            <w:lang w:val="nb-NO"/>
          </w:rPr>
          <w:t xml:space="preserve"> identifies a group parameter set. The value of group_parameter_set_id shall be in the range of</w:t>
        </w:r>
      </w:ins>
      <w:ins w:id="203" w:author="Ye-Kui Wang" w:date="2012-01-31T22:39:00Z">
        <w:r w:rsidR="00E8627F">
          <w:rPr>
            <w:lang w:val="nb-NO"/>
          </w:rPr>
          <w:t> </w:t>
        </w:r>
      </w:ins>
      <w:ins w:id="204" w:author="Ye-Kui Wang" w:date="2012-01-31T20:42:00Z">
        <w:r>
          <w:rPr>
            <w:lang w:val="nb-NO"/>
          </w:rPr>
          <w:t>0 to</w:t>
        </w:r>
      </w:ins>
      <w:ins w:id="205" w:author="Ye-Kui Wang" w:date="2012-01-31T22:39:00Z">
        <w:r w:rsidR="00E8627F">
          <w:rPr>
            <w:lang w:val="nb-NO"/>
          </w:rPr>
          <w:t> </w:t>
        </w:r>
      </w:ins>
      <w:ins w:id="206" w:author="Ye-Kui Wang" w:date="2012-01-31T20:42:00Z">
        <w:r w:rsidRPr="008345EC">
          <w:rPr>
            <w:lang w:val="nb-NO"/>
          </w:rPr>
          <w:t>255</w:t>
        </w:r>
        <w:r>
          <w:rPr>
            <w:lang w:val="nb-NO"/>
          </w:rPr>
          <w:t>, inclusive.</w:t>
        </w:r>
      </w:ins>
    </w:p>
    <w:p w:rsidR="006434E6" w:rsidRDefault="006434E6" w:rsidP="006434E6">
      <w:pPr>
        <w:jc w:val="both"/>
        <w:rPr>
          <w:ins w:id="207" w:author="Ye-Kui Wang" w:date="2012-01-31T22:23:00Z"/>
          <w:szCs w:val="22"/>
        </w:rPr>
      </w:pPr>
      <w:proofErr w:type="spellStart"/>
      <w:proofErr w:type="gramStart"/>
      <w:ins w:id="208" w:author="Ye-Kui Wang" w:date="2012-01-31T22:23:00Z">
        <w:r>
          <w:rPr>
            <w:b/>
            <w:szCs w:val="22"/>
          </w:rPr>
          <w:t>pps_id</w:t>
        </w:r>
        <w:proofErr w:type="spellEnd"/>
        <w:proofErr w:type="gramEnd"/>
        <w:r>
          <w:rPr>
            <w:szCs w:val="22"/>
            <w:lang w:val="nb-NO"/>
          </w:rPr>
          <w:t xml:space="preserve"> identifies the picture parameter set refer</w:t>
        </w:r>
      </w:ins>
      <w:ins w:id="209" w:author="Ye-Kui Wang" w:date="2012-01-31T22:26:00Z">
        <w:r>
          <w:rPr>
            <w:szCs w:val="22"/>
            <w:lang w:val="nb-NO"/>
          </w:rPr>
          <w:t>r</w:t>
        </w:r>
      </w:ins>
      <w:ins w:id="210" w:author="Ye-Kui Wang" w:date="2012-01-31T22:23:00Z">
        <w:r>
          <w:rPr>
            <w:szCs w:val="22"/>
            <w:lang w:val="nb-NO"/>
          </w:rPr>
          <w:t xml:space="preserve">ed by the group parameter set. </w:t>
        </w:r>
        <w:r>
          <w:rPr>
            <w:lang w:val="nb-NO"/>
          </w:rPr>
          <w:t>The value of pps_id shall be in the range of</w:t>
        </w:r>
      </w:ins>
      <w:ins w:id="211" w:author="Ye-Kui Wang" w:date="2012-01-31T22:39:00Z">
        <w:r w:rsidR="00E8627F">
          <w:rPr>
            <w:lang w:val="nb-NO"/>
          </w:rPr>
          <w:t> </w:t>
        </w:r>
      </w:ins>
      <w:ins w:id="212" w:author="Ye-Kui Wang" w:date="2012-01-31T22:23:00Z">
        <w:r>
          <w:rPr>
            <w:lang w:val="nb-NO"/>
          </w:rPr>
          <w:t>0 to</w:t>
        </w:r>
      </w:ins>
      <w:ins w:id="213" w:author="Ye-Kui Wang" w:date="2012-01-31T22:39:00Z">
        <w:r w:rsidR="00E8627F">
          <w:rPr>
            <w:lang w:val="nb-NO"/>
          </w:rPr>
          <w:t> </w:t>
        </w:r>
      </w:ins>
      <w:ins w:id="214" w:author="Ye-Kui Wang" w:date="2012-01-31T22:23:00Z">
        <w:r>
          <w:rPr>
            <w:lang w:val="nb-NO"/>
          </w:rPr>
          <w:t>255, inclusive.</w:t>
        </w:r>
      </w:ins>
    </w:p>
    <w:p w:rsidR="006434E6" w:rsidRPr="00BA5F10" w:rsidRDefault="006434E6" w:rsidP="006434E6">
      <w:pPr>
        <w:jc w:val="both"/>
        <w:rPr>
          <w:ins w:id="215" w:author="Ye-Kui Wang" w:date="2012-01-31T22:23:00Z"/>
        </w:rPr>
      </w:pPr>
      <w:proofErr w:type="spellStart"/>
      <w:proofErr w:type="gramStart"/>
      <w:ins w:id="216" w:author="Ye-Kui Wang" w:date="2012-01-31T22:24:00Z">
        <w:r>
          <w:rPr>
            <w:b/>
          </w:rPr>
          <w:t>num_ref_ap</w:t>
        </w:r>
        <w:r w:rsidRPr="00672965">
          <w:rPr>
            <w:b/>
          </w:rPr>
          <w:t>s_</w:t>
        </w:r>
      </w:ins>
      <w:ins w:id="217" w:author="Ye-Kui Wang" w:date="2012-01-31T22:28:00Z">
        <w:r>
          <w:rPr>
            <w:b/>
          </w:rPr>
          <w:t>ids</w:t>
        </w:r>
      </w:ins>
      <w:proofErr w:type="spellEnd"/>
      <w:proofErr w:type="gramEnd"/>
      <w:ins w:id="218" w:author="Ye-Kui Wang" w:date="2012-01-31T22:24:00Z">
        <w:r>
          <w:t xml:space="preserve"> </w:t>
        </w:r>
      </w:ins>
      <w:ins w:id="219" w:author="Ye-Kui Wang" w:date="2012-01-31T22:23:00Z">
        <w:r w:rsidRPr="00BA5F10">
          <w:t xml:space="preserve">specifies the number of </w:t>
        </w:r>
      </w:ins>
      <w:ins w:id="220" w:author="Ye-Kui Wang" w:date="2012-01-31T22:28:00Z">
        <w:r>
          <w:t xml:space="preserve">the following </w:t>
        </w:r>
        <w:proofErr w:type="spellStart"/>
        <w:r>
          <w:t>ref_aps_id</w:t>
        </w:r>
        <w:proofErr w:type="spellEnd"/>
        <w:r>
          <w:t>[ </w:t>
        </w:r>
        <w:proofErr w:type="spellStart"/>
        <w:r>
          <w:t>i</w:t>
        </w:r>
        <w:proofErr w:type="spellEnd"/>
        <w:r>
          <w:t> ] syntax elements.</w:t>
        </w:r>
      </w:ins>
      <w:ins w:id="221" w:author="Ye-Kui Wang" w:date="2012-01-31T22:23:00Z">
        <w:r>
          <w:t xml:space="preserve"> </w:t>
        </w:r>
        <w:r>
          <w:rPr>
            <w:lang w:val="nb-NO"/>
          </w:rPr>
          <w:t>The value of num_</w:t>
        </w:r>
      </w:ins>
      <w:ins w:id="222" w:author="Ye-Kui Wang" w:date="2012-01-31T22:28:00Z">
        <w:r>
          <w:rPr>
            <w:lang w:val="nb-NO"/>
          </w:rPr>
          <w:t>ref_</w:t>
        </w:r>
      </w:ins>
      <w:ins w:id="223" w:author="Ye-Kui Wang" w:date="2012-01-31T22:23:00Z">
        <w:r>
          <w:rPr>
            <w:lang w:val="nb-NO"/>
          </w:rPr>
          <w:t xml:space="preserve">aps_ids shall be in </w:t>
        </w:r>
        <w:r w:rsidRPr="00267CDF">
          <w:t>the range of</w:t>
        </w:r>
      </w:ins>
      <w:ins w:id="224" w:author="Ye-Kui Wang" w:date="2012-01-31T22:29:00Z">
        <w:r>
          <w:t> </w:t>
        </w:r>
      </w:ins>
      <w:ins w:id="225" w:author="Ye-Kui Wang" w:date="2012-01-31T22:23:00Z">
        <w:r w:rsidRPr="00267CDF">
          <w:t>0 to</w:t>
        </w:r>
      </w:ins>
      <w:ins w:id="226" w:author="Ye-Kui Wang" w:date="2012-01-31T22:29:00Z">
        <w:r>
          <w:t> </w:t>
        </w:r>
      </w:ins>
      <w:ins w:id="227" w:author="Ye-Kui Wang" w:date="2012-01-31T22:23:00Z">
        <w:r w:rsidRPr="00267CDF">
          <w:t>4, inclusive.</w:t>
        </w:r>
      </w:ins>
    </w:p>
    <w:p w:rsidR="006434E6" w:rsidRDefault="006434E6" w:rsidP="006434E6">
      <w:pPr>
        <w:jc w:val="both"/>
        <w:rPr>
          <w:ins w:id="228" w:author="Ye-Kui Wang" w:date="2012-01-31T22:23:00Z"/>
          <w:szCs w:val="22"/>
        </w:rPr>
      </w:pPr>
      <w:proofErr w:type="spellStart"/>
      <w:ins w:id="229" w:author="Ye-Kui Wang" w:date="2012-01-31T22:29:00Z">
        <w:r>
          <w:rPr>
            <w:b/>
            <w:szCs w:val="22"/>
          </w:rPr>
          <w:t>ref_</w:t>
        </w:r>
      </w:ins>
      <w:ins w:id="230" w:author="Ye-Kui Wang" w:date="2012-01-31T22:23:00Z">
        <w:r>
          <w:rPr>
            <w:b/>
            <w:szCs w:val="22"/>
          </w:rPr>
          <w:t>a</w:t>
        </w:r>
        <w:r w:rsidRPr="00E474AA">
          <w:rPr>
            <w:b/>
            <w:szCs w:val="22"/>
          </w:rPr>
          <w:t>ps_id</w:t>
        </w:r>
        <w:proofErr w:type="spellEnd"/>
        <w:proofErr w:type="gramStart"/>
        <w:r w:rsidRPr="00E474AA">
          <w:rPr>
            <w:b/>
            <w:szCs w:val="22"/>
            <w:lang w:val="nb-NO"/>
          </w:rPr>
          <w:t>[</w:t>
        </w:r>
        <w:r w:rsidRPr="00E474AA">
          <w:rPr>
            <w:szCs w:val="22"/>
          </w:rPr>
          <w:t> </w:t>
        </w:r>
        <w:r w:rsidRPr="00E474AA">
          <w:rPr>
            <w:szCs w:val="22"/>
            <w:lang w:val="nb-NO"/>
          </w:rPr>
          <w:t>i</w:t>
        </w:r>
        <w:proofErr w:type="gramEnd"/>
        <w:r w:rsidRPr="00E474AA">
          <w:rPr>
            <w:szCs w:val="22"/>
          </w:rPr>
          <w:t> </w:t>
        </w:r>
        <w:r w:rsidRPr="00E474AA">
          <w:rPr>
            <w:b/>
            <w:szCs w:val="22"/>
            <w:lang w:val="nb-NO"/>
          </w:rPr>
          <w:t>]</w:t>
        </w:r>
        <w:r w:rsidRPr="00E474AA">
          <w:rPr>
            <w:szCs w:val="22"/>
            <w:lang w:val="nb-NO"/>
          </w:rPr>
          <w:t xml:space="preserve"> </w:t>
        </w:r>
        <w:r>
          <w:rPr>
            <w:szCs w:val="22"/>
            <w:lang w:val="nb-NO"/>
          </w:rPr>
          <w:t xml:space="preserve">identifies </w:t>
        </w:r>
        <w:r w:rsidRPr="00E474AA">
          <w:rPr>
            <w:szCs w:val="22"/>
            <w:lang w:val="nb-NO"/>
          </w:rPr>
          <w:t>the</w:t>
        </w:r>
        <w:r>
          <w:rPr>
            <w:szCs w:val="22"/>
            <w:lang w:val="nb-NO"/>
          </w:rPr>
          <w:t xml:space="preserve"> i-th adaptaion </w:t>
        </w:r>
        <w:r w:rsidRPr="00E474AA">
          <w:rPr>
            <w:szCs w:val="22"/>
            <w:lang w:val="nb-NO"/>
          </w:rPr>
          <w:t xml:space="preserve">parameter set </w:t>
        </w:r>
        <w:r>
          <w:rPr>
            <w:szCs w:val="22"/>
            <w:lang w:val="nb-NO"/>
          </w:rPr>
          <w:t>refer</w:t>
        </w:r>
      </w:ins>
      <w:ins w:id="231" w:author="Ye-Kui Wang" w:date="2012-01-31T22:29:00Z">
        <w:r>
          <w:rPr>
            <w:szCs w:val="22"/>
            <w:lang w:val="nb-NO"/>
          </w:rPr>
          <w:t>r</w:t>
        </w:r>
      </w:ins>
      <w:ins w:id="232" w:author="Ye-Kui Wang" w:date="2012-01-31T22:23:00Z">
        <w:r>
          <w:rPr>
            <w:szCs w:val="22"/>
            <w:lang w:val="nb-NO"/>
          </w:rPr>
          <w:t>ed by the group parameter set</w:t>
        </w:r>
        <w:r w:rsidRPr="00E474AA">
          <w:rPr>
            <w:szCs w:val="22"/>
            <w:lang w:val="nb-NO"/>
          </w:rPr>
          <w:t>.</w:t>
        </w:r>
        <w:r>
          <w:rPr>
            <w:szCs w:val="22"/>
            <w:lang w:val="nb-NO"/>
          </w:rPr>
          <w:t xml:space="preserve"> </w:t>
        </w:r>
        <w:r>
          <w:rPr>
            <w:lang w:val="nb-NO"/>
          </w:rPr>
          <w:t xml:space="preserve">The value of </w:t>
        </w:r>
      </w:ins>
      <w:ins w:id="233" w:author="Ye-Kui Wang" w:date="2012-01-31T22:29:00Z">
        <w:r>
          <w:rPr>
            <w:lang w:val="nb-NO"/>
          </w:rPr>
          <w:t>ref_</w:t>
        </w:r>
      </w:ins>
      <w:ins w:id="234" w:author="Ye-Kui Wang" w:date="2012-01-31T22:23:00Z">
        <w:r>
          <w:rPr>
            <w:lang w:val="nb-NO"/>
          </w:rPr>
          <w:t>aps_id[ i ] shall be in the range of</w:t>
        </w:r>
      </w:ins>
      <w:ins w:id="235" w:author="Ye-Kui Wang" w:date="2012-01-31T22:32:00Z">
        <w:r w:rsidR="003C307D">
          <w:rPr>
            <w:lang w:val="nb-NO"/>
          </w:rPr>
          <w:t> </w:t>
        </w:r>
      </w:ins>
      <w:ins w:id="236" w:author="Ye-Kui Wang" w:date="2012-01-31T22:23:00Z">
        <w:r>
          <w:rPr>
            <w:lang w:val="nb-NO"/>
          </w:rPr>
          <w:t>0 to</w:t>
        </w:r>
      </w:ins>
      <w:ins w:id="237" w:author="Ye-Kui Wang" w:date="2012-01-31T22:32:00Z">
        <w:r w:rsidR="003C307D">
          <w:rPr>
            <w:lang w:val="nb-NO"/>
          </w:rPr>
          <w:t> </w:t>
        </w:r>
      </w:ins>
      <w:ins w:id="238" w:author="Ye-Kui Wang" w:date="2012-01-31T22:29:00Z">
        <w:r>
          <w:rPr>
            <w:lang w:val="nb-NO"/>
          </w:rPr>
          <w:t>255</w:t>
        </w:r>
      </w:ins>
      <w:ins w:id="239" w:author="Ye-Kui Wang" w:date="2012-01-31T22:23:00Z">
        <w:r>
          <w:rPr>
            <w:lang w:val="nb-NO"/>
          </w:rPr>
          <w:t>, inclusive.</w:t>
        </w:r>
      </w:ins>
    </w:p>
    <w:p w:rsidR="003C307D" w:rsidRPr="00BB00AB" w:rsidRDefault="003C307D" w:rsidP="003C307D">
      <w:pPr>
        <w:ind w:left="720"/>
        <w:jc w:val="both"/>
        <w:rPr>
          <w:ins w:id="240" w:author="Ye-Kui Wang" w:date="2012-01-31T22:36:00Z"/>
          <w:sz w:val="18"/>
          <w:szCs w:val="18"/>
        </w:rPr>
      </w:pPr>
      <w:ins w:id="241" w:author="Ye-Kui Wang" w:date="2012-01-31T22:36:00Z">
        <w:r w:rsidRPr="00BB00AB">
          <w:rPr>
            <w:sz w:val="18"/>
            <w:szCs w:val="18"/>
            <w:lang w:val="nb-NO"/>
          </w:rPr>
          <w:t xml:space="preserve">NOTE – The same value of the </w:t>
        </w:r>
        <w:r>
          <w:rPr>
            <w:sz w:val="18"/>
            <w:szCs w:val="18"/>
            <w:lang w:val="nb-NO"/>
          </w:rPr>
          <w:t>ref_</w:t>
        </w:r>
        <w:r w:rsidRPr="00BB00AB">
          <w:rPr>
            <w:sz w:val="18"/>
            <w:szCs w:val="18"/>
            <w:lang w:val="nb-NO"/>
          </w:rPr>
          <w:t>aps_id may be present in the loop more than once</w:t>
        </w:r>
        <w:r>
          <w:rPr>
            <w:sz w:val="18"/>
            <w:szCs w:val="18"/>
            <w:lang w:val="nb-NO"/>
          </w:rPr>
          <w:t xml:space="preserve">, thus </w:t>
        </w:r>
        <w:r w:rsidRPr="00BB00AB">
          <w:rPr>
            <w:sz w:val="18"/>
            <w:szCs w:val="18"/>
            <w:lang w:val="nb-NO"/>
          </w:rPr>
          <w:t xml:space="preserve">more than one type of </w:t>
        </w:r>
        <w:r>
          <w:rPr>
            <w:sz w:val="18"/>
            <w:szCs w:val="18"/>
            <w:lang w:val="nb-NO"/>
          </w:rPr>
          <w:t xml:space="preserve">APS parameters from </w:t>
        </w:r>
        <w:r w:rsidRPr="00BB00AB">
          <w:rPr>
            <w:sz w:val="18"/>
            <w:szCs w:val="18"/>
            <w:lang w:val="nb-NO"/>
          </w:rPr>
          <w:t>the same APS</w:t>
        </w:r>
        <w:r>
          <w:rPr>
            <w:sz w:val="18"/>
            <w:szCs w:val="18"/>
            <w:lang w:val="nb-NO"/>
          </w:rPr>
          <w:t xml:space="preserve"> can be referenced </w:t>
        </w:r>
      </w:ins>
      <w:ins w:id="242" w:author="Ye-Kui Wang" w:date="2012-01-31T22:37:00Z">
        <w:r>
          <w:rPr>
            <w:sz w:val="18"/>
            <w:szCs w:val="18"/>
            <w:lang w:val="nb-NO"/>
          </w:rPr>
          <w:t>by</w:t>
        </w:r>
      </w:ins>
      <w:ins w:id="243" w:author="Ye-Kui Wang" w:date="2012-01-31T22:36:00Z">
        <w:r>
          <w:rPr>
            <w:sz w:val="18"/>
            <w:szCs w:val="18"/>
            <w:lang w:val="nb-NO"/>
          </w:rPr>
          <w:t xml:space="preserve"> the same GPS</w:t>
        </w:r>
      </w:ins>
      <w:ins w:id="244" w:author="Ye-Kui Wang" w:date="2012-01-31T22:37:00Z">
        <w:r>
          <w:rPr>
            <w:sz w:val="18"/>
            <w:szCs w:val="18"/>
            <w:lang w:val="nb-NO"/>
          </w:rPr>
          <w:t xml:space="preserve"> and applies to coded slices referring to the GPS</w:t>
        </w:r>
      </w:ins>
      <w:ins w:id="245" w:author="Ye-Kui Wang" w:date="2012-01-31T22:36:00Z">
        <w:r w:rsidRPr="00BB00AB">
          <w:rPr>
            <w:sz w:val="18"/>
            <w:szCs w:val="18"/>
            <w:lang w:val="nb-NO"/>
          </w:rPr>
          <w:t>.</w:t>
        </w:r>
      </w:ins>
    </w:p>
    <w:p w:rsidR="006434E6" w:rsidRDefault="006434E6" w:rsidP="006434E6">
      <w:pPr>
        <w:jc w:val="both"/>
        <w:rPr>
          <w:ins w:id="246" w:author="Ye-Kui Wang" w:date="2012-01-31T22:30:00Z"/>
          <w:szCs w:val="22"/>
        </w:rPr>
      </w:pPr>
      <w:proofErr w:type="spellStart"/>
      <w:ins w:id="247" w:author="Ye-Kui Wang" w:date="2012-01-31T22:30:00Z">
        <w:r>
          <w:rPr>
            <w:b/>
            <w:szCs w:val="22"/>
          </w:rPr>
          <w:t>ref_a</w:t>
        </w:r>
        <w:r w:rsidRPr="00E474AA">
          <w:rPr>
            <w:b/>
            <w:szCs w:val="22"/>
          </w:rPr>
          <w:t>ps_</w:t>
        </w:r>
        <w:r>
          <w:rPr>
            <w:b/>
            <w:szCs w:val="22"/>
          </w:rPr>
          <w:t>param_type</w:t>
        </w:r>
        <w:proofErr w:type="spellEnd"/>
        <w:proofErr w:type="gramStart"/>
        <w:r w:rsidRPr="00E474AA">
          <w:rPr>
            <w:b/>
            <w:szCs w:val="22"/>
            <w:lang w:val="nb-NO"/>
          </w:rPr>
          <w:t>[</w:t>
        </w:r>
        <w:r w:rsidRPr="00E474AA">
          <w:rPr>
            <w:szCs w:val="22"/>
          </w:rPr>
          <w:t> </w:t>
        </w:r>
        <w:r w:rsidRPr="00E474AA">
          <w:rPr>
            <w:szCs w:val="22"/>
            <w:lang w:val="nb-NO"/>
          </w:rPr>
          <w:t>i</w:t>
        </w:r>
        <w:proofErr w:type="gramEnd"/>
        <w:r w:rsidRPr="00E474AA">
          <w:rPr>
            <w:szCs w:val="22"/>
          </w:rPr>
          <w:t> </w:t>
        </w:r>
        <w:r w:rsidRPr="00E474AA">
          <w:rPr>
            <w:b/>
            <w:szCs w:val="22"/>
            <w:lang w:val="nb-NO"/>
          </w:rPr>
          <w:t>]</w:t>
        </w:r>
        <w:r w:rsidRPr="00E474AA">
          <w:rPr>
            <w:szCs w:val="22"/>
            <w:lang w:val="nb-NO"/>
          </w:rPr>
          <w:t xml:space="preserve"> </w:t>
        </w:r>
        <w:r w:rsidR="003C307D">
          <w:rPr>
            <w:szCs w:val="22"/>
            <w:lang w:val="nb-NO"/>
          </w:rPr>
          <w:t xml:space="preserve">specifies the type of the APS parameters </w:t>
        </w:r>
      </w:ins>
      <w:ins w:id="248" w:author="Ye-Kui Wang" w:date="2012-01-31T22:31:00Z">
        <w:r w:rsidR="003C307D">
          <w:rPr>
            <w:szCs w:val="22"/>
            <w:lang w:val="nb-NO"/>
          </w:rPr>
          <w:t xml:space="preserve">included in the </w:t>
        </w:r>
      </w:ins>
      <w:ins w:id="249" w:author="Ye-Kui Wang" w:date="2012-01-31T22:30:00Z">
        <w:r>
          <w:rPr>
            <w:szCs w:val="22"/>
            <w:lang w:val="nb-NO"/>
          </w:rPr>
          <w:t xml:space="preserve">i-th adaptaion </w:t>
        </w:r>
        <w:r w:rsidRPr="00E474AA">
          <w:rPr>
            <w:szCs w:val="22"/>
            <w:lang w:val="nb-NO"/>
          </w:rPr>
          <w:t xml:space="preserve">parameter set </w:t>
        </w:r>
        <w:r>
          <w:rPr>
            <w:szCs w:val="22"/>
            <w:lang w:val="nb-NO"/>
          </w:rPr>
          <w:t>referred by the group parameter set</w:t>
        </w:r>
        <w:r w:rsidRPr="00E474AA">
          <w:rPr>
            <w:szCs w:val="22"/>
            <w:lang w:val="nb-NO"/>
          </w:rPr>
          <w:t>.</w:t>
        </w:r>
        <w:r>
          <w:rPr>
            <w:szCs w:val="22"/>
            <w:lang w:val="nb-NO"/>
          </w:rPr>
          <w:t xml:space="preserve"> </w:t>
        </w:r>
        <w:r>
          <w:rPr>
            <w:lang w:val="nb-NO"/>
          </w:rPr>
          <w:t>The value of ref_aps_</w:t>
        </w:r>
      </w:ins>
      <w:ins w:id="250" w:author="Ye-Kui Wang" w:date="2012-01-31T22:32:00Z">
        <w:r w:rsidR="003C307D">
          <w:rPr>
            <w:lang w:val="nb-NO"/>
          </w:rPr>
          <w:t>parame_type</w:t>
        </w:r>
      </w:ins>
      <w:ins w:id="251" w:author="Ye-Kui Wang" w:date="2012-01-31T22:30:00Z">
        <w:r>
          <w:rPr>
            <w:lang w:val="nb-NO"/>
          </w:rPr>
          <w:t>[ i ] shall be in the range of</w:t>
        </w:r>
      </w:ins>
      <w:ins w:id="252" w:author="Ye-Kui Wang" w:date="2012-01-31T22:32:00Z">
        <w:r w:rsidR="003C307D">
          <w:rPr>
            <w:lang w:val="nb-NO"/>
          </w:rPr>
          <w:t> </w:t>
        </w:r>
      </w:ins>
      <w:ins w:id="253" w:author="Ye-Kui Wang" w:date="2012-01-31T22:30:00Z">
        <w:r>
          <w:rPr>
            <w:lang w:val="nb-NO"/>
          </w:rPr>
          <w:t>0 to</w:t>
        </w:r>
      </w:ins>
      <w:ins w:id="254" w:author="Ye-Kui Wang" w:date="2012-01-31T22:32:00Z">
        <w:r w:rsidR="003C307D">
          <w:rPr>
            <w:lang w:val="nb-NO"/>
          </w:rPr>
          <w:t> </w:t>
        </w:r>
      </w:ins>
      <w:ins w:id="255" w:author="Ye-Kui Wang" w:date="2012-01-31T22:33:00Z">
        <w:r w:rsidR="003C307D">
          <w:rPr>
            <w:lang w:val="nb-NO"/>
          </w:rPr>
          <w:t>3</w:t>
        </w:r>
      </w:ins>
      <w:ins w:id="256" w:author="Ye-Kui Wang" w:date="2012-01-31T22:30:00Z">
        <w:r>
          <w:rPr>
            <w:lang w:val="nb-NO"/>
          </w:rPr>
          <w:t>, inclusive.</w:t>
        </w:r>
      </w:ins>
      <w:ins w:id="257" w:author="Ye-Kui Wang" w:date="2012-01-31T22:34:00Z">
        <w:r w:rsidR="003C307D">
          <w:rPr>
            <w:lang w:val="nb-NO"/>
          </w:rPr>
          <w:t xml:space="preserve"> The values of</w:t>
        </w:r>
      </w:ins>
      <w:ins w:id="258" w:author="Ye-Kui Wang" w:date="2012-01-31T22:35:00Z">
        <w:r w:rsidR="003C307D">
          <w:rPr>
            <w:lang w:val="nb-NO"/>
          </w:rPr>
          <w:t> 0 to 3 for</w:t>
        </w:r>
      </w:ins>
      <w:ins w:id="259" w:author="Ye-Kui Wang" w:date="2012-01-31T22:34:00Z">
        <w:r w:rsidR="003C307D">
          <w:rPr>
            <w:lang w:val="nb-NO"/>
          </w:rPr>
          <w:t xml:space="preserve"> ref_aps_parame_type[ i ] correspond to scaling list, SAO, ALF, and deblocking filter APS parameters, respectively.</w:t>
        </w:r>
      </w:ins>
      <w:ins w:id="260" w:author="Ye-Kui Wang" w:date="2012-01-31T22:38:00Z">
        <w:r w:rsidR="00E206BE">
          <w:rPr>
            <w:lang w:val="nb-NO"/>
          </w:rPr>
          <w:t xml:space="preserve"> The values of ref_aps_parame_type[ i ] for different values of i shall be different.</w:t>
        </w:r>
      </w:ins>
    </w:p>
    <w:p w:rsidR="00F9512B" w:rsidRDefault="00F9512B" w:rsidP="00F9512B">
      <w:pPr>
        <w:jc w:val="both"/>
        <w:rPr>
          <w:ins w:id="261" w:author="Ye-Kui Wang" w:date="2012-01-31T21:13:00Z"/>
          <w:szCs w:val="22"/>
        </w:rPr>
      </w:pPr>
      <w:proofErr w:type="spellStart"/>
      <w:proofErr w:type="gramStart"/>
      <w:ins w:id="262" w:author="Ye-Kui Wang" w:date="2012-01-31T21:13:00Z">
        <w:r>
          <w:rPr>
            <w:b/>
            <w:szCs w:val="22"/>
          </w:rPr>
          <w:t>gps_extension_flag</w:t>
        </w:r>
        <w:proofErr w:type="spellEnd"/>
        <w:proofErr w:type="gramEnd"/>
        <w:r>
          <w:rPr>
            <w:szCs w:val="22"/>
          </w:rPr>
          <w:t xml:space="preserve"> equal to 0 specifies that no </w:t>
        </w:r>
        <w:proofErr w:type="spellStart"/>
        <w:r>
          <w:rPr>
            <w:szCs w:val="22"/>
          </w:rPr>
          <w:t>gps_extension_data_flag</w:t>
        </w:r>
        <w:proofErr w:type="spellEnd"/>
        <w:r>
          <w:rPr>
            <w:szCs w:val="22"/>
          </w:rPr>
          <w:t xml:space="preserve"> syntax elements are present in the sequence parameter set RBSP syntax structure. </w:t>
        </w:r>
        <w:proofErr w:type="spellStart"/>
        <w:proofErr w:type="gramStart"/>
        <w:r>
          <w:rPr>
            <w:szCs w:val="22"/>
          </w:rPr>
          <w:t>gps_extension_flag</w:t>
        </w:r>
        <w:proofErr w:type="spellEnd"/>
        <w:proofErr w:type="gramEnd"/>
        <w:r>
          <w:rPr>
            <w:szCs w:val="22"/>
          </w:rPr>
          <w:t xml:space="preserve"> shall be equal to 0 in </w:t>
        </w:r>
        <w:proofErr w:type="spellStart"/>
        <w:r>
          <w:rPr>
            <w:szCs w:val="22"/>
          </w:rPr>
          <w:t>bitstreams</w:t>
        </w:r>
        <w:proofErr w:type="spellEnd"/>
        <w:r>
          <w:rPr>
            <w:szCs w:val="22"/>
          </w:rPr>
          <w:t xml:space="preserve"> conforming to this Recommendation | International Standard. The value of 1 for </w:t>
        </w:r>
        <w:proofErr w:type="spellStart"/>
        <w:r>
          <w:rPr>
            <w:szCs w:val="22"/>
          </w:rPr>
          <w:t>gps_extension_flag</w:t>
        </w:r>
        <w:proofErr w:type="spellEnd"/>
        <w:r>
          <w:rPr>
            <w:szCs w:val="22"/>
          </w:rPr>
          <w:t xml:space="preserve"> is reserved for future use by ITU-T | ISO/IEC. Decoders shall ignore all data that follow the value 1 for </w:t>
        </w:r>
        <w:proofErr w:type="spellStart"/>
        <w:r>
          <w:rPr>
            <w:szCs w:val="22"/>
          </w:rPr>
          <w:t>gps_extension_flag</w:t>
        </w:r>
        <w:proofErr w:type="spellEnd"/>
        <w:r>
          <w:rPr>
            <w:szCs w:val="22"/>
          </w:rPr>
          <w:t xml:space="preserve"> in a grouping parameter set NAL unit.</w:t>
        </w:r>
      </w:ins>
    </w:p>
    <w:p w:rsidR="00F9512B" w:rsidRDefault="00F9512B" w:rsidP="00F9512B">
      <w:pPr>
        <w:jc w:val="both"/>
        <w:rPr>
          <w:ins w:id="263" w:author="Ye-Kui Wang" w:date="2012-01-31T21:13:00Z"/>
          <w:szCs w:val="22"/>
        </w:rPr>
      </w:pPr>
      <w:proofErr w:type="spellStart"/>
      <w:proofErr w:type="gramStart"/>
      <w:ins w:id="264" w:author="Ye-Kui Wang" w:date="2012-01-31T21:13:00Z">
        <w:r>
          <w:rPr>
            <w:b/>
            <w:szCs w:val="22"/>
          </w:rPr>
          <w:t>gps_extension_data_flag</w:t>
        </w:r>
        <w:proofErr w:type="spellEnd"/>
        <w:proofErr w:type="gramEnd"/>
        <w:r>
          <w:rPr>
            <w:szCs w:val="22"/>
          </w:rPr>
          <w:t xml:space="preserve"> may have any value. It shall not affect the conformance to profiles specified in this Recommendation | International Standard</w:t>
        </w:r>
        <w:r>
          <w:rPr>
            <w:bCs/>
            <w:szCs w:val="22"/>
          </w:rPr>
          <w:t>.</w:t>
        </w:r>
      </w:ins>
    </w:p>
    <w:p w:rsidR="00D52312" w:rsidRDefault="00D52312" w:rsidP="00D52312">
      <w:pPr>
        <w:pStyle w:val="Heading3"/>
        <w:rPr>
          <w:ins w:id="265" w:author="Ye-Kui Wang" w:date="2012-01-31T21:06:00Z"/>
          <w:lang w:val="en-CA"/>
        </w:rPr>
      </w:pPr>
      <w:ins w:id="266" w:author="Ye-Kui Wang" w:date="2012-01-31T21:06:00Z">
        <w:r>
          <w:rPr>
            <w:lang w:val="en-CA"/>
          </w:rPr>
          <w:t>Slice header</w:t>
        </w:r>
      </w:ins>
    </w:p>
    <w:p w:rsidR="00C24CFB" w:rsidRPr="007275DA" w:rsidRDefault="00D52312" w:rsidP="007275DA">
      <w:pPr>
        <w:rPr>
          <w:szCs w:val="22"/>
        </w:rPr>
      </w:pPr>
      <w:ins w:id="267" w:author="Ye-Kui Wang" w:date="2012-01-31T21:05:00Z">
        <w:r>
          <w:rPr>
            <w:szCs w:val="22"/>
          </w:rPr>
          <w:t>The slice header syntax in the second approach is the same as in the first approach.</w:t>
        </w:r>
      </w:ins>
    </w:p>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D5B" w:rsidRDefault="00664D5B">
      <w:r>
        <w:separator/>
      </w:r>
    </w:p>
  </w:endnote>
  <w:endnote w:type="continuationSeparator" w:id="0">
    <w:p w:rsidR="00664D5B" w:rsidRDefault="0066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F5E70">
      <w:rPr>
        <w:rStyle w:val="PageNumber"/>
      </w:rPr>
      <w:fldChar w:fldCharType="begin"/>
    </w:r>
    <w:r>
      <w:rPr>
        <w:rStyle w:val="PageNumber"/>
      </w:rPr>
      <w:instrText xml:space="preserve"> PAGE </w:instrText>
    </w:r>
    <w:r w:rsidR="002F5E70">
      <w:rPr>
        <w:rStyle w:val="PageNumber"/>
      </w:rPr>
      <w:fldChar w:fldCharType="separate"/>
    </w:r>
    <w:r w:rsidR="00E72FBC">
      <w:rPr>
        <w:rStyle w:val="PageNumber"/>
        <w:noProof/>
      </w:rPr>
      <w:t>1</w:t>
    </w:r>
    <w:r w:rsidR="002F5E70">
      <w:rPr>
        <w:rStyle w:val="PageNumber"/>
      </w:rPr>
      <w:fldChar w:fldCharType="end"/>
    </w:r>
    <w:r>
      <w:rPr>
        <w:rStyle w:val="PageNumber"/>
      </w:rPr>
      <w:tab/>
      <w:t xml:space="preserve">Date Saved: </w:t>
    </w:r>
    <w:r w:rsidR="002F5E70">
      <w:rPr>
        <w:rStyle w:val="PageNumber"/>
      </w:rPr>
      <w:fldChar w:fldCharType="begin"/>
    </w:r>
    <w:r>
      <w:rPr>
        <w:rStyle w:val="PageNumber"/>
      </w:rPr>
      <w:instrText xml:space="preserve"> SAVEDATE  \@ "yyyy-MM-dd"  \* MERGEFORMAT </w:instrText>
    </w:r>
    <w:r w:rsidR="002F5E70">
      <w:rPr>
        <w:rStyle w:val="PageNumber"/>
      </w:rPr>
      <w:fldChar w:fldCharType="separate"/>
    </w:r>
    <w:ins w:id="268" w:author="Ye-Kui Wang" w:date="2012-01-31T22:47:00Z">
      <w:r w:rsidR="00E72FBC">
        <w:rPr>
          <w:rStyle w:val="PageNumber"/>
          <w:noProof/>
        </w:rPr>
        <w:t>2012-01-31</w:t>
      </w:r>
    </w:ins>
    <w:del w:id="269" w:author="Ye-Kui Wang" w:date="2012-01-31T20:42:00Z">
      <w:r w:rsidR="004E063E" w:rsidDel="00C24CFB">
        <w:rPr>
          <w:rStyle w:val="PageNumber"/>
          <w:noProof/>
        </w:rPr>
        <w:delText>2012-01-21</w:delText>
      </w:r>
    </w:del>
    <w:r w:rsidR="002F5E70">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D5B" w:rsidRDefault="00664D5B">
      <w:r>
        <w:separator/>
      </w:r>
    </w:p>
  </w:footnote>
  <w:footnote w:type="continuationSeparator" w:id="0">
    <w:p w:rsidR="00664D5B" w:rsidRDefault="00664D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4CC5171"/>
    <w:multiLevelType w:val="hybridMultilevel"/>
    <w:tmpl w:val="E47284E6"/>
    <w:lvl w:ilvl="0" w:tplc="69A68DC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02D3662"/>
    <w:multiLevelType w:val="hybridMultilevel"/>
    <w:tmpl w:val="A09E7F1C"/>
    <w:lvl w:ilvl="0" w:tplc="B52841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932C98"/>
    <w:multiLevelType w:val="hybridMultilevel"/>
    <w:tmpl w:val="E256B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5"/>
  </w:num>
  <w:num w:numId="7">
    <w:abstractNumId w:val="8"/>
  </w:num>
  <w:num w:numId="8">
    <w:abstractNumId w:val="5"/>
  </w:num>
  <w:num w:numId="9">
    <w:abstractNumId w:val="1"/>
  </w:num>
  <w:num w:numId="10">
    <w:abstractNumId w:val="4"/>
  </w:num>
  <w:num w:numId="11">
    <w:abstractNumId w:val="7"/>
  </w:num>
  <w:num w:numId="12">
    <w:abstractNumId w:val="2"/>
  </w:num>
  <w:num w:numId="13">
    <w:abstractNumId w:val="9"/>
  </w:num>
  <w:num w:numId="14">
    <w:abstractNumId w:val="3"/>
  </w:num>
  <w:num w:numId="15">
    <w:abstractNumId w:val="5"/>
  </w:num>
  <w:num w:numId="16">
    <w:abstractNumId w:val="5"/>
  </w:num>
  <w:num w:numId="17">
    <w:abstractNumId w:val="16"/>
  </w:num>
  <w:num w:numId="18">
    <w:abstractNumId w:val="5"/>
  </w:num>
  <w:num w:numId="19">
    <w:abstractNumId w:val="6"/>
  </w:num>
  <w:num w:numId="20">
    <w:abstractNumId w:val="15"/>
  </w:num>
  <w:num w:numId="21">
    <w:abstractNumId w:val="14"/>
  </w:num>
  <w:num w:numId="22">
    <w:abstractNumId w:val="5"/>
  </w:num>
  <w:num w:numId="23">
    <w:abstractNumId w:val="5"/>
  </w:num>
  <w:num w:numId="24">
    <w:abstractNumId w:val="5"/>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4A84"/>
    <w:rsid w:val="00042B9E"/>
    <w:rsid w:val="000458BC"/>
    <w:rsid w:val="00045C41"/>
    <w:rsid w:val="00046C03"/>
    <w:rsid w:val="000525A5"/>
    <w:rsid w:val="00056067"/>
    <w:rsid w:val="0007614F"/>
    <w:rsid w:val="0007634D"/>
    <w:rsid w:val="00082784"/>
    <w:rsid w:val="0008411D"/>
    <w:rsid w:val="000870FD"/>
    <w:rsid w:val="000B1C6B"/>
    <w:rsid w:val="000C09AC"/>
    <w:rsid w:val="000E00F3"/>
    <w:rsid w:val="000F158C"/>
    <w:rsid w:val="00102F3D"/>
    <w:rsid w:val="0010366E"/>
    <w:rsid w:val="00124E38"/>
    <w:rsid w:val="0012580B"/>
    <w:rsid w:val="001269DA"/>
    <w:rsid w:val="00133446"/>
    <w:rsid w:val="0013526E"/>
    <w:rsid w:val="001368D8"/>
    <w:rsid w:val="00154A3A"/>
    <w:rsid w:val="00170E61"/>
    <w:rsid w:val="00171371"/>
    <w:rsid w:val="0017502E"/>
    <w:rsid w:val="00175A24"/>
    <w:rsid w:val="001761C6"/>
    <w:rsid w:val="001813AD"/>
    <w:rsid w:val="00187E58"/>
    <w:rsid w:val="001925C5"/>
    <w:rsid w:val="001A072B"/>
    <w:rsid w:val="001A297E"/>
    <w:rsid w:val="001A368E"/>
    <w:rsid w:val="001A7329"/>
    <w:rsid w:val="001B4E28"/>
    <w:rsid w:val="001C3525"/>
    <w:rsid w:val="001C5C44"/>
    <w:rsid w:val="001D1338"/>
    <w:rsid w:val="001D1BD2"/>
    <w:rsid w:val="001E02BE"/>
    <w:rsid w:val="001E3B37"/>
    <w:rsid w:val="001F2594"/>
    <w:rsid w:val="002055A6"/>
    <w:rsid w:val="00206460"/>
    <w:rsid w:val="002069B4"/>
    <w:rsid w:val="00215DFC"/>
    <w:rsid w:val="002206A7"/>
    <w:rsid w:val="002212DF"/>
    <w:rsid w:val="00227BA7"/>
    <w:rsid w:val="00227E13"/>
    <w:rsid w:val="00247519"/>
    <w:rsid w:val="00263398"/>
    <w:rsid w:val="00263BCB"/>
    <w:rsid w:val="00267CDF"/>
    <w:rsid w:val="00270080"/>
    <w:rsid w:val="00275BCF"/>
    <w:rsid w:val="00292257"/>
    <w:rsid w:val="002A3CEB"/>
    <w:rsid w:val="002A54E0"/>
    <w:rsid w:val="002B1595"/>
    <w:rsid w:val="002B191D"/>
    <w:rsid w:val="002B3EE1"/>
    <w:rsid w:val="002B40E0"/>
    <w:rsid w:val="002B5083"/>
    <w:rsid w:val="002C04B2"/>
    <w:rsid w:val="002D0AF6"/>
    <w:rsid w:val="002F164D"/>
    <w:rsid w:val="002F5939"/>
    <w:rsid w:val="002F5E70"/>
    <w:rsid w:val="00306206"/>
    <w:rsid w:val="00315646"/>
    <w:rsid w:val="00317D85"/>
    <w:rsid w:val="003249E0"/>
    <w:rsid w:val="00327C56"/>
    <w:rsid w:val="003315A1"/>
    <w:rsid w:val="00335910"/>
    <w:rsid w:val="003362DD"/>
    <w:rsid w:val="003373EC"/>
    <w:rsid w:val="00342FF4"/>
    <w:rsid w:val="00346154"/>
    <w:rsid w:val="00353765"/>
    <w:rsid w:val="003706CC"/>
    <w:rsid w:val="00380E0B"/>
    <w:rsid w:val="00391BC8"/>
    <w:rsid w:val="003A2D8E"/>
    <w:rsid w:val="003B029D"/>
    <w:rsid w:val="003C20E4"/>
    <w:rsid w:val="003C307D"/>
    <w:rsid w:val="003E6F90"/>
    <w:rsid w:val="003F5D0F"/>
    <w:rsid w:val="004072CF"/>
    <w:rsid w:val="00414101"/>
    <w:rsid w:val="0042096E"/>
    <w:rsid w:val="00433DDB"/>
    <w:rsid w:val="00434662"/>
    <w:rsid w:val="00437619"/>
    <w:rsid w:val="00454C7D"/>
    <w:rsid w:val="004573FA"/>
    <w:rsid w:val="00464452"/>
    <w:rsid w:val="00472189"/>
    <w:rsid w:val="00477553"/>
    <w:rsid w:val="004921A4"/>
    <w:rsid w:val="00497552"/>
    <w:rsid w:val="004A2010"/>
    <w:rsid w:val="004A2A63"/>
    <w:rsid w:val="004A403B"/>
    <w:rsid w:val="004B210C"/>
    <w:rsid w:val="004D405F"/>
    <w:rsid w:val="004D63B5"/>
    <w:rsid w:val="004E063E"/>
    <w:rsid w:val="004E4F4F"/>
    <w:rsid w:val="004E6789"/>
    <w:rsid w:val="004F56F9"/>
    <w:rsid w:val="004F5E2F"/>
    <w:rsid w:val="004F61E3"/>
    <w:rsid w:val="0051015C"/>
    <w:rsid w:val="0051358A"/>
    <w:rsid w:val="00516143"/>
    <w:rsid w:val="00516CF1"/>
    <w:rsid w:val="00531AE9"/>
    <w:rsid w:val="00543394"/>
    <w:rsid w:val="0054390D"/>
    <w:rsid w:val="00545349"/>
    <w:rsid w:val="00550A66"/>
    <w:rsid w:val="00560001"/>
    <w:rsid w:val="0056546F"/>
    <w:rsid w:val="005665B4"/>
    <w:rsid w:val="00567EC7"/>
    <w:rsid w:val="00570013"/>
    <w:rsid w:val="005801A2"/>
    <w:rsid w:val="005952A5"/>
    <w:rsid w:val="005A1985"/>
    <w:rsid w:val="005A33A1"/>
    <w:rsid w:val="005C385F"/>
    <w:rsid w:val="005E63FE"/>
    <w:rsid w:val="005F05F1"/>
    <w:rsid w:val="005F5F3C"/>
    <w:rsid w:val="005F6F1B"/>
    <w:rsid w:val="00624B33"/>
    <w:rsid w:val="00630AA2"/>
    <w:rsid w:val="00636096"/>
    <w:rsid w:val="006434E6"/>
    <w:rsid w:val="00646707"/>
    <w:rsid w:val="00656F0C"/>
    <w:rsid w:val="00657C58"/>
    <w:rsid w:val="00662E58"/>
    <w:rsid w:val="00664D5B"/>
    <w:rsid w:val="00664DCF"/>
    <w:rsid w:val="00672965"/>
    <w:rsid w:val="006855F6"/>
    <w:rsid w:val="006A7B3E"/>
    <w:rsid w:val="006C5D39"/>
    <w:rsid w:val="006D0FEC"/>
    <w:rsid w:val="006E2810"/>
    <w:rsid w:val="006E5417"/>
    <w:rsid w:val="00712F60"/>
    <w:rsid w:val="00720E3B"/>
    <w:rsid w:val="00722B12"/>
    <w:rsid w:val="007275DA"/>
    <w:rsid w:val="007369D9"/>
    <w:rsid w:val="00744559"/>
    <w:rsid w:val="00745F6B"/>
    <w:rsid w:val="00755838"/>
    <w:rsid w:val="0075585E"/>
    <w:rsid w:val="00770571"/>
    <w:rsid w:val="00773C8B"/>
    <w:rsid w:val="007768FF"/>
    <w:rsid w:val="007824D3"/>
    <w:rsid w:val="00796EE3"/>
    <w:rsid w:val="007A7D29"/>
    <w:rsid w:val="007B4AB8"/>
    <w:rsid w:val="007F1F8B"/>
    <w:rsid w:val="007F464B"/>
    <w:rsid w:val="007F67A1"/>
    <w:rsid w:val="008050D9"/>
    <w:rsid w:val="00813B10"/>
    <w:rsid w:val="00815BB5"/>
    <w:rsid w:val="008206C8"/>
    <w:rsid w:val="00835BF5"/>
    <w:rsid w:val="0083681E"/>
    <w:rsid w:val="0086293C"/>
    <w:rsid w:val="00870AFC"/>
    <w:rsid w:val="00874A6C"/>
    <w:rsid w:val="00876C65"/>
    <w:rsid w:val="008A008B"/>
    <w:rsid w:val="008A4B4C"/>
    <w:rsid w:val="008A58E5"/>
    <w:rsid w:val="008B2368"/>
    <w:rsid w:val="008C239F"/>
    <w:rsid w:val="008E032C"/>
    <w:rsid w:val="008E480C"/>
    <w:rsid w:val="00906146"/>
    <w:rsid w:val="00906AC6"/>
    <w:rsid w:val="00907757"/>
    <w:rsid w:val="009212B0"/>
    <w:rsid w:val="009234A5"/>
    <w:rsid w:val="009336F7"/>
    <w:rsid w:val="00935776"/>
    <w:rsid w:val="009374A7"/>
    <w:rsid w:val="00963E20"/>
    <w:rsid w:val="00974DE5"/>
    <w:rsid w:val="0098551D"/>
    <w:rsid w:val="00992342"/>
    <w:rsid w:val="00993EA2"/>
    <w:rsid w:val="0099518F"/>
    <w:rsid w:val="009A523D"/>
    <w:rsid w:val="009B4C2C"/>
    <w:rsid w:val="009C564D"/>
    <w:rsid w:val="009D18F5"/>
    <w:rsid w:val="009E47E7"/>
    <w:rsid w:val="009F496B"/>
    <w:rsid w:val="00A01439"/>
    <w:rsid w:val="00A02E61"/>
    <w:rsid w:val="00A03451"/>
    <w:rsid w:val="00A05CFF"/>
    <w:rsid w:val="00A24D1B"/>
    <w:rsid w:val="00A46A8C"/>
    <w:rsid w:val="00A56B97"/>
    <w:rsid w:val="00A6093D"/>
    <w:rsid w:val="00A60CF3"/>
    <w:rsid w:val="00A6251D"/>
    <w:rsid w:val="00A65A0C"/>
    <w:rsid w:val="00A66D3C"/>
    <w:rsid w:val="00A76A6D"/>
    <w:rsid w:val="00A82321"/>
    <w:rsid w:val="00A83253"/>
    <w:rsid w:val="00AA4689"/>
    <w:rsid w:val="00AA6E84"/>
    <w:rsid w:val="00AD26BB"/>
    <w:rsid w:val="00AE201E"/>
    <w:rsid w:val="00AE341B"/>
    <w:rsid w:val="00AF0536"/>
    <w:rsid w:val="00B07CA7"/>
    <w:rsid w:val="00B1279A"/>
    <w:rsid w:val="00B5081E"/>
    <w:rsid w:val="00B5222E"/>
    <w:rsid w:val="00B6032B"/>
    <w:rsid w:val="00B61C96"/>
    <w:rsid w:val="00B73A2A"/>
    <w:rsid w:val="00B759AD"/>
    <w:rsid w:val="00B82F57"/>
    <w:rsid w:val="00B94B06"/>
    <w:rsid w:val="00B94C28"/>
    <w:rsid w:val="00BA6015"/>
    <w:rsid w:val="00BC10BA"/>
    <w:rsid w:val="00BC5AFD"/>
    <w:rsid w:val="00BC654D"/>
    <w:rsid w:val="00C02881"/>
    <w:rsid w:val="00C04F43"/>
    <w:rsid w:val="00C0609D"/>
    <w:rsid w:val="00C115AB"/>
    <w:rsid w:val="00C200D3"/>
    <w:rsid w:val="00C21D00"/>
    <w:rsid w:val="00C24CFB"/>
    <w:rsid w:val="00C30249"/>
    <w:rsid w:val="00C33D6F"/>
    <w:rsid w:val="00C3723B"/>
    <w:rsid w:val="00C40E25"/>
    <w:rsid w:val="00C55872"/>
    <w:rsid w:val="00C606C9"/>
    <w:rsid w:val="00C63712"/>
    <w:rsid w:val="00C90650"/>
    <w:rsid w:val="00C94E93"/>
    <w:rsid w:val="00C97D78"/>
    <w:rsid w:val="00CC2AAE"/>
    <w:rsid w:val="00CC4D3B"/>
    <w:rsid w:val="00CC5A42"/>
    <w:rsid w:val="00CD0EAB"/>
    <w:rsid w:val="00CD35AF"/>
    <w:rsid w:val="00CF34DB"/>
    <w:rsid w:val="00CF558F"/>
    <w:rsid w:val="00CF5A21"/>
    <w:rsid w:val="00D06866"/>
    <w:rsid w:val="00D073E2"/>
    <w:rsid w:val="00D446EC"/>
    <w:rsid w:val="00D51BF0"/>
    <w:rsid w:val="00D52312"/>
    <w:rsid w:val="00D55942"/>
    <w:rsid w:val="00D6292D"/>
    <w:rsid w:val="00D75160"/>
    <w:rsid w:val="00D804CE"/>
    <w:rsid w:val="00D807BF"/>
    <w:rsid w:val="00D977BA"/>
    <w:rsid w:val="00DA1184"/>
    <w:rsid w:val="00DA7887"/>
    <w:rsid w:val="00DB2C26"/>
    <w:rsid w:val="00DC6B28"/>
    <w:rsid w:val="00DE6B43"/>
    <w:rsid w:val="00E0165F"/>
    <w:rsid w:val="00E11923"/>
    <w:rsid w:val="00E206BE"/>
    <w:rsid w:val="00E207FE"/>
    <w:rsid w:val="00E262D4"/>
    <w:rsid w:val="00E3281B"/>
    <w:rsid w:val="00E36250"/>
    <w:rsid w:val="00E54511"/>
    <w:rsid w:val="00E61DAC"/>
    <w:rsid w:val="00E72FBC"/>
    <w:rsid w:val="00E75FE3"/>
    <w:rsid w:val="00E8627F"/>
    <w:rsid w:val="00E938E5"/>
    <w:rsid w:val="00EA44B0"/>
    <w:rsid w:val="00EA5D4D"/>
    <w:rsid w:val="00EB7AB1"/>
    <w:rsid w:val="00EE7F85"/>
    <w:rsid w:val="00EF34CF"/>
    <w:rsid w:val="00EF48CC"/>
    <w:rsid w:val="00F04A69"/>
    <w:rsid w:val="00F73032"/>
    <w:rsid w:val="00F76960"/>
    <w:rsid w:val="00F811A5"/>
    <w:rsid w:val="00F823A7"/>
    <w:rsid w:val="00F848FC"/>
    <w:rsid w:val="00F86876"/>
    <w:rsid w:val="00F9282A"/>
    <w:rsid w:val="00F9512B"/>
    <w:rsid w:val="00F96BAD"/>
    <w:rsid w:val="00FA3F20"/>
    <w:rsid w:val="00FB0E84"/>
    <w:rsid w:val="00FB0FDB"/>
    <w:rsid w:val="00FD01C2"/>
    <w:rsid w:val="00FD2346"/>
    <w:rsid w:val="00FF0CE3"/>
    <w:rsid w:val="00FF2C72"/>
    <w:rsid w:val="00FF5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themeColor="accent1"/>
      <w:sz w:val="18"/>
      <w:szCs w:val="18"/>
    </w:rPr>
  </w:style>
  <w:style w:type="character" w:styleId="CommentReference">
    <w:name w:val="annotation reference"/>
    <w:basedOn w:val="DefaultParagraphFont"/>
    <w:uiPriority w:val="99"/>
    <w:rsid w:val="001813AD"/>
    <w:rPr>
      <w:sz w:val="16"/>
      <w:szCs w:val="16"/>
    </w:rPr>
  </w:style>
  <w:style w:type="paragraph" w:styleId="CommentText">
    <w:name w:val="annotation text"/>
    <w:basedOn w:val="Normal"/>
    <w:link w:val="CommentTextChar"/>
    <w:uiPriority w:val="99"/>
    <w:rsid w:val="001813AD"/>
    <w:rPr>
      <w:sz w:val="20"/>
    </w:rPr>
  </w:style>
  <w:style w:type="character" w:customStyle="1" w:styleId="CommentTextChar">
    <w:name w:val="Comment Text Char"/>
    <w:basedOn w:val="DefaultParagraphFont"/>
    <w:link w:val="CommentText"/>
    <w:uiPriority w:val="99"/>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basedOn w:val="CommentTextChar"/>
    <w:link w:val="CommentSubject"/>
    <w:rsid w:val="001813AD"/>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themeColor="accent1"/>
      <w:sz w:val="18"/>
      <w:szCs w:val="18"/>
    </w:rPr>
  </w:style>
  <w:style w:type="character" w:styleId="CommentReference">
    <w:name w:val="annotation reference"/>
    <w:basedOn w:val="DefaultParagraphFont"/>
    <w:uiPriority w:val="99"/>
    <w:rsid w:val="001813AD"/>
    <w:rPr>
      <w:sz w:val="16"/>
      <w:szCs w:val="16"/>
    </w:rPr>
  </w:style>
  <w:style w:type="paragraph" w:styleId="CommentText">
    <w:name w:val="annotation text"/>
    <w:basedOn w:val="Normal"/>
    <w:link w:val="CommentTextChar"/>
    <w:uiPriority w:val="99"/>
    <w:rsid w:val="001813AD"/>
    <w:rPr>
      <w:sz w:val="20"/>
    </w:rPr>
  </w:style>
  <w:style w:type="character" w:customStyle="1" w:styleId="CommentTextChar">
    <w:name w:val="Comment Text Char"/>
    <w:basedOn w:val="DefaultParagraphFont"/>
    <w:link w:val="CommentText"/>
    <w:uiPriority w:val="99"/>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basedOn w:val="CommentTextChar"/>
    <w:link w:val="CommentSubject"/>
    <w:rsid w:val="001813A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02845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760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geertv@qualcom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1377</Words>
  <Characters>7850</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19</cp:revision>
  <cp:lastPrinted>2011-11-01T05:11:00Z</cp:lastPrinted>
  <dcterms:created xsi:type="dcterms:W3CDTF">2012-01-21T08:01:00Z</dcterms:created>
  <dcterms:modified xsi:type="dcterms:W3CDTF">2012-02-01T06:48:00Z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2083221946</vt:i4>
  </property>
  <property fmtid="{D5CDD505-2E9C-101B-9397-08002B2CF9AE}" pid="3" name="_NewReviewCycle">
    <vt:lpwstr/>
  </property>
  <property fmtid="{D5CDD505-2E9C-101B-9397-08002B2CF9AE}" pid="4" name="_EmailSubject">
    <vt:lpwstr>APS partial update</vt:lpwstr>
  </property>
  <property fmtid="{D5CDD505-2E9C-101B-9397-08002B2CF9AE}" pid="5" name="_AuthorEmail">
    <vt:lpwstr>geertv@qualcomm.com</vt:lpwstr>
  </property>
  <property fmtid="{D5CDD505-2E9C-101B-9397-08002B2CF9AE}" pid="6" name="_AuthorEmailDisplayName">
    <vt:lpwstr>Van Der Auwera, Geert</vt:lpwstr>
  </property>
  <property fmtid="{D5CDD505-2E9C-101B-9397-08002B2CF9AE}" pid="7" name="_PreviousAdHocReviewCycleID">
    <vt:i4>1971341686</vt:i4>
  </property>
  <property fmtid="{D5CDD505-2E9C-101B-9397-08002B2CF9AE}" pid="8" name="_ReviewingToolsShownOnce">
    <vt:lpwstr/>
  </property>
</Properties>
</file>