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3A0F2D" w:rsidP="00C97D78">
            <w:pPr>
              <w:tabs>
                <w:tab w:val="left" w:pos="7200"/>
              </w:tabs>
              <w:spacing w:before="0"/>
              <w:rPr>
                <w:b/>
                <w:szCs w:val="22"/>
                <w:lang w:val="en-CA"/>
              </w:rPr>
            </w:pPr>
            <w:r>
              <w:rPr>
                <w:b/>
                <w:noProof/>
                <w:szCs w:val="22"/>
                <w:lang w:eastAsia="zh-CN"/>
              </w:rPr>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w:r>
            <w:r w:rsidR="004E5C75">
              <w:rPr>
                <w:b/>
                <w:noProof/>
                <w:szCs w:val="22"/>
                <w:lang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anchor>
              </w:drawing>
            </w:r>
            <w:r w:rsidR="004E5C75">
              <w:rPr>
                <w:b/>
                <w:noProof/>
                <w:szCs w:val="22"/>
                <w:lang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SG16 WP3 and ISO/IEC JTC1/SC29/WG11</w:t>
            </w:r>
          </w:p>
          <w:p w:rsidR="00E61DAC" w:rsidRPr="005B217D" w:rsidRDefault="005B217D" w:rsidP="005B217D">
            <w:pPr>
              <w:tabs>
                <w:tab w:val="left" w:pos="7200"/>
              </w:tabs>
              <w:spacing w:before="0"/>
              <w:rPr>
                <w:b/>
                <w:szCs w:val="22"/>
                <w:lang w:val="en-CA"/>
              </w:rPr>
            </w:pPr>
            <w:r w:rsidRPr="005B217D">
              <w:rPr>
                <w:szCs w:val="22"/>
                <w:lang w:val="en-CA"/>
              </w:rPr>
              <w:t>8</w:t>
            </w:r>
            <w:r w:rsidR="00630AA2" w:rsidRPr="005B217D">
              <w:rPr>
                <w:szCs w:val="22"/>
                <w:lang w:val="en-CA"/>
              </w:rPr>
              <w:t>th</w:t>
            </w:r>
            <w:r w:rsidR="00E61DAC" w:rsidRPr="005B217D">
              <w:rPr>
                <w:szCs w:val="22"/>
                <w:lang w:val="en-CA"/>
              </w:rPr>
              <w:t xml:space="preserve"> Meeting: </w:t>
            </w:r>
            <w:r w:rsidRPr="005B217D">
              <w:rPr>
                <w:szCs w:val="22"/>
                <w:lang w:val="en-CA"/>
              </w:rPr>
              <w:t>San José</w:t>
            </w:r>
            <w:r w:rsidR="003F5D0F" w:rsidRPr="005B217D">
              <w:rPr>
                <w:szCs w:val="22"/>
                <w:lang w:val="en-CA"/>
              </w:rPr>
              <w:t xml:space="preserve">, </w:t>
            </w:r>
            <w:r w:rsidR="00342FF4" w:rsidRPr="005B217D">
              <w:rPr>
                <w:szCs w:val="22"/>
                <w:lang w:val="en-CA"/>
              </w:rPr>
              <w:t>C</w:t>
            </w:r>
            <w:r w:rsidRPr="005B217D">
              <w:rPr>
                <w:szCs w:val="22"/>
                <w:lang w:val="en-CA"/>
              </w:rPr>
              <w:t>A, USA</w:t>
            </w:r>
            <w:r w:rsidR="00A6093D" w:rsidRPr="005B217D">
              <w:rPr>
                <w:szCs w:val="22"/>
                <w:lang w:val="en-CA"/>
              </w:rPr>
              <w:t>,</w:t>
            </w:r>
            <w:r w:rsidR="00664DCF" w:rsidRPr="005B217D">
              <w:rPr>
                <w:szCs w:val="22"/>
                <w:lang w:val="en-CA"/>
              </w:rPr>
              <w:t xml:space="preserve"> </w:t>
            </w:r>
            <w:r w:rsidR="00342FF4" w:rsidRPr="005B217D">
              <w:rPr>
                <w:szCs w:val="22"/>
                <w:lang w:val="en-CA"/>
              </w:rPr>
              <w:t>1</w:t>
            </w:r>
            <w:r w:rsidRPr="005B217D">
              <w:rPr>
                <w:szCs w:val="22"/>
                <w:lang w:val="en-CA"/>
              </w:rPr>
              <w:t>–10</w:t>
            </w:r>
            <w:r w:rsidR="001C3525" w:rsidRPr="005B217D">
              <w:rPr>
                <w:szCs w:val="22"/>
                <w:lang w:val="en-CA"/>
              </w:rPr>
              <w:t xml:space="preserve"> </w:t>
            </w:r>
            <w:r w:rsidRPr="005B217D">
              <w:rPr>
                <w:szCs w:val="22"/>
                <w:lang w:val="en-CA"/>
              </w:rPr>
              <w:t>February</w:t>
            </w:r>
            <w:r w:rsidR="00E61DAC" w:rsidRPr="005B217D">
              <w:rPr>
                <w:szCs w:val="22"/>
                <w:lang w:val="en-CA"/>
              </w:rPr>
              <w:t>, 20</w:t>
            </w:r>
            <w:r w:rsidR="007F1F8B" w:rsidRPr="005B217D">
              <w:rPr>
                <w:szCs w:val="22"/>
                <w:lang w:val="en-CA"/>
              </w:rPr>
              <w:t>1</w:t>
            </w:r>
            <w:r w:rsidRPr="005B217D">
              <w:rPr>
                <w:szCs w:val="22"/>
                <w:lang w:val="en-CA"/>
              </w:rPr>
              <w:t>2</w:t>
            </w:r>
          </w:p>
        </w:tc>
        <w:tc>
          <w:tcPr>
            <w:tcW w:w="3168" w:type="dxa"/>
          </w:tcPr>
          <w:p w:rsidR="008A4B4C" w:rsidRPr="005B217D" w:rsidRDefault="00E61DAC" w:rsidP="00EF251E">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5B217D" w:rsidRPr="005B217D">
              <w:rPr>
                <w:lang w:val="en-CA"/>
              </w:rPr>
              <w:t>H</w:t>
            </w:r>
            <w:r w:rsidR="00EF251E">
              <w:rPr>
                <w:lang w:val="en-CA"/>
              </w:rPr>
              <w:t>0501</w:t>
            </w:r>
            <w:ins w:id="0" w:author="Ye-Kui Wang" w:date="2012-01-31T14:23:00Z">
              <w:r w:rsidR="00381DF7">
                <w:rPr>
                  <w:lang w:val="en-CA"/>
                </w:rPr>
                <w:t>r1</w:t>
              </w:r>
            </w:ins>
            <w:bookmarkStart w:id="1" w:name="_GoBack"/>
            <w:bookmarkEnd w:id="1"/>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3906C9" w:rsidP="00AF19CE">
            <w:pPr>
              <w:spacing w:before="60" w:after="60"/>
              <w:rPr>
                <w:b/>
                <w:szCs w:val="22"/>
                <w:lang w:val="en-CA"/>
              </w:rPr>
            </w:pPr>
            <w:r>
              <w:rPr>
                <w:b/>
                <w:szCs w:val="22"/>
              </w:rPr>
              <w:t>Efficient POC signaling for temporal scalability</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AF19CE">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AF19CE">
            <w:pPr>
              <w:spacing w:before="60" w:after="60"/>
              <w:rPr>
                <w:szCs w:val="22"/>
                <w:lang w:val="en-CA"/>
              </w:rPr>
            </w:pPr>
            <w:r w:rsidRPr="005B217D">
              <w:rPr>
                <w:szCs w:val="22"/>
                <w:lang w:val="en-CA"/>
              </w:rPr>
              <w:t>Proposal</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F90AA3" w:rsidRDefault="00F90AA3" w:rsidP="00F90AA3">
            <w:pPr>
              <w:spacing w:before="20"/>
              <w:rPr>
                <w:szCs w:val="22"/>
              </w:rPr>
            </w:pPr>
            <w:r>
              <w:rPr>
                <w:szCs w:val="22"/>
              </w:rPr>
              <w:t>Ying Chen</w:t>
            </w:r>
          </w:p>
          <w:p w:rsidR="00F90AA3" w:rsidRDefault="00F90AA3" w:rsidP="00F90AA3">
            <w:pPr>
              <w:spacing w:before="20"/>
              <w:rPr>
                <w:szCs w:val="22"/>
                <w:lang w:val="pt-BR"/>
              </w:rPr>
            </w:pPr>
            <w:r>
              <w:rPr>
                <w:szCs w:val="22"/>
                <w:lang w:val="pt-BR"/>
              </w:rPr>
              <w:t>Ye-Kui Wang</w:t>
            </w:r>
            <w:ins w:id="2" w:author="Ye-Kui Wang" w:date="2012-01-31T12:51:00Z">
              <w:r w:rsidR="00BC218E">
                <w:rPr>
                  <w:szCs w:val="22"/>
                  <w:lang w:val="pt-BR"/>
                </w:rPr>
                <w:br/>
              </w:r>
              <w:r w:rsidR="00BC218E" w:rsidRPr="0072341E">
                <w:rPr>
                  <w:szCs w:val="22"/>
                </w:rPr>
                <w:t>Adarsh K</w:t>
              </w:r>
              <w:r w:rsidR="00BC218E">
                <w:rPr>
                  <w:szCs w:val="22"/>
                </w:rPr>
                <w:t>.</w:t>
              </w:r>
              <w:r w:rsidR="00BC218E" w:rsidRPr="0072341E">
                <w:rPr>
                  <w:szCs w:val="22"/>
                </w:rPr>
                <w:t xml:space="preserve"> Ramasubramonian</w:t>
              </w:r>
            </w:ins>
          </w:p>
          <w:p w:rsidR="003906C9" w:rsidRDefault="003906C9" w:rsidP="00F90AA3">
            <w:pPr>
              <w:spacing w:before="20"/>
              <w:rPr>
                <w:szCs w:val="22"/>
                <w:lang w:val="pt-BR"/>
              </w:rPr>
            </w:pPr>
          </w:p>
          <w:p w:rsidR="00E61DAC" w:rsidRPr="005B217D" w:rsidRDefault="00AF19CE" w:rsidP="00AF19CE">
            <w:pPr>
              <w:spacing w:before="60" w:after="60"/>
              <w:rPr>
                <w:szCs w:val="22"/>
                <w:lang w:val="en-CA"/>
              </w:rPr>
            </w:pPr>
            <w:r w:rsidRPr="002F5939">
              <w:rPr>
                <w:szCs w:val="22"/>
              </w:rPr>
              <w:t xml:space="preserve">5775 Morehouse </w:t>
            </w:r>
            <w:proofErr w:type="spellStart"/>
            <w:r w:rsidRPr="002F5939">
              <w:rPr>
                <w:szCs w:val="22"/>
              </w:rPr>
              <w:t>Dr</w:t>
            </w:r>
            <w:proofErr w:type="spellEnd"/>
            <w:r w:rsidRPr="00906146">
              <w:rPr>
                <w:szCs w:val="22"/>
              </w:rPr>
              <w:br/>
            </w:r>
            <w:r>
              <w:rPr>
                <w:szCs w:val="22"/>
              </w:rPr>
              <w:t>San Diego, CA 92121</w:t>
            </w:r>
            <w:r w:rsidRPr="00906146">
              <w:rPr>
                <w:szCs w:val="22"/>
              </w:rPr>
              <w:br/>
            </w:r>
            <w:r>
              <w:rPr>
                <w:szCs w:val="22"/>
              </w:rPr>
              <w:t>USA</w:t>
            </w:r>
          </w:p>
        </w:tc>
        <w:tc>
          <w:tcPr>
            <w:tcW w:w="900" w:type="dxa"/>
          </w:tcPr>
          <w:p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F90AA3" w:rsidRDefault="00F90AA3" w:rsidP="00F90AA3">
            <w:pPr>
              <w:spacing w:before="60" w:after="60"/>
              <w:rPr>
                <w:rStyle w:val="Hyperlink"/>
                <w:szCs w:val="22"/>
              </w:rPr>
            </w:pPr>
            <w:r>
              <w:rPr>
                <w:rStyle w:val="value"/>
              </w:rPr>
              <w:t>1-858-845-6589</w:t>
            </w:r>
            <w:r>
              <w:rPr>
                <w:szCs w:val="22"/>
              </w:rPr>
              <w:br/>
            </w:r>
            <w:hyperlink r:id="rId10" w:history="1">
              <w:r w:rsidRPr="00381150">
                <w:rPr>
                  <w:rStyle w:val="Hyperlink"/>
                  <w:szCs w:val="22"/>
                </w:rPr>
                <w:t>cheny@qualcomm.com</w:t>
              </w:r>
            </w:hyperlink>
          </w:p>
          <w:p w:rsidR="00E61DAC" w:rsidRDefault="00F90AA3" w:rsidP="003906C9">
            <w:pPr>
              <w:spacing w:before="60" w:after="60"/>
              <w:rPr>
                <w:ins w:id="3" w:author="Ye-Kui Wang" w:date="2012-01-31T12:51:00Z"/>
                <w:rStyle w:val="Hyperlink"/>
                <w:szCs w:val="22"/>
              </w:rPr>
            </w:pPr>
            <w:r w:rsidRPr="00906146">
              <w:rPr>
                <w:szCs w:val="22"/>
              </w:rPr>
              <w:t>1-858-651-8345</w:t>
            </w:r>
            <w:r w:rsidRPr="00906146">
              <w:rPr>
                <w:szCs w:val="22"/>
              </w:rPr>
              <w:br/>
            </w:r>
            <w:hyperlink r:id="rId11" w:history="1">
              <w:r w:rsidRPr="00906146">
                <w:rPr>
                  <w:rStyle w:val="Hyperlink"/>
                  <w:szCs w:val="22"/>
                </w:rPr>
                <w:t>yekuiw@qualcomm.com</w:t>
              </w:r>
            </w:hyperlink>
          </w:p>
          <w:p w:rsidR="00BC218E" w:rsidRPr="0038755F" w:rsidRDefault="00BC218E" w:rsidP="003906C9">
            <w:pPr>
              <w:spacing w:before="60" w:after="60"/>
              <w:rPr>
                <w:szCs w:val="22"/>
              </w:rPr>
            </w:pPr>
            <w:ins w:id="4" w:author="Ye-Kui Wang" w:date="2012-01-31T12:51:00Z">
              <w:r w:rsidRPr="00906146">
                <w:rPr>
                  <w:szCs w:val="22"/>
                </w:rPr>
                <w:t>1-858-65</w:t>
              </w:r>
              <w:r>
                <w:rPr>
                  <w:szCs w:val="22"/>
                </w:rPr>
                <w:t>8</w:t>
              </w:r>
              <w:r w:rsidRPr="00906146">
                <w:rPr>
                  <w:szCs w:val="22"/>
                </w:rPr>
                <w:t>-5</w:t>
              </w:r>
              <w:r>
                <w:rPr>
                  <w:szCs w:val="22"/>
                </w:rPr>
                <w:t>804</w:t>
              </w:r>
              <w:r w:rsidRPr="00906146">
                <w:rPr>
                  <w:szCs w:val="22"/>
                </w:rPr>
                <w:br/>
              </w:r>
              <w:r>
                <w:fldChar w:fldCharType="begin"/>
              </w:r>
              <w:r>
                <w:instrText xml:space="preserve"> HYPERLINK "mailto:</w:instrText>
              </w:r>
              <w:r w:rsidRPr="0072341E">
                <w:instrText>aramasub@qualcomm.com</w:instrText>
              </w:r>
              <w:r>
                <w:instrText xml:space="preserve">" </w:instrText>
              </w:r>
              <w:r>
                <w:fldChar w:fldCharType="separate"/>
              </w:r>
              <w:r w:rsidRPr="00B9590F">
                <w:rPr>
                  <w:rStyle w:val="Hyperlink"/>
                </w:rPr>
                <w:t>aramasub@qualcomm.com</w:t>
              </w:r>
              <w:r>
                <w:fldChar w:fldCharType="end"/>
              </w:r>
            </w:ins>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24628A">
            <w:pPr>
              <w:spacing w:before="60" w:after="60"/>
              <w:rPr>
                <w:szCs w:val="22"/>
                <w:lang w:val="en-CA"/>
              </w:rPr>
            </w:pPr>
            <w:r>
              <w:rPr>
                <w:szCs w:val="22"/>
              </w:rPr>
              <w:t>Qualcomm Incorporated</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F90AA3" w:rsidRPr="00975A6A" w:rsidRDefault="008E0CC3" w:rsidP="00F90AA3">
      <w:pPr>
        <w:jc w:val="both"/>
      </w:pPr>
      <w:bookmarkStart w:id="5" w:name="OLE_LINK32"/>
      <w:bookmarkStart w:id="6" w:name="OLE_LINK33"/>
      <w:r>
        <w:t>In this proposal, a</w:t>
      </w:r>
      <w:r w:rsidR="00EF251E">
        <w:t>n adaptive POC signaling is proposed</w:t>
      </w:r>
      <w:r>
        <w:t xml:space="preserve">. </w:t>
      </w:r>
      <w:r w:rsidR="00173346">
        <w:t xml:space="preserve">Unlike the current HEVC design which signals for each picture a fixed number of </w:t>
      </w:r>
      <w:r w:rsidR="006E1D26">
        <w:t>L</w:t>
      </w:r>
      <w:r w:rsidR="00173346">
        <w:t xml:space="preserve">east </w:t>
      </w:r>
      <w:r w:rsidR="006E1D26">
        <w:t>S</w:t>
      </w:r>
      <w:r w:rsidR="00173346">
        <w:t xml:space="preserve">ignificant </w:t>
      </w:r>
      <w:r w:rsidR="006E1D26">
        <w:t>B</w:t>
      </w:r>
      <w:r w:rsidR="00173346">
        <w:t>its</w:t>
      </w:r>
      <w:r w:rsidR="006E1D26">
        <w:t xml:space="preserve"> (LSB)</w:t>
      </w:r>
      <w:r w:rsidR="00173346">
        <w:t xml:space="preserve"> of the POC, </w:t>
      </w:r>
      <w:r w:rsidR="006E1D26">
        <w:t xml:space="preserve">with this proposal, pictures </w:t>
      </w:r>
      <w:r w:rsidR="00A619A1">
        <w:t>having</w:t>
      </w:r>
      <w:r w:rsidR="006E1D26">
        <w:t xml:space="preserve"> </w:t>
      </w:r>
      <w:r w:rsidR="00BB0C10">
        <w:t xml:space="preserve">different </w:t>
      </w:r>
      <w:proofErr w:type="spellStart"/>
      <w:r w:rsidR="00BB0C10">
        <w:t>tempor</w:t>
      </w:r>
      <w:r w:rsidR="006E1D26">
        <w:t>al_id</w:t>
      </w:r>
      <w:proofErr w:type="spellEnd"/>
      <w:r w:rsidR="006E1D26">
        <w:t xml:space="preserve"> values can </w:t>
      </w:r>
      <w:r w:rsidR="00A619A1">
        <w:t xml:space="preserve">be </w:t>
      </w:r>
      <w:proofErr w:type="spellStart"/>
      <w:r w:rsidR="00A619A1">
        <w:t>signalled</w:t>
      </w:r>
      <w:proofErr w:type="spellEnd"/>
      <w:r w:rsidR="00A619A1">
        <w:t xml:space="preserve"> with </w:t>
      </w:r>
      <w:r w:rsidR="006E1D26">
        <w:t>different number of bits for the POC LSB.</w:t>
      </w:r>
    </w:p>
    <w:p w:rsidR="009C6107" w:rsidRDefault="009C6107" w:rsidP="009C6107">
      <w:pPr>
        <w:jc w:val="both"/>
      </w:pPr>
    </w:p>
    <w:bookmarkEnd w:id="5"/>
    <w:bookmarkEnd w:id="6"/>
    <w:p w:rsidR="00745F6B" w:rsidRPr="005B217D" w:rsidRDefault="0021644E" w:rsidP="00E11923">
      <w:pPr>
        <w:pStyle w:val="Heading1"/>
        <w:rPr>
          <w:lang w:val="en-CA"/>
        </w:rPr>
      </w:pPr>
      <w:r>
        <w:rPr>
          <w:lang w:val="en-CA"/>
        </w:rPr>
        <w:t>Problem</w:t>
      </w:r>
    </w:p>
    <w:p w:rsidR="003B4B46" w:rsidRDefault="0021644E" w:rsidP="001F5DC0">
      <w:pPr>
        <w:jc w:val="both"/>
      </w:pPr>
      <w:r>
        <w:t xml:space="preserve">In the current HEVC design, POC values of pictures are </w:t>
      </w:r>
      <w:proofErr w:type="spellStart"/>
      <w:r>
        <w:t>signalled</w:t>
      </w:r>
      <w:proofErr w:type="spellEnd"/>
      <w:r>
        <w:t xml:space="preserve"> using POC LSB. The length of the POC LSB is fixed for the whole </w:t>
      </w:r>
      <w:r w:rsidR="001C64AA">
        <w:t xml:space="preserve">coded video </w:t>
      </w:r>
      <w:r>
        <w:t xml:space="preserve">sequence. </w:t>
      </w:r>
    </w:p>
    <w:p w:rsidR="001C64AA" w:rsidRDefault="001C64AA" w:rsidP="001F5DC0">
      <w:pPr>
        <w:jc w:val="both"/>
      </w:pPr>
      <w:r>
        <w:t xml:space="preserve">When the length of the POC LSB is not large, there is a problem on temporal scalability. </w:t>
      </w:r>
    </w:p>
    <w:p w:rsidR="009E392C" w:rsidRDefault="008578BA" w:rsidP="008578BA">
      <w:pPr>
        <w:ind w:left="360"/>
        <w:jc w:val="both"/>
      </w:pPr>
      <w:r>
        <w:t xml:space="preserve">If the length of the least significant bits (LSBs) of POC is e.g. 4 bits, and if the </w:t>
      </w:r>
      <w:proofErr w:type="spellStart"/>
      <w:r>
        <w:t>bitstream</w:t>
      </w:r>
      <w:proofErr w:type="spellEnd"/>
      <w:r>
        <w:t xml:space="preserve"> is temporally scalable, then in an extracted </w:t>
      </w:r>
      <w:proofErr w:type="spellStart"/>
      <w:r>
        <w:t>bitstream</w:t>
      </w:r>
      <w:proofErr w:type="spellEnd"/>
      <w:r>
        <w:t xml:space="preserve"> subset containing one or more of the lower temporal layers, the gap of POC values may result in incorrect POC values of pictures. </w:t>
      </w:r>
    </w:p>
    <w:p w:rsidR="001C64AA" w:rsidRDefault="009E392C" w:rsidP="008578BA">
      <w:pPr>
        <w:ind w:left="360"/>
        <w:jc w:val="both"/>
      </w:pPr>
      <w:r>
        <w:t>Assume a</w:t>
      </w:r>
      <w:r w:rsidR="008578BA">
        <w:t xml:space="preserve"> temporal scalable </w:t>
      </w:r>
      <w:proofErr w:type="spellStart"/>
      <w:r w:rsidR="008578BA">
        <w:t>bitstream</w:t>
      </w:r>
      <w:proofErr w:type="spellEnd"/>
      <w:r w:rsidR="008578BA">
        <w:t xml:space="preserve"> has at least two temporal layers, with the lowest temporal layer having </w:t>
      </w:r>
      <w:proofErr w:type="spellStart"/>
      <w:r w:rsidR="008578BA">
        <w:t>temporal_id</w:t>
      </w:r>
      <w:proofErr w:type="spellEnd"/>
      <w:r w:rsidR="008578BA">
        <w:t xml:space="preserve"> equal to 0, and other temporal layers having </w:t>
      </w:r>
      <w:proofErr w:type="spellStart"/>
      <w:r w:rsidR="008578BA">
        <w:t>temporal_id</w:t>
      </w:r>
      <w:proofErr w:type="spellEnd"/>
      <w:r w:rsidR="008578BA">
        <w:t xml:space="preserve"> greater than 0. Pictures of the lowest temporal layer have POC values of 10*n, i.e., 0, 10, 20, 30, 40, …, and so on, and only 4 bits are used to signal the POC LSB, hence the LSB values are in the range of 0 to 15, inclusive. Thus, when the picture with POC equal to 20, for which the POC LSB value is 4, is lost, the POC value of the picture with POC equal to 30, for which the POC LSB value is 14, would be derived as equal to 14,</w:t>
      </w:r>
      <w:r>
        <w:t xml:space="preserve"> </w:t>
      </w:r>
      <w:r w:rsidR="008578BA">
        <w:t>and consequently for the following pictures the derived POC values would also be incorrect.</w:t>
      </w:r>
      <w:r w:rsidR="001C64AA">
        <w:t xml:space="preserve"> </w:t>
      </w:r>
    </w:p>
    <w:p w:rsidR="007C120B" w:rsidRDefault="00D60357" w:rsidP="007C120B">
      <w:pPr>
        <w:jc w:val="both"/>
      </w:pPr>
      <w:r>
        <w:t xml:space="preserve">To solve the above problem, </w:t>
      </w:r>
      <w:r w:rsidR="005476BA">
        <w:t xml:space="preserve">the encoder can choose to increase the number of bits used for the POC LSB signaling, thus more bits are to be used for every slice. </w:t>
      </w:r>
    </w:p>
    <w:p w:rsidR="00B50B6B" w:rsidRPr="005B217D" w:rsidRDefault="00B50B6B" w:rsidP="00B50B6B">
      <w:pPr>
        <w:pStyle w:val="Heading1"/>
        <w:rPr>
          <w:lang w:val="en-CA"/>
        </w:rPr>
      </w:pPr>
      <w:r>
        <w:rPr>
          <w:lang w:val="en-CA"/>
        </w:rPr>
        <w:t>Proposal</w:t>
      </w:r>
    </w:p>
    <w:p w:rsidR="0021644E" w:rsidRDefault="00D17D04" w:rsidP="001F5DC0">
      <w:pPr>
        <w:jc w:val="both"/>
      </w:pPr>
      <w:r>
        <w:t xml:space="preserve">It is proposed pictures with a lower </w:t>
      </w:r>
      <w:proofErr w:type="spellStart"/>
      <w:r>
        <w:t>temporal_id</w:t>
      </w:r>
      <w:proofErr w:type="spellEnd"/>
      <w:r>
        <w:t xml:space="preserve"> may be </w:t>
      </w:r>
      <w:proofErr w:type="spellStart"/>
      <w:r>
        <w:t>signalled</w:t>
      </w:r>
      <w:proofErr w:type="spellEnd"/>
      <w:r>
        <w:t xml:space="preserve"> with a larger length POC LSB value. </w:t>
      </w:r>
    </w:p>
    <w:p w:rsidR="00D17D04" w:rsidRPr="00D17D04" w:rsidRDefault="00D17D04" w:rsidP="00AC665F">
      <w:pPr>
        <w:pStyle w:val="Heading2"/>
        <w:ind w:left="720" w:hanging="720"/>
        <w:rPr>
          <w:sz w:val="26"/>
          <w:szCs w:val="26"/>
        </w:rPr>
      </w:pPr>
      <w:r w:rsidRPr="00D17D04">
        <w:rPr>
          <w:sz w:val="26"/>
          <w:szCs w:val="26"/>
        </w:rPr>
        <w:lastRenderedPageBreak/>
        <w:t>Sequence parameter set RBSP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9"/>
        <w:gridCol w:w="1218"/>
      </w:tblGrid>
      <w:tr w:rsidR="00D17D04" w:rsidRPr="006745D2" w:rsidTr="00F230F6">
        <w:trPr>
          <w:cantSplit/>
          <w:jc w:val="center"/>
        </w:trPr>
        <w:tc>
          <w:tcPr>
            <w:tcW w:w="6709" w:type="dxa"/>
          </w:tcPr>
          <w:p w:rsidR="00D17D04" w:rsidRPr="006745D2" w:rsidRDefault="00D17D04" w:rsidP="00F230F6">
            <w:pPr>
              <w:pStyle w:val="tablesyntax"/>
            </w:pPr>
            <w:proofErr w:type="spellStart"/>
            <w:r w:rsidRPr="006745D2">
              <w:t>seq_parameter_set_rbsp</w:t>
            </w:r>
            <w:proofErr w:type="spellEnd"/>
            <w:r w:rsidRPr="006745D2">
              <w:t>( ) {</w:t>
            </w:r>
          </w:p>
        </w:tc>
        <w:tc>
          <w:tcPr>
            <w:tcW w:w="1218" w:type="dxa"/>
          </w:tcPr>
          <w:p w:rsidR="00D17D04" w:rsidRPr="006745D2" w:rsidRDefault="00D17D04" w:rsidP="00F230F6">
            <w:pPr>
              <w:pStyle w:val="tableheading"/>
            </w:pPr>
            <w:r w:rsidRPr="006745D2">
              <w:t>Descriptor</w:t>
            </w:r>
          </w:p>
        </w:tc>
      </w:tr>
      <w:tr w:rsidR="00D17D04" w:rsidRPr="006745D2" w:rsidTr="00F230F6">
        <w:trPr>
          <w:cantSplit/>
          <w:jc w:val="center"/>
        </w:trPr>
        <w:tc>
          <w:tcPr>
            <w:tcW w:w="6709" w:type="dxa"/>
          </w:tcPr>
          <w:p w:rsidR="00D17D04" w:rsidRPr="006745D2" w:rsidRDefault="00D17D04" w:rsidP="00F230F6">
            <w:pPr>
              <w:pStyle w:val="tablesyntax"/>
              <w:rPr>
                <w:b/>
              </w:rPr>
            </w:pPr>
            <w:r w:rsidRPr="006745D2">
              <w:rPr>
                <w:b/>
              </w:rPr>
              <w:tab/>
            </w:r>
            <w:proofErr w:type="spellStart"/>
            <w:r w:rsidRPr="006745D2">
              <w:rPr>
                <w:b/>
              </w:rPr>
              <w:t>profile_idc</w:t>
            </w:r>
            <w:proofErr w:type="spellEnd"/>
          </w:p>
        </w:tc>
        <w:tc>
          <w:tcPr>
            <w:tcW w:w="1218" w:type="dxa"/>
          </w:tcPr>
          <w:p w:rsidR="00D17D04" w:rsidRPr="006745D2" w:rsidRDefault="00D17D04" w:rsidP="00F230F6">
            <w:pPr>
              <w:pStyle w:val="tablecell"/>
            </w:pPr>
            <w:r w:rsidRPr="006745D2">
              <w:t>u(8)</w:t>
            </w:r>
          </w:p>
        </w:tc>
      </w:tr>
      <w:tr w:rsidR="00D17D04" w:rsidRPr="006745D2" w:rsidTr="00F230F6">
        <w:trPr>
          <w:cantSplit/>
          <w:jc w:val="center"/>
        </w:trPr>
        <w:tc>
          <w:tcPr>
            <w:tcW w:w="6709" w:type="dxa"/>
          </w:tcPr>
          <w:p w:rsidR="00D17D04" w:rsidRPr="006745D2" w:rsidRDefault="00D17D04" w:rsidP="00F230F6">
            <w:pPr>
              <w:pStyle w:val="tablesyntax"/>
              <w:rPr>
                <w:b/>
                <w:bCs/>
              </w:rPr>
            </w:pPr>
            <w:r w:rsidRPr="006745D2">
              <w:rPr>
                <w:b/>
                <w:bCs/>
              </w:rPr>
              <w:tab/>
              <w:t xml:space="preserve">reserved_zero_8bits  </w:t>
            </w:r>
            <w:r w:rsidRPr="006745D2">
              <w:rPr>
                <w:bCs/>
              </w:rPr>
              <w:t>/* equal to 0 *</w:t>
            </w:r>
            <w:r w:rsidRPr="006745D2">
              <w:rPr>
                <w:b/>
                <w:bCs/>
              </w:rPr>
              <w:t>/</w:t>
            </w:r>
          </w:p>
        </w:tc>
        <w:tc>
          <w:tcPr>
            <w:tcW w:w="1218" w:type="dxa"/>
          </w:tcPr>
          <w:p w:rsidR="00D17D04" w:rsidRPr="006745D2" w:rsidRDefault="00D17D04" w:rsidP="00F230F6">
            <w:pPr>
              <w:pStyle w:val="tablecell"/>
            </w:pPr>
            <w:r w:rsidRPr="006745D2">
              <w:t>u(8)</w:t>
            </w:r>
          </w:p>
        </w:tc>
      </w:tr>
      <w:tr w:rsidR="00D17D04" w:rsidRPr="006745D2" w:rsidTr="00F230F6">
        <w:trPr>
          <w:cantSplit/>
          <w:jc w:val="center"/>
        </w:trPr>
        <w:tc>
          <w:tcPr>
            <w:tcW w:w="6709" w:type="dxa"/>
          </w:tcPr>
          <w:p w:rsidR="00D17D04" w:rsidRPr="006745D2" w:rsidRDefault="00D17D04" w:rsidP="00F230F6">
            <w:pPr>
              <w:pStyle w:val="tablesyntax"/>
              <w:rPr>
                <w:b/>
              </w:rPr>
            </w:pPr>
            <w:r w:rsidRPr="006745D2">
              <w:rPr>
                <w:b/>
              </w:rPr>
              <w:tab/>
            </w:r>
            <w:proofErr w:type="spellStart"/>
            <w:r w:rsidRPr="006745D2">
              <w:rPr>
                <w:b/>
              </w:rPr>
              <w:t>level_idc</w:t>
            </w:r>
            <w:proofErr w:type="spellEnd"/>
          </w:p>
        </w:tc>
        <w:tc>
          <w:tcPr>
            <w:tcW w:w="1218" w:type="dxa"/>
          </w:tcPr>
          <w:p w:rsidR="00D17D04" w:rsidRPr="006745D2" w:rsidRDefault="00D17D04" w:rsidP="00F230F6">
            <w:pPr>
              <w:pStyle w:val="tablecell"/>
            </w:pPr>
            <w:r w:rsidRPr="006745D2">
              <w:t>u(8)</w:t>
            </w:r>
          </w:p>
        </w:tc>
      </w:tr>
      <w:tr w:rsidR="00D17D04" w:rsidRPr="006745D2" w:rsidTr="00F230F6">
        <w:trPr>
          <w:cantSplit/>
          <w:jc w:val="center"/>
        </w:trPr>
        <w:tc>
          <w:tcPr>
            <w:tcW w:w="6709" w:type="dxa"/>
          </w:tcPr>
          <w:p w:rsidR="00D17D04" w:rsidRPr="006745D2" w:rsidRDefault="00D17D04" w:rsidP="00F230F6">
            <w:pPr>
              <w:pStyle w:val="tablesyntax"/>
              <w:rPr>
                <w:b/>
                <w:bCs/>
                <w:sz w:val="22"/>
                <w:szCs w:val="22"/>
              </w:rPr>
            </w:pPr>
            <w:r w:rsidRPr="006745D2">
              <w:rPr>
                <w:b/>
              </w:rPr>
              <w:tab/>
            </w:r>
            <w:proofErr w:type="spellStart"/>
            <w:r w:rsidRPr="006745D2">
              <w:rPr>
                <w:b/>
                <w:bCs/>
              </w:rPr>
              <w:t>seq_parameter_set_id</w:t>
            </w:r>
            <w:proofErr w:type="spellEnd"/>
          </w:p>
        </w:tc>
        <w:tc>
          <w:tcPr>
            <w:tcW w:w="1218" w:type="dxa"/>
          </w:tcPr>
          <w:p w:rsidR="00D17D04" w:rsidRPr="006745D2" w:rsidRDefault="00D17D04" w:rsidP="00F230F6">
            <w:pPr>
              <w:pStyle w:val="tablecell"/>
            </w:pPr>
            <w:proofErr w:type="spellStart"/>
            <w:r w:rsidRPr="006745D2">
              <w:t>ue</w:t>
            </w:r>
            <w:proofErr w:type="spellEnd"/>
            <w:r w:rsidRPr="006745D2">
              <w:t>(v)</w:t>
            </w:r>
          </w:p>
        </w:tc>
      </w:tr>
      <w:tr w:rsidR="00D17D04" w:rsidRPr="006745D2" w:rsidTr="00F230F6">
        <w:trPr>
          <w:cantSplit/>
          <w:jc w:val="center"/>
        </w:trPr>
        <w:tc>
          <w:tcPr>
            <w:tcW w:w="6709" w:type="dxa"/>
          </w:tcPr>
          <w:p w:rsidR="00D17D04" w:rsidRPr="006745D2" w:rsidRDefault="00D17D04" w:rsidP="00F230F6">
            <w:pPr>
              <w:pStyle w:val="tablesyntax"/>
              <w:rPr>
                <w:b/>
              </w:rPr>
            </w:pPr>
            <w:r>
              <w:rPr>
                <w:rFonts w:hint="eastAsia"/>
                <w:b/>
              </w:rPr>
              <w:tab/>
              <w:t>max_temporal_layers_minus1</w:t>
            </w:r>
          </w:p>
        </w:tc>
        <w:tc>
          <w:tcPr>
            <w:tcW w:w="1218" w:type="dxa"/>
          </w:tcPr>
          <w:p w:rsidR="00D17D04" w:rsidRPr="006745D2" w:rsidRDefault="00D17D04" w:rsidP="00F230F6">
            <w:pPr>
              <w:pStyle w:val="tablecell"/>
              <w:rPr>
                <w:lang w:eastAsia="ko-KR"/>
              </w:rPr>
            </w:pPr>
            <w:r>
              <w:rPr>
                <w:rFonts w:hint="eastAsia"/>
                <w:lang w:eastAsia="ko-KR"/>
              </w:rPr>
              <w:t>u(3)</w:t>
            </w:r>
          </w:p>
        </w:tc>
      </w:tr>
      <w:tr w:rsidR="00D17D04" w:rsidRPr="006745D2" w:rsidTr="00F230F6">
        <w:trPr>
          <w:cantSplit/>
          <w:jc w:val="center"/>
        </w:trPr>
        <w:tc>
          <w:tcPr>
            <w:tcW w:w="6709" w:type="dxa"/>
          </w:tcPr>
          <w:p w:rsidR="00D17D04" w:rsidRPr="006745D2" w:rsidRDefault="00D17D04" w:rsidP="00F230F6">
            <w:pPr>
              <w:pStyle w:val="tablesyntax"/>
              <w:rPr>
                <w:b/>
                <w:bCs/>
              </w:rPr>
            </w:pPr>
            <w:r w:rsidRPr="006745D2">
              <w:rPr>
                <w:b/>
                <w:bCs/>
              </w:rPr>
              <w:tab/>
            </w:r>
            <w:proofErr w:type="spellStart"/>
            <w:r w:rsidRPr="006745D2">
              <w:rPr>
                <w:b/>
                <w:bCs/>
              </w:rPr>
              <w:t>pic_width_in_luma_samples</w:t>
            </w:r>
            <w:proofErr w:type="spellEnd"/>
          </w:p>
        </w:tc>
        <w:tc>
          <w:tcPr>
            <w:tcW w:w="1218" w:type="dxa"/>
          </w:tcPr>
          <w:p w:rsidR="00D17D04" w:rsidRPr="006745D2" w:rsidRDefault="00D17D04" w:rsidP="00F230F6">
            <w:pPr>
              <w:pStyle w:val="tablecell"/>
            </w:pPr>
            <w:r w:rsidRPr="006745D2">
              <w:t>u(16)</w:t>
            </w:r>
          </w:p>
        </w:tc>
      </w:tr>
      <w:tr w:rsidR="00D17D04" w:rsidRPr="006745D2" w:rsidTr="00F230F6">
        <w:trPr>
          <w:cantSplit/>
          <w:jc w:val="center"/>
        </w:trPr>
        <w:tc>
          <w:tcPr>
            <w:tcW w:w="6709" w:type="dxa"/>
          </w:tcPr>
          <w:p w:rsidR="00D17D04" w:rsidRPr="006745D2" w:rsidRDefault="00D17D04" w:rsidP="00F230F6">
            <w:pPr>
              <w:pStyle w:val="tablesyntax"/>
              <w:rPr>
                <w:b/>
                <w:bCs/>
              </w:rPr>
            </w:pPr>
            <w:r w:rsidRPr="006745D2">
              <w:rPr>
                <w:b/>
                <w:bCs/>
              </w:rPr>
              <w:tab/>
            </w:r>
            <w:proofErr w:type="spellStart"/>
            <w:r w:rsidRPr="006745D2">
              <w:rPr>
                <w:b/>
                <w:bCs/>
              </w:rPr>
              <w:t>pic_height_in_luma_samples</w:t>
            </w:r>
            <w:proofErr w:type="spellEnd"/>
          </w:p>
        </w:tc>
        <w:tc>
          <w:tcPr>
            <w:tcW w:w="1218" w:type="dxa"/>
          </w:tcPr>
          <w:p w:rsidR="00D17D04" w:rsidRPr="006745D2" w:rsidRDefault="00D17D04" w:rsidP="00F230F6">
            <w:pPr>
              <w:pStyle w:val="tablecell"/>
            </w:pPr>
            <w:r w:rsidRPr="006745D2">
              <w:t>u(16)</w:t>
            </w:r>
          </w:p>
        </w:tc>
      </w:tr>
      <w:tr w:rsidR="00D17D04" w:rsidRPr="006745D2" w:rsidTr="00F230F6">
        <w:trPr>
          <w:cantSplit/>
          <w:jc w:val="center"/>
        </w:trPr>
        <w:tc>
          <w:tcPr>
            <w:tcW w:w="6709" w:type="dxa"/>
          </w:tcPr>
          <w:p w:rsidR="00D17D04" w:rsidRPr="006745D2" w:rsidRDefault="00D17D04" w:rsidP="00F230F6">
            <w:pPr>
              <w:pStyle w:val="tablesyntax"/>
              <w:rPr>
                <w:b/>
                <w:bCs/>
              </w:rPr>
            </w:pPr>
            <w:r w:rsidRPr="006745D2">
              <w:rPr>
                <w:b/>
                <w:bCs/>
              </w:rPr>
              <w:tab/>
              <w:t>bit_depth_luma_minus8</w:t>
            </w:r>
          </w:p>
        </w:tc>
        <w:tc>
          <w:tcPr>
            <w:tcW w:w="1218" w:type="dxa"/>
          </w:tcPr>
          <w:p w:rsidR="00D17D04" w:rsidRPr="006745D2" w:rsidRDefault="00D17D04" w:rsidP="00F230F6">
            <w:pPr>
              <w:pStyle w:val="tablecell"/>
            </w:pPr>
            <w:proofErr w:type="spellStart"/>
            <w:r w:rsidRPr="006745D2">
              <w:t>ue</w:t>
            </w:r>
            <w:proofErr w:type="spellEnd"/>
            <w:r w:rsidRPr="006745D2">
              <w:t>(v)</w:t>
            </w:r>
          </w:p>
        </w:tc>
      </w:tr>
      <w:tr w:rsidR="00D17D04" w:rsidRPr="006745D2" w:rsidTr="00F230F6">
        <w:trPr>
          <w:cantSplit/>
          <w:jc w:val="center"/>
        </w:trPr>
        <w:tc>
          <w:tcPr>
            <w:tcW w:w="6709" w:type="dxa"/>
          </w:tcPr>
          <w:p w:rsidR="00D17D04" w:rsidRPr="006745D2" w:rsidRDefault="00D17D04" w:rsidP="00F230F6">
            <w:pPr>
              <w:pStyle w:val="tablesyntax"/>
              <w:rPr>
                <w:b/>
                <w:bCs/>
              </w:rPr>
            </w:pPr>
            <w:r w:rsidRPr="006745D2">
              <w:rPr>
                <w:b/>
                <w:bCs/>
              </w:rPr>
              <w:tab/>
              <w:t>bit_depth_chroma_minus8</w:t>
            </w:r>
          </w:p>
        </w:tc>
        <w:tc>
          <w:tcPr>
            <w:tcW w:w="1218" w:type="dxa"/>
          </w:tcPr>
          <w:p w:rsidR="00D17D04" w:rsidRPr="006745D2" w:rsidRDefault="00D17D04" w:rsidP="00F230F6">
            <w:pPr>
              <w:pStyle w:val="tablecell"/>
            </w:pPr>
            <w:proofErr w:type="spellStart"/>
            <w:r w:rsidRPr="006745D2">
              <w:t>ue</w:t>
            </w:r>
            <w:proofErr w:type="spellEnd"/>
            <w:r w:rsidRPr="006745D2">
              <w:t>(v)</w:t>
            </w:r>
          </w:p>
        </w:tc>
      </w:tr>
      <w:tr w:rsidR="00D17D04" w:rsidRPr="006745D2" w:rsidTr="00F230F6">
        <w:trPr>
          <w:cantSplit/>
          <w:jc w:val="center"/>
        </w:trPr>
        <w:tc>
          <w:tcPr>
            <w:tcW w:w="6709" w:type="dxa"/>
          </w:tcPr>
          <w:p w:rsidR="00D17D04" w:rsidRPr="006745D2" w:rsidRDefault="00D17D04" w:rsidP="00F230F6">
            <w:pPr>
              <w:pStyle w:val="tablesyntax"/>
              <w:rPr>
                <w:b/>
                <w:bCs/>
              </w:rPr>
            </w:pPr>
            <w:r>
              <w:rPr>
                <w:rFonts w:hint="eastAsia"/>
                <w:b/>
                <w:bCs/>
              </w:rPr>
              <w:tab/>
              <w:t>pcm_bit_depth_luma_minus1</w:t>
            </w:r>
          </w:p>
        </w:tc>
        <w:tc>
          <w:tcPr>
            <w:tcW w:w="1218" w:type="dxa"/>
          </w:tcPr>
          <w:p w:rsidR="00D17D04" w:rsidRPr="006745D2" w:rsidRDefault="00D17D04" w:rsidP="00F230F6">
            <w:pPr>
              <w:pStyle w:val="tablecell"/>
              <w:rPr>
                <w:lang w:eastAsia="ko-KR"/>
              </w:rPr>
            </w:pPr>
            <w:r>
              <w:rPr>
                <w:rFonts w:hint="eastAsia"/>
                <w:lang w:eastAsia="ko-KR"/>
              </w:rPr>
              <w:t>u(4)</w:t>
            </w:r>
          </w:p>
        </w:tc>
      </w:tr>
      <w:tr w:rsidR="00D17D04" w:rsidRPr="006745D2" w:rsidTr="00F230F6">
        <w:trPr>
          <w:cantSplit/>
          <w:jc w:val="center"/>
        </w:trPr>
        <w:tc>
          <w:tcPr>
            <w:tcW w:w="6709" w:type="dxa"/>
          </w:tcPr>
          <w:p w:rsidR="00D17D04" w:rsidRPr="006745D2" w:rsidRDefault="00D17D04" w:rsidP="00F230F6">
            <w:pPr>
              <w:pStyle w:val="tablesyntax"/>
              <w:rPr>
                <w:b/>
                <w:bCs/>
              </w:rPr>
            </w:pPr>
            <w:r>
              <w:rPr>
                <w:rFonts w:hint="eastAsia"/>
                <w:b/>
                <w:bCs/>
              </w:rPr>
              <w:tab/>
              <w:t>pcm_bit_depth_chroma_minus1</w:t>
            </w:r>
          </w:p>
        </w:tc>
        <w:tc>
          <w:tcPr>
            <w:tcW w:w="1218" w:type="dxa"/>
          </w:tcPr>
          <w:p w:rsidR="00D17D04" w:rsidRPr="006745D2" w:rsidRDefault="00D17D04" w:rsidP="00F230F6">
            <w:pPr>
              <w:pStyle w:val="tablecell"/>
              <w:rPr>
                <w:lang w:eastAsia="ko-KR"/>
              </w:rPr>
            </w:pPr>
            <w:r>
              <w:rPr>
                <w:rFonts w:hint="eastAsia"/>
                <w:lang w:eastAsia="ko-KR"/>
              </w:rPr>
              <w:t>u(4)</w:t>
            </w:r>
          </w:p>
        </w:tc>
      </w:tr>
      <w:tr w:rsidR="00D17D04" w:rsidRPr="006745D2" w:rsidTr="00F230F6">
        <w:trPr>
          <w:cantSplit/>
          <w:jc w:val="center"/>
        </w:trPr>
        <w:tc>
          <w:tcPr>
            <w:tcW w:w="6709" w:type="dxa"/>
          </w:tcPr>
          <w:p w:rsidR="00D17D04" w:rsidRPr="00D17D04" w:rsidRDefault="00D17D04" w:rsidP="00F230F6">
            <w:pPr>
              <w:pStyle w:val="tablesyntax"/>
              <w:rPr>
                <w:b/>
                <w:color w:val="000000"/>
              </w:rPr>
            </w:pPr>
            <w:r w:rsidRPr="006745D2">
              <w:rPr>
                <w:b/>
              </w:rPr>
              <w:tab/>
            </w:r>
            <w:r w:rsidRPr="00D17D04">
              <w:rPr>
                <w:b/>
                <w:color w:val="000000"/>
              </w:rPr>
              <w:t>log2_max_frame_num_minus4</w:t>
            </w:r>
          </w:p>
        </w:tc>
        <w:tc>
          <w:tcPr>
            <w:tcW w:w="1218" w:type="dxa"/>
          </w:tcPr>
          <w:p w:rsidR="00D17D04" w:rsidRPr="006745D2" w:rsidRDefault="00D17D04" w:rsidP="00F230F6">
            <w:pPr>
              <w:pStyle w:val="tablecell"/>
            </w:pPr>
            <w:proofErr w:type="spellStart"/>
            <w:r w:rsidRPr="006745D2">
              <w:t>ue</w:t>
            </w:r>
            <w:proofErr w:type="spellEnd"/>
            <w:r w:rsidRPr="006745D2">
              <w:t>(v)</w:t>
            </w:r>
          </w:p>
        </w:tc>
      </w:tr>
      <w:tr w:rsidR="00D17D04" w:rsidRPr="000B10FD" w:rsidTr="00F230F6">
        <w:tblPrEx>
          <w:tblLook w:val="04A0" w:firstRow="1" w:lastRow="0" w:firstColumn="1" w:lastColumn="0" w:noHBand="0" w:noVBand="1"/>
        </w:tblPrEx>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D17D04" w:rsidRPr="000B10FD" w:rsidRDefault="00D17D04" w:rsidP="00F230F6">
            <w:pPr>
              <w:pStyle w:val="tablesyntax"/>
              <w:rPr>
                <w:bCs/>
                <w:highlight w:val="yellow"/>
              </w:rPr>
            </w:pPr>
            <w:r w:rsidRPr="000B10FD">
              <w:rPr>
                <w:highlight w:val="yellow"/>
              </w:rPr>
              <w:tab/>
            </w:r>
            <w:r w:rsidRPr="000B10FD">
              <w:rPr>
                <w:b/>
                <w:highlight w:val="yellow"/>
              </w:rPr>
              <w:t>min_poc_lsb_len_minus4</w:t>
            </w:r>
          </w:p>
        </w:tc>
        <w:tc>
          <w:tcPr>
            <w:tcW w:w="1218" w:type="dxa"/>
            <w:tcBorders>
              <w:top w:val="single" w:sz="4" w:space="0" w:color="auto"/>
              <w:left w:val="single" w:sz="4" w:space="0" w:color="auto"/>
              <w:bottom w:val="single" w:sz="4" w:space="0" w:color="auto"/>
              <w:right w:val="single" w:sz="4" w:space="0" w:color="auto"/>
            </w:tcBorders>
            <w:hideMark/>
          </w:tcPr>
          <w:p w:rsidR="00D17D04" w:rsidRPr="000B10FD" w:rsidRDefault="00D17D04" w:rsidP="00F230F6">
            <w:pPr>
              <w:pStyle w:val="tablecell"/>
            </w:pPr>
            <w:proofErr w:type="spellStart"/>
            <w:r w:rsidRPr="000B10FD">
              <w:rPr>
                <w:highlight w:val="yellow"/>
              </w:rPr>
              <w:t>ue</w:t>
            </w:r>
            <w:proofErr w:type="spellEnd"/>
            <w:r w:rsidRPr="000B10FD">
              <w:rPr>
                <w:highlight w:val="yellow"/>
              </w:rPr>
              <w:t>(v)</w:t>
            </w:r>
          </w:p>
        </w:tc>
      </w:tr>
      <w:tr w:rsidR="00D17D04" w:rsidRPr="000B10FD" w:rsidTr="00F230F6">
        <w:tblPrEx>
          <w:tblLook w:val="04A0" w:firstRow="1" w:lastRow="0" w:firstColumn="1" w:lastColumn="0" w:noHBand="0" w:noVBand="1"/>
        </w:tblPrEx>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D17D04" w:rsidRPr="000B10FD" w:rsidRDefault="00D17D04" w:rsidP="00F230F6">
            <w:pPr>
              <w:pStyle w:val="tablesyntax"/>
              <w:rPr>
                <w:b/>
                <w:highlight w:val="yellow"/>
                <w:lang w:val="en-US"/>
              </w:rPr>
            </w:pPr>
            <w:r w:rsidRPr="000B10FD">
              <w:rPr>
                <w:highlight w:val="yellow"/>
                <w:lang w:val="en-US"/>
              </w:rPr>
              <w:tab/>
            </w:r>
            <w:proofErr w:type="spellStart"/>
            <w:r w:rsidRPr="000B10FD">
              <w:rPr>
                <w:b/>
                <w:highlight w:val="yellow"/>
                <w:lang w:val="en-US"/>
              </w:rPr>
              <w:t>num_add_poc_lsb_lens</w:t>
            </w:r>
            <w:proofErr w:type="spellEnd"/>
          </w:p>
        </w:tc>
        <w:tc>
          <w:tcPr>
            <w:tcW w:w="1218" w:type="dxa"/>
            <w:tcBorders>
              <w:top w:val="single" w:sz="4" w:space="0" w:color="auto"/>
              <w:left w:val="single" w:sz="4" w:space="0" w:color="auto"/>
              <w:bottom w:val="single" w:sz="4" w:space="0" w:color="auto"/>
              <w:right w:val="single" w:sz="4" w:space="0" w:color="auto"/>
            </w:tcBorders>
            <w:hideMark/>
          </w:tcPr>
          <w:p w:rsidR="00D17D04" w:rsidRPr="000B10FD" w:rsidRDefault="00D17D04" w:rsidP="00F230F6">
            <w:pPr>
              <w:pStyle w:val="tablecell"/>
              <w:rPr>
                <w:highlight w:val="yellow"/>
              </w:rPr>
            </w:pPr>
            <w:proofErr w:type="spellStart"/>
            <w:r w:rsidRPr="000B10FD">
              <w:rPr>
                <w:highlight w:val="yellow"/>
              </w:rPr>
              <w:t>ue</w:t>
            </w:r>
            <w:proofErr w:type="spellEnd"/>
            <w:r w:rsidRPr="000B10FD">
              <w:rPr>
                <w:highlight w:val="yellow"/>
              </w:rPr>
              <w:t>(v)</w:t>
            </w:r>
          </w:p>
        </w:tc>
      </w:tr>
      <w:tr w:rsidR="00D17D04" w:rsidRPr="000B10FD" w:rsidTr="00F230F6">
        <w:tblPrEx>
          <w:tblLook w:val="04A0" w:firstRow="1" w:lastRow="0" w:firstColumn="1" w:lastColumn="0" w:noHBand="0" w:noVBand="1"/>
        </w:tblPrEx>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D17D04" w:rsidRPr="000B10FD" w:rsidRDefault="00D17D04" w:rsidP="00F230F6">
            <w:pPr>
              <w:pStyle w:val="tablesyntax"/>
              <w:rPr>
                <w:highlight w:val="yellow"/>
              </w:rPr>
            </w:pPr>
            <w:r w:rsidRPr="000B10FD">
              <w:rPr>
                <w:highlight w:val="yellow"/>
              </w:rPr>
              <w:tab/>
              <w:t xml:space="preserve">for ( </w:t>
            </w:r>
            <w:proofErr w:type="spellStart"/>
            <w:r w:rsidRPr="000B10FD">
              <w:rPr>
                <w:highlight w:val="yellow"/>
              </w:rPr>
              <w:t>i</w:t>
            </w:r>
            <w:proofErr w:type="spellEnd"/>
            <w:r w:rsidRPr="000B10FD">
              <w:rPr>
                <w:highlight w:val="yellow"/>
              </w:rPr>
              <w:t xml:space="preserve">=0; </w:t>
            </w:r>
            <w:proofErr w:type="spellStart"/>
            <w:r w:rsidRPr="000B10FD">
              <w:rPr>
                <w:highlight w:val="yellow"/>
              </w:rPr>
              <w:t>i</w:t>
            </w:r>
            <w:proofErr w:type="spellEnd"/>
            <w:r w:rsidRPr="000B10FD">
              <w:rPr>
                <w:highlight w:val="yellow"/>
              </w:rPr>
              <w:t xml:space="preserve"> &lt; </w:t>
            </w:r>
            <w:proofErr w:type="spellStart"/>
            <w:r w:rsidRPr="000B10FD">
              <w:rPr>
                <w:highlight w:val="yellow"/>
                <w:lang w:val="en-US"/>
              </w:rPr>
              <w:t>num_</w:t>
            </w:r>
            <w:ins w:id="7" w:author="Ye-Kui Wang" w:date="2012-01-31T12:52:00Z">
              <w:r w:rsidR="00BC218E">
                <w:rPr>
                  <w:highlight w:val="yellow"/>
                  <w:lang w:val="en-US"/>
                </w:rPr>
                <w:t>add_</w:t>
              </w:r>
            </w:ins>
            <w:r w:rsidRPr="000B10FD">
              <w:rPr>
                <w:highlight w:val="yellow"/>
                <w:lang w:val="en-US"/>
              </w:rPr>
              <w:t>poc_lsb_lens</w:t>
            </w:r>
            <w:proofErr w:type="spellEnd"/>
            <w:r w:rsidRPr="000B10FD">
              <w:rPr>
                <w:highlight w:val="yellow"/>
              </w:rPr>
              <w:t xml:space="preserve">; </w:t>
            </w:r>
            <w:proofErr w:type="spellStart"/>
            <w:r w:rsidRPr="000B10FD">
              <w:rPr>
                <w:highlight w:val="yellow"/>
              </w:rPr>
              <w:t>i</w:t>
            </w:r>
            <w:proofErr w:type="spellEnd"/>
            <w:r w:rsidRPr="000B10FD">
              <w:rPr>
                <w:highlight w:val="yellow"/>
              </w:rPr>
              <w:t>++ ) {</w:t>
            </w:r>
          </w:p>
        </w:tc>
        <w:tc>
          <w:tcPr>
            <w:tcW w:w="1218" w:type="dxa"/>
            <w:tcBorders>
              <w:top w:val="single" w:sz="4" w:space="0" w:color="auto"/>
              <w:left w:val="single" w:sz="4" w:space="0" w:color="auto"/>
              <w:bottom w:val="single" w:sz="4" w:space="0" w:color="auto"/>
              <w:right w:val="single" w:sz="4" w:space="0" w:color="auto"/>
            </w:tcBorders>
            <w:hideMark/>
          </w:tcPr>
          <w:p w:rsidR="00D17D04" w:rsidRPr="000B10FD" w:rsidRDefault="00D17D04" w:rsidP="00F230F6">
            <w:pPr>
              <w:pStyle w:val="tablecell"/>
              <w:rPr>
                <w:highlight w:val="yellow"/>
              </w:rPr>
            </w:pPr>
          </w:p>
        </w:tc>
      </w:tr>
      <w:tr w:rsidR="00D17D04" w:rsidRPr="0063029F" w:rsidTr="00F230F6">
        <w:tblPrEx>
          <w:tblLook w:val="04A0" w:firstRow="1" w:lastRow="0" w:firstColumn="1" w:lastColumn="0" w:noHBand="0" w:noVBand="1"/>
        </w:tblPrEx>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D17D04" w:rsidRPr="0063029F" w:rsidRDefault="00D17D04" w:rsidP="00F230F6">
            <w:pPr>
              <w:pStyle w:val="tablesyntax"/>
              <w:rPr>
                <w:b/>
                <w:highlight w:val="yellow"/>
                <w:lang w:val="en-US"/>
              </w:rPr>
            </w:pPr>
            <w:r w:rsidRPr="0063029F">
              <w:rPr>
                <w:lang w:val="en-US"/>
              </w:rPr>
              <w:tab/>
            </w:r>
            <w:r w:rsidRPr="0063029F">
              <w:rPr>
                <w:lang w:val="en-US"/>
              </w:rPr>
              <w:tab/>
            </w:r>
            <w:proofErr w:type="spellStart"/>
            <w:r w:rsidRPr="0063029F">
              <w:rPr>
                <w:b/>
                <w:highlight w:val="yellow"/>
                <w:lang w:val="en-US"/>
              </w:rPr>
              <w:t>max_temporal_id_poc_len</w:t>
            </w:r>
            <w:proofErr w:type="spellEnd"/>
            <w:r w:rsidRPr="0063029F">
              <w:rPr>
                <w:highlight w:val="yellow"/>
              </w:rPr>
              <w:t>[</w:t>
            </w:r>
            <w:r w:rsidRPr="0063029F">
              <w:rPr>
                <w:highlight w:val="yellow"/>
                <w:lang w:val="en-US"/>
              </w:rPr>
              <w:t> </w:t>
            </w:r>
            <w:proofErr w:type="spellStart"/>
            <w:r w:rsidRPr="0063029F">
              <w:rPr>
                <w:highlight w:val="yellow"/>
              </w:rPr>
              <w:t>i</w:t>
            </w:r>
            <w:proofErr w:type="spellEnd"/>
            <w:r w:rsidRPr="0063029F">
              <w:rPr>
                <w:highlight w:val="yellow"/>
                <w:lang w:val="en-US"/>
              </w:rPr>
              <w:t> </w:t>
            </w:r>
            <w:r w:rsidRPr="0063029F">
              <w:rPr>
                <w:highlight w:val="yellow"/>
              </w:rPr>
              <w:t>]</w:t>
            </w:r>
          </w:p>
        </w:tc>
        <w:tc>
          <w:tcPr>
            <w:tcW w:w="1218" w:type="dxa"/>
            <w:tcBorders>
              <w:top w:val="single" w:sz="4" w:space="0" w:color="auto"/>
              <w:left w:val="single" w:sz="4" w:space="0" w:color="auto"/>
              <w:bottom w:val="single" w:sz="4" w:space="0" w:color="auto"/>
              <w:right w:val="single" w:sz="4" w:space="0" w:color="auto"/>
            </w:tcBorders>
            <w:hideMark/>
          </w:tcPr>
          <w:p w:rsidR="00D17D04" w:rsidRPr="0063029F" w:rsidRDefault="00D17D04" w:rsidP="00F230F6">
            <w:pPr>
              <w:pStyle w:val="tablecell"/>
              <w:rPr>
                <w:highlight w:val="yellow"/>
              </w:rPr>
            </w:pPr>
            <w:r w:rsidRPr="0063029F">
              <w:rPr>
                <w:highlight w:val="yellow"/>
              </w:rPr>
              <w:t>u(3)</w:t>
            </w:r>
          </w:p>
        </w:tc>
      </w:tr>
      <w:tr w:rsidR="00D17D04" w:rsidRPr="000B10FD" w:rsidTr="00F230F6">
        <w:tblPrEx>
          <w:tblLook w:val="04A0" w:firstRow="1" w:lastRow="0" w:firstColumn="1" w:lastColumn="0" w:noHBand="0" w:noVBand="1"/>
        </w:tblPrEx>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D17D04" w:rsidRPr="000B10FD" w:rsidRDefault="00D17D04" w:rsidP="00F230F6">
            <w:pPr>
              <w:pStyle w:val="tablesyntax"/>
              <w:rPr>
                <w:b/>
                <w:highlight w:val="yellow"/>
              </w:rPr>
            </w:pPr>
            <w:r w:rsidRPr="000B10FD">
              <w:rPr>
                <w:highlight w:val="yellow"/>
              </w:rPr>
              <w:tab/>
            </w:r>
            <w:r w:rsidRPr="000B10FD">
              <w:rPr>
                <w:highlight w:val="yellow"/>
              </w:rPr>
              <w:tab/>
            </w:r>
            <w:r w:rsidRPr="000B10FD">
              <w:rPr>
                <w:b/>
                <w:highlight w:val="yellow"/>
              </w:rPr>
              <w:t>poc_len_delta_minus1</w:t>
            </w:r>
            <w:r w:rsidRPr="0063029F">
              <w:rPr>
                <w:highlight w:val="yellow"/>
                <w:lang w:val="en-US"/>
              </w:rPr>
              <w:t>[ </w:t>
            </w:r>
            <w:proofErr w:type="spellStart"/>
            <w:r w:rsidRPr="0063029F">
              <w:rPr>
                <w:highlight w:val="yellow"/>
                <w:lang w:val="en-US"/>
              </w:rPr>
              <w:t>i</w:t>
            </w:r>
            <w:proofErr w:type="spellEnd"/>
            <w:r w:rsidRPr="0063029F">
              <w:rPr>
                <w:highlight w:val="yellow"/>
                <w:lang w:val="en-US"/>
              </w:rPr>
              <w:t> ]</w:t>
            </w:r>
          </w:p>
        </w:tc>
        <w:tc>
          <w:tcPr>
            <w:tcW w:w="1218" w:type="dxa"/>
            <w:tcBorders>
              <w:top w:val="single" w:sz="4" w:space="0" w:color="auto"/>
              <w:left w:val="single" w:sz="4" w:space="0" w:color="auto"/>
              <w:bottom w:val="single" w:sz="4" w:space="0" w:color="auto"/>
              <w:right w:val="single" w:sz="4" w:space="0" w:color="auto"/>
            </w:tcBorders>
            <w:hideMark/>
          </w:tcPr>
          <w:p w:rsidR="00D17D04" w:rsidRPr="000B10FD" w:rsidRDefault="00D17D04" w:rsidP="00F230F6">
            <w:pPr>
              <w:pStyle w:val="tablecell"/>
              <w:rPr>
                <w:highlight w:val="yellow"/>
              </w:rPr>
            </w:pPr>
            <w:proofErr w:type="spellStart"/>
            <w:r w:rsidRPr="000B10FD">
              <w:rPr>
                <w:highlight w:val="yellow"/>
              </w:rPr>
              <w:t>ue</w:t>
            </w:r>
            <w:proofErr w:type="spellEnd"/>
            <w:r w:rsidRPr="000B10FD">
              <w:rPr>
                <w:highlight w:val="yellow"/>
              </w:rPr>
              <w:t>(v)</w:t>
            </w:r>
          </w:p>
        </w:tc>
      </w:tr>
      <w:tr w:rsidR="00D17D04" w:rsidRPr="000B10FD" w:rsidTr="00F230F6">
        <w:tblPrEx>
          <w:tblLook w:val="04A0" w:firstRow="1" w:lastRow="0" w:firstColumn="1" w:lastColumn="0" w:noHBand="0" w:noVBand="1"/>
        </w:tblPrEx>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D17D04" w:rsidRPr="000B10FD" w:rsidRDefault="00D17D04" w:rsidP="00F230F6">
            <w:pPr>
              <w:pStyle w:val="tablesyntax"/>
              <w:rPr>
                <w:highlight w:val="yellow"/>
              </w:rPr>
            </w:pPr>
            <w:r w:rsidRPr="000B10FD">
              <w:rPr>
                <w:highlight w:val="yellow"/>
              </w:rPr>
              <w:tab/>
              <w:t>}</w:t>
            </w:r>
          </w:p>
        </w:tc>
        <w:tc>
          <w:tcPr>
            <w:tcW w:w="1218" w:type="dxa"/>
            <w:tcBorders>
              <w:top w:val="single" w:sz="4" w:space="0" w:color="auto"/>
              <w:left w:val="single" w:sz="4" w:space="0" w:color="auto"/>
              <w:bottom w:val="single" w:sz="4" w:space="0" w:color="auto"/>
              <w:right w:val="single" w:sz="4" w:space="0" w:color="auto"/>
            </w:tcBorders>
            <w:hideMark/>
          </w:tcPr>
          <w:p w:rsidR="00D17D04" w:rsidRPr="000B10FD" w:rsidRDefault="00D17D04" w:rsidP="00F230F6">
            <w:pPr>
              <w:pStyle w:val="tablecell"/>
              <w:rPr>
                <w:highlight w:val="yellow"/>
              </w:rPr>
            </w:pPr>
          </w:p>
        </w:tc>
      </w:tr>
      <w:tr w:rsidR="00D17D04" w:rsidRPr="006745D2" w:rsidTr="00F230F6">
        <w:trPr>
          <w:cantSplit/>
          <w:jc w:val="center"/>
        </w:trPr>
        <w:tc>
          <w:tcPr>
            <w:tcW w:w="6709" w:type="dxa"/>
          </w:tcPr>
          <w:p w:rsidR="00D17D04" w:rsidRPr="00D17D04" w:rsidRDefault="00D17D04" w:rsidP="00F230F6">
            <w:pPr>
              <w:pStyle w:val="tablesyntax"/>
              <w:rPr>
                <w:b/>
                <w:color w:val="000000"/>
              </w:rPr>
            </w:pPr>
            <w:r w:rsidRPr="00D17D04">
              <w:rPr>
                <w:b/>
                <w:color w:val="000000"/>
              </w:rPr>
              <w:tab/>
            </w:r>
            <w:proofErr w:type="spellStart"/>
            <w:r w:rsidRPr="00D17D04">
              <w:rPr>
                <w:b/>
                <w:color w:val="000000"/>
              </w:rPr>
              <w:t>max_num_ref_frames</w:t>
            </w:r>
            <w:proofErr w:type="spellEnd"/>
          </w:p>
        </w:tc>
        <w:tc>
          <w:tcPr>
            <w:tcW w:w="1218" w:type="dxa"/>
          </w:tcPr>
          <w:p w:rsidR="00D17D04" w:rsidRPr="006745D2" w:rsidRDefault="00D17D04" w:rsidP="00F230F6">
            <w:pPr>
              <w:pStyle w:val="tablecell"/>
            </w:pPr>
            <w:proofErr w:type="spellStart"/>
            <w:r w:rsidRPr="006745D2">
              <w:t>ue</w:t>
            </w:r>
            <w:proofErr w:type="spellEnd"/>
            <w:r w:rsidRPr="006745D2">
              <w:t>(v)</w:t>
            </w:r>
          </w:p>
        </w:tc>
      </w:tr>
      <w:tr w:rsidR="00D17D04" w:rsidRPr="006745D2" w:rsidTr="00F230F6">
        <w:trPr>
          <w:cantSplit/>
          <w:jc w:val="center"/>
        </w:trPr>
        <w:tc>
          <w:tcPr>
            <w:tcW w:w="6709" w:type="dxa"/>
          </w:tcPr>
          <w:p w:rsidR="00D17D04" w:rsidRPr="00D17D04" w:rsidRDefault="00D17D04" w:rsidP="00F230F6">
            <w:pPr>
              <w:pStyle w:val="tablesyntax"/>
              <w:rPr>
                <w:b/>
                <w:bCs/>
                <w:color w:val="000000"/>
              </w:rPr>
            </w:pPr>
            <w:r w:rsidRPr="00D17D04">
              <w:rPr>
                <w:b/>
                <w:bCs/>
                <w:color w:val="000000"/>
              </w:rPr>
              <w:tab/>
            </w:r>
            <w:proofErr w:type="spellStart"/>
            <w:r w:rsidRPr="00D17D04">
              <w:rPr>
                <w:b/>
                <w:bCs/>
                <w:color w:val="000000"/>
              </w:rPr>
              <w:t>gaps_in_frame_num_value_allowed_flag</w:t>
            </w:r>
            <w:proofErr w:type="spellEnd"/>
          </w:p>
        </w:tc>
        <w:tc>
          <w:tcPr>
            <w:tcW w:w="1218" w:type="dxa"/>
          </w:tcPr>
          <w:p w:rsidR="00D17D04" w:rsidRPr="006745D2" w:rsidRDefault="00D17D04" w:rsidP="00F230F6">
            <w:pPr>
              <w:pStyle w:val="tablecell"/>
            </w:pPr>
            <w:r w:rsidRPr="006745D2">
              <w:t>u(1)</w:t>
            </w:r>
          </w:p>
        </w:tc>
      </w:tr>
      <w:tr w:rsidR="00D17D04" w:rsidRPr="006745D2" w:rsidTr="00F230F6">
        <w:trPr>
          <w:cantSplit/>
          <w:jc w:val="center"/>
        </w:trPr>
        <w:tc>
          <w:tcPr>
            <w:tcW w:w="6709" w:type="dxa"/>
          </w:tcPr>
          <w:p w:rsidR="00D17D04" w:rsidRPr="006745D2" w:rsidRDefault="00D17D04" w:rsidP="00F230F6">
            <w:pPr>
              <w:pStyle w:val="tablesyntax"/>
              <w:rPr>
                <w:b/>
              </w:rPr>
            </w:pPr>
            <w:r w:rsidRPr="006745D2">
              <w:rPr>
                <w:b/>
              </w:rPr>
              <w:tab/>
              <w:t>log2_min_coding_block_size_minus3</w:t>
            </w:r>
          </w:p>
        </w:tc>
        <w:tc>
          <w:tcPr>
            <w:tcW w:w="1218" w:type="dxa"/>
          </w:tcPr>
          <w:p w:rsidR="00D17D04" w:rsidRPr="006745D2" w:rsidRDefault="00D17D04" w:rsidP="00F230F6">
            <w:pPr>
              <w:pStyle w:val="tablecell"/>
            </w:pPr>
            <w:proofErr w:type="spellStart"/>
            <w:r w:rsidRPr="006745D2">
              <w:t>ue</w:t>
            </w:r>
            <w:proofErr w:type="spellEnd"/>
            <w:r w:rsidRPr="006745D2">
              <w:t>(v)</w:t>
            </w:r>
          </w:p>
        </w:tc>
      </w:tr>
      <w:tr w:rsidR="00D17D04" w:rsidRPr="006745D2" w:rsidTr="00F230F6">
        <w:trPr>
          <w:cantSplit/>
          <w:jc w:val="center"/>
        </w:trPr>
        <w:tc>
          <w:tcPr>
            <w:tcW w:w="6709" w:type="dxa"/>
          </w:tcPr>
          <w:p w:rsidR="00D17D04" w:rsidRPr="006745D2" w:rsidRDefault="00D17D04" w:rsidP="00F230F6">
            <w:pPr>
              <w:pStyle w:val="tablesyntax"/>
              <w:rPr>
                <w:b/>
              </w:rPr>
            </w:pPr>
            <w:r w:rsidRPr="006745D2">
              <w:rPr>
                <w:b/>
              </w:rPr>
              <w:tab/>
              <w:t>log2_diff_max_min_coding_block_size</w:t>
            </w:r>
          </w:p>
        </w:tc>
        <w:tc>
          <w:tcPr>
            <w:tcW w:w="1218" w:type="dxa"/>
          </w:tcPr>
          <w:p w:rsidR="00D17D04" w:rsidRPr="006745D2" w:rsidRDefault="00D17D04" w:rsidP="00F230F6">
            <w:pPr>
              <w:pStyle w:val="tablecell"/>
            </w:pPr>
            <w:proofErr w:type="spellStart"/>
            <w:r w:rsidRPr="006745D2">
              <w:t>ue</w:t>
            </w:r>
            <w:proofErr w:type="spellEnd"/>
            <w:r w:rsidRPr="006745D2">
              <w:t>(v)</w:t>
            </w:r>
          </w:p>
        </w:tc>
      </w:tr>
      <w:tr w:rsidR="00D17D04" w:rsidRPr="006745D2" w:rsidTr="00F230F6">
        <w:trPr>
          <w:cantSplit/>
          <w:jc w:val="center"/>
        </w:trPr>
        <w:tc>
          <w:tcPr>
            <w:tcW w:w="6709" w:type="dxa"/>
          </w:tcPr>
          <w:p w:rsidR="00D17D04" w:rsidRPr="006745D2" w:rsidRDefault="00D17D04" w:rsidP="00F230F6">
            <w:pPr>
              <w:pStyle w:val="tablesyntax"/>
              <w:rPr>
                <w:b/>
              </w:rPr>
            </w:pPr>
            <w:r w:rsidRPr="006745D2">
              <w:tab/>
            </w:r>
            <w:r w:rsidRPr="006745D2">
              <w:rPr>
                <w:b/>
              </w:rPr>
              <w:t>log2_min_transform_block_size_minus2</w:t>
            </w:r>
          </w:p>
        </w:tc>
        <w:tc>
          <w:tcPr>
            <w:tcW w:w="1218" w:type="dxa"/>
          </w:tcPr>
          <w:p w:rsidR="00D17D04" w:rsidRPr="006745D2" w:rsidRDefault="00D17D04" w:rsidP="00F230F6">
            <w:pPr>
              <w:pStyle w:val="tablecell"/>
            </w:pPr>
            <w:proofErr w:type="spellStart"/>
            <w:r w:rsidRPr="006745D2">
              <w:t>ue</w:t>
            </w:r>
            <w:proofErr w:type="spellEnd"/>
            <w:r w:rsidRPr="006745D2">
              <w:t>(v)</w:t>
            </w:r>
          </w:p>
        </w:tc>
      </w:tr>
      <w:tr w:rsidR="00D17D04" w:rsidRPr="006745D2" w:rsidTr="00F230F6">
        <w:trPr>
          <w:cantSplit/>
          <w:jc w:val="center"/>
        </w:trPr>
        <w:tc>
          <w:tcPr>
            <w:tcW w:w="6709" w:type="dxa"/>
          </w:tcPr>
          <w:p w:rsidR="00D17D04" w:rsidRPr="006745D2" w:rsidRDefault="00D17D04" w:rsidP="00F230F6">
            <w:pPr>
              <w:pStyle w:val="tablesyntax"/>
              <w:rPr>
                <w:b/>
              </w:rPr>
            </w:pPr>
            <w:r w:rsidRPr="006745D2">
              <w:rPr>
                <w:b/>
              </w:rPr>
              <w:tab/>
              <w:t>log2_diff_max_min_transform_block_size</w:t>
            </w:r>
          </w:p>
        </w:tc>
        <w:tc>
          <w:tcPr>
            <w:tcW w:w="1218" w:type="dxa"/>
          </w:tcPr>
          <w:p w:rsidR="00D17D04" w:rsidRPr="006745D2" w:rsidRDefault="00D17D04" w:rsidP="00F230F6">
            <w:pPr>
              <w:pStyle w:val="tablecell"/>
            </w:pPr>
            <w:proofErr w:type="spellStart"/>
            <w:r w:rsidRPr="006745D2">
              <w:t>ue</w:t>
            </w:r>
            <w:proofErr w:type="spellEnd"/>
            <w:r w:rsidRPr="006745D2">
              <w:t>(v)</w:t>
            </w:r>
          </w:p>
        </w:tc>
      </w:tr>
      <w:tr w:rsidR="00D17D04" w:rsidRPr="006745D2" w:rsidTr="00F230F6">
        <w:trPr>
          <w:cantSplit/>
          <w:jc w:val="center"/>
        </w:trPr>
        <w:tc>
          <w:tcPr>
            <w:tcW w:w="6709" w:type="dxa"/>
          </w:tcPr>
          <w:p w:rsidR="00D17D04" w:rsidRPr="006745D2" w:rsidRDefault="00D17D04" w:rsidP="00F230F6">
            <w:pPr>
              <w:pStyle w:val="tablesyntax"/>
              <w:rPr>
                <w:b/>
              </w:rPr>
            </w:pPr>
            <w:r>
              <w:rPr>
                <w:rFonts w:hint="eastAsia"/>
                <w:b/>
              </w:rPr>
              <w:tab/>
              <w:t>log2_min_pcm_coding_block_size_minus3</w:t>
            </w:r>
          </w:p>
        </w:tc>
        <w:tc>
          <w:tcPr>
            <w:tcW w:w="1218" w:type="dxa"/>
          </w:tcPr>
          <w:p w:rsidR="00D17D04" w:rsidRPr="006745D2" w:rsidRDefault="00D17D04" w:rsidP="00F230F6">
            <w:pPr>
              <w:pStyle w:val="tablecell"/>
              <w:rPr>
                <w:lang w:eastAsia="ko-KR"/>
              </w:rPr>
            </w:pPr>
            <w:proofErr w:type="spellStart"/>
            <w:r>
              <w:rPr>
                <w:rFonts w:hint="eastAsia"/>
                <w:lang w:eastAsia="ko-KR"/>
              </w:rPr>
              <w:t>ue</w:t>
            </w:r>
            <w:proofErr w:type="spellEnd"/>
            <w:r>
              <w:rPr>
                <w:rFonts w:hint="eastAsia"/>
                <w:lang w:eastAsia="ko-KR"/>
              </w:rPr>
              <w:t>(v)</w:t>
            </w:r>
          </w:p>
        </w:tc>
      </w:tr>
      <w:tr w:rsidR="00D17D04" w:rsidRPr="006745D2" w:rsidTr="00F230F6">
        <w:trPr>
          <w:cantSplit/>
          <w:jc w:val="center"/>
        </w:trPr>
        <w:tc>
          <w:tcPr>
            <w:tcW w:w="6709" w:type="dxa"/>
          </w:tcPr>
          <w:p w:rsidR="00D17D04" w:rsidRPr="006745D2" w:rsidRDefault="00D17D04" w:rsidP="00F230F6">
            <w:pPr>
              <w:pStyle w:val="tablesyntax"/>
              <w:rPr>
                <w:b/>
              </w:rPr>
            </w:pPr>
            <w:r w:rsidRPr="006745D2">
              <w:rPr>
                <w:b/>
              </w:rPr>
              <w:tab/>
            </w:r>
            <w:proofErr w:type="spellStart"/>
            <w:r w:rsidRPr="006745D2">
              <w:rPr>
                <w:b/>
              </w:rPr>
              <w:t>max_transform_hierarchy_depth_inter</w:t>
            </w:r>
            <w:proofErr w:type="spellEnd"/>
          </w:p>
        </w:tc>
        <w:tc>
          <w:tcPr>
            <w:tcW w:w="1218" w:type="dxa"/>
          </w:tcPr>
          <w:p w:rsidR="00D17D04" w:rsidRPr="006745D2" w:rsidRDefault="00D17D04" w:rsidP="00F230F6">
            <w:pPr>
              <w:pStyle w:val="tablecell"/>
            </w:pPr>
            <w:proofErr w:type="spellStart"/>
            <w:r w:rsidRPr="006745D2">
              <w:t>ue</w:t>
            </w:r>
            <w:proofErr w:type="spellEnd"/>
            <w:r w:rsidRPr="006745D2">
              <w:t>(v)</w:t>
            </w:r>
          </w:p>
        </w:tc>
      </w:tr>
      <w:tr w:rsidR="00D17D04" w:rsidRPr="006745D2" w:rsidTr="00F230F6">
        <w:trPr>
          <w:cantSplit/>
          <w:jc w:val="center"/>
        </w:trPr>
        <w:tc>
          <w:tcPr>
            <w:tcW w:w="6709" w:type="dxa"/>
          </w:tcPr>
          <w:p w:rsidR="00D17D04" w:rsidRPr="006745D2" w:rsidRDefault="00D17D04" w:rsidP="00F230F6">
            <w:pPr>
              <w:pStyle w:val="tablesyntax"/>
              <w:rPr>
                <w:b/>
              </w:rPr>
            </w:pPr>
            <w:r w:rsidRPr="006745D2">
              <w:rPr>
                <w:b/>
              </w:rPr>
              <w:tab/>
            </w:r>
            <w:proofErr w:type="spellStart"/>
            <w:r w:rsidRPr="006745D2">
              <w:rPr>
                <w:b/>
              </w:rPr>
              <w:t>max_transform_hierarchy_depth_intra</w:t>
            </w:r>
            <w:proofErr w:type="spellEnd"/>
          </w:p>
        </w:tc>
        <w:tc>
          <w:tcPr>
            <w:tcW w:w="1218" w:type="dxa"/>
          </w:tcPr>
          <w:p w:rsidR="00D17D04" w:rsidRPr="006745D2" w:rsidRDefault="00D17D04" w:rsidP="00F230F6">
            <w:pPr>
              <w:pStyle w:val="tablecell"/>
            </w:pPr>
            <w:proofErr w:type="spellStart"/>
            <w:r w:rsidRPr="006745D2">
              <w:t>ue</w:t>
            </w:r>
            <w:proofErr w:type="spellEnd"/>
            <w:r w:rsidRPr="006745D2">
              <w:t>(v)</w:t>
            </w:r>
          </w:p>
        </w:tc>
      </w:tr>
      <w:tr w:rsidR="00D17D04" w:rsidRPr="006745D2" w:rsidTr="00F230F6">
        <w:trPr>
          <w:cantSplit/>
          <w:jc w:val="center"/>
        </w:trPr>
        <w:tc>
          <w:tcPr>
            <w:tcW w:w="6709" w:type="dxa"/>
          </w:tcPr>
          <w:p w:rsidR="00D17D04" w:rsidRPr="006745D2" w:rsidRDefault="00D17D04" w:rsidP="00F230F6">
            <w:pPr>
              <w:pStyle w:val="tablesyntax"/>
              <w:rPr>
                <w:b/>
              </w:rPr>
            </w:pPr>
            <w:r>
              <w:rPr>
                <w:rFonts w:hint="eastAsia"/>
                <w:b/>
              </w:rPr>
              <w:tab/>
            </w:r>
            <w:proofErr w:type="spellStart"/>
            <w:r>
              <w:rPr>
                <w:rFonts w:hint="eastAsia"/>
                <w:b/>
              </w:rPr>
              <w:t>chroma_pred_from_luma_enabled_flag</w:t>
            </w:r>
            <w:proofErr w:type="spellEnd"/>
          </w:p>
        </w:tc>
        <w:tc>
          <w:tcPr>
            <w:tcW w:w="1218" w:type="dxa"/>
          </w:tcPr>
          <w:p w:rsidR="00D17D04" w:rsidRPr="006745D2" w:rsidRDefault="00D17D04" w:rsidP="00F230F6">
            <w:pPr>
              <w:pStyle w:val="tablecell"/>
              <w:rPr>
                <w:lang w:eastAsia="ko-KR"/>
              </w:rPr>
            </w:pPr>
            <w:r>
              <w:rPr>
                <w:rFonts w:hint="eastAsia"/>
                <w:lang w:eastAsia="ko-KR"/>
              </w:rPr>
              <w:t>u(1)</w:t>
            </w:r>
          </w:p>
        </w:tc>
      </w:tr>
      <w:tr w:rsidR="00D17D04" w:rsidRPr="006745D2" w:rsidTr="00F230F6">
        <w:trPr>
          <w:cantSplit/>
          <w:jc w:val="center"/>
        </w:trPr>
        <w:tc>
          <w:tcPr>
            <w:tcW w:w="6709" w:type="dxa"/>
          </w:tcPr>
          <w:p w:rsidR="00D17D04" w:rsidRPr="006745D2" w:rsidRDefault="00D17D04" w:rsidP="00F230F6">
            <w:pPr>
              <w:pStyle w:val="tablesyntax"/>
              <w:rPr>
                <w:b/>
              </w:rPr>
            </w:pPr>
            <w:r>
              <w:rPr>
                <w:rFonts w:hint="eastAsia"/>
                <w:b/>
              </w:rPr>
              <w:tab/>
            </w:r>
            <w:proofErr w:type="spellStart"/>
            <w:r>
              <w:rPr>
                <w:rFonts w:hint="eastAsia"/>
                <w:b/>
              </w:rPr>
              <w:t>loop_filter_across_slice_flag</w:t>
            </w:r>
            <w:proofErr w:type="spellEnd"/>
          </w:p>
        </w:tc>
        <w:tc>
          <w:tcPr>
            <w:tcW w:w="1218" w:type="dxa"/>
          </w:tcPr>
          <w:p w:rsidR="00D17D04" w:rsidRPr="006745D2" w:rsidRDefault="00D17D04" w:rsidP="00F230F6">
            <w:pPr>
              <w:pStyle w:val="tablecell"/>
              <w:rPr>
                <w:lang w:eastAsia="ko-KR"/>
              </w:rPr>
            </w:pPr>
            <w:r>
              <w:rPr>
                <w:rFonts w:hint="eastAsia"/>
                <w:lang w:eastAsia="ko-KR"/>
              </w:rPr>
              <w:t>u(1)</w:t>
            </w:r>
          </w:p>
        </w:tc>
      </w:tr>
      <w:tr w:rsidR="00D17D04" w:rsidRPr="006745D2" w:rsidTr="00F230F6">
        <w:trPr>
          <w:cantSplit/>
          <w:jc w:val="center"/>
        </w:trPr>
        <w:tc>
          <w:tcPr>
            <w:tcW w:w="6709" w:type="dxa"/>
          </w:tcPr>
          <w:p w:rsidR="00D17D04" w:rsidRPr="006745D2" w:rsidRDefault="00D17D04" w:rsidP="00F230F6">
            <w:pPr>
              <w:pStyle w:val="tablesyntax"/>
              <w:rPr>
                <w:b/>
              </w:rPr>
            </w:pPr>
            <w:r>
              <w:rPr>
                <w:rFonts w:hint="eastAsia"/>
                <w:b/>
              </w:rPr>
              <w:tab/>
            </w:r>
            <w:proofErr w:type="spellStart"/>
            <w:r>
              <w:rPr>
                <w:rFonts w:hint="eastAsia"/>
                <w:b/>
              </w:rPr>
              <w:t>sample_adaptive_offset_enabled_flag</w:t>
            </w:r>
            <w:proofErr w:type="spellEnd"/>
          </w:p>
        </w:tc>
        <w:tc>
          <w:tcPr>
            <w:tcW w:w="1218" w:type="dxa"/>
          </w:tcPr>
          <w:p w:rsidR="00D17D04" w:rsidRPr="006745D2" w:rsidRDefault="00D17D04" w:rsidP="00F230F6">
            <w:pPr>
              <w:pStyle w:val="tablecell"/>
              <w:rPr>
                <w:lang w:eastAsia="ko-KR"/>
              </w:rPr>
            </w:pPr>
            <w:r>
              <w:rPr>
                <w:rFonts w:hint="eastAsia"/>
                <w:lang w:eastAsia="ko-KR"/>
              </w:rPr>
              <w:t>u(1)</w:t>
            </w:r>
          </w:p>
        </w:tc>
      </w:tr>
      <w:tr w:rsidR="00D17D04" w:rsidRPr="006745D2" w:rsidTr="00F230F6">
        <w:trPr>
          <w:cantSplit/>
          <w:jc w:val="center"/>
        </w:trPr>
        <w:tc>
          <w:tcPr>
            <w:tcW w:w="6709" w:type="dxa"/>
          </w:tcPr>
          <w:p w:rsidR="00D17D04" w:rsidRPr="006745D2" w:rsidRDefault="00D17D04" w:rsidP="00F230F6">
            <w:pPr>
              <w:pStyle w:val="tablesyntax"/>
              <w:rPr>
                <w:b/>
              </w:rPr>
            </w:pPr>
            <w:r w:rsidRPr="006745D2">
              <w:rPr>
                <w:b/>
              </w:rPr>
              <w:tab/>
            </w:r>
            <w:proofErr w:type="spellStart"/>
            <w:r w:rsidRPr="006745D2">
              <w:rPr>
                <w:b/>
              </w:rPr>
              <w:t>adaptive_loop_filter_enabled_flag</w:t>
            </w:r>
            <w:proofErr w:type="spellEnd"/>
          </w:p>
        </w:tc>
        <w:tc>
          <w:tcPr>
            <w:tcW w:w="1218" w:type="dxa"/>
          </w:tcPr>
          <w:p w:rsidR="00D17D04" w:rsidRPr="006745D2" w:rsidRDefault="00D17D04" w:rsidP="00F230F6">
            <w:pPr>
              <w:pStyle w:val="tablecell"/>
              <w:rPr>
                <w:lang w:eastAsia="ko-KR"/>
              </w:rPr>
            </w:pPr>
            <w:r w:rsidRPr="006745D2">
              <w:rPr>
                <w:lang w:eastAsia="ko-KR"/>
              </w:rPr>
              <w:t>u(1)</w:t>
            </w:r>
          </w:p>
        </w:tc>
      </w:tr>
      <w:tr w:rsidR="00D17D04" w:rsidRPr="006745D2" w:rsidTr="00F230F6">
        <w:trPr>
          <w:cantSplit/>
          <w:jc w:val="center"/>
        </w:trPr>
        <w:tc>
          <w:tcPr>
            <w:tcW w:w="6709" w:type="dxa"/>
          </w:tcPr>
          <w:p w:rsidR="00D17D04" w:rsidRPr="006745D2" w:rsidRDefault="00D17D04" w:rsidP="00F230F6">
            <w:pPr>
              <w:pStyle w:val="tablesyntax"/>
              <w:rPr>
                <w:b/>
              </w:rPr>
            </w:pPr>
            <w:r>
              <w:rPr>
                <w:rFonts w:hint="eastAsia"/>
                <w:b/>
              </w:rPr>
              <w:tab/>
            </w:r>
            <w:proofErr w:type="spellStart"/>
            <w:r>
              <w:rPr>
                <w:rFonts w:hint="eastAsia"/>
                <w:b/>
              </w:rPr>
              <w:t>pcm_loop_filter_disable_flag</w:t>
            </w:r>
            <w:proofErr w:type="spellEnd"/>
          </w:p>
        </w:tc>
        <w:tc>
          <w:tcPr>
            <w:tcW w:w="1218" w:type="dxa"/>
          </w:tcPr>
          <w:p w:rsidR="00D17D04" w:rsidRPr="006745D2" w:rsidRDefault="00D17D04" w:rsidP="00F230F6">
            <w:pPr>
              <w:pStyle w:val="tablecell"/>
              <w:rPr>
                <w:lang w:eastAsia="ko-KR"/>
              </w:rPr>
            </w:pPr>
            <w:r>
              <w:rPr>
                <w:rFonts w:hint="eastAsia"/>
                <w:lang w:eastAsia="ko-KR"/>
              </w:rPr>
              <w:t>u(1)</w:t>
            </w:r>
          </w:p>
        </w:tc>
      </w:tr>
      <w:tr w:rsidR="00D17D04" w:rsidRPr="006745D2" w:rsidTr="00F230F6">
        <w:trPr>
          <w:cantSplit/>
          <w:jc w:val="center"/>
        </w:trPr>
        <w:tc>
          <w:tcPr>
            <w:tcW w:w="6709" w:type="dxa"/>
          </w:tcPr>
          <w:p w:rsidR="00D17D04" w:rsidRPr="006745D2" w:rsidRDefault="00D17D04" w:rsidP="00F230F6">
            <w:pPr>
              <w:pStyle w:val="tablesyntax"/>
              <w:rPr>
                <w:b/>
              </w:rPr>
            </w:pPr>
            <w:r w:rsidRPr="006745D2">
              <w:rPr>
                <w:b/>
              </w:rPr>
              <w:tab/>
            </w:r>
            <w:proofErr w:type="spellStart"/>
            <w:r w:rsidRPr="006745D2">
              <w:rPr>
                <w:b/>
              </w:rPr>
              <w:t>cu_qp_delta_enabled_flag</w:t>
            </w:r>
            <w:proofErr w:type="spellEnd"/>
          </w:p>
        </w:tc>
        <w:tc>
          <w:tcPr>
            <w:tcW w:w="1218" w:type="dxa"/>
          </w:tcPr>
          <w:p w:rsidR="00D17D04" w:rsidRPr="006745D2" w:rsidRDefault="00D17D04" w:rsidP="00F230F6">
            <w:pPr>
              <w:pStyle w:val="tablecell"/>
              <w:rPr>
                <w:lang w:eastAsia="ko-KR"/>
              </w:rPr>
            </w:pPr>
            <w:r w:rsidRPr="006745D2">
              <w:rPr>
                <w:lang w:eastAsia="ko-KR"/>
              </w:rPr>
              <w:t>u(1)</w:t>
            </w:r>
          </w:p>
        </w:tc>
      </w:tr>
      <w:tr w:rsidR="00D17D04" w:rsidRPr="006745D2" w:rsidTr="00F230F6">
        <w:trPr>
          <w:cantSplit/>
          <w:jc w:val="center"/>
        </w:trPr>
        <w:tc>
          <w:tcPr>
            <w:tcW w:w="6709" w:type="dxa"/>
          </w:tcPr>
          <w:p w:rsidR="00D17D04" w:rsidRPr="006745D2" w:rsidRDefault="00D17D04" w:rsidP="00F230F6">
            <w:pPr>
              <w:pStyle w:val="tablesyntax"/>
              <w:rPr>
                <w:b/>
              </w:rPr>
            </w:pPr>
            <w:r>
              <w:rPr>
                <w:rFonts w:hint="eastAsia"/>
                <w:b/>
              </w:rPr>
              <w:tab/>
            </w:r>
            <w:proofErr w:type="spellStart"/>
            <w:r>
              <w:rPr>
                <w:rFonts w:hint="eastAsia"/>
                <w:b/>
              </w:rPr>
              <w:t>temporal_id_nesting_flag</w:t>
            </w:r>
            <w:proofErr w:type="spellEnd"/>
          </w:p>
        </w:tc>
        <w:tc>
          <w:tcPr>
            <w:tcW w:w="1218" w:type="dxa"/>
          </w:tcPr>
          <w:p w:rsidR="00D17D04" w:rsidRPr="006745D2" w:rsidRDefault="00D17D04" w:rsidP="00F230F6">
            <w:pPr>
              <w:pStyle w:val="tablecell"/>
              <w:rPr>
                <w:lang w:eastAsia="ko-KR"/>
              </w:rPr>
            </w:pPr>
            <w:r>
              <w:rPr>
                <w:rFonts w:hint="eastAsia"/>
                <w:lang w:eastAsia="ko-KR"/>
              </w:rPr>
              <w:t>u(1)</w:t>
            </w:r>
          </w:p>
        </w:tc>
      </w:tr>
      <w:tr w:rsidR="00D17D04" w:rsidRPr="006745D2" w:rsidTr="00F230F6">
        <w:trPr>
          <w:cantSplit/>
          <w:jc w:val="center"/>
        </w:trPr>
        <w:tc>
          <w:tcPr>
            <w:tcW w:w="6709" w:type="dxa"/>
          </w:tcPr>
          <w:p w:rsidR="00D17D04" w:rsidRDefault="00D17D04" w:rsidP="00F230F6">
            <w:pPr>
              <w:pStyle w:val="tablesyntax"/>
              <w:rPr>
                <w:b/>
              </w:rPr>
            </w:pPr>
            <w:r>
              <w:rPr>
                <w:b/>
              </w:rPr>
              <w:tab/>
              <w:t>inter_4x4_enabled_flag</w:t>
            </w:r>
          </w:p>
        </w:tc>
        <w:tc>
          <w:tcPr>
            <w:tcW w:w="1218" w:type="dxa"/>
          </w:tcPr>
          <w:p w:rsidR="00D17D04" w:rsidRDefault="00D17D04" w:rsidP="00F230F6">
            <w:pPr>
              <w:pStyle w:val="tablecell"/>
              <w:rPr>
                <w:lang w:eastAsia="ko-KR"/>
              </w:rPr>
            </w:pPr>
            <w:r>
              <w:rPr>
                <w:lang w:eastAsia="ko-KR"/>
              </w:rPr>
              <w:t>u(1)</w:t>
            </w:r>
          </w:p>
        </w:tc>
      </w:tr>
      <w:tr w:rsidR="00D17D04" w:rsidRPr="006745D2" w:rsidTr="00F230F6">
        <w:trPr>
          <w:cantSplit/>
          <w:jc w:val="center"/>
        </w:trPr>
        <w:tc>
          <w:tcPr>
            <w:tcW w:w="6709" w:type="dxa"/>
          </w:tcPr>
          <w:p w:rsidR="00D17D04" w:rsidRPr="006745D2" w:rsidRDefault="00D17D04" w:rsidP="00F230F6">
            <w:pPr>
              <w:pStyle w:val="tablesyntax"/>
              <w:rPr>
                <w:bCs/>
              </w:rPr>
            </w:pPr>
            <w:r w:rsidRPr="006745D2">
              <w:rPr>
                <w:bCs/>
              </w:rPr>
              <w:tab/>
            </w:r>
            <w:proofErr w:type="spellStart"/>
            <w:r w:rsidRPr="006745D2">
              <w:rPr>
                <w:bCs/>
              </w:rPr>
              <w:t>rbsp_trailing_bits</w:t>
            </w:r>
            <w:proofErr w:type="spellEnd"/>
            <w:r w:rsidRPr="006745D2">
              <w:rPr>
                <w:bCs/>
              </w:rPr>
              <w:t>( )</w:t>
            </w:r>
          </w:p>
        </w:tc>
        <w:tc>
          <w:tcPr>
            <w:tcW w:w="1218" w:type="dxa"/>
          </w:tcPr>
          <w:p w:rsidR="00D17D04" w:rsidRPr="006745D2" w:rsidRDefault="00D17D04" w:rsidP="00F230F6">
            <w:pPr>
              <w:pStyle w:val="tablecell"/>
            </w:pPr>
          </w:p>
        </w:tc>
      </w:tr>
      <w:tr w:rsidR="00D17D04" w:rsidRPr="006745D2" w:rsidTr="00F230F6">
        <w:trPr>
          <w:cantSplit/>
          <w:jc w:val="center"/>
        </w:trPr>
        <w:tc>
          <w:tcPr>
            <w:tcW w:w="6709" w:type="dxa"/>
          </w:tcPr>
          <w:p w:rsidR="00D17D04" w:rsidRPr="006745D2" w:rsidRDefault="00D17D04" w:rsidP="00F230F6">
            <w:pPr>
              <w:pStyle w:val="tablesyntax"/>
              <w:keepNext w:val="0"/>
            </w:pPr>
            <w:r w:rsidRPr="006745D2">
              <w:t>}</w:t>
            </w:r>
          </w:p>
        </w:tc>
        <w:tc>
          <w:tcPr>
            <w:tcW w:w="1218" w:type="dxa"/>
          </w:tcPr>
          <w:p w:rsidR="00D17D04" w:rsidRPr="006745D2" w:rsidRDefault="00D17D04" w:rsidP="00F230F6">
            <w:pPr>
              <w:pStyle w:val="tablecell"/>
              <w:keepNext w:val="0"/>
            </w:pPr>
          </w:p>
        </w:tc>
      </w:tr>
    </w:tbl>
    <w:p w:rsidR="00D17D04" w:rsidRDefault="00AC665F" w:rsidP="00AC665F">
      <w:pPr>
        <w:pStyle w:val="Heading2"/>
        <w:ind w:left="720" w:hanging="720"/>
      </w:pPr>
      <w:r w:rsidRPr="00D17D04">
        <w:rPr>
          <w:sz w:val="26"/>
          <w:szCs w:val="26"/>
        </w:rPr>
        <w:t>Sequence parameter set RBSP</w:t>
      </w:r>
      <w:r>
        <w:rPr>
          <w:sz w:val="26"/>
          <w:szCs w:val="26"/>
        </w:rPr>
        <w:t xml:space="preserve"> Semantics</w:t>
      </w:r>
    </w:p>
    <w:p w:rsidR="00AC665F" w:rsidRPr="00C3498F" w:rsidRDefault="00AC665F" w:rsidP="00AC665F">
      <w:pPr>
        <w:jc w:val="both"/>
      </w:pPr>
      <w:proofErr w:type="spellStart"/>
      <w:proofErr w:type="gramStart"/>
      <w:r>
        <w:rPr>
          <w:b/>
          <w:bCs/>
        </w:rPr>
        <w:t>num_add_poc_lsb_lens</w:t>
      </w:r>
      <w:proofErr w:type="spellEnd"/>
      <w:proofErr w:type="gramEnd"/>
      <w:r w:rsidRPr="001A6DE3">
        <w:t xml:space="preserve"> specifies the </w:t>
      </w:r>
      <w:r>
        <w:t xml:space="preserve">number of the following syntax element pairs </w:t>
      </w:r>
      <w:proofErr w:type="spellStart"/>
      <w:r w:rsidRPr="00C3498F">
        <w:t>max_temporal_id_poc_len</w:t>
      </w:r>
      <w:proofErr w:type="spellEnd"/>
      <w:r w:rsidRPr="00C3498F">
        <w:rPr>
          <w:lang w:eastAsia="ko-KR"/>
        </w:rPr>
        <w:t>[ </w:t>
      </w:r>
      <w:proofErr w:type="spellStart"/>
      <w:r w:rsidRPr="00C3498F">
        <w:rPr>
          <w:lang w:eastAsia="ko-KR"/>
        </w:rPr>
        <w:t>i</w:t>
      </w:r>
      <w:proofErr w:type="spellEnd"/>
      <w:r w:rsidRPr="00C3498F">
        <w:rPr>
          <w:lang w:eastAsia="ko-KR"/>
        </w:rPr>
        <w:t xml:space="preserve"> ] and </w:t>
      </w:r>
      <w:r w:rsidRPr="00C3498F">
        <w:t>poc_len_delta_minus1[ </w:t>
      </w:r>
      <w:proofErr w:type="spellStart"/>
      <w:r w:rsidRPr="00C3498F">
        <w:t>i</w:t>
      </w:r>
      <w:proofErr w:type="spellEnd"/>
      <w:r w:rsidRPr="00C3498F">
        <w:t> ]</w:t>
      </w:r>
      <w:r>
        <w:t xml:space="preserve"> present in the sequence parameter set</w:t>
      </w:r>
      <w:r w:rsidRPr="00C3498F">
        <w:t>.</w:t>
      </w:r>
      <w:r>
        <w:t xml:space="preserve"> The value of</w:t>
      </w:r>
      <w:r w:rsidRPr="00C3498F">
        <w:t xml:space="preserve"> </w:t>
      </w:r>
      <w:proofErr w:type="spellStart"/>
      <w:r w:rsidRPr="00C3498F">
        <w:rPr>
          <w:bCs/>
        </w:rPr>
        <w:t>num_add_poc_lsb_lens</w:t>
      </w:r>
      <w:proofErr w:type="spellEnd"/>
      <w:r>
        <w:rPr>
          <w:bCs/>
        </w:rPr>
        <w:t xml:space="preserve"> shall be in the range of </w:t>
      </w:r>
      <w:r w:rsidRPr="00381CC2">
        <w:t>0 to</w:t>
      </w:r>
      <w:r>
        <w:t xml:space="preserve"> </w:t>
      </w:r>
      <w:r w:rsidRPr="00C3498F">
        <w:rPr>
          <w:lang w:eastAsia="ko-KR"/>
        </w:rPr>
        <w:t>max_temporal_layers_minus1</w:t>
      </w:r>
      <w:r>
        <w:t>.</w:t>
      </w:r>
    </w:p>
    <w:p w:rsidR="00AC665F" w:rsidRPr="00936CCD" w:rsidRDefault="00AC665F" w:rsidP="00AC665F">
      <w:pPr>
        <w:jc w:val="both"/>
      </w:pPr>
      <w:proofErr w:type="spellStart"/>
      <w:r w:rsidRPr="00C3498F">
        <w:rPr>
          <w:b/>
        </w:rPr>
        <w:t>max_temporal_id_poc_len</w:t>
      </w:r>
      <w:proofErr w:type="spellEnd"/>
      <w:proofErr w:type="gramStart"/>
      <w:r w:rsidRPr="007749B4">
        <w:rPr>
          <w:lang w:eastAsia="ko-KR"/>
        </w:rPr>
        <w:t>[ </w:t>
      </w:r>
      <w:proofErr w:type="spellStart"/>
      <w:r w:rsidRPr="007749B4">
        <w:rPr>
          <w:lang w:eastAsia="ko-KR"/>
        </w:rPr>
        <w:t>i</w:t>
      </w:r>
      <w:proofErr w:type="spellEnd"/>
      <w:proofErr w:type="gramEnd"/>
      <w:r w:rsidRPr="007749B4">
        <w:rPr>
          <w:lang w:eastAsia="ko-KR"/>
        </w:rPr>
        <w:t> ]</w:t>
      </w:r>
      <w:r w:rsidRPr="00030D82">
        <w:t xml:space="preserve"> </w:t>
      </w:r>
      <w:r>
        <w:t>and</w:t>
      </w:r>
      <w:r w:rsidRPr="007749B4">
        <w:rPr>
          <w:lang w:eastAsia="ko-KR"/>
        </w:rPr>
        <w:t xml:space="preserve"> </w:t>
      </w:r>
      <w:r w:rsidRPr="00C3498F">
        <w:rPr>
          <w:b/>
        </w:rPr>
        <w:t>poc_len_delta_minus1</w:t>
      </w:r>
      <w:r w:rsidRPr="007749B4">
        <w:t>[ </w:t>
      </w:r>
      <w:proofErr w:type="spellStart"/>
      <w:r w:rsidRPr="007749B4">
        <w:t>i</w:t>
      </w:r>
      <w:proofErr w:type="spellEnd"/>
      <w:r w:rsidRPr="007749B4">
        <w:t xml:space="preserve"> ], </w:t>
      </w:r>
      <w:r>
        <w:t>together with min_poc_lsb_len_</w:t>
      </w:r>
      <w:r w:rsidRPr="00381CC2">
        <w:t>minus4</w:t>
      </w:r>
      <w:r>
        <w:t xml:space="preserve">, specify the different lengths, in bits, used to represent the </w:t>
      </w:r>
      <w:proofErr w:type="spellStart"/>
      <w:r w:rsidRPr="00115E0F">
        <w:t>pic_order_cnt_lsb</w:t>
      </w:r>
      <w:proofErr w:type="spellEnd"/>
      <w:r w:rsidRPr="006F014E">
        <w:t xml:space="preserve"> </w:t>
      </w:r>
      <w:r>
        <w:t xml:space="preserve">syntax element for different </w:t>
      </w:r>
      <w:r>
        <w:lastRenderedPageBreak/>
        <w:t xml:space="preserve">coded pictures. The value of </w:t>
      </w:r>
      <w:proofErr w:type="spellStart"/>
      <w:r w:rsidRPr="00936CCD">
        <w:t>max_temporal_id_poc_len</w:t>
      </w:r>
      <w:proofErr w:type="spellEnd"/>
      <w:proofErr w:type="gramStart"/>
      <w:r w:rsidRPr="00936CCD">
        <w:rPr>
          <w:lang w:eastAsia="ko-KR"/>
        </w:rPr>
        <w:t>[ </w:t>
      </w:r>
      <w:proofErr w:type="spellStart"/>
      <w:r w:rsidRPr="00936CCD">
        <w:rPr>
          <w:lang w:eastAsia="ko-KR"/>
        </w:rPr>
        <w:t>i</w:t>
      </w:r>
      <w:proofErr w:type="spellEnd"/>
      <w:proofErr w:type="gramEnd"/>
      <w:r w:rsidRPr="00936CCD">
        <w:rPr>
          <w:lang w:eastAsia="ko-KR"/>
        </w:rPr>
        <w:t> ]</w:t>
      </w:r>
      <w:r>
        <w:rPr>
          <w:lang w:eastAsia="ko-KR"/>
        </w:rPr>
        <w:t xml:space="preserve"> shall be in the range of 0 to</w:t>
      </w:r>
      <w:ins w:id="8" w:author="Ye-Kui Wang" w:date="2012-01-31T12:53:00Z">
        <w:r w:rsidR="00BC218E">
          <w:rPr>
            <w:lang w:eastAsia="ko-KR"/>
          </w:rPr>
          <w:t xml:space="preserve"> </w:t>
        </w:r>
      </w:ins>
      <w:del w:id="9" w:author="Ye-Kui Wang" w:date="2012-01-31T12:53:00Z">
        <w:r w:rsidDel="00BC218E">
          <w:rPr>
            <w:lang w:eastAsia="ko-KR"/>
          </w:rPr>
          <w:delText> </w:delText>
        </w:r>
      </w:del>
      <w:ins w:id="10" w:author="Ye-Kui Wang" w:date="2012-01-31T12:53:00Z">
        <w:r w:rsidR="00BC218E" w:rsidRPr="00D642EC">
          <w:rPr>
            <w:rFonts w:hint="eastAsia"/>
          </w:rPr>
          <w:t>max_temporal_layers_minus1</w:t>
        </w:r>
      </w:ins>
      <w:del w:id="11" w:author="Ye-Kui Wang" w:date="2012-01-31T12:53:00Z">
        <w:r w:rsidDel="00BC218E">
          <w:rPr>
            <w:lang w:eastAsia="ko-KR"/>
          </w:rPr>
          <w:delText>7</w:delText>
        </w:r>
      </w:del>
      <w:r>
        <w:rPr>
          <w:lang w:eastAsia="ko-KR"/>
        </w:rPr>
        <w:t>, inclusive</w:t>
      </w:r>
      <w:r>
        <w:t xml:space="preserve">. The value of </w:t>
      </w:r>
      <w:r w:rsidRPr="009351FD">
        <w:t>poc_len_delta_</w:t>
      </w:r>
      <w:proofErr w:type="gramStart"/>
      <w:r w:rsidRPr="009351FD">
        <w:t>minus1[</w:t>
      </w:r>
      <w:proofErr w:type="gramEnd"/>
      <w:r w:rsidRPr="009351FD">
        <w:t> </w:t>
      </w:r>
      <w:proofErr w:type="spellStart"/>
      <w:r w:rsidRPr="009351FD">
        <w:t>i</w:t>
      </w:r>
      <w:proofErr w:type="spellEnd"/>
      <w:r w:rsidRPr="009351FD">
        <w:t> ]</w:t>
      </w:r>
      <w:r>
        <w:rPr>
          <w:lang w:eastAsia="ko-KR"/>
        </w:rPr>
        <w:t xml:space="preserve"> shall be in the range of 0 to 27, inclusive</w:t>
      </w:r>
      <w:r>
        <w:t>. If not present</w:t>
      </w:r>
      <w:r w:rsidRPr="00936CCD">
        <w:t xml:space="preserve">, </w:t>
      </w:r>
      <w:r>
        <w:t xml:space="preserve">the value of </w:t>
      </w:r>
      <w:proofErr w:type="spellStart"/>
      <w:r w:rsidRPr="00936CCD">
        <w:t>max_temporal_id_poc_len</w:t>
      </w:r>
      <w:proofErr w:type="spellEnd"/>
      <w:proofErr w:type="gramStart"/>
      <w:r w:rsidRPr="00936CCD">
        <w:rPr>
          <w:lang w:eastAsia="ko-KR"/>
        </w:rPr>
        <w:t>[ </w:t>
      </w:r>
      <w:proofErr w:type="spellStart"/>
      <w:r w:rsidRPr="00936CCD">
        <w:rPr>
          <w:lang w:eastAsia="ko-KR"/>
        </w:rPr>
        <w:t>i</w:t>
      </w:r>
      <w:proofErr w:type="spellEnd"/>
      <w:proofErr w:type="gramEnd"/>
      <w:r w:rsidRPr="00936CCD">
        <w:rPr>
          <w:lang w:eastAsia="ko-KR"/>
        </w:rPr>
        <w:t xml:space="preserve"> ] </w:t>
      </w:r>
      <w:r>
        <w:t>shall be inferred to be equal to 0 . If not present</w:t>
      </w:r>
      <w:r w:rsidRPr="00936CCD">
        <w:t xml:space="preserve">, </w:t>
      </w:r>
      <w:r>
        <w:t xml:space="preserve">the value of </w:t>
      </w:r>
      <w:r w:rsidRPr="00936CCD">
        <w:t>poc_len_delta_</w:t>
      </w:r>
      <w:proofErr w:type="gramStart"/>
      <w:r w:rsidRPr="00936CCD">
        <w:t>minus1[</w:t>
      </w:r>
      <w:proofErr w:type="gramEnd"/>
      <w:r>
        <w:t> </w:t>
      </w:r>
      <w:proofErr w:type="spellStart"/>
      <w:r w:rsidRPr="00936CCD">
        <w:t>i</w:t>
      </w:r>
      <w:proofErr w:type="spellEnd"/>
      <w:r w:rsidRPr="00936CCD">
        <w:t> ]</w:t>
      </w:r>
      <w:r>
        <w:t xml:space="preserve"> shall be inferred to be equal to –1.</w:t>
      </w:r>
    </w:p>
    <w:p w:rsidR="00C73936" w:rsidRDefault="008832A8" w:rsidP="00C73936">
      <w:pPr>
        <w:pStyle w:val="Heading2"/>
        <w:ind w:left="720" w:hanging="720"/>
      </w:pPr>
      <w:r>
        <w:rPr>
          <w:sz w:val="26"/>
          <w:szCs w:val="26"/>
        </w:rPr>
        <w:t>Derivation</w:t>
      </w:r>
      <w:r w:rsidR="00C73936">
        <w:rPr>
          <w:sz w:val="26"/>
          <w:szCs w:val="26"/>
        </w:rPr>
        <w:t xml:space="preserve"> of the POC LSB length </w:t>
      </w:r>
    </w:p>
    <w:p w:rsidR="00C73936" w:rsidRDefault="00C73936" w:rsidP="00C73936">
      <w:r>
        <w:t xml:space="preserve">The variables </w:t>
      </w:r>
      <w:proofErr w:type="spellStart"/>
      <w:r>
        <w:t>PocLsbLen</w:t>
      </w:r>
      <w:proofErr w:type="spellEnd"/>
      <w:proofErr w:type="gramStart"/>
      <w:r>
        <w:t>[ </w:t>
      </w:r>
      <w:proofErr w:type="spellStart"/>
      <w:r>
        <w:t>i</w:t>
      </w:r>
      <w:proofErr w:type="spellEnd"/>
      <w:proofErr w:type="gramEnd"/>
      <w:r>
        <w:t xml:space="preserve"> ], for </w:t>
      </w:r>
      <w:proofErr w:type="spellStart"/>
      <w:r>
        <w:t>i</w:t>
      </w:r>
      <w:proofErr w:type="spellEnd"/>
      <w:r>
        <w:t xml:space="preserve"> values in the range of 0 to </w:t>
      </w:r>
      <w:ins w:id="12" w:author="Ye-Kui Wang" w:date="2012-01-31T12:55:00Z">
        <w:r w:rsidR="00BC218E" w:rsidRPr="00D642EC">
          <w:rPr>
            <w:rFonts w:hint="eastAsia"/>
          </w:rPr>
          <w:t>max_temporal_layers_minus1</w:t>
        </w:r>
      </w:ins>
      <w:del w:id="13" w:author="Ye-Kui Wang" w:date="2012-01-31T12:55:00Z">
        <w:r w:rsidDel="00BC218E">
          <w:delText>7</w:delText>
        </w:r>
      </w:del>
      <w:r>
        <w:t>, inclusive, are derived as follows:</w:t>
      </w:r>
    </w:p>
    <w:p w:rsidR="00C73936" w:rsidRDefault="00C73936" w:rsidP="00C73936">
      <w:pPr>
        <w:pStyle w:val="Equation"/>
        <w:tabs>
          <w:tab w:val="clear" w:pos="794"/>
          <w:tab w:val="clear" w:pos="1588"/>
          <w:tab w:val="clear" w:pos="4849"/>
          <w:tab w:val="clear" w:pos="9696"/>
          <w:tab w:val="left" w:pos="851"/>
          <w:tab w:val="left" w:pos="1134"/>
          <w:tab w:val="left" w:pos="1418"/>
          <w:tab w:val="left" w:pos="6154"/>
        </w:tabs>
        <w:ind w:left="567"/>
        <w:rPr>
          <w:sz w:val="20"/>
          <w:szCs w:val="20"/>
        </w:rPr>
      </w:pPr>
      <w:proofErr w:type="spellStart"/>
      <w:r w:rsidRPr="00371D02">
        <w:rPr>
          <w:sz w:val="20"/>
          <w:szCs w:val="20"/>
        </w:rPr>
        <w:t>len</w:t>
      </w:r>
      <w:proofErr w:type="spellEnd"/>
      <w:r w:rsidRPr="00371D02">
        <w:rPr>
          <w:sz w:val="20"/>
          <w:szCs w:val="20"/>
        </w:rPr>
        <w:t xml:space="preserve"> = min_poc_lsb_len_minus4 + 4</w:t>
      </w:r>
      <w:r w:rsidRPr="00371D02">
        <w:rPr>
          <w:sz w:val="20"/>
          <w:szCs w:val="20"/>
        </w:rPr>
        <w:br/>
      </w:r>
      <w:r>
        <w:rPr>
          <w:sz w:val="20"/>
          <w:szCs w:val="20"/>
        </w:rPr>
        <w:t xml:space="preserve">for( </w:t>
      </w:r>
      <w:proofErr w:type="spellStart"/>
      <w:r>
        <w:rPr>
          <w:sz w:val="20"/>
          <w:szCs w:val="20"/>
        </w:rPr>
        <w:t>i</w:t>
      </w:r>
      <w:proofErr w:type="spellEnd"/>
      <w:r>
        <w:rPr>
          <w:sz w:val="20"/>
          <w:szCs w:val="20"/>
        </w:rPr>
        <w:t xml:space="preserve"> = 0; </w:t>
      </w:r>
      <w:proofErr w:type="spellStart"/>
      <w:r>
        <w:rPr>
          <w:sz w:val="20"/>
          <w:szCs w:val="20"/>
        </w:rPr>
        <w:t>i</w:t>
      </w:r>
      <w:proofErr w:type="spellEnd"/>
      <w:r>
        <w:rPr>
          <w:sz w:val="20"/>
          <w:szCs w:val="20"/>
        </w:rPr>
        <w:t xml:space="preserve"> &lt;</w:t>
      </w:r>
      <w:ins w:id="14" w:author="Ye-Kui Wang" w:date="2012-01-31T12:55:00Z">
        <w:r w:rsidR="00BC218E">
          <w:rPr>
            <w:sz w:val="20"/>
            <w:szCs w:val="20"/>
          </w:rPr>
          <w:t>=</w:t>
        </w:r>
      </w:ins>
      <w:r>
        <w:rPr>
          <w:sz w:val="20"/>
          <w:szCs w:val="20"/>
        </w:rPr>
        <w:t xml:space="preserve"> </w:t>
      </w:r>
      <w:ins w:id="15" w:author="Ye-Kui Wang" w:date="2012-01-31T12:55:00Z">
        <w:r w:rsidR="00BC218E" w:rsidRPr="00D642EC">
          <w:rPr>
            <w:rFonts w:hint="eastAsia"/>
            <w:sz w:val="20"/>
            <w:szCs w:val="20"/>
          </w:rPr>
          <w:t>max_temporal_layers_minus1</w:t>
        </w:r>
      </w:ins>
      <w:del w:id="16" w:author="Ye-Kui Wang" w:date="2012-01-31T12:55:00Z">
        <w:r w:rsidDel="00BC218E">
          <w:rPr>
            <w:sz w:val="20"/>
            <w:szCs w:val="20"/>
          </w:rPr>
          <w:delText>8</w:delText>
        </w:r>
      </w:del>
      <w:r>
        <w:rPr>
          <w:bCs/>
          <w:sz w:val="20"/>
          <w:szCs w:val="20"/>
        </w:rPr>
        <w:t>;</w:t>
      </w:r>
      <w:r>
        <w:rPr>
          <w:sz w:val="20"/>
          <w:szCs w:val="20"/>
        </w:rPr>
        <w:t xml:space="preserve"> </w:t>
      </w:r>
      <w:proofErr w:type="spellStart"/>
      <w:r>
        <w:rPr>
          <w:sz w:val="20"/>
          <w:szCs w:val="20"/>
        </w:rPr>
        <w:t>i</w:t>
      </w:r>
      <w:proofErr w:type="spellEnd"/>
      <w:r>
        <w:rPr>
          <w:sz w:val="20"/>
          <w:szCs w:val="20"/>
        </w:rPr>
        <w:t>++ )</w:t>
      </w:r>
      <w:r>
        <w:rPr>
          <w:sz w:val="20"/>
          <w:szCs w:val="20"/>
        </w:rPr>
        <w:br/>
      </w:r>
      <w:r>
        <w:rPr>
          <w:sz w:val="20"/>
          <w:szCs w:val="20"/>
        </w:rPr>
        <w:tab/>
      </w:r>
      <w:proofErr w:type="spellStart"/>
      <w:r>
        <w:rPr>
          <w:sz w:val="20"/>
          <w:szCs w:val="20"/>
        </w:rPr>
        <w:t>PocLsbLen</w:t>
      </w:r>
      <w:proofErr w:type="spellEnd"/>
      <w:r w:rsidRPr="00513B0B">
        <w:rPr>
          <w:sz w:val="20"/>
          <w:szCs w:val="20"/>
        </w:rPr>
        <w:t>[ </w:t>
      </w:r>
      <w:proofErr w:type="spellStart"/>
      <w:r w:rsidRPr="00513B0B">
        <w:rPr>
          <w:sz w:val="20"/>
          <w:szCs w:val="20"/>
        </w:rPr>
        <w:t>i</w:t>
      </w:r>
      <w:proofErr w:type="spellEnd"/>
      <w:r w:rsidRPr="00513B0B">
        <w:rPr>
          <w:sz w:val="20"/>
          <w:szCs w:val="20"/>
        </w:rPr>
        <w:t xml:space="preserve"> ] = </w:t>
      </w:r>
      <w:proofErr w:type="spellStart"/>
      <w:r w:rsidRPr="00513B0B">
        <w:rPr>
          <w:sz w:val="20"/>
          <w:szCs w:val="20"/>
        </w:rPr>
        <w:t>len</w:t>
      </w:r>
      <w:proofErr w:type="spellEnd"/>
      <w:r w:rsidRPr="00371D02">
        <w:rPr>
          <w:sz w:val="20"/>
          <w:szCs w:val="20"/>
        </w:rPr>
        <w:br/>
      </w:r>
      <w:ins w:id="17" w:author="Ye-Kui Wang" w:date="2012-01-31T13:22:00Z">
        <w:r w:rsidR="0049132B">
          <w:rPr>
            <w:sz w:val="20"/>
            <w:szCs w:val="20"/>
          </w:rPr>
          <w:t xml:space="preserve">if( </w:t>
        </w:r>
        <w:proofErr w:type="spellStart"/>
        <w:r w:rsidR="0049132B">
          <w:rPr>
            <w:bCs/>
            <w:sz w:val="20"/>
            <w:szCs w:val="20"/>
          </w:rPr>
          <w:t>num_add_poc_lsb_lens</w:t>
        </w:r>
        <w:proofErr w:type="spellEnd"/>
        <w:r w:rsidR="0049132B">
          <w:rPr>
            <w:bCs/>
            <w:sz w:val="20"/>
            <w:szCs w:val="20"/>
          </w:rPr>
          <w:t xml:space="preserve"> &gt; 0</w:t>
        </w:r>
        <w:r w:rsidR="0049132B">
          <w:rPr>
            <w:sz w:val="20"/>
            <w:szCs w:val="20"/>
          </w:rPr>
          <w:t xml:space="preserve"> ) {</w:t>
        </w:r>
        <w:r w:rsidR="0049132B">
          <w:rPr>
            <w:sz w:val="20"/>
            <w:szCs w:val="20"/>
          </w:rPr>
          <w:br/>
        </w:r>
      </w:ins>
      <w:ins w:id="18" w:author="Ye-Kui Wang" w:date="2012-01-31T13:23:00Z">
        <w:r w:rsidR="0049132B">
          <w:rPr>
            <w:sz w:val="20"/>
            <w:szCs w:val="20"/>
          </w:rPr>
          <w:tab/>
        </w:r>
      </w:ins>
      <w:r>
        <w:rPr>
          <w:sz w:val="20"/>
          <w:szCs w:val="20"/>
        </w:rPr>
        <w:t xml:space="preserve">for( </w:t>
      </w:r>
      <w:proofErr w:type="spellStart"/>
      <w:r>
        <w:rPr>
          <w:sz w:val="20"/>
          <w:szCs w:val="20"/>
        </w:rPr>
        <w:t>i</w:t>
      </w:r>
      <w:proofErr w:type="spellEnd"/>
      <w:r>
        <w:rPr>
          <w:sz w:val="20"/>
          <w:szCs w:val="20"/>
        </w:rPr>
        <w:t xml:space="preserve"> = 0; </w:t>
      </w:r>
      <w:proofErr w:type="spellStart"/>
      <w:r>
        <w:rPr>
          <w:sz w:val="20"/>
          <w:szCs w:val="20"/>
        </w:rPr>
        <w:t>i</w:t>
      </w:r>
      <w:proofErr w:type="spellEnd"/>
      <w:r>
        <w:rPr>
          <w:sz w:val="20"/>
          <w:szCs w:val="20"/>
        </w:rPr>
        <w:t xml:space="preserve"> &lt; </w:t>
      </w:r>
      <w:proofErr w:type="spellStart"/>
      <w:r>
        <w:rPr>
          <w:bCs/>
          <w:sz w:val="20"/>
          <w:szCs w:val="20"/>
        </w:rPr>
        <w:t>num_add_poc_lsb_lens</w:t>
      </w:r>
      <w:proofErr w:type="spellEnd"/>
      <w:ins w:id="19" w:author="Ye-Kui Wang" w:date="2012-01-31T12:59:00Z">
        <w:r w:rsidR="00BC218E">
          <w:rPr>
            <w:bCs/>
            <w:sz w:val="20"/>
            <w:szCs w:val="20"/>
          </w:rPr>
          <w:t> </w:t>
        </w:r>
      </w:ins>
      <w:del w:id="20" w:author="Ye-Kui Wang" w:date="2012-01-31T12:59:00Z">
        <w:r w:rsidDel="00BC218E">
          <w:rPr>
            <w:bCs/>
            <w:sz w:val="20"/>
            <w:szCs w:val="20"/>
          </w:rPr>
          <w:delText>-</w:delText>
        </w:r>
      </w:del>
      <w:ins w:id="21" w:author="Ye-Kui Wang" w:date="2012-01-31T12:59:00Z">
        <w:r w:rsidR="00BC218E">
          <w:rPr>
            <w:bCs/>
            <w:sz w:val="20"/>
            <w:szCs w:val="20"/>
          </w:rPr>
          <w:t>– </w:t>
        </w:r>
      </w:ins>
      <w:r>
        <w:rPr>
          <w:bCs/>
          <w:sz w:val="20"/>
          <w:szCs w:val="20"/>
        </w:rPr>
        <w:t>1;</w:t>
      </w:r>
      <w:r>
        <w:rPr>
          <w:sz w:val="20"/>
          <w:szCs w:val="20"/>
        </w:rPr>
        <w:t xml:space="preserve"> </w:t>
      </w:r>
      <w:proofErr w:type="spellStart"/>
      <w:r>
        <w:rPr>
          <w:sz w:val="20"/>
          <w:szCs w:val="20"/>
        </w:rPr>
        <w:t>i</w:t>
      </w:r>
      <w:proofErr w:type="spellEnd"/>
      <w:r>
        <w:rPr>
          <w:sz w:val="20"/>
          <w:szCs w:val="20"/>
        </w:rPr>
        <w:t>++ )</w:t>
      </w:r>
      <w:r>
        <w:rPr>
          <w:sz w:val="20"/>
          <w:szCs w:val="20"/>
        </w:rPr>
        <w:br/>
      </w:r>
      <w:ins w:id="22" w:author="Ye-Kui Wang" w:date="2012-01-31T13:23:00Z">
        <w:r w:rsidR="0049132B">
          <w:rPr>
            <w:sz w:val="20"/>
            <w:szCs w:val="20"/>
          </w:rPr>
          <w:tab/>
        </w:r>
      </w:ins>
      <w:r>
        <w:rPr>
          <w:sz w:val="20"/>
          <w:szCs w:val="20"/>
        </w:rPr>
        <w:t>{</w:t>
      </w:r>
      <w:r>
        <w:rPr>
          <w:sz w:val="20"/>
          <w:szCs w:val="20"/>
        </w:rPr>
        <w:br/>
      </w:r>
      <w:r>
        <w:rPr>
          <w:sz w:val="20"/>
          <w:szCs w:val="20"/>
        </w:rPr>
        <w:tab/>
      </w:r>
      <w:ins w:id="23" w:author="Ye-Kui Wang" w:date="2012-01-31T13:23:00Z">
        <w:r w:rsidR="0049132B">
          <w:rPr>
            <w:sz w:val="20"/>
            <w:szCs w:val="20"/>
          </w:rPr>
          <w:tab/>
        </w:r>
      </w:ins>
      <w:proofErr w:type="spellStart"/>
      <w:r>
        <w:rPr>
          <w:sz w:val="20"/>
          <w:szCs w:val="20"/>
        </w:rPr>
        <w:t>len</w:t>
      </w:r>
      <w:proofErr w:type="spellEnd"/>
      <w:r>
        <w:rPr>
          <w:sz w:val="20"/>
          <w:szCs w:val="20"/>
        </w:rPr>
        <w:t xml:space="preserve"> += poc_len_delta_minus1</w:t>
      </w:r>
      <w:r>
        <w:rPr>
          <w:sz w:val="20"/>
          <w:szCs w:val="20"/>
          <w:lang w:val="en-US"/>
        </w:rPr>
        <w:t>[</w:t>
      </w:r>
      <w:r>
        <w:rPr>
          <w:sz w:val="20"/>
          <w:szCs w:val="20"/>
        </w:rPr>
        <w:t> </w:t>
      </w:r>
      <w:proofErr w:type="spellStart"/>
      <w:r>
        <w:rPr>
          <w:sz w:val="20"/>
          <w:szCs w:val="20"/>
        </w:rPr>
        <w:t>i</w:t>
      </w:r>
      <w:proofErr w:type="spellEnd"/>
      <w:r>
        <w:rPr>
          <w:sz w:val="20"/>
          <w:szCs w:val="20"/>
          <w:lang w:val="en-US"/>
        </w:rPr>
        <w:t> ] + 1</w:t>
      </w:r>
      <w:r>
        <w:rPr>
          <w:sz w:val="20"/>
          <w:szCs w:val="20"/>
        </w:rPr>
        <w:br/>
      </w:r>
      <w:ins w:id="24" w:author="Ye-Kui Wang" w:date="2012-01-31T13:23:00Z">
        <w:r w:rsidR="0049132B">
          <w:rPr>
            <w:sz w:val="20"/>
            <w:szCs w:val="20"/>
          </w:rPr>
          <w:tab/>
        </w:r>
      </w:ins>
      <w:r>
        <w:rPr>
          <w:sz w:val="20"/>
          <w:szCs w:val="20"/>
        </w:rPr>
        <w:tab/>
        <w:t>for</w:t>
      </w:r>
      <w:del w:id="25" w:author="Ye-Kui Wang" w:date="2012-01-31T13:15:00Z">
        <w:r w:rsidDel="004E6C74">
          <w:rPr>
            <w:sz w:val="20"/>
            <w:szCs w:val="20"/>
          </w:rPr>
          <w:delText xml:space="preserve"> </w:delText>
        </w:r>
      </w:del>
      <w:r>
        <w:rPr>
          <w:sz w:val="20"/>
          <w:szCs w:val="20"/>
        </w:rPr>
        <w:t xml:space="preserve">( </w:t>
      </w:r>
      <w:proofErr w:type="spellStart"/>
      <w:r>
        <w:rPr>
          <w:sz w:val="20"/>
          <w:szCs w:val="20"/>
        </w:rPr>
        <w:t>tid</w:t>
      </w:r>
      <w:proofErr w:type="spellEnd"/>
      <w:r>
        <w:rPr>
          <w:sz w:val="20"/>
          <w:szCs w:val="20"/>
        </w:rPr>
        <w:t xml:space="preserve"> = </w:t>
      </w:r>
      <w:proofErr w:type="spellStart"/>
      <w:r>
        <w:rPr>
          <w:sz w:val="20"/>
          <w:szCs w:val="20"/>
        </w:rPr>
        <w:t>max_temporal_id_poc_len</w:t>
      </w:r>
      <w:proofErr w:type="spellEnd"/>
      <w:r w:rsidRPr="00371D02">
        <w:rPr>
          <w:sz w:val="20"/>
          <w:szCs w:val="20"/>
          <w:lang w:val="en-US"/>
        </w:rPr>
        <w:t>[</w:t>
      </w:r>
      <w:r w:rsidRPr="00371D02">
        <w:rPr>
          <w:sz w:val="20"/>
          <w:szCs w:val="20"/>
        </w:rPr>
        <w:t> </w:t>
      </w:r>
      <w:proofErr w:type="spellStart"/>
      <w:r w:rsidRPr="00371D02">
        <w:rPr>
          <w:sz w:val="20"/>
          <w:szCs w:val="20"/>
        </w:rPr>
        <w:t>i</w:t>
      </w:r>
      <w:proofErr w:type="spellEnd"/>
      <w:r w:rsidRPr="00371D02">
        <w:rPr>
          <w:sz w:val="20"/>
          <w:szCs w:val="20"/>
          <w:lang w:val="en-US"/>
        </w:rPr>
        <w:t> ]</w:t>
      </w:r>
      <w:r w:rsidRPr="00371D02">
        <w:rPr>
          <w:sz w:val="20"/>
          <w:szCs w:val="20"/>
        </w:rPr>
        <w:t xml:space="preserve">; </w:t>
      </w:r>
      <w:proofErr w:type="spellStart"/>
      <w:r w:rsidRPr="00371D02">
        <w:rPr>
          <w:sz w:val="20"/>
          <w:szCs w:val="20"/>
        </w:rPr>
        <w:t>tid</w:t>
      </w:r>
      <w:proofErr w:type="spellEnd"/>
      <w:r w:rsidRPr="00371D02">
        <w:rPr>
          <w:sz w:val="20"/>
          <w:szCs w:val="20"/>
        </w:rPr>
        <w:t xml:space="preserve"> &gt;</w:t>
      </w:r>
      <w:del w:id="26" w:author="Ye-Kui Wang" w:date="2012-01-31T13:07:00Z">
        <w:r w:rsidRPr="00371D02" w:rsidDel="00731338">
          <w:rPr>
            <w:sz w:val="20"/>
            <w:szCs w:val="20"/>
          </w:rPr>
          <w:delText>=</w:delText>
        </w:r>
      </w:del>
      <w:r w:rsidRPr="00371D02">
        <w:rPr>
          <w:sz w:val="20"/>
          <w:szCs w:val="20"/>
        </w:rPr>
        <w:t xml:space="preserve"> </w:t>
      </w:r>
      <w:proofErr w:type="spellStart"/>
      <w:r w:rsidRPr="00371D02">
        <w:rPr>
          <w:sz w:val="20"/>
          <w:szCs w:val="20"/>
        </w:rPr>
        <w:t>max_temporal_id_poc_len</w:t>
      </w:r>
      <w:proofErr w:type="spellEnd"/>
      <w:r w:rsidRPr="00371D02">
        <w:rPr>
          <w:sz w:val="20"/>
          <w:szCs w:val="20"/>
        </w:rPr>
        <w:t>[</w:t>
      </w:r>
      <w:r>
        <w:rPr>
          <w:sz w:val="20"/>
          <w:szCs w:val="20"/>
        </w:rPr>
        <w:t> </w:t>
      </w:r>
      <w:proofErr w:type="spellStart"/>
      <w:r w:rsidRPr="00371D02">
        <w:rPr>
          <w:sz w:val="20"/>
          <w:szCs w:val="20"/>
        </w:rPr>
        <w:t>i</w:t>
      </w:r>
      <w:proofErr w:type="spellEnd"/>
      <w:ins w:id="27" w:author="Ye-Kui Wang" w:date="2012-01-31T13:06:00Z">
        <w:r w:rsidR="00731338">
          <w:rPr>
            <w:sz w:val="20"/>
            <w:szCs w:val="20"/>
          </w:rPr>
          <w:t> +1</w:t>
        </w:r>
      </w:ins>
      <w:r>
        <w:rPr>
          <w:sz w:val="20"/>
          <w:szCs w:val="20"/>
        </w:rPr>
        <w:t> </w:t>
      </w:r>
      <w:r w:rsidRPr="00371D02">
        <w:rPr>
          <w:sz w:val="20"/>
          <w:szCs w:val="20"/>
        </w:rPr>
        <w:t>]</w:t>
      </w:r>
      <w:del w:id="28" w:author="Ye-Kui Wang" w:date="2012-01-31T13:07:00Z">
        <w:r w:rsidR="006F2E88" w:rsidDel="00731338">
          <w:rPr>
            <w:sz w:val="20"/>
            <w:szCs w:val="20"/>
          </w:rPr>
          <w:delText>+1</w:delText>
        </w:r>
      </w:del>
      <w:r w:rsidRPr="00371D02">
        <w:rPr>
          <w:sz w:val="20"/>
          <w:szCs w:val="20"/>
        </w:rPr>
        <w:t xml:space="preserve">; </w:t>
      </w:r>
      <w:proofErr w:type="spellStart"/>
      <w:r w:rsidRPr="00371D02">
        <w:rPr>
          <w:sz w:val="20"/>
          <w:szCs w:val="20"/>
        </w:rPr>
        <w:t>tid</w:t>
      </w:r>
      <w:proofErr w:type="spellEnd"/>
      <w:r w:rsidRPr="00371D02">
        <w:rPr>
          <w:sz w:val="20"/>
          <w:szCs w:val="20"/>
        </w:rPr>
        <w:t>--)</w:t>
      </w:r>
      <w:r w:rsidRPr="00371D02">
        <w:rPr>
          <w:sz w:val="20"/>
          <w:szCs w:val="20"/>
        </w:rPr>
        <w:br/>
      </w:r>
      <w:r w:rsidRPr="00371D02">
        <w:rPr>
          <w:sz w:val="20"/>
          <w:szCs w:val="20"/>
        </w:rPr>
        <w:tab/>
      </w:r>
      <w:ins w:id="29" w:author="Ye-Kui Wang" w:date="2012-01-31T13:23:00Z">
        <w:r w:rsidR="0049132B">
          <w:rPr>
            <w:sz w:val="20"/>
            <w:szCs w:val="20"/>
          </w:rPr>
          <w:tab/>
        </w:r>
      </w:ins>
      <w:r w:rsidRPr="00371D02">
        <w:rPr>
          <w:sz w:val="20"/>
          <w:szCs w:val="20"/>
        </w:rPr>
        <w:tab/>
      </w:r>
      <w:proofErr w:type="spellStart"/>
      <w:r w:rsidRPr="00371D02">
        <w:rPr>
          <w:sz w:val="20"/>
          <w:szCs w:val="20"/>
        </w:rPr>
        <w:t>PocLsbLen</w:t>
      </w:r>
      <w:proofErr w:type="spellEnd"/>
      <w:r w:rsidRPr="00371D02">
        <w:rPr>
          <w:sz w:val="20"/>
          <w:szCs w:val="20"/>
        </w:rPr>
        <w:t xml:space="preserve">[ </w:t>
      </w:r>
      <w:proofErr w:type="spellStart"/>
      <w:r w:rsidRPr="00371D02">
        <w:rPr>
          <w:sz w:val="20"/>
          <w:szCs w:val="20"/>
        </w:rPr>
        <w:t>tid</w:t>
      </w:r>
      <w:proofErr w:type="spellEnd"/>
      <w:r w:rsidRPr="00371D02">
        <w:rPr>
          <w:sz w:val="20"/>
          <w:szCs w:val="20"/>
        </w:rPr>
        <w:t xml:space="preserve"> ] = </w:t>
      </w:r>
      <w:proofErr w:type="spellStart"/>
      <w:r w:rsidRPr="00371D02">
        <w:rPr>
          <w:sz w:val="20"/>
          <w:szCs w:val="20"/>
        </w:rPr>
        <w:t>len</w:t>
      </w:r>
      <w:proofErr w:type="spellEnd"/>
      <w:r w:rsidRPr="00371D02">
        <w:rPr>
          <w:sz w:val="20"/>
          <w:szCs w:val="20"/>
        </w:rPr>
        <w:tab/>
      </w:r>
      <w:r w:rsidRPr="00371D02">
        <w:rPr>
          <w:sz w:val="20"/>
          <w:szCs w:val="20"/>
        </w:rPr>
        <w:br/>
      </w:r>
      <w:ins w:id="30" w:author="Ye-Kui Wang" w:date="2012-01-31T13:23:00Z">
        <w:r w:rsidR="0049132B">
          <w:rPr>
            <w:sz w:val="20"/>
            <w:szCs w:val="20"/>
          </w:rPr>
          <w:tab/>
        </w:r>
      </w:ins>
      <w:r w:rsidRPr="00371D02">
        <w:rPr>
          <w:sz w:val="20"/>
          <w:szCs w:val="20"/>
        </w:rPr>
        <w:t>}</w:t>
      </w:r>
      <w:r>
        <w:rPr>
          <w:sz w:val="20"/>
          <w:szCs w:val="20"/>
        </w:rPr>
        <w:br/>
      </w:r>
      <w:ins w:id="31" w:author="Ye-Kui Wang" w:date="2012-01-31T13:23:00Z">
        <w:r w:rsidR="0049132B">
          <w:rPr>
            <w:sz w:val="20"/>
            <w:szCs w:val="20"/>
          </w:rPr>
          <w:tab/>
        </w:r>
      </w:ins>
      <w:proofErr w:type="spellStart"/>
      <w:r>
        <w:rPr>
          <w:sz w:val="20"/>
          <w:szCs w:val="20"/>
        </w:rPr>
        <w:t>len</w:t>
      </w:r>
      <w:proofErr w:type="spellEnd"/>
      <w:r>
        <w:rPr>
          <w:sz w:val="20"/>
          <w:szCs w:val="20"/>
        </w:rPr>
        <w:t>+= poc_len_delta_minus1</w:t>
      </w:r>
      <w:r>
        <w:rPr>
          <w:sz w:val="20"/>
          <w:szCs w:val="20"/>
          <w:lang w:val="en-US"/>
        </w:rPr>
        <w:t>[</w:t>
      </w:r>
      <w:r>
        <w:rPr>
          <w:sz w:val="20"/>
          <w:szCs w:val="20"/>
        </w:rPr>
        <w:t> </w:t>
      </w:r>
      <w:proofErr w:type="spellStart"/>
      <w:r>
        <w:rPr>
          <w:sz w:val="20"/>
          <w:szCs w:val="20"/>
        </w:rPr>
        <w:t>i</w:t>
      </w:r>
      <w:proofErr w:type="spellEnd"/>
      <w:r>
        <w:rPr>
          <w:sz w:val="20"/>
          <w:szCs w:val="20"/>
          <w:lang w:val="en-US"/>
        </w:rPr>
        <w:t> ] + 1</w:t>
      </w:r>
      <w:ins w:id="32" w:author="Ye-Kui Wang" w:date="2012-01-31T12:56:00Z">
        <w:r w:rsidR="00BC218E">
          <w:rPr>
            <w:sz w:val="20"/>
            <w:szCs w:val="20"/>
            <w:lang w:val="en-US"/>
          </w:rPr>
          <w:br/>
        </w:r>
      </w:ins>
      <w:ins w:id="33" w:author="Ye-Kui Wang" w:date="2012-01-31T13:23:00Z">
        <w:r w:rsidR="0049132B">
          <w:rPr>
            <w:sz w:val="20"/>
            <w:szCs w:val="20"/>
            <w:lang w:val="en-US"/>
          </w:rPr>
          <w:tab/>
        </w:r>
      </w:ins>
      <w:del w:id="34" w:author="Ye-Kui Wang" w:date="2012-01-31T13:16:00Z">
        <w:r w:rsidDel="004E6C74">
          <w:rPr>
            <w:sz w:val="20"/>
            <w:szCs w:val="20"/>
            <w:lang w:val="en-US"/>
          </w:rPr>
          <w:br/>
        </w:r>
      </w:del>
      <w:r>
        <w:rPr>
          <w:sz w:val="20"/>
          <w:szCs w:val="20"/>
        </w:rPr>
        <w:t xml:space="preserve">while( </w:t>
      </w:r>
      <w:proofErr w:type="spellStart"/>
      <w:r>
        <w:rPr>
          <w:sz w:val="20"/>
          <w:szCs w:val="20"/>
        </w:rPr>
        <w:t>tid</w:t>
      </w:r>
      <w:proofErr w:type="spellEnd"/>
      <w:r>
        <w:rPr>
          <w:sz w:val="20"/>
          <w:szCs w:val="20"/>
        </w:rPr>
        <w:t xml:space="preserve"> &gt;</w:t>
      </w:r>
      <w:r w:rsidR="00CB633D">
        <w:rPr>
          <w:sz w:val="20"/>
          <w:szCs w:val="20"/>
        </w:rPr>
        <w:t>=0</w:t>
      </w:r>
      <w:r>
        <w:rPr>
          <w:sz w:val="20"/>
          <w:szCs w:val="20"/>
        </w:rPr>
        <w:t xml:space="preserve"> )</w:t>
      </w:r>
      <w:r>
        <w:rPr>
          <w:sz w:val="20"/>
          <w:szCs w:val="20"/>
        </w:rPr>
        <w:br/>
      </w:r>
      <w:ins w:id="35" w:author="Ye-Kui Wang" w:date="2012-01-31T13:23:00Z">
        <w:r w:rsidR="0049132B">
          <w:rPr>
            <w:sz w:val="20"/>
            <w:szCs w:val="20"/>
          </w:rPr>
          <w:tab/>
        </w:r>
      </w:ins>
      <w:del w:id="36" w:author="Ye-Kui Wang" w:date="2012-01-31T13:23:00Z">
        <w:r w:rsidDel="0049132B">
          <w:rPr>
            <w:sz w:val="20"/>
            <w:szCs w:val="20"/>
          </w:rPr>
          <w:tab/>
        </w:r>
      </w:del>
      <w:ins w:id="37" w:author="Ye-Kui Wang" w:date="2012-01-31T13:22:00Z">
        <w:r w:rsidR="004E6C74">
          <w:rPr>
            <w:sz w:val="20"/>
            <w:szCs w:val="20"/>
          </w:rPr>
          <w:tab/>
        </w:r>
      </w:ins>
      <w:proofErr w:type="spellStart"/>
      <w:r>
        <w:rPr>
          <w:sz w:val="20"/>
          <w:szCs w:val="20"/>
        </w:rPr>
        <w:t>PocLsbLen</w:t>
      </w:r>
      <w:proofErr w:type="spellEnd"/>
      <w:r>
        <w:rPr>
          <w:sz w:val="20"/>
          <w:szCs w:val="20"/>
        </w:rPr>
        <w:t xml:space="preserve">[ </w:t>
      </w:r>
      <w:proofErr w:type="spellStart"/>
      <w:r>
        <w:rPr>
          <w:sz w:val="20"/>
          <w:szCs w:val="20"/>
        </w:rPr>
        <w:t>tid</w:t>
      </w:r>
      <w:proofErr w:type="spellEnd"/>
      <w:r>
        <w:rPr>
          <w:sz w:val="20"/>
          <w:szCs w:val="20"/>
        </w:rPr>
        <w:t xml:space="preserve">-- ] = </w:t>
      </w:r>
      <w:proofErr w:type="spellStart"/>
      <w:r>
        <w:rPr>
          <w:sz w:val="20"/>
          <w:szCs w:val="20"/>
        </w:rPr>
        <w:t>len</w:t>
      </w:r>
      <w:proofErr w:type="spellEnd"/>
      <w:r>
        <w:rPr>
          <w:sz w:val="20"/>
          <w:szCs w:val="20"/>
        </w:rPr>
        <w:tab/>
      </w:r>
      <w:r>
        <w:rPr>
          <w:sz w:val="20"/>
          <w:szCs w:val="20"/>
        </w:rPr>
        <w:tab/>
      </w:r>
      <w:r>
        <w:rPr>
          <w:sz w:val="20"/>
          <w:szCs w:val="20"/>
        </w:rPr>
        <w:tab/>
      </w:r>
      <w:r>
        <w:rPr>
          <w:sz w:val="20"/>
          <w:szCs w:val="20"/>
        </w:rPr>
        <w:tab/>
      </w:r>
      <w:r>
        <w:rPr>
          <w:sz w:val="20"/>
          <w:szCs w:val="20"/>
        </w:rPr>
        <w:tab/>
        <w:t>(</w:t>
      </w:r>
      <w:r w:rsidR="00510647" w:rsidRPr="00371D02">
        <w:rPr>
          <w:sz w:val="20"/>
          <w:szCs w:val="20"/>
        </w:rPr>
        <w:fldChar w:fldCharType="begin" w:fldLock="1"/>
      </w:r>
      <w:r>
        <w:rPr>
          <w:sz w:val="20"/>
          <w:szCs w:val="20"/>
        </w:rPr>
        <w:instrText xml:space="preserve"> STYLEREF 1 \s </w:instrText>
      </w:r>
      <w:r w:rsidR="00510647" w:rsidRPr="00371D02">
        <w:rPr>
          <w:sz w:val="20"/>
          <w:szCs w:val="20"/>
        </w:rPr>
        <w:fldChar w:fldCharType="separate"/>
      </w:r>
      <w:r>
        <w:rPr>
          <w:noProof/>
          <w:sz w:val="20"/>
          <w:szCs w:val="20"/>
        </w:rPr>
        <w:t>8</w:t>
      </w:r>
      <w:r w:rsidR="00510647" w:rsidRPr="00371D02">
        <w:rPr>
          <w:sz w:val="20"/>
          <w:szCs w:val="20"/>
        </w:rPr>
        <w:fldChar w:fldCharType="end"/>
      </w:r>
      <w:r>
        <w:rPr>
          <w:sz w:val="20"/>
          <w:szCs w:val="20"/>
        </w:rPr>
        <w:t>-x)</w:t>
      </w:r>
      <w:ins w:id="38" w:author="Ye-Kui Wang" w:date="2012-01-31T13:23:00Z">
        <w:r w:rsidR="0049132B">
          <w:rPr>
            <w:sz w:val="20"/>
            <w:szCs w:val="20"/>
          </w:rPr>
          <w:br/>
          <w:t>}</w:t>
        </w:r>
      </w:ins>
    </w:p>
    <w:p w:rsidR="008832A8" w:rsidRDefault="008832A8" w:rsidP="008832A8">
      <w:pPr>
        <w:pStyle w:val="Heading2"/>
        <w:ind w:left="720" w:hanging="720"/>
      </w:pPr>
      <w:r>
        <w:rPr>
          <w:sz w:val="26"/>
          <w:szCs w:val="26"/>
        </w:rPr>
        <w:t>Slice header semantics</w:t>
      </w:r>
    </w:p>
    <w:p w:rsidR="004F296C" w:rsidRDefault="004F296C" w:rsidP="004F296C">
      <w:r>
        <w:t xml:space="preserve">Let </w:t>
      </w:r>
      <w:proofErr w:type="spellStart"/>
      <w:r>
        <w:t>temporal_id</w:t>
      </w:r>
      <w:proofErr w:type="spellEnd"/>
      <w:r>
        <w:t xml:space="preserve"> of the coded slice NAL unit be </w:t>
      </w:r>
      <w:proofErr w:type="spellStart"/>
      <w:r>
        <w:t>tId</w:t>
      </w:r>
      <w:proofErr w:type="spellEnd"/>
      <w:r>
        <w:t xml:space="preserve">. The variable </w:t>
      </w:r>
      <w:proofErr w:type="spellStart"/>
      <w:r>
        <w:t>PocLSBLength</w:t>
      </w:r>
      <w:proofErr w:type="spellEnd"/>
      <w:r>
        <w:t xml:space="preserve"> is derived as equal to </w:t>
      </w:r>
      <w:proofErr w:type="spellStart"/>
      <w:proofErr w:type="gramStart"/>
      <w:r>
        <w:rPr>
          <w:lang w:val="en-GB"/>
        </w:rPr>
        <w:t>PocLsbLen</w:t>
      </w:r>
      <w:proofErr w:type="spellEnd"/>
      <w:r>
        <w:rPr>
          <w:lang w:val="en-GB"/>
        </w:rPr>
        <w:t>[</w:t>
      </w:r>
      <w:proofErr w:type="gramEnd"/>
      <w:r>
        <w:rPr>
          <w:lang w:val="en-GB"/>
        </w:rPr>
        <w:t> </w:t>
      </w:r>
      <w:proofErr w:type="spellStart"/>
      <w:r>
        <w:rPr>
          <w:lang w:val="en-GB"/>
        </w:rPr>
        <w:t>tId</w:t>
      </w:r>
      <w:proofErr w:type="spellEnd"/>
      <w:r>
        <w:rPr>
          <w:lang w:val="en-GB"/>
        </w:rPr>
        <w:t> ]</w:t>
      </w:r>
      <w:r>
        <w:t>.</w:t>
      </w:r>
    </w:p>
    <w:p w:rsidR="004F296C" w:rsidRDefault="004F296C" w:rsidP="004F296C">
      <w:pPr>
        <w:rPr>
          <w:bCs/>
        </w:rPr>
      </w:pPr>
      <w:r>
        <w:t xml:space="preserve">The variable </w:t>
      </w:r>
      <w:proofErr w:type="spellStart"/>
      <w:r>
        <w:t>MaxPicOrderCntLsb</w:t>
      </w:r>
      <w:proofErr w:type="spellEnd"/>
      <w:r>
        <w:t xml:space="preserve"> is derived as equal to </w:t>
      </w:r>
      <w:r w:rsidRPr="00D55930">
        <w:t>2</w:t>
      </w:r>
      <w:r>
        <w:rPr>
          <w:vertAlign w:val="superscript"/>
        </w:rPr>
        <w:t>Poc</w:t>
      </w:r>
      <w:r w:rsidR="000B20C5">
        <w:rPr>
          <w:vertAlign w:val="superscript"/>
        </w:rPr>
        <w:t>LSB</w:t>
      </w:r>
      <w:r>
        <w:rPr>
          <w:vertAlign w:val="superscript"/>
        </w:rPr>
        <w:t>Length</w:t>
      </w:r>
      <w:r>
        <w:rPr>
          <w:bCs/>
        </w:rPr>
        <w:t>.</w:t>
      </w:r>
    </w:p>
    <w:p w:rsidR="004F296C" w:rsidRDefault="004F296C" w:rsidP="004F296C">
      <w:proofErr w:type="spellStart"/>
      <w:proofErr w:type="gramStart"/>
      <w:r w:rsidRPr="006745D2">
        <w:rPr>
          <w:b/>
          <w:bCs/>
        </w:rPr>
        <w:t>pic_order_cnt_lsb</w:t>
      </w:r>
      <w:proofErr w:type="spellEnd"/>
      <w:proofErr w:type="gramEnd"/>
      <w:r w:rsidRPr="006745D2">
        <w:rPr>
          <w:b/>
          <w:bCs/>
        </w:rPr>
        <w:t xml:space="preserve"> </w:t>
      </w:r>
      <w:r w:rsidRPr="006745D2">
        <w:t xml:space="preserve">specifies </w:t>
      </w:r>
      <w:r>
        <w:t xml:space="preserve">the value of </w:t>
      </w:r>
      <w:r w:rsidRPr="006745D2">
        <w:t>the</w:t>
      </w:r>
      <w:r>
        <w:t xml:space="preserve"> variable </w:t>
      </w:r>
      <w:proofErr w:type="spellStart"/>
      <w:r w:rsidRPr="006745D2">
        <w:t>PicOrderCntLsb</w:t>
      </w:r>
      <w:proofErr w:type="spellEnd"/>
      <w:r w:rsidRPr="006745D2">
        <w:t xml:space="preserve"> </w:t>
      </w:r>
      <w:r>
        <w:t xml:space="preserve">used in the derivation of the picture order count of the coded picture </w:t>
      </w:r>
      <w:del w:id="39" w:author="Ye-Kui Wang" w:date="2012-01-31T13:18:00Z">
        <w:r w:rsidDel="004E6C74">
          <w:delText>as specified in subclause </w:delText>
        </w:r>
        <w:r w:rsidR="00510647" w:rsidDel="004E6C74">
          <w:fldChar w:fldCharType="begin"/>
        </w:r>
        <w:r w:rsidDel="004E6C74">
          <w:delInstrText xml:space="preserve"> REF _Ref305533264 \r \h </w:delInstrText>
        </w:r>
        <w:r w:rsidR="00510647" w:rsidDel="004E6C74">
          <w:fldChar w:fldCharType="separate"/>
        </w:r>
        <w:r w:rsidR="00F75958" w:rsidDel="004E6C74">
          <w:rPr>
            <w:b/>
            <w:bCs/>
          </w:rPr>
          <w:delText>Error! Reference source not found.</w:delText>
        </w:r>
        <w:r w:rsidR="00510647" w:rsidDel="004E6C74">
          <w:fldChar w:fldCharType="end"/>
        </w:r>
      </w:del>
      <w:r>
        <w:t>. T</w:t>
      </w:r>
      <w:r w:rsidRPr="006745D2">
        <w:t xml:space="preserve">he length of the </w:t>
      </w:r>
      <w:proofErr w:type="spellStart"/>
      <w:r w:rsidRPr="006745D2">
        <w:t>pic_order_cnt_lsb</w:t>
      </w:r>
      <w:proofErr w:type="spellEnd"/>
      <w:r w:rsidRPr="006745D2">
        <w:t xml:space="preserve"> syntax element is </w:t>
      </w:r>
      <w:proofErr w:type="spellStart"/>
      <w:r>
        <w:rPr>
          <w:lang w:val="en-GB"/>
        </w:rPr>
        <w:t>Poc</w:t>
      </w:r>
      <w:r w:rsidR="00B26821">
        <w:rPr>
          <w:lang w:val="en-GB"/>
        </w:rPr>
        <w:t>LSB</w:t>
      </w:r>
      <w:r>
        <w:rPr>
          <w:lang w:val="en-GB"/>
        </w:rPr>
        <w:t>Length</w:t>
      </w:r>
      <w:proofErr w:type="spellEnd"/>
      <w:r>
        <w:rPr>
          <w:lang w:val="en-GB"/>
        </w:rPr>
        <w:t xml:space="preserve"> </w:t>
      </w:r>
      <w:r w:rsidRPr="006745D2">
        <w:t>bits</w:t>
      </w:r>
      <w:r>
        <w:t>.</w:t>
      </w:r>
      <w:r w:rsidRPr="006745D2">
        <w:t xml:space="preserve"> The value of the </w:t>
      </w:r>
      <w:proofErr w:type="spellStart"/>
      <w:r w:rsidRPr="006745D2">
        <w:t>pic_order_cnt_lsb</w:t>
      </w:r>
      <w:proofErr w:type="spellEnd"/>
      <w:r w:rsidRPr="006745D2">
        <w:t xml:space="preserve"> </w:t>
      </w:r>
      <w:r>
        <w:t xml:space="preserve">syntax element </w:t>
      </w:r>
      <w:r w:rsidRPr="006745D2">
        <w:t xml:space="preserve">shall be in the range of 0 to </w:t>
      </w:r>
      <w:proofErr w:type="spellStart"/>
      <w:r w:rsidRPr="006745D2">
        <w:t>MaxPicOrderCntLsb</w:t>
      </w:r>
      <w:proofErr w:type="spellEnd"/>
      <w:r>
        <w:t> </w:t>
      </w:r>
      <w:r w:rsidRPr="006745D2">
        <w:t>−</w:t>
      </w:r>
      <w:r>
        <w:t> </w:t>
      </w:r>
      <w:r w:rsidRPr="006745D2">
        <w:t>1, inclusive.</w:t>
      </w:r>
    </w:p>
    <w:p w:rsidR="004F296C" w:rsidRDefault="004F296C" w:rsidP="004F296C">
      <w:r>
        <w:t xml:space="preserve">The variable </w:t>
      </w:r>
      <w:proofErr w:type="spellStart"/>
      <w:r>
        <w:t>PicOrderCntLsb</w:t>
      </w:r>
      <w:proofErr w:type="spellEnd"/>
      <w:r>
        <w:t xml:space="preserve"> is derived as equal to </w:t>
      </w:r>
      <w:proofErr w:type="spellStart"/>
      <w:r>
        <w:t>pic_order_cnt_lsb</w:t>
      </w:r>
      <w:proofErr w:type="spellEnd"/>
      <w:r>
        <w:t>.</w:t>
      </w:r>
    </w:p>
    <w:p w:rsidR="00E91AD7" w:rsidRDefault="00E91AD7" w:rsidP="00E91AD7">
      <w:pPr>
        <w:pStyle w:val="Heading2"/>
        <w:ind w:left="720" w:hanging="720"/>
        <w:rPr>
          <w:sz w:val="26"/>
          <w:szCs w:val="26"/>
        </w:rPr>
      </w:pPr>
      <w:r>
        <w:rPr>
          <w:sz w:val="26"/>
          <w:szCs w:val="26"/>
        </w:rPr>
        <w:t>Decoding process for picture order count</w:t>
      </w:r>
    </w:p>
    <w:p w:rsidR="003D7571" w:rsidRPr="00355764" w:rsidRDefault="003D7571" w:rsidP="003D7571">
      <w:r w:rsidRPr="00355764">
        <w:t xml:space="preserve">Output of this process </w:t>
      </w:r>
      <w:r>
        <w:t>is</w:t>
      </w:r>
      <w:r w:rsidRPr="00355764">
        <w:t xml:space="preserve"> </w:t>
      </w:r>
      <w:proofErr w:type="spellStart"/>
      <w:r>
        <w:t>Pic</w:t>
      </w:r>
      <w:r w:rsidRPr="00355764">
        <w:t>OrderCnt</w:t>
      </w:r>
      <w:proofErr w:type="spellEnd"/>
      <w:r>
        <w:t>, the picture order count of the current picture</w:t>
      </w:r>
      <w:r w:rsidRPr="00355764">
        <w:t>.</w:t>
      </w:r>
    </w:p>
    <w:p w:rsidR="003D7571" w:rsidRPr="00355764" w:rsidRDefault="003D7571" w:rsidP="003D7571">
      <w:pPr>
        <w:rPr>
          <w:lang w:eastAsia="ja-JP"/>
        </w:rPr>
      </w:pPr>
      <w:r w:rsidRPr="00355764">
        <w:t xml:space="preserve">Each coded </w:t>
      </w:r>
      <w:r>
        <w:t xml:space="preserve">picture </w:t>
      </w:r>
      <w:r w:rsidRPr="00355764">
        <w:t xml:space="preserve">is associated with </w:t>
      </w:r>
      <w:r>
        <w:t>one</w:t>
      </w:r>
      <w:r w:rsidRPr="00355764">
        <w:t xml:space="preserve"> picture order count, called </w:t>
      </w:r>
      <w:proofErr w:type="spellStart"/>
      <w:r>
        <w:t>Pic</w:t>
      </w:r>
      <w:r w:rsidRPr="00355764">
        <w:t>OrderCnt</w:t>
      </w:r>
      <w:proofErr w:type="spellEnd"/>
      <w:r w:rsidRPr="00355764">
        <w:t>.</w:t>
      </w:r>
      <w:r>
        <w:t xml:space="preserve"> </w:t>
      </w:r>
      <w:proofErr w:type="spellStart"/>
      <w:r>
        <w:t>Pic</w:t>
      </w:r>
      <w:r w:rsidRPr="00355764">
        <w:t>OrderCnt</w:t>
      </w:r>
      <w:proofErr w:type="spellEnd"/>
      <w:r w:rsidRPr="00355764">
        <w:t xml:space="preserve"> </w:t>
      </w:r>
      <w:r w:rsidRPr="00355764">
        <w:rPr>
          <w:lang w:eastAsia="ja-JP"/>
        </w:rPr>
        <w:t>indicate</w:t>
      </w:r>
      <w:r>
        <w:rPr>
          <w:lang w:eastAsia="ja-JP"/>
        </w:rPr>
        <w:t>s</w:t>
      </w:r>
      <w:r w:rsidRPr="00355764">
        <w:rPr>
          <w:lang w:eastAsia="ja-JP"/>
        </w:rPr>
        <w:t xml:space="preserve"> the picture order of the corresponding </w:t>
      </w:r>
      <w:r>
        <w:rPr>
          <w:lang w:eastAsia="ja-JP"/>
        </w:rPr>
        <w:t xml:space="preserve">picture </w:t>
      </w:r>
      <w:r w:rsidRPr="00355764">
        <w:rPr>
          <w:lang w:eastAsia="ja-JP"/>
        </w:rPr>
        <w:t xml:space="preserve">relative to the previous IDR picture </w:t>
      </w:r>
      <w:r>
        <w:rPr>
          <w:lang w:eastAsia="ja-JP"/>
        </w:rPr>
        <w:t>in decoding order.</w:t>
      </w:r>
    </w:p>
    <w:p w:rsidR="003D7571" w:rsidRPr="00355764" w:rsidRDefault="003D7571" w:rsidP="003D7571">
      <w:pPr>
        <w:numPr>
          <w:ilvl w:val="12"/>
          <w:numId w:val="0"/>
        </w:numPr>
      </w:pPr>
      <w:bookmarkStart w:id="40" w:name="_Hlt22461470"/>
      <w:bookmarkEnd w:id="40"/>
      <w:r w:rsidRPr="00355764">
        <w:t xml:space="preserve">The variables </w:t>
      </w:r>
      <w:proofErr w:type="spellStart"/>
      <w:r w:rsidRPr="00355764">
        <w:t>prevPicOrderCnt</w:t>
      </w:r>
      <w:r>
        <w:t>L</w:t>
      </w:r>
      <w:r w:rsidRPr="00355764">
        <w:t>sb</w:t>
      </w:r>
      <w:proofErr w:type="spellEnd"/>
      <w:r w:rsidRPr="00355764">
        <w:t xml:space="preserve"> and </w:t>
      </w:r>
      <w:proofErr w:type="spellStart"/>
      <w:r w:rsidRPr="00355764">
        <w:t>prevPicOrderCnt</w:t>
      </w:r>
      <w:r>
        <w:t>M</w:t>
      </w:r>
      <w:r w:rsidRPr="00355764">
        <w:t>sb</w:t>
      </w:r>
      <w:proofErr w:type="spellEnd"/>
      <w:r w:rsidRPr="00355764">
        <w:t xml:space="preserve"> are derived as follows.</w:t>
      </w:r>
    </w:p>
    <w:p w:rsidR="003D7571" w:rsidRDefault="003D7571" w:rsidP="003D7571">
      <w:pPr>
        <w:numPr>
          <w:ilvl w:val="0"/>
          <w:numId w:val="32"/>
        </w:numPr>
        <w:tabs>
          <w:tab w:val="clear" w:pos="720"/>
          <w:tab w:val="clear" w:pos="1080"/>
          <w:tab w:val="clear" w:pos="1440"/>
          <w:tab w:val="left" w:pos="794"/>
          <w:tab w:val="left" w:pos="1191"/>
          <w:tab w:val="left" w:pos="1588"/>
          <w:tab w:val="left" w:pos="1985"/>
        </w:tabs>
        <w:jc w:val="both"/>
      </w:pPr>
      <w:r w:rsidRPr="00355764">
        <w:t xml:space="preserve">If the </w:t>
      </w:r>
      <w:r>
        <w:t xml:space="preserve">current picture is </w:t>
      </w:r>
      <w:r w:rsidRPr="00355764">
        <w:t xml:space="preserve">an IDR picture, </w:t>
      </w:r>
      <w:r>
        <w:t xml:space="preserve">both </w:t>
      </w:r>
      <w:proofErr w:type="spellStart"/>
      <w:r w:rsidRPr="00355764">
        <w:t>prevPicOrderCnt</w:t>
      </w:r>
      <w:r>
        <w:t>L</w:t>
      </w:r>
      <w:r w:rsidRPr="00355764">
        <w:t>sb</w:t>
      </w:r>
      <w:proofErr w:type="spellEnd"/>
      <w:r w:rsidRPr="00355764">
        <w:t xml:space="preserve"> and </w:t>
      </w:r>
      <w:proofErr w:type="spellStart"/>
      <w:r w:rsidRPr="00355764">
        <w:t>prevPicOrderCnt</w:t>
      </w:r>
      <w:r>
        <w:t>M</w:t>
      </w:r>
      <w:r w:rsidRPr="00355764">
        <w:t>sb</w:t>
      </w:r>
      <w:proofErr w:type="spellEnd"/>
      <w:r w:rsidRPr="00355764">
        <w:t xml:space="preserve"> </w:t>
      </w:r>
      <w:r>
        <w:t>are</w:t>
      </w:r>
      <w:r w:rsidRPr="00355764">
        <w:t xml:space="preserve"> set equal to 0.</w:t>
      </w:r>
    </w:p>
    <w:p w:rsidR="003D7571" w:rsidRPr="00355764" w:rsidRDefault="003D7571" w:rsidP="003D7571">
      <w:pPr>
        <w:ind w:left="360" w:hanging="360"/>
      </w:pPr>
      <w:r w:rsidRPr="00355764">
        <w:t>–</w:t>
      </w:r>
      <w:r w:rsidRPr="00355764">
        <w:tab/>
        <w:t xml:space="preserve">Otherwise (the </w:t>
      </w:r>
      <w:r>
        <w:t xml:space="preserve">current </w:t>
      </w:r>
      <w:r w:rsidRPr="00355764">
        <w:t>picture is not an IDR picture), the following applies.</w:t>
      </w:r>
    </w:p>
    <w:p w:rsidR="003D7571" w:rsidRPr="00355764" w:rsidRDefault="003D7571" w:rsidP="003D7571">
      <w:pPr>
        <w:ind w:left="794" w:hanging="394"/>
      </w:pPr>
      <w:r w:rsidRPr="00355764">
        <w:t>–</w:t>
      </w:r>
      <w:r w:rsidRPr="00355764">
        <w:tab/>
      </w:r>
      <w:r w:rsidR="00954750">
        <w:t xml:space="preserve">Let </w:t>
      </w:r>
      <w:proofErr w:type="spellStart"/>
      <w:r w:rsidR="00954750">
        <w:t>prevRefPic</w:t>
      </w:r>
      <w:proofErr w:type="spellEnd"/>
      <w:r w:rsidR="00954750">
        <w:t xml:space="preserve"> be the previous reference picture in decoding order </w:t>
      </w:r>
      <w:r w:rsidR="00954750" w:rsidRPr="00F679BA">
        <w:rPr>
          <w:strike/>
        </w:rPr>
        <w:t xml:space="preserve">that has </w:t>
      </w:r>
      <w:proofErr w:type="spellStart"/>
      <w:r w:rsidR="00954750" w:rsidRPr="00F679BA">
        <w:rPr>
          <w:strike/>
        </w:rPr>
        <w:t>temporal_id</w:t>
      </w:r>
      <w:proofErr w:type="spellEnd"/>
      <w:r w:rsidR="00954750" w:rsidRPr="00F679BA">
        <w:rPr>
          <w:strike/>
        </w:rPr>
        <w:t xml:space="preserve"> equal to 0</w:t>
      </w:r>
      <w:r w:rsidR="00954750">
        <w:rPr>
          <w:strike/>
        </w:rPr>
        <w:t xml:space="preserve"> </w:t>
      </w:r>
      <w:r w:rsidR="00954750">
        <w:t xml:space="preserve">and </w:t>
      </w:r>
      <w:proofErr w:type="spellStart"/>
      <w:r w:rsidR="00954750">
        <w:t>prevPicOrderCnt</w:t>
      </w:r>
      <w:proofErr w:type="spellEnd"/>
      <w:r w:rsidR="00954750">
        <w:t xml:space="preserve"> be equal to </w:t>
      </w:r>
      <w:proofErr w:type="spellStart"/>
      <w:r w:rsidR="00954750">
        <w:t>PicOrderCnt</w:t>
      </w:r>
      <w:proofErr w:type="spellEnd"/>
      <w:r w:rsidR="00954750">
        <w:t xml:space="preserve"> of </w:t>
      </w:r>
      <w:proofErr w:type="spellStart"/>
      <w:r w:rsidR="00954750">
        <w:t>prevRefPic</w:t>
      </w:r>
      <w:proofErr w:type="spellEnd"/>
      <w:r w:rsidR="00954750">
        <w:t>.</w:t>
      </w:r>
      <w:r w:rsidR="00954750" w:rsidRPr="00355764" w:rsidDel="005C0E8B">
        <w:t xml:space="preserve"> </w:t>
      </w:r>
      <w:r w:rsidR="00954750">
        <w:t xml:space="preserve">The variable </w:t>
      </w:r>
      <w:proofErr w:type="spellStart"/>
      <w:r w:rsidR="00954750" w:rsidRPr="004708FF">
        <w:t>prevPicOrderCnt</w:t>
      </w:r>
      <w:r w:rsidR="00954750">
        <w:t>L</w:t>
      </w:r>
      <w:r w:rsidR="00954750" w:rsidRPr="004708FF">
        <w:t>sb</w:t>
      </w:r>
      <w:proofErr w:type="spellEnd"/>
      <w:r w:rsidR="00954750" w:rsidRPr="004708FF">
        <w:t xml:space="preserve"> is set equal to </w:t>
      </w:r>
      <w:r w:rsidR="00954750" w:rsidRPr="00F679BA">
        <w:rPr>
          <w:highlight w:val="yellow"/>
        </w:rPr>
        <w:t>Abs(</w:t>
      </w:r>
      <w:r w:rsidR="00954750" w:rsidRPr="007742F8">
        <w:t> </w:t>
      </w:r>
      <w:proofErr w:type="spellStart"/>
      <w:r w:rsidR="00954750">
        <w:t>pic_order_cnt_lsb</w:t>
      </w:r>
      <w:proofErr w:type="spellEnd"/>
      <w:r w:rsidR="00954750" w:rsidRPr="00F679BA">
        <w:rPr>
          <w:highlight w:val="yellow"/>
        </w:rPr>
        <w:t>) % </w:t>
      </w:r>
      <w:proofErr w:type="spellStart"/>
      <w:r w:rsidR="00954750" w:rsidRPr="00F679BA">
        <w:rPr>
          <w:highlight w:val="yellow"/>
        </w:rPr>
        <w:t>MaxPicOrderCntLsb</w:t>
      </w:r>
      <w:proofErr w:type="spellEnd"/>
      <w:r w:rsidR="00954750">
        <w:t xml:space="preserve"> </w:t>
      </w:r>
      <w:r w:rsidR="00954750" w:rsidRPr="00F679BA">
        <w:rPr>
          <w:strike/>
        </w:rPr>
        <w:t xml:space="preserve">of </w:t>
      </w:r>
      <w:proofErr w:type="spellStart"/>
      <w:r w:rsidR="00954750" w:rsidRPr="00F679BA">
        <w:rPr>
          <w:strike/>
        </w:rPr>
        <w:t>prevRefPic</w:t>
      </w:r>
      <w:proofErr w:type="spellEnd"/>
      <w:r w:rsidR="00954750">
        <w:t xml:space="preserve">, and the variable </w:t>
      </w:r>
      <w:proofErr w:type="spellStart"/>
      <w:r w:rsidR="00954750">
        <w:t>prevPicOrderCntMsb</w:t>
      </w:r>
      <w:proofErr w:type="spellEnd"/>
      <w:r w:rsidR="00954750">
        <w:t xml:space="preserve"> is set equal to </w:t>
      </w:r>
      <w:proofErr w:type="spellStart"/>
      <w:r w:rsidR="00954750" w:rsidRPr="00F679BA">
        <w:rPr>
          <w:highlight w:val="yellow"/>
        </w:rPr>
        <w:t>prevPicOrderCnt</w:t>
      </w:r>
      <w:proofErr w:type="spellEnd"/>
      <w:r w:rsidR="00954750" w:rsidRPr="00F679BA">
        <w:rPr>
          <w:highlight w:val="yellow"/>
        </w:rPr>
        <w:t> – </w:t>
      </w:r>
      <w:proofErr w:type="spellStart"/>
      <w:r w:rsidR="00954750" w:rsidRPr="00F679BA">
        <w:rPr>
          <w:highlight w:val="yellow"/>
        </w:rPr>
        <w:t>prevPicOrderCntLsb</w:t>
      </w:r>
      <w:proofErr w:type="spellEnd"/>
      <w:r w:rsidR="00954750">
        <w:t xml:space="preserve"> </w:t>
      </w:r>
      <w:proofErr w:type="spellStart"/>
      <w:r w:rsidR="00954750" w:rsidRPr="00F679BA">
        <w:rPr>
          <w:strike/>
        </w:rPr>
        <w:t>PicOrderCntMsb</w:t>
      </w:r>
      <w:proofErr w:type="spellEnd"/>
      <w:r w:rsidR="00954750" w:rsidRPr="00F679BA">
        <w:rPr>
          <w:strike/>
        </w:rPr>
        <w:t xml:space="preserve">  of </w:t>
      </w:r>
      <w:proofErr w:type="spellStart"/>
      <w:r w:rsidR="00954750" w:rsidRPr="00F679BA">
        <w:rPr>
          <w:strike/>
        </w:rPr>
        <w:t>prevRefPic</w:t>
      </w:r>
      <w:proofErr w:type="spellEnd"/>
      <w:r w:rsidR="00954750">
        <w:t>.</w:t>
      </w:r>
    </w:p>
    <w:p w:rsidR="003D7571" w:rsidRPr="00355764" w:rsidRDefault="003D7571" w:rsidP="003D7571">
      <w:proofErr w:type="spellStart"/>
      <w:r w:rsidRPr="00355764">
        <w:t>PicOrderCnt</w:t>
      </w:r>
      <w:r>
        <w:t>M</w:t>
      </w:r>
      <w:r w:rsidRPr="00355764">
        <w:t>sb</w:t>
      </w:r>
      <w:proofErr w:type="spellEnd"/>
      <w:r>
        <w:t xml:space="preserve"> of the current picture</w:t>
      </w:r>
      <w:r w:rsidRPr="00355764">
        <w:t xml:space="preserve"> is derived as specified by the following pseudo-code:</w:t>
      </w:r>
    </w:p>
    <w:p w:rsidR="003D7571" w:rsidRPr="00355764" w:rsidRDefault="003D7571" w:rsidP="003D7571">
      <w:pPr>
        <w:pStyle w:val="Equation"/>
        <w:tabs>
          <w:tab w:val="clear" w:pos="794"/>
          <w:tab w:val="clear" w:pos="1588"/>
          <w:tab w:val="left" w:pos="851"/>
          <w:tab w:val="left" w:pos="1134"/>
          <w:tab w:val="left" w:pos="1418"/>
          <w:tab w:val="left" w:pos="1701"/>
        </w:tabs>
        <w:spacing w:before="180"/>
        <w:ind w:left="567"/>
        <w:rPr>
          <w:sz w:val="20"/>
        </w:rPr>
      </w:pPr>
      <w:r w:rsidRPr="00355764">
        <w:rPr>
          <w:sz w:val="20"/>
        </w:rPr>
        <w:lastRenderedPageBreak/>
        <w:t>if( (</w:t>
      </w:r>
      <w:r>
        <w:rPr>
          <w:sz w:val="20"/>
        </w:rPr>
        <w:t xml:space="preserve"> </w:t>
      </w:r>
      <w:proofErr w:type="spellStart"/>
      <w:r>
        <w:rPr>
          <w:sz w:val="20"/>
          <w:szCs w:val="20"/>
        </w:rPr>
        <w:t>pic_order_cnt_lsb</w:t>
      </w:r>
      <w:proofErr w:type="spellEnd"/>
      <w:r w:rsidRPr="00355764">
        <w:rPr>
          <w:sz w:val="20"/>
        </w:rPr>
        <w:t xml:space="preserve"> &lt;  </w:t>
      </w:r>
      <w:proofErr w:type="spellStart"/>
      <w:r w:rsidRPr="00355764">
        <w:rPr>
          <w:sz w:val="20"/>
        </w:rPr>
        <w:t>prevPicOrderCntLsb</w:t>
      </w:r>
      <w:proofErr w:type="spellEnd"/>
      <w:r w:rsidRPr="00355764">
        <w:rPr>
          <w:sz w:val="20"/>
        </w:rPr>
        <w:t xml:space="preserve"> )  &amp;&amp;</w:t>
      </w:r>
      <w:r w:rsidRPr="00355764">
        <w:rPr>
          <w:sz w:val="20"/>
        </w:rPr>
        <w:br/>
      </w:r>
      <w:r>
        <w:rPr>
          <w:sz w:val="20"/>
        </w:rPr>
        <w:tab/>
      </w:r>
      <w:r>
        <w:rPr>
          <w:sz w:val="20"/>
        </w:rPr>
        <w:tab/>
      </w:r>
      <w:r w:rsidRPr="00355764">
        <w:rPr>
          <w:sz w:val="20"/>
        </w:rPr>
        <w:t xml:space="preserve">( ( </w:t>
      </w:r>
      <w:proofErr w:type="spellStart"/>
      <w:r w:rsidRPr="00355764">
        <w:rPr>
          <w:sz w:val="20"/>
        </w:rPr>
        <w:t>prevPicOrderCntLsb</w:t>
      </w:r>
      <w:proofErr w:type="spellEnd"/>
      <w:r w:rsidRPr="00355764">
        <w:rPr>
          <w:sz w:val="20"/>
        </w:rPr>
        <w:t xml:space="preserve"> − </w:t>
      </w:r>
      <w:proofErr w:type="spellStart"/>
      <w:r>
        <w:rPr>
          <w:sz w:val="20"/>
          <w:szCs w:val="20"/>
        </w:rPr>
        <w:t>pic_order_cnt_lsb</w:t>
      </w:r>
      <w:proofErr w:type="spellEnd"/>
      <w:r>
        <w:rPr>
          <w:sz w:val="20"/>
          <w:szCs w:val="20"/>
        </w:rPr>
        <w:t xml:space="preserve"> </w:t>
      </w:r>
      <w:r w:rsidRPr="00355764">
        <w:rPr>
          <w:sz w:val="20"/>
        </w:rPr>
        <w:t xml:space="preserve">)  &gt;=  ( </w:t>
      </w:r>
      <w:proofErr w:type="spellStart"/>
      <w:r w:rsidRPr="00355764">
        <w:rPr>
          <w:sz w:val="20"/>
        </w:rPr>
        <w:t>MaxPicOrderCntLsb</w:t>
      </w:r>
      <w:proofErr w:type="spellEnd"/>
      <w:r w:rsidRPr="00355764">
        <w:rPr>
          <w:sz w:val="20"/>
        </w:rPr>
        <w:t xml:space="preserve"> / 2 ) ) )</w:t>
      </w:r>
      <w:r w:rsidRPr="00355764">
        <w:rPr>
          <w:sz w:val="20"/>
        </w:rPr>
        <w:br/>
      </w:r>
      <w:r w:rsidRPr="00355764">
        <w:rPr>
          <w:sz w:val="20"/>
        </w:rPr>
        <w:tab/>
      </w:r>
      <w:proofErr w:type="spellStart"/>
      <w:r w:rsidRPr="00355764">
        <w:rPr>
          <w:sz w:val="20"/>
        </w:rPr>
        <w:t>PicOrderCntMsb</w:t>
      </w:r>
      <w:proofErr w:type="spellEnd"/>
      <w:r w:rsidRPr="00355764">
        <w:rPr>
          <w:sz w:val="20"/>
        </w:rPr>
        <w:t xml:space="preserve"> = </w:t>
      </w:r>
      <w:proofErr w:type="spellStart"/>
      <w:r w:rsidRPr="00355764">
        <w:rPr>
          <w:sz w:val="20"/>
        </w:rPr>
        <w:t>prevPicOrderCntMsb</w:t>
      </w:r>
      <w:proofErr w:type="spellEnd"/>
      <w:r w:rsidRPr="00355764">
        <w:rPr>
          <w:sz w:val="20"/>
        </w:rPr>
        <w:t xml:space="preserve"> + </w:t>
      </w:r>
      <w:proofErr w:type="spellStart"/>
      <w:r w:rsidRPr="00355764">
        <w:rPr>
          <w:sz w:val="20"/>
        </w:rPr>
        <w:t>MaxPicOrderCntLsb</w:t>
      </w:r>
      <w:proofErr w:type="spellEnd"/>
      <w:r w:rsidRPr="00355764">
        <w:tab/>
      </w:r>
      <w:r w:rsidRPr="00355764">
        <w:rPr>
          <w:sz w:val="20"/>
        </w:rPr>
        <w:t>(</w:t>
      </w:r>
      <w:r w:rsidR="00510647" w:rsidRPr="00355764">
        <w:rPr>
          <w:sz w:val="20"/>
        </w:rPr>
        <w:fldChar w:fldCharType="begin" w:fldLock="1"/>
      </w:r>
      <w:r w:rsidRPr="00355764">
        <w:rPr>
          <w:sz w:val="20"/>
        </w:rPr>
        <w:instrText xml:space="preserve"> STYLEREF 1 \s </w:instrText>
      </w:r>
      <w:r w:rsidR="00510647" w:rsidRPr="00355764">
        <w:rPr>
          <w:sz w:val="20"/>
        </w:rPr>
        <w:fldChar w:fldCharType="separate"/>
      </w:r>
      <w:r w:rsidRPr="00355764">
        <w:rPr>
          <w:noProof/>
          <w:sz w:val="20"/>
        </w:rPr>
        <w:t>8</w:t>
      </w:r>
      <w:r w:rsidR="00510647" w:rsidRPr="00355764">
        <w:rPr>
          <w:sz w:val="20"/>
        </w:rPr>
        <w:fldChar w:fldCharType="end"/>
      </w:r>
      <w:r w:rsidRPr="00355764">
        <w:rPr>
          <w:sz w:val="20"/>
        </w:rPr>
        <w:t>-</w:t>
      </w:r>
      <w:r>
        <w:rPr>
          <w:sz w:val="20"/>
        </w:rPr>
        <w:t>x</w:t>
      </w:r>
      <w:r w:rsidRPr="00355764">
        <w:rPr>
          <w:sz w:val="20"/>
        </w:rPr>
        <w:t>)</w:t>
      </w:r>
      <w:r w:rsidRPr="00355764">
        <w:rPr>
          <w:sz w:val="20"/>
        </w:rPr>
        <w:br/>
        <w:t>else if( (</w:t>
      </w:r>
      <w:proofErr w:type="spellStart"/>
      <w:r>
        <w:rPr>
          <w:sz w:val="20"/>
          <w:szCs w:val="20"/>
        </w:rPr>
        <w:t>pic_order_cnt_lsb</w:t>
      </w:r>
      <w:proofErr w:type="spellEnd"/>
      <w:r w:rsidRPr="00355764">
        <w:rPr>
          <w:sz w:val="20"/>
        </w:rPr>
        <w:t xml:space="preserve">  &gt;  </w:t>
      </w:r>
      <w:proofErr w:type="spellStart"/>
      <w:r w:rsidRPr="00355764">
        <w:rPr>
          <w:sz w:val="20"/>
        </w:rPr>
        <w:t>prevPicOrderCntLsb</w:t>
      </w:r>
      <w:proofErr w:type="spellEnd"/>
      <w:r w:rsidRPr="00355764">
        <w:rPr>
          <w:sz w:val="20"/>
        </w:rPr>
        <w:t xml:space="preserve"> )  &amp;&amp;</w:t>
      </w:r>
      <w:r w:rsidRPr="00355764">
        <w:rPr>
          <w:sz w:val="20"/>
        </w:rPr>
        <w:br/>
      </w:r>
      <w:r>
        <w:rPr>
          <w:sz w:val="20"/>
        </w:rPr>
        <w:tab/>
      </w:r>
      <w:r>
        <w:rPr>
          <w:sz w:val="20"/>
        </w:rPr>
        <w:tab/>
      </w:r>
      <w:r w:rsidRPr="00355764">
        <w:rPr>
          <w:sz w:val="20"/>
        </w:rPr>
        <w:t>( (</w:t>
      </w:r>
      <w:proofErr w:type="spellStart"/>
      <w:r>
        <w:rPr>
          <w:sz w:val="20"/>
          <w:szCs w:val="20"/>
        </w:rPr>
        <w:t>pic_order_cnt_lsb</w:t>
      </w:r>
      <w:proofErr w:type="spellEnd"/>
      <w:r w:rsidRPr="00355764">
        <w:rPr>
          <w:sz w:val="20"/>
        </w:rPr>
        <w:t xml:space="preserve"> − </w:t>
      </w:r>
      <w:proofErr w:type="spellStart"/>
      <w:r w:rsidRPr="00355764">
        <w:rPr>
          <w:sz w:val="20"/>
        </w:rPr>
        <w:t>prevPicOrderCntLsb</w:t>
      </w:r>
      <w:proofErr w:type="spellEnd"/>
      <w:r w:rsidRPr="00355764">
        <w:rPr>
          <w:sz w:val="20"/>
        </w:rPr>
        <w:t xml:space="preserve"> )  &gt;  ( </w:t>
      </w:r>
      <w:proofErr w:type="spellStart"/>
      <w:r w:rsidRPr="00355764">
        <w:rPr>
          <w:sz w:val="20"/>
        </w:rPr>
        <w:t>MaxPicOrderCntLsb</w:t>
      </w:r>
      <w:proofErr w:type="spellEnd"/>
      <w:r w:rsidRPr="00355764">
        <w:rPr>
          <w:sz w:val="20"/>
        </w:rPr>
        <w:t xml:space="preserve"> / 2 ) ) )</w:t>
      </w:r>
      <w:r w:rsidRPr="00355764">
        <w:rPr>
          <w:sz w:val="20"/>
        </w:rPr>
        <w:br/>
      </w:r>
      <w:r w:rsidRPr="00355764">
        <w:rPr>
          <w:sz w:val="20"/>
        </w:rPr>
        <w:tab/>
      </w:r>
      <w:proofErr w:type="spellStart"/>
      <w:r w:rsidRPr="00355764">
        <w:rPr>
          <w:sz w:val="20"/>
        </w:rPr>
        <w:t>PicOrderCntMsb</w:t>
      </w:r>
      <w:proofErr w:type="spellEnd"/>
      <w:r w:rsidRPr="00355764">
        <w:rPr>
          <w:sz w:val="20"/>
        </w:rPr>
        <w:t xml:space="preserve"> = </w:t>
      </w:r>
      <w:proofErr w:type="spellStart"/>
      <w:r w:rsidRPr="00355764">
        <w:rPr>
          <w:sz w:val="20"/>
        </w:rPr>
        <w:t>prevPicOrderCntMsb</w:t>
      </w:r>
      <w:proofErr w:type="spellEnd"/>
      <w:r w:rsidRPr="00355764">
        <w:rPr>
          <w:sz w:val="20"/>
        </w:rPr>
        <w:t xml:space="preserve"> − </w:t>
      </w:r>
      <w:proofErr w:type="spellStart"/>
      <w:r w:rsidRPr="00355764">
        <w:rPr>
          <w:sz w:val="20"/>
        </w:rPr>
        <w:t>MaxPicOrderCntLsb</w:t>
      </w:r>
      <w:proofErr w:type="spellEnd"/>
      <w:r w:rsidRPr="00355764">
        <w:rPr>
          <w:sz w:val="20"/>
        </w:rPr>
        <w:br/>
        <w:t>else</w:t>
      </w:r>
      <w:r w:rsidRPr="00355764">
        <w:rPr>
          <w:sz w:val="20"/>
        </w:rPr>
        <w:br/>
      </w:r>
      <w:r w:rsidRPr="00355764">
        <w:rPr>
          <w:sz w:val="20"/>
        </w:rPr>
        <w:tab/>
      </w:r>
      <w:proofErr w:type="spellStart"/>
      <w:r w:rsidRPr="00355764">
        <w:rPr>
          <w:sz w:val="20"/>
        </w:rPr>
        <w:t>PicOrderCntMsb</w:t>
      </w:r>
      <w:proofErr w:type="spellEnd"/>
      <w:r w:rsidRPr="00355764">
        <w:rPr>
          <w:sz w:val="20"/>
        </w:rPr>
        <w:t xml:space="preserve"> = </w:t>
      </w:r>
      <w:proofErr w:type="spellStart"/>
      <w:r w:rsidRPr="00355764">
        <w:rPr>
          <w:sz w:val="20"/>
        </w:rPr>
        <w:t>prevPicOrderCntMsb</w:t>
      </w:r>
      <w:proofErr w:type="spellEnd"/>
    </w:p>
    <w:p w:rsidR="003D7571" w:rsidRPr="00355764" w:rsidRDefault="003D7571" w:rsidP="003D7571">
      <w:proofErr w:type="spellStart"/>
      <w:r>
        <w:t>Pic</w:t>
      </w:r>
      <w:r w:rsidRPr="00355764">
        <w:t>OrderCnt</w:t>
      </w:r>
      <w:proofErr w:type="spellEnd"/>
      <w:r w:rsidRPr="00355764">
        <w:t xml:space="preserve"> is derived as</w:t>
      </w:r>
    </w:p>
    <w:p w:rsidR="003D7571" w:rsidRPr="00355764" w:rsidRDefault="003D7571" w:rsidP="003D7571">
      <w:pPr>
        <w:pStyle w:val="Equation"/>
        <w:tabs>
          <w:tab w:val="clear" w:pos="794"/>
          <w:tab w:val="clear" w:pos="1588"/>
          <w:tab w:val="left" w:pos="851"/>
          <w:tab w:val="left" w:pos="1134"/>
          <w:tab w:val="left" w:pos="1418"/>
          <w:tab w:val="left" w:pos="1701"/>
        </w:tabs>
        <w:ind w:left="567"/>
        <w:rPr>
          <w:sz w:val="20"/>
        </w:rPr>
      </w:pPr>
      <w:proofErr w:type="spellStart"/>
      <w:r>
        <w:rPr>
          <w:sz w:val="20"/>
        </w:rPr>
        <w:t>Pic</w:t>
      </w:r>
      <w:r w:rsidRPr="00355764">
        <w:rPr>
          <w:sz w:val="20"/>
        </w:rPr>
        <w:t>OrderCnt</w:t>
      </w:r>
      <w:proofErr w:type="spellEnd"/>
      <w:r w:rsidRPr="00355764">
        <w:rPr>
          <w:sz w:val="20"/>
        </w:rPr>
        <w:t xml:space="preserve"> = </w:t>
      </w:r>
      <w:proofErr w:type="spellStart"/>
      <w:r w:rsidRPr="00355764">
        <w:rPr>
          <w:sz w:val="20"/>
        </w:rPr>
        <w:t>PicOrderCntMsb</w:t>
      </w:r>
      <w:proofErr w:type="spellEnd"/>
      <w:r w:rsidRPr="00355764">
        <w:rPr>
          <w:sz w:val="20"/>
        </w:rPr>
        <w:t xml:space="preserve"> + </w:t>
      </w:r>
      <w:proofErr w:type="spellStart"/>
      <w:r>
        <w:rPr>
          <w:sz w:val="20"/>
          <w:szCs w:val="20"/>
        </w:rPr>
        <w:t>pic_order_cnt_lsb</w:t>
      </w:r>
      <w:proofErr w:type="spellEnd"/>
      <w:r w:rsidRPr="00355764">
        <w:rPr>
          <w:sz w:val="20"/>
        </w:rPr>
        <w:tab/>
      </w:r>
      <w:r>
        <w:rPr>
          <w:sz w:val="20"/>
        </w:rPr>
        <w:tab/>
      </w:r>
      <w:r w:rsidRPr="00355764">
        <w:rPr>
          <w:sz w:val="20"/>
        </w:rPr>
        <w:t>(</w:t>
      </w:r>
      <w:r w:rsidR="00510647" w:rsidRPr="00355764">
        <w:rPr>
          <w:sz w:val="20"/>
        </w:rPr>
        <w:fldChar w:fldCharType="begin" w:fldLock="1"/>
      </w:r>
      <w:r w:rsidRPr="00355764">
        <w:rPr>
          <w:sz w:val="20"/>
        </w:rPr>
        <w:instrText xml:space="preserve"> STYLEREF 1 \s </w:instrText>
      </w:r>
      <w:r w:rsidR="00510647" w:rsidRPr="00355764">
        <w:rPr>
          <w:sz w:val="20"/>
        </w:rPr>
        <w:fldChar w:fldCharType="separate"/>
      </w:r>
      <w:r w:rsidRPr="00355764">
        <w:rPr>
          <w:noProof/>
          <w:sz w:val="20"/>
        </w:rPr>
        <w:t>8</w:t>
      </w:r>
      <w:r w:rsidR="00510647" w:rsidRPr="00355764">
        <w:rPr>
          <w:sz w:val="20"/>
        </w:rPr>
        <w:fldChar w:fldCharType="end"/>
      </w:r>
      <w:r w:rsidRPr="00355764">
        <w:rPr>
          <w:sz w:val="20"/>
        </w:rPr>
        <w:t>-</w:t>
      </w:r>
      <w:r>
        <w:rPr>
          <w:sz w:val="20"/>
        </w:rPr>
        <w:t>x</w:t>
      </w:r>
      <w:r w:rsidRPr="00355764">
        <w:rPr>
          <w:sz w:val="20"/>
        </w:rPr>
        <w:t xml:space="preserve">) </w:t>
      </w:r>
    </w:p>
    <w:p w:rsidR="0092276F" w:rsidRPr="0092276F" w:rsidRDefault="0092276F" w:rsidP="00CD2220"/>
    <w:p w:rsidR="00CD2220" w:rsidRPr="005B217D" w:rsidRDefault="00CD2220" w:rsidP="00CD2220">
      <w:pPr>
        <w:pStyle w:val="Heading1"/>
        <w:rPr>
          <w:lang w:val="en-CA"/>
        </w:rPr>
      </w:pPr>
      <w:r w:rsidRPr="005B217D">
        <w:rPr>
          <w:szCs w:val="22"/>
          <w:lang w:val="en-CA"/>
        </w:rPr>
        <w:t xml:space="preserve"> </w:t>
      </w:r>
      <w:r w:rsidRPr="005B217D">
        <w:rPr>
          <w:lang w:val="en-CA"/>
        </w:rPr>
        <w:t>Patent rights declaration(s)</w:t>
      </w:r>
    </w:p>
    <w:p w:rsidR="00342FF4" w:rsidRPr="005B217D" w:rsidRDefault="0054550C" w:rsidP="009234A5">
      <w:pPr>
        <w:jc w:val="both"/>
        <w:rPr>
          <w:szCs w:val="22"/>
          <w:lang w:val="en-CA"/>
        </w:rPr>
      </w:pPr>
      <w:r w:rsidRPr="0054550C">
        <w:rPr>
          <w:b/>
          <w:szCs w:val="22"/>
          <w:lang w:val="en-CA"/>
        </w:rPr>
        <w:t>Qualcomm</w:t>
      </w:r>
      <w:r w:rsidR="009234A5" w:rsidRPr="0054550C">
        <w:rPr>
          <w:b/>
          <w:szCs w:val="22"/>
          <w:lang w:val="en-CA"/>
        </w:rPr>
        <w:t> </w:t>
      </w:r>
      <w:r w:rsidRPr="0054550C">
        <w:rPr>
          <w:b/>
          <w:szCs w:val="22"/>
          <w:lang w:val="en-CA"/>
        </w:rPr>
        <w:t>Incorporated</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rsidR="007F1F8B" w:rsidRPr="005B217D" w:rsidRDefault="007F1F8B" w:rsidP="009234A5">
      <w:pPr>
        <w:jc w:val="both"/>
        <w:rPr>
          <w:szCs w:val="22"/>
          <w:lang w:val="en-CA"/>
        </w:rPr>
      </w:pPr>
    </w:p>
    <w:sectPr w:rsidR="007F1F8B" w:rsidRPr="005B217D" w:rsidSect="00A01439">
      <w:footerReference w:type="default" r:id="rId12"/>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0F2D" w:rsidRDefault="003A0F2D">
      <w:r>
        <w:separator/>
      </w:r>
    </w:p>
  </w:endnote>
  <w:endnote w:type="continuationSeparator" w:id="0">
    <w:p w:rsidR="003A0F2D" w:rsidRDefault="003A0F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DA4" w:rsidRDefault="00796DA4"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510647">
      <w:rPr>
        <w:rStyle w:val="PageNumber"/>
      </w:rPr>
      <w:fldChar w:fldCharType="begin"/>
    </w:r>
    <w:r>
      <w:rPr>
        <w:rStyle w:val="PageNumber"/>
      </w:rPr>
      <w:instrText xml:space="preserve"> PAGE </w:instrText>
    </w:r>
    <w:r w:rsidR="00510647">
      <w:rPr>
        <w:rStyle w:val="PageNumber"/>
      </w:rPr>
      <w:fldChar w:fldCharType="separate"/>
    </w:r>
    <w:r w:rsidR="00381DF7">
      <w:rPr>
        <w:rStyle w:val="PageNumber"/>
        <w:noProof/>
      </w:rPr>
      <w:t>1</w:t>
    </w:r>
    <w:r w:rsidR="00510647">
      <w:rPr>
        <w:rStyle w:val="PageNumber"/>
      </w:rPr>
      <w:fldChar w:fldCharType="end"/>
    </w:r>
    <w:r>
      <w:rPr>
        <w:rStyle w:val="PageNumber"/>
      </w:rPr>
      <w:tab/>
      <w:t xml:space="preserve">Date Saved: </w:t>
    </w:r>
    <w:r w:rsidR="00510647">
      <w:rPr>
        <w:rStyle w:val="PageNumber"/>
      </w:rPr>
      <w:fldChar w:fldCharType="begin"/>
    </w:r>
    <w:r>
      <w:rPr>
        <w:rStyle w:val="PageNumber"/>
      </w:rPr>
      <w:instrText xml:space="preserve"> SAVEDATE  \@ "yyyy-MM-dd"  \* MERGEFORMAT </w:instrText>
    </w:r>
    <w:r w:rsidR="00510647">
      <w:rPr>
        <w:rStyle w:val="PageNumber"/>
      </w:rPr>
      <w:fldChar w:fldCharType="separate"/>
    </w:r>
    <w:r w:rsidR="00381DF7">
      <w:rPr>
        <w:rStyle w:val="PageNumber"/>
        <w:noProof/>
      </w:rPr>
      <w:t>2012-01-31</w:t>
    </w:r>
    <w:r w:rsidR="00510647">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0F2D" w:rsidRDefault="003A0F2D">
      <w:r>
        <w:separator/>
      </w:r>
    </w:p>
  </w:footnote>
  <w:footnote w:type="continuationSeparator" w:id="0">
    <w:p w:rsidR="003A0F2D" w:rsidRDefault="003A0F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F252BD"/>
    <w:multiLevelType w:val="singleLevel"/>
    <w:tmpl w:val="77FA1664"/>
    <w:lvl w:ilvl="0">
      <w:start w:val="1"/>
      <w:numFmt w:val="decimal"/>
      <w:pStyle w:val="Bibliography1"/>
      <w:lvlText w:val="[%1]"/>
      <w:lvlJc w:val="left"/>
      <w:pPr>
        <w:tabs>
          <w:tab w:val="num" w:pos="360"/>
        </w:tabs>
        <w:ind w:left="360" w:hanging="360"/>
      </w:pPr>
    </w:lvl>
  </w:abstractNum>
  <w:abstractNum w:abstractNumId="3">
    <w:nsid w:val="09F536DE"/>
    <w:multiLevelType w:val="multilevel"/>
    <w:tmpl w:val="F00224BC"/>
    <w:lvl w:ilvl="0">
      <w:numFmt w:val="decimal"/>
      <w:lvlText w:val="%1"/>
      <w:lvlJc w:val="left"/>
      <w:pPr>
        <w:tabs>
          <w:tab w:val="num" w:pos="720"/>
        </w:tabs>
        <w:ind w:left="360" w:hanging="360"/>
      </w:pPr>
      <w:rPr>
        <w:rFonts w:cs="Times New Roman" w:hint="default"/>
        <w:vanish w:val="0"/>
      </w:rPr>
    </w:lvl>
    <w:lvl w:ilvl="1">
      <w:start w:val="1"/>
      <w:numFmt w:val="decimal"/>
      <w:lvlText w:val="%1.%2"/>
      <w:lvlJc w:val="left"/>
      <w:pPr>
        <w:tabs>
          <w:tab w:val="num" w:pos="7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2432747"/>
    <w:multiLevelType w:val="hybridMultilevel"/>
    <w:tmpl w:val="EA78AA92"/>
    <w:lvl w:ilvl="0" w:tplc="2DD0D9AE">
      <w:numFmt w:val="bullet"/>
      <w:lvlText w:val="-"/>
      <w:lvlJc w:val="left"/>
      <w:pPr>
        <w:ind w:left="360" w:hanging="360"/>
      </w:pPr>
      <w:rPr>
        <w:rFonts w:ascii="Times New Roman" w:eastAsia="Times New Roman" w:hAnsi="Times New Roman" w:cs="Times New Roman" w:hint="default"/>
      </w:rPr>
    </w:lvl>
    <w:lvl w:ilvl="1" w:tplc="919ED22E">
      <w:numFmt w:val="bullet"/>
      <w:lvlText w:val="–"/>
      <w:lvlJc w:val="left"/>
      <w:pPr>
        <w:ind w:left="1080" w:hanging="360"/>
      </w:pPr>
      <w:rPr>
        <w:rFonts w:ascii="Times New Roman" w:eastAsia="Batang" w:hAnsi="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52DE564A"/>
    <w:multiLevelType w:val="hybridMultilevel"/>
    <w:tmpl w:val="AE1E5A1A"/>
    <w:lvl w:ilvl="0" w:tplc="981CFECE">
      <w:start w:val="4"/>
      <w:numFmt w:val="bullet"/>
      <w:lvlText w:val="-"/>
      <w:lvlJc w:val="left"/>
      <w:pPr>
        <w:ind w:left="720" w:hanging="360"/>
      </w:pPr>
      <w:rPr>
        <w:rFonts w:ascii="Calibri" w:eastAsia="SimSu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3A66103"/>
    <w:multiLevelType w:val="hybridMultilevel"/>
    <w:tmpl w:val="EA3ED0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EF70699"/>
    <w:multiLevelType w:val="hybridMultilevel"/>
    <w:tmpl w:val="DF6854C4"/>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4">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5">
    <w:nsid w:val="6F9618CD"/>
    <w:multiLevelType w:val="multilevel"/>
    <w:tmpl w:val="021063F8"/>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630"/>
        </w:tabs>
        <w:ind w:left="270" w:firstLine="0"/>
      </w:pPr>
      <w:rPr>
        <w:rFonts w:hint="default"/>
        <w:b/>
        <w:i w:val="0"/>
      </w:rPr>
    </w:lvl>
    <w:lvl w:ilvl="2">
      <w:start w:val="1"/>
      <w:numFmt w:val="decimal"/>
      <w:lvlText w:val="%1.%2.%3"/>
      <w:lvlJc w:val="left"/>
      <w:pPr>
        <w:tabs>
          <w:tab w:val="num" w:pos="8234"/>
        </w:tabs>
        <w:ind w:left="7514" w:firstLine="0"/>
      </w:pPr>
      <w:rPr>
        <w:rFonts w:ascii="Times New Roman" w:hAnsi="Times New Roman" w:cs="Times New Roman"/>
        <w:b w:val="0"/>
        <w:bCs w:val="0"/>
        <w:i w:val="0"/>
        <w:iCs w:val="0"/>
        <w:caps w:val="0"/>
        <w:smallCaps w:val="0"/>
        <w:strike w:val="0"/>
        <w:dstrike w:val="0"/>
        <w:noProof w:val="0"/>
        <w:snapToGrid w:val="0"/>
        <w:vanish w:val="0"/>
        <w:color w:val="4F81BD"/>
        <w:spacing w:val="0"/>
        <w:w w:val="0"/>
        <w:kern w:val="0"/>
        <w:position w:val="0"/>
        <w:szCs w:val="0"/>
        <w:u w:val="none"/>
        <w:vertAlign w:val="baseline"/>
        <w:em w:val="none"/>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4"/>
  </w:num>
  <w:num w:numId="3">
    <w:abstractNumId w:val="11"/>
  </w:num>
  <w:num w:numId="4">
    <w:abstractNumId w:val="7"/>
  </w:num>
  <w:num w:numId="5">
    <w:abstractNumId w:val="8"/>
  </w:num>
  <w:num w:numId="6">
    <w:abstractNumId w:val="5"/>
  </w:num>
  <w:num w:numId="7">
    <w:abstractNumId w:val="6"/>
  </w:num>
  <w:num w:numId="8">
    <w:abstractNumId w:val="5"/>
  </w:num>
  <w:num w:numId="9">
    <w:abstractNumId w:val="1"/>
  </w:num>
  <w:num w:numId="10">
    <w:abstractNumId w:val="4"/>
  </w:num>
  <w:num w:numId="11">
    <w:abstractNumId w:val="3"/>
  </w:num>
  <w:num w:numId="12">
    <w:abstractNumId w:val="5"/>
    <w:lvlOverride w:ilvl="0">
      <w:startOverride w:val="7"/>
    </w:lvlOverride>
    <w:lvlOverride w:ilvl="1">
      <w:startOverride w:val="4"/>
    </w:lvlOverride>
    <w:lvlOverride w:ilvl="2">
      <w:startOverride w:val="1"/>
    </w:lvlOverride>
    <w:lvlOverride w:ilvl="3">
      <w:startOverride w:val="2"/>
    </w:lvlOverride>
    <w:lvlOverride w:ilvl="4">
      <w:startOverride w:val="1"/>
    </w:lvlOverride>
  </w:num>
  <w:num w:numId="13">
    <w:abstractNumId w:val="9"/>
  </w:num>
  <w:num w:numId="14">
    <w:abstractNumId w:val="15"/>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2"/>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10"/>
  </w:num>
  <w:num w:numId="23">
    <w:abstractNumId w:val="12"/>
  </w:num>
  <w:num w:numId="24">
    <w:abstractNumId w:val="5"/>
  </w:num>
  <w:num w:numId="25">
    <w:abstractNumId w:val="5"/>
  </w:num>
  <w:num w:numId="26">
    <w:abstractNumId w:val="5"/>
  </w:num>
  <w:num w:numId="27">
    <w:abstractNumId w:val="5"/>
  </w:num>
  <w:num w:numId="28">
    <w:abstractNumId w:val="5"/>
  </w:num>
  <w:num w:numId="29">
    <w:abstractNumId w:val="5"/>
  </w:num>
  <w:num w:numId="30">
    <w:abstractNumId w:val="5"/>
  </w:num>
  <w:num w:numId="31">
    <w:abstractNumId w:val="5"/>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2"/>
  </w:compat>
  <w:rsids>
    <w:rsidRoot w:val="006C5D39"/>
    <w:rsid w:val="00014090"/>
    <w:rsid w:val="00020798"/>
    <w:rsid w:val="00022F20"/>
    <w:rsid w:val="00034BBC"/>
    <w:rsid w:val="0003748B"/>
    <w:rsid w:val="00043293"/>
    <w:rsid w:val="000458BC"/>
    <w:rsid w:val="00045C41"/>
    <w:rsid w:val="00046C03"/>
    <w:rsid w:val="000542DC"/>
    <w:rsid w:val="00062F61"/>
    <w:rsid w:val="00065D42"/>
    <w:rsid w:val="000720BF"/>
    <w:rsid w:val="0007614F"/>
    <w:rsid w:val="000839B6"/>
    <w:rsid w:val="00084196"/>
    <w:rsid w:val="00086BA3"/>
    <w:rsid w:val="000938D2"/>
    <w:rsid w:val="00095966"/>
    <w:rsid w:val="000A401D"/>
    <w:rsid w:val="000B1C6B"/>
    <w:rsid w:val="000B20C5"/>
    <w:rsid w:val="000B2425"/>
    <w:rsid w:val="000C09AC"/>
    <w:rsid w:val="000C1454"/>
    <w:rsid w:val="000C2B17"/>
    <w:rsid w:val="000D118B"/>
    <w:rsid w:val="000D1DDF"/>
    <w:rsid w:val="000D4BBE"/>
    <w:rsid w:val="000E00F3"/>
    <w:rsid w:val="000E3033"/>
    <w:rsid w:val="000E30A3"/>
    <w:rsid w:val="000E348B"/>
    <w:rsid w:val="000F158C"/>
    <w:rsid w:val="000F1DE6"/>
    <w:rsid w:val="000F2FC3"/>
    <w:rsid w:val="000F5341"/>
    <w:rsid w:val="000F7ED1"/>
    <w:rsid w:val="00102F3D"/>
    <w:rsid w:val="00111452"/>
    <w:rsid w:val="0012211E"/>
    <w:rsid w:val="0012215A"/>
    <w:rsid w:val="00124E38"/>
    <w:rsid w:val="0012580B"/>
    <w:rsid w:val="00131D2F"/>
    <w:rsid w:val="001348D3"/>
    <w:rsid w:val="0013526E"/>
    <w:rsid w:val="001415A5"/>
    <w:rsid w:val="00143CE6"/>
    <w:rsid w:val="001520B0"/>
    <w:rsid w:val="00155733"/>
    <w:rsid w:val="00157D73"/>
    <w:rsid w:val="00162BC5"/>
    <w:rsid w:val="00171371"/>
    <w:rsid w:val="00173346"/>
    <w:rsid w:val="00175A24"/>
    <w:rsid w:val="00183F9C"/>
    <w:rsid w:val="001841DB"/>
    <w:rsid w:val="00184F03"/>
    <w:rsid w:val="00187E58"/>
    <w:rsid w:val="001956E6"/>
    <w:rsid w:val="00197839"/>
    <w:rsid w:val="001A1822"/>
    <w:rsid w:val="001A227F"/>
    <w:rsid w:val="001A297E"/>
    <w:rsid w:val="001A368E"/>
    <w:rsid w:val="001A4272"/>
    <w:rsid w:val="001A5BF4"/>
    <w:rsid w:val="001A7329"/>
    <w:rsid w:val="001B4E28"/>
    <w:rsid w:val="001B582C"/>
    <w:rsid w:val="001C18CF"/>
    <w:rsid w:val="001C3525"/>
    <w:rsid w:val="001C64AA"/>
    <w:rsid w:val="001D1BD2"/>
    <w:rsid w:val="001E02BE"/>
    <w:rsid w:val="001E20D0"/>
    <w:rsid w:val="001E3221"/>
    <w:rsid w:val="001E3B37"/>
    <w:rsid w:val="001E469D"/>
    <w:rsid w:val="001F22A1"/>
    <w:rsid w:val="001F2594"/>
    <w:rsid w:val="001F5847"/>
    <w:rsid w:val="001F5DC0"/>
    <w:rsid w:val="001F79E0"/>
    <w:rsid w:val="00200094"/>
    <w:rsid w:val="00200500"/>
    <w:rsid w:val="002013B0"/>
    <w:rsid w:val="00201A71"/>
    <w:rsid w:val="002055A6"/>
    <w:rsid w:val="00206460"/>
    <w:rsid w:val="002069B4"/>
    <w:rsid w:val="00207FB6"/>
    <w:rsid w:val="002112AD"/>
    <w:rsid w:val="00215DFC"/>
    <w:rsid w:val="002161D8"/>
    <w:rsid w:val="0021644E"/>
    <w:rsid w:val="002212DF"/>
    <w:rsid w:val="00227BA7"/>
    <w:rsid w:val="002310C5"/>
    <w:rsid w:val="00231BD9"/>
    <w:rsid w:val="00236A9F"/>
    <w:rsid w:val="002414AD"/>
    <w:rsid w:val="0024628A"/>
    <w:rsid w:val="00246C7E"/>
    <w:rsid w:val="00253879"/>
    <w:rsid w:val="00257CDD"/>
    <w:rsid w:val="00263398"/>
    <w:rsid w:val="00275BCF"/>
    <w:rsid w:val="00276D86"/>
    <w:rsid w:val="002776E1"/>
    <w:rsid w:val="00280DCA"/>
    <w:rsid w:val="002866C4"/>
    <w:rsid w:val="00292257"/>
    <w:rsid w:val="0029229C"/>
    <w:rsid w:val="00294EFD"/>
    <w:rsid w:val="0029601F"/>
    <w:rsid w:val="002977CA"/>
    <w:rsid w:val="00297FFA"/>
    <w:rsid w:val="002A54E0"/>
    <w:rsid w:val="002B1595"/>
    <w:rsid w:val="002B191D"/>
    <w:rsid w:val="002B743C"/>
    <w:rsid w:val="002C0C2C"/>
    <w:rsid w:val="002C6779"/>
    <w:rsid w:val="002D0AF6"/>
    <w:rsid w:val="002D6F3D"/>
    <w:rsid w:val="002E2A3C"/>
    <w:rsid w:val="002E2EEE"/>
    <w:rsid w:val="002E6F2A"/>
    <w:rsid w:val="002F164D"/>
    <w:rsid w:val="002F2AF3"/>
    <w:rsid w:val="002F2F8D"/>
    <w:rsid w:val="002F3906"/>
    <w:rsid w:val="002F4BBA"/>
    <w:rsid w:val="00304BAF"/>
    <w:rsid w:val="00306206"/>
    <w:rsid w:val="00312A0F"/>
    <w:rsid w:val="00317D85"/>
    <w:rsid w:val="00321928"/>
    <w:rsid w:val="00327027"/>
    <w:rsid w:val="00327C56"/>
    <w:rsid w:val="0033006C"/>
    <w:rsid w:val="003315A1"/>
    <w:rsid w:val="003373EC"/>
    <w:rsid w:val="0034193F"/>
    <w:rsid w:val="00342FF4"/>
    <w:rsid w:val="00345118"/>
    <w:rsid w:val="0035466B"/>
    <w:rsid w:val="003706CC"/>
    <w:rsid w:val="00372883"/>
    <w:rsid w:val="00373E8F"/>
    <w:rsid w:val="00377D61"/>
    <w:rsid w:val="00381DF7"/>
    <w:rsid w:val="00384CEC"/>
    <w:rsid w:val="0038755F"/>
    <w:rsid w:val="0039022C"/>
    <w:rsid w:val="003906C9"/>
    <w:rsid w:val="00390D4C"/>
    <w:rsid w:val="003933C0"/>
    <w:rsid w:val="003A0F1E"/>
    <w:rsid w:val="003A0F2D"/>
    <w:rsid w:val="003A2D8E"/>
    <w:rsid w:val="003A524D"/>
    <w:rsid w:val="003B4B46"/>
    <w:rsid w:val="003B6779"/>
    <w:rsid w:val="003C20E4"/>
    <w:rsid w:val="003D4A62"/>
    <w:rsid w:val="003D7571"/>
    <w:rsid w:val="003E014E"/>
    <w:rsid w:val="003E6F90"/>
    <w:rsid w:val="003F5D0F"/>
    <w:rsid w:val="003F679F"/>
    <w:rsid w:val="00414101"/>
    <w:rsid w:val="00425B9D"/>
    <w:rsid w:val="004269E1"/>
    <w:rsid w:val="00426D0D"/>
    <w:rsid w:val="00432E8A"/>
    <w:rsid w:val="00433DDB"/>
    <w:rsid w:val="0043657B"/>
    <w:rsid w:val="00437619"/>
    <w:rsid w:val="00440D8C"/>
    <w:rsid w:val="00442635"/>
    <w:rsid w:val="00446D6B"/>
    <w:rsid w:val="00450A28"/>
    <w:rsid w:val="004543CB"/>
    <w:rsid w:val="00456B00"/>
    <w:rsid w:val="00457080"/>
    <w:rsid w:val="00461E7D"/>
    <w:rsid w:val="004738BB"/>
    <w:rsid w:val="00480453"/>
    <w:rsid w:val="004819AE"/>
    <w:rsid w:val="0049077B"/>
    <w:rsid w:val="0049132B"/>
    <w:rsid w:val="004A001E"/>
    <w:rsid w:val="004A2A63"/>
    <w:rsid w:val="004B210C"/>
    <w:rsid w:val="004B70F7"/>
    <w:rsid w:val="004C261E"/>
    <w:rsid w:val="004C5390"/>
    <w:rsid w:val="004D405F"/>
    <w:rsid w:val="004D5DCA"/>
    <w:rsid w:val="004D7678"/>
    <w:rsid w:val="004E13C5"/>
    <w:rsid w:val="004E4F4F"/>
    <w:rsid w:val="004E5428"/>
    <w:rsid w:val="004E5C75"/>
    <w:rsid w:val="004E6789"/>
    <w:rsid w:val="004E6C74"/>
    <w:rsid w:val="004F296C"/>
    <w:rsid w:val="004F5959"/>
    <w:rsid w:val="004F61E3"/>
    <w:rsid w:val="004F79FB"/>
    <w:rsid w:val="005048F5"/>
    <w:rsid w:val="00505DB8"/>
    <w:rsid w:val="00506302"/>
    <w:rsid w:val="0051015C"/>
    <w:rsid w:val="00510647"/>
    <w:rsid w:val="0051271B"/>
    <w:rsid w:val="00516CF1"/>
    <w:rsid w:val="00517990"/>
    <w:rsid w:val="00531AE9"/>
    <w:rsid w:val="00533D58"/>
    <w:rsid w:val="00542192"/>
    <w:rsid w:val="0054550C"/>
    <w:rsid w:val="005463DD"/>
    <w:rsid w:val="0054699A"/>
    <w:rsid w:val="005476BA"/>
    <w:rsid w:val="00550A66"/>
    <w:rsid w:val="005564E1"/>
    <w:rsid w:val="00557509"/>
    <w:rsid w:val="00560D70"/>
    <w:rsid w:val="00565FDE"/>
    <w:rsid w:val="00567EC7"/>
    <w:rsid w:val="00570013"/>
    <w:rsid w:val="00571A9D"/>
    <w:rsid w:val="005750D3"/>
    <w:rsid w:val="005801A2"/>
    <w:rsid w:val="005904E8"/>
    <w:rsid w:val="005952A5"/>
    <w:rsid w:val="00595449"/>
    <w:rsid w:val="005A33A1"/>
    <w:rsid w:val="005A70F4"/>
    <w:rsid w:val="005B217D"/>
    <w:rsid w:val="005B3CB3"/>
    <w:rsid w:val="005C2AA5"/>
    <w:rsid w:val="005C385F"/>
    <w:rsid w:val="005D37C7"/>
    <w:rsid w:val="005D5F52"/>
    <w:rsid w:val="005E741A"/>
    <w:rsid w:val="005E7CDA"/>
    <w:rsid w:val="005F6F1B"/>
    <w:rsid w:val="0060254B"/>
    <w:rsid w:val="00605890"/>
    <w:rsid w:val="00611748"/>
    <w:rsid w:val="00624B33"/>
    <w:rsid w:val="0062512C"/>
    <w:rsid w:val="0062616C"/>
    <w:rsid w:val="00630AA2"/>
    <w:rsid w:val="00632886"/>
    <w:rsid w:val="006364A0"/>
    <w:rsid w:val="00640519"/>
    <w:rsid w:val="00646707"/>
    <w:rsid w:val="00650CF3"/>
    <w:rsid w:val="00662E58"/>
    <w:rsid w:val="00664DCF"/>
    <w:rsid w:val="006666DB"/>
    <w:rsid w:val="00667FCF"/>
    <w:rsid w:val="00674922"/>
    <w:rsid w:val="0068730B"/>
    <w:rsid w:val="006876BD"/>
    <w:rsid w:val="00690AFF"/>
    <w:rsid w:val="00693C02"/>
    <w:rsid w:val="006B3E21"/>
    <w:rsid w:val="006B7A46"/>
    <w:rsid w:val="006C23CB"/>
    <w:rsid w:val="006C270A"/>
    <w:rsid w:val="006C5C42"/>
    <w:rsid w:val="006C5D39"/>
    <w:rsid w:val="006D7824"/>
    <w:rsid w:val="006E1D26"/>
    <w:rsid w:val="006E2810"/>
    <w:rsid w:val="006E3CCB"/>
    <w:rsid w:val="006E5417"/>
    <w:rsid w:val="006E5C92"/>
    <w:rsid w:val="006E79C8"/>
    <w:rsid w:val="006F2E88"/>
    <w:rsid w:val="006F6E6D"/>
    <w:rsid w:val="00700948"/>
    <w:rsid w:val="007059DF"/>
    <w:rsid w:val="00712F60"/>
    <w:rsid w:val="00720B76"/>
    <w:rsid w:val="00720E3B"/>
    <w:rsid w:val="007220F0"/>
    <w:rsid w:val="00731338"/>
    <w:rsid w:val="007334C2"/>
    <w:rsid w:val="007445C8"/>
    <w:rsid w:val="00745F6B"/>
    <w:rsid w:val="0075585E"/>
    <w:rsid w:val="0076196A"/>
    <w:rsid w:val="00762F1B"/>
    <w:rsid w:val="00770571"/>
    <w:rsid w:val="00772E48"/>
    <w:rsid w:val="007768FF"/>
    <w:rsid w:val="007824D3"/>
    <w:rsid w:val="00782AC9"/>
    <w:rsid w:val="007901AD"/>
    <w:rsid w:val="00793626"/>
    <w:rsid w:val="00795D1C"/>
    <w:rsid w:val="00796DA4"/>
    <w:rsid w:val="00796EE3"/>
    <w:rsid w:val="007A1479"/>
    <w:rsid w:val="007A7D29"/>
    <w:rsid w:val="007B0B1D"/>
    <w:rsid w:val="007B326B"/>
    <w:rsid w:val="007B3BAB"/>
    <w:rsid w:val="007B4AB8"/>
    <w:rsid w:val="007B5C53"/>
    <w:rsid w:val="007C120B"/>
    <w:rsid w:val="007C57EA"/>
    <w:rsid w:val="007D019A"/>
    <w:rsid w:val="007D1655"/>
    <w:rsid w:val="007E28A5"/>
    <w:rsid w:val="007E7C03"/>
    <w:rsid w:val="007F1F8B"/>
    <w:rsid w:val="007F67A1"/>
    <w:rsid w:val="008006E5"/>
    <w:rsid w:val="008041B6"/>
    <w:rsid w:val="008206C8"/>
    <w:rsid w:val="008267A1"/>
    <w:rsid w:val="00837E8E"/>
    <w:rsid w:val="00854287"/>
    <w:rsid w:val="008544A3"/>
    <w:rsid w:val="008578BA"/>
    <w:rsid w:val="00874A6C"/>
    <w:rsid w:val="00876C65"/>
    <w:rsid w:val="008832A8"/>
    <w:rsid w:val="008835BE"/>
    <w:rsid w:val="00884AAD"/>
    <w:rsid w:val="008A1BF8"/>
    <w:rsid w:val="008A4B4C"/>
    <w:rsid w:val="008A69B9"/>
    <w:rsid w:val="008B217F"/>
    <w:rsid w:val="008C1460"/>
    <w:rsid w:val="008C239F"/>
    <w:rsid w:val="008C23F6"/>
    <w:rsid w:val="008E0CC3"/>
    <w:rsid w:val="008E3F1C"/>
    <w:rsid w:val="008E480C"/>
    <w:rsid w:val="00907757"/>
    <w:rsid w:val="009111D8"/>
    <w:rsid w:val="009212B0"/>
    <w:rsid w:val="0092180B"/>
    <w:rsid w:val="0092276F"/>
    <w:rsid w:val="009234A5"/>
    <w:rsid w:val="009266DA"/>
    <w:rsid w:val="00926E64"/>
    <w:rsid w:val="009336F7"/>
    <w:rsid w:val="009341FF"/>
    <w:rsid w:val="009346CE"/>
    <w:rsid w:val="009374A7"/>
    <w:rsid w:val="00954750"/>
    <w:rsid w:val="009620C6"/>
    <w:rsid w:val="00963BC7"/>
    <w:rsid w:val="009654A8"/>
    <w:rsid w:val="009675EE"/>
    <w:rsid w:val="00970992"/>
    <w:rsid w:val="00974585"/>
    <w:rsid w:val="009852F9"/>
    <w:rsid w:val="0098551D"/>
    <w:rsid w:val="00990D62"/>
    <w:rsid w:val="009928CF"/>
    <w:rsid w:val="0099518F"/>
    <w:rsid w:val="009A2B4C"/>
    <w:rsid w:val="009A3325"/>
    <w:rsid w:val="009A386A"/>
    <w:rsid w:val="009A523D"/>
    <w:rsid w:val="009C06B4"/>
    <w:rsid w:val="009C3349"/>
    <w:rsid w:val="009C6107"/>
    <w:rsid w:val="009D2D5C"/>
    <w:rsid w:val="009D3764"/>
    <w:rsid w:val="009D3FAD"/>
    <w:rsid w:val="009E392C"/>
    <w:rsid w:val="009E43DA"/>
    <w:rsid w:val="009E60B3"/>
    <w:rsid w:val="009F496B"/>
    <w:rsid w:val="009F6F1D"/>
    <w:rsid w:val="009F7E09"/>
    <w:rsid w:val="00A00D99"/>
    <w:rsid w:val="00A01439"/>
    <w:rsid w:val="00A02E61"/>
    <w:rsid w:val="00A05CFF"/>
    <w:rsid w:val="00A12FB3"/>
    <w:rsid w:val="00A20515"/>
    <w:rsid w:val="00A23DB3"/>
    <w:rsid w:val="00A421A4"/>
    <w:rsid w:val="00A43B5D"/>
    <w:rsid w:val="00A43F94"/>
    <w:rsid w:val="00A45AE0"/>
    <w:rsid w:val="00A56B97"/>
    <w:rsid w:val="00A6093D"/>
    <w:rsid w:val="00A619A1"/>
    <w:rsid w:val="00A63F72"/>
    <w:rsid w:val="00A76A6D"/>
    <w:rsid w:val="00A83253"/>
    <w:rsid w:val="00AA28B7"/>
    <w:rsid w:val="00AA473C"/>
    <w:rsid w:val="00AA6E84"/>
    <w:rsid w:val="00AB43C6"/>
    <w:rsid w:val="00AB6F4B"/>
    <w:rsid w:val="00AB731F"/>
    <w:rsid w:val="00AC665F"/>
    <w:rsid w:val="00AC7309"/>
    <w:rsid w:val="00AC7EC0"/>
    <w:rsid w:val="00AD2395"/>
    <w:rsid w:val="00AD3676"/>
    <w:rsid w:val="00AE1ED0"/>
    <w:rsid w:val="00AE2A8F"/>
    <w:rsid w:val="00AE341B"/>
    <w:rsid w:val="00AE3D60"/>
    <w:rsid w:val="00AF19CE"/>
    <w:rsid w:val="00AF1FC6"/>
    <w:rsid w:val="00AF30C7"/>
    <w:rsid w:val="00AF7E64"/>
    <w:rsid w:val="00B00EEF"/>
    <w:rsid w:val="00B0508A"/>
    <w:rsid w:val="00B0709B"/>
    <w:rsid w:val="00B07CA7"/>
    <w:rsid w:val="00B12694"/>
    <w:rsid w:val="00B1279A"/>
    <w:rsid w:val="00B25D06"/>
    <w:rsid w:val="00B263DD"/>
    <w:rsid w:val="00B26821"/>
    <w:rsid w:val="00B35FBC"/>
    <w:rsid w:val="00B41F03"/>
    <w:rsid w:val="00B50B6B"/>
    <w:rsid w:val="00B5222E"/>
    <w:rsid w:val="00B574AA"/>
    <w:rsid w:val="00B61C96"/>
    <w:rsid w:val="00B66D9D"/>
    <w:rsid w:val="00B67AB2"/>
    <w:rsid w:val="00B73A2A"/>
    <w:rsid w:val="00B756C7"/>
    <w:rsid w:val="00B842BB"/>
    <w:rsid w:val="00B87C3D"/>
    <w:rsid w:val="00B94B06"/>
    <w:rsid w:val="00B94C28"/>
    <w:rsid w:val="00B96399"/>
    <w:rsid w:val="00B972F0"/>
    <w:rsid w:val="00BA7232"/>
    <w:rsid w:val="00BB0C10"/>
    <w:rsid w:val="00BB0CFD"/>
    <w:rsid w:val="00BC10BA"/>
    <w:rsid w:val="00BC218E"/>
    <w:rsid w:val="00BC53D5"/>
    <w:rsid w:val="00BC5AFD"/>
    <w:rsid w:val="00BC7E77"/>
    <w:rsid w:val="00BD2DCD"/>
    <w:rsid w:val="00BD75F5"/>
    <w:rsid w:val="00BE4C1E"/>
    <w:rsid w:val="00BF1BC2"/>
    <w:rsid w:val="00BF5FED"/>
    <w:rsid w:val="00C04F43"/>
    <w:rsid w:val="00C04F59"/>
    <w:rsid w:val="00C0609D"/>
    <w:rsid w:val="00C115AB"/>
    <w:rsid w:val="00C30249"/>
    <w:rsid w:val="00C3723B"/>
    <w:rsid w:val="00C439CC"/>
    <w:rsid w:val="00C53A04"/>
    <w:rsid w:val="00C53DFF"/>
    <w:rsid w:val="00C57412"/>
    <w:rsid w:val="00C606C9"/>
    <w:rsid w:val="00C6482B"/>
    <w:rsid w:val="00C65449"/>
    <w:rsid w:val="00C66E2D"/>
    <w:rsid w:val="00C73936"/>
    <w:rsid w:val="00C80288"/>
    <w:rsid w:val="00C860C1"/>
    <w:rsid w:val="00C90650"/>
    <w:rsid w:val="00C94F34"/>
    <w:rsid w:val="00C97D78"/>
    <w:rsid w:val="00CB5965"/>
    <w:rsid w:val="00CB633D"/>
    <w:rsid w:val="00CB70C5"/>
    <w:rsid w:val="00CC2AAE"/>
    <w:rsid w:val="00CC5A42"/>
    <w:rsid w:val="00CC6D00"/>
    <w:rsid w:val="00CD0EAB"/>
    <w:rsid w:val="00CD2220"/>
    <w:rsid w:val="00CD338B"/>
    <w:rsid w:val="00CF12A5"/>
    <w:rsid w:val="00CF34DB"/>
    <w:rsid w:val="00CF4FD1"/>
    <w:rsid w:val="00CF558F"/>
    <w:rsid w:val="00D0162E"/>
    <w:rsid w:val="00D0647E"/>
    <w:rsid w:val="00D073E2"/>
    <w:rsid w:val="00D17C13"/>
    <w:rsid w:val="00D17D04"/>
    <w:rsid w:val="00D2230B"/>
    <w:rsid w:val="00D31EDF"/>
    <w:rsid w:val="00D35DA7"/>
    <w:rsid w:val="00D446EC"/>
    <w:rsid w:val="00D476F2"/>
    <w:rsid w:val="00D50C81"/>
    <w:rsid w:val="00D51605"/>
    <w:rsid w:val="00D51BF0"/>
    <w:rsid w:val="00D54EB3"/>
    <w:rsid w:val="00D55942"/>
    <w:rsid w:val="00D60201"/>
    <w:rsid w:val="00D60357"/>
    <w:rsid w:val="00D64F16"/>
    <w:rsid w:val="00D660BE"/>
    <w:rsid w:val="00D71FCE"/>
    <w:rsid w:val="00D807BF"/>
    <w:rsid w:val="00D930BA"/>
    <w:rsid w:val="00D95FD5"/>
    <w:rsid w:val="00DA7887"/>
    <w:rsid w:val="00DB2A68"/>
    <w:rsid w:val="00DB2C26"/>
    <w:rsid w:val="00DB4DF5"/>
    <w:rsid w:val="00DB7641"/>
    <w:rsid w:val="00DC5B69"/>
    <w:rsid w:val="00DD41BF"/>
    <w:rsid w:val="00DE6205"/>
    <w:rsid w:val="00DE6B43"/>
    <w:rsid w:val="00DF0EF9"/>
    <w:rsid w:val="00DF0F16"/>
    <w:rsid w:val="00DF7B7C"/>
    <w:rsid w:val="00E02A2B"/>
    <w:rsid w:val="00E02CFB"/>
    <w:rsid w:val="00E039DE"/>
    <w:rsid w:val="00E03F83"/>
    <w:rsid w:val="00E109F6"/>
    <w:rsid w:val="00E11923"/>
    <w:rsid w:val="00E15356"/>
    <w:rsid w:val="00E2483C"/>
    <w:rsid w:val="00E260A0"/>
    <w:rsid w:val="00E262D4"/>
    <w:rsid w:val="00E34A36"/>
    <w:rsid w:val="00E36250"/>
    <w:rsid w:val="00E40E5E"/>
    <w:rsid w:val="00E448AC"/>
    <w:rsid w:val="00E50397"/>
    <w:rsid w:val="00E54511"/>
    <w:rsid w:val="00E54603"/>
    <w:rsid w:val="00E61DAC"/>
    <w:rsid w:val="00E706D5"/>
    <w:rsid w:val="00E710D3"/>
    <w:rsid w:val="00E75FE3"/>
    <w:rsid w:val="00E76A97"/>
    <w:rsid w:val="00E810B8"/>
    <w:rsid w:val="00E82DB1"/>
    <w:rsid w:val="00E82EB6"/>
    <w:rsid w:val="00E8537B"/>
    <w:rsid w:val="00E86019"/>
    <w:rsid w:val="00E860B4"/>
    <w:rsid w:val="00E91AD7"/>
    <w:rsid w:val="00E92616"/>
    <w:rsid w:val="00E951E7"/>
    <w:rsid w:val="00EA5045"/>
    <w:rsid w:val="00EB19C0"/>
    <w:rsid w:val="00EB6947"/>
    <w:rsid w:val="00EB74EB"/>
    <w:rsid w:val="00EB7AB1"/>
    <w:rsid w:val="00EC41EF"/>
    <w:rsid w:val="00ED1DBB"/>
    <w:rsid w:val="00EE01E9"/>
    <w:rsid w:val="00EE2C4A"/>
    <w:rsid w:val="00EF251E"/>
    <w:rsid w:val="00EF426B"/>
    <w:rsid w:val="00EF48CC"/>
    <w:rsid w:val="00F01A61"/>
    <w:rsid w:val="00F0378F"/>
    <w:rsid w:val="00F14ED6"/>
    <w:rsid w:val="00F17478"/>
    <w:rsid w:val="00F207CA"/>
    <w:rsid w:val="00F230F6"/>
    <w:rsid w:val="00F26546"/>
    <w:rsid w:val="00F36508"/>
    <w:rsid w:val="00F51CE8"/>
    <w:rsid w:val="00F640EF"/>
    <w:rsid w:val="00F65399"/>
    <w:rsid w:val="00F72197"/>
    <w:rsid w:val="00F73032"/>
    <w:rsid w:val="00F755A7"/>
    <w:rsid w:val="00F75602"/>
    <w:rsid w:val="00F75958"/>
    <w:rsid w:val="00F81802"/>
    <w:rsid w:val="00F848FC"/>
    <w:rsid w:val="00F90AA3"/>
    <w:rsid w:val="00F9282A"/>
    <w:rsid w:val="00F96BAD"/>
    <w:rsid w:val="00FA2BC1"/>
    <w:rsid w:val="00FB0E84"/>
    <w:rsid w:val="00FB49F5"/>
    <w:rsid w:val="00FD01C2"/>
    <w:rsid w:val="00FD10E1"/>
    <w:rsid w:val="00FD3FA4"/>
    <w:rsid w:val="00FD6E6A"/>
    <w:rsid w:val="00FE0C98"/>
    <w:rsid w:val="00FE67CC"/>
    <w:rsid w:val="00FF0CE3"/>
    <w:rsid w:val="00FF2656"/>
    <w:rsid w:val="00FF3207"/>
    <w:rsid w:val="00FF33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10647"/>
    <w:pPr>
      <w:tabs>
        <w:tab w:val="center" w:pos="4320"/>
        <w:tab w:val="right" w:pos="8640"/>
      </w:tabs>
    </w:pPr>
  </w:style>
  <w:style w:type="paragraph" w:styleId="Footer">
    <w:name w:val="footer"/>
    <w:basedOn w:val="Normal"/>
    <w:rsid w:val="00510647"/>
    <w:pPr>
      <w:tabs>
        <w:tab w:val="center" w:pos="4320"/>
        <w:tab w:val="right" w:pos="8640"/>
      </w:tabs>
    </w:pPr>
  </w:style>
  <w:style w:type="character" w:styleId="PageNumber">
    <w:name w:val="page number"/>
    <w:basedOn w:val="DefaultParagraphFont"/>
    <w:rsid w:val="00510647"/>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uiPriority w:val="99"/>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D71FCE"/>
    <w:pPr>
      <w:keepNext/>
      <w:keepLines/>
      <w:tabs>
        <w:tab w:val="clear" w:pos="360"/>
        <w:tab w:val="clear" w:pos="720"/>
        <w:tab w:val="clear" w:pos="1080"/>
        <w:tab w:val="clear" w:pos="1440"/>
      </w:tabs>
      <w:spacing w:before="0" w:after="60"/>
      <w:jc w:val="both"/>
    </w:pPr>
    <w:rPr>
      <w:rFonts w:eastAsia="Batang"/>
      <w:b/>
      <w:bCs/>
      <w:sz w:val="20"/>
      <w:lang w:val="en-GB"/>
    </w:rPr>
  </w:style>
  <w:style w:type="paragraph" w:customStyle="1" w:styleId="tablecell">
    <w:name w:val="table cell"/>
    <w:basedOn w:val="Normal"/>
    <w:rsid w:val="00D71FCE"/>
    <w:pPr>
      <w:keepNext/>
      <w:keepLines/>
      <w:tabs>
        <w:tab w:val="clear" w:pos="360"/>
        <w:tab w:val="clear" w:pos="720"/>
        <w:tab w:val="clear" w:pos="1080"/>
        <w:tab w:val="clear" w:pos="1440"/>
      </w:tabs>
      <w:spacing w:before="0" w:after="60"/>
      <w:jc w:val="both"/>
    </w:pPr>
    <w:rPr>
      <w:rFonts w:eastAsia="Batang"/>
      <w:sz w:val="20"/>
      <w:lang w:val="en-GB"/>
    </w:rPr>
  </w:style>
  <w:style w:type="paragraph" w:customStyle="1" w:styleId="tablesyntax">
    <w:name w:val="table syntax"/>
    <w:basedOn w:val="Normal"/>
    <w:link w:val="tablesyntaxChar"/>
    <w:rsid w:val="00D71FC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both"/>
    </w:pPr>
    <w:rPr>
      <w:rFonts w:eastAsia="Batang"/>
      <w:sz w:val="20"/>
      <w:lang w:val="en-GB" w:eastAsia="ko-KR"/>
    </w:rPr>
  </w:style>
  <w:style w:type="character" w:customStyle="1" w:styleId="tablesyntaxChar">
    <w:name w:val="table syntax Char"/>
    <w:link w:val="tablesyntax"/>
    <w:locked/>
    <w:rsid w:val="00D71FCE"/>
    <w:rPr>
      <w:rFonts w:eastAsia="Batang"/>
      <w:lang w:val="en-GB" w:eastAsia="ko-KR"/>
    </w:rPr>
  </w:style>
  <w:style w:type="character" w:styleId="CommentReference">
    <w:name w:val="annotation reference"/>
    <w:uiPriority w:val="99"/>
    <w:rsid w:val="00D71FCE"/>
    <w:rPr>
      <w:rFonts w:cs="Times New Roman"/>
      <w:sz w:val="16"/>
    </w:rPr>
  </w:style>
  <w:style w:type="paragraph" w:styleId="CommentText">
    <w:name w:val="annotation text"/>
    <w:basedOn w:val="Normal"/>
    <w:link w:val="CommentTextChar"/>
    <w:uiPriority w:val="99"/>
    <w:rsid w:val="00D71FCE"/>
    <w:pPr>
      <w:tabs>
        <w:tab w:val="clear" w:pos="360"/>
        <w:tab w:val="clear" w:pos="720"/>
        <w:tab w:val="clear" w:pos="1080"/>
        <w:tab w:val="clear" w:pos="1440"/>
      </w:tabs>
      <w:overflowPunct/>
      <w:autoSpaceDE/>
      <w:autoSpaceDN/>
      <w:adjustRightInd/>
      <w:spacing w:before="0"/>
      <w:textAlignment w:val="auto"/>
    </w:pPr>
    <w:rPr>
      <w:rFonts w:eastAsia="Batang"/>
      <w:sz w:val="20"/>
      <w:lang w:eastAsia="ko-KR"/>
    </w:rPr>
  </w:style>
  <w:style w:type="character" w:customStyle="1" w:styleId="CommentTextChar">
    <w:name w:val="Comment Text Char"/>
    <w:link w:val="CommentText"/>
    <w:uiPriority w:val="99"/>
    <w:rsid w:val="00D71FCE"/>
    <w:rPr>
      <w:rFonts w:eastAsia="Batang"/>
      <w:lang w:eastAsia="ko-KR"/>
    </w:rPr>
  </w:style>
  <w:style w:type="table" w:styleId="TableGrid">
    <w:name w:val="Table Grid"/>
    <w:basedOn w:val="TableNormal"/>
    <w:rsid w:val="00CF12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rsid w:val="00B41F03"/>
    <w:pPr>
      <w:tabs>
        <w:tab w:val="left" w:pos="360"/>
        <w:tab w:val="left" w:pos="720"/>
        <w:tab w:val="left" w:pos="1080"/>
        <w:tab w:val="left" w:pos="1440"/>
      </w:tabs>
      <w:overflowPunct w:val="0"/>
      <w:autoSpaceDE w:val="0"/>
      <w:autoSpaceDN w:val="0"/>
      <w:adjustRightInd w:val="0"/>
      <w:spacing w:before="136"/>
      <w:textAlignment w:val="baseline"/>
    </w:pPr>
    <w:rPr>
      <w:rFonts w:eastAsia="Times New Roman"/>
      <w:b/>
      <w:bCs/>
      <w:lang w:eastAsia="en-US"/>
    </w:rPr>
  </w:style>
  <w:style w:type="character" w:customStyle="1" w:styleId="CommentSubjectChar">
    <w:name w:val="Comment Subject Char"/>
    <w:link w:val="CommentSubject"/>
    <w:rsid w:val="00B41F03"/>
    <w:rPr>
      <w:rFonts w:eastAsia="Batang"/>
      <w:b/>
      <w:bCs/>
      <w:lang w:eastAsia="en-US"/>
    </w:rPr>
  </w:style>
  <w:style w:type="paragraph" w:styleId="Revision">
    <w:name w:val="Revision"/>
    <w:hidden/>
    <w:uiPriority w:val="99"/>
    <w:semiHidden/>
    <w:rsid w:val="00FE67CC"/>
    <w:rPr>
      <w:sz w:val="22"/>
      <w:lang w:eastAsia="en-US"/>
    </w:rPr>
  </w:style>
  <w:style w:type="paragraph" w:customStyle="1" w:styleId="Bibliography1">
    <w:name w:val="Bibliography1"/>
    <w:basedOn w:val="Normal"/>
    <w:rsid w:val="001E3221"/>
    <w:pPr>
      <w:numPr>
        <w:numId w:val="17"/>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styleId="ListParagraph">
    <w:name w:val="List Paragraph"/>
    <w:basedOn w:val="Normal"/>
    <w:uiPriority w:val="34"/>
    <w:qFormat/>
    <w:rsid w:val="001E3221"/>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SimSun" w:hAnsi="Calibri"/>
      <w:szCs w:val="22"/>
      <w:lang w:eastAsia="zh-CN"/>
    </w:rPr>
  </w:style>
  <w:style w:type="character" w:customStyle="1" w:styleId="value">
    <w:name w:val="value"/>
    <w:rsid w:val="00AF19CE"/>
  </w:style>
  <w:style w:type="paragraph" w:customStyle="1" w:styleId="111Head">
    <w:name w:val="1.1.1. Head"/>
    <w:basedOn w:val="Heading3"/>
    <w:rsid w:val="00D17D04"/>
    <w:pPr>
      <w:numPr>
        <w:ilvl w:val="0"/>
        <w:numId w:val="0"/>
      </w:numPr>
      <w:tabs>
        <w:tab w:val="clear" w:pos="720"/>
        <w:tab w:val="clear" w:pos="1080"/>
        <w:tab w:val="clear" w:pos="1440"/>
        <w:tab w:val="num" w:pos="792"/>
      </w:tabs>
      <w:overflowPunct/>
      <w:autoSpaceDE/>
      <w:autoSpaceDN/>
      <w:adjustRightInd/>
      <w:spacing w:before="360" w:after="180"/>
      <w:textAlignment w:val="auto"/>
    </w:pPr>
    <w:rPr>
      <w:rFonts w:eastAsia="SimSun"/>
      <w:bCs w:val="0"/>
      <w:sz w:val="28"/>
      <w:szCs w:val="20"/>
      <w:lang w:eastAsia="fi-FI"/>
    </w:rPr>
  </w:style>
  <w:style w:type="paragraph" w:customStyle="1" w:styleId="Equation">
    <w:name w:val="Equation"/>
    <w:basedOn w:val="Normal"/>
    <w:uiPriority w:val="99"/>
    <w:rsid w:val="00C73936"/>
    <w:pPr>
      <w:tabs>
        <w:tab w:val="clear" w:pos="360"/>
        <w:tab w:val="clear" w:pos="720"/>
        <w:tab w:val="clear" w:pos="1080"/>
        <w:tab w:val="clear" w:pos="1440"/>
        <w:tab w:val="left" w:pos="794"/>
        <w:tab w:val="left" w:pos="1588"/>
        <w:tab w:val="center" w:pos="4849"/>
        <w:tab w:val="right" w:pos="9696"/>
      </w:tabs>
      <w:spacing w:before="193" w:after="240"/>
    </w:pPr>
    <w:rPr>
      <w:szCs w:val="22"/>
      <w:lang w:val="en-GB"/>
    </w:rPr>
  </w:style>
  <w:style w:type="paragraph" w:customStyle="1" w:styleId="Note1">
    <w:name w:val="Note 1"/>
    <w:basedOn w:val="Normal"/>
    <w:rsid w:val="003D7571"/>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uiPriority w:val="99"/>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D71FCE"/>
    <w:pPr>
      <w:keepNext/>
      <w:keepLines/>
      <w:tabs>
        <w:tab w:val="clear" w:pos="360"/>
        <w:tab w:val="clear" w:pos="720"/>
        <w:tab w:val="clear" w:pos="1080"/>
        <w:tab w:val="clear" w:pos="1440"/>
      </w:tabs>
      <w:spacing w:before="0" w:after="60"/>
      <w:jc w:val="both"/>
    </w:pPr>
    <w:rPr>
      <w:rFonts w:eastAsia="Batang"/>
      <w:b/>
      <w:bCs/>
      <w:sz w:val="20"/>
      <w:lang w:val="en-GB"/>
    </w:rPr>
  </w:style>
  <w:style w:type="paragraph" w:customStyle="1" w:styleId="tablecell">
    <w:name w:val="table cell"/>
    <w:basedOn w:val="Normal"/>
    <w:rsid w:val="00D71FCE"/>
    <w:pPr>
      <w:keepNext/>
      <w:keepLines/>
      <w:tabs>
        <w:tab w:val="clear" w:pos="360"/>
        <w:tab w:val="clear" w:pos="720"/>
        <w:tab w:val="clear" w:pos="1080"/>
        <w:tab w:val="clear" w:pos="1440"/>
      </w:tabs>
      <w:spacing w:before="0" w:after="60"/>
      <w:jc w:val="both"/>
    </w:pPr>
    <w:rPr>
      <w:rFonts w:eastAsia="Batang"/>
      <w:sz w:val="20"/>
      <w:lang w:val="en-GB"/>
    </w:rPr>
  </w:style>
  <w:style w:type="paragraph" w:customStyle="1" w:styleId="tablesyntax">
    <w:name w:val="table syntax"/>
    <w:basedOn w:val="Normal"/>
    <w:link w:val="tablesyntaxChar"/>
    <w:rsid w:val="00D71FC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both"/>
    </w:pPr>
    <w:rPr>
      <w:rFonts w:eastAsia="Batang"/>
      <w:sz w:val="20"/>
      <w:lang w:val="en-GB" w:eastAsia="ko-KR"/>
    </w:rPr>
  </w:style>
  <w:style w:type="character" w:customStyle="1" w:styleId="tablesyntaxChar">
    <w:name w:val="table syntax Char"/>
    <w:link w:val="tablesyntax"/>
    <w:locked/>
    <w:rsid w:val="00D71FCE"/>
    <w:rPr>
      <w:rFonts w:eastAsia="Batang"/>
      <w:lang w:val="en-GB" w:eastAsia="ko-KR"/>
    </w:rPr>
  </w:style>
  <w:style w:type="character" w:styleId="CommentReference">
    <w:name w:val="annotation reference"/>
    <w:uiPriority w:val="99"/>
    <w:rsid w:val="00D71FCE"/>
    <w:rPr>
      <w:rFonts w:cs="Times New Roman"/>
      <w:sz w:val="16"/>
    </w:rPr>
  </w:style>
  <w:style w:type="paragraph" w:styleId="CommentText">
    <w:name w:val="annotation text"/>
    <w:basedOn w:val="Normal"/>
    <w:link w:val="CommentTextChar"/>
    <w:uiPriority w:val="99"/>
    <w:rsid w:val="00D71FCE"/>
    <w:pPr>
      <w:tabs>
        <w:tab w:val="clear" w:pos="360"/>
        <w:tab w:val="clear" w:pos="720"/>
        <w:tab w:val="clear" w:pos="1080"/>
        <w:tab w:val="clear" w:pos="1440"/>
      </w:tabs>
      <w:overflowPunct/>
      <w:autoSpaceDE/>
      <w:autoSpaceDN/>
      <w:adjustRightInd/>
      <w:spacing w:before="0"/>
      <w:textAlignment w:val="auto"/>
    </w:pPr>
    <w:rPr>
      <w:rFonts w:eastAsia="Batang"/>
      <w:sz w:val="20"/>
      <w:lang w:eastAsia="ko-KR"/>
    </w:rPr>
  </w:style>
  <w:style w:type="character" w:customStyle="1" w:styleId="CommentTextChar">
    <w:name w:val="Comment Text Char"/>
    <w:link w:val="CommentText"/>
    <w:uiPriority w:val="99"/>
    <w:rsid w:val="00D71FCE"/>
    <w:rPr>
      <w:rFonts w:eastAsia="Batang"/>
      <w:lang w:eastAsia="ko-KR"/>
    </w:rPr>
  </w:style>
  <w:style w:type="table" w:styleId="TableGrid">
    <w:name w:val="Table Grid"/>
    <w:basedOn w:val="TableNormal"/>
    <w:rsid w:val="00CF12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rsid w:val="00B41F03"/>
    <w:pPr>
      <w:tabs>
        <w:tab w:val="left" w:pos="360"/>
        <w:tab w:val="left" w:pos="720"/>
        <w:tab w:val="left" w:pos="1080"/>
        <w:tab w:val="left" w:pos="1440"/>
      </w:tabs>
      <w:overflowPunct w:val="0"/>
      <w:autoSpaceDE w:val="0"/>
      <w:autoSpaceDN w:val="0"/>
      <w:adjustRightInd w:val="0"/>
      <w:spacing w:before="136"/>
      <w:textAlignment w:val="baseline"/>
    </w:pPr>
    <w:rPr>
      <w:rFonts w:eastAsia="Times New Roman"/>
      <w:b/>
      <w:bCs/>
      <w:lang w:eastAsia="en-US"/>
    </w:rPr>
  </w:style>
  <w:style w:type="character" w:customStyle="1" w:styleId="CommentSubjectChar">
    <w:name w:val="Comment Subject Char"/>
    <w:link w:val="CommentSubject"/>
    <w:rsid w:val="00B41F03"/>
    <w:rPr>
      <w:rFonts w:eastAsia="Batang"/>
      <w:b/>
      <w:bCs/>
      <w:lang w:eastAsia="en-US"/>
    </w:rPr>
  </w:style>
  <w:style w:type="paragraph" w:styleId="Revision">
    <w:name w:val="Revision"/>
    <w:hidden/>
    <w:uiPriority w:val="99"/>
    <w:semiHidden/>
    <w:rsid w:val="00FE67CC"/>
    <w:rPr>
      <w:sz w:val="22"/>
      <w:lang w:eastAsia="en-US"/>
    </w:rPr>
  </w:style>
  <w:style w:type="paragraph" w:customStyle="1" w:styleId="Bibliography1">
    <w:name w:val="Bibliography1"/>
    <w:basedOn w:val="Normal"/>
    <w:rsid w:val="001E3221"/>
    <w:pPr>
      <w:numPr>
        <w:numId w:val="17"/>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styleId="ListParagraph">
    <w:name w:val="List Paragraph"/>
    <w:basedOn w:val="Normal"/>
    <w:uiPriority w:val="34"/>
    <w:qFormat/>
    <w:rsid w:val="001E3221"/>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SimSun" w:hAnsi="Calibri"/>
      <w:szCs w:val="22"/>
      <w:lang w:eastAsia="zh-CN"/>
    </w:rPr>
  </w:style>
  <w:style w:type="character" w:customStyle="1" w:styleId="value">
    <w:name w:val="value"/>
    <w:rsid w:val="00AF19CE"/>
  </w:style>
  <w:style w:type="paragraph" w:customStyle="1" w:styleId="111Head">
    <w:name w:val="1.1.1. Head"/>
    <w:basedOn w:val="Heading3"/>
    <w:rsid w:val="00D17D04"/>
    <w:pPr>
      <w:numPr>
        <w:ilvl w:val="0"/>
        <w:numId w:val="0"/>
      </w:numPr>
      <w:tabs>
        <w:tab w:val="clear" w:pos="720"/>
        <w:tab w:val="clear" w:pos="1080"/>
        <w:tab w:val="clear" w:pos="1440"/>
        <w:tab w:val="num" w:pos="792"/>
      </w:tabs>
      <w:overflowPunct/>
      <w:autoSpaceDE/>
      <w:autoSpaceDN/>
      <w:adjustRightInd/>
      <w:spacing w:before="360" w:after="180"/>
      <w:textAlignment w:val="auto"/>
    </w:pPr>
    <w:rPr>
      <w:rFonts w:eastAsia="SimSun"/>
      <w:bCs w:val="0"/>
      <w:sz w:val="28"/>
      <w:szCs w:val="20"/>
      <w:lang w:eastAsia="fi-FI"/>
    </w:rPr>
  </w:style>
  <w:style w:type="paragraph" w:customStyle="1" w:styleId="Equation">
    <w:name w:val="Equation"/>
    <w:basedOn w:val="Normal"/>
    <w:uiPriority w:val="99"/>
    <w:rsid w:val="00C73936"/>
    <w:pPr>
      <w:tabs>
        <w:tab w:val="clear" w:pos="360"/>
        <w:tab w:val="clear" w:pos="720"/>
        <w:tab w:val="clear" w:pos="1080"/>
        <w:tab w:val="clear" w:pos="1440"/>
        <w:tab w:val="left" w:pos="794"/>
        <w:tab w:val="left" w:pos="1588"/>
        <w:tab w:val="center" w:pos="4849"/>
        <w:tab w:val="right" w:pos="9696"/>
      </w:tabs>
      <w:spacing w:before="193" w:after="240"/>
    </w:pPr>
    <w:rPr>
      <w:szCs w:val="22"/>
      <w:lang w:val="en-GB"/>
    </w:rPr>
  </w:style>
  <w:style w:type="paragraph" w:customStyle="1" w:styleId="Note1">
    <w:name w:val="Note 1"/>
    <w:basedOn w:val="Normal"/>
    <w:rsid w:val="003D7571"/>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320098">
      <w:bodyDiv w:val="1"/>
      <w:marLeft w:val="0"/>
      <w:marRight w:val="0"/>
      <w:marTop w:val="0"/>
      <w:marBottom w:val="0"/>
      <w:divBdr>
        <w:top w:val="none" w:sz="0" w:space="0" w:color="auto"/>
        <w:left w:val="none" w:sz="0" w:space="0" w:color="auto"/>
        <w:bottom w:val="none" w:sz="0" w:space="0" w:color="auto"/>
        <w:right w:val="none" w:sz="0" w:space="0" w:color="auto"/>
      </w:divBdr>
      <w:divsChild>
        <w:div w:id="1113481704">
          <w:marLeft w:val="0"/>
          <w:marRight w:val="0"/>
          <w:marTop w:val="0"/>
          <w:marBottom w:val="0"/>
          <w:divBdr>
            <w:top w:val="none" w:sz="0" w:space="0" w:color="auto"/>
            <w:left w:val="none" w:sz="0" w:space="0" w:color="auto"/>
            <w:bottom w:val="none" w:sz="0" w:space="0" w:color="auto"/>
            <w:right w:val="none" w:sz="0" w:space="0" w:color="auto"/>
          </w:divBdr>
          <w:divsChild>
            <w:div w:id="1795515527">
              <w:marLeft w:val="0"/>
              <w:marRight w:val="0"/>
              <w:marTop w:val="0"/>
              <w:marBottom w:val="0"/>
              <w:divBdr>
                <w:top w:val="none" w:sz="0" w:space="0" w:color="auto"/>
                <w:left w:val="none" w:sz="0" w:space="0" w:color="auto"/>
                <w:bottom w:val="none" w:sz="0" w:space="0" w:color="auto"/>
                <w:right w:val="none" w:sz="0" w:space="0" w:color="auto"/>
              </w:divBdr>
              <w:divsChild>
                <w:div w:id="1561214096">
                  <w:marLeft w:val="0"/>
                  <w:marRight w:val="0"/>
                  <w:marTop w:val="0"/>
                  <w:marBottom w:val="0"/>
                  <w:divBdr>
                    <w:top w:val="none" w:sz="0" w:space="0" w:color="auto"/>
                    <w:left w:val="none" w:sz="0" w:space="0" w:color="auto"/>
                    <w:bottom w:val="none" w:sz="0" w:space="0" w:color="auto"/>
                    <w:right w:val="none" w:sz="0" w:space="0" w:color="auto"/>
                  </w:divBdr>
                  <w:divsChild>
                    <w:div w:id="564217686">
                      <w:marLeft w:val="0"/>
                      <w:marRight w:val="-600"/>
                      <w:marTop w:val="0"/>
                      <w:marBottom w:val="0"/>
                      <w:divBdr>
                        <w:top w:val="none" w:sz="0" w:space="0" w:color="auto"/>
                        <w:left w:val="none" w:sz="0" w:space="0" w:color="auto"/>
                        <w:bottom w:val="none" w:sz="0" w:space="0" w:color="auto"/>
                        <w:right w:val="none" w:sz="0" w:space="0" w:color="auto"/>
                      </w:divBdr>
                      <w:divsChild>
                        <w:div w:id="794984024">
                          <w:marLeft w:val="0"/>
                          <w:marRight w:val="0"/>
                          <w:marTop w:val="0"/>
                          <w:marBottom w:val="0"/>
                          <w:divBdr>
                            <w:top w:val="none" w:sz="0" w:space="0" w:color="auto"/>
                            <w:left w:val="none" w:sz="0" w:space="0" w:color="auto"/>
                            <w:bottom w:val="none" w:sz="0" w:space="0" w:color="auto"/>
                            <w:right w:val="none" w:sz="0" w:space="0" w:color="auto"/>
                          </w:divBdr>
                          <w:divsChild>
                            <w:div w:id="1519544916">
                              <w:marLeft w:val="0"/>
                              <w:marRight w:val="0"/>
                              <w:marTop w:val="0"/>
                              <w:marBottom w:val="0"/>
                              <w:divBdr>
                                <w:top w:val="none" w:sz="0" w:space="0" w:color="auto"/>
                                <w:left w:val="none" w:sz="0" w:space="0" w:color="auto"/>
                                <w:bottom w:val="none" w:sz="0" w:space="0" w:color="auto"/>
                                <w:right w:val="none" w:sz="0" w:space="0" w:color="auto"/>
                              </w:divBdr>
                              <w:divsChild>
                                <w:div w:id="1498114725">
                                  <w:marLeft w:val="0"/>
                                  <w:marRight w:val="0"/>
                                  <w:marTop w:val="0"/>
                                  <w:marBottom w:val="0"/>
                                  <w:divBdr>
                                    <w:top w:val="none" w:sz="0" w:space="0" w:color="auto"/>
                                    <w:left w:val="none" w:sz="0" w:space="0" w:color="auto"/>
                                    <w:bottom w:val="none" w:sz="0" w:space="0" w:color="auto"/>
                                    <w:right w:val="none" w:sz="0" w:space="0" w:color="auto"/>
                                  </w:divBdr>
                                  <w:divsChild>
                                    <w:div w:id="485165859">
                                      <w:marLeft w:val="0"/>
                                      <w:marRight w:val="1860"/>
                                      <w:marTop w:val="0"/>
                                      <w:marBottom w:val="0"/>
                                      <w:divBdr>
                                        <w:top w:val="none" w:sz="0" w:space="0" w:color="auto"/>
                                        <w:left w:val="none" w:sz="0" w:space="0" w:color="auto"/>
                                        <w:bottom w:val="none" w:sz="0" w:space="0" w:color="auto"/>
                                        <w:right w:val="none" w:sz="0" w:space="0" w:color="auto"/>
                                      </w:divBdr>
                                      <w:divsChild>
                                        <w:div w:id="1815831206">
                                          <w:marLeft w:val="0"/>
                                          <w:marRight w:val="0"/>
                                          <w:marTop w:val="0"/>
                                          <w:marBottom w:val="0"/>
                                          <w:divBdr>
                                            <w:top w:val="none" w:sz="0" w:space="0" w:color="auto"/>
                                            <w:left w:val="none" w:sz="0" w:space="0" w:color="auto"/>
                                            <w:bottom w:val="none" w:sz="0" w:space="0" w:color="auto"/>
                                            <w:right w:val="none" w:sz="0" w:space="0" w:color="auto"/>
                                          </w:divBdr>
                                          <w:divsChild>
                                            <w:div w:id="1026978106">
                                              <w:marLeft w:val="0"/>
                                              <w:marRight w:val="0"/>
                                              <w:marTop w:val="0"/>
                                              <w:marBottom w:val="0"/>
                                              <w:divBdr>
                                                <w:top w:val="none" w:sz="0" w:space="0" w:color="auto"/>
                                                <w:left w:val="none" w:sz="0" w:space="0" w:color="auto"/>
                                                <w:bottom w:val="none" w:sz="0" w:space="0" w:color="auto"/>
                                                <w:right w:val="none" w:sz="0" w:space="0" w:color="auto"/>
                                              </w:divBdr>
                                              <w:divsChild>
                                                <w:div w:id="795489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yekuiw@qualcomm.com" TargetMode="External"/><Relationship Id="rId5" Type="http://schemas.openxmlformats.org/officeDocument/2006/relationships/webSettings" Target="webSettings.xml"/><Relationship Id="rId10" Type="http://schemas.openxmlformats.org/officeDocument/2006/relationships/hyperlink" Target="mailto:cheny@qualcomm.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4</Pages>
  <Words>1226</Words>
  <Characters>6991</Characters>
  <Application>Microsoft Office Word</Application>
  <DocSecurity>0</DocSecurity>
  <Lines>58</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8201</CharactersWithSpaces>
  <SharedDoc>false</SharedDoc>
  <HLinks>
    <vt:vector size="12" baseType="variant">
      <vt:variant>
        <vt:i4>4980850</vt:i4>
      </vt:variant>
      <vt:variant>
        <vt:i4>3</vt:i4>
      </vt:variant>
      <vt:variant>
        <vt:i4>0</vt:i4>
      </vt:variant>
      <vt:variant>
        <vt:i4>5</vt:i4>
      </vt:variant>
      <vt:variant>
        <vt:lpwstr>mailto:yekuiw@qualcomm.com</vt:lpwstr>
      </vt:variant>
      <vt:variant>
        <vt:lpwstr/>
      </vt:variant>
      <vt:variant>
        <vt:i4>4325492</vt:i4>
      </vt:variant>
      <vt:variant>
        <vt:i4>0</vt:i4>
      </vt:variant>
      <vt:variant>
        <vt:i4>0</vt:i4>
      </vt:variant>
      <vt:variant>
        <vt:i4>5</vt:i4>
      </vt:variant>
      <vt:variant>
        <vt:lpwstr>mailto:cheny@qualcomm.com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Ye-Kui Wang</cp:lastModifiedBy>
  <cp:revision>5</cp:revision>
  <cp:lastPrinted>2012-01-21T07:35:00Z</cp:lastPrinted>
  <dcterms:created xsi:type="dcterms:W3CDTF">2012-01-31T19:58:00Z</dcterms:created>
  <dcterms:modified xsi:type="dcterms:W3CDTF">2012-01-31T22:23:00Z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-1669083343</vt:i4>
  </property>
  <property fmtid="{D5CDD505-2E9C-101B-9397-08002B2CF9AE}" pid="3" name="_NewReviewCycle">
    <vt:lpwstr/>
  </property>
  <property fmtid="{D5CDD505-2E9C-101B-9397-08002B2CF9AE}" pid="4" name="_EmailSubject">
    <vt:lpwstr>H0501: Efficient POC signaling for temporal scalability</vt:lpwstr>
  </property>
  <property fmtid="{D5CDD505-2E9C-101B-9397-08002B2CF9AE}" pid="5" name="_AuthorEmail">
    <vt:lpwstr>aramasub@qualcomm.com</vt:lpwstr>
  </property>
  <property fmtid="{D5CDD505-2E9C-101B-9397-08002B2CF9AE}" pid="6" name="_AuthorEmailDisplayName">
    <vt:lpwstr>Ramasubramonian, Adarsh Krishnan</vt:lpwstr>
  </property>
  <property fmtid="{D5CDD505-2E9C-101B-9397-08002B2CF9AE}" pid="7" name="_ReviewingToolsShownOnce">
    <vt:lpwstr/>
  </property>
</Properties>
</file>