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AE341B">
        <w:tc>
          <w:tcPr>
            <w:tcW w:w="6408" w:type="dxa"/>
          </w:tcPr>
          <w:p w:rsidR="006C5D39" w:rsidRPr="00AE341B" w:rsidRDefault="00434662" w:rsidP="00C97D78">
            <w:pPr>
              <w:tabs>
                <w:tab w:val="left" w:pos="7200"/>
              </w:tabs>
              <w:spacing w:before="0"/>
              <w:rPr>
                <w:b/>
                <w:szCs w:val="22"/>
              </w:rPr>
            </w:pPr>
            <w:r>
              <w:rPr>
                <w:b/>
                <w:noProof/>
                <w:szCs w:val="22"/>
                <w:lang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46990" b="30480"/>
                      <wp:wrapNone/>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3"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mEhxp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l6BNL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sCCHsEAAADaAAAADwAAAGRycy9kb3ducmV2LnhtbESPQWvCQBSE7wX/w/IEb3VTD1qiq0hL&#10;QUSK1dLzM/tMgtm3IftM4r/vCoLHYWa+YRar3lWqpSaUng28jRNQxJm3JecGfo9fr++ggiBbrDyT&#10;gRsFWC0HLwtMre/4h9qD5CpCOKRooBCpU61DVpDDMPY1cfTOvnEoUTa5tg12Ee4qPUmSqXZYclwo&#10;sKaPgrLL4eoMYMsnOXb4/Sd157d2Fi77z50xo2G/noMS6uUZfrQ31sAM7lfiDdDL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WwIIe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5Qfm7wA&#10;AADaAAAADwAAAGRycy9kb3ducmV2LnhtbERPTWvCQBC9F/wPywi91Y09qERXEaFFvJnofciO2WB2&#10;Nma3GvvrO4eCx8f7Xm0G36o79bEJbGA6yUARV8E2XBs4lV8fC1AxIVtsA5OBJ0XYrEdvK8xtePCR&#10;7kWqlYRwzNGAS6nLtY6VI49xEjpi4S6h95gE9rW2PT4k3Lf6M8tm2mPD0uCwo52j6lr8eOktpmd/&#10;pNv8ty6/DzbawZXBGfM+HrZLUImG9BL/u/fWgGyVK3ID9PoP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3lB+bvAAAANoAAAAPAAAAAAAAAAAAAAAAAJgCAABkcnMvZG93bnJldi54&#10;bWxQSwUGAAAAAAQABAD1AAAAgQ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RjZbsQA&#10;AADaAAAADwAAAGRycy9kb3ducmV2LnhtbESPQWvCQBSE7wX/w/KE3sxGW6uNrkEKLRbx0MSLt0f2&#10;NYlm34bsNqb/3i0IPQ4z8w2zTgfTiJ46V1tWMI1iEMSF1TWXCo75+2QJwnlkjY1lUvBLDtLN6GGN&#10;ibZX/qI+86UIEHYJKqi8bxMpXVGRQRfZljh437Yz6IPsSqk7vAa4aeQsjl+kwZrDQoUtvVVUXLIf&#10;o+Dpw8+bz4zjQy71szkv5vvBnZR6HA/bFQhPg/8P39s7reAV/q6EGyA3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kY2W7EAAAA2gAAAA8AAAAAAAAAAAAAAAAAmAIAAGRycy9k&#10;b3ducmV2LnhtbFBLBQYAAAAABAAEAPUAAACJAw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QRMMA&#10;AADbAAAADwAAAGRycy9kb3ducmV2LnhtbESPQWvCQBCF7wX/wzKCt7pRSxuiq4gieuilqXgesmMS&#10;zM6G7Gpif33nUOhthvfmvW9Wm8E16kFdqD0bmE0TUMSFtzWXBs7fh9cUVIjIFhvPZOBJATbr0csK&#10;M+t7/qJHHkslIRwyNFDF2GZah6Iih2HqW2LRrr5zGGXtSm077CXcNXqeJO/aYc3SUGFLu4qKW353&#10;Bi5p/zG/Drf9/Sd9Q8xPXH4ujsZMxsN2CSrSEP/Nf9cnK/hCL7/IAHr9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QRMMAAADbAAAADwAAAAAAAAAAAAAAAACYAgAAZHJzL2Rv&#10;d25yZXYueG1sUEsFBgAAAAAEAAQA9QAAAIgD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7SHpcMA&#10;AADbAAAADwAAAGRycy9kb3ducmV2LnhtbERPTWvCQBC9C/0PyxR6KbpJD2Kjq9iUEC8Vmhb1OGTH&#10;JJidDdnVpP++Wyh4m8f7nNVmNK24Ue8aywriWQSCuLS64UrB91c2XYBwHllja5kU/JCDzfphssJE&#10;24E/6Vb4SoQQdgkqqL3vEildWZNBN7MdceDOtjfoA+wrqXscQrhp5UsUzaXBhkNDjR2lNZWX4moU&#10;FMf89Jrv364f1dzs8P2QPadZptTT47hdgvA0+rv4373TYX4Mf7+EA+T6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7SHpcMAAADbAAAADwAAAAAAAAAAAAAAAACYAgAAZHJzL2Rv&#10;d25yZXYueG1sUEsFBgAAAAAEAAQA9QAAAIgDA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LVUD8MA&#10;AADbAAAADwAAAGRycy9kb3ducmV2LnhtbERPTWvCQBC9F/wPyxS86aaCVmI2oQSEHrw0FWxvY3ZM&#10;YrOzMbs1qb++WxB6m8f7nCQbTSuu1LvGsoKneQSCuLS64UrB/n07W4NwHllja5kU/JCDLJ08JBhr&#10;O/AbXQtfiRDCLkYFtfddLKUrazLo5rYjDtzJ9gZ9gH0ldY9DCDetXETRShpsODTU2FFeU/lVfBsF&#10;y+fb/nAud3i8bD8+oy5fE8mdUtPH8WUDwtPo/8V396sO8xfw90s4QKa/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WLVUD8MAAADbAAAADwAAAAAAAAAAAAAAAACYAgAAZHJzL2Rv&#10;d25yZXYueG1sUEsFBgAAAAAEAAQA9QAAAIgDA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8g2UsEA&#10;AADbAAAADwAAAGRycy9kb3ducmV2LnhtbERPTWvDMAy9D/ofjAq7LU4bGF1at5RC2WCnZYWwm4iV&#10;ODSWQ+wl2X79XCjspsf71O4w206MNPjWsYJVkoIgrpxuuVFw+Tw/bUD4gKyxc0wKfsjDYb942GGu&#10;3cQfNBahETGEfY4KTAh9LqWvDFn0ieuJI1e7wWKIcGikHnCK4baT6zR9lhZbjg0GezoZqq7Ft1Xw&#10;Nb4Wkl+OqdWyzDZUzvX7r1HqcTkftyACzeFffHe/6Tg/g9sv8QC5/w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INlLBAAAA2wAAAA8AAAAAAAAAAAAAAAAAmAIAAGRycy9kb3du&#10;cmV2LnhtbFBLBQYAAAAABAAEAPUAAACGAw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KfgMIA&#10;AADbAAAADwAAAGRycy9kb3ducmV2LnhtbERPS2sCMRC+F/ofwhS8FM22SC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P8p+AwgAAANsAAAAPAAAAAAAAAAAAAAAAAJgCAABkcnMvZG93&#10;bnJldi54bWxQSwUGAAAAAAQABAD1AAAAhwM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VZjMMA&#10;AADbAAAADwAAAGRycy9kb3ducmV2LnhtbERPS2sCMRC+C/6HMEJvmq1aH6tRpLSlh4pP8DpsppvF&#10;zWS7ibr996ZQ8DYf33Pmy8aW4kq1LxwreO4lIIgzpwvOFRwP790JCB+QNZaOScEveVgu2q05ptrd&#10;eEfXfchFDGGfogITQpVK6TNDFn3PVcSR+3a1xRBhnUtd4y2G21L2k2QkLRYcGwxW9GooO+8vVsHX&#10;aLMebN5++sOP6bAydBhsk/FJqadOs5qBCNSEh/jf/anj/Bf4+yUeIBd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VZjMMAAADbAAAADwAAAAAAAAAAAAAAAACYAgAAZHJzL2Rv&#10;d25yZXYueG1sUEsFBgAAAAAEAAQA9QAAAIgD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3PurwA&#10;AADbAAAADwAAAGRycy9kb3ducmV2LnhtbERPSwrCMBDdC94hjOBOU12IVKP4QXCptYjLoRnbYjMp&#10;TdTq6Y0guJvH+8582ZpKPKhxpWUFo2EEgjizuuRcQXraDaYgnEfWWFkmBS9ysFx0O3OMtX3ykR6J&#10;z0UIYRejgsL7OpbSZQUZdENbEwfuahuDPsAml7rBZwg3lRxH0UQaLDk0FFjTpqDsltyNgvf2imuS&#10;jt/nKj2k20uSmyxRqt9rVzMQnlr/F//cex3mT+D7SzhALj4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ATDc+6vAAAANsAAAAPAAAAAAAAAAAAAAAAAJgCAABkcnMvZG93bnJldi54&#10;bWxQSwUGAAAAAAQABAD1AAAAgQM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iOMFsIA&#10;AADbAAAADwAAAGRycy9kb3ducmV2LnhtbERPTWsCMRC9F/wPYYReimbdg5XVKKIIRXupevE2JNPs&#10;2s1k2aTr1l/fFAre5vE+Z7HqXS06akPlWcFknIEg1t5UbBWcT7vRDESIyAZrz6TghwKsloOnBRbG&#10;3/iDumO0IoVwKFBBGWNTSBl0SQ7D2DfEifv0rcOYYGulafGWwl0t8yybSocVp4YSG9qUpL+O307B&#10;fvqO+oUve3u5n/T1kG/PE74q9Tzs13MQkfr4EP+730ya/wp/v6QD5PI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I4wWwgAAANsAAAAPAAAAAAAAAAAAAAAAAJgCAABkcnMvZG93&#10;bnJldi54bWxQSwUGAAAAAAQABAD1AAAAhwM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OzVhcEA&#10;AADbAAAADwAAAGRycy9kb3ducmV2LnhtbESPQWvDMAyF74P+B6PCbquzlI2SxSnroNBbWdYfoMZq&#10;EhbLwfZa999Ph8FuEu/pvU/1NrtJXSnE0bOB51UBirjzduTewOlr/7QBFROyxckzGbhThG2zeKix&#10;sv7Gn3RtU68khGOFBoaU5krr2A3kMK78TCzaxQeHSdbQaxvwJuFu0mVRvGqHI0vDgDN9DNR9tz/O&#10;wHltsz6WkS9t6HK/K49u96KNeVzm9zdQiXL6N/9dH6zgC6z8IgPo5h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Ds1YXBAAAA2wAAAA8AAAAAAAAAAAAAAAAAmAIAAGRycy9kb3du&#10;cmV2LnhtbFBLBQYAAAAABAAEAPUAAACGAw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gB82sEA&#10;AADbAAAADwAAAGRycy9kb3ducmV2LnhtbESPzarCMBCF94LvEEZwp6lXEK1GES+Cghv/Fu7GZmyL&#10;zaQ2UevbG0FwN8M555szk1ltCvGgyuWWFfS6EQjixOqcUwWH/bIzBOE8ssbCMil4kYPZtNmYYKzt&#10;k7f02PlUBAi7GBVk3pexlC7JyKDr2pI4aBdbGfRhrVKpK3wGuCnkXxQNpMGcw4UMS1pklFx3dxMo&#10;KPu3zbI8/x8XJ1v7db692JdS7VY9H4PwVPuf+Zte6VB/BJ9fwgBy+g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4AfNrBAAAA2wAAAA8AAAAAAAAAAAAAAAAAmAIAAGRycy9kb3du&#10;cmV2LnhtbFBLBQYAAAAABAAEAPUAAACGAw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3qYN8EA&#10;AADbAAAADwAAAGRycy9kb3ducmV2LnhtbERPTWvCQBC9C/0PyxS86UalIqmrFEEo2osxttcxO01C&#10;s7Npdqvpv3cOgsfH+16ue9eoC3Wh9mxgMk5AERfe1lwayI/b0QJUiMgWG89k4J8CrFdPgyWm1l/5&#10;QJcslkpCOKRooIqxTbUORUUOw9i3xMJ9+85hFNiV2nZ4lXDX6GmSzLXDmqWhwpY2FRU/2Z8zMD3l&#10;L7kuZ7uP36/sc3+e7JLzfm7M8Ll/ewUVqY8P8d39bsUn6+WL/AC9u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t6mDfBAAAA2wAAAA8AAAAAAAAAAAAAAAAAmAIAAGRycy9kb3du&#10;cmV2LnhtbFBLBQYAAAAABAAEAPUAAACGAw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qyzMMA&#10;AADbAAAADwAAAGRycy9kb3ducmV2LnhtbESPQYvCMBSE78L+h/AW9qapHkS7RpGFhYJ0wSq6x0fz&#10;bIrNS2mi1n9vBMHjMDPfMItVbxtxpc7XjhWMRwkI4tLpmisF+93vcAbCB2SNjWNScCcPq+XHYIGp&#10;djfe0rUIlYgQ9ikqMCG0qZS+NGTRj1xLHL2T6yyGKLtK6g5vEW4bOUmSqbRYc1ww2NKPofJcXKyC&#10;w+a/yExusqOe9ofzX5bf82Ku1Ndnv/4GEagP7/CrnWkFkzE8v8QfIJc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cqyzMMAAADbAAAADwAAAAAAAAAAAAAAAACYAgAAZHJzL2Rv&#10;d25yZXYueG1sUEsFBgAAAAAEAAQA9QAAAIgDA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1iAycIA&#10;AADbAAAADwAAAGRycy9kb3ducmV2LnhtbESPQWvCQBSE74L/YXlCb7ppDiWkriJKoB4bxV4f2dds&#10;YvZtyG6T+O+7hYLHYWa+Ybb72XZipME3jhW8bhIQxJXTDdcKrpdinYHwAVlj55gUPMjDfrdcbDHX&#10;buJPGstQiwhhn6MCE0KfS+krQxb9xvXE0ft2g8UQ5VBLPeAU4baTaZK8SYsNxwWDPR0NVffyxyo4&#10;nYu2lO3x8NVN91NbZNLcslGpl9V8eAcRaA7P8H/7QytIU/j7En+A3P0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fWIDJwgAAANsAAAAPAAAAAAAAAAAAAAAAAJgCAABkcnMvZG93&#10;bnJldi54bWxQSwUGAAAAAAQABAD1AAAAhwM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7M8LsMA&#10;AADbAAAADwAAAGRycy9kb3ducmV2LnhtbESP3YrCMBSE7xd8h3AE79bUn120GkVExRsXWn2AQ3Ns&#10;i81JbWKtb79ZEPZymJlvmOW6M5VoqXGlZQWjYQSCOLO65FzB5bz/nIFwHlljZZkUvMjBetX7WGKs&#10;7ZMTalOfiwBhF6OCwvs6ltJlBRl0Q1sTB+9qG4M+yCaXusFngJtKjqPoWxosOSwUWNO2oOyWPkyg&#10;zG+Te3bUm5/HLkoOX6dpKtupUoN+t1mA8NT5//C7fdQKxhP4+xJ+gFz9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F7M8LsMAAADbAAAADwAAAAAAAAAAAAAAAACYAgAAZHJzL2Rv&#10;d25yZXYueG1sUEsFBgAAAAAEAAQA9QAAAIgD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L6IbsUA&#10;AADbAAAADwAAAGRycy9kb3ducmV2LnhtbESPQWvCQBSE70L/w/IKvemmQUtJXaUUBaEHUy32+si+&#10;ZkOyb8PuatL+erdQ8DjMzDfMcj3aTlzIh8axgsdZBoK4crrhWsHncTt9BhEissbOMSn4oQDr1d1k&#10;iYV2A3/Q5RBrkSAcClRgYuwLKUNlyGKYuZ44ed/OW4xJ+lpqj0OC207mWfYkLTacFgz29Gaoag9n&#10;q8Du5yeT77/aenNavB/9b9kOZanUw/34+gIi0hhv4f/2TivI5/D3Jf0Aub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vohuxQAAANsAAAAPAAAAAAAAAAAAAAAAAJgCAABkcnMv&#10;ZG93bnJldi54bWxQSwUGAAAAAAQABAD1AAAAigM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uTLR8QA&#10;AADbAAAADwAAAGRycy9kb3ducmV2LnhtbESP3WoCMRSE7wu+QzhCb4pmFSy6GkULhQpScPUBDsnZ&#10;H92cLJuoq09vhEIvh5n5hlmsOluLK7W+cqxgNExAEGtnKi4UHA/fgykIH5AN1o5JwZ08rJa9twWm&#10;xt14T9csFCJC2KeooAyhSaX0uiSLfuga4ujlrrUYomwLaVq8Rbit5ThJPqXFiuNCiQ19laTP2cUq&#10;0B+z/PQocue3253+fWzMJLvMlHrvd+s5iEBd+A//tX+MgvEEXl/i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bky0fEAAAA2wAAAA8AAAAAAAAAAAAAAAAAmAIAAGRycy9k&#10;b3ducmV2LnhtbFBLBQYAAAAABAAEAPUAAACJAw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001C5C44">
              <w:rPr>
                <w:b/>
                <w:noProof/>
                <w:szCs w:val="22"/>
                <w:lang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1C5C44">
              <w:rPr>
                <w:b/>
                <w:noProof/>
                <w:szCs w:val="22"/>
                <w:lang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AE341B">
              <w:rPr>
                <w:b/>
                <w:szCs w:val="22"/>
              </w:rPr>
              <w:t xml:space="preserve">Joint </w:t>
            </w:r>
            <w:r w:rsidR="006C5D39" w:rsidRPr="00AE341B">
              <w:rPr>
                <w:b/>
                <w:szCs w:val="22"/>
              </w:rPr>
              <w:t>Collaborative</w:t>
            </w:r>
            <w:r w:rsidR="00E61DAC" w:rsidRPr="00AE341B">
              <w:rPr>
                <w:b/>
                <w:szCs w:val="22"/>
              </w:rPr>
              <w:t xml:space="preserve"> Team </w:t>
            </w:r>
            <w:r w:rsidR="006C5D39" w:rsidRPr="00AE341B">
              <w:rPr>
                <w:b/>
                <w:szCs w:val="22"/>
              </w:rPr>
              <w:t>on Video Coding (JCT-VC)</w:t>
            </w:r>
          </w:p>
          <w:p w:rsidR="00E61DAC" w:rsidRPr="00AE341B" w:rsidRDefault="00E54511" w:rsidP="00C97D78">
            <w:pPr>
              <w:tabs>
                <w:tab w:val="left" w:pos="7200"/>
              </w:tabs>
              <w:spacing w:before="0"/>
              <w:rPr>
                <w:b/>
                <w:szCs w:val="22"/>
              </w:rPr>
            </w:pPr>
            <w:r>
              <w:rPr>
                <w:b/>
                <w:szCs w:val="22"/>
              </w:rPr>
              <w:t xml:space="preserve">of </w:t>
            </w:r>
            <w:r w:rsidR="007F1F8B" w:rsidRPr="00AE341B">
              <w:rPr>
                <w:b/>
                <w:szCs w:val="22"/>
              </w:rPr>
              <w:t>ITU-T SG16 WP3 and ISO/IEC JTC1/SC29/WG11</w:t>
            </w:r>
          </w:p>
          <w:p w:rsidR="00E61DAC" w:rsidRPr="00AE341B" w:rsidRDefault="00FD2346" w:rsidP="00FD2346">
            <w:pPr>
              <w:tabs>
                <w:tab w:val="left" w:pos="7200"/>
              </w:tabs>
              <w:spacing w:before="0"/>
              <w:rPr>
                <w:b/>
                <w:szCs w:val="22"/>
              </w:rPr>
            </w:pPr>
            <w:r>
              <w:rPr>
                <w:szCs w:val="22"/>
              </w:rPr>
              <w:t>8</w:t>
            </w:r>
            <w:r w:rsidR="00630AA2">
              <w:rPr>
                <w:szCs w:val="22"/>
              </w:rPr>
              <w:t>th</w:t>
            </w:r>
            <w:r w:rsidR="00E61DAC" w:rsidRPr="00AE341B">
              <w:rPr>
                <w:szCs w:val="22"/>
              </w:rPr>
              <w:t xml:space="preserve"> Meeting: </w:t>
            </w:r>
            <w:r w:rsidRPr="005B217D">
              <w:rPr>
                <w:szCs w:val="22"/>
                <w:lang w:val="en-CA"/>
              </w:rPr>
              <w:t>San José, CA, USA, 1–10 February, 2012</w:t>
            </w:r>
          </w:p>
        </w:tc>
        <w:tc>
          <w:tcPr>
            <w:tcW w:w="3168" w:type="dxa"/>
          </w:tcPr>
          <w:p w:rsidR="008A4B4C" w:rsidRPr="00630AA2" w:rsidRDefault="00E61DAC" w:rsidP="0029106E">
            <w:pPr>
              <w:tabs>
                <w:tab w:val="left" w:pos="7200"/>
              </w:tabs>
              <w:rPr>
                <w:u w:val="single"/>
              </w:rPr>
            </w:pPr>
            <w:r w:rsidRPr="00AE341B">
              <w:t>Document</w:t>
            </w:r>
            <w:r w:rsidR="006C5D39" w:rsidRPr="00AE341B">
              <w:t>: JC</w:t>
            </w:r>
            <w:r w:rsidRPr="00AE341B">
              <w:t>T</w:t>
            </w:r>
            <w:r w:rsidR="006C5D39" w:rsidRPr="00AE341B">
              <w:t>VC</w:t>
            </w:r>
            <w:r w:rsidRPr="00AE341B">
              <w:t>-</w:t>
            </w:r>
            <w:r w:rsidR="00FD2346">
              <w:t>H</w:t>
            </w:r>
            <w:r w:rsidR="00FD2346" w:rsidRPr="00FD2346">
              <w:rPr>
                <w:u w:val="single"/>
              </w:rPr>
              <w:t>0496</w:t>
            </w:r>
            <w:r w:rsidR="0054579B">
              <w:rPr>
                <w:u w:val="single"/>
              </w:rPr>
              <w:t>r</w:t>
            </w:r>
            <w:ins w:id="0" w:author="Ye-Kui Wang" w:date="2012-02-09T15:03:00Z">
              <w:r w:rsidR="0029106E">
                <w:rPr>
                  <w:u w:val="single"/>
                </w:rPr>
                <w:t>2</w:t>
              </w:r>
            </w:ins>
            <w:del w:id="1" w:author="Ye-Kui Wang" w:date="2012-02-09T15:03:00Z">
              <w:r w:rsidR="0054579B" w:rsidDel="0029106E">
                <w:rPr>
                  <w:u w:val="single"/>
                </w:rPr>
                <w:delText>1</w:delText>
              </w:r>
            </w:del>
          </w:p>
        </w:tc>
      </w:tr>
    </w:tbl>
    <w:p w:rsidR="00E61DAC" w:rsidRPr="00AE341B"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E341B">
        <w:tc>
          <w:tcPr>
            <w:tcW w:w="1458" w:type="dxa"/>
          </w:tcPr>
          <w:p w:rsidR="00E61DAC" w:rsidRPr="00AE341B" w:rsidRDefault="00E61DAC">
            <w:pPr>
              <w:spacing w:before="60" w:after="60"/>
              <w:rPr>
                <w:i/>
                <w:szCs w:val="22"/>
              </w:rPr>
            </w:pPr>
            <w:r w:rsidRPr="00AE341B">
              <w:rPr>
                <w:i/>
                <w:szCs w:val="22"/>
              </w:rPr>
              <w:t>Title:</w:t>
            </w:r>
          </w:p>
        </w:tc>
        <w:tc>
          <w:tcPr>
            <w:tcW w:w="8118" w:type="dxa"/>
            <w:gridSpan w:val="3"/>
          </w:tcPr>
          <w:p w:rsidR="00E61DAC" w:rsidRPr="00AE341B" w:rsidRDefault="00FD2346" w:rsidP="00FD2346">
            <w:pPr>
              <w:spacing w:before="60" w:after="60"/>
              <w:rPr>
                <w:b/>
                <w:szCs w:val="22"/>
              </w:rPr>
            </w:pPr>
            <w:r>
              <w:rPr>
                <w:b/>
                <w:szCs w:val="22"/>
              </w:rPr>
              <w:t xml:space="preserve">On </w:t>
            </w:r>
            <w:proofErr w:type="spellStart"/>
            <w:r w:rsidR="00963E20">
              <w:rPr>
                <w:b/>
                <w:szCs w:val="22"/>
              </w:rPr>
              <w:t>bitstreams</w:t>
            </w:r>
            <w:proofErr w:type="spellEnd"/>
            <w:r w:rsidR="00963E20">
              <w:rPr>
                <w:b/>
                <w:szCs w:val="22"/>
              </w:rPr>
              <w:t xml:space="preserve"> starting with </w:t>
            </w:r>
            <w:r w:rsidR="002F5939">
              <w:rPr>
                <w:b/>
                <w:szCs w:val="22"/>
              </w:rPr>
              <w:t xml:space="preserve">CRA </w:t>
            </w:r>
            <w:r w:rsidR="00963E20">
              <w:rPr>
                <w:b/>
                <w:szCs w:val="22"/>
              </w:rPr>
              <w:t>pictures</w:t>
            </w:r>
          </w:p>
        </w:tc>
      </w:tr>
      <w:tr w:rsidR="00E61DAC" w:rsidRPr="00AE341B">
        <w:tc>
          <w:tcPr>
            <w:tcW w:w="1458" w:type="dxa"/>
          </w:tcPr>
          <w:p w:rsidR="00E61DAC" w:rsidRPr="00AE341B" w:rsidRDefault="00E61DAC">
            <w:pPr>
              <w:spacing w:before="60" w:after="60"/>
              <w:rPr>
                <w:i/>
                <w:szCs w:val="22"/>
              </w:rPr>
            </w:pPr>
            <w:r w:rsidRPr="00AE341B">
              <w:rPr>
                <w:i/>
                <w:szCs w:val="22"/>
              </w:rPr>
              <w:t>Status:</w:t>
            </w:r>
          </w:p>
        </w:tc>
        <w:tc>
          <w:tcPr>
            <w:tcW w:w="8118" w:type="dxa"/>
            <w:gridSpan w:val="3"/>
          </w:tcPr>
          <w:p w:rsidR="00E61DAC" w:rsidRPr="00AE341B" w:rsidRDefault="00E61DAC" w:rsidP="004A403B">
            <w:pPr>
              <w:spacing w:before="60" w:after="60"/>
              <w:rPr>
                <w:szCs w:val="22"/>
              </w:rPr>
            </w:pPr>
            <w:r w:rsidRPr="00AE341B">
              <w:rPr>
                <w:szCs w:val="22"/>
              </w:rPr>
              <w:t xml:space="preserve">Input Document to </w:t>
            </w:r>
            <w:r w:rsidR="00AE341B">
              <w:rPr>
                <w:szCs w:val="22"/>
              </w:rPr>
              <w:t>JCT-VC</w:t>
            </w:r>
          </w:p>
        </w:tc>
      </w:tr>
      <w:tr w:rsidR="00E61DAC" w:rsidRPr="00AE341B">
        <w:tc>
          <w:tcPr>
            <w:tcW w:w="1458" w:type="dxa"/>
          </w:tcPr>
          <w:p w:rsidR="00E61DAC" w:rsidRPr="00AE341B" w:rsidRDefault="00E61DAC">
            <w:pPr>
              <w:spacing w:before="60" w:after="60"/>
              <w:rPr>
                <w:i/>
                <w:szCs w:val="22"/>
              </w:rPr>
            </w:pPr>
            <w:r w:rsidRPr="00AE341B">
              <w:rPr>
                <w:i/>
                <w:szCs w:val="22"/>
              </w:rPr>
              <w:t>Purpose:</w:t>
            </w:r>
          </w:p>
        </w:tc>
        <w:tc>
          <w:tcPr>
            <w:tcW w:w="8118" w:type="dxa"/>
            <w:gridSpan w:val="3"/>
          </w:tcPr>
          <w:p w:rsidR="00E61DAC" w:rsidRPr="00AE341B" w:rsidRDefault="00E61DAC" w:rsidP="004A403B">
            <w:pPr>
              <w:spacing w:before="60" w:after="60"/>
              <w:rPr>
                <w:szCs w:val="22"/>
              </w:rPr>
            </w:pPr>
            <w:r w:rsidRPr="00AE341B">
              <w:rPr>
                <w:szCs w:val="22"/>
              </w:rPr>
              <w:t>Proposal</w:t>
            </w:r>
          </w:p>
        </w:tc>
      </w:tr>
      <w:tr w:rsidR="00E61DAC" w:rsidRPr="00AE341B">
        <w:tc>
          <w:tcPr>
            <w:tcW w:w="1458" w:type="dxa"/>
          </w:tcPr>
          <w:p w:rsidR="00E61DAC" w:rsidRPr="00AE341B" w:rsidRDefault="00E61DAC">
            <w:pPr>
              <w:spacing w:before="60" w:after="60"/>
              <w:rPr>
                <w:i/>
                <w:szCs w:val="22"/>
              </w:rPr>
            </w:pPr>
            <w:r w:rsidRPr="00AE341B">
              <w:rPr>
                <w:i/>
                <w:szCs w:val="22"/>
              </w:rPr>
              <w:t>Author(s) or</w:t>
            </w:r>
            <w:r w:rsidRPr="00AE341B">
              <w:rPr>
                <w:i/>
                <w:szCs w:val="22"/>
              </w:rPr>
              <w:br/>
              <w:t>Contact(s):</w:t>
            </w:r>
          </w:p>
        </w:tc>
        <w:tc>
          <w:tcPr>
            <w:tcW w:w="4050" w:type="dxa"/>
          </w:tcPr>
          <w:p w:rsidR="00270080" w:rsidRDefault="002F5939" w:rsidP="004A403B">
            <w:pPr>
              <w:spacing w:before="60" w:after="60"/>
              <w:rPr>
                <w:szCs w:val="22"/>
              </w:rPr>
            </w:pPr>
            <w:r>
              <w:rPr>
                <w:szCs w:val="22"/>
              </w:rPr>
              <w:t>Ye-Kui Wang</w:t>
            </w:r>
            <w:r w:rsidR="00270080">
              <w:rPr>
                <w:szCs w:val="22"/>
              </w:rPr>
              <w:br/>
            </w:r>
            <w:r w:rsidR="00FD2346">
              <w:rPr>
                <w:szCs w:val="22"/>
              </w:rPr>
              <w:t>Ying Chen</w:t>
            </w:r>
            <w:r w:rsidR="00FD2346">
              <w:rPr>
                <w:szCs w:val="22"/>
              </w:rPr>
              <w:br/>
            </w:r>
            <w:r w:rsidR="004A403B">
              <w:rPr>
                <w:szCs w:val="22"/>
              </w:rPr>
              <w:t>Marta Karczewicz</w:t>
            </w:r>
            <w:r w:rsidR="0054579B">
              <w:rPr>
                <w:szCs w:val="22"/>
              </w:rPr>
              <w:br/>
              <w:t>Jianle Chen</w:t>
            </w:r>
            <w:r w:rsidR="00270080">
              <w:rPr>
                <w:szCs w:val="22"/>
              </w:rPr>
              <w:br/>
            </w:r>
          </w:p>
          <w:p w:rsidR="00E61DAC" w:rsidRPr="00AE341B" w:rsidRDefault="002F5939" w:rsidP="00906146">
            <w:pPr>
              <w:spacing w:before="60" w:after="60"/>
              <w:rPr>
                <w:szCs w:val="22"/>
              </w:rPr>
            </w:pPr>
            <w:r w:rsidRPr="002F5939">
              <w:rPr>
                <w:szCs w:val="22"/>
              </w:rPr>
              <w:t xml:space="preserve">5775 Morehouse </w:t>
            </w:r>
            <w:proofErr w:type="spellStart"/>
            <w:r w:rsidRPr="002F5939">
              <w:rPr>
                <w:szCs w:val="22"/>
              </w:rPr>
              <w:t>Dr</w:t>
            </w:r>
            <w:proofErr w:type="spellEnd"/>
            <w:r w:rsidR="00E61DAC" w:rsidRPr="00906146">
              <w:rPr>
                <w:szCs w:val="22"/>
              </w:rPr>
              <w:br/>
            </w:r>
            <w:r w:rsidR="00906146">
              <w:rPr>
                <w:szCs w:val="22"/>
              </w:rPr>
              <w:t>San Diego, CA 92121</w:t>
            </w:r>
            <w:r w:rsidR="00E61DAC" w:rsidRPr="00906146">
              <w:rPr>
                <w:szCs w:val="22"/>
              </w:rPr>
              <w:br/>
            </w:r>
            <w:r w:rsidR="00906146">
              <w:rPr>
                <w:szCs w:val="22"/>
              </w:rPr>
              <w:t>USA</w:t>
            </w:r>
          </w:p>
        </w:tc>
        <w:tc>
          <w:tcPr>
            <w:tcW w:w="900" w:type="dxa"/>
          </w:tcPr>
          <w:p w:rsidR="00E61DAC" w:rsidRPr="00AE341B" w:rsidRDefault="00E61DAC">
            <w:pPr>
              <w:spacing w:before="60" w:after="60"/>
              <w:rPr>
                <w:szCs w:val="22"/>
              </w:rPr>
            </w:pPr>
            <w:r w:rsidRPr="00AE341B">
              <w:rPr>
                <w:szCs w:val="22"/>
              </w:rPr>
              <w:t>Tel:</w:t>
            </w:r>
            <w:r w:rsidRPr="00AE341B">
              <w:rPr>
                <w:szCs w:val="22"/>
              </w:rPr>
              <w:br/>
              <w:t>Email:</w:t>
            </w:r>
          </w:p>
        </w:tc>
        <w:tc>
          <w:tcPr>
            <w:tcW w:w="3168" w:type="dxa"/>
          </w:tcPr>
          <w:p w:rsidR="00FD2346" w:rsidRDefault="00FD2346" w:rsidP="00FD2346">
            <w:pPr>
              <w:spacing w:before="60" w:after="60"/>
              <w:rPr>
                <w:szCs w:val="22"/>
              </w:rPr>
            </w:pPr>
            <w:r w:rsidRPr="00906146">
              <w:rPr>
                <w:szCs w:val="22"/>
              </w:rPr>
              <w:t>1-858-651-8345</w:t>
            </w:r>
            <w:r w:rsidRPr="00906146">
              <w:rPr>
                <w:szCs w:val="22"/>
              </w:rPr>
              <w:br/>
            </w:r>
            <w:hyperlink r:id="rId10" w:history="1">
              <w:r w:rsidRPr="00906146">
                <w:rPr>
                  <w:rStyle w:val="Hyperlink"/>
                  <w:szCs w:val="22"/>
                </w:rPr>
                <w:t>yekuiw@qualcomm.com</w:t>
              </w:r>
            </w:hyperlink>
          </w:p>
          <w:p w:rsidR="00906146" w:rsidRDefault="00906146" w:rsidP="00906146">
            <w:pPr>
              <w:spacing w:before="60" w:after="60"/>
              <w:rPr>
                <w:rStyle w:val="Hyperlink"/>
                <w:szCs w:val="22"/>
              </w:rPr>
            </w:pPr>
            <w:r>
              <w:rPr>
                <w:rStyle w:val="value"/>
              </w:rPr>
              <w:t>1-858-845-6589</w:t>
            </w:r>
            <w:r>
              <w:rPr>
                <w:szCs w:val="22"/>
              </w:rPr>
              <w:br/>
            </w:r>
            <w:hyperlink r:id="rId11" w:history="1">
              <w:r w:rsidRPr="00381150">
                <w:rPr>
                  <w:rStyle w:val="Hyperlink"/>
                  <w:szCs w:val="22"/>
                </w:rPr>
                <w:t>cheny@qualcomm.com</w:t>
              </w:r>
            </w:hyperlink>
          </w:p>
          <w:p w:rsidR="0054579B" w:rsidRDefault="00906146" w:rsidP="00906146">
            <w:pPr>
              <w:spacing w:before="60" w:after="60"/>
              <w:rPr>
                <w:rStyle w:val="Hyperlink"/>
                <w:szCs w:val="22"/>
              </w:rPr>
            </w:pPr>
            <w:r>
              <w:rPr>
                <w:rStyle w:val="value"/>
              </w:rPr>
              <w:t>1-858-658-5673</w:t>
            </w:r>
            <w:r>
              <w:rPr>
                <w:szCs w:val="22"/>
              </w:rPr>
              <w:br/>
            </w:r>
            <w:hyperlink r:id="rId12" w:history="1">
              <w:r w:rsidRPr="00381150">
                <w:rPr>
                  <w:rStyle w:val="Hyperlink"/>
                  <w:szCs w:val="22"/>
                </w:rPr>
                <w:t>martak@qualcomm.com</w:t>
              </w:r>
            </w:hyperlink>
          </w:p>
          <w:p w:rsidR="00E61DAC" w:rsidRPr="00AE341B" w:rsidRDefault="0054579B" w:rsidP="0054579B">
            <w:pPr>
              <w:spacing w:before="60" w:after="60"/>
              <w:rPr>
                <w:szCs w:val="22"/>
              </w:rPr>
            </w:pPr>
            <w:r>
              <w:rPr>
                <w:rStyle w:val="value"/>
              </w:rPr>
              <w:t>1-858-651-8028</w:t>
            </w:r>
            <w:r>
              <w:rPr>
                <w:szCs w:val="22"/>
              </w:rPr>
              <w:br/>
            </w:r>
            <w:hyperlink r:id="rId13" w:history="1">
              <w:r w:rsidRPr="0054579B">
                <w:rPr>
                  <w:rStyle w:val="Hyperlink"/>
                  <w:szCs w:val="22"/>
                </w:rPr>
                <w:t>cjianle</w:t>
              </w:r>
              <w:r w:rsidRPr="00B77DE2">
                <w:rPr>
                  <w:rStyle w:val="Hyperlink"/>
                  <w:szCs w:val="22"/>
                </w:rPr>
                <w:t>@qualcomm.com</w:t>
              </w:r>
            </w:hyperlink>
          </w:p>
        </w:tc>
      </w:tr>
      <w:tr w:rsidR="00E61DAC" w:rsidRPr="00AE341B">
        <w:tc>
          <w:tcPr>
            <w:tcW w:w="1458" w:type="dxa"/>
          </w:tcPr>
          <w:p w:rsidR="00E61DAC" w:rsidRPr="00AE341B" w:rsidRDefault="00E61DAC">
            <w:pPr>
              <w:spacing w:before="60" w:after="60"/>
              <w:rPr>
                <w:i/>
                <w:szCs w:val="22"/>
              </w:rPr>
            </w:pPr>
            <w:r w:rsidRPr="00AE341B">
              <w:rPr>
                <w:i/>
                <w:szCs w:val="22"/>
              </w:rPr>
              <w:t>Source:</w:t>
            </w:r>
          </w:p>
        </w:tc>
        <w:tc>
          <w:tcPr>
            <w:tcW w:w="8118" w:type="dxa"/>
            <w:gridSpan w:val="3"/>
          </w:tcPr>
          <w:p w:rsidR="00E61DAC" w:rsidRPr="00AE341B" w:rsidRDefault="00906146" w:rsidP="00906146">
            <w:pPr>
              <w:spacing w:before="60" w:after="60"/>
              <w:rPr>
                <w:szCs w:val="22"/>
              </w:rPr>
            </w:pPr>
            <w:r>
              <w:rPr>
                <w:szCs w:val="22"/>
              </w:rPr>
              <w:t>Qualcomm Incorporated</w:t>
            </w:r>
          </w:p>
        </w:tc>
      </w:tr>
    </w:tbl>
    <w:p w:rsidR="00E61DAC" w:rsidRPr="00AE341B" w:rsidRDefault="00E61DAC">
      <w:pPr>
        <w:tabs>
          <w:tab w:val="left" w:pos="1800"/>
          <w:tab w:val="right" w:pos="9360"/>
        </w:tabs>
        <w:spacing w:before="120" w:after="240"/>
        <w:jc w:val="center"/>
        <w:rPr>
          <w:szCs w:val="22"/>
        </w:rPr>
      </w:pPr>
      <w:r w:rsidRPr="00AE341B">
        <w:rPr>
          <w:szCs w:val="22"/>
          <w:u w:val="single"/>
        </w:rPr>
        <w:t>_____________________________</w:t>
      </w:r>
    </w:p>
    <w:p w:rsidR="00275BCF" w:rsidRPr="002B191D" w:rsidRDefault="00275BCF" w:rsidP="009234A5">
      <w:pPr>
        <w:pStyle w:val="Heading1"/>
        <w:numPr>
          <w:ilvl w:val="0"/>
          <w:numId w:val="0"/>
        </w:numPr>
        <w:ind w:left="432" w:hanging="432"/>
      </w:pPr>
      <w:r w:rsidRPr="002B191D">
        <w:t>Abstract</w:t>
      </w:r>
    </w:p>
    <w:p w:rsidR="00FD2346" w:rsidRDefault="00FD2346" w:rsidP="00FD2346">
      <w:pPr>
        <w:jc w:val="both"/>
      </w:pPr>
      <w:r>
        <w:t xml:space="preserve">This document </w:t>
      </w:r>
      <w:proofErr w:type="spellStart"/>
      <w:r>
        <w:t>reproposes</w:t>
      </w:r>
      <w:proofErr w:type="spellEnd"/>
      <w:r>
        <w:t xml:space="preserve"> the proposal in JCTVC-G319.</w:t>
      </w:r>
    </w:p>
    <w:p w:rsidR="00270080" w:rsidRDefault="0086293C" w:rsidP="0086293C">
      <w:pPr>
        <w:jc w:val="both"/>
      </w:pPr>
      <w:r>
        <w:t xml:space="preserve">In the current HEVC design, CRA (Clean Random Access) pictures are </w:t>
      </w:r>
      <w:r w:rsidR="00270080">
        <w:t xml:space="preserve">identified by </w:t>
      </w:r>
      <w:r>
        <w:t xml:space="preserve">a new NAL unit type. </w:t>
      </w:r>
      <w:r w:rsidR="00270080">
        <w:t xml:space="preserve">It is very common that a device with a conforming decoder performs random access at a CRA picture. </w:t>
      </w:r>
      <w:r w:rsidR="003362DD">
        <w:t xml:space="preserve">However, </w:t>
      </w:r>
      <w:r>
        <w:t xml:space="preserve">a </w:t>
      </w:r>
      <w:proofErr w:type="spellStart"/>
      <w:r>
        <w:t>bitstream</w:t>
      </w:r>
      <w:proofErr w:type="spellEnd"/>
      <w:r>
        <w:t xml:space="preserve"> starting </w:t>
      </w:r>
      <w:r w:rsidR="003362DD">
        <w:t xml:space="preserve">at </w:t>
      </w:r>
      <w:r>
        <w:t xml:space="preserve">a CRA picture is considered </w:t>
      </w:r>
      <w:r w:rsidR="003362DD">
        <w:t>non-</w:t>
      </w:r>
      <w:r>
        <w:t>conf</w:t>
      </w:r>
      <w:r w:rsidR="00270080">
        <w:t>o</w:t>
      </w:r>
      <w:r>
        <w:t>rming</w:t>
      </w:r>
      <w:r w:rsidR="00270080">
        <w:t xml:space="preserve">, thus a conforming decoder may not be able to properly handle such </w:t>
      </w:r>
      <w:proofErr w:type="spellStart"/>
      <w:r w:rsidR="00270080">
        <w:t>bitstreams</w:t>
      </w:r>
      <w:proofErr w:type="spellEnd"/>
      <w:r>
        <w:t>.</w:t>
      </w:r>
    </w:p>
    <w:p w:rsidR="00516143" w:rsidRDefault="0086293C" w:rsidP="0086293C">
      <w:pPr>
        <w:jc w:val="both"/>
      </w:pPr>
      <w:r>
        <w:t xml:space="preserve">In this proposal, it is proposed that a </w:t>
      </w:r>
      <w:proofErr w:type="spellStart"/>
      <w:r>
        <w:t>bitstream</w:t>
      </w:r>
      <w:proofErr w:type="spellEnd"/>
      <w:r>
        <w:t xml:space="preserve"> staring from a CRA picture can be conf</w:t>
      </w:r>
      <w:r w:rsidR="00963E20">
        <w:t>o</w:t>
      </w:r>
      <w:r>
        <w:t>rming. Such a conf</w:t>
      </w:r>
      <w:r w:rsidR="00963E20">
        <w:t>o</w:t>
      </w:r>
      <w:r>
        <w:t xml:space="preserve">rming </w:t>
      </w:r>
      <w:proofErr w:type="spellStart"/>
      <w:r>
        <w:t>bitstream</w:t>
      </w:r>
      <w:proofErr w:type="spellEnd"/>
      <w:r>
        <w:t xml:space="preserve"> may or may not contain leading pictures</w:t>
      </w:r>
      <w:r w:rsidR="003362DD">
        <w:t xml:space="preserve"> associated with the CRA picture</w:t>
      </w:r>
      <w:r>
        <w:t xml:space="preserve">. </w:t>
      </w:r>
      <w:r w:rsidR="003362DD" w:rsidRPr="003362DD">
        <w:t xml:space="preserve">A leading picture associated with a CRA picture is a coded picture that follows the CRA picture in decoding order but precedes the CRA picture in output order. </w:t>
      </w:r>
      <w:r>
        <w:t xml:space="preserve">The proposed normative changes include: 1) skipping the decoding and output of the leading pictures </w:t>
      </w:r>
      <w:r w:rsidR="003362DD">
        <w:t xml:space="preserve">associated with the starting CRA picture, </w:t>
      </w:r>
      <w:r>
        <w:t xml:space="preserve">when present; 2) HRD modifications to guarantee </w:t>
      </w:r>
      <w:r w:rsidR="00270080">
        <w:t xml:space="preserve">that all </w:t>
      </w:r>
      <w:proofErr w:type="spellStart"/>
      <w:r w:rsidR="00270080">
        <w:t>bitstream</w:t>
      </w:r>
      <w:proofErr w:type="spellEnd"/>
      <w:r w:rsidR="00270080">
        <w:t xml:space="preserve"> conforming conditions are fulfilled by a conforming </w:t>
      </w:r>
      <w:proofErr w:type="spellStart"/>
      <w:r w:rsidR="00270080">
        <w:t>bitstream</w:t>
      </w:r>
      <w:proofErr w:type="spellEnd"/>
      <w:r w:rsidR="00270080">
        <w:t xml:space="preserve"> starting with a CRA picture, regardless of whether </w:t>
      </w:r>
      <w:r>
        <w:t xml:space="preserve">the leading pictures </w:t>
      </w:r>
      <w:r w:rsidR="00270080">
        <w:t xml:space="preserve">associated with the CRA picture </w:t>
      </w:r>
      <w:r>
        <w:t>are present.</w:t>
      </w:r>
    </w:p>
    <w:p w:rsidR="008A7224" w:rsidRDefault="008A7224" w:rsidP="0086293C">
      <w:pPr>
        <w:jc w:val="both"/>
        <w:rPr>
          <w:ins w:id="2" w:author="Ye-Kui Wang" w:date="2012-02-09T15:04:00Z"/>
        </w:rPr>
      </w:pPr>
      <w:r>
        <w:t xml:space="preserve">Revision 1 of this document provides </w:t>
      </w:r>
      <w:r w:rsidR="00FA5DD7">
        <w:t xml:space="preserve">the required spec text changes need to enable </w:t>
      </w:r>
      <w:proofErr w:type="spellStart"/>
      <w:r w:rsidR="00FA5DD7">
        <w:t>bistreams</w:t>
      </w:r>
      <w:proofErr w:type="spellEnd"/>
      <w:r w:rsidR="00FA5DD7">
        <w:t xml:space="preserve"> starting with a CRA picture with leading pictures being present to be conforming. The text is included in an attachment to this document.</w:t>
      </w:r>
    </w:p>
    <w:p w:rsidR="0029106E" w:rsidRDefault="0029106E" w:rsidP="0086293C">
      <w:pPr>
        <w:jc w:val="both"/>
      </w:pPr>
      <w:ins w:id="3" w:author="Ye-Kui Wang" w:date="2012-02-09T15:04:00Z">
        <w:r>
          <w:t xml:space="preserve">Revision 2 of this document provides an improved specification text changes needed to enable </w:t>
        </w:r>
        <w:proofErr w:type="spellStart"/>
        <w:r>
          <w:t>bistreams</w:t>
        </w:r>
        <w:proofErr w:type="spellEnd"/>
        <w:r>
          <w:t xml:space="preserve"> starting with a CRA picture with leading pictures being present to be conforming. The text is included in an attachment to this document. The improvement </w:t>
        </w:r>
      </w:ins>
      <w:ins w:id="4" w:author="Ye-Kui Wang" w:date="2012-02-09T15:06:00Z">
        <w:r>
          <w:t xml:space="preserve">is </w:t>
        </w:r>
      </w:ins>
      <w:ins w:id="5" w:author="Ye-Kui Wang" w:date="2012-02-09T15:10:00Z">
        <w:r w:rsidR="00CA1981">
          <w:t xml:space="preserve">about </w:t>
        </w:r>
      </w:ins>
      <w:ins w:id="6" w:author="Ye-Kui Wang" w:date="2012-02-09T15:06:00Z">
        <w:r>
          <w:t xml:space="preserve">specification of the </w:t>
        </w:r>
        <w:proofErr w:type="spellStart"/>
        <w:r>
          <w:t>varaiables</w:t>
        </w:r>
        <w:proofErr w:type="spellEnd"/>
        <w:r>
          <w:t xml:space="preserve"> for the previous POC MSB values and the previous </w:t>
        </w:r>
      </w:ins>
      <w:ins w:id="7" w:author="Ye-Kui Wang" w:date="2012-02-09T15:07:00Z">
        <w:r>
          <w:t xml:space="preserve">POC LSB values for the CRA picture that starts the </w:t>
        </w:r>
        <w:proofErr w:type="spellStart"/>
        <w:r>
          <w:t>bitstream</w:t>
        </w:r>
      </w:ins>
      <w:proofErr w:type="spellEnd"/>
      <w:ins w:id="8" w:author="Ye-Kui Wang" w:date="2012-02-09T15:10:00Z">
        <w:r w:rsidR="00CA1981">
          <w:t xml:space="preserve">, for </w:t>
        </w:r>
        <w:proofErr w:type="spellStart"/>
        <w:r w:rsidR="00CA1981">
          <w:t>derviation</w:t>
        </w:r>
        <w:proofErr w:type="spellEnd"/>
        <w:r w:rsidR="00CA1981">
          <w:t xml:space="preserve"> of the POC value</w:t>
        </w:r>
      </w:ins>
      <w:ins w:id="9" w:author="Ye-Kui Wang" w:date="2012-02-09T15:07:00Z">
        <w:r>
          <w:t>.</w:t>
        </w:r>
      </w:ins>
      <w:ins w:id="10" w:author="Ye-Kui Wang" w:date="2012-02-09T15:08:00Z">
        <w:r w:rsidR="00CA1981">
          <w:t xml:space="preserve"> It was commented that SPS activation process would also need to be changed for </w:t>
        </w:r>
        <w:proofErr w:type="spellStart"/>
        <w:r w:rsidR="00CA1981">
          <w:t>bitstreams</w:t>
        </w:r>
        <w:proofErr w:type="spellEnd"/>
        <w:r w:rsidR="00CA1981">
          <w:t xml:space="preserve"> starting at a CRA picture, but it seemed that the SPS activation process </w:t>
        </w:r>
      </w:ins>
      <w:ins w:id="11" w:author="Ye-Kui Wang" w:date="2012-02-09T15:09:00Z">
        <w:r w:rsidR="00CA1981">
          <w:t xml:space="preserve">in the latest WD </w:t>
        </w:r>
      </w:ins>
      <w:ins w:id="12" w:author="Ye-Kui Wang" w:date="2012-02-09T15:08:00Z">
        <w:r w:rsidR="00CA1981">
          <w:t>is sufficient with</w:t>
        </w:r>
      </w:ins>
      <w:ins w:id="13" w:author="Ye-Kui Wang" w:date="2012-02-09T15:10:00Z">
        <w:r w:rsidR="00CA1981">
          <w:t>out</w:t>
        </w:r>
      </w:ins>
      <w:ins w:id="14" w:author="Ye-Kui Wang" w:date="2012-02-09T15:08:00Z">
        <w:r w:rsidR="00CA1981">
          <w:t xml:space="preserve"> changes.</w:t>
        </w:r>
      </w:ins>
      <w:bookmarkStart w:id="15" w:name="_GoBack"/>
      <w:bookmarkEnd w:id="15"/>
    </w:p>
    <w:p w:rsidR="004F5E2F" w:rsidRDefault="004F5E2F" w:rsidP="004F5E2F">
      <w:pPr>
        <w:pStyle w:val="Heading1"/>
      </w:pPr>
      <w:r>
        <w:t>Introduction</w:t>
      </w:r>
    </w:p>
    <w:p w:rsidR="00FD2346" w:rsidRDefault="004F5E2F" w:rsidP="00E16B15">
      <w:pPr>
        <w:jc w:val="both"/>
        <w:rPr>
          <w:lang w:eastAsia="de-DE"/>
        </w:rPr>
      </w:pPr>
      <w:r>
        <w:rPr>
          <w:lang w:eastAsia="de-DE"/>
        </w:rPr>
        <w:t xml:space="preserve">The same proposal was proposed in JCTVC-G319. </w:t>
      </w:r>
      <w:r w:rsidR="00FD2346">
        <w:rPr>
          <w:lang w:eastAsia="de-DE"/>
        </w:rPr>
        <w:t xml:space="preserve">The following </w:t>
      </w:r>
      <w:r>
        <w:rPr>
          <w:lang w:eastAsia="de-DE"/>
        </w:rPr>
        <w:t>c</w:t>
      </w:r>
      <w:r w:rsidR="00FD2346">
        <w:rPr>
          <w:lang w:eastAsia="de-DE"/>
        </w:rPr>
        <w:t xml:space="preserve">omments were noted in the meeting report of the previous JCT-VC meeting </w:t>
      </w:r>
      <w:r>
        <w:rPr>
          <w:lang w:eastAsia="de-DE"/>
        </w:rPr>
        <w:t xml:space="preserve">regarding </w:t>
      </w:r>
      <w:r w:rsidR="00FD2346">
        <w:rPr>
          <w:lang w:eastAsia="de-DE"/>
        </w:rPr>
        <w:t>the proposal:</w:t>
      </w:r>
    </w:p>
    <w:p w:rsidR="00FD2346" w:rsidRPr="00F23FCD" w:rsidRDefault="00FD2346" w:rsidP="00E16B15">
      <w:pPr>
        <w:jc w:val="both"/>
        <w:rPr>
          <w:lang w:eastAsia="de-DE"/>
        </w:rPr>
      </w:pPr>
      <w:r>
        <w:rPr>
          <w:lang w:eastAsia="de-DE"/>
        </w:rPr>
        <w:lastRenderedPageBreak/>
        <w:t>“</w:t>
      </w:r>
      <w:r w:rsidRPr="00B95F68">
        <w:rPr>
          <w:lang w:eastAsia="de-DE"/>
        </w:rPr>
        <w:t xml:space="preserve">It was remarked that </w:t>
      </w:r>
      <w:r w:rsidRPr="00F23FCD">
        <w:rPr>
          <w:lang w:eastAsia="de-DE"/>
        </w:rPr>
        <w:t xml:space="preserve">it may be difficult to specify conformance of a </w:t>
      </w:r>
      <w:proofErr w:type="spellStart"/>
      <w:r w:rsidRPr="00F23FCD">
        <w:rPr>
          <w:lang w:eastAsia="de-DE"/>
        </w:rPr>
        <w:t>bitstream</w:t>
      </w:r>
      <w:proofErr w:type="spellEnd"/>
      <w:r w:rsidRPr="00F23FCD">
        <w:rPr>
          <w:lang w:eastAsia="de-DE"/>
        </w:rPr>
        <w:t xml:space="preserve"> in such a case, as there would be implied dangling references to non-existing information. A </w:t>
      </w:r>
      <w:proofErr w:type="spellStart"/>
      <w:r w:rsidRPr="00F23FCD">
        <w:rPr>
          <w:lang w:eastAsia="de-DE"/>
        </w:rPr>
        <w:t>bitstream</w:t>
      </w:r>
      <w:proofErr w:type="spellEnd"/>
      <w:r w:rsidRPr="00F23FCD">
        <w:rPr>
          <w:lang w:eastAsia="de-DE"/>
        </w:rPr>
        <w:t xml:space="preserve"> needs to be testable for conformance (without access to unavailable data).</w:t>
      </w:r>
    </w:p>
    <w:p w:rsidR="00FD2346" w:rsidRDefault="00FD2346" w:rsidP="00E16B15">
      <w:pPr>
        <w:jc w:val="both"/>
        <w:rPr>
          <w:lang w:eastAsia="de-DE"/>
        </w:rPr>
      </w:pPr>
      <w:r>
        <w:rPr>
          <w:lang w:eastAsia="de-DE"/>
        </w:rPr>
        <w:t>“</w:t>
      </w:r>
      <w:r w:rsidRPr="00F23FCD">
        <w:rPr>
          <w:lang w:eastAsia="de-DE"/>
        </w:rPr>
        <w:t xml:space="preserve">The concept seems useful, if it is possible to specify the </w:t>
      </w:r>
      <w:proofErr w:type="spellStart"/>
      <w:r w:rsidRPr="00F23FCD">
        <w:rPr>
          <w:lang w:eastAsia="de-DE"/>
        </w:rPr>
        <w:t>bitstream</w:t>
      </w:r>
      <w:proofErr w:type="spellEnd"/>
      <w:r w:rsidRPr="00F23FCD">
        <w:rPr>
          <w:lang w:eastAsia="de-DE"/>
        </w:rPr>
        <w:t xml:space="preserve"> conformance clearly, and the decoder </w:t>
      </w:r>
      <w:proofErr w:type="spellStart"/>
      <w:r w:rsidRPr="00F23FCD">
        <w:rPr>
          <w:lang w:eastAsia="de-DE"/>
        </w:rPr>
        <w:t>behaviour</w:t>
      </w:r>
      <w:proofErr w:type="spellEnd"/>
      <w:r w:rsidRPr="00F23FCD">
        <w:rPr>
          <w:lang w:eastAsia="de-DE"/>
        </w:rPr>
        <w:t xml:space="preserve"> as well. Further study is encouraged.</w:t>
      </w:r>
      <w:r>
        <w:rPr>
          <w:lang w:eastAsia="de-DE"/>
        </w:rPr>
        <w:t>”</w:t>
      </w:r>
    </w:p>
    <w:p w:rsidR="00FD2346" w:rsidRDefault="00FD2346" w:rsidP="00E16B15">
      <w:pPr>
        <w:jc w:val="both"/>
        <w:rPr>
          <w:lang w:eastAsia="de-DE"/>
        </w:rPr>
      </w:pPr>
      <w:r>
        <w:rPr>
          <w:lang w:eastAsia="de-DE"/>
        </w:rPr>
        <w:t xml:space="preserve">As can be seen, the main concern was how to clearly specify </w:t>
      </w:r>
      <w:proofErr w:type="spellStart"/>
      <w:r>
        <w:rPr>
          <w:lang w:eastAsia="de-DE"/>
        </w:rPr>
        <w:t>bitstream</w:t>
      </w:r>
      <w:proofErr w:type="spellEnd"/>
      <w:r>
        <w:rPr>
          <w:lang w:eastAsia="de-DE"/>
        </w:rPr>
        <w:t xml:space="preserve"> conformance, particular due to the implied dangling references to non-existing </w:t>
      </w:r>
      <w:r w:rsidR="004F5E2F">
        <w:rPr>
          <w:lang w:eastAsia="de-DE"/>
        </w:rPr>
        <w:t>information</w:t>
      </w:r>
      <w:r w:rsidR="00FA3F20">
        <w:rPr>
          <w:lang w:eastAsia="de-DE"/>
        </w:rPr>
        <w:t>.</w:t>
      </w:r>
    </w:p>
    <w:p w:rsidR="004F5E2F" w:rsidRPr="00F23FCD" w:rsidRDefault="00FA3F20" w:rsidP="00E16B15">
      <w:pPr>
        <w:jc w:val="both"/>
        <w:rPr>
          <w:lang w:eastAsia="de-DE"/>
        </w:rPr>
      </w:pPr>
      <w:r>
        <w:rPr>
          <w:lang w:eastAsia="de-DE"/>
        </w:rPr>
        <w:t xml:space="preserve">We think that </w:t>
      </w:r>
      <w:proofErr w:type="spellStart"/>
      <w:r>
        <w:rPr>
          <w:lang w:eastAsia="de-DE"/>
        </w:rPr>
        <w:t>bitstream</w:t>
      </w:r>
      <w:proofErr w:type="spellEnd"/>
      <w:r>
        <w:rPr>
          <w:lang w:eastAsia="de-DE"/>
        </w:rPr>
        <w:t xml:space="preserve"> conformance </w:t>
      </w:r>
      <w:r w:rsidR="004F5E2F">
        <w:rPr>
          <w:lang w:eastAsia="de-DE"/>
        </w:rPr>
        <w:t xml:space="preserve">can be clearly specified, as documented in the proposal below. In particular, the issue of dangling references to non-existing information can be </w:t>
      </w:r>
      <w:proofErr w:type="gramStart"/>
      <w:r w:rsidR="004F5E2F">
        <w:rPr>
          <w:lang w:eastAsia="de-DE"/>
        </w:rPr>
        <w:t>avoid</w:t>
      </w:r>
      <w:proofErr w:type="gramEnd"/>
      <w:r w:rsidR="004F5E2F">
        <w:rPr>
          <w:lang w:eastAsia="de-DE"/>
        </w:rPr>
        <w:t xml:space="preserve"> by ignoring the leading pictures.</w:t>
      </w:r>
    </w:p>
    <w:p w:rsidR="00745F6B" w:rsidRPr="00AE341B" w:rsidRDefault="004F5E2F" w:rsidP="00E11923">
      <w:pPr>
        <w:pStyle w:val="Heading1"/>
      </w:pPr>
      <w:r>
        <w:t>Background</w:t>
      </w:r>
    </w:p>
    <w:p w:rsidR="005E63FE" w:rsidRDefault="005E63FE" w:rsidP="001269DA">
      <w:pPr>
        <w:jc w:val="both"/>
      </w:pPr>
      <w:r w:rsidRPr="001813AD">
        <w:t xml:space="preserve">A CRA picture is </w:t>
      </w:r>
      <w:r w:rsidR="001813AD" w:rsidRPr="001813AD">
        <w:t xml:space="preserve">a </w:t>
      </w:r>
      <w:r w:rsidR="001813AD" w:rsidRPr="001813AD">
        <w:rPr>
          <w:iCs/>
        </w:rPr>
        <w:t>coded picture</w:t>
      </w:r>
      <w:r w:rsidR="001813AD" w:rsidRPr="001813AD">
        <w:t xml:space="preserve"> containing only </w:t>
      </w:r>
      <w:r w:rsidR="001813AD" w:rsidRPr="001813AD">
        <w:rPr>
          <w:iCs/>
        </w:rPr>
        <w:t xml:space="preserve">I slices </w:t>
      </w:r>
      <w:r w:rsidR="001813AD" w:rsidRPr="001813AD">
        <w:t xml:space="preserve">and for which each </w:t>
      </w:r>
      <w:r w:rsidR="001813AD" w:rsidRPr="001813AD">
        <w:rPr>
          <w:iCs/>
        </w:rPr>
        <w:t>slice</w:t>
      </w:r>
      <w:r w:rsidR="001813AD" w:rsidRPr="001813AD">
        <w:t xml:space="preserve"> has </w:t>
      </w:r>
      <w:proofErr w:type="spellStart"/>
      <w:r w:rsidR="001813AD" w:rsidRPr="001813AD">
        <w:t>nal_unit_type</w:t>
      </w:r>
      <w:proofErr w:type="spellEnd"/>
      <w:r w:rsidR="001813AD" w:rsidRPr="001813AD">
        <w:t xml:space="preserve"> equal to 4; all </w:t>
      </w:r>
      <w:r w:rsidR="001813AD" w:rsidRPr="001813AD">
        <w:rPr>
          <w:iCs/>
        </w:rPr>
        <w:t>coded pictures</w:t>
      </w:r>
      <w:r w:rsidR="001813AD" w:rsidRPr="001813AD">
        <w:t xml:space="preserve"> that follow the CRA picture both in </w:t>
      </w:r>
      <w:r w:rsidR="001813AD" w:rsidRPr="001813AD">
        <w:rPr>
          <w:iCs/>
        </w:rPr>
        <w:t xml:space="preserve">decoding order </w:t>
      </w:r>
      <w:r w:rsidR="001813AD" w:rsidRPr="001813AD">
        <w:t xml:space="preserve">and </w:t>
      </w:r>
      <w:r w:rsidR="001813AD" w:rsidRPr="001813AD">
        <w:rPr>
          <w:iCs/>
        </w:rPr>
        <w:t>output order</w:t>
      </w:r>
      <w:r w:rsidR="001813AD" w:rsidRPr="001813AD">
        <w:t xml:space="preserve"> shall not use </w:t>
      </w:r>
      <w:r w:rsidR="001813AD" w:rsidRPr="001813AD">
        <w:rPr>
          <w:iCs/>
        </w:rPr>
        <w:t>inter prediction</w:t>
      </w:r>
      <w:r w:rsidR="001813AD" w:rsidRPr="001813AD">
        <w:t xml:space="preserve"> from any </w:t>
      </w:r>
      <w:r w:rsidR="001813AD" w:rsidRPr="001813AD">
        <w:rPr>
          <w:iCs/>
        </w:rPr>
        <w:t>picture</w:t>
      </w:r>
      <w:r w:rsidR="001813AD" w:rsidRPr="001813AD">
        <w:t xml:space="preserve"> that precedes the CRA picture either in </w:t>
      </w:r>
      <w:r w:rsidR="001813AD" w:rsidRPr="001813AD">
        <w:rPr>
          <w:iCs/>
        </w:rPr>
        <w:t>decoding order</w:t>
      </w:r>
      <w:r w:rsidR="001813AD" w:rsidRPr="001813AD">
        <w:t xml:space="preserve"> or </w:t>
      </w:r>
      <w:r w:rsidR="001813AD" w:rsidRPr="001813AD">
        <w:rPr>
          <w:iCs/>
        </w:rPr>
        <w:t>output order</w:t>
      </w:r>
      <w:r w:rsidR="001813AD" w:rsidRPr="001813AD">
        <w:t xml:space="preserve">; and any </w:t>
      </w:r>
      <w:r w:rsidR="001813AD" w:rsidRPr="001813AD">
        <w:rPr>
          <w:iCs/>
        </w:rPr>
        <w:t>picture</w:t>
      </w:r>
      <w:r w:rsidR="001813AD" w:rsidRPr="001813AD">
        <w:t xml:space="preserve"> that precedes the CRA picture in </w:t>
      </w:r>
      <w:r w:rsidR="001813AD" w:rsidRPr="001813AD">
        <w:rPr>
          <w:iCs/>
        </w:rPr>
        <w:t>decoding order</w:t>
      </w:r>
      <w:r w:rsidR="001813AD" w:rsidRPr="001813AD">
        <w:t xml:space="preserve"> also precedes the CRA picture in </w:t>
      </w:r>
      <w:r w:rsidR="001813AD" w:rsidRPr="001813AD">
        <w:rPr>
          <w:iCs/>
        </w:rPr>
        <w:t>output order</w:t>
      </w:r>
      <w:r w:rsidR="001813AD" w:rsidRPr="001813AD">
        <w:t>.</w:t>
      </w:r>
      <w:r w:rsidR="001813AD">
        <w:t xml:space="preserve"> </w:t>
      </w:r>
      <w:r w:rsidR="006A7B3E">
        <w:t>All</w:t>
      </w:r>
      <w:r>
        <w:t xml:space="preserve"> pictures following a CRA in </w:t>
      </w:r>
      <w:r w:rsidR="006A7B3E">
        <w:t xml:space="preserve">output </w:t>
      </w:r>
      <w:r>
        <w:t xml:space="preserve">order can be correctly decoded without inter prediction from any picture that precedes the CRA </w:t>
      </w:r>
      <w:r w:rsidR="006A7B3E">
        <w:t xml:space="preserve">picture either </w:t>
      </w:r>
      <w:r>
        <w:t xml:space="preserve">in </w:t>
      </w:r>
      <w:r w:rsidR="006A7B3E">
        <w:t>decoding order or output</w:t>
      </w:r>
      <w:r>
        <w:t xml:space="preserve"> order.</w:t>
      </w:r>
    </w:p>
    <w:p w:rsidR="00AA4689" w:rsidRDefault="005E63FE" w:rsidP="001269DA">
      <w:pPr>
        <w:jc w:val="both"/>
      </w:pPr>
      <w:r>
        <w:t xml:space="preserve">As shown in </w:t>
      </w:r>
      <w:r w:rsidR="00170E61">
        <w:fldChar w:fldCharType="begin"/>
      </w:r>
      <w:r>
        <w:instrText xml:space="preserve"> REF _Ref307917344 \h </w:instrText>
      </w:r>
      <w:r w:rsidR="00170E61">
        <w:fldChar w:fldCharType="separate"/>
      </w:r>
      <w:r w:rsidRPr="005E63FE">
        <w:t xml:space="preserve">Figure </w:t>
      </w:r>
      <w:r w:rsidRPr="005E63FE">
        <w:rPr>
          <w:noProof/>
        </w:rPr>
        <w:t>1</w:t>
      </w:r>
      <w:r w:rsidR="00170E61">
        <w:fldChar w:fldCharType="end"/>
      </w:r>
      <w:r>
        <w:t xml:space="preserve">, pictures with POC value equal to 8 and 16 can be CRA pictures. The pictures following a CRA picture in decoding order but preceding </w:t>
      </w:r>
      <w:r w:rsidR="006A7B3E">
        <w:t>the</w:t>
      </w:r>
      <w:r>
        <w:t xml:space="preserve"> CAR picture in </w:t>
      </w:r>
      <w:r w:rsidR="006A7B3E">
        <w:t xml:space="preserve">output </w:t>
      </w:r>
      <w:r>
        <w:t xml:space="preserve">order are called the leading pictures of </w:t>
      </w:r>
      <w:r w:rsidR="006A7B3E">
        <w:t>the</w:t>
      </w:r>
      <w:r>
        <w:t xml:space="preserve"> CRA</w:t>
      </w:r>
      <w:r w:rsidR="006A7B3E">
        <w:t xml:space="preserve"> picture</w:t>
      </w:r>
      <w:r>
        <w:t>.</w:t>
      </w:r>
      <w:r w:rsidR="006855F6">
        <w:t xml:space="preserve"> </w:t>
      </w:r>
    </w:p>
    <w:p w:rsidR="005E63FE" w:rsidRDefault="005E63FE" w:rsidP="005E63FE">
      <w:pPr>
        <w:keepNext/>
        <w:jc w:val="center"/>
      </w:pPr>
      <w:r w:rsidRPr="005E63FE">
        <w:rPr>
          <w:noProof/>
          <w:lang w:eastAsia="zh-CN"/>
        </w:rPr>
        <w:drawing>
          <wp:inline distT="0" distB="0" distL="0" distR="0" wp14:anchorId="13AF4E16" wp14:editId="475358FD">
            <wp:extent cx="5486400" cy="272859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print"/>
                    <a:stretch>
                      <a:fillRect/>
                    </a:stretch>
                  </pic:blipFill>
                  <pic:spPr>
                    <a:xfrm>
                      <a:off x="0" y="0"/>
                      <a:ext cx="5486400" cy="2728595"/>
                    </a:xfrm>
                    <a:prstGeom prst="rect">
                      <a:avLst/>
                    </a:prstGeom>
                  </pic:spPr>
                </pic:pic>
              </a:graphicData>
            </a:graphic>
          </wp:inline>
        </w:drawing>
      </w:r>
    </w:p>
    <w:p w:rsidR="001269DA" w:rsidRPr="005E63FE" w:rsidRDefault="005E63FE" w:rsidP="005E63FE">
      <w:pPr>
        <w:pStyle w:val="Caption"/>
        <w:jc w:val="center"/>
        <w:rPr>
          <w:color w:val="auto"/>
        </w:rPr>
      </w:pPr>
      <w:bookmarkStart w:id="16" w:name="_Ref307917344"/>
      <w:r w:rsidRPr="005E63FE">
        <w:rPr>
          <w:color w:val="auto"/>
        </w:rPr>
        <w:t xml:space="preserve">Figure </w:t>
      </w:r>
      <w:r w:rsidR="00170E61" w:rsidRPr="005E63FE">
        <w:rPr>
          <w:color w:val="auto"/>
        </w:rPr>
        <w:fldChar w:fldCharType="begin"/>
      </w:r>
      <w:r w:rsidRPr="005E63FE">
        <w:rPr>
          <w:color w:val="auto"/>
        </w:rPr>
        <w:instrText xml:space="preserve"> SEQ Figure \* ARABIC </w:instrText>
      </w:r>
      <w:r w:rsidR="00170E61" w:rsidRPr="005E63FE">
        <w:rPr>
          <w:color w:val="auto"/>
        </w:rPr>
        <w:fldChar w:fldCharType="separate"/>
      </w:r>
      <w:r w:rsidRPr="005E63FE">
        <w:rPr>
          <w:noProof/>
          <w:color w:val="auto"/>
        </w:rPr>
        <w:t>1</w:t>
      </w:r>
      <w:r w:rsidR="00170E61" w:rsidRPr="005E63FE">
        <w:rPr>
          <w:color w:val="auto"/>
        </w:rPr>
        <w:fldChar w:fldCharType="end"/>
      </w:r>
      <w:bookmarkEnd w:id="16"/>
      <w:r w:rsidR="00EE7F85">
        <w:rPr>
          <w:color w:val="auto"/>
        </w:rPr>
        <w:t>:</w:t>
      </w:r>
      <w:r w:rsidRPr="005E63FE">
        <w:rPr>
          <w:color w:val="auto"/>
        </w:rPr>
        <w:t xml:space="preserve"> CRA pictures and leading pictures.</w:t>
      </w:r>
    </w:p>
    <w:p w:rsidR="00C200D3" w:rsidRDefault="005E63FE" w:rsidP="005E63FE">
      <w:pPr>
        <w:jc w:val="both"/>
      </w:pPr>
      <w:r>
        <w:t>In b</w:t>
      </w:r>
      <w:r w:rsidR="00C200D3">
        <w:t>roadcasting</w:t>
      </w:r>
      <w:r w:rsidR="006A7B3E">
        <w:t xml:space="preserve"> and streaming applications</w:t>
      </w:r>
      <w:r w:rsidR="00C200D3">
        <w:t>, random access is a</w:t>
      </w:r>
      <w:r>
        <w:t xml:space="preserve"> very important feature and CRA pictures can be used to tradeoff the frequency of random access points and coding efficiency. </w:t>
      </w:r>
      <w:r w:rsidR="007369D9">
        <w:t xml:space="preserve">For example, the recently finalized MPEG Dynamic Adaptive Streaming over HTTP (DASH) explicitly allows signaling of open-GOP random access points, which are effectively CRA pictures. </w:t>
      </w:r>
      <w:r w:rsidR="00C200D3">
        <w:t xml:space="preserve">To make a </w:t>
      </w:r>
      <w:proofErr w:type="spellStart"/>
      <w:r w:rsidR="00C200D3">
        <w:t>bitstream</w:t>
      </w:r>
      <w:proofErr w:type="spellEnd"/>
      <w:r w:rsidR="00C200D3">
        <w:t xml:space="preserve"> starting </w:t>
      </w:r>
      <w:r w:rsidR="006A7B3E">
        <w:t xml:space="preserve">at </w:t>
      </w:r>
      <w:r w:rsidR="00C200D3">
        <w:t xml:space="preserve">a CRA picture </w:t>
      </w:r>
      <w:r w:rsidR="006A7B3E">
        <w:t>conf</w:t>
      </w:r>
      <w:r w:rsidR="00963E20">
        <w:t>o</w:t>
      </w:r>
      <w:r w:rsidR="006A7B3E">
        <w:t xml:space="preserve">rming would </w:t>
      </w:r>
      <w:r w:rsidR="00C200D3">
        <w:t xml:space="preserve">be convenient for implementers of decoders, since the normative behaviors are clearly specified </w:t>
      </w:r>
      <w:r w:rsidR="006A7B3E">
        <w:t xml:space="preserve">for </w:t>
      </w:r>
      <w:r w:rsidR="00C200D3">
        <w:t>random access</w:t>
      </w:r>
      <w:r w:rsidR="006A7B3E">
        <w:t xml:space="preserve"> from CRA pictures</w:t>
      </w:r>
      <w:r w:rsidR="00C200D3">
        <w:t>.</w:t>
      </w:r>
    </w:p>
    <w:p w:rsidR="005E63FE" w:rsidRDefault="00C200D3" w:rsidP="005E63FE">
      <w:pPr>
        <w:jc w:val="both"/>
      </w:pPr>
      <w:r>
        <w:t xml:space="preserve">In video streaming, </w:t>
      </w:r>
      <w:r w:rsidR="007369D9">
        <w:t xml:space="preserve">for random access or steaming adaptation (by </w:t>
      </w:r>
      <w:proofErr w:type="spellStart"/>
      <w:r w:rsidR="007369D9">
        <w:t>bitstream</w:t>
      </w:r>
      <w:proofErr w:type="spellEnd"/>
      <w:r w:rsidR="007369D9">
        <w:t xml:space="preserve"> switching) at a CRA picture, the client may choose not to request the leading pictures associated with the CRA picture. If not imitated by the client, the server may proactively choose not to transmit the leading pictures.</w:t>
      </w:r>
    </w:p>
    <w:p w:rsidR="00C200D3" w:rsidRDefault="00C21D00" w:rsidP="005E63FE">
      <w:pPr>
        <w:jc w:val="both"/>
      </w:pPr>
      <w:r>
        <w:t xml:space="preserve">Though </w:t>
      </w:r>
      <w:r w:rsidR="00C200D3">
        <w:t>it is possible to rely on non-conf</w:t>
      </w:r>
      <w:r w:rsidR="00963E20">
        <w:t>o</w:t>
      </w:r>
      <w:r w:rsidR="00C200D3">
        <w:t>rming decoders and systems to take advantage of the current CRA design as part of the optimization of a video system</w:t>
      </w:r>
      <w:r>
        <w:t xml:space="preserve">, </w:t>
      </w:r>
      <w:r w:rsidR="00C200D3">
        <w:t xml:space="preserve">supporting certain level of CRA related codec </w:t>
      </w:r>
      <w:r w:rsidR="00C200D3">
        <w:lastRenderedPageBreak/>
        <w:t>optimization in a normative way is desir</w:t>
      </w:r>
      <w:r>
        <w:t>able</w:t>
      </w:r>
      <w:r w:rsidR="00C200D3">
        <w:t>.</w:t>
      </w:r>
      <w:r>
        <w:t xml:space="preserve"> </w:t>
      </w:r>
      <w:r w:rsidR="00391BC8">
        <w:t>T</w:t>
      </w:r>
      <w:r>
        <w:t xml:space="preserve">he shortcoming that AVC does not support normative open-GOP random accessibility has been </w:t>
      </w:r>
      <w:r w:rsidR="001D1338">
        <w:t>discussed during the development of the DASH standard</w:t>
      </w:r>
      <w:r>
        <w:t>.</w:t>
      </w:r>
      <w:r w:rsidR="00391BC8">
        <w:t xml:space="preserve"> One potential problem associated with handling of </w:t>
      </w:r>
      <w:proofErr w:type="spellStart"/>
      <w:r w:rsidR="00391BC8">
        <w:t>bitstreams</w:t>
      </w:r>
      <w:proofErr w:type="spellEnd"/>
      <w:r w:rsidR="00391BC8">
        <w:t xml:space="preserve"> starting with an open-GOP random access point by conforming decoders</w:t>
      </w:r>
      <w:r w:rsidR="00870AFC">
        <w:t>, when the leading pictures are not present, is that the CPB may overflow, because the coded bits of pictures after the leading pictures in decoding order flow into the CPB earlier than when the leading pictures are not present, while the decoding times of these pictures are unchanged.</w:t>
      </w:r>
    </w:p>
    <w:p w:rsidR="009C564D" w:rsidRDefault="00AA4689" w:rsidP="009C564D">
      <w:pPr>
        <w:pStyle w:val="Heading1"/>
      </w:pPr>
      <w:r>
        <w:t>Proposal</w:t>
      </w:r>
    </w:p>
    <w:p w:rsidR="00EE7F85" w:rsidRPr="00EE7F85" w:rsidRDefault="00EE7F85" w:rsidP="00EE7F85">
      <w:pPr>
        <w:jc w:val="both"/>
      </w:pPr>
      <w:r>
        <w:t xml:space="preserve">It is proposed that normative decoding processes are specified </w:t>
      </w:r>
      <w:r w:rsidR="00870AFC">
        <w:t xml:space="preserve">in </w:t>
      </w:r>
      <w:r>
        <w:t>HEVC</w:t>
      </w:r>
      <w:r w:rsidR="00870AFC">
        <w:t>,</w:t>
      </w:r>
      <w:r>
        <w:t xml:space="preserve"> such that </w:t>
      </w:r>
      <w:r w:rsidR="00870AFC">
        <w:t xml:space="preserve">conforming decoders are guaranteed to be able to properly decode </w:t>
      </w:r>
      <w:proofErr w:type="spellStart"/>
      <w:r>
        <w:t>bitstream</w:t>
      </w:r>
      <w:r w:rsidR="00870AFC">
        <w:t>s</w:t>
      </w:r>
      <w:proofErr w:type="spellEnd"/>
      <w:r>
        <w:t xml:space="preserve"> starting </w:t>
      </w:r>
      <w:r w:rsidR="00870AFC">
        <w:t xml:space="preserve">with </w:t>
      </w:r>
      <w:r>
        <w:t>a CRA</w:t>
      </w:r>
      <w:r w:rsidR="00870AFC">
        <w:t xml:space="preserve"> picture</w:t>
      </w:r>
      <w:r>
        <w:t xml:space="preserve"> and such a </w:t>
      </w:r>
      <w:proofErr w:type="spellStart"/>
      <w:r>
        <w:t>bitstream</w:t>
      </w:r>
      <w:proofErr w:type="spellEnd"/>
      <w:r>
        <w:t xml:space="preserve"> is </w:t>
      </w:r>
      <w:r w:rsidR="00CC4D3B">
        <w:t>conf</w:t>
      </w:r>
      <w:r w:rsidR="00963E20">
        <w:t>o</w:t>
      </w:r>
      <w:r w:rsidR="00CC4D3B">
        <w:t>rming</w:t>
      </w:r>
      <w:r>
        <w:t>.</w:t>
      </w:r>
    </w:p>
    <w:p w:rsidR="007F464B" w:rsidRDefault="007F464B" w:rsidP="007F464B">
      <w:pPr>
        <w:pStyle w:val="Heading2"/>
      </w:pPr>
      <w:r>
        <w:t>Definitions</w:t>
      </w:r>
    </w:p>
    <w:p w:rsidR="00D804CE" w:rsidRDefault="00D804CE" w:rsidP="007F464B">
      <w:pPr>
        <w:jc w:val="both"/>
      </w:pPr>
      <w:proofErr w:type="gramStart"/>
      <w:r w:rsidRPr="00D804CE">
        <w:rPr>
          <w:b/>
          <w:i/>
        </w:rPr>
        <w:t>leading</w:t>
      </w:r>
      <w:proofErr w:type="gramEnd"/>
      <w:r w:rsidRPr="00D804CE">
        <w:rPr>
          <w:b/>
          <w:i/>
        </w:rPr>
        <w:t xml:space="preserve"> picture</w:t>
      </w:r>
      <w:r>
        <w:t xml:space="preserve">: a </w:t>
      </w:r>
      <w:r w:rsidRPr="00D804CE">
        <w:rPr>
          <w:i/>
        </w:rPr>
        <w:t>coded</w:t>
      </w:r>
      <w:r>
        <w:t xml:space="preserve"> </w:t>
      </w:r>
      <w:r w:rsidRPr="00D804CE">
        <w:rPr>
          <w:i/>
        </w:rPr>
        <w:t>picture</w:t>
      </w:r>
      <w:r>
        <w:t xml:space="preserve"> associated with a CRA picture, that follows </w:t>
      </w:r>
      <w:r w:rsidR="00445509">
        <w:t xml:space="preserve">the </w:t>
      </w:r>
      <w:r>
        <w:t xml:space="preserve">CRA picture in decoding order but precedes the CRA picture in </w:t>
      </w:r>
      <w:r w:rsidR="00FA3F20">
        <w:t xml:space="preserve">output </w:t>
      </w:r>
      <w:r>
        <w:t>order.</w:t>
      </w:r>
      <w:r w:rsidR="00FA3F20">
        <w:t xml:space="preserve"> A leading picture associated with a CRA picture has picture order count less than the picture order count of the CRA picture.</w:t>
      </w:r>
    </w:p>
    <w:p w:rsidR="001925C5" w:rsidRDefault="001925C5" w:rsidP="001925C5">
      <w:pPr>
        <w:pStyle w:val="Heading2"/>
      </w:pPr>
      <w:r>
        <w:t>Decoding processes changes</w:t>
      </w:r>
    </w:p>
    <w:p w:rsidR="00E0165F" w:rsidRDefault="00FA3F20" w:rsidP="00E0165F">
      <w:pPr>
        <w:pStyle w:val="Heading3"/>
      </w:pPr>
      <w:r>
        <w:t>Handling of l</w:t>
      </w:r>
      <w:r w:rsidR="00CC4D3B">
        <w:t>eading picture</w:t>
      </w:r>
      <w:r>
        <w:t>s</w:t>
      </w:r>
    </w:p>
    <w:p w:rsidR="001925C5" w:rsidRPr="001925C5" w:rsidRDefault="00FA3F20" w:rsidP="004F5E2F">
      <w:pPr>
        <w:jc w:val="both"/>
      </w:pPr>
      <w:r>
        <w:t xml:space="preserve">If the </w:t>
      </w:r>
      <w:proofErr w:type="spellStart"/>
      <w:r>
        <w:t>bitstream</w:t>
      </w:r>
      <w:proofErr w:type="spellEnd"/>
      <w:r>
        <w:t xml:space="preserve"> starts with a CRA picture, the leading pictures associated with the CRA picture, i.e., the coded pictures with </w:t>
      </w:r>
      <w:proofErr w:type="spellStart"/>
      <w:r>
        <w:t>PicOrderCnt</w:t>
      </w:r>
      <w:proofErr w:type="spellEnd"/>
      <w:r>
        <w:t xml:space="preserve"> </w:t>
      </w:r>
      <w:r w:rsidR="00F04A69">
        <w:t>less</w:t>
      </w:r>
      <w:r w:rsidR="00CC4D3B">
        <w:t xml:space="preserve"> </w:t>
      </w:r>
      <w:r w:rsidR="00560001">
        <w:t xml:space="preserve">than </w:t>
      </w:r>
      <w:r w:rsidR="00F04A69">
        <w:t xml:space="preserve">the </w:t>
      </w:r>
      <w:proofErr w:type="spellStart"/>
      <w:r w:rsidR="00F04A69">
        <w:t>PicOrderCnt</w:t>
      </w:r>
      <w:proofErr w:type="spellEnd"/>
      <w:r w:rsidR="00F04A69">
        <w:t xml:space="preserve"> value of </w:t>
      </w:r>
      <w:r w:rsidR="00CC4D3B">
        <w:t>the CRA picture</w:t>
      </w:r>
      <w:r>
        <w:t xml:space="preserve">, if present in the </w:t>
      </w:r>
      <w:proofErr w:type="spellStart"/>
      <w:r>
        <w:t>bitsteram</w:t>
      </w:r>
      <w:proofErr w:type="spellEnd"/>
      <w:r>
        <w:t>, are</w:t>
      </w:r>
      <w:r w:rsidR="00F823A7">
        <w:t xml:space="preserve"> ignored (removed from </w:t>
      </w:r>
      <w:r w:rsidR="00560001">
        <w:t xml:space="preserve">the </w:t>
      </w:r>
      <w:proofErr w:type="spellStart"/>
      <w:r w:rsidR="00560001">
        <w:t>bitstream</w:t>
      </w:r>
      <w:proofErr w:type="spellEnd"/>
      <w:r w:rsidR="00F823A7">
        <w:t xml:space="preserve"> and discarded)</w:t>
      </w:r>
      <w:r w:rsidR="00CC4D3B">
        <w:t>.</w:t>
      </w:r>
    </w:p>
    <w:p w:rsidR="00BA6015" w:rsidRDefault="001925C5" w:rsidP="00BA6015">
      <w:pPr>
        <w:pStyle w:val="Heading2"/>
      </w:pPr>
      <w:r>
        <w:t>HRD</w:t>
      </w:r>
      <w:r w:rsidR="00FB0FDB">
        <w:t xml:space="preserve"> changes</w:t>
      </w:r>
    </w:p>
    <w:p w:rsidR="00FB0FDB" w:rsidRDefault="00FB0FDB" w:rsidP="00BA6015">
      <w:pPr>
        <w:jc w:val="both"/>
      </w:pPr>
      <w:r>
        <w:t>The HRD changes are summarized below:</w:t>
      </w:r>
    </w:p>
    <w:p w:rsidR="00EA5D4D" w:rsidRPr="00263BCB" w:rsidRDefault="004072CF" w:rsidP="00263BCB">
      <w:pPr>
        <w:pStyle w:val="ListParagraph"/>
        <w:numPr>
          <w:ilvl w:val="0"/>
          <w:numId w:val="21"/>
        </w:numPr>
        <w:jc w:val="both"/>
        <w:rPr>
          <w:rFonts w:ascii="Times New Roman" w:hAnsi="Times New Roman"/>
        </w:rPr>
      </w:pPr>
      <w:r w:rsidRPr="004072CF">
        <w:rPr>
          <w:rFonts w:ascii="Times New Roman" w:hAnsi="Times New Roman"/>
        </w:rPr>
        <w:t xml:space="preserve">When the leading pictures associated with the CRA picture that starts the </w:t>
      </w:r>
      <w:proofErr w:type="spellStart"/>
      <w:r w:rsidRPr="004072CF">
        <w:rPr>
          <w:rFonts w:ascii="Times New Roman" w:hAnsi="Times New Roman"/>
        </w:rPr>
        <w:t>bitstream</w:t>
      </w:r>
      <w:proofErr w:type="spellEnd"/>
      <w:r w:rsidRPr="004072CF">
        <w:rPr>
          <w:rFonts w:ascii="Times New Roman" w:hAnsi="Times New Roman"/>
        </w:rPr>
        <w:t xml:space="preserve"> are not present, the CPB removal times of the coded pictures following the CRA in decoding order may need to be shifted earlier to guarantee no CPB overflow.</w:t>
      </w:r>
      <w:r w:rsidR="00EA5D4D" w:rsidRPr="00263BCB">
        <w:rPr>
          <w:rFonts w:ascii="Times New Roman" w:hAnsi="Times New Roman"/>
        </w:rPr>
        <w:t xml:space="preserve"> For </w:t>
      </w:r>
      <w:r w:rsidR="00EA5D4D" w:rsidRPr="008E032C">
        <w:rPr>
          <w:rFonts w:ascii="Times New Roman" w:hAnsi="Times New Roman"/>
        </w:rPr>
        <w:t xml:space="preserve">this purpose, </w:t>
      </w:r>
      <w:r w:rsidR="004F56F9" w:rsidRPr="008E032C">
        <w:rPr>
          <w:rFonts w:ascii="Times New Roman" w:hAnsi="Times New Roman"/>
        </w:rPr>
        <w:t xml:space="preserve">a </w:t>
      </w:r>
      <w:r w:rsidR="00EA5D4D" w:rsidRPr="008E032C">
        <w:rPr>
          <w:rFonts w:ascii="Times New Roman" w:hAnsi="Times New Roman"/>
        </w:rPr>
        <w:t xml:space="preserve">CPB remove time </w:t>
      </w:r>
      <w:r w:rsidR="004F56F9" w:rsidRPr="008E032C">
        <w:rPr>
          <w:rFonts w:ascii="Times New Roman" w:hAnsi="Times New Roman"/>
        </w:rPr>
        <w:t xml:space="preserve">delay offset is added into the </w:t>
      </w:r>
      <w:r w:rsidR="001925C5" w:rsidRPr="008E032C">
        <w:rPr>
          <w:rFonts w:ascii="Times New Roman" w:hAnsi="Times New Roman"/>
        </w:rPr>
        <w:t xml:space="preserve">buffering </w:t>
      </w:r>
      <w:r w:rsidR="004F56F9" w:rsidRPr="008E032C">
        <w:rPr>
          <w:rFonts w:ascii="Times New Roman" w:hAnsi="Times New Roman"/>
        </w:rPr>
        <w:t>period SEI message.</w:t>
      </w:r>
    </w:p>
    <w:p w:rsidR="00EA5D4D" w:rsidRDefault="00EA5D4D" w:rsidP="00263BCB">
      <w:pPr>
        <w:pStyle w:val="ListParagraph"/>
        <w:numPr>
          <w:ilvl w:val="0"/>
          <w:numId w:val="21"/>
        </w:numPr>
        <w:jc w:val="both"/>
      </w:pPr>
      <w:r w:rsidRPr="00263BCB">
        <w:rPr>
          <w:rFonts w:ascii="Times New Roman" w:hAnsi="Times New Roman"/>
        </w:rPr>
        <w:t xml:space="preserve">The </w:t>
      </w:r>
      <w:proofErr w:type="spellStart"/>
      <w:r w:rsidRPr="00263BCB">
        <w:rPr>
          <w:rFonts w:ascii="Times New Roman" w:hAnsi="Times New Roman"/>
        </w:rPr>
        <w:t>bits</w:t>
      </w:r>
      <w:r w:rsidRPr="008E032C">
        <w:rPr>
          <w:rFonts w:ascii="Times New Roman" w:hAnsi="Times New Roman"/>
        </w:rPr>
        <w:t>tream</w:t>
      </w:r>
      <w:proofErr w:type="spellEnd"/>
      <w:r w:rsidRPr="008E032C">
        <w:rPr>
          <w:rFonts w:ascii="Times New Roman" w:hAnsi="Times New Roman"/>
        </w:rPr>
        <w:t xml:space="preserve"> conformance text is changed, to allow a conforming </w:t>
      </w:r>
      <w:proofErr w:type="spellStart"/>
      <w:r w:rsidRPr="008E032C">
        <w:rPr>
          <w:rFonts w:ascii="Times New Roman" w:hAnsi="Times New Roman"/>
        </w:rPr>
        <w:t>bitstream</w:t>
      </w:r>
      <w:proofErr w:type="spellEnd"/>
      <w:r w:rsidRPr="008E032C">
        <w:rPr>
          <w:rFonts w:ascii="Times New Roman" w:hAnsi="Times New Roman"/>
        </w:rPr>
        <w:t xml:space="preserve"> to start with a CRA picture, and to require that all </w:t>
      </w:r>
      <w:proofErr w:type="spellStart"/>
      <w:r w:rsidRPr="008E032C">
        <w:rPr>
          <w:rFonts w:ascii="Times New Roman" w:hAnsi="Times New Roman"/>
        </w:rPr>
        <w:t>bitstream</w:t>
      </w:r>
      <w:proofErr w:type="spellEnd"/>
      <w:r w:rsidRPr="008E032C">
        <w:rPr>
          <w:rFonts w:ascii="Times New Roman" w:hAnsi="Times New Roman"/>
        </w:rPr>
        <w:t xml:space="preserve"> conforming conditions are fulfilled for such a conforming </w:t>
      </w:r>
      <w:proofErr w:type="spellStart"/>
      <w:r w:rsidRPr="008E032C">
        <w:rPr>
          <w:rFonts w:ascii="Times New Roman" w:hAnsi="Times New Roman"/>
        </w:rPr>
        <w:t>bitstream</w:t>
      </w:r>
      <w:proofErr w:type="spellEnd"/>
      <w:r w:rsidRPr="008E032C">
        <w:rPr>
          <w:rFonts w:ascii="Times New Roman" w:hAnsi="Times New Roman"/>
        </w:rPr>
        <w:t xml:space="preserve"> </w:t>
      </w:r>
      <w:r w:rsidRPr="00FF51A7">
        <w:rPr>
          <w:rFonts w:ascii="Times New Roman" w:hAnsi="Times New Roman"/>
        </w:rPr>
        <w:t>regardless</w:t>
      </w:r>
      <w:r w:rsidR="004072CF">
        <w:rPr>
          <w:rFonts w:ascii="Times New Roman" w:hAnsi="Times New Roman"/>
        </w:rPr>
        <w:t xml:space="preserve"> of</w:t>
      </w:r>
      <w:r>
        <w:rPr>
          <w:rFonts w:ascii="Times New Roman" w:hAnsi="Times New Roman"/>
        </w:rPr>
        <w:t xml:space="preserve"> whether the leading pictures associated with the starting CRA picture are not present.</w:t>
      </w:r>
    </w:p>
    <w:p w:rsidR="00BA6015" w:rsidRPr="00EA5D4D" w:rsidRDefault="00EA5D4D" w:rsidP="00EA5D4D">
      <w:pPr>
        <w:jc w:val="both"/>
      </w:pPr>
      <w:r>
        <w:t>The changes are provided below, wherein t</w:t>
      </w:r>
      <w:r w:rsidR="004F56F9" w:rsidRPr="00EA5D4D">
        <w:t xml:space="preserve">he modified or added </w:t>
      </w:r>
      <w:r w:rsidR="00BA6015" w:rsidRPr="00EA5D4D">
        <w:t xml:space="preserve">parts </w:t>
      </w:r>
      <w:r w:rsidR="004F56F9" w:rsidRPr="00EA5D4D">
        <w:t xml:space="preserve">of the syntax table </w:t>
      </w:r>
      <w:r w:rsidR="00BA6015" w:rsidRPr="00EA5D4D">
        <w:t>are highlighted.</w:t>
      </w:r>
    </w:p>
    <w:p w:rsidR="00CC4D3B" w:rsidRDefault="00656F0C" w:rsidP="00CC4D3B">
      <w:pPr>
        <w:pStyle w:val="Heading3"/>
      </w:pPr>
      <w:r>
        <w:t>Buffering period SEI message s</w:t>
      </w:r>
      <w:r w:rsidR="00CC4D3B">
        <w:t>yntax</w:t>
      </w:r>
    </w:p>
    <w:p w:rsidR="00EA5D4D" w:rsidRDefault="00EA5D4D" w:rsidP="008E032C">
      <w:pPr>
        <w:jc w:val="both"/>
      </w:pPr>
    </w:p>
    <w:tbl>
      <w:tblPr>
        <w:tblW w:w="8514" w:type="dxa"/>
        <w:jc w:val="center"/>
        <w:tblLayout w:type="fixed"/>
        <w:tblLook w:val="0000" w:firstRow="0" w:lastRow="0" w:firstColumn="0" w:lastColumn="0" w:noHBand="0" w:noVBand="0"/>
      </w:tblPr>
      <w:tblGrid>
        <w:gridCol w:w="6764"/>
        <w:gridCol w:w="522"/>
        <w:gridCol w:w="1228"/>
      </w:tblGrid>
      <w:tr w:rsidR="00656F0C" w:rsidRPr="00E47E43" w:rsidTr="00224C22">
        <w:trPr>
          <w:cantSplit/>
          <w:jc w:val="center"/>
        </w:trPr>
        <w:tc>
          <w:tcPr>
            <w:tcW w:w="6764" w:type="dxa"/>
            <w:tcBorders>
              <w:top w:val="single" w:sz="6"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proofErr w:type="spellStart"/>
            <w:r w:rsidRPr="00E47E43">
              <w:rPr>
                <w:sz w:val="20"/>
                <w:lang w:val="en-GB"/>
              </w:rPr>
              <w:t>buffering_period</w:t>
            </w:r>
            <w:proofErr w:type="spellEnd"/>
            <w:r w:rsidRPr="00E47E43">
              <w:rPr>
                <w:sz w:val="20"/>
                <w:lang w:val="en-GB"/>
              </w:rPr>
              <w:t xml:space="preserve">( </w:t>
            </w:r>
            <w:proofErr w:type="spellStart"/>
            <w:r w:rsidRPr="00E47E43">
              <w:rPr>
                <w:sz w:val="20"/>
                <w:lang w:val="en-GB"/>
              </w:rPr>
              <w:t>payloadSize</w:t>
            </w:r>
            <w:proofErr w:type="spellEnd"/>
            <w:r w:rsidRPr="00E47E43">
              <w:rPr>
                <w:sz w:val="20"/>
                <w:lang w:val="en-GB"/>
              </w:rPr>
              <w:t xml:space="preserve"> ) {</w:t>
            </w:r>
          </w:p>
        </w:tc>
        <w:tc>
          <w:tcPr>
            <w:tcW w:w="522" w:type="dxa"/>
            <w:tcBorders>
              <w:top w:val="single" w:sz="6"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b/>
                <w:bCs/>
                <w:sz w:val="20"/>
                <w:lang w:val="en-GB"/>
              </w:rPr>
            </w:pPr>
            <w:r w:rsidRPr="00E47E43">
              <w:rPr>
                <w:b/>
                <w:bCs/>
                <w:sz w:val="20"/>
                <w:lang w:val="en-GB"/>
              </w:rPr>
              <w:t>C</w:t>
            </w:r>
          </w:p>
        </w:tc>
        <w:tc>
          <w:tcPr>
            <w:tcW w:w="1228" w:type="dxa"/>
            <w:tcBorders>
              <w:top w:val="single" w:sz="6"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b/>
                <w:bCs/>
                <w:sz w:val="20"/>
                <w:lang w:val="en-GB"/>
              </w:rPr>
            </w:pPr>
            <w:r w:rsidRPr="00E47E43">
              <w:rPr>
                <w:b/>
                <w:bCs/>
                <w:sz w:val="20"/>
                <w:lang w:val="en-GB"/>
              </w:rPr>
              <w:t>Descriptor</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lang w:val="en-GB"/>
              </w:rPr>
            </w:pPr>
            <w:r w:rsidRPr="00E47E43">
              <w:rPr>
                <w:b/>
                <w:bCs/>
                <w:sz w:val="20"/>
                <w:lang w:val="en-GB"/>
              </w:rPr>
              <w:tab/>
            </w:r>
            <w:proofErr w:type="spellStart"/>
            <w:r w:rsidRPr="00E47E43">
              <w:rPr>
                <w:b/>
                <w:bCs/>
                <w:sz w:val="20"/>
                <w:lang w:val="en-GB"/>
              </w:rPr>
              <w:t>seq_parameter_set_id</w:t>
            </w:r>
            <w:proofErr w:type="spellEnd"/>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roofErr w:type="spellStart"/>
            <w:r w:rsidRPr="00E47E43">
              <w:rPr>
                <w:sz w:val="20"/>
                <w:lang w:val="en-GB"/>
              </w:rPr>
              <w:t>ue</w:t>
            </w:r>
            <w:proofErr w:type="spellEnd"/>
            <w:r w:rsidRPr="00E47E43">
              <w:rPr>
                <w:sz w:val="20"/>
                <w:lang w:val="en-GB"/>
              </w:rPr>
              <w:t>(v)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770D3F"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lang w:val="en-GB"/>
              </w:rPr>
            </w:pPr>
            <w:r>
              <w:rPr>
                <w:b/>
                <w:bCs/>
                <w:sz w:val="20"/>
                <w:lang w:val="en-GB"/>
              </w:rPr>
              <w:tab/>
            </w:r>
            <w:proofErr w:type="spellStart"/>
            <w:r w:rsidRPr="00656F0C">
              <w:rPr>
                <w:b/>
                <w:bCs/>
                <w:sz w:val="20"/>
                <w:highlight w:val="yellow"/>
                <w:lang w:val="en-GB"/>
              </w:rPr>
              <w:t>cra_para_present_flag</w:t>
            </w:r>
            <w:proofErr w:type="spellEnd"/>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Pr>
                <w:sz w:val="20"/>
                <w:lang w:val="en-GB"/>
              </w:rPr>
              <w:t>u(1)</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t xml:space="preserve">if( </w:t>
            </w:r>
            <w:proofErr w:type="spellStart"/>
            <w:r w:rsidRPr="00E47E43">
              <w:rPr>
                <w:sz w:val="20"/>
                <w:lang w:val="en-GB"/>
              </w:rPr>
              <w:t>NalHrdBpPresentFlag</w:t>
            </w:r>
            <w:proofErr w:type="spellEnd"/>
            <w:r w:rsidRPr="00E47E43">
              <w:rPr>
                <w:sz w:val="20"/>
                <w:lang w:val="en-GB"/>
              </w:rPr>
              <w:t xml:space="preserve"> )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r>
            <w:r w:rsidRPr="00E47E43">
              <w:rPr>
                <w:sz w:val="20"/>
                <w:lang w:val="en-GB"/>
              </w:rPr>
              <w:tab/>
              <w:t xml:space="preserve">for( </w:t>
            </w:r>
            <w:proofErr w:type="spellStart"/>
            <w:r w:rsidRPr="00E47E43">
              <w:rPr>
                <w:sz w:val="20"/>
                <w:lang w:val="en-GB"/>
              </w:rPr>
              <w:t>SchedSelIdx</w:t>
            </w:r>
            <w:proofErr w:type="spellEnd"/>
            <w:r w:rsidRPr="00E47E43">
              <w:rPr>
                <w:sz w:val="20"/>
                <w:lang w:val="en-GB"/>
              </w:rPr>
              <w:t xml:space="preserve"> = 0; </w:t>
            </w:r>
            <w:proofErr w:type="spellStart"/>
            <w:r w:rsidRPr="00E47E43">
              <w:rPr>
                <w:sz w:val="20"/>
                <w:lang w:val="en-GB"/>
              </w:rPr>
              <w:t>SchedSelIdx</w:t>
            </w:r>
            <w:proofErr w:type="spellEnd"/>
            <w:r w:rsidRPr="00E47E43">
              <w:rPr>
                <w:sz w:val="20"/>
                <w:lang w:val="en-GB"/>
              </w:rPr>
              <w:t xml:space="preserve"> &lt;= cpb_cnt_minus1; </w:t>
            </w:r>
            <w:proofErr w:type="spellStart"/>
            <w:r w:rsidRPr="00E47E43">
              <w:rPr>
                <w:sz w:val="20"/>
                <w:lang w:val="en-GB"/>
              </w:rPr>
              <w:t>SchedSelIdx</w:t>
            </w:r>
            <w:proofErr w:type="spellEnd"/>
            <w:r w:rsidRPr="00E47E43">
              <w:rPr>
                <w:sz w:val="20"/>
                <w:lang w:val="en-GB"/>
              </w:rPr>
              <w:t>++ )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lang w:val="en-GB"/>
              </w:rPr>
            </w:pPr>
            <w:r w:rsidRPr="00E47E43">
              <w:rPr>
                <w:b/>
                <w:bCs/>
                <w:sz w:val="20"/>
                <w:lang w:val="en-GB"/>
              </w:rPr>
              <w:tab/>
            </w:r>
            <w:r w:rsidRPr="00E47E43">
              <w:rPr>
                <w:b/>
                <w:bCs/>
                <w:sz w:val="20"/>
                <w:lang w:val="en-GB"/>
              </w:rPr>
              <w:tab/>
            </w:r>
            <w:r w:rsidRPr="00E47E43">
              <w:rPr>
                <w:b/>
                <w:bCs/>
                <w:sz w:val="20"/>
                <w:lang w:val="en-GB"/>
              </w:rPr>
              <w:tab/>
            </w:r>
            <w:proofErr w:type="spellStart"/>
            <w:r w:rsidRPr="00E47E43">
              <w:rPr>
                <w:b/>
                <w:bCs/>
                <w:sz w:val="20"/>
                <w:lang w:val="en-GB"/>
              </w:rPr>
              <w:t>initial_cpb_removal_delay</w:t>
            </w:r>
            <w:proofErr w:type="spellEnd"/>
            <w:r w:rsidRPr="00E47E43">
              <w:rPr>
                <w:b/>
                <w:bCs/>
                <w:sz w:val="20"/>
                <w:lang w:val="en-GB"/>
              </w:rPr>
              <w:t>[</w:t>
            </w:r>
            <w:r w:rsidRPr="00E47E43">
              <w:rPr>
                <w:sz w:val="20"/>
                <w:lang w:val="en-GB"/>
              </w:rPr>
              <w:t> </w:t>
            </w:r>
            <w:proofErr w:type="spellStart"/>
            <w:r w:rsidRPr="00E47E43">
              <w:rPr>
                <w:sz w:val="20"/>
                <w:lang w:val="en-GB"/>
              </w:rPr>
              <w:t>SchedSelIdx</w:t>
            </w:r>
            <w:proofErr w:type="spellEnd"/>
            <w:r w:rsidRPr="00E47E43">
              <w:rPr>
                <w:sz w:val="20"/>
                <w:lang w:val="en-GB"/>
              </w:rPr>
              <w:t> </w:t>
            </w:r>
            <w:r w:rsidRPr="00E47E43">
              <w:rPr>
                <w:b/>
                <w:bCs/>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lang w:val="en-GB"/>
              </w:rPr>
            </w:pPr>
            <w:r w:rsidRPr="00E47E43">
              <w:rPr>
                <w:b/>
                <w:bCs/>
                <w:sz w:val="20"/>
                <w:lang w:val="en-GB"/>
              </w:rPr>
              <w:tab/>
            </w:r>
            <w:r w:rsidRPr="00E47E43">
              <w:rPr>
                <w:b/>
                <w:bCs/>
                <w:sz w:val="20"/>
                <w:lang w:val="en-GB"/>
              </w:rPr>
              <w:tab/>
            </w:r>
            <w:r w:rsidRPr="00E47E43">
              <w:rPr>
                <w:b/>
                <w:bCs/>
                <w:sz w:val="20"/>
                <w:lang w:val="en-GB"/>
              </w:rPr>
              <w:tab/>
            </w:r>
            <w:proofErr w:type="spellStart"/>
            <w:r w:rsidRPr="00E47E43">
              <w:rPr>
                <w:b/>
                <w:bCs/>
                <w:sz w:val="20"/>
                <w:lang w:val="en-GB"/>
              </w:rPr>
              <w:t>initial_cpb_removal_delay_offset</w:t>
            </w:r>
            <w:proofErr w:type="spellEnd"/>
            <w:r w:rsidRPr="00E47E43">
              <w:rPr>
                <w:b/>
                <w:bCs/>
                <w:sz w:val="20"/>
                <w:lang w:val="en-GB"/>
              </w:rPr>
              <w:t>[</w:t>
            </w:r>
            <w:r w:rsidRPr="00E47E43">
              <w:rPr>
                <w:bCs/>
                <w:sz w:val="20"/>
                <w:lang w:val="en-GB"/>
              </w:rPr>
              <w:t> </w:t>
            </w:r>
            <w:proofErr w:type="spellStart"/>
            <w:r w:rsidRPr="00E47E43">
              <w:rPr>
                <w:bCs/>
                <w:sz w:val="20"/>
                <w:lang w:val="en-GB"/>
              </w:rPr>
              <w:t>SchedSelIdx</w:t>
            </w:r>
            <w:proofErr w:type="spellEnd"/>
            <w:r w:rsidRPr="00E47E43">
              <w:rPr>
                <w:bCs/>
                <w:sz w:val="20"/>
                <w:lang w:val="en-GB"/>
              </w:rPr>
              <w:t> </w:t>
            </w:r>
            <w:r w:rsidRPr="00E47E43">
              <w:rPr>
                <w:b/>
                <w:bCs/>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656F0C"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Cs/>
                <w:sz w:val="20"/>
                <w:highlight w:val="yellow"/>
                <w:lang w:val="en-GB"/>
              </w:rPr>
            </w:pP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r w:rsidRPr="00656F0C">
              <w:rPr>
                <w:bCs/>
                <w:sz w:val="20"/>
                <w:highlight w:val="yellow"/>
                <w:lang w:val="en-GB"/>
              </w:rPr>
              <w:t xml:space="preserve">if ( </w:t>
            </w:r>
            <w:proofErr w:type="spellStart"/>
            <w:r w:rsidRPr="00656F0C">
              <w:rPr>
                <w:bCs/>
                <w:sz w:val="20"/>
                <w:highlight w:val="yellow"/>
                <w:lang w:val="en-GB"/>
              </w:rPr>
              <w:t>cra_para_present_flag</w:t>
            </w:r>
            <w:proofErr w:type="spellEnd"/>
            <w:r w:rsidRPr="00656F0C">
              <w:rPr>
                <w:bCs/>
                <w:sz w:val="20"/>
                <w:highlight w:val="yellow"/>
                <w:lang w:val="en-GB"/>
              </w:rPr>
              <w:t xml:space="preserve"> )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656F0C"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highlight w:val="yellow"/>
                <w:lang w:val="en-GB"/>
              </w:rPr>
            </w:pP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proofErr w:type="spellStart"/>
            <w:r w:rsidRPr="00656F0C">
              <w:rPr>
                <w:b/>
                <w:bCs/>
                <w:sz w:val="20"/>
                <w:highlight w:val="yellow"/>
                <w:lang w:val="en-GB"/>
              </w:rPr>
              <w:t>random_access_removal_delay_offset</w:t>
            </w:r>
            <w:proofErr w:type="spellEnd"/>
            <w:r w:rsidRPr="00656F0C">
              <w:rPr>
                <w:b/>
                <w:bCs/>
                <w:sz w:val="20"/>
                <w:highlight w:val="yellow"/>
                <w:lang w:val="en-GB"/>
              </w:rPr>
              <w:t>[</w:t>
            </w:r>
            <w:r w:rsidRPr="00656F0C">
              <w:rPr>
                <w:sz w:val="20"/>
                <w:highlight w:val="yellow"/>
                <w:lang w:val="en-GB"/>
              </w:rPr>
              <w:t> </w:t>
            </w:r>
            <w:proofErr w:type="spellStart"/>
            <w:r w:rsidRPr="00656F0C">
              <w:rPr>
                <w:sz w:val="20"/>
                <w:highlight w:val="yellow"/>
                <w:lang w:val="en-GB"/>
              </w:rPr>
              <w:t>SchedSelIdx</w:t>
            </w:r>
            <w:proofErr w:type="spellEnd"/>
            <w:r w:rsidRPr="00656F0C">
              <w:rPr>
                <w:sz w:val="20"/>
                <w:highlight w:val="yellow"/>
                <w:lang w:val="en-GB"/>
              </w:rPr>
              <w:t> </w:t>
            </w:r>
            <w:r w:rsidRPr="00656F0C">
              <w:rPr>
                <w:b/>
                <w:bCs/>
                <w:sz w:val="20"/>
                <w:highlight w:val="yellow"/>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b/>
                <w:bCs/>
                <w:sz w:val="20"/>
                <w:lang w:val="en-GB"/>
              </w:rPr>
              <w:lastRenderedPageBreak/>
              <w:tab/>
            </w:r>
            <w:r w:rsidRPr="00E47E43">
              <w:rPr>
                <w:b/>
                <w:bCs/>
                <w:sz w:val="20"/>
                <w:lang w:val="en-GB"/>
              </w:rPr>
              <w:tab/>
            </w:r>
            <w:r w:rsidRPr="00E47E43">
              <w:rPr>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t xml:space="preserve">if( </w:t>
            </w:r>
            <w:proofErr w:type="spellStart"/>
            <w:r w:rsidRPr="00E47E43">
              <w:rPr>
                <w:sz w:val="20"/>
                <w:lang w:val="en-GB"/>
              </w:rPr>
              <w:t>VclHrdBpPresentFlag</w:t>
            </w:r>
            <w:proofErr w:type="spellEnd"/>
            <w:r w:rsidRPr="00E47E43">
              <w:rPr>
                <w:sz w:val="20"/>
                <w:lang w:val="en-GB"/>
              </w:rPr>
              <w:t xml:space="preserve"> </w:t>
            </w:r>
            <w:r w:rsidRPr="00E47E43">
              <w:rPr>
                <w:bCs/>
                <w:sz w:val="20"/>
                <w:lang w:val="en-GB"/>
              </w:rPr>
              <w:t>)</w:t>
            </w:r>
            <w:r w:rsidRPr="00E47E43">
              <w:rPr>
                <w:sz w:val="20"/>
                <w:lang w:val="en-GB"/>
              </w:rPr>
              <w:t xml:space="preserve">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r>
            <w:r w:rsidRPr="00E47E43">
              <w:rPr>
                <w:sz w:val="20"/>
                <w:lang w:val="en-GB"/>
              </w:rPr>
              <w:tab/>
              <w:t xml:space="preserve">for( </w:t>
            </w:r>
            <w:proofErr w:type="spellStart"/>
            <w:r w:rsidRPr="00E47E43">
              <w:rPr>
                <w:sz w:val="20"/>
                <w:lang w:val="en-GB"/>
              </w:rPr>
              <w:t>SchedSelIdx</w:t>
            </w:r>
            <w:proofErr w:type="spellEnd"/>
            <w:r w:rsidRPr="00E47E43">
              <w:rPr>
                <w:sz w:val="20"/>
                <w:lang w:val="en-GB"/>
              </w:rPr>
              <w:t xml:space="preserve"> = 0; </w:t>
            </w:r>
            <w:proofErr w:type="spellStart"/>
            <w:r w:rsidRPr="00E47E43">
              <w:rPr>
                <w:sz w:val="20"/>
                <w:lang w:val="en-GB"/>
              </w:rPr>
              <w:t>SchedSelIdx</w:t>
            </w:r>
            <w:proofErr w:type="spellEnd"/>
            <w:r w:rsidRPr="00E47E43">
              <w:rPr>
                <w:sz w:val="20"/>
                <w:lang w:val="en-GB"/>
              </w:rPr>
              <w:t xml:space="preserve"> &lt;= cpb_cnt_minus1; </w:t>
            </w:r>
            <w:proofErr w:type="spellStart"/>
            <w:r w:rsidRPr="00E47E43">
              <w:rPr>
                <w:sz w:val="20"/>
                <w:lang w:val="en-GB"/>
              </w:rPr>
              <w:t>SchedSelIdx</w:t>
            </w:r>
            <w:proofErr w:type="spellEnd"/>
            <w:r w:rsidRPr="00E47E43">
              <w:rPr>
                <w:sz w:val="20"/>
                <w:lang w:val="en-GB"/>
              </w:rPr>
              <w:t>++ )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lang w:val="en-GB"/>
              </w:rPr>
            </w:pPr>
            <w:r w:rsidRPr="00E47E43">
              <w:rPr>
                <w:b/>
                <w:bCs/>
                <w:sz w:val="20"/>
                <w:lang w:val="en-GB"/>
              </w:rPr>
              <w:tab/>
            </w:r>
            <w:r w:rsidRPr="00E47E43">
              <w:rPr>
                <w:b/>
                <w:bCs/>
                <w:sz w:val="20"/>
                <w:lang w:val="en-GB"/>
              </w:rPr>
              <w:tab/>
            </w:r>
            <w:r w:rsidRPr="00E47E43">
              <w:rPr>
                <w:b/>
                <w:bCs/>
                <w:sz w:val="20"/>
                <w:lang w:val="en-GB"/>
              </w:rPr>
              <w:tab/>
            </w:r>
            <w:proofErr w:type="spellStart"/>
            <w:r w:rsidRPr="00E47E43">
              <w:rPr>
                <w:b/>
                <w:bCs/>
                <w:sz w:val="20"/>
                <w:lang w:val="en-GB"/>
              </w:rPr>
              <w:t>initial_cpb_removal_delay</w:t>
            </w:r>
            <w:proofErr w:type="spellEnd"/>
            <w:r w:rsidRPr="00E47E43">
              <w:rPr>
                <w:b/>
                <w:bCs/>
                <w:sz w:val="20"/>
                <w:lang w:val="en-GB"/>
              </w:rPr>
              <w:t>[</w:t>
            </w:r>
            <w:r w:rsidRPr="00E47E43">
              <w:rPr>
                <w:sz w:val="20"/>
                <w:lang w:val="en-GB"/>
              </w:rPr>
              <w:t> </w:t>
            </w:r>
            <w:proofErr w:type="spellStart"/>
            <w:r w:rsidRPr="00E47E43">
              <w:rPr>
                <w:sz w:val="20"/>
                <w:lang w:val="en-GB"/>
              </w:rPr>
              <w:t>SchedSelIdx</w:t>
            </w:r>
            <w:proofErr w:type="spellEnd"/>
            <w:r w:rsidRPr="00E47E43">
              <w:rPr>
                <w:sz w:val="20"/>
                <w:lang w:val="en-GB"/>
              </w:rPr>
              <w:t> </w:t>
            </w:r>
            <w:r w:rsidRPr="00E47E43">
              <w:rPr>
                <w:b/>
                <w:bCs/>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lang w:val="en-GB"/>
              </w:rPr>
            </w:pPr>
            <w:r w:rsidRPr="00E47E43">
              <w:rPr>
                <w:b/>
                <w:bCs/>
                <w:sz w:val="20"/>
                <w:lang w:val="en-GB"/>
              </w:rPr>
              <w:tab/>
            </w:r>
            <w:r w:rsidRPr="00E47E43">
              <w:rPr>
                <w:b/>
                <w:bCs/>
                <w:sz w:val="20"/>
                <w:lang w:val="en-GB"/>
              </w:rPr>
              <w:tab/>
            </w:r>
            <w:r w:rsidRPr="00E47E43">
              <w:rPr>
                <w:b/>
                <w:bCs/>
                <w:sz w:val="20"/>
                <w:lang w:val="en-GB"/>
              </w:rPr>
              <w:tab/>
            </w:r>
            <w:proofErr w:type="spellStart"/>
            <w:r w:rsidRPr="00E47E43">
              <w:rPr>
                <w:b/>
                <w:bCs/>
                <w:sz w:val="20"/>
                <w:lang w:val="en-GB"/>
              </w:rPr>
              <w:t>initial_cpb_removal_delay_offset</w:t>
            </w:r>
            <w:proofErr w:type="spellEnd"/>
            <w:r w:rsidRPr="00E47E43">
              <w:rPr>
                <w:b/>
                <w:bCs/>
                <w:sz w:val="20"/>
                <w:lang w:val="en-GB"/>
              </w:rPr>
              <w:t>[</w:t>
            </w:r>
            <w:r w:rsidRPr="00E47E43">
              <w:rPr>
                <w:bCs/>
                <w:sz w:val="20"/>
                <w:lang w:val="en-GB"/>
              </w:rPr>
              <w:t> </w:t>
            </w:r>
            <w:proofErr w:type="spellStart"/>
            <w:r w:rsidRPr="00E47E43">
              <w:rPr>
                <w:bCs/>
                <w:sz w:val="20"/>
                <w:lang w:val="en-GB"/>
              </w:rPr>
              <w:t>SchedSelIdx</w:t>
            </w:r>
            <w:proofErr w:type="spellEnd"/>
            <w:r w:rsidRPr="00E47E43">
              <w:rPr>
                <w:bCs/>
                <w:sz w:val="20"/>
                <w:lang w:val="en-GB"/>
              </w:rPr>
              <w:t> </w:t>
            </w:r>
            <w:r w:rsidRPr="00E47E43">
              <w:rPr>
                <w:b/>
                <w:bCs/>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656F0C"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highlight w:val="yellow"/>
                <w:lang w:val="en-GB"/>
              </w:rPr>
            </w:pP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r w:rsidRPr="00656F0C">
              <w:rPr>
                <w:bCs/>
                <w:sz w:val="20"/>
                <w:highlight w:val="yellow"/>
                <w:lang w:val="en-GB"/>
              </w:rPr>
              <w:t xml:space="preserve">if ( </w:t>
            </w:r>
            <w:proofErr w:type="spellStart"/>
            <w:r w:rsidRPr="00656F0C">
              <w:rPr>
                <w:bCs/>
                <w:sz w:val="20"/>
                <w:highlight w:val="yellow"/>
                <w:lang w:val="en-GB"/>
              </w:rPr>
              <w:t>cra_para_present_flag</w:t>
            </w:r>
            <w:proofErr w:type="spellEnd"/>
            <w:r w:rsidRPr="00656F0C">
              <w:rPr>
                <w:bCs/>
                <w:sz w:val="20"/>
                <w:highlight w:val="yellow"/>
                <w:lang w:val="en-GB"/>
              </w:rPr>
              <w:t xml:space="preserve"> ) </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656F0C"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b/>
                <w:bCs/>
                <w:sz w:val="20"/>
                <w:highlight w:val="yellow"/>
                <w:lang w:val="en-GB"/>
              </w:rPr>
            </w:pP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r w:rsidRPr="00656F0C">
              <w:rPr>
                <w:b/>
                <w:bCs/>
                <w:sz w:val="20"/>
                <w:highlight w:val="yellow"/>
                <w:lang w:val="en-GB"/>
              </w:rPr>
              <w:tab/>
            </w:r>
            <w:proofErr w:type="spellStart"/>
            <w:r w:rsidRPr="00656F0C">
              <w:rPr>
                <w:b/>
                <w:bCs/>
                <w:sz w:val="20"/>
                <w:highlight w:val="yellow"/>
                <w:lang w:val="en-GB"/>
              </w:rPr>
              <w:t>random_access_removal_delay_offset</w:t>
            </w:r>
            <w:proofErr w:type="spellEnd"/>
            <w:r w:rsidRPr="00656F0C">
              <w:rPr>
                <w:b/>
                <w:bCs/>
                <w:sz w:val="20"/>
                <w:highlight w:val="yellow"/>
                <w:lang w:val="en-GB"/>
              </w:rPr>
              <w:t>[</w:t>
            </w:r>
            <w:r w:rsidRPr="00656F0C">
              <w:rPr>
                <w:sz w:val="20"/>
                <w:highlight w:val="yellow"/>
                <w:lang w:val="en-GB"/>
              </w:rPr>
              <w:t> </w:t>
            </w:r>
            <w:proofErr w:type="spellStart"/>
            <w:r w:rsidRPr="00656F0C">
              <w:rPr>
                <w:sz w:val="20"/>
                <w:highlight w:val="yellow"/>
                <w:lang w:val="en-GB"/>
              </w:rPr>
              <w:t>SchedSelIdx</w:t>
            </w:r>
            <w:proofErr w:type="spellEnd"/>
            <w:r w:rsidRPr="00656F0C">
              <w:rPr>
                <w:sz w:val="20"/>
                <w:highlight w:val="yellow"/>
                <w:lang w:val="en-GB"/>
              </w:rPr>
              <w:t> </w:t>
            </w:r>
            <w:r w:rsidRPr="00656F0C">
              <w:rPr>
                <w:b/>
                <w:bCs/>
                <w:sz w:val="20"/>
                <w:highlight w:val="yellow"/>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r w:rsidRPr="00E47E43">
              <w:rPr>
                <w:sz w:val="20"/>
                <w:lang w:val="en-GB"/>
              </w:rPr>
              <w:t>5</w:t>
            </w: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r w:rsidRPr="00E47E43">
              <w:rPr>
                <w:sz w:val="20"/>
                <w:lang w:val="en-GB"/>
              </w:rPr>
              <w:t>u(v)</w:t>
            </w: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b/>
                <w:bCs/>
                <w:sz w:val="20"/>
                <w:lang w:val="en-GB"/>
              </w:rPr>
              <w:tab/>
            </w:r>
            <w:r w:rsidRPr="00E47E43">
              <w:rPr>
                <w:b/>
                <w:bCs/>
                <w:sz w:val="20"/>
                <w:lang w:val="en-GB"/>
              </w:rPr>
              <w:tab/>
            </w:r>
            <w:r w:rsidRPr="00E47E43">
              <w:rPr>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ab/>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r w:rsidR="00656F0C" w:rsidRPr="00E47E43" w:rsidTr="00224C22">
        <w:trPr>
          <w:cantSplit/>
          <w:jc w:val="center"/>
        </w:trPr>
        <w:tc>
          <w:tcPr>
            <w:tcW w:w="6764"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216"/>
                <w:tab w:val="left" w:pos="432"/>
                <w:tab w:val="left" w:pos="648"/>
                <w:tab w:val="left" w:pos="864"/>
                <w:tab w:val="left" w:pos="1296"/>
                <w:tab w:val="left" w:pos="1512"/>
                <w:tab w:val="left" w:pos="1728"/>
                <w:tab w:val="left" w:pos="1944"/>
                <w:tab w:val="left" w:pos="2160"/>
              </w:tabs>
              <w:spacing w:before="40" w:after="40"/>
              <w:jc w:val="both"/>
              <w:rPr>
                <w:sz w:val="20"/>
                <w:lang w:val="en-GB"/>
              </w:rPr>
            </w:pPr>
            <w:r w:rsidRPr="00E47E43">
              <w:rPr>
                <w:sz w:val="20"/>
                <w:lang w:val="en-GB"/>
              </w:rPr>
              <w:t>}</w:t>
            </w:r>
          </w:p>
        </w:tc>
        <w:tc>
          <w:tcPr>
            <w:tcW w:w="522"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center"/>
              <w:rPr>
                <w:sz w:val="20"/>
                <w:lang w:val="en-GB"/>
              </w:rPr>
            </w:pPr>
          </w:p>
        </w:tc>
        <w:tc>
          <w:tcPr>
            <w:tcW w:w="1228" w:type="dxa"/>
            <w:tcBorders>
              <w:top w:val="single" w:sz="2" w:space="0" w:color="auto"/>
              <w:left w:val="single" w:sz="6" w:space="0" w:color="auto"/>
              <w:bottom w:val="single" w:sz="2" w:space="0" w:color="auto"/>
              <w:right w:val="single" w:sz="6" w:space="0" w:color="auto"/>
            </w:tcBorders>
          </w:tcPr>
          <w:p w:rsidR="00656F0C" w:rsidRPr="00E47E43" w:rsidRDefault="00656F0C" w:rsidP="00224C22">
            <w:pPr>
              <w:tabs>
                <w:tab w:val="left" w:pos="794"/>
                <w:tab w:val="left" w:pos="1191"/>
                <w:tab w:val="left" w:pos="1588"/>
                <w:tab w:val="left" w:pos="1985"/>
              </w:tabs>
              <w:spacing w:before="40" w:after="40"/>
              <w:jc w:val="both"/>
              <w:rPr>
                <w:sz w:val="20"/>
                <w:lang w:val="en-GB"/>
              </w:rPr>
            </w:pPr>
          </w:p>
        </w:tc>
      </w:tr>
    </w:tbl>
    <w:p w:rsidR="00CC4D3B" w:rsidRPr="00CC4D3B" w:rsidRDefault="00CC4D3B" w:rsidP="00CC4D3B"/>
    <w:p w:rsidR="00BA6015" w:rsidRDefault="00656F0C" w:rsidP="00656F0C">
      <w:pPr>
        <w:pStyle w:val="Heading3"/>
      </w:pPr>
      <w:r>
        <w:t>Buffering period SEI message s</w:t>
      </w:r>
      <w:r w:rsidR="00BA6015">
        <w:t>emantics</w:t>
      </w:r>
    </w:p>
    <w:p w:rsidR="00EA5D4D" w:rsidRPr="00EA5D4D" w:rsidRDefault="00EA5D4D" w:rsidP="00EA5D4D">
      <w:pPr>
        <w:tabs>
          <w:tab w:val="left" w:pos="794"/>
          <w:tab w:val="left" w:pos="1191"/>
          <w:tab w:val="left" w:pos="1588"/>
          <w:tab w:val="left" w:pos="1985"/>
        </w:tabs>
        <w:jc w:val="both"/>
        <w:rPr>
          <w:bCs/>
          <w:sz w:val="20"/>
          <w:lang w:val="en-GB"/>
        </w:rPr>
      </w:pPr>
      <w:r w:rsidRPr="00EA5D4D">
        <w:rPr>
          <w:bCs/>
          <w:sz w:val="20"/>
          <w:lang w:val="en-GB"/>
        </w:rPr>
        <w:t xml:space="preserve">The </w:t>
      </w:r>
      <w:r>
        <w:rPr>
          <w:bCs/>
          <w:sz w:val="20"/>
          <w:lang w:val="en-GB"/>
        </w:rPr>
        <w:t>semantics of the new syntax elements are as follows.</w:t>
      </w:r>
    </w:p>
    <w:p w:rsidR="00656F0C" w:rsidRPr="00C33D6F" w:rsidRDefault="00656F0C" w:rsidP="00656F0C">
      <w:pPr>
        <w:tabs>
          <w:tab w:val="left" w:pos="794"/>
          <w:tab w:val="left" w:pos="1191"/>
          <w:tab w:val="left" w:pos="1588"/>
          <w:tab w:val="left" w:pos="1985"/>
        </w:tabs>
        <w:jc w:val="both"/>
        <w:rPr>
          <w:sz w:val="20"/>
          <w:highlight w:val="yellow"/>
          <w:lang w:val="en-GB"/>
        </w:rPr>
      </w:pPr>
      <w:proofErr w:type="spellStart"/>
      <w:proofErr w:type="gramStart"/>
      <w:r w:rsidRPr="00C33D6F">
        <w:rPr>
          <w:b/>
          <w:bCs/>
          <w:sz w:val="20"/>
          <w:highlight w:val="yellow"/>
          <w:lang w:val="en-GB"/>
        </w:rPr>
        <w:t>cra_para_present_flag</w:t>
      </w:r>
      <w:proofErr w:type="spellEnd"/>
      <w:proofErr w:type="gramEnd"/>
      <w:r w:rsidRPr="00C33D6F">
        <w:rPr>
          <w:b/>
          <w:bCs/>
          <w:sz w:val="20"/>
          <w:highlight w:val="yellow"/>
          <w:lang w:val="en-GB"/>
        </w:rPr>
        <w:t xml:space="preserve"> </w:t>
      </w:r>
      <w:r w:rsidRPr="00C33D6F">
        <w:rPr>
          <w:sz w:val="20"/>
          <w:highlight w:val="yellow"/>
          <w:lang w:val="en-GB"/>
        </w:rPr>
        <w:t xml:space="preserve">equal to 1 indicates the presence of the </w:t>
      </w:r>
      <w:proofErr w:type="spellStart"/>
      <w:r w:rsidRPr="00C33D6F">
        <w:rPr>
          <w:bCs/>
          <w:sz w:val="20"/>
          <w:highlight w:val="yellow"/>
          <w:lang w:val="en-GB"/>
        </w:rPr>
        <w:t>random_access_removal_delay_offset</w:t>
      </w:r>
      <w:proofErr w:type="spellEnd"/>
      <w:r w:rsidRPr="00C33D6F">
        <w:rPr>
          <w:bCs/>
          <w:sz w:val="20"/>
          <w:highlight w:val="yellow"/>
          <w:lang w:val="en-GB"/>
        </w:rPr>
        <w:t>[</w:t>
      </w:r>
      <w:r w:rsidRPr="008E032C">
        <w:rPr>
          <w:sz w:val="20"/>
          <w:highlight w:val="yellow"/>
          <w:lang w:val="en-GB"/>
        </w:rPr>
        <w:t> </w:t>
      </w:r>
      <w:proofErr w:type="spellStart"/>
      <w:r w:rsidRPr="008E032C">
        <w:rPr>
          <w:bCs/>
          <w:sz w:val="20"/>
          <w:highlight w:val="yellow"/>
          <w:lang w:val="en-GB"/>
        </w:rPr>
        <w:t>SchedSelIdx</w:t>
      </w:r>
      <w:proofErr w:type="spellEnd"/>
      <w:r w:rsidRPr="008E032C">
        <w:rPr>
          <w:sz w:val="20"/>
          <w:highlight w:val="yellow"/>
          <w:lang w:val="en-GB"/>
        </w:rPr>
        <w:t> </w:t>
      </w:r>
      <w:r w:rsidRPr="008E032C">
        <w:rPr>
          <w:bCs/>
          <w:sz w:val="20"/>
          <w:highlight w:val="yellow"/>
          <w:lang w:val="en-GB"/>
        </w:rPr>
        <w:t>] syntax element.</w:t>
      </w:r>
      <w:r w:rsidRPr="008E032C">
        <w:rPr>
          <w:sz w:val="20"/>
          <w:highlight w:val="yellow"/>
          <w:lang w:val="en-GB"/>
        </w:rPr>
        <w:t xml:space="preserve"> </w:t>
      </w:r>
      <w:proofErr w:type="spellStart"/>
      <w:proofErr w:type="gramStart"/>
      <w:r w:rsidR="00EA5D4D" w:rsidRPr="00C33D6F">
        <w:rPr>
          <w:bCs/>
          <w:sz w:val="20"/>
          <w:highlight w:val="yellow"/>
          <w:lang w:val="en-GB"/>
        </w:rPr>
        <w:t>cra_para_present_flag</w:t>
      </w:r>
      <w:proofErr w:type="spellEnd"/>
      <w:proofErr w:type="gramEnd"/>
      <w:r w:rsidR="00EA5D4D" w:rsidRPr="00C33D6F">
        <w:rPr>
          <w:sz w:val="20"/>
          <w:highlight w:val="yellow"/>
          <w:lang w:val="en-GB"/>
        </w:rPr>
        <w:t xml:space="preserve"> </w:t>
      </w:r>
      <w:r w:rsidRPr="00C33D6F">
        <w:rPr>
          <w:sz w:val="20"/>
          <w:highlight w:val="yellow"/>
          <w:lang w:val="en-GB"/>
        </w:rPr>
        <w:t>equal to</w:t>
      </w:r>
      <w:r w:rsidR="00EA5D4D" w:rsidRPr="00C33D6F">
        <w:rPr>
          <w:sz w:val="20"/>
          <w:highlight w:val="yellow"/>
          <w:lang w:val="en-GB"/>
        </w:rPr>
        <w:t> </w:t>
      </w:r>
      <w:r w:rsidRPr="00C33D6F">
        <w:rPr>
          <w:sz w:val="20"/>
          <w:highlight w:val="yellow"/>
          <w:lang w:val="en-GB"/>
        </w:rPr>
        <w:t xml:space="preserve">0 indicates the absence of the </w:t>
      </w:r>
      <w:proofErr w:type="spellStart"/>
      <w:r w:rsidRPr="008E032C">
        <w:rPr>
          <w:bCs/>
          <w:sz w:val="20"/>
          <w:highlight w:val="yellow"/>
          <w:lang w:val="en-GB"/>
        </w:rPr>
        <w:t>random_access_removal_delay_offset</w:t>
      </w:r>
      <w:proofErr w:type="spellEnd"/>
      <w:r w:rsidRPr="008E032C">
        <w:rPr>
          <w:bCs/>
          <w:sz w:val="20"/>
          <w:highlight w:val="yellow"/>
          <w:lang w:val="en-GB"/>
        </w:rPr>
        <w:t>[</w:t>
      </w:r>
      <w:r w:rsidRPr="008E032C">
        <w:rPr>
          <w:sz w:val="20"/>
          <w:highlight w:val="yellow"/>
          <w:lang w:val="en-GB"/>
        </w:rPr>
        <w:t> </w:t>
      </w:r>
      <w:proofErr w:type="spellStart"/>
      <w:r w:rsidRPr="008E032C">
        <w:rPr>
          <w:bCs/>
          <w:sz w:val="20"/>
          <w:highlight w:val="yellow"/>
          <w:lang w:val="en-GB"/>
        </w:rPr>
        <w:t>SchedSelIdx</w:t>
      </w:r>
      <w:proofErr w:type="spellEnd"/>
      <w:r w:rsidRPr="008E032C">
        <w:rPr>
          <w:sz w:val="20"/>
          <w:highlight w:val="yellow"/>
          <w:lang w:val="en-GB"/>
        </w:rPr>
        <w:t> </w:t>
      </w:r>
      <w:r w:rsidRPr="008E032C">
        <w:rPr>
          <w:bCs/>
          <w:sz w:val="20"/>
          <w:highlight w:val="yellow"/>
          <w:lang w:val="en-GB"/>
        </w:rPr>
        <w:t>] syntax element</w:t>
      </w:r>
      <w:r w:rsidRPr="008E032C">
        <w:rPr>
          <w:sz w:val="20"/>
          <w:highlight w:val="yellow"/>
          <w:lang w:val="en-GB"/>
        </w:rPr>
        <w:t>.</w:t>
      </w:r>
      <w:r w:rsidR="008E032C">
        <w:rPr>
          <w:sz w:val="20"/>
          <w:highlight w:val="yellow"/>
          <w:lang w:val="en-GB"/>
        </w:rPr>
        <w:t xml:space="preserve"> This flag shall not be 0 when the associated picture is not a CRA picture. </w:t>
      </w:r>
    </w:p>
    <w:p w:rsidR="00656F0C" w:rsidRDefault="00656F0C" w:rsidP="00656F0C">
      <w:pPr>
        <w:tabs>
          <w:tab w:val="left" w:pos="794"/>
          <w:tab w:val="left" w:pos="1191"/>
          <w:tab w:val="left" w:pos="1588"/>
          <w:tab w:val="left" w:pos="1985"/>
        </w:tabs>
        <w:jc w:val="both"/>
        <w:rPr>
          <w:sz w:val="20"/>
          <w:lang w:val="en-GB"/>
        </w:rPr>
      </w:pPr>
      <w:proofErr w:type="spellStart"/>
      <w:r w:rsidRPr="00755838">
        <w:rPr>
          <w:b/>
          <w:bCs/>
          <w:sz w:val="20"/>
          <w:highlight w:val="yellow"/>
          <w:lang w:val="en-GB"/>
        </w:rPr>
        <w:t>random_access_removal_delay_</w:t>
      </w:r>
      <w:proofErr w:type="gramStart"/>
      <w:r w:rsidRPr="00755838">
        <w:rPr>
          <w:b/>
          <w:bCs/>
          <w:sz w:val="20"/>
          <w:highlight w:val="yellow"/>
          <w:lang w:val="en-GB"/>
        </w:rPr>
        <w:t>offset</w:t>
      </w:r>
      <w:proofErr w:type="spellEnd"/>
      <w:r w:rsidRPr="008E032C">
        <w:rPr>
          <w:bCs/>
          <w:sz w:val="20"/>
          <w:highlight w:val="yellow"/>
          <w:lang w:val="en-GB"/>
        </w:rPr>
        <w:t>[</w:t>
      </w:r>
      <w:proofErr w:type="gramEnd"/>
      <w:r w:rsidRPr="008E032C">
        <w:rPr>
          <w:sz w:val="20"/>
          <w:highlight w:val="yellow"/>
          <w:lang w:val="en-GB"/>
        </w:rPr>
        <w:t> </w:t>
      </w:r>
      <w:proofErr w:type="spellStart"/>
      <w:r w:rsidRPr="008E032C">
        <w:rPr>
          <w:bCs/>
          <w:sz w:val="20"/>
          <w:highlight w:val="yellow"/>
          <w:lang w:val="en-GB"/>
        </w:rPr>
        <w:t>SchedSelIdx</w:t>
      </w:r>
      <w:proofErr w:type="spellEnd"/>
      <w:r w:rsidRPr="008E032C">
        <w:rPr>
          <w:sz w:val="20"/>
          <w:highlight w:val="yellow"/>
          <w:lang w:val="en-GB"/>
        </w:rPr>
        <w:t> </w:t>
      </w:r>
      <w:r w:rsidRPr="008E032C">
        <w:rPr>
          <w:bCs/>
          <w:sz w:val="20"/>
          <w:highlight w:val="yellow"/>
          <w:lang w:val="en-GB"/>
        </w:rPr>
        <w:t>]</w:t>
      </w:r>
      <w:r w:rsidRPr="008E032C">
        <w:rPr>
          <w:sz w:val="20"/>
          <w:highlight w:val="yellow"/>
          <w:lang w:val="en-GB"/>
        </w:rPr>
        <w:t xml:space="preserve"> specifies a CPB removal time offset for the </w:t>
      </w:r>
      <w:proofErr w:type="spellStart"/>
      <w:r w:rsidRPr="008E032C">
        <w:rPr>
          <w:sz w:val="20"/>
          <w:highlight w:val="yellow"/>
          <w:lang w:val="en-GB"/>
        </w:rPr>
        <w:t>SchedSelIdx-th</w:t>
      </w:r>
      <w:proofErr w:type="spellEnd"/>
      <w:r w:rsidRPr="008E032C">
        <w:rPr>
          <w:sz w:val="20"/>
          <w:highlight w:val="yellow"/>
          <w:lang w:val="en-GB"/>
        </w:rPr>
        <w:t xml:space="preserve"> CPB. It is in units of a 90 kHz clock. </w:t>
      </w:r>
      <w:proofErr w:type="spellStart"/>
      <w:r w:rsidRPr="008E032C">
        <w:rPr>
          <w:sz w:val="20"/>
          <w:highlight w:val="yellow"/>
          <w:lang w:val="en-GB"/>
        </w:rPr>
        <w:t>random_access_removal_delay_</w:t>
      </w:r>
      <w:proofErr w:type="gramStart"/>
      <w:r w:rsidRPr="008E032C">
        <w:rPr>
          <w:sz w:val="20"/>
          <w:highlight w:val="yellow"/>
          <w:lang w:val="en-GB"/>
        </w:rPr>
        <w:t>offset</w:t>
      </w:r>
      <w:proofErr w:type="spellEnd"/>
      <w:r w:rsidRPr="008E032C">
        <w:rPr>
          <w:sz w:val="20"/>
          <w:highlight w:val="yellow"/>
          <w:lang w:val="en-GB"/>
        </w:rPr>
        <w:t>[</w:t>
      </w:r>
      <w:proofErr w:type="gramEnd"/>
      <w:r w:rsidRPr="008E032C">
        <w:rPr>
          <w:sz w:val="20"/>
          <w:highlight w:val="yellow"/>
          <w:lang w:val="en-GB"/>
        </w:rPr>
        <w:t> </w:t>
      </w:r>
      <w:proofErr w:type="spellStart"/>
      <w:r w:rsidRPr="008E032C">
        <w:rPr>
          <w:sz w:val="20"/>
          <w:highlight w:val="yellow"/>
          <w:lang w:val="en-GB"/>
        </w:rPr>
        <w:t>SchedSelIdx</w:t>
      </w:r>
      <w:proofErr w:type="spellEnd"/>
      <w:r w:rsidRPr="008E032C">
        <w:rPr>
          <w:sz w:val="20"/>
          <w:highlight w:val="yellow"/>
          <w:lang w:val="en-GB"/>
        </w:rPr>
        <w:t xml:space="preserve"> ] shall not exceed </w:t>
      </w:r>
      <w:proofErr w:type="spellStart"/>
      <w:r w:rsidRPr="008E032C">
        <w:rPr>
          <w:sz w:val="20"/>
          <w:highlight w:val="yellow"/>
          <w:lang w:val="en-GB"/>
        </w:rPr>
        <w:t>initial_cpb_removal_delay</w:t>
      </w:r>
      <w:proofErr w:type="spellEnd"/>
      <w:r w:rsidRPr="008E032C">
        <w:rPr>
          <w:sz w:val="20"/>
          <w:highlight w:val="yellow"/>
          <w:lang w:val="en-GB"/>
        </w:rPr>
        <w:t>[ </w:t>
      </w:r>
      <w:proofErr w:type="spellStart"/>
      <w:r w:rsidRPr="008E032C">
        <w:rPr>
          <w:sz w:val="20"/>
          <w:highlight w:val="yellow"/>
          <w:lang w:val="en-GB"/>
        </w:rPr>
        <w:t>SchedSelIdx</w:t>
      </w:r>
      <w:proofErr w:type="spellEnd"/>
      <w:r w:rsidRPr="008E032C">
        <w:rPr>
          <w:sz w:val="20"/>
          <w:highlight w:val="yellow"/>
          <w:lang w:val="en-GB"/>
        </w:rPr>
        <w:t xml:space="preserve"> ]+ </w:t>
      </w:r>
      <w:proofErr w:type="spellStart"/>
      <w:r w:rsidRPr="008E032C">
        <w:rPr>
          <w:sz w:val="20"/>
          <w:highlight w:val="yellow"/>
          <w:lang w:val="en-GB"/>
        </w:rPr>
        <w:t>initial_cpb_removal_delay_offset</w:t>
      </w:r>
      <w:proofErr w:type="spellEnd"/>
      <w:r w:rsidRPr="008E032C">
        <w:rPr>
          <w:sz w:val="20"/>
          <w:highlight w:val="yellow"/>
          <w:lang w:val="en-GB"/>
        </w:rPr>
        <w:t>[ </w:t>
      </w:r>
      <w:proofErr w:type="spellStart"/>
      <w:r w:rsidRPr="008E032C">
        <w:rPr>
          <w:sz w:val="20"/>
          <w:highlight w:val="yellow"/>
          <w:lang w:val="en-GB"/>
        </w:rPr>
        <w:t>SchedSelIdx</w:t>
      </w:r>
      <w:proofErr w:type="spellEnd"/>
      <w:r w:rsidRPr="008E032C">
        <w:rPr>
          <w:sz w:val="20"/>
          <w:highlight w:val="yellow"/>
          <w:lang w:val="en-GB"/>
        </w:rPr>
        <w:t> ]. When not present, the value shall be inferred to be equal to 0.</w:t>
      </w:r>
    </w:p>
    <w:p w:rsidR="00656F0C" w:rsidRDefault="00992342" w:rsidP="00992342">
      <w:pPr>
        <w:pStyle w:val="Heading3"/>
      </w:pPr>
      <w:r w:rsidRPr="00992342">
        <w:t>Operation of coded picture buffer (CPB)</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 xml:space="preserve">The specifications in this </w:t>
      </w:r>
      <w:proofErr w:type="spellStart"/>
      <w:r w:rsidRPr="00604D4A">
        <w:rPr>
          <w:sz w:val="20"/>
          <w:lang w:val="en-GB"/>
        </w:rPr>
        <w:t>subclause</w:t>
      </w:r>
      <w:proofErr w:type="spellEnd"/>
      <w:r w:rsidRPr="00604D4A">
        <w:rPr>
          <w:sz w:val="20"/>
          <w:lang w:val="en-GB"/>
        </w:rPr>
        <w:t xml:space="preserve"> apply independently to each set of CPB parameters that is present and to both Type I and Type II conformance.</w:t>
      </w:r>
    </w:p>
    <w:p w:rsidR="00992342" w:rsidRPr="008E032C" w:rsidRDefault="00992342" w:rsidP="008E032C">
      <w:pPr>
        <w:pStyle w:val="Heading4"/>
        <w:rPr>
          <w:b w:val="0"/>
          <w:bCs w:val="0"/>
          <w:sz w:val="24"/>
          <w:szCs w:val="24"/>
        </w:rPr>
      </w:pPr>
      <w:r w:rsidRPr="008E032C">
        <w:rPr>
          <w:sz w:val="24"/>
          <w:szCs w:val="24"/>
        </w:rPr>
        <w:t xml:space="preserve">Timing of </w:t>
      </w:r>
      <w:proofErr w:type="spellStart"/>
      <w:r w:rsidRPr="008E032C">
        <w:rPr>
          <w:sz w:val="24"/>
          <w:szCs w:val="24"/>
        </w:rPr>
        <w:t>bitstream</w:t>
      </w:r>
      <w:proofErr w:type="spellEnd"/>
      <w:r w:rsidRPr="008E032C">
        <w:rPr>
          <w:sz w:val="24"/>
          <w:szCs w:val="24"/>
        </w:rPr>
        <w:t xml:space="preserve"> arrival</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The HRD may be initialised at any one of the buffering period SEI messages.  Prior to initialisation, the CPB is empty.</w:t>
      </w:r>
    </w:p>
    <w:p w:rsidR="00992342" w:rsidRPr="00604D4A" w:rsidRDefault="00992342" w:rsidP="00992342">
      <w:pPr>
        <w:spacing w:before="60" w:line="199" w:lineRule="exact"/>
        <w:ind w:left="284"/>
        <w:jc w:val="both"/>
        <w:rPr>
          <w:sz w:val="18"/>
          <w:szCs w:val="18"/>
          <w:lang w:val="en-GB"/>
        </w:rPr>
      </w:pPr>
      <w:r w:rsidRPr="00604D4A">
        <w:rPr>
          <w:sz w:val="18"/>
          <w:szCs w:val="18"/>
          <w:lang w:val="en-GB"/>
        </w:rPr>
        <w:t>NOTE - After initialisation, the HRD is not initialised again by subsequent buffering period SEI messages.</w:t>
      </w:r>
    </w:p>
    <w:p w:rsidR="00992342" w:rsidRDefault="00992342" w:rsidP="00992342">
      <w:pPr>
        <w:tabs>
          <w:tab w:val="left" w:pos="794"/>
          <w:tab w:val="left" w:pos="1191"/>
          <w:tab w:val="left" w:pos="1588"/>
          <w:tab w:val="left" w:pos="1985"/>
        </w:tabs>
        <w:jc w:val="both"/>
        <w:rPr>
          <w:sz w:val="20"/>
          <w:lang w:val="en-GB"/>
        </w:rPr>
      </w:pPr>
      <w:r w:rsidRPr="00604D4A">
        <w:rPr>
          <w:sz w:val="20"/>
          <w:lang w:val="en-GB"/>
        </w:rPr>
        <w:t>The access unit that is associated with the buffering period SEI message that initializes the CPB is referred to as access unit 0. All other access units are referred to as access unit n with n being incremented by 1 for the next access unit in decoding order.</w:t>
      </w:r>
    </w:p>
    <w:p w:rsidR="00992342" w:rsidRPr="00992342" w:rsidRDefault="00992342" w:rsidP="00992342">
      <w:pPr>
        <w:tabs>
          <w:tab w:val="left" w:pos="794"/>
          <w:tab w:val="left" w:pos="1191"/>
          <w:tab w:val="left" w:pos="1588"/>
          <w:tab w:val="left" w:pos="1985"/>
        </w:tabs>
        <w:jc w:val="both"/>
        <w:rPr>
          <w:sz w:val="20"/>
          <w:highlight w:val="yellow"/>
          <w:lang w:val="en-GB"/>
        </w:rPr>
      </w:pPr>
      <w:r w:rsidRPr="00992342">
        <w:rPr>
          <w:sz w:val="20"/>
          <w:highlight w:val="yellow"/>
          <w:lang w:val="en-GB"/>
        </w:rPr>
        <w:t xml:space="preserve">If the first access unit is a CRA access unit, and the leading pictures are not present and the </w:t>
      </w:r>
      <w:proofErr w:type="spellStart"/>
      <w:r w:rsidRPr="00992342">
        <w:rPr>
          <w:sz w:val="20"/>
          <w:highlight w:val="yellow"/>
          <w:lang w:val="en-GB"/>
        </w:rPr>
        <w:t>cra_para_present_flag</w:t>
      </w:r>
      <w:proofErr w:type="spellEnd"/>
      <w:r w:rsidRPr="00992342">
        <w:rPr>
          <w:sz w:val="20"/>
          <w:highlight w:val="yellow"/>
          <w:lang w:val="en-GB"/>
        </w:rPr>
        <w:t xml:space="preserve"> is equal to 1, </w:t>
      </w:r>
      <w:proofErr w:type="spellStart"/>
      <w:r w:rsidRPr="00992342">
        <w:rPr>
          <w:sz w:val="20"/>
          <w:highlight w:val="yellow"/>
          <w:lang w:val="en-GB"/>
        </w:rPr>
        <w:t>useUpdatePara</w:t>
      </w:r>
      <w:proofErr w:type="spellEnd"/>
      <w:r w:rsidRPr="00992342">
        <w:rPr>
          <w:sz w:val="20"/>
          <w:highlight w:val="yellow"/>
          <w:lang w:val="en-GB"/>
        </w:rPr>
        <w:t xml:space="preserve"> is set to </w:t>
      </w:r>
      <w:proofErr w:type="gramStart"/>
      <w:r w:rsidRPr="00992342">
        <w:rPr>
          <w:sz w:val="20"/>
          <w:highlight w:val="yellow"/>
          <w:lang w:val="en-GB"/>
        </w:rPr>
        <w:t>1,</w:t>
      </w:r>
      <w:proofErr w:type="gramEnd"/>
      <w:r w:rsidRPr="00992342">
        <w:rPr>
          <w:sz w:val="20"/>
          <w:highlight w:val="yellow"/>
          <w:lang w:val="en-GB"/>
        </w:rPr>
        <w:t xml:space="preserve"> otherwise, </w:t>
      </w:r>
      <w:proofErr w:type="spellStart"/>
      <w:r w:rsidRPr="00992342">
        <w:rPr>
          <w:sz w:val="20"/>
          <w:highlight w:val="yellow"/>
          <w:lang w:val="en-GB"/>
        </w:rPr>
        <w:t>useUpdatePara</w:t>
      </w:r>
      <w:proofErr w:type="spellEnd"/>
      <w:r w:rsidRPr="00992342">
        <w:rPr>
          <w:sz w:val="20"/>
          <w:highlight w:val="yellow"/>
          <w:lang w:val="en-GB"/>
        </w:rPr>
        <w:t xml:space="preserve"> is set to 0.</w:t>
      </w:r>
    </w:p>
    <w:p w:rsidR="00992342" w:rsidRPr="00604D4A" w:rsidRDefault="00992342" w:rsidP="00992342">
      <w:pPr>
        <w:tabs>
          <w:tab w:val="left" w:pos="794"/>
          <w:tab w:val="left" w:pos="1191"/>
          <w:tab w:val="left" w:pos="1588"/>
          <w:tab w:val="left" w:pos="1985"/>
        </w:tabs>
        <w:jc w:val="both"/>
        <w:rPr>
          <w:sz w:val="20"/>
          <w:lang w:val="en-GB"/>
        </w:rPr>
      </w:pPr>
      <w:r w:rsidRPr="00992342">
        <w:rPr>
          <w:sz w:val="20"/>
          <w:highlight w:val="yellow"/>
          <w:lang w:val="en-GB"/>
        </w:rPr>
        <w:t xml:space="preserve">If </w:t>
      </w:r>
      <w:proofErr w:type="spellStart"/>
      <w:r w:rsidRPr="00992342">
        <w:rPr>
          <w:sz w:val="20"/>
          <w:highlight w:val="yellow"/>
          <w:lang w:val="en-GB"/>
        </w:rPr>
        <w:t>useUpdatePara</w:t>
      </w:r>
      <w:proofErr w:type="spellEnd"/>
      <w:r w:rsidRPr="00992342">
        <w:rPr>
          <w:sz w:val="20"/>
          <w:highlight w:val="yellow"/>
          <w:lang w:val="en-GB"/>
        </w:rPr>
        <w:t xml:space="preserve"> is equal to 1, </w:t>
      </w:r>
      <w:proofErr w:type="spellStart"/>
      <w:proofErr w:type="gramStart"/>
      <w:r w:rsidRPr="00992342">
        <w:rPr>
          <w:sz w:val="20"/>
          <w:highlight w:val="yellow"/>
          <w:lang w:val="en-GB"/>
        </w:rPr>
        <w:t>DelayOffset</w:t>
      </w:r>
      <w:proofErr w:type="spellEnd"/>
      <w:r w:rsidRPr="00992342">
        <w:rPr>
          <w:sz w:val="20"/>
          <w:highlight w:val="yellow"/>
          <w:lang w:val="en-GB"/>
        </w:rPr>
        <w:t>[</w:t>
      </w:r>
      <w:proofErr w:type="spellStart"/>
      <w:proofErr w:type="gramEnd"/>
      <w:r w:rsidRPr="00992342">
        <w:rPr>
          <w:sz w:val="20"/>
          <w:highlight w:val="yellow"/>
          <w:lang w:val="en-GB"/>
        </w:rPr>
        <w:t>SchedSelIdx</w:t>
      </w:r>
      <w:proofErr w:type="spellEnd"/>
      <w:r w:rsidRPr="00992342">
        <w:rPr>
          <w:sz w:val="20"/>
          <w:highlight w:val="yellow"/>
          <w:lang w:val="en-GB"/>
        </w:rPr>
        <w:t xml:space="preserve">] is set to </w:t>
      </w:r>
      <w:proofErr w:type="spellStart"/>
      <w:r w:rsidRPr="00992342">
        <w:rPr>
          <w:sz w:val="20"/>
          <w:highlight w:val="yellow"/>
          <w:lang w:val="en-GB"/>
        </w:rPr>
        <w:t>random_access_removal_delay_offset</w:t>
      </w:r>
      <w:proofErr w:type="spellEnd"/>
      <w:r w:rsidRPr="00992342">
        <w:rPr>
          <w:sz w:val="20"/>
          <w:highlight w:val="yellow"/>
          <w:lang w:val="en-GB"/>
        </w:rPr>
        <w:t>[ </w:t>
      </w:r>
      <w:proofErr w:type="spellStart"/>
      <w:r w:rsidRPr="00992342">
        <w:rPr>
          <w:sz w:val="20"/>
          <w:highlight w:val="yellow"/>
          <w:lang w:val="en-GB"/>
        </w:rPr>
        <w:t>SchedSelIdx</w:t>
      </w:r>
      <w:proofErr w:type="spellEnd"/>
      <w:r w:rsidRPr="00992342">
        <w:rPr>
          <w:sz w:val="20"/>
          <w:highlight w:val="yellow"/>
          <w:lang w:val="en-GB"/>
        </w:rPr>
        <w:t xml:space="preserve"> ], </w:t>
      </w:r>
      <w:r w:rsidR="008E032C" w:rsidRPr="00992342">
        <w:rPr>
          <w:sz w:val="20"/>
          <w:highlight w:val="yellow"/>
          <w:lang w:val="en-GB"/>
        </w:rPr>
        <w:t>otherwise</w:t>
      </w:r>
      <w:r w:rsidRPr="00992342">
        <w:rPr>
          <w:sz w:val="20"/>
          <w:highlight w:val="yellow"/>
          <w:lang w:val="en-GB"/>
        </w:rPr>
        <w:t xml:space="preserve">, </w:t>
      </w:r>
      <w:proofErr w:type="spellStart"/>
      <w:r w:rsidRPr="00992342">
        <w:rPr>
          <w:sz w:val="20"/>
          <w:highlight w:val="yellow"/>
          <w:lang w:val="en-GB"/>
        </w:rPr>
        <w:t>DelayOffset</w:t>
      </w:r>
      <w:proofErr w:type="spellEnd"/>
      <w:r w:rsidRPr="00992342">
        <w:rPr>
          <w:sz w:val="20"/>
          <w:highlight w:val="yellow"/>
          <w:lang w:val="en-GB"/>
        </w:rPr>
        <w:t>[</w:t>
      </w:r>
      <w:proofErr w:type="spellStart"/>
      <w:r w:rsidRPr="00992342">
        <w:rPr>
          <w:sz w:val="20"/>
          <w:highlight w:val="yellow"/>
          <w:lang w:val="en-GB"/>
        </w:rPr>
        <w:t>SchedSelIdx</w:t>
      </w:r>
      <w:proofErr w:type="spellEnd"/>
      <w:r w:rsidRPr="00992342">
        <w:rPr>
          <w:sz w:val="20"/>
          <w:highlight w:val="yellow"/>
          <w:lang w:val="en-GB"/>
        </w:rPr>
        <w:t>] is set to</w:t>
      </w:r>
      <w:r w:rsidR="00EA5D4D">
        <w:rPr>
          <w:sz w:val="20"/>
          <w:highlight w:val="yellow"/>
          <w:lang w:val="en-GB"/>
        </w:rPr>
        <w:t> </w:t>
      </w:r>
      <w:r w:rsidRPr="00992342">
        <w:rPr>
          <w:sz w:val="20"/>
          <w:highlight w:val="yellow"/>
          <w:lang w:val="en-GB"/>
        </w:rPr>
        <w:t>0.</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 xml:space="preserve">The time at which the first bit of access unit n begins to enter the CPB is referred to as the </w:t>
      </w:r>
      <w:r w:rsidRPr="00604D4A">
        <w:rPr>
          <w:iCs/>
          <w:sz w:val="20"/>
          <w:lang w:val="en-GB"/>
        </w:rPr>
        <w:t xml:space="preserve">initial arrival time </w:t>
      </w:r>
      <w:proofErr w:type="gramStart"/>
      <w:r w:rsidRPr="00604D4A">
        <w:rPr>
          <w:iCs/>
          <w:sz w:val="20"/>
          <w:lang w:val="en-GB"/>
        </w:rPr>
        <w:t>t</w:t>
      </w:r>
      <w:r w:rsidRPr="00604D4A">
        <w:rPr>
          <w:iCs/>
          <w:sz w:val="20"/>
          <w:vertAlign w:val="subscript"/>
          <w:lang w:val="en-GB"/>
        </w:rPr>
        <w:t>ai</w:t>
      </w:r>
      <w:r w:rsidRPr="00604D4A">
        <w:rPr>
          <w:iCs/>
          <w:sz w:val="20"/>
          <w:lang w:val="en-GB"/>
        </w:rPr>
        <w:t>(</w:t>
      </w:r>
      <w:proofErr w:type="gramEnd"/>
      <w:r w:rsidRPr="00604D4A">
        <w:rPr>
          <w:iCs/>
          <w:sz w:val="20"/>
          <w:lang w:val="en-GB"/>
        </w:rPr>
        <w:t> n ).</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The initial arrival time of access units is derived as follows.</w:t>
      </w:r>
    </w:p>
    <w:p w:rsidR="00992342" w:rsidRPr="00604D4A" w:rsidRDefault="00992342" w:rsidP="00992342">
      <w:pPr>
        <w:numPr>
          <w:ilvl w:val="0"/>
          <w:numId w:val="19"/>
        </w:numPr>
        <w:tabs>
          <w:tab w:val="clear" w:pos="720"/>
          <w:tab w:val="clear" w:pos="1080"/>
          <w:tab w:val="clear" w:pos="1440"/>
          <w:tab w:val="left" w:pos="794"/>
          <w:tab w:val="left" w:pos="1191"/>
          <w:tab w:val="left" w:pos="1588"/>
          <w:tab w:val="left" w:pos="1985"/>
        </w:tabs>
        <w:jc w:val="both"/>
        <w:rPr>
          <w:sz w:val="20"/>
          <w:lang w:val="en-GB"/>
        </w:rPr>
      </w:pPr>
      <w:r w:rsidRPr="00604D4A">
        <w:rPr>
          <w:sz w:val="20"/>
          <w:lang w:val="en-GB"/>
        </w:rPr>
        <w:t xml:space="preserve">If the access unit is access unit 0, </w:t>
      </w:r>
      <w:r w:rsidRPr="00604D4A">
        <w:rPr>
          <w:iCs/>
          <w:sz w:val="20"/>
          <w:lang w:val="en-GB"/>
        </w:rPr>
        <w:t>t</w:t>
      </w:r>
      <w:r w:rsidRPr="00604D4A">
        <w:rPr>
          <w:iCs/>
          <w:sz w:val="20"/>
          <w:vertAlign w:val="subscript"/>
          <w:lang w:val="en-GB"/>
        </w:rPr>
        <w:t>ai</w:t>
      </w:r>
      <w:r w:rsidRPr="00604D4A">
        <w:rPr>
          <w:iCs/>
          <w:sz w:val="20"/>
          <w:lang w:val="en-GB"/>
        </w:rPr>
        <w:t>( 0 ) = 0,</w:t>
      </w:r>
    </w:p>
    <w:p w:rsidR="00992342" w:rsidRPr="00604D4A" w:rsidRDefault="00992342" w:rsidP="00992342">
      <w:pPr>
        <w:numPr>
          <w:ilvl w:val="0"/>
          <w:numId w:val="19"/>
        </w:numPr>
        <w:tabs>
          <w:tab w:val="clear" w:pos="720"/>
          <w:tab w:val="clear" w:pos="1080"/>
          <w:tab w:val="clear" w:pos="1440"/>
          <w:tab w:val="left" w:pos="794"/>
          <w:tab w:val="left" w:pos="1191"/>
          <w:tab w:val="left" w:pos="1588"/>
          <w:tab w:val="left" w:pos="1985"/>
        </w:tabs>
        <w:jc w:val="both"/>
        <w:rPr>
          <w:sz w:val="20"/>
          <w:lang w:val="en-GB"/>
        </w:rPr>
      </w:pPr>
      <w:r w:rsidRPr="00604D4A">
        <w:rPr>
          <w:sz w:val="20"/>
          <w:lang w:val="en-GB"/>
        </w:rPr>
        <w:t>Otherwise (the access unit is access unit n with n &gt; 0), the following applies.</w:t>
      </w:r>
    </w:p>
    <w:p w:rsidR="00992342" w:rsidRPr="00604D4A" w:rsidRDefault="00992342" w:rsidP="00992342">
      <w:pPr>
        <w:numPr>
          <w:ilvl w:val="0"/>
          <w:numId w:val="19"/>
        </w:numPr>
        <w:tabs>
          <w:tab w:val="clear" w:pos="360"/>
          <w:tab w:val="clear" w:pos="720"/>
          <w:tab w:val="clear" w:pos="1080"/>
          <w:tab w:val="clear" w:pos="1440"/>
          <w:tab w:val="left" w:pos="709"/>
          <w:tab w:val="left" w:pos="794"/>
          <w:tab w:val="left" w:pos="1191"/>
          <w:tab w:val="left" w:pos="1588"/>
          <w:tab w:val="left" w:pos="1985"/>
        </w:tabs>
        <w:ind w:left="709"/>
        <w:jc w:val="both"/>
        <w:rPr>
          <w:sz w:val="20"/>
          <w:lang w:val="en-GB"/>
        </w:rPr>
      </w:pPr>
      <w:r w:rsidRPr="00604D4A">
        <w:rPr>
          <w:sz w:val="20"/>
          <w:lang w:val="en-GB"/>
        </w:rPr>
        <w:t xml:space="preserve">If </w:t>
      </w:r>
      <w:proofErr w:type="spellStart"/>
      <w:r w:rsidRPr="00604D4A">
        <w:rPr>
          <w:sz w:val="20"/>
          <w:lang w:val="en-GB"/>
        </w:rPr>
        <w:t>cbr_flag</w:t>
      </w:r>
      <w:proofErr w:type="spellEnd"/>
      <w:r w:rsidRPr="00604D4A">
        <w:rPr>
          <w:sz w:val="20"/>
          <w:lang w:val="en-GB"/>
        </w:rPr>
        <w:t>[ </w:t>
      </w:r>
      <w:proofErr w:type="spellStart"/>
      <w:r w:rsidRPr="00604D4A">
        <w:rPr>
          <w:sz w:val="20"/>
          <w:lang w:val="en-GB"/>
        </w:rPr>
        <w:t>SchedSelIdx</w:t>
      </w:r>
      <w:proofErr w:type="spellEnd"/>
      <w:r w:rsidRPr="00604D4A">
        <w:rPr>
          <w:sz w:val="20"/>
          <w:lang w:val="en-GB"/>
        </w:rPr>
        <w:t xml:space="preserve"> ] is equal to 1, the initial arrival time for access unit </w:t>
      </w:r>
      <w:r w:rsidRPr="00604D4A">
        <w:rPr>
          <w:iCs/>
          <w:sz w:val="20"/>
          <w:lang w:val="en-GB"/>
        </w:rPr>
        <w:t>n,</w:t>
      </w:r>
      <w:r w:rsidRPr="00604D4A">
        <w:rPr>
          <w:sz w:val="20"/>
          <w:lang w:val="en-GB"/>
        </w:rPr>
        <w:t xml:space="preserve"> is equal to the final arrival time (which is derived below) of access unit </w:t>
      </w:r>
      <w:r w:rsidRPr="00604D4A">
        <w:rPr>
          <w:iCs/>
          <w:sz w:val="20"/>
          <w:lang w:val="en-GB"/>
        </w:rPr>
        <w:t>n</w:t>
      </w:r>
      <w:r w:rsidRPr="00604D4A">
        <w:rPr>
          <w:sz w:val="20"/>
          <w:lang w:val="en-GB"/>
        </w:rPr>
        <w:t> </w:t>
      </w:r>
      <w:r w:rsidRPr="00604D4A">
        <w:rPr>
          <w:sz w:val="20"/>
          <w:lang w:val="en-GB"/>
        </w:rPr>
        <w:noBreakHyphen/>
        <w:t> </w:t>
      </w:r>
      <w:r w:rsidRPr="00604D4A">
        <w:rPr>
          <w:iCs/>
          <w:sz w:val="20"/>
          <w:lang w:val="en-GB"/>
        </w:rPr>
        <w:t>1</w:t>
      </w:r>
      <w:r w:rsidRPr="00604D4A">
        <w:rPr>
          <w:sz w:val="20"/>
          <w:lang w:val="en-GB"/>
        </w:rPr>
        <w:t>, i.e.</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gramStart"/>
      <w:r w:rsidRPr="00604D4A">
        <w:rPr>
          <w:iCs/>
          <w:sz w:val="20"/>
          <w:lang w:val="en-GB"/>
        </w:rPr>
        <w:t>t</w:t>
      </w:r>
      <w:r w:rsidRPr="00604D4A">
        <w:rPr>
          <w:sz w:val="20"/>
          <w:vertAlign w:val="subscript"/>
          <w:lang w:val="en-GB"/>
        </w:rPr>
        <w:t>ai</w:t>
      </w:r>
      <w:r w:rsidRPr="00604D4A">
        <w:rPr>
          <w:sz w:val="20"/>
          <w:lang w:val="en-GB"/>
        </w:rPr>
        <w:t>(</w:t>
      </w:r>
      <w:proofErr w:type="gramEnd"/>
      <w:r w:rsidRPr="00604D4A">
        <w:rPr>
          <w:sz w:val="20"/>
          <w:lang w:val="en-GB"/>
        </w:rPr>
        <w:t> </w:t>
      </w:r>
      <w:r w:rsidRPr="00604D4A">
        <w:rPr>
          <w:iCs/>
          <w:sz w:val="20"/>
          <w:lang w:val="en-GB"/>
        </w:rPr>
        <w:t>n </w:t>
      </w:r>
      <w:r w:rsidRPr="00604D4A">
        <w:rPr>
          <w:sz w:val="20"/>
          <w:lang w:val="en-GB"/>
        </w:rPr>
        <w:t>)</w:t>
      </w:r>
      <w:r w:rsidRPr="00604D4A">
        <w:rPr>
          <w:iCs/>
          <w:sz w:val="20"/>
          <w:lang w:val="en-GB"/>
        </w:rPr>
        <w:t xml:space="preserve"> </w:t>
      </w:r>
      <w:r w:rsidRPr="00604D4A">
        <w:rPr>
          <w:rFonts w:ascii="Lucida Sans Unicode" w:hAnsi="Lucida Sans Unicode" w:cs="Lucida Sans Unicode"/>
          <w:sz w:val="20"/>
          <w:lang w:val="en-GB"/>
        </w:rPr>
        <w:t>=</w:t>
      </w:r>
      <w:r w:rsidRPr="00604D4A">
        <w:rPr>
          <w:iCs/>
          <w:sz w:val="20"/>
          <w:lang w:val="en-GB"/>
        </w:rPr>
        <w:t xml:space="preserve"> </w:t>
      </w:r>
      <w:proofErr w:type="spellStart"/>
      <w:r w:rsidRPr="00604D4A">
        <w:rPr>
          <w:iCs/>
          <w:sz w:val="20"/>
          <w:lang w:val="en-GB"/>
        </w:rPr>
        <w:t>t</w:t>
      </w:r>
      <w:r w:rsidRPr="00604D4A">
        <w:rPr>
          <w:sz w:val="20"/>
          <w:vertAlign w:val="subscript"/>
          <w:lang w:val="en-GB"/>
        </w:rPr>
        <w:t>af</w:t>
      </w:r>
      <w:proofErr w:type="spellEnd"/>
      <w:r w:rsidRPr="00604D4A">
        <w:rPr>
          <w:sz w:val="20"/>
          <w:lang w:val="en-GB"/>
        </w:rPr>
        <w:t>( </w:t>
      </w:r>
      <w:r w:rsidRPr="00604D4A">
        <w:rPr>
          <w:iCs/>
          <w:sz w:val="20"/>
          <w:lang w:val="en-GB"/>
        </w:rPr>
        <w:t>n – 1 </w:t>
      </w:r>
      <w:r w:rsidRPr="00604D4A">
        <w:rPr>
          <w:sz w:val="20"/>
          <w:lang w:val="en-GB"/>
        </w:rPr>
        <w:t>)</w:t>
      </w:r>
      <w:r w:rsidRPr="00604D4A">
        <w:rPr>
          <w:sz w:val="20"/>
          <w:lang w:val="en-GB"/>
        </w:rPr>
        <w:tab/>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2</w:t>
      </w:r>
      <w:r w:rsidR="00170E61" w:rsidRPr="00604D4A">
        <w:rPr>
          <w:sz w:val="20"/>
          <w:lang w:val="en-GB"/>
        </w:rPr>
        <w:fldChar w:fldCharType="end"/>
      </w:r>
      <w:r w:rsidRPr="00604D4A">
        <w:rPr>
          <w:sz w:val="20"/>
          <w:lang w:val="en-GB"/>
        </w:rPr>
        <w:t>)</w:t>
      </w:r>
    </w:p>
    <w:p w:rsidR="00992342" w:rsidRPr="00604D4A" w:rsidRDefault="00992342" w:rsidP="00992342">
      <w:pPr>
        <w:numPr>
          <w:ilvl w:val="0"/>
          <w:numId w:val="19"/>
        </w:numPr>
        <w:tabs>
          <w:tab w:val="clear" w:pos="360"/>
          <w:tab w:val="clear" w:pos="720"/>
          <w:tab w:val="clear" w:pos="1080"/>
          <w:tab w:val="clear" w:pos="1440"/>
          <w:tab w:val="left" w:pos="709"/>
          <w:tab w:val="left" w:pos="794"/>
          <w:tab w:val="left" w:pos="1191"/>
          <w:tab w:val="left" w:pos="1588"/>
          <w:tab w:val="left" w:pos="1985"/>
        </w:tabs>
        <w:ind w:left="709"/>
        <w:jc w:val="both"/>
        <w:rPr>
          <w:sz w:val="20"/>
          <w:lang w:val="en-GB"/>
        </w:rPr>
      </w:pPr>
      <w:r w:rsidRPr="00604D4A">
        <w:rPr>
          <w:sz w:val="20"/>
          <w:lang w:val="en-GB"/>
        </w:rPr>
        <w:lastRenderedPageBreak/>
        <w:t xml:space="preserve">Otherwise, if </w:t>
      </w:r>
      <w:proofErr w:type="spellStart"/>
      <w:r w:rsidRPr="00604D4A">
        <w:rPr>
          <w:sz w:val="20"/>
          <w:lang w:val="en-GB"/>
        </w:rPr>
        <w:t>cbr_flag</w:t>
      </w:r>
      <w:proofErr w:type="spellEnd"/>
      <w:r w:rsidRPr="00604D4A">
        <w:rPr>
          <w:sz w:val="20"/>
          <w:lang w:val="en-GB"/>
        </w:rPr>
        <w:t>[ </w:t>
      </w:r>
      <w:proofErr w:type="spellStart"/>
      <w:r w:rsidRPr="00604D4A">
        <w:rPr>
          <w:sz w:val="20"/>
          <w:lang w:val="en-GB"/>
        </w:rPr>
        <w:t>SchedSelIdx</w:t>
      </w:r>
      <w:proofErr w:type="spellEnd"/>
      <w:r w:rsidRPr="00604D4A">
        <w:rPr>
          <w:sz w:val="20"/>
          <w:lang w:val="en-GB"/>
        </w:rPr>
        <w:t xml:space="preserve"> ] is equal to 0 and access unit n is not the first access unit of a subsequent buffering period, the initial arrival time for access unit </w:t>
      </w:r>
      <w:r w:rsidRPr="00604D4A">
        <w:rPr>
          <w:iCs/>
          <w:sz w:val="20"/>
          <w:lang w:val="en-GB"/>
        </w:rPr>
        <w:t>n</w:t>
      </w:r>
      <w:r w:rsidRPr="00604D4A">
        <w:rPr>
          <w:sz w:val="20"/>
          <w:lang w:val="en-GB"/>
        </w:rPr>
        <w:t xml:space="preserve"> is derived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iCs/>
          <w:sz w:val="20"/>
          <w:lang w:val="en-GB"/>
        </w:rPr>
      </w:pPr>
      <w:r w:rsidRPr="00604D4A">
        <w:rPr>
          <w:iCs/>
          <w:sz w:val="20"/>
          <w:lang w:val="en-GB"/>
        </w:rPr>
        <w:t>t</w:t>
      </w:r>
      <w:r w:rsidRPr="00604D4A">
        <w:rPr>
          <w:sz w:val="20"/>
          <w:vertAlign w:val="subscript"/>
          <w:lang w:val="en-GB"/>
        </w:rPr>
        <w:t>ai</w:t>
      </w:r>
      <w:r w:rsidRPr="00604D4A">
        <w:rPr>
          <w:sz w:val="20"/>
          <w:lang w:val="en-GB"/>
        </w:rPr>
        <w:t>( </w:t>
      </w:r>
      <w:r w:rsidRPr="00604D4A">
        <w:rPr>
          <w:iCs/>
          <w:sz w:val="20"/>
          <w:lang w:val="en-GB"/>
        </w:rPr>
        <w:t>n </w:t>
      </w:r>
      <w:r w:rsidRPr="00604D4A">
        <w:rPr>
          <w:sz w:val="20"/>
          <w:lang w:val="en-GB"/>
        </w:rPr>
        <w:t xml:space="preserve">) </w:t>
      </w:r>
      <w:r w:rsidRPr="00604D4A">
        <w:rPr>
          <w:iCs/>
          <w:sz w:val="20"/>
          <w:lang w:val="en-GB"/>
        </w:rPr>
        <w:t xml:space="preserve">= </w:t>
      </w:r>
      <w:r w:rsidRPr="00604D4A">
        <w:rPr>
          <w:sz w:val="20"/>
          <w:lang w:val="en-GB"/>
        </w:rPr>
        <w:t>Max(</w:t>
      </w:r>
      <w:r w:rsidRPr="00604D4A">
        <w:rPr>
          <w:iCs/>
          <w:sz w:val="20"/>
          <w:lang w:val="en-GB"/>
        </w:rPr>
        <w:t xml:space="preserve"> </w:t>
      </w:r>
      <w:proofErr w:type="spellStart"/>
      <w:r w:rsidRPr="00604D4A">
        <w:rPr>
          <w:iCs/>
          <w:sz w:val="20"/>
          <w:lang w:val="en-GB"/>
        </w:rPr>
        <w:t>t</w:t>
      </w:r>
      <w:r w:rsidRPr="00604D4A">
        <w:rPr>
          <w:sz w:val="20"/>
          <w:vertAlign w:val="subscript"/>
          <w:lang w:val="en-GB"/>
        </w:rPr>
        <w:t>af</w:t>
      </w:r>
      <w:proofErr w:type="spellEnd"/>
      <w:r w:rsidRPr="00604D4A">
        <w:rPr>
          <w:sz w:val="20"/>
          <w:lang w:val="en-GB"/>
        </w:rPr>
        <w:t>( </w:t>
      </w:r>
      <w:r w:rsidRPr="00604D4A">
        <w:rPr>
          <w:iCs/>
          <w:sz w:val="20"/>
          <w:lang w:val="en-GB"/>
        </w:rPr>
        <w:t>n – 1 </w:t>
      </w:r>
      <w:r w:rsidRPr="00604D4A">
        <w:rPr>
          <w:sz w:val="20"/>
          <w:lang w:val="en-GB"/>
        </w:rPr>
        <w:t>)</w:t>
      </w:r>
      <w:r w:rsidRPr="00604D4A">
        <w:rPr>
          <w:iCs/>
          <w:sz w:val="20"/>
          <w:lang w:val="en-GB"/>
        </w:rPr>
        <w:t xml:space="preserve">, </w:t>
      </w:r>
      <w:proofErr w:type="spellStart"/>
      <w:r w:rsidRPr="00604D4A">
        <w:rPr>
          <w:iCs/>
          <w:sz w:val="20"/>
          <w:lang w:val="en-GB"/>
        </w:rPr>
        <w:t>t</w:t>
      </w:r>
      <w:r w:rsidRPr="00604D4A">
        <w:rPr>
          <w:sz w:val="20"/>
          <w:vertAlign w:val="subscript"/>
          <w:lang w:val="en-GB"/>
        </w:rPr>
        <w:t>ai,earliest</w:t>
      </w:r>
      <w:proofErr w:type="spellEnd"/>
      <w:r w:rsidRPr="00604D4A">
        <w:rPr>
          <w:sz w:val="20"/>
          <w:lang w:val="en-GB"/>
        </w:rPr>
        <w:t>( </w:t>
      </w:r>
      <w:r w:rsidRPr="00604D4A">
        <w:rPr>
          <w:iCs/>
          <w:sz w:val="20"/>
          <w:lang w:val="en-GB"/>
        </w:rPr>
        <w:t>n </w:t>
      </w:r>
      <w:r w:rsidRPr="00604D4A">
        <w:rPr>
          <w:sz w:val="20"/>
          <w:lang w:val="en-GB"/>
        </w:rPr>
        <w:t>) )</w:t>
      </w:r>
      <w:r w:rsidRPr="00604D4A">
        <w:rPr>
          <w:sz w:val="20"/>
          <w:lang w:val="en-GB"/>
        </w:rPr>
        <w:tab/>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3</w:t>
      </w:r>
      <w:r w:rsidR="00170E61" w:rsidRPr="00604D4A">
        <w:rPr>
          <w:sz w:val="20"/>
          <w:lang w:val="en-GB"/>
        </w:rPr>
        <w:fldChar w:fldCharType="end"/>
      </w:r>
      <w:r w:rsidRPr="00604D4A">
        <w:rPr>
          <w:sz w:val="20"/>
          <w:lang w:val="en-GB"/>
        </w:rPr>
        <w:t>)</w:t>
      </w:r>
    </w:p>
    <w:p w:rsidR="00992342" w:rsidRPr="00604D4A" w:rsidRDefault="00992342" w:rsidP="00992342">
      <w:pPr>
        <w:tabs>
          <w:tab w:val="clear" w:pos="720"/>
          <w:tab w:val="left" w:pos="709"/>
          <w:tab w:val="left" w:pos="1191"/>
          <w:tab w:val="left" w:pos="1588"/>
          <w:tab w:val="left" w:pos="1985"/>
        </w:tabs>
        <w:ind w:left="709"/>
        <w:jc w:val="both"/>
        <w:rPr>
          <w:sz w:val="20"/>
          <w:lang w:val="en-GB"/>
        </w:rPr>
      </w:pPr>
      <w:proofErr w:type="gramStart"/>
      <w:r w:rsidRPr="00604D4A">
        <w:rPr>
          <w:sz w:val="20"/>
          <w:lang w:val="en-GB"/>
        </w:rPr>
        <w:t>where</w:t>
      </w:r>
      <w:proofErr w:type="gramEnd"/>
      <w:r w:rsidRPr="00604D4A">
        <w:rPr>
          <w:sz w:val="20"/>
          <w:lang w:val="en-GB"/>
        </w:rPr>
        <w:t xml:space="preserve"> </w:t>
      </w:r>
      <w:proofErr w:type="spellStart"/>
      <w:r w:rsidRPr="00604D4A">
        <w:rPr>
          <w:iCs/>
          <w:sz w:val="20"/>
          <w:lang w:val="en-GB"/>
        </w:rPr>
        <w:t>t</w:t>
      </w:r>
      <w:r w:rsidRPr="00604D4A">
        <w:rPr>
          <w:sz w:val="20"/>
          <w:vertAlign w:val="subscript"/>
          <w:lang w:val="en-GB"/>
        </w:rPr>
        <w:t>ai,earliest</w:t>
      </w:r>
      <w:proofErr w:type="spellEnd"/>
      <w:r w:rsidRPr="00604D4A">
        <w:rPr>
          <w:sz w:val="20"/>
          <w:lang w:val="en-GB"/>
        </w:rPr>
        <w:t>( </w:t>
      </w:r>
      <w:r w:rsidRPr="00604D4A">
        <w:rPr>
          <w:iCs/>
          <w:sz w:val="20"/>
          <w:lang w:val="en-GB"/>
        </w:rPr>
        <w:t>n </w:t>
      </w:r>
      <w:r w:rsidRPr="00604D4A">
        <w:rPr>
          <w:sz w:val="20"/>
          <w:lang w:val="en-GB"/>
        </w:rPr>
        <w:t>) is given as follows</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r w:rsidRPr="00604D4A">
        <w:rPr>
          <w:iCs/>
          <w:sz w:val="20"/>
          <w:lang w:val="en-GB"/>
        </w:rPr>
        <w:t>t</w:t>
      </w:r>
      <w:r w:rsidRPr="00604D4A">
        <w:rPr>
          <w:sz w:val="20"/>
          <w:vertAlign w:val="subscript"/>
          <w:lang w:val="en-GB"/>
        </w:rPr>
        <w:t>ai,earliest</w:t>
      </w:r>
      <w:proofErr w:type="spellEnd"/>
      <w:r w:rsidRPr="00604D4A">
        <w:rPr>
          <w:sz w:val="20"/>
          <w:lang w:val="en-GB"/>
        </w:rPr>
        <w:t>( </w:t>
      </w:r>
      <w:r w:rsidRPr="00604D4A">
        <w:rPr>
          <w:iCs/>
          <w:sz w:val="20"/>
          <w:lang w:val="en-GB"/>
        </w:rPr>
        <w:t>n </w:t>
      </w:r>
      <w:r w:rsidRPr="00604D4A">
        <w:rPr>
          <w:sz w:val="20"/>
          <w:lang w:val="en-GB"/>
        </w:rPr>
        <w:t xml:space="preserve">) </w:t>
      </w:r>
      <w:r w:rsidRPr="00604D4A">
        <w:rPr>
          <w:iCs/>
          <w:sz w:val="20"/>
          <w:lang w:val="en-GB"/>
        </w:rPr>
        <w:t xml:space="preserve">=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 xml:space="preserve">) – </w:t>
      </w:r>
      <w:r w:rsidRPr="00604D4A">
        <w:rPr>
          <w:sz w:val="20"/>
          <w:lang w:val="en-GB"/>
        </w:rPr>
        <w:br/>
        <w:t>( </w:t>
      </w:r>
      <w:proofErr w:type="spellStart"/>
      <w:r w:rsidRPr="00604D4A">
        <w:rPr>
          <w:sz w:val="20"/>
          <w:lang w:val="en-GB"/>
        </w:rPr>
        <w:t>initial_cpb_removal_delay</w:t>
      </w:r>
      <w:proofErr w:type="spellEnd"/>
      <w:r w:rsidRPr="00604D4A">
        <w:rPr>
          <w:sz w:val="20"/>
          <w:lang w:val="en-GB"/>
        </w:rPr>
        <w:t xml:space="preserve">[ </w:t>
      </w:r>
      <w:proofErr w:type="spellStart"/>
      <w:r w:rsidRPr="00604D4A">
        <w:rPr>
          <w:sz w:val="20"/>
          <w:lang w:val="en-GB"/>
        </w:rPr>
        <w:t>SchedSelIdx</w:t>
      </w:r>
      <w:proofErr w:type="spellEnd"/>
      <w:r w:rsidRPr="00604D4A">
        <w:rPr>
          <w:sz w:val="20"/>
          <w:lang w:val="en-GB"/>
        </w:rPr>
        <w:t xml:space="preserve"> ]</w:t>
      </w:r>
      <w:r w:rsidRPr="00604D4A">
        <w:rPr>
          <w:sz w:val="18"/>
          <w:lang w:val="en-GB"/>
        </w:rPr>
        <w:t xml:space="preserve"> </w:t>
      </w:r>
      <w:r w:rsidRPr="00604D4A">
        <w:rPr>
          <w:sz w:val="20"/>
          <w:lang w:val="en-GB"/>
        </w:rPr>
        <w:t xml:space="preserve">+ </w:t>
      </w:r>
      <w:proofErr w:type="spellStart"/>
      <w:r w:rsidRPr="00604D4A">
        <w:rPr>
          <w:sz w:val="20"/>
          <w:lang w:val="en-GB"/>
        </w:rPr>
        <w:t>initial_cpb_removal_delay_offset</w:t>
      </w:r>
      <w:proofErr w:type="spellEnd"/>
      <w:r w:rsidRPr="00604D4A">
        <w:rPr>
          <w:sz w:val="20"/>
          <w:lang w:val="en-GB"/>
        </w:rPr>
        <w:t xml:space="preserve">[ </w:t>
      </w:r>
      <w:proofErr w:type="spellStart"/>
      <w:r w:rsidRPr="00604D4A">
        <w:rPr>
          <w:sz w:val="20"/>
          <w:lang w:val="en-GB"/>
        </w:rPr>
        <w:t>SchedSelIdx</w:t>
      </w:r>
      <w:proofErr w:type="spellEnd"/>
      <w:r w:rsidRPr="00604D4A">
        <w:rPr>
          <w:sz w:val="20"/>
          <w:lang w:val="en-GB"/>
        </w:rPr>
        <w:t xml:space="preserve"> ] ) </w:t>
      </w:r>
      <w:r w:rsidRPr="00604D4A">
        <w:rPr>
          <w:rFonts w:ascii="Symbol" w:hAnsi="Symbol" w:cs="Symbol"/>
          <w:sz w:val="20"/>
          <w:lang w:val="en-GB"/>
        </w:rPr>
        <w:t></w:t>
      </w:r>
      <w:r w:rsidRPr="00604D4A">
        <w:rPr>
          <w:sz w:val="20"/>
          <w:lang w:val="en-GB"/>
        </w:rPr>
        <w:t xml:space="preserve"> </w:t>
      </w:r>
      <w:r w:rsidRPr="00604D4A">
        <w:rPr>
          <w:iCs/>
          <w:sz w:val="20"/>
          <w:lang w:val="en-GB"/>
        </w:rPr>
        <w:t>90000</w:t>
      </w:r>
      <w:r w:rsidRPr="00604D4A">
        <w:rPr>
          <w:iCs/>
          <w:sz w:val="20"/>
          <w:lang w:val="en-GB"/>
        </w:rPr>
        <w:tab/>
      </w:r>
      <w:r w:rsidRPr="00604D4A">
        <w:rPr>
          <w:sz w:val="20"/>
          <w:lang w:val="en-GB"/>
        </w:rPr>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4</w:t>
      </w:r>
      <w:r w:rsidR="00170E61" w:rsidRPr="00604D4A">
        <w:rPr>
          <w:sz w:val="20"/>
          <w:lang w:val="en-GB"/>
        </w:rPr>
        <w:fldChar w:fldCharType="end"/>
      </w:r>
      <w:r w:rsidRPr="00604D4A">
        <w:rPr>
          <w:sz w:val="20"/>
          <w:lang w:val="en-GB"/>
        </w:rPr>
        <w:t>)</w:t>
      </w:r>
    </w:p>
    <w:p w:rsidR="00992342" w:rsidRPr="00604D4A" w:rsidRDefault="00992342" w:rsidP="00992342">
      <w:pPr>
        <w:tabs>
          <w:tab w:val="clear" w:pos="720"/>
          <w:tab w:val="left" w:pos="709"/>
          <w:tab w:val="left" w:pos="1191"/>
          <w:tab w:val="left" w:pos="1588"/>
          <w:tab w:val="left" w:pos="1985"/>
        </w:tabs>
        <w:ind w:left="709"/>
        <w:jc w:val="both"/>
        <w:rPr>
          <w:sz w:val="20"/>
          <w:lang w:val="en-GB"/>
        </w:rPr>
      </w:pPr>
      <w:r w:rsidRPr="00604D4A">
        <w:rPr>
          <w:sz w:val="20"/>
          <w:lang w:val="en-GB"/>
        </w:rPr>
        <w:t xml:space="preserve">with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 xml:space="preserve">) </w:t>
      </w:r>
      <w:r w:rsidRPr="00604D4A">
        <w:rPr>
          <w:iCs/>
          <w:sz w:val="20"/>
          <w:lang w:val="en-GB"/>
        </w:rPr>
        <w:t xml:space="preserve">being the nominal removal time of access unit n from the CPB as specified in </w:t>
      </w:r>
      <w:proofErr w:type="spellStart"/>
      <w:r w:rsidRPr="00604D4A">
        <w:rPr>
          <w:sz w:val="20"/>
          <w:lang w:val="en-GB"/>
        </w:rPr>
        <w:t>subclause</w:t>
      </w:r>
      <w:proofErr w:type="spellEnd"/>
      <w:r w:rsidRPr="00604D4A">
        <w:rPr>
          <w:iCs/>
          <w:sz w:val="20"/>
          <w:lang w:val="en-GB"/>
        </w:rPr>
        <w:t xml:space="preserve"> </w:t>
      </w:r>
      <w:r w:rsidR="00170E61" w:rsidRPr="00604D4A">
        <w:rPr>
          <w:iCs/>
          <w:sz w:val="20"/>
          <w:lang w:val="en-GB"/>
        </w:rPr>
        <w:fldChar w:fldCharType="begin" w:fldLock="1"/>
      </w:r>
      <w:r w:rsidRPr="00604D4A">
        <w:rPr>
          <w:iCs/>
          <w:sz w:val="20"/>
          <w:lang w:val="en-GB"/>
        </w:rPr>
        <w:instrText xml:space="preserve"> REF _Ref36740360 \r \h </w:instrText>
      </w:r>
      <w:r w:rsidR="00170E61" w:rsidRPr="00604D4A">
        <w:rPr>
          <w:iCs/>
          <w:sz w:val="20"/>
          <w:lang w:val="en-GB"/>
        </w:rPr>
      </w:r>
      <w:r w:rsidR="00170E61" w:rsidRPr="00604D4A">
        <w:rPr>
          <w:iCs/>
          <w:sz w:val="20"/>
          <w:lang w:val="en-GB"/>
        </w:rPr>
        <w:fldChar w:fldCharType="separate"/>
      </w:r>
      <w:r w:rsidRPr="00604D4A">
        <w:rPr>
          <w:iCs/>
          <w:sz w:val="20"/>
          <w:lang w:val="en-GB"/>
        </w:rPr>
        <w:t>C.1.2</w:t>
      </w:r>
      <w:r w:rsidR="00170E61" w:rsidRPr="00604D4A">
        <w:rPr>
          <w:iCs/>
          <w:sz w:val="20"/>
          <w:lang w:val="en-GB"/>
        </w:rPr>
        <w:fldChar w:fldCharType="end"/>
      </w:r>
      <w:r w:rsidRPr="00604D4A">
        <w:rPr>
          <w:iCs/>
          <w:sz w:val="20"/>
          <w:lang w:val="en-GB"/>
        </w:rPr>
        <w:t xml:space="preserve"> and </w:t>
      </w:r>
      <w:proofErr w:type="spellStart"/>
      <w:r w:rsidRPr="00604D4A">
        <w:rPr>
          <w:sz w:val="20"/>
          <w:lang w:val="en-GB"/>
        </w:rPr>
        <w:t>initial_cpb_removal_delay</w:t>
      </w:r>
      <w:proofErr w:type="spellEnd"/>
      <w:r w:rsidRPr="00604D4A">
        <w:rPr>
          <w:sz w:val="20"/>
          <w:lang w:val="en-GB"/>
        </w:rPr>
        <w:t>[ </w:t>
      </w:r>
      <w:proofErr w:type="spellStart"/>
      <w:r w:rsidRPr="00604D4A">
        <w:rPr>
          <w:sz w:val="20"/>
          <w:lang w:val="en-GB"/>
        </w:rPr>
        <w:t>SchedSelIdx</w:t>
      </w:r>
      <w:proofErr w:type="spellEnd"/>
      <w:r w:rsidRPr="00604D4A">
        <w:rPr>
          <w:sz w:val="20"/>
          <w:lang w:val="en-GB"/>
        </w:rPr>
        <w:t> ]</w:t>
      </w:r>
      <w:r w:rsidRPr="00604D4A">
        <w:rPr>
          <w:sz w:val="18"/>
          <w:lang w:val="en-GB"/>
        </w:rPr>
        <w:t xml:space="preserve"> </w:t>
      </w:r>
      <w:r w:rsidRPr="00604D4A">
        <w:rPr>
          <w:sz w:val="20"/>
          <w:lang w:val="en-GB"/>
        </w:rPr>
        <w:t xml:space="preserve">and </w:t>
      </w:r>
      <w:proofErr w:type="spellStart"/>
      <w:r w:rsidRPr="00604D4A">
        <w:rPr>
          <w:sz w:val="20"/>
          <w:lang w:val="en-GB"/>
        </w:rPr>
        <w:t>initial_cpb_removal_delay_offset</w:t>
      </w:r>
      <w:proofErr w:type="spellEnd"/>
      <w:r w:rsidRPr="00604D4A">
        <w:rPr>
          <w:sz w:val="20"/>
          <w:lang w:val="en-GB"/>
        </w:rPr>
        <w:t>[ </w:t>
      </w:r>
      <w:proofErr w:type="spellStart"/>
      <w:r w:rsidRPr="00604D4A">
        <w:rPr>
          <w:sz w:val="20"/>
          <w:lang w:val="en-GB"/>
        </w:rPr>
        <w:t>SchedSelIdx</w:t>
      </w:r>
      <w:proofErr w:type="spellEnd"/>
      <w:r w:rsidRPr="00604D4A">
        <w:rPr>
          <w:sz w:val="20"/>
          <w:lang w:val="en-GB"/>
        </w:rPr>
        <w:t> ] being specified in the previous buffering period SEI message.</w:t>
      </w:r>
    </w:p>
    <w:p w:rsidR="00992342" w:rsidRPr="00604D4A" w:rsidRDefault="00992342" w:rsidP="00992342">
      <w:pPr>
        <w:numPr>
          <w:ilvl w:val="0"/>
          <w:numId w:val="19"/>
        </w:numPr>
        <w:tabs>
          <w:tab w:val="clear" w:pos="360"/>
          <w:tab w:val="clear" w:pos="720"/>
          <w:tab w:val="clear" w:pos="1080"/>
          <w:tab w:val="clear" w:pos="1440"/>
          <w:tab w:val="left" w:pos="709"/>
          <w:tab w:val="left" w:pos="794"/>
          <w:tab w:val="left" w:pos="1191"/>
          <w:tab w:val="left" w:pos="1588"/>
          <w:tab w:val="left" w:pos="1985"/>
        </w:tabs>
        <w:ind w:left="709"/>
        <w:jc w:val="both"/>
        <w:rPr>
          <w:sz w:val="20"/>
          <w:lang w:val="en-GB"/>
        </w:rPr>
      </w:pPr>
      <w:r w:rsidRPr="00604D4A">
        <w:rPr>
          <w:sz w:val="20"/>
          <w:lang w:val="en-GB"/>
        </w:rPr>
        <w:t>Otherwise (</w:t>
      </w:r>
      <w:proofErr w:type="spellStart"/>
      <w:r w:rsidRPr="00604D4A">
        <w:rPr>
          <w:sz w:val="20"/>
          <w:lang w:val="en-GB"/>
        </w:rPr>
        <w:t>cbr_flag</w:t>
      </w:r>
      <w:proofErr w:type="spellEnd"/>
      <w:r w:rsidRPr="00604D4A">
        <w:rPr>
          <w:sz w:val="20"/>
          <w:lang w:val="en-GB"/>
        </w:rPr>
        <w:t>[ </w:t>
      </w:r>
      <w:proofErr w:type="spellStart"/>
      <w:r w:rsidRPr="00604D4A">
        <w:rPr>
          <w:sz w:val="20"/>
          <w:lang w:val="en-GB"/>
        </w:rPr>
        <w:t>SchedSelIdx</w:t>
      </w:r>
      <w:proofErr w:type="spellEnd"/>
      <w:r w:rsidRPr="00604D4A">
        <w:rPr>
          <w:sz w:val="20"/>
          <w:lang w:val="en-GB"/>
        </w:rPr>
        <w:t xml:space="preserve"> ] is equal to 0 and the subsequent access unit n is the first access unit of a subsequent buffering period), the initial arrival time for the access unit </w:t>
      </w:r>
      <w:r w:rsidRPr="00604D4A">
        <w:rPr>
          <w:iCs/>
          <w:sz w:val="20"/>
          <w:lang w:val="en-GB"/>
        </w:rPr>
        <w:t>n</w:t>
      </w:r>
      <w:r w:rsidRPr="00604D4A">
        <w:rPr>
          <w:sz w:val="20"/>
          <w:lang w:val="en-GB"/>
        </w:rPr>
        <w:t xml:space="preserve"> is derived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r w:rsidRPr="00604D4A">
        <w:rPr>
          <w:iCs/>
          <w:sz w:val="20"/>
          <w:lang w:val="en-GB"/>
        </w:rPr>
        <w:t>t</w:t>
      </w:r>
      <w:r w:rsidRPr="00604D4A">
        <w:rPr>
          <w:sz w:val="20"/>
          <w:vertAlign w:val="subscript"/>
          <w:lang w:val="en-GB"/>
        </w:rPr>
        <w:t>ai</w:t>
      </w:r>
      <w:r w:rsidRPr="00604D4A">
        <w:rPr>
          <w:sz w:val="20"/>
          <w:lang w:val="en-GB"/>
        </w:rPr>
        <w:t>( </w:t>
      </w:r>
      <w:r w:rsidRPr="00604D4A">
        <w:rPr>
          <w:iCs/>
          <w:sz w:val="20"/>
          <w:lang w:val="en-GB"/>
        </w:rPr>
        <w:t>n </w:t>
      </w:r>
      <w:r w:rsidRPr="00604D4A">
        <w:rPr>
          <w:sz w:val="20"/>
          <w:lang w:val="en-GB"/>
        </w:rPr>
        <w:t xml:space="preserve">) </w:t>
      </w:r>
      <w:r w:rsidRPr="00604D4A">
        <w:rPr>
          <w:iCs/>
          <w:sz w:val="20"/>
          <w:lang w:val="en-GB"/>
        </w:rPr>
        <w:t xml:space="preserve">=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 – ( </w:t>
      </w:r>
      <w:proofErr w:type="spellStart"/>
      <w:r w:rsidRPr="00604D4A">
        <w:rPr>
          <w:sz w:val="20"/>
          <w:lang w:val="en-GB"/>
        </w:rPr>
        <w:t>initial_cpb_removal_delay</w:t>
      </w:r>
      <w:proofErr w:type="spellEnd"/>
      <w:r w:rsidRPr="00604D4A">
        <w:rPr>
          <w:sz w:val="20"/>
          <w:lang w:val="en-GB"/>
        </w:rPr>
        <w:t xml:space="preserve">[ </w:t>
      </w:r>
      <w:proofErr w:type="spellStart"/>
      <w:r w:rsidRPr="00604D4A">
        <w:rPr>
          <w:sz w:val="20"/>
          <w:lang w:val="en-GB"/>
        </w:rPr>
        <w:t>SchedSelIdx</w:t>
      </w:r>
      <w:proofErr w:type="spellEnd"/>
      <w:r w:rsidRPr="00604D4A">
        <w:rPr>
          <w:sz w:val="20"/>
          <w:lang w:val="en-GB"/>
        </w:rPr>
        <w:t xml:space="preserve"> ] </w:t>
      </w:r>
      <w:r w:rsidRPr="00604D4A">
        <w:rPr>
          <w:rFonts w:ascii="Symbol" w:hAnsi="Symbol" w:cs="Symbol"/>
          <w:sz w:val="20"/>
          <w:lang w:val="en-GB"/>
        </w:rPr>
        <w:t></w:t>
      </w:r>
      <w:r w:rsidRPr="00604D4A">
        <w:rPr>
          <w:sz w:val="20"/>
          <w:lang w:val="en-GB"/>
        </w:rPr>
        <w:t xml:space="preserve"> </w:t>
      </w:r>
      <w:r w:rsidRPr="00604D4A">
        <w:rPr>
          <w:iCs/>
          <w:sz w:val="20"/>
          <w:lang w:val="en-GB"/>
        </w:rPr>
        <w:t>90000 </w:t>
      </w:r>
      <w:r w:rsidRPr="00604D4A">
        <w:rPr>
          <w:sz w:val="20"/>
          <w:lang w:val="en-GB"/>
        </w:rPr>
        <w:t>)</w:t>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5</w:t>
      </w:r>
      <w:r w:rsidR="00170E61" w:rsidRPr="00604D4A">
        <w:rPr>
          <w:sz w:val="20"/>
          <w:lang w:val="en-GB"/>
        </w:rPr>
        <w:fldChar w:fldCharType="end"/>
      </w:r>
      <w:r w:rsidRPr="00604D4A">
        <w:rPr>
          <w:sz w:val="20"/>
          <w:lang w:val="en-GB"/>
        </w:rPr>
        <w:t>)</w:t>
      </w:r>
    </w:p>
    <w:p w:rsidR="00992342" w:rsidRPr="00604D4A" w:rsidRDefault="00992342" w:rsidP="00992342">
      <w:pPr>
        <w:tabs>
          <w:tab w:val="clear" w:pos="720"/>
          <w:tab w:val="left" w:pos="709"/>
          <w:tab w:val="left" w:pos="1191"/>
          <w:tab w:val="left" w:pos="1588"/>
          <w:tab w:val="left" w:pos="1985"/>
        </w:tabs>
        <w:ind w:left="709"/>
        <w:jc w:val="both"/>
        <w:rPr>
          <w:sz w:val="20"/>
          <w:lang w:val="en-GB"/>
        </w:rPr>
      </w:pPr>
      <w:proofErr w:type="gramStart"/>
      <w:r w:rsidRPr="00604D4A">
        <w:rPr>
          <w:sz w:val="20"/>
          <w:lang w:val="en-GB"/>
        </w:rPr>
        <w:t>with</w:t>
      </w:r>
      <w:proofErr w:type="gramEnd"/>
      <w:r w:rsidRPr="00604D4A">
        <w:rPr>
          <w:sz w:val="20"/>
          <w:lang w:val="en-GB"/>
        </w:rPr>
        <w:t xml:space="preserve"> </w:t>
      </w:r>
      <w:proofErr w:type="spellStart"/>
      <w:r w:rsidRPr="00604D4A">
        <w:rPr>
          <w:sz w:val="20"/>
          <w:lang w:val="en-GB"/>
        </w:rPr>
        <w:t>initial_cpb_removal_delay</w:t>
      </w:r>
      <w:proofErr w:type="spellEnd"/>
      <w:r w:rsidRPr="00604D4A">
        <w:rPr>
          <w:sz w:val="20"/>
          <w:lang w:val="en-GB"/>
        </w:rPr>
        <w:t>[ </w:t>
      </w:r>
      <w:proofErr w:type="spellStart"/>
      <w:r w:rsidRPr="00604D4A">
        <w:rPr>
          <w:sz w:val="20"/>
          <w:lang w:val="en-GB"/>
        </w:rPr>
        <w:t>SchedSelIdx</w:t>
      </w:r>
      <w:proofErr w:type="spellEnd"/>
      <w:r w:rsidRPr="00604D4A">
        <w:rPr>
          <w:sz w:val="20"/>
          <w:lang w:val="en-GB"/>
        </w:rPr>
        <w:t> ] being specified in the buffering period SEI message associated with access unit n.</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The final arrival time for access unit n is derived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r w:rsidRPr="00604D4A">
        <w:rPr>
          <w:iCs/>
          <w:sz w:val="20"/>
          <w:lang w:val="en-GB"/>
        </w:rPr>
        <w:t>t</w:t>
      </w:r>
      <w:r w:rsidRPr="00604D4A">
        <w:rPr>
          <w:sz w:val="20"/>
          <w:vertAlign w:val="subscript"/>
          <w:lang w:val="en-GB"/>
        </w:rPr>
        <w:t>af</w:t>
      </w:r>
      <w:proofErr w:type="spellEnd"/>
      <w:r w:rsidRPr="00604D4A">
        <w:rPr>
          <w:sz w:val="20"/>
          <w:lang w:val="en-GB"/>
        </w:rPr>
        <w:t xml:space="preserve">( n ) = </w:t>
      </w:r>
      <w:r w:rsidRPr="00604D4A">
        <w:rPr>
          <w:iCs/>
          <w:sz w:val="20"/>
          <w:lang w:val="en-GB"/>
        </w:rPr>
        <w:t>t</w:t>
      </w:r>
      <w:r w:rsidRPr="00604D4A">
        <w:rPr>
          <w:sz w:val="20"/>
          <w:vertAlign w:val="subscript"/>
          <w:lang w:val="en-GB"/>
        </w:rPr>
        <w:t>ai</w:t>
      </w:r>
      <w:r w:rsidRPr="00604D4A">
        <w:rPr>
          <w:sz w:val="20"/>
          <w:lang w:val="en-GB"/>
        </w:rPr>
        <w:t xml:space="preserve">( n ) + </w:t>
      </w:r>
      <w:r w:rsidRPr="00604D4A">
        <w:rPr>
          <w:iCs/>
          <w:sz w:val="20"/>
          <w:lang w:val="en-GB"/>
        </w:rPr>
        <w:t>b</w:t>
      </w:r>
      <w:r w:rsidRPr="00604D4A">
        <w:rPr>
          <w:sz w:val="20"/>
          <w:lang w:val="en-GB"/>
        </w:rPr>
        <w:t xml:space="preserve">( n ) </w:t>
      </w:r>
      <w:r w:rsidRPr="00604D4A">
        <w:rPr>
          <w:rFonts w:ascii="Symbol" w:hAnsi="Symbol" w:cs="Symbol"/>
          <w:sz w:val="20"/>
          <w:lang w:val="en-GB"/>
        </w:rPr>
        <w:t></w:t>
      </w:r>
      <w:r w:rsidRPr="00604D4A">
        <w:rPr>
          <w:sz w:val="20"/>
          <w:lang w:val="en-GB"/>
        </w:rPr>
        <w:t xml:space="preserve"> </w:t>
      </w:r>
      <w:proofErr w:type="spellStart"/>
      <w:r w:rsidRPr="00604D4A">
        <w:rPr>
          <w:sz w:val="20"/>
          <w:lang w:val="en-GB"/>
        </w:rPr>
        <w:t>BitRate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w:t>
      </w:r>
      <w:r w:rsidRPr="00604D4A">
        <w:rPr>
          <w:sz w:val="20"/>
          <w:lang w:val="en-GB"/>
        </w:rPr>
        <w:tab/>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6</w:t>
      </w:r>
      <w:r w:rsidR="00170E61" w:rsidRPr="00604D4A">
        <w:rPr>
          <w:sz w:val="20"/>
          <w:lang w:val="en-GB"/>
        </w:rPr>
        <w:fldChar w:fldCharType="end"/>
      </w:r>
      <w:r w:rsidRPr="00604D4A">
        <w:rPr>
          <w:sz w:val="20"/>
          <w:lang w:val="en-GB"/>
        </w:rPr>
        <w:t>)</w:t>
      </w:r>
    </w:p>
    <w:p w:rsidR="00992342" w:rsidRPr="00604D4A" w:rsidRDefault="00992342" w:rsidP="00992342">
      <w:pPr>
        <w:tabs>
          <w:tab w:val="left" w:pos="794"/>
          <w:tab w:val="left" w:pos="1191"/>
          <w:tab w:val="left" w:pos="1588"/>
          <w:tab w:val="left" w:pos="1985"/>
        </w:tabs>
        <w:jc w:val="both"/>
        <w:rPr>
          <w:sz w:val="20"/>
          <w:lang w:val="en-GB"/>
        </w:rPr>
      </w:pPr>
      <w:proofErr w:type="gramStart"/>
      <w:r w:rsidRPr="00604D4A">
        <w:rPr>
          <w:sz w:val="20"/>
          <w:lang w:val="en-GB"/>
        </w:rPr>
        <w:t>where</w:t>
      </w:r>
      <w:proofErr w:type="gramEnd"/>
      <w:r w:rsidRPr="00604D4A">
        <w:rPr>
          <w:sz w:val="20"/>
          <w:lang w:val="en-GB"/>
        </w:rPr>
        <w:t xml:space="preserve"> </w:t>
      </w:r>
      <w:r w:rsidRPr="00604D4A">
        <w:rPr>
          <w:iCs/>
          <w:sz w:val="20"/>
          <w:lang w:val="en-GB"/>
        </w:rPr>
        <w:t>b</w:t>
      </w:r>
      <w:r w:rsidRPr="00604D4A">
        <w:rPr>
          <w:sz w:val="20"/>
          <w:lang w:val="en-GB"/>
        </w:rPr>
        <w:t>( </w:t>
      </w:r>
      <w:r w:rsidRPr="00604D4A">
        <w:rPr>
          <w:iCs/>
          <w:sz w:val="20"/>
          <w:lang w:val="en-GB"/>
        </w:rPr>
        <w:t>n </w:t>
      </w:r>
      <w:r w:rsidRPr="00604D4A">
        <w:rPr>
          <w:sz w:val="20"/>
          <w:lang w:val="en-GB"/>
        </w:rPr>
        <w:t xml:space="preserve">) is the size in bits of access unit n, counting the bits of the Type I </w:t>
      </w:r>
      <w:proofErr w:type="spellStart"/>
      <w:r w:rsidRPr="00604D4A">
        <w:rPr>
          <w:sz w:val="20"/>
          <w:lang w:val="en-GB"/>
        </w:rPr>
        <w:t>bitstream</w:t>
      </w:r>
      <w:proofErr w:type="spellEnd"/>
      <w:r w:rsidRPr="00604D4A">
        <w:rPr>
          <w:sz w:val="20"/>
          <w:lang w:val="en-GB"/>
        </w:rPr>
        <w:t xml:space="preserve"> for Type I conformance or the bits of the Type II </w:t>
      </w:r>
      <w:proofErr w:type="spellStart"/>
      <w:r w:rsidRPr="00604D4A">
        <w:rPr>
          <w:sz w:val="20"/>
          <w:lang w:val="en-GB"/>
        </w:rPr>
        <w:t>bitstream</w:t>
      </w:r>
      <w:proofErr w:type="spellEnd"/>
      <w:r w:rsidRPr="00604D4A">
        <w:rPr>
          <w:sz w:val="20"/>
          <w:lang w:val="en-GB"/>
        </w:rPr>
        <w:t xml:space="preserve"> for Type II conformance. </w:t>
      </w:r>
    </w:p>
    <w:p w:rsidR="00992342" w:rsidRPr="00604D4A" w:rsidRDefault="00992342" w:rsidP="00992342">
      <w:pPr>
        <w:tabs>
          <w:tab w:val="left" w:pos="794"/>
          <w:tab w:val="left" w:pos="1191"/>
          <w:tab w:val="left" w:pos="1588"/>
          <w:tab w:val="left" w:pos="1985"/>
        </w:tabs>
        <w:jc w:val="both"/>
        <w:rPr>
          <w:iCs/>
          <w:sz w:val="20"/>
          <w:lang w:val="en-GB"/>
        </w:rPr>
      </w:pPr>
      <w:r w:rsidRPr="00604D4A">
        <w:rPr>
          <w:iCs/>
          <w:sz w:val="20"/>
          <w:lang w:val="en-GB"/>
        </w:rPr>
        <w:t xml:space="preserve">The values of </w:t>
      </w:r>
      <w:proofErr w:type="spellStart"/>
      <w:r w:rsidRPr="00604D4A">
        <w:rPr>
          <w:iCs/>
          <w:sz w:val="20"/>
          <w:lang w:val="en-GB"/>
        </w:rPr>
        <w:t>SchedSelIdx</w:t>
      </w:r>
      <w:proofErr w:type="spellEnd"/>
      <w:r w:rsidRPr="00604D4A">
        <w:rPr>
          <w:iCs/>
          <w:sz w:val="20"/>
          <w:lang w:val="en-GB"/>
        </w:rPr>
        <w:t xml:space="preserve">, </w:t>
      </w:r>
      <w:proofErr w:type="spellStart"/>
      <w:proofErr w:type="gramStart"/>
      <w:r w:rsidRPr="00604D4A">
        <w:rPr>
          <w:sz w:val="20"/>
          <w:lang w:val="en-GB"/>
        </w:rPr>
        <w:t>BitRate</w:t>
      </w:r>
      <w:proofErr w:type="spellEnd"/>
      <w:r w:rsidRPr="00604D4A">
        <w:rPr>
          <w:sz w:val="20"/>
          <w:lang w:val="en-GB"/>
        </w:rPr>
        <w:t>[</w:t>
      </w:r>
      <w:proofErr w:type="gramEnd"/>
      <w:r w:rsidRPr="00604D4A">
        <w:rPr>
          <w:sz w:val="20"/>
          <w:lang w:val="en-GB"/>
        </w:rPr>
        <w:t> </w:t>
      </w:r>
      <w:proofErr w:type="spellStart"/>
      <w:r w:rsidRPr="00604D4A">
        <w:rPr>
          <w:sz w:val="20"/>
          <w:lang w:val="en-GB"/>
        </w:rPr>
        <w:t>SchedSelIdx</w:t>
      </w:r>
      <w:proofErr w:type="spellEnd"/>
      <w:r w:rsidRPr="00604D4A">
        <w:rPr>
          <w:sz w:val="20"/>
          <w:lang w:val="en-GB"/>
        </w:rPr>
        <w:t xml:space="preserve"> ], and </w:t>
      </w:r>
      <w:proofErr w:type="spellStart"/>
      <w:r w:rsidRPr="00604D4A">
        <w:rPr>
          <w:sz w:val="20"/>
          <w:lang w:val="en-GB"/>
        </w:rPr>
        <w:t>CpbSize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 are constrained as follows.</w:t>
      </w:r>
    </w:p>
    <w:p w:rsidR="00992342" w:rsidRPr="00604D4A" w:rsidRDefault="00992342" w:rsidP="00992342">
      <w:pPr>
        <w:numPr>
          <w:ilvl w:val="0"/>
          <w:numId w:val="19"/>
        </w:numPr>
        <w:tabs>
          <w:tab w:val="clear" w:pos="720"/>
          <w:tab w:val="clear" w:pos="1080"/>
          <w:tab w:val="clear" w:pos="1440"/>
          <w:tab w:val="left" w:pos="794"/>
          <w:tab w:val="left" w:pos="1191"/>
          <w:tab w:val="left" w:pos="1588"/>
          <w:tab w:val="left" w:pos="1985"/>
        </w:tabs>
        <w:jc w:val="both"/>
        <w:rPr>
          <w:iCs/>
          <w:sz w:val="20"/>
          <w:lang w:val="en-GB"/>
        </w:rPr>
      </w:pPr>
      <w:r w:rsidRPr="00604D4A">
        <w:rPr>
          <w:iCs/>
          <w:sz w:val="20"/>
          <w:lang w:val="en-GB"/>
        </w:rPr>
        <w:t xml:space="preserve">If access unit n and access unit n - 1 are part of different coded video sequences and the content of the active sequence parameter sets of the two coded video sequences differ, the HSS may select a value SchedSelIdx1 of </w:t>
      </w:r>
      <w:proofErr w:type="spellStart"/>
      <w:r w:rsidRPr="00604D4A">
        <w:rPr>
          <w:sz w:val="20"/>
          <w:lang w:val="en-GB"/>
        </w:rPr>
        <w:t>SchedSelIdx</w:t>
      </w:r>
      <w:proofErr w:type="spellEnd"/>
      <w:r w:rsidRPr="00604D4A">
        <w:rPr>
          <w:sz w:val="20"/>
          <w:lang w:val="en-GB"/>
        </w:rPr>
        <w:t xml:space="preserve"> from among the values of </w:t>
      </w:r>
      <w:proofErr w:type="spellStart"/>
      <w:r w:rsidRPr="00604D4A">
        <w:rPr>
          <w:sz w:val="20"/>
          <w:lang w:val="en-GB"/>
        </w:rPr>
        <w:t>SchedSelIdx</w:t>
      </w:r>
      <w:proofErr w:type="spellEnd"/>
      <w:r w:rsidRPr="00604D4A">
        <w:rPr>
          <w:sz w:val="20"/>
          <w:lang w:val="en-GB"/>
        </w:rPr>
        <w:t xml:space="preserve"> provided for the coded video sequence containing access unit n that results in a </w:t>
      </w:r>
      <w:proofErr w:type="spellStart"/>
      <w:r w:rsidRPr="00604D4A">
        <w:rPr>
          <w:sz w:val="20"/>
          <w:lang w:val="en-GB"/>
        </w:rPr>
        <w:t>BitRate</w:t>
      </w:r>
      <w:proofErr w:type="spellEnd"/>
      <w:r w:rsidRPr="00604D4A">
        <w:rPr>
          <w:sz w:val="20"/>
          <w:lang w:val="en-GB"/>
        </w:rPr>
        <w:t xml:space="preserve">[ SchedSelIdx1 ] or </w:t>
      </w:r>
      <w:proofErr w:type="spellStart"/>
      <w:r w:rsidRPr="00604D4A">
        <w:rPr>
          <w:sz w:val="20"/>
          <w:lang w:val="en-GB"/>
        </w:rPr>
        <w:t>CpbSize</w:t>
      </w:r>
      <w:proofErr w:type="spellEnd"/>
      <w:r w:rsidRPr="00604D4A">
        <w:rPr>
          <w:sz w:val="20"/>
          <w:lang w:val="en-GB"/>
        </w:rPr>
        <w:t xml:space="preserve">[ SchedSelIdx1 ] for the second of the two coded video sequences (which contains access unit n – 1) that differs from the value of </w:t>
      </w:r>
      <w:proofErr w:type="spellStart"/>
      <w:r w:rsidRPr="00604D4A">
        <w:rPr>
          <w:sz w:val="20"/>
          <w:lang w:val="en-GB"/>
        </w:rPr>
        <w:t>BitRate</w:t>
      </w:r>
      <w:proofErr w:type="spellEnd"/>
      <w:r w:rsidRPr="00604D4A">
        <w:rPr>
          <w:sz w:val="20"/>
          <w:lang w:val="en-GB"/>
        </w:rPr>
        <w:t xml:space="preserve">[ SchedSelIdx0 ] or </w:t>
      </w:r>
      <w:proofErr w:type="spellStart"/>
      <w:r w:rsidRPr="00604D4A">
        <w:rPr>
          <w:sz w:val="20"/>
          <w:lang w:val="en-GB"/>
        </w:rPr>
        <w:t>CpbSize</w:t>
      </w:r>
      <w:proofErr w:type="spellEnd"/>
      <w:r w:rsidRPr="00604D4A">
        <w:rPr>
          <w:sz w:val="20"/>
          <w:lang w:val="en-GB"/>
        </w:rPr>
        <w:t xml:space="preserve">[ SchedSelIdx0 ] for the value SchedSelIdx0 of </w:t>
      </w:r>
      <w:proofErr w:type="spellStart"/>
      <w:r w:rsidRPr="00604D4A">
        <w:rPr>
          <w:sz w:val="20"/>
          <w:lang w:val="en-GB"/>
        </w:rPr>
        <w:t>SchedSelIdx</w:t>
      </w:r>
      <w:proofErr w:type="spellEnd"/>
      <w:r w:rsidRPr="00604D4A">
        <w:rPr>
          <w:sz w:val="20"/>
          <w:lang w:val="en-GB"/>
        </w:rPr>
        <w:t>  that was in use for the coded video sequence containing access unit n - 1.</w:t>
      </w:r>
      <w:r w:rsidRPr="00604D4A">
        <w:rPr>
          <w:iCs/>
          <w:sz w:val="20"/>
          <w:lang w:val="en-GB"/>
        </w:rPr>
        <w:t xml:space="preserve"> </w:t>
      </w:r>
    </w:p>
    <w:p w:rsidR="00992342" w:rsidRPr="00604D4A" w:rsidRDefault="00992342" w:rsidP="00992342">
      <w:pPr>
        <w:numPr>
          <w:ilvl w:val="0"/>
          <w:numId w:val="19"/>
        </w:numPr>
        <w:tabs>
          <w:tab w:val="clear" w:pos="720"/>
          <w:tab w:val="clear" w:pos="1080"/>
          <w:tab w:val="clear" w:pos="1440"/>
          <w:tab w:val="left" w:pos="794"/>
          <w:tab w:val="left" w:pos="1191"/>
          <w:tab w:val="left" w:pos="1588"/>
          <w:tab w:val="left" w:pos="1985"/>
        </w:tabs>
        <w:jc w:val="both"/>
        <w:rPr>
          <w:sz w:val="20"/>
          <w:lang w:val="en-GB"/>
        </w:rPr>
      </w:pPr>
      <w:r w:rsidRPr="00604D4A">
        <w:rPr>
          <w:iCs/>
          <w:sz w:val="20"/>
          <w:lang w:val="en-GB"/>
        </w:rPr>
        <w:t xml:space="preserve">Otherwise, the HSS continues to operate with the previous values of </w:t>
      </w:r>
      <w:proofErr w:type="spellStart"/>
      <w:r w:rsidRPr="00604D4A">
        <w:rPr>
          <w:iCs/>
          <w:sz w:val="20"/>
          <w:lang w:val="en-GB"/>
        </w:rPr>
        <w:t>SchedSelIdx</w:t>
      </w:r>
      <w:proofErr w:type="spellEnd"/>
      <w:r w:rsidRPr="00604D4A">
        <w:rPr>
          <w:iCs/>
          <w:sz w:val="20"/>
          <w:lang w:val="en-GB"/>
        </w:rPr>
        <w:t xml:space="preserve">, </w:t>
      </w:r>
      <w:proofErr w:type="spellStart"/>
      <w:proofErr w:type="gramStart"/>
      <w:r w:rsidRPr="00604D4A">
        <w:rPr>
          <w:sz w:val="20"/>
          <w:lang w:val="en-GB"/>
        </w:rPr>
        <w:t>BitRate</w:t>
      </w:r>
      <w:proofErr w:type="spellEnd"/>
      <w:r w:rsidRPr="00604D4A">
        <w:rPr>
          <w:sz w:val="20"/>
          <w:lang w:val="en-GB"/>
        </w:rPr>
        <w:t>[</w:t>
      </w:r>
      <w:proofErr w:type="gramEnd"/>
      <w:r w:rsidRPr="00604D4A">
        <w:rPr>
          <w:sz w:val="20"/>
          <w:lang w:val="en-GB"/>
        </w:rPr>
        <w:t> </w:t>
      </w:r>
      <w:proofErr w:type="spellStart"/>
      <w:r w:rsidRPr="00604D4A">
        <w:rPr>
          <w:sz w:val="20"/>
          <w:lang w:val="en-GB"/>
        </w:rPr>
        <w:t>SchedSelIdx</w:t>
      </w:r>
      <w:proofErr w:type="spellEnd"/>
      <w:r w:rsidRPr="00604D4A">
        <w:rPr>
          <w:sz w:val="20"/>
          <w:lang w:val="en-GB"/>
        </w:rPr>
        <w:t xml:space="preserve"> ] and </w:t>
      </w:r>
      <w:proofErr w:type="spellStart"/>
      <w:r w:rsidRPr="00604D4A">
        <w:rPr>
          <w:sz w:val="20"/>
          <w:lang w:val="en-GB"/>
        </w:rPr>
        <w:t>CpbSize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w:t>
      </w:r>
    </w:p>
    <w:p w:rsidR="00992342" w:rsidRPr="00604D4A" w:rsidRDefault="00992342" w:rsidP="00992342">
      <w:pPr>
        <w:tabs>
          <w:tab w:val="left" w:pos="794"/>
          <w:tab w:val="left" w:pos="1191"/>
          <w:tab w:val="left" w:pos="1588"/>
          <w:tab w:val="left" w:pos="1985"/>
        </w:tabs>
        <w:jc w:val="both"/>
        <w:rPr>
          <w:iCs/>
          <w:sz w:val="20"/>
          <w:lang w:val="en-GB"/>
        </w:rPr>
      </w:pPr>
      <w:r w:rsidRPr="00604D4A">
        <w:rPr>
          <w:iCs/>
          <w:sz w:val="20"/>
          <w:lang w:val="en-GB"/>
        </w:rPr>
        <w:t xml:space="preserve">When the HSS selects values of </w:t>
      </w:r>
      <w:proofErr w:type="spellStart"/>
      <w:proofErr w:type="gramStart"/>
      <w:r w:rsidRPr="00604D4A">
        <w:rPr>
          <w:sz w:val="20"/>
          <w:lang w:val="en-GB"/>
        </w:rPr>
        <w:t>BitRate</w:t>
      </w:r>
      <w:proofErr w:type="spellEnd"/>
      <w:r w:rsidRPr="00604D4A">
        <w:rPr>
          <w:sz w:val="20"/>
          <w:lang w:val="en-GB"/>
        </w:rPr>
        <w:t>[</w:t>
      </w:r>
      <w:proofErr w:type="gramEnd"/>
      <w:r w:rsidRPr="00604D4A">
        <w:rPr>
          <w:sz w:val="20"/>
          <w:lang w:val="en-GB"/>
        </w:rPr>
        <w:t> </w:t>
      </w:r>
      <w:proofErr w:type="spellStart"/>
      <w:r w:rsidRPr="00604D4A">
        <w:rPr>
          <w:sz w:val="20"/>
          <w:lang w:val="en-GB"/>
        </w:rPr>
        <w:t>SchedSelIdx</w:t>
      </w:r>
      <w:proofErr w:type="spellEnd"/>
      <w:r w:rsidRPr="00604D4A">
        <w:rPr>
          <w:sz w:val="20"/>
          <w:lang w:val="en-GB"/>
        </w:rPr>
        <w:t xml:space="preserve"> ] or </w:t>
      </w:r>
      <w:proofErr w:type="spellStart"/>
      <w:r w:rsidRPr="00604D4A">
        <w:rPr>
          <w:sz w:val="20"/>
          <w:lang w:val="en-GB"/>
        </w:rPr>
        <w:t>CpbSize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 that differ from those of the previous access unit, the following applies.</w:t>
      </w:r>
    </w:p>
    <w:p w:rsidR="00992342" w:rsidRPr="00604D4A" w:rsidRDefault="00992342" w:rsidP="00992342">
      <w:pPr>
        <w:numPr>
          <w:ilvl w:val="0"/>
          <w:numId w:val="19"/>
        </w:numPr>
        <w:tabs>
          <w:tab w:val="clear" w:pos="360"/>
          <w:tab w:val="clear" w:pos="720"/>
          <w:tab w:val="clear" w:pos="1080"/>
          <w:tab w:val="clear" w:pos="1440"/>
          <w:tab w:val="num" w:pos="284"/>
          <w:tab w:val="left" w:pos="794"/>
          <w:tab w:val="left" w:pos="1191"/>
          <w:tab w:val="left" w:pos="1588"/>
          <w:tab w:val="left" w:pos="1985"/>
        </w:tabs>
        <w:ind w:left="284" w:hanging="284"/>
        <w:jc w:val="both"/>
        <w:rPr>
          <w:sz w:val="20"/>
          <w:lang w:val="en-GB"/>
        </w:rPr>
      </w:pPr>
      <w:r w:rsidRPr="00604D4A">
        <w:rPr>
          <w:sz w:val="20"/>
          <w:lang w:val="en-GB"/>
        </w:rPr>
        <w:t xml:space="preserve">the variable </w:t>
      </w:r>
      <w:proofErr w:type="spellStart"/>
      <w:r w:rsidRPr="00604D4A">
        <w:rPr>
          <w:sz w:val="20"/>
          <w:lang w:val="en-GB"/>
        </w:rPr>
        <w:t>BitRate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xml:space="preserve"> ] comes into effect at time </w:t>
      </w:r>
      <w:r w:rsidRPr="00604D4A">
        <w:rPr>
          <w:iCs/>
          <w:sz w:val="20"/>
          <w:lang w:val="en-GB"/>
        </w:rPr>
        <w:t>t</w:t>
      </w:r>
      <w:r w:rsidRPr="00604D4A">
        <w:rPr>
          <w:sz w:val="20"/>
          <w:vertAlign w:val="subscript"/>
          <w:lang w:val="en-GB"/>
        </w:rPr>
        <w:t>ai</w:t>
      </w:r>
      <w:r w:rsidRPr="00604D4A">
        <w:rPr>
          <w:sz w:val="20"/>
          <w:lang w:val="en-GB"/>
        </w:rPr>
        <w:t>( </w:t>
      </w:r>
      <w:r w:rsidRPr="00604D4A">
        <w:rPr>
          <w:iCs/>
          <w:sz w:val="20"/>
          <w:lang w:val="en-GB"/>
        </w:rPr>
        <w:t>n </w:t>
      </w:r>
      <w:r w:rsidRPr="00604D4A">
        <w:rPr>
          <w:sz w:val="20"/>
          <w:lang w:val="en-GB"/>
        </w:rPr>
        <w:t>)</w:t>
      </w:r>
    </w:p>
    <w:p w:rsidR="00992342" w:rsidRPr="00604D4A" w:rsidRDefault="00992342" w:rsidP="00992342">
      <w:pPr>
        <w:numPr>
          <w:ilvl w:val="0"/>
          <w:numId w:val="19"/>
        </w:numPr>
        <w:tabs>
          <w:tab w:val="clear" w:pos="360"/>
          <w:tab w:val="clear" w:pos="720"/>
          <w:tab w:val="clear" w:pos="1080"/>
          <w:tab w:val="clear" w:pos="1440"/>
          <w:tab w:val="num" w:pos="284"/>
          <w:tab w:val="left" w:pos="794"/>
          <w:tab w:val="left" w:pos="1191"/>
          <w:tab w:val="left" w:pos="1588"/>
          <w:tab w:val="left" w:pos="1985"/>
        </w:tabs>
        <w:ind w:left="284" w:hanging="284"/>
        <w:jc w:val="both"/>
        <w:rPr>
          <w:iCs/>
          <w:sz w:val="20"/>
          <w:lang w:val="en-GB"/>
        </w:rPr>
      </w:pPr>
      <w:proofErr w:type="gramStart"/>
      <w:r w:rsidRPr="00604D4A">
        <w:rPr>
          <w:sz w:val="20"/>
          <w:lang w:val="en-GB"/>
        </w:rPr>
        <w:t>the</w:t>
      </w:r>
      <w:proofErr w:type="gramEnd"/>
      <w:r w:rsidRPr="00604D4A">
        <w:rPr>
          <w:sz w:val="20"/>
          <w:lang w:val="en-GB"/>
        </w:rPr>
        <w:t xml:space="preserve"> variable </w:t>
      </w:r>
      <w:proofErr w:type="spellStart"/>
      <w:r w:rsidRPr="00604D4A">
        <w:rPr>
          <w:sz w:val="20"/>
          <w:lang w:val="en-GB"/>
        </w:rPr>
        <w:t>CpbSize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 comes into effect as follows.</w:t>
      </w:r>
    </w:p>
    <w:p w:rsidR="00992342" w:rsidRPr="00604D4A" w:rsidRDefault="00992342" w:rsidP="00992342">
      <w:pPr>
        <w:numPr>
          <w:ilvl w:val="0"/>
          <w:numId w:val="19"/>
        </w:numPr>
        <w:tabs>
          <w:tab w:val="clear" w:pos="360"/>
          <w:tab w:val="clear" w:pos="720"/>
          <w:tab w:val="clear" w:pos="1080"/>
          <w:tab w:val="clear" w:pos="1440"/>
          <w:tab w:val="left" w:pos="567"/>
          <w:tab w:val="left" w:pos="794"/>
          <w:tab w:val="left" w:pos="1191"/>
          <w:tab w:val="left" w:pos="1588"/>
          <w:tab w:val="left" w:pos="1985"/>
        </w:tabs>
        <w:ind w:left="567" w:hanging="283"/>
        <w:jc w:val="both"/>
        <w:rPr>
          <w:iCs/>
          <w:sz w:val="20"/>
          <w:lang w:val="en-GB"/>
        </w:rPr>
      </w:pPr>
      <w:r w:rsidRPr="00604D4A">
        <w:rPr>
          <w:sz w:val="20"/>
          <w:lang w:val="en-GB"/>
        </w:rPr>
        <w:t xml:space="preserve">If the new value of </w:t>
      </w:r>
      <w:proofErr w:type="spellStart"/>
      <w:r w:rsidRPr="00604D4A">
        <w:rPr>
          <w:sz w:val="20"/>
          <w:lang w:val="en-GB"/>
        </w:rPr>
        <w:t>CpbSize</w:t>
      </w:r>
      <w:proofErr w:type="spellEnd"/>
      <w:r w:rsidRPr="00604D4A">
        <w:rPr>
          <w:sz w:val="20"/>
          <w:lang w:val="en-GB"/>
        </w:rPr>
        <w:t>[ </w:t>
      </w:r>
      <w:proofErr w:type="spellStart"/>
      <w:r w:rsidRPr="00604D4A">
        <w:rPr>
          <w:sz w:val="20"/>
          <w:lang w:val="en-GB"/>
        </w:rPr>
        <w:t>SchedSelIdx</w:t>
      </w:r>
      <w:proofErr w:type="spellEnd"/>
      <w:r w:rsidRPr="00604D4A">
        <w:rPr>
          <w:sz w:val="20"/>
          <w:lang w:val="en-GB"/>
        </w:rPr>
        <w:t xml:space="preserve"> ] exceeds the old CPB size, it comes into effect at time </w:t>
      </w:r>
      <w:r w:rsidRPr="00604D4A">
        <w:rPr>
          <w:iCs/>
          <w:sz w:val="20"/>
          <w:lang w:val="en-GB"/>
        </w:rPr>
        <w:t>t</w:t>
      </w:r>
      <w:r w:rsidRPr="00604D4A">
        <w:rPr>
          <w:sz w:val="20"/>
          <w:vertAlign w:val="subscript"/>
          <w:lang w:val="en-GB"/>
        </w:rPr>
        <w:t>ai</w:t>
      </w:r>
      <w:r w:rsidRPr="00604D4A">
        <w:rPr>
          <w:sz w:val="20"/>
          <w:lang w:val="en-GB"/>
        </w:rPr>
        <w:t>( </w:t>
      </w:r>
      <w:r w:rsidRPr="00604D4A">
        <w:rPr>
          <w:iCs/>
          <w:sz w:val="20"/>
          <w:lang w:val="en-GB"/>
        </w:rPr>
        <w:t>n </w:t>
      </w:r>
      <w:r w:rsidRPr="00604D4A">
        <w:rPr>
          <w:sz w:val="20"/>
          <w:lang w:val="en-GB"/>
        </w:rPr>
        <w:t xml:space="preserve">), </w:t>
      </w:r>
    </w:p>
    <w:p w:rsidR="00992342" w:rsidRPr="00604D4A" w:rsidRDefault="00992342" w:rsidP="00992342">
      <w:pPr>
        <w:numPr>
          <w:ilvl w:val="0"/>
          <w:numId w:val="19"/>
        </w:numPr>
        <w:tabs>
          <w:tab w:val="clear" w:pos="360"/>
          <w:tab w:val="clear" w:pos="720"/>
          <w:tab w:val="clear" w:pos="1080"/>
          <w:tab w:val="clear" w:pos="1440"/>
          <w:tab w:val="left" w:pos="567"/>
          <w:tab w:val="left" w:pos="794"/>
          <w:tab w:val="left" w:pos="1191"/>
          <w:tab w:val="left" w:pos="1588"/>
          <w:tab w:val="left" w:pos="1985"/>
        </w:tabs>
        <w:ind w:left="567" w:hanging="283"/>
        <w:jc w:val="both"/>
        <w:rPr>
          <w:iCs/>
          <w:sz w:val="20"/>
          <w:lang w:val="en-GB"/>
        </w:rPr>
      </w:pPr>
      <w:r w:rsidRPr="00604D4A">
        <w:rPr>
          <w:sz w:val="20"/>
          <w:lang w:val="en-GB"/>
        </w:rPr>
        <w:t xml:space="preserve">Otherwise, the new value of </w:t>
      </w:r>
      <w:proofErr w:type="spellStart"/>
      <w:proofErr w:type="gramStart"/>
      <w:r w:rsidRPr="00604D4A">
        <w:rPr>
          <w:sz w:val="20"/>
          <w:lang w:val="en-GB"/>
        </w:rPr>
        <w:t>CpbSize</w:t>
      </w:r>
      <w:proofErr w:type="spellEnd"/>
      <w:r w:rsidRPr="00604D4A">
        <w:rPr>
          <w:sz w:val="20"/>
          <w:lang w:val="en-GB"/>
        </w:rPr>
        <w:t>[</w:t>
      </w:r>
      <w:proofErr w:type="gramEnd"/>
      <w:r w:rsidRPr="00604D4A">
        <w:rPr>
          <w:sz w:val="20"/>
          <w:lang w:val="en-GB"/>
        </w:rPr>
        <w:t> </w:t>
      </w:r>
      <w:proofErr w:type="spellStart"/>
      <w:r w:rsidRPr="00604D4A">
        <w:rPr>
          <w:sz w:val="20"/>
          <w:lang w:val="en-GB"/>
        </w:rPr>
        <w:t>SchedSelIdx</w:t>
      </w:r>
      <w:proofErr w:type="spellEnd"/>
      <w:r w:rsidRPr="00604D4A">
        <w:rPr>
          <w:sz w:val="20"/>
          <w:lang w:val="en-GB"/>
        </w:rPr>
        <w:t xml:space="preserve"> ] comes into effect at the time </w:t>
      </w:r>
      <w:proofErr w:type="spellStart"/>
      <w:r w:rsidRPr="00604D4A">
        <w:rPr>
          <w:iCs/>
          <w:sz w:val="20"/>
          <w:lang w:val="en-GB"/>
        </w:rPr>
        <w:t>t</w:t>
      </w:r>
      <w:r w:rsidRPr="00604D4A">
        <w:rPr>
          <w:sz w:val="20"/>
          <w:vertAlign w:val="subscript"/>
          <w:lang w:val="en-GB"/>
        </w:rPr>
        <w:t>r</w:t>
      </w:r>
      <w:proofErr w:type="spellEnd"/>
      <w:r w:rsidRPr="00604D4A">
        <w:rPr>
          <w:sz w:val="20"/>
          <w:lang w:val="en-GB"/>
        </w:rPr>
        <w:t>( </w:t>
      </w:r>
      <w:r w:rsidRPr="00604D4A">
        <w:rPr>
          <w:iCs/>
          <w:sz w:val="20"/>
          <w:lang w:val="en-GB"/>
        </w:rPr>
        <w:t>n </w:t>
      </w:r>
      <w:r w:rsidRPr="00604D4A">
        <w:rPr>
          <w:sz w:val="20"/>
          <w:lang w:val="en-GB"/>
        </w:rPr>
        <w:t>).</w:t>
      </w:r>
    </w:p>
    <w:p w:rsidR="008A008B" w:rsidRDefault="004072CF">
      <w:pPr>
        <w:pStyle w:val="Heading4"/>
        <w:rPr>
          <w:b w:val="0"/>
          <w:bCs w:val="0"/>
          <w:sz w:val="24"/>
          <w:szCs w:val="24"/>
        </w:rPr>
      </w:pPr>
      <w:r w:rsidRPr="004072CF">
        <w:rPr>
          <w:sz w:val="24"/>
          <w:szCs w:val="24"/>
        </w:rPr>
        <w:t>Timing of coded picture removal</w:t>
      </w:r>
    </w:p>
    <w:p w:rsidR="00992342" w:rsidRDefault="00992342" w:rsidP="00992342">
      <w:pPr>
        <w:tabs>
          <w:tab w:val="left" w:pos="794"/>
          <w:tab w:val="left" w:pos="1191"/>
          <w:tab w:val="left" w:pos="1588"/>
          <w:tab w:val="left" w:pos="1985"/>
        </w:tabs>
        <w:jc w:val="both"/>
        <w:rPr>
          <w:sz w:val="20"/>
          <w:lang w:val="en-GB"/>
        </w:rPr>
      </w:pPr>
      <w:r w:rsidRPr="00724053">
        <w:rPr>
          <w:sz w:val="20"/>
          <w:lang w:val="en-GB"/>
        </w:rPr>
        <w:t>It is assumed that the nominal CPB removal time and the CPB removal time of a coded picture are calculated immediately after the previous coded picture is removed from the CPB, or, for access unit 0, when the HRD is initialised</w:t>
      </w:r>
      <w:r>
        <w:rPr>
          <w:sz w:val="20"/>
          <w:lang w:val="en-GB"/>
        </w:rPr>
        <w:t>.</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For access unit 0, the nominal removal time of the access unit from the CPB is</w:t>
      </w:r>
      <w:r w:rsidRPr="00604D4A">
        <w:rPr>
          <w:iCs/>
          <w:sz w:val="20"/>
          <w:lang w:val="en-GB"/>
        </w:rPr>
        <w:t xml:space="preserve"> specified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proofErr w:type="gramStart"/>
      <w:r w:rsidRPr="00604D4A">
        <w:rPr>
          <w:iCs/>
          <w:sz w:val="20"/>
          <w:lang w:val="en-GB"/>
        </w:rPr>
        <w:t>t</w:t>
      </w:r>
      <w:r w:rsidRPr="00604D4A">
        <w:rPr>
          <w:sz w:val="20"/>
          <w:vertAlign w:val="subscript"/>
          <w:lang w:val="en-GB"/>
        </w:rPr>
        <w:t>r,</w:t>
      </w:r>
      <w:proofErr w:type="gramEnd"/>
      <w:r w:rsidRPr="00604D4A">
        <w:rPr>
          <w:sz w:val="20"/>
          <w:vertAlign w:val="subscript"/>
          <w:lang w:val="en-GB"/>
        </w:rPr>
        <w:t>n</w:t>
      </w:r>
      <w:proofErr w:type="spellEnd"/>
      <w:r w:rsidRPr="00604D4A">
        <w:rPr>
          <w:sz w:val="20"/>
          <w:lang w:val="en-GB"/>
        </w:rPr>
        <w:t>( </w:t>
      </w:r>
      <w:r w:rsidRPr="00604D4A">
        <w:rPr>
          <w:iCs/>
          <w:sz w:val="20"/>
          <w:lang w:val="en-GB"/>
        </w:rPr>
        <w:t>0 </w:t>
      </w:r>
      <w:r w:rsidRPr="00604D4A">
        <w:rPr>
          <w:sz w:val="20"/>
          <w:lang w:val="en-GB"/>
        </w:rPr>
        <w:t xml:space="preserve">) = </w:t>
      </w:r>
      <w:proofErr w:type="spellStart"/>
      <w:r w:rsidRPr="00604D4A">
        <w:rPr>
          <w:sz w:val="20"/>
          <w:lang w:val="en-GB"/>
        </w:rPr>
        <w:t>initial_cpb_removal_delay</w:t>
      </w:r>
      <w:proofErr w:type="spellEnd"/>
      <w:r w:rsidRPr="00604D4A">
        <w:rPr>
          <w:sz w:val="20"/>
          <w:lang w:val="en-GB"/>
        </w:rPr>
        <w:t xml:space="preserve">[ </w:t>
      </w:r>
      <w:proofErr w:type="spellStart"/>
      <w:r w:rsidRPr="00604D4A">
        <w:rPr>
          <w:sz w:val="20"/>
          <w:lang w:val="en-GB"/>
        </w:rPr>
        <w:t>SchedSelIdx</w:t>
      </w:r>
      <w:proofErr w:type="spellEnd"/>
      <w:r w:rsidRPr="00604D4A">
        <w:rPr>
          <w:sz w:val="20"/>
          <w:lang w:val="en-GB"/>
        </w:rPr>
        <w:t xml:space="preserve"> ]</w:t>
      </w:r>
      <w:r w:rsidRPr="00604D4A">
        <w:rPr>
          <w:rFonts w:ascii="Symbol" w:hAnsi="Symbol" w:cs="Symbol"/>
          <w:sz w:val="20"/>
          <w:lang w:val="en-GB"/>
        </w:rPr>
        <w:t></w:t>
      </w:r>
      <w:r w:rsidRPr="00604D4A">
        <w:rPr>
          <w:sz w:val="20"/>
          <w:lang w:val="en-GB"/>
        </w:rPr>
        <w:t xml:space="preserve"> </w:t>
      </w:r>
      <w:r w:rsidRPr="00604D4A">
        <w:rPr>
          <w:iCs/>
          <w:sz w:val="20"/>
          <w:lang w:val="en-GB"/>
        </w:rPr>
        <w:t>90000</w:t>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7</w:t>
      </w:r>
      <w:r w:rsidR="00170E61" w:rsidRPr="00604D4A">
        <w:rPr>
          <w:sz w:val="20"/>
          <w:lang w:val="en-GB"/>
        </w:rPr>
        <w:fldChar w:fldCharType="end"/>
      </w:r>
      <w:r w:rsidRPr="00604D4A">
        <w:rPr>
          <w:sz w:val="20"/>
          <w:lang w:val="en-GB"/>
        </w:rPr>
        <w:t>)</w:t>
      </w:r>
    </w:p>
    <w:p w:rsidR="00992342" w:rsidRPr="00EA5D4D" w:rsidRDefault="004072CF" w:rsidP="00992342">
      <w:pPr>
        <w:tabs>
          <w:tab w:val="left" w:pos="794"/>
          <w:tab w:val="left" w:pos="1191"/>
          <w:tab w:val="left" w:pos="1588"/>
          <w:tab w:val="left" w:pos="1985"/>
        </w:tabs>
        <w:jc w:val="both"/>
        <w:rPr>
          <w:sz w:val="20"/>
          <w:lang w:val="en-GB"/>
        </w:rPr>
      </w:pPr>
      <w:r w:rsidRPr="004072CF">
        <w:rPr>
          <w:sz w:val="20"/>
          <w:highlight w:val="yellow"/>
          <w:lang w:val="en-GB"/>
        </w:rPr>
        <w:t xml:space="preserve">At the removal time of access unit 0, the variable </w:t>
      </w:r>
      <w:proofErr w:type="spellStart"/>
      <w:r w:rsidRPr="004072CF">
        <w:rPr>
          <w:sz w:val="20"/>
          <w:highlight w:val="yellow"/>
          <w:lang w:val="en-GB"/>
        </w:rPr>
        <w:t>n</w:t>
      </w:r>
      <w:r w:rsidRPr="004072CF">
        <w:rPr>
          <w:sz w:val="20"/>
          <w:highlight w:val="yellow"/>
          <w:vertAlign w:val="subscript"/>
          <w:lang w:val="en-GB"/>
        </w:rPr>
        <w:t>b</w:t>
      </w:r>
      <w:proofErr w:type="spellEnd"/>
      <w:r w:rsidRPr="004072CF">
        <w:rPr>
          <w:sz w:val="20"/>
          <w:highlight w:val="yellow"/>
          <w:lang w:val="en-GB"/>
        </w:rPr>
        <w:t xml:space="preserve"> is set equal to 0.</w:t>
      </w:r>
    </w:p>
    <w:p w:rsidR="00992342" w:rsidRDefault="00992342" w:rsidP="00992342">
      <w:pPr>
        <w:tabs>
          <w:tab w:val="left" w:pos="794"/>
          <w:tab w:val="left" w:pos="1191"/>
          <w:tab w:val="left" w:pos="1588"/>
          <w:tab w:val="left" w:pos="1985"/>
        </w:tabs>
        <w:jc w:val="both"/>
        <w:rPr>
          <w:sz w:val="20"/>
          <w:lang w:val="en-GB"/>
        </w:rPr>
      </w:pPr>
      <w:r w:rsidRPr="00992342">
        <w:rPr>
          <w:sz w:val="20"/>
          <w:highlight w:val="yellow"/>
          <w:lang w:val="en-GB"/>
        </w:rPr>
        <w:lastRenderedPageBreak/>
        <w:t xml:space="preserve">Immediately after the removal of access unit 0 from the CPB, </w:t>
      </w:r>
      <w:proofErr w:type="spellStart"/>
      <w:r w:rsidRPr="00992342">
        <w:rPr>
          <w:iCs/>
          <w:sz w:val="20"/>
          <w:highlight w:val="yellow"/>
          <w:lang w:val="en-GB"/>
        </w:rPr>
        <w:t>t</w:t>
      </w:r>
      <w:r w:rsidRPr="00992342">
        <w:rPr>
          <w:sz w:val="20"/>
          <w:highlight w:val="yellow"/>
          <w:vertAlign w:val="subscript"/>
          <w:lang w:val="en-GB"/>
        </w:rPr>
        <w:t>r,n</w:t>
      </w:r>
      <w:proofErr w:type="spellEnd"/>
      <w:r w:rsidRPr="00992342">
        <w:rPr>
          <w:sz w:val="20"/>
          <w:highlight w:val="yellow"/>
          <w:vertAlign w:val="subscript"/>
          <w:lang w:val="en-GB"/>
        </w:rPr>
        <w:t xml:space="preserve"> </w:t>
      </w:r>
      <w:r w:rsidRPr="00992342">
        <w:rPr>
          <w:sz w:val="20"/>
          <w:highlight w:val="yellow"/>
          <w:lang w:val="en-GB"/>
        </w:rPr>
        <w:t xml:space="preserve">( 0 ) is set to equal to </w:t>
      </w:r>
      <w:proofErr w:type="spellStart"/>
      <w:r w:rsidRPr="00992342">
        <w:rPr>
          <w:iCs/>
          <w:sz w:val="20"/>
          <w:highlight w:val="yellow"/>
          <w:lang w:val="en-GB"/>
        </w:rPr>
        <w:t>t</w:t>
      </w:r>
      <w:r w:rsidRPr="00992342">
        <w:rPr>
          <w:sz w:val="20"/>
          <w:highlight w:val="yellow"/>
          <w:vertAlign w:val="subscript"/>
          <w:lang w:val="en-GB"/>
        </w:rPr>
        <w:t>r,n</w:t>
      </w:r>
      <w:proofErr w:type="spellEnd"/>
      <w:r w:rsidRPr="00992342">
        <w:rPr>
          <w:sz w:val="20"/>
          <w:highlight w:val="yellow"/>
          <w:lang w:val="en-GB"/>
        </w:rPr>
        <w:t>( 0 ) – </w:t>
      </w:r>
      <w:r w:rsidRPr="00992342">
        <w:rPr>
          <w:b/>
          <w:bCs/>
          <w:sz w:val="20"/>
          <w:highlight w:val="yellow"/>
          <w:lang w:val="en-GB"/>
        </w:rPr>
        <w:t>( </w:t>
      </w:r>
      <w:proofErr w:type="spellStart"/>
      <w:r w:rsidRPr="00992342">
        <w:rPr>
          <w:sz w:val="20"/>
          <w:highlight w:val="yellow"/>
          <w:lang w:val="en-GB"/>
        </w:rPr>
        <w:t>DelayOffset</w:t>
      </w:r>
      <w:proofErr w:type="spellEnd"/>
      <w:r w:rsidRPr="00992342">
        <w:rPr>
          <w:sz w:val="20"/>
          <w:highlight w:val="yellow"/>
          <w:lang w:val="en-GB"/>
        </w:rPr>
        <w:t>[</w:t>
      </w:r>
      <w:proofErr w:type="spellStart"/>
      <w:r w:rsidRPr="00992342">
        <w:rPr>
          <w:sz w:val="20"/>
          <w:highlight w:val="yellow"/>
          <w:lang w:val="en-GB"/>
        </w:rPr>
        <w:t>SchedSelIdx</w:t>
      </w:r>
      <w:proofErr w:type="spellEnd"/>
      <w:r w:rsidRPr="00992342">
        <w:rPr>
          <w:sz w:val="20"/>
          <w:highlight w:val="yellow"/>
          <w:lang w:val="en-GB"/>
        </w:rPr>
        <w:t>]</w:t>
      </w:r>
      <w:r w:rsidRPr="00992342">
        <w:rPr>
          <w:rFonts w:ascii="Symbol" w:hAnsi="Symbol" w:cs="Symbol"/>
          <w:sz w:val="20"/>
          <w:highlight w:val="yellow"/>
          <w:lang w:val="en-GB"/>
        </w:rPr>
        <w:t></w:t>
      </w:r>
      <w:r w:rsidRPr="00992342">
        <w:rPr>
          <w:rFonts w:ascii="Symbol" w:hAnsi="Symbol" w:cs="Symbol"/>
          <w:sz w:val="20"/>
          <w:highlight w:val="yellow"/>
          <w:lang w:val="en-GB"/>
        </w:rPr>
        <w:t></w:t>
      </w:r>
      <w:r w:rsidRPr="00992342">
        <w:rPr>
          <w:sz w:val="20"/>
          <w:highlight w:val="yellow"/>
          <w:lang w:val="en-GB"/>
        </w:rPr>
        <w:t xml:space="preserve"> </w:t>
      </w:r>
      <w:r w:rsidRPr="00992342">
        <w:rPr>
          <w:iCs/>
          <w:sz w:val="20"/>
          <w:highlight w:val="yellow"/>
          <w:lang w:val="en-GB"/>
        </w:rPr>
        <w:t>90000 )</w:t>
      </w:r>
      <w:r w:rsidRPr="00992342">
        <w:rPr>
          <w:sz w:val="20"/>
          <w:highlight w:val="yellow"/>
          <w:lang w:val="en-GB"/>
        </w:rPr>
        <w:t>.</w:t>
      </w:r>
    </w:p>
    <w:p w:rsidR="00992342" w:rsidRDefault="00992342" w:rsidP="00992342">
      <w:pPr>
        <w:tabs>
          <w:tab w:val="left" w:pos="794"/>
          <w:tab w:val="left" w:pos="1191"/>
          <w:tab w:val="left" w:pos="1588"/>
          <w:tab w:val="left" w:pos="1985"/>
        </w:tabs>
        <w:jc w:val="both"/>
        <w:rPr>
          <w:sz w:val="20"/>
          <w:lang w:val="en-GB"/>
        </w:rPr>
      </w:pPr>
    </w:p>
    <w:p w:rsidR="00992342" w:rsidRDefault="00992342" w:rsidP="00992342">
      <w:pPr>
        <w:spacing w:before="60" w:line="199" w:lineRule="exact"/>
        <w:ind w:left="284"/>
        <w:jc w:val="both"/>
        <w:rPr>
          <w:sz w:val="20"/>
          <w:szCs w:val="18"/>
          <w:lang w:val="en-GB"/>
        </w:rPr>
      </w:pPr>
      <w:r w:rsidRPr="00992342">
        <w:rPr>
          <w:sz w:val="20"/>
          <w:szCs w:val="18"/>
          <w:highlight w:val="yellow"/>
          <w:lang w:val="en-GB"/>
        </w:rPr>
        <w:t xml:space="preserve">NOTE – The effective CPB removal time of access unit 0 is not shifted, but for all pictures after access unit 0 in decoding order, the effective CPB removal time is shifted earlier by </w:t>
      </w:r>
      <w:proofErr w:type="gramStart"/>
      <w:r w:rsidRPr="00992342">
        <w:rPr>
          <w:b/>
          <w:bCs/>
          <w:sz w:val="20"/>
          <w:highlight w:val="yellow"/>
          <w:lang w:val="en-GB"/>
        </w:rPr>
        <w:t>( </w:t>
      </w:r>
      <w:proofErr w:type="spellStart"/>
      <w:r w:rsidRPr="00992342">
        <w:rPr>
          <w:sz w:val="20"/>
          <w:highlight w:val="yellow"/>
          <w:lang w:val="en-GB"/>
        </w:rPr>
        <w:t>DelayOffset</w:t>
      </w:r>
      <w:proofErr w:type="spellEnd"/>
      <w:proofErr w:type="gramEnd"/>
      <w:r w:rsidRPr="00992342">
        <w:rPr>
          <w:sz w:val="20"/>
          <w:highlight w:val="yellow"/>
          <w:lang w:val="en-GB"/>
        </w:rPr>
        <w:t>[</w:t>
      </w:r>
      <w:proofErr w:type="spellStart"/>
      <w:r w:rsidRPr="00992342">
        <w:rPr>
          <w:sz w:val="20"/>
          <w:highlight w:val="yellow"/>
          <w:lang w:val="en-GB"/>
        </w:rPr>
        <w:t>SchedSelIdx</w:t>
      </w:r>
      <w:proofErr w:type="spellEnd"/>
      <w:r w:rsidRPr="00992342">
        <w:rPr>
          <w:sz w:val="20"/>
          <w:highlight w:val="yellow"/>
          <w:lang w:val="en-GB"/>
        </w:rPr>
        <w:t>]</w:t>
      </w:r>
      <w:r w:rsidRPr="00992342">
        <w:rPr>
          <w:rFonts w:ascii="Symbol" w:hAnsi="Symbol" w:cs="Symbol"/>
          <w:sz w:val="20"/>
          <w:highlight w:val="yellow"/>
          <w:lang w:val="en-GB"/>
        </w:rPr>
        <w:t></w:t>
      </w:r>
      <w:r w:rsidRPr="00992342">
        <w:rPr>
          <w:rFonts w:ascii="Symbol" w:hAnsi="Symbol" w:cs="Symbol"/>
          <w:sz w:val="20"/>
          <w:highlight w:val="yellow"/>
          <w:lang w:val="en-GB"/>
        </w:rPr>
        <w:t></w:t>
      </w:r>
      <w:r w:rsidRPr="00992342">
        <w:rPr>
          <w:sz w:val="20"/>
          <w:highlight w:val="yellow"/>
          <w:lang w:val="en-GB"/>
        </w:rPr>
        <w:t xml:space="preserve"> </w:t>
      </w:r>
      <w:r w:rsidRPr="00992342">
        <w:rPr>
          <w:iCs/>
          <w:sz w:val="20"/>
          <w:highlight w:val="yellow"/>
          <w:lang w:val="en-GB"/>
        </w:rPr>
        <w:t>90000 )</w:t>
      </w:r>
      <w:r w:rsidRPr="00992342">
        <w:rPr>
          <w:sz w:val="20"/>
          <w:szCs w:val="18"/>
          <w:highlight w:val="yellow"/>
          <w:lang w:val="en-GB"/>
        </w:rPr>
        <w:t>.</w:t>
      </w:r>
    </w:p>
    <w:p w:rsidR="00992342" w:rsidRDefault="00992342" w:rsidP="00992342">
      <w:pPr>
        <w:tabs>
          <w:tab w:val="left" w:pos="794"/>
          <w:tab w:val="left" w:pos="1191"/>
          <w:tab w:val="left" w:pos="1588"/>
          <w:tab w:val="left" w:pos="1985"/>
        </w:tabs>
        <w:jc w:val="both"/>
        <w:rPr>
          <w:sz w:val="20"/>
          <w:lang w:val="en-GB"/>
        </w:rPr>
      </w:pP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For the first access unit of a buffering period that does not initialise the HRD, the nominal removal time of the access unit from the CPB is</w:t>
      </w:r>
      <w:r w:rsidRPr="00604D4A">
        <w:rPr>
          <w:iCs/>
          <w:sz w:val="20"/>
          <w:lang w:val="en-GB"/>
        </w:rPr>
        <w:t xml:space="preserve"> </w:t>
      </w:r>
      <w:r w:rsidRPr="00604D4A">
        <w:rPr>
          <w:sz w:val="20"/>
          <w:lang w:val="en-GB"/>
        </w:rPr>
        <w:t>specified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w:t>
      </w:r>
      <w:r w:rsidRPr="00604D4A">
        <w:rPr>
          <w:iCs/>
          <w:sz w:val="20"/>
          <w:lang w:val="en-GB"/>
        </w:rPr>
        <w:t xml:space="preserve"> = </w:t>
      </w:r>
      <w:proofErr w:type="spellStart"/>
      <w:r w:rsidRPr="00604D4A">
        <w:rPr>
          <w:iCs/>
          <w:sz w:val="20"/>
          <w:lang w:val="en-GB"/>
        </w:rPr>
        <w:t>t</w:t>
      </w:r>
      <w:r w:rsidRPr="00604D4A">
        <w:rPr>
          <w:sz w:val="20"/>
          <w:vertAlign w:val="subscript"/>
          <w:lang w:val="en-GB"/>
        </w:rPr>
        <w:t>r,n</w:t>
      </w:r>
      <w:proofErr w:type="spellEnd"/>
      <w:r w:rsidRPr="00604D4A">
        <w:rPr>
          <w:sz w:val="20"/>
          <w:vertAlign w:val="subscript"/>
          <w:lang w:val="en-GB"/>
        </w:rPr>
        <w:t xml:space="preserve"> </w:t>
      </w:r>
      <w:r w:rsidRPr="00604D4A">
        <w:rPr>
          <w:sz w:val="20"/>
          <w:lang w:val="en-GB"/>
        </w:rPr>
        <w:t>( </w:t>
      </w:r>
      <w:proofErr w:type="spellStart"/>
      <w:r w:rsidRPr="00604D4A">
        <w:rPr>
          <w:sz w:val="20"/>
          <w:lang w:val="en-GB"/>
        </w:rPr>
        <w:t>n</w:t>
      </w:r>
      <w:r w:rsidRPr="00604D4A">
        <w:rPr>
          <w:sz w:val="20"/>
          <w:vertAlign w:val="subscript"/>
          <w:lang w:val="en-GB"/>
        </w:rPr>
        <w:t>b</w:t>
      </w:r>
      <w:proofErr w:type="spellEnd"/>
      <w:r w:rsidRPr="00604D4A">
        <w:rPr>
          <w:sz w:val="20"/>
          <w:lang w:val="en-GB"/>
        </w:rPr>
        <w:t> )</w:t>
      </w:r>
      <w:r w:rsidRPr="00604D4A">
        <w:rPr>
          <w:iCs/>
          <w:sz w:val="20"/>
          <w:lang w:val="en-GB"/>
        </w:rPr>
        <w:t xml:space="preserve"> + </w:t>
      </w:r>
      <w:proofErr w:type="spellStart"/>
      <w:r w:rsidRPr="00604D4A">
        <w:rPr>
          <w:iCs/>
          <w:sz w:val="20"/>
          <w:lang w:val="en-GB"/>
        </w:rPr>
        <w:t>t</w:t>
      </w:r>
      <w:r w:rsidRPr="00604D4A">
        <w:rPr>
          <w:sz w:val="20"/>
          <w:vertAlign w:val="subscript"/>
          <w:lang w:val="en-GB"/>
        </w:rPr>
        <w:t>c</w:t>
      </w:r>
      <w:proofErr w:type="spellEnd"/>
      <w:r w:rsidRPr="00604D4A">
        <w:rPr>
          <w:sz w:val="20"/>
          <w:lang w:val="en-GB"/>
        </w:rPr>
        <w:t xml:space="preserve"> </w:t>
      </w:r>
      <w:r w:rsidRPr="00604D4A">
        <w:rPr>
          <w:rFonts w:cs="Lucida Console"/>
          <w:iCs/>
          <w:sz w:val="20"/>
          <w:lang w:val="en-GB"/>
        </w:rPr>
        <w:t>*</w:t>
      </w:r>
      <w:r w:rsidRPr="00604D4A">
        <w:rPr>
          <w:sz w:val="20"/>
          <w:lang w:val="en-GB"/>
        </w:rPr>
        <w:t xml:space="preserve"> </w:t>
      </w:r>
      <w:proofErr w:type="spellStart"/>
      <w:r w:rsidRPr="00604D4A">
        <w:rPr>
          <w:sz w:val="20"/>
          <w:lang w:val="en-GB"/>
        </w:rPr>
        <w:t>cpb_removal_delay</w:t>
      </w:r>
      <w:proofErr w:type="spellEnd"/>
      <w:r w:rsidRPr="00604D4A">
        <w:rPr>
          <w:sz w:val="20"/>
          <w:lang w:val="en-GB"/>
        </w:rPr>
        <w:t>( </w:t>
      </w:r>
      <w:r w:rsidRPr="00604D4A">
        <w:rPr>
          <w:iCs/>
          <w:sz w:val="20"/>
          <w:lang w:val="en-GB"/>
        </w:rPr>
        <w:t>n </w:t>
      </w:r>
      <w:r w:rsidRPr="00604D4A">
        <w:rPr>
          <w:sz w:val="20"/>
          <w:lang w:val="en-GB"/>
        </w:rPr>
        <w:t>)</w:t>
      </w:r>
      <w:r>
        <w:rPr>
          <w:sz w:val="20"/>
          <w:lang w:val="en-GB"/>
        </w:rPr>
        <w:tab/>
      </w:r>
      <w:r>
        <w:rPr>
          <w:sz w:val="20"/>
          <w:lang w:val="en-GB"/>
        </w:rPr>
        <w:tab/>
      </w:r>
      <w:r w:rsidRPr="00604D4A">
        <w:rPr>
          <w:sz w:val="20"/>
          <w:lang w:val="en-GB"/>
        </w:rPr>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8</w:t>
      </w:r>
      <w:r w:rsidR="00170E61" w:rsidRPr="00604D4A">
        <w:rPr>
          <w:sz w:val="20"/>
          <w:lang w:val="en-GB"/>
        </w:rPr>
        <w:fldChar w:fldCharType="end"/>
      </w:r>
      <w:r w:rsidRPr="00604D4A">
        <w:rPr>
          <w:sz w:val="20"/>
          <w:lang w:val="en-GB"/>
        </w:rPr>
        <w:t>)</w:t>
      </w:r>
    </w:p>
    <w:p w:rsidR="00992342" w:rsidRPr="00604D4A" w:rsidRDefault="00992342" w:rsidP="00992342">
      <w:pPr>
        <w:tabs>
          <w:tab w:val="left" w:pos="794"/>
          <w:tab w:val="left" w:pos="1191"/>
          <w:tab w:val="left" w:pos="1588"/>
          <w:tab w:val="left" w:pos="1985"/>
        </w:tabs>
        <w:jc w:val="both"/>
        <w:rPr>
          <w:sz w:val="20"/>
          <w:lang w:val="en-GB"/>
        </w:rPr>
      </w:pPr>
      <w:proofErr w:type="gramStart"/>
      <w:r w:rsidRPr="00604D4A">
        <w:rPr>
          <w:sz w:val="20"/>
          <w:lang w:val="en-GB"/>
        </w:rPr>
        <w:t>where</w:t>
      </w:r>
      <w:proofErr w:type="gramEnd"/>
      <w:r w:rsidRPr="00604D4A">
        <w:rPr>
          <w:sz w:val="20"/>
          <w:lang w:val="en-GB"/>
        </w:rPr>
        <w:t xml:space="preserve">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proofErr w:type="spellStart"/>
      <w:r w:rsidRPr="00604D4A">
        <w:rPr>
          <w:sz w:val="20"/>
          <w:lang w:val="en-GB"/>
        </w:rPr>
        <w:t>n</w:t>
      </w:r>
      <w:r w:rsidRPr="00604D4A">
        <w:rPr>
          <w:sz w:val="20"/>
          <w:vertAlign w:val="subscript"/>
          <w:lang w:val="en-GB"/>
        </w:rPr>
        <w:t>b</w:t>
      </w:r>
      <w:proofErr w:type="spellEnd"/>
      <w:r w:rsidRPr="00604D4A">
        <w:rPr>
          <w:sz w:val="20"/>
          <w:lang w:val="en-GB"/>
        </w:rPr>
        <w:t xml:space="preserve"> ) is the nominal removal time of the first picture of the previous buffering period and </w:t>
      </w:r>
      <w:proofErr w:type="spellStart"/>
      <w:r w:rsidRPr="00604D4A">
        <w:rPr>
          <w:sz w:val="20"/>
          <w:lang w:val="en-GB"/>
        </w:rPr>
        <w:t>cpb_removal_delay</w:t>
      </w:r>
      <w:proofErr w:type="spellEnd"/>
      <w:r w:rsidRPr="00604D4A">
        <w:rPr>
          <w:sz w:val="20"/>
          <w:lang w:val="en-GB"/>
        </w:rPr>
        <w:t>( </w:t>
      </w:r>
      <w:r w:rsidRPr="00604D4A">
        <w:rPr>
          <w:iCs/>
          <w:sz w:val="20"/>
          <w:lang w:val="en-GB"/>
        </w:rPr>
        <w:t>n </w:t>
      </w:r>
      <w:r w:rsidRPr="00604D4A">
        <w:rPr>
          <w:sz w:val="20"/>
          <w:lang w:val="en-GB"/>
        </w:rPr>
        <w:t>) is specified in the picture timing SEI message associated with access unit n.</w:t>
      </w:r>
    </w:p>
    <w:p w:rsidR="00992342" w:rsidRPr="00604D4A" w:rsidRDefault="00992342" w:rsidP="00992342">
      <w:pPr>
        <w:tabs>
          <w:tab w:val="left" w:pos="794"/>
          <w:tab w:val="left" w:pos="1191"/>
          <w:tab w:val="left" w:pos="1588"/>
          <w:tab w:val="left" w:pos="1985"/>
        </w:tabs>
        <w:jc w:val="both"/>
        <w:rPr>
          <w:sz w:val="20"/>
          <w:lang w:val="en-GB"/>
        </w:rPr>
      </w:pPr>
      <w:r w:rsidRPr="00992342">
        <w:rPr>
          <w:sz w:val="20"/>
          <w:highlight w:val="yellow"/>
          <w:lang w:val="en-GB"/>
        </w:rPr>
        <w:t xml:space="preserve">When an access unit n is the first access unit of a buffering period that does not initialise the HRD, </w:t>
      </w:r>
      <w:proofErr w:type="spellStart"/>
      <w:r w:rsidRPr="00992342">
        <w:rPr>
          <w:sz w:val="20"/>
          <w:highlight w:val="yellow"/>
          <w:lang w:val="en-GB"/>
        </w:rPr>
        <w:t>n</w:t>
      </w:r>
      <w:r w:rsidRPr="00992342">
        <w:rPr>
          <w:sz w:val="20"/>
          <w:highlight w:val="yellow"/>
          <w:vertAlign w:val="subscript"/>
          <w:lang w:val="en-GB"/>
        </w:rPr>
        <w:t>b</w:t>
      </w:r>
      <w:proofErr w:type="spellEnd"/>
      <w:r w:rsidRPr="00992342">
        <w:rPr>
          <w:sz w:val="20"/>
          <w:highlight w:val="yellow"/>
          <w:lang w:val="en-GB"/>
        </w:rPr>
        <w:t xml:space="preserve"> is set equal to n at the removal time of access unit n</w:t>
      </w:r>
      <w:r w:rsidRPr="00992342">
        <w:rPr>
          <w:iCs/>
          <w:sz w:val="20"/>
          <w:highlight w:val="yellow"/>
          <w:lang w:val="en-GB"/>
        </w:rPr>
        <w:t>.</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 xml:space="preserve">The nominal removal time </w:t>
      </w:r>
      <w:proofErr w:type="spellStart"/>
      <w:r w:rsidRPr="00604D4A">
        <w:rPr>
          <w:iCs/>
          <w:sz w:val="20"/>
          <w:lang w:val="en-GB"/>
        </w:rPr>
        <w:t>t</w:t>
      </w:r>
      <w:r w:rsidRPr="00604D4A">
        <w:rPr>
          <w:sz w:val="20"/>
          <w:vertAlign w:val="subscript"/>
          <w:lang w:val="en-GB"/>
        </w:rPr>
        <w:t>r</w:t>
      </w:r>
      <w:proofErr w:type="gramStart"/>
      <w:r w:rsidRPr="00604D4A">
        <w:rPr>
          <w:sz w:val="20"/>
          <w:vertAlign w:val="subscript"/>
          <w:lang w:val="en-GB"/>
        </w:rPr>
        <w:t>,n</w:t>
      </w:r>
      <w:proofErr w:type="spellEnd"/>
      <w:proofErr w:type="gramEnd"/>
      <w:r w:rsidRPr="00604D4A">
        <w:rPr>
          <w:sz w:val="20"/>
          <w:lang w:val="en-GB"/>
        </w:rPr>
        <w:t>(</w:t>
      </w:r>
      <w:r w:rsidRPr="00604D4A">
        <w:rPr>
          <w:iCs/>
          <w:sz w:val="20"/>
          <w:lang w:val="en-GB"/>
        </w:rPr>
        <w:t>n</w:t>
      </w:r>
      <w:r w:rsidRPr="00604D4A">
        <w:rPr>
          <w:sz w:val="20"/>
          <w:lang w:val="en-GB"/>
        </w:rPr>
        <w:t xml:space="preserve">) of an access unit </w:t>
      </w:r>
      <w:r w:rsidRPr="00604D4A">
        <w:rPr>
          <w:iCs/>
          <w:sz w:val="20"/>
          <w:lang w:val="en-GB"/>
        </w:rPr>
        <w:t>n</w:t>
      </w:r>
      <w:r w:rsidRPr="00604D4A">
        <w:rPr>
          <w:sz w:val="20"/>
          <w:lang w:val="en-GB"/>
        </w:rPr>
        <w:t xml:space="preserve"> that is not the first access unit of a buffering period is given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w:t>
      </w:r>
      <w:r w:rsidRPr="00604D4A">
        <w:rPr>
          <w:iCs/>
          <w:sz w:val="20"/>
          <w:lang w:val="en-GB"/>
        </w:rPr>
        <w:t xml:space="preserve"> =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proofErr w:type="spellStart"/>
      <w:r w:rsidRPr="00604D4A">
        <w:rPr>
          <w:sz w:val="20"/>
          <w:lang w:val="en-GB"/>
        </w:rPr>
        <w:t>n</w:t>
      </w:r>
      <w:r w:rsidRPr="00604D4A">
        <w:rPr>
          <w:sz w:val="20"/>
          <w:vertAlign w:val="subscript"/>
          <w:lang w:val="en-GB"/>
        </w:rPr>
        <w:t>b</w:t>
      </w:r>
      <w:proofErr w:type="spellEnd"/>
      <w:r w:rsidRPr="00604D4A">
        <w:rPr>
          <w:sz w:val="20"/>
          <w:lang w:val="en-GB"/>
        </w:rPr>
        <w:t> )</w:t>
      </w:r>
      <w:r w:rsidRPr="00604D4A">
        <w:rPr>
          <w:iCs/>
          <w:sz w:val="20"/>
          <w:lang w:val="en-GB"/>
        </w:rPr>
        <w:t xml:space="preserve"> + </w:t>
      </w:r>
      <w:proofErr w:type="spellStart"/>
      <w:r w:rsidRPr="00604D4A">
        <w:rPr>
          <w:iCs/>
          <w:sz w:val="20"/>
          <w:lang w:val="en-GB"/>
        </w:rPr>
        <w:t>t</w:t>
      </w:r>
      <w:r w:rsidRPr="00604D4A">
        <w:rPr>
          <w:sz w:val="20"/>
          <w:vertAlign w:val="subscript"/>
          <w:lang w:val="en-GB"/>
        </w:rPr>
        <w:t>c</w:t>
      </w:r>
      <w:proofErr w:type="spellEnd"/>
      <w:r w:rsidRPr="00604D4A">
        <w:rPr>
          <w:sz w:val="20"/>
          <w:lang w:val="en-GB"/>
        </w:rPr>
        <w:t xml:space="preserve"> </w:t>
      </w:r>
      <w:r w:rsidRPr="00604D4A">
        <w:rPr>
          <w:rFonts w:cs="Lucida Console"/>
          <w:iCs/>
          <w:sz w:val="20"/>
          <w:lang w:val="en-GB"/>
        </w:rPr>
        <w:t>*</w:t>
      </w:r>
      <w:r w:rsidRPr="00604D4A">
        <w:rPr>
          <w:sz w:val="20"/>
          <w:lang w:val="en-GB"/>
        </w:rPr>
        <w:t xml:space="preserve"> </w:t>
      </w:r>
      <w:proofErr w:type="spellStart"/>
      <w:r w:rsidRPr="00604D4A">
        <w:rPr>
          <w:sz w:val="20"/>
          <w:lang w:val="en-GB"/>
        </w:rPr>
        <w:t>cpb_removal_delay</w:t>
      </w:r>
      <w:proofErr w:type="spellEnd"/>
      <w:r w:rsidRPr="00604D4A">
        <w:rPr>
          <w:sz w:val="20"/>
          <w:lang w:val="en-GB"/>
        </w:rPr>
        <w:t>( </w:t>
      </w:r>
      <w:r w:rsidRPr="00604D4A">
        <w:rPr>
          <w:iCs/>
          <w:sz w:val="20"/>
          <w:lang w:val="en-GB"/>
        </w:rPr>
        <w:t>n </w:t>
      </w:r>
      <w:r w:rsidRPr="00604D4A">
        <w:rPr>
          <w:sz w:val="20"/>
          <w:lang w:val="en-GB"/>
        </w:rPr>
        <w:t>)</w:t>
      </w:r>
      <w:r w:rsidRPr="00604D4A">
        <w:rPr>
          <w:sz w:val="20"/>
          <w:lang w:val="en-GB"/>
        </w:rPr>
        <w:tab/>
      </w:r>
      <w:r w:rsidRPr="00604D4A">
        <w:rPr>
          <w:sz w:val="20"/>
          <w:lang w:val="en-GB"/>
        </w:rPr>
        <w:tab/>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9</w:t>
      </w:r>
      <w:r w:rsidR="00170E61" w:rsidRPr="00604D4A">
        <w:rPr>
          <w:sz w:val="20"/>
          <w:lang w:val="en-GB"/>
        </w:rPr>
        <w:fldChar w:fldCharType="end"/>
      </w:r>
      <w:r w:rsidRPr="00604D4A">
        <w:rPr>
          <w:sz w:val="20"/>
          <w:lang w:val="en-GB"/>
        </w:rPr>
        <w:t>)</w:t>
      </w:r>
    </w:p>
    <w:p w:rsidR="00992342" w:rsidRPr="00604D4A" w:rsidRDefault="00992342" w:rsidP="00992342">
      <w:pPr>
        <w:tabs>
          <w:tab w:val="left" w:pos="794"/>
          <w:tab w:val="left" w:pos="1191"/>
          <w:tab w:val="left" w:pos="1588"/>
          <w:tab w:val="left" w:pos="1985"/>
        </w:tabs>
        <w:jc w:val="both"/>
        <w:rPr>
          <w:sz w:val="20"/>
          <w:lang w:val="en-GB"/>
        </w:rPr>
      </w:pPr>
      <w:r w:rsidRPr="00604D4A">
        <w:rPr>
          <w:sz w:val="20"/>
          <w:lang w:val="en-GB"/>
        </w:rPr>
        <w:t>The removal time of access unit n is specified as follows.</w:t>
      </w:r>
    </w:p>
    <w:p w:rsidR="00992342" w:rsidRPr="00604D4A" w:rsidRDefault="00992342" w:rsidP="00992342">
      <w:pPr>
        <w:numPr>
          <w:ilvl w:val="0"/>
          <w:numId w:val="20"/>
        </w:numPr>
        <w:tabs>
          <w:tab w:val="clear" w:pos="360"/>
          <w:tab w:val="clear" w:pos="1080"/>
          <w:tab w:val="clear" w:pos="1440"/>
          <w:tab w:val="left" w:pos="284"/>
          <w:tab w:val="left" w:pos="794"/>
          <w:tab w:val="left" w:pos="1191"/>
          <w:tab w:val="left" w:pos="1588"/>
          <w:tab w:val="left" w:pos="1985"/>
        </w:tabs>
        <w:ind w:left="284" w:hanging="284"/>
        <w:jc w:val="both"/>
        <w:rPr>
          <w:sz w:val="20"/>
          <w:lang w:val="en-GB"/>
        </w:rPr>
      </w:pPr>
      <w:r w:rsidRPr="00604D4A">
        <w:rPr>
          <w:sz w:val="20"/>
          <w:lang w:val="en-GB"/>
        </w:rPr>
        <w:t xml:space="preserve">If </w:t>
      </w:r>
      <w:proofErr w:type="spellStart"/>
      <w:r w:rsidRPr="00604D4A">
        <w:rPr>
          <w:sz w:val="20"/>
          <w:lang w:val="en-GB"/>
        </w:rPr>
        <w:t>low_delay_hrd_flag</w:t>
      </w:r>
      <w:proofErr w:type="spellEnd"/>
      <w:r w:rsidRPr="00604D4A">
        <w:rPr>
          <w:sz w:val="20"/>
          <w:lang w:val="en-GB"/>
        </w:rPr>
        <w:t xml:space="preserve"> is equal to 0 or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 xml:space="preserve">) &gt;= </w:t>
      </w:r>
      <w:proofErr w:type="spellStart"/>
      <w:r w:rsidRPr="00604D4A">
        <w:rPr>
          <w:iCs/>
          <w:sz w:val="20"/>
          <w:lang w:val="en-GB"/>
        </w:rPr>
        <w:t>t</w:t>
      </w:r>
      <w:r w:rsidRPr="00604D4A">
        <w:rPr>
          <w:sz w:val="20"/>
          <w:vertAlign w:val="subscript"/>
          <w:lang w:val="en-GB"/>
        </w:rPr>
        <w:t>af</w:t>
      </w:r>
      <w:proofErr w:type="spellEnd"/>
      <w:r w:rsidRPr="00604D4A">
        <w:rPr>
          <w:sz w:val="20"/>
          <w:lang w:val="en-GB"/>
        </w:rPr>
        <w:t>( </w:t>
      </w:r>
      <w:r w:rsidRPr="00604D4A">
        <w:rPr>
          <w:iCs/>
          <w:sz w:val="20"/>
          <w:lang w:val="en-GB"/>
        </w:rPr>
        <w:t>n </w:t>
      </w:r>
      <w:r w:rsidRPr="00604D4A">
        <w:rPr>
          <w:sz w:val="20"/>
          <w:lang w:val="en-GB"/>
        </w:rPr>
        <w:t xml:space="preserve">), the </w:t>
      </w:r>
      <w:r w:rsidRPr="00604D4A">
        <w:rPr>
          <w:iCs/>
          <w:sz w:val="20"/>
          <w:lang w:val="en-GB"/>
        </w:rPr>
        <w:t xml:space="preserve">removal time of access unit n is </w:t>
      </w:r>
      <w:r w:rsidRPr="00604D4A">
        <w:rPr>
          <w:sz w:val="20"/>
          <w:lang w:val="en-GB"/>
        </w:rPr>
        <w:t xml:space="preserve">specified by </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proofErr w:type="gramStart"/>
      <w:r w:rsidRPr="00604D4A">
        <w:rPr>
          <w:iCs/>
          <w:sz w:val="20"/>
          <w:lang w:val="en-GB"/>
        </w:rPr>
        <w:t>t</w:t>
      </w:r>
      <w:r w:rsidRPr="00604D4A">
        <w:rPr>
          <w:sz w:val="20"/>
          <w:vertAlign w:val="subscript"/>
          <w:lang w:val="en-GB"/>
        </w:rPr>
        <w:t>r</w:t>
      </w:r>
      <w:proofErr w:type="spellEnd"/>
      <w:r w:rsidRPr="00604D4A">
        <w:rPr>
          <w:sz w:val="20"/>
          <w:lang w:val="en-GB"/>
        </w:rPr>
        <w:t>(</w:t>
      </w:r>
      <w:proofErr w:type="gramEnd"/>
      <w:r w:rsidRPr="00604D4A">
        <w:rPr>
          <w:sz w:val="20"/>
          <w:lang w:val="en-GB"/>
        </w:rPr>
        <w:t> </w:t>
      </w:r>
      <w:r w:rsidRPr="00604D4A">
        <w:rPr>
          <w:iCs/>
          <w:sz w:val="20"/>
          <w:lang w:val="en-GB"/>
        </w:rPr>
        <w:t>n </w:t>
      </w:r>
      <w:r w:rsidRPr="00604D4A">
        <w:rPr>
          <w:sz w:val="20"/>
          <w:lang w:val="en-GB"/>
        </w:rPr>
        <w:t>)</w:t>
      </w:r>
      <w:r w:rsidRPr="00604D4A">
        <w:rPr>
          <w:iCs/>
          <w:sz w:val="20"/>
          <w:lang w:val="en-GB"/>
        </w:rPr>
        <w:t xml:space="preserve"> = </w:t>
      </w:r>
      <w:proofErr w:type="spellStart"/>
      <w:r w:rsidRPr="00604D4A">
        <w:rPr>
          <w:iCs/>
          <w:sz w:val="20"/>
          <w:lang w:val="en-GB"/>
        </w:rPr>
        <w:t>t</w:t>
      </w:r>
      <w:r w:rsidRPr="00604D4A">
        <w:rPr>
          <w:sz w:val="20"/>
          <w:vertAlign w:val="subscript"/>
          <w:lang w:val="en-GB"/>
        </w:rPr>
        <w:t>r,n</w:t>
      </w:r>
      <w:proofErr w:type="spellEnd"/>
      <w:r w:rsidRPr="00604D4A">
        <w:rPr>
          <w:sz w:val="20"/>
          <w:lang w:val="en-GB"/>
        </w:rPr>
        <w:t>( n )</w:t>
      </w:r>
      <w:r w:rsidRPr="00604D4A">
        <w:rPr>
          <w:sz w:val="20"/>
          <w:lang w:val="en-GB"/>
        </w:rPr>
        <w:tab/>
      </w:r>
      <w:r w:rsidRPr="00604D4A">
        <w:rPr>
          <w:sz w:val="20"/>
          <w:lang w:val="en-GB"/>
        </w:rPr>
        <w:tab/>
      </w:r>
      <w:r w:rsidR="00C33D6F">
        <w:rPr>
          <w:sz w:val="20"/>
          <w:lang w:val="en-GB"/>
        </w:rPr>
        <w:tab/>
      </w:r>
      <w:r w:rsidRPr="00604D4A">
        <w:rPr>
          <w:sz w:val="20"/>
          <w:lang w:val="en-GB"/>
        </w:rPr>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10</w:t>
      </w:r>
      <w:r w:rsidR="00170E61" w:rsidRPr="00604D4A">
        <w:rPr>
          <w:sz w:val="20"/>
          <w:lang w:val="en-GB"/>
        </w:rPr>
        <w:fldChar w:fldCharType="end"/>
      </w:r>
      <w:r w:rsidRPr="00604D4A">
        <w:rPr>
          <w:sz w:val="20"/>
          <w:lang w:val="en-GB"/>
        </w:rPr>
        <w:t>)</w:t>
      </w:r>
    </w:p>
    <w:p w:rsidR="00992342" w:rsidRPr="00604D4A" w:rsidRDefault="00992342" w:rsidP="00992342">
      <w:pPr>
        <w:numPr>
          <w:ilvl w:val="0"/>
          <w:numId w:val="20"/>
        </w:numPr>
        <w:tabs>
          <w:tab w:val="clear" w:pos="360"/>
          <w:tab w:val="clear" w:pos="1080"/>
          <w:tab w:val="clear" w:pos="1440"/>
          <w:tab w:val="left" w:pos="284"/>
          <w:tab w:val="left" w:pos="794"/>
          <w:tab w:val="left" w:pos="1191"/>
          <w:tab w:val="left" w:pos="1588"/>
          <w:tab w:val="left" w:pos="1985"/>
        </w:tabs>
        <w:ind w:left="284" w:hanging="284"/>
        <w:jc w:val="both"/>
        <w:rPr>
          <w:sz w:val="20"/>
          <w:lang w:val="en-GB"/>
        </w:rPr>
      </w:pPr>
      <w:r w:rsidRPr="00604D4A">
        <w:rPr>
          <w:sz w:val="20"/>
          <w:lang w:val="en-GB"/>
        </w:rPr>
        <w:t>Otherwise (</w:t>
      </w:r>
      <w:proofErr w:type="spellStart"/>
      <w:r w:rsidRPr="00604D4A">
        <w:rPr>
          <w:sz w:val="20"/>
          <w:lang w:val="en-GB"/>
        </w:rPr>
        <w:t>low_delay_hrd_flag</w:t>
      </w:r>
      <w:proofErr w:type="spellEnd"/>
      <w:r w:rsidRPr="00604D4A">
        <w:rPr>
          <w:sz w:val="20"/>
          <w:lang w:val="en-GB"/>
        </w:rPr>
        <w:t xml:space="preserve"> is equal to 1 and </w:t>
      </w:r>
      <w:proofErr w:type="spellStart"/>
      <w:r w:rsidRPr="00604D4A">
        <w:rPr>
          <w:iCs/>
          <w:sz w:val="20"/>
          <w:lang w:val="en-GB"/>
        </w:rPr>
        <w:t>t</w:t>
      </w:r>
      <w:r w:rsidRPr="00604D4A">
        <w:rPr>
          <w:sz w:val="20"/>
          <w:vertAlign w:val="subscript"/>
          <w:lang w:val="en-GB"/>
        </w:rPr>
        <w:t>r,n</w:t>
      </w:r>
      <w:proofErr w:type="spellEnd"/>
      <w:r w:rsidRPr="00604D4A">
        <w:rPr>
          <w:sz w:val="20"/>
          <w:lang w:val="en-GB"/>
        </w:rPr>
        <w:t>( </w:t>
      </w:r>
      <w:r w:rsidRPr="00604D4A">
        <w:rPr>
          <w:iCs/>
          <w:sz w:val="20"/>
          <w:lang w:val="en-GB"/>
        </w:rPr>
        <w:t>n </w:t>
      </w:r>
      <w:r w:rsidRPr="00604D4A">
        <w:rPr>
          <w:sz w:val="20"/>
          <w:lang w:val="en-GB"/>
        </w:rPr>
        <w:t xml:space="preserve">) &lt; </w:t>
      </w:r>
      <w:proofErr w:type="spellStart"/>
      <w:r w:rsidRPr="00604D4A">
        <w:rPr>
          <w:iCs/>
          <w:sz w:val="20"/>
          <w:lang w:val="en-GB"/>
        </w:rPr>
        <w:t>t</w:t>
      </w:r>
      <w:r w:rsidRPr="00604D4A">
        <w:rPr>
          <w:sz w:val="20"/>
          <w:vertAlign w:val="subscript"/>
          <w:lang w:val="en-GB"/>
        </w:rPr>
        <w:t>af</w:t>
      </w:r>
      <w:proofErr w:type="spellEnd"/>
      <w:r w:rsidRPr="00604D4A">
        <w:rPr>
          <w:sz w:val="20"/>
          <w:lang w:val="en-GB"/>
        </w:rPr>
        <w:t>( </w:t>
      </w:r>
      <w:r w:rsidRPr="00604D4A">
        <w:rPr>
          <w:iCs/>
          <w:sz w:val="20"/>
          <w:lang w:val="en-GB"/>
        </w:rPr>
        <w:t>n </w:t>
      </w:r>
      <w:r w:rsidRPr="00604D4A">
        <w:rPr>
          <w:sz w:val="20"/>
          <w:lang w:val="en-GB"/>
        </w:rPr>
        <w:t xml:space="preserve">)), the </w:t>
      </w:r>
      <w:r w:rsidRPr="00604D4A">
        <w:rPr>
          <w:iCs/>
          <w:sz w:val="20"/>
          <w:lang w:val="en-GB"/>
        </w:rPr>
        <w:t xml:space="preserve">removal time of access unit n is </w:t>
      </w:r>
      <w:r w:rsidRPr="00604D4A">
        <w:rPr>
          <w:sz w:val="20"/>
          <w:lang w:val="en-GB"/>
        </w:rPr>
        <w:t>specified by</w:t>
      </w:r>
    </w:p>
    <w:p w:rsidR="00992342" w:rsidRPr="00604D4A" w:rsidRDefault="00992342" w:rsidP="00992342">
      <w:pPr>
        <w:tabs>
          <w:tab w:val="left" w:pos="794"/>
          <w:tab w:val="left" w:pos="1191"/>
          <w:tab w:val="left" w:pos="1588"/>
          <w:tab w:val="left" w:pos="1985"/>
          <w:tab w:val="center" w:pos="4849"/>
          <w:tab w:val="right" w:pos="9696"/>
        </w:tabs>
        <w:spacing w:before="193" w:after="240"/>
        <w:ind w:left="720"/>
        <w:jc w:val="both"/>
        <w:rPr>
          <w:sz w:val="20"/>
          <w:lang w:val="en-GB"/>
        </w:rPr>
      </w:pPr>
      <w:proofErr w:type="spellStart"/>
      <w:r w:rsidRPr="00604D4A">
        <w:rPr>
          <w:iCs/>
          <w:sz w:val="20"/>
          <w:lang w:val="en-GB"/>
        </w:rPr>
        <w:t>t</w:t>
      </w:r>
      <w:r w:rsidRPr="00604D4A">
        <w:rPr>
          <w:sz w:val="20"/>
          <w:vertAlign w:val="subscript"/>
          <w:lang w:val="en-GB"/>
        </w:rPr>
        <w:t>r</w:t>
      </w:r>
      <w:proofErr w:type="spellEnd"/>
      <w:r w:rsidRPr="00604D4A">
        <w:rPr>
          <w:sz w:val="20"/>
          <w:lang w:val="en-GB"/>
        </w:rPr>
        <w:t>( </w:t>
      </w:r>
      <w:r w:rsidRPr="00604D4A">
        <w:rPr>
          <w:iCs/>
          <w:sz w:val="20"/>
          <w:lang w:val="en-GB"/>
        </w:rPr>
        <w:t>n </w:t>
      </w:r>
      <w:r w:rsidRPr="00604D4A">
        <w:rPr>
          <w:sz w:val="20"/>
          <w:lang w:val="en-GB"/>
        </w:rPr>
        <w:t xml:space="preserve">) = </w:t>
      </w:r>
      <w:proofErr w:type="spellStart"/>
      <w:r w:rsidRPr="00604D4A">
        <w:rPr>
          <w:iCs/>
          <w:sz w:val="20"/>
          <w:lang w:val="en-GB"/>
        </w:rPr>
        <w:t>t</w:t>
      </w:r>
      <w:r w:rsidRPr="00604D4A">
        <w:rPr>
          <w:sz w:val="20"/>
          <w:vertAlign w:val="subscript"/>
          <w:lang w:val="en-GB"/>
        </w:rPr>
        <w:t>r,n</w:t>
      </w:r>
      <w:proofErr w:type="spellEnd"/>
      <w:r w:rsidRPr="00604D4A">
        <w:rPr>
          <w:sz w:val="20"/>
          <w:lang w:val="en-GB"/>
        </w:rPr>
        <w:t xml:space="preserve">( n ) + </w:t>
      </w:r>
      <w:proofErr w:type="spellStart"/>
      <w:r w:rsidRPr="00604D4A">
        <w:rPr>
          <w:iCs/>
          <w:sz w:val="20"/>
          <w:lang w:val="en-GB"/>
        </w:rPr>
        <w:t>t</w:t>
      </w:r>
      <w:r w:rsidRPr="00604D4A">
        <w:rPr>
          <w:sz w:val="20"/>
          <w:vertAlign w:val="subscript"/>
          <w:lang w:val="en-GB"/>
        </w:rPr>
        <w:t>c</w:t>
      </w:r>
      <w:proofErr w:type="spellEnd"/>
      <w:r w:rsidRPr="00604D4A">
        <w:rPr>
          <w:sz w:val="20"/>
          <w:lang w:val="en-GB"/>
        </w:rPr>
        <w:t xml:space="preserve"> </w:t>
      </w:r>
      <w:r w:rsidRPr="00604D4A">
        <w:rPr>
          <w:rFonts w:cs="Lucida Console"/>
          <w:iCs/>
          <w:sz w:val="20"/>
          <w:lang w:val="en-GB"/>
        </w:rPr>
        <w:t>*</w:t>
      </w:r>
      <w:r w:rsidRPr="00604D4A">
        <w:rPr>
          <w:sz w:val="20"/>
          <w:lang w:val="en-GB"/>
        </w:rPr>
        <w:t xml:space="preserve"> </w:t>
      </w:r>
      <w:r w:rsidRPr="00604D4A">
        <w:rPr>
          <w:iCs/>
          <w:sz w:val="20"/>
          <w:lang w:val="en-GB"/>
        </w:rPr>
        <w:t xml:space="preserve">Ceil( ( </w:t>
      </w:r>
      <w:proofErr w:type="spellStart"/>
      <w:r w:rsidRPr="00604D4A">
        <w:rPr>
          <w:iCs/>
          <w:sz w:val="20"/>
          <w:lang w:val="en-GB"/>
        </w:rPr>
        <w:t>t</w:t>
      </w:r>
      <w:r w:rsidRPr="00604D4A">
        <w:rPr>
          <w:sz w:val="20"/>
          <w:vertAlign w:val="subscript"/>
          <w:lang w:val="en-GB"/>
        </w:rPr>
        <w:t>af</w:t>
      </w:r>
      <w:proofErr w:type="spellEnd"/>
      <w:r w:rsidRPr="00604D4A">
        <w:rPr>
          <w:sz w:val="20"/>
          <w:lang w:val="en-GB"/>
        </w:rPr>
        <w:t>( </w:t>
      </w:r>
      <w:r w:rsidRPr="00604D4A">
        <w:rPr>
          <w:iCs/>
          <w:sz w:val="20"/>
          <w:lang w:val="en-GB"/>
        </w:rPr>
        <w:t>n </w:t>
      </w:r>
      <w:r w:rsidRPr="00604D4A">
        <w:rPr>
          <w:sz w:val="20"/>
          <w:lang w:val="en-GB"/>
        </w:rPr>
        <w:t xml:space="preserve">) - </w:t>
      </w:r>
      <w:proofErr w:type="spellStart"/>
      <w:r w:rsidRPr="00604D4A">
        <w:rPr>
          <w:iCs/>
          <w:sz w:val="20"/>
          <w:lang w:val="en-GB"/>
        </w:rPr>
        <w:t>t</w:t>
      </w:r>
      <w:r w:rsidRPr="00604D4A">
        <w:rPr>
          <w:sz w:val="20"/>
          <w:vertAlign w:val="subscript"/>
          <w:lang w:val="en-GB"/>
        </w:rPr>
        <w:t>r,n</w:t>
      </w:r>
      <w:proofErr w:type="spellEnd"/>
      <w:r w:rsidRPr="00604D4A">
        <w:rPr>
          <w:sz w:val="20"/>
          <w:lang w:val="en-GB"/>
        </w:rPr>
        <w:t>( n ) )</w:t>
      </w:r>
      <w:r w:rsidRPr="00604D4A">
        <w:rPr>
          <w:iCs/>
          <w:sz w:val="20"/>
          <w:lang w:val="en-GB"/>
        </w:rPr>
        <w:t xml:space="preserve"> </w:t>
      </w:r>
      <w:r w:rsidRPr="00604D4A">
        <w:rPr>
          <w:rFonts w:ascii="Symbol" w:hAnsi="Symbol" w:cs="Symbol"/>
          <w:sz w:val="20"/>
          <w:lang w:val="en-GB"/>
        </w:rPr>
        <w:t></w:t>
      </w:r>
      <w:r w:rsidRPr="00604D4A">
        <w:rPr>
          <w:rFonts w:ascii="Symbol" w:hAnsi="Symbol" w:cs="Symbol"/>
          <w:sz w:val="20"/>
          <w:lang w:val="en-GB"/>
        </w:rPr>
        <w:t></w:t>
      </w:r>
      <w:proofErr w:type="spellStart"/>
      <w:r w:rsidRPr="00604D4A">
        <w:rPr>
          <w:iCs/>
          <w:sz w:val="20"/>
          <w:lang w:val="en-GB"/>
        </w:rPr>
        <w:t>t</w:t>
      </w:r>
      <w:r w:rsidRPr="00604D4A">
        <w:rPr>
          <w:sz w:val="20"/>
          <w:vertAlign w:val="subscript"/>
          <w:lang w:val="en-GB"/>
        </w:rPr>
        <w:t>c</w:t>
      </w:r>
      <w:proofErr w:type="spellEnd"/>
      <w:r w:rsidRPr="00604D4A">
        <w:rPr>
          <w:lang w:val="en-GB"/>
        </w:rPr>
        <w:t xml:space="preserve"> </w:t>
      </w:r>
      <w:r w:rsidRPr="00604D4A">
        <w:rPr>
          <w:sz w:val="20"/>
          <w:lang w:val="en-GB"/>
        </w:rPr>
        <w:t>)</w:t>
      </w:r>
      <w:r w:rsidRPr="00604D4A">
        <w:rPr>
          <w:iCs/>
          <w:sz w:val="20"/>
          <w:lang w:val="en-GB"/>
        </w:rPr>
        <w:t xml:space="preserve"> </w:t>
      </w:r>
      <w:r w:rsidRPr="00604D4A">
        <w:rPr>
          <w:iCs/>
          <w:sz w:val="20"/>
          <w:lang w:val="en-GB"/>
        </w:rPr>
        <w:tab/>
      </w:r>
      <w:r w:rsidRPr="00604D4A">
        <w:rPr>
          <w:iCs/>
          <w:sz w:val="20"/>
          <w:lang w:val="en-GB"/>
        </w:rPr>
        <w:tab/>
      </w:r>
      <w:r w:rsidRPr="00604D4A">
        <w:rPr>
          <w:sz w:val="20"/>
          <w:lang w:val="en-GB"/>
        </w:rPr>
        <w:t>(C-</w:t>
      </w:r>
      <w:r w:rsidR="00170E61" w:rsidRPr="00604D4A">
        <w:rPr>
          <w:sz w:val="20"/>
          <w:lang w:val="en-GB"/>
        </w:rPr>
        <w:fldChar w:fldCharType="begin" w:fldLock="1"/>
      </w:r>
      <w:r w:rsidRPr="00604D4A">
        <w:rPr>
          <w:sz w:val="20"/>
          <w:lang w:val="en-GB"/>
        </w:rPr>
        <w:instrText xml:space="preserve"> SEQ Equation \* ARABIC </w:instrText>
      </w:r>
      <w:r w:rsidR="00170E61" w:rsidRPr="00604D4A">
        <w:rPr>
          <w:sz w:val="20"/>
          <w:lang w:val="en-GB"/>
        </w:rPr>
        <w:fldChar w:fldCharType="separate"/>
      </w:r>
      <w:r w:rsidRPr="00604D4A">
        <w:rPr>
          <w:noProof/>
          <w:sz w:val="20"/>
          <w:lang w:val="en-GB"/>
        </w:rPr>
        <w:t>11</w:t>
      </w:r>
      <w:r w:rsidR="00170E61" w:rsidRPr="00604D4A">
        <w:rPr>
          <w:sz w:val="20"/>
          <w:lang w:val="en-GB"/>
        </w:rPr>
        <w:fldChar w:fldCharType="end"/>
      </w:r>
      <w:r w:rsidRPr="00604D4A">
        <w:rPr>
          <w:sz w:val="20"/>
          <w:lang w:val="en-GB"/>
        </w:rPr>
        <w:t>)</w:t>
      </w:r>
    </w:p>
    <w:p w:rsidR="00992342" w:rsidRPr="00724053" w:rsidRDefault="00992342" w:rsidP="00992342">
      <w:pPr>
        <w:spacing w:before="60" w:line="199" w:lineRule="exact"/>
        <w:ind w:left="284"/>
        <w:jc w:val="both"/>
        <w:rPr>
          <w:sz w:val="20"/>
          <w:szCs w:val="18"/>
          <w:lang w:val="en-GB"/>
        </w:rPr>
      </w:pPr>
      <w:r w:rsidRPr="00317613">
        <w:rPr>
          <w:sz w:val="20"/>
          <w:szCs w:val="18"/>
          <w:lang w:val="en-GB"/>
        </w:rPr>
        <w:t xml:space="preserve">NOTE – The latter case indicates that the size access unit n, </w:t>
      </w:r>
      <w:proofErr w:type="gramStart"/>
      <w:r w:rsidRPr="00317613">
        <w:rPr>
          <w:sz w:val="20"/>
          <w:szCs w:val="18"/>
          <w:lang w:val="en-GB"/>
        </w:rPr>
        <w:t>b(</w:t>
      </w:r>
      <w:proofErr w:type="gramEnd"/>
      <w:r w:rsidRPr="00317613">
        <w:rPr>
          <w:sz w:val="20"/>
          <w:szCs w:val="18"/>
          <w:lang w:val="en-GB"/>
        </w:rPr>
        <w:t>n), is so large that it prevents removal at the nominal removal time.</w:t>
      </w:r>
    </w:p>
    <w:p w:rsidR="00963E20" w:rsidRPr="00963E20" w:rsidRDefault="00963E20" w:rsidP="00963E20">
      <w:pPr>
        <w:pStyle w:val="Heading3"/>
      </w:pPr>
      <w:proofErr w:type="spellStart"/>
      <w:r w:rsidRPr="00963E20">
        <w:t>Bitstream</w:t>
      </w:r>
      <w:proofErr w:type="spellEnd"/>
      <w:r w:rsidRPr="00963E20">
        <w:t xml:space="preserve"> conformance</w:t>
      </w:r>
    </w:p>
    <w:p w:rsidR="00C33D6F" w:rsidRDefault="00C33D6F" w:rsidP="00C33D6F">
      <w:pPr>
        <w:tabs>
          <w:tab w:val="left" w:pos="794"/>
          <w:tab w:val="left" w:pos="1191"/>
          <w:tab w:val="left" w:pos="1588"/>
          <w:tab w:val="left" w:pos="1985"/>
        </w:tabs>
        <w:spacing w:after="240"/>
        <w:jc w:val="both"/>
        <w:rPr>
          <w:lang w:eastAsia="ko-KR"/>
        </w:rPr>
      </w:pPr>
      <w:r w:rsidRPr="00C33D6F">
        <w:rPr>
          <w:kern w:val="2"/>
          <w:highlight w:val="yellow"/>
        </w:rPr>
        <w:t xml:space="preserve">The first coded picture, in decoding order, of a conforming </w:t>
      </w:r>
      <w:proofErr w:type="spellStart"/>
      <w:r w:rsidRPr="00C33D6F">
        <w:rPr>
          <w:kern w:val="2"/>
          <w:highlight w:val="yellow"/>
        </w:rPr>
        <w:t>bitstream</w:t>
      </w:r>
      <w:proofErr w:type="spellEnd"/>
      <w:r w:rsidRPr="00C33D6F">
        <w:rPr>
          <w:kern w:val="2"/>
          <w:highlight w:val="yellow"/>
        </w:rPr>
        <w:t xml:space="preserve"> may be an IDR picture or a CRA picture. For a conforming </w:t>
      </w:r>
      <w:proofErr w:type="spellStart"/>
      <w:r w:rsidRPr="00C33D6F">
        <w:rPr>
          <w:kern w:val="2"/>
          <w:highlight w:val="yellow"/>
        </w:rPr>
        <w:t>bitstream</w:t>
      </w:r>
      <w:proofErr w:type="spellEnd"/>
      <w:r w:rsidRPr="00C33D6F">
        <w:rPr>
          <w:kern w:val="2"/>
          <w:highlight w:val="yellow"/>
        </w:rPr>
        <w:t xml:space="preserve"> starting with a CRA picture, the </w:t>
      </w:r>
      <w:proofErr w:type="spellStart"/>
      <w:r w:rsidRPr="00C33D6F">
        <w:rPr>
          <w:kern w:val="2"/>
          <w:highlight w:val="yellow"/>
        </w:rPr>
        <w:t>bitstream</w:t>
      </w:r>
      <w:proofErr w:type="spellEnd"/>
      <w:r w:rsidRPr="00C33D6F">
        <w:rPr>
          <w:kern w:val="2"/>
          <w:highlight w:val="yellow"/>
        </w:rPr>
        <w:t xml:space="preserve"> subset generated by discarding the access units that contain </w:t>
      </w:r>
      <w:r w:rsidR="00F811A5">
        <w:rPr>
          <w:kern w:val="2"/>
          <w:highlight w:val="yellow"/>
        </w:rPr>
        <w:t>any</w:t>
      </w:r>
      <w:r w:rsidR="00F811A5" w:rsidRPr="00C33D6F">
        <w:rPr>
          <w:kern w:val="2"/>
          <w:highlight w:val="yellow"/>
        </w:rPr>
        <w:t xml:space="preserve"> </w:t>
      </w:r>
      <w:r w:rsidRPr="00C33D6F">
        <w:rPr>
          <w:kern w:val="2"/>
          <w:highlight w:val="yellow"/>
        </w:rPr>
        <w:t xml:space="preserve">leading picture associated with the starting CRA picture, when present, shall still be a conforming </w:t>
      </w:r>
      <w:proofErr w:type="spellStart"/>
      <w:r w:rsidRPr="00C33D6F">
        <w:rPr>
          <w:kern w:val="2"/>
          <w:highlight w:val="yellow"/>
        </w:rPr>
        <w:t>bitstream</w:t>
      </w:r>
      <w:proofErr w:type="spellEnd"/>
      <w:r w:rsidRPr="00C33D6F">
        <w:rPr>
          <w:kern w:val="2"/>
          <w:highlight w:val="yellow"/>
        </w:rPr>
        <w:t>.</w:t>
      </w:r>
    </w:p>
    <w:p w:rsidR="001F2594" w:rsidRDefault="001F2594" w:rsidP="00E11923">
      <w:pPr>
        <w:pStyle w:val="Heading1"/>
      </w:pPr>
      <w:r w:rsidRPr="00E11923">
        <w:t>Patent</w:t>
      </w:r>
      <w:r w:rsidRPr="002B191D">
        <w:t xml:space="preserve"> rights declaration</w:t>
      </w:r>
      <w:r w:rsidR="00B94B06" w:rsidRPr="002B191D">
        <w:t>(s)</w:t>
      </w:r>
    </w:p>
    <w:p w:rsidR="00342FF4" w:rsidRDefault="00CD35AF" w:rsidP="009234A5">
      <w:pPr>
        <w:jc w:val="both"/>
        <w:rPr>
          <w:b/>
          <w:szCs w:val="22"/>
        </w:rPr>
      </w:pPr>
      <w:r w:rsidRPr="00CD35AF">
        <w:rPr>
          <w:b/>
          <w:szCs w:val="22"/>
        </w:rPr>
        <w:t xml:space="preserve">Qualcomm Incorporated </w:t>
      </w:r>
      <w:r w:rsidR="001F2594" w:rsidRPr="00CD35AF">
        <w:rPr>
          <w:b/>
          <w:szCs w:val="22"/>
        </w:rPr>
        <w:t xml:space="preserve">may have </w:t>
      </w:r>
      <w:r w:rsidR="0098551D" w:rsidRPr="00CD35AF">
        <w:rPr>
          <w:b/>
          <w:szCs w:val="22"/>
        </w:rPr>
        <w:t>current or pending</w:t>
      </w:r>
      <w:r w:rsidR="001F2594" w:rsidRPr="00CD35AF">
        <w:rPr>
          <w:b/>
          <w:szCs w:val="22"/>
        </w:rPr>
        <w:t xml:space="preserve"> </w:t>
      </w:r>
      <w:r w:rsidR="0098551D" w:rsidRPr="00CD35AF">
        <w:rPr>
          <w:b/>
          <w:szCs w:val="22"/>
        </w:rPr>
        <w:t xml:space="preserve">patent rights </w:t>
      </w:r>
      <w:r w:rsidR="001F2594" w:rsidRPr="00CD35AF">
        <w:rPr>
          <w:b/>
          <w:szCs w:val="22"/>
        </w:rPr>
        <w:t>relating to the technology</w:t>
      </w:r>
      <w:r w:rsidR="001F2594" w:rsidRPr="00A01439">
        <w:rPr>
          <w:b/>
          <w:szCs w:val="22"/>
        </w:rPr>
        <w:t xml:space="preserve"> described </w:t>
      </w:r>
      <w:r w:rsidR="002F164D">
        <w:rPr>
          <w:b/>
          <w:szCs w:val="22"/>
        </w:rPr>
        <w:t xml:space="preserve">in </w:t>
      </w:r>
      <w:r w:rsidR="001F2594" w:rsidRPr="00A01439">
        <w:rPr>
          <w:b/>
          <w:szCs w:val="22"/>
        </w:rPr>
        <w:t>this contribution and, conditioned on reciprocity, is prepared to grant licenses under reasonable and non-discriminatory terms as necessary for implementation of the resulting ITU-T Recommendation</w:t>
      </w:r>
      <w:r w:rsidR="002F164D">
        <w:rPr>
          <w:b/>
          <w:szCs w:val="22"/>
        </w:rPr>
        <w:t xml:space="preserve"> | ISO/IEC </w:t>
      </w:r>
      <w:r w:rsidR="00A83253">
        <w:rPr>
          <w:b/>
          <w:szCs w:val="22"/>
        </w:rPr>
        <w:t xml:space="preserve">International </w:t>
      </w:r>
      <w:r w:rsidR="002F164D">
        <w:rPr>
          <w:b/>
          <w:szCs w:val="22"/>
        </w:rPr>
        <w:t>Standard</w:t>
      </w:r>
      <w:r w:rsidR="001F2594" w:rsidRPr="00A01439">
        <w:rPr>
          <w:b/>
          <w:szCs w:val="22"/>
        </w:rPr>
        <w:t xml:space="preserve"> (per box 2 of the ITU-T/ITU-R/ISO/IEC patent statement and licensing declaration form).</w:t>
      </w:r>
    </w:p>
    <w:p w:rsidR="00A66D3C" w:rsidRPr="009234A5" w:rsidRDefault="00A66D3C" w:rsidP="009234A5">
      <w:pPr>
        <w:jc w:val="both"/>
        <w:rPr>
          <w:szCs w:val="22"/>
        </w:rPr>
      </w:pPr>
    </w:p>
    <w:sectPr w:rsidR="00A66D3C" w:rsidRPr="009234A5"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962" w:rsidRDefault="00D41962">
      <w:r>
        <w:separator/>
      </w:r>
    </w:p>
  </w:endnote>
  <w:endnote w:type="continuationSeparator" w:id="0">
    <w:p w:rsidR="00D41962" w:rsidRDefault="00D419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Malgun Gothic">
    <w:panose1 w:val="020B0503020000020004"/>
    <w:charset w:val="81"/>
    <w:family w:val="swiss"/>
    <w:pitch w:val="variable"/>
    <w:sig w:usb0="900002AF" w:usb1="09D77CFB" w:usb2="00000012" w:usb3="00000000" w:csb0="00080001" w:csb1="00000000"/>
  </w:font>
  <w:font w:name="Lucida Sans Unicode">
    <w:panose1 w:val="020B0602030504020204"/>
    <w:charset w:val="00"/>
    <w:family w:val="swiss"/>
    <w:pitch w:val="variable"/>
    <w:sig w:usb0="80000AFF" w:usb1="0000396B" w:usb2="00000000" w:usb3="00000000" w:csb0="000000B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12F60" w:rsidRDefault="00712F60"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170E61">
      <w:rPr>
        <w:rStyle w:val="PageNumber"/>
      </w:rPr>
      <w:fldChar w:fldCharType="begin"/>
    </w:r>
    <w:r>
      <w:rPr>
        <w:rStyle w:val="PageNumber"/>
      </w:rPr>
      <w:instrText xml:space="preserve"> PAGE </w:instrText>
    </w:r>
    <w:r w:rsidR="00170E61">
      <w:rPr>
        <w:rStyle w:val="PageNumber"/>
      </w:rPr>
      <w:fldChar w:fldCharType="separate"/>
    </w:r>
    <w:r w:rsidR="00CA1981">
      <w:rPr>
        <w:rStyle w:val="PageNumber"/>
        <w:noProof/>
      </w:rPr>
      <w:t>1</w:t>
    </w:r>
    <w:r w:rsidR="00170E61">
      <w:rPr>
        <w:rStyle w:val="PageNumber"/>
      </w:rPr>
      <w:fldChar w:fldCharType="end"/>
    </w:r>
    <w:r>
      <w:rPr>
        <w:rStyle w:val="PageNumber"/>
      </w:rPr>
      <w:tab/>
      <w:t xml:space="preserve">Date Saved: </w:t>
    </w:r>
    <w:r w:rsidR="00170E61">
      <w:rPr>
        <w:rStyle w:val="PageNumber"/>
      </w:rPr>
      <w:fldChar w:fldCharType="begin"/>
    </w:r>
    <w:r>
      <w:rPr>
        <w:rStyle w:val="PageNumber"/>
      </w:rPr>
      <w:instrText xml:space="preserve"> SAVEDATE  \@ "yyyy-MM-dd"  \* MERGEFORMAT </w:instrText>
    </w:r>
    <w:r w:rsidR="00170E61">
      <w:rPr>
        <w:rStyle w:val="PageNumber"/>
      </w:rPr>
      <w:fldChar w:fldCharType="separate"/>
    </w:r>
    <w:ins w:id="17" w:author="Ye-Kui Wang" w:date="2012-02-09T15:07:00Z">
      <w:r w:rsidR="00CA1981">
        <w:rPr>
          <w:rStyle w:val="PageNumber"/>
          <w:noProof/>
        </w:rPr>
        <w:t>2012-02-09</w:t>
      </w:r>
    </w:ins>
    <w:del w:id="18" w:author="Ye-Kui Wang" w:date="2012-02-09T15:07:00Z">
      <w:r w:rsidR="0029106E" w:rsidDel="00CA1981">
        <w:rPr>
          <w:rStyle w:val="PageNumber"/>
          <w:noProof/>
        </w:rPr>
        <w:delText>2012-02-06</w:delText>
      </w:r>
    </w:del>
    <w:r w:rsidR="00170E61">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962" w:rsidRDefault="00D41962">
      <w:r>
        <w:separator/>
      </w:r>
    </w:p>
  </w:footnote>
  <w:footnote w:type="continuationSeparator" w:id="0">
    <w:p w:rsidR="00D41962" w:rsidRDefault="00D4196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31F6E8D"/>
    <w:multiLevelType w:val="hybridMultilevel"/>
    <w:tmpl w:val="BA1439E0"/>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05F252BD"/>
    <w:multiLevelType w:val="singleLevel"/>
    <w:tmpl w:val="77FA1664"/>
    <w:lvl w:ilvl="0">
      <w:start w:val="1"/>
      <w:numFmt w:val="decimal"/>
      <w:pStyle w:val="Bibliography1"/>
      <w:lvlText w:val="[%1]"/>
      <w:lvlJc w:val="left"/>
      <w:pPr>
        <w:tabs>
          <w:tab w:val="num" w:pos="360"/>
        </w:tabs>
        <w:ind w:left="36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6">
    <w:nsid w:val="24CC5171"/>
    <w:multiLevelType w:val="hybridMultilevel"/>
    <w:tmpl w:val="E47284E6"/>
    <w:lvl w:ilvl="0" w:tplc="69A68DC0">
      <w:start w:val="1"/>
      <w:numFmt w:val="bullet"/>
      <w:lvlText w:val="-"/>
      <w:lvlJc w:val="left"/>
      <w:pPr>
        <w:tabs>
          <w:tab w:val="num" w:pos="360"/>
        </w:tabs>
        <w:ind w:left="360" w:hanging="360"/>
      </w:pPr>
      <w:rPr>
        <w:rFonts w:ascii="Times New Roman" w:hAnsi="Times New Roman" w:cs="Times New Roman"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
    <w:nsid w:val="2CA62232"/>
    <w:multiLevelType w:val="hybridMultilevel"/>
    <w:tmpl w:val="BC244E82"/>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9F3374E"/>
    <w:multiLevelType w:val="hybridMultilevel"/>
    <w:tmpl w:val="C0F6263A"/>
    <w:lvl w:ilvl="0" w:tplc="04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4">
    <w:nsid w:val="702D3662"/>
    <w:multiLevelType w:val="hybridMultilevel"/>
    <w:tmpl w:val="A09E7F1C"/>
    <w:lvl w:ilvl="0" w:tplc="B52841FA">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09315C0"/>
    <w:multiLevelType w:val="hybridMultilevel"/>
    <w:tmpl w:val="29620392"/>
    <w:lvl w:ilvl="0" w:tplc="69A68DC0">
      <w:start w:val="1"/>
      <w:numFmt w:val="bullet"/>
      <w:lvlText w:val="-"/>
      <w:lvlJc w:val="left"/>
      <w:pPr>
        <w:tabs>
          <w:tab w:val="num" w:pos="720"/>
        </w:tabs>
        <w:ind w:left="720" w:hanging="360"/>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7E932C98"/>
    <w:multiLevelType w:val="hybridMultilevel"/>
    <w:tmpl w:val="E256BE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3"/>
  </w:num>
  <w:num w:numId="3">
    <w:abstractNumId w:val="12"/>
  </w:num>
  <w:num w:numId="4">
    <w:abstractNumId w:val="10"/>
  </w:num>
  <w:num w:numId="5">
    <w:abstractNumId w:val="11"/>
  </w:num>
  <w:num w:numId="6">
    <w:abstractNumId w:val="5"/>
  </w:num>
  <w:num w:numId="7">
    <w:abstractNumId w:val="8"/>
  </w:num>
  <w:num w:numId="8">
    <w:abstractNumId w:val="5"/>
  </w:num>
  <w:num w:numId="9">
    <w:abstractNumId w:val="1"/>
  </w:num>
  <w:num w:numId="10">
    <w:abstractNumId w:val="4"/>
  </w:num>
  <w:num w:numId="11">
    <w:abstractNumId w:val="7"/>
  </w:num>
  <w:num w:numId="12">
    <w:abstractNumId w:val="2"/>
  </w:num>
  <w:num w:numId="13">
    <w:abstractNumId w:val="9"/>
  </w:num>
  <w:num w:numId="14">
    <w:abstractNumId w:val="3"/>
  </w:num>
  <w:num w:numId="15">
    <w:abstractNumId w:val="5"/>
  </w:num>
  <w:num w:numId="16">
    <w:abstractNumId w:val="5"/>
  </w:num>
  <w:num w:numId="17">
    <w:abstractNumId w:val="16"/>
  </w:num>
  <w:num w:numId="18">
    <w:abstractNumId w:val="5"/>
  </w:num>
  <w:num w:numId="19">
    <w:abstractNumId w:val="6"/>
  </w:num>
  <w:num w:numId="20">
    <w:abstractNumId w:val="15"/>
  </w:num>
  <w:num w:numId="21">
    <w:abstractNumId w:val="14"/>
  </w:num>
  <w:num w:numId="22">
    <w:abstractNumId w:val="5"/>
  </w:num>
  <w:num w:numId="23">
    <w:abstractNumId w:val="5"/>
  </w:num>
  <w:num w:numId="24">
    <w:abstractNumId w:val="5"/>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4A84"/>
    <w:rsid w:val="00042B9E"/>
    <w:rsid w:val="000458BC"/>
    <w:rsid w:val="00045C41"/>
    <w:rsid w:val="00046C03"/>
    <w:rsid w:val="000525A5"/>
    <w:rsid w:val="00056067"/>
    <w:rsid w:val="0007614F"/>
    <w:rsid w:val="0007634D"/>
    <w:rsid w:val="00082784"/>
    <w:rsid w:val="0008411D"/>
    <w:rsid w:val="000870FD"/>
    <w:rsid w:val="000B1C6B"/>
    <w:rsid w:val="000C09AC"/>
    <w:rsid w:val="000E00F3"/>
    <w:rsid w:val="000F158C"/>
    <w:rsid w:val="00102F3D"/>
    <w:rsid w:val="00124E38"/>
    <w:rsid w:val="0012580B"/>
    <w:rsid w:val="001269DA"/>
    <w:rsid w:val="00133446"/>
    <w:rsid w:val="0013526E"/>
    <w:rsid w:val="00154A3A"/>
    <w:rsid w:val="00170E61"/>
    <w:rsid w:val="00171371"/>
    <w:rsid w:val="00173CC4"/>
    <w:rsid w:val="00175A24"/>
    <w:rsid w:val="001761C6"/>
    <w:rsid w:val="001813AD"/>
    <w:rsid w:val="00187E58"/>
    <w:rsid w:val="001925C5"/>
    <w:rsid w:val="001A072B"/>
    <w:rsid w:val="001A297E"/>
    <w:rsid w:val="001A368E"/>
    <w:rsid w:val="001A7329"/>
    <w:rsid w:val="001B4E28"/>
    <w:rsid w:val="001C3525"/>
    <w:rsid w:val="001C5C44"/>
    <w:rsid w:val="001D1338"/>
    <w:rsid w:val="001D1BD2"/>
    <w:rsid w:val="001E02BE"/>
    <w:rsid w:val="001E3B37"/>
    <w:rsid w:val="001F2594"/>
    <w:rsid w:val="002055A6"/>
    <w:rsid w:val="00206460"/>
    <w:rsid w:val="002069B4"/>
    <w:rsid w:val="00215DFC"/>
    <w:rsid w:val="002212DF"/>
    <w:rsid w:val="00227BA7"/>
    <w:rsid w:val="00227E13"/>
    <w:rsid w:val="00232961"/>
    <w:rsid w:val="00247519"/>
    <w:rsid w:val="00263398"/>
    <w:rsid w:val="00263BCB"/>
    <w:rsid w:val="00270080"/>
    <w:rsid w:val="00275BCF"/>
    <w:rsid w:val="0029106E"/>
    <w:rsid w:val="00292257"/>
    <w:rsid w:val="002A54E0"/>
    <w:rsid w:val="002B1595"/>
    <w:rsid w:val="002B191D"/>
    <w:rsid w:val="002B3EE1"/>
    <w:rsid w:val="002D0AF6"/>
    <w:rsid w:val="002F164D"/>
    <w:rsid w:val="002F5939"/>
    <w:rsid w:val="00306206"/>
    <w:rsid w:val="00315646"/>
    <w:rsid w:val="00317D85"/>
    <w:rsid w:val="003249E0"/>
    <w:rsid w:val="00327C56"/>
    <w:rsid w:val="003315A1"/>
    <w:rsid w:val="003362DD"/>
    <w:rsid w:val="003373EC"/>
    <w:rsid w:val="00342FF4"/>
    <w:rsid w:val="00346154"/>
    <w:rsid w:val="00353765"/>
    <w:rsid w:val="003706CC"/>
    <w:rsid w:val="00380E0B"/>
    <w:rsid w:val="00391BC8"/>
    <w:rsid w:val="003A2D8E"/>
    <w:rsid w:val="003C20E4"/>
    <w:rsid w:val="003E6F90"/>
    <w:rsid w:val="003E72DC"/>
    <w:rsid w:val="003F5D0F"/>
    <w:rsid w:val="004072CF"/>
    <w:rsid w:val="00414101"/>
    <w:rsid w:val="00433DDB"/>
    <w:rsid w:val="00434662"/>
    <w:rsid w:val="00437619"/>
    <w:rsid w:val="00445509"/>
    <w:rsid w:val="00450776"/>
    <w:rsid w:val="00464452"/>
    <w:rsid w:val="00477553"/>
    <w:rsid w:val="00497552"/>
    <w:rsid w:val="004A2A63"/>
    <w:rsid w:val="004A403B"/>
    <w:rsid w:val="004B210C"/>
    <w:rsid w:val="004D405F"/>
    <w:rsid w:val="004E4F4F"/>
    <w:rsid w:val="004E6789"/>
    <w:rsid w:val="004F56F9"/>
    <w:rsid w:val="004F5E2F"/>
    <w:rsid w:val="004F61E3"/>
    <w:rsid w:val="0051015C"/>
    <w:rsid w:val="0051358A"/>
    <w:rsid w:val="00516143"/>
    <w:rsid w:val="00516CF1"/>
    <w:rsid w:val="00531AE9"/>
    <w:rsid w:val="0054390D"/>
    <w:rsid w:val="00545349"/>
    <w:rsid w:val="0054579B"/>
    <w:rsid w:val="00550A66"/>
    <w:rsid w:val="00560001"/>
    <w:rsid w:val="005665B4"/>
    <w:rsid w:val="00567EC7"/>
    <w:rsid w:val="00570013"/>
    <w:rsid w:val="005801A2"/>
    <w:rsid w:val="00592EDD"/>
    <w:rsid w:val="005952A5"/>
    <w:rsid w:val="005A33A1"/>
    <w:rsid w:val="005C385F"/>
    <w:rsid w:val="005E63FE"/>
    <w:rsid w:val="005F5F3C"/>
    <w:rsid w:val="005F6F1B"/>
    <w:rsid w:val="00624B33"/>
    <w:rsid w:val="00630AA2"/>
    <w:rsid w:val="00636096"/>
    <w:rsid w:val="00646707"/>
    <w:rsid w:val="00656F0C"/>
    <w:rsid w:val="00657C58"/>
    <w:rsid w:val="00662E58"/>
    <w:rsid w:val="00664DCF"/>
    <w:rsid w:val="006855F6"/>
    <w:rsid w:val="006A7B3E"/>
    <w:rsid w:val="006C5D39"/>
    <w:rsid w:val="006D0FEC"/>
    <w:rsid w:val="006E2810"/>
    <w:rsid w:val="006E5417"/>
    <w:rsid w:val="00712F60"/>
    <w:rsid w:val="00720E3B"/>
    <w:rsid w:val="00722B12"/>
    <w:rsid w:val="007369D9"/>
    <w:rsid w:val="00744559"/>
    <w:rsid w:val="00745F6B"/>
    <w:rsid w:val="00755838"/>
    <w:rsid w:val="0075585E"/>
    <w:rsid w:val="00770571"/>
    <w:rsid w:val="00773C8B"/>
    <w:rsid w:val="007768FF"/>
    <w:rsid w:val="007824D3"/>
    <w:rsid w:val="00796EE3"/>
    <w:rsid w:val="007A7D29"/>
    <w:rsid w:val="007B4AB8"/>
    <w:rsid w:val="007F1F8B"/>
    <w:rsid w:val="007F464B"/>
    <w:rsid w:val="007F67A1"/>
    <w:rsid w:val="008050D9"/>
    <w:rsid w:val="00813B10"/>
    <w:rsid w:val="00815BB5"/>
    <w:rsid w:val="008206C8"/>
    <w:rsid w:val="00835BF5"/>
    <w:rsid w:val="0086293C"/>
    <w:rsid w:val="00870AFC"/>
    <w:rsid w:val="00874A6C"/>
    <w:rsid w:val="00876C65"/>
    <w:rsid w:val="008A008B"/>
    <w:rsid w:val="008A4B4C"/>
    <w:rsid w:val="008A58E5"/>
    <w:rsid w:val="008A7224"/>
    <w:rsid w:val="008B2368"/>
    <w:rsid w:val="008C239F"/>
    <w:rsid w:val="008E032C"/>
    <w:rsid w:val="008E480C"/>
    <w:rsid w:val="00906146"/>
    <w:rsid w:val="00907757"/>
    <w:rsid w:val="009212B0"/>
    <w:rsid w:val="009234A5"/>
    <w:rsid w:val="009336F7"/>
    <w:rsid w:val="00935776"/>
    <w:rsid w:val="009374A7"/>
    <w:rsid w:val="00963E20"/>
    <w:rsid w:val="0098551D"/>
    <w:rsid w:val="00992342"/>
    <w:rsid w:val="00993EA2"/>
    <w:rsid w:val="0099518F"/>
    <w:rsid w:val="009A523D"/>
    <w:rsid w:val="009B4C2C"/>
    <w:rsid w:val="009C1438"/>
    <w:rsid w:val="009C564D"/>
    <w:rsid w:val="009D18F5"/>
    <w:rsid w:val="009E47E7"/>
    <w:rsid w:val="009F496B"/>
    <w:rsid w:val="00A01439"/>
    <w:rsid w:val="00A02E61"/>
    <w:rsid w:val="00A03451"/>
    <w:rsid w:val="00A05CFF"/>
    <w:rsid w:val="00A46A8C"/>
    <w:rsid w:val="00A56B97"/>
    <w:rsid w:val="00A6093D"/>
    <w:rsid w:val="00A60CF3"/>
    <w:rsid w:val="00A6251D"/>
    <w:rsid w:val="00A65A0C"/>
    <w:rsid w:val="00A66D3C"/>
    <w:rsid w:val="00A76A6D"/>
    <w:rsid w:val="00A83253"/>
    <w:rsid w:val="00AA4689"/>
    <w:rsid w:val="00AA6E84"/>
    <w:rsid w:val="00AD26BB"/>
    <w:rsid w:val="00AD78C1"/>
    <w:rsid w:val="00AE341B"/>
    <w:rsid w:val="00AF0536"/>
    <w:rsid w:val="00B07CA7"/>
    <w:rsid w:val="00B1279A"/>
    <w:rsid w:val="00B5081E"/>
    <w:rsid w:val="00B5222E"/>
    <w:rsid w:val="00B6032B"/>
    <w:rsid w:val="00B61C96"/>
    <w:rsid w:val="00B73A2A"/>
    <w:rsid w:val="00B77DE2"/>
    <w:rsid w:val="00B82F57"/>
    <w:rsid w:val="00B94B06"/>
    <w:rsid w:val="00B94C28"/>
    <w:rsid w:val="00BA6015"/>
    <w:rsid w:val="00BC10BA"/>
    <w:rsid w:val="00BC5AFD"/>
    <w:rsid w:val="00C04F43"/>
    <w:rsid w:val="00C0609D"/>
    <w:rsid w:val="00C115AB"/>
    <w:rsid w:val="00C200D3"/>
    <w:rsid w:val="00C21D00"/>
    <w:rsid w:val="00C30249"/>
    <w:rsid w:val="00C33D6F"/>
    <w:rsid w:val="00C3723B"/>
    <w:rsid w:val="00C40E25"/>
    <w:rsid w:val="00C606C9"/>
    <w:rsid w:val="00C63712"/>
    <w:rsid w:val="00C90650"/>
    <w:rsid w:val="00C97D78"/>
    <w:rsid w:val="00CA1981"/>
    <w:rsid w:val="00CC2AAE"/>
    <w:rsid w:val="00CC4D3B"/>
    <w:rsid w:val="00CC5A42"/>
    <w:rsid w:val="00CD0EAB"/>
    <w:rsid w:val="00CD35AF"/>
    <w:rsid w:val="00CF34DB"/>
    <w:rsid w:val="00CF558F"/>
    <w:rsid w:val="00CF5A21"/>
    <w:rsid w:val="00D073E2"/>
    <w:rsid w:val="00D41962"/>
    <w:rsid w:val="00D446EC"/>
    <w:rsid w:val="00D51BF0"/>
    <w:rsid w:val="00D55942"/>
    <w:rsid w:val="00D6292D"/>
    <w:rsid w:val="00D804CE"/>
    <w:rsid w:val="00D807BF"/>
    <w:rsid w:val="00DA1184"/>
    <w:rsid w:val="00DA7887"/>
    <w:rsid w:val="00DB2C26"/>
    <w:rsid w:val="00DE6B43"/>
    <w:rsid w:val="00E0165F"/>
    <w:rsid w:val="00E11923"/>
    <w:rsid w:val="00E16B15"/>
    <w:rsid w:val="00E207FE"/>
    <w:rsid w:val="00E262D4"/>
    <w:rsid w:val="00E36250"/>
    <w:rsid w:val="00E54511"/>
    <w:rsid w:val="00E61DAC"/>
    <w:rsid w:val="00E75FE3"/>
    <w:rsid w:val="00E938E5"/>
    <w:rsid w:val="00EA44B0"/>
    <w:rsid w:val="00EA5D4D"/>
    <w:rsid w:val="00EB7AB1"/>
    <w:rsid w:val="00EE7F85"/>
    <w:rsid w:val="00EF34CF"/>
    <w:rsid w:val="00EF48CC"/>
    <w:rsid w:val="00F04A69"/>
    <w:rsid w:val="00F73032"/>
    <w:rsid w:val="00F76960"/>
    <w:rsid w:val="00F811A5"/>
    <w:rsid w:val="00F823A7"/>
    <w:rsid w:val="00F848FC"/>
    <w:rsid w:val="00F86876"/>
    <w:rsid w:val="00F9282A"/>
    <w:rsid w:val="00F96BAD"/>
    <w:rsid w:val="00FA3F20"/>
    <w:rsid w:val="00FA5DD7"/>
    <w:rsid w:val="00FB0E84"/>
    <w:rsid w:val="00FB0FDB"/>
    <w:rsid w:val="00FD01C2"/>
    <w:rsid w:val="00FD2346"/>
    <w:rsid w:val="00FF0CE3"/>
    <w:rsid w:val="00FF2C72"/>
    <w:rsid w:val="00FF51A7"/>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rsid w:val="001813AD"/>
    <w:rPr>
      <w:sz w:val="16"/>
      <w:szCs w:val="16"/>
    </w:rPr>
  </w:style>
  <w:style w:type="paragraph" w:styleId="CommentText">
    <w:name w:val="annotation text"/>
    <w:basedOn w:val="Normal"/>
    <w:link w:val="CommentTextChar"/>
    <w:rsid w:val="001813AD"/>
    <w:rPr>
      <w:sz w:val="20"/>
    </w:rPr>
  </w:style>
  <w:style w:type="character" w:customStyle="1" w:styleId="CommentTextChar">
    <w:name w:val="Comment Text Char"/>
    <w:basedOn w:val="DefaultParagraphFont"/>
    <w:link w:val="CommentText"/>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267">
    <w:lsdException w:name="Normal" w:qFormat="1"/>
    <w:lsdException w:name="heading 1" w:uiPriority="99" w:qFormat="1"/>
    <w:lsdException w:name="heading 2" w:uiPriority="9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uiPriority w:val="99"/>
    <w:qFormat/>
    <w:rsid w:val="00E11923"/>
    <w:pPr>
      <w:keepNext/>
      <w:numPr>
        <w:numId w:val="6"/>
      </w:numPr>
      <w:spacing w:before="240" w:after="60"/>
      <w:outlineLvl w:val="0"/>
    </w:pPr>
    <w:rPr>
      <w:rFonts w:cs="Arial"/>
      <w:b/>
      <w:bCs/>
      <w:kern w:val="32"/>
      <w:sz w:val="32"/>
      <w:szCs w:val="32"/>
    </w:rPr>
  </w:style>
  <w:style w:type="paragraph" w:styleId="Heading2">
    <w:name w:val="heading 2"/>
    <w:basedOn w:val="Normal"/>
    <w:next w:val="Normal"/>
    <w:link w:val="Heading2Char"/>
    <w:uiPriority w:val="99"/>
    <w:qFormat/>
    <w:rsid w:val="00E11923"/>
    <w:pPr>
      <w:keepNext/>
      <w:numPr>
        <w:ilvl w:val="1"/>
        <w:numId w:val="6"/>
      </w:numPr>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B2368"/>
    <w:pPr>
      <w:tabs>
        <w:tab w:val="center" w:pos="4320"/>
        <w:tab w:val="right" w:pos="8640"/>
      </w:tabs>
    </w:pPr>
  </w:style>
  <w:style w:type="paragraph" w:styleId="Footer">
    <w:name w:val="footer"/>
    <w:basedOn w:val="Normal"/>
    <w:rsid w:val="008B2368"/>
    <w:pPr>
      <w:tabs>
        <w:tab w:val="center" w:pos="4320"/>
        <w:tab w:val="right" w:pos="8640"/>
      </w:tabs>
    </w:pPr>
  </w:style>
  <w:style w:type="character" w:styleId="PageNumber">
    <w:name w:val="page number"/>
    <w:basedOn w:val="DefaultParagraphFont"/>
    <w:rsid w:val="008B2368"/>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uiPriority w:val="99"/>
    <w:rsid w:val="00E11923"/>
    <w:rPr>
      <w:b/>
      <w:bCs/>
      <w:i/>
      <w:iCs/>
      <w:sz w:val="28"/>
      <w:szCs w:val="28"/>
      <w:lang w:val="en-US" w:eastAsia="en-US"/>
    </w:rPr>
  </w:style>
  <w:style w:type="character" w:customStyle="1" w:styleId="Heading3Char">
    <w:name w:val="Heading 3 Char"/>
    <w:link w:val="Heading3"/>
    <w:rsid w:val="002B191D"/>
    <w:rPr>
      <w:b/>
      <w:bCs/>
      <w:sz w:val="26"/>
      <w:szCs w:val="26"/>
      <w:lang w:val="en-US" w:eastAsia="en-US"/>
    </w:rPr>
  </w:style>
  <w:style w:type="character" w:customStyle="1" w:styleId="Heading4Char">
    <w:name w:val="Heading 4 Char"/>
    <w:link w:val="Heading4"/>
    <w:rsid w:val="000E00F3"/>
    <w:rPr>
      <w:b/>
      <w:bCs/>
      <w:sz w:val="28"/>
      <w:szCs w:val="28"/>
      <w:lang w:val="en-US"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1269DA"/>
    <w:pPr>
      <w:tabs>
        <w:tab w:val="clear" w:pos="360"/>
        <w:tab w:val="clear" w:pos="720"/>
        <w:tab w:val="clear" w:pos="1080"/>
        <w:tab w:val="clear" w:pos="1440"/>
      </w:tabs>
      <w:overflowPunct/>
      <w:autoSpaceDE/>
      <w:autoSpaceDN/>
      <w:adjustRightInd/>
      <w:spacing w:before="0" w:after="200" w:line="276" w:lineRule="auto"/>
      <w:ind w:left="720"/>
      <w:contextualSpacing/>
      <w:textAlignment w:val="auto"/>
    </w:pPr>
    <w:rPr>
      <w:rFonts w:ascii="Calibri" w:eastAsia="SimSun" w:hAnsi="Calibri"/>
      <w:szCs w:val="22"/>
      <w:lang w:eastAsia="zh-CN"/>
    </w:rPr>
  </w:style>
  <w:style w:type="paragraph" w:customStyle="1" w:styleId="tableheading">
    <w:name w:val="table heading"/>
    <w:basedOn w:val="Normal"/>
    <w:rsid w:val="00BA6015"/>
    <w:pPr>
      <w:keepNext/>
      <w:keepLines/>
      <w:tabs>
        <w:tab w:val="clear" w:pos="360"/>
        <w:tab w:val="clear" w:pos="720"/>
        <w:tab w:val="clear" w:pos="1080"/>
        <w:tab w:val="clear" w:pos="1440"/>
      </w:tabs>
      <w:spacing w:before="0" w:after="60"/>
      <w:jc w:val="both"/>
    </w:pPr>
    <w:rPr>
      <w:rFonts w:eastAsia="MS Mincho"/>
      <w:b/>
      <w:bCs/>
      <w:sz w:val="20"/>
      <w:lang w:val="en-GB"/>
    </w:rPr>
  </w:style>
  <w:style w:type="paragraph" w:customStyle="1" w:styleId="tablesyntax">
    <w:name w:val="table syntax"/>
    <w:basedOn w:val="Normal"/>
    <w:link w:val="tablesyntaxChar"/>
    <w:rsid w:val="00BA6015"/>
    <w:pPr>
      <w:keepNext/>
      <w:keepLines/>
      <w:tabs>
        <w:tab w:val="clear" w:pos="360"/>
        <w:tab w:val="clear" w:pos="720"/>
        <w:tab w:val="clear" w:pos="1440"/>
        <w:tab w:val="left" w:pos="216"/>
        <w:tab w:val="left" w:pos="432"/>
        <w:tab w:val="left" w:pos="648"/>
        <w:tab w:val="left" w:pos="864"/>
        <w:tab w:val="left" w:pos="1296"/>
        <w:tab w:val="left" w:pos="1512"/>
        <w:tab w:val="left" w:pos="1728"/>
        <w:tab w:val="left" w:pos="1944"/>
        <w:tab w:val="left" w:pos="2160"/>
      </w:tabs>
      <w:spacing w:before="0"/>
    </w:pPr>
    <w:rPr>
      <w:rFonts w:eastAsia="MS Mincho"/>
      <w:sz w:val="20"/>
      <w:lang w:val="en-GB"/>
    </w:rPr>
  </w:style>
  <w:style w:type="character" w:customStyle="1" w:styleId="tablesyntaxChar">
    <w:name w:val="table syntax Char"/>
    <w:basedOn w:val="DefaultParagraphFont"/>
    <w:link w:val="tablesyntax"/>
    <w:rsid w:val="00BA6015"/>
    <w:rPr>
      <w:rFonts w:eastAsia="MS Mincho"/>
      <w:lang w:eastAsia="en-US"/>
    </w:rPr>
  </w:style>
  <w:style w:type="paragraph" w:customStyle="1" w:styleId="tablecell">
    <w:name w:val="table cell"/>
    <w:basedOn w:val="Normal"/>
    <w:rsid w:val="00BA6015"/>
    <w:pPr>
      <w:keepNext/>
      <w:keepLines/>
      <w:tabs>
        <w:tab w:val="clear" w:pos="360"/>
        <w:tab w:val="clear" w:pos="720"/>
        <w:tab w:val="clear" w:pos="1080"/>
        <w:tab w:val="clear" w:pos="1440"/>
      </w:tabs>
      <w:spacing w:before="0" w:after="60"/>
      <w:jc w:val="both"/>
    </w:pPr>
    <w:rPr>
      <w:sz w:val="20"/>
      <w:lang w:val="en-GB"/>
    </w:rPr>
  </w:style>
  <w:style w:type="paragraph" w:customStyle="1" w:styleId="Bibliography1">
    <w:name w:val="Bibliography1"/>
    <w:basedOn w:val="Normal"/>
    <w:rsid w:val="00BA6015"/>
    <w:pPr>
      <w:numPr>
        <w:numId w:val="14"/>
      </w:numPr>
      <w:tabs>
        <w:tab w:val="clear" w:pos="360"/>
        <w:tab w:val="clear" w:pos="720"/>
        <w:tab w:val="clear" w:pos="1080"/>
        <w:tab w:val="clear" w:pos="1440"/>
        <w:tab w:val="left" w:pos="660"/>
      </w:tabs>
      <w:overflowPunct/>
      <w:autoSpaceDE/>
      <w:autoSpaceDN/>
      <w:adjustRightInd/>
      <w:spacing w:before="0" w:after="240" w:line="230" w:lineRule="atLeast"/>
      <w:ind w:left="660" w:hanging="660"/>
      <w:jc w:val="both"/>
      <w:textAlignment w:val="auto"/>
    </w:pPr>
    <w:rPr>
      <w:rFonts w:ascii="Arial" w:eastAsia="MS Mincho" w:hAnsi="Arial"/>
      <w:sz w:val="20"/>
    </w:rPr>
  </w:style>
  <w:style w:type="paragraph" w:customStyle="1" w:styleId="Equation">
    <w:name w:val="Equation"/>
    <w:basedOn w:val="Normal"/>
    <w:rsid w:val="00BA6015"/>
    <w:pPr>
      <w:tabs>
        <w:tab w:val="clear" w:pos="360"/>
        <w:tab w:val="clear" w:pos="720"/>
        <w:tab w:val="clear" w:pos="1080"/>
        <w:tab w:val="clear" w:pos="1440"/>
        <w:tab w:val="left" w:pos="794"/>
        <w:tab w:val="left" w:pos="1588"/>
        <w:tab w:val="center" w:pos="4849"/>
        <w:tab w:val="right" w:pos="9696"/>
      </w:tabs>
      <w:spacing w:before="193" w:after="240"/>
    </w:pPr>
    <w:rPr>
      <w:szCs w:val="22"/>
      <w:lang w:val="en-GB"/>
    </w:rPr>
  </w:style>
  <w:style w:type="paragraph" w:customStyle="1" w:styleId="Note1">
    <w:name w:val="Note 1"/>
    <w:basedOn w:val="Normal"/>
    <w:rsid w:val="00BA6015"/>
    <w:pPr>
      <w:tabs>
        <w:tab w:val="clear" w:pos="360"/>
        <w:tab w:val="clear" w:pos="720"/>
        <w:tab w:val="clear" w:pos="1080"/>
        <w:tab w:val="clear" w:pos="1440"/>
      </w:tabs>
      <w:spacing w:before="60" w:line="199" w:lineRule="exact"/>
      <w:ind w:left="284"/>
      <w:jc w:val="both"/>
    </w:pPr>
    <w:rPr>
      <w:sz w:val="18"/>
      <w:szCs w:val="18"/>
      <w:lang w:val="en-GB"/>
    </w:rPr>
  </w:style>
  <w:style w:type="paragraph" w:customStyle="1" w:styleId="enumlev1">
    <w:name w:val="enumlev1"/>
    <w:basedOn w:val="Normal"/>
    <w:rsid w:val="00BA6015"/>
    <w:pPr>
      <w:tabs>
        <w:tab w:val="clear" w:pos="360"/>
        <w:tab w:val="clear" w:pos="720"/>
        <w:tab w:val="clear" w:pos="1080"/>
        <w:tab w:val="clear" w:pos="1440"/>
        <w:tab w:val="left" w:pos="794"/>
        <w:tab w:val="left" w:pos="1191"/>
        <w:tab w:val="left" w:pos="1588"/>
        <w:tab w:val="left" w:pos="1985"/>
      </w:tabs>
      <w:spacing w:before="86"/>
      <w:ind w:left="1191" w:hanging="397"/>
      <w:jc w:val="both"/>
    </w:pPr>
    <w:rPr>
      <w:rFonts w:eastAsia="Malgun Gothic"/>
      <w:sz w:val="20"/>
      <w:lang w:val="en-GB"/>
    </w:rPr>
  </w:style>
  <w:style w:type="character" w:customStyle="1" w:styleId="value">
    <w:name w:val="value"/>
    <w:basedOn w:val="DefaultParagraphFont"/>
    <w:rsid w:val="00906146"/>
  </w:style>
  <w:style w:type="paragraph" w:styleId="Caption">
    <w:name w:val="caption"/>
    <w:basedOn w:val="Normal"/>
    <w:next w:val="Normal"/>
    <w:unhideWhenUsed/>
    <w:qFormat/>
    <w:rsid w:val="005E63FE"/>
    <w:pPr>
      <w:spacing w:before="0" w:after="200"/>
    </w:pPr>
    <w:rPr>
      <w:b/>
      <w:bCs/>
      <w:color w:val="4F81BD" w:themeColor="accent1"/>
      <w:sz w:val="18"/>
      <w:szCs w:val="18"/>
    </w:rPr>
  </w:style>
  <w:style w:type="character" w:styleId="CommentReference">
    <w:name w:val="annotation reference"/>
    <w:basedOn w:val="DefaultParagraphFont"/>
    <w:rsid w:val="001813AD"/>
    <w:rPr>
      <w:sz w:val="16"/>
      <w:szCs w:val="16"/>
    </w:rPr>
  </w:style>
  <w:style w:type="paragraph" w:styleId="CommentText">
    <w:name w:val="annotation text"/>
    <w:basedOn w:val="Normal"/>
    <w:link w:val="CommentTextChar"/>
    <w:rsid w:val="001813AD"/>
    <w:rPr>
      <w:sz w:val="20"/>
    </w:rPr>
  </w:style>
  <w:style w:type="character" w:customStyle="1" w:styleId="CommentTextChar">
    <w:name w:val="Comment Text Char"/>
    <w:basedOn w:val="DefaultParagraphFont"/>
    <w:link w:val="CommentText"/>
    <w:rsid w:val="001813AD"/>
    <w:rPr>
      <w:lang w:val="en-US" w:eastAsia="en-US"/>
    </w:rPr>
  </w:style>
  <w:style w:type="paragraph" w:styleId="CommentSubject">
    <w:name w:val="annotation subject"/>
    <w:basedOn w:val="CommentText"/>
    <w:next w:val="CommentText"/>
    <w:link w:val="CommentSubjectChar"/>
    <w:rsid w:val="001813AD"/>
    <w:rPr>
      <w:b/>
      <w:bCs/>
    </w:rPr>
  </w:style>
  <w:style w:type="character" w:customStyle="1" w:styleId="CommentSubjectChar">
    <w:name w:val="Comment Subject Char"/>
    <w:basedOn w:val="CommentTextChar"/>
    <w:link w:val="CommentSubject"/>
    <w:rsid w:val="001813AD"/>
    <w:rPr>
      <w:b/>
      <w:bCs/>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97603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cjianle@qualcomm.com"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martak@qualcomm.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cheny@qualcomm.com"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yekuiw@qualcomm.co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308</TotalTime>
  <Pages>6</Pages>
  <Words>2598</Words>
  <Characters>14810</Characters>
  <Application>Microsoft Office Word</Application>
  <DocSecurity>0</DocSecurity>
  <Lines>123</Lines>
  <Paragraphs>34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17374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8</cp:revision>
  <cp:lastPrinted>2011-11-01T05:11:00Z</cp:lastPrinted>
  <dcterms:created xsi:type="dcterms:W3CDTF">2012-01-21T07:56:00Z</dcterms:created>
  <dcterms:modified xsi:type="dcterms:W3CDTF">2012-02-09T23:10:00Z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-1868008168</vt:i4>
  </property>
  <property fmtid="{D5CDD505-2E9C-101B-9397-08002B2CF9AE}" pid="3" name="_NewReviewCycle">
    <vt:lpwstr/>
  </property>
  <property fmtid="{D5CDD505-2E9C-101B-9397-08002B2CF9AE}" pid="4" name="_EmailSubject">
    <vt:lpwstr>CRA conformance</vt:lpwstr>
  </property>
  <property fmtid="{D5CDD505-2E9C-101B-9397-08002B2CF9AE}" pid="5" name="_AuthorEmail">
    <vt:lpwstr>cheny@qualcomm.com</vt:lpwstr>
  </property>
  <property fmtid="{D5CDD505-2E9C-101B-9397-08002B2CF9AE}" pid="6" name="_AuthorEmailDisplayName">
    <vt:lpwstr>Chen, Ying</vt:lpwstr>
  </property>
  <property fmtid="{D5CDD505-2E9C-101B-9397-08002B2CF9AE}" pid="7" name="_PreviousAdHocReviewCycleID">
    <vt:i4>-1186860915</vt:i4>
  </property>
</Properties>
</file>