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A225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7C6B00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C6B00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8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B217D">
              <w:rPr>
                <w:szCs w:val="22"/>
                <w:lang w:val="en-CA"/>
              </w:rPr>
              <w:t>San José</w:t>
            </w:r>
            <w:r w:rsidR="003F5D0F" w:rsidRPr="005B217D">
              <w:rPr>
                <w:szCs w:val="22"/>
                <w:lang w:val="en-CA"/>
              </w:rPr>
              <w:t xml:space="preserve">, </w:t>
            </w:r>
            <w:r w:rsidR="00342FF4" w:rsidRPr="005B217D">
              <w:rPr>
                <w:szCs w:val="22"/>
                <w:lang w:val="en-CA"/>
              </w:rPr>
              <w:t>C</w:t>
            </w:r>
            <w:r w:rsidRPr="005B217D">
              <w:rPr>
                <w:szCs w:val="22"/>
                <w:lang w:val="en-CA"/>
              </w:rPr>
              <w:t>A, USA</w:t>
            </w:r>
            <w:r w:rsidR="00A6093D" w:rsidRPr="005B217D">
              <w:rPr>
                <w:szCs w:val="22"/>
                <w:lang w:val="en-CA"/>
              </w:rPr>
              <w:t>,</w:t>
            </w:r>
            <w:r w:rsidR="00664DCF" w:rsidRPr="005B217D">
              <w:rPr>
                <w:szCs w:val="22"/>
                <w:lang w:val="en-CA"/>
              </w:rPr>
              <w:t xml:space="preserve"> </w:t>
            </w:r>
            <w:r w:rsidR="00342FF4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–10</w:t>
            </w:r>
            <w:r w:rsidR="001C3525" w:rsidRPr="005B217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t>February</w:t>
            </w:r>
            <w:r w:rsidR="00E61DAC" w:rsidRPr="005B217D">
              <w:rPr>
                <w:szCs w:val="22"/>
                <w:lang w:val="en-CA"/>
              </w:rPr>
              <w:t>, 20</w:t>
            </w:r>
            <w:r w:rsidR="007F1F8B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5B217D" w:rsidRDefault="00E61DAC" w:rsidP="005B217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B217D" w:rsidRPr="005B217D">
              <w:rPr>
                <w:lang w:val="en-CA"/>
              </w:rPr>
              <w:t>H</w:t>
            </w:r>
            <w:r w:rsidR="007F59A4">
              <w:rPr>
                <w:u w:val="single"/>
                <w:lang w:val="en-CA"/>
              </w:rPr>
              <w:t>0445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2717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Non-CE1</w:t>
            </w:r>
            <w:r w:rsidR="003B4537">
              <w:rPr>
                <w:b/>
                <w:szCs w:val="22"/>
                <w:lang w:val="en-CA"/>
              </w:rPr>
              <w:t>1</w:t>
            </w:r>
            <w:r w:rsidR="007F59A4" w:rsidRPr="007F59A4">
              <w:rPr>
                <w:b/>
                <w:szCs w:val="22"/>
                <w:lang w:val="en-CA"/>
              </w:rPr>
              <w:t>: Low complexity parallel significance map coding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D3EA8">
            <w:pPr>
              <w:spacing w:before="60" w:after="60"/>
              <w:rPr>
                <w:szCs w:val="22"/>
                <w:lang w:val="en-CA"/>
              </w:rPr>
            </w:pPr>
            <w:r w:rsidRPr="003D3EA8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3D3EA8">
            <w:pPr>
              <w:spacing w:before="60" w:after="60"/>
              <w:rPr>
                <w:szCs w:val="22"/>
                <w:lang w:val="en-CA"/>
              </w:rPr>
            </w:pPr>
            <w:r w:rsidRPr="006809A0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D3EA8" w:rsidRDefault="007F59A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Joel Sole, Vadim Seregin, Mart</w:t>
            </w:r>
            <w:r w:rsidR="003D3EA8">
              <w:rPr>
                <w:szCs w:val="22"/>
              </w:rPr>
              <w:t>a Karczewicz</w:t>
            </w:r>
          </w:p>
          <w:p w:rsidR="003D3EA8" w:rsidRDefault="003D3EA8">
            <w:pPr>
              <w:spacing w:before="60" w:after="60"/>
              <w:rPr>
                <w:szCs w:val="22"/>
                <w:lang w:val="en-GB" w:eastAsia="ja-JP"/>
              </w:rPr>
            </w:pPr>
            <w:r w:rsidRPr="0058077E">
              <w:rPr>
                <w:szCs w:val="22"/>
                <w:lang w:val="en-GB" w:eastAsia="ja-JP"/>
              </w:rPr>
              <w:t>5775 Morehouse Drive</w:t>
            </w:r>
            <w:r w:rsidRPr="0058077E">
              <w:rPr>
                <w:szCs w:val="22"/>
                <w:lang w:val="en-GB" w:eastAsia="ja-JP"/>
              </w:rPr>
              <w:br/>
              <w:t>San Diego, CA 92121, USA</w:t>
            </w:r>
          </w:p>
          <w:p w:rsidR="007F59A4" w:rsidRDefault="007F59A4" w:rsidP="007F59A4">
            <w:pPr>
              <w:spacing w:before="60" w:after="60"/>
              <w:rPr>
                <w:szCs w:val="22"/>
                <w:lang w:eastAsia="ja-JP"/>
              </w:rPr>
            </w:pPr>
          </w:p>
          <w:p w:rsidR="007F59A4" w:rsidRDefault="007F59A4" w:rsidP="007F59A4">
            <w:pPr>
              <w:spacing w:before="60" w:after="60"/>
              <w:rPr>
                <w:szCs w:val="22"/>
                <w:lang w:eastAsia="ja-JP"/>
              </w:rPr>
            </w:pPr>
            <w:r w:rsidRPr="006F23BD">
              <w:rPr>
                <w:szCs w:val="22"/>
                <w:lang w:eastAsia="ja-JP"/>
              </w:rPr>
              <w:t>Takeshi Tsukuba</w:t>
            </w:r>
            <w:r>
              <w:rPr>
                <w:szCs w:val="22"/>
              </w:rPr>
              <w:t xml:space="preserve">, </w:t>
            </w:r>
            <w:r w:rsidRPr="006F23BD">
              <w:rPr>
                <w:szCs w:val="22"/>
                <w:lang w:eastAsia="ja-JP"/>
              </w:rPr>
              <w:t>Ikai Tomohiro</w:t>
            </w:r>
          </w:p>
          <w:p w:rsidR="007F59A4" w:rsidRPr="006F23BD" w:rsidRDefault="007F59A4" w:rsidP="007F59A4">
            <w:pPr>
              <w:spacing w:before="60" w:after="60"/>
              <w:rPr>
                <w:szCs w:val="22"/>
                <w:lang w:eastAsia="ja-JP"/>
              </w:rPr>
            </w:pPr>
            <w:r w:rsidRPr="006F23BD">
              <w:rPr>
                <w:szCs w:val="22"/>
                <w:lang w:eastAsia="ja-JP"/>
              </w:rPr>
              <w:t>1-9-2 Nakase, Mihama-ku, Chiba-shi,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6F23BD">
              <w:rPr>
                <w:szCs w:val="22"/>
                <w:lang w:eastAsia="ja-JP"/>
              </w:rPr>
              <w:t>Chiba 261-8520</w:t>
            </w:r>
          </w:p>
          <w:p w:rsidR="007F59A4" w:rsidRPr="005B217D" w:rsidRDefault="007F59A4" w:rsidP="007F59A4">
            <w:pPr>
              <w:spacing w:before="60" w:after="60"/>
              <w:rPr>
                <w:szCs w:val="22"/>
                <w:lang w:val="en-CA"/>
              </w:rPr>
            </w:pPr>
            <w:r w:rsidRPr="006F23BD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E61DAC" w:rsidRPr="005B217D" w:rsidRDefault="00E61DAC" w:rsidP="003D3EA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4363C" w:rsidRDefault="00CA225D" w:rsidP="00E4363C">
            <w:pPr>
              <w:spacing w:before="0" w:after="60"/>
              <w:rPr>
                <w:szCs w:val="22"/>
              </w:rPr>
            </w:pPr>
            <w:hyperlink r:id="rId10" w:history="1">
              <w:r w:rsidR="00E4363C" w:rsidRPr="000767BD">
                <w:rPr>
                  <w:rStyle w:val="Hyperlink"/>
                  <w:szCs w:val="22"/>
                </w:rPr>
                <w:t>joels@qualcomm.com</w:t>
              </w:r>
            </w:hyperlink>
          </w:p>
          <w:p w:rsidR="003D3EA8" w:rsidRDefault="00CA225D" w:rsidP="003D3EA8">
            <w:pPr>
              <w:spacing w:before="60" w:after="60"/>
              <w:rPr>
                <w:sz w:val="21"/>
                <w:szCs w:val="22"/>
                <w:lang w:eastAsia="ja-JP"/>
              </w:rPr>
            </w:pPr>
            <w:hyperlink r:id="rId11" w:history="1">
              <w:r w:rsidR="00074F75" w:rsidRPr="006B4CEC">
                <w:rPr>
                  <w:rStyle w:val="Hyperlink"/>
                  <w:rFonts w:hint="eastAsia"/>
                  <w:sz w:val="21"/>
                  <w:szCs w:val="22"/>
                  <w:lang w:eastAsia="ja-JP"/>
                </w:rPr>
                <w:t>ikai.tomohiro@sharp.co.jp</w:t>
              </w:r>
            </w:hyperlink>
          </w:p>
          <w:p w:rsidR="00074F75" w:rsidRPr="00E4363C" w:rsidRDefault="00074F75" w:rsidP="003D3EA8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F59A4" w:rsidP="005E6E0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Qualcomm, 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D3EA8" w:rsidRDefault="00F45961" w:rsidP="004C07A1">
      <w:pPr>
        <w:jc w:val="both"/>
        <w:rPr>
          <w:lang w:val="en-CA"/>
        </w:rPr>
      </w:pPr>
      <w:r>
        <w:rPr>
          <w:lang w:val="en-CA"/>
        </w:rPr>
        <w:t xml:space="preserve">In </w:t>
      </w:r>
      <w:r w:rsidR="00A455FF">
        <w:rPr>
          <w:lang w:val="en-CA"/>
        </w:rPr>
        <w:t>HM5.0</w:t>
      </w:r>
      <w:r>
        <w:rPr>
          <w:lang w:val="en-CA"/>
        </w:rPr>
        <w:t xml:space="preserve">, for </w:t>
      </w:r>
      <w:r w:rsidR="001D5119">
        <w:rPr>
          <w:lang w:val="en-CA"/>
        </w:rPr>
        <w:t>large transforms</w:t>
      </w:r>
      <w:r w:rsidR="0032717B">
        <w:rPr>
          <w:lang w:val="en-CA"/>
        </w:rPr>
        <w:t>,</w:t>
      </w:r>
      <w:r>
        <w:rPr>
          <w:lang w:val="en-CA"/>
        </w:rPr>
        <w:t xml:space="preserve"> </w:t>
      </w:r>
      <w:r w:rsidR="00A455FF">
        <w:rPr>
          <w:lang w:val="en-CA"/>
        </w:rPr>
        <w:t xml:space="preserve">significance map </w:t>
      </w:r>
      <w:r>
        <w:rPr>
          <w:lang w:val="en-CA"/>
        </w:rPr>
        <w:t xml:space="preserve">context calculation is dependent on the number of non-zero coefficients </w:t>
      </w:r>
      <w:r w:rsidR="001D5119">
        <w:rPr>
          <w:lang w:val="en-CA"/>
        </w:rPr>
        <w:t>in a neighborhood support</w:t>
      </w:r>
      <w:r>
        <w:rPr>
          <w:lang w:val="en-CA"/>
        </w:rPr>
        <w:t>.</w:t>
      </w:r>
      <w:r w:rsidR="0032717B">
        <w:rPr>
          <w:lang w:val="en-CA"/>
        </w:rPr>
        <w:t xml:space="preserve"> </w:t>
      </w:r>
      <w:r w:rsidR="00627DEC">
        <w:rPr>
          <w:lang w:val="en-CA"/>
        </w:rPr>
        <w:t>Up to 10 conditions have to be checked to establish the right neighborhood. This is due to the border conditions on the block and to allow for 2-bin parallel processing. This contribution</w:t>
      </w:r>
      <w:r w:rsidR="009A6EDA">
        <w:rPr>
          <w:lang w:val="en-CA"/>
        </w:rPr>
        <w:t xml:space="preserve"> </w:t>
      </w:r>
      <w:r w:rsidR="00627DEC">
        <w:rPr>
          <w:lang w:val="en-CA"/>
        </w:rPr>
        <w:t>reduces the number of conditions</w:t>
      </w:r>
      <w:r w:rsidR="009A6EDA">
        <w:rPr>
          <w:lang w:val="en-CA"/>
        </w:rPr>
        <w:t xml:space="preserve"> to check</w:t>
      </w:r>
      <w:r w:rsidR="00627DEC">
        <w:rPr>
          <w:lang w:val="en-CA"/>
        </w:rPr>
        <w:t xml:space="preserve"> whil</w:t>
      </w:r>
      <w:r w:rsidR="004C07A1">
        <w:rPr>
          <w:lang w:val="en-CA"/>
        </w:rPr>
        <w:t>e allowing for a</w:t>
      </w:r>
      <w:r w:rsidR="008A2B36">
        <w:rPr>
          <w:lang w:val="en-CA"/>
        </w:rPr>
        <w:t xml:space="preserve"> </w:t>
      </w:r>
      <w:r w:rsidR="004C07A1">
        <w:rPr>
          <w:lang w:val="en-CA"/>
        </w:rPr>
        <w:t xml:space="preserve">3-bin parallel </w:t>
      </w:r>
      <w:r w:rsidR="00627DEC">
        <w:rPr>
          <w:lang w:val="en-CA"/>
        </w:rPr>
        <w:t>processing.</w:t>
      </w:r>
      <w:r w:rsidR="00BA0412">
        <w:rPr>
          <w:lang w:val="en-CA"/>
        </w:rPr>
        <w:t xml:space="preserve"> </w:t>
      </w:r>
      <w:r w:rsidR="009A6EDA">
        <w:rPr>
          <w:lang w:val="en-CA"/>
        </w:rPr>
        <w:t>The</w:t>
      </w:r>
      <w:r w:rsidR="00DA5CF4">
        <w:rPr>
          <w:lang w:val="en-CA"/>
        </w:rPr>
        <w:t xml:space="preserve"> average BD-rate </w:t>
      </w:r>
      <w:r w:rsidR="009A6EDA">
        <w:rPr>
          <w:lang w:val="en-CA"/>
        </w:rPr>
        <w:t xml:space="preserve">of the method is </w:t>
      </w:r>
      <w:r w:rsidR="00DA5CF4">
        <w:rPr>
          <w:lang w:val="en-CA"/>
        </w:rPr>
        <w:t>0.1%.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</w:t>
      </w:r>
      <w:r w:rsidR="003D3EA8">
        <w:rPr>
          <w:lang w:val="en-CA"/>
        </w:rPr>
        <w:t>oduction</w:t>
      </w:r>
    </w:p>
    <w:p w:rsidR="00FE2D39" w:rsidRDefault="007C6B00" w:rsidP="003000C6">
      <w:pPr>
        <w:jc w:val="both"/>
      </w:pPr>
      <w:r>
        <w:rPr>
          <w:lang w:val="en-CA"/>
        </w:rPr>
        <w:t xml:space="preserve">In current test model (HM), </w:t>
      </w:r>
      <w:r w:rsidR="005E1EF5">
        <w:rPr>
          <w:lang w:val="en-CA"/>
        </w:rPr>
        <w:t xml:space="preserve">a </w:t>
      </w:r>
      <w:r>
        <w:t>five-point support is used to define a context model to code significance map of the transform coefficients</w:t>
      </w:r>
      <w:r w:rsidR="004C07A1">
        <w:t xml:space="preserve"> (Fig 1)</w:t>
      </w:r>
      <w:r>
        <w:t xml:space="preserve">. </w:t>
      </w:r>
      <w:r w:rsidR="005E1EF5">
        <w:t xml:space="preserve">The significance </w:t>
      </w:r>
      <w:r w:rsidR="003B4537">
        <w:t xml:space="preserve">flags </w:t>
      </w:r>
      <w:r w:rsidR="005E1EF5">
        <w:t>of the neighbours</w:t>
      </w:r>
      <w:r w:rsidR="003B4537">
        <w:t xml:space="preserve"> from the support</w:t>
      </w:r>
      <w:r w:rsidR="005E1EF5">
        <w:t xml:space="preserve"> </w:t>
      </w:r>
      <w:r w:rsidR="003B4537">
        <w:t xml:space="preserve">are </w:t>
      </w:r>
      <w:r w:rsidR="005E1EF5">
        <w:t>added. However, the neighbours can be located outside the current block. Also, some neighbours are not considered in some cases to allow for a 2-bin parallel processing. There</w:t>
      </w:r>
      <w:r w:rsidR="004C07A1">
        <w:t xml:space="preserve">fore, up to 10 conditions might be required to add the </w:t>
      </w:r>
      <w:r w:rsidR="00A87DB2">
        <w:t>appropriate</w:t>
      </w:r>
      <w:r w:rsidR="004C07A1">
        <w:t xml:space="preserve"> neighboring coefficients. For a 32×32 TU, this is up to around 10000 checks.</w:t>
      </w:r>
    </w:p>
    <w:p w:rsidR="005E1EF5" w:rsidRDefault="005E1EF5" w:rsidP="005E1EF5">
      <w:pPr>
        <w:jc w:val="center"/>
      </w:pPr>
      <w:r>
        <w:object w:dxaOrig="8951" w:dyaOrig="36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7.45pt;height:164.15pt" o:ole="">
            <v:imagedata r:id="rId12" o:title=""/>
          </v:shape>
          <o:OLEObject Type="Embed" ProgID="Visio.Drawing.11" ShapeID="_x0000_i1025" DrawAspect="Content" ObjectID="_1389616391" r:id="rId13"/>
        </w:object>
      </w:r>
    </w:p>
    <w:p w:rsidR="005E1EF5" w:rsidRDefault="005E1EF5" w:rsidP="005E1EF5">
      <w:pPr>
        <w:jc w:val="center"/>
      </w:pPr>
      <w:r>
        <w:t>Fig. 1. Dependency in significance context calculation within support.</w:t>
      </w:r>
    </w:p>
    <w:p w:rsidR="005E1EF5" w:rsidRDefault="005E1EF5" w:rsidP="005E1EF5"/>
    <w:p w:rsidR="005E1EF5" w:rsidRDefault="005E1EF5" w:rsidP="005E1EF5"/>
    <w:p w:rsidR="00C27261" w:rsidRDefault="003000C6" w:rsidP="00C27261">
      <w:pPr>
        <w:pStyle w:val="Heading1"/>
        <w:ind w:left="360" w:hanging="360"/>
        <w:rPr>
          <w:lang w:val="en-CA"/>
        </w:rPr>
      </w:pPr>
      <w:r>
        <w:rPr>
          <w:lang w:val="en-CA"/>
        </w:rPr>
        <w:t>Technical Description</w:t>
      </w:r>
    </w:p>
    <w:p w:rsidR="00A951D3" w:rsidRDefault="003000C6" w:rsidP="00C27261">
      <w:r>
        <w:t>This proposal combines the methods of [1] and [2] to achieve a low</w:t>
      </w:r>
      <w:r w:rsidR="008A2B36">
        <w:t>er</w:t>
      </w:r>
      <w:r>
        <w:t xml:space="preserve"> complexity significance map for large transforms and allowing for </w:t>
      </w:r>
      <w:r w:rsidR="00A87DB2">
        <w:t xml:space="preserve">processing </w:t>
      </w:r>
      <w:r>
        <w:t xml:space="preserve">3-bins in parallel. </w:t>
      </w:r>
    </w:p>
    <w:p w:rsidR="00A951D3" w:rsidRDefault="00A87DB2" w:rsidP="00C27261">
      <w:r>
        <w:t>JCTVC-H0095</w:t>
      </w:r>
      <w:r w:rsidR="00BA0412">
        <w:t xml:space="preserve"> [1] uses a fix context for high-frequency coefficients, </w:t>
      </w:r>
      <w:r>
        <w:t xml:space="preserve">i.e., </w:t>
      </w:r>
      <w:r w:rsidR="00BA0412">
        <w:t xml:space="preserve">those </w:t>
      </w:r>
      <w:r>
        <w:t>with</w:t>
      </w:r>
      <w:r w:rsidR="00BA0412">
        <w:t xml:space="preserve"> (</w:t>
      </w:r>
      <w:r w:rsidR="008A2B36">
        <w:t>xC,yC</w:t>
      </w:r>
      <w:r w:rsidR="00BA0412">
        <w:t>) such that</w:t>
      </w:r>
    </w:p>
    <w:p w:rsidR="00BA0412" w:rsidRDefault="00BA0412" w:rsidP="00BA0412">
      <w:pPr>
        <w:jc w:val="center"/>
      </w:pPr>
      <w:r w:rsidRPr="00AC0FB4">
        <w:rPr>
          <w:rFonts w:hint="eastAsia"/>
          <w:szCs w:val="22"/>
          <w:lang w:eastAsia="ja-JP"/>
        </w:rPr>
        <w:t>(x</w:t>
      </w:r>
      <w:r w:rsidRPr="00AC0FB4">
        <w:rPr>
          <w:szCs w:val="22"/>
        </w:rPr>
        <w:t>C</w:t>
      </w:r>
      <w:r w:rsidRPr="00AC0FB4">
        <w:rPr>
          <w:rFonts w:hint="eastAsia"/>
          <w:szCs w:val="22"/>
          <w:lang w:eastAsia="ja-JP"/>
        </w:rPr>
        <w:t xml:space="preserve">&gt;&gt;2) + (yC&gt;&gt;2) </w:t>
      </w:r>
      <w:r w:rsidR="0059409A">
        <w:rPr>
          <w:szCs w:val="22"/>
          <w:lang w:eastAsia="ja-JP"/>
        </w:rPr>
        <w:t>&gt;=</w:t>
      </w:r>
      <w:r w:rsidRPr="00AC0FB4">
        <w:rPr>
          <w:rFonts w:hint="eastAsia"/>
          <w:szCs w:val="22"/>
          <w:lang w:eastAsia="ja-JP"/>
        </w:rPr>
        <w:t xml:space="preserve"> 3*(TU size &gt;&gt; 4)</w:t>
      </w:r>
    </w:p>
    <w:p w:rsidR="00BA0412" w:rsidRDefault="00BA0412" w:rsidP="00C27261">
      <w:r>
        <w:t xml:space="preserve">This is around 67% of the coefficients in a 32×32 TU and includes the sub-blocks at the bottom row and right column. </w:t>
      </w:r>
    </w:p>
    <w:p w:rsidR="00BA0412" w:rsidRDefault="008D70CF" w:rsidP="006B0541">
      <w:pPr>
        <w:jc w:val="both"/>
      </w:pPr>
      <w:r>
        <w:t>JCTVC-H0427</w:t>
      </w:r>
      <w:r w:rsidR="00BA0412">
        <w:t xml:space="preserve"> [2] uses a modified support (Fig. 2 and Fig. 3) that doesn’t include the coefficient </w:t>
      </w:r>
      <w:r w:rsidR="00066FD6">
        <w:t xml:space="preserve">located </w:t>
      </w:r>
      <w:r w:rsidR="00BA0412">
        <w:t>below the</w:t>
      </w:r>
      <w:r>
        <w:t xml:space="preserve"> current coefficient in any case. T</w:t>
      </w:r>
      <w:r w:rsidR="00BA0412">
        <w:t xml:space="preserve">o achieve </w:t>
      </w:r>
      <w:r>
        <w:t xml:space="preserve">a </w:t>
      </w:r>
      <w:r w:rsidR="00BA0412">
        <w:t>3-bin</w:t>
      </w:r>
      <w:r>
        <w:t xml:space="preserve"> </w:t>
      </w:r>
      <w:r w:rsidR="00BA0412">
        <w:t>parallelization,  additional checks are required for the coefficient</w:t>
      </w:r>
      <w:r>
        <w:t xml:space="preserve"> at position (0, 0) (top-left corner of the sub-block) </w:t>
      </w:r>
      <w:r w:rsidR="00A07CC8">
        <w:t>and the coefficient at position (2, 3)</w:t>
      </w:r>
      <w:r w:rsidR="00372300">
        <w:t xml:space="preserve"> as shown by green colour</w:t>
      </w:r>
      <w:bookmarkStart w:id="0" w:name="_GoBack"/>
      <w:bookmarkEnd w:id="0"/>
      <w:r w:rsidR="00372300">
        <w:t xml:space="preserve"> on Fig. 3.</w:t>
      </w:r>
      <w:r>
        <w:t xml:space="preserve"> </w:t>
      </w:r>
      <w:r w:rsidR="006B0541">
        <w:t>This is the same number</w:t>
      </w:r>
      <w:r w:rsidR="008A2B36">
        <w:t xml:space="preserve"> of additional checks</w:t>
      </w:r>
      <w:r w:rsidR="006B0541">
        <w:t xml:space="preserve"> as in HM5.0. </w:t>
      </w:r>
      <w:r w:rsidR="008A2B36">
        <w:t>T</w:t>
      </w:r>
      <w:r w:rsidR="006B0541">
        <w:t>he</w:t>
      </w:r>
      <w:r w:rsidR="008A2B36">
        <w:t>n, the</w:t>
      </w:r>
      <w:r w:rsidR="006B0541">
        <w:t xml:space="preserve"> total number of conditions is 5 for the low frequency </w:t>
      </w:r>
      <w:r w:rsidR="008A2B36">
        <w:t xml:space="preserve">coefficients, since there is no need to check </w:t>
      </w:r>
      <w:r>
        <w:t>whether</w:t>
      </w:r>
      <w:r w:rsidR="008A2B36">
        <w:t xml:space="preserve"> coefficients are out of boundaries because of [1].</w:t>
      </w:r>
      <w:r w:rsidR="006B0541">
        <w:t xml:space="preserve"> </w:t>
      </w:r>
      <w:r w:rsidR="00BA0412">
        <w:t xml:space="preserve"> </w:t>
      </w:r>
    </w:p>
    <w:p w:rsidR="006B0541" w:rsidRDefault="008A2B36" w:rsidP="006B0541">
      <w:pPr>
        <w:jc w:val="both"/>
      </w:pPr>
      <w:r>
        <w:t>Considering</w:t>
      </w:r>
      <w:r w:rsidR="006B0541">
        <w:t xml:space="preserve"> current </w:t>
      </w:r>
      <w:r>
        <w:t xml:space="preserve">HM5.0 </w:t>
      </w:r>
      <w:r w:rsidR="006B0541">
        <w:t>implem</w:t>
      </w:r>
      <w:r>
        <w:t>entation (which might not be optimal in this part</w:t>
      </w:r>
      <w:r w:rsidR="006B0541">
        <w:t>), this implies that the number of conditions for</w:t>
      </w:r>
      <w:r>
        <w:t xml:space="preserve"> the proposed method for</w:t>
      </w:r>
      <w:r w:rsidR="006B0541">
        <w:t xml:space="preserve"> a 32×32</w:t>
      </w:r>
      <w:r>
        <w:t xml:space="preserve"> TU </w:t>
      </w:r>
      <w:r w:rsidR="006B0541">
        <w:t>can be up to 32</w:t>
      </w:r>
      <w:r w:rsidR="006B0541" w:rsidRPr="006B0541">
        <w:t>*</w:t>
      </w:r>
      <w:r w:rsidR="006B0541">
        <w:t>32*</w:t>
      </w:r>
      <w:r w:rsidR="006B0541" w:rsidRPr="006B0541">
        <w:t>(</w:t>
      </w:r>
      <w:r w:rsidR="006B0541">
        <w:t>0.67 + 0.33*5) = 2375 conditions</w:t>
      </w:r>
      <w:r>
        <w:t>, as opposed to 10000 of the current method.</w:t>
      </w:r>
    </w:p>
    <w:p w:rsidR="005B6759" w:rsidRDefault="005B6759" w:rsidP="00950901">
      <w:pPr>
        <w:jc w:val="both"/>
      </w:pPr>
      <w:ins w:id="1" w:author="Qualcomm User" w:date="2012-02-01T12:28:00Z">
        <w:r>
          <w:rPr>
            <w:lang w:eastAsia="ja-JP"/>
          </w:rPr>
          <w:t>This method adds one additional context</w:t>
        </w:r>
      </w:ins>
      <w:ins w:id="2" w:author="Qualcomm User" w:date="2012-02-01T12:30:00Z">
        <w:r w:rsidR="00145DB6">
          <w:rPr>
            <w:lang w:eastAsia="ja-JP"/>
          </w:rPr>
          <w:t xml:space="preserve"> </w:t>
        </w:r>
      </w:ins>
      <w:ins w:id="3" w:author="Qualcomm User" w:date="2012-02-01T12:28:00Z">
        <w:r>
          <w:rPr>
            <w:lang w:eastAsia="ja-JP"/>
          </w:rPr>
          <w:t xml:space="preserve">for </w:t>
        </w:r>
      </w:ins>
      <w:ins w:id="4" w:author="Qualcomm User" w:date="2012-02-01T12:30:00Z">
        <w:r w:rsidR="00145DB6">
          <w:rPr>
            <w:lang w:eastAsia="ja-JP"/>
          </w:rPr>
          <w:t xml:space="preserve">the </w:t>
        </w:r>
      </w:ins>
      <w:ins w:id="5" w:author="Qualcomm User" w:date="2012-02-01T12:28:00Z">
        <w:r>
          <w:rPr>
            <w:lang w:eastAsia="ja-JP"/>
          </w:rPr>
          <w:t>high frequenc</w:t>
        </w:r>
      </w:ins>
      <w:ins w:id="6" w:author="Qualcomm User" w:date="2012-02-01T12:30:00Z">
        <w:r w:rsidR="00145DB6">
          <w:rPr>
            <w:lang w:eastAsia="ja-JP"/>
          </w:rPr>
          <w:t>y area</w:t>
        </w:r>
      </w:ins>
      <w:ins w:id="7" w:author="Qualcomm User" w:date="2012-02-01T15:45:00Z">
        <w:r w:rsidR="00805B38">
          <w:rPr>
            <w:lang w:eastAsia="ja-JP"/>
          </w:rPr>
          <w:t xml:space="preserve"> for luma and for chroma</w:t>
        </w:r>
      </w:ins>
      <w:ins w:id="8" w:author="Qualcomm User" w:date="2012-02-01T12:28:00Z">
        <w:r>
          <w:rPr>
            <w:lang w:eastAsia="ja-JP"/>
          </w:rPr>
          <w:t xml:space="preserve">. </w:t>
        </w:r>
      </w:ins>
      <w:ins w:id="9" w:author="Qualcomm User" w:date="2012-02-01T12:25:00Z">
        <w:r>
          <w:rPr>
            <w:lang w:eastAsia="ja-JP"/>
          </w:rPr>
          <w:t xml:space="preserve">In [1], </w:t>
        </w:r>
      </w:ins>
      <w:ins w:id="10" w:author="Qualcomm User" w:date="2012-02-01T12:28:00Z">
        <w:r>
          <w:rPr>
            <w:lang w:eastAsia="ja-JP"/>
          </w:rPr>
          <w:t xml:space="preserve">the </w:t>
        </w:r>
      </w:ins>
      <w:ins w:id="11" w:author="Qualcomm User" w:date="2012-02-01T12:25:00Z">
        <w:r>
          <w:rPr>
            <w:rFonts w:hint="eastAsia"/>
            <w:lang w:eastAsia="ja-JP"/>
          </w:rPr>
          <w:t xml:space="preserve">method </w:t>
        </w:r>
      </w:ins>
      <w:ins w:id="12" w:author="Qualcomm User" w:date="2012-02-01T12:26:00Z">
        <w:r>
          <w:rPr>
            <w:lang w:eastAsia="ja-JP"/>
          </w:rPr>
          <w:t>was</w:t>
        </w:r>
      </w:ins>
      <w:ins w:id="13" w:author="Qualcomm User" w:date="2012-02-01T12:29:00Z">
        <w:r>
          <w:rPr>
            <w:lang w:eastAsia="ja-JP"/>
          </w:rPr>
          <w:t xml:space="preserve"> also modified in order to not add this additional context. In this case, high frequencies </w:t>
        </w:r>
      </w:ins>
      <w:ins w:id="14" w:author="Qualcomm User" w:date="2012-02-01T12:25:00Z">
        <w:r>
          <w:rPr>
            <w:rFonts w:hint="eastAsia"/>
            <w:lang w:eastAsia="ja-JP"/>
          </w:rPr>
          <w:t>share</w:t>
        </w:r>
      </w:ins>
      <w:ins w:id="15" w:author="Qualcomm User" w:date="2012-02-01T12:29:00Z">
        <w:r>
          <w:rPr>
            <w:lang w:eastAsia="ja-JP"/>
          </w:rPr>
          <w:t xml:space="preserve"> context with those that all neighbors are zero (</w:t>
        </w:r>
      </w:ins>
      <w:ins w:id="16" w:author="Qualcomm User" w:date="2012-02-01T12:25:00Z">
        <w:r>
          <w:rPr>
            <w:rFonts w:hint="eastAsia"/>
            <w:lang w:eastAsia="ja-JP"/>
          </w:rPr>
          <w:t>cxtCnt = 0</w:t>
        </w:r>
      </w:ins>
      <w:ins w:id="17" w:author="Qualcomm User" w:date="2012-02-01T12:30:00Z">
        <w:r>
          <w:rPr>
            <w:lang w:eastAsia="ja-JP"/>
          </w:rPr>
          <w:t>).</w:t>
        </w:r>
        <w:r w:rsidR="00145DB6">
          <w:rPr>
            <w:lang w:eastAsia="ja-JP"/>
          </w:rPr>
          <w:t xml:space="preserve"> This variant of the method is also tested and results provided.</w:t>
        </w:r>
      </w:ins>
    </w:p>
    <w:p w:rsidR="00C27261" w:rsidRPr="00C27261" w:rsidRDefault="00D5118D" w:rsidP="004C50DE">
      <w:pPr>
        <w:jc w:val="center"/>
      </w:pPr>
      <w:r>
        <w:object w:dxaOrig="9151" w:dyaOrig="3655">
          <v:shape id="_x0000_i1026" type="#_x0000_t75" style="width:311.6pt;height:123.25pt" o:ole="">
            <v:imagedata r:id="rId14" o:title=""/>
          </v:shape>
          <o:OLEObject Type="Embed" ProgID="Visio.Drawing.11" ShapeID="_x0000_i1026" DrawAspect="Content" ObjectID="_1389616392" r:id="rId15"/>
        </w:object>
      </w:r>
    </w:p>
    <w:p w:rsidR="004C50DE" w:rsidRDefault="004C50DE" w:rsidP="004C50DE">
      <w:pPr>
        <w:jc w:val="center"/>
      </w:pPr>
      <w:r>
        <w:t xml:space="preserve">Fig. </w:t>
      </w:r>
      <w:r w:rsidR="006B0541">
        <w:t>2</w:t>
      </w:r>
      <w:r>
        <w:t>. Modified support for the parallel processing.</w:t>
      </w:r>
    </w:p>
    <w:p w:rsidR="00266F99" w:rsidRDefault="00D5118D" w:rsidP="00266F99">
      <w:pPr>
        <w:jc w:val="center"/>
      </w:pPr>
      <w:r>
        <w:object w:dxaOrig="5556" w:dyaOrig="3543">
          <v:shape id="_x0000_i1027" type="#_x0000_t75" style="width:248.85pt;height:158.4pt" o:ole="">
            <v:imagedata r:id="rId16" o:title=""/>
          </v:shape>
          <o:OLEObject Type="Embed" ProgID="Visio.Drawing.11" ShapeID="_x0000_i1027" DrawAspect="Content" ObjectID="_1389616393" r:id="rId17"/>
        </w:object>
      </w:r>
    </w:p>
    <w:p w:rsidR="00266F99" w:rsidRDefault="00266F99" w:rsidP="00266F99">
      <w:pPr>
        <w:jc w:val="center"/>
      </w:pPr>
      <w:r>
        <w:t xml:space="preserve">Fig. </w:t>
      </w:r>
      <w:r w:rsidR="006B0541">
        <w:t>3</w:t>
      </w:r>
      <w:r>
        <w:t xml:space="preserve">. Modified support </w:t>
      </w:r>
      <w:r w:rsidR="006B0541">
        <w:t xml:space="preserve">and conditions </w:t>
      </w:r>
      <w:r>
        <w:t>for the three bins parallel processing.</w:t>
      </w:r>
    </w:p>
    <w:p w:rsidR="00266F99" w:rsidRDefault="00266F99" w:rsidP="00266F99">
      <w:pPr>
        <w:jc w:val="center"/>
      </w:pPr>
    </w:p>
    <w:p w:rsidR="009B38D4" w:rsidRDefault="009B38D4" w:rsidP="009B38D4">
      <w:pPr>
        <w:pStyle w:val="Heading1"/>
        <w:ind w:left="360" w:hanging="360"/>
        <w:rPr>
          <w:lang w:val="en-CA"/>
        </w:rPr>
      </w:pPr>
      <w:r w:rsidRPr="009B38D4">
        <w:rPr>
          <w:lang w:val="en-CA"/>
        </w:rPr>
        <w:lastRenderedPageBreak/>
        <w:t>Simulation results</w:t>
      </w:r>
    </w:p>
    <w:p w:rsidR="00180843" w:rsidRDefault="006240F3" w:rsidP="008A2B36">
      <w:pPr>
        <w:jc w:val="both"/>
        <w:rPr>
          <w:lang w:val="en-CA"/>
        </w:rPr>
      </w:pPr>
      <w:r>
        <w:rPr>
          <w:lang w:val="en-CA"/>
        </w:rPr>
        <w:t>The method is implemented on top of HM5.0. R</w:t>
      </w:r>
      <w:r w:rsidR="009B38D4">
        <w:rPr>
          <w:lang w:val="en-CA"/>
        </w:rPr>
        <w:t>esults</w:t>
      </w:r>
      <w:ins w:id="18" w:author="Qualcomm User" w:date="2012-02-01T12:31:00Z">
        <w:r w:rsidR="000D6B89">
          <w:rPr>
            <w:lang w:val="en-CA"/>
          </w:rPr>
          <w:t xml:space="preserve"> for both variants</w:t>
        </w:r>
      </w:ins>
      <w:r w:rsidR="009B38D4">
        <w:rPr>
          <w:lang w:val="en-CA"/>
        </w:rPr>
        <w:t xml:space="preserve"> </w:t>
      </w:r>
      <w:r>
        <w:rPr>
          <w:lang w:val="en-CA"/>
        </w:rPr>
        <w:t xml:space="preserve">are provided using </w:t>
      </w:r>
      <w:r w:rsidR="009B38D4">
        <w:rPr>
          <w:lang w:val="en-CA"/>
        </w:rPr>
        <w:t>common test conditions</w:t>
      </w:r>
      <w:ins w:id="19" w:author="Qualcomm User" w:date="2012-02-01T12:31:00Z">
        <w:r w:rsidR="000D6B89">
          <w:rPr>
            <w:lang w:val="en-CA"/>
          </w:rPr>
          <w:t xml:space="preserve"> and low QP (12, 17, 22, 37)</w:t>
        </w:r>
      </w:ins>
      <w:r>
        <w:rPr>
          <w:lang w:val="en-CA"/>
        </w:rPr>
        <w:t xml:space="preserve"> and they</w:t>
      </w:r>
      <w:r w:rsidR="009B38D4">
        <w:rPr>
          <w:lang w:val="en-CA"/>
        </w:rPr>
        <w:t xml:space="preserve"> are summarised in the </w:t>
      </w:r>
      <w:r w:rsidR="00D856B7">
        <w:rPr>
          <w:lang w:val="en-CA"/>
        </w:rPr>
        <w:t>tables below</w:t>
      </w:r>
      <w:r w:rsidR="009B38D4">
        <w:rPr>
          <w:lang w:val="en-CA"/>
        </w:rPr>
        <w:t>.</w:t>
      </w:r>
      <w:r w:rsidR="00D41C55">
        <w:rPr>
          <w:lang w:val="en-CA"/>
        </w:rPr>
        <w:t xml:space="preserve"> More detailed test data can be found in the accompanied excel  sheets.</w:t>
      </w:r>
    </w:p>
    <w:p w:rsidR="00180843" w:rsidRDefault="00180843" w:rsidP="008A2B36">
      <w:pPr>
        <w:jc w:val="both"/>
        <w:rPr>
          <w:ins w:id="20" w:author="Qualcomm User" w:date="2012-02-01T12:31:00Z"/>
          <w:lang w:val="en-CA"/>
        </w:rPr>
      </w:pPr>
    </w:p>
    <w:tbl>
      <w:tblPr>
        <w:tblW w:w="0" w:type="auto"/>
        <w:jc w:val="center"/>
        <w:tblInd w:w="108" w:type="dxa"/>
        <w:tblLook w:val="04A0"/>
      </w:tblPr>
      <w:tblGrid>
        <w:gridCol w:w="1297"/>
        <w:gridCol w:w="727"/>
        <w:gridCol w:w="787"/>
        <w:gridCol w:w="787"/>
        <w:gridCol w:w="727"/>
        <w:gridCol w:w="787"/>
        <w:gridCol w:w="787"/>
        <w:gridCol w:w="727"/>
        <w:gridCol w:w="727"/>
        <w:gridCol w:w="727"/>
      </w:tblGrid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HE-10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0.40%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0.43%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0.48%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0.41%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0.29%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HE-10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0.48%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0.32%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0.39%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0.34%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HE-10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0.41%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-0.35%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0.32%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0.53%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-0.67%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0.29%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-1.08%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-0.30%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80843" w:rsidRPr="00180843" w:rsidTr="0018084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843" w:rsidRPr="00180843" w:rsidRDefault="00180843" w:rsidP="001808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084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180843" w:rsidRDefault="00180843" w:rsidP="00180843">
      <w:pPr>
        <w:jc w:val="center"/>
        <w:rPr>
          <w:i/>
        </w:rPr>
      </w:pPr>
      <w:r w:rsidRPr="00BF6827">
        <w:rPr>
          <w:i/>
        </w:rPr>
        <w:t xml:space="preserve">Table </w:t>
      </w:r>
      <w:r>
        <w:rPr>
          <w:i/>
        </w:rPr>
        <w:t xml:space="preserve">1. BD-rates for common conditions (method with </w:t>
      </w:r>
      <w:r w:rsidR="00805B38">
        <w:rPr>
          <w:i/>
        </w:rPr>
        <w:t xml:space="preserve">high-frequency </w:t>
      </w:r>
      <w:r>
        <w:rPr>
          <w:i/>
        </w:rPr>
        <w:t>context)</w:t>
      </w:r>
    </w:p>
    <w:p w:rsidR="00905B76" w:rsidRDefault="00905B76" w:rsidP="00180843">
      <w:pPr>
        <w:jc w:val="center"/>
        <w:rPr>
          <w:i/>
        </w:rPr>
      </w:pPr>
    </w:p>
    <w:tbl>
      <w:tblPr>
        <w:tblW w:w="0" w:type="auto"/>
        <w:jc w:val="center"/>
        <w:tblInd w:w="108" w:type="dxa"/>
        <w:tblLook w:val="04A0"/>
      </w:tblPr>
      <w:tblGrid>
        <w:gridCol w:w="1297"/>
        <w:gridCol w:w="787"/>
        <w:gridCol w:w="787"/>
        <w:gridCol w:w="727"/>
        <w:gridCol w:w="787"/>
        <w:gridCol w:w="787"/>
        <w:gridCol w:w="787"/>
        <w:gridCol w:w="727"/>
        <w:gridCol w:w="727"/>
        <w:gridCol w:w="727"/>
      </w:tblGrid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HE-10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HE-10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0.22%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0.22%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HE-10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-0.38%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0.49%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180843" w:rsidRDefault="00180843" w:rsidP="00180843">
      <w:pPr>
        <w:jc w:val="center"/>
        <w:rPr>
          <w:i/>
        </w:rPr>
      </w:pPr>
      <w:r w:rsidRPr="00BF6827">
        <w:rPr>
          <w:i/>
        </w:rPr>
        <w:t xml:space="preserve">Table </w:t>
      </w:r>
      <w:r>
        <w:rPr>
          <w:i/>
        </w:rPr>
        <w:t>2. BD-rates for low QPs (</w:t>
      </w:r>
      <w:r w:rsidR="00805B38">
        <w:rPr>
          <w:i/>
        </w:rPr>
        <w:t>method with high-frequency context</w:t>
      </w:r>
      <w:r>
        <w:rPr>
          <w:i/>
        </w:rPr>
        <w:t>)</w:t>
      </w:r>
    </w:p>
    <w:p w:rsidR="00905B76" w:rsidRDefault="00905B76" w:rsidP="00180843">
      <w:pPr>
        <w:jc w:val="center"/>
        <w:rPr>
          <w:i/>
        </w:rPr>
      </w:pPr>
    </w:p>
    <w:tbl>
      <w:tblPr>
        <w:tblW w:w="0" w:type="auto"/>
        <w:jc w:val="center"/>
        <w:tblInd w:w="108" w:type="dxa"/>
        <w:tblLook w:val="04A0"/>
      </w:tblPr>
      <w:tblGrid>
        <w:gridCol w:w="1297"/>
        <w:gridCol w:w="787"/>
        <w:gridCol w:w="787"/>
        <w:gridCol w:w="787"/>
        <w:gridCol w:w="787"/>
        <w:gridCol w:w="787"/>
        <w:gridCol w:w="787"/>
        <w:gridCol w:w="727"/>
        <w:gridCol w:w="727"/>
        <w:gridCol w:w="727"/>
      </w:tblGrid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HE-10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0.40%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0.43%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0.47%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0.44%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0.42%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HE-10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0.86%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0.23%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0.51%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0.29%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0.49%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HE-10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0.54%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-0.52%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-0.37%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0.62%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-0.44%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-1.04%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-0.44%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-1.08%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-0.86%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180843" w:rsidRDefault="00180843" w:rsidP="00180843">
      <w:pPr>
        <w:jc w:val="center"/>
        <w:rPr>
          <w:i/>
        </w:rPr>
      </w:pPr>
      <w:r w:rsidRPr="00BF6827">
        <w:rPr>
          <w:i/>
        </w:rPr>
        <w:t xml:space="preserve">Table </w:t>
      </w:r>
      <w:r>
        <w:rPr>
          <w:i/>
        </w:rPr>
        <w:t>3. BD-rates for common conditions (no additional contexts)</w:t>
      </w:r>
    </w:p>
    <w:p w:rsidR="00180843" w:rsidRDefault="00180843" w:rsidP="00180843">
      <w:pPr>
        <w:jc w:val="center"/>
        <w:rPr>
          <w:i/>
        </w:rPr>
      </w:pPr>
    </w:p>
    <w:tbl>
      <w:tblPr>
        <w:tblW w:w="0" w:type="auto"/>
        <w:jc w:val="center"/>
        <w:tblInd w:w="108" w:type="dxa"/>
        <w:tblLook w:val="04A0"/>
      </w:tblPr>
      <w:tblGrid>
        <w:gridCol w:w="1297"/>
        <w:gridCol w:w="787"/>
        <w:gridCol w:w="787"/>
        <w:gridCol w:w="787"/>
        <w:gridCol w:w="787"/>
        <w:gridCol w:w="787"/>
        <w:gridCol w:w="787"/>
        <w:gridCol w:w="727"/>
        <w:gridCol w:w="727"/>
        <w:gridCol w:w="727"/>
      </w:tblGrid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HE-10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HE-10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0.30%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0.17%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0.23%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0.28%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HE-10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-0.28%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-0.23%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-0.30%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0.23%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5B76" w:rsidRPr="00905B76" w:rsidTr="00905B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5B76" w:rsidRPr="00905B76" w:rsidRDefault="00905B76" w:rsidP="00905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5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180843" w:rsidRDefault="00180843" w:rsidP="00180843">
      <w:pPr>
        <w:jc w:val="center"/>
        <w:rPr>
          <w:i/>
        </w:rPr>
      </w:pPr>
      <w:r w:rsidRPr="00BF6827">
        <w:rPr>
          <w:i/>
        </w:rPr>
        <w:t xml:space="preserve">Table </w:t>
      </w:r>
      <w:r>
        <w:rPr>
          <w:i/>
        </w:rPr>
        <w:t>4. BD-rates for low QPs (no additional contexts)</w:t>
      </w:r>
    </w:p>
    <w:p w:rsidR="000749A8" w:rsidRPr="00F1380F" w:rsidRDefault="000749A8" w:rsidP="00F1380F">
      <w:pPr>
        <w:pStyle w:val="Heading1"/>
        <w:ind w:left="360" w:hanging="360"/>
        <w:rPr>
          <w:lang w:val="en-CA"/>
        </w:rPr>
      </w:pPr>
      <w:r w:rsidRPr="00F1380F">
        <w:rPr>
          <w:lang w:val="en-CA"/>
        </w:rPr>
        <w:t>Conclusion</w:t>
      </w:r>
    </w:p>
    <w:p w:rsidR="000749A8" w:rsidRDefault="009B38D4" w:rsidP="008A2B36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this contribution, </w:t>
      </w:r>
      <w:r w:rsidR="006240F3">
        <w:rPr>
          <w:szCs w:val="22"/>
          <w:lang w:val="en-CA"/>
        </w:rPr>
        <w:t>a scheme to allow 3-bins in parallel for the large transforms significance map while reducing the complexity is proposed. The average BD-rate is 0.1%</w:t>
      </w:r>
      <w:r w:rsidR="00CC33B3">
        <w:rPr>
          <w:szCs w:val="22"/>
          <w:lang w:val="en-CA"/>
        </w:rPr>
        <w:t>.</w:t>
      </w:r>
    </w:p>
    <w:p w:rsidR="006B0541" w:rsidRPr="00F1380F" w:rsidRDefault="006B0541" w:rsidP="006B0541">
      <w:pPr>
        <w:pStyle w:val="Heading1"/>
        <w:ind w:left="360" w:hanging="360"/>
        <w:rPr>
          <w:lang w:val="en-CA"/>
        </w:rPr>
      </w:pPr>
      <w:r>
        <w:rPr>
          <w:lang w:val="en-CA"/>
        </w:rPr>
        <w:t>References</w:t>
      </w:r>
    </w:p>
    <w:p w:rsidR="006240F3" w:rsidRDefault="006240F3" w:rsidP="006240F3">
      <w:pPr>
        <w:rPr>
          <w:lang w:eastAsia="ja-JP"/>
        </w:rPr>
      </w:pPr>
      <w:r>
        <w:rPr>
          <w:rFonts w:hint="eastAsia"/>
          <w:lang w:eastAsia="ja-JP"/>
        </w:rPr>
        <w:t xml:space="preserve">[1] T. Ikai, </w:t>
      </w:r>
      <w:r>
        <w:rPr>
          <w:lang w:eastAsia="ja-JP"/>
        </w:rPr>
        <w:t>“</w:t>
      </w:r>
      <w:r w:rsidRPr="006240F3">
        <w:rPr>
          <w:lang w:eastAsia="ja-JP"/>
        </w:rPr>
        <w:t>CE11.1 Improvement of significant_coeff_flag context at high frequency area</w:t>
      </w:r>
      <w:r>
        <w:rPr>
          <w:lang w:eastAsia="ja-JP"/>
        </w:rPr>
        <w:t>,” JCTVC-H0095, JCT-VC 8</w:t>
      </w:r>
      <w:r w:rsidRPr="006240F3">
        <w:rPr>
          <w:vertAlign w:val="superscript"/>
          <w:lang w:eastAsia="ja-JP"/>
        </w:rPr>
        <w:t>th</w:t>
      </w:r>
      <w:r>
        <w:rPr>
          <w:lang w:eastAsia="ja-JP"/>
        </w:rPr>
        <w:t xml:space="preserve"> </w:t>
      </w:r>
      <w:r w:rsidRPr="0062130A">
        <w:rPr>
          <w:lang w:eastAsia="ja-JP"/>
        </w:rPr>
        <w:t xml:space="preserve">Meeting, </w:t>
      </w:r>
      <w:r>
        <w:rPr>
          <w:lang w:eastAsia="ja-JP"/>
        </w:rPr>
        <w:t>San Jose, USA</w:t>
      </w:r>
      <w:r w:rsidRPr="0062130A">
        <w:rPr>
          <w:lang w:eastAsia="ja-JP"/>
        </w:rPr>
        <w:t xml:space="preserve">, </w:t>
      </w:r>
      <w:r>
        <w:rPr>
          <w:lang w:eastAsia="ja-JP"/>
        </w:rPr>
        <w:t>Feb. 2012.</w:t>
      </w:r>
    </w:p>
    <w:p w:rsidR="00E71308" w:rsidRDefault="006240F3" w:rsidP="006240F3">
      <w:pPr>
        <w:rPr>
          <w:lang w:eastAsia="ja-JP"/>
        </w:rPr>
      </w:pPr>
      <w:r>
        <w:rPr>
          <w:rFonts w:hint="eastAsia"/>
          <w:lang w:eastAsia="ja-JP"/>
        </w:rPr>
        <w:t>[</w:t>
      </w:r>
      <w:r>
        <w:rPr>
          <w:lang w:eastAsia="ja-JP"/>
        </w:rPr>
        <w:t>2</w:t>
      </w:r>
      <w:r>
        <w:rPr>
          <w:rFonts w:hint="eastAsia"/>
          <w:lang w:eastAsia="ja-JP"/>
        </w:rPr>
        <w:t xml:space="preserve">] </w:t>
      </w:r>
      <w:r>
        <w:rPr>
          <w:lang w:eastAsia="ja-JP"/>
        </w:rPr>
        <w:t>V. Seregin, J. Sole, M. Karczewicz</w:t>
      </w:r>
      <w:r>
        <w:rPr>
          <w:rFonts w:hint="eastAsia"/>
          <w:lang w:eastAsia="ja-JP"/>
        </w:rPr>
        <w:t xml:space="preserve">, </w:t>
      </w:r>
      <w:r>
        <w:rPr>
          <w:lang w:eastAsia="ja-JP"/>
        </w:rPr>
        <w:t>“</w:t>
      </w:r>
      <w:r w:rsidRPr="006240F3">
        <w:rPr>
          <w:lang w:eastAsia="ja-JP"/>
        </w:rPr>
        <w:t>Non-CE11: Support modification for parallel calculation of significant map contexts</w:t>
      </w:r>
      <w:r>
        <w:rPr>
          <w:lang w:eastAsia="ja-JP"/>
        </w:rPr>
        <w:t>,” JCTVC-H0427, JCT-VC 8</w:t>
      </w:r>
      <w:r w:rsidRPr="006240F3">
        <w:rPr>
          <w:vertAlign w:val="superscript"/>
          <w:lang w:eastAsia="ja-JP"/>
        </w:rPr>
        <w:t>th</w:t>
      </w:r>
      <w:r>
        <w:rPr>
          <w:lang w:eastAsia="ja-JP"/>
        </w:rPr>
        <w:t xml:space="preserve"> </w:t>
      </w:r>
      <w:r w:rsidRPr="0062130A">
        <w:rPr>
          <w:lang w:eastAsia="ja-JP"/>
        </w:rPr>
        <w:t xml:space="preserve">Meeting, </w:t>
      </w:r>
      <w:r>
        <w:rPr>
          <w:lang w:eastAsia="ja-JP"/>
        </w:rPr>
        <w:t>San Jose, USA</w:t>
      </w:r>
      <w:r w:rsidRPr="0062130A">
        <w:rPr>
          <w:lang w:eastAsia="ja-JP"/>
        </w:rPr>
        <w:t xml:space="preserve">, </w:t>
      </w:r>
      <w:r>
        <w:rPr>
          <w:lang w:eastAsia="ja-JP"/>
        </w:rPr>
        <w:t>Feb. 2012.</w:t>
      </w:r>
    </w:p>
    <w:p w:rsidR="00E71308" w:rsidRDefault="00E71308" w:rsidP="00E71308">
      <w:pPr>
        <w:pStyle w:val="Heading1"/>
        <w:rPr>
          <w:lang w:val="en-CA"/>
        </w:rPr>
      </w:pPr>
      <w:r w:rsidRPr="00224234">
        <w:rPr>
          <w:lang w:val="en-CA"/>
        </w:rPr>
        <w:t xml:space="preserve">Working </w:t>
      </w:r>
      <w:r w:rsidR="00CC3B33">
        <w:rPr>
          <w:lang w:val="en-CA"/>
        </w:rPr>
        <w:t>d</w:t>
      </w:r>
      <w:r w:rsidRPr="00224234">
        <w:rPr>
          <w:lang w:val="en-CA"/>
        </w:rPr>
        <w:t>raft text</w:t>
      </w:r>
    </w:p>
    <w:p w:rsidR="00E71308" w:rsidRDefault="00E71308" w:rsidP="00E71308">
      <w:pPr>
        <w:rPr>
          <w:lang w:val="en-CA"/>
        </w:rPr>
      </w:pPr>
      <w:r>
        <w:rPr>
          <w:lang w:val="en-CA"/>
        </w:rPr>
        <w:t xml:space="preserve">This text modification for working draft is based on </w:t>
      </w:r>
      <w:r w:rsidRPr="00224234">
        <w:rPr>
          <w:lang w:val="en-CA"/>
        </w:rPr>
        <w:t>JCTVC-G1103</w:t>
      </w:r>
      <w:r>
        <w:rPr>
          <w:lang w:val="en-CA"/>
        </w:rPr>
        <w:t xml:space="preserve"> version d8.</w:t>
      </w:r>
    </w:p>
    <w:p w:rsidR="00E71308" w:rsidRPr="00193B4E" w:rsidRDefault="00E71308" w:rsidP="00E71308">
      <w:pPr>
        <w:pStyle w:val="Heading6"/>
        <w:keepLines/>
        <w:numPr>
          <w:ilvl w:val="0"/>
          <w:numId w:val="0"/>
        </w:numPr>
        <w:tabs>
          <w:tab w:val="clear" w:pos="360"/>
          <w:tab w:val="clear" w:pos="72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lang w:val="en-GB"/>
        </w:rPr>
      </w:pPr>
      <w:r>
        <w:rPr>
          <w:lang w:val="en-CA"/>
        </w:rPr>
        <w:t xml:space="preserve">9.2.3.1.1.5  </w:t>
      </w:r>
      <w:r w:rsidRPr="00193B4E">
        <w:rPr>
          <w:lang w:val="en-GB"/>
        </w:rPr>
        <w:t>Derivation process of ctxIdxInc for the syntax element significant_coeff_flag</w:t>
      </w:r>
    </w:p>
    <w:p w:rsidR="00150143" w:rsidRPr="00E8461A" w:rsidRDefault="00150143" w:rsidP="00150143">
      <w:r w:rsidRPr="00E8461A">
        <w:t>Inputs to this process are the color component index cIdx, the current coefficient scan position ( xC , yC )</w:t>
      </w:r>
      <w:r>
        <w:t>,</w:t>
      </w:r>
      <w:r w:rsidRPr="00E8461A">
        <w:t xml:space="preserve"> the transform block </w:t>
      </w:r>
      <w:r>
        <w:t>width</w:t>
      </w:r>
      <w:r w:rsidRPr="00E8461A">
        <w:t xml:space="preserve"> log2Trafo</w:t>
      </w:r>
      <w:r>
        <w:t>Width</w:t>
      </w:r>
      <w:r w:rsidRPr="00E8461A">
        <w:t xml:space="preserve"> and the transform block </w:t>
      </w:r>
      <w:r>
        <w:t>height log2TrafoHeight</w:t>
      </w:r>
      <w:r w:rsidRPr="00E8461A">
        <w:t>.</w:t>
      </w:r>
    </w:p>
    <w:p w:rsidR="00150143" w:rsidRPr="00E8461A" w:rsidRDefault="00150143" w:rsidP="00150143">
      <w:r w:rsidRPr="00E8461A">
        <w:t>Output of this process is ctxIdxInc.</w:t>
      </w:r>
    </w:p>
    <w:p w:rsidR="00150143" w:rsidRPr="00E8461A" w:rsidRDefault="00150143" w:rsidP="00150143">
      <w:r w:rsidRPr="00E8461A">
        <w:t xml:space="preserve">The variable sigCtx depends on the current position ( xC, yC ), </w:t>
      </w:r>
      <w:r>
        <w:t xml:space="preserve">the color component index cIdx, </w:t>
      </w:r>
      <w:r w:rsidRPr="00E8461A">
        <w:t>the transform block size and previsously decoded bins of the syntax element significant_coeff_flag. For the derivation of sigCtx, the following applies.</w:t>
      </w:r>
    </w:p>
    <w:p w:rsidR="00150143" w:rsidRPr="00E8461A" w:rsidRDefault="00150143" w:rsidP="00150143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8461A">
        <w:t xml:space="preserve">If </w:t>
      </w:r>
      <w:r>
        <w:t>log2TrafoWidth is equal to log2TrafoHeight</w:t>
      </w:r>
      <w:r w:rsidRPr="00B1531B">
        <w:t xml:space="preserve"> </w:t>
      </w:r>
      <w:r>
        <w:t>and log2TrafoWidth is equal to 2, sigCtx is derived using ctxIdxMap4x4[</w:t>
      </w:r>
      <w:r>
        <w:rPr>
          <w:lang w:val="de-DE"/>
        </w:rPr>
        <w:t> </w:t>
      </w:r>
      <w:r>
        <w:t xml:space="preserve">] specified in </w:t>
      </w:r>
      <w:r w:rsidR="00CA225D">
        <w:fldChar w:fldCharType="begin" w:fldLock="1"/>
      </w:r>
      <w:r>
        <w:instrText xml:space="preserve"> REF _Ref314151417 \h </w:instrText>
      </w:r>
      <w:r w:rsidR="00CA225D">
        <w:fldChar w:fldCharType="separate"/>
      </w:r>
      <w:r>
        <w:t xml:space="preserve">Table </w:t>
      </w:r>
      <w:r>
        <w:rPr>
          <w:noProof/>
        </w:rPr>
        <w:t>9</w:t>
      </w:r>
      <w:r>
        <w:noBreakHyphen/>
      </w:r>
      <w:r>
        <w:rPr>
          <w:noProof/>
        </w:rPr>
        <w:t>39</w:t>
      </w:r>
      <w:r w:rsidR="00CA225D">
        <w:fldChar w:fldCharType="end"/>
      </w:r>
      <w:r>
        <w:t xml:space="preserve"> as f</w:t>
      </w:r>
      <w:r w:rsidRPr="00E8461A">
        <w:t>ollows.</w:t>
      </w:r>
      <w:r>
        <w:t>.</w:t>
      </w:r>
    </w:p>
    <w:p w:rsidR="00150143" w:rsidRPr="00E8461A" w:rsidRDefault="00150143" w:rsidP="00150143">
      <w:pPr>
        <w:pStyle w:val="Equation"/>
        <w:tabs>
          <w:tab w:val="clear" w:pos="1588"/>
          <w:tab w:val="left" w:pos="1800"/>
        </w:tabs>
        <w:ind w:left="1191"/>
        <w:rPr>
          <w:sz w:val="20"/>
          <w:szCs w:val="20"/>
        </w:rPr>
      </w:pPr>
      <w:r>
        <w:rPr>
          <w:sz w:val="20"/>
          <w:szCs w:val="20"/>
        </w:rPr>
        <w:t>sigCtx  =  ctxIdxMap4x4[ ((cIdx &gt; 0) ? 15 : 0) + (yC &lt;&lt; 2) + xC 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55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E8461A" w:rsidRDefault="00150143" w:rsidP="00150143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8461A">
        <w:t xml:space="preserve">Otherwise if </w:t>
      </w:r>
      <w:r>
        <w:t>log2TrafoWidth is equal to log2TrafoHeight</w:t>
      </w:r>
      <w:r w:rsidRPr="00B1531B">
        <w:t xml:space="preserve"> </w:t>
      </w:r>
      <w:r>
        <w:t>and log2TrafoWidth is equal to 3, sigCtx is derived using ctxIdxMap8x8[</w:t>
      </w:r>
      <w:r>
        <w:rPr>
          <w:lang w:val="de-DE"/>
        </w:rPr>
        <w:t> </w:t>
      </w:r>
      <w:r>
        <w:t xml:space="preserve">] specified in </w:t>
      </w:r>
      <w:r w:rsidR="00CA225D">
        <w:fldChar w:fldCharType="begin" w:fldLock="1"/>
      </w:r>
      <w:r>
        <w:instrText xml:space="preserve"> REF _Ref314152051 \h </w:instrText>
      </w:r>
      <w:r w:rsidR="00CA225D">
        <w:fldChar w:fldCharType="separate"/>
      </w:r>
      <w:r>
        <w:t xml:space="preserve">Table </w:t>
      </w:r>
      <w:r>
        <w:rPr>
          <w:noProof/>
        </w:rPr>
        <w:t>9</w:t>
      </w:r>
      <w:r>
        <w:noBreakHyphen/>
      </w:r>
      <w:r>
        <w:rPr>
          <w:noProof/>
        </w:rPr>
        <w:t>40</w:t>
      </w:r>
      <w:r w:rsidR="00CA225D">
        <w:fldChar w:fldCharType="end"/>
      </w:r>
      <w:r>
        <w:t xml:space="preserve"> as follows</w:t>
      </w:r>
      <w:r w:rsidRPr="00E8461A">
        <w:t>.</w:t>
      </w:r>
    </w:p>
    <w:p w:rsidR="00150143" w:rsidRPr="00E8461A" w:rsidRDefault="00150143" w:rsidP="00150143">
      <w:pPr>
        <w:pStyle w:val="Equation"/>
        <w:tabs>
          <w:tab w:val="clear" w:pos="1588"/>
          <w:tab w:val="left" w:pos="1800"/>
        </w:tabs>
        <w:ind w:left="1191"/>
        <w:rPr>
          <w:sz w:val="20"/>
          <w:szCs w:val="20"/>
        </w:rPr>
      </w:pPr>
      <w:r>
        <w:rPr>
          <w:sz w:val="20"/>
          <w:szCs w:val="20"/>
        </w:rPr>
        <w:t>sigCtx  =  (</w:t>
      </w:r>
      <w:r w:rsidRPr="00B1531B">
        <w:rPr>
          <w:sz w:val="20"/>
          <w:szCs w:val="20"/>
        </w:rPr>
        <w:t>(xC</w:t>
      </w:r>
      <w:r>
        <w:rPr>
          <w:sz w:val="20"/>
          <w:szCs w:val="20"/>
        </w:rPr>
        <w:t xml:space="preserve"> </w:t>
      </w:r>
      <w:r w:rsidRPr="00B1531B">
        <w:rPr>
          <w:sz w:val="20"/>
          <w:szCs w:val="20"/>
        </w:rPr>
        <w:t>+</w:t>
      </w:r>
      <w:r>
        <w:rPr>
          <w:sz w:val="20"/>
          <w:szCs w:val="20"/>
        </w:rPr>
        <w:t xml:space="preserve"> </w:t>
      </w:r>
      <w:r w:rsidRPr="00B1531B">
        <w:rPr>
          <w:sz w:val="20"/>
          <w:szCs w:val="20"/>
        </w:rPr>
        <w:t>yC) =</w:t>
      </w:r>
      <w:r>
        <w:rPr>
          <w:sz w:val="20"/>
          <w:szCs w:val="20"/>
        </w:rPr>
        <w:t xml:space="preserve"> = 0</w:t>
      </w:r>
      <w:r w:rsidRPr="00B1531B">
        <w:rPr>
          <w:sz w:val="20"/>
          <w:szCs w:val="20"/>
        </w:rPr>
        <w:t xml:space="preserve">) ? 10 : </w:t>
      </w:r>
      <w:r>
        <w:rPr>
          <w:sz w:val="20"/>
          <w:szCs w:val="20"/>
        </w:rPr>
        <w:t>ctxIdxMap8x8[ ((yC &gt;&gt; 1 ) &lt;&lt; 2) + (xC &gt;&gt; 1</w:t>
      </w:r>
      <w:r w:rsidRPr="00B1531B">
        <w:rPr>
          <w:sz w:val="20"/>
          <w:szCs w:val="20"/>
        </w:rPr>
        <w:t>) 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56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E8461A" w:rsidRDefault="00150143" w:rsidP="00150143">
      <w:pPr>
        <w:pStyle w:val="Equation"/>
        <w:tabs>
          <w:tab w:val="clear" w:pos="1588"/>
          <w:tab w:val="left" w:pos="1800"/>
        </w:tabs>
        <w:ind w:left="1191"/>
        <w:rPr>
          <w:sz w:val="20"/>
          <w:szCs w:val="20"/>
        </w:rPr>
      </w:pPr>
      <w:r>
        <w:rPr>
          <w:sz w:val="20"/>
          <w:szCs w:val="20"/>
        </w:rPr>
        <w:t>sigCtx  +=  ( cIdx &gt; 0) ? 6</w:t>
      </w:r>
      <w:r w:rsidRPr="00BB5902">
        <w:rPr>
          <w:sz w:val="20"/>
          <w:szCs w:val="20"/>
        </w:rPr>
        <w:t xml:space="preserve">: </w:t>
      </w:r>
      <w:r>
        <w:rPr>
          <w:sz w:val="20"/>
          <w:szCs w:val="20"/>
        </w:rPr>
        <w:t>9</w:t>
      </w:r>
      <w:r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56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E8461A" w:rsidRDefault="00150143" w:rsidP="00150143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8461A">
        <w:t xml:space="preserve">Otherwise if xC + yC is </w:t>
      </w:r>
      <w:r>
        <w:t>equal to 0</w:t>
      </w:r>
      <w:r w:rsidRPr="00E8461A">
        <w:t>, sigCtx is derived as follows.</w:t>
      </w:r>
    </w:p>
    <w:p w:rsidR="00150143" w:rsidRDefault="00150143" w:rsidP="00150143">
      <w:pPr>
        <w:pStyle w:val="Equation"/>
        <w:tabs>
          <w:tab w:val="left" w:pos="1890"/>
        </w:tabs>
        <w:ind w:left="1191"/>
        <w:rPr>
          <w:sz w:val="20"/>
        </w:rPr>
      </w:pPr>
      <w:r>
        <w:rPr>
          <w:sz w:val="20"/>
          <w:szCs w:val="20"/>
        </w:rPr>
        <w:t>sigCtx  =  ( cIdx &gt; 0) ? 17</w:t>
      </w:r>
      <w:r w:rsidRPr="00BB5902">
        <w:rPr>
          <w:sz w:val="20"/>
          <w:szCs w:val="20"/>
        </w:rPr>
        <w:t xml:space="preserve">: </w:t>
      </w:r>
      <w:r>
        <w:rPr>
          <w:sz w:val="20"/>
          <w:szCs w:val="20"/>
        </w:rPr>
        <w:t>20</w:t>
      </w:r>
      <w:r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57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5A4C7D" w:rsidRPr="005A4C7D" w:rsidRDefault="005A4C7D" w:rsidP="005A4C7D">
      <w:pPr>
        <w:pStyle w:val="ListParagraph"/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suppressAutoHyphens/>
        <w:autoSpaceDN/>
        <w:adjustRightInd/>
        <w:jc w:val="both"/>
        <w:rPr>
          <w:highlight w:val="yellow"/>
        </w:rPr>
      </w:pPr>
      <w:r w:rsidRPr="005A4C7D">
        <w:rPr>
          <w:highlight w:val="yellow"/>
        </w:rPr>
        <w:t>Otherwise (</w:t>
      </w:r>
      <w:r w:rsidRPr="005A4C7D">
        <w:rPr>
          <w:rFonts w:hint="eastAsia"/>
          <w:highlight w:val="yellow"/>
          <w:lang w:eastAsia="ja-JP"/>
        </w:rPr>
        <w:t>(</w:t>
      </w:r>
      <w:r w:rsidRPr="005A4C7D">
        <w:rPr>
          <w:highlight w:val="yellow"/>
        </w:rPr>
        <w:t>xC</w:t>
      </w:r>
      <w:r w:rsidRPr="005A4C7D">
        <w:rPr>
          <w:rFonts w:hint="eastAsia"/>
          <w:highlight w:val="yellow"/>
          <w:lang w:eastAsia="ja-JP"/>
        </w:rPr>
        <w:t>&gt;&gt;2)</w:t>
      </w:r>
      <w:r w:rsidRPr="005A4C7D">
        <w:rPr>
          <w:highlight w:val="yellow"/>
        </w:rPr>
        <w:t xml:space="preserve">  +  </w:t>
      </w:r>
      <w:r w:rsidRPr="005A4C7D">
        <w:rPr>
          <w:rFonts w:hint="eastAsia"/>
          <w:highlight w:val="yellow"/>
          <w:lang w:eastAsia="ja-JP"/>
        </w:rPr>
        <w:t>(</w:t>
      </w:r>
      <w:r w:rsidRPr="005A4C7D">
        <w:rPr>
          <w:highlight w:val="yellow"/>
        </w:rPr>
        <w:t>yC</w:t>
      </w:r>
      <w:r w:rsidRPr="005A4C7D">
        <w:rPr>
          <w:rFonts w:hint="eastAsia"/>
          <w:highlight w:val="yellow"/>
          <w:lang w:eastAsia="ja-JP"/>
        </w:rPr>
        <w:t>&gt;&gt;2)</w:t>
      </w:r>
      <w:r w:rsidRPr="005A4C7D">
        <w:rPr>
          <w:highlight w:val="yellow"/>
        </w:rPr>
        <w:t xml:space="preserve"> is </w:t>
      </w:r>
      <w:r w:rsidRPr="005A4C7D">
        <w:rPr>
          <w:rFonts w:hint="eastAsia"/>
          <w:highlight w:val="yellow"/>
          <w:lang w:eastAsia="ja-JP"/>
        </w:rPr>
        <w:t xml:space="preserve">equal to or </w:t>
      </w:r>
      <w:r w:rsidRPr="005A4C7D">
        <w:rPr>
          <w:highlight w:val="yellow"/>
        </w:rPr>
        <w:t xml:space="preserve">greater than </w:t>
      </w:r>
      <w:r w:rsidRPr="005A4C7D">
        <w:rPr>
          <w:rFonts w:hint="eastAsia"/>
          <w:highlight w:val="yellow"/>
          <w:lang w:eastAsia="ja-JP"/>
        </w:rPr>
        <w:t>3</w:t>
      </w:r>
      <w:r w:rsidRPr="005A4C7D">
        <w:rPr>
          <w:highlight w:val="yellow"/>
        </w:rPr>
        <w:t xml:space="preserve"> &lt;&lt; (uiLog2BlkSize-</w:t>
      </w:r>
      <w:r w:rsidRPr="005A4C7D">
        <w:rPr>
          <w:rFonts w:hint="eastAsia"/>
          <w:highlight w:val="yellow"/>
          <w:lang w:eastAsia="ja-JP"/>
        </w:rPr>
        <w:t>4</w:t>
      </w:r>
      <w:r w:rsidRPr="005A4C7D">
        <w:rPr>
          <w:highlight w:val="yellow"/>
        </w:rPr>
        <w:t>), sigCtx is derived as follows.</w:t>
      </w:r>
    </w:p>
    <w:p w:rsidR="005A4C7D" w:rsidRPr="005A4C7D" w:rsidRDefault="005A4C7D" w:rsidP="005A4C7D">
      <w:pPr>
        <w:numPr>
          <w:ilvl w:val="0"/>
          <w:numId w:val="16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suppressAutoHyphens/>
        <w:autoSpaceDN/>
        <w:adjustRightInd/>
        <w:ind w:left="800"/>
        <w:jc w:val="both"/>
        <w:rPr>
          <w:highlight w:val="yellow"/>
        </w:rPr>
      </w:pPr>
      <w:r w:rsidRPr="005A4C7D">
        <w:rPr>
          <w:highlight w:val="yellow"/>
        </w:rPr>
        <w:t>cIdx is equal to 0, ctxIdxInc is derived as follows.</w:t>
      </w:r>
    </w:p>
    <w:p w:rsidR="005A4C7D" w:rsidRPr="005A4C7D" w:rsidRDefault="005A4C7D" w:rsidP="005A4C7D">
      <w:pPr>
        <w:tabs>
          <w:tab w:val="left" w:pos="400"/>
        </w:tabs>
        <w:ind w:left="360" w:firstLine="1320"/>
        <w:rPr>
          <w:sz w:val="20"/>
          <w:highlight w:val="yellow"/>
        </w:rPr>
      </w:pPr>
      <w:r w:rsidRPr="005A4C7D">
        <w:rPr>
          <w:sz w:val="20"/>
          <w:highlight w:val="yellow"/>
        </w:rPr>
        <w:t xml:space="preserve">sigCtx = </w:t>
      </w:r>
      <w:r w:rsidRPr="005A4C7D">
        <w:rPr>
          <w:rFonts w:hint="eastAsia"/>
          <w:sz w:val="20"/>
          <w:highlight w:val="yellow"/>
          <w:lang w:eastAsia="ja-JP"/>
        </w:rPr>
        <w:t>27</w:t>
      </w:r>
    </w:p>
    <w:p w:rsidR="005A4C7D" w:rsidRPr="005A4C7D" w:rsidRDefault="005A4C7D" w:rsidP="005A4C7D">
      <w:pPr>
        <w:numPr>
          <w:ilvl w:val="0"/>
          <w:numId w:val="16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suppressAutoHyphens/>
        <w:autoSpaceDN/>
        <w:adjustRightInd/>
        <w:ind w:left="800"/>
        <w:jc w:val="both"/>
        <w:rPr>
          <w:highlight w:val="yellow"/>
        </w:rPr>
      </w:pPr>
      <w:r w:rsidRPr="005A4C7D">
        <w:rPr>
          <w:highlight w:val="yellow"/>
        </w:rPr>
        <w:t>Otherwise (cIdx is greater than 0), ctxIdxInc is derived as follows.</w:t>
      </w:r>
    </w:p>
    <w:p w:rsidR="005A4C7D" w:rsidRPr="005A4C7D" w:rsidRDefault="005A4C7D" w:rsidP="005A4C7D">
      <w:pPr>
        <w:tabs>
          <w:tab w:val="left" w:pos="515"/>
        </w:tabs>
        <w:ind w:firstLine="1650"/>
        <w:rPr>
          <w:sz w:val="20"/>
          <w:lang w:eastAsia="ja-JP"/>
        </w:rPr>
      </w:pPr>
      <w:r w:rsidRPr="005A4C7D">
        <w:rPr>
          <w:sz w:val="20"/>
          <w:highlight w:val="yellow"/>
        </w:rPr>
        <w:t xml:space="preserve">sigCtx = </w:t>
      </w:r>
      <w:r w:rsidRPr="005A4C7D">
        <w:rPr>
          <w:rFonts w:hint="eastAsia"/>
          <w:sz w:val="20"/>
          <w:highlight w:val="yellow"/>
          <w:lang w:eastAsia="ja-JP"/>
        </w:rPr>
        <w:t>21</w:t>
      </w:r>
    </w:p>
    <w:p w:rsidR="00150143" w:rsidRPr="00E8461A" w:rsidRDefault="00150143" w:rsidP="00150143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8461A">
        <w:lastRenderedPageBreak/>
        <w:t xml:space="preserve">Otherwise (xC + yC is greater than </w:t>
      </w:r>
      <w:r>
        <w:t>0</w:t>
      </w:r>
      <w:r w:rsidRPr="00E8461A">
        <w:t>), sigCtx is derived using previously decoded bins of the syntax element significant_coeff_flag as follows.</w:t>
      </w:r>
    </w:p>
    <w:p w:rsidR="00150143" w:rsidRPr="00E8461A" w:rsidRDefault="00150143" w:rsidP="00150143">
      <w:pPr>
        <w:numPr>
          <w:ilvl w:val="0"/>
          <w:numId w:val="15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E8461A">
        <w:t>The variable sigCtx is initialized as follows.</w:t>
      </w:r>
    </w:p>
    <w:p w:rsidR="00150143" w:rsidRPr="00E8461A" w:rsidRDefault="00150143" w:rsidP="00150143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r w:rsidRPr="00E8461A">
        <w:rPr>
          <w:sz w:val="20"/>
          <w:szCs w:val="20"/>
        </w:rPr>
        <w:t xml:space="preserve">sigCtx  =  </w:t>
      </w:r>
      <w:r>
        <w:rPr>
          <w:sz w:val="20"/>
          <w:szCs w:val="20"/>
        </w:rPr>
        <w:t>0</w:t>
      </w:r>
      <w:r w:rsidRPr="00E8461A"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58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E8461A" w:rsidRDefault="00150143" w:rsidP="00150143">
      <w:pPr>
        <w:numPr>
          <w:ilvl w:val="0"/>
          <w:numId w:val="15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E8461A">
        <w:t>When xC is less than ( 1 &lt;&lt; log2Trafo</w:t>
      </w:r>
      <w:r>
        <w:t>Width</w:t>
      </w:r>
      <w:r w:rsidRPr="00E8461A">
        <w:t> ) − 1, the following applies.</w:t>
      </w:r>
    </w:p>
    <w:p w:rsidR="00150143" w:rsidRPr="00E8461A" w:rsidRDefault="00150143" w:rsidP="00150143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r w:rsidRPr="00E8461A">
        <w:rPr>
          <w:sz w:val="20"/>
          <w:szCs w:val="20"/>
        </w:rPr>
        <w:t>sigCtx  =  sigCtx  +  significant_coeff_flag[ xC + 1 ][ yC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59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324915" w:rsidRDefault="00150143" w:rsidP="00150143">
      <w:pPr>
        <w:numPr>
          <w:ilvl w:val="0"/>
          <w:numId w:val="15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324915">
        <w:t xml:space="preserve">When xC is less than ( 1 &lt;&lt; log2TrafoWidth ) − 1 and yC is less than ( 1 &lt;&lt; log2TrafoHeight ) − 1, </w:t>
      </w:r>
      <w:r w:rsidRPr="00324915">
        <w:rPr>
          <w:highlight w:val="yellow"/>
        </w:rPr>
        <w:t xml:space="preserve">and </w:t>
      </w:r>
      <w:r w:rsidRPr="00324915">
        <w:rPr>
          <w:strike/>
          <w:highlight w:val="yellow"/>
        </w:rPr>
        <w:t>the following applies.</w:t>
      </w:r>
    </w:p>
    <w:p w:rsidR="00150143" w:rsidRPr="00C61A9D" w:rsidRDefault="00150143" w:rsidP="00150143">
      <w:pPr>
        <w:numPr>
          <w:ilvl w:val="1"/>
          <w:numId w:val="15"/>
        </w:numPr>
        <w:tabs>
          <w:tab w:val="clear" w:pos="360"/>
          <w:tab w:val="clear" w:pos="1440"/>
          <w:tab w:val="left" w:pos="400"/>
          <w:tab w:val="left" w:pos="1985"/>
        </w:tabs>
        <w:ind w:left="1080"/>
        <w:jc w:val="both"/>
        <w:rPr>
          <w:highlight w:val="yellow"/>
        </w:rPr>
      </w:pPr>
      <w:r w:rsidRPr="00C61A9D">
        <w:rPr>
          <w:highlight w:val="yellow"/>
        </w:rPr>
        <w:t>xC % 4 is not equal to 0 or yC % 4 is not equal to 0,</w:t>
      </w:r>
    </w:p>
    <w:p w:rsidR="00150143" w:rsidRPr="00C61A9D" w:rsidRDefault="00150143" w:rsidP="00150143">
      <w:pPr>
        <w:numPr>
          <w:ilvl w:val="1"/>
          <w:numId w:val="15"/>
        </w:numPr>
        <w:tabs>
          <w:tab w:val="clear" w:pos="360"/>
          <w:tab w:val="clear" w:pos="1440"/>
          <w:tab w:val="left" w:pos="400"/>
          <w:tab w:val="left" w:pos="1985"/>
        </w:tabs>
        <w:ind w:left="1080"/>
        <w:jc w:val="both"/>
        <w:rPr>
          <w:highlight w:val="yellow"/>
        </w:rPr>
      </w:pPr>
      <w:r w:rsidRPr="00C61A9D">
        <w:rPr>
          <w:highlight w:val="yellow"/>
        </w:rPr>
        <w:t>xC % 4 is not equal to 2 or yC % 4 is not equal to 3,</w:t>
      </w:r>
    </w:p>
    <w:p w:rsidR="00150143" w:rsidRPr="00C61A9D" w:rsidRDefault="00150143" w:rsidP="00150143">
      <w:pPr>
        <w:pStyle w:val="ListParagraph"/>
        <w:tabs>
          <w:tab w:val="left" w:pos="400"/>
        </w:tabs>
      </w:pPr>
      <w:r w:rsidRPr="00C61A9D">
        <w:rPr>
          <w:highlight w:val="yellow"/>
        </w:rPr>
        <w:t>the following applies.</w:t>
      </w:r>
    </w:p>
    <w:p w:rsidR="00150143" w:rsidRPr="00E8461A" w:rsidRDefault="00150143" w:rsidP="00150143">
      <w:pPr>
        <w:pStyle w:val="Equation"/>
        <w:tabs>
          <w:tab w:val="left" w:pos="2070"/>
        </w:tabs>
        <w:ind w:left="1191"/>
        <w:rPr>
          <w:sz w:val="20"/>
        </w:rPr>
      </w:pPr>
      <w:r w:rsidRPr="00E8461A">
        <w:rPr>
          <w:sz w:val="20"/>
          <w:szCs w:val="20"/>
        </w:rPr>
        <w:t>sigCtx  =  sigCtx  +  significant_coeff_flag[ xC + 1 ][ yC + 1 ]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60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E8461A" w:rsidRDefault="00150143" w:rsidP="00150143">
      <w:pPr>
        <w:numPr>
          <w:ilvl w:val="0"/>
          <w:numId w:val="15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E8461A">
        <w:t>When xC is less than ( 1 &lt;&lt; log2</w:t>
      </w:r>
      <w:r>
        <w:t>Width</w:t>
      </w:r>
      <w:r w:rsidRPr="00E8461A">
        <w:t> ) − 2, the following applies.</w:t>
      </w:r>
    </w:p>
    <w:p w:rsidR="00150143" w:rsidRPr="00E8461A" w:rsidRDefault="00150143" w:rsidP="00150143">
      <w:pPr>
        <w:pStyle w:val="Equation"/>
        <w:tabs>
          <w:tab w:val="left" w:pos="2070"/>
        </w:tabs>
        <w:ind w:left="1191"/>
        <w:rPr>
          <w:sz w:val="20"/>
        </w:rPr>
      </w:pPr>
      <w:r w:rsidRPr="00E8461A">
        <w:rPr>
          <w:sz w:val="20"/>
          <w:szCs w:val="20"/>
        </w:rPr>
        <w:t>sigCtx  =  sigCtx  +  significant_coeff_flag[ xC + 2 ][ yC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61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C61A9D" w:rsidRDefault="00150143" w:rsidP="00150143">
      <w:pPr>
        <w:numPr>
          <w:ilvl w:val="0"/>
          <w:numId w:val="15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rPr>
          <w:strike/>
          <w:highlight w:val="yellow"/>
        </w:rPr>
      </w:pPr>
      <w:r w:rsidRPr="00C61A9D">
        <w:rPr>
          <w:strike/>
          <w:highlight w:val="yellow"/>
        </w:rPr>
        <w:t>When all of the following conditions are true,</w:t>
      </w:r>
    </w:p>
    <w:p w:rsidR="00150143" w:rsidRPr="00C61A9D" w:rsidRDefault="00150143" w:rsidP="00150143">
      <w:pPr>
        <w:numPr>
          <w:ilvl w:val="1"/>
          <w:numId w:val="15"/>
        </w:numPr>
        <w:tabs>
          <w:tab w:val="clear" w:pos="360"/>
          <w:tab w:val="clear" w:pos="1440"/>
          <w:tab w:val="left" w:pos="400"/>
          <w:tab w:val="left" w:pos="1985"/>
        </w:tabs>
        <w:ind w:left="1080"/>
        <w:jc w:val="both"/>
        <w:rPr>
          <w:strike/>
          <w:highlight w:val="yellow"/>
        </w:rPr>
      </w:pPr>
      <w:r w:rsidRPr="00C61A9D">
        <w:rPr>
          <w:strike/>
          <w:highlight w:val="yellow"/>
        </w:rPr>
        <w:t xml:space="preserve">yC is less than ( 1 &lt;&lt; log2TrafoHeight ) − 1, </w:t>
      </w:r>
    </w:p>
    <w:p w:rsidR="00150143" w:rsidRPr="00C61A9D" w:rsidRDefault="00150143" w:rsidP="00150143">
      <w:pPr>
        <w:numPr>
          <w:ilvl w:val="1"/>
          <w:numId w:val="15"/>
        </w:numPr>
        <w:tabs>
          <w:tab w:val="clear" w:pos="360"/>
          <w:tab w:val="clear" w:pos="1440"/>
          <w:tab w:val="left" w:pos="400"/>
          <w:tab w:val="left" w:pos="1985"/>
        </w:tabs>
        <w:ind w:left="1080"/>
        <w:jc w:val="both"/>
        <w:rPr>
          <w:strike/>
          <w:highlight w:val="yellow"/>
        </w:rPr>
      </w:pPr>
      <w:r w:rsidRPr="00C61A9D">
        <w:rPr>
          <w:strike/>
          <w:highlight w:val="yellow"/>
        </w:rPr>
        <w:t>xC % 4 is not equal to 0 or yC % 4 is not equal to 0,</w:t>
      </w:r>
    </w:p>
    <w:p w:rsidR="00150143" w:rsidRPr="00C61A9D" w:rsidRDefault="00150143" w:rsidP="00150143">
      <w:pPr>
        <w:numPr>
          <w:ilvl w:val="1"/>
          <w:numId w:val="15"/>
        </w:numPr>
        <w:tabs>
          <w:tab w:val="clear" w:pos="360"/>
          <w:tab w:val="clear" w:pos="1440"/>
          <w:tab w:val="left" w:pos="400"/>
          <w:tab w:val="left" w:pos="1985"/>
        </w:tabs>
        <w:ind w:left="1080"/>
        <w:jc w:val="both"/>
        <w:rPr>
          <w:strike/>
          <w:highlight w:val="yellow"/>
        </w:rPr>
      </w:pPr>
      <w:r w:rsidRPr="00C61A9D">
        <w:rPr>
          <w:strike/>
          <w:highlight w:val="yellow"/>
        </w:rPr>
        <w:t>xC % 4 is not equal to 3 or yC % 4 is not equal to 2,</w:t>
      </w:r>
    </w:p>
    <w:p w:rsidR="00150143" w:rsidRPr="00C61A9D" w:rsidRDefault="00150143" w:rsidP="00150143">
      <w:pPr>
        <w:tabs>
          <w:tab w:val="left" w:pos="400"/>
        </w:tabs>
        <w:ind w:left="720"/>
        <w:rPr>
          <w:strike/>
          <w:highlight w:val="yellow"/>
        </w:rPr>
      </w:pPr>
      <w:r w:rsidRPr="00C61A9D">
        <w:rPr>
          <w:strike/>
          <w:highlight w:val="yellow"/>
        </w:rPr>
        <w:t>the following applies.</w:t>
      </w:r>
    </w:p>
    <w:p w:rsidR="00150143" w:rsidRPr="00E8461A" w:rsidRDefault="00150143" w:rsidP="00150143">
      <w:pPr>
        <w:pStyle w:val="Equation"/>
        <w:tabs>
          <w:tab w:val="left" w:pos="2070"/>
        </w:tabs>
        <w:ind w:left="1191"/>
        <w:rPr>
          <w:sz w:val="20"/>
        </w:rPr>
      </w:pPr>
      <w:r w:rsidRPr="00C61A9D">
        <w:rPr>
          <w:strike/>
          <w:sz w:val="20"/>
          <w:szCs w:val="20"/>
          <w:highlight w:val="yellow"/>
        </w:rPr>
        <w:t>sigCtx  =  sigCtx  +  significant_coeff_flag[ xC ][ yC + 1 ]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62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324915" w:rsidRDefault="00150143" w:rsidP="00150143">
      <w:pPr>
        <w:numPr>
          <w:ilvl w:val="0"/>
          <w:numId w:val="15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rPr>
          <w:strike/>
          <w:highlight w:val="yellow"/>
        </w:rPr>
      </w:pPr>
      <w:r w:rsidRPr="00E8461A">
        <w:t>When yC is less than ( 1 &lt;&lt; log2Trafo</w:t>
      </w:r>
      <w:r>
        <w:t>Height</w:t>
      </w:r>
      <w:r w:rsidRPr="00E8461A">
        <w:t xml:space="preserve"> ) − 2 </w:t>
      </w:r>
      <w:r w:rsidRPr="00324915">
        <w:rPr>
          <w:strike/>
          <w:highlight w:val="yellow"/>
        </w:rPr>
        <w:t>and sigCtx is less than 4, the following applies.</w:t>
      </w:r>
    </w:p>
    <w:p w:rsidR="00150143" w:rsidRPr="00E8461A" w:rsidRDefault="00150143" w:rsidP="00150143">
      <w:pPr>
        <w:pStyle w:val="Equation"/>
        <w:tabs>
          <w:tab w:val="left" w:pos="2070"/>
        </w:tabs>
        <w:ind w:left="1191"/>
        <w:rPr>
          <w:sz w:val="20"/>
        </w:rPr>
      </w:pPr>
      <w:r w:rsidRPr="00E8461A">
        <w:rPr>
          <w:sz w:val="20"/>
          <w:szCs w:val="20"/>
        </w:rPr>
        <w:t>sigCtx  =  sigCtx  +  significant_coeff_flag[ xC ][ yC + 2 ]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63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324915" w:rsidRDefault="00150143" w:rsidP="00150143">
      <w:p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ind w:left="720"/>
        <w:jc w:val="both"/>
        <w:rPr>
          <w:highlight w:val="yellow"/>
        </w:rPr>
      </w:pPr>
      <w:r>
        <w:t xml:space="preserve">       </w:t>
      </w:r>
      <w:r w:rsidRPr="00324915">
        <w:rPr>
          <w:highlight w:val="yellow"/>
        </w:rPr>
        <w:t>and if sigCtx is less than 4 and xC is less than ( 1 &lt;&lt; log2Width ) – 2</w:t>
      </w:r>
    </w:p>
    <w:p w:rsidR="00150143" w:rsidRDefault="00150143" w:rsidP="00150143">
      <w:p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ind w:left="720"/>
        <w:jc w:val="both"/>
      </w:pPr>
      <w:r w:rsidRPr="00324915">
        <w:rPr>
          <w:sz w:val="20"/>
          <w:highlight w:val="yellow"/>
        </w:rPr>
        <w:t xml:space="preserve">         </w:t>
      </w:r>
      <w:r w:rsidRPr="00324915">
        <w:rPr>
          <w:sz w:val="20"/>
          <w:highlight w:val="yellow"/>
        </w:rPr>
        <w:tab/>
        <w:t>sigCtx  =  sigCtx  +  significant_coeff_flag[ xC + 1 ][ yC + 2 ]</w:t>
      </w:r>
    </w:p>
    <w:p w:rsidR="00150143" w:rsidRDefault="00150143" w:rsidP="00150143">
      <w:pPr>
        <w:numPr>
          <w:ilvl w:val="0"/>
          <w:numId w:val="15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>
        <w:t>The variable</w:t>
      </w:r>
      <w:r w:rsidRPr="00E8461A">
        <w:t xml:space="preserve"> sigCtx is </w:t>
      </w:r>
      <w:r>
        <w:t>modified as follows</w:t>
      </w:r>
      <w:r w:rsidRPr="00E8461A">
        <w:t>.</w:t>
      </w:r>
    </w:p>
    <w:p w:rsidR="00150143" w:rsidRDefault="00150143" w:rsidP="00150143">
      <w:pPr>
        <w:numPr>
          <w:ilvl w:val="1"/>
          <w:numId w:val="15"/>
        </w:numPr>
        <w:tabs>
          <w:tab w:val="clear" w:pos="360"/>
          <w:tab w:val="clear" w:pos="1440"/>
          <w:tab w:val="left" w:pos="400"/>
          <w:tab w:val="left" w:pos="1985"/>
        </w:tabs>
        <w:ind w:left="1080"/>
        <w:jc w:val="both"/>
      </w:pPr>
      <w:r>
        <w:t>If cIdx is equal to 0 and xC + yC are greater than (</w:t>
      </w:r>
      <w:r>
        <w:rPr>
          <w:rFonts w:eastAsia="SimSun"/>
          <w:lang w:eastAsia="zh-CN"/>
        </w:rPr>
        <w:t>1 &lt;&lt; (max(</w:t>
      </w:r>
      <w:r w:rsidRPr="00210652">
        <w:t>log2Trafo</w:t>
      </w:r>
      <w:r>
        <w:rPr>
          <w:rFonts w:eastAsia="SimSun"/>
          <w:lang w:eastAsia="zh-CN"/>
        </w:rPr>
        <w:t>Width, </w:t>
      </w:r>
      <w:r w:rsidRPr="00210652">
        <w:t>log2Trafo</w:t>
      </w:r>
      <w:r>
        <w:rPr>
          <w:rFonts w:eastAsia="SimSun"/>
          <w:lang w:eastAsia="zh-CN"/>
        </w:rPr>
        <w:t>Height) − 2</w:t>
      </w:r>
      <w:r w:rsidRPr="00210652">
        <w:rPr>
          <w:rFonts w:eastAsia="SimSun"/>
          <w:lang w:eastAsia="zh-CN"/>
        </w:rPr>
        <w:t>)</w:t>
      </w:r>
      <w:r>
        <w:t>) − 1, the following applies.</w:t>
      </w:r>
    </w:p>
    <w:p w:rsidR="00150143" w:rsidRPr="00FC5C4E" w:rsidRDefault="00150143" w:rsidP="00150143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r w:rsidRPr="00FC5C4E">
        <w:rPr>
          <w:sz w:val="20"/>
          <w:szCs w:val="20"/>
        </w:rPr>
        <w:t>sigCtx = ( (sigCtx</w:t>
      </w:r>
      <w:r>
        <w:rPr>
          <w:sz w:val="20"/>
          <w:szCs w:val="20"/>
        </w:rPr>
        <w:t xml:space="preserve"> + 1) &gt;&gt; 1 ) + 24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A2038">
        <w:rPr>
          <w:sz w:val="20"/>
          <w:szCs w:val="20"/>
        </w:rPr>
        <w:t>(</w:t>
      </w:r>
      <w:r w:rsidR="00CA225D" w:rsidRPr="00FC5C4E">
        <w:rPr>
          <w:sz w:val="20"/>
          <w:szCs w:val="20"/>
        </w:rPr>
        <w:fldChar w:fldCharType="begin" w:fldLock="1"/>
      </w:r>
      <w:r w:rsidRPr="00FC5C4E">
        <w:rPr>
          <w:sz w:val="20"/>
          <w:szCs w:val="20"/>
        </w:rPr>
        <w:instrText xml:space="preserve"> STYLEREF 1 \s </w:instrText>
      </w:r>
      <w:r w:rsidR="00CA225D" w:rsidRPr="00FC5C4E">
        <w:rPr>
          <w:sz w:val="20"/>
          <w:szCs w:val="20"/>
        </w:rPr>
        <w:fldChar w:fldCharType="separate"/>
      </w:r>
      <w:r w:rsidRPr="00FC5C4E">
        <w:rPr>
          <w:sz w:val="20"/>
          <w:szCs w:val="20"/>
        </w:rPr>
        <w:t>9</w:t>
      </w:r>
      <w:r w:rsidR="00CA225D" w:rsidRPr="00FC5C4E">
        <w:rPr>
          <w:sz w:val="20"/>
          <w:szCs w:val="20"/>
        </w:rPr>
        <w:fldChar w:fldCharType="end"/>
      </w:r>
      <w:r w:rsidRPr="00FC5C4E">
        <w:rPr>
          <w:sz w:val="20"/>
          <w:szCs w:val="20"/>
        </w:rPr>
        <w:noBreakHyphen/>
      </w:r>
      <w:r w:rsidR="00CA225D" w:rsidRPr="00FC5C4E">
        <w:rPr>
          <w:sz w:val="20"/>
          <w:szCs w:val="20"/>
        </w:rPr>
        <w:fldChar w:fldCharType="begin" w:fldLock="1"/>
      </w:r>
      <w:r w:rsidRPr="00FC5C4E">
        <w:rPr>
          <w:sz w:val="20"/>
          <w:szCs w:val="20"/>
        </w:rPr>
        <w:instrText xml:space="preserve"> SEQ Equation \* ARABIC \s 1 </w:instrText>
      </w:r>
      <w:r w:rsidR="00CA225D" w:rsidRPr="00FC5C4E">
        <w:rPr>
          <w:sz w:val="20"/>
          <w:szCs w:val="20"/>
        </w:rPr>
        <w:fldChar w:fldCharType="separate"/>
      </w:r>
      <w:r w:rsidRPr="00FC5C4E">
        <w:rPr>
          <w:sz w:val="20"/>
          <w:szCs w:val="20"/>
        </w:rPr>
        <w:t>63</w:t>
      </w:r>
      <w:r w:rsidR="00CA225D" w:rsidRPr="00FC5C4E">
        <w:rPr>
          <w:sz w:val="20"/>
          <w:szCs w:val="20"/>
        </w:rPr>
        <w:fldChar w:fldCharType="end"/>
      </w:r>
      <w:r w:rsidRPr="00FC5C4E">
        <w:rPr>
          <w:sz w:val="20"/>
          <w:szCs w:val="20"/>
        </w:rPr>
        <w:t>)</w:t>
      </w:r>
    </w:p>
    <w:p w:rsidR="00150143" w:rsidRDefault="00150143" w:rsidP="00150143">
      <w:pPr>
        <w:numPr>
          <w:ilvl w:val="1"/>
          <w:numId w:val="15"/>
        </w:numPr>
        <w:tabs>
          <w:tab w:val="clear" w:pos="360"/>
          <w:tab w:val="clear" w:pos="1440"/>
          <w:tab w:val="left" w:pos="400"/>
          <w:tab w:val="left" w:pos="1985"/>
        </w:tabs>
        <w:ind w:left="1080"/>
        <w:jc w:val="both"/>
      </w:pPr>
      <w:r>
        <w:t>Otherwise, the following applies.</w:t>
      </w:r>
    </w:p>
    <w:p w:rsidR="00150143" w:rsidRPr="00FC5C4E" w:rsidRDefault="00150143" w:rsidP="00150143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r w:rsidRPr="00FC5C4E">
        <w:rPr>
          <w:sz w:val="20"/>
          <w:szCs w:val="20"/>
        </w:rPr>
        <w:t>sigCtx = ( (sigCtx + 1) &gt;&gt; 1 )</w:t>
      </w:r>
      <w:r>
        <w:rPr>
          <w:sz w:val="20"/>
          <w:szCs w:val="20"/>
        </w:rPr>
        <w:t xml:space="preserve"> + ( (cIdx &gt; 0) ? 18 </w:t>
      </w:r>
      <w:r w:rsidRPr="00BB5902">
        <w:rPr>
          <w:sz w:val="20"/>
          <w:szCs w:val="20"/>
        </w:rPr>
        <w:t xml:space="preserve">: </w:t>
      </w:r>
      <w:r>
        <w:rPr>
          <w:sz w:val="20"/>
          <w:szCs w:val="20"/>
        </w:rPr>
        <w:t>21 )</w:t>
      </w:r>
      <w:r>
        <w:rPr>
          <w:sz w:val="20"/>
          <w:szCs w:val="20"/>
        </w:rPr>
        <w:tab/>
      </w:r>
      <w:r w:rsidRPr="003A2038">
        <w:rPr>
          <w:sz w:val="20"/>
          <w:szCs w:val="20"/>
        </w:rPr>
        <w:t>(</w:t>
      </w:r>
      <w:r w:rsidR="00CA225D" w:rsidRPr="00FC5C4E">
        <w:rPr>
          <w:sz w:val="20"/>
          <w:szCs w:val="20"/>
        </w:rPr>
        <w:fldChar w:fldCharType="begin" w:fldLock="1"/>
      </w:r>
      <w:r w:rsidRPr="00FC5C4E">
        <w:rPr>
          <w:sz w:val="20"/>
          <w:szCs w:val="20"/>
        </w:rPr>
        <w:instrText xml:space="preserve"> STYLEREF 1 \s </w:instrText>
      </w:r>
      <w:r w:rsidR="00CA225D" w:rsidRPr="00FC5C4E">
        <w:rPr>
          <w:sz w:val="20"/>
          <w:szCs w:val="20"/>
        </w:rPr>
        <w:fldChar w:fldCharType="separate"/>
      </w:r>
      <w:r w:rsidRPr="00FC5C4E">
        <w:rPr>
          <w:sz w:val="20"/>
          <w:szCs w:val="20"/>
        </w:rPr>
        <w:t>9</w:t>
      </w:r>
      <w:r w:rsidR="00CA225D" w:rsidRPr="00FC5C4E">
        <w:rPr>
          <w:sz w:val="20"/>
          <w:szCs w:val="20"/>
        </w:rPr>
        <w:fldChar w:fldCharType="end"/>
      </w:r>
      <w:r w:rsidRPr="00FC5C4E">
        <w:rPr>
          <w:sz w:val="20"/>
          <w:szCs w:val="20"/>
        </w:rPr>
        <w:noBreakHyphen/>
      </w:r>
      <w:r w:rsidR="00CA225D" w:rsidRPr="00FC5C4E">
        <w:rPr>
          <w:sz w:val="20"/>
          <w:szCs w:val="20"/>
        </w:rPr>
        <w:fldChar w:fldCharType="begin" w:fldLock="1"/>
      </w:r>
      <w:r w:rsidRPr="00FC5C4E">
        <w:rPr>
          <w:sz w:val="20"/>
          <w:szCs w:val="20"/>
        </w:rPr>
        <w:instrText xml:space="preserve"> SEQ Equation \* ARABIC \s 1 </w:instrText>
      </w:r>
      <w:r w:rsidR="00CA225D" w:rsidRPr="00FC5C4E">
        <w:rPr>
          <w:sz w:val="20"/>
          <w:szCs w:val="20"/>
        </w:rPr>
        <w:fldChar w:fldCharType="separate"/>
      </w:r>
      <w:r w:rsidRPr="00FC5C4E">
        <w:rPr>
          <w:sz w:val="20"/>
          <w:szCs w:val="20"/>
        </w:rPr>
        <w:t>63</w:t>
      </w:r>
      <w:r w:rsidR="00CA225D" w:rsidRPr="00FC5C4E">
        <w:rPr>
          <w:sz w:val="20"/>
          <w:szCs w:val="20"/>
        </w:rPr>
        <w:fldChar w:fldCharType="end"/>
      </w:r>
      <w:r w:rsidRPr="00FC5C4E">
        <w:rPr>
          <w:sz w:val="20"/>
          <w:szCs w:val="20"/>
        </w:rPr>
        <w:t>)</w:t>
      </w:r>
    </w:p>
    <w:p w:rsidR="00150143" w:rsidRPr="00E8461A" w:rsidRDefault="00150143" w:rsidP="00150143">
      <w:r w:rsidRPr="00E8461A">
        <w:t>The context index increment ctxIdxInc is derived using the color component index cIdx and sigCtx as follows.</w:t>
      </w:r>
    </w:p>
    <w:p w:rsidR="00150143" w:rsidRPr="00E8461A" w:rsidRDefault="00150143" w:rsidP="00150143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8461A">
        <w:t>If cIdx is equal to 0, ctxIdxInc is derived as follows.</w:t>
      </w:r>
    </w:p>
    <w:p w:rsidR="00150143" w:rsidRPr="00E8461A" w:rsidRDefault="00150143" w:rsidP="00150143">
      <w:pPr>
        <w:pStyle w:val="Equation"/>
        <w:tabs>
          <w:tab w:val="left" w:pos="2070"/>
        </w:tabs>
        <w:ind w:left="1191" w:firstLine="18"/>
        <w:rPr>
          <w:sz w:val="20"/>
        </w:rPr>
      </w:pPr>
      <w:r w:rsidRPr="00E8461A">
        <w:rPr>
          <w:sz w:val="20"/>
          <w:szCs w:val="20"/>
        </w:rPr>
        <w:t>ctxIdxInc  =  sigCtx</w:t>
      </w:r>
      <w:r w:rsidRPr="00E8461A"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64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150143" w:rsidRPr="00E8461A" w:rsidRDefault="00150143" w:rsidP="00150143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E8461A">
        <w:lastRenderedPageBreak/>
        <w:t>Otherwise (cIdx is greater than 0), ctxIdxInc is derived as follows.</w:t>
      </w:r>
    </w:p>
    <w:p w:rsidR="00150143" w:rsidRPr="00E8461A" w:rsidRDefault="00150143" w:rsidP="00150143">
      <w:pPr>
        <w:pStyle w:val="Equation"/>
        <w:tabs>
          <w:tab w:val="left" w:pos="2070"/>
        </w:tabs>
        <w:ind w:left="1191" w:firstLine="18"/>
        <w:rPr>
          <w:sz w:val="20"/>
        </w:rPr>
      </w:pPr>
      <w:r w:rsidRPr="00E8461A">
        <w:rPr>
          <w:sz w:val="20"/>
          <w:szCs w:val="20"/>
        </w:rPr>
        <w:t xml:space="preserve">ctxIdxInc  =  </w:t>
      </w:r>
      <w:r>
        <w:rPr>
          <w:sz w:val="20"/>
          <w:szCs w:val="20"/>
        </w:rPr>
        <w:t>27</w:t>
      </w:r>
      <w:r w:rsidRPr="00E8461A">
        <w:rPr>
          <w:sz w:val="20"/>
          <w:szCs w:val="20"/>
        </w:rPr>
        <w:t xml:space="preserve">  +  sigCtx</w:t>
      </w:r>
      <w:r w:rsidRPr="00E8461A"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="00CA225D"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="00CA225D" w:rsidRPr="00E8461A">
        <w:rPr>
          <w:sz w:val="20"/>
        </w:rPr>
        <w:fldChar w:fldCharType="separate"/>
      </w:r>
      <w:r w:rsidRPr="00E8461A">
        <w:rPr>
          <w:noProof/>
          <w:sz w:val="20"/>
        </w:rPr>
        <w:t>65</w:t>
      </w:r>
      <w:r w:rsidR="00CA225D"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E71308" w:rsidRDefault="00E71308" w:rsidP="006240F3">
      <w:pPr>
        <w:rPr>
          <w:lang w:eastAsia="ja-JP"/>
        </w:rPr>
      </w:pPr>
    </w:p>
    <w:p w:rsidR="005A4C7D" w:rsidRPr="005A4C7D" w:rsidRDefault="005A4C7D" w:rsidP="006240F3">
      <w:pPr>
        <w:rPr>
          <w:u w:val="single"/>
          <w:lang w:eastAsia="ja-JP"/>
        </w:rPr>
      </w:pPr>
      <w:r w:rsidRPr="005A4C7D">
        <w:rPr>
          <w:highlight w:val="yellow"/>
          <w:u w:val="single"/>
          <w:lang w:eastAsia="ja-JP"/>
        </w:rPr>
        <w:t>Method 2</w:t>
      </w:r>
    </w:p>
    <w:p w:rsidR="00244040" w:rsidRPr="00244040" w:rsidRDefault="005A4C7D" w:rsidP="00244040">
      <w:pPr>
        <w:tabs>
          <w:tab w:val="left" w:pos="515"/>
        </w:tabs>
        <w:rPr>
          <w:lang w:eastAsia="ja-JP"/>
        </w:rPr>
      </w:pPr>
      <w:r>
        <w:rPr>
          <w:lang w:eastAsia="ja-JP"/>
        </w:rPr>
        <w:t>For method 2, the first high-lighted part above becomes:</w:t>
      </w:r>
    </w:p>
    <w:p w:rsidR="00244040" w:rsidRPr="00244040" w:rsidRDefault="00244040" w:rsidP="00244040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suppressAutoHyphens/>
        <w:autoSpaceDN/>
        <w:adjustRightInd/>
        <w:jc w:val="both"/>
      </w:pPr>
      <w:r w:rsidRPr="00244040">
        <w:t>Otherwise (</w:t>
      </w:r>
      <w:r w:rsidRPr="00244040">
        <w:rPr>
          <w:rFonts w:hint="eastAsia"/>
          <w:lang w:eastAsia="ja-JP"/>
        </w:rPr>
        <w:t>(</w:t>
      </w:r>
      <w:r w:rsidRPr="00244040">
        <w:t>xC</w:t>
      </w:r>
      <w:r w:rsidRPr="00244040">
        <w:rPr>
          <w:rFonts w:hint="eastAsia"/>
          <w:lang w:eastAsia="ja-JP"/>
        </w:rPr>
        <w:t>&gt;&gt;2)</w:t>
      </w:r>
      <w:r w:rsidRPr="00244040">
        <w:t xml:space="preserve">  +  </w:t>
      </w:r>
      <w:r w:rsidRPr="00244040">
        <w:rPr>
          <w:rFonts w:hint="eastAsia"/>
          <w:lang w:eastAsia="ja-JP"/>
        </w:rPr>
        <w:t>(</w:t>
      </w:r>
      <w:r w:rsidRPr="00244040">
        <w:t>yC</w:t>
      </w:r>
      <w:r w:rsidRPr="00244040">
        <w:rPr>
          <w:rFonts w:hint="eastAsia"/>
          <w:lang w:eastAsia="ja-JP"/>
        </w:rPr>
        <w:t>&gt;&gt;2)</w:t>
      </w:r>
      <w:r w:rsidRPr="00244040">
        <w:t xml:space="preserve"> is </w:t>
      </w:r>
      <w:r w:rsidRPr="00244040">
        <w:rPr>
          <w:rFonts w:hint="eastAsia"/>
          <w:lang w:eastAsia="ja-JP"/>
        </w:rPr>
        <w:t xml:space="preserve">equal to or </w:t>
      </w:r>
      <w:r w:rsidRPr="00244040">
        <w:t xml:space="preserve">greater than </w:t>
      </w:r>
      <w:r w:rsidRPr="00244040">
        <w:rPr>
          <w:rFonts w:hint="eastAsia"/>
          <w:lang w:eastAsia="ja-JP"/>
        </w:rPr>
        <w:t>3</w:t>
      </w:r>
      <w:r w:rsidRPr="00244040">
        <w:t xml:space="preserve"> &lt;&lt; (uiLog2BlkSize-</w:t>
      </w:r>
      <w:r w:rsidRPr="00244040">
        <w:rPr>
          <w:rFonts w:hint="eastAsia"/>
          <w:lang w:eastAsia="ja-JP"/>
        </w:rPr>
        <w:t>4</w:t>
      </w:r>
      <w:r w:rsidRPr="00244040">
        <w:t>), sigCtx is derived as follows.</w:t>
      </w:r>
    </w:p>
    <w:p w:rsidR="00244040" w:rsidRPr="00244040" w:rsidRDefault="00244040" w:rsidP="00244040">
      <w:pPr>
        <w:numPr>
          <w:ilvl w:val="0"/>
          <w:numId w:val="16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suppressAutoHyphens/>
        <w:autoSpaceDN/>
        <w:adjustRightInd/>
        <w:ind w:left="800"/>
        <w:jc w:val="both"/>
      </w:pPr>
      <w:r w:rsidRPr="00244040">
        <w:t>cIdx is equal to 0, ctxIdxInc is derived as follows.</w:t>
      </w:r>
    </w:p>
    <w:p w:rsidR="00244040" w:rsidRPr="00244040" w:rsidRDefault="00244040" w:rsidP="00244040">
      <w:pPr>
        <w:tabs>
          <w:tab w:val="left" w:pos="400"/>
        </w:tabs>
        <w:ind w:left="360" w:firstLine="1320"/>
      </w:pPr>
      <w:r w:rsidRPr="00244040">
        <w:t xml:space="preserve">sigCtx = </w:t>
      </w:r>
      <w:r w:rsidRPr="005A4C7D">
        <w:rPr>
          <w:rFonts w:hint="eastAsia"/>
          <w:highlight w:val="yellow"/>
          <w:lang w:eastAsia="ja-JP"/>
        </w:rPr>
        <w:t>24</w:t>
      </w:r>
    </w:p>
    <w:p w:rsidR="00244040" w:rsidRPr="00244040" w:rsidRDefault="00244040" w:rsidP="00244040">
      <w:pPr>
        <w:numPr>
          <w:ilvl w:val="0"/>
          <w:numId w:val="16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suppressAutoHyphens/>
        <w:autoSpaceDN/>
        <w:adjustRightInd/>
        <w:ind w:left="800"/>
        <w:jc w:val="both"/>
      </w:pPr>
      <w:r w:rsidRPr="00244040">
        <w:t>Otherwise (cIdx is greater than 0), ctxIdxInc is derived as follows.</w:t>
      </w:r>
    </w:p>
    <w:p w:rsidR="00244040" w:rsidRDefault="00244040" w:rsidP="00244040">
      <w:pPr>
        <w:tabs>
          <w:tab w:val="left" w:pos="515"/>
        </w:tabs>
        <w:ind w:firstLine="1650"/>
        <w:rPr>
          <w:lang w:eastAsia="ja-JP"/>
        </w:rPr>
      </w:pPr>
      <w:r w:rsidRPr="00244040">
        <w:t>sigCtx =</w:t>
      </w:r>
      <w:r w:rsidRPr="00244040">
        <w:rPr>
          <w:rFonts w:hint="eastAsia"/>
          <w:lang w:eastAsia="ja-JP"/>
        </w:rPr>
        <w:t xml:space="preserve"> </w:t>
      </w:r>
      <w:r w:rsidRPr="005A4C7D">
        <w:rPr>
          <w:rFonts w:hint="eastAsia"/>
          <w:highlight w:val="yellow"/>
          <w:lang w:eastAsia="ja-JP"/>
        </w:rPr>
        <w:t>18</w:t>
      </w:r>
    </w:p>
    <w:p w:rsidR="00244040" w:rsidRDefault="00244040" w:rsidP="006240F3">
      <w:pPr>
        <w:rPr>
          <w:lang w:eastAsia="ja-JP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Default="00F1380F" w:rsidP="00030123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Qualcomm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6240F3" w:rsidRPr="009234A5" w:rsidRDefault="006240F3" w:rsidP="006240F3">
      <w:pPr>
        <w:jc w:val="both"/>
        <w:rPr>
          <w:szCs w:val="22"/>
        </w:rPr>
      </w:pPr>
      <w:r w:rsidRPr="00515109">
        <w:rPr>
          <w:rFonts w:hint="eastAsia"/>
          <w:b/>
          <w:szCs w:val="22"/>
          <w:lang w:eastAsia="ja-JP"/>
        </w:rPr>
        <w:t>SHARP</w:t>
      </w:r>
      <w:r w:rsidRPr="00515109">
        <w:rPr>
          <w:b/>
          <w:szCs w:val="22"/>
        </w:rPr>
        <w:t> Corporation</w:t>
      </w:r>
      <w:r>
        <w:rPr>
          <w:rFonts w:hint="eastAsia"/>
          <w:b/>
          <w:szCs w:val="22"/>
          <w:lang w:eastAsia="ja-JP"/>
        </w:rPr>
        <w:t xml:space="preserve">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6240F3" w:rsidRPr="00F1380F" w:rsidRDefault="006240F3" w:rsidP="00030123">
      <w:pPr>
        <w:jc w:val="both"/>
        <w:rPr>
          <w:szCs w:val="22"/>
        </w:rPr>
      </w:pPr>
    </w:p>
    <w:sectPr w:rsidR="006240F3" w:rsidRPr="00F1380F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51F" w:rsidRDefault="005C051F">
      <w:r>
        <w:separator/>
      </w:r>
    </w:p>
  </w:endnote>
  <w:endnote w:type="continuationSeparator" w:id="0">
    <w:p w:rsidR="005C051F" w:rsidRDefault="005C0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A225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A225D">
      <w:rPr>
        <w:rStyle w:val="PageNumber"/>
      </w:rPr>
      <w:fldChar w:fldCharType="separate"/>
    </w:r>
    <w:r w:rsidR="00805B38">
      <w:rPr>
        <w:rStyle w:val="PageNumber"/>
        <w:noProof/>
      </w:rPr>
      <w:t>8</w:t>
    </w:r>
    <w:r w:rsidR="00CA225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CA225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CA225D">
      <w:rPr>
        <w:rStyle w:val="PageNumber"/>
      </w:rPr>
      <w:fldChar w:fldCharType="separate"/>
    </w:r>
    <w:r w:rsidR="00805B38">
      <w:rPr>
        <w:rStyle w:val="PageNumber"/>
        <w:noProof/>
      </w:rPr>
      <w:t>2012-02-01</w:t>
    </w:r>
    <w:r w:rsidR="00CA225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51F" w:rsidRDefault="005C051F">
      <w:r>
        <w:separator/>
      </w:r>
    </w:p>
  </w:footnote>
  <w:footnote w:type="continuationSeparator" w:id="0">
    <w:p w:rsidR="005C051F" w:rsidRDefault="005C0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6"/>
    <w:multiLevelType w:val="singleLevel"/>
    <w:tmpl w:val="00000006"/>
    <w:name w:val="WW8Num21"/>
    <w:lvl w:ilvl="0">
      <w:start w:val="5"/>
      <w:numFmt w:val="bullet"/>
      <w:lvlText w:val="–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81A3D"/>
    <w:multiLevelType w:val="hybridMultilevel"/>
    <w:tmpl w:val="724AF272"/>
    <w:lvl w:ilvl="0" w:tplc="5CD25F5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522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7B44F7"/>
    <w:multiLevelType w:val="hybridMultilevel"/>
    <w:tmpl w:val="9FC26EEC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2"/>
  </w:num>
  <w:num w:numId="10">
    <w:abstractNumId w:val="3"/>
  </w:num>
  <w:num w:numId="11">
    <w:abstractNumId w:val="4"/>
  </w:num>
  <w:num w:numId="12">
    <w:abstractNumId w:val="4"/>
  </w:num>
  <w:num w:numId="13">
    <w:abstractNumId w:val="4"/>
  </w:num>
  <w:num w:numId="14">
    <w:abstractNumId w:val="11"/>
  </w:num>
  <w:num w:numId="15">
    <w:abstractNumId w:val="7"/>
  </w:num>
  <w:num w:numId="16">
    <w:abstractNumId w:val="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30123"/>
    <w:rsid w:val="000458BC"/>
    <w:rsid w:val="00045C41"/>
    <w:rsid w:val="00046C03"/>
    <w:rsid w:val="00066FD6"/>
    <w:rsid w:val="000749A8"/>
    <w:rsid w:val="00074F75"/>
    <w:rsid w:val="0007614F"/>
    <w:rsid w:val="00094B54"/>
    <w:rsid w:val="000959B2"/>
    <w:rsid w:val="000B1C6B"/>
    <w:rsid w:val="000C09AC"/>
    <w:rsid w:val="000D6B89"/>
    <w:rsid w:val="000E00F3"/>
    <w:rsid w:val="000F158C"/>
    <w:rsid w:val="00102F3D"/>
    <w:rsid w:val="0011268F"/>
    <w:rsid w:val="00124E38"/>
    <w:rsid w:val="0012580B"/>
    <w:rsid w:val="0013526E"/>
    <w:rsid w:val="00145DB6"/>
    <w:rsid w:val="00150143"/>
    <w:rsid w:val="00166E84"/>
    <w:rsid w:val="00171371"/>
    <w:rsid w:val="00175A24"/>
    <w:rsid w:val="00180843"/>
    <w:rsid w:val="00187E58"/>
    <w:rsid w:val="001A297E"/>
    <w:rsid w:val="001A368E"/>
    <w:rsid w:val="001A7329"/>
    <w:rsid w:val="001B4E28"/>
    <w:rsid w:val="001B7686"/>
    <w:rsid w:val="001C3525"/>
    <w:rsid w:val="001D1BD2"/>
    <w:rsid w:val="001D5119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4040"/>
    <w:rsid w:val="00263398"/>
    <w:rsid w:val="00266F99"/>
    <w:rsid w:val="00275140"/>
    <w:rsid w:val="00275BCF"/>
    <w:rsid w:val="00292257"/>
    <w:rsid w:val="002A54E0"/>
    <w:rsid w:val="002B1595"/>
    <w:rsid w:val="002B191D"/>
    <w:rsid w:val="002D0AF6"/>
    <w:rsid w:val="002F0EBB"/>
    <w:rsid w:val="002F164D"/>
    <w:rsid w:val="003000C6"/>
    <w:rsid w:val="00306206"/>
    <w:rsid w:val="00317D85"/>
    <w:rsid w:val="0032717B"/>
    <w:rsid w:val="00327C56"/>
    <w:rsid w:val="003315A1"/>
    <w:rsid w:val="003373EC"/>
    <w:rsid w:val="00342FF4"/>
    <w:rsid w:val="003706CC"/>
    <w:rsid w:val="00372300"/>
    <w:rsid w:val="00381347"/>
    <w:rsid w:val="003A2D8E"/>
    <w:rsid w:val="003B4537"/>
    <w:rsid w:val="003C20E4"/>
    <w:rsid w:val="003D3EA8"/>
    <w:rsid w:val="003E6F90"/>
    <w:rsid w:val="003F5D0F"/>
    <w:rsid w:val="00414101"/>
    <w:rsid w:val="00433DDB"/>
    <w:rsid w:val="00437619"/>
    <w:rsid w:val="00444292"/>
    <w:rsid w:val="00494390"/>
    <w:rsid w:val="004A2A63"/>
    <w:rsid w:val="004B013C"/>
    <w:rsid w:val="004B0CA2"/>
    <w:rsid w:val="004B210C"/>
    <w:rsid w:val="004C07A1"/>
    <w:rsid w:val="004C50DE"/>
    <w:rsid w:val="004D405F"/>
    <w:rsid w:val="004E4F4F"/>
    <w:rsid w:val="004E6789"/>
    <w:rsid w:val="004F61E3"/>
    <w:rsid w:val="0051015C"/>
    <w:rsid w:val="00516CF1"/>
    <w:rsid w:val="00531AE9"/>
    <w:rsid w:val="00550A44"/>
    <w:rsid w:val="00550A66"/>
    <w:rsid w:val="00552D21"/>
    <w:rsid w:val="00567EC7"/>
    <w:rsid w:val="00570013"/>
    <w:rsid w:val="00572A34"/>
    <w:rsid w:val="005801A2"/>
    <w:rsid w:val="005934C0"/>
    <w:rsid w:val="0059409A"/>
    <w:rsid w:val="005952A5"/>
    <w:rsid w:val="005A33A1"/>
    <w:rsid w:val="005A4C7D"/>
    <w:rsid w:val="005B217D"/>
    <w:rsid w:val="005B6759"/>
    <w:rsid w:val="005C051F"/>
    <w:rsid w:val="005C385F"/>
    <w:rsid w:val="005E1EF5"/>
    <w:rsid w:val="005E2BDC"/>
    <w:rsid w:val="005E5999"/>
    <w:rsid w:val="005E6E0F"/>
    <w:rsid w:val="005F4DC6"/>
    <w:rsid w:val="005F6F1B"/>
    <w:rsid w:val="006240F3"/>
    <w:rsid w:val="00624B33"/>
    <w:rsid w:val="00627DEC"/>
    <w:rsid w:val="00630AA2"/>
    <w:rsid w:val="00643EFA"/>
    <w:rsid w:val="00646707"/>
    <w:rsid w:val="00662E58"/>
    <w:rsid w:val="00664DCF"/>
    <w:rsid w:val="006B0541"/>
    <w:rsid w:val="006C5D39"/>
    <w:rsid w:val="006D3D82"/>
    <w:rsid w:val="006E2810"/>
    <w:rsid w:val="006E5417"/>
    <w:rsid w:val="006F6F7B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C6B00"/>
    <w:rsid w:val="007F1F8B"/>
    <w:rsid w:val="007F59A4"/>
    <w:rsid w:val="007F67A1"/>
    <w:rsid w:val="00805B38"/>
    <w:rsid w:val="008206C8"/>
    <w:rsid w:val="00837593"/>
    <w:rsid w:val="00874A6C"/>
    <w:rsid w:val="00876C65"/>
    <w:rsid w:val="008A2B36"/>
    <w:rsid w:val="008A4B4C"/>
    <w:rsid w:val="008C239F"/>
    <w:rsid w:val="008D70CF"/>
    <w:rsid w:val="008E480C"/>
    <w:rsid w:val="00905B76"/>
    <w:rsid w:val="00907757"/>
    <w:rsid w:val="009212B0"/>
    <w:rsid w:val="009234A5"/>
    <w:rsid w:val="009336F7"/>
    <w:rsid w:val="009374A7"/>
    <w:rsid w:val="00950901"/>
    <w:rsid w:val="00953B93"/>
    <w:rsid w:val="009767A0"/>
    <w:rsid w:val="0098551D"/>
    <w:rsid w:val="0099518F"/>
    <w:rsid w:val="009A523D"/>
    <w:rsid w:val="009A6EDA"/>
    <w:rsid w:val="009B38D4"/>
    <w:rsid w:val="009C2E08"/>
    <w:rsid w:val="009C69C6"/>
    <w:rsid w:val="009D7BFB"/>
    <w:rsid w:val="009F496B"/>
    <w:rsid w:val="009F5508"/>
    <w:rsid w:val="00A01439"/>
    <w:rsid w:val="00A02E61"/>
    <w:rsid w:val="00A05CFF"/>
    <w:rsid w:val="00A07CC8"/>
    <w:rsid w:val="00A455FF"/>
    <w:rsid w:val="00A56B97"/>
    <w:rsid w:val="00A6093D"/>
    <w:rsid w:val="00A76A6D"/>
    <w:rsid w:val="00A83253"/>
    <w:rsid w:val="00A87DB2"/>
    <w:rsid w:val="00A951D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A0412"/>
    <w:rsid w:val="00BA6305"/>
    <w:rsid w:val="00BC10BA"/>
    <w:rsid w:val="00BC5AFD"/>
    <w:rsid w:val="00BF3339"/>
    <w:rsid w:val="00C04F43"/>
    <w:rsid w:val="00C0609D"/>
    <w:rsid w:val="00C115AB"/>
    <w:rsid w:val="00C27261"/>
    <w:rsid w:val="00C30249"/>
    <w:rsid w:val="00C31777"/>
    <w:rsid w:val="00C3723B"/>
    <w:rsid w:val="00C606C9"/>
    <w:rsid w:val="00C80288"/>
    <w:rsid w:val="00C90650"/>
    <w:rsid w:val="00C9226C"/>
    <w:rsid w:val="00C97D78"/>
    <w:rsid w:val="00CA225D"/>
    <w:rsid w:val="00CC2AAE"/>
    <w:rsid w:val="00CC33B3"/>
    <w:rsid w:val="00CC3B33"/>
    <w:rsid w:val="00CC5A42"/>
    <w:rsid w:val="00CD0EAB"/>
    <w:rsid w:val="00CD74FF"/>
    <w:rsid w:val="00CF34DB"/>
    <w:rsid w:val="00CF558F"/>
    <w:rsid w:val="00D073E2"/>
    <w:rsid w:val="00D11F74"/>
    <w:rsid w:val="00D2104C"/>
    <w:rsid w:val="00D41C55"/>
    <w:rsid w:val="00D446EC"/>
    <w:rsid w:val="00D5118D"/>
    <w:rsid w:val="00D51BF0"/>
    <w:rsid w:val="00D55942"/>
    <w:rsid w:val="00D61E2B"/>
    <w:rsid w:val="00D807BF"/>
    <w:rsid w:val="00D856B7"/>
    <w:rsid w:val="00DA5CF4"/>
    <w:rsid w:val="00DA7887"/>
    <w:rsid w:val="00DB2C26"/>
    <w:rsid w:val="00DC179E"/>
    <w:rsid w:val="00DD5BF3"/>
    <w:rsid w:val="00DE6B43"/>
    <w:rsid w:val="00E11923"/>
    <w:rsid w:val="00E262D4"/>
    <w:rsid w:val="00E36250"/>
    <w:rsid w:val="00E408AE"/>
    <w:rsid w:val="00E4363C"/>
    <w:rsid w:val="00E54511"/>
    <w:rsid w:val="00E61DAC"/>
    <w:rsid w:val="00E71308"/>
    <w:rsid w:val="00E75FE3"/>
    <w:rsid w:val="00EB7AB1"/>
    <w:rsid w:val="00EC3B00"/>
    <w:rsid w:val="00EF48CC"/>
    <w:rsid w:val="00F1380F"/>
    <w:rsid w:val="00F14BBF"/>
    <w:rsid w:val="00F45961"/>
    <w:rsid w:val="00F73032"/>
    <w:rsid w:val="00F848FC"/>
    <w:rsid w:val="00F9282A"/>
    <w:rsid w:val="00F96BAD"/>
    <w:rsid w:val="00FB0E84"/>
    <w:rsid w:val="00FC2CC8"/>
    <w:rsid w:val="00FD01C2"/>
    <w:rsid w:val="00FE2D39"/>
    <w:rsid w:val="00FE719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6F9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2B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E2B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E2B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3D3EA8"/>
  </w:style>
  <w:style w:type="table" w:styleId="TableGrid">
    <w:name w:val="Table Grid"/>
    <w:basedOn w:val="TableNormal"/>
    <w:rsid w:val="00D41C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41C5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quation">
    <w:name w:val="Equation"/>
    <w:basedOn w:val="Normal"/>
    <w:uiPriority w:val="99"/>
    <w:rsid w:val="00E71308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50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6F9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3D3EA8"/>
  </w:style>
  <w:style w:type="table" w:styleId="TableGrid">
    <w:name w:val="Table Grid"/>
    <w:basedOn w:val="TableNormal"/>
    <w:rsid w:val="00D41C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41C5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kai.tomohiro@sharp.co.jp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yperlink" Target="mailto:joels@qualcomm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44AA9-0E51-41B6-AF77-9381626A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8</Pages>
  <Words>2490</Words>
  <Characters>14199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16656</CharactersWithSpaces>
  <SharedDoc>false</SharedDoc>
  <HLinks>
    <vt:vector size="18" baseType="variant">
      <vt:variant>
        <vt:i4>4784235</vt:i4>
      </vt:variant>
      <vt:variant>
        <vt:i4>6</vt:i4>
      </vt:variant>
      <vt:variant>
        <vt:i4>0</vt:i4>
      </vt:variant>
      <vt:variant>
        <vt:i4>5</vt:i4>
      </vt:variant>
      <vt:variant>
        <vt:lpwstr>mailto:martak@qualcomm.com</vt:lpwstr>
      </vt:variant>
      <vt:variant>
        <vt:lpwstr/>
      </vt:variant>
      <vt:variant>
        <vt:i4>4259953</vt:i4>
      </vt:variant>
      <vt:variant>
        <vt:i4>3</vt:i4>
      </vt:variant>
      <vt:variant>
        <vt:i4>0</vt:i4>
      </vt:variant>
      <vt:variant>
        <vt:i4>5</vt:i4>
      </vt:variant>
      <vt:variant>
        <vt:lpwstr>mailto:joels@qualcomm.com</vt:lpwstr>
      </vt:variant>
      <vt:variant>
        <vt:lpwstr/>
      </vt:variant>
      <vt:variant>
        <vt:i4>2621469</vt:i4>
      </vt:variant>
      <vt:variant>
        <vt:i4>0</vt:i4>
      </vt:variant>
      <vt:variant>
        <vt:i4>0</vt:i4>
      </vt:variant>
      <vt:variant>
        <vt:i4>5</vt:i4>
      </vt:variant>
      <vt:variant>
        <vt:lpwstr>mailto:vseregin@qualcomm.com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18</cp:revision>
  <cp:lastPrinted>2012-01-20T06:23:00Z</cp:lastPrinted>
  <dcterms:created xsi:type="dcterms:W3CDTF">2012-01-21T09:54:00Z</dcterms:created>
  <dcterms:modified xsi:type="dcterms:W3CDTF">2012-02-01T23:47:00Z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6107980</vt:i4>
  </property>
  <property fmtid="{D5CDD505-2E9C-101B-9397-08002B2CF9AE}" pid="3" name="_NewReviewCycle">
    <vt:lpwstr/>
  </property>
  <property fmtid="{D5CDD505-2E9C-101B-9397-08002B2CF9AE}" pid="4" name="_EmailSubject">
    <vt:lpwstr>H0445 on simple holes</vt:lpwstr>
  </property>
  <property fmtid="{D5CDD505-2E9C-101B-9397-08002B2CF9AE}" pid="5" name="_AuthorEmail">
    <vt:lpwstr>vseregin@qualcomm.com</vt:lpwstr>
  </property>
  <property fmtid="{D5CDD505-2E9C-101B-9397-08002B2CF9AE}" pid="6" name="_AuthorEmailDisplayName">
    <vt:lpwstr>Seregin, Vadim</vt:lpwstr>
  </property>
  <property fmtid="{D5CDD505-2E9C-101B-9397-08002B2CF9AE}" pid="7" name="_ReviewingToolsShownOnce">
    <vt:lpwstr/>
  </property>
</Properties>
</file>