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E72" w:rsidRPr="00210652" w:rsidRDefault="00A60F94" w:rsidP="00A60F94">
      <w:pPr>
        <w:pStyle w:val="Heading3"/>
        <w:numPr>
          <w:ilvl w:val="0"/>
          <w:numId w:val="0"/>
        </w:numPr>
        <w:ind w:left="1224" w:hanging="1224"/>
        <w:rPr>
          <w:lang w:eastAsia="ko-KR"/>
        </w:rPr>
      </w:pPr>
      <w:bookmarkStart w:id="0" w:name="_Ref296586571"/>
      <w:bookmarkStart w:id="1" w:name="_Toc311217245"/>
      <w:r>
        <w:rPr>
          <w:lang w:eastAsia="ko-KR"/>
        </w:rPr>
        <w:t xml:space="preserve">8.3.1. </w:t>
      </w:r>
      <w:r w:rsidR="00A31E72" w:rsidRPr="00210652">
        <w:rPr>
          <w:lang w:eastAsia="ko-KR"/>
        </w:rPr>
        <w:t xml:space="preserve">Derivation process for </w:t>
      </w:r>
      <w:proofErr w:type="spellStart"/>
      <w:r w:rsidR="00A31E72" w:rsidRPr="00210652">
        <w:rPr>
          <w:lang w:eastAsia="ko-KR"/>
        </w:rPr>
        <w:t>luma</w:t>
      </w:r>
      <w:proofErr w:type="spellEnd"/>
      <w:r w:rsidR="00A31E72" w:rsidRPr="00210652">
        <w:rPr>
          <w:lang w:eastAsia="ko-KR"/>
        </w:rPr>
        <w:t xml:space="preserve"> intra prediction mode</w:t>
      </w:r>
      <w:bookmarkEnd w:id="0"/>
      <w:bookmarkEnd w:id="1"/>
    </w:p>
    <w:p w:rsidR="00A31E72" w:rsidRPr="00210652" w:rsidRDefault="00A31E72" w:rsidP="00A31E72">
      <w:r w:rsidRPr="00210652">
        <w:t>Inputs to this process are:</w:t>
      </w:r>
    </w:p>
    <w:p w:rsidR="00A31E72" w:rsidRPr="00210652" w:rsidRDefault="00A31E72" w:rsidP="00A31E72">
      <w:pPr>
        <w:tabs>
          <w:tab w:val="left" w:pos="284"/>
        </w:tabs>
        <w:ind w:left="284" w:hanging="284"/>
        <w:rPr>
          <w:lang w:eastAsia="ko-KR"/>
        </w:rPr>
      </w:pPr>
      <w:r w:rsidRPr="00210652">
        <w:t>–</w:t>
      </w:r>
      <w:r w:rsidRPr="00210652">
        <w:tab/>
        <w:t xml:space="preserve">a </w:t>
      </w:r>
      <w:proofErr w:type="spellStart"/>
      <w:r w:rsidRPr="00210652">
        <w:t>luma</w:t>
      </w:r>
      <w:proofErr w:type="spellEnd"/>
      <w:r w:rsidRPr="00210652">
        <w:t xml:space="preserve"> location ( </w:t>
      </w:r>
      <w:proofErr w:type="spellStart"/>
      <w:r w:rsidRPr="00210652">
        <w:t>xB</w:t>
      </w:r>
      <w:proofErr w:type="spellEnd"/>
      <w:r w:rsidRPr="00210652">
        <w:t>, </w:t>
      </w:r>
      <w:proofErr w:type="spellStart"/>
      <w:r w:rsidRPr="00210652">
        <w:t>yB</w:t>
      </w:r>
      <w:proofErr w:type="spellEnd"/>
      <w:r w:rsidRPr="00210652">
        <w:t xml:space="preserve"> ) specifying the top-left </w:t>
      </w:r>
      <w:proofErr w:type="spellStart"/>
      <w:r w:rsidRPr="00210652">
        <w:t>luma</w:t>
      </w:r>
      <w:proofErr w:type="spellEnd"/>
      <w:r w:rsidRPr="00210652">
        <w:t xml:space="preserve"> sample of the current block relative to the </w:t>
      </w:r>
      <w:proofErr w:type="spellStart"/>
      <w:r w:rsidRPr="00210652">
        <w:t>top</w:t>
      </w:r>
      <w:r w:rsidRPr="00210652">
        <w:noBreakHyphen/>
        <w:t>left</w:t>
      </w:r>
      <w:proofErr w:type="spellEnd"/>
      <w:r w:rsidRPr="00210652">
        <w:t xml:space="preserve"> </w:t>
      </w:r>
      <w:proofErr w:type="spellStart"/>
      <w:r w:rsidRPr="00210652">
        <w:t>luma</w:t>
      </w:r>
      <w:proofErr w:type="spellEnd"/>
      <w:r w:rsidRPr="00210652">
        <w:t xml:space="preserve"> sample of the current picture,</w:t>
      </w:r>
    </w:p>
    <w:p w:rsidR="00A31E72" w:rsidRPr="00210652" w:rsidRDefault="00A31E72" w:rsidP="00A31E72">
      <w:pPr>
        <w:tabs>
          <w:tab w:val="left" w:pos="284"/>
        </w:tabs>
        <w:ind w:left="284" w:hanging="284"/>
        <w:rPr>
          <w:lang w:eastAsia="ko-KR"/>
        </w:rPr>
      </w:pPr>
      <w:r w:rsidRPr="00210652">
        <w:t>–</w:t>
      </w:r>
      <w:r w:rsidRPr="00210652">
        <w:tab/>
      </w:r>
      <w:proofErr w:type="gramStart"/>
      <w:r w:rsidRPr="00210652">
        <w:t>a</w:t>
      </w:r>
      <w:proofErr w:type="gramEnd"/>
      <w:r w:rsidRPr="00210652">
        <w:t xml:space="preserve"> </w:t>
      </w:r>
      <w:r w:rsidRPr="00210652">
        <w:rPr>
          <w:lang w:eastAsia="ko-KR"/>
        </w:rPr>
        <w:t>variable log2PUSize specifying the size of the current prediction unit</w:t>
      </w:r>
      <w:r w:rsidRPr="00210652">
        <w:t>,</w:t>
      </w:r>
    </w:p>
    <w:p w:rsidR="00A31E72" w:rsidRPr="00210652" w:rsidRDefault="00A31E72" w:rsidP="00A31E72">
      <w:pPr>
        <w:tabs>
          <w:tab w:val="left" w:pos="284"/>
        </w:tabs>
        <w:ind w:left="284" w:hanging="284"/>
        <w:rPr>
          <w:lang w:eastAsia="ko-KR"/>
        </w:rPr>
      </w:pPr>
      <w:r w:rsidRPr="00210652">
        <w:t>–</w:t>
      </w:r>
      <w:r w:rsidRPr="00210652">
        <w:tab/>
      </w:r>
      <w:proofErr w:type="gramStart"/>
      <w:r w:rsidRPr="00210652">
        <w:rPr>
          <w:lang w:eastAsia="ko-KR"/>
        </w:rPr>
        <w:t>variable</w:t>
      </w:r>
      <w:proofErr w:type="gramEnd"/>
      <w:r w:rsidRPr="00210652">
        <w:rPr>
          <w:lang w:eastAsia="ko-KR"/>
        </w:rPr>
        <w:t xml:space="preserve"> arrays </w:t>
      </w:r>
      <w:proofErr w:type="spellStart"/>
      <w:r w:rsidRPr="00210652">
        <w:rPr>
          <w:lang w:eastAsia="ko-KR"/>
        </w:rPr>
        <w:t>IntraPredMode</w:t>
      </w:r>
      <w:proofErr w:type="spellEnd"/>
      <w:r w:rsidRPr="00210652">
        <w:rPr>
          <w:lang w:eastAsia="ko-KR"/>
        </w:rPr>
        <w:t xml:space="preserve"> (If available) that are previously (in decoding order) derived for adjacent coding units.</w:t>
      </w:r>
    </w:p>
    <w:p w:rsidR="00A31E72" w:rsidRPr="00210652" w:rsidRDefault="00A31E72" w:rsidP="00A31E72">
      <w:pPr>
        <w:tabs>
          <w:tab w:val="left" w:pos="284"/>
        </w:tabs>
        <w:ind w:left="284" w:hanging="284"/>
        <w:rPr>
          <w:lang w:eastAsia="ko-KR"/>
        </w:rPr>
      </w:pPr>
      <w:r w:rsidRPr="00210652">
        <w:rPr>
          <w:lang w:eastAsia="ko-KR"/>
        </w:rPr>
        <w:t xml:space="preserve">Output of this process is the variable </w:t>
      </w:r>
      <w:proofErr w:type="spellStart"/>
      <w:proofErr w:type="gramStart"/>
      <w:r w:rsidRPr="00210652">
        <w:rPr>
          <w:lang w:eastAsia="ko-KR"/>
        </w:rPr>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w:t>
      </w:r>
    </w:p>
    <w:p w:rsidR="00A31E72" w:rsidRPr="00210652" w:rsidRDefault="00653ACA" w:rsidP="00A31E72">
      <w:pPr>
        <w:tabs>
          <w:tab w:val="left" w:pos="284"/>
        </w:tabs>
        <w:ind w:left="284" w:hanging="284"/>
        <w:rPr>
          <w:lang w:eastAsia="ko-KR"/>
        </w:rPr>
      </w:pPr>
      <w:r w:rsidRPr="00210652">
        <w:rPr>
          <w:lang w:eastAsia="ko-KR"/>
        </w:rPr>
        <w:fldChar w:fldCharType="begin" w:fldLock="1"/>
      </w:r>
      <w:r w:rsidR="00A31E72" w:rsidRPr="00210652">
        <w:rPr>
          <w:lang w:eastAsia="ko-KR"/>
        </w:rPr>
        <w:instrText xml:space="preserve"> REF _Ref296946888 \h </w:instrText>
      </w:r>
      <w:r w:rsidRPr="00210652">
        <w:rPr>
          <w:lang w:eastAsia="ko-KR"/>
        </w:rPr>
      </w:r>
      <w:r w:rsidRPr="00210652">
        <w:rPr>
          <w:lang w:eastAsia="ko-KR"/>
        </w:rPr>
        <w:fldChar w:fldCharType="separate"/>
      </w:r>
      <w:r w:rsidR="00A31E72" w:rsidRPr="00210652">
        <w:t>Table </w:t>
      </w:r>
      <w:r w:rsidR="00A31E72" w:rsidRPr="00210652">
        <w:rPr>
          <w:noProof/>
        </w:rPr>
        <w:t>8</w:t>
      </w:r>
      <w:r w:rsidR="00A31E72" w:rsidRPr="00210652">
        <w:noBreakHyphen/>
      </w:r>
      <w:r w:rsidR="00A31E72" w:rsidRPr="00210652">
        <w:rPr>
          <w:noProof/>
        </w:rPr>
        <w:t>5</w:t>
      </w:r>
      <w:r w:rsidRPr="00210652">
        <w:rPr>
          <w:lang w:eastAsia="ko-KR"/>
        </w:rPr>
        <w:fldChar w:fldCharType="end"/>
      </w:r>
      <w:r w:rsidR="00A31E72" w:rsidRPr="00210652">
        <w:rPr>
          <w:lang w:eastAsia="ko-KR"/>
        </w:rPr>
        <w:t xml:space="preserve"> specifies the value for the intra prediction mode and the associated names.</w:t>
      </w:r>
    </w:p>
    <w:p w:rsidR="00A31E72" w:rsidRPr="00E8461A" w:rsidRDefault="00A31E72" w:rsidP="00A31E72">
      <w:pPr>
        <w:pStyle w:val="Caption"/>
        <w:rPr>
          <w:lang w:val="en-GB"/>
        </w:rPr>
      </w:pPr>
      <w:bookmarkStart w:id="2" w:name="_Ref296946888"/>
      <w:r w:rsidRPr="00E8461A">
        <w:rPr>
          <w:lang w:val="en-GB"/>
        </w:rPr>
        <w:t>Table </w:t>
      </w:r>
      <w:r w:rsidR="00653ACA">
        <w:rPr>
          <w:lang w:val="en-GB"/>
        </w:rPr>
        <w:fldChar w:fldCharType="begin"/>
      </w:r>
      <w:r>
        <w:rPr>
          <w:lang w:val="en-GB"/>
        </w:rPr>
        <w:instrText xml:space="preserve"> STYLEREF 1 \s </w:instrText>
      </w:r>
      <w:r w:rsidR="00653ACA">
        <w:rPr>
          <w:lang w:val="en-GB"/>
        </w:rPr>
        <w:fldChar w:fldCharType="separate"/>
      </w:r>
      <w:r>
        <w:rPr>
          <w:noProof/>
          <w:lang w:val="en-GB"/>
        </w:rPr>
        <w:t>8</w:t>
      </w:r>
      <w:r w:rsidR="00653ACA">
        <w:rPr>
          <w:lang w:val="en-GB"/>
        </w:rPr>
        <w:fldChar w:fldCharType="end"/>
      </w:r>
      <w:r>
        <w:rPr>
          <w:lang w:val="en-GB"/>
        </w:rPr>
        <w:noBreakHyphen/>
      </w:r>
      <w:r w:rsidR="00653ACA">
        <w:rPr>
          <w:lang w:val="en-GB"/>
        </w:rPr>
        <w:fldChar w:fldCharType="begin"/>
      </w:r>
      <w:r>
        <w:rPr>
          <w:lang w:val="en-GB"/>
        </w:rPr>
        <w:instrText xml:space="preserve"> SEQ Table \* ARABIC \s 1 </w:instrText>
      </w:r>
      <w:r w:rsidR="00653ACA">
        <w:rPr>
          <w:lang w:val="en-GB"/>
        </w:rPr>
        <w:fldChar w:fldCharType="separate"/>
      </w:r>
      <w:r>
        <w:rPr>
          <w:noProof/>
          <w:lang w:val="en-GB"/>
        </w:rPr>
        <w:t>1</w:t>
      </w:r>
      <w:r w:rsidR="00653ACA">
        <w:rPr>
          <w:lang w:val="en-GB"/>
        </w:rPr>
        <w:fldChar w:fldCharType="end"/>
      </w:r>
      <w:bookmarkEnd w:id="2"/>
      <w:r w:rsidRPr="00E8461A">
        <w:rPr>
          <w:lang w:val="en-GB"/>
        </w:rPr>
        <w:t xml:space="preserve"> – </w:t>
      </w:r>
      <w:r w:rsidRPr="00E8461A">
        <w:rPr>
          <w:lang w:val="en-GB" w:eastAsia="ko-KR"/>
        </w:rPr>
        <w:t>Specification of intra prediction mode and associated names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5"/>
        <w:gridCol w:w="3538"/>
      </w:tblGrid>
      <w:tr w:rsidR="00A31E72" w:rsidRPr="00210652" w:rsidTr="00511F4E">
        <w:trPr>
          <w:jc w:val="center"/>
        </w:trPr>
        <w:tc>
          <w:tcPr>
            <w:tcW w:w="0" w:type="auto"/>
          </w:tcPr>
          <w:p w:rsidR="00A31E72" w:rsidRPr="00210652" w:rsidRDefault="00A31E72" w:rsidP="00C31FA3">
            <w:pPr>
              <w:pStyle w:val="CommentText"/>
              <w:keepNext/>
              <w:keepLines/>
              <w:spacing w:beforeLines="25" w:afterLines="25"/>
              <w:jc w:val="center"/>
              <w:rPr>
                <w:b/>
                <w:bCs/>
                <w:lang w:eastAsia="ko-KR"/>
              </w:rPr>
            </w:pPr>
            <w:r w:rsidRPr="00210652">
              <w:rPr>
                <w:b/>
                <w:bCs/>
                <w:lang w:eastAsia="ko-KR"/>
              </w:rPr>
              <w:t>Intra prediction mode</w:t>
            </w:r>
          </w:p>
        </w:tc>
        <w:tc>
          <w:tcPr>
            <w:tcW w:w="0" w:type="auto"/>
          </w:tcPr>
          <w:p w:rsidR="00A31E72" w:rsidRPr="00210652" w:rsidRDefault="00A31E72" w:rsidP="00C31FA3">
            <w:pPr>
              <w:pStyle w:val="CommentText"/>
              <w:keepNext/>
              <w:keepLines/>
              <w:spacing w:beforeLines="25" w:afterLines="25"/>
              <w:jc w:val="center"/>
              <w:rPr>
                <w:b/>
                <w:bCs/>
                <w:lang w:eastAsia="ko-KR"/>
              </w:rPr>
            </w:pPr>
            <w:r w:rsidRPr="00210652">
              <w:rPr>
                <w:b/>
                <w:bCs/>
                <w:lang w:eastAsia="ko-KR"/>
              </w:rPr>
              <w:t>Associated names</w:t>
            </w:r>
          </w:p>
        </w:tc>
      </w:tr>
      <w:tr w:rsidR="00A31E72" w:rsidRPr="00210652" w:rsidTr="00511F4E">
        <w:trPr>
          <w:jc w:val="center"/>
        </w:trPr>
        <w:tc>
          <w:tcPr>
            <w:tcW w:w="0" w:type="auto"/>
          </w:tcPr>
          <w:p w:rsidR="00A31E72" w:rsidRPr="00210652" w:rsidRDefault="00A31E72" w:rsidP="00C31FA3">
            <w:pPr>
              <w:keepNext/>
              <w:keepLines/>
              <w:spacing w:beforeLines="25" w:afterLines="25"/>
              <w:jc w:val="center"/>
              <w:rPr>
                <w:rFonts w:ascii="Times" w:hAnsi="Times" w:cs="Times"/>
                <w:lang w:eastAsia="ko-KR"/>
              </w:rPr>
            </w:pPr>
            <w:r w:rsidRPr="00210652">
              <w:rPr>
                <w:rFonts w:ascii="Times" w:hAnsi="Times" w:cs="Times"/>
                <w:lang w:eastAsia="ko-KR"/>
              </w:rPr>
              <w:t>0</w:t>
            </w:r>
          </w:p>
        </w:tc>
        <w:tc>
          <w:tcPr>
            <w:tcW w:w="0" w:type="auto"/>
          </w:tcPr>
          <w:p w:rsidR="00A31E72" w:rsidRPr="00210652" w:rsidRDefault="00A31E72" w:rsidP="00C31FA3">
            <w:pPr>
              <w:keepNext/>
              <w:keepLines/>
              <w:spacing w:beforeLines="25" w:afterLines="25"/>
              <w:jc w:val="left"/>
              <w:rPr>
                <w:lang w:eastAsia="ko-KR"/>
              </w:rPr>
            </w:pPr>
            <w:proofErr w:type="spellStart"/>
            <w:r w:rsidRPr="00210652">
              <w:rPr>
                <w:lang w:eastAsia="ko-KR"/>
              </w:rPr>
              <w:t>Intra_DC</w:t>
            </w:r>
            <w:proofErr w:type="spellEnd"/>
          </w:p>
        </w:tc>
      </w:tr>
      <w:tr w:rsidR="00A31E72" w:rsidRPr="00210652" w:rsidTr="00511F4E">
        <w:trPr>
          <w:jc w:val="center"/>
        </w:trPr>
        <w:tc>
          <w:tcPr>
            <w:tcW w:w="0" w:type="auto"/>
          </w:tcPr>
          <w:p w:rsidR="00A31E72" w:rsidRPr="00210652" w:rsidRDefault="00A31E72" w:rsidP="00C31FA3">
            <w:pPr>
              <w:keepNext/>
              <w:keepLines/>
              <w:spacing w:beforeLines="25" w:afterLines="25"/>
              <w:jc w:val="center"/>
              <w:rPr>
                <w:rFonts w:ascii="Times" w:hAnsi="Times" w:cs="Times"/>
                <w:lang w:eastAsia="ko-KR"/>
              </w:rPr>
            </w:pPr>
            <w:r w:rsidRPr="00210652">
              <w:rPr>
                <w:rFonts w:ascii="Times" w:hAnsi="Times" w:cs="Times"/>
                <w:lang w:eastAsia="ko-KR"/>
              </w:rPr>
              <w:t>1</w:t>
            </w:r>
            <w:r>
              <w:rPr>
                <w:rFonts w:ascii="Times" w:hAnsi="Times" w:cs="Times"/>
                <w:lang w:eastAsia="ko-KR"/>
              </w:rPr>
              <w:t>-33</w:t>
            </w:r>
          </w:p>
        </w:tc>
        <w:tc>
          <w:tcPr>
            <w:tcW w:w="0" w:type="auto"/>
          </w:tcPr>
          <w:p w:rsidR="00A31E72" w:rsidRPr="00210652" w:rsidRDefault="00A31E72" w:rsidP="00C31FA3">
            <w:pPr>
              <w:keepNext/>
              <w:keepLines/>
              <w:spacing w:beforeLines="25" w:afterLines="25"/>
              <w:jc w:val="left"/>
              <w:rPr>
                <w:lang w:eastAsia="ko-KR"/>
              </w:rPr>
            </w:pPr>
            <w:proofErr w:type="spellStart"/>
            <w:r w:rsidRPr="00210652">
              <w:rPr>
                <w:lang w:eastAsia="ko-KR"/>
              </w:rPr>
              <w:t>Intr</w:t>
            </w:r>
            <w:r>
              <w:rPr>
                <w:lang w:eastAsia="ko-KR"/>
              </w:rPr>
              <w:t>a_Angular</w:t>
            </w:r>
            <w:proofErr w:type="spellEnd"/>
            <w:r>
              <w:rPr>
                <w:lang w:eastAsia="ko-KR"/>
              </w:rPr>
              <w:t xml:space="preserve"> (sorted based on direction)</w:t>
            </w:r>
          </w:p>
        </w:tc>
      </w:tr>
      <w:tr w:rsidR="00A31E72" w:rsidRPr="00210652" w:rsidTr="00511F4E">
        <w:trPr>
          <w:jc w:val="center"/>
        </w:trPr>
        <w:tc>
          <w:tcPr>
            <w:tcW w:w="0" w:type="auto"/>
          </w:tcPr>
          <w:p w:rsidR="00A31E72" w:rsidRPr="00210652" w:rsidRDefault="00A31E72" w:rsidP="00C31FA3">
            <w:pPr>
              <w:keepNext/>
              <w:keepLines/>
              <w:spacing w:beforeLines="25" w:afterLines="25"/>
              <w:jc w:val="center"/>
              <w:rPr>
                <w:rFonts w:ascii="Times" w:hAnsi="Times" w:cs="Times"/>
                <w:lang w:eastAsia="ko-KR"/>
              </w:rPr>
            </w:pPr>
            <w:r>
              <w:rPr>
                <w:rFonts w:ascii="Times" w:hAnsi="Times" w:cs="Times"/>
                <w:lang w:eastAsia="ko-KR"/>
              </w:rPr>
              <w:t>34</w:t>
            </w:r>
          </w:p>
        </w:tc>
        <w:tc>
          <w:tcPr>
            <w:tcW w:w="0" w:type="auto"/>
          </w:tcPr>
          <w:p w:rsidR="00A31E72" w:rsidRPr="00210652" w:rsidRDefault="00A31E72" w:rsidP="00C31FA3">
            <w:pPr>
              <w:keepNext/>
              <w:keepLines/>
              <w:spacing w:beforeLines="25" w:afterLines="25"/>
              <w:jc w:val="left"/>
              <w:rPr>
                <w:lang w:eastAsia="ko-KR"/>
              </w:rPr>
            </w:pPr>
            <w:proofErr w:type="spellStart"/>
            <w:r w:rsidRPr="00210652">
              <w:rPr>
                <w:lang w:eastAsia="ko-KR"/>
              </w:rPr>
              <w:t>Intra_Planar</w:t>
            </w:r>
            <w:proofErr w:type="spellEnd"/>
          </w:p>
        </w:tc>
      </w:tr>
      <w:tr w:rsidR="00A31E72" w:rsidRPr="00210652" w:rsidTr="00511F4E">
        <w:trPr>
          <w:jc w:val="center"/>
        </w:trPr>
        <w:tc>
          <w:tcPr>
            <w:tcW w:w="0" w:type="auto"/>
          </w:tcPr>
          <w:p w:rsidR="00A31E72" w:rsidRPr="00210652" w:rsidRDefault="00A31E72" w:rsidP="00C31FA3">
            <w:pPr>
              <w:keepNext/>
              <w:keepLines/>
              <w:spacing w:beforeLines="25" w:afterLines="25"/>
              <w:jc w:val="center"/>
              <w:rPr>
                <w:rFonts w:ascii="Times" w:hAnsi="Times" w:cs="Times"/>
                <w:lang w:eastAsia="ko-KR"/>
              </w:rPr>
            </w:pPr>
            <w:r w:rsidRPr="00210652">
              <w:rPr>
                <w:rFonts w:ascii="Times" w:hAnsi="Times" w:cs="Times"/>
                <w:lang w:eastAsia="ko-KR"/>
              </w:rPr>
              <w:t>35</w:t>
            </w:r>
          </w:p>
        </w:tc>
        <w:tc>
          <w:tcPr>
            <w:tcW w:w="0" w:type="auto"/>
          </w:tcPr>
          <w:p w:rsidR="00A31E72" w:rsidRPr="00210652" w:rsidRDefault="00A31E72" w:rsidP="00C31FA3">
            <w:pPr>
              <w:keepNext/>
              <w:keepLines/>
              <w:spacing w:beforeLines="25" w:afterLines="25"/>
              <w:jc w:val="left"/>
              <w:rPr>
                <w:lang w:eastAsia="ko-KR"/>
              </w:rPr>
            </w:pPr>
            <w:proofErr w:type="spellStart"/>
            <w:r w:rsidRPr="00210652">
              <w:rPr>
                <w:lang w:eastAsia="ko-KR"/>
              </w:rPr>
              <w:t>Intra_FromLuma</w:t>
            </w:r>
            <w:proofErr w:type="spellEnd"/>
            <w:r w:rsidRPr="00210652">
              <w:rPr>
                <w:lang w:eastAsia="ko-KR"/>
              </w:rPr>
              <w:t xml:space="preserve"> (used only for </w:t>
            </w:r>
            <w:proofErr w:type="spellStart"/>
            <w:r w:rsidRPr="00210652">
              <w:rPr>
                <w:lang w:eastAsia="ko-KR"/>
              </w:rPr>
              <w:t>chroma</w:t>
            </w:r>
            <w:proofErr w:type="spellEnd"/>
            <w:r w:rsidRPr="00210652">
              <w:rPr>
                <w:lang w:eastAsia="ko-KR"/>
              </w:rPr>
              <w:t>)</w:t>
            </w:r>
          </w:p>
        </w:tc>
      </w:tr>
    </w:tbl>
    <w:p w:rsidR="00A31E72" w:rsidRPr="00210652" w:rsidRDefault="00653ACA" w:rsidP="00A31E72">
      <w:pPr>
        <w:tabs>
          <w:tab w:val="left" w:pos="284"/>
        </w:tabs>
        <w:ind w:left="284" w:hanging="284"/>
        <w:rPr>
          <w:lang w:eastAsia="ko-KR"/>
        </w:rPr>
      </w:pPr>
      <w:r w:rsidRPr="00210652">
        <w:rPr>
          <w:lang w:eastAsia="ko-KR"/>
        </w:rPr>
        <w:fldChar w:fldCharType="begin" w:fldLock="1"/>
      </w:r>
      <w:r w:rsidR="00A31E72" w:rsidRPr="00210652">
        <w:rPr>
          <w:lang w:eastAsia="ko-KR"/>
        </w:rPr>
        <w:instrText xml:space="preserve"> REF _Ref278065479 \h </w:instrText>
      </w:r>
      <w:r w:rsidRPr="00210652">
        <w:rPr>
          <w:lang w:eastAsia="ko-KR"/>
        </w:rPr>
      </w:r>
      <w:r w:rsidRPr="00210652">
        <w:rPr>
          <w:lang w:eastAsia="ko-KR"/>
        </w:rPr>
        <w:fldChar w:fldCharType="separate"/>
      </w:r>
      <w:r w:rsidR="00A31E72" w:rsidRPr="00210652">
        <w:t>Table </w:t>
      </w:r>
      <w:r w:rsidR="00A31E72" w:rsidRPr="00210652">
        <w:rPr>
          <w:noProof/>
        </w:rPr>
        <w:t>8</w:t>
      </w:r>
      <w:r w:rsidR="00A31E72" w:rsidRPr="00210652">
        <w:noBreakHyphen/>
      </w:r>
      <w:r w:rsidR="00A31E72" w:rsidRPr="00210652">
        <w:rPr>
          <w:noProof/>
        </w:rPr>
        <w:t>1</w:t>
      </w:r>
      <w:r w:rsidRPr="00210652">
        <w:rPr>
          <w:lang w:eastAsia="ko-KR"/>
        </w:rPr>
        <w:fldChar w:fldCharType="end"/>
      </w:r>
      <w:r w:rsidR="00A31E72" w:rsidRPr="00210652">
        <w:rPr>
          <w:lang w:eastAsia="ko-KR"/>
        </w:rPr>
        <w:t xml:space="preserve"> specifies the number of </w:t>
      </w:r>
      <w:proofErr w:type="spellStart"/>
      <w:r w:rsidR="00A31E72" w:rsidRPr="00210652">
        <w:rPr>
          <w:lang w:eastAsia="ko-KR"/>
        </w:rPr>
        <w:t>luma</w:t>
      </w:r>
      <w:proofErr w:type="spellEnd"/>
      <w:r w:rsidR="00A31E72" w:rsidRPr="00210652">
        <w:rPr>
          <w:lang w:eastAsia="ko-KR"/>
        </w:rPr>
        <w:t xml:space="preserve"> intra prediction modes </w:t>
      </w:r>
      <w:proofErr w:type="spellStart"/>
      <w:r w:rsidR="00A31E72" w:rsidRPr="00210652">
        <w:rPr>
          <w:lang w:eastAsia="ko-KR"/>
        </w:rPr>
        <w:t>intraPredModeNum</w:t>
      </w:r>
      <w:proofErr w:type="spellEnd"/>
      <w:r w:rsidR="00A31E72" w:rsidRPr="00210652">
        <w:rPr>
          <w:lang w:eastAsia="ko-KR"/>
        </w:rPr>
        <w:t xml:space="preserve"> depending on log2PUSize.</w:t>
      </w:r>
    </w:p>
    <w:p w:rsidR="00A31E72" w:rsidRPr="00E8461A" w:rsidRDefault="00A31E72" w:rsidP="00A31E72">
      <w:pPr>
        <w:pStyle w:val="Caption"/>
        <w:rPr>
          <w:lang w:val="en-GB"/>
        </w:rPr>
      </w:pPr>
      <w:bookmarkStart w:id="3" w:name="_Ref278065479"/>
      <w:bookmarkStart w:id="4" w:name="_Ref278065475"/>
      <w:bookmarkStart w:id="5" w:name="_Toc287363926"/>
      <w:bookmarkStart w:id="6" w:name="_Toc293649366"/>
      <w:r w:rsidRPr="00E8461A">
        <w:rPr>
          <w:lang w:val="en-GB"/>
        </w:rPr>
        <w:t>Table </w:t>
      </w:r>
      <w:r w:rsidR="00653ACA">
        <w:rPr>
          <w:lang w:val="en-GB"/>
        </w:rPr>
        <w:fldChar w:fldCharType="begin"/>
      </w:r>
      <w:r>
        <w:rPr>
          <w:lang w:val="en-GB"/>
        </w:rPr>
        <w:instrText xml:space="preserve"> STYLEREF 1 \s </w:instrText>
      </w:r>
      <w:r w:rsidR="00653ACA">
        <w:rPr>
          <w:lang w:val="en-GB"/>
        </w:rPr>
        <w:fldChar w:fldCharType="separate"/>
      </w:r>
      <w:r>
        <w:rPr>
          <w:noProof/>
          <w:lang w:val="en-GB"/>
        </w:rPr>
        <w:t>8</w:t>
      </w:r>
      <w:r w:rsidR="00653ACA">
        <w:rPr>
          <w:lang w:val="en-GB"/>
        </w:rPr>
        <w:fldChar w:fldCharType="end"/>
      </w:r>
      <w:r>
        <w:rPr>
          <w:lang w:val="en-GB"/>
        </w:rPr>
        <w:noBreakHyphen/>
      </w:r>
      <w:r w:rsidR="00653ACA">
        <w:rPr>
          <w:lang w:val="en-GB"/>
        </w:rPr>
        <w:fldChar w:fldCharType="begin"/>
      </w:r>
      <w:r>
        <w:rPr>
          <w:lang w:val="en-GB"/>
        </w:rPr>
        <w:instrText xml:space="preserve"> SEQ Table \* ARABIC \s 1 </w:instrText>
      </w:r>
      <w:r w:rsidR="00653ACA">
        <w:rPr>
          <w:lang w:val="en-GB"/>
        </w:rPr>
        <w:fldChar w:fldCharType="separate"/>
      </w:r>
      <w:r>
        <w:rPr>
          <w:noProof/>
          <w:lang w:val="en-GB"/>
        </w:rPr>
        <w:t>2</w:t>
      </w:r>
      <w:r w:rsidR="00653ACA">
        <w:rPr>
          <w:lang w:val="en-GB"/>
        </w:rPr>
        <w:fldChar w:fldCharType="end"/>
      </w:r>
      <w:bookmarkEnd w:id="3"/>
      <w:r w:rsidRPr="00E8461A">
        <w:rPr>
          <w:lang w:val="en-GB"/>
        </w:rPr>
        <w:t xml:space="preserve"> – </w:t>
      </w:r>
      <w:r w:rsidRPr="00E8461A">
        <w:rPr>
          <w:lang w:val="en-GB" w:eastAsia="ko-KR"/>
        </w:rPr>
        <w:t xml:space="preserve">Specification of </w:t>
      </w:r>
      <w:bookmarkEnd w:id="4"/>
      <w:proofErr w:type="spellStart"/>
      <w:r w:rsidRPr="00E8461A">
        <w:rPr>
          <w:lang w:val="en-GB" w:eastAsia="ko-KR"/>
        </w:rPr>
        <w:t>intraPredModeNum</w:t>
      </w:r>
      <w:bookmarkEnd w:id="5"/>
      <w:bookmarkEnd w:id="6"/>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3"/>
        <w:gridCol w:w="1961"/>
      </w:tblGrid>
      <w:tr w:rsidR="00A31E72" w:rsidRPr="00210652" w:rsidTr="00511F4E">
        <w:trPr>
          <w:jc w:val="center"/>
        </w:trPr>
        <w:tc>
          <w:tcPr>
            <w:tcW w:w="0" w:type="auto"/>
          </w:tcPr>
          <w:p w:rsidR="00A31E72" w:rsidRPr="00210652" w:rsidRDefault="00A31E72" w:rsidP="00C31FA3">
            <w:pPr>
              <w:pStyle w:val="CommentText"/>
              <w:keepNext/>
              <w:keepLines/>
              <w:spacing w:beforeLines="25" w:afterLines="25"/>
              <w:jc w:val="center"/>
              <w:rPr>
                <w:b/>
                <w:bCs/>
                <w:lang w:eastAsia="ko-KR"/>
              </w:rPr>
            </w:pPr>
            <w:r w:rsidRPr="00210652">
              <w:rPr>
                <w:b/>
                <w:bCs/>
                <w:lang w:eastAsia="ko-KR"/>
              </w:rPr>
              <w:t>log2PUSize</w:t>
            </w:r>
          </w:p>
        </w:tc>
        <w:tc>
          <w:tcPr>
            <w:tcW w:w="0" w:type="auto"/>
          </w:tcPr>
          <w:p w:rsidR="00A31E72" w:rsidRPr="00210652" w:rsidRDefault="00A31E72" w:rsidP="00C31FA3">
            <w:pPr>
              <w:pStyle w:val="CommentText"/>
              <w:keepNext/>
              <w:keepLines/>
              <w:spacing w:beforeLines="25" w:afterLines="25"/>
              <w:jc w:val="center"/>
              <w:rPr>
                <w:b/>
                <w:bCs/>
                <w:lang w:eastAsia="ko-KR"/>
              </w:rPr>
            </w:pPr>
            <w:proofErr w:type="spellStart"/>
            <w:r w:rsidRPr="00210652">
              <w:rPr>
                <w:b/>
                <w:bCs/>
                <w:lang w:eastAsia="ko-KR"/>
              </w:rPr>
              <w:t>intraPredModeNum</w:t>
            </w:r>
            <w:proofErr w:type="spellEnd"/>
          </w:p>
        </w:tc>
      </w:tr>
      <w:tr w:rsidR="00A31E72" w:rsidRPr="00210652" w:rsidTr="00511F4E">
        <w:trPr>
          <w:jc w:val="center"/>
        </w:trPr>
        <w:tc>
          <w:tcPr>
            <w:tcW w:w="0" w:type="auto"/>
          </w:tcPr>
          <w:p w:rsidR="00A31E72" w:rsidRPr="00210652" w:rsidRDefault="00A31E72" w:rsidP="00C31FA3">
            <w:pPr>
              <w:keepNext/>
              <w:keepLines/>
              <w:spacing w:beforeLines="25" w:afterLines="25"/>
              <w:jc w:val="center"/>
            </w:pPr>
            <w:r w:rsidRPr="00210652">
              <w:t>2</w:t>
            </w:r>
          </w:p>
        </w:tc>
        <w:tc>
          <w:tcPr>
            <w:tcW w:w="0" w:type="auto"/>
          </w:tcPr>
          <w:p w:rsidR="00A31E72" w:rsidRPr="00210652" w:rsidRDefault="00A31E72" w:rsidP="00C31FA3">
            <w:pPr>
              <w:keepNext/>
              <w:keepLines/>
              <w:spacing w:beforeLines="25" w:afterLines="25"/>
              <w:jc w:val="center"/>
              <w:rPr>
                <w:lang w:eastAsia="ko-KR"/>
              </w:rPr>
            </w:pPr>
            <w:r>
              <w:rPr>
                <w:lang w:eastAsia="ko-KR"/>
              </w:rPr>
              <w:t>35</w:t>
            </w:r>
          </w:p>
        </w:tc>
      </w:tr>
      <w:tr w:rsidR="00A31E72" w:rsidRPr="00210652" w:rsidTr="00511F4E">
        <w:trPr>
          <w:jc w:val="center"/>
        </w:trPr>
        <w:tc>
          <w:tcPr>
            <w:tcW w:w="0" w:type="auto"/>
          </w:tcPr>
          <w:p w:rsidR="00A31E72" w:rsidRPr="00210652" w:rsidRDefault="00A31E72" w:rsidP="00C31FA3">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A31E72" w:rsidRPr="00210652" w:rsidRDefault="00A31E72" w:rsidP="00C31FA3">
            <w:pPr>
              <w:keepNext/>
              <w:keepLines/>
              <w:spacing w:beforeLines="25" w:afterLines="25"/>
              <w:jc w:val="center"/>
              <w:rPr>
                <w:lang w:eastAsia="ko-KR"/>
              </w:rPr>
            </w:pPr>
            <w:r w:rsidRPr="00210652">
              <w:rPr>
                <w:lang w:eastAsia="ko-KR"/>
              </w:rPr>
              <w:t>35</w:t>
            </w:r>
          </w:p>
        </w:tc>
      </w:tr>
      <w:tr w:rsidR="00A31E72" w:rsidRPr="00210652" w:rsidTr="00511F4E">
        <w:trPr>
          <w:jc w:val="center"/>
        </w:trPr>
        <w:tc>
          <w:tcPr>
            <w:tcW w:w="0" w:type="auto"/>
          </w:tcPr>
          <w:p w:rsidR="00A31E72" w:rsidRPr="00210652" w:rsidRDefault="00A31E72" w:rsidP="00C31FA3">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0" w:type="auto"/>
          </w:tcPr>
          <w:p w:rsidR="00A31E72" w:rsidRPr="00210652" w:rsidRDefault="00A31E72" w:rsidP="00C31FA3">
            <w:pPr>
              <w:keepNext/>
              <w:keepLines/>
              <w:spacing w:beforeLines="25" w:afterLines="25"/>
              <w:jc w:val="center"/>
              <w:rPr>
                <w:lang w:eastAsia="ko-KR"/>
              </w:rPr>
            </w:pPr>
            <w:r w:rsidRPr="00210652">
              <w:rPr>
                <w:lang w:eastAsia="ko-KR"/>
              </w:rPr>
              <w:t>35</w:t>
            </w:r>
          </w:p>
        </w:tc>
      </w:tr>
      <w:tr w:rsidR="00A31E72" w:rsidRPr="00210652" w:rsidTr="00511F4E">
        <w:trPr>
          <w:jc w:val="center"/>
        </w:trPr>
        <w:tc>
          <w:tcPr>
            <w:tcW w:w="0" w:type="auto"/>
          </w:tcPr>
          <w:p w:rsidR="00A31E72" w:rsidRPr="00210652" w:rsidRDefault="00A31E72" w:rsidP="00C31FA3">
            <w:pPr>
              <w:keepNext/>
              <w:keepLines/>
              <w:spacing w:beforeLines="25" w:afterLines="25"/>
              <w:jc w:val="center"/>
              <w:rPr>
                <w:rFonts w:ascii="Times" w:hAnsi="Times" w:cs="Times"/>
                <w:lang w:eastAsia="ko-KR"/>
              </w:rPr>
            </w:pPr>
            <w:r w:rsidRPr="00210652">
              <w:rPr>
                <w:rFonts w:ascii="Times" w:hAnsi="Times" w:cs="Times"/>
                <w:lang w:eastAsia="ko-KR"/>
              </w:rPr>
              <w:t>5</w:t>
            </w:r>
          </w:p>
        </w:tc>
        <w:tc>
          <w:tcPr>
            <w:tcW w:w="0" w:type="auto"/>
          </w:tcPr>
          <w:p w:rsidR="00A31E72" w:rsidRPr="00210652" w:rsidRDefault="00A31E72" w:rsidP="00C31FA3">
            <w:pPr>
              <w:keepNext/>
              <w:keepLines/>
              <w:spacing w:beforeLines="25" w:afterLines="25"/>
              <w:jc w:val="center"/>
              <w:rPr>
                <w:lang w:eastAsia="ko-KR"/>
              </w:rPr>
            </w:pPr>
            <w:r w:rsidRPr="00210652">
              <w:rPr>
                <w:lang w:eastAsia="ko-KR"/>
              </w:rPr>
              <w:t>35</w:t>
            </w:r>
          </w:p>
        </w:tc>
      </w:tr>
      <w:tr w:rsidR="00A31E72" w:rsidRPr="00210652" w:rsidTr="00511F4E">
        <w:trPr>
          <w:jc w:val="center"/>
        </w:trPr>
        <w:tc>
          <w:tcPr>
            <w:tcW w:w="0" w:type="auto"/>
          </w:tcPr>
          <w:p w:rsidR="00A31E72" w:rsidRPr="00210652" w:rsidRDefault="00A31E72" w:rsidP="00C31FA3">
            <w:pPr>
              <w:keepNext/>
              <w:keepLines/>
              <w:spacing w:beforeLines="25" w:afterLines="25"/>
              <w:jc w:val="center"/>
              <w:rPr>
                <w:rFonts w:ascii="Times" w:hAnsi="Times" w:cs="Times"/>
                <w:lang w:eastAsia="ko-KR"/>
              </w:rPr>
            </w:pPr>
            <w:r w:rsidRPr="00210652">
              <w:rPr>
                <w:rFonts w:ascii="Times" w:hAnsi="Times" w:cs="Times"/>
                <w:lang w:eastAsia="ko-KR"/>
              </w:rPr>
              <w:t>6</w:t>
            </w:r>
          </w:p>
        </w:tc>
        <w:tc>
          <w:tcPr>
            <w:tcW w:w="0" w:type="auto"/>
          </w:tcPr>
          <w:p w:rsidR="00A31E72" w:rsidRPr="00210652" w:rsidRDefault="00A31E72" w:rsidP="00C31FA3">
            <w:pPr>
              <w:keepNext/>
              <w:keepLines/>
              <w:spacing w:beforeLines="25" w:afterLines="25"/>
              <w:jc w:val="center"/>
              <w:rPr>
                <w:lang w:eastAsia="ko-KR"/>
              </w:rPr>
            </w:pPr>
            <w:r>
              <w:rPr>
                <w:rFonts w:hint="eastAsia"/>
                <w:lang w:eastAsia="ko-KR"/>
              </w:rPr>
              <w:t>35</w:t>
            </w:r>
          </w:p>
        </w:tc>
      </w:tr>
    </w:tbl>
    <w:p w:rsidR="00A31E72" w:rsidRPr="00210652" w:rsidRDefault="00653ACA" w:rsidP="00A31E72">
      <w:pPr>
        <w:tabs>
          <w:tab w:val="left" w:pos="284"/>
        </w:tabs>
        <w:ind w:left="284" w:hanging="284"/>
        <w:rPr>
          <w:lang w:eastAsia="ko-KR"/>
        </w:rPr>
      </w:pPr>
      <w:r w:rsidRPr="00210652">
        <w:rPr>
          <w:lang w:eastAsia="ko-KR"/>
        </w:rPr>
        <w:fldChar w:fldCharType="begin" w:fldLock="1"/>
      </w:r>
      <w:r w:rsidR="00A31E72" w:rsidRPr="00210652">
        <w:rPr>
          <w:lang w:eastAsia="ko-KR"/>
        </w:rPr>
        <w:instrText xml:space="preserve"> REF _Ref278066603 \h </w:instrText>
      </w:r>
      <w:r w:rsidRPr="00210652">
        <w:rPr>
          <w:lang w:eastAsia="ko-KR"/>
        </w:rPr>
      </w:r>
      <w:r w:rsidRPr="00210652">
        <w:rPr>
          <w:lang w:eastAsia="ko-KR"/>
        </w:rPr>
        <w:fldChar w:fldCharType="separate"/>
      </w:r>
      <w:r w:rsidR="00A31E72" w:rsidRPr="00210652">
        <w:t>Table </w:t>
      </w:r>
      <w:r w:rsidR="00A31E72" w:rsidRPr="00210652">
        <w:rPr>
          <w:noProof/>
        </w:rPr>
        <w:t>8</w:t>
      </w:r>
      <w:r w:rsidR="00A31E72" w:rsidRPr="00210652">
        <w:noBreakHyphen/>
      </w:r>
      <w:r w:rsidR="00A31E72" w:rsidRPr="00210652">
        <w:rPr>
          <w:noProof/>
        </w:rPr>
        <w:t>2</w:t>
      </w:r>
      <w:r w:rsidRPr="00210652">
        <w:rPr>
          <w:lang w:eastAsia="ko-KR"/>
        </w:rPr>
        <w:fldChar w:fldCharType="end"/>
      </w:r>
      <w:r w:rsidR="00A31E72" w:rsidRPr="00210652">
        <w:rPr>
          <w:lang w:eastAsia="ko-KR"/>
        </w:rPr>
        <w:t xml:space="preserve"> specifies the mapping table used for converting the number of intra prediction modes.</w:t>
      </w:r>
    </w:p>
    <w:p w:rsidR="00A31E72" w:rsidRPr="00210652" w:rsidRDefault="00A31E72" w:rsidP="00A31E72">
      <w:pPr>
        <w:tabs>
          <w:tab w:val="left" w:pos="284"/>
        </w:tabs>
        <w:ind w:left="284" w:hanging="284"/>
        <w:rPr>
          <w:lang w:eastAsia="ko-KR"/>
        </w:rPr>
      </w:pPr>
      <w:proofErr w:type="spellStart"/>
      <w:proofErr w:type="gramStart"/>
      <w:r w:rsidRPr="00210652">
        <w:rPr>
          <w:lang w:eastAsia="ko-KR"/>
        </w:rPr>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labelled 0, 1, 2, .., 34 represents directions of predictions as illustrated in </w:t>
      </w:r>
      <w:r w:rsidR="00653ACA" w:rsidRPr="00210652">
        <w:rPr>
          <w:lang w:eastAsia="ko-KR"/>
        </w:rPr>
        <w:fldChar w:fldCharType="begin" w:fldLock="1"/>
      </w:r>
      <w:r w:rsidRPr="00210652">
        <w:rPr>
          <w:lang w:eastAsia="ko-KR"/>
        </w:rPr>
        <w:instrText xml:space="preserve"> REF _Ref278067287 \h </w:instrText>
      </w:r>
      <w:r w:rsidR="00653ACA" w:rsidRPr="00210652">
        <w:rPr>
          <w:lang w:eastAsia="ko-KR"/>
        </w:rPr>
      </w:r>
      <w:r w:rsidR="00653ACA" w:rsidRPr="00210652">
        <w:rPr>
          <w:lang w:eastAsia="ko-KR"/>
        </w:rPr>
        <w:fldChar w:fldCharType="separate"/>
      </w:r>
      <w:r w:rsidRPr="00210652">
        <w:t>Figure </w:t>
      </w:r>
      <w:r w:rsidRPr="00210652">
        <w:rPr>
          <w:noProof/>
        </w:rPr>
        <w:t>8</w:t>
      </w:r>
      <w:r w:rsidRPr="00210652">
        <w:noBreakHyphen/>
      </w:r>
      <w:r w:rsidRPr="00210652">
        <w:rPr>
          <w:noProof/>
        </w:rPr>
        <w:t>1</w:t>
      </w:r>
      <w:r w:rsidR="00653ACA" w:rsidRPr="00210652">
        <w:rPr>
          <w:lang w:eastAsia="ko-KR"/>
        </w:rPr>
        <w:fldChar w:fldCharType="end"/>
      </w:r>
      <w:r w:rsidRPr="00210652">
        <w:rPr>
          <w:lang w:eastAsia="ko-KR"/>
        </w:rPr>
        <w:t>.</w:t>
      </w:r>
    </w:p>
    <w:p w:rsidR="00A31E72" w:rsidRPr="00210652" w:rsidRDefault="001F7704" w:rsidP="00A31E72">
      <w:pPr>
        <w:pStyle w:val="Figure"/>
        <w:rPr>
          <w:iCs/>
          <w:lang w:val="en-GB"/>
        </w:rPr>
      </w:pPr>
      <w:r w:rsidRPr="001F7704">
        <w:rPr>
          <w:iCs/>
          <w:noProof/>
        </w:rPr>
        <w:lastRenderedPageBreak/>
        <w:drawing>
          <wp:inline distT="0" distB="0" distL="0" distR="0">
            <wp:extent cx="4227230" cy="3928405"/>
            <wp:effectExtent l="0" t="0" r="0" b="0"/>
            <wp:docPr id="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27230" cy="3928405"/>
                      <a:chOff x="2588566" y="1371600"/>
                      <a:chExt cx="4227230" cy="3928405"/>
                    </a:xfrm>
                  </a:grpSpPr>
                  <a:grpSp>
                    <a:nvGrpSpPr>
                      <a:cNvPr id="9" name="Group 8"/>
                      <a:cNvGrpSpPr/>
                    </a:nvGrpSpPr>
                    <a:grpSpPr>
                      <a:xfrm>
                        <a:off x="2588566" y="1371600"/>
                        <a:ext cx="4227230" cy="3928405"/>
                        <a:chOff x="2588566" y="1371600"/>
                        <a:chExt cx="4227230" cy="3928405"/>
                      </a:xfrm>
                    </a:grpSpPr>
                    <a:pic>
                      <a:nvPicPr>
                        <a:cNvPr id="1026" name="Picture 2"/>
                        <a:cNvPicPr>
                          <a:picLocks noChangeAspect="1" noChangeArrowheads="1"/>
                        </a:cNvPicPr>
                      </a:nvPicPr>
                      <a:blipFill>
                        <a:blip r:embed="rId6"/>
                        <a:srcRect/>
                        <a:stretch>
                          <a:fillRect/>
                        </a:stretch>
                      </a:blipFill>
                      <a:spPr bwMode="auto">
                        <a:xfrm>
                          <a:off x="2786063" y="1662113"/>
                          <a:ext cx="3571875" cy="3533775"/>
                        </a:xfrm>
                        <a:prstGeom prst="rect">
                          <a:avLst/>
                        </a:prstGeom>
                        <a:noFill/>
                        <a:ln w="9525">
                          <a:noFill/>
                          <a:miter lim="800000"/>
                          <a:headEnd/>
                          <a:tailEnd/>
                        </a:ln>
                      </a:spPr>
                    </a:pic>
                    <a:sp>
                      <a:nvSpPr>
                        <a:cNvPr id="6" name="TextBox 5"/>
                        <a:cNvSpPr txBox="1"/>
                      </a:nvSpPr>
                      <a:spPr>
                        <a:xfrm>
                          <a:off x="2853396" y="1371600"/>
                          <a:ext cx="3962400"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900" dirty="0" smtClean="0"/>
                              <a:t> 18     19     20     21     22   23  24 25  26   27    28    29     30    31      32        33</a:t>
                            </a:r>
                            <a:endParaRPr lang="en-US" sz="900" dirty="0"/>
                          </a:p>
                        </a:txBody>
                        <a:useSpRect/>
                      </a:txSp>
                    </a:sp>
                    <a:sp>
                      <a:nvSpPr>
                        <a:cNvPr id="7" name="TextBox 6"/>
                        <a:cNvSpPr txBox="1"/>
                      </a:nvSpPr>
                      <a:spPr>
                        <a:xfrm rot="16200000">
                          <a:off x="806677" y="3271894"/>
                          <a:ext cx="3810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t>1       2         3     4     5     6     7    8  9 10  11  12    13   14   15     16       17</a:t>
                            </a:r>
                            <a:endParaRPr lang="en-US" sz="1000" dirty="0"/>
                          </a:p>
                        </a:txBody>
                        <a:useSpRect/>
                      </a:txSp>
                    </a:sp>
                    <a:sp>
                      <a:nvSpPr>
                        <a:cNvPr id="8" name="TextBox 7"/>
                        <a:cNvSpPr txBox="1"/>
                      </a:nvSpPr>
                      <a:spPr>
                        <a:xfrm>
                          <a:off x="4953000" y="3429000"/>
                          <a:ext cx="1202573" cy="57708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50" dirty="0" smtClean="0"/>
                              <a:t>DC: 0</a:t>
                            </a:r>
                          </a:p>
                          <a:p>
                            <a:r>
                              <a:rPr lang="en-US" sz="1050" dirty="0" smtClean="0"/>
                              <a:t>PLANAR: 34</a:t>
                            </a:r>
                          </a:p>
                          <a:p>
                            <a:r>
                              <a:rPr lang="en-US" sz="1050" dirty="0" smtClean="0"/>
                              <a:t>IntraFromLuma:35</a:t>
                            </a:r>
                            <a:endParaRPr lang="en-US" sz="1050" dirty="0"/>
                          </a:p>
                        </a:txBody>
                        <a:useSpRect/>
                      </a:txSp>
                    </a:sp>
                  </a:grpSp>
                </lc:lockedCanvas>
              </a:graphicData>
            </a:graphic>
          </wp:inline>
        </w:drawing>
      </w:r>
    </w:p>
    <w:p w:rsidR="00A31E72" w:rsidRPr="00210652" w:rsidRDefault="00A31E72" w:rsidP="00A31E72">
      <w:pPr>
        <w:pStyle w:val="FigureTitleChar"/>
        <w:keepNext w:val="0"/>
        <w:rPr>
          <w:lang w:eastAsia="ko-KR"/>
        </w:rPr>
      </w:pPr>
      <w:bookmarkStart w:id="7" w:name="_Ref278067287"/>
      <w:bookmarkStart w:id="8" w:name="_Toc287363896"/>
      <w:r w:rsidRPr="00210652">
        <w:t>Figure </w:t>
      </w:r>
      <w:r w:rsidR="00653ACA">
        <w:fldChar w:fldCharType="begin" w:fldLock="1"/>
      </w:r>
      <w:r>
        <w:instrText xml:space="preserve"> STYLEREF 1 \s </w:instrText>
      </w:r>
      <w:r w:rsidR="00653ACA">
        <w:fldChar w:fldCharType="separate"/>
      </w:r>
      <w:r>
        <w:rPr>
          <w:noProof/>
        </w:rPr>
        <w:t>8</w:t>
      </w:r>
      <w:r w:rsidR="00653ACA">
        <w:fldChar w:fldCharType="end"/>
      </w:r>
      <w:r>
        <w:noBreakHyphen/>
      </w:r>
      <w:r w:rsidR="00653ACA">
        <w:fldChar w:fldCharType="begin" w:fldLock="1"/>
      </w:r>
      <w:r>
        <w:instrText xml:space="preserve"> SEQ Figure \* ARABIC \s 1 </w:instrText>
      </w:r>
      <w:r w:rsidR="00653ACA">
        <w:fldChar w:fldCharType="separate"/>
      </w:r>
      <w:r>
        <w:rPr>
          <w:noProof/>
        </w:rPr>
        <w:t>1</w:t>
      </w:r>
      <w:r w:rsidR="00653ACA">
        <w:fldChar w:fldCharType="end"/>
      </w:r>
      <w:bookmarkEnd w:id="7"/>
      <w:r w:rsidRPr="00210652">
        <w:t xml:space="preserve"> – </w:t>
      </w:r>
      <w:r w:rsidRPr="00210652">
        <w:rPr>
          <w:lang w:eastAsia="ko-KR"/>
        </w:rPr>
        <w:t>Intra prediction mode directions (informative)</w:t>
      </w:r>
      <w:bookmarkEnd w:id="8"/>
    </w:p>
    <w:p w:rsidR="00A31E72" w:rsidRPr="00210652" w:rsidRDefault="00A31E72" w:rsidP="00A31E72">
      <w:pPr>
        <w:tabs>
          <w:tab w:val="left" w:pos="0"/>
        </w:tabs>
        <w:rPr>
          <w:lang w:eastAsia="ko-KR"/>
        </w:rPr>
      </w:pPr>
      <w:proofErr w:type="spellStart"/>
      <w:proofErr w:type="gramStart"/>
      <w:r w:rsidRPr="00210652">
        <w:rPr>
          <w:lang w:eastAsia="ko-KR"/>
        </w:rPr>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derived as the following ordered steps. [Ed. (WJ): proponent suggests </w:t>
      </w:r>
      <w:proofErr w:type="gramStart"/>
      <w:r w:rsidRPr="00210652">
        <w:rPr>
          <w:lang w:eastAsia="ko-KR"/>
        </w:rPr>
        <w:t>to move</w:t>
      </w:r>
      <w:proofErr w:type="gramEnd"/>
      <w:r w:rsidRPr="00210652">
        <w:rPr>
          <w:lang w:eastAsia="ko-KR"/>
        </w:rPr>
        <w:t xml:space="preserve"> this part to the syntax since the other syntax elements utilize </w:t>
      </w:r>
      <w:proofErr w:type="spellStart"/>
      <w:r w:rsidRPr="00210652">
        <w:rPr>
          <w:lang w:eastAsia="ko-KR"/>
        </w:rPr>
        <w:t>IntraPredMode</w:t>
      </w:r>
      <w:proofErr w:type="spellEnd"/>
      <w:r w:rsidRPr="00210652">
        <w:rPr>
          <w:lang w:eastAsia="ko-KR"/>
        </w:rPr>
        <w:t xml:space="preserve">. But it seems too complex to move all the following process to the syntax table. Maybe it’s better to move this part to the semantics section or simply avoid the use of </w:t>
      </w:r>
      <w:proofErr w:type="spellStart"/>
      <w:r w:rsidRPr="00210652">
        <w:rPr>
          <w:lang w:eastAsia="ko-KR"/>
        </w:rPr>
        <w:t>IntraPredMode</w:t>
      </w:r>
      <w:proofErr w:type="spellEnd"/>
      <w:r w:rsidRPr="00210652">
        <w:rPr>
          <w:lang w:eastAsia="ko-KR"/>
        </w:rPr>
        <w:t xml:space="preserve"> to parse the syntax item]</w:t>
      </w:r>
    </w:p>
    <w:p w:rsidR="00A31E72" w:rsidRPr="00210652" w:rsidRDefault="00A31E72" w:rsidP="00A31E72">
      <w:pPr>
        <w:numPr>
          <w:ilvl w:val="0"/>
          <w:numId w:val="3"/>
        </w:numPr>
        <w:tabs>
          <w:tab w:val="clear" w:pos="794"/>
          <w:tab w:val="left" w:pos="284"/>
          <w:tab w:val="left" w:pos="709"/>
        </w:tabs>
      </w:pPr>
      <w:r w:rsidRPr="00210652">
        <w:rPr>
          <w:lang w:eastAsia="ko-KR"/>
        </w:rPr>
        <w:t xml:space="preserve">The derivation process for neighbouring </w:t>
      </w:r>
      <w:proofErr w:type="spellStart"/>
      <w:r w:rsidRPr="00210652">
        <w:rPr>
          <w:lang w:eastAsia="ko-KR"/>
        </w:rPr>
        <w:t>treeblocks</w:t>
      </w:r>
      <w:proofErr w:type="spellEnd"/>
      <w:r w:rsidRPr="00210652">
        <w:rPr>
          <w:lang w:eastAsia="ko-KR"/>
        </w:rPr>
        <w:t xml:space="preserve"> specified in </w:t>
      </w:r>
      <w:proofErr w:type="spellStart"/>
      <w:r w:rsidRPr="00210652">
        <w:rPr>
          <w:highlight w:val="yellow"/>
          <w:lang w:eastAsia="ko-KR"/>
        </w:rPr>
        <w:t>subclause</w:t>
      </w:r>
      <w:proofErr w:type="spellEnd"/>
      <w:r w:rsidRPr="00210652">
        <w:rPr>
          <w:highlight w:val="yellow"/>
          <w:lang w:eastAsia="ko-KR"/>
        </w:rPr>
        <w:t xml:space="preserve"> XXX</w:t>
      </w:r>
      <w:r w:rsidRPr="00210652">
        <w:rPr>
          <w:lang w:eastAsia="ko-KR"/>
        </w:rPr>
        <w:t xml:space="preserve"> with (</w:t>
      </w:r>
      <w:r w:rsidRPr="00210652">
        <w:t> </w:t>
      </w:r>
      <w:proofErr w:type="spellStart"/>
      <w:r w:rsidRPr="00210652">
        <w:rPr>
          <w:lang w:eastAsia="ko-KR"/>
        </w:rPr>
        <w:t>xB</w:t>
      </w:r>
      <w:proofErr w:type="spellEnd"/>
      <w:r w:rsidRPr="00210652">
        <w:rPr>
          <w:lang w:eastAsia="ko-KR"/>
        </w:rPr>
        <w:t>,</w:t>
      </w:r>
      <w:r w:rsidRPr="00210652">
        <w:t xml:space="preserve">  </w:t>
      </w:r>
      <w:proofErr w:type="spellStart"/>
      <w:r w:rsidRPr="00210652">
        <w:rPr>
          <w:lang w:eastAsia="ko-KR"/>
        </w:rPr>
        <w:t>yB</w:t>
      </w:r>
      <w:proofErr w:type="spellEnd"/>
      <w:r w:rsidRPr="00210652">
        <w:t> </w:t>
      </w:r>
      <w:r w:rsidRPr="00210652">
        <w:rPr>
          <w:lang w:eastAsia="ko-KR"/>
        </w:rPr>
        <w:t xml:space="preserve">) given as input and the output is assigned to </w:t>
      </w:r>
      <w:proofErr w:type="spellStart"/>
      <w:r w:rsidRPr="00210652">
        <w:rPr>
          <w:lang w:eastAsia="ko-KR"/>
        </w:rPr>
        <w:t>tbAddrA</w:t>
      </w:r>
      <w:proofErr w:type="spellEnd"/>
      <w:r w:rsidRPr="00210652">
        <w:rPr>
          <w:lang w:eastAsia="ko-KR"/>
        </w:rPr>
        <w:t xml:space="preserve"> and </w:t>
      </w:r>
      <w:proofErr w:type="spellStart"/>
      <w:r w:rsidRPr="00210652">
        <w:rPr>
          <w:lang w:eastAsia="ko-KR"/>
        </w:rPr>
        <w:t>tbAddrB</w:t>
      </w:r>
      <w:proofErr w:type="spellEnd"/>
      <w:r w:rsidRPr="00210652">
        <w:rPr>
          <w:lang w:eastAsia="ko-KR"/>
        </w:rPr>
        <w:t xml:space="preserve"> specifying the </w:t>
      </w:r>
      <w:proofErr w:type="spellStart"/>
      <w:r w:rsidRPr="00210652">
        <w:rPr>
          <w:lang w:eastAsia="ko-KR"/>
        </w:rPr>
        <w:t>treeblock</w:t>
      </w:r>
      <w:proofErr w:type="spellEnd"/>
      <w:r w:rsidRPr="00210652">
        <w:rPr>
          <w:lang w:eastAsia="ko-KR"/>
        </w:rPr>
        <w:t xml:space="preserve"> addresses of </w:t>
      </w:r>
      <w:proofErr w:type="spellStart"/>
      <w:r w:rsidRPr="00210652">
        <w:rPr>
          <w:lang w:eastAsia="ko-KR"/>
        </w:rPr>
        <w:t>treeblocks</w:t>
      </w:r>
      <w:proofErr w:type="spellEnd"/>
      <w:r w:rsidRPr="00210652">
        <w:rPr>
          <w:lang w:eastAsia="ko-KR"/>
        </w:rPr>
        <w:t xml:space="preserve"> covering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w:t>
      </w:r>
      <w:proofErr w:type="spellStart"/>
      <w:r w:rsidRPr="00210652">
        <w:rPr>
          <w:lang w:eastAsia="ko-KR"/>
        </w:rPr>
        <w:t>yBB</w:t>
      </w:r>
      <w:proofErr w:type="spellEnd"/>
      <w:r w:rsidRPr="00210652">
        <w:t> </w:t>
      </w:r>
      <w:r w:rsidRPr="00210652">
        <w:rPr>
          <w:lang w:eastAsia="ko-KR"/>
        </w:rPr>
        <w:t>) respectively where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is set equal to (</w:t>
      </w:r>
      <w:r w:rsidRPr="00210652">
        <w:t> </w:t>
      </w:r>
      <w:r w:rsidRPr="00210652">
        <w:rPr>
          <w:lang w:eastAsia="ko-KR"/>
        </w:rPr>
        <w:t>xB-1,</w:t>
      </w:r>
      <w:r w:rsidRPr="00210652">
        <w:t xml:space="preserve">  </w:t>
      </w:r>
      <w:proofErr w:type="spellStart"/>
      <w:r w:rsidRPr="00210652">
        <w:rPr>
          <w:lang w:eastAsia="ko-KR"/>
        </w:rPr>
        <w:t>yB</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xml:space="preserve">  </w:t>
      </w:r>
      <w:proofErr w:type="spellStart"/>
      <w:r w:rsidRPr="00210652">
        <w:rPr>
          <w:lang w:eastAsia="ko-KR"/>
        </w:rPr>
        <w:t>yBB</w:t>
      </w:r>
      <w:proofErr w:type="spellEnd"/>
      <w:r w:rsidRPr="00210652">
        <w:t> </w:t>
      </w:r>
      <w:r w:rsidRPr="00210652">
        <w:rPr>
          <w:lang w:eastAsia="ko-KR"/>
        </w:rPr>
        <w:t>) is set equal to (</w:t>
      </w:r>
      <w:r w:rsidRPr="00210652">
        <w:t> </w:t>
      </w:r>
      <w:proofErr w:type="spellStart"/>
      <w:r w:rsidRPr="00210652">
        <w:rPr>
          <w:lang w:eastAsia="ko-KR"/>
        </w:rPr>
        <w:t>xB</w:t>
      </w:r>
      <w:proofErr w:type="spellEnd"/>
      <w:r w:rsidRPr="00210652">
        <w:rPr>
          <w:lang w:eastAsia="ko-KR"/>
        </w:rPr>
        <w:t>,</w:t>
      </w:r>
      <w:r w:rsidRPr="00210652">
        <w:t xml:space="preserve">  </w:t>
      </w:r>
      <w:r w:rsidRPr="00210652">
        <w:rPr>
          <w:lang w:eastAsia="ko-KR"/>
        </w:rPr>
        <w:t>yB-1</w:t>
      </w:r>
      <w:r w:rsidRPr="00210652">
        <w:t> </w:t>
      </w:r>
      <w:r w:rsidRPr="00210652">
        <w:rPr>
          <w:lang w:eastAsia="ko-KR"/>
        </w:rPr>
        <w:t>).</w:t>
      </w:r>
    </w:p>
    <w:p w:rsidR="00A31E72" w:rsidRPr="00210652" w:rsidRDefault="00A31E72" w:rsidP="00A31E72">
      <w:pPr>
        <w:numPr>
          <w:ilvl w:val="0"/>
          <w:numId w:val="3"/>
        </w:numPr>
        <w:tabs>
          <w:tab w:val="clear" w:pos="794"/>
          <w:tab w:val="left" w:pos="284"/>
          <w:tab w:val="left" w:pos="709"/>
        </w:tabs>
        <w:rPr>
          <w:lang w:eastAsia="ko-KR"/>
        </w:rPr>
      </w:pPr>
      <w:r w:rsidRPr="00210652">
        <w:rPr>
          <w:lang w:eastAsia="ko-KR"/>
        </w:rPr>
        <w:t xml:space="preserve">For N being either replaced A or B, the variables </w:t>
      </w:r>
      <w:proofErr w:type="spellStart"/>
      <w:r w:rsidRPr="00210652">
        <w:rPr>
          <w:lang w:eastAsia="ko-KR"/>
        </w:rPr>
        <w:t>intraPredModeN</w:t>
      </w:r>
      <w:proofErr w:type="spellEnd"/>
      <w:r w:rsidRPr="00210652">
        <w:rPr>
          <w:lang w:eastAsia="ko-KR"/>
        </w:rPr>
        <w:t xml:space="preserve"> are derived as follows.</w:t>
      </w:r>
    </w:p>
    <w:p w:rsidR="00A31E72" w:rsidRPr="00210652"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If the </w:t>
      </w:r>
      <w:proofErr w:type="spellStart"/>
      <w:r w:rsidRPr="00210652">
        <w:rPr>
          <w:lang w:eastAsia="ko-KR"/>
        </w:rPr>
        <w:t>treeblock</w:t>
      </w:r>
      <w:proofErr w:type="spellEnd"/>
      <w:r w:rsidRPr="00210652">
        <w:rPr>
          <w:lang w:eastAsia="ko-KR"/>
        </w:rPr>
        <w:t xml:space="preserve"> with address </w:t>
      </w:r>
      <w:proofErr w:type="spellStart"/>
      <w:r w:rsidRPr="00210652">
        <w:rPr>
          <w:lang w:eastAsia="ko-KR"/>
        </w:rPr>
        <w:t>tbAddrN</w:t>
      </w:r>
      <w:proofErr w:type="spellEnd"/>
      <w:r w:rsidRPr="00210652">
        <w:rPr>
          <w:lang w:eastAsia="ko-KR"/>
        </w:rPr>
        <w:t xml:space="preserve"> is not available, </w:t>
      </w:r>
      <w:proofErr w:type="spellStart"/>
      <w:r w:rsidRPr="00210652">
        <w:rPr>
          <w:lang w:eastAsia="ko-KR"/>
        </w:rPr>
        <w:t>intraPredModeN</w:t>
      </w:r>
      <w:proofErr w:type="spellEnd"/>
      <w:r w:rsidRPr="00210652">
        <w:rPr>
          <w:lang w:eastAsia="ko-KR"/>
        </w:rPr>
        <w:t xml:space="preserve"> is set equal to </w:t>
      </w:r>
      <w:proofErr w:type="spellStart"/>
      <w:r>
        <w:rPr>
          <w:rFonts w:hint="eastAsia"/>
          <w:lang w:eastAsia="ko-KR"/>
        </w:rPr>
        <w:t>Intra_Planar</w:t>
      </w:r>
      <w:proofErr w:type="spellEnd"/>
      <w:r>
        <w:rPr>
          <w:rFonts w:hint="eastAsia"/>
          <w:lang w:eastAsia="ko-KR"/>
        </w:rPr>
        <w:t>.</w:t>
      </w:r>
    </w:p>
    <w:p w:rsidR="00A31E72"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Otherwise, if the coding unit covering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xml:space="preserve"> ) is not coded as intra mode,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Intra_</w:t>
      </w:r>
      <w:r>
        <w:rPr>
          <w:rFonts w:hint="eastAsia"/>
          <w:lang w:eastAsia="ko-KR"/>
        </w:rPr>
        <w:t>Planar</w:t>
      </w:r>
      <w:proofErr w:type="spellEnd"/>
      <w:r w:rsidRPr="00210652">
        <w:rPr>
          <w:lang w:eastAsia="ko-KR"/>
        </w:rPr>
        <w:t>,</w:t>
      </w:r>
    </w:p>
    <w:p w:rsidR="00A31E72" w:rsidRPr="00210652"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Otherwise, if yB-1 is smaller than YLCU, </w:t>
      </w:r>
      <w:proofErr w:type="spellStart"/>
      <w:r>
        <w:rPr>
          <w:rFonts w:hint="eastAsia"/>
          <w:lang w:eastAsia="ko-KR"/>
        </w:rPr>
        <w:t>intraPredModeA</w:t>
      </w:r>
      <w:proofErr w:type="spellEnd"/>
      <w:r>
        <w:rPr>
          <w:rFonts w:hint="eastAsia"/>
          <w:lang w:eastAsia="ko-KR"/>
        </w:rPr>
        <w:t xml:space="preserve"> is set equal to </w:t>
      </w:r>
      <w:proofErr w:type="spellStart"/>
      <w:proofErr w:type="gramStart"/>
      <w:r>
        <w:rPr>
          <w:lang w:eastAsia="ko-KR"/>
        </w:rPr>
        <w:t>IntraPredMode</w:t>
      </w:r>
      <w:proofErr w:type="spellEnd"/>
      <w:r>
        <w:rPr>
          <w:lang w:eastAsia="ko-KR"/>
        </w:rPr>
        <w:t>[</w:t>
      </w:r>
      <w:proofErr w:type="gramEnd"/>
      <w:r>
        <w:rPr>
          <w:lang w:val="en-US" w:eastAsia="ko-KR"/>
        </w:rPr>
        <w:t> </w:t>
      </w:r>
      <w:proofErr w:type="spellStart"/>
      <w:r>
        <w:rPr>
          <w:rFonts w:hint="eastAsia"/>
          <w:lang w:eastAsia="ko-KR"/>
        </w:rPr>
        <w:t>xBA</w:t>
      </w:r>
      <w:proofErr w:type="spellEnd"/>
      <w:r>
        <w:rPr>
          <w:lang w:val="en-US" w:eastAsia="ko-KR"/>
        </w:rPr>
        <w:t> </w:t>
      </w:r>
      <w:r>
        <w:rPr>
          <w:rFonts w:hint="eastAsia"/>
          <w:lang w:eastAsia="ko-KR"/>
        </w:rPr>
        <w:t>][</w:t>
      </w:r>
      <w:r>
        <w:rPr>
          <w:lang w:val="en-US" w:eastAsia="ko-KR"/>
        </w:rPr>
        <w:t> </w:t>
      </w:r>
      <w:proofErr w:type="spellStart"/>
      <w:r>
        <w:rPr>
          <w:rFonts w:hint="eastAsia"/>
          <w:lang w:eastAsia="ko-KR"/>
        </w:rPr>
        <w:t>yBA</w:t>
      </w:r>
      <w:proofErr w:type="spellEnd"/>
      <w:r>
        <w:rPr>
          <w:lang w:val="en-US" w:eastAsia="ko-KR"/>
        </w:rPr>
        <w:t> </w:t>
      </w:r>
      <w:r>
        <w:rPr>
          <w:rFonts w:hint="eastAsia"/>
          <w:lang w:eastAsia="ko-KR"/>
        </w:rPr>
        <w:t xml:space="preserve">] and </w:t>
      </w:r>
      <w:proofErr w:type="spellStart"/>
      <w:r>
        <w:rPr>
          <w:rFonts w:hint="eastAsia"/>
          <w:lang w:eastAsia="ko-KR"/>
        </w:rPr>
        <w:t>intraPredModeB</w:t>
      </w:r>
      <w:proofErr w:type="spellEnd"/>
      <w:r>
        <w:rPr>
          <w:rFonts w:hint="eastAsia"/>
          <w:lang w:eastAsia="ko-KR"/>
        </w:rPr>
        <w:t xml:space="preserve"> is set equal to </w:t>
      </w:r>
      <w:proofErr w:type="spellStart"/>
      <w:r>
        <w:rPr>
          <w:rFonts w:hint="eastAsia"/>
          <w:lang w:eastAsia="ko-KR"/>
        </w:rPr>
        <w:t>Intra_Planar</w:t>
      </w:r>
      <w:proofErr w:type="spellEnd"/>
      <w:r>
        <w:rPr>
          <w:rFonts w:hint="eastAsia"/>
          <w:lang w:eastAsia="ko-KR"/>
        </w:rPr>
        <w:t>.</w:t>
      </w:r>
    </w:p>
    <w:p w:rsidR="00A31E72" w:rsidRPr="00210652"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IntraPredMode</w:t>
      </w:r>
      <w:proofErr w:type="spellEnd"/>
      <w:r w:rsidRPr="00210652">
        <w:rPr>
          <w:lang w:eastAsia="ko-KR"/>
        </w:rPr>
        <w:t>[ </w:t>
      </w:r>
      <w:proofErr w:type="spellStart"/>
      <w:r w:rsidRPr="00210652">
        <w:rPr>
          <w:lang w:eastAsia="ko-KR"/>
        </w:rPr>
        <w:t>xBN</w:t>
      </w:r>
      <w:proofErr w:type="spellEnd"/>
      <w:r w:rsidRPr="00210652">
        <w:rPr>
          <w:lang w:eastAsia="ko-KR"/>
        </w:rPr>
        <w:t> ][ </w:t>
      </w:r>
      <w:proofErr w:type="spellStart"/>
      <w:r w:rsidRPr="00210652">
        <w:rPr>
          <w:lang w:eastAsia="ko-KR"/>
        </w:rPr>
        <w:t>yBN</w:t>
      </w:r>
      <w:proofErr w:type="spellEnd"/>
      <w:r w:rsidRPr="00210652">
        <w:rPr>
          <w:lang w:eastAsia="ko-KR"/>
        </w:rPr>
        <w:t xml:space="preserve"> ], where </w:t>
      </w:r>
      <w:proofErr w:type="spellStart"/>
      <w:r w:rsidRPr="00210652">
        <w:rPr>
          <w:lang w:eastAsia="ko-KR"/>
        </w:rPr>
        <w:t>IntraPredMode</w:t>
      </w:r>
      <w:proofErr w:type="spellEnd"/>
      <w:r w:rsidRPr="00210652">
        <w:rPr>
          <w:lang w:eastAsia="ko-KR"/>
        </w:rPr>
        <w:t xml:space="preserve"> is the variable array assigned to the coding unit covering the </w:t>
      </w:r>
      <w:proofErr w:type="spellStart"/>
      <w:r w:rsidRPr="00210652">
        <w:rPr>
          <w:lang w:eastAsia="ko-KR"/>
        </w:rPr>
        <w:t>luma</w:t>
      </w:r>
      <w:proofErr w:type="spellEnd"/>
      <w:r w:rsidRPr="00210652">
        <w:rPr>
          <w:lang w:eastAsia="ko-KR"/>
        </w:rPr>
        <w:t xml:space="preserve"> location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w:t>
      </w:r>
    </w:p>
    <w:p w:rsidR="00A31E72" w:rsidRPr="00210652" w:rsidDel="00A60F94" w:rsidRDefault="00A31E72" w:rsidP="00A31E72">
      <w:pPr>
        <w:numPr>
          <w:ilvl w:val="0"/>
          <w:numId w:val="3"/>
        </w:numPr>
        <w:tabs>
          <w:tab w:val="clear" w:pos="794"/>
          <w:tab w:val="left" w:pos="284"/>
          <w:tab w:val="left" w:pos="709"/>
        </w:tabs>
        <w:rPr>
          <w:del w:id="9" w:author="ehsan" w:date="2012-02-04T15:14:00Z"/>
          <w:lang w:eastAsia="ko-KR"/>
        </w:rPr>
      </w:pPr>
      <w:del w:id="10" w:author="ehsan" w:date="2012-02-04T15:14:00Z">
        <w:r w:rsidRPr="00210652" w:rsidDel="00A60F94">
          <w:rPr>
            <w:lang w:eastAsia="ko-KR"/>
          </w:rPr>
          <w:delText>For N being either replaced A or B, the variables candIntraPredModeN are derived as follows.</w:delText>
        </w:r>
      </w:del>
    </w:p>
    <w:p w:rsidR="00A31E72" w:rsidRPr="00210652" w:rsidDel="00A60F94"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del w:id="11" w:author="ehsan" w:date="2012-02-04T15:14:00Z"/>
          <w:lang w:eastAsia="ko-KR"/>
        </w:rPr>
      </w:pPr>
      <w:del w:id="12" w:author="ehsan" w:date="2012-02-04T15:14:00Z">
        <w:r w:rsidRPr="00210652" w:rsidDel="00A60F94">
          <w:rPr>
            <w:lang w:eastAsia="ko-KR"/>
          </w:rPr>
          <w:delText>If intraPredModeN is greater than or equal to intraPredModeNum</w:delText>
        </w:r>
        <w:r w:rsidDel="00A60F94">
          <w:rPr>
            <w:rFonts w:hint="eastAsia"/>
            <w:lang w:eastAsia="ko-KR"/>
          </w:rPr>
          <w:delText>, candIntraPredModeN is set equal to Intra_Planar.</w:delText>
        </w:r>
      </w:del>
    </w:p>
    <w:p w:rsidR="00A31E72" w:rsidRPr="00210652" w:rsidDel="00A60F94"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del w:id="13" w:author="ehsan" w:date="2012-02-04T15:14:00Z"/>
          <w:lang w:eastAsia="ko-KR"/>
        </w:rPr>
      </w:pPr>
      <w:del w:id="14" w:author="ehsan" w:date="2012-02-04T15:14:00Z">
        <w:r w:rsidRPr="00210652" w:rsidDel="00A60F94">
          <w:rPr>
            <w:lang w:eastAsia="ko-KR"/>
          </w:rPr>
          <w:lastRenderedPageBreak/>
          <w:delText>Otherwise, candIntraPredModeN is set equal to intraPredModeN</w:delText>
        </w:r>
      </w:del>
    </w:p>
    <w:p w:rsidR="00A31E72" w:rsidRDefault="00A31E72" w:rsidP="00A31E72">
      <w:pPr>
        <w:numPr>
          <w:ilvl w:val="0"/>
          <w:numId w:val="3"/>
        </w:numPr>
        <w:tabs>
          <w:tab w:val="clear" w:pos="794"/>
          <w:tab w:val="left" w:pos="284"/>
          <w:tab w:val="left" w:pos="709"/>
        </w:tabs>
        <w:rPr>
          <w:lang w:eastAsia="ko-KR"/>
        </w:rPr>
      </w:pPr>
      <w:r>
        <w:rPr>
          <w:rFonts w:hint="eastAsia"/>
          <w:lang w:eastAsia="ko-KR"/>
        </w:rPr>
        <w:t xml:space="preserve">If </w:t>
      </w:r>
      <w:proofErr w:type="spellStart"/>
      <w:r>
        <w:rPr>
          <w:rFonts w:hint="eastAsia"/>
          <w:lang w:eastAsia="ko-KR"/>
        </w:rPr>
        <w:t>candIntraPredModeA</w:t>
      </w:r>
      <w:proofErr w:type="spellEnd"/>
      <w:r>
        <w:rPr>
          <w:rFonts w:hint="eastAsia"/>
          <w:lang w:eastAsia="ko-KR"/>
        </w:rPr>
        <w:t xml:space="preserve"> is equal to </w:t>
      </w:r>
      <w:proofErr w:type="spellStart"/>
      <w:r>
        <w:rPr>
          <w:rFonts w:hint="eastAsia"/>
          <w:lang w:eastAsia="ko-KR"/>
        </w:rPr>
        <w:t>candIntraPredModeB</w:t>
      </w:r>
      <w:proofErr w:type="spellEnd"/>
      <w:r>
        <w:rPr>
          <w:rFonts w:hint="eastAsia"/>
          <w:lang w:eastAsia="ko-KR"/>
        </w:rPr>
        <w:t xml:space="preserve">, the </w:t>
      </w:r>
      <w:proofErr w:type="spellStart"/>
      <w:r>
        <w:rPr>
          <w:rFonts w:hint="eastAsia"/>
          <w:lang w:eastAsia="ko-KR"/>
        </w:rPr>
        <w:t>candIntraPredModeA</w:t>
      </w:r>
      <w:proofErr w:type="spellEnd"/>
      <w:r>
        <w:rPr>
          <w:rFonts w:hint="eastAsia"/>
          <w:lang w:eastAsia="ko-KR"/>
        </w:rPr>
        <w:t xml:space="preserve"> is modified as follows:</w:t>
      </w:r>
    </w:p>
    <w:p w:rsidR="00A31E72"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If </w:t>
      </w:r>
      <w:proofErr w:type="spellStart"/>
      <w:r>
        <w:rPr>
          <w:rFonts w:hint="eastAsia"/>
          <w:lang w:eastAsia="ko-KR"/>
        </w:rPr>
        <w:t>candIntraPredModeA</w:t>
      </w:r>
      <w:proofErr w:type="spellEnd"/>
      <w:r>
        <w:rPr>
          <w:rFonts w:hint="eastAsia"/>
          <w:lang w:eastAsia="ko-KR"/>
        </w:rPr>
        <w:t xml:space="preserve"> is not equal to </w:t>
      </w:r>
      <w:proofErr w:type="spellStart"/>
      <w:r>
        <w:rPr>
          <w:rFonts w:hint="eastAsia"/>
          <w:lang w:eastAsia="ko-KR"/>
        </w:rPr>
        <w:t>Intra_Planar</w:t>
      </w:r>
      <w:proofErr w:type="spellEnd"/>
      <w:r>
        <w:rPr>
          <w:rFonts w:hint="eastAsia"/>
          <w:lang w:eastAsia="ko-KR"/>
        </w:rPr>
        <w:t xml:space="preserve">, </w:t>
      </w:r>
      <w:proofErr w:type="spellStart"/>
      <w:r>
        <w:rPr>
          <w:rFonts w:hint="eastAsia"/>
          <w:lang w:eastAsia="ko-KR"/>
        </w:rPr>
        <w:t>candIntraPredModeA</w:t>
      </w:r>
      <w:proofErr w:type="spellEnd"/>
      <w:r>
        <w:rPr>
          <w:rFonts w:hint="eastAsia"/>
          <w:lang w:eastAsia="ko-KR"/>
        </w:rPr>
        <w:t xml:space="preserve"> is set equal to </w:t>
      </w:r>
      <w:proofErr w:type="spellStart"/>
      <w:r>
        <w:rPr>
          <w:rFonts w:hint="eastAsia"/>
          <w:lang w:eastAsia="ko-KR"/>
        </w:rPr>
        <w:t>Intra_Planar</w:t>
      </w:r>
      <w:proofErr w:type="spellEnd"/>
    </w:p>
    <w:p w:rsidR="00A31E72" w:rsidRPr="00210652"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Otherwise, </w:t>
      </w:r>
      <w:proofErr w:type="spellStart"/>
      <w:r>
        <w:rPr>
          <w:rFonts w:hint="eastAsia"/>
          <w:lang w:eastAsia="ko-KR"/>
        </w:rPr>
        <w:t>candIntraPredModeA</w:t>
      </w:r>
      <w:proofErr w:type="spellEnd"/>
      <w:r>
        <w:rPr>
          <w:rFonts w:hint="eastAsia"/>
          <w:lang w:eastAsia="ko-KR"/>
        </w:rPr>
        <w:t xml:space="preserve"> is set equal to </w:t>
      </w:r>
      <w:proofErr w:type="spellStart"/>
      <w:r>
        <w:rPr>
          <w:rFonts w:hint="eastAsia"/>
          <w:lang w:eastAsia="ko-KR"/>
        </w:rPr>
        <w:t>Intra_DC</w:t>
      </w:r>
      <w:proofErr w:type="spellEnd"/>
    </w:p>
    <w:p w:rsidR="00A31E72" w:rsidRPr="00210652" w:rsidRDefault="00A31E72" w:rsidP="00A31E72">
      <w:pPr>
        <w:numPr>
          <w:ilvl w:val="0"/>
          <w:numId w:val="3"/>
        </w:numPr>
        <w:tabs>
          <w:tab w:val="clear" w:pos="794"/>
          <w:tab w:val="left" w:pos="284"/>
          <w:tab w:val="left" w:pos="709"/>
        </w:tabs>
        <w:rPr>
          <w:lang w:eastAsia="ko-KR"/>
        </w:rPr>
      </w:pPr>
      <w:r w:rsidRPr="00210652">
        <w:rPr>
          <w:lang w:eastAsia="ko-KR"/>
        </w:rPr>
        <w:t xml:space="preserve">The </w:t>
      </w:r>
      <w:proofErr w:type="spellStart"/>
      <w:r w:rsidRPr="00210652">
        <w:rPr>
          <w:lang w:eastAsia="ko-KR"/>
        </w:rPr>
        <w:t>candModeList</w:t>
      </w:r>
      <w:proofErr w:type="spellEnd"/>
      <w:r w:rsidRPr="00210652">
        <w:rPr>
          <w:lang w:eastAsia="ko-KR"/>
        </w:rPr>
        <w:t>[x] is derived as follows:</w:t>
      </w:r>
    </w:p>
    <w:p w:rsidR="00A31E72" w:rsidRPr="00210652" w:rsidRDefault="00A31E72" w:rsidP="00A31E72">
      <w:pPr>
        <w:pStyle w:val="Equation"/>
        <w:tabs>
          <w:tab w:val="left" w:pos="1134"/>
        </w:tabs>
        <w:ind w:left="720"/>
        <w:rPr>
          <w:sz w:val="20"/>
          <w:lang w:eastAsia="ko-KR"/>
        </w:rPr>
      </w:pPr>
      <w:proofErr w:type="spellStart"/>
      <w:r>
        <w:rPr>
          <w:rFonts w:hint="eastAsia"/>
          <w:sz w:val="20"/>
          <w:lang w:eastAsia="ko-KR"/>
        </w:rPr>
        <w:t>candModeList</w:t>
      </w:r>
      <w:proofErr w:type="spellEnd"/>
      <w:r>
        <w:rPr>
          <w:rFonts w:hint="eastAsia"/>
          <w:sz w:val="20"/>
          <w:lang w:eastAsia="ko-KR"/>
        </w:rPr>
        <w:t xml:space="preserve">[0] = Min( </w:t>
      </w:r>
      <w:proofErr w:type="spellStart"/>
      <w:r>
        <w:rPr>
          <w:rFonts w:hint="eastAsia"/>
          <w:sz w:val="20"/>
          <w:lang w:eastAsia="ko-KR"/>
        </w:rPr>
        <w:t>candIntraPredModeA</w:t>
      </w:r>
      <w:proofErr w:type="spellEnd"/>
      <w:r>
        <w:rPr>
          <w:rFonts w:hint="eastAsia"/>
          <w:sz w:val="20"/>
          <w:lang w:eastAsia="ko-KR"/>
        </w:rPr>
        <w:t xml:space="preserve">, </w:t>
      </w:r>
      <w:proofErr w:type="spellStart"/>
      <w:r>
        <w:rPr>
          <w:rFonts w:hint="eastAsia"/>
          <w:sz w:val="20"/>
          <w:lang w:eastAsia="ko-KR"/>
        </w:rPr>
        <w:t>candIntraPredModeB</w:t>
      </w:r>
      <w:proofErr w:type="spellEnd"/>
      <w:r>
        <w:rPr>
          <w:rFonts w:hint="eastAsia"/>
          <w:sz w:val="20"/>
          <w:lang w:eastAsia="ko-KR"/>
        </w:rPr>
        <w:t xml:space="preserve"> )</w:t>
      </w:r>
      <w:r w:rsidRPr="00210652">
        <w:rPr>
          <w:sz w:val="20"/>
        </w:rPr>
        <w:tab/>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13</w:t>
      </w:r>
      <w:r w:rsidR="00653ACA" w:rsidRPr="00210652">
        <w:rPr>
          <w:sz w:val="20"/>
        </w:rPr>
        <w:fldChar w:fldCharType="end"/>
      </w:r>
      <w:r w:rsidRPr="00210652">
        <w:rPr>
          <w:sz w:val="20"/>
        </w:rPr>
        <w:t>)</w:t>
      </w:r>
      <w:r>
        <w:rPr>
          <w:rFonts w:hint="eastAsia"/>
          <w:sz w:val="20"/>
          <w:lang w:eastAsia="ko-KR"/>
        </w:rPr>
        <w:br/>
      </w:r>
      <w:proofErr w:type="spellStart"/>
      <w:r>
        <w:rPr>
          <w:rFonts w:hint="eastAsia"/>
          <w:sz w:val="20"/>
          <w:lang w:eastAsia="ko-KR"/>
        </w:rPr>
        <w:t>candModeList</w:t>
      </w:r>
      <w:proofErr w:type="spellEnd"/>
      <w:r>
        <w:rPr>
          <w:rFonts w:hint="eastAsia"/>
          <w:sz w:val="20"/>
          <w:lang w:eastAsia="ko-KR"/>
        </w:rPr>
        <w:t xml:space="preserve">[1] = Max( </w:t>
      </w:r>
      <w:proofErr w:type="spellStart"/>
      <w:r>
        <w:rPr>
          <w:rFonts w:hint="eastAsia"/>
          <w:sz w:val="20"/>
          <w:lang w:eastAsia="ko-KR"/>
        </w:rPr>
        <w:t>candIntraPredModeA</w:t>
      </w:r>
      <w:proofErr w:type="spellEnd"/>
      <w:r>
        <w:rPr>
          <w:rFonts w:hint="eastAsia"/>
          <w:sz w:val="20"/>
          <w:lang w:eastAsia="ko-KR"/>
        </w:rPr>
        <w:t xml:space="preserve">, </w:t>
      </w:r>
      <w:proofErr w:type="spellStart"/>
      <w:r>
        <w:rPr>
          <w:rFonts w:hint="eastAsia"/>
          <w:sz w:val="20"/>
          <w:lang w:eastAsia="ko-KR"/>
        </w:rPr>
        <w:t>candIntraPredModeB</w:t>
      </w:r>
      <w:proofErr w:type="spellEnd"/>
      <w:r>
        <w:rPr>
          <w:rFonts w:hint="eastAsia"/>
          <w:sz w:val="20"/>
          <w:lang w:eastAsia="ko-KR"/>
        </w:rPr>
        <w:t xml:space="preserve"> )</w:t>
      </w:r>
      <w:r w:rsidRPr="00210652">
        <w:rPr>
          <w:sz w:val="20"/>
        </w:rPr>
        <w:tab/>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13</w:t>
      </w:r>
      <w:r w:rsidR="00653ACA" w:rsidRPr="00210652">
        <w:rPr>
          <w:sz w:val="20"/>
        </w:rPr>
        <w:fldChar w:fldCharType="end"/>
      </w:r>
      <w:r w:rsidRPr="00210652">
        <w:rPr>
          <w:sz w:val="20"/>
        </w:rPr>
        <w:t>)</w:t>
      </w:r>
    </w:p>
    <w:p w:rsidR="00A31E72" w:rsidRPr="00210652" w:rsidRDefault="00A31E72" w:rsidP="00A31E72">
      <w:pPr>
        <w:numPr>
          <w:ilvl w:val="0"/>
          <w:numId w:val="3"/>
        </w:numPr>
        <w:tabs>
          <w:tab w:val="clear" w:pos="794"/>
          <w:tab w:val="left" w:pos="284"/>
          <w:tab w:val="left" w:pos="709"/>
        </w:tabs>
        <w:rPr>
          <w:lang w:eastAsia="ko-KR"/>
        </w:rPr>
      </w:pP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procedure:</w:t>
      </w:r>
    </w:p>
    <w:p w:rsidR="00A31E72" w:rsidRPr="00210652"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If </w:t>
      </w:r>
      <w:proofErr w:type="spellStart"/>
      <w:r w:rsidRPr="00210652">
        <w:rPr>
          <w:lang w:eastAsia="ko-KR"/>
        </w:rPr>
        <w:t>prev_intra_pred_flag</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true, the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set equal to  </w:t>
      </w:r>
      <w:proofErr w:type="spellStart"/>
      <w:r w:rsidRPr="00210652">
        <w:rPr>
          <w:lang w:eastAsia="ko-KR"/>
        </w:rPr>
        <w:t>candModeList</w:t>
      </w:r>
      <w:proofErr w:type="spellEnd"/>
      <w:r w:rsidRPr="00210652">
        <w:rPr>
          <w:lang w:eastAsia="ko-KR"/>
        </w:rPr>
        <w:t>[</w:t>
      </w:r>
      <w:r>
        <w:rPr>
          <w:lang w:val="en-US" w:eastAsia="ko-KR"/>
        </w:rPr>
        <w:t> </w:t>
      </w:r>
      <w:proofErr w:type="spellStart"/>
      <w:r>
        <w:rPr>
          <w:lang w:eastAsia="ko-KR"/>
        </w:rPr>
        <w:t>mpm_flag</w:t>
      </w:r>
      <w:proofErr w:type="spellEnd"/>
      <w:r>
        <w:rPr>
          <w:lang w:val="en-US" w:eastAsia="ko-KR"/>
        </w:rPr>
        <w:t> </w:t>
      </w:r>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w:t>
      </w:r>
    </w:p>
    <w:p w:rsidR="00A31E72" w:rsidRPr="00210652" w:rsidRDefault="00A31E72" w:rsidP="00A31E72">
      <w:pPr>
        <w:numPr>
          <w:ilvl w:val="0"/>
          <w:numId w:val="2"/>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ordered steps:</w:t>
      </w:r>
    </w:p>
    <w:p w:rsidR="00A31E72" w:rsidRPr="00210652" w:rsidRDefault="00A31E72" w:rsidP="00A31E72">
      <w:pPr>
        <w:numPr>
          <w:ilvl w:val="1"/>
          <w:numId w:val="2"/>
        </w:numPr>
        <w:tabs>
          <w:tab w:val="clear" w:pos="794"/>
          <w:tab w:val="clear" w:pos="1191"/>
          <w:tab w:val="clear" w:pos="1588"/>
          <w:tab w:val="clear" w:pos="1985"/>
          <w:tab w:val="left" w:pos="1134"/>
          <w:tab w:val="left" w:pos="2977"/>
        </w:tabs>
        <w:rPr>
          <w:szCs w:val="22"/>
        </w:rPr>
      </w:pPr>
      <w:proofErr w:type="spellStart"/>
      <w:r w:rsidRPr="00210652">
        <w:rPr>
          <w:szCs w:val="22"/>
        </w:rPr>
        <w:t>IntraPredMode</w:t>
      </w:r>
      <w:proofErr w:type="spellEnd"/>
      <w:r w:rsidRPr="00210652">
        <w:rPr>
          <w:szCs w:val="22"/>
        </w:rPr>
        <w:t>[ </w:t>
      </w:r>
      <w:proofErr w:type="spellStart"/>
      <w:r w:rsidRPr="00210652">
        <w:rPr>
          <w:szCs w:val="22"/>
        </w:rPr>
        <w:t>xB</w:t>
      </w:r>
      <w:proofErr w:type="spellEnd"/>
      <w:r w:rsidRPr="00210652">
        <w:rPr>
          <w:szCs w:val="22"/>
        </w:rPr>
        <w:t> ][ </w:t>
      </w:r>
      <w:proofErr w:type="spellStart"/>
      <w:r w:rsidRPr="00210652">
        <w:rPr>
          <w:szCs w:val="22"/>
        </w:rPr>
        <w:t>yB</w:t>
      </w:r>
      <w:proofErr w:type="spellEnd"/>
      <w:r w:rsidRPr="00210652">
        <w:rPr>
          <w:szCs w:val="22"/>
        </w:rPr>
        <w:t xml:space="preserve"> ] = </w:t>
      </w:r>
      <w:proofErr w:type="spellStart"/>
      <w:r w:rsidRPr="00210652">
        <w:rPr>
          <w:szCs w:val="22"/>
        </w:rPr>
        <w:t>rem_intra_</w:t>
      </w:r>
      <w:r>
        <w:rPr>
          <w:szCs w:val="22"/>
        </w:rPr>
        <w:t>luma_</w:t>
      </w:r>
      <w:r w:rsidRPr="00210652">
        <w:rPr>
          <w:szCs w:val="22"/>
        </w:rPr>
        <w:t>pred_mode</w:t>
      </w:r>
      <w:proofErr w:type="spellEnd"/>
    </w:p>
    <w:p w:rsidR="00A31E72" w:rsidRPr="00210652" w:rsidRDefault="00A31E72" w:rsidP="00A31E72">
      <w:pPr>
        <w:numPr>
          <w:ilvl w:val="1"/>
          <w:numId w:val="2"/>
        </w:numPr>
        <w:tabs>
          <w:tab w:val="clear" w:pos="794"/>
          <w:tab w:val="clear" w:pos="1191"/>
          <w:tab w:val="clear" w:pos="1588"/>
          <w:tab w:val="clear" w:pos="1985"/>
          <w:tab w:val="left" w:pos="1134"/>
          <w:tab w:val="left" w:pos="2977"/>
        </w:tabs>
        <w:rPr>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proofErr w:type="spellStart"/>
      <w:r w:rsidRPr="00210652">
        <w:rPr>
          <w:szCs w:val="22"/>
          <w:lang w:eastAsia="ko-KR"/>
        </w:rPr>
        <w:t>candModeList</w:t>
      </w:r>
      <w:proofErr w:type="spellEnd"/>
      <w:r w:rsidRPr="00210652">
        <w:rPr>
          <w:szCs w:val="22"/>
          <w:lang w:eastAsia="ko-KR"/>
        </w:rPr>
        <w:t>[</w:t>
      </w:r>
      <w:r w:rsidRPr="00E8461A">
        <w:rPr>
          <w:szCs w:val="22"/>
          <w:lang w:eastAsia="ko-KR"/>
        </w:rPr>
        <w:t> </w:t>
      </w:r>
      <w:r w:rsidRPr="00210652">
        <w:rPr>
          <w:szCs w:val="22"/>
          <w:lang w:eastAsia="ko-KR"/>
        </w:rPr>
        <w:t>0</w:t>
      </w:r>
      <w:r w:rsidRPr="00E8461A">
        <w:rPr>
          <w:szCs w:val="22"/>
          <w:lang w:eastAsia="ko-KR"/>
        </w:rPr>
        <w:t> </w:t>
      </w:r>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A31E72" w:rsidRPr="00210652" w:rsidRDefault="00A31E72" w:rsidP="00A31E72">
      <w:pPr>
        <w:numPr>
          <w:ilvl w:val="1"/>
          <w:numId w:val="2"/>
        </w:numPr>
        <w:tabs>
          <w:tab w:val="clear" w:pos="794"/>
          <w:tab w:val="clear" w:pos="1191"/>
          <w:tab w:val="clear" w:pos="1588"/>
          <w:tab w:val="clear" w:pos="1985"/>
          <w:tab w:val="left" w:pos="1134"/>
          <w:tab w:val="left" w:pos="2977"/>
        </w:tabs>
        <w:rPr>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proofErr w:type="spellStart"/>
      <w:r w:rsidRPr="00210652">
        <w:rPr>
          <w:szCs w:val="22"/>
          <w:lang w:eastAsia="ko-KR"/>
        </w:rPr>
        <w:t>candModeList</w:t>
      </w:r>
      <w:proofErr w:type="spellEnd"/>
      <w:r w:rsidRPr="00210652">
        <w:rPr>
          <w:szCs w:val="22"/>
          <w:lang w:eastAsia="ko-KR"/>
        </w:rPr>
        <w:t>[</w:t>
      </w:r>
      <w:r w:rsidRPr="00E8461A">
        <w:rPr>
          <w:szCs w:val="22"/>
          <w:lang w:eastAsia="ko-KR"/>
        </w:rPr>
        <w:t> </w:t>
      </w:r>
      <w:r w:rsidRPr="00210652">
        <w:rPr>
          <w:szCs w:val="22"/>
          <w:lang w:eastAsia="ko-KR"/>
        </w:rPr>
        <w:t>1</w:t>
      </w:r>
      <w:r w:rsidRPr="00E8461A">
        <w:rPr>
          <w:szCs w:val="22"/>
          <w:lang w:eastAsia="ko-KR"/>
        </w:rPr>
        <w:t> </w:t>
      </w:r>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8F2F65" w:rsidRPr="00E8461A" w:rsidRDefault="00C31FA3" w:rsidP="00C31FA3">
      <w:pPr>
        <w:pStyle w:val="Heading5"/>
        <w:numPr>
          <w:ilvl w:val="4"/>
          <w:numId w:val="8"/>
        </w:numPr>
      </w:pPr>
      <w:bookmarkStart w:id="15" w:name="_Ref278123339"/>
      <w:r>
        <w:t xml:space="preserve">  </w:t>
      </w:r>
      <w:r w:rsidR="008F2F65" w:rsidRPr="00E8461A">
        <w:t xml:space="preserve">Specification of </w:t>
      </w:r>
      <w:proofErr w:type="spellStart"/>
      <w:r w:rsidR="008F2F65" w:rsidRPr="00E8461A">
        <w:t>Intra_Angular</w:t>
      </w:r>
      <w:proofErr w:type="spellEnd"/>
      <w:r w:rsidR="008F2F65" w:rsidRPr="00E8461A">
        <w:t xml:space="preserve"> prediction mode</w:t>
      </w:r>
      <w:bookmarkEnd w:id="15"/>
    </w:p>
    <w:p w:rsidR="008F2F65" w:rsidRPr="00210652" w:rsidRDefault="008F2F65" w:rsidP="008F2F65">
      <w:r w:rsidRPr="00210652">
        <w:t>Inputs to this process are:</w:t>
      </w:r>
    </w:p>
    <w:p w:rsidR="008F2F65" w:rsidRPr="00210652" w:rsidRDefault="008F2F65" w:rsidP="008F2F65">
      <w:pPr>
        <w:tabs>
          <w:tab w:val="left" w:pos="284"/>
        </w:tabs>
        <w:ind w:left="284" w:hanging="284"/>
      </w:pPr>
      <w:r w:rsidRPr="00210652">
        <w:t>–</w:t>
      </w:r>
      <w:r w:rsidRPr="00210652">
        <w:tab/>
      </w:r>
      <w:proofErr w:type="gramStart"/>
      <w:r w:rsidRPr="00210652">
        <w:rPr>
          <w:lang w:eastAsia="ko-KR"/>
        </w:rPr>
        <w:t>neighbouring</w:t>
      </w:r>
      <w:proofErr w:type="gramEnd"/>
      <w:r w:rsidRPr="00210652">
        <w:rPr>
          <w:lang w:eastAsia="ko-KR"/>
        </w:rPr>
        <w:t xml:space="preserve"> samples p[ x, y ], with x, y = -1..2*nS-1</w:t>
      </w:r>
      <w:r w:rsidRPr="00210652">
        <w:t>,</w:t>
      </w:r>
    </w:p>
    <w:p w:rsidR="008F2F65" w:rsidRPr="00210652" w:rsidRDefault="008F2F65" w:rsidP="008F2F65">
      <w:pPr>
        <w:tabs>
          <w:tab w:val="left" w:pos="284"/>
        </w:tabs>
        <w:ind w:left="284" w:hanging="284"/>
        <w:rPr>
          <w:lang w:eastAsia="ko-KR"/>
        </w:rPr>
      </w:pPr>
      <w:r w:rsidRPr="00210652">
        <w:t>–</w:t>
      </w:r>
      <w:r w:rsidRPr="00210652">
        <w:tab/>
      </w:r>
      <w:proofErr w:type="gramStart"/>
      <w:r w:rsidRPr="00210652">
        <w:t>a</w:t>
      </w:r>
      <w:proofErr w:type="gramEnd"/>
      <w:r w:rsidRPr="00210652">
        <w:t xml:space="preserve"> v</w:t>
      </w:r>
      <w:r w:rsidRPr="00210652">
        <w:rPr>
          <w:lang w:eastAsia="ko-KR"/>
        </w:rPr>
        <w:t xml:space="preserve">ariable </w:t>
      </w:r>
      <w:proofErr w:type="spellStart"/>
      <w:r w:rsidRPr="00210652">
        <w:rPr>
          <w:lang w:eastAsia="ko-KR"/>
        </w:rPr>
        <w:t>nS</w:t>
      </w:r>
      <w:proofErr w:type="spellEnd"/>
      <w:r w:rsidRPr="00210652">
        <w:rPr>
          <w:lang w:eastAsia="ko-KR"/>
        </w:rPr>
        <w:t xml:space="preserve"> specifying the prediction size.</w:t>
      </w:r>
    </w:p>
    <w:p w:rsidR="008F2F65" w:rsidRPr="00210652" w:rsidRDefault="008F2F65" w:rsidP="008F2F65">
      <w:r w:rsidRPr="00210652">
        <w:t>Output of this process is:</w:t>
      </w:r>
    </w:p>
    <w:p w:rsidR="008F2F65" w:rsidRPr="00210652" w:rsidRDefault="008F2F65" w:rsidP="008F2F65">
      <w:pPr>
        <w:tabs>
          <w:tab w:val="left" w:pos="284"/>
        </w:tabs>
        <w:ind w:left="284" w:hanging="284"/>
        <w:rPr>
          <w:lang w:eastAsia="ko-KR"/>
        </w:rPr>
      </w:pPr>
      <w:r w:rsidRPr="00210652">
        <w:t>–</w:t>
      </w:r>
      <w:r w:rsidRPr="00210652">
        <w:tab/>
      </w:r>
      <w:r w:rsidRPr="00210652">
        <w:rPr>
          <w:lang w:eastAsia="ko-KR"/>
        </w:rPr>
        <w:t xml:space="preserve">predicted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y ], with x, y =0..nS-1.</w:t>
      </w:r>
    </w:p>
    <w:p w:rsidR="008F2F65" w:rsidRPr="00210652" w:rsidRDefault="008F2F65" w:rsidP="008F2F65">
      <w:pPr>
        <w:rPr>
          <w:lang w:eastAsia="ko-KR"/>
        </w:rPr>
      </w:pPr>
      <w:r w:rsidRPr="00210652">
        <w:rPr>
          <w:lang w:eastAsia="ko-KR"/>
        </w:rPr>
        <w:t xml:space="preserve">This intra prediction mode is invoked when </w:t>
      </w:r>
      <w:proofErr w:type="spellStart"/>
      <w:r w:rsidRPr="00210652">
        <w:rPr>
          <w:lang w:eastAsia="ko-KR"/>
        </w:rPr>
        <w:t>intraPredMode</w:t>
      </w:r>
      <w:proofErr w:type="spellEnd"/>
      <w:r w:rsidRPr="00210652">
        <w:rPr>
          <w:lang w:eastAsia="ko-KR"/>
        </w:rPr>
        <w:t xml:space="preserve"> is </w:t>
      </w:r>
      <w:ins w:id="16" w:author="ehsan" w:date="2012-02-04T13:33:00Z">
        <w:r>
          <w:rPr>
            <w:lang w:eastAsia="ko-KR"/>
          </w:rPr>
          <w:t>not Planar, DC, Vertical, or Horizontal.</w:t>
        </w:r>
      </w:ins>
      <w:del w:id="17" w:author="ehsan" w:date="2012-02-04T13:33:00Z">
        <w:r w:rsidRPr="00210652" w:rsidDel="008F2F65">
          <w:rPr>
            <w:lang w:eastAsia="ko-KR"/>
          </w:rPr>
          <w:delText>in the range of 3..33.</w:delText>
        </w:r>
      </w:del>
    </w:p>
    <w:p w:rsidR="008F2F65" w:rsidRPr="00210652" w:rsidDel="008F2F65" w:rsidRDefault="00653ACA" w:rsidP="008F2F65">
      <w:pPr>
        <w:rPr>
          <w:del w:id="18" w:author="ehsan" w:date="2012-02-04T13:35:00Z"/>
          <w:lang w:eastAsia="ko-KR"/>
        </w:rPr>
      </w:pPr>
      <w:del w:id="19" w:author="ehsan" w:date="2012-02-04T13:35:00Z">
        <w:r w:rsidRPr="00210652" w:rsidDel="008F2F65">
          <w:rPr>
            <w:lang w:eastAsia="ko-KR"/>
          </w:rPr>
          <w:fldChar w:fldCharType="begin" w:fldLock="1"/>
        </w:r>
        <w:r w:rsidR="008F2F65" w:rsidRPr="00210652" w:rsidDel="008F2F65">
          <w:rPr>
            <w:lang w:eastAsia="ko-KR"/>
          </w:rPr>
          <w:delInstrText xml:space="preserve"> REF _Ref278127394 \h </w:delInstrText>
        </w:r>
        <w:r w:rsidRPr="00210652" w:rsidDel="008F2F65">
          <w:rPr>
            <w:lang w:eastAsia="ko-KR"/>
          </w:rPr>
        </w:r>
        <w:r w:rsidRPr="00210652" w:rsidDel="008F2F65">
          <w:rPr>
            <w:lang w:eastAsia="ko-KR"/>
          </w:rPr>
          <w:fldChar w:fldCharType="separate"/>
        </w:r>
        <w:r w:rsidR="008F2F65" w:rsidRPr="00210652" w:rsidDel="008F2F65">
          <w:delText>Table </w:delText>
        </w:r>
        <w:r w:rsidR="008F2F65" w:rsidRPr="00210652" w:rsidDel="008F2F65">
          <w:rPr>
            <w:noProof/>
          </w:rPr>
          <w:delText>8</w:delText>
        </w:r>
        <w:r w:rsidR="008F2F65" w:rsidRPr="00210652" w:rsidDel="008F2F65">
          <w:noBreakHyphen/>
        </w:r>
        <w:r w:rsidR="008F2F65" w:rsidRPr="00210652" w:rsidDel="008F2F65">
          <w:rPr>
            <w:noProof/>
          </w:rPr>
          <w:delText>6</w:delText>
        </w:r>
        <w:r w:rsidRPr="00210652" w:rsidDel="008F2F65">
          <w:rPr>
            <w:lang w:eastAsia="ko-KR"/>
          </w:rPr>
          <w:fldChar w:fldCharType="end"/>
        </w:r>
        <w:r w:rsidR="008F2F65" w:rsidRPr="00210652" w:rsidDel="008F2F65">
          <w:rPr>
            <w:lang w:eastAsia="ko-KR"/>
          </w:rPr>
          <w:delText xml:space="preserve"> specifies the mapping table between intraPredMode and the rearranged intra prediction order intraPredOrder. </w:delText>
        </w:r>
      </w:del>
    </w:p>
    <w:p w:rsidR="008F2F65" w:rsidRPr="00E8461A" w:rsidDel="008F2F65" w:rsidRDefault="008F2F65" w:rsidP="008F2F65">
      <w:pPr>
        <w:pStyle w:val="Caption"/>
        <w:rPr>
          <w:del w:id="20" w:author="ehsan" w:date="2012-02-04T13:35:00Z"/>
          <w:lang w:val="en-GB"/>
        </w:rPr>
      </w:pPr>
      <w:bookmarkStart w:id="21" w:name="_Ref278127394"/>
      <w:bookmarkStart w:id="22" w:name="_Toc287363931"/>
      <w:bookmarkStart w:id="23" w:name="_Toc293649371"/>
      <w:del w:id="24" w:author="ehsan" w:date="2012-02-04T13:35:00Z">
        <w:r w:rsidRPr="00E8461A" w:rsidDel="008F2F65">
          <w:rPr>
            <w:lang w:val="en-GB"/>
          </w:rPr>
          <w:delText>Table </w:delText>
        </w:r>
        <w:r w:rsidR="00653ACA" w:rsidDel="008F2F65">
          <w:rPr>
            <w:b w:val="0"/>
            <w:bCs w:val="0"/>
          </w:rPr>
          <w:fldChar w:fldCharType="begin"/>
        </w:r>
        <w:r w:rsidDel="008F2F65">
          <w:rPr>
            <w:lang w:val="en-GB"/>
          </w:rPr>
          <w:delInstrText xml:space="preserve"> STYLEREF 1 \s </w:delInstrText>
        </w:r>
        <w:r w:rsidR="00653ACA" w:rsidDel="008F2F65">
          <w:rPr>
            <w:b w:val="0"/>
            <w:bCs w:val="0"/>
          </w:rPr>
          <w:fldChar w:fldCharType="separate"/>
        </w:r>
        <w:r w:rsidDel="008F2F65">
          <w:rPr>
            <w:noProof/>
            <w:lang w:val="en-GB"/>
          </w:rPr>
          <w:delText>8</w:delText>
        </w:r>
        <w:r w:rsidR="00653ACA" w:rsidDel="008F2F65">
          <w:rPr>
            <w:b w:val="0"/>
            <w:bCs w:val="0"/>
          </w:rPr>
          <w:fldChar w:fldCharType="end"/>
        </w:r>
        <w:r w:rsidDel="008F2F65">
          <w:rPr>
            <w:lang w:val="en-GB"/>
          </w:rPr>
          <w:noBreakHyphen/>
        </w:r>
        <w:r w:rsidR="00653ACA" w:rsidDel="008F2F65">
          <w:rPr>
            <w:b w:val="0"/>
            <w:bCs w:val="0"/>
          </w:rPr>
          <w:fldChar w:fldCharType="begin"/>
        </w:r>
        <w:r w:rsidDel="008F2F65">
          <w:rPr>
            <w:lang w:val="en-GB"/>
          </w:rPr>
          <w:delInstrText xml:space="preserve"> SEQ Table \* ARABIC \s 1 </w:delInstrText>
        </w:r>
        <w:r w:rsidR="00653ACA" w:rsidDel="008F2F65">
          <w:rPr>
            <w:b w:val="0"/>
            <w:bCs w:val="0"/>
          </w:rPr>
          <w:fldChar w:fldCharType="separate"/>
        </w:r>
        <w:r w:rsidDel="008F2F65">
          <w:rPr>
            <w:noProof/>
            <w:lang w:val="en-GB"/>
          </w:rPr>
          <w:delText>6</w:delText>
        </w:r>
        <w:r w:rsidR="00653ACA" w:rsidDel="008F2F65">
          <w:rPr>
            <w:b w:val="0"/>
            <w:bCs w:val="0"/>
          </w:rPr>
          <w:fldChar w:fldCharType="end"/>
        </w:r>
        <w:bookmarkEnd w:id="21"/>
        <w:r w:rsidRPr="00E8461A" w:rsidDel="008F2F65">
          <w:rPr>
            <w:lang w:val="en-GB"/>
          </w:rPr>
          <w:delText xml:space="preserve"> – </w:delText>
        </w:r>
        <w:r w:rsidRPr="00E8461A" w:rsidDel="008F2F65">
          <w:rPr>
            <w:lang w:val="en-GB" w:eastAsia="ko-KR"/>
          </w:rPr>
          <w:delText>Specification of intraPredOrder</w:delText>
        </w:r>
        <w:bookmarkEnd w:id="22"/>
        <w:bookmarkEnd w:id="23"/>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8F2F65" w:rsidRPr="00210652" w:rsidDel="008F2F65" w:rsidTr="00511F4E">
        <w:trPr>
          <w:jc w:val="center"/>
          <w:del w:id="25" w:author="ehsan" w:date="2012-02-04T13:35:00Z"/>
        </w:trPr>
        <w:tc>
          <w:tcPr>
            <w:tcW w:w="1583" w:type="dxa"/>
          </w:tcPr>
          <w:p w:rsidR="008F2F65" w:rsidRPr="00210652" w:rsidDel="008F2F65" w:rsidRDefault="008F2F65" w:rsidP="00C31FA3">
            <w:pPr>
              <w:keepNext/>
              <w:keepLines/>
              <w:spacing w:beforeLines="25" w:afterLines="25"/>
              <w:jc w:val="center"/>
              <w:rPr>
                <w:del w:id="26" w:author="ehsan" w:date="2012-02-04T13:35:00Z"/>
              </w:rPr>
            </w:pPr>
            <w:del w:id="27" w:author="ehsan" w:date="2012-02-04T13:35:00Z">
              <w:r w:rsidRPr="00210652" w:rsidDel="008F2F65">
                <w:rPr>
                  <w:b/>
                  <w:bCs/>
                  <w:lang w:eastAsia="ko-KR"/>
                </w:rPr>
                <w:delText>intraPredMode</w:delText>
              </w:r>
            </w:del>
          </w:p>
        </w:tc>
        <w:tc>
          <w:tcPr>
            <w:tcW w:w="416" w:type="dxa"/>
          </w:tcPr>
          <w:p w:rsidR="008F2F65" w:rsidRPr="00210652" w:rsidDel="008F2F65" w:rsidRDefault="008F2F65" w:rsidP="00511F4E">
            <w:pPr>
              <w:keepNext/>
              <w:keepLines/>
              <w:spacing w:beforeLines="25" w:afterLines="25"/>
              <w:jc w:val="center"/>
              <w:rPr>
                <w:del w:id="28" w:author="ehsan" w:date="2012-02-04T13:35:00Z"/>
                <w:b/>
                <w:lang w:eastAsia="ko-KR"/>
              </w:rPr>
            </w:pPr>
            <w:del w:id="29" w:author="ehsan" w:date="2012-02-04T13:35:00Z">
              <w:r w:rsidRPr="00210652" w:rsidDel="008F2F65">
                <w:rPr>
                  <w:b/>
                  <w:lang w:eastAsia="ko-KR"/>
                </w:rPr>
                <w:delText>0</w:delText>
              </w:r>
            </w:del>
          </w:p>
        </w:tc>
        <w:tc>
          <w:tcPr>
            <w:tcW w:w="416" w:type="dxa"/>
          </w:tcPr>
          <w:p w:rsidR="008F2F65" w:rsidRPr="00210652" w:rsidDel="008F2F65" w:rsidRDefault="008F2F65" w:rsidP="00511F4E">
            <w:pPr>
              <w:keepNext/>
              <w:keepLines/>
              <w:spacing w:beforeLines="25" w:afterLines="25"/>
              <w:jc w:val="center"/>
              <w:rPr>
                <w:del w:id="30" w:author="ehsan" w:date="2012-02-04T13:35:00Z"/>
                <w:b/>
                <w:lang w:eastAsia="ko-KR"/>
              </w:rPr>
            </w:pPr>
            <w:del w:id="31" w:author="ehsan" w:date="2012-02-04T13:35:00Z">
              <w:r w:rsidRPr="00210652" w:rsidDel="008F2F65">
                <w:rPr>
                  <w:b/>
                  <w:lang w:eastAsia="ko-KR"/>
                </w:rPr>
                <w:delText>1</w:delText>
              </w:r>
            </w:del>
          </w:p>
        </w:tc>
        <w:tc>
          <w:tcPr>
            <w:tcW w:w="416" w:type="dxa"/>
          </w:tcPr>
          <w:p w:rsidR="008F2F65" w:rsidRPr="00210652" w:rsidDel="008F2F65" w:rsidRDefault="008F2F65" w:rsidP="00511F4E">
            <w:pPr>
              <w:keepNext/>
              <w:keepLines/>
              <w:spacing w:beforeLines="25" w:afterLines="25"/>
              <w:jc w:val="center"/>
              <w:rPr>
                <w:del w:id="32" w:author="ehsan" w:date="2012-02-04T13:35:00Z"/>
                <w:b/>
                <w:lang w:eastAsia="ko-KR"/>
              </w:rPr>
            </w:pPr>
            <w:del w:id="33" w:author="ehsan" w:date="2012-02-04T13:35:00Z">
              <w:r w:rsidRPr="00210652" w:rsidDel="008F2F65">
                <w:rPr>
                  <w:b/>
                  <w:lang w:eastAsia="ko-KR"/>
                </w:rPr>
                <w:delText>2</w:delText>
              </w:r>
            </w:del>
          </w:p>
        </w:tc>
        <w:tc>
          <w:tcPr>
            <w:tcW w:w="416" w:type="dxa"/>
          </w:tcPr>
          <w:p w:rsidR="008F2F65" w:rsidRPr="00210652" w:rsidDel="008F2F65" w:rsidRDefault="008F2F65" w:rsidP="00511F4E">
            <w:pPr>
              <w:keepNext/>
              <w:keepLines/>
              <w:spacing w:beforeLines="25" w:afterLines="25"/>
              <w:jc w:val="center"/>
              <w:rPr>
                <w:del w:id="34" w:author="ehsan" w:date="2012-02-04T13:35:00Z"/>
                <w:b/>
                <w:lang w:eastAsia="ko-KR"/>
              </w:rPr>
              <w:pPrChange w:id="35" w:author="ehsan" w:date="2012-02-04T14:56:00Z">
                <w:pPr>
                  <w:keepNext/>
                  <w:keepLines/>
                  <w:spacing w:beforeLines="25" w:afterLines="25"/>
                  <w:jc w:val="center"/>
                </w:pPr>
              </w:pPrChange>
            </w:pPr>
            <w:del w:id="36" w:author="ehsan" w:date="2012-02-04T13:35:00Z">
              <w:r w:rsidRPr="00210652" w:rsidDel="008F2F65">
                <w:rPr>
                  <w:b/>
                  <w:lang w:eastAsia="ko-KR"/>
                </w:rPr>
                <w:delText>3</w:delText>
              </w:r>
            </w:del>
          </w:p>
        </w:tc>
        <w:tc>
          <w:tcPr>
            <w:tcW w:w="416" w:type="dxa"/>
          </w:tcPr>
          <w:p w:rsidR="008F2F65" w:rsidRPr="00210652" w:rsidDel="008F2F65" w:rsidRDefault="008F2F65" w:rsidP="00511F4E">
            <w:pPr>
              <w:keepNext/>
              <w:keepLines/>
              <w:spacing w:beforeLines="25" w:afterLines="25"/>
              <w:jc w:val="center"/>
              <w:rPr>
                <w:del w:id="37" w:author="ehsan" w:date="2012-02-04T13:35:00Z"/>
                <w:b/>
                <w:lang w:eastAsia="ko-KR"/>
              </w:rPr>
              <w:pPrChange w:id="38" w:author="ehsan" w:date="2012-02-04T14:56:00Z">
                <w:pPr>
                  <w:keepNext/>
                  <w:keepLines/>
                  <w:spacing w:beforeLines="25" w:afterLines="25"/>
                  <w:jc w:val="center"/>
                </w:pPr>
              </w:pPrChange>
            </w:pPr>
            <w:del w:id="39" w:author="ehsan" w:date="2012-02-04T13:35:00Z">
              <w:r w:rsidRPr="00210652" w:rsidDel="008F2F65">
                <w:rPr>
                  <w:b/>
                  <w:lang w:eastAsia="ko-KR"/>
                </w:rPr>
                <w:delText>4</w:delText>
              </w:r>
            </w:del>
          </w:p>
        </w:tc>
        <w:tc>
          <w:tcPr>
            <w:tcW w:w="416" w:type="dxa"/>
          </w:tcPr>
          <w:p w:rsidR="008F2F65" w:rsidRPr="00210652" w:rsidDel="008F2F65" w:rsidRDefault="008F2F65" w:rsidP="00511F4E">
            <w:pPr>
              <w:keepNext/>
              <w:keepLines/>
              <w:spacing w:beforeLines="25" w:afterLines="25"/>
              <w:jc w:val="center"/>
              <w:rPr>
                <w:del w:id="40" w:author="ehsan" w:date="2012-02-04T13:35:00Z"/>
                <w:b/>
                <w:lang w:eastAsia="ko-KR"/>
              </w:rPr>
              <w:pPrChange w:id="41" w:author="ehsan" w:date="2012-02-04T14:56:00Z">
                <w:pPr>
                  <w:keepNext/>
                  <w:keepLines/>
                  <w:spacing w:beforeLines="25" w:afterLines="25"/>
                  <w:jc w:val="center"/>
                </w:pPr>
              </w:pPrChange>
            </w:pPr>
            <w:del w:id="42" w:author="ehsan" w:date="2012-02-04T13:35:00Z">
              <w:r w:rsidRPr="00210652" w:rsidDel="008F2F65">
                <w:rPr>
                  <w:b/>
                  <w:lang w:eastAsia="ko-KR"/>
                </w:rPr>
                <w:delText>5</w:delText>
              </w:r>
            </w:del>
          </w:p>
        </w:tc>
        <w:tc>
          <w:tcPr>
            <w:tcW w:w="416" w:type="dxa"/>
          </w:tcPr>
          <w:p w:rsidR="008F2F65" w:rsidRPr="00210652" w:rsidDel="008F2F65" w:rsidRDefault="008F2F65" w:rsidP="00511F4E">
            <w:pPr>
              <w:keepNext/>
              <w:keepLines/>
              <w:spacing w:beforeLines="25" w:afterLines="25"/>
              <w:jc w:val="center"/>
              <w:rPr>
                <w:del w:id="43" w:author="ehsan" w:date="2012-02-04T13:35:00Z"/>
                <w:b/>
                <w:lang w:eastAsia="ko-KR"/>
              </w:rPr>
              <w:pPrChange w:id="44" w:author="ehsan" w:date="2012-02-04T14:56:00Z">
                <w:pPr>
                  <w:keepNext/>
                  <w:keepLines/>
                  <w:spacing w:beforeLines="25" w:afterLines="25"/>
                  <w:jc w:val="center"/>
                </w:pPr>
              </w:pPrChange>
            </w:pPr>
            <w:del w:id="45" w:author="ehsan" w:date="2012-02-04T13:35:00Z">
              <w:r w:rsidRPr="00210652" w:rsidDel="008F2F65">
                <w:rPr>
                  <w:b/>
                  <w:lang w:eastAsia="ko-KR"/>
                </w:rPr>
                <w:delText>6</w:delText>
              </w:r>
            </w:del>
          </w:p>
        </w:tc>
        <w:tc>
          <w:tcPr>
            <w:tcW w:w="416" w:type="dxa"/>
          </w:tcPr>
          <w:p w:rsidR="008F2F65" w:rsidRPr="00210652" w:rsidDel="008F2F65" w:rsidRDefault="008F2F65" w:rsidP="00511F4E">
            <w:pPr>
              <w:keepNext/>
              <w:keepLines/>
              <w:spacing w:beforeLines="25" w:afterLines="25"/>
              <w:jc w:val="center"/>
              <w:rPr>
                <w:del w:id="46" w:author="ehsan" w:date="2012-02-04T13:35:00Z"/>
                <w:b/>
                <w:lang w:eastAsia="ko-KR"/>
              </w:rPr>
              <w:pPrChange w:id="47" w:author="ehsan" w:date="2012-02-04T14:56:00Z">
                <w:pPr>
                  <w:keepNext/>
                  <w:keepLines/>
                  <w:spacing w:beforeLines="25" w:afterLines="25"/>
                  <w:jc w:val="center"/>
                </w:pPr>
              </w:pPrChange>
            </w:pPr>
            <w:del w:id="48" w:author="ehsan" w:date="2012-02-04T13:35:00Z">
              <w:r w:rsidRPr="00210652" w:rsidDel="008F2F65">
                <w:rPr>
                  <w:b/>
                  <w:lang w:eastAsia="ko-KR"/>
                </w:rPr>
                <w:delText>7</w:delText>
              </w:r>
            </w:del>
          </w:p>
        </w:tc>
        <w:tc>
          <w:tcPr>
            <w:tcW w:w="416" w:type="dxa"/>
          </w:tcPr>
          <w:p w:rsidR="008F2F65" w:rsidRPr="00210652" w:rsidDel="008F2F65" w:rsidRDefault="008F2F65" w:rsidP="00511F4E">
            <w:pPr>
              <w:keepNext/>
              <w:keepLines/>
              <w:spacing w:beforeLines="25" w:afterLines="25"/>
              <w:jc w:val="center"/>
              <w:rPr>
                <w:del w:id="49" w:author="ehsan" w:date="2012-02-04T13:35:00Z"/>
                <w:b/>
                <w:lang w:eastAsia="ko-KR"/>
              </w:rPr>
              <w:pPrChange w:id="50" w:author="ehsan" w:date="2012-02-04T14:56:00Z">
                <w:pPr>
                  <w:keepNext/>
                  <w:keepLines/>
                  <w:spacing w:beforeLines="25" w:afterLines="25"/>
                  <w:jc w:val="center"/>
                </w:pPr>
              </w:pPrChange>
            </w:pPr>
            <w:del w:id="51" w:author="ehsan" w:date="2012-02-04T13:35:00Z">
              <w:r w:rsidRPr="00210652" w:rsidDel="008F2F65">
                <w:rPr>
                  <w:b/>
                  <w:lang w:eastAsia="ko-KR"/>
                </w:rPr>
                <w:delText>8</w:delText>
              </w:r>
            </w:del>
          </w:p>
        </w:tc>
        <w:tc>
          <w:tcPr>
            <w:tcW w:w="416" w:type="dxa"/>
          </w:tcPr>
          <w:p w:rsidR="008F2F65" w:rsidRPr="00210652" w:rsidDel="008F2F65" w:rsidRDefault="008F2F65" w:rsidP="00511F4E">
            <w:pPr>
              <w:keepNext/>
              <w:keepLines/>
              <w:spacing w:beforeLines="25" w:afterLines="25"/>
              <w:jc w:val="center"/>
              <w:rPr>
                <w:del w:id="52" w:author="ehsan" w:date="2012-02-04T13:35:00Z"/>
                <w:b/>
                <w:lang w:eastAsia="ko-KR"/>
              </w:rPr>
              <w:pPrChange w:id="53" w:author="ehsan" w:date="2012-02-04T14:56:00Z">
                <w:pPr>
                  <w:keepNext/>
                  <w:keepLines/>
                  <w:spacing w:beforeLines="25" w:afterLines="25"/>
                  <w:jc w:val="center"/>
                </w:pPr>
              </w:pPrChange>
            </w:pPr>
            <w:del w:id="54" w:author="ehsan" w:date="2012-02-04T13:35:00Z">
              <w:r w:rsidRPr="00210652" w:rsidDel="008F2F65">
                <w:rPr>
                  <w:b/>
                  <w:lang w:eastAsia="ko-KR"/>
                </w:rPr>
                <w:delText>9</w:delText>
              </w:r>
            </w:del>
          </w:p>
        </w:tc>
        <w:tc>
          <w:tcPr>
            <w:tcW w:w="416" w:type="dxa"/>
          </w:tcPr>
          <w:p w:rsidR="008F2F65" w:rsidRPr="00210652" w:rsidDel="008F2F65" w:rsidRDefault="008F2F65" w:rsidP="00511F4E">
            <w:pPr>
              <w:keepNext/>
              <w:keepLines/>
              <w:spacing w:beforeLines="25" w:afterLines="25"/>
              <w:jc w:val="center"/>
              <w:rPr>
                <w:del w:id="55" w:author="ehsan" w:date="2012-02-04T13:35:00Z"/>
                <w:b/>
                <w:lang w:eastAsia="ko-KR"/>
              </w:rPr>
              <w:pPrChange w:id="56" w:author="ehsan" w:date="2012-02-04T14:56:00Z">
                <w:pPr>
                  <w:keepNext/>
                  <w:keepLines/>
                  <w:spacing w:beforeLines="25" w:afterLines="25"/>
                  <w:jc w:val="center"/>
                </w:pPr>
              </w:pPrChange>
            </w:pPr>
            <w:del w:id="57" w:author="ehsan" w:date="2012-02-04T13:35:00Z">
              <w:r w:rsidRPr="00210652" w:rsidDel="008F2F65">
                <w:rPr>
                  <w:b/>
                  <w:lang w:eastAsia="ko-KR"/>
                </w:rPr>
                <w:delText>10</w:delText>
              </w:r>
            </w:del>
          </w:p>
        </w:tc>
        <w:tc>
          <w:tcPr>
            <w:tcW w:w="416" w:type="dxa"/>
          </w:tcPr>
          <w:p w:rsidR="008F2F65" w:rsidRPr="00210652" w:rsidDel="008F2F65" w:rsidRDefault="008F2F65" w:rsidP="00511F4E">
            <w:pPr>
              <w:keepNext/>
              <w:keepLines/>
              <w:spacing w:beforeLines="25" w:afterLines="25"/>
              <w:jc w:val="center"/>
              <w:rPr>
                <w:del w:id="58" w:author="ehsan" w:date="2012-02-04T13:35:00Z"/>
                <w:b/>
                <w:lang w:eastAsia="ko-KR"/>
              </w:rPr>
              <w:pPrChange w:id="59" w:author="ehsan" w:date="2012-02-04T14:56:00Z">
                <w:pPr>
                  <w:keepNext/>
                  <w:keepLines/>
                  <w:spacing w:beforeLines="25" w:afterLines="25"/>
                  <w:jc w:val="center"/>
                </w:pPr>
              </w:pPrChange>
            </w:pPr>
            <w:del w:id="60" w:author="ehsan" w:date="2012-02-04T13:35:00Z">
              <w:r w:rsidRPr="00210652" w:rsidDel="008F2F65">
                <w:rPr>
                  <w:b/>
                  <w:lang w:eastAsia="ko-KR"/>
                </w:rPr>
                <w:delText>11</w:delText>
              </w:r>
            </w:del>
          </w:p>
        </w:tc>
        <w:tc>
          <w:tcPr>
            <w:tcW w:w="416" w:type="dxa"/>
          </w:tcPr>
          <w:p w:rsidR="008F2F65" w:rsidRPr="00210652" w:rsidDel="008F2F65" w:rsidRDefault="008F2F65" w:rsidP="00511F4E">
            <w:pPr>
              <w:keepNext/>
              <w:keepLines/>
              <w:spacing w:beforeLines="25" w:afterLines="25"/>
              <w:jc w:val="center"/>
              <w:rPr>
                <w:del w:id="61" w:author="ehsan" w:date="2012-02-04T13:35:00Z"/>
                <w:b/>
                <w:lang w:eastAsia="ko-KR"/>
              </w:rPr>
              <w:pPrChange w:id="62" w:author="ehsan" w:date="2012-02-04T14:56:00Z">
                <w:pPr>
                  <w:keepNext/>
                  <w:keepLines/>
                  <w:spacing w:beforeLines="25" w:afterLines="25"/>
                  <w:jc w:val="center"/>
                </w:pPr>
              </w:pPrChange>
            </w:pPr>
            <w:del w:id="63" w:author="ehsan" w:date="2012-02-04T13:35:00Z">
              <w:r w:rsidRPr="00210652" w:rsidDel="008F2F65">
                <w:rPr>
                  <w:b/>
                  <w:lang w:eastAsia="ko-KR"/>
                </w:rPr>
                <w:delText>12</w:delText>
              </w:r>
            </w:del>
          </w:p>
        </w:tc>
        <w:tc>
          <w:tcPr>
            <w:tcW w:w="416" w:type="dxa"/>
          </w:tcPr>
          <w:p w:rsidR="008F2F65" w:rsidRPr="00210652" w:rsidDel="008F2F65" w:rsidRDefault="008F2F65" w:rsidP="00511F4E">
            <w:pPr>
              <w:keepNext/>
              <w:keepLines/>
              <w:spacing w:beforeLines="25" w:afterLines="25"/>
              <w:jc w:val="center"/>
              <w:rPr>
                <w:del w:id="64" w:author="ehsan" w:date="2012-02-04T13:35:00Z"/>
                <w:b/>
                <w:lang w:eastAsia="ko-KR"/>
              </w:rPr>
              <w:pPrChange w:id="65" w:author="ehsan" w:date="2012-02-04T14:56:00Z">
                <w:pPr>
                  <w:keepNext/>
                  <w:keepLines/>
                  <w:spacing w:beforeLines="25" w:afterLines="25"/>
                  <w:jc w:val="center"/>
                </w:pPr>
              </w:pPrChange>
            </w:pPr>
            <w:del w:id="66" w:author="ehsan" w:date="2012-02-04T13:35:00Z">
              <w:r w:rsidRPr="00210652" w:rsidDel="008F2F65">
                <w:rPr>
                  <w:b/>
                  <w:lang w:eastAsia="ko-KR"/>
                </w:rPr>
                <w:delText>13</w:delText>
              </w:r>
            </w:del>
          </w:p>
        </w:tc>
        <w:tc>
          <w:tcPr>
            <w:tcW w:w="416" w:type="dxa"/>
          </w:tcPr>
          <w:p w:rsidR="008F2F65" w:rsidRPr="00210652" w:rsidDel="008F2F65" w:rsidRDefault="008F2F65" w:rsidP="00511F4E">
            <w:pPr>
              <w:keepNext/>
              <w:keepLines/>
              <w:spacing w:beforeLines="25" w:afterLines="25"/>
              <w:jc w:val="center"/>
              <w:rPr>
                <w:del w:id="67" w:author="ehsan" w:date="2012-02-04T13:35:00Z"/>
                <w:b/>
                <w:lang w:eastAsia="ko-KR"/>
              </w:rPr>
              <w:pPrChange w:id="68" w:author="ehsan" w:date="2012-02-04T14:56:00Z">
                <w:pPr>
                  <w:keepNext/>
                  <w:keepLines/>
                  <w:spacing w:beforeLines="25" w:afterLines="25"/>
                  <w:jc w:val="center"/>
                </w:pPr>
              </w:pPrChange>
            </w:pPr>
            <w:del w:id="69" w:author="ehsan" w:date="2012-02-04T13:35:00Z">
              <w:r w:rsidRPr="00210652" w:rsidDel="008F2F65">
                <w:rPr>
                  <w:b/>
                  <w:lang w:eastAsia="ko-KR"/>
                </w:rPr>
                <w:delText>14</w:delText>
              </w:r>
            </w:del>
          </w:p>
        </w:tc>
        <w:tc>
          <w:tcPr>
            <w:tcW w:w="416" w:type="dxa"/>
          </w:tcPr>
          <w:p w:rsidR="008F2F65" w:rsidRPr="00210652" w:rsidDel="008F2F65" w:rsidRDefault="008F2F65" w:rsidP="00511F4E">
            <w:pPr>
              <w:keepNext/>
              <w:keepLines/>
              <w:spacing w:beforeLines="25" w:afterLines="25"/>
              <w:jc w:val="center"/>
              <w:rPr>
                <w:del w:id="70" w:author="ehsan" w:date="2012-02-04T13:35:00Z"/>
                <w:b/>
                <w:lang w:eastAsia="ko-KR"/>
              </w:rPr>
              <w:pPrChange w:id="71" w:author="ehsan" w:date="2012-02-04T14:56:00Z">
                <w:pPr>
                  <w:keepNext/>
                  <w:keepLines/>
                  <w:spacing w:beforeLines="25" w:afterLines="25"/>
                  <w:jc w:val="center"/>
                </w:pPr>
              </w:pPrChange>
            </w:pPr>
            <w:del w:id="72" w:author="ehsan" w:date="2012-02-04T13:35:00Z">
              <w:r w:rsidRPr="00210652" w:rsidDel="008F2F65">
                <w:rPr>
                  <w:b/>
                  <w:lang w:eastAsia="ko-KR"/>
                </w:rPr>
                <w:delText>15</w:delText>
              </w:r>
            </w:del>
          </w:p>
        </w:tc>
        <w:tc>
          <w:tcPr>
            <w:tcW w:w="416" w:type="dxa"/>
          </w:tcPr>
          <w:p w:rsidR="008F2F65" w:rsidRPr="00210652" w:rsidDel="008F2F65" w:rsidRDefault="008F2F65" w:rsidP="00511F4E">
            <w:pPr>
              <w:keepNext/>
              <w:keepLines/>
              <w:spacing w:beforeLines="25" w:afterLines="25"/>
              <w:jc w:val="center"/>
              <w:rPr>
                <w:del w:id="73" w:author="ehsan" w:date="2012-02-04T13:35:00Z"/>
                <w:b/>
                <w:lang w:eastAsia="ko-KR"/>
              </w:rPr>
              <w:pPrChange w:id="74" w:author="ehsan" w:date="2012-02-04T14:56:00Z">
                <w:pPr>
                  <w:keepNext/>
                  <w:keepLines/>
                  <w:spacing w:beforeLines="25" w:afterLines="25"/>
                  <w:jc w:val="center"/>
                </w:pPr>
              </w:pPrChange>
            </w:pPr>
            <w:del w:id="75" w:author="ehsan" w:date="2012-02-04T13:35:00Z">
              <w:r w:rsidRPr="00210652" w:rsidDel="008F2F65">
                <w:rPr>
                  <w:b/>
                  <w:lang w:eastAsia="ko-KR"/>
                </w:rPr>
                <w:delText>16</w:delText>
              </w:r>
            </w:del>
          </w:p>
        </w:tc>
        <w:tc>
          <w:tcPr>
            <w:tcW w:w="416" w:type="dxa"/>
          </w:tcPr>
          <w:p w:rsidR="008F2F65" w:rsidRPr="00210652" w:rsidDel="008F2F65" w:rsidRDefault="008F2F65" w:rsidP="00511F4E">
            <w:pPr>
              <w:keepNext/>
              <w:keepLines/>
              <w:spacing w:beforeLines="25" w:afterLines="25"/>
              <w:jc w:val="center"/>
              <w:rPr>
                <w:del w:id="76" w:author="ehsan" w:date="2012-02-04T13:35:00Z"/>
                <w:b/>
                <w:lang w:eastAsia="ko-KR"/>
              </w:rPr>
              <w:pPrChange w:id="77" w:author="ehsan" w:date="2012-02-04T14:56:00Z">
                <w:pPr>
                  <w:keepNext/>
                  <w:keepLines/>
                  <w:spacing w:beforeLines="25" w:afterLines="25"/>
                  <w:jc w:val="center"/>
                </w:pPr>
              </w:pPrChange>
            </w:pPr>
            <w:del w:id="78" w:author="ehsan" w:date="2012-02-04T13:35:00Z">
              <w:r w:rsidRPr="00210652" w:rsidDel="008F2F65">
                <w:rPr>
                  <w:b/>
                  <w:lang w:eastAsia="ko-KR"/>
                </w:rPr>
                <w:delText>17</w:delText>
              </w:r>
            </w:del>
          </w:p>
        </w:tc>
      </w:tr>
      <w:tr w:rsidR="008F2F65" w:rsidRPr="00210652" w:rsidDel="008F2F65" w:rsidTr="00511F4E">
        <w:trPr>
          <w:jc w:val="center"/>
          <w:del w:id="79" w:author="ehsan" w:date="2012-02-04T13:35:00Z"/>
        </w:trPr>
        <w:tc>
          <w:tcPr>
            <w:tcW w:w="1583" w:type="dxa"/>
          </w:tcPr>
          <w:p w:rsidR="008F2F65" w:rsidRPr="00210652" w:rsidDel="008F2F65" w:rsidRDefault="008F2F65" w:rsidP="00C31FA3">
            <w:pPr>
              <w:keepNext/>
              <w:keepLines/>
              <w:spacing w:beforeLines="25" w:afterLines="25"/>
              <w:jc w:val="center"/>
              <w:rPr>
                <w:del w:id="80" w:author="ehsan" w:date="2012-02-04T13:35:00Z"/>
                <w:rFonts w:ascii="Times" w:hAnsi="Times" w:cs="Times"/>
                <w:lang w:eastAsia="ko-KR"/>
              </w:rPr>
            </w:pPr>
            <w:del w:id="81" w:author="ehsan" w:date="2012-02-04T13:35:00Z">
              <w:r w:rsidRPr="00210652" w:rsidDel="008F2F65">
                <w:rPr>
                  <w:b/>
                  <w:bCs/>
                  <w:lang w:eastAsia="ko-KR"/>
                </w:rPr>
                <w:delText>intraPredOrder</w:delText>
              </w:r>
            </w:del>
          </w:p>
        </w:tc>
        <w:tc>
          <w:tcPr>
            <w:tcW w:w="416" w:type="dxa"/>
          </w:tcPr>
          <w:p w:rsidR="008F2F65" w:rsidRPr="00210652" w:rsidDel="008F2F65" w:rsidRDefault="008F2F65" w:rsidP="00511F4E">
            <w:pPr>
              <w:keepNext/>
              <w:keepLines/>
              <w:spacing w:beforeLines="25" w:afterLines="25"/>
              <w:jc w:val="center"/>
              <w:rPr>
                <w:del w:id="82" w:author="ehsan" w:date="2012-02-04T13:35:00Z"/>
                <w:lang w:eastAsia="ko-KR"/>
              </w:rPr>
            </w:pPr>
            <w:del w:id="83" w:author="ehsan" w:date="2012-02-04T13:35:00Z">
              <w:r w:rsidRPr="00210652" w:rsidDel="008F2F65">
                <w:rPr>
                  <w:lang w:eastAsia="ko-KR"/>
                </w:rPr>
                <w:delText>-</w:delText>
              </w:r>
            </w:del>
          </w:p>
        </w:tc>
        <w:tc>
          <w:tcPr>
            <w:tcW w:w="416" w:type="dxa"/>
          </w:tcPr>
          <w:p w:rsidR="008F2F65" w:rsidRPr="00210652" w:rsidDel="008F2F65" w:rsidRDefault="008F2F65" w:rsidP="00511F4E">
            <w:pPr>
              <w:keepNext/>
              <w:keepLines/>
              <w:spacing w:beforeLines="25" w:afterLines="25"/>
              <w:jc w:val="center"/>
              <w:rPr>
                <w:del w:id="84" w:author="ehsan" w:date="2012-02-04T13:35:00Z"/>
                <w:lang w:eastAsia="ko-KR"/>
              </w:rPr>
            </w:pPr>
            <w:del w:id="85" w:author="ehsan" w:date="2012-02-04T13:35:00Z">
              <w:r w:rsidRPr="00210652" w:rsidDel="008F2F65">
                <w:rPr>
                  <w:lang w:eastAsia="ko-KR"/>
                </w:rPr>
                <w:delText>-</w:delText>
              </w:r>
            </w:del>
          </w:p>
        </w:tc>
        <w:tc>
          <w:tcPr>
            <w:tcW w:w="416" w:type="dxa"/>
          </w:tcPr>
          <w:p w:rsidR="008F2F65" w:rsidRPr="00210652" w:rsidDel="008F2F65" w:rsidRDefault="008F2F65" w:rsidP="00511F4E">
            <w:pPr>
              <w:keepNext/>
              <w:keepLines/>
              <w:spacing w:beforeLines="25" w:afterLines="25"/>
              <w:jc w:val="center"/>
              <w:rPr>
                <w:del w:id="86" w:author="ehsan" w:date="2012-02-04T13:35:00Z"/>
                <w:lang w:eastAsia="ko-KR"/>
              </w:rPr>
            </w:pPr>
            <w:del w:id="87" w:author="ehsan" w:date="2012-02-04T13:35:00Z">
              <w:r w:rsidRPr="00210652" w:rsidDel="008F2F65">
                <w:rPr>
                  <w:lang w:eastAsia="ko-KR"/>
                </w:rPr>
                <w:delText>-</w:delText>
              </w:r>
            </w:del>
          </w:p>
        </w:tc>
        <w:tc>
          <w:tcPr>
            <w:tcW w:w="416" w:type="dxa"/>
          </w:tcPr>
          <w:p w:rsidR="008F2F65" w:rsidRPr="00210652" w:rsidDel="008F2F65" w:rsidRDefault="008F2F65" w:rsidP="00511F4E">
            <w:pPr>
              <w:keepNext/>
              <w:keepLines/>
              <w:spacing w:beforeLines="25" w:afterLines="25"/>
              <w:jc w:val="center"/>
              <w:rPr>
                <w:del w:id="88" w:author="ehsan" w:date="2012-02-04T13:35:00Z"/>
                <w:lang w:eastAsia="ko-KR"/>
              </w:rPr>
              <w:pPrChange w:id="89" w:author="ehsan" w:date="2012-02-04T14:56:00Z">
                <w:pPr>
                  <w:keepNext/>
                  <w:keepLines/>
                  <w:spacing w:beforeLines="25" w:afterLines="25"/>
                  <w:jc w:val="center"/>
                </w:pPr>
              </w:pPrChange>
            </w:pPr>
            <w:del w:id="90" w:author="ehsan" w:date="2012-02-04T13:35:00Z">
              <w:r w:rsidRPr="00210652" w:rsidDel="008F2F65">
                <w:rPr>
                  <w:lang w:eastAsia="ko-KR"/>
                </w:rPr>
                <w:delText>-</w:delText>
              </w:r>
            </w:del>
          </w:p>
        </w:tc>
        <w:tc>
          <w:tcPr>
            <w:tcW w:w="416" w:type="dxa"/>
          </w:tcPr>
          <w:p w:rsidR="008F2F65" w:rsidRPr="00210652" w:rsidDel="008F2F65" w:rsidRDefault="008F2F65" w:rsidP="00511F4E">
            <w:pPr>
              <w:keepNext/>
              <w:keepLines/>
              <w:spacing w:beforeLines="25" w:afterLines="25"/>
              <w:jc w:val="center"/>
              <w:rPr>
                <w:del w:id="91" w:author="ehsan" w:date="2012-02-04T13:35:00Z"/>
                <w:lang w:eastAsia="ko-KR"/>
              </w:rPr>
              <w:pPrChange w:id="92" w:author="ehsan" w:date="2012-02-04T14:56:00Z">
                <w:pPr>
                  <w:keepNext/>
                  <w:keepLines/>
                  <w:spacing w:beforeLines="25" w:afterLines="25"/>
                  <w:jc w:val="center"/>
                </w:pPr>
              </w:pPrChange>
            </w:pPr>
            <w:del w:id="93" w:author="ehsan" w:date="2012-02-04T13:35:00Z">
              <w:r w:rsidRPr="00210652" w:rsidDel="008F2F65">
                <w:rPr>
                  <w:lang w:eastAsia="ko-KR"/>
                </w:rPr>
                <w:delText>1</w:delText>
              </w:r>
            </w:del>
          </w:p>
        </w:tc>
        <w:tc>
          <w:tcPr>
            <w:tcW w:w="416" w:type="dxa"/>
          </w:tcPr>
          <w:p w:rsidR="008F2F65" w:rsidRPr="00210652" w:rsidDel="008F2F65" w:rsidRDefault="008F2F65" w:rsidP="00511F4E">
            <w:pPr>
              <w:keepNext/>
              <w:keepLines/>
              <w:spacing w:beforeLines="25" w:afterLines="25"/>
              <w:jc w:val="center"/>
              <w:rPr>
                <w:del w:id="94" w:author="ehsan" w:date="2012-02-04T13:35:00Z"/>
                <w:lang w:eastAsia="ko-KR"/>
              </w:rPr>
              <w:pPrChange w:id="95" w:author="ehsan" w:date="2012-02-04T14:56:00Z">
                <w:pPr>
                  <w:keepNext/>
                  <w:keepLines/>
                  <w:spacing w:beforeLines="25" w:afterLines="25"/>
                  <w:jc w:val="center"/>
                </w:pPr>
              </w:pPrChange>
            </w:pPr>
            <w:del w:id="96" w:author="ehsan" w:date="2012-02-04T13:35:00Z">
              <w:r w:rsidRPr="00210652" w:rsidDel="008F2F65">
                <w:rPr>
                  <w:lang w:eastAsia="ko-KR"/>
                </w:rPr>
                <w:delText>5</w:delText>
              </w:r>
            </w:del>
          </w:p>
        </w:tc>
        <w:tc>
          <w:tcPr>
            <w:tcW w:w="416" w:type="dxa"/>
          </w:tcPr>
          <w:p w:rsidR="008F2F65" w:rsidRPr="00210652" w:rsidDel="008F2F65" w:rsidRDefault="008F2F65" w:rsidP="00511F4E">
            <w:pPr>
              <w:keepNext/>
              <w:keepLines/>
              <w:spacing w:beforeLines="25" w:afterLines="25"/>
              <w:jc w:val="center"/>
              <w:rPr>
                <w:del w:id="97" w:author="ehsan" w:date="2012-02-04T13:35:00Z"/>
                <w:lang w:eastAsia="ko-KR"/>
              </w:rPr>
              <w:pPrChange w:id="98" w:author="ehsan" w:date="2012-02-04T14:56:00Z">
                <w:pPr>
                  <w:keepNext/>
                  <w:keepLines/>
                  <w:spacing w:beforeLines="25" w:afterLines="25"/>
                  <w:jc w:val="center"/>
                </w:pPr>
              </w:pPrChange>
            </w:pPr>
            <w:del w:id="99" w:author="ehsan" w:date="2012-02-04T13:35:00Z">
              <w:r w:rsidRPr="00210652" w:rsidDel="008F2F65">
                <w:rPr>
                  <w:lang w:eastAsia="ko-KR"/>
                </w:rPr>
                <w:delText>13</w:delText>
              </w:r>
            </w:del>
          </w:p>
        </w:tc>
        <w:tc>
          <w:tcPr>
            <w:tcW w:w="416" w:type="dxa"/>
          </w:tcPr>
          <w:p w:rsidR="008F2F65" w:rsidRPr="00210652" w:rsidDel="008F2F65" w:rsidRDefault="008F2F65" w:rsidP="00511F4E">
            <w:pPr>
              <w:keepNext/>
              <w:keepLines/>
              <w:spacing w:beforeLines="25" w:afterLines="25"/>
              <w:jc w:val="center"/>
              <w:rPr>
                <w:del w:id="100" w:author="ehsan" w:date="2012-02-04T13:35:00Z"/>
                <w:lang w:eastAsia="ko-KR"/>
              </w:rPr>
              <w:pPrChange w:id="101" w:author="ehsan" w:date="2012-02-04T14:56:00Z">
                <w:pPr>
                  <w:keepNext/>
                  <w:keepLines/>
                  <w:spacing w:beforeLines="25" w:afterLines="25"/>
                  <w:jc w:val="center"/>
                </w:pPr>
              </w:pPrChange>
            </w:pPr>
            <w:del w:id="102" w:author="ehsan" w:date="2012-02-04T13:35:00Z">
              <w:r w:rsidRPr="00210652" w:rsidDel="008F2F65">
                <w:rPr>
                  <w:lang w:eastAsia="ko-KR"/>
                </w:rPr>
                <w:delText>17</w:delText>
              </w:r>
            </w:del>
          </w:p>
        </w:tc>
        <w:tc>
          <w:tcPr>
            <w:tcW w:w="416" w:type="dxa"/>
          </w:tcPr>
          <w:p w:rsidR="008F2F65" w:rsidRPr="00210652" w:rsidDel="008F2F65" w:rsidRDefault="008F2F65" w:rsidP="00511F4E">
            <w:pPr>
              <w:keepNext/>
              <w:keepLines/>
              <w:spacing w:beforeLines="25" w:afterLines="25"/>
              <w:jc w:val="center"/>
              <w:rPr>
                <w:del w:id="103" w:author="ehsan" w:date="2012-02-04T13:35:00Z"/>
                <w:lang w:eastAsia="ko-KR"/>
              </w:rPr>
              <w:pPrChange w:id="104" w:author="ehsan" w:date="2012-02-04T14:56:00Z">
                <w:pPr>
                  <w:keepNext/>
                  <w:keepLines/>
                  <w:spacing w:beforeLines="25" w:afterLines="25"/>
                  <w:jc w:val="center"/>
                </w:pPr>
              </w:pPrChange>
            </w:pPr>
            <w:del w:id="105" w:author="ehsan" w:date="2012-02-04T13:35:00Z">
              <w:r w:rsidRPr="00210652" w:rsidDel="008F2F65">
                <w:rPr>
                  <w:lang w:eastAsia="ko-KR"/>
                </w:rPr>
                <w:delText>21</w:delText>
              </w:r>
            </w:del>
          </w:p>
        </w:tc>
        <w:tc>
          <w:tcPr>
            <w:tcW w:w="416" w:type="dxa"/>
          </w:tcPr>
          <w:p w:rsidR="008F2F65" w:rsidRPr="00210652" w:rsidDel="008F2F65" w:rsidRDefault="008F2F65" w:rsidP="00511F4E">
            <w:pPr>
              <w:keepNext/>
              <w:keepLines/>
              <w:spacing w:beforeLines="25" w:afterLines="25"/>
              <w:jc w:val="center"/>
              <w:rPr>
                <w:del w:id="106" w:author="ehsan" w:date="2012-02-04T13:35:00Z"/>
                <w:lang w:eastAsia="ko-KR"/>
              </w:rPr>
              <w:pPrChange w:id="107" w:author="ehsan" w:date="2012-02-04T14:56:00Z">
                <w:pPr>
                  <w:keepNext/>
                  <w:keepLines/>
                  <w:spacing w:beforeLines="25" w:afterLines="25"/>
                  <w:jc w:val="center"/>
                </w:pPr>
              </w:pPrChange>
            </w:pPr>
            <w:del w:id="108" w:author="ehsan" w:date="2012-02-04T13:35:00Z">
              <w:r w:rsidRPr="00210652" w:rsidDel="008F2F65">
                <w:rPr>
                  <w:lang w:eastAsia="ko-KR"/>
                </w:rPr>
                <w:delText>29</w:delText>
              </w:r>
            </w:del>
          </w:p>
        </w:tc>
        <w:tc>
          <w:tcPr>
            <w:tcW w:w="416" w:type="dxa"/>
          </w:tcPr>
          <w:p w:rsidR="008F2F65" w:rsidRPr="00210652" w:rsidDel="008F2F65" w:rsidRDefault="008F2F65" w:rsidP="00511F4E">
            <w:pPr>
              <w:keepNext/>
              <w:keepLines/>
              <w:spacing w:beforeLines="25" w:afterLines="25"/>
              <w:jc w:val="center"/>
              <w:rPr>
                <w:del w:id="109" w:author="ehsan" w:date="2012-02-04T13:35:00Z"/>
                <w:lang w:eastAsia="ko-KR"/>
              </w:rPr>
              <w:pPrChange w:id="110" w:author="ehsan" w:date="2012-02-04T14:56:00Z">
                <w:pPr>
                  <w:keepNext/>
                  <w:keepLines/>
                  <w:spacing w:beforeLines="25" w:afterLines="25"/>
                  <w:jc w:val="center"/>
                </w:pPr>
              </w:pPrChange>
            </w:pPr>
            <w:del w:id="111" w:author="ehsan" w:date="2012-02-04T13:35:00Z">
              <w:r w:rsidRPr="00210652" w:rsidDel="008F2F65">
                <w:rPr>
                  <w:lang w:eastAsia="ko-KR"/>
                </w:rPr>
                <w:delText>33</w:delText>
              </w:r>
            </w:del>
          </w:p>
        </w:tc>
        <w:tc>
          <w:tcPr>
            <w:tcW w:w="416" w:type="dxa"/>
          </w:tcPr>
          <w:p w:rsidR="008F2F65" w:rsidRPr="00210652" w:rsidDel="008F2F65" w:rsidRDefault="008F2F65" w:rsidP="00511F4E">
            <w:pPr>
              <w:keepNext/>
              <w:keepLines/>
              <w:spacing w:beforeLines="25" w:afterLines="25"/>
              <w:jc w:val="center"/>
              <w:rPr>
                <w:del w:id="112" w:author="ehsan" w:date="2012-02-04T13:35:00Z"/>
                <w:lang w:eastAsia="ko-KR"/>
              </w:rPr>
              <w:pPrChange w:id="113" w:author="ehsan" w:date="2012-02-04T14:56:00Z">
                <w:pPr>
                  <w:keepNext/>
                  <w:keepLines/>
                  <w:spacing w:beforeLines="25" w:afterLines="25"/>
                  <w:jc w:val="center"/>
                </w:pPr>
              </w:pPrChange>
            </w:pPr>
            <w:del w:id="114" w:author="ehsan" w:date="2012-02-04T13:35:00Z">
              <w:r w:rsidRPr="00210652" w:rsidDel="008F2F65">
                <w:rPr>
                  <w:lang w:eastAsia="ko-KR"/>
                </w:rPr>
                <w:delText>3</w:delText>
              </w:r>
            </w:del>
          </w:p>
        </w:tc>
        <w:tc>
          <w:tcPr>
            <w:tcW w:w="416" w:type="dxa"/>
          </w:tcPr>
          <w:p w:rsidR="008F2F65" w:rsidRPr="00210652" w:rsidDel="008F2F65" w:rsidRDefault="008F2F65" w:rsidP="00511F4E">
            <w:pPr>
              <w:keepNext/>
              <w:keepLines/>
              <w:spacing w:beforeLines="25" w:afterLines="25"/>
              <w:jc w:val="center"/>
              <w:rPr>
                <w:del w:id="115" w:author="ehsan" w:date="2012-02-04T13:35:00Z"/>
                <w:lang w:eastAsia="ko-KR"/>
              </w:rPr>
              <w:pPrChange w:id="116" w:author="ehsan" w:date="2012-02-04T14:56:00Z">
                <w:pPr>
                  <w:keepNext/>
                  <w:keepLines/>
                  <w:spacing w:beforeLines="25" w:afterLines="25"/>
                  <w:jc w:val="center"/>
                </w:pPr>
              </w:pPrChange>
            </w:pPr>
            <w:del w:id="117" w:author="ehsan" w:date="2012-02-04T13:35:00Z">
              <w:r w:rsidRPr="00210652" w:rsidDel="008F2F65">
                <w:rPr>
                  <w:lang w:eastAsia="ko-KR"/>
                </w:rPr>
                <w:delText>7</w:delText>
              </w:r>
            </w:del>
          </w:p>
        </w:tc>
        <w:tc>
          <w:tcPr>
            <w:tcW w:w="416" w:type="dxa"/>
          </w:tcPr>
          <w:p w:rsidR="008F2F65" w:rsidRPr="00210652" w:rsidDel="008F2F65" w:rsidRDefault="008F2F65" w:rsidP="00511F4E">
            <w:pPr>
              <w:keepNext/>
              <w:keepLines/>
              <w:spacing w:beforeLines="25" w:afterLines="25"/>
              <w:jc w:val="center"/>
              <w:rPr>
                <w:del w:id="118" w:author="ehsan" w:date="2012-02-04T13:35:00Z"/>
                <w:lang w:eastAsia="ko-KR"/>
              </w:rPr>
              <w:pPrChange w:id="119" w:author="ehsan" w:date="2012-02-04T14:56:00Z">
                <w:pPr>
                  <w:keepNext/>
                  <w:keepLines/>
                  <w:spacing w:beforeLines="25" w:afterLines="25"/>
                  <w:jc w:val="center"/>
                </w:pPr>
              </w:pPrChange>
            </w:pPr>
            <w:del w:id="120" w:author="ehsan" w:date="2012-02-04T13:35:00Z">
              <w:r w:rsidRPr="00210652" w:rsidDel="008F2F65">
                <w:rPr>
                  <w:lang w:eastAsia="ko-KR"/>
                </w:rPr>
                <w:delText>11</w:delText>
              </w:r>
            </w:del>
          </w:p>
        </w:tc>
        <w:tc>
          <w:tcPr>
            <w:tcW w:w="416" w:type="dxa"/>
          </w:tcPr>
          <w:p w:rsidR="008F2F65" w:rsidRPr="00210652" w:rsidDel="008F2F65" w:rsidRDefault="008F2F65" w:rsidP="00511F4E">
            <w:pPr>
              <w:keepNext/>
              <w:keepLines/>
              <w:spacing w:beforeLines="25" w:afterLines="25"/>
              <w:jc w:val="center"/>
              <w:rPr>
                <w:del w:id="121" w:author="ehsan" w:date="2012-02-04T13:35:00Z"/>
                <w:lang w:eastAsia="ko-KR"/>
              </w:rPr>
              <w:pPrChange w:id="122" w:author="ehsan" w:date="2012-02-04T14:56:00Z">
                <w:pPr>
                  <w:keepNext/>
                  <w:keepLines/>
                  <w:spacing w:beforeLines="25" w:afterLines="25"/>
                  <w:jc w:val="center"/>
                </w:pPr>
              </w:pPrChange>
            </w:pPr>
            <w:del w:id="123" w:author="ehsan" w:date="2012-02-04T13:35:00Z">
              <w:r w:rsidRPr="00210652" w:rsidDel="008F2F65">
                <w:rPr>
                  <w:lang w:eastAsia="ko-KR"/>
                </w:rPr>
                <w:delText>15</w:delText>
              </w:r>
            </w:del>
          </w:p>
        </w:tc>
        <w:tc>
          <w:tcPr>
            <w:tcW w:w="416" w:type="dxa"/>
          </w:tcPr>
          <w:p w:rsidR="008F2F65" w:rsidRPr="00210652" w:rsidDel="008F2F65" w:rsidRDefault="008F2F65" w:rsidP="00511F4E">
            <w:pPr>
              <w:keepNext/>
              <w:keepLines/>
              <w:spacing w:beforeLines="25" w:afterLines="25"/>
              <w:jc w:val="center"/>
              <w:rPr>
                <w:del w:id="124" w:author="ehsan" w:date="2012-02-04T13:35:00Z"/>
                <w:lang w:eastAsia="ko-KR"/>
              </w:rPr>
              <w:pPrChange w:id="125" w:author="ehsan" w:date="2012-02-04T14:56:00Z">
                <w:pPr>
                  <w:keepNext/>
                  <w:keepLines/>
                  <w:spacing w:beforeLines="25" w:afterLines="25"/>
                  <w:jc w:val="center"/>
                </w:pPr>
              </w:pPrChange>
            </w:pPr>
            <w:del w:id="126" w:author="ehsan" w:date="2012-02-04T13:35:00Z">
              <w:r w:rsidRPr="00210652" w:rsidDel="008F2F65">
                <w:rPr>
                  <w:lang w:eastAsia="ko-KR"/>
                </w:rPr>
                <w:delText>19</w:delText>
              </w:r>
            </w:del>
          </w:p>
        </w:tc>
        <w:tc>
          <w:tcPr>
            <w:tcW w:w="416" w:type="dxa"/>
          </w:tcPr>
          <w:p w:rsidR="008F2F65" w:rsidRPr="00210652" w:rsidDel="008F2F65" w:rsidRDefault="008F2F65" w:rsidP="00511F4E">
            <w:pPr>
              <w:keepNext/>
              <w:keepLines/>
              <w:spacing w:beforeLines="25" w:afterLines="25"/>
              <w:jc w:val="center"/>
              <w:rPr>
                <w:del w:id="127" w:author="ehsan" w:date="2012-02-04T13:35:00Z"/>
                <w:lang w:eastAsia="ko-KR"/>
              </w:rPr>
              <w:pPrChange w:id="128" w:author="ehsan" w:date="2012-02-04T14:56:00Z">
                <w:pPr>
                  <w:keepNext/>
                  <w:keepLines/>
                  <w:spacing w:beforeLines="25" w:afterLines="25"/>
                  <w:jc w:val="center"/>
                </w:pPr>
              </w:pPrChange>
            </w:pPr>
            <w:del w:id="129" w:author="ehsan" w:date="2012-02-04T13:35:00Z">
              <w:r w:rsidRPr="00210652" w:rsidDel="008F2F65">
                <w:rPr>
                  <w:lang w:eastAsia="ko-KR"/>
                </w:rPr>
                <w:delText>23</w:delText>
              </w:r>
            </w:del>
          </w:p>
        </w:tc>
        <w:tc>
          <w:tcPr>
            <w:tcW w:w="416" w:type="dxa"/>
          </w:tcPr>
          <w:p w:rsidR="008F2F65" w:rsidRPr="00210652" w:rsidDel="008F2F65" w:rsidRDefault="008F2F65" w:rsidP="00511F4E">
            <w:pPr>
              <w:keepNext/>
              <w:keepLines/>
              <w:spacing w:beforeLines="25" w:afterLines="25"/>
              <w:jc w:val="center"/>
              <w:rPr>
                <w:del w:id="130" w:author="ehsan" w:date="2012-02-04T13:35:00Z"/>
                <w:lang w:eastAsia="ko-KR"/>
              </w:rPr>
              <w:pPrChange w:id="131" w:author="ehsan" w:date="2012-02-04T14:56:00Z">
                <w:pPr>
                  <w:keepNext/>
                  <w:keepLines/>
                  <w:spacing w:beforeLines="25" w:afterLines="25"/>
                  <w:jc w:val="center"/>
                </w:pPr>
              </w:pPrChange>
            </w:pPr>
            <w:del w:id="132" w:author="ehsan" w:date="2012-02-04T13:35:00Z">
              <w:r w:rsidRPr="00210652" w:rsidDel="008F2F65">
                <w:rPr>
                  <w:lang w:eastAsia="ko-KR"/>
                </w:rPr>
                <w:delText>27</w:delText>
              </w:r>
            </w:del>
          </w:p>
        </w:tc>
      </w:tr>
      <w:tr w:rsidR="008F2F65" w:rsidRPr="00210652" w:rsidDel="008F2F65" w:rsidTr="00511F4E">
        <w:trPr>
          <w:jc w:val="center"/>
          <w:del w:id="133" w:author="ehsan" w:date="2012-02-04T13:35:00Z"/>
        </w:trPr>
        <w:tc>
          <w:tcPr>
            <w:tcW w:w="1583" w:type="dxa"/>
          </w:tcPr>
          <w:p w:rsidR="008F2F65" w:rsidRPr="00210652" w:rsidDel="008F2F65" w:rsidRDefault="008F2F65" w:rsidP="00C31FA3">
            <w:pPr>
              <w:keepNext/>
              <w:keepLines/>
              <w:spacing w:beforeLines="25" w:afterLines="25"/>
              <w:jc w:val="center"/>
              <w:rPr>
                <w:del w:id="134" w:author="ehsan" w:date="2012-02-04T13:35:00Z"/>
                <w:rFonts w:ascii="Times" w:hAnsi="Times" w:cs="Times"/>
                <w:lang w:eastAsia="ko-KR"/>
              </w:rPr>
            </w:pPr>
            <w:del w:id="135" w:author="ehsan" w:date="2012-02-04T13:35:00Z">
              <w:r w:rsidRPr="00210652" w:rsidDel="008F2F65">
                <w:rPr>
                  <w:b/>
                  <w:bCs/>
                  <w:lang w:eastAsia="ko-KR"/>
                </w:rPr>
                <w:delText>intraPredMode</w:delText>
              </w:r>
            </w:del>
          </w:p>
        </w:tc>
        <w:tc>
          <w:tcPr>
            <w:tcW w:w="416" w:type="dxa"/>
          </w:tcPr>
          <w:p w:rsidR="008F2F65" w:rsidRPr="00210652" w:rsidDel="008F2F65" w:rsidRDefault="008F2F65" w:rsidP="00511F4E">
            <w:pPr>
              <w:keepNext/>
              <w:keepLines/>
              <w:spacing w:beforeLines="25" w:afterLines="25"/>
              <w:jc w:val="center"/>
              <w:rPr>
                <w:del w:id="136" w:author="ehsan" w:date="2012-02-04T13:35:00Z"/>
                <w:b/>
                <w:lang w:eastAsia="ko-KR"/>
              </w:rPr>
            </w:pPr>
            <w:del w:id="137" w:author="ehsan" w:date="2012-02-04T13:35:00Z">
              <w:r w:rsidRPr="00210652" w:rsidDel="008F2F65">
                <w:rPr>
                  <w:b/>
                  <w:lang w:eastAsia="ko-KR"/>
                </w:rPr>
                <w:delText>18</w:delText>
              </w:r>
            </w:del>
          </w:p>
        </w:tc>
        <w:tc>
          <w:tcPr>
            <w:tcW w:w="416" w:type="dxa"/>
          </w:tcPr>
          <w:p w:rsidR="008F2F65" w:rsidRPr="00210652" w:rsidDel="008F2F65" w:rsidRDefault="008F2F65" w:rsidP="00511F4E">
            <w:pPr>
              <w:keepNext/>
              <w:keepLines/>
              <w:spacing w:beforeLines="25" w:afterLines="25"/>
              <w:jc w:val="center"/>
              <w:rPr>
                <w:del w:id="138" w:author="ehsan" w:date="2012-02-04T13:35:00Z"/>
                <w:b/>
                <w:lang w:eastAsia="ko-KR"/>
              </w:rPr>
            </w:pPr>
            <w:del w:id="139" w:author="ehsan" w:date="2012-02-04T13:35:00Z">
              <w:r w:rsidRPr="00210652" w:rsidDel="008F2F65">
                <w:rPr>
                  <w:b/>
                  <w:lang w:eastAsia="ko-KR"/>
                </w:rPr>
                <w:delText>19</w:delText>
              </w:r>
            </w:del>
          </w:p>
        </w:tc>
        <w:tc>
          <w:tcPr>
            <w:tcW w:w="416" w:type="dxa"/>
          </w:tcPr>
          <w:p w:rsidR="008F2F65" w:rsidRPr="00210652" w:rsidDel="008F2F65" w:rsidRDefault="008F2F65" w:rsidP="00511F4E">
            <w:pPr>
              <w:keepNext/>
              <w:keepLines/>
              <w:spacing w:beforeLines="25" w:afterLines="25"/>
              <w:jc w:val="center"/>
              <w:rPr>
                <w:del w:id="140" w:author="ehsan" w:date="2012-02-04T13:35:00Z"/>
                <w:b/>
                <w:lang w:eastAsia="ko-KR"/>
              </w:rPr>
            </w:pPr>
            <w:del w:id="141" w:author="ehsan" w:date="2012-02-04T13:35:00Z">
              <w:r w:rsidRPr="00210652" w:rsidDel="008F2F65">
                <w:rPr>
                  <w:b/>
                  <w:lang w:eastAsia="ko-KR"/>
                </w:rPr>
                <w:delText>20</w:delText>
              </w:r>
            </w:del>
          </w:p>
        </w:tc>
        <w:tc>
          <w:tcPr>
            <w:tcW w:w="416" w:type="dxa"/>
          </w:tcPr>
          <w:p w:rsidR="008F2F65" w:rsidRPr="00210652" w:rsidDel="008F2F65" w:rsidRDefault="008F2F65" w:rsidP="00511F4E">
            <w:pPr>
              <w:keepNext/>
              <w:keepLines/>
              <w:spacing w:beforeLines="25" w:afterLines="25"/>
              <w:jc w:val="center"/>
              <w:rPr>
                <w:del w:id="142" w:author="ehsan" w:date="2012-02-04T13:35:00Z"/>
                <w:b/>
                <w:lang w:eastAsia="ko-KR"/>
              </w:rPr>
              <w:pPrChange w:id="143" w:author="ehsan" w:date="2012-02-04T14:56:00Z">
                <w:pPr>
                  <w:keepNext/>
                  <w:keepLines/>
                  <w:spacing w:beforeLines="25" w:afterLines="25"/>
                  <w:jc w:val="center"/>
                </w:pPr>
              </w:pPrChange>
            </w:pPr>
            <w:del w:id="144" w:author="ehsan" w:date="2012-02-04T13:35:00Z">
              <w:r w:rsidRPr="00210652" w:rsidDel="008F2F65">
                <w:rPr>
                  <w:b/>
                  <w:lang w:eastAsia="ko-KR"/>
                </w:rPr>
                <w:delText>21</w:delText>
              </w:r>
            </w:del>
          </w:p>
        </w:tc>
        <w:tc>
          <w:tcPr>
            <w:tcW w:w="416" w:type="dxa"/>
          </w:tcPr>
          <w:p w:rsidR="008F2F65" w:rsidRPr="00210652" w:rsidDel="008F2F65" w:rsidRDefault="008F2F65" w:rsidP="00511F4E">
            <w:pPr>
              <w:keepNext/>
              <w:keepLines/>
              <w:spacing w:beforeLines="25" w:afterLines="25"/>
              <w:jc w:val="center"/>
              <w:rPr>
                <w:del w:id="145" w:author="ehsan" w:date="2012-02-04T13:35:00Z"/>
                <w:b/>
                <w:lang w:eastAsia="ko-KR"/>
              </w:rPr>
              <w:pPrChange w:id="146" w:author="ehsan" w:date="2012-02-04T14:56:00Z">
                <w:pPr>
                  <w:keepNext/>
                  <w:keepLines/>
                  <w:spacing w:beforeLines="25" w:afterLines="25"/>
                  <w:jc w:val="center"/>
                </w:pPr>
              </w:pPrChange>
            </w:pPr>
            <w:del w:id="147" w:author="ehsan" w:date="2012-02-04T13:35:00Z">
              <w:r w:rsidRPr="00210652" w:rsidDel="008F2F65">
                <w:rPr>
                  <w:b/>
                  <w:lang w:eastAsia="ko-KR"/>
                </w:rPr>
                <w:delText>22</w:delText>
              </w:r>
            </w:del>
          </w:p>
        </w:tc>
        <w:tc>
          <w:tcPr>
            <w:tcW w:w="416" w:type="dxa"/>
          </w:tcPr>
          <w:p w:rsidR="008F2F65" w:rsidRPr="00210652" w:rsidDel="008F2F65" w:rsidRDefault="008F2F65" w:rsidP="00511F4E">
            <w:pPr>
              <w:keepNext/>
              <w:keepLines/>
              <w:spacing w:beforeLines="25" w:afterLines="25"/>
              <w:jc w:val="center"/>
              <w:rPr>
                <w:del w:id="148" w:author="ehsan" w:date="2012-02-04T13:35:00Z"/>
                <w:b/>
                <w:lang w:eastAsia="ko-KR"/>
              </w:rPr>
              <w:pPrChange w:id="149" w:author="ehsan" w:date="2012-02-04T14:56:00Z">
                <w:pPr>
                  <w:keepNext/>
                  <w:keepLines/>
                  <w:spacing w:beforeLines="25" w:afterLines="25"/>
                  <w:jc w:val="center"/>
                </w:pPr>
              </w:pPrChange>
            </w:pPr>
            <w:del w:id="150" w:author="ehsan" w:date="2012-02-04T13:35:00Z">
              <w:r w:rsidRPr="00210652" w:rsidDel="008F2F65">
                <w:rPr>
                  <w:b/>
                  <w:lang w:eastAsia="ko-KR"/>
                </w:rPr>
                <w:delText>23</w:delText>
              </w:r>
            </w:del>
          </w:p>
        </w:tc>
        <w:tc>
          <w:tcPr>
            <w:tcW w:w="416" w:type="dxa"/>
          </w:tcPr>
          <w:p w:rsidR="008F2F65" w:rsidRPr="00210652" w:rsidDel="008F2F65" w:rsidRDefault="008F2F65" w:rsidP="00511F4E">
            <w:pPr>
              <w:keepNext/>
              <w:keepLines/>
              <w:spacing w:beforeLines="25" w:afterLines="25"/>
              <w:jc w:val="center"/>
              <w:rPr>
                <w:del w:id="151" w:author="ehsan" w:date="2012-02-04T13:35:00Z"/>
                <w:b/>
                <w:lang w:eastAsia="ko-KR"/>
              </w:rPr>
              <w:pPrChange w:id="152" w:author="ehsan" w:date="2012-02-04T14:56:00Z">
                <w:pPr>
                  <w:keepNext/>
                  <w:keepLines/>
                  <w:spacing w:beforeLines="25" w:afterLines="25"/>
                  <w:jc w:val="center"/>
                </w:pPr>
              </w:pPrChange>
            </w:pPr>
            <w:del w:id="153" w:author="ehsan" w:date="2012-02-04T13:35:00Z">
              <w:r w:rsidRPr="00210652" w:rsidDel="008F2F65">
                <w:rPr>
                  <w:b/>
                  <w:lang w:eastAsia="ko-KR"/>
                </w:rPr>
                <w:delText>24</w:delText>
              </w:r>
            </w:del>
          </w:p>
        </w:tc>
        <w:tc>
          <w:tcPr>
            <w:tcW w:w="416" w:type="dxa"/>
          </w:tcPr>
          <w:p w:rsidR="008F2F65" w:rsidRPr="00210652" w:rsidDel="008F2F65" w:rsidRDefault="008F2F65" w:rsidP="00511F4E">
            <w:pPr>
              <w:keepNext/>
              <w:keepLines/>
              <w:spacing w:beforeLines="25" w:afterLines="25"/>
              <w:jc w:val="center"/>
              <w:rPr>
                <w:del w:id="154" w:author="ehsan" w:date="2012-02-04T13:35:00Z"/>
                <w:b/>
                <w:lang w:eastAsia="ko-KR"/>
              </w:rPr>
              <w:pPrChange w:id="155" w:author="ehsan" w:date="2012-02-04T14:56:00Z">
                <w:pPr>
                  <w:keepNext/>
                  <w:keepLines/>
                  <w:spacing w:beforeLines="25" w:afterLines="25"/>
                  <w:jc w:val="center"/>
                </w:pPr>
              </w:pPrChange>
            </w:pPr>
            <w:del w:id="156" w:author="ehsan" w:date="2012-02-04T13:35:00Z">
              <w:r w:rsidRPr="00210652" w:rsidDel="008F2F65">
                <w:rPr>
                  <w:b/>
                  <w:lang w:eastAsia="ko-KR"/>
                </w:rPr>
                <w:delText>25</w:delText>
              </w:r>
            </w:del>
          </w:p>
        </w:tc>
        <w:tc>
          <w:tcPr>
            <w:tcW w:w="416" w:type="dxa"/>
          </w:tcPr>
          <w:p w:rsidR="008F2F65" w:rsidRPr="00210652" w:rsidDel="008F2F65" w:rsidRDefault="008F2F65" w:rsidP="00511F4E">
            <w:pPr>
              <w:keepNext/>
              <w:keepLines/>
              <w:spacing w:beforeLines="25" w:afterLines="25"/>
              <w:jc w:val="center"/>
              <w:rPr>
                <w:del w:id="157" w:author="ehsan" w:date="2012-02-04T13:35:00Z"/>
                <w:b/>
                <w:lang w:eastAsia="ko-KR"/>
              </w:rPr>
              <w:pPrChange w:id="158" w:author="ehsan" w:date="2012-02-04T14:56:00Z">
                <w:pPr>
                  <w:keepNext/>
                  <w:keepLines/>
                  <w:spacing w:beforeLines="25" w:afterLines="25"/>
                  <w:jc w:val="center"/>
                </w:pPr>
              </w:pPrChange>
            </w:pPr>
            <w:del w:id="159" w:author="ehsan" w:date="2012-02-04T13:35:00Z">
              <w:r w:rsidRPr="00210652" w:rsidDel="008F2F65">
                <w:rPr>
                  <w:b/>
                  <w:lang w:eastAsia="ko-KR"/>
                </w:rPr>
                <w:delText>26</w:delText>
              </w:r>
            </w:del>
          </w:p>
        </w:tc>
        <w:tc>
          <w:tcPr>
            <w:tcW w:w="416" w:type="dxa"/>
          </w:tcPr>
          <w:p w:rsidR="008F2F65" w:rsidRPr="00210652" w:rsidDel="008F2F65" w:rsidRDefault="008F2F65" w:rsidP="00511F4E">
            <w:pPr>
              <w:keepNext/>
              <w:keepLines/>
              <w:spacing w:beforeLines="25" w:afterLines="25"/>
              <w:jc w:val="center"/>
              <w:rPr>
                <w:del w:id="160" w:author="ehsan" w:date="2012-02-04T13:35:00Z"/>
                <w:b/>
                <w:lang w:eastAsia="ko-KR"/>
              </w:rPr>
              <w:pPrChange w:id="161" w:author="ehsan" w:date="2012-02-04T14:56:00Z">
                <w:pPr>
                  <w:keepNext/>
                  <w:keepLines/>
                  <w:spacing w:beforeLines="25" w:afterLines="25"/>
                  <w:jc w:val="center"/>
                </w:pPr>
              </w:pPrChange>
            </w:pPr>
            <w:del w:id="162" w:author="ehsan" w:date="2012-02-04T13:35:00Z">
              <w:r w:rsidRPr="00210652" w:rsidDel="008F2F65">
                <w:rPr>
                  <w:b/>
                  <w:lang w:eastAsia="ko-KR"/>
                </w:rPr>
                <w:delText>27</w:delText>
              </w:r>
            </w:del>
          </w:p>
        </w:tc>
        <w:tc>
          <w:tcPr>
            <w:tcW w:w="416" w:type="dxa"/>
          </w:tcPr>
          <w:p w:rsidR="008F2F65" w:rsidRPr="00210652" w:rsidDel="008F2F65" w:rsidRDefault="008F2F65" w:rsidP="00511F4E">
            <w:pPr>
              <w:keepNext/>
              <w:keepLines/>
              <w:spacing w:beforeLines="25" w:afterLines="25"/>
              <w:jc w:val="center"/>
              <w:rPr>
                <w:del w:id="163" w:author="ehsan" w:date="2012-02-04T13:35:00Z"/>
                <w:b/>
                <w:lang w:eastAsia="ko-KR"/>
              </w:rPr>
              <w:pPrChange w:id="164" w:author="ehsan" w:date="2012-02-04T14:56:00Z">
                <w:pPr>
                  <w:keepNext/>
                  <w:keepLines/>
                  <w:spacing w:beforeLines="25" w:afterLines="25"/>
                  <w:jc w:val="center"/>
                </w:pPr>
              </w:pPrChange>
            </w:pPr>
            <w:del w:id="165" w:author="ehsan" w:date="2012-02-04T13:35:00Z">
              <w:r w:rsidRPr="00210652" w:rsidDel="008F2F65">
                <w:rPr>
                  <w:b/>
                  <w:lang w:eastAsia="ko-KR"/>
                </w:rPr>
                <w:delText>28</w:delText>
              </w:r>
            </w:del>
          </w:p>
        </w:tc>
        <w:tc>
          <w:tcPr>
            <w:tcW w:w="416" w:type="dxa"/>
          </w:tcPr>
          <w:p w:rsidR="008F2F65" w:rsidRPr="00210652" w:rsidDel="008F2F65" w:rsidRDefault="008F2F65" w:rsidP="00511F4E">
            <w:pPr>
              <w:keepNext/>
              <w:keepLines/>
              <w:spacing w:beforeLines="25" w:afterLines="25"/>
              <w:jc w:val="center"/>
              <w:rPr>
                <w:del w:id="166" w:author="ehsan" w:date="2012-02-04T13:35:00Z"/>
                <w:b/>
                <w:lang w:eastAsia="ko-KR"/>
              </w:rPr>
              <w:pPrChange w:id="167" w:author="ehsan" w:date="2012-02-04T14:56:00Z">
                <w:pPr>
                  <w:keepNext/>
                  <w:keepLines/>
                  <w:spacing w:beforeLines="25" w:afterLines="25"/>
                  <w:jc w:val="center"/>
                </w:pPr>
              </w:pPrChange>
            </w:pPr>
            <w:del w:id="168" w:author="ehsan" w:date="2012-02-04T13:35:00Z">
              <w:r w:rsidRPr="00210652" w:rsidDel="008F2F65">
                <w:rPr>
                  <w:b/>
                  <w:lang w:eastAsia="ko-KR"/>
                </w:rPr>
                <w:delText>29</w:delText>
              </w:r>
            </w:del>
          </w:p>
        </w:tc>
        <w:tc>
          <w:tcPr>
            <w:tcW w:w="416" w:type="dxa"/>
          </w:tcPr>
          <w:p w:rsidR="008F2F65" w:rsidRPr="00210652" w:rsidDel="008F2F65" w:rsidRDefault="008F2F65" w:rsidP="00511F4E">
            <w:pPr>
              <w:keepNext/>
              <w:keepLines/>
              <w:spacing w:beforeLines="25" w:afterLines="25"/>
              <w:jc w:val="center"/>
              <w:rPr>
                <w:del w:id="169" w:author="ehsan" w:date="2012-02-04T13:35:00Z"/>
                <w:b/>
                <w:lang w:eastAsia="ko-KR"/>
              </w:rPr>
              <w:pPrChange w:id="170" w:author="ehsan" w:date="2012-02-04T14:56:00Z">
                <w:pPr>
                  <w:keepNext/>
                  <w:keepLines/>
                  <w:spacing w:beforeLines="25" w:afterLines="25"/>
                  <w:jc w:val="center"/>
                </w:pPr>
              </w:pPrChange>
            </w:pPr>
            <w:del w:id="171" w:author="ehsan" w:date="2012-02-04T13:35:00Z">
              <w:r w:rsidRPr="00210652" w:rsidDel="008F2F65">
                <w:rPr>
                  <w:b/>
                  <w:lang w:eastAsia="ko-KR"/>
                </w:rPr>
                <w:delText>30</w:delText>
              </w:r>
            </w:del>
          </w:p>
        </w:tc>
        <w:tc>
          <w:tcPr>
            <w:tcW w:w="416" w:type="dxa"/>
          </w:tcPr>
          <w:p w:rsidR="008F2F65" w:rsidRPr="00210652" w:rsidDel="008F2F65" w:rsidRDefault="008F2F65" w:rsidP="00511F4E">
            <w:pPr>
              <w:keepNext/>
              <w:keepLines/>
              <w:spacing w:beforeLines="25" w:afterLines="25"/>
              <w:jc w:val="center"/>
              <w:rPr>
                <w:del w:id="172" w:author="ehsan" w:date="2012-02-04T13:35:00Z"/>
                <w:b/>
                <w:lang w:eastAsia="ko-KR"/>
              </w:rPr>
              <w:pPrChange w:id="173" w:author="ehsan" w:date="2012-02-04T14:56:00Z">
                <w:pPr>
                  <w:keepNext/>
                  <w:keepLines/>
                  <w:spacing w:beforeLines="25" w:afterLines="25"/>
                  <w:jc w:val="center"/>
                </w:pPr>
              </w:pPrChange>
            </w:pPr>
            <w:del w:id="174" w:author="ehsan" w:date="2012-02-04T13:35:00Z">
              <w:r w:rsidRPr="00210652" w:rsidDel="008F2F65">
                <w:rPr>
                  <w:b/>
                  <w:lang w:eastAsia="ko-KR"/>
                </w:rPr>
                <w:delText>31</w:delText>
              </w:r>
            </w:del>
          </w:p>
        </w:tc>
        <w:tc>
          <w:tcPr>
            <w:tcW w:w="416" w:type="dxa"/>
          </w:tcPr>
          <w:p w:rsidR="008F2F65" w:rsidRPr="00210652" w:rsidDel="008F2F65" w:rsidRDefault="008F2F65" w:rsidP="00511F4E">
            <w:pPr>
              <w:keepNext/>
              <w:keepLines/>
              <w:spacing w:beforeLines="25" w:afterLines="25"/>
              <w:jc w:val="center"/>
              <w:rPr>
                <w:del w:id="175" w:author="ehsan" w:date="2012-02-04T13:35:00Z"/>
                <w:b/>
                <w:lang w:eastAsia="ko-KR"/>
              </w:rPr>
              <w:pPrChange w:id="176" w:author="ehsan" w:date="2012-02-04T14:56:00Z">
                <w:pPr>
                  <w:keepNext/>
                  <w:keepLines/>
                  <w:spacing w:beforeLines="25" w:afterLines="25"/>
                  <w:jc w:val="center"/>
                </w:pPr>
              </w:pPrChange>
            </w:pPr>
            <w:del w:id="177" w:author="ehsan" w:date="2012-02-04T13:35:00Z">
              <w:r w:rsidRPr="00210652" w:rsidDel="008F2F65">
                <w:rPr>
                  <w:b/>
                  <w:lang w:eastAsia="ko-KR"/>
                </w:rPr>
                <w:delText>32</w:delText>
              </w:r>
            </w:del>
          </w:p>
        </w:tc>
        <w:tc>
          <w:tcPr>
            <w:tcW w:w="416" w:type="dxa"/>
          </w:tcPr>
          <w:p w:rsidR="008F2F65" w:rsidRPr="00210652" w:rsidDel="008F2F65" w:rsidRDefault="008F2F65" w:rsidP="00511F4E">
            <w:pPr>
              <w:keepNext/>
              <w:keepLines/>
              <w:spacing w:beforeLines="25" w:afterLines="25"/>
              <w:jc w:val="center"/>
              <w:rPr>
                <w:del w:id="178" w:author="ehsan" w:date="2012-02-04T13:35:00Z"/>
                <w:b/>
                <w:lang w:eastAsia="ko-KR"/>
              </w:rPr>
              <w:pPrChange w:id="179" w:author="ehsan" w:date="2012-02-04T14:56:00Z">
                <w:pPr>
                  <w:keepNext/>
                  <w:keepLines/>
                  <w:spacing w:beforeLines="25" w:afterLines="25"/>
                  <w:jc w:val="center"/>
                </w:pPr>
              </w:pPrChange>
            </w:pPr>
            <w:del w:id="180" w:author="ehsan" w:date="2012-02-04T13:35:00Z">
              <w:r w:rsidRPr="00210652" w:rsidDel="008F2F65">
                <w:rPr>
                  <w:b/>
                  <w:lang w:eastAsia="ko-KR"/>
                </w:rPr>
                <w:delText>33</w:delText>
              </w:r>
            </w:del>
          </w:p>
        </w:tc>
        <w:tc>
          <w:tcPr>
            <w:tcW w:w="416" w:type="dxa"/>
          </w:tcPr>
          <w:p w:rsidR="008F2F65" w:rsidRPr="00210652" w:rsidDel="008F2F65" w:rsidRDefault="008F2F65" w:rsidP="00511F4E">
            <w:pPr>
              <w:keepNext/>
              <w:keepLines/>
              <w:spacing w:beforeLines="25" w:afterLines="25"/>
              <w:jc w:val="center"/>
              <w:rPr>
                <w:del w:id="181" w:author="ehsan" w:date="2012-02-04T13:35:00Z"/>
                <w:b/>
                <w:lang w:eastAsia="ko-KR"/>
              </w:rPr>
              <w:pPrChange w:id="182" w:author="ehsan" w:date="2012-02-04T14:56:00Z">
                <w:pPr>
                  <w:keepNext/>
                  <w:keepLines/>
                  <w:spacing w:beforeLines="25" w:afterLines="25"/>
                  <w:jc w:val="center"/>
                </w:pPr>
              </w:pPrChange>
            </w:pPr>
            <w:del w:id="183" w:author="ehsan" w:date="2012-02-04T13:35:00Z">
              <w:r w:rsidRPr="00210652" w:rsidDel="008F2F65">
                <w:rPr>
                  <w:b/>
                  <w:lang w:eastAsia="ko-KR"/>
                </w:rPr>
                <w:delText>34</w:delText>
              </w:r>
            </w:del>
          </w:p>
        </w:tc>
        <w:tc>
          <w:tcPr>
            <w:tcW w:w="416" w:type="dxa"/>
          </w:tcPr>
          <w:p w:rsidR="008F2F65" w:rsidRPr="00210652" w:rsidDel="008F2F65" w:rsidRDefault="008F2F65" w:rsidP="00511F4E">
            <w:pPr>
              <w:keepNext/>
              <w:keepLines/>
              <w:spacing w:beforeLines="25" w:afterLines="25"/>
              <w:jc w:val="center"/>
              <w:rPr>
                <w:del w:id="184" w:author="ehsan" w:date="2012-02-04T13:35:00Z"/>
                <w:b/>
                <w:lang w:eastAsia="ko-KR"/>
              </w:rPr>
              <w:pPrChange w:id="185" w:author="ehsan" w:date="2012-02-04T14:56:00Z">
                <w:pPr>
                  <w:keepNext/>
                  <w:keepLines/>
                  <w:spacing w:beforeLines="25" w:afterLines="25"/>
                  <w:jc w:val="center"/>
                </w:pPr>
              </w:pPrChange>
            </w:pPr>
          </w:p>
        </w:tc>
      </w:tr>
      <w:tr w:rsidR="008F2F65" w:rsidRPr="00210652" w:rsidDel="008F2F65" w:rsidTr="00511F4E">
        <w:trPr>
          <w:jc w:val="center"/>
          <w:del w:id="186" w:author="ehsan" w:date="2012-02-04T13:35:00Z"/>
        </w:trPr>
        <w:tc>
          <w:tcPr>
            <w:tcW w:w="1583" w:type="dxa"/>
          </w:tcPr>
          <w:p w:rsidR="008F2F65" w:rsidRPr="00210652" w:rsidDel="008F2F65" w:rsidRDefault="008F2F65" w:rsidP="00C31FA3">
            <w:pPr>
              <w:keepNext/>
              <w:keepLines/>
              <w:spacing w:beforeLines="25" w:afterLines="25"/>
              <w:jc w:val="center"/>
              <w:rPr>
                <w:del w:id="187" w:author="ehsan" w:date="2012-02-04T13:35:00Z"/>
                <w:rFonts w:ascii="Times" w:hAnsi="Times" w:cs="Times"/>
                <w:lang w:eastAsia="ko-KR"/>
              </w:rPr>
            </w:pPr>
            <w:del w:id="188" w:author="ehsan" w:date="2012-02-04T13:35:00Z">
              <w:r w:rsidRPr="00210652" w:rsidDel="008F2F65">
                <w:rPr>
                  <w:b/>
                  <w:bCs/>
                  <w:lang w:eastAsia="ko-KR"/>
                </w:rPr>
                <w:delText>intraPredOrder</w:delText>
              </w:r>
            </w:del>
          </w:p>
        </w:tc>
        <w:tc>
          <w:tcPr>
            <w:tcW w:w="416" w:type="dxa"/>
          </w:tcPr>
          <w:p w:rsidR="008F2F65" w:rsidRPr="00210652" w:rsidDel="008F2F65" w:rsidRDefault="008F2F65" w:rsidP="00511F4E">
            <w:pPr>
              <w:keepNext/>
              <w:keepLines/>
              <w:spacing w:beforeLines="25" w:afterLines="25"/>
              <w:jc w:val="center"/>
              <w:rPr>
                <w:del w:id="189" w:author="ehsan" w:date="2012-02-04T13:35:00Z"/>
                <w:lang w:eastAsia="ko-KR"/>
              </w:rPr>
            </w:pPr>
            <w:del w:id="190" w:author="ehsan" w:date="2012-02-04T13:35:00Z">
              <w:r w:rsidRPr="00210652" w:rsidDel="008F2F65">
                <w:rPr>
                  <w:lang w:eastAsia="ko-KR"/>
                </w:rPr>
                <w:delText>31</w:delText>
              </w:r>
            </w:del>
          </w:p>
        </w:tc>
        <w:tc>
          <w:tcPr>
            <w:tcW w:w="416" w:type="dxa"/>
          </w:tcPr>
          <w:p w:rsidR="008F2F65" w:rsidRPr="00210652" w:rsidDel="008F2F65" w:rsidRDefault="008F2F65" w:rsidP="00511F4E">
            <w:pPr>
              <w:keepNext/>
              <w:keepLines/>
              <w:spacing w:beforeLines="25" w:afterLines="25"/>
              <w:jc w:val="center"/>
              <w:rPr>
                <w:del w:id="191" w:author="ehsan" w:date="2012-02-04T13:35:00Z"/>
                <w:lang w:eastAsia="ko-KR"/>
              </w:rPr>
            </w:pPr>
            <w:del w:id="192" w:author="ehsan" w:date="2012-02-04T13:35:00Z">
              <w:r w:rsidRPr="00210652" w:rsidDel="008F2F65">
                <w:rPr>
                  <w:lang w:eastAsia="ko-KR"/>
                </w:rPr>
                <w:delText>2</w:delText>
              </w:r>
            </w:del>
          </w:p>
        </w:tc>
        <w:tc>
          <w:tcPr>
            <w:tcW w:w="416" w:type="dxa"/>
          </w:tcPr>
          <w:p w:rsidR="008F2F65" w:rsidRPr="00210652" w:rsidDel="008F2F65" w:rsidRDefault="008F2F65" w:rsidP="00511F4E">
            <w:pPr>
              <w:keepNext/>
              <w:keepLines/>
              <w:spacing w:beforeLines="25" w:afterLines="25"/>
              <w:jc w:val="center"/>
              <w:rPr>
                <w:del w:id="193" w:author="ehsan" w:date="2012-02-04T13:35:00Z"/>
                <w:lang w:eastAsia="ko-KR"/>
              </w:rPr>
            </w:pPr>
            <w:del w:id="194" w:author="ehsan" w:date="2012-02-04T13:35:00Z">
              <w:r w:rsidRPr="00210652" w:rsidDel="008F2F65">
                <w:rPr>
                  <w:lang w:eastAsia="ko-KR"/>
                </w:rPr>
                <w:delText>4</w:delText>
              </w:r>
            </w:del>
          </w:p>
        </w:tc>
        <w:tc>
          <w:tcPr>
            <w:tcW w:w="416" w:type="dxa"/>
          </w:tcPr>
          <w:p w:rsidR="008F2F65" w:rsidRPr="00210652" w:rsidDel="008F2F65" w:rsidRDefault="008F2F65" w:rsidP="00511F4E">
            <w:pPr>
              <w:keepNext/>
              <w:keepLines/>
              <w:spacing w:beforeLines="25" w:afterLines="25"/>
              <w:jc w:val="center"/>
              <w:rPr>
                <w:del w:id="195" w:author="ehsan" w:date="2012-02-04T13:35:00Z"/>
                <w:lang w:eastAsia="ko-KR"/>
              </w:rPr>
              <w:pPrChange w:id="196" w:author="ehsan" w:date="2012-02-04T14:56:00Z">
                <w:pPr>
                  <w:keepNext/>
                  <w:keepLines/>
                  <w:spacing w:beforeLines="25" w:afterLines="25"/>
                  <w:jc w:val="center"/>
                </w:pPr>
              </w:pPrChange>
            </w:pPr>
            <w:del w:id="197" w:author="ehsan" w:date="2012-02-04T13:35:00Z">
              <w:r w:rsidRPr="00210652" w:rsidDel="008F2F65">
                <w:rPr>
                  <w:lang w:eastAsia="ko-KR"/>
                </w:rPr>
                <w:delText>6</w:delText>
              </w:r>
            </w:del>
          </w:p>
        </w:tc>
        <w:tc>
          <w:tcPr>
            <w:tcW w:w="416" w:type="dxa"/>
          </w:tcPr>
          <w:p w:rsidR="008F2F65" w:rsidRPr="00210652" w:rsidDel="008F2F65" w:rsidRDefault="008F2F65" w:rsidP="00511F4E">
            <w:pPr>
              <w:keepNext/>
              <w:keepLines/>
              <w:spacing w:beforeLines="25" w:afterLines="25"/>
              <w:jc w:val="center"/>
              <w:rPr>
                <w:del w:id="198" w:author="ehsan" w:date="2012-02-04T13:35:00Z"/>
                <w:lang w:eastAsia="ko-KR"/>
              </w:rPr>
              <w:pPrChange w:id="199" w:author="ehsan" w:date="2012-02-04T14:56:00Z">
                <w:pPr>
                  <w:keepNext/>
                  <w:keepLines/>
                  <w:spacing w:beforeLines="25" w:afterLines="25"/>
                  <w:jc w:val="center"/>
                </w:pPr>
              </w:pPrChange>
            </w:pPr>
            <w:del w:id="200" w:author="ehsan" w:date="2012-02-04T13:35:00Z">
              <w:r w:rsidRPr="00210652" w:rsidDel="008F2F65">
                <w:rPr>
                  <w:lang w:eastAsia="ko-KR"/>
                </w:rPr>
                <w:delText>8</w:delText>
              </w:r>
            </w:del>
          </w:p>
        </w:tc>
        <w:tc>
          <w:tcPr>
            <w:tcW w:w="416" w:type="dxa"/>
          </w:tcPr>
          <w:p w:rsidR="008F2F65" w:rsidRPr="00210652" w:rsidDel="008F2F65" w:rsidRDefault="008F2F65" w:rsidP="00511F4E">
            <w:pPr>
              <w:keepNext/>
              <w:keepLines/>
              <w:spacing w:beforeLines="25" w:afterLines="25"/>
              <w:jc w:val="center"/>
              <w:rPr>
                <w:del w:id="201" w:author="ehsan" w:date="2012-02-04T13:35:00Z"/>
                <w:lang w:eastAsia="ko-KR"/>
              </w:rPr>
              <w:pPrChange w:id="202" w:author="ehsan" w:date="2012-02-04T14:56:00Z">
                <w:pPr>
                  <w:keepNext/>
                  <w:keepLines/>
                  <w:spacing w:beforeLines="25" w:afterLines="25"/>
                  <w:jc w:val="center"/>
                </w:pPr>
              </w:pPrChange>
            </w:pPr>
            <w:del w:id="203" w:author="ehsan" w:date="2012-02-04T13:35:00Z">
              <w:r w:rsidRPr="00210652" w:rsidDel="008F2F65">
                <w:rPr>
                  <w:lang w:eastAsia="ko-KR"/>
                </w:rPr>
                <w:delText>10</w:delText>
              </w:r>
            </w:del>
          </w:p>
        </w:tc>
        <w:tc>
          <w:tcPr>
            <w:tcW w:w="416" w:type="dxa"/>
          </w:tcPr>
          <w:p w:rsidR="008F2F65" w:rsidRPr="00210652" w:rsidDel="008F2F65" w:rsidRDefault="008F2F65" w:rsidP="00511F4E">
            <w:pPr>
              <w:keepNext/>
              <w:keepLines/>
              <w:spacing w:beforeLines="25" w:afterLines="25"/>
              <w:jc w:val="center"/>
              <w:rPr>
                <w:del w:id="204" w:author="ehsan" w:date="2012-02-04T13:35:00Z"/>
                <w:lang w:eastAsia="ko-KR"/>
              </w:rPr>
              <w:pPrChange w:id="205" w:author="ehsan" w:date="2012-02-04T14:56:00Z">
                <w:pPr>
                  <w:keepNext/>
                  <w:keepLines/>
                  <w:spacing w:beforeLines="25" w:afterLines="25"/>
                  <w:jc w:val="center"/>
                </w:pPr>
              </w:pPrChange>
            </w:pPr>
            <w:del w:id="206" w:author="ehsan" w:date="2012-02-04T13:35:00Z">
              <w:r w:rsidRPr="00210652" w:rsidDel="008F2F65">
                <w:rPr>
                  <w:lang w:eastAsia="ko-KR"/>
                </w:rPr>
                <w:delText>12</w:delText>
              </w:r>
            </w:del>
          </w:p>
        </w:tc>
        <w:tc>
          <w:tcPr>
            <w:tcW w:w="416" w:type="dxa"/>
          </w:tcPr>
          <w:p w:rsidR="008F2F65" w:rsidRPr="00210652" w:rsidDel="008F2F65" w:rsidRDefault="008F2F65" w:rsidP="00511F4E">
            <w:pPr>
              <w:keepNext/>
              <w:keepLines/>
              <w:spacing w:beforeLines="25" w:afterLines="25"/>
              <w:jc w:val="center"/>
              <w:rPr>
                <w:del w:id="207" w:author="ehsan" w:date="2012-02-04T13:35:00Z"/>
                <w:lang w:eastAsia="ko-KR"/>
              </w:rPr>
              <w:pPrChange w:id="208" w:author="ehsan" w:date="2012-02-04T14:56:00Z">
                <w:pPr>
                  <w:keepNext/>
                  <w:keepLines/>
                  <w:spacing w:beforeLines="25" w:afterLines="25"/>
                  <w:jc w:val="center"/>
                </w:pPr>
              </w:pPrChange>
            </w:pPr>
            <w:del w:id="209" w:author="ehsan" w:date="2012-02-04T13:35:00Z">
              <w:r w:rsidRPr="00210652" w:rsidDel="008F2F65">
                <w:rPr>
                  <w:lang w:eastAsia="ko-KR"/>
                </w:rPr>
                <w:delText>14</w:delText>
              </w:r>
            </w:del>
          </w:p>
        </w:tc>
        <w:tc>
          <w:tcPr>
            <w:tcW w:w="416" w:type="dxa"/>
          </w:tcPr>
          <w:p w:rsidR="008F2F65" w:rsidRPr="00210652" w:rsidDel="008F2F65" w:rsidRDefault="008F2F65" w:rsidP="00511F4E">
            <w:pPr>
              <w:keepNext/>
              <w:keepLines/>
              <w:spacing w:beforeLines="25" w:afterLines="25"/>
              <w:jc w:val="center"/>
              <w:rPr>
                <w:del w:id="210" w:author="ehsan" w:date="2012-02-04T13:35:00Z"/>
                <w:lang w:eastAsia="ko-KR"/>
              </w:rPr>
              <w:pPrChange w:id="211" w:author="ehsan" w:date="2012-02-04T14:56:00Z">
                <w:pPr>
                  <w:keepNext/>
                  <w:keepLines/>
                  <w:spacing w:beforeLines="25" w:afterLines="25"/>
                  <w:jc w:val="center"/>
                </w:pPr>
              </w:pPrChange>
            </w:pPr>
            <w:del w:id="212" w:author="ehsan" w:date="2012-02-04T13:35:00Z">
              <w:r w:rsidRPr="00210652" w:rsidDel="008F2F65">
                <w:rPr>
                  <w:lang w:eastAsia="ko-KR"/>
                </w:rPr>
                <w:delText>16</w:delText>
              </w:r>
            </w:del>
          </w:p>
        </w:tc>
        <w:tc>
          <w:tcPr>
            <w:tcW w:w="416" w:type="dxa"/>
          </w:tcPr>
          <w:p w:rsidR="008F2F65" w:rsidRPr="00210652" w:rsidDel="008F2F65" w:rsidRDefault="008F2F65" w:rsidP="00511F4E">
            <w:pPr>
              <w:keepNext/>
              <w:keepLines/>
              <w:spacing w:beforeLines="25" w:afterLines="25"/>
              <w:jc w:val="center"/>
              <w:rPr>
                <w:del w:id="213" w:author="ehsan" w:date="2012-02-04T13:35:00Z"/>
                <w:lang w:eastAsia="ko-KR"/>
              </w:rPr>
              <w:pPrChange w:id="214" w:author="ehsan" w:date="2012-02-04T14:56:00Z">
                <w:pPr>
                  <w:keepNext/>
                  <w:keepLines/>
                  <w:spacing w:beforeLines="25" w:afterLines="25"/>
                  <w:jc w:val="center"/>
                </w:pPr>
              </w:pPrChange>
            </w:pPr>
            <w:del w:id="215" w:author="ehsan" w:date="2012-02-04T13:35:00Z">
              <w:r w:rsidRPr="00210652" w:rsidDel="008F2F65">
                <w:rPr>
                  <w:lang w:eastAsia="ko-KR"/>
                </w:rPr>
                <w:delText>18</w:delText>
              </w:r>
            </w:del>
          </w:p>
        </w:tc>
        <w:tc>
          <w:tcPr>
            <w:tcW w:w="416" w:type="dxa"/>
          </w:tcPr>
          <w:p w:rsidR="008F2F65" w:rsidRPr="00210652" w:rsidDel="008F2F65" w:rsidRDefault="008F2F65" w:rsidP="00511F4E">
            <w:pPr>
              <w:keepNext/>
              <w:keepLines/>
              <w:spacing w:beforeLines="25" w:afterLines="25"/>
              <w:jc w:val="center"/>
              <w:rPr>
                <w:del w:id="216" w:author="ehsan" w:date="2012-02-04T13:35:00Z"/>
                <w:lang w:eastAsia="ko-KR"/>
              </w:rPr>
              <w:pPrChange w:id="217" w:author="ehsan" w:date="2012-02-04T14:56:00Z">
                <w:pPr>
                  <w:keepNext/>
                  <w:keepLines/>
                  <w:spacing w:beforeLines="25" w:afterLines="25"/>
                  <w:jc w:val="center"/>
                </w:pPr>
              </w:pPrChange>
            </w:pPr>
            <w:del w:id="218" w:author="ehsan" w:date="2012-02-04T13:35:00Z">
              <w:r w:rsidRPr="00210652" w:rsidDel="008F2F65">
                <w:rPr>
                  <w:lang w:eastAsia="ko-KR"/>
                </w:rPr>
                <w:delText>20</w:delText>
              </w:r>
            </w:del>
          </w:p>
        </w:tc>
        <w:tc>
          <w:tcPr>
            <w:tcW w:w="416" w:type="dxa"/>
          </w:tcPr>
          <w:p w:rsidR="008F2F65" w:rsidRPr="00210652" w:rsidDel="008F2F65" w:rsidRDefault="008F2F65" w:rsidP="00511F4E">
            <w:pPr>
              <w:keepNext/>
              <w:keepLines/>
              <w:spacing w:beforeLines="25" w:afterLines="25"/>
              <w:jc w:val="center"/>
              <w:rPr>
                <w:del w:id="219" w:author="ehsan" w:date="2012-02-04T13:35:00Z"/>
                <w:lang w:eastAsia="ko-KR"/>
              </w:rPr>
              <w:pPrChange w:id="220" w:author="ehsan" w:date="2012-02-04T14:56:00Z">
                <w:pPr>
                  <w:keepNext/>
                  <w:keepLines/>
                  <w:spacing w:beforeLines="25" w:afterLines="25"/>
                  <w:jc w:val="center"/>
                </w:pPr>
              </w:pPrChange>
            </w:pPr>
            <w:del w:id="221" w:author="ehsan" w:date="2012-02-04T13:35:00Z">
              <w:r w:rsidRPr="00210652" w:rsidDel="008F2F65">
                <w:rPr>
                  <w:lang w:eastAsia="ko-KR"/>
                </w:rPr>
                <w:delText>22</w:delText>
              </w:r>
            </w:del>
          </w:p>
        </w:tc>
        <w:tc>
          <w:tcPr>
            <w:tcW w:w="416" w:type="dxa"/>
          </w:tcPr>
          <w:p w:rsidR="008F2F65" w:rsidRPr="00210652" w:rsidDel="008F2F65" w:rsidRDefault="008F2F65" w:rsidP="00511F4E">
            <w:pPr>
              <w:keepNext/>
              <w:keepLines/>
              <w:spacing w:beforeLines="25" w:afterLines="25"/>
              <w:jc w:val="center"/>
              <w:rPr>
                <w:del w:id="222" w:author="ehsan" w:date="2012-02-04T13:35:00Z"/>
                <w:lang w:eastAsia="ko-KR"/>
              </w:rPr>
              <w:pPrChange w:id="223" w:author="ehsan" w:date="2012-02-04T14:56:00Z">
                <w:pPr>
                  <w:keepNext/>
                  <w:keepLines/>
                  <w:spacing w:beforeLines="25" w:afterLines="25"/>
                  <w:jc w:val="center"/>
                </w:pPr>
              </w:pPrChange>
            </w:pPr>
            <w:del w:id="224" w:author="ehsan" w:date="2012-02-04T13:35:00Z">
              <w:r w:rsidRPr="00210652" w:rsidDel="008F2F65">
                <w:rPr>
                  <w:lang w:eastAsia="ko-KR"/>
                </w:rPr>
                <w:delText>24</w:delText>
              </w:r>
            </w:del>
          </w:p>
        </w:tc>
        <w:tc>
          <w:tcPr>
            <w:tcW w:w="416" w:type="dxa"/>
          </w:tcPr>
          <w:p w:rsidR="008F2F65" w:rsidRPr="00210652" w:rsidDel="008F2F65" w:rsidRDefault="008F2F65" w:rsidP="00511F4E">
            <w:pPr>
              <w:keepNext/>
              <w:keepLines/>
              <w:spacing w:beforeLines="25" w:afterLines="25"/>
              <w:jc w:val="center"/>
              <w:rPr>
                <w:del w:id="225" w:author="ehsan" w:date="2012-02-04T13:35:00Z"/>
                <w:lang w:eastAsia="ko-KR"/>
              </w:rPr>
              <w:pPrChange w:id="226" w:author="ehsan" w:date="2012-02-04T14:56:00Z">
                <w:pPr>
                  <w:keepNext/>
                  <w:keepLines/>
                  <w:spacing w:beforeLines="25" w:afterLines="25"/>
                  <w:jc w:val="center"/>
                </w:pPr>
              </w:pPrChange>
            </w:pPr>
            <w:del w:id="227" w:author="ehsan" w:date="2012-02-04T13:35:00Z">
              <w:r w:rsidRPr="00210652" w:rsidDel="008F2F65">
                <w:rPr>
                  <w:lang w:eastAsia="ko-KR"/>
                </w:rPr>
                <w:delText>26</w:delText>
              </w:r>
            </w:del>
          </w:p>
        </w:tc>
        <w:tc>
          <w:tcPr>
            <w:tcW w:w="416" w:type="dxa"/>
          </w:tcPr>
          <w:p w:rsidR="008F2F65" w:rsidRPr="00210652" w:rsidDel="008F2F65" w:rsidRDefault="008F2F65" w:rsidP="00511F4E">
            <w:pPr>
              <w:keepNext/>
              <w:keepLines/>
              <w:spacing w:beforeLines="25" w:afterLines="25"/>
              <w:jc w:val="center"/>
              <w:rPr>
                <w:del w:id="228" w:author="ehsan" w:date="2012-02-04T13:35:00Z"/>
                <w:lang w:eastAsia="ko-KR"/>
              </w:rPr>
              <w:pPrChange w:id="229" w:author="ehsan" w:date="2012-02-04T14:56:00Z">
                <w:pPr>
                  <w:keepNext/>
                  <w:keepLines/>
                  <w:spacing w:beforeLines="25" w:afterLines="25"/>
                  <w:jc w:val="center"/>
                </w:pPr>
              </w:pPrChange>
            </w:pPr>
            <w:del w:id="230" w:author="ehsan" w:date="2012-02-04T13:35:00Z">
              <w:r w:rsidRPr="00210652" w:rsidDel="008F2F65">
                <w:rPr>
                  <w:lang w:eastAsia="ko-KR"/>
                </w:rPr>
                <w:delText>28</w:delText>
              </w:r>
            </w:del>
          </w:p>
        </w:tc>
        <w:tc>
          <w:tcPr>
            <w:tcW w:w="416" w:type="dxa"/>
          </w:tcPr>
          <w:p w:rsidR="008F2F65" w:rsidRPr="00210652" w:rsidDel="008F2F65" w:rsidRDefault="008F2F65" w:rsidP="00511F4E">
            <w:pPr>
              <w:keepNext/>
              <w:keepLines/>
              <w:spacing w:beforeLines="25" w:afterLines="25"/>
              <w:jc w:val="center"/>
              <w:rPr>
                <w:del w:id="231" w:author="ehsan" w:date="2012-02-04T13:35:00Z"/>
                <w:lang w:eastAsia="ko-KR"/>
              </w:rPr>
              <w:pPrChange w:id="232" w:author="ehsan" w:date="2012-02-04T14:56:00Z">
                <w:pPr>
                  <w:keepNext/>
                  <w:keepLines/>
                  <w:spacing w:beforeLines="25" w:afterLines="25"/>
                  <w:jc w:val="center"/>
                </w:pPr>
              </w:pPrChange>
            </w:pPr>
            <w:del w:id="233" w:author="ehsan" w:date="2012-02-04T13:35:00Z">
              <w:r w:rsidRPr="00210652" w:rsidDel="008F2F65">
                <w:rPr>
                  <w:lang w:eastAsia="ko-KR"/>
                </w:rPr>
                <w:delText>30</w:delText>
              </w:r>
            </w:del>
          </w:p>
        </w:tc>
        <w:tc>
          <w:tcPr>
            <w:tcW w:w="416" w:type="dxa"/>
          </w:tcPr>
          <w:p w:rsidR="008F2F65" w:rsidRPr="00210652" w:rsidDel="008F2F65" w:rsidRDefault="008F2F65" w:rsidP="00511F4E">
            <w:pPr>
              <w:keepNext/>
              <w:keepLines/>
              <w:spacing w:beforeLines="25" w:afterLines="25"/>
              <w:jc w:val="center"/>
              <w:rPr>
                <w:del w:id="234" w:author="ehsan" w:date="2012-02-04T13:35:00Z"/>
                <w:lang w:eastAsia="ko-KR"/>
              </w:rPr>
              <w:pPrChange w:id="235" w:author="ehsan" w:date="2012-02-04T14:56:00Z">
                <w:pPr>
                  <w:keepNext/>
                  <w:keepLines/>
                  <w:spacing w:beforeLines="25" w:afterLines="25"/>
                  <w:jc w:val="center"/>
                </w:pPr>
              </w:pPrChange>
            </w:pPr>
            <w:del w:id="236" w:author="ehsan" w:date="2012-02-04T13:35:00Z">
              <w:r w:rsidRPr="00210652" w:rsidDel="008F2F65">
                <w:rPr>
                  <w:lang w:eastAsia="ko-KR"/>
                </w:rPr>
                <w:delText>32</w:delText>
              </w:r>
            </w:del>
          </w:p>
        </w:tc>
        <w:tc>
          <w:tcPr>
            <w:tcW w:w="416" w:type="dxa"/>
          </w:tcPr>
          <w:p w:rsidR="008F2F65" w:rsidRPr="00210652" w:rsidDel="008F2F65" w:rsidRDefault="008F2F65" w:rsidP="00511F4E">
            <w:pPr>
              <w:keepNext/>
              <w:keepLines/>
              <w:spacing w:beforeLines="25" w:afterLines="25"/>
              <w:jc w:val="center"/>
              <w:rPr>
                <w:del w:id="237" w:author="ehsan" w:date="2012-02-04T13:35:00Z"/>
                <w:lang w:eastAsia="ko-KR"/>
              </w:rPr>
              <w:pPrChange w:id="238" w:author="ehsan" w:date="2012-02-04T14:56:00Z">
                <w:pPr>
                  <w:keepNext/>
                  <w:keepLines/>
                  <w:spacing w:beforeLines="25" w:afterLines="25"/>
                  <w:jc w:val="center"/>
                </w:pPr>
              </w:pPrChange>
            </w:pPr>
          </w:p>
        </w:tc>
      </w:tr>
    </w:tbl>
    <w:p w:rsidR="008F2F65" w:rsidRPr="00210652" w:rsidDel="008F2F65" w:rsidRDefault="008F2F65" w:rsidP="008F2F65">
      <w:pPr>
        <w:rPr>
          <w:del w:id="239" w:author="ehsan" w:date="2012-02-04T13:35:00Z"/>
          <w:lang w:eastAsia="ko-KR"/>
        </w:rPr>
      </w:pPr>
    </w:p>
    <w:p w:rsidR="008F2F65" w:rsidRPr="00210652" w:rsidRDefault="00653ACA" w:rsidP="008F2F65">
      <w:pPr>
        <w:rPr>
          <w:lang w:eastAsia="ko-KR"/>
        </w:rPr>
      </w:pPr>
      <w:r w:rsidRPr="00210652">
        <w:rPr>
          <w:lang w:eastAsia="ko-KR"/>
        </w:rPr>
        <w:fldChar w:fldCharType="begin" w:fldLock="1"/>
      </w:r>
      <w:r w:rsidR="008F2F65" w:rsidRPr="00210652">
        <w:rPr>
          <w:lang w:eastAsia="ko-KR"/>
        </w:rPr>
        <w:instrText xml:space="preserve"> REF _Ref282086453 \h </w:instrText>
      </w:r>
      <w:r w:rsidRPr="00210652">
        <w:rPr>
          <w:lang w:eastAsia="ko-KR"/>
        </w:rPr>
      </w:r>
      <w:r w:rsidRPr="00210652">
        <w:rPr>
          <w:lang w:eastAsia="ko-KR"/>
        </w:rPr>
        <w:fldChar w:fldCharType="separate"/>
      </w:r>
      <w:r w:rsidR="008F2F65" w:rsidRPr="00210652">
        <w:t>Figure </w:t>
      </w:r>
      <w:r w:rsidR="008F2F65" w:rsidRPr="00210652">
        <w:rPr>
          <w:noProof/>
        </w:rPr>
        <w:t>8</w:t>
      </w:r>
      <w:r w:rsidR="008F2F65" w:rsidRPr="00210652">
        <w:noBreakHyphen/>
      </w:r>
      <w:r w:rsidR="008F2F65" w:rsidRPr="00210652">
        <w:rPr>
          <w:noProof/>
        </w:rPr>
        <w:t>2</w:t>
      </w:r>
      <w:r w:rsidRPr="00210652">
        <w:rPr>
          <w:lang w:eastAsia="ko-KR"/>
        </w:rPr>
        <w:fldChar w:fldCharType="end"/>
      </w:r>
      <w:r w:rsidR="008F2F65" w:rsidRPr="00210652">
        <w:rPr>
          <w:lang w:eastAsia="ko-KR"/>
        </w:rPr>
        <w:t xml:space="preserve"> illustrates the total 34 intra angles and </w:t>
      </w:r>
      <w:r w:rsidRPr="00210652">
        <w:rPr>
          <w:lang w:eastAsia="ko-KR"/>
        </w:rPr>
        <w:fldChar w:fldCharType="begin" w:fldLock="1"/>
      </w:r>
      <w:r w:rsidR="008F2F65" w:rsidRPr="00210652">
        <w:rPr>
          <w:lang w:eastAsia="ko-KR"/>
        </w:rPr>
        <w:instrText xml:space="preserve"> REF _Ref278129130 \h </w:instrText>
      </w:r>
      <w:r w:rsidRPr="00210652">
        <w:rPr>
          <w:lang w:eastAsia="ko-KR"/>
        </w:rPr>
      </w:r>
      <w:r w:rsidRPr="00210652">
        <w:rPr>
          <w:lang w:eastAsia="ko-KR"/>
        </w:rPr>
        <w:fldChar w:fldCharType="separate"/>
      </w:r>
      <w:r w:rsidR="008F2F65" w:rsidRPr="00210652">
        <w:t>Table </w:t>
      </w:r>
      <w:r w:rsidR="008F2F65" w:rsidRPr="00210652">
        <w:rPr>
          <w:noProof/>
        </w:rPr>
        <w:t>8</w:t>
      </w:r>
      <w:r w:rsidR="008F2F65" w:rsidRPr="00210652">
        <w:noBreakHyphen/>
      </w:r>
      <w:r w:rsidR="008F2F65" w:rsidRPr="00210652">
        <w:rPr>
          <w:noProof/>
        </w:rPr>
        <w:t>7</w:t>
      </w:r>
      <w:r w:rsidRPr="00210652">
        <w:rPr>
          <w:lang w:eastAsia="ko-KR"/>
        </w:rPr>
        <w:fldChar w:fldCharType="end"/>
      </w:r>
      <w:r w:rsidR="008F2F65" w:rsidRPr="00210652">
        <w:rPr>
          <w:lang w:eastAsia="ko-KR"/>
        </w:rPr>
        <w:t xml:space="preserve"> specifies the mapping table between </w:t>
      </w:r>
      <w:del w:id="240" w:author="ehsan" w:date="2012-02-04T13:35:00Z">
        <w:r w:rsidR="008F2F65" w:rsidRPr="00210652" w:rsidDel="00C8030A">
          <w:rPr>
            <w:lang w:eastAsia="ko-KR"/>
          </w:rPr>
          <w:delText xml:space="preserve">intraPredOrder </w:delText>
        </w:r>
      </w:del>
      <w:proofErr w:type="spellStart"/>
      <w:ins w:id="241" w:author="ehsan" w:date="2012-02-04T13:35:00Z">
        <w:r w:rsidR="00C8030A" w:rsidRPr="00210652">
          <w:rPr>
            <w:lang w:eastAsia="ko-KR"/>
          </w:rPr>
          <w:t>intraPred</w:t>
        </w:r>
        <w:r w:rsidR="00C8030A">
          <w:rPr>
            <w:lang w:eastAsia="ko-KR"/>
          </w:rPr>
          <w:t>Mode</w:t>
        </w:r>
        <w:r w:rsidR="00C8030A" w:rsidRPr="00210652">
          <w:rPr>
            <w:lang w:eastAsia="ko-KR"/>
          </w:rPr>
          <w:t>r</w:t>
        </w:r>
        <w:proofErr w:type="spellEnd"/>
        <w:r w:rsidR="00C8030A" w:rsidRPr="00210652">
          <w:rPr>
            <w:lang w:eastAsia="ko-KR"/>
          </w:rPr>
          <w:t xml:space="preserve"> </w:t>
        </w:r>
      </w:ins>
      <w:r w:rsidR="008F2F65" w:rsidRPr="00210652">
        <w:rPr>
          <w:lang w:eastAsia="ko-KR"/>
        </w:rPr>
        <w:t xml:space="preserve">and the angle parameter </w:t>
      </w:r>
      <w:proofErr w:type="spellStart"/>
      <w:r w:rsidR="008F2F65" w:rsidRPr="00210652">
        <w:rPr>
          <w:lang w:eastAsia="ko-KR"/>
        </w:rPr>
        <w:t>intraPredAngle</w:t>
      </w:r>
      <w:proofErr w:type="spellEnd"/>
      <w:r w:rsidR="008F2F65" w:rsidRPr="00210652">
        <w:rPr>
          <w:lang w:eastAsia="ko-KR"/>
        </w:rPr>
        <w:t>.</w:t>
      </w:r>
    </w:p>
    <w:p w:rsidR="008F2F65" w:rsidRPr="00210652" w:rsidRDefault="008F2F65" w:rsidP="008F2F65">
      <w:pPr>
        <w:pStyle w:val="Figure"/>
        <w:rPr>
          <w:iCs/>
          <w:lang w:val="en-GB"/>
        </w:rPr>
      </w:pPr>
      <w:r>
        <w:rPr>
          <w:noProof/>
        </w:rPr>
        <w:lastRenderedPageBreak/>
        <w:drawing>
          <wp:inline distT="0" distB="0" distL="0" distR="0">
            <wp:extent cx="3611245" cy="3574415"/>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611245" cy="3574415"/>
                    </a:xfrm>
                    <a:prstGeom prst="rect">
                      <a:avLst/>
                    </a:prstGeom>
                    <a:noFill/>
                    <a:ln w="9525">
                      <a:noFill/>
                      <a:miter lim="800000"/>
                      <a:headEnd/>
                      <a:tailEnd/>
                    </a:ln>
                  </pic:spPr>
                </pic:pic>
              </a:graphicData>
            </a:graphic>
          </wp:inline>
        </w:drawing>
      </w:r>
    </w:p>
    <w:p w:rsidR="008F2F65" w:rsidRPr="00210652" w:rsidRDefault="008F2F65" w:rsidP="008F2F65">
      <w:pPr>
        <w:pStyle w:val="FigureTitleChar"/>
        <w:keepNext w:val="0"/>
        <w:rPr>
          <w:lang w:eastAsia="ko-KR"/>
        </w:rPr>
      </w:pPr>
      <w:bookmarkStart w:id="242" w:name="_Ref282086453"/>
      <w:bookmarkStart w:id="243" w:name="_Toc287363897"/>
      <w:bookmarkStart w:id="244" w:name="_Toc293649328"/>
      <w:r w:rsidRPr="00210652">
        <w:t>Figure </w:t>
      </w:r>
      <w:r w:rsidR="00653ACA">
        <w:fldChar w:fldCharType="begin" w:fldLock="1"/>
      </w:r>
      <w:r>
        <w:instrText xml:space="preserve"> STYLEREF 1 \s </w:instrText>
      </w:r>
      <w:r w:rsidR="00653ACA">
        <w:fldChar w:fldCharType="separate"/>
      </w:r>
      <w:r>
        <w:rPr>
          <w:noProof/>
        </w:rPr>
        <w:t>8</w:t>
      </w:r>
      <w:r w:rsidR="00653ACA">
        <w:fldChar w:fldCharType="end"/>
      </w:r>
      <w:r>
        <w:noBreakHyphen/>
      </w:r>
      <w:r w:rsidR="00653ACA">
        <w:fldChar w:fldCharType="begin" w:fldLock="1"/>
      </w:r>
      <w:r>
        <w:instrText xml:space="preserve"> SEQ Figure \* ARABIC \s 1 </w:instrText>
      </w:r>
      <w:r w:rsidR="00653ACA">
        <w:fldChar w:fldCharType="separate"/>
      </w:r>
      <w:r>
        <w:rPr>
          <w:noProof/>
        </w:rPr>
        <w:t>2</w:t>
      </w:r>
      <w:r w:rsidR="00653ACA">
        <w:fldChar w:fldCharType="end"/>
      </w:r>
      <w:bookmarkEnd w:id="242"/>
      <w:r w:rsidRPr="00210652">
        <w:t xml:space="preserve"> – </w:t>
      </w:r>
      <w:r w:rsidRPr="00210652">
        <w:rPr>
          <w:lang w:eastAsia="ko-KR"/>
        </w:rPr>
        <w:t>Intra prediction angle definition (informative)</w:t>
      </w:r>
      <w:bookmarkEnd w:id="243"/>
      <w:bookmarkEnd w:id="244"/>
    </w:p>
    <w:p w:rsidR="008F2F65" w:rsidRPr="00E8461A" w:rsidRDefault="008F2F65" w:rsidP="008F2F65">
      <w:pPr>
        <w:pStyle w:val="Caption"/>
        <w:rPr>
          <w:lang w:val="en-GB"/>
        </w:rPr>
      </w:pPr>
      <w:bookmarkStart w:id="245" w:name="_Ref278129130"/>
      <w:bookmarkStart w:id="246" w:name="_Toc287363932"/>
      <w:bookmarkStart w:id="247" w:name="_Toc293649372"/>
      <w:r w:rsidRPr="00E8461A">
        <w:rPr>
          <w:lang w:val="en-GB"/>
        </w:rPr>
        <w:t>Table </w:t>
      </w:r>
      <w:r w:rsidR="00653ACA">
        <w:rPr>
          <w:lang w:val="en-GB"/>
        </w:rPr>
        <w:fldChar w:fldCharType="begin"/>
      </w:r>
      <w:r>
        <w:rPr>
          <w:lang w:val="en-GB"/>
        </w:rPr>
        <w:instrText xml:space="preserve"> STYLEREF 1 \s </w:instrText>
      </w:r>
      <w:r w:rsidR="00653ACA">
        <w:rPr>
          <w:lang w:val="en-GB"/>
        </w:rPr>
        <w:fldChar w:fldCharType="separate"/>
      </w:r>
      <w:r>
        <w:rPr>
          <w:noProof/>
          <w:lang w:val="en-GB"/>
        </w:rPr>
        <w:t>8</w:t>
      </w:r>
      <w:r w:rsidR="00653ACA">
        <w:rPr>
          <w:lang w:val="en-GB"/>
        </w:rPr>
        <w:fldChar w:fldCharType="end"/>
      </w:r>
      <w:r>
        <w:rPr>
          <w:lang w:val="en-GB"/>
        </w:rPr>
        <w:noBreakHyphen/>
      </w:r>
      <w:r w:rsidR="00653ACA">
        <w:rPr>
          <w:lang w:val="en-GB"/>
        </w:rPr>
        <w:fldChar w:fldCharType="begin"/>
      </w:r>
      <w:r>
        <w:rPr>
          <w:lang w:val="en-GB"/>
        </w:rPr>
        <w:instrText xml:space="preserve"> SEQ Table \* ARABIC \s 1 </w:instrText>
      </w:r>
      <w:r w:rsidR="00653ACA">
        <w:rPr>
          <w:lang w:val="en-GB"/>
        </w:rPr>
        <w:fldChar w:fldCharType="separate"/>
      </w:r>
      <w:r>
        <w:rPr>
          <w:noProof/>
          <w:lang w:val="en-GB"/>
        </w:rPr>
        <w:t>7</w:t>
      </w:r>
      <w:r w:rsidR="00653ACA">
        <w:rPr>
          <w:lang w:val="en-GB"/>
        </w:rPr>
        <w:fldChar w:fldCharType="end"/>
      </w:r>
      <w:bookmarkEnd w:id="245"/>
      <w:r w:rsidRPr="00E8461A">
        <w:rPr>
          <w:lang w:val="en-GB"/>
        </w:rPr>
        <w:t xml:space="preserve"> – </w:t>
      </w:r>
      <w:r w:rsidRPr="00E8461A">
        <w:rPr>
          <w:lang w:val="en-GB" w:eastAsia="ko-KR"/>
        </w:rPr>
        <w:t xml:space="preserve">Specification of </w:t>
      </w:r>
      <w:proofErr w:type="spellStart"/>
      <w:r w:rsidRPr="00E8461A">
        <w:rPr>
          <w:lang w:val="en-GB" w:eastAsia="ko-KR"/>
        </w:rPr>
        <w:t>intraPredAngle</w:t>
      </w:r>
      <w:bookmarkEnd w:id="246"/>
      <w:bookmarkEnd w:id="247"/>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83"/>
        <w:gridCol w:w="483"/>
        <w:gridCol w:w="483"/>
        <w:gridCol w:w="483"/>
        <w:gridCol w:w="483"/>
        <w:gridCol w:w="583"/>
        <w:gridCol w:w="416"/>
        <w:gridCol w:w="416"/>
        <w:gridCol w:w="416"/>
        <w:gridCol w:w="416"/>
        <w:gridCol w:w="416"/>
        <w:gridCol w:w="416"/>
        <w:gridCol w:w="416"/>
        <w:gridCol w:w="416"/>
        <w:gridCol w:w="416"/>
        <w:gridCol w:w="416"/>
      </w:tblGrid>
      <w:tr w:rsidR="008F2F65" w:rsidRPr="00210652" w:rsidTr="00511F4E">
        <w:trPr>
          <w:jc w:val="center"/>
        </w:trPr>
        <w:tc>
          <w:tcPr>
            <w:tcW w:w="1583" w:type="dxa"/>
          </w:tcPr>
          <w:p w:rsidR="008F2F65" w:rsidRPr="00210652" w:rsidRDefault="008F2F65" w:rsidP="00C31FA3">
            <w:pPr>
              <w:keepNext/>
              <w:keepLines/>
              <w:spacing w:beforeLines="25" w:afterLines="25"/>
              <w:jc w:val="center"/>
            </w:pPr>
            <w:proofErr w:type="spellStart"/>
            <w:r w:rsidRPr="00210652">
              <w:rPr>
                <w:b/>
                <w:bCs/>
                <w:lang w:eastAsia="ko-KR"/>
              </w:rPr>
              <w:t>intraPredOrder</w:t>
            </w:r>
            <w:proofErr w:type="spellEnd"/>
          </w:p>
        </w:tc>
        <w:tc>
          <w:tcPr>
            <w:tcW w:w="416" w:type="dxa"/>
          </w:tcPr>
          <w:p w:rsidR="008F2F65" w:rsidRPr="00210652" w:rsidRDefault="008F2F65" w:rsidP="00511F4E">
            <w:pPr>
              <w:keepNext/>
              <w:keepLines/>
              <w:spacing w:beforeLines="25" w:afterLines="25"/>
              <w:jc w:val="center"/>
              <w:rPr>
                <w:b/>
                <w:lang w:eastAsia="ko-KR"/>
              </w:rPr>
            </w:pPr>
            <w:r w:rsidRPr="00210652">
              <w:rPr>
                <w:b/>
                <w:lang w:eastAsia="ko-KR"/>
              </w:rPr>
              <w:t>0</w:t>
            </w:r>
          </w:p>
        </w:tc>
        <w:tc>
          <w:tcPr>
            <w:tcW w:w="483" w:type="dxa"/>
          </w:tcPr>
          <w:p w:rsidR="008F2F65" w:rsidRPr="00210652" w:rsidRDefault="008F2F65" w:rsidP="00511F4E">
            <w:pPr>
              <w:keepNext/>
              <w:keepLines/>
              <w:spacing w:beforeLines="25" w:afterLines="25"/>
              <w:jc w:val="center"/>
              <w:rPr>
                <w:b/>
                <w:lang w:eastAsia="ko-KR"/>
              </w:rPr>
            </w:pPr>
            <w:r w:rsidRPr="00210652">
              <w:rPr>
                <w:b/>
                <w:lang w:eastAsia="ko-KR"/>
              </w:rPr>
              <w:t>1</w:t>
            </w:r>
          </w:p>
        </w:tc>
        <w:tc>
          <w:tcPr>
            <w:tcW w:w="483" w:type="dxa"/>
          </w:tcPr>
          <w:p w:rsidR="008F2F65" w:rsidRPr="00210652" w:rsidRDefault="008F2F65" w:rsidP="00511F4E">
            <w:pPr>
              <w:keepNext/>
              <w:keepLines/>
              <w:spacing w:beforeLines="25" w:afterLines="25"/>
              <w:jc w:val="center"/>
              <w:rPr>
                <w:b/>
                <w:lang w:eastAsia="ko-KR"/>
              </w:rPr>
            </w:pPr>
            <w:r w:rsidRPr="00210652">
              <w:rPr>
                <w:b/>
                <w:lang w:eastAsia="ko-KR"/>
              </w:rPr>
              <w:t>2</w:t>
            </w:r>
          </w:p>
        </w:tc>
        <w:tc>
          <w:tcPr>
            <w:tcW w:w="483" w:type="dxa"/>
          </w:tcPr>
          <w:p w:rsidR="008F2F65" w:rsidRPr="00210652" w:rsidRDefault="008F2F65" w:rsidP="00511F4E">
            <w:pPr>
              <w:keepNext/>
              <w:keepLines/>
              <w:spacing w:beforeLines="25" w:afterLines="25"/>
              <w:jc w:val="center"/>
              <w:rPr>
                <w:b/>
                <w:lang w:eastAsia="ko-KR"/>
              </w:rPr>
              <w:pPrChange w:id="248" w:author="ehsan" w:date="2012-02-04T14:56:00Z">
                <w:pPr>
                  <w:keepNext/>
                  <w:keepLines/>
                  <w:spacing w:beforeLines="25" w:afterLines="25"/>
                  <w:jc w:val="center"/>
                </w:pPr>
              </w:pPrChange>
            </w:pPr>
            <w:r w:rsidRPr="00210652">
              <w:rPr>
                <w:b/>
                <w:lang w:eastAsia="ko-KR"/>
              </w:rPr>
              <w:t>3</w:t>
            </w:r>
          </w:p>
        </w:tc>
        <w:tc>
          <w:tcPr>
            <w:tcW w:w="483" w:type="dxa"/>
          </w:tcPr>
          <w:p w:rsidR="008F2F65" w:rsidRPr="00210652" w:rsidRDefault="008F2F65" w:rsidP="00511F4E">
            <w:pPr>
              <w:keepNext/>
              <w:keepLines/>
              <w:spacing w:beforeLines="25" w:afterLines="25"/>
              <w:jc w:val="center"/>
              <w:rPr>
                <w:b/>
                <w:lang w:eastAsia="ko-KR"/>
              </w:rPr>
              <w:pPrChange w:id="249" w:author="ehsan" w:date="2012-02-04T14:56:00Z">
                <w:pPr>
                  <w:keepNext/>
                  <w:keepLines/>
                  <w:spacing w:beforeLines="25" w:afterLines="25"/>
                  <w:jc w:val="center"/>
                </w:pPr>
              </w:pPrChange>
            </w:pPr>
            <w:r w:rsidRPr="00210652">
              <w:rPr>
                <w:b/>
                <w:lang w:eastAsia="ko-KR"/>
              </w:rPr>
              <w:t>4</w:t>
            </w:r>
          </w:p>
        </w:tc>
        <w:tc>
          <w:tcPr>
            <w:tcW w:w="483" w:type="dxa"/>
          </w:tcPr>
          <w:p w:rsidR="008F2F65" w:rsidRPr="00210652" w:rsidRDefault="008F2F65" w:rsidP="00511F4E">
            <w:pPr>
              <w:keepNext/>
              <w:keepLines/>
              <w:spacing w:beforeLines="25" w:afterLines="25"/>
              <w:jc w:val="center"/>
              <w:rPr>
                <w:b/>
                <w:lang w:eastAsia="ko-KR"/>
              </w:rPr>
              <w:pPrChange w:id="250" w:author="ehsan" w:date="2012-02-04T14:56:00Z">
                <w:pPr>
                  <w:keepNext/>
                  <w:keepLines/>
                  <w:spacing w:beforeLines="25" w:afterLines="25"/>
                  <w:jc w:val="center"/>
                </w:pPr>
              </w:pPrChange>
            </w:pPr>
            <w:r w:rsidRPr="00210652">
              <w:rPr>
                <w:b/>
                <w:lang w:eastAsia="ko-KR"/>
              </w:rPr>
              <w:t>5</w:t>
            </w:r>
          </w:p>
        </w:tc>
        <w:tc>
          <w:tcPr>
            <w:tcW w:w="583" w:type="dxa"/>
          </w:tcPr>
          <w:p w:rsidR="008F2F65" w:rsidRPr="00210652" w:rsidRDefault="008F2F65" w:rsidP="00511F4E">
            <w:pPr>
              <w:keepNext/>
              <w:keepLines/>
              <w:spacing w:beforeLines="25" w:afterLines="25"/>
              <w:jc w:val="center"/>
              <w:rPr>
                <w:b/>
                <w:lang w:eastAsia="ko-KR"/>
              </w:rPr>
              <w:pPrChange w:id="251" w:author="ehsan" w:date="2012-02-04T14:56:00Z">
                <w:pPr>
                  <w:keepNext/>
                  <w:keepLines/>
                  <w:spacing w:beforeLines="25" w:afterLines="25"/>
                  <w:jc w:val="center"/>
                </w:pPr>
              </w:pPrChange>
            </w:pPr>
            <w:r w:rsidRPr="00210652">
              <w:rPr>
                <w:b/>
                <w:lang w:eastAsia="ko-KR"/>
              </w:rPr>
              <w:t>6</w:t>
            </w:r>
          </w:p>
        </w:tc>
        <w:tc>
          <w:tcPr>
            <w:tcW w:w="416" w:type="dxa"/>
          </w:tcPr>
          <w:p w:rsidR="008F2F65" w:rsidRPr="00210652" w:rsidRDefault="008F2F65" w:rsidP="00511F4E">
            <w:pPr>
              <w:keepNext/>
              <w:keepLines/>
              <w:spacing w:beforeLines="25" w:afterLines="25"/>
              <w:jc w:val="center"/>
              <w:rPr>
                <w:b/>
                <w:lang w:eastAsia="ko-KR"/>
              </w:rPr>
              <w:pPrChange w:id="252" w:author="ehsan" w:date="2012-02-04T14:56:00Z">
                <w:pPr>
                  <w:keepNext/>
                  <w:keepLines/>
                  <w:spacing w:beforeLines="25" w:afterLines="25"/>
                  <w:jc w:val="center"/>
                </w:pPr>
              </w:pPrChange>
            </w:pPr>
            <w:r w:rsidRPr="00210652">
              <w:rPr>
                <w:b/>
                <w:lang w:eastAsia="ko-KR"/>
              </w:rPr>
              <w:t>7</w:t>
            </w:r>
          </w:p>
        </w:tc>
        <w:tc>
          <w:tcPr>
            <w:tcW w:w="416" w:type="dxa"/>
          </w:tcPr>
          <w:p w:rsidR="008F2F65" w:rsidRPr="00210652" w:rsidRDefault="008F2F65" w:rsidP="00511F4E">
            <w:pPr>
              <w:keepNext/>
              <w:keepLines/>
              <w:spacing w:beforeLines="25" w:afterLines="25"/>
              <w:jc w:val="center"/>
              <w:rPr>
                <w:b/>
                <w:lang w:eastAsia="ko-KR"/>
              </w:rPr>
              <w:pPrChange w:id="253" w:author="ehsan" w:date="2012-02-04T14:56:00Z">
                <w:pPr>
                  <w:keepNext/>
                  <w:keepLines/>
                  <w:spacing w:beforeLines="25" w:afterLines="25"/>
                  <w:jc w:val="center"/>
                </w:pPr>
              </w:pPrChange>
            </w:pPr>
            <w:r w:rsidRPr="00210652">
              <w:rPr>
                <w:b/>
                <w:lang w:eastAsia="ko-KR"/>
              </w:rPr>
              <w:t>8</w:t>
            </w:r>
          </w:p>
        </w:tc>
        <w:tc>
          <w:tcPr>
            <w:tcW w:w="416" w:type="dxa"/>
          </w:tcPr>
          <w:p w:rsidR="008F2F65" w:rsidRPr="00210652" w:rsidRDefault="008F2F65" w:rsidP="00511F4E">
            <w:pPr>
              <w:keepNext/>
              <w:keepLines/>
              <w:spacing w:beforeLines="25" w:afterLines="25"/>
              <w:jc w:val="center"/>
              <w:rPr>
                <w:b/>
                <w:lang w:eastAsia="ko-KR"/>
              </w:rPr>
              <w:pPrChange w:id="254" w:author="ehsan" w:date="2012-02-04T14:56:00Z">
                <w:pPr>
                  <w:keepNext/>
                  <w:keepLines/>
                  <w:spacing w:beforeLines="25" w:afterLines="25"/>
                  <w:jc w:val="center"/>
                </w:pPr>
              </w:pPrChange>
            </w:pPr>
            <w:r w:rsidRPr="00210652">
              <w:rPr>
                <w:b/>
                <w:lang w:eastAsia="ko-KR"/>
              </w:rPr>
              <w:t>9</w:t>
            </w:r>
          </w:p>
        </w:tc>
        <w:tc>
          <w:tcPr>
            <w:tcW w:w="416" w:type="dxa"/>
          </w:tcPr>
          <w:p w:rsidR="008F2F65" w:rsidRPr="00210652" w:rsidRDefault="008F2F65" w:rsidP="00511F4E">
            <w:pPr>
              <w:keepNext/>
              <w:keepLines/>
              <w:spacing w:beforeLines="25" w:afterLines="25"/>
              <w:jc w:val="center"/>
              <w:rPr>
                <w:b/>
                <w:lang w:eastAsia="ko-KR"/>
              </w:rPr>
              <w:pPrChange w:id="255" w:author="ehsan" w:date="2012-02-04T14:56:00Z">
                <w:pPr>
                  <w:keepNext/>
                  <w:keepLines/>
                  <w:spacing w:beforeLines="25" w:afterLines="25"/>
                  <w:jc w:val="center"/>
                </w:pPr>
              </w:pPrChange>
            </w:pPr>
            <w:r w:rsidRPr="00210652">
              <w:rPr>
                <w:b/>
                <w:lang w:eastAsia="ko-KR"/>
              </w:rPr>
              <w:t>10</w:t>
            </w:r>
          </w:p>
        </w:tc>
        <w:tc>
          <w:tcPr>
            <w:tcW w:w="416" w:type="dxa"/>
          </w:tcPr>
          <w:p w:rsidR="008F2F65" w:rsidRPr="00210652" w:rsidRDefault="008F2F65" w:rsidP="00511F4E">
            <w:pPr>
              <w:keepNext/>
              <w:keepLines/>
              <w:spacing w:beforeLines="25" w:afterLines="25"/>
              <w:jc w:val="center"/>
              <w:rPr>
                <w:b/>
                <w:lang w:eastAsia="ko-KR"/>
              </w:rPr>
              <w:pPrChange w:id="256" w:author="ehsan" w:date="2012-02-04T14:56:00Z">
                <w:pPr>
                  <w:keepNext/>
                  <w:keepLines/>
                  <w:spacing w:beforeLines="25" w:afterLines="25"/>
                  <w:jc w:val="center"/>
                </w:pPr>
              </w:pPrChange>
            </w:pPr>
            <w:r w:rsidRPr="00210652">
              <w:rPr>
                <w:b/>
                <w:lang w:eastAsia="ko-KR"/>
              </w:rPr>
              <w:t>11</w:t>
            </w:r>
          </w:p>
        </w:tc>
        <w:tc>
          <w:tcPr>
            <w:tcW w:w="416" w:type="dxa"/>
          </w:tcPr>
          <w:p w:rsidR="008F2F65" w:rsidRPr="00210652" w:rsidRDefault="008F2F65" w:rsidP="00511F4E">
            <w:pPr>
              <w:keepNext/>
              <w:keepLines/>
              <w:spacing w:beforeLines="25" w:afterLines="25"/>
              <w:jc w:val="center"/>
              <w:rPr>
                <w:b/>
                <w:lang w:eastAsia="ko-KR"/>
              </w:rPr>
              <w:pPrChange w:id="257" w:author="ehsan" w:date="2012-02-04T14:56:00Z">
                <w:pPr>
                  <w:keepNext/>
                  <w:keepLines/>
                  <w:spacing w:beforeLines="25" w:afterLines="25"/>
                  <w:jc w:val="center"/>
                </w:pPr>
              </w:pPrChange>
            </w:pPr>
            <w:r w:rsidRPr="00210652">
              <w:rPr>
                <w:b/>
                <w:lang w:eastAsia="ko-KR"/>
              </w:rPr>
              <w:t>12</w:t>
            </w:r>
          </w:p>
        </w:tc>
        <w:tc>
          <w:tcPr>
            <w:tcW w:w="416" w:type="dxa"/>
          </w:tcPr>
          <w:p w:rsidR="008F2F65" w:rsidRPr="00210652" w:rsidRDefault="008F2F65" w:rsidP="00511F4E">
            <w:pPr>
              <w:keepNext/>
              <w:keepLines/>
              <w:spacing w:beforeLines="25" w:afterLines="25"/>
              <w:jc w:val="center"/>
              <w:rPr>
                <w:b/>
                <w:lang w:eastAsia="ko-KR"/>
              </w:rPr>
              <w:pPrChange w:id="258" w:author="ehsan" w:date="2012-02-04T14:56:00Z">
                <w:pPr>
                  <w:keepNext/>
                  <w:keepLines/>
                  <w:spacing w:beforeLines="25" w:afterLines="25"/>
                  <w:jc w:val="center"/>
                </w:pPr>
              </w:pPrChange>
            </w:pPr>
            <w:r w:rsidRPr="00210652">
              <w:rPr>
                <w:b/>
                <w:lang w:eastAsia="ko-KR"/>
              </w:rPr>
              <w:t>13</w:t>
            </w:r>
          </w:p>
        </w:tc>
        <w:tc>
          <w:tcPr>
            <w:tcW w:w="416" w:type="dxa"/>
          </w:tcPr>
          <w:p w:rsidR="008F2F65" w:rsidRPr="00210652" w:rsidRDefault="008F2F65" w:rsidP="00511F4E">
            <w:pPr>
              <w:keepNext/>
              <w:keepLines/>
              <w:spacing w:beforeLines="25" w:afterLines="25"/>
              <w:jc w:val="center"/>
              <w:rPr>
                <w:b/>
                <w:lang w:eastAsia="ko-KR"/>
              </w:rPr>
              <w:pPrChange w:id="259" w:author="ehsan" w:date="2012-02-04T14:56:00Z">
                <w:pPr>
                  <w:keepNext/>
                  <w:keepLines/>
                  <w:spacing w:beforeLines="25" w:afterLines="25"/>
                  <w:jc w:val="center"/>
                </w:pPr>
              </w:pPrChange>
            </w:pPr>
            <w:r w:rsidRPr="00210652">
              <w:rPr>
                <w:b/>
                <w:lang w:eastAsia="ko-KR"/>
              </w:rPr>
              <w:t>14</w:t>
            </w:r>
          </w:p>
        </w:tc>
        <w:tc>
          <w:tcPr>
            <w:tcW w:w="416" w:type="dxa"/>
          </w:tcPr>
          <w:p w:rsidR="008F2F65" w:rsidRPr="00210652" w:rsidRDefault="008F2F65" w:rsidP="00511F4E">
            <w:pPr>
              <w:keepNext/>
              <w:keepLines/>
              <w:spacing w:beforeLines="25" w:afterLines="25"/>
              <w:jc w:val="center"/>
              <w:rPr>
                <w:b/>
                <w:lang w:eastAsia="ko-KR"/>
              </w:rPr>
              <w:pPrChange w:id="260" w:author="ehsan" w:date="2012-02-04T14:56:00Z">
                <w:pPr>
                  <w:keepNext/>
                  <w:keepLines/>
                  <w:spacing w:beforeLines="25" w:afterLines="25"/>
                  <w:jc w:val="center"/>
                </w:pPr>
              </w:pPrChange>
            </w:pPr>
            <w:r w:rsidRPr="00210652">
              <w:rPr>
                <w:b/>
                <w:lang w:eastAsia="ko-KR"/>
              </w:rPr>
              <w:t>15</w:t>
            </w:r>
          </w:p>
        </w:tc>
        <w:tc>
          <w:tcPr>
            <w:tcW w:w="416" w:type="dxa"/>
          </w:tcPr>
          <w:p w:rsidR="008F2F65" w:rsidRPr="00210652" w:rsidRDefault="008F2F65" w:rsidP="00511F4E">
            <w:pPr>
              <w:keepNext/>
              <w:keepLines/>
              <w:spacing w:beforeLines="25" w:afterLines="25"/>
              <w:jc w:val="center"/>
              <w:rPr>
                <w:b/>
                <w:lang w:eastAsia="ko-KR"/>
              </w:rPr>
              <w:pPrChange w:id="261" w:author="ehsan" w:date="2012-02-04T14:56:00Z">
                <w:pPr>
                  <w:keepNext/>
                  <w:keepLines/>
                  <w:spacing w:beforeLines="25" w:afterLines="25"/>
                  <w:jc w:val="center"/>
                </w:pPr>
              </w:pPrChange>
            </w:pPr>
            <w:r w:rsidRPr="00210652">
              <w:rPr>
                <w:b/>
                <w:lang w:eastAsia="ko-KR"/>
              </w:rPr>
              <w:t>16</w:t>
            </w:r>
          </w:p>
        </w:tc>
      </w:tr>
      <w:tr w:rsidR="008F2F65" w:rsidRPr="00210652" w:rsidTr="00511F4E">
        <w:trPr>
          <w:jc w:val="center"/>
        </w:trPr>
        <w:tc>
          <w:tcPr>
            <w:tcW w:w="1583" w:type="dxa"/>
          </w:tcPr>
          <w:p w:rsidR="008F2F65" w:rsidRPr="00210652" w:rsidRDefault="008F2F65" w:rsidP="00C31FA3">
            <w:pPr>
              <w:keepNext/>
              <w:keepLines/>
              <w:spacing w:beforeLines="25" w:afterLines="25"/>
              <w:jc w:val="center"/>
              <w:rPr>
                <w:b/>
                <w:bCs/>
                <w:lang w:eastAsia="ko-KR"/>
              </w:rPr>
            </w:pPr>
            <w:proofErr w:type="spellStart"/>
            <w:r w:rsidRPr="00210652">
              <w:rPr>
                <w:b/>
                <w:bCs/>
                <w:lang w:eastAsia="ko-KR"/>
              </w:rPr>
              <w:t>intraPredAngle</w:t>
            </w:r>
            <w:proofErr w:type="spellEnd"/>
          </w:p>
        </w:tc>
        <w:tc>
          <w:tcPr>
            <w:tcW w:w="416" w:type="dxa"/>
          </w:tcPr>
          <w:p w:rsidR="008F2F65" w:rsidRPr="00210652" w:rsidRDefault="008F2F65" w:rsidP="00511F4E">
            <w:pPr>
              <w:keepNext/>
              <w:keepLines/>
              <w:spacing w:beforeLines="25" w:afterLines="25"/>
              <w:jc w:val="center"/>
              <w:rPr>
                <w:lang w:eastAsia="ko-KR"/>
              </w:rPr>
            </w:pPr>
            <w:r w:rsidRPr="00210652">
              <w:rPr>
                <w:lang w:eastAsia="ko-KR"/>
              </w:rPr>
              <w:t>-</w:t>
            </w:r>
          </w:p>
        </w:tc>
        <w:tc>
          <w:tcPr>
            <w:tcW w:w="483" w:type="dxa"/>
          </w:tcPr>
          <w:p w:rsidR="008F2F65" w:rsidRPr="00210652" w:rsidRDefault="008F2F65" w:rsidP="00511F4E">
            <w:pPr>
              <w:keepNext/>
              <w:keepLines/>
              <w:spacing w:beforeLines="25" w:afterLines="25"/>
              <w:jc w:val="center"/>
              <w:rPr>
                <w:lang w:eastAsia="ko-KR"/>
              </w:rPr>
            </w:pPr>
            <w:del w:id="262" w:author="ehsan" w:date="2012-02-04T13:36:00Z">
              <w:r w:rsidRPr="00210652" w:rsidDel="00C8030A">
                <w:rPr>
                  <w:lang w:eastAsia="ko-KR"/>
                </w:rPr>
                <w:delText>-</w:delText>
              </w:r>
            </w:del>
            <w:r w:rsidRPr="00210652">
              <w:rPr>
                <w:lang w:eastAsia="ko-KR"/>
              </w:rPr>
              <w:t>32</w:t>
            </w:r>
          </w:p>
        </w:tc>
        <w:tc>
          <w:tcPr>
            <w:tcW w:w="483" w:type="dxa"/>
          </w:tcPr>
          <w:p w:rsidR="008F2F65" w:rsidRPr="00210652" w:rsidRDefault="008F2F65" w:rsidP="00511F4E">
            <w:pPr>
              <w:keepNext/>
              <w:keepLines/>
              <w:spacing w:beforeLines="25" w:afterLines="25"/>
              <w:jc w:val="center"/>
              <w:rPr>
                <w:lang w:eastAsia="ko-KR"/>
              </w:rPr>
            </w:pPr>
            <w:del w:id="263" w:author="ehsan" w:date="2012-02-04T13:36:00Z">
              <w:r w:rsidRPr="00210652" w:rsidDel="00C8030A">
                <w:rPr>
                  <w:lang w:eastAsia="ko-KR"/>
                </w:rPr>
                <w:delText>-</w:delText>
              </w:r>
            </w:del>
            <w:r w:rsidRPr="00210652">
              <w:rPr>
                <w:lang w:eastAsia="ko-KR"/>
              </w:rPr>
              <w:t>26</w:t>
            </w:r>
          </w:p>
        </w:tc>
        <w:tc>
          <w:tcPr>
            <w:tcW w:w="483" w:type="dxa"/>
          </w:tcPr>
          <w:p w:rsidR="008F2F65" w:rsidRPr="00210652" w:rsidRDefault="008F2F65" w:rsidP="00511F4E">
            <w:pPr>
              <w:keepNext/>
              <w:keepLines/>
              <w:spacing w:beforeLines="25" w:afterLines="25"/>
              <w:jc w:val="center"/>
              <w:rPr>
                <w:lang w:eastAsia="ko-KR"/>
              </w:rPr>
              <w:pPrChange w:id="264" w:author="ehsan" w:date="2012-02-04T14:56:00Z">
                <w:pPr>
                  <w:keepNext/>
                  <w:keepLines/>
                  <w:spacing w:beforeLines="25" w:afterLines="25"/>
                  <w:jc w:val="center"/>
                </w:pPr>
              </w:pPrChange>
            </w:pPr>
            <w:del w:id="265" w:author="ehsan" w:date="2012-02-04T13:36:00Z">
              <w:r w:rsidRPr="00210652" w:rsidDel="00C8030A">
                <w:rPr>
                  <w:lang w:eastAsia="ko-KR"/>
                </w:rPr>
                <w:delText>-</w:delText>
              </w:r>
            </w:del>
            <w:r w:rsidRPr="00210652">
              <w:rPr>
                <w:lang w:eastAsia="ko-KR"/>
              </w:rPr>
              <w:t>21</w:t>
            </w:r>
          </w:p>
        </w:tc>
        <w:tc>
          <w:tcPr>
            <w:tcW w:w="483" w:type="dxa"/>
          </w:tcPr>
          <w:p w:rsidR="008F2F65" w:rsidRPr="00210652" w:rsidRDefault="008F2F65" w:rsidP="00511F4E">
            <w:pPr>
              <w:keepNext/>
              <w:keepLines/>
              <w:spacing w:beforeLines="25" w:afterLines="25"/>
              <w:jc w:val="center"/>
              <w:rPr>
                <w:lang w:eastAsia="ko-KR"/>
              </w:rPr>
              <w:pPrChange w:id="266" w:author="ehsan" w:date="2012-02-04T14:56:00Z">
                <w:pPr>
                  <w:keepNext/>
                  <w:keepLines/>
                  <w:spacing w:beforeLines="25" w:afterLines="25"/>
                  <w:jc w:val="center"/>
                </w:pPr>
              </w:pPrChange>
            </w:pPr>
            <w:del w:id="267" w:author="ehsan" w:date="2012-02-04T13:36:00Z">
              <w:r w:rsidRPr="00210652" w:rsidDel="00C8030A">
                <w:rPr>
                  <w:lang w:eastAsia="ko-KR"/>
                </w:rPr>
                <w:delText>-</w:delText>
              </w:r>
            </w:del>
            <w:r w:rsidRPr="00210652">
              <w:rPr>
                <w:lang w:eastAsia="ko-KR"/>
              </w:rPr>
              <w:t>17</w:t>
            </w:r>
          </w:p>
        </w:tc>
        <w:tc>
          <w:tcPr>
            <w:tcW w:w="483" w:type="dxa"/>
          </w:tcPr>
          <w:p w:rsidR="008F2F65" w:rsidRPr="00210652" w:rsidRDefault="008F2F65" w:rsidP="00511F4E">
            <w:pPr>
              <w:keepNext/>
              <w:keepLines/>
              <w:spacing w:beforeLines="25" w:afterLines="25"/>
              <w:jc w:val="center"/>
              <w:rPr>
                <w:lang w:eastAsia="ko-KR"/>
              </w:rPr>
              <w:pPrChange w:id="268" w:author="ehsan" w:date="2012-02-04T14:56:00Z">
                <w:pPr>
                  <w:keepNext/>
                  <w:keepLines/>
                  <w:spacing w:beforeLines="25" w:afterLines="25"/>
                  <w:jc w:val="center"/>
                </w:pPr>
              </w:pPrChange>
            </w:pPr>
            <w:del w:id="269" w:author="ehsan" w:date="2012-02-04T13:36:00Z">
              <w:r w:rsidRPr="00210652" w:rsidDel="00C8030A">
                <w:rPr>
                  <w:lang w:eastAsia="ko-KR"/>
                </w:rPr>
                <w:delText>-</w:delText>
              </w:r>
            </w:del>
            <w:r w:rsidRPr="00210652">
              <w:rPr>
                <w:lang w:eastAsia="ko-KR"/>
              </w:rPr>
              <w:t>13</w:t>
            </w:r>
          </w:p>
        </w:tc>
        <w:tc>
          <w:tcPr>
            <w:tcW w:w="583" w:type="dxa"/>
          </w:tcPr>
          <w:p w:rsidR="008F2F65" w:rsidRPr="00210652" w:rsidRDefault="008F2F65" w:rsidP="00511F4E">
            <w:pPr>
              <w:keepNext/>
              <w:keepLines/>
              <w:spacing w:beforeLines="25" w:afterLines="25"/>
              <w:jc w:val="center"/>
              <w:rPr>
                <w:lang w:eastAsia="ko-KR"/>
              </w:rPr>
              <w:pPrChange w:id="270" w:author="ehsan" w:date="2012-02-04T14:56:00Z">
                <w:pPr>
                  <w:keepNext/>
                  <w:keepLines/>
                  <w:spacing w:beforeLines="25" w:afterLines="25"/>
                  <w:jc w:val="center"/>
                </w:pPr>
              </w:pPrChange>
            </w:pPr>
            <w:del w:id="271" w:author="ehsan" w:date="2012-02-04T13:36:00Z">
              <w:r w:rsidRPr="00210652" w:rsidDel="00C8030A">
                <w:rPr>
                  <w:lang w:eastAsia="ko-KR"/>
                </w:rPr>
                <w:delText>-</w:delText>
              </w:r>
            </w:del>
            <w:r w:rsidRPr="00210652">
              <w:rPr>
                <w:lang w:eastAsia="ko-KR"/>
              </w:rPr>
              <w:t>9</w:t>
            </w:r>
          </w:p>
        </w:tc>
        <w:tc>
          <w:tcPr>
            <w:tcW w:w="416" w:type="dxa"/>
          </w:tcPr>
          <w:p w:rsidR="008F2F65" w:rsidRPr="00210652" w:rsidRDefault="008F2F65" w:rsidP="00511F4E">
            <w:pPr>
              <w:keepNext/>
              <w:keepLines/>
              <w:spacing w:beforeLines="25" w:afterLines="25"/>
              <w:jc w:val="center"/>
              <w:rPr>
                <w:lang w:eastAsia="ko-KR"/>
              </w:rPr>
              <w:pPrChange w:id="272" w:author="ehsan" w:date="2012-02-04T14:56:00Z">
                <w:pPr>
                  <w:keepNext/>
                  <w:keepLines/>
                  <w:spacing w:beforeLines="25" w:afterLines="25"/>
                  <w:jc w:val="center"/>
                </w:pPr>
              </w:pPrChange>
            </w:pPr>
            <w:del w:id="273" w:author="ehsan" w:date="2012-02-04T13:36:00Z">
              <w:r w:rsidRPr="00210652" w:rsidDel="00C8030A">
                <w:rPr>
                  <w:lang w:eastAsia="ko-KR"/>
                </w:rPr>
                <w:delText>-</w:delText>
              </w:r>
            </w:del>
            <w:r w:rsidRPr="00210652">
              <w:rPr>
                <w:lang w:eastAsia="ko-KR"/>
              </w:rPr>
              <w:t>5</w:t>
            </w:r>
          </w:p>
        </w:tc>
        <w:tc>
          <w:tcPr>
            <w:tcW w:w="416" w:type="dxa"/>
          </w:tcPr>
          <w:p w:rsidR="008F2F65" w:rsidRPr="00210652" w:rsidRDefault="008F2F65" w:rsidP="00511F4E">
            <w:pPr>
              <w:keepNext/>
              <w:keepLines/>
              <w:spacing w:beforeLines="25" w:afterLines="25"/>
              <w:jc w:val="center"/>
              <w:rPr>
                <w:lang w:eastAsia="ko-KR"/>
              </w:rPr>
              <w:pPrChange w:id="274" w:author="ehsan" w:date="2012-02-04T14:56:00Z">
                <w:pPr>
                  <w:keepNext/>
                  <w:keepLines/>
                  <w:spacing w:beforeLines="25" w:afterLines="25"/>
                  <w:jc w:val="center"/>
                </w:pPr>
              </w:pPrChange>
            </w:pPr>
            <w:del w:id="275" w:author="ehsan" w:date="2012-02-04T13:36:00Z">
              <w:r w:rsidRPr="00210652" w:rsidDel="00C8030A">
                <w:rPr>
                  <w:lang w:eastAsia="ko-KR"/>
                </w:rPr>
                <w:delText>-</w:delText>
              </w:r>
            </w:del>
            <w:r w:rsidRPr="00210652">
              <w:rPr>
                <w:lang w:eastAsia="ko-KR"/>
              </w:rPr>
              <w:t>2</w:t>
            </w:r>
          </w:p>
        </w:tc>
        <w:tc>
          <w:tcPr>
            <w:tcW w:w="416" w:type="dxa"/>
          </w:tcPr>
          <w:p w:rsidR="008F2F65" w:rsidRPr="00210652" w:rsidRDefault="008F2F65" w:rsidP="00511F4E">
            <w:pPr>
              <w:keepNext/>
              <w:keepLines/>
              <w:spacing w:beforeLines="25" w:afterLines="25"/>
              <w:jc w:val="center"/>
              <w:rPr>
                <w:lang w:eastAsia="ko-KR"/>
              </w:rPr>
              <w:pPrChange w:id="276" w:author="ehsan" w:date="2012-02-04T14:56:00Z">
                <w:pPr>
                  <w:keepNext/>
                  <w:keepLines/>
                  <w:spacing w:beforeLines="25" w:afterLines="25"/>
                  <w:jc w:val="center"/>
                </w:pPr>
              </w:pPrChange>
            </w:pPr>
            <w:r w:rsidRPr="00210652">
              <w:rPr>
                <w:lang w:eastAsia="ko-KR"/>
              </w:rPr>
              <w:t>-</w:t>
            </w:r>
          </w:p>
        </w:tc>
        <w:tc>
          <w:tcPr>
            <w:tcW w:w="416" w:type="dxa"/>
          </w:tcPr>
          <w:p w:rsidR="008F2F65" w:rsidRPr="00210652" w:rsidRDefault="00C8030A" w:rsidP="00511F4E">
            <w:pPr>
              <w:keepNext/>
              <w:keepLines/>
              <w:spacing w:beforeLines="25" w:afterLines="25"/>
              <w:jc w:val="center"/>
              <w:rPr>
                <w:lang w:eastAsia="ko-KR"/>
              </w:rPr>
              <w:pPrChange w:id="277" w:author="ehsan" w:date="2012-02-04T14:56:00Z">
                <w:pPr>
                  <w:keepNext/>
                  <w:keepLines/>
                  <w:spacing w:beforeLines="25" w:afterLines="25"/>
                  <w:jc w:val="center"/>
                </w:pPr>
              </w:pPrChange>
            </w:pPr>
            <w:ins w:id="278" w:author="ehsan" w:date="2012-02-04T13:37:00Z">
              <w:r>
                <w:rPr>
                  <w:lang w:eastAsia="ko-KR"/>
                </w:rPr>
                <w:t>-</w:t>
              </w:r>
            </w:ins>
            <w:r w:rsidR="008F2F65" w:rsidRPr="00210652">
              <w:rPr>
                <w:lang w:eastAsia="ko-KR"/>
              </w:rPr>
              <w:t>2</w:t>
            </w:r>
          </w:p>
        </w:tc>
        <w:tc>
          <w:tcPr>
            <w:tcW w:w="416" w:type="dxa"/>
          </w:tcPr>
          <w:p w:rsidR="008F2F65" w:rsidRPr="00210652" w:rsidRDefault="00C8030A" w:rsidP="00511F4E">
            <w:pPr>
              <w:keepNext/>
              <w:keepLines/>
              <w:spacing w:beforeLines="25" w:afterLines="25"/>
              <w:jc w:val="center"/>
              <w:rPr>
                <w:lang w:eastAsia="ko-KR"/>
              </w:rPr>
              <w:pPrChange w:id="279" w:author="ehsan" w:date="2012-02-04T14:56:00Z">
                <w:pPr>
                  <w:keepNext/>
                  <w:keepLines/>
                  <w:spacing w:beforeLines="25" w:afterLines="25"/>
                  <w:jc w:val="center"/>
                </w:pPr>
              </w:pPrChange>
            </w:pPr>
            <w:ins w:id="280" w:author="ehsan" w:date="2012-02-04T13:37:00Z">
              <w:r>
                <w:rPr>
                  <w:lang w:eastAsia="ko-KR"/>
                </w:rPr>
                <w:t>-</w:t>
              </w:r>
            </w:ins>
            <w:r w:rsidR="008F2F65" w:rsidRPr="00210652">
              <w:rPr>
                <w:lang w:eastAsia="ko-KR"/>
              </w:rPr>
              <w:t>5</w:t>
            </w:r>
          </w:p>
        </w:tc>
        <w:tc>
          <w:tcPr>
            <w:tcW w:w="416" w:type="dxa"/>
          </w:tcPr>
          <w:p w:rsidR="008F2F65" w:rsidRPr="00210652" w:rsidRDefault="00C8030A" w:rsidP="00511F4E">
            <w:pPr>
              <w:keepNext/>
              <w:keepLines/>
              <w:spacing w:beforeLines="25" w:afterLines="25"/>
              <w:jc w:val="center"/>
              <w:rPr>
                <w:lang w:eastAsia="ko-KR"/>
              </w:rPr>
              <w:pPrChange w:id="281" w:author="ehsan" w:date="2012-02-04T14:56:00Z">
                <w:pPr>
                  <w:keepNext/>
                  <w:keepLines/>
                  <w:spacing w:beforeLines="25" w:afterLines="25"/>
                  <w:jc w:val="center"/>
                </w:pPr>
              </w:pPrChange>
            </w:pPr>
            <w:ins w:id="282" w:author="ehsan" w:date="2012-02-04T13:37:00Z">
              <w:r>
                <w:rPr>
                  <w:lang w:eastAsia="ko-KR"/>
                </w:rPr>
                <w:t>-</w:t>
              </w:r>
            </w:ins>
            <w:r w:rsidR="008F2F65" w:rsidRPr="00210652">
              <w:rPr>
                <w:lang w:eastAsia="ko-KR"/>
              </w:rPr>
              <w:t>9</w:t>
            </w:r>
          </w:p>
        </w:tc>
        <w:tc>
          <w:tcPr>
            <w:tcW w:w="416" w:type="dxa"/>
          </w:tcPr>
          <w:p w:rsidR="008F2F65" w:rsidRPr="00210652" w:rsidRDefault="00C8030A" w:rsidP="00511F4E">
            <w:pPr>
              <w:keepNext/>
              <w:keepLines/>
              <w:spacing w:beforeLines="25" w:afterLines="25"/>
              <w:jc w:val="center"/>
              <w:rPr>
                <w:lang w:eastAsia="ko-KR"/>
              </w:rPr>
              <w:pPrChange w:id="283" w:author="ehsan" w:date="2012-02-04T14:56:00Z">
                <w:pPr>
                  <w:keepNext/>
                  <w:keepLines/>
                  <w:spacing w:beforeLines="25" w:afterLines="25"/>
                  <w:jc w:val="center"/>
                </w:pPr>
              </w:pPrChange>
            </w:pPr>
            <w:ins w:id="284" w:author="ehsan" w:date="2012-02-04T13:37:00Z">
              <w:r>
                <w:rPr>
                  <w:lang w:eastAsia="ko-KR"/>
                </w:rPr>
                <w:t>-</w:t>
              </w:r>
            </w:ins>
            <w:r w:rsidR="008F2F65" w:rsidRPr="00210652">
              <w:rPr>
                <w:lang w:eastAsia="ko-KR"/>
              </w:rPr>
              <w:t>13</w:t>
            </w:r>
          </w:p>
        </w:tc>
        <w:tc>
          <w:tcPr>
            <w:tcW w:w="416" w:type="dxa"/>
          </w:tcPr>
          <w:p w:rsidR="008F2F65" w:rsidRPr="00210652" w:rsidRDefault="00C8030A" w:rsidP="00511F4E">
            <w:pPr>
              <w:keepNext/>
              <w:keepLines/>
              <w:spacing w:beforeLines="25" w:afterLines="25"/>
              <w:jc w:val="center"/>
              <w:rPr>
                <w:lang w:eastAsia="ko-KR"/>
              </w:rPr>
              <w:pPrChange w:id="285" w:author="ehsan" w:date="2012-02-04T14:56:00Z">
                <w:pPr>
                  <w:keepNext/>
                  <w:keepLines/>
                  <w:spacing w:beforeLines="25" w:afterLines="25"/>
                  <w:jc w:val="center"/>
                </w:pPr>
              </w:pPrChange>
            </w:pPr>
            <w:ins w:id="286" w:author="ehsan" w:date="2012-02-04T13:37:00Z">
              <w:r>
                <w:rPr>
                  <w:lang w:eastAsia="ko-KR"/>
                </w:rPr>
                <w:t>-</w:t>
              </w:r>
            </w:ins>
            <w:r w:rsidR="008F2F65" w:rsidRPr="00210652">
              <w:rPr>
                <w:lang w:eastAsia="ko-KR"/>
              </w:rPr>
              <w:t>17</w:t>
            </w:r>
          </w:p>
        </w:tc>
        <w:tc>
          <w:tcPr>
            <w:tcW w:w="416" w:type="dxa"/>
          </w:tcPr>
          <w:p w:rsidR="008F2F65" w:rsidRPr="00210652" w:rsidRDefault="00C8030A" w:rsidP="00511F4E">
            <w:pPr>
              <w:keepNext/>
              <w:keepLines/>
              <w:spacing w:beforeLines="25" w:afterLines="25"/>
              <w:jc w:val="center"/>
              <w:rPr>
                <w:lang w:eastAsia="ko-KR"/>
              </w:rPr>
              <w:pPrChange w:id="287" w:author="ehsan" w:date="2012-02-04T14:56:00Z">
                <w:pPr>
                  <w:keepNext/>
                  <w:keepLines/>
                  <w:spacing w:beforeLines="25" w:afterLines="25"/>
                  <w:jc w:val="center"/>
                </w:pPr>
              </w:pPrChange>
            </w:pPr>
            <w:ins w:id="288" w:author="ehsan" w:date="2012-02-04T13:37:00Z">
              <w:r>
                <w:rPr>
                  <w:lang w:eastAsia="ko-KR"/>
                </w:rPr>
                <w:t>-</w:t>
              </w:r>
            </w:ins>
            <w:r w:rsidR="008F2F65" w:rsidRPr="00210652">
              <w:rPr>
                <w:lang w:eastAsia="ko-KR"/>
              </w:rPr>
              <w:t>21</w:t>
            </w:r>
          </w:p>
        </w:tc>
        <w:tc>
          <w:tcPr>
            <w:tcW w:w="416" w:type="dxa"/>
          </w:tcPr>
          <w:p w:rsidR="008F2F65" w:rsidRPr="00210652" w:rsidRDefault="00C8030A" w:rsidP="00511F4E">
            <w:pPr>
              <w:keepNext/>
              <w:keepLines/>
              <w:spacing w:beforeLines="25" w:afterLines="25"/>
              <w:jc w:val="center"/>
              <w:rPr>
                <w:lang w:eastAsia="ko-KR"/>
              </w:rPr>
              <w:pPrChange w:id="289" w:author="ehsan" w:date="2012-02-04T14:56:00Z">
                <w:pPr>
                  <w:keepNext/>
                  <w:keepLines/>
                  <w:spacing w:beforeLines="25" w:afterLines="25"/>
                  <w:jc w:val="center"/>
                </w:pPr>
              </w:pPrChange>
            </w:pPr>
            <w:ins w:id="290" w:author="ehsan" w:date="2012-02-04T13:37:00Z">
              <w:r>
                <w:rPr>
                  <w:lang w:eastAsia="ko-KR"/>
                </w:rPr>
                <w:t>-</w:t>
              </w:r>
            </w:ins>
            <w:r w:rsidR="008F2F65" w:rsidRPr="00210652">
              <w:rPr>
                <w:lang w:eastAsia="ko-KR"/>
              </w:rPr>
              <w:t>26</w:t>
            </w:r>
          </w:p>
        </w:tc>
      </w:tr>
      <w:tr w:rsidR="008F2F65" w:rsidRPr="00210652" w:rsidTr="00511F4E">
        <w:trPr>
          <w:jc w:val="center"/>
        </w:trPr>
        <w:tc>
          <w:tcPr>
            <w:tcW w:w="1583" w:type="dxa"/>
          </w:tcPr>
          <w:p w:rsidR="008F2F65" w:rsidRPr="00210652" w:rsidRDefault="008F2F65" w:rsidP="00C31FA3">
            <w:pPr>
              <w:keepNext/>
              <w:keepLines/>
              <w:spacing w:beforeLines="25" w:afterLines="25"/>
              <w:jc w:val="center"/>
              <w:rPr>
                <w:rFonts w:ascii="Times" w:hAnsi="Times" w:cs="Times"/>
                <w:lang w:eastAsia="ko-KR"/>
              </w:rPr>
            </w:pPr>
            <w:proofErr w:type="spellStart"/>
            <w:r w:rsidRPr="00210652">
              <w:rPr>
                <w:b/>
                <w:bCs/>
                <w:lang w:eastAsia="ko-KR"/>
              </w:rPr>
              <w:t>intraPredOrder</w:t>
            </w:r>
            <w:proofErr w:type="spellEnd"/>
          </w:p>
        </w:tc>
        <w:tc>
          <w:tcPr>
            <w:tcW w:w="416" w:type="dxa"/>
          </w:tcPr>
          <w:p w:rsidR="008F2F65" w:rsidRPr="00210652" w:rsidRDefault="008F2F65" w:rsidP="00511F4E">
            <w:pPr>
              <w:keepNext/>
              <w:keepLines/>
              <w:tabs>
                <w:tab w:val="center" w:pos="100"/>
              </w:tabs>
              <w:spacing w:beforeLines="25" w:afterLines="25"/>
              <w:rPr>
                <w:b/>
                <w:lang w:eastAsia="ko-KR"/>
              </w:rPr>
            </w:pPr>
            <w:r w:rsidRPr="00210652">
              <w:rPr>
                <w:b/>
                <w:lang w:eastAsia="ko-KR"/>
              </w:rPr>
              <w:t>17</w:t>
            </w:r>
          </w:p>
        </w:tc>
        <w:tc>
          <w:tcPr>
            <w:tcW w:w="483" w:type="dxa"/>
          </w:tcPr>
          <w:p w:rsidR="008F2F65" w:rsidRPr="00210652" w:rsidRDefault="008F2F65" w:rsidP="00511F4E">
            <w:pPr>
              <w:keepNext/>
              <w:keepLines/>
              <w:spacing w:beforeLines="25" w:afterLines="25"/>
              <w:jc w:val="center"/>
              <w:rPr>
                <w:b/>
                <w:lang w:eastAsia="ko-KR"/>
              </w:rPr>
            </w:pPr>
            <w:r w:rsidRPr="00210652">
              <w:rPr>
                <w:b/>
                <w:lang w:eastAsia="ko-KR"/>
              </w:rPr>
              <w:t>18</w:t>
            </w:r>
          </w:p>
        </w:tc>
        <w:tc>
          <w:tcPr>
            <w:tcW w:w="483" w:type="dxa"/>
          </w:tcPr>
          <w:p w:rsidR="008F2F65" w:rsidRPr="00210652" w:rsidRDefault="008F2F65" w:rsidP="00511F4E">
            <w:pPr>
              <w:keepNext/>
              <w:keepLines/>
              <w:spacing w:beforeLines="25" w:afterLines="25"/>
              <w:jc w:val="center"/>
              <w:rPr>
                <w:b/>
                <w:lang w:eastAsia="ko-KR"/>
              </w:rPr>
            </w:pPr>
            <w:r w:rsidRPr="00210652">
              <w:rPr>
                <w:b/>
                <w:lang w:eastAsia="ko-KR"/>
              </w:rPr>
              <w:t>19</w:t>
            </w:r>
          </w:p>
        </w:tc>
        <w:tc>
          <w:tcPr>
            <w:tcW w:w="483" w:type="dxa"/>
          </w:tcPr>
          <w:p w:rsidR="008F2F65" w:rsidRPr="00210652" w:rsidRDefault="008F2F65" w:rsidP="00511F4E">
            <w:pPr>
              <w:keepNext/>
              <w:keepLines/>
              <w:spacing w:beforeLines="25" w:afterLines="25"/>
              <w:jc w:val="center"/>
              <w:rPr>
                <w:b/>
                <w:lang w:eastAsia="ko-KR"/>
              </w:rPr>
              <w:pPrChange w:id="291" w:author="ehsan" w:date="2012-02-04T14:56:00Z">
                <w:pPr>
                  <w:keepNext/>
                  <w:keepLines/>
                  <w:spacing w:beforeLines="25" w:afterLines="25"/>
                  <w:jc w:val="center"/>
                </w:pPr>
              </w:pPrChange>
            </w:pPr>
            <w:r w:rsidRPr="00210652">
              <w:rPr>
                <w:b/>
                <w:lang w:eastAsia="ko-KR"/>
              </w:rPr>
              <w:t>20</w:t>
            </w:r>
          </w:p>
        </w:tc>
        <w:tc>
          <w:tcPr>
            <w:tcW w:w="483" w:type="dxa"/>
          </w:tcPr>
          <w:p w:rsidR="008F2F65" w:rsidRPr="00210652" w:rsidRDefault="008F2F65" w:rsidP="00511F4E">
            <w:pPr>
              <w:keepNext/>
              <w:keepLines/>
              <w:spacing w:beforeLines="25" w:afterLines="25"/>
              <w:jc w:val="center"/>
              <w:rPr>
                <w:b/>
                <w:lang w:eastAsia="ko-KR"/>
              </w:rPr>
              <w:pPrChange w:id="292" w:author="ehsan" w:date="2012-02-04T14:56:00Z">
                <w:pPr>
                  <w:keepNext/>
                  <w:keepLines/>
                  <w:spacing w:beforeLines="25" w:afterLines="25"/>
                  <w:jc w:val="center"/>
                </w:pPr>
              </w:pPrChange>
            </w:pPr>
            <w:r w:rsidRPr="00210652">
              <w:rPr>
                <w:b/>
                <w:lang w:eastAsia="ko-KR"/>
              </w:rPr>
              <w:t>21</w:t>
            </w:r>
          </w:p>
        </w:tc>
        <w:tc>
          <w:tcPr>
            <w:tcW w:w="483" w:type="dxa"/>
          </w:tcPr>
          <w:p w:rsidR="008F2F65" w:rsidRPr="00210652" w:rsidRDefault="008F2F65" w:rsidP="00511F4E">
            <w:pPr>
              <w:keepNext/>
              <w:keepLines/>
              <w:spacing w:beforeLines="25" w:afterLines="25"/>
              <w:jc w:val="center"/>
              <w:rPr>
                <w:b/>
                <w:lang w:eastAsia="ko-KR"/>
              </w:rPr>
              <w:pPrChange w:id="293" w:author="ehsan" w:date="2012-02-04T14:56:00Z">
                <w:pPr>
                  <w:keepNext/>
                  <w:keepLines/>
                  <w:spacing w:beforeLines="25" w:afterLines="25"/>
                  <w:jc w:val="center"/>
                </w:pPr>
              </w:pPrChange>
            </w:pPr>
            <w:r w:rsidRPr="00210652">
              <w:rPr>
                <w:b/>
                <w:lang w:eastAsia="ko-KR"/>
              </w:rPr>
              <w:t>22</w:t>
            </w:r>
          </w:p>
        </w:tc>
        <w:tc>
          <w:tcPr>
            <w:tcW w:w="583" w:type="dxa"/>
          </w:tcPr>
          <w:p w:rsidR="008F2F65" w:rsidRPr="00210652" w:rsidRDefault="008F2F65" w:rsidP="00511F4E">
            <w:pPr>
              <w:keepNext/>
              <w:keepLines/>
              <w:spacing w:beforeLines="25" w:afterLines="25"/>
              <w:jc w:val="center"/>
              <w:rPr>
                <w:b/>
                <w:lang w:eastAsia="ko-KR"/>
              </w:rPr>
              <w:pPrChange w:id="294" w:author="ehsan" w:date="2012-02-04T14:56:00Z">
                <w:pPr>
                  <w:keepNext/>
                  <w:keepLines/>
                  <w:spacing w:beforeLines="25" w:afterLines="25"/>
                  <w:jc w:val="center"/>
                </w:pPr>
              </w:pPrChange>
            </w:pPr>
            <w:r w:rsidRPr="00210652">
              <w:rPr>
                <w:b/>
                <w:lang w:eastAsia="ko-KR"/>
              </w:rPr>
              <w:t>23</w:t>
            </w:r>
          </w:p>
        </w:tc>
        <w:tc>
          <w:tcPr>
            <w:tcW w:w="416" w:type="dxa"/>
          </w:tcPr>
          <w:p w:rsidR="008F2F65" w:rsidRPr="00210652" w:rsidRDefault="008F2F65" w:rsidP="00511F4E">
            <w:pPr>
              <w:keepNext/>
              <w:keepLines/>
              <w:spacing w:beforeLines="25" w:afterLines="25"/>
              <w:jc w:val="center"/>
              <w:rPr>
                <w:b/>
                <w:lang w:eastAsia="ko-KR"/>
              </w:rPr>
              <w:pPrChange w:id="295" w:author="ehsan" w:date="2012-02-04T14:56:00Z">
                <w:pPr>
                  <w:keepNext/>
                  <w:keepLines/>
                  <w:spacing w:beforeLines="25" w:afterLines="25"/>
                  <w:jc w:val="center"/>
                </w:pPr>
              </w:pPrChange>
            </w:pPr>
            <w:r w:rsidRPr="00210652">
              <w:rPr>
                <w:b/>
                <w:lang w:eastAsia="ko-KR"/>
              </w:rPr>
              <w:t>24</w:t>
            </w:r>
          </w:p>
        </w:tc>
        <w:tc>
          <w:tcPr>
            <w:tcW w:w="416" w:type="dxa"/>
          </w:tcPr>
          <w:p w:rsidR="008F2F65" w:rsidRPr="00210652" w:rsidRDefault="008F2F65" w:rsidP="00511F4E">
            <w:pPr>
              <w:keepNext/>
              <w:keepLines/>
              <w:spacing w:beforeLines="25" w:afterLines="25"/>
              <w:jc w:val="center"/>
              <w:rPr>
                <w:b/>
                <w:lang w:eastAsia="ko-KR"/>
              </w:rPr>
              <w:pPrChange w:id="296" w:author="ehsan" w:date="2012-02-04T14:56:00Z">
                <w:pPr>
                  <w:keepNext/>
                  <w:keepLines/>
                  <w:spacing w:beforeLines="25" w:afterLines="25"/>
                  <w:jc w:val="center"/>
                </w:pPr>
              </w:pPrChange>
            </w:pPr>
            <w:r w:rsidRPr="00210652">
              <w:rPr>
                <w:b/>
                <w:lang w:eastAsia="ko-KR"/>
              </w:rPr>
              <w:t>25</w:t>
            </w:r>
          </w:p>
        </w:tc>
        <w:tc>
          <w:tcPr>
            <w:tcW w:w="416" w:type="dxa"/>
          </w:tcPr>
          <w:p w:rsidR="008F2F65" w:rsidRPr="00210652" w:rsidRDefault="008F2F65" w:rsidP="00511F4E">
            <w:pPr>
              <w:keepNext/>
              <w:keepLines/>
              <w:spacing w:beforeLines="25" w:afterLines="25"/>
              <w:jc w:val="center"/>
              <w:rPr>
                <w:b/>
                <w:lang w:eastAsia="ko-KR"/>
              </w:rPr>
              <w:pPrChange w:id="297" w:author="ehsan" w:date="2012-02-04T14:56:00Z">
                <w:pPr>
                  <w:keepNext/>
                  <w:keepLines/>
                  <w:spacing w:beforeLines="25" w:afterLines="25"/>
                  <w:jc w:val="center"/>
                </w:pPr>
              </w:pPrChange>
            </w:pPr>
            <w:r w:rsidRPr="00210652">
              <w:rPr>
                <w:b/>
                <w:lang w:eastAsia="ko-KR"/>
              </w:rPr>
              <w:t>26</w:t>
            </w:r>
          </w:p>
        </w:tc>
        <w:tc>
          <w:tcPr>
            <w:tcW w:w="416" w:type="dxa"/>
          </w:tcPr>
          <w:p w:rsidR="008F2F65" w:rsidRPr="00210652" w:rsidRDefault="008F2F65" w:rsidP="00511F4E">
            <w:pPr>
              <w:keepNext/>
              <w:keepLines/>
              <w:spacing w:beforeLines="25" w:afterLines="25"/>
              <w:jc w:val="center"/>
              <w:rPr>
                <w:b/>
                <w:lang w:eastAsia="ko-KR"/>
              </w:rPr>
              <w:pPrChange w:id="298" w:author="ehsan" w:date="2012-02-04T14:56:00Z">
                <w:pPr>
                  <w:keepNext/>
                  <w:keepLines/>
                  <w:spacing w:beforeLines="25" w:afterLines="25"/>
                  <w:jc w:val="center"/>
                </w:pPr>
              </w:pPrChange>
            </w:pPr>
            <w:r w:rsidRPr="00210652">
              <w:rPr>
                <w:b/>
                <w:lang w:eastAsia="ko-KR"/>
              </w:rPr>
              <w:t>27</w:t>
            </w:r>
          </w:p>
        </w:tc>
        <w:tc>
          <w:tcPr>
            <w:tcW w:w="416" w:type="dxa"/>
          </w:tcPr>
          <w:p w:rsidR="008F2F65" w:rsidRPr="00210652" w:rsidRDefault="008F2F65" w:rsidP="00511F4E">
            <w:pPr>
              <w:keepNext/>
              <w:keepLines/>
              <w:spacing w:beforeLines="25" w:afterLines="25"/>
              <w:jc w:val="center"/>
              <w:rPr>
                <w:b/>
                <w:lang w:eastAsia="ko-KR"/>
              </w:rPr>
              <w:pPrChange w:id="299" w:author="ehsan" w:date="2012-02-04T14:56:00Z">
                <w:pPr>
                  <w:keepNext/>
                  <w:keepLines/>
                  <w:spacing w:beforeLines="25" w:afterLines="25"/>
                  <w:jc w:val="center"/>
                </w:pPr>
              </w:pPrChange>
            </w:pPr>
            <w:r w:rsidRPr="00210652">
              <w:rPr>
                <w:b/>
                <w:lang w:eastAsia="ko-KR"/>
              </w:rPr>
              <w:t>28</w:t>
            </w:r>
          </w:p>
        </w:tc>
        <w:tc>
          <w:tcPr>
            <w:tcW w:w="416" w:type="dxa"/>
          </w:tcPr>
          <w:p w:rsidR="008F2F65" w:rsidRPr="00210652" w:rsidRDefault="008F2F65" w:rsidP="00511F4E">
            <w:pPr>
              <w:keepNext/>
              <w:keepLines/>
              <w:spacing w:beforeLines="25" w:afterLines="25"/>
              <w:jc w:val="center"/>
              <w:rPr>
                <w:b/>
                <w:lang w:eastAsia="ko-KR"/>
              </w:rPr>
              <w:pPrChange w:id="300" w:author="ehsan" w:date="2012-02-04T14:56:00Z">
                <w:pPr>
                  <w:keepNext/>
                  <w:keepLines/>
                  <w:spacing w:beforeLines="25" w:afterLines="25"/>
                  <w:jc w:val="center"/>
                </w:pPr>
              </w:pPrChange>
            </w:pPr>
            <w:r w:rsidRPr="00210652">
              <w:rPr>
                <w:b/>
                <w:lang w:eastAsia="ko-KR"/>
              </w:rPr>
              <w:t>29</w:t>
            </w:r>
          </w:p>
        </w:tc>
        <w:tc>
          <w:tcPr>
            <w:tcW w:w="416" w:type="dxa"/>
          </w:tcPr>
          <w:p w:rsidR="008F2F65" w:rsidRPr="00210652" w:rsidRDefault="008F2F65" w:rsidP="00511F4E">
            <w:pPr>
              <w:keepNext/>
              <w:keepLines/>
              <w:spacing w:beforeLines="25" w:afterLines="25"/>
              <w:jc w:val="center"/>
              <w:rPr>
                <w:b/>
                <w:lang w:eastAsia="ko-KR"/>
              </w:rPr>
              <w:pPrChange w:id="301" w:author="ehsan" w:date="2012-02-04T14:56:00Z">
                <w:pPr>
                  <w:keepNext/>
                  <w:keepLines/>
                  <w:spacing w:beforeLines="25" w:afterLines="25"/>
                  <w:jc w:val="center"/>
                </w:pPr>
              </w:pPrChange>
            </w:pPr>
            <w:r w:rsidRPr="00210652">
              <w:rPr>
                <w:b/>
                <w:lang w:eastAsia="ko-KR"/>
              </w:rPr>
              <w:t>30</w:t>
            </w:r>
          </w:p>
        </w:tc>
        <w:tc>
          <w:tcPr>
            <w:tcW w:w="416" w:type="dxa"/>
          </w:tcPr>
          <w:p w:rsidR="008F2F65" w:rsidRPr="00210652" w:rsidRDefault="008F2F65" w:rsidP="00511F4E">
            <w:pPr>
              <w:keepNext/>
              <w:keepLines/>
              <w:spacing w:beforeLines="25" w:afterLines="25"/>
              <w:jc w:val="center"/>
              <w:rPr>
                <w:b/>
                <w:lang w:eastAsia="ko-KR"/>
              </w:rPr>
              <w:pPrChange w:id="302" w:author="ehsan" w:date="2012-02-04T14:56:00Z">
                <w:pPr>
                  <w:keepNext/>
                  <w:keepLines/>
                  <w:spacing w:beforeLines="25" w:afterLines="25"/>
                  <w:jc w:val="center"/>
                </w:pPr>
              </w:pPrChange>
            </w:pPr>
            <w:r w:rsidRPr="00210652">
              <w:rPr>
                <w:b/>
                <w:lang w:eastAsia="ko-KR"/>
              </w:rPr>
              <w:t>31</w:t>
            </w:r>
          </w:p>
        </w:tc>
        <w:tc>
          <w:tcPr>
            <w:tcW w:w="416" w:type="dxa"/>
          </w:tcPr>
          <w:p w:rsidR="008F2F65" w:rsidRPr="00210652" w:rsidRDefault="008F2F65" w:rsidP="00511F4E">
            <w:pPr>
              <w:keepNext/>
              <w:keepLines/>
              <w:spacing w:beforeLines="25" w:afterLines="25"/>
              <w:jc w:val="center"/>
              <w:rPr>
                <w:b/>
                <w:lang w:eastAsia="ko-KR"/>
              </w:rPr>
              <w:pPrChange w:id="303" w:author="ehsan" w:date="2012-02-04T14:56:00Z">
                <w:pPr>
                  <w:keepNext/>
                  <w:keepLines/>
                  <w:spacing w:beforeLines="25" w:afterLines="25"/>
                  <w:jc w:val="center"/>
                </w:pPr>
              </w:pPrChange>
            </w:pPr>
            <w:r w:rsidRPr="00210652">
              <w:rPr>
                <w:b/>
                <w:lang w:eastAsia="ko-KR"/>
              </w:rPr>
              <w:t>32</w:t>
            </w:r>
          </w:p>
        </w:tc>
        <w:tc>
          <w:tcPr>
            <w:tcW w:w="416" w:type="dxa"/>
          </w:tcPr>
          <w:p w:rsidR="008F2F65" w:rsidRPr="00210652" w:rsidRDefault="008F2F65" w:rsidP="00511F4E">
            <w:pPr>
              <w:keepNext/>
              <w:keepLines/>
              <w:spacing w:beforeLines="25" w:afterLines="25"/>
              <w:jc w:val="center"/>
              <w:rPr>
                <w:b/>
                <w:lang w:eastAsia="ko-KR"/>
              </w:rPr>
              <w:pPrChange w:id="304" w:author="ehsan" w:date="2012-02-04T14:56:00Z">
                <w:pPr>
                  <w:keepNext/>
                  <w:keepLines/>
                  <w:spacing w:beforeLines="25" w:afterLines="25"/>
                  <w:jc w:val="center"/>
                </w:pPr>
              </w:pPrChange>
            </w:pPr>
            <w:r w:rsidRPr="00210652">
              <w:rPr>
                <w:b/>
                <w:lang w:eastAsia="ko-KR"/>
              </w:rPr>
              <w:t>33</w:t>
            </w:r>
          </w:p>
        </w:tc>
      </w:tr>
      <w:tr w:rsidR="008F2F65" w:rsidRPr="00210652" w:rsidTr="00511F4E">
        <w:trPr>
          <w:jc w:val="center"/>
        </w:trPr>
        <w:tc>
          <w:tcPr>
            <w:tcW w:w="1583" w:type="dxa"/>
          </w:tcPr>
          <w:p w:rsidR="008F2F65" w:rsidRPr="00210652" w:rsidRDefault="008F2F65" w:rsidP="00C31FA3">
            <w:pPr>
              <w:keepNext/>
              <w:keepLines/>
              <w:spacing w:beforeLines="25" w:afterLines="25"/>
              <w:jc w:val="center"/>
              <w:rPr>
                <w:b/>
                <w:bCs/>
                <w:lang w:eastAsia="ko-KR"/>
              </w:rPr>
            </w:pPr>
            <w:proofErr w:type="spellStart"/>
            <w:r w:rsidRPr="00210652">
              <w:rPr>
                <w:b/>
                <w:bCs/>
                <w:lang w:eastAsia="ko-KR"/>
              </w:rPr>
              <w:t>intraPredAngle</w:t>
            </w:r>
            <w:proofErr w:type="spellEnd"/>
          </w:p>
        </w:tc>
        <w:tc>
          <w:tcPr>
            <w:tcW w:w="416" w:type="dxa"/>
          </w:tcPr>
          <w:p w:rsidR="008F2F65" w:rsidRPr="00210652" w:rsidRDefault="00C8030A" w:rsidP="00511F4E">
            <w:pPr>
              <w:keepNext/>
              <w:keepLines/>
              <w:spacing w:beforeLines="25" w:afterLines="25"/>
              <w:jc w:val="center"/>
              <w:rPr>
                <w:lang w:eastAsia="ko-KR"/>
              </w:rPr>
            </w:pPr>
            <w:ins w:id="305" w:author="ehsan" w:date="2012-02-04T13:37:00Z">
              <w:r>
                <w:rPr>
                  <w:lang w:eastAsia="ko-KR"/>
                </w:rPr>
                <w:t>-</w:t>
              </w:r>
            </w:ins>
            <w:r w:rsidR="008F2F65" w:rsidRPr="00210652">
              <w:rPr>
                <w:lang w:eastAsia="ko-KR"/>
              </w:rPr>
              <w:t>32</w:t>
            </w:r>
          </w:p>
        </w:tc>
        <w:tc>
          <w:tcPr>
            <w:tcW w:w="483" w:type="dxa"/>
          </w:tcPr>
          <w:p w:rsidR="008F2F65" w:rsidRPr="00210652" w:rsidRDefault="008F2F65" w:rsidP="00511F4E">
            <w:pPr>
              <w:keepNext/>
              <w:keepLines/>
              <w:spacing w:beforeLines="25" w:afterLines="25"/>
              <w:jc w:val="center"/>
              <w:rPr>
                <w:lang w:eastAsia="ko-KR"/>
              </w:rPr>
            </w:pPr>
            <w:r w:rsidRPr="00210652">
              <w:rPr>
                <w:lang w:eastAsia="ko-KR"/>
              </w:rPr>
              <w:t>-26</w:t>
            </w:r>
          </w:p>
        </w:tc>
        <w:tc>
          <w:tcPr>
            <w:tcW w:w="483" w:type="dxa"/>
          </w:tcPr>
          <w:p w:rsidR="008F2F65" w:rsidRPr="00210652" w:rsidRDefault="008F2F65" w:rsidP="00511F4E">
            <w:pPr>
              <w:keepNext/>
              <w:keepLines/>
              <w:spacing w:beforeLines="25" w:afterLines="25"/>
              <w:jc w:val="center"/>
              <w:rPr>
                <w:lang w:eastAsia="ko-KR"/>
              </w:rPr>
            </w:pPr>
            <w:r w:rsidRPr="00210652">
              <w:rPr>
                <w:lang w:eastAsia="ko-KR"/>
              </w:rPr>
              <w:t>-21</w:t>
            </w:r>
          </w:p>
        </w:tc>
        <w:tc>
          <w:tcPr>
            <w:tcW w:w="483" w:type="dxa"/>
          </w:tcPr>
          <w:p w:rsidR="008F2F65" w:rsidRPr="00210652" w:rsidRDefault="008F2F65" w:rsidP="00511F4E">
            <w:pPr>
              <w:keepNext/>
              <w:keepLines/>
              <w:spacing w:beforeLines="25" w:afterLines="25"/>
              <w:jc w:val="center"/>
              <w:rPr>
                <w:lang w:eastAsia="ko-KR"/>
              </w:rPr>
              <w:pPrChange w:id="306" w:author="ehsan" w:date="2012-02-04T14:56:00Z">
                <w:pPr>
                  <w:keepNext/>
                  <w:keepLines/>
                  <w:spacing w:beforeLines="25" w:afterLines="25"/>
                  <w:jc w:val="center"/>
                </w:pPr>
              </w:pPrChange>
            </w:pPr>
            <w:r w:rsidRPr="00210652">
              <w:rPr>
                <w:lang w:eastAsia="ko-KR"/>
              </w:rPr>
              <w:t>-17</w:t>
            </w:r>
          </w:p>
        </w:tc>
        <w:tc>
          <w:tcPr>
            <w:tcW w:w="483" w:type="dxa"/>
          </w:tcPr>
          <w:p w:rsidR="008F2F65" w:rsidRPr="00210652" w:rsidRDefault="008F2F65" w:rsidP="00511F4E">
            <w:pPr>
              <w:keepNext/>
              <w:keepLines/>
              <w:spacing w:beforeLines="25" w:afterLines="25"/>
              <w:jc w:val="center"/>
              <w:rPr>
                <w:lang w:eastAsia="ko-KR"/>
              </w:rPr>
              <w:pPrChange w:id="307" w:author="ehsan" w:date="2012-02-04T14:56:00Z">
                <w:pPr>
                  <w:keepNext/>
                  <w:keepLines/>
                  <w:spacing w:beforeLines="25" w:afterLines="25"/>
                  <w:jc w:val="center"/>
                </w:pPr>
              </w:pPrChange>
            </w:pPr>
            <w:r w:rsidRPr="00210652">
              <w:rPr>
                <w:lang w:eastAsia="ko-KR"/>
              </w:rPr>
              <w:t>-13</w:t>
            </w:r>
          </w:p>
        </w:tc>
        <w:tc>
          <w:tcPr>
            <w:tcW w:w="483" w:type="dxa"/>
          </w:tcPr>
          <w:p w:rsidR="008F2F65" w:rsidRPr="00210652" w:rsidRDefault="008F2F65" w:rsidP="00511F4E">
            <w:pPr>
              <w:keepNext/>
              <w:keepLines/>
              <w:spacing w:beforeLines="25" w:afterLines="25"/>
              <w:jc w:val="center"/>
              <w:rPr>
                <w:lang w:eastAsia="ko-KR"/>
              </w:rPr>
              <w:pPrChange w:id="308" w:author="ehsan" w:date="2012-02-04T14:56:00Z">
                <w:pPr>
                  <w:keepNext/>
                  <w:keepLines/>
                  <w:spacing w:beforeLines="25" w:afterLines="25"/>
                  <w:jc w:val="center"/>
                </w:pPr>
              </w:pPrChange>
            </w:pPr>
            <w:r w:rsidRPr="00210652">
              <w:rPr>
                <w:lang w:eastAsia="ko-KR"/>
              </w:rPr>
              <w:t>-9</w:t>
            </w:r>
          </w:p>
        </w:tc>
        <w:tc>
          <w:tcPr>
            <w:tcW w:w="583" w:type="dxa"/>
          </w:tcPr>
          <w:p w:rsidR="008F2F65" w:rsidRPr="00210652" w:rsidRDefault="008F2F65" w:rsidP="00511F4E">
            <w:pPr>
              <w:keepNext/>
              <w:keepLines/>
              <w:spacing w:beforeLines="25" w:afterLines="25"/>
              <w:jc w:val="center"/>
              <w:rPr>
                <w:lang w:eastAsia="ko-KR"/>
              </w:rPr>
              <w:pPrChange w:id="309" w:author="ehsan" w:date="2012-02-04T14:56:00Z">
                <w:pPr>
                  <w:keepNext/>
                  <w:keepLines/>
                  <w:spacing w:beforeLines="25" w:afterLines="25"/>
                  <w:jc w:val="center"/>
                </w:pPr>
              </w:pPrChange>
            </w:pPr>
            <w:r w:rsidRPr="00210652">
              <w:rPr>
                <w:lang w:eastAsia="ko-KR"/>
              </w:rPr>
              <w:t>-5</w:t>
            </w:r>
          </w:p>
        </w:tc>
        <w:tc>
          <w:tcPr>
            <w:tcW w:w="416" w:type="dxa"/>
          </w:tcPr>
          <w:p w:rsidR="008F2F65" w:rsidRPr="00210652" w:rsidRDefault="008F2F65" w:rsidP="00511F4E">
            <w:pPr>
              <w:keepNext/>
              <w:keepLines/>
              <w:spacing w:beforeLines="25" w:afterLines="25"/>
              <w:jc w:val="center"/>
              <w:rPr>
                <w:lang w:eastAsia="ko-KR"/>
              </w:rPr>
              <w:pPrChange w:id="310" w:author="ehsan" w:date="2012-02-04T14:56:00Z">
                <w:pPr>
                  <w:keepNext/>
                  <w:keepLines/>
                  <w:spacing w:beforeLines="25" w:afterLines="25"/>
                  <w:jc w:val="center"/>
                </w:pPr>
              </w:pPrChange>
            </w:pPr>
            <w:r w:rsidRPr="00210652">
              <w:rPr>
                <w:lang w:eastAsia="ko-KR"/>
              </w:rPr>
              <w:t>-2</w:t>
            </w:r>
          </w:p>
        </w:tc>
        <w:tc>
          <w:tcPr>
            <w:tcW w:w="416" w:type="dxa"/>
          </w:tcPr>
          <w:p w:rsidR="008F2F65" w:rsidRPr="00210652" w:rsidRDefault="008F2F65" w:rsidP="00511F4E">
            <w:pPr>
              <w:keepNext/>
              <w:keepLines/>
              <w:spacing w:beforeLines="25" w:afterLines="25"/>
              <w:jc w:val="center"/>
              <w:rPr>
                <w:lang w:eastAsia="ko-KR"/>
              </w:rPr>
              <w:pPrChange w:id="311" w:author="ehsan" w:date="2012-02-04T14:56:00Z">
                <w:pPr>
                  <w:keepNext/>
                  <w:keepLines/>
                  <w:spacing w:beforeLines="25" w:afterLines="25"/>
                  <w:jc w:val="center"/>
                </w:pPr>
              </w:pPrChange>
            </w:pPr>
            <w:r w:rsidRPr="00210652">
              <w:rPr>
                <w:lang w:eastAsia="ko-KR"/>
              </w:rPr>
              <w:t>-</w:t>
            </w:r>
          </w:p>
        </w:tc>
        <w:tc>
          <w:tcPr>
            <w:tcW w:w="416" w:type="dxa"/>
          </w:tcPr>
          <w:p w:rsidR="008F2F65" w:rsidRPr="00210652" w:rsidRDefault="008F2F65" w:rsidP="00511F4E">
            <w:pPr>
              <w:keepNext/>
              <w:keepLines/>
              <w:spacing w:beforeLines="25" w:afterLines="25"/>
              <w:jc w:val="center"/>
              <w:rPr>
                <w:lang w:eastAsia="ko-KR"/>
              </w:rPr>
              <w:pPrChange w:id="312" w:author="ehsan" w:date="2012-02-04T14:56:00Z">
                <w:pPr>
                  <w:keepNext/>
                  <w:keepLines/>
                  <w:spacing w:beforeLines="25" w:afterLines="25"/>
                  <w:jc w:val="center"/>
                </w:pPr>
              </w:pPrChange>
            </w:pPr>
            <w:r w:rsidRPr="00210652">
              <w:rPr>
                <w:lang w:eastAsia="ko-KR"/>
              </w:rPr>
              <w:t>2</w:t>
            </w:r>
          </w:p>
        </w:tc>
        <w:tc>
          <w:tcPr>
            <w:tcW w:w="416" w:type="dxa"/>
          </w:tcPr>
          <w:p w:rsidR="008F2F65" w:rsidRPr="00210652" w:rsidRDefault="008F2F65" w:rsidP="00511F4E">
            <w:pPr>
              <w:keepNext/>
              <w:keepLines/>
              <w:spacing w:beforeLines="25" w:afterLines="25"/>
              <w:jc w:val="center"/>
              <w:rPr>
                <w:lang w:eastAsia="ko-KR"/>
              </w:rPr>
              <w:pPrChange w:id="313" w:author="ehsan" w:date="2012-02-04T14:56:00Z">
                <w:pPr>
                  <w:keepNext/>
                  <w:keepLines/>
                  <w:spacing w:beforeLines="25" w:afterLines="25"/>
                  <w:jc w:val="center"/>
                </w:pPr>
              </w:pPrChange>
            </w:pPr>
            <w:r w:rsidRPr="00210652">
              <w:rPr>
                <w:lang w:eastAsia="ko-KR"/>
              </w:rPr>
              <w:t>5</w:t>
            </w:r>
          </w:p>
        </w:tc>
        <w:tc>
          <w:tcPr>
            <w:tcW w:w="416" w:type="dxa"/>
          </w:tcPr>
          <w:p w:rsidR="008F2F65" w:rsidRPr="00210652" w:rsidRDefault="008F2F65" w:rsidP="00511F4E">
            <w:pPr>
              <w:keepNext/>
              <w:keepLines/>
              <w:spacing w:beforeLines="25" w:afterLines="25"/>
              <w:jc w:val="center"/>
              <w:rPr>
                <w:lang w:eastAsia="ko-KR"/>
              </w:rPr>
              <w:pPrChange w:id="314" w:author="ehsan" w:date="2012-02-04T14:56:00Z">
                <w:pPr>
                  <w:keepNext/>
                  <w:keepLines/>
                  <w:spacing w:beforeLines="25" w:afterLines="25"/>
                  <w:jc w:val="center"/>
                </w:pPr>
              </w:pPrChange>
            </w:pPr>
            <w:r w:rsidRPr="00210652">
              <w:rPr>
                <w:lang w:eastAsia="ko-KR"/>
              </w:rPr>
              <w:t>9</w:t>
            </w:r>
          </w:p>
        </w:tc>
        <w:tc>
          <w:tcPr>
            <w:tcW w:w="416" w:type="dxa"/>
          </w:tcPr>
          <w:p w:rsidR="008F2F65" w:rsidRPr="00210652" w:rsidRDefault="008F2F65" w:rsidP="00511F4E">
            <w:pPr>
              <w:keepNext/>
              <w:keepLines/>
              <w:spacing w:beforeLines="25" w:afterLines="25"/>
              <w:jc w:val="center"/>
              <w:rPr>
                <w:lang w:eastAsia="ko-KR"/>
              </w:rPr>
              <w:pPrChange w:id="315" w:author="ehsan" w:date="2012-02-04T14:56:00Z">
                <w:pPr>
                  <w:keepNext/>
                  <w:keepLines/>
                  <w:spacing w:beforeLines="25" w:afterLines="25"/>
                  <w:jc w:val="center"/>
                </w:pPr>
              </w:pPrChange>
            </w:pPr>
            <w:r w:rsidRPr="00210652">
              <w:rPr>
                <w:lang w:eastAsia="ko-KR"/>
              </w:rPr>
              <w:t>13</w:t>
            </w:r>
          </w:p>
        </w:tc>
        <w:tc>
          <w:tcPr>
            <w:tcW w:w="416" w:type="dxa"/>
          </w:tcPr>
          <w:p w:rsidR="008F2F65" w:rsidRPr="00210652" w:rsidRDefault="008F2F65" w:rsidP="00511F4E">
            <w:pPr>
              <w:keepNext/>
              <w:keepLines/>
              <w:spacing w:beforeLines="25" w:afterLines="25"/>
              <w:jc w:val="center"/>
              <w:rPr>
                <w:lang w:eastAsia="ko-KR"/>
              </w:rPr>
              <w:pPrChange w:id="316" w:author="ehsan" w:date="2012-02-04T14:56:00Z">
                <w:pPr>
                  <w:keepNext/>
                  <w:keepLines/>
                  <w:spacing w:beforeLines="25" w:afterLines="25"/>
                  <w:jc w:val="center"/>
                </w:pPr>
              </w:pPrChange>
            </w:pPr>
            <w:r w:rsidRPr="00210652">
              <w:rPr>
                <w:lang w:eastAsia="ko-KR"/>
              </w:rPr>
              <w:t>17</w:t>
            </w:r>
          </w:p>
        </w:tc>
        <w:tc>
          <w:tcPr>
            <w:tcW w:w="416" w:type="dxa"/>
          </w:tcPr>
          <w:p w:rsidR="008F2F65" w:rsidRPr="00210652" w:rsidRDefault="008F2F65" w:rsidP="00511F4E">
            <w:pPr>
              <w:keepNext/>
              <w:keepLines/>
              <w:spacing w:beforeLines="25" w:afterLines="25"/>
              <w:jc w:val="center"/>
              <w:rPr>
                <w:lang w:eastAsia="ko-KR"/>
              </w:rPr>
              <w:pPrChange w:id="317" w:author="ehsan" w:date="2012-02-04T14:56:00Z">
                <w:pPr>
                  <w:keepNext/>
                  <w:keepLines/>
                  <w:spacing w:beforeLines="25" w:afterLines="25"/>
                  <w:jc w:val="center"/>
                </w:pPr>
              </w:pPrChange>
            </w:pPr>
            <w:r w:rsidRPr="00210652">
              <w:rPr>
                <w:lang w:eastAsia="ko-KR"/>
              </w:rPr>
              <w:t>21</w:t>
            </w:r>
          </w:p>
        </w:tc>
        <w:tc>
          <w:tcPr>
            <w:tcW w:w="416" w:type="dxa"/>
          </w:tcPr>
          <w:p w:rsidR="008F2F65" w:rsidRPr="00210652" w:rsidRDefault="008F2F65" w:rsidP="00511F4E">
            <w:pPr>
              <w:keepNext/>
              <w:keepLines/>
              <w:spacing w:beforeLines="25" w:afterLines="25"/>
              <w:jc w:val="center"/>
              <w:rPr>
                <w:lang w:eastAsia="ko-KR"/>
              </w:rPr>
              <w:pPrChange w:id="318" w:author="ehsan" w:date="2012-02-04T14:56:00Z">
                <w:pPr>
                  <w:keepNext/>
                  <w:keepLines/>
                  <w:spacing w:beforeLines="25" w:afterLines="25"/>
                  <w:jc w:val="center"/>
                </w:pPr>
              </w:pPrChange>
            </w:pPr>
            <w:r w:rsidRPr="00210652">
              <w:rPr>
                <w:lang w:eastAsia="ko-KR"/>
              </w:rPr>
              <w:t>26</w:t>
            </w:r>
          </w:p>
        </w:tc>
        <w:tc>
          <w:tcPr>
            <w:tcW w:w="416" w:type="dxa"/>
          </w:tcPr>
          <w:p w:rsidR="008F2F65" w:rsidRPr="00210652" w:rsidRDefault="008F2F65" w:rsidP="00511F4E">
            <w:pPr>
              <w:keepNext/>
              <w:keepLines/>
              <w:spacing w:beforeLines="25" w:afterLines="25"/>
              <w:jc w:val="center"/>
              <w:rPr>
                <w:lang w:eastAsia="ko-KR"/>
              </w:rPr>
              <w:pPrChange w:id="319" w:author="ehsan" w:date="2012-02-04T14:56:00Z">
                <w:pPr>
                  <w:keepNext/>
                  <w:keepLines/>
                  <w:spacing w:beforeLines="25" w:afterLines="25"/>
                  <w:jc w:val="center"/>
                </w:pPr>
              </w:pPrChange>
            </w:pPr>
            <w:r w:rsidRPr="00210652">
              <w:rPr>
                <w:lang w:eastAsia="ko-KR"/>
              </w:rPr>
              <w:t>32</w:t>
            </w:r>
          </w:p>
        </w:tc>
      </w:tr>
    </w:tbl>
    <w:p w:rsidR="008F2F65" w:rsidRPr="00210652" w:rsidRDefault="008F2F65" w:rsidP="008F2F65">
      <w:pPr>
        <w:rPr>
          <w:lang w:eastAsia="ko-KR"/>
        </w:rPr>
      </w:pPr>
    </w:p>
    <w:p w:rsidR="008F2F65" w:rsidRPr="00210652" w:rsidRDefault="00653ACA" w:rsidP="008F2F65">
      <w:pPr>
        <w:rPr>
          <w:lang w:eastAsia="ko-KR"/>
        </w:rPr>
      </w:pPr>
      <w:r w:rsidRPr="00210652">
        <w:rPr>
          <w:lang w:eastAsia="ko-KR"/>
        </w:rPr>
        <w:fldChar w:fldCharType="begin" w:fldLock="1"/>
      </w:r>
      <w:r w:rsidR="008F2F65" w:rsidRPr="00210652">
        <w:rPr>
          <w:lang w:eastAsia="ko-KR"/>
        </w:rPr>
        <w:instrText xml:space="preserve"> REF _Ref278129733 \h </w:instrText>
      </w:r>
      <w:r w:rsidRPr="00210652">
        <w:rPr>
          <w:lang w:eastAsia="ko-KR"/>
        </w:rPr>
      </w:r>
      <w:r w:rsidRPr="00210652">
        <w:rPr>
          <w:lang w:eastAsia="ko-KR"/>
        </w:rPr>
        <w:fldChar w:fldCharType="separate"/>
      </w:r>
      <w:r w:rsidR="008F2F65" w:rsidRPr="00210652">
        <w:t>Table </w:t>
      </w:r>
      <w:r w:rsidR="008F2F65" w:rsidRPr="00210652">
        <w:rPr>
          <w:noProof/>
        </w:rPr>
        <w:t>8</w:t>
      </w:r>
      <w:r w:rsidR="008F2F65" w:rsidRPr="00210652">
        <w:noBreakHyphen/>
      </w:r>
      <w:r w:rsidR="008F2F65" w:rsidRPr="00210652">
        <w:rPr>
          <w:noProof/>
        </w:rPr>
        <w:t>8</w:t>
      </w:r>
      <w:r w:rsidRPr="00210652">
        <w:rPr>
          <w:lang w:eastAsia="ko-KR"/>
        </w:rPr>
        <w:fldChar w:fldCharType="end"/>
      </w:r>
      <w:r w:rsidR="008F2F65" w:rsidRPr="00210652">
        <w:rPr>
          <w:lang w:eastAsia="ko-KR"/>
        </w:rPr>
        <w:t xml:space="preserve"> further specifies the mapping table between </w:t>
      </w:r>
      <w:del w:id="320" w:author="ehsan" w:date="2012-02-04T13:38:00Z">
        <w:r w:rsidR="008F2F65" w:rsidRPr="00210652" w:rsidDel="00C8030A">
          <w:rPr>
            <w:lang w:eastAsia="ko-KR"/>
          </w:rPr>
          <w:delText xml:space="preserve">intraPredOrder </w:delText>
        </w:r>
      </w:del>
      <w:proofErr w:type="spellStart"/>
      <w:ins w:id="321" w:author="ehsan" w:date="2012-02-04T13:38:00Z">
        <w:r w:rsidR="00C8030A" w:rsidRPr="00210652">
          <w:rPr>
            <w:lang w:eastAsia="ko-KR"/>
          </w:rPr>
          <w:t>intraPred</w:t>
        </w:r>
        <w:r w:rsidR="00C8030A">
          <w:rPr>
            <w:lang w:eastAsia="ko-KR"/>
          </w:rPr>
          <w:t>Mode</w:t>
        </w:r>
        <w:proofErr w:type="spellEnd"/>
        <w:r w:rsidR="00C8030A" w:rsidRPr="00210652">
          <w:rPr>
            <w:lang w:eastAsia="ko-KR"/>
          </w:rPr>
          <w:t xml:space="preserve"> </w:t>
        </w:r>
      </w:ins>
      <w:r w:rsidR="008F2F65" w:rsidRPr="00210652">
        <w:rPr>
          <w:lang w:eastAsia="ko-KR"/>
        </w:rPr>
        <w:t xml:space="preserve">and the inverse angle parameter </w:t>
      </w:r>
      <w:proofErr w:type="spellStart"/>
      <w:r w:rsidR="008F2F65" w:rsidRPr="00210652">
        <w:rPr>
          <w:lang w:eastAsia="ko-KR"/>
        </w:rPr>
        <w:t>invAngle</w:t>
      </w:r>
      <w:proofErr w:type="spellEnd"/>
      <w:r w:rsidR="008F2F65" w:rsidRPr="00210652">
        <w:rPr>
          <w:lang w:eastAsia="ko-KR"/>
        </w:rPr>
        <w:t>.</w:t>
      </w:r>
    </w:p>
    <w:p w:rsidR="008F2F65" w:rsidRPr="00E8461A" w:rsidRDefault="008F2F65" w:rsidP="008F2F65">
      <w:pPr>
        <w:pStyle w:val="Caption"/>
        <w:rPr>
          <w:lang w:val="en-GB"/>
        </w:rPr>
      </w:pPr>
      <w:bookmarkStart w:id="322" w:name="_Ref278129733"/>
      <w:bookmarkStart w:id="323" w:name="_Toc287363933"/>
      <w:bookmarkStart w:id="324" w:name="_Toc293649373"/>
      <w:r w:rsidRPr="00E8461A">
        <w:rPr>
          <w:lang w:val="en-GB"/>
        </w:rPr>
        <w:t>Table </w:t>
      </w:r>
      <w:r w:rsidR="00653ACA">
        <w:rPr>
          <w:lang w:val="en-GB"/>
        </w:rPr>
        <w:fldChar w:fldCharType="begin"/>
      </w:r>
      <w:r>
        <w:rPr>
          <w:lang w:val="en-GB"/>
        </w:rPr>
        <w:instrText xml:space="preserve"> STYLEREF 1 \s </w:instrText>
      </w:r>
      <w:r w:rsidR="00653ACA">
        <w:rPr>
          <w:lang w:val="en-GB"/>
        </w:rPr>
        <w:fldChar w:fldCharType="separate"/>
      </w:r>
      <w:r>
        <w:rPr>
          <w:noProof/>
          <w:lang w:val="en-GB"/>
        </w:rPr>
        <w:t>8</w:t>
      </w:r>
      <w:r w:rsidR="00653ACA">
        <w:rPr>
          <w:lang w:val="en-GB"/>
        </w:rPr>
        <w:fldChar w:fldCharType="end"/>
      </w:r>
      <w:r>
        <w:rPr>
          <w:lang w:val="en-GB"/>
        </w:rPr>
        <w:noBreakHyphen/>
      </w:r>
      <w:r w:rsidR="00653ACA">
        <w:rPr>
          <w:lang w:val="en-GB"/>
        </w:rPr>
        <w:fldChar w:fldCharType="begin"/>
      </w:r>
      <w:r>
        <w:rPr>
          <w:lang w:val="en-GB"/>
        </w:rPr>
        <w:instrText xml:space="preserve"> SEQ Table \* ARABIC \s 1 </w:instrText>
      </w:r>
      <w:r w:rsidR="00653ACA">
        <w:rPr>
          <w:lang w:val="en-GB"/>
        </w:rPr>
        <w:fldChar w:fldCharType="separate"/>
      </w:r>
      <w:r>
        <w:rPr>
          <w:noProof/>
          <w:lang w:val="en-GB"/>
        </w:rPr>
        <w:t>8</w:t>
      </w:r>
      <w:r w:rsidR="00653ACA">
        <w:rPr>
          <w:lang w:val="en-GB"/>
        </w:rPr>
        <w:fldChar w:fldCharType="end"/>
      </w:r>
      <w:bookmarkEnd w:id="322"/>
      <w:r w:rsidRPr="00E8461A">
        <w:rPr>
          <w:lang w:val="en-GB"/>
        </w:rPr>
        <w:t xml:space="preserve"> – </w:t>
      </w:r>
      <w:r w:rsidRPr="00E8461A">
        <w:rPr>
          <w:lang w:val="en-GB" w:eastAsia="ko-KR"/>
        </w:rPr>
        <w:t xml:space="preserve">Specification of </w:t>
      </w:r>
      <w:proofErr w:type="spellStart"/>
      <w:r w:rsidRPr="00E8461A">
        <w:rPr>
          <w:lang w:val="en-GB" w:eastAsia="ko-KR"/>
        </w:rPr>
        <w:t>invAngle</w:t>
      </w:r>
      <w:bookmarkEnd w:id="323"/>
      <w:bookmarkEnd w:id="324"/>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83"/>
        <w:gridCol w:w="583"/>
        <w:gridCol w:w="583"/>
        <w:gridCol w:w="583"/>
        <w:gridCol w:w="583"/>
        <w:gridCol w:w="583"/>
        <w:gridCol w:w="683"/>
        <w:gridCol w:w="683"/>
        <w:gridCol w:w="683"/>
      </w:tblGrid>
      <w:tr w:rsidR="008F2F65" w:rsidRPr="00210652" w:rsidTr="00511F4E">
        <w:trPr>
          <w:jc w:val="center"/>
        </w:trPr>
        <w:tc>
          <w:tcPr>
            <w:tcW w:w="0" w:type="auto"/>
          </w:tcPr>
          <w:p w:rsidR="008F2F65" w:rsidRPr="00210652" w:rsidRDefault="008F2F65" w:rsidP="00C31FA3">
            <w:pPr>
              <w:keepNext/>
              <w:keepLines/>
              <w:spacing w:beforeLines="25" w:afterLines="25"/>
              <w:jc w:val="center"/>
            </w:pPr>
            <w:proofErr w:type="spellStart"/>
            <w:r w:rsidRPr="00210652">
              <w:rPr>
                <w:b/>
                <w:bCs/>
                <w:lang w:eastAsia="ko-KR"/>
              </w:rPr>
              <w:t>intraPredOrder</w:t>
            </w:r>
            <w:proofErr w:type="spellEnd"/>
          </w:p>
        </w:tc>
        <w:tc>
          <w:tcPr>
            <w:tcW w:w="0" w:type="auto"/>
          </w:tcPr>
          <w:p w:rsidR="008F2F65" w:rsidRPr="00210652" w:rsidRDefault="008F2F65" w:rsidP="00511F4E">
            <w:pPr>
              <w:keepNext/>
              <w:keepLines/>
              <w:spacing w:beforeLines="25" w:afterLines="25"/>
              <w:jc w:val="center"/>
              <w:rPr>
                <w:b/>
                <w:lang w:eastAsia="ko-KR"/>
              </w:rPr>
            </w:pPr>
            <w:r w:rsidRPr="00210652">
              <w:rPr>
                <w:b/>
                <w:lang w:eastAsia="ko-KR"/>
              </w:rPr>
              <w:t>1</w:t>
            </w:r>
          </w:p>
        </w:tc>
        <w:tc>
          <w:tcPr>
            <w:tcW w:w="0" w:type="auto"/>
          </w:tcPr>
          <w:p w:rsidR="008F2F65" w:rsidRPr="00210652" w:rsidRDefault="008F2F65" w:rsidP="00511F4E">
            <w:pPr>
              <w:keepNext/>
              <w:keepLines/>
              <w:spacing w:beforeLines="25" w:afterLines="25"/>
              <w:jc w:val="center"/>
              <w:rPr>
                <w:b/>
                <w:lang w:eastAsia="ko-KR"/>
              </w:rPr>
            </w:pPr>
            <w:r w:rsidRPr="00210652">
              <w:rPr>
                <w:b/>
                <w:lang w:eastAsia="ko-KR"/>
              </w:rPr>
              <w:t>2</w:t>
            </w:r>
          </w:p>
        </w:tc>
        <w:tc>
          <w:tcPr>
            <w:tcW w:w="0" w:type="auto"/>
          </w:tcPr>
          <w:p w:rsidR="008F2F65" w:rsidRPr="00210652" w:rsidRDefault="008F2F65" w:rsidP="00511F4E">
            <w:pPr>
              <w:keepNext/>
              <w:keepLines/>
              <w:spacing w:beforeLines="25" w:afterLines="25"/>
              <w:jc w:val="center"/>
              <w:rPr>
                <w:b/>
                <w:lang w:eastAsia="ko-KR"/>
              </w:rPr>
            </w:pPr>
            <w:r w:rsidRPr="00210652">
              <w:rPr>
                <w:b/>
                <w:lang w:eastAsia="ko-KR"/>
              </w:rPr>
              <w:t>3</w:t>
            </w:r>
          </w:p>
        </w:tc>
        <w:tc>
          <w:tcPr>
            <w:tcW w:w="0" w:type="auto"/>
          </w:tcPr>
          <w:p w:rsidR="008F2F65" w:rsidRPr="00210652" w:rsidRDefault="008F2F65" w:rsidP="00511F4E">
            <w:pPr>
              <w:keepNext/>
              <w:keepLines/>
              <w:spacing w:beforeLines="25" w:afterLines="25"/>
              <w:jc w:val="center"/>
              <w:rPr>
                <w:b/>
                <w:lang w:eastAsia="ko-KR"/>
              </w:rPr>
              <w:pPrChange w:id="325" w:author="ehsan" w:date="2012-02-04T14:56:00Z">
                <w:pPr>
                  <w:keepNext/>
                  <w:keepLines/>
                  <w:spacing w:beforeLines="25" w:afterLines="25"/>
                  <w:jc w:val="center"/>
                </w:pPr>
              </w:pPrChange>
            </w:pPr>
            <w:r w:rsidRPr="00210652">
              <w:rPr>
                <w:b/>
                <w:lang w:eastAsia="ko-KR"/>
              </w:rPr>
              <w:t>4</w:t>
            </w:r>
          </w:p>
        </w:tc>
        <w:tc>
          <w:tcPr>
            <w:tcW w:w="0" w:type="auto"/>
          </w:tcPr>
          <w:p w:rsidR="008F2F65" w:rsidRPr="00210652" w:rsidRDefault="008F2F65" w:rsidP="00511F4E">
            <w:pPr>
              <w:keepNext/>
              <w:keepLines/>
              <w:spacing w:beforeLines="25" w:afterLines="25"/>
              <w:jc w:val="center"/>
              <w:rPr>
                <w:b/>
                <w:lang w:eastAsia="ko-KR"/>
              </w:rPr>
              <w:pPrChange w:id="326" w:author="ehsan" w:date="2012-02-04T14:56:00Z">
                <w:pPr>
                  <w:keepNext/>
                  <w:keepLines/>
                  <w:spacing w:beforeLines="25" w:afterLines="25"/>
                  <w:jc w:val="center"/>
                </w:pPr>
              </w:pPrChange>
            </w:pPr>
            <w:r w:rsidRPr="00210652">
              <w:rPr>
                <w:b/>
                <w:lang w:eastAsia="ko-KR"/>
              </w:rPr>
              <w:t>5</w:t>
            </w:r>
          </w:p>
        </w:tc>
        <w:tc>
          <w:tcPr>
            <w:tcW w:w="0" w:type="auto"/>
          </w:tcPr>
          <w:p w:rsidR="008F2F65" w:rsidRPr="00210652" w:rsidRDefault="008F2F65" w:rsidP="00511F4E">
            <w:pPr>
              <w:keepNext/>
              <w:keepLines/>
              <w:spacing w:beforeLines="25" w:afterLines="25"/>
              <w:jc w:val="center"/>
              <w:rPr>
                <w:b/>
                <w:lang w:eastAsia="ko-KR"/>
              </w:rPr>
              <w:pPrChange w:id="327" w:author="ehsan" w:date="2012-02-04T14:56:00Z">
                <w:pPr>
                  <w:keepNext/>
                  <w:keepLines/>
                  <w:spacing w:beforeLines="25" w:afterLines="25"/>
                  <w:jc w:val="center"/>
                </w:pPr>
              </w:pPrChange>
            </w:pPr>
            <w:r w:rsidRPr="00210652">
              <w:rPr>
                <w:b/>
                <w:lang w:eastAsia="ko-KR"/>
              </w:rPr>
              <w:t>6</w:t>
            </w:r>
          </w:p>
        </w:tc>
        <w:tc>
          <w:tcPr>
            <w:tcW w:w="0" w:type="auto"/>
          </w:tcPr>
          <w:p w:rsidR="008F2F65" w:rsidRPr="00210652" w:rsidRDefault="008F2F65" w:rsidP="00511F4E">
            <w:pPr>
              <w:keepNext/>
              <w:keepLines/>
              <w:spacing w:beforeLines="25" w:afterLines="25"/>
              <w:jc w:val="center"/>
              <w:rPr>
                <w:b/>
                <w:lang w:eastAsia="ko-KR"/>
              </w:rPr>
              <w:pPrChange w:id="328" w:author="ehsan" w:date="2012-02-04T14:56:00Z">
                <w:pPr>
                  <w:keepNext/>
                  <w:keepLines/>
                  <w:spacing w:beforeLines="25" w:afterLines="25"/>
                  <w:jc w:val="center"/>
                </w:pPr>
              </w:pPrChange>
            </w:pPr>
            <w:r w:rsidRPr="00210652">
              <w:rPr>
                <w:b/>
                <w:lang w:eastAsia="ko-KR"/>
              </w:rPr>
              <w:t>7</w:t>
            </w:r>
          </w:p>
        </w:tc>
        <w:tc>
          <w:tcPr>
            <w:tcW w:w="0" w:type="auto"/>
          </w:tcPr>
          <w:p w:rsidR="008F2F65" w:rsidRPr="00210652" w:rsidRDefault="008F2F65" w:rsidP="00511F4E">
            <w:pPr>
              <w:keepNext/>
              <w:keepLines/>
              <w:spacing w:beforeLines="25" w:afterLines="25"/>
              <w:jc w:val="center"/>
              <w:rPr>
                <w:b/>
                <w:lang w:eastAsia="ko-KR"/>
              </w:rPr>
              <w:pPrChange w:id="329" w:author="ehsan" w:date="2012-02-04T14:56:00Z">
                <w:pPr>
                  <w:keepNext/>
                  <w:keepLines/>
                  <w:spacing w:beforeLines="25" w:afterLines="25"/>
                  <w:jc w:val="center"/>
                </w:pPr>
              </w:pPrChange>
            </w:pPr>
            <w:r w:rsidRPr="00210652">
              <w:rPr>
                <w:b/>
                <w:lang w:eastAsia="ko-KR"/>
              </w:rPr>
              <w:t>8</w:t>
            </w:r>
          </w:p>
        </w:tc>
      </w:tr>
      <w:tr w:rsidR="008F2F65" w:rsidRPr="00210652" w:rsidTr="00511F4E">
        <w:trPr>
          <w:jc w:val="center"/>
        </w:trPr>
        <w:tc>
          <w:tcPr>
            <w:tcW w:w="0" w:type="auto"/>
          </w:tcPr>
          <w:p w:rsidR="008F2F65" w:rsidRPr="00210652" w:rsidRDefault="008F2F65" w:rsidP="00C31FA3">
            <w:pPr>
              <w:keepNext/>
              <w:keepLines/>
              <w:spacing w:beforeLines="25" w:afterLines="25"/>
              <w:jc w:val="center"/>
              <w:rPr>
                <w:b/>
                <w:bCs/>
                <w:lang w:eastAsia="ko-KR"/>
              </w:rPr>
            </w:pPr>
            <w:proofErr w:type="spellStart"/>
            <w:r w:rsidRPr="00210652">
              <w:rPr>
                <w:b/>
                <w:bCs/>
                <w:lang w:eastAsia="ko-KR"/>
              </w:rPr>
              <w:t>invAngle</w:t>
            </w:r>
            <w:proofErr w:type="spellEnd"/>
          </w:p>
        </w:tc>
        <w:tc>
          <w:tcPr>
            <w:tcW w:w="0" w:type="auto"/>
          </w:tcPr>
          <w:p w:rsidR="008F2F65" w:rsidRPr="00210652" w:rsidRDefault="008F2F65" w:rsidP="00511F4E">
            <w:pPr>
              <w:keepNext/>
              <w:keepLines/>
              <w:spacing w:beforeLines="25" w:afterLines="25"/>
              <w:jc w:val="center"/>
              <w:rPr>
                <w:lang w:eastAsia="ko-KR"/>
              </w:rPr>
            </w:pPr>
            <w:r w:rsidRPr="00210652">
              <w:rPr>
                <w:lang w:eastAsia="ko-KR"/>
              </w:rPr>
              <w:t>-256</w:t>
            </w:r>
          </w:p>
        </w:tc>
        <w:tc>
          <w:tcPr>
            <w:tcW w:w="0" w:type="auto"/>
          </w:tcPr>
          <w:p w:rsidR="008F2F65" w:rsidRPr="00210652" w:rsidRDefault="008F2F65" w:rsidP="00511F4E">
            <w:pPr>
              <w:keepNext/>
              <w:keepLines/>
              <w:spacing w:beforeLines="25" w:afterLines="25"/>
              <w:jc w:val="center"/>
              <w:rPr>
                <w:lang w:eastAsia="ko-KR"/>
              </w:rPr>
            </w:pPr>
            <w:r w:rsidRPr="00210652">
              <w:rPr>
                <w:lang w:eastAsia="ko-KR"/>
              </w:rPr>
              <w:t>-315</w:t>
            </w:r>
          </w:p>
        </w:tc>
        <w:tc>
          <w:tcPr>
            <w:tcW w:w="0" w:type="auto"/>
          </w:tcPr>
          <w:p w:rsidR="008F2F65" w:rsidRPr="00210652" w:rsidRDefault="008F2F65" w:rsidP="00511F4E">
            <w:pPr>
              <w:keepNext/>
              <w:keepLines/>
              <w:spacing w:beforeLines="25" w:afterLines="25"/>
              <w:jc w:val="center"/>
              <w:rPr>
                <w:lang w:eastAsia="ko-KR"/>
              </w:rPr>
            </w:pPr>
            <w:r w:rsidRPr="00210652">
              <w:rPr>
                <w:lang w:eastAsia="ko-KR"/>
              </w:rPr>
              <w:t>-390</w:t>
            </w:r>
          </w:p>
        </w:tc>
        <w:tc>
          <w:tcPr>
            <w:tcW w:w="0" w:type="auto"/>
          </w:tcPr>
          <w:p w:rsidR="008F2F65" w:rsidRPr="00210652" w:rsidRDefault="008F2F65" w:rsidP="00511F4E">
            <w:pPr>
              <w:keepNext/>
              <w:keepLines/>
              <w:spacing w:beforeLines="25" w:afterLines="25"/>
              <w:jc w:val="center"/>
              <w:rPr>
                <w:lang w:eastAsia="ko-KR"/>
              </w:rPr>
              <w:pPrChange w:id="330" w:author="ehsan" w:date="2012-02-04T14:56:00Z">
                <w:pPr>
                  <w:keepNext/>
                  <w:keepLines/>
                  <w:spacing w:beforeLines="25" w:afterLines="25"/>
                  <w:jc w:val="center"/>
                </w:pPr>
              </w:pPrChange>
            </w:pPr>
            <w:r w:rsidRPr="00210652">
              <w:rPr>
                <w:lang w:eastAsia="ko-KR"/>
              </w:rPr>
              <w:t>-482</w:t>
            </w:r>
          </w:p>
        </w:tc>
        <w:tc>
          <w:tcPr>
            <w:tcW w:w="0" w:type="auto"/>
          </w:tcPr>
          <w:p w:rsidR="008F2F65" w:rsidRPr="00210652" w:rsidRDefault="008F2F65" w:rsidP="00511F4E">
            <w:pPr>
              <w:keepNext/>
              <w:keepLines/>
              <w:spacing w:beforeLines="25" w:afterLines="25"/>
              <w:jc w:val="center"/>
              <w:rPr>
                <w:lang w:eastAsia="ko-KR"/>
              </w:rPr>
              <w:pPrChange w:id="331" w:author="ehsan" w:date="2012-02-04T14:56:00Z">
                <w:pPr>
                  <w:keepNext/>
                  <w:keepLines/>
                  <w:spacing w:beforeLines="25" w:afterLines="25"/>
                  <w:jc w:val="center"/>
                </w:pPr>
              </w:pPrChange>
            </w:pPr>
            <w:r w:rsidRPr="00210652">
              <w:rPr>
                <w:lang w:eastAsia="ko-KR"/>
              </w:rPr>
              <w:t>-630</w:t>
            </w:r>
          </w:p>
        </w:tc>
        <w:tc>
          <w:tcPr>
            <w:tcW w:w="0" w:type="auto"/>
          </w:tcPr>
          <w:p w:rsidR="008F2F65" w:rsidRPr="00210652" w:rsidRDefault="008F2F65" w:rsidP="00511F4E">
            <w:pPr>
              <w:keepNext/>
              <w:keepLines/>
              <w:spacing w:beforeLines="25" w:afterLines="25"/>
              <w:jc w:val="center"/>
              <w:rPr>
                <w:lang w:eastAsia="ko-KR"/>
              </w:rPr>
              <w:pPrChange w:id="332" w:author="ehsan" w:date="2012-02-04T14:56:00Z">
                <w:pPr>
                  <w:keepNext/>
                  <w:keepLines/>
                  <w:spacing w:beforeLines="25" w:afterLines="25"/>
                  <w:jc w:val="center"/>
                </w:pPr>
              </w:pPrChange>
            </w:pPr>
            <w:r w:rsidRPr="00210652">
              <w:rPr>
                <w:lang w:eastAsia="ko-KR"/>
              </w:rPr>
              <w:t>-910</w:t>
            </w:r>
          </w:p>
        </w:tc>
        <w:tc>
          <w:tcPr>
            <w:tcW w:w="0" w:type="auto"/>
          </w:tcPr>
          <w:p w:rsidR="008F2F65" w:rsidRPr="00210652" w:rsidRDefault="008F2F65" w:rsidP="00511F4E">
            <w:pPr>
              <w:keepNext/>
              <w:keepLines/>
              <w:spacing w:beforeLines="25" w:afterLines="25"/>
              <w:jc w:val="center"/>
              <w:rPr>
                <w:lang w:eastAsia="ko-KR"/>
              </w:rPr>
              <w:pPrChange w:id="333" w:author="ehsan" w:date="2012-02-04T14:56:00Z">
                <w:pPr>
                  <w:keepNext/>
                  <w:keepLines/>
                  <w:spacing w:beforeLines="25" w:afterLines="25"/>
                  <w:jc w:val="center"/>
                </w:pPr>
              </w:pPrChange>
            </w:pPr>
            <w:r w:rsidRPr="00210652">
              <w:rPr>
                <w:lang w:eastAsia="ko-KR"/>
              </w:rPr>
              <w:t>-1638</w:t>
            </w:r>
          </w:p>
        </w:tc>
        <w:tc>
          <w:tcPr>
            <w:tcW w:w="0" w:type="auto"/>
          </w:tcPr>
          <w:p w:rsidR="008F2F65" w:rsidRPr="00210652" w:rsidRDefault="008F2F65" w:rsidP="00511F4E">
            <w:pPr>
              <w:keepNext/>
              <w:keepLines/>
              <w:spacing w:beforeLines="25" w:afterLines="25"/>
              <w:jc w:val="center"/>
              <w:rPr>
                <w:lang w:eastAsia="ko-KR"/>
              </w:rPr>
              <w:pPrChange w:id="334" w:author="ehsan" w:date="2012-02-04T14:56:00Z">
                <w:pPr>
                  <w:keepNext/>
                  <w:keepLines/>
                  <w:spacing w:beforeLines="25" w:afterLines="25"/>
                  <w:jc w:val="center"/>
                </w:pPr>
              </w:pPrChange>
            </w:pPr>
            <w:r w:rsidRPr="00210652">
              <w:rPr>
                <w:lang w:eastAsia="ko-KR"/>
              </w:rPr>
              <w:t>-4096</w:t>
            </w:r>
          </w:p>
        </w:tc>
      </w:tr>
      <w:tr w:rsidR="008F2F65" w:rsidRPr="00210652" w:rsidTr="00511F4E">
        <w:trPr>
          <w:jc w:val="center"/>
        </w:trPr>
        <w:tc>
          <w:tcPr>
            <w:tcW w:w="0" w:type="auto"/>
          </w:tcPr>
          <w:p w:rsidR="008F2F65" w:rsidRPr="00210652" w:rsidRDefault="008F2F65" w:rsidP="00C31FA3">
            <w:pPr>
              <w:keepNext/>
              <w:keepLines/>
              <w:spacing w:beforeLines="25" w:afterLines="25"/>
              <w:jc w:val="center"/>
              <w:rPr>
                <w:rFonts w:ascii="Times" w:hAnsi="Times" w:cs="Times"/>
                <w:lang w:eastAsia="ko-KR"/>
              </w:rPr>
            </w:pPr>
            <w:proofErr w:type="spellStart"/>
            <w:r w:rsidRPr="00210652">
              <w:rPr>
                <w:b/>
                <w:bCs/>
                <w:lang w:eastAsia="ko-KR"/>
              </w:rPr>
              <w:t>intraPredOrder</w:t>
            </w:r>
            <w:proofErr w:type="spellEnd"/>
          </w:p>
        </w:tc>
        <w:tc>
          <w:tcPr>
            <w:tcW w:w="0" w:type="auto"/>
          </w:tcPr>
          <w:p w:rsidR="008F2F65" w:rsidRPr="00210652" w:rsidRDefault="008F2F65" w:rsidP="00511F4E">
            <w:pPr>
              <w:keepNext/>
              <w:keepLines/>
              <w:spacing w:beforeLines="25" w:afterLines="25"/>
              <w:jc w:val="center"/>
              <w:rPr>
                <w:b/>
                <w:lang w:eastAsia="ko-KR"/>
              </w:rPr>
            </w:pPr>
            <w:r w:rsidRPr="00210652">
              <w:rPr>
                <w:b/>
                <w:lang w:eastAsia="ko-KR"/>
              </w:rPr>
              <w:t>18</w:t>
            </w:r>
          </w:p>
        </w:tc>
        <w:tc>
          <w:tcPr>
            <w:tcW w:w="0" w:type="auto"/>
          </w:tcPr>
          <w:p w:rsidR="008F2F65" w:rsidRPr="00210652" w:rsidRDefault="008F2F65" w:rsidP="00511F4E">
            <w:pPr>
              <w:keepNext/>
              <w:keepLines/>
              <w:spacing w:beforeLines="25" w:afterLines="25"/>
              <w:jc w:val="center"/>
              <w:rPr>
                <w:b/>
                <w:lang w:eastAsia="ko-KR"/>
              </w:rPr>
            </w:pPr>
            <w:r w:rsidRPr="00210652">
              <w:rPr>
                <w:b/>
                <w:lang w:eastAsia="ko-KR"/>
              </w:rPr>
              <w:t>19</w:t>
            </w:r>
          </w:p>
        </w:tc>
        <w:tc>
          <w:tcPr>
            <w:tcW w:w="0" w:type="auto"/>
          </w:tcPr>
          <w:p w:rsidR="008F2F65" w:rsidRPr="00210652" w:rsidRDefault="008F2F65" w:rsidP="00511F4E">
            <w:pPr>
              <w:keepNext/>
              <w:keepLines/>
              <w:spacing w:beforeLines="25" w:afterLines="25"/>
              <w:jc w:val="center"/>
              <w:rPr>
                <w:b/>
                <w:lang w:eastAsia="ko-KR"/>
              </w:rPr>
            </w:pPr>
            <w:r w:rsidRPr="00210652">
              <w:rPr>
                <w:b/>
                <w:lang w:eastAsia="ko-KR"/>
              </w:rPr>
              <w:t>20</w:t>
            </w:r>
          </w:p>
        </w:tc>
        <w:tc>
          <w:tcPr>
            <w:tcW w:w="0" w:type="auto"/>
          </w:tcPr>
          <w:p w:rsidR="008F2F65" w:rsidRPr="00210652" w:rsidRDefault="008F2F65" w:rsidP="00511F4E">
            <w:pPr>
              <w:keepNext/>
              <w:keepLines/>
              <w:spacing w:beforeLines="25" w:afterLines="25"/>
              <w:jc w:val="center"/>
              <w:rPr>
                <w:b/>
                <w:lang w:eastAsia="ko-KR"/>
              </w:rPr>
              <w:pPrChange w:id="335" w:author="ehsan" w:date="2012-02-04T14:56:00Z">
                <w:pPr>
                  <w:keepNext/>
                  <w:keepLines/>
                  <w:spacing w:beforeLines="25" w:afterLines="25"/>
                  <w:jc w:val="center"/>
                </w:pPr>
              </w:pPrChange>
            </w:pPr>
            <w:r w:rsidRPr="00210652">
              <w:rPr>
                <w:b/>
                <w:lang w:eastAsia="ko-KR"/>
              </w:rPr>
              <w:t>21</w:t>
            </w:r>
          </w:p>
        </w:tc>
        <w:tc>
          <w:tcPr>
            <w:tcW w:w="0" w:type="auto"/>
          </w:tcPr>
          <w:p w:rsidR="008F2F65" w:rsidRPr="00210652" w:rsidRDefault="008F2F65" w:rsidP="00511F4E">
            <w:pPr>
              <w:keepNext/>
              <w:keepLines/>
              <w:spacing w:beforeLines="25" w:afterLines="25"/>
              <w:jc w:val="center"/>
              <w:rPr>
                <w:b/>
                <w:lang w:eastAsia="ko-KR"/>
              </w:rPr>
              <w:pPrChange w:id="336" w:author="ehsan" w:date="2012-02-04T14:56:00Z">
                <w:pPr>
                  <w:keepNext/>
                  <w:keepLines/>
                  <w:spacing w:beforeLines="25" w:afterLines="25"/>
                  <w:jc w:val="center"/>
                </w:pPr>
              </w:pPrChange>
            </w:pPr>
            <w:r w:rsidRPr="00210652">
              <w:rPr>
                <w:b/>
                <w:lang w:eastAsia="ko-KR"/>
              </w:rPr>
              <w:t>22</w:t>
            </w:r>
          </w:p>
        </w:tc>
        <w:tc>
          <w:tcPr>
            <w:tcW w:w="0" w:type="auto"/>
          </w:tcPr>
          <w:p w:rsidR="008F2F65" w:rsidRPr="00210652" w:rsidRDefault="008F2F65" w:rsidP="00511F4E">
            <w:pPr>
              <w:keepNext/>
              <w:keepLines/>
              <w:spacing w:beforeLines="25" w:afterLines="25"/>
              <w:jc w:val="center"/>
              <w:rPr>
                <w:b/>
                <w:lang w:eastAsia="ko-KR"/>
              </w:rPr>
              <w:pPrChange w:id="337" w:author="ehsan" w:date="2012-02-04T14:56:00Z">
                <w:pPr>
                  <w:keepNext/>
                  <w:keepLines/>
                  <w:spacing w:beforeLines="25" w:afterLines="25"/>
                  <w:jc w:val="center"/>
                </w:pPr>
              </w:pPrChange>
            </w:pPr>
            <w:r w:rsidRPr="00210652">
              <w:rPr>
                <w:b/>
                <w:lang w:eastAsia="ko-KR"/>
              </w:rPr>
              <w:t>23</w:t>
            </w:r>
          </w:p>
        </w:tc>
        <w:tc>
          <w:tcPr>
            <w:tcW w:w="0" w:type="auto"/>
          </w:tcPr>
          <w:p w:rsidR="008F2F65" w:rsidRPr="00210652" w:rsidRDefault="008F2F65" w:rsidP="00511F4E">
            <w:pPr>
              <w:keepNext/>
              <w:keepLines/>
              <w:spacing w:beforeLines="25" w:afterLines="25"/>
              <w:jc w:val="center"/>
              <w:rPr>
                <w:b/>
                <w:lang w:eastAsia="ko-KR"/>
              </w:rPr>
              <w:pPrChange w:id="338" w:author="ehsan" w:date="2012-02-04T14:56:00Z">
                <w:pPr>
                  <w:keepNext/>
                  <w:keepLines/>
                  <w:spacing w:beforeLines="25" w:afterLines="25"/>
                  <w:jc w:val="center"/>
                </w:pPr>
              </w:pPrChange>
            </w:pPr>
            <w:r w:rsidRPr="00210652">
              <w:rPr>
                <w:b/>
                <w:lang w:eastAsia="ko-KR"/>
              </w:rPr>
              <w:t>24</w:t>
            </w:r>
          </w:p>
        </w:tc>
        <w:tc>
          <w:tcPr>
            <w:tcW w:w="0" w:type="auto"/>
          </w:tcPr>
          <w:p w:rsidR="008F2F65" w:rsidRPr="00210652" w:rsidRDefault="008F2F65" w:rsidP="00511F4E">
            <w:pPr>
              <w:keepNext/>
              <w:keepLines/>
              <w:spacing w:beforeLines="25" w:afterLines="25"/>
              <w:jc w:val="center"/>
              <w:rPr>
                <w:b/>
                <w:lang w:eastAsia="ko-KR"/>
              </w:rPr>
              <w:pPrChange w:id="339" w:author="ehsan" w:date="2012-02-04T14:56:00Z">
                <w:pPr>
                  <w:keepNext/>
                  <w:keepLines/>
                  <w:spacing w:beforeLines="25" w:afterLines="25"/>
                  <w:jc w:val="center"/>
                </w:pPr>
              </w:pPrChange>
            </w:pPr>
            <w:r w:rsidRPr="00210652">
              <w:rPr>
                <w:b/>
                <w:lang w:eastAsia="ko-KR"/>
              </w:rPr>
              <w:t>25</w:t>
            </w:r>
          </w:p>
        </w:tc>
      </w:tr>
      <w:tr w:rsidR="008F2F65" w:rsidRPr="00210652" w:rsidTr="00511F4E">
        <w:trPr>
          <w:jc w:val="center"/>
        </w:trPr>
        <w:tc>
          <w:tcPr>
            <w:tcW w:w="0" w:type="auto"/>
          </w:tcPr>
          <w:p w:rsidR="008F2F65" w:rsidRPr="00210652" w:rsidRDefault="008F2F65" w:rsidP="00C31FA3">
            <w:pPr>
              <w:keepNext/>
              <w:keepLines/>
              <w:spacing w:beforeLines="25" w:afterLines="25"/>
              <w:jc w:val="center"/>
              <w:rPr>
                <w:b/>
                <w:bCs/>
                <w:lang w:eastAsia="ko-KR"/>
              </w:rPr>
            </w:pPr>
            <w:proofErr w:type="spellStart"/>
            <w:r w:rsidRPr="00210652">
              <w:rPr>
                <w:b/>
                <w:bCs/>
                <w:lang w:eastAsia="ko-KR"/>
              </w:rPr>
              <w:t>invAngle</w:t>
            </w:r>
            <w:proofErr w:type="spellEnd"/>
          </w:p>
        </w:tc>
        <w:tc>
          <w:tcPr>
            <w:tcW w:w="0" w:type="auto"/>
          </w:tcPr>
          <w:p w:rsidR="008F2F65" w:rsidRPr="00210652" w:rsidRDefault="008F2F65" w:rsidP="00511F4E">
            <w:pPr>
              <w:keepNext/>
              <w:keepLines/>
              <w:spacing w:beforeLines="25" w:afterLines="25"/>
              <w:jc w:val="center"/>
              <w:rPr>
                <w:lang w:eastAsia="ko-KR"/>
              </w:rPr>
            </w:pPr>
            <w:r w:rsidRPr="00210652">
              <w:rPr>
                <w:lang w:eastAsia="ko-KR"/>
              </w:rPr>
              <w:t>-315</w:t>
            </w:r>
          </w:p>
        </w:tc>
        <w:tc>
          <w:tcPr>
            <w:tcW w:w="0" w:type="auto"/>
          </w:tcPr>
          <w:p w:rsidR="008F2F65" w:rsidRPr="00210652" w:rsidRDefault="008F2F65" w:rsidP="00511F4E">
            <w:pPr>
              <w:keepNext/>
              <w:keepLines/>
              <w:spacing w:beforeLines="25" w:afterLines="25"/>
              <w:jc w:val="center"/>
              <w:rPr>
                <w:lang w:eastAsia="ko-KR"/>
              </w:rPr>
            </w:pPr>
            <w:r w:rsidRPr="00210652">
              <w:rPr>
                <w:lang w:eastAsia="ko-KR"/>
              </w:rPr>
              <w:t>-390</w:t>
            </w:r>
          </w:p>
        </w:tc>
        <w:tc>
          <w:tcPr>
            <w:tcW w:w="0" w:type="auto"/>
          </w:tcPr>
          <w:p w:rsidR="008F2F65" w:rsidRPr="00210652" w:rsidRDefault="008F2F65" w:rsidP="00511F4E">
            <w:pPr>
              <w:keepNext/>
              <w:keepLines/>
              <w:spacing w:beforeLines="25" w:afterLines="25"/>
              <w:jc w:val="center"/>
              <w:rPr>
                <w:lang w:eastAsia="ko-KR"/>
              </w:rPr>
            </w:pPr>
            <w:r w:rsidRPr="00210652">
              <w:rPr>
                <w:lang w:eastAsia="ko-KR"/>
              </w:rPr>
              <w:t>-482</w:t>
            </w:r>
          </w:p>
        </w:tc>
        <w:tc>
          <w:tcPr>
            <w:tcW w:w="0" w:type="auto"/>
          </w:tcPr>
          <w:p w:rsidR="008F2F65" w:rsidRPr="00210652" w:rsidRDefault="008F2F65" w:rsidP="00511F4E">
            <w:pPr>
              <w:keepNext/>
              <w:keepLines/>
              <w:spacing w:beforeLines="25" w:afterLines="25"/>
              <w:jc w:val="center"/>
              <w:rPr>
                <w:lang w:eastAsia="ko-KR"/>
              </w:rPr>
              <w:pPrChange w:id="340" w:author="ehsan" w:date="2012-02-04T14:56:00Z">
                <w:pPr>
                  <w:keepNext/>
                  <w:keepLines/>
                  <w:spacing w:beforeLines="25" w:afterLines="25"/>
                  <w:jc w:val="center"/>
                </w:pPr>
              </w:pPrChange>
            </w:pPr>
            <w:r w:rsidRPr="00210652">
              <w:rPr>
                <w:lang w:eastAsia="ko-KR"/>
              </w:rPr>
              <w:t>-630</w:t>
            </w:r>
          </w:p>
        </w:tc>
        <w:tc>
          <w:tcPr>
            <w:tcW w:w="0" w:type="auto"/>
          </w:tcPr>
          <w:p w:rsidR="008F2F65" w:rsidRPr="00210652" w:rsidRDefault="008F2F65" w:rsidP="00511F4E">
            <w:pPr>
              <w:keepNext/>
              <w:keepLines/>
              <w:spacing w:beforeLines="25" w:afterLines="25"/>
              <w:jc w:val="center"/>
              <w:rPr>
                <w:lang w:eastAsia="ko-KR"/>
              </w:rPr>
              <w:pPrChange w:id="341" w:author="ehsan" w:date="2012-02-04T14:56:00Z">
                <w:pPr>
                  <w:keepNext/>
                  <w:keepLines/>
                  <w:spacing w:beforeLines="25" w:afterLines="25"/>
                  <w:jc w:val="center"/>
                </w:pPr>
              </w:pPrChange>
            </w:pPr>
            <w:r w:rsidRPr="00210652">
              <w:rPr>
                <w:lang w:eastAsia="ko-KR"/>
              </w:rPr>
              <w:t>-910</w:t>
            </w:r>
          </w:p>
        </w:tc>
        <w:tc>
          <w:tcPr>
            <w:tcW w:w="0" w:type="auto"/>
          </w:tcPr>
          <w:p w:rsidR="008F2F65" w:rsidRPr="00210652" w:rsidRDefault="008F2F65" w:rsidP="00511F4E">
            <w:pPr>
              <w:keepNext/>
              <w:keepLines/>
              <w:spacing w:beforeLines="25" w:afterLines="25"/>
              <w:jc w:val="center"/>
              <w:rPr>
                <w:lang w:eastAsia="ko-KR"/>
              </w:rPr>
              <w:pPrChange w:id="342" w:author="ehsan" w:date="2012-02-04T14:56:00Z">
                <w:pPr>
                  <w:keepNext/>
                  <w:keepLines/>
                  <w:spacing w:beforeLines="25" w:afterLines="25"/>
                  <w:jc w:val="center"/>
                </w:pPr>
              </w:pPrChange>
            </w:pPr>
            <w:r w:rsidRPr="00210652">
              <w:rPr>
                <w:lang w:eastAsia="ko-KR"/>
              </w:rPr>
              <w:t>-1638</w:t>
            </w:r>
          </w:p>
        </w:tc>
        <w:tc>
          <w:tcPr>
            <w:tcW w:w="0" w:type="auto"/>
          </w:tcPr>
          <w:p w:rsidR="008F2F65" w:rsidRPr="00210652" w:rsidRDefault="008F2F65" w:rsidP="00511F4E">
            <w:pPr>
              <w:keepNext/>
              <w:keepLines/>
              <w:spacing w:beforeLines="25" w:afterLines="25"/>
              <w:jc w:val="center"/>
              <w:rPr>
                <w:lang w:eastAsia="ko-KR"/>
              </w:rPr>
              <w:pPrChange w:id="343" w:author="ehsan" w:date="2012-02-04T14:56:00Z">
                <w:pPr>
                  <w:keepNext/>
                  <w:keepLines/>
                  <w:spacing w:beforeLines="25" w:afterLines="25"/>
                  <w:jc w:val="center"/>
                </w:pPr>
              </w:pPrChange>
            </w:pPr>
            <w:r w:rsidRPr="00210652">
              <w:rPr>
                <w:lang w:eastAsia="ko-KR"/>
              </w:rPr>
              <w:t>-4096</w:t>
            </w:r>
          </w:p>
        </w:tc>
        <w:tc>
          <w:tcPr>
            <w:tcW w:w="0" w:type="auto"/>
          </w:tcPr>
          <w:p w:rsidR="008F2F65" w:rsidRPr="00210652" w:rsidRDefault="008F2F65" w:rsidP="00511F4E">
            <w:pPr>
              <w:keepNext/>
              <w:keepLines/>
              <w:spacing w:beforeLines="25" w:afterLines="25"/>
              <w:jc w:val="center"/>
              <w:rPr>
                <w:lang w:eastAsia="ko-KR"/>
              </w:rPr>
              <w:pPrChange w:id="344" w:author="ehsan" w:date="2012-02-04T14:56:00Z">
                <w:pPr>
                  <w:keepNext/>
                  <w:keepLines/>
                  <w:spacing w:beforeLines="25" w:afterLines="25"/>
                  <w:jc w:val="center"/>
                </w:pPr>
              </w:pPrChange>
            </w:pPr>
            <w:r w:rsidRPr="00210652">
              <w:rPr>
                <w:lang w:eastAsia="ko-KR"/>
              </w:rPr>
              <w:t>-</w:t>
            </w:r>
          </w:p>
        </w:tc>
      </w:tr>
    </w:tbl>
    <w:p w:rsidR="008F2F65" w:rsidRPr="00210652" w:rsidRDefault="008F2F65" w:rsidP="008F2F65">
      <w:pPr>
        <w:tabs>
          <w:tab w:val="left" w:pos="284"/>
        </w:tabs>
        <w:ind w:left="284" w:hanging="284"/>
        <w:rPr>
          <w:lang w:eastAsia="ko-KR"/>
        </w:rPr>
      </w:pPr>
    </w:p>
    <w:p w:rsidR="008F2F65" w:rsidRPr="00210652" w:rsidRDefault="008F2F65" w:rsidP="008F2F65">
      <w:pPr>
        <w:tabs>
          <w:tab w:val="left" w:pos="284"/>
        </w:tabs>
        <w:ind w:left="284" w:hanging="284"/>
        <w:rPr>
          <w:lang w:eastAsia="ko-KR"/>
        </w:rPr>
      </w:pPr>
      <w:r w:rsidRPr="00210652">
        <w:rPr>
          <w:lang w:eastAsia="ko-KR"/>
        </w:rPr>
        <w:t xml:space="preserve">The reference pixel array </w:t>
      </w:r>
      <w:proofErr w:type="spellStart"/>
      <w:r w:rsidRPr="00210652">
        <w:rPr>
          <w:lang w:eastAsia="ko-KR"/>
        </w:rPr>
        <w:t>refMain</w:t>
      </w:r>
      <w:proofErr w:type="spellEnd"/>
      <w:proofErr w:type="gramStart"/>
      <w:r w:rsidRPr="00210652">
        <w:rPr>
          <w:lang w:eastAsia="ko-KR"/>
        </w:rPr>
        <w:t>[ x</w:t>
      </w:r>
      <w:proofErr w:type="gramEnd"/>
      <w:r w:rsidRPr="00210652">
        <w:rPr>
          <w:lang w:eastAsia="ko-KR"/>
        </w:rPr>
        <w:t> ], with x=-</w:t>
      </w:r>
      <w:proofErr w:type="spellStart"/>
      <w:r w:rsidRPr="00210652">
        <w:rPr>
          <w:lang w:eastAsia="ko-KR"/>
        </w:rPr>
        <w:t>nS</w:t>
      </w:r>
      <w:proofErr w:type="spellEnd"/>
      <w:r w:rsidRPr="00210652">
        <w:rPr>
          <w:lang w:eastAsia="ko-KR"/>
        </w:rPr>
        <w:t>..2*</w:t>
      </w:r>
      <w:proofErr w:type="spellStart"/>
      <w:r w:rsidRPr="00210652">
        <w:rPr>
          <w:lang w:eastAsia="ko-KR"/>
        </w:rPr>
        <w:t>nS</w:t>
      </w:r>
      <w:proofErr w:type="spellEnd"/>
      <w:r w:rsidRPr="00210652">
        <w:rPr>
          <w:lang w:eastAsia="ko-KR"/>
        </w:rPr>
        <w:t xml:space="preserve"> is specified as follows.</w:t>
      </w:r>
    </w:p>
    <w:p w:rsidR="008F2F65" w:rsidRPr="00210652" w:rsidRDefault="008F2F65" w:rsidP="008F2F65">
      <w:pPr>
        <w:tabs>
          <w:tab w:val="left" w:pos="284"/>
        </w:tabs>
        <w:ind w:left="284" w:hanging="284"/>
        <w:rPr>
          <w:lang w:eastAsia="ko-KR"/>
        </w:rPr>
      </w:pPr>
      <w:r w:rsidRPr="00210652">
        <w:rPr>
          <w:lang w:eastAsia="ko-KR"/>
        </w:rPr>
        <w:lastRenderedPageBreak/>
        <w:t>–</w:t>
      </w:r>
      <w:r w:rsidRPr="00210652">
        <w:rPr>
          <w:lang w:eastAsia="ko-KR"/>
        </w:rPr>
        <w:tab/>
        <w:t xml:space="preserve">If </w:t>
      </w:r>
      <w:del w:id="345" w:author="ehsan" w:date="2012-02-04T13:38:00Z">
        <w:r w:rsidRPr="00210652" w:rsidDel="00C8030A">
          <w:rPr>
            <w:lang w:eastAsia="ko-KR"/>
          </w:rPr>
          <w:delText xml:space="preserve">intraPredOrder </w:delText>
        </w:r>
      </w:del>
      <w:proofErr w:type="spellStart"/>
      <w:ins w:id="346" w:author="ehsan" w:date="2012-02-04T13:38:00Z">
        <w:r w:rsidR="00C8030A" w:rsidRPr="00210652">
          <w:rPr>
            <w:lang w:eastAsia="ko-KR"/>
          </w:rPr>
          <w:t>intraPred</w:t>
        </w:r>
        <w:r w:rsidR="00C8030A">
          <w:rPr>
            <w:lang w:eastAsia="ko-KR"/>
          </w:rPr>
          <w:t>Mode</w:t>
        </w:r>
        <w:proofErr w:type="spellEnd"/>
        <w:r w:rsidR="00C8030A" w:rsidRPr="00210652">
          <w:rPr>
            <w:lang w:eastAsia="ko-KR"/>
          </w:rPr>
          <w:t xml:space="preserve"> </w:t>
        </w:r>
      </w:ins>
      <w:r w:rsidRPr="00210652">
        <w:rPr>
          <w:lang w:eastAsia="ko-KR"/>
        </w:rPr>
        <w:t>is less than 1</w:t>
      </w:r>
      <w:ins w:id="347" w:author="ehsan" w:date="2012-02-04T13:41:00Z">
        <w:r w:rsidR="00C8030A">
          <w:rPr>
            <w:lang w:eastAsia="ko-KR"/>
          </w:rPr>
          <w:t>7</w:t>
        </w:r>
      </w:ins>
      <w:del w:id="348" w:author="ehsan" w:date="2012-02-04T13:41:00Z">
        <w:r w:rsidRPr="00210652" w:rsidDel="00C8030A">
          <w:rPr>
            <w:lang w:eastAsia="ko-KR"/>
          </w:rPr>
          <w:delText>8</w:delText>
        </w:r>
      </w:del>
      <w:r w:rsidRPr="00210652">
        <w:rPr>
          <w:lang w:eastAsia="ko-KR"/>
        </w:rPr>
        <w:t xml:space="preserve">, </w:t>
      </w:r>
    </w:p>
    <w:p w:rsidR="008F2F65" w:rsidRPr="00210652" w:rsidRDefault="008F2F65" w:rsidP="008F2F65">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-1+x, -1 ], with x=0..nS</w:t>
      </w:r>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36</w:t>
      </w:r>
      <w:r w:rsidR="00653ACA" w:rsidRPr="00210652">
        <w:rPr>
          <w:sz w:val="20"/>
        </w:rPr>
        <w:fldChar w:fldCharType="end"/>
      </w:r>
      <w:r w:rsidRPr="00210652">
        <w:rPr>
          <w:sz w:val="20"/>
        </w:rPr>
        <w:t>)</w:t>
      </w:r>
    </w:p>
    <w:p w:rsidR="008F2F65" w:rsidRPr="00210652" w:rsidRDefault="008F2F65" w:rsidP="008F2F65">
      <w:pPr>
        <w:numPr>
          <w:ilvl w:val="0"/>
          <w:numId w:val="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If </w:t>
      </w:r>
      <w:proofErr w:type="spellStart"/>
      <w:r w:rsidRPr="00210652">
        <w:rPr>
          <w:lang w:eastAsia="ko-KR"/>
        </w:rPr>
        <w:t>intraPredAngle</w:t>
      </w:r>
      <w:proofErr w:type="spellEnd"/>
      <w:r w:rsidRPr="00210652">
        <w:rPr>
          <w:lang w:eastAsia="ko-KR"/>
        </w:rPr>
        <w:t xml:space="preserve"> is less than 0,</w:t>
      </w:r>
    </w:p>
    <w:p w:rsidR="008F2F65" w:rsidRPr="00210652" w:rsidRDefault="008F2F65" w:rsidP="008F2F65">
      <w:pPr>
        <w:pStyle w:val="Equation"/>
        <w:tabs>
          <w:tab w:val="clear" w:pos="794"/>
          <w:tab w:val="clear" w:pos="1588"/>
          <w:tab w:val="left" w:pos="851"/>
          <w:tab w:val="left" w:pos="1134"/>
          <w:tab w:val="left" w:pos="1418"/>
        </w:tabs>
        <w:ind w:left="851"/>
        <w:rPr>
          <w:sz w:val="20"/>
          <w:lang w:eastAsia="ko-KR"/>
        </w:rPr>
      </w:pPr>
      <w:proofErr w:type="spellStart"/>
      <w:r w:rsidRPr="00210652">
        <w:rPr>
          <w:sz w:val="20"/>
          <w:lang w:eastAsia="ko-KR"/>
        </w:rPr>
        <w:t>refMain</w:t>
      </w:r>
      <w:proofErr w:type="spellEnd"/>
      <w:r w:rsidRPr="00210652">
        <w:rPr>
          <w:sz w:val="20"/>
          <w:lang w:eastAsia="ko-KR"/>
        </w:rPr>
        <w:t>[ x ] = p[ -1, -1+( ( x*invAngle+128 )&gt;&gt;8 ) ], with x=( </w:t>
      </w:r>
      <w:proofErr w:type="spellStart"/>
      <w:r w:rsidRPr="00210652">
        <w:rPr>
          <w:sz w:val="20"/>
          <w:lang w:eastAsia="ko-KR"/>
        </w:rPr>
        <w:t>nS</w:t>
      </w:r>
      <w:proofErr w:type="spellEnd"/>
      <w:r w:rsidRPr="00210652">
        <w:rPr>
          <w:sz w:val="20"/>
          <w:lang w:eastAsia="ko-KR"/>
        </w:rPr>
        <w:t>*</w:t>
      </w:r>
      <w:proofErr w:type="spellStart"/>
      <w:r w:rsidRPr="00210652">
        <w:rPr>
          <w:sz w:val="20"/>
          <w:lang w:eastAsia="ko-KR"/>
        </w:rPr>
        <w:t>intraPredAngle</w:t>
      </w:r>
      <w:proofErr w:type="spellEnd"/>
      <w:r w:rsidRPr="00210652">
        <w:rPr>
          <w:sz w:val="20"/>
          <w:lang w:eastAsia="ko-KR"/>
        </w:rPr>
        <w:t> ) &gt;&gt;5..-1</w:t>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37</w:t>
      </w:r>
      <w:r w:rsidR="00653ACA" w:rsidRPr="00210652">
        <w:rPr>
          <w:sz w:val="20"/>
        </w:rPr>
        <w:fldChar w:fldCharType="end"/>
      </w:r>
      <w:r w:rsidRPr="00210652">
        <w:rPr>
          <w:sz w:val="20"/>
        </w:rPr>
        <w:t>)</w:t>
      </w:r>
    </w:p>
    <w:p w:rsidR="008F2F65" w:rsidRPr="00210652" w:rsidRDefault="008F2F65" w:rsidP="008F2F65">
      <w:pPr>
        <w:numPr>
          <w:ilvl w:val="0"/>
          <w:numId w:val="2"/>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8F2F65" w:rsidRPr="00210652" w:rsidRDefault="008F2F65" w:rsidP="008F2F65">
      <w:pPr>
        <w:pStyle w:val="Equation"/>
        <w:tabs>
          <w:tab w:val="clear" w:pos="794"/>
          <w:tab w:val="clear" w:pos="1588"/>
          <w:tab w:val="left" w:pos="851"/>
          <w:tab w:val="left" w:pos="1134"/>
          <w:tab w:val="left" w:pos="1418"/>
        </w:tabs>
        <w:ind w:left="851"/>
        <w:rPr>
          <w:sz w:val="20"/>
          <w:lang w:eastAsia="ko-KR"/>
        </w:rPr>
      </w:pPr>
      <w:proofErr w:type="spellStart"/>
      <w:proofErr w:type="gramStart"/>
      <w:r w:rsidRPr="00210652">
        <w:rPr>
          <w:sz w:val="20"/>
          <w:lang w:eastAsia="ko-KR"/>
        </w:rPr>
        <w:t>refMain</w:t>
      </w:r>
      <w:proofErr w:type="spellEnd"/>
      <w:proofErr w:type="gramEnd"/>
      <w:r w:rsidRPr="00210652">
        <w:rPr>
          <w:sz w:val="20"/>
          <w:lang w:eastAsia="ko-KR"/>
        </w:rPr>
        <w:t>[ x ] = p[ -1+x, -1 ], with x=nS+1..2*</w:t>
      </w:r>
      <w:proofErr w:type="spellStart"/>
      <w:r w:rsidRPr="00210652">
        <w:rPr>
          <w:sz w:val="20"/>
          <w:lang w:eastAsia="ko-KR"/>
        </w:rPr>
        <w:t>nS</w:t>
      </w:r>
      <w:proofErr w:type="spellEnd"/>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38</w:t>
      </w:r>
      <w:r w:rsidR="00653ACA" w:rsidRPr="00210652">
        <w:rPr>
          <w:sz w:val="20"/>
        </w:rPr>
        <w:fldChar w:fldCharType="end"/>
      </w:r>
      <w:r w:rsidRPr="00210652">
        <w:rPr>
          <w:sz w:val="20"/>
        </w:rPr>
        <w:t>)</w:t>
      </w:r>
    </w:p>
    <w:p w:rsidR="008F2F65" w:rsidRPr="00210652" w:rsidRDefault="008F2F65" w:rsidP="008F2F65">
      <w:pPr>
        <w:tabs>
          <w:tab w:val="left" w:pos="284"/>
        </w:tabs>
        <w:ind w:left="284" w:hanging="284"/>
        <w:rPr>
          <w:lang w:eastAsia="ko-KR"/>
        </w:rPr>
      </w:pPr>
      <w:r w:rsidRPr="00210652">
        <w:rPr>
          <w:lang w:eastAsia="ko-KR"/>
        </w:rPr>
        <w:tab/>
        <w:t xml:space="preserve">Otherwise, </w:t>
      </w:r>
    </w:p>
    <w:p w:rsidR="008F2F65" w:rsidRPr="00210652" w:rsidRDefault="008F2F65" w:rsidP="008F2F65">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 -1+x ], with x=0..nS</w:t>
      </w:r>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39</w:t>
      </w:r>
      <w:r w:rsidR="00653ACA" w:rsidRPr="00210652">
        <w:rPr>
          <w:sz w:val="20"/>
        </w:rPr>
        <w:fldChar w:fldCharType="end"/>
      </w:r>
      <w:r w:rsidRPr="00210652">
        <w:rPr>
          <w:sz w:val="20"/>
        </w:rPr>
        <w:t>)</w:t>
      </w:r>
    </w:p>
    <w:p w:rsidR="008F2F65" w:rsidRPr="00210652" w:rsidRDefault="008F2F65" w:rsidP="008F2F65">
      <w:pPr>
        <w:numPr>
          <w:ilvl w:val="0"/>
          <w:numId w:val="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If </w:t>
      </w:r>
      <w:proofErr w:type="spellStart"/>
      <w:r w:rsidRPr="00210652">
        <w:rPr>
          <w:lang w:eastAsia="ko-KR"/>
        </w:rPr>
        <w:t>intraPredAngle</w:t>
      </w:r>
      <w:proofErr w:type="spellEnd"/>
      <w:r w:rsidRPr="00210652">
        <w:rPr>
          <w:lang w:eastAsia="ko-KR"/>
        </w:rPr>
        <w:t xml:space="preserve"> is less than 0,</w:t>
      </w:r>
    </w:p>
    <w:p w:rsidR="008F2F65" w:rsidRPr="00210652" w:rsidRDefault="008F2F65" w:rsidP="008F2F65">
      <w:pPr>
        <w:pStyle w:val="Equation"/>
        <w:tabs>
          <w:tab w:val="clear" w:pos="794"/>
          <w:tab w:val="clear" w:pos="1588"/>
          <w:tab w:val="left" w:pos="851"/>
          <w:tab w:val="left" w:pos="1134"/>
          <w:tab w:val="left" w:pos="1418"/>
        </w:tabs>
        <w:ind w:left="851"/>
        <w:rPr>
          <w:sz w:val="20"/>
          <w:lang w:eastAsia="ko-KR"/>
        </w:rPr>
      </w:pPr>
      <w:proofErr w:type="spellStart"/>
      <w:r w:rsidRPr="00210652">
        <w:rPr>
          <w:sz w:val="20"/>
          <w:lang w:eastAsia="ko-KR"/>
        </w:rPr>
        <w:t>refMain</w:t>
      </w:r>
      <w:proofErr w:type="spellEnd"/>
      <w:r w:rsidRPr="00210652">
        <w:rPr>
          <w:sz w:val="20"/>
          <w:lang w:eastAsia="ko-KR"/>
        </w:rPr>
        <w:t>[ x ] = p[ -1+( ( x*invAngle+128 )&gt;&gt;8 ), -1 ], with x=( </w:t>
      </w:r>
      <w:proofErr w:type="spellStart"/>
      <w:r w:rsidRPr="00210652">
        <w:rPr>
          <w:sz w:val="20"/>
          <w:lang w:eastAsia="ko-KR"/>
        </w:rPr>
        <w:t>nS</w:t>
      </w:r>
      <w:proofErr w:type="spellEnd"/>
      <w:r w:rsidRPr="00210652">
        <w:rPr>
          <w:sz w:val="20"/>
          <w:lang w:eastAsia="ko-KR"/>
        </w:rPr>
        <w:t>*</w:t>
      </w:r>
      <w:proofErr w:type="spellStart"/>
      <w:r w:rsidRPr="00210652">
        <w:rPr>
          <w:sz w:val="20"/>
          <w:lang w:eastAsia="ko-KR"/>
        </w:rPr>
        <w:t>intraPredAngle</w:t>
      </w:r>
      <w:proofErr w:type="spellEnd"/>
      <w:r w:rsidRPr="00210652">
        <w:rPr>
          <w:sz w:val="20"/>
          <w:lang w:eastAsia="ko-KR"/>
        </w:rPr>
        <w:t> ) &gt;&gt;5..-1</w:t>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40</w:t>
      </w:r>
      <w:r w:rsidR="00653ACA" w:rsidRPr="00210652">
        <w:rPr>
          <w:sz w:val="20"/>
        </w:rPr>
        <w:fldChar w:fldCharType="end"/>
      </w:r>
      <w:r w:rsidRPr="00210652">
        <w:rPr>
          <w:sz w:val="20"/>
        </w:rPr>
        <w:t>)</w:t>
      </w:r>
    </w:p>
    <w:p w:rsidR="008F2F65" w:rsidRPr="00210652" w:rsidRDefault="008F2F65" w:rsidP="008F2F65">
      <w:pPr>
        <w:numPr>
          <w:ilvl w:val="0"/>
          <w:numId w:val="2"/>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8F2F65" w:rsidRPr="00210652" w:rsidRDefault="008F2F65" w:rsidP="008F2F65">
      <w:pPr>
        <w:pStyle w:val="Equation"/>
        <w:tabs>
          <w:tab w:val="clear" w:pos="794"/>
          <w:tab w:val="clear" w:pos="1588"/>
          <w:tab w:val="left" w:pos="851"/>
          <w:tab w:val="left" w:pos="1134"/>
          <w:tab w:val="left" w:pos="1418"/>
        </w:tabs>
        <w:ind w:left="851"/>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 -1+x ], with x=nS+1..2*</w:t>
      </w:r>
      <w:proofErr w:type="spellStart"/>
      <w:r w:rsidRPr="00210652">
        <w:rPr>
          <w:sz w:val="20"/>
          <w:lang w:eastAsia="ko-KR"/>
        </w:rPr>
        <w:t>nS</w:t>
      </w:r>
      <w:proofErr w:type="spellEnd"/>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41</w:t>
      </w:r>
      <w:r w:rsidR="00653ACA" w:rsidRPr="00210652">
        <w:rPr>
          <w:sz w:val="20"/>
        </w:rPr>
        <w:fldChar w:fldCharType="end"/>
      </w:r>
      <w:r w:rsidRPr="00210652">
        <w:rPr>
          <w:sz w:val="20"/>
        </w:rPr>
        <w:t>)</w:t>
      </w:r>
    </w:p>
    <w:p w:rsidR="008F2F65" w:rsidRPr="00210652" w:rsidRDefault="008F2F65" w:rsidP="008F2F65">
      <w:pPr>
        <w:rPr>
          <w:lang w:eastAsia="ko-KR"/>
        </w:rPr>
      </w:pPr>
      <w:r w:rsidRPr="00210652">
        <w:rPr>
          <w:lang w:eastAsia="ko-KR"/>
        </w:rPr>
        <w:t xml:space="preserve">The values of the prediction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y ], with x, y = 0..nS-1 are derived by the following procedures.</w:t>
      </w:r>
    </w:p>
    <w:p w:rsidR="008F2F65" w:rsidRPr="00210652" w:rsidRDefault="008F2F65" w:rsidP="008F2F65">
      <w:pPr>
        <w:tabs>
          <w:tab w:val="left" w:pos="284"/>
        </w:tabs>
        <w:ind w:left="284" w:hanging="284"/>
        <w:rPr>
          <w:lang w:eastAsia="ko-KR"/>
        </w:rPr>
      </w:pPr>
      <w:r w:rsidRPr="00210652">
        <w:rPr>
          <w:lang w:eastAsia="ko-KR"/>
        </w:rPr>
        <w:t>–</w:t>
      </w:r>
      <w:r w:rsidRPr="00210652">
        <w:rPr>
          <w:lang w:eastAsia="ko-KR"/>
        </w:rPr>
        <w:tab/>
        <w:t xml:space="preserve">The index variable </w:t>
      </w:r>
      <w:proofErr w:type="spellStart"/>
      <w:r w:rsidRPr="00210652">
        <w:rPr>
          <w:lang w:eastAsia="ko-KR"/>
        </w:rPr>
        <w:t>iIdx</w:t>
      </w:r>
      <w:proofErr w:type="spellEnd"/>
      <w:r w:rsidRPr="00210652">
        <w:rPr>
          <w:lang w:eastAsia="ko-KR"/>
        </w:rPr>
        <w:t xml:space="preserve"> and the multiplication factor </w:t>
      </w:r>
      <w:proofErr w:type="spellStart"/>
      <w:r w:rsidRPr="00210652">
        <w:rPr>
          <w:lang w:eastAsia="ko-KR"/>
        </w:rPr>
        <w:t>iFact</w:t>
      </w:r>
      <w:proofErr w:type="spellEnd"/>
      <w:r w:rsidRPr="00210652">
        <w:rPr>
          <w:lang w:eastAsia="ko-KR"/>
        </w:rPr>
        <w:t xml:space="preserve"> are derived by</w:t>
      </w:r>
    </w:p>
    <w:p w:rsidR="008F2F65" w:rsidRPr="00210652" w:rsidRDefault="008F2F65" w:rsidP="008F2F65">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iIdx</w:t>
      </w:r>
      <w:proofErr w:type="spellEnd"/>
      <w:proofErr w:type="gramEnd"/>
      <w:r w:rsidRPr="00210652">
        <w:rPr>
          <w:sz w:val="20"/>
          <w:lang w:eastAsia="ko-KR"/>
        </w:rPr>
        <w:t xml:space="preserve"> = ( ( y + 1 )*</w:t>
      </w:r>
      <w:proofErr w:type="spellStart"/>
      <w:r w:rsidRPr="00210652">
        <w:rPr>
          <w:sz w:val="20"/>
          <w:lang w:eastAsia="ko-KR"/>
        </w:rPr>
        <w:t>intraPredAngle</w:t>
      </w:r>
      <w:proofErr w:type="spellEnd"/>
      <w:r w:rsidRPr="00210652">
        <w:rPr>
          <w:sz w:val="20"/>
          <w:lang w:eastAsia="ko-KR"/>
        </w:rPr>
        <w:t> ) &gt;&gt; 5</w:t>
      </w:r>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42</w:t>
      </w:r>
      <w:r w:rsidR="00653ACA" w:rsidRPr="00210652">
        <w:rPr>
          <w:sz w:val="20"/>
        </w:rPr>
        <w:fldChar w:fldCharType="end"/>
      </w:r>
      <w:r w:rsidRPr="00210652">
        <w:rPr>
          <w:sz w:val="20"/>
        </w:rPr>
        <w:t>)</w:t>
      </w:r>
    </w:p>
    <w:p w:rsidR="008F2F65" w:rsidRPr="00210652" w:rsidRDefault="008F2F65" w:rsidP="008F2F65">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iFact</w:t>
      </w:r>
      <w:proofErr w:type="spellEnd"/>
      <w:proofErr w:type="gramEnd"/>
      <w:r w:rsidRPr="00210652">
        <w:rPr>
          <w:sz w:val="20"/>
          <w:lang w:eastAsia="ko-KR"/>
        </w:rPr>
        <w:t xml:space="preserve"> = ( ( y + 1 )*</w:t>
      </w:r>
      <w:proofErr w:type="spellStart"/>
      <w:r w:rsidRPr="00210652">
        <w:rPr>
          <w:sz w:val="20"/>
          <w:lang w:eastAsia="ko-KR"/>
        </w:rPr>
        <w:t>intraPredAngle</w:t>
      </w:r>
      <w:proofErr w:type="spellEnd"/>
      <w:r w:rsidRPr="00210652">
        <w:rPr>
          <w:sz w:val="20"/>
          <w:lang w:eastAsia="ko-KR"/>
        </w:rPr>
        <w:t> ) &amp;&amp; 31</w:t>
      </w:r>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43</w:t>
      </w:r>
      <w:r w:rsidR="00653ACA" w:rsidRPr="00210652">
        <w:rPr>
          <w:sz w:val="20"/>
        </w:rPr>
        <w:fldChar w:fldCharType="end"/>
      </w:r>
      <w:r w:rsidRPr="00210652">
        <w:rPr>
          <w:sz w:val="20"/>
        </w:rPr>
        <w:t>)</w:t>
      </w:r>
    </w:p>
    <w:p w:rsidR="008F2F65" w:rsidRPr="00210652" w:rsidRDefault="008F2F65" w:rsidP="008F2F65">
      <w:pPr>
        <w:tabs>
          <w:tab w:val="left" w:pos="284"/>
        </w:tabs>
        <w:ind w:left="284" w:hanging="284"/>
        <w:rPr>
          <w:lang w:eastAsia="ko-KR"/>
        </w:rPr>
      </w:pPr>
      <w:r w:rsidRPr="00210652">
        <w:rPr>
          <w:lang w:eastAsia="ko-KR"/>
        </w:rPr>
        <w:t>–</w:t>
      </w:r>
      <w:r w:rsidRPr="00210652">
        <w:rPr>
          <w:lang w:eastAsia="ko-KR"/>
        </w:rPr>
        <w:tab/>
        <w:t xml:space="preserve">Depending on the value of </w:t>
      </w:r>
      <w:proofErr w:type="spellStart"/>
      <w:r w:rsidRPr="00210652">
        <w:rPr>
          <w:lang w:eastAsia="ko-KR"/>
        </w:rPr>
        <w:t>iFact</w:t>
      </w:r>
      <w:proofErr w:type="spellEnd"/>
      <w:r w:rsidRPr="00210652">
        <w:rPr>
          <w:lang w:eastAsia="ko-KR"/>
        </w:rPr>
        <w:t>, the following applies.</w:t>
      </w:r>
    </w:p>
    <w:p w:rsidR="008F2F65" w:rsidRPr="00210652" w:rsidRDefault="008F2F65" w:rsidP="008F2F65">
      <w:pPr>
        <w:numPr>
          <w:ilvl w:val="0"/>
          <w:numId w:val="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If </w:t>
      </w:r>
      <w:proofErr w:type="spellStart"/>
      <w:r w:rsidRPr="00210652">
        <w:rPr>
          <w:lang w:eastAsia="ko-KR"/>
        </w:rPr>
        <w:t>iFact</w:t>
      </w:r>
      <w:proofErr w:type="spellEnd"/>
      <w:r w:rsidRPr="00210652">
        <w:rPr>
          <w:lang w:eastAsia="ko-KR"/>
        </w:rPr>
        <w:t xml:space="preserve"> is not equal to 0, the value of the prediction samples </w:t>
      </w:r>
      <w:proofErr w:type="spellStart"/>
      <w:r w:rsidRPr="00210652">
        <w:rPr>
          <w:lang w:eastAsia="ko-KR"/>
        </w:rPr>
        <w:t>predSamples</w:t>
      </w:r>
      <w:proofErr w:type="spellEnd"/>
      <w:r w:rsidRPr="00210652">
        <w:rPr>
          <w:lang w:eastAsia="ko-KR"/>
        </w:rPr>
        <w:t>[ x, y ] is derived by</w:t>
      </w:r>
    </w:p>
    <w:p w:rsidR="008F2F65" w:rsidRPr="00210652" w:rsidRDefault="008F2F65" w:rsidP="008F2F65">
      <w:pPr>
        <w:pStyle w:val="Equation"/>
        <w:tabs>
          <w:tab w:val="clear" w:pos="794"/>
          <w:tab w:val="clear" w:pos="1588"/>
          <w:tab w:val="left" w:pos="851"/>
          <w:tab w:val="left" w:pos="1134"/>
          <w:tab w:val="left" w:pos="1418"/>
        </w:tabs>
        <w:ind w:left="851"/>
        <w:rPr>
          <w:lang w:eastAsia="ko-KR"/>
        </w:rPr>
      </w:pPr>
      <w:proofErr w:type="spellStart"/>
      <w:r w:rsidRPr="00210652">
        <w:rPr>
          <w:sz w:val="20"/>
          <w:lang w:eastAsia="ko-KR"/>
        </w:rPr>
        <w:t>predSamples</w:t>
      </w:r>
      <w:proofErr w:type="spellEnd"/>
      <w:r w:rsidRPr="00210652">
        <w:rPr>
          <w:sz w:val="20"/>
          <w:lang w:eastAsia="ko-KR"/>
        </w:rPr>
        <w:t>[ x, y ] = ( ( 32 – iFact )*refMain[ x+iIdx+1 ] + iFact*refMain[ x+iIdx+2] + 16 ) &gt;&gt; 5</w:t>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44</w:t>
      </w:r>
      <w:r w:rsidR="00653ACA" w:rsidRPr="00210652">
        <w:rPr>
          <w:sz w:val="20"/>
        </w:rPr>
        <w:fldChar w:fldCharType="end"/>
      </w:r>
      <w:r w:rsidRPr="00210652">
        <w:rPr>
          <w:sz w:val="20"/>
        </w:rPr>
        <w:t>)</w:t>
      </w:r>
    </w:p>
    <w:p w:rsidR="008F2F65" w:rsidRPr="00210652" w:rsidRDefault="008F2F65" w:rsidP="008F2F65">
      <w:pPr>
        <w:numPr>
          <w:ilvl w:val="0"/>
          <w:numId w:val="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Otherwise, the value of the prediction samples </w:t>
      </w:r>
      <w:proofErr w:type="spellStart"/>
      <w:r w:rsidRPr="00210652">
        <w:rPr>
          <w:lang w:eastAsia="ko-KR"/>
        </w:rPr>
        <w:t>predSamples</w:t>
      </w:r>
      <w:proofErr w:type="spellEnd"/>
      <w:r w:rsidRPr="00210652">
        <w:rPr>
          <w:lang w:eastAsia="ko-KR"/>
        </w:rPr>
        <w:t>[ x, y ] is derived by</w:t>
      </w:r>
    </w:p>
    <w:p w:rsidR="008F2F65" w:rsidRPr="00210652" w:rsidRDefault="008F2F65" w:rsidP="008F2F65">
      <w:pPr>
        <w:pStyle w:val="Equation"/>
        <w:tabs>
          <w:tab w:val="clear" w:pos="794"/>
          <w:tab w:val="clear" w:pos="1588"/>
          <w:tab w:val="left" w:pos="851"/>
          <w:tab w:val="left" w:pos="1134"/>
          <w:tab w:val="left" w:pos="1418"/>
        </w:tabs>
        <w:ind w:left="851"/>
        <w:rPr>
          <w:sz w:val="20"/>
          <w:lang w:eastAsia="ko-KR"/>
        </w:rPr>
      </w:pPr>
      <w:proofErr w:type="spellStart"/>
      <w:proofErr w:type="gramStart"/>
      <w:r w:rsidRPr="00210652">
        <w:rPr>
          <w:sz w:val="20"/>
          <w:lang w:eastAsia="ko-KR"/>
        </w:rPr>
        <w:t>predSamples</w:t>
      </w:r>
      <w:proofErr w:type="spellEnd"/>
      <w:proofErr w:type="gramEnd"/>
      <w:r w:rsidRPr="00210652">
        <w:rPr>
          <w:sz w:val="20"/>
          <w:lang w:eastAsia="ko-KR"/>
        </w:rPr>
        <w:t xml:space="preserve">[ x, y ] = </w:t>
      </w:r>
      <w:proofErr w:type="spellStart"/>
      <w:r w:rsidRPr="00210652">
        <w:rPr>
          <w:sz w:val="20"/>
          <w:lang w:eastAsia="ko-KR"/>
        </w:rPr>
        <w:t>refMain</w:t>
      </w:r>
      <w:proofErr w:type="spellEnd"/>
      <w:r w:rsidRPr="00210652">
        <w:rPr>
          <w:sz w:val="20"/>
          <w:lang w:eastAsia="ko-KR"/>
        </w:rPr>
        <w:t>[ x+iIdx+1 ]</w:t>
      </w:r>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45</w:t>
      </w:r>
      <w:r w:rsidR="00653ACA" w:rsidRPr="00210652">
        <w:rPr>
          <w:sz w:val="20"/>
        </w:rPr>
        <w:fldChar w:fldCharType="end"/>
      </w:r>
      <w:r w:rsidRPr="00210652">
        <w:rPr>
          <w:sz w:val="20"/>
        </w:rPr>
        <w:t>)</w:t>
      </w:r>
    </w:p>
    <w:p w:rsidR="003A6FE0" w:rsidRPr="00210652" w:rsidRDefault="003A6FE0" w:rsidP="00C31FA3">
      <w:pPr>
        <w:pStyle w:val="Heading3"/>
        <w:keepLines w:val="0"/>
        <w:numPr>
          <w:ilvl w:val="2"/>
          <w:numId w:val="9"/>
        </w:numPr>
        <w:tabs>
          <w:tab w:val="clear" w:pos="794"/>
          <w:tab w:val="clear" w:pos="1191"/>
          <w:tab w:val="clear" w:pos="1588"/>
          <w:tab w:val="clear" w:pos="1985"/>
          <w:tab w:val="left" w:pos="360"/>
          <w:tab w:val="left" w:pos="1080"/>
          <w:tab w:val="left" w:pos="1440"/>
        </w:tabs>
        <w:spacing w:before="240" w:after="60"/>
        <w:jc w:val="left"/>
        <w:rPr>
          <w:lang w:eastAsia="ko-KR"/>
        </w:rPr>
      </w:pPr>
      <w:bookmarkStart w:id="349" w:name="_Ref278186754"/>
      <w:bookmarkStart w:id="350" w:name="_Toc287363830"/>
      <w:bookmarkStart w:id="351" w:name="_Toc311217261"/>
      <w:r w:rsidRPr="00210652">
        <w:rPr>
          <w:lang w:eastAsia="ko-KR"/>
        </w:rPr>
        <w:t>Transformation process for scaled transform coefficients</w:t>
      </w:r>
      <w:bookmarkEnd w:id="349"/>
      <w:bookmarkEnd w:id="350"/>
      <w:bookmarkEnd w:id="351"/>
    </w:p>
    <w:p w:rsidR="003A6FE0" w:rsidRPr="00210652" w:rsidRDefault="003A6FE0" w:rsidP="003A6FE0">
      <w:pPr>
        <w:rPr>
          <w:lang w:eastAsia="ko-KR"/>
        </w:rPr>
      </w:pPr>
      <w:r w:rsidRPr="00210652">
        <w:rPr>
          <w:lang w:eastAsia="ko-KR"/>
        </w:rPr>
        <w:t>Inputs of this process are:</w:t>
      </w:r>
    </w:p>
    <w:p w:rsidR="003A6FE0" w:rsidRPr="00210652" w:rsidRDefault="003A6FE0" w:rsidP="003A6FE0">
      <w:pPr>
        <w:tabs>
          <w:tab w:val="left" w:pos="284"/>
        </w:tabs>
        <w:ind w:left="284" w:hanging="284"/>
        <w:rPr>
          <w:lang w:eastAsia="ko-KR"/>
        </w:rPr>
      </w:pPr>
      <w:r w:rsidRPr="00210652">
        <w:t>–</w:t>
      </w:r>
      <w:r w:rsidRPr="00210652">
        <w:tab/>
      </w:r>
      <w:proofErr w:type="gramStart"/>
      <w:r w:rsidRPr="00210652">
        <w:rPr>
          <w:lang w:eastAsia="ko-KR"/>
        </w:rPr>
        <w:t>a</w:t>
      </w:r>
      <w:proofErr w:type="gramEnd"/>
      <w:r w:rsidRPr="00210652">
        <w:rPr>
          <w:lang w:eastAsia="ko-KR"/>
        </w:rPr>
        <w:t xml:space="preserve"> variable </w:t>
      </w:r>
      <w:proofErr w:type="spellStart"/>
      <w:r w:rsidRPr="00210652">
        <w:rPr>
          <w:lang w:eastAsia="ko-KR"/>
        </w:rPr>
        <w:t>nW</w:t>
      </w:r>
      <w:proofErr w:type="spellEnd"/>
      <w:r w:rsidRPr="00210652">
        <w:rPr>
          <w:lang w:eastAsia="ko-KR"/>
        </w:rPr>
        <w:t xml:space="preserve"> specifying the width of the current transform unit,</w:t>
      </w:r>
    </w:p>
    <w:p w:rsidR="003A6FE0" w:rsidRPr="00210652" w:rsidRDefault="003A6FE0" w:rsidP="003A6FE0">
      <w:pPr>
        <w:tabs>
          <w:tab w:val="left" w:pos="284"/>
        </w:tabs>
        <w:ind w:left="284" w:hanging="284"/>
        <w:rPr>
          <w:lang w:eastAsia="ko-KR"/>
        </w:rPr>
      </w:pPr>
      <w:r w:rsidRPr="00210652">
        <w:t>–</w:t>
      </w:r>
      <w:r w:rsidRPr="00210652">
        <w:tab/>
      </w:r>
      <w:proofErr w:type="gramStart"/>
      <w:r w:rsidRPr="00210652">
        <w:rPr>
          <w:lang w:eastAsia="ko-KR"/>
        </w:rPr>
        <w:t>a</w:t>
      </w:r>
      <w:proofErr w:type="gramEnd"/>
      <w:r w:rsidRPr="00210652">
        <w:rPr>
          <w:lang w:eastAsia="ko-KR"/>
        </w:rPr>
        <w:t xml:space="preserve"> variable </w:t>
      </w:r>
      <w:proofErr w:type="spellStart"/>
      <w:r w:rsidRPr="00210652">
        <w:rPr>
          <w:lang w:eastAsia="ko-KR"/>
        </w:rPr>
        <w:t>nH</w:t>
      </w:r>
      <w:proofErr w:type="spellEnd"/>
      <w:r w:rsidRPr="00210652">
        <w:rPr>
          <w:lang w:eastAsia="ko-KR"/>
        </w:rPr>
        <w:t xml:space="preserve"> specifying the height of the current transform unit,</w:t>
      </w:r>
    </w:p>
    <w:p w:rsidR="003A6FE0" w:rsidRPr="00210652" w:rsidRDefault="003A6FE0" w:rsidP="003A6FE0">
      <w:pPr>
        <w:tabs>
          <w:tab w:val="left" w:pos="284"/>
        </w:tabs>
        <w:ind w:left="284" w:hanging="284"/>
        <w:rPr>
          <w:lang w:eastAsia="ko-KR"/>
        </w:rPr>
      </w:pPr>
      <w:r w:rsidRPr="00210652">
        <w:t>–</w:t>
      </w:r>
      <w:r w:rsidRPr="00210652">
        <w:tab/>
      </w:r>
      <w:proofErr w:type="gramStart"/>
      <w:r w:rsidRPr="00210652">
        <w:rPr>
          <w:lang w:eastAsia="ko-KR"/>
        </w:rPr>
        <w:t>a</w:t>
      </w:r>
      <w:proofErr w:type="gramEnd"/>
      <w:r w:rsidRPr="00210652">
        <w:rPr>
          <w:lang w:eastAsia="ko-KR"/>
        </w:rPr>
        <w:t xml:space="preserve"> (</w:t>
      </w:r>
      <w:proofErr w:type="spellStart"/>
      <w:r w:rsidRPr="00210652">
        <w:rPr>
          <w:lang w:eastAsia="ko-KR"/>
        </w:rPr>
        <w:t>nW</w:t>
      </w:r>
      <w:proofErr w:type="spellEnd"/>
      <w:r w:rsidRPr="00210652">
        <w:rPr>
          <w:lang w:eastAsia="ko-KR"/>
        </w:rPr>
        <w:t>)x(</w:t>
      </w:r>
      <w:proofErr w:type="spellStart"/>
      <w:r w:rsidRPr="00210652">
        <w:rPr>
          <w:lang w:eastAsia="ko-KR"/>
        </w:rPr>
        <w:t>nH</w:t>
      </w:r>
      <w:proofErr w:type="spellEnd"/>
      <w:r w:rsidRPr="00210652">
        <w:rPr>
          <w:lang w:eastAsia="ko-KR"/>
        </w:rPr>
        <w:t xml:space="preserve">) array d of scaled transform coefficients with elements </w:t>
      </w:r>
      <w:proofErr w:type="spellStart"/>
      <w:r w:rsidRPr="00210652">
        <w:rPr>
          <w:lang w:eastAsia="ko-KR"/>
        </w:rPr>
        <w:t>d</w:t>
      </w:r>
      <w:r w:rsidRPr="00210652">
        <w:rPr>
          <w:vertAlign w:val="subscript"/>
          <w:lang w:eastAsia="ko-KR"/>
        </w:rPr>
        <w:t>ij</w:t>
      </w:r>
      <w:proofErr w:type="spellEnd"/>
      <w:r w:rsidRPr="00210652">
        <w:rPr>
          <w:lang w:eastAsia="ko-KR"/>
        </w:rPr>
        <w:t>.</w:t>
      </w:r>
    </w:p>
    <w:p w:rsidR="003A6FE0" w:rsidRPr="00210652" w:rsidRDefault="003A6FE0" w:rsidP="003A6FE0">
      <w:pPr>
        <w:tabs>
          <w:tab w:val="left" w:pos="284"/>
        </w:tabs>
        <w:ind w:left="284" w:hanging="284"/>
        <w:rPr>
          <w:lang w:eastAsia="ko-KR"/>
        </w:rPr>
      </w:pPr>
      <w:r w:rsidRPr="00210652">
        <w:t>–</w:t>
      </w:r>
      <w:r w:rsidRPr="00210652">
        <w:tab/>
      </w:r>
      <w:proofErr w:type="gramStart"/>
      <w:r w:rsidRPr="00210652">
        <w:t>a</w:t>
      </w:r>
      <w:proofErr w:type="gramEnd"/>
      <w:r w:rsidRPr="00210652">
        <w:t xml:space="preserve"> variable </w:t>
      </w:r>
      <w:proofErr w:type="spellStart"/>
      <w:r w:rsidRPr="00210652">
        <w:t>cIdx</w:t>
      </w:r>
      <w:proofErr w:type="spellEnd"/>
      <w:r w:rsidRPr="00210652">
        <w:t xml:space="preserve"> specifying the </w:t>
      </w:r>
      <w:proofErr w:type="spellStart"/>
      <w:r w:rsidRPr="00210652">
        <w:t>chroma</w:t>
      </w:r>
      <w:proofErr w:type="spellEnd"/>
      <w:r w:rsidRPr="00210652">
        <w:t xml:space="preserve"> component of the current block</w:t>
      </w:r>
      <w:r w:rsidRPr="00210652">
        <w:rPr>
          <w:lang w:eastAsia="ko-KR"/>
        </w:rPr>
        <w:t>,</w:t>
      </w:r>
    </w:p>
    <w:p w:rsidR="003A6FE0" w:rsidRPr="00210652" w:rsidRDefault="003A6FE0" w:rsidP="003A6FE0">
      <w:pPr>
        <w:tabs>
          <w:tab w:val="left" w:pos="284"/>
        </w:tabs>
        <w:ind w:left="284" w:hanging="284"/>
        <w:rPr>
          <w:lang w:eastAsia="ko-KR"/>
        </w:rPr>
      </w:pPr>
      <w:r w:rsidRPr="00210652">
        <w:rPr>
          <w:lang w:eastAsia="ko-KR"/>
        </w:rPr>
        <w:t>Output of this process is residual samples as a (</w:t>
      </w:r>
      <w:proofErr w:type="spellStart"/>
      <w:r w:rsidRPr="00210652">
        <w:rPr>
          <w:lang w:eastAsia="ko-KR"/>
        </w:rPr>
        <w:t>nW</w:t>
      </w:r>
      <w:proofErr w:type="spellEnd"/>
      <w:proofErr w:type="gramStart"/>
      <w:r w:rsidRPr="00210652">
        <w:rPr>
          <w:lang w:eastAsia="ko-KR"/>
        </w:rPr>
        <w:t>)x</w:t>
      </w:r>
      <w:proofErr w:type="gramEnd"/>
      <w:r w:rsidRPr="00210652">
        <w:rPr>
          <w:lang w:eastAsia="ko-KR"/>
        </w:rPr>
        <w:t>(</w:t>
      </w:r>
      <w:proofErr w:type="spellStart"/>
      <w:r w:rsidRPr="00210652">
        <w:rPr>
          <w:lang w:eastAsia="ko-KR"/>
        </w:rPr>
        <w:t>nH</w:t>
      </w:r>
      <w:proofErr w:type="spellEnd"/>
      <w:r w:rsidRPr="00210652">
        <w:rPr>
          <w:lang w:eastAsia="ko-KR"/>
        </w:rPr>
        <w:t xml:space="preserve">) array r with elements </w:t>
      </w:r>
      <w:proofErr w:type="spellStart"/>
      <w:r w:rsidRPr="00210652">
        <w:rPr>
          <w:lang w:eastAsia="ko-KR"/>
        </w:rPr>
        <w:t>r</w:t>
      </w:r>
      <w:r w:rsidRPr="00210652">
        <w:rPr>
          <w:vertAlign w:val="subscript"/>
          <w:lang w:eastAsia="ko-KR"/>
        </w:rPr>
        <w:t>ij</w:t>
      </w:r>
      <w:proofErr w:type="spellEnd"/>
      <w:r w:rsidRPr="00210652">
        <w:rPr>
          <w:lang w:eastAsia="ko-KR"/>
        </w:rPr>
        <w:t>.</w:t>
      </w:r>
    </w:p>
    <w:p w:rsidR="003A6FE0" w:rsidRPr="00210652" w:rsidRDefault="003A6FE0" w:rsidP="003A6FE0">
      <w:pPr>
        <w:rPr>
          <w:lang w:eastAsia="ko-KR"/>
        </w:rPr>
      </w:pPr>
      <w:r w:rsidRPr="00210652">
        <w:rPr>
          <w:lang w:eastAsia="ko-KR"/>
        </w:rPr>
        <w:t xml:space="preserve">Depending on </w:t>
      </w:r>
      <w:proofErr w:type="spellStart"/>
      <w:r w:rsidRPr="00210652">
        <w:rPr>
          <w:lang w:eastAsia="ko-KR"/>
        </w:rPr>
        <w:t>PredMode</w:t>
      </w:r>
      <w:proofErr w:type="spellEnd"/>
      <w:r w:rsidRPr="00210652">
        <w:rPr>
          <w:lang w:eastAsia="ko-KR"/>
        </w:rPr>
        <w:t xml:space="preserve"> and </w:t>
      </w:r>
      <w:proofErr w:type="spellStart"/>
      <w:r w:rsidRPr="00210652">
        <w:rPr>
          <w:lang w:eastAsia="ko-KR"/>
        </w:rPr>
        <w:t>IntraPredMode</w:t>
      </w:r>
      <w:proofErr w:type="spellEnd"/>
      <w:r w:rsidRPr="00210652">
        <w:rPr>
          <w:lang w:eastAsia="ko-KR"/>
        </w:rPr>
        <w:t>, the following applies:</w:t>
      </w:r>
    </w:p>
    <w:p w:rsidR="003A6FE0" w:rsidRPr="00210652" w:rsidRDefault="003A6FE0" w:rsidP="003A6FE0">
      <w:pPr>
        <w:tabs>
          <w:tab w:val="left" w:pos="426"/>
        </w:tabs>
        <w:ind w:left="426" w:hanging="426"/>
        <w:rPr>
          <w:lang w:eastAsia="ko-KR"/>
        </w:rPr>
      </w:pPr>
      <w:r w:rsidRPr="00210652">
        <w:lastRenderedPageBreak/>
        <w:t>–</w:t>
      </w:r>
      <w:r w:rsidRPr="00210652">
        <w:tab/>
      </w:r>
      <w:r w:rsidRPr="00210652">
        <w:rPr>
          <w:lang w:eastAsia="ko-KR"/>
        </w:rPr>
        <w:t xml:space="preserve">If </w:t>
      </w:r>
      <w:proofErr w:type="spellStart"/>
      <w:r w:rsidRPr="00210652">
        <w:rPr>
          <w:lang w:eastAsia="ko-KR"/>
        </w:rPr>
        <w:t>PredMode</w:t>
      </w:r>
      <w:proofErr w:type="spellEnd"/>
      <w:r w:rsidRPr="00210652">
        <w:rPr>
          <w:lang w:eastAsia="ko-KR"/>
        </w:rPr>
        <w:t xml:space="preserve"> is equal to MODE_INTRA, </w:t>
      </w:r>
      <w:proofErr w:type="gramStart"/>
      <w:r w:rsidRPr="00210652">
        <w:rPr>
          <w:lang w:eastAsia="ko-KR"/>
        </w:rPr>
        <w:t>log2(</w:t>
      </w:r>
      <w:proofErr w:type="spellStart"/>
      <w:proofErr w:type="gramEnd"/>
      <w:r w:rsidRPr="00210652">
        <w:rPr>
          <w:lang w:eastAsia="ko-KR"/>
        </w:rPr>
        <w:t>nW</w:t>
      </w:r>
      <w:proofErr w:type="spellEnd"/>
      <w:r w:rsidRPr="00210652">
        <w:rPr>
          <w:lang w:eastAsia="ko-KR"/>
        </w:rPr>
        <w:t>*</w:t>
      </w:r>
      <w:proofErr w:type="spellStart"/>
      <w:r w:rsidRPr="00210652">
        <w:rPr>
          <w:lang w:eastAsia="ko-KR"/>
        </w:rPr>
        <w:t>nH</w:t>
      </w:r>
      <w:proofErr w:type="spellEnd"/>
      <w:r w:rsidRPr="00210652">
        <w:rPr>
          <w:lang w:eastAsia="ko-KR"/>
        </w:rPr>
        <w:t xml:space="preserve">) is equal to 4, and </w:t>
      </w:r>
      <w:proofErr w:type="spellStart"/>
      <w:r w:rsidRPr="00210652">
        <w:rPr>
          <w:lang w:eastAsia="ko-KR"/>
        </w:rPr>
        <w:t>cIdx</w:t>
      </w:r>
      <w:proofErr w:type="spellEnd"/>
      <w:r w:rsidRPr="00210652">
        <w:rPr>
          <w:lang w:eastAsia="ko-KR"/>
        </w:rPr>
        <w:t xml:space="preserve"> is equal to 0, the variables </w:t>
      </w:r>
      <w:proofErr w:type="spellStart"/>
      <w:r w:rsidRPr="00210652">
        <w:rPr>
          <w:lang w:eastAsia="ko-KR"/>
        </w:rPr>
        <w:t>horizTrType</w:t>
      </w:r>
      <w:proofErr w:type="spellEnd"/>
      <w:r w:rsidRPr="00210652">
        <w:rPr>
          <w:lang w:eastAsia="ko-KR"/>
        </w:rPr>
        <w:t xml:space="preserve"> and </w:t>
      </w:r>
      <w:proofErr w:type="spellStart"/>
      <w:r w:rsidRPr="00210652">
        <w:rPr>
          <w:lang w:eastAsia="ko-KR"/>
        </w:rPr>
        <w:t>vertTrType</w:t>
      </w:r>
      <w:proofErr w:type="spellEnd"/>
      <w:r w:rsidRPr="00210652">
        <w:rPr>
          <w:lang w:eastAsia="ko-KR"/>
        </w:rPr>
        <w:t xml:space="preserve"> are specified as </w:t>
      </w:r>
      <w:r w:rsidR="00653ACA" w:rsidRPr="00210652">
        <w:rPr>
          <w:lang w:eastAsia="ko-KR"/>
        </w:rPr>
        <w:fldChar w:fldCharType="begin" w:fldLock="1"/>
      </w:r>
      <w:r w:rsidRPr="00210652">
        <w:rPr>
          <w:lang w:eastAsia="ko-KR"/>
        </w:rPr>
        <w:instrText xml:space="preserve"> REF _Ref296527833 \h </w:instrText>
      </w:r>
      <w:r w:rsidR="00653ACA" w:rsidRPr="00210652">
        <w:rPr>
          <w:lang w:eastAsia="ko-KR"/>
        </w:rPr>
      </w:r>
      <w:r w:rsidR="00653ACA" w:rsidRPr="00210652">
        <w:rPr>
          <w:lang w:eastAsia="ko-KR"/>
        </w:rPr>
        <w:fldChar w:fldCharType="separate"/>
      </w:r>
      <w:r w:rsidRPr="00210652">
        <w:t xml:space="preserve">Table </w:t>
      </w:r>
      <w:r w:rsidRPr="00210652">
        <w:rPr>
          <w:noProof/>
        </w:rPr>
        <w:t>8</w:t>
      </w:r>
      <w:r w:rsidRPr="00210652">
        <w:noBreakHyphen/>
      </w:r>
      <w:r w:rsidRPr="00210652">
        <w:rPr>
          <w:noProof/>
        </w:rPr>
        <w:t>11</w:t>
      </w:r>
      <w:r w:rsidR="00653ACA" w:rsidRPr="00210652">
        <w:rPr>
          <w:lang w:eastAsia="ko-KR"/>
        </w:rPr>
        <w:fldChar w:fldCharType="end"/>
      </w:r>
      <w:r w:rsidRPr="00210652">
        <w:rPr>
          <w:lang w:eastAsia="ko-KR"/>
        </w:rPr>
        <w:t xml:space="preserve"> with </w:t>
      </w:r>
      <w:proofErr w:type="spellStart"/>
      <w:r w:rsidRPr="00210652">
        <w:rPr>
          <w:lang w:eastAsia="ko-KR"/>
        </w:rPr>
        <w:t>IntraPredMode</w:t>
      </w:r>
      <w:proofErr w:type="spellEnd"/>
      <w:r w:rsidRPr="00210652">
        <w:rPr>
          <w:lang w:eastAsia="ko-KR"/>
        </w:rPr>
        <w:t xml:space="preserve"> as input. [Ed. (WJ): DST is applied only for </w:t>
      </w:r>
      <w:proofErr w:type="spellStart"/>
      <w:r w:rsidRPr="00210652">
        <w:rPr>
          <w:lang w:eastAsia="ko-KR"/>
        </w:rPr>
        <w:t>luma</w:t>
      </w:r>
      <w:proofErr w:type="spellEnd"/>
      <w:r w:rsidRPr="00210652">
        <w:rPr>
          <w:lang w:eastAsia="ko-KR"/>
        </w:rPr>
        <w:t xml:space="preserve"> 4x4 </w:t>
      </w:r>
      <w:proofErr w:type="gramStart"/>
      <w:r w:rsidRPr="00210652">
        <w:rPr>
          <w:lang w:eastAsia="ko-KR"/>
        </w:rPr>
        <w:t>block</w:t>
      </w:r>
      <w:proofErr w:type="gramEnd"/>
      <w:r w:rsidRPr="00210652">
        <w:rPr>
          <w:lang w:eastAsia="ko-KR"/>
        </w:rPr>
        <w:t>]</w:t>
      </w:r>
    </w:p>
    <w:p w:rsidR="003A6FE0" w:rsidRDefault="003A6FE0" w:rsidP="003A6FE0">
      <w:pPr>
        <w:tabs>
          <w:tab w:val="left" w:pos="426"/>
        </w:tabs>
        <w:ind w:left="426" w:hanging="426"/>
        <w:rPr>
          <w:lang w:eastAsia="ko-KR"/>
        </w:rPr>
      </w:pPr>
      <w:r w:rsidRPr="00210652">
        <w:rPr>
          <w:lang w:eastAsia="ko-KR"/>
        </w:rPr>
        <w:t>–</w:t>
      </w:r>
      <w:r w:rsidRPr="00210652">
        <w:rPr>
          <w:lang w:eastAsia="ko-KR"/>
        </w:rPr>
        <w:tab/>
        <w:t xml:space="preserve">Otherwise, the variables </w:t>
      </w:r>
      <w:proofErr w:type="spellStart"/>
      <w:r w:rsidRPr="00210652">
        <w:rPr>
          <w:lang w:eastAsia="ko-KR"/>
        </w:rPr>
        <w:t>horizTrType</w:t>
      </w:r>
      <w:proofErr w:type="spellEnd"/>
      <w:r w:rsidRPr="00210652">
        <w:rPr>
          <w:lang w:eastAsia="ko-KR"/>
        </w:rPr>
        <w:t xml:space="preserve"> and </w:t>
      </w:r>
      <w:proofErr w:type="spellStart"/>
      <w:r w:rsidRPr="00210652">
        <w:rPr>
          <w:lang w:eastAsia="ko-KR"/>
        </w:rPr>
        <w:t>vertTrType</w:t>
      </w:r>
      <w:proofErr w:type="spellEnd"/>
      <w:r w:rsidRPr="00210652">
        <w:rPr>
          <w:lang w:eastAsia="ko-KR"/>
        </w:rPr>
        <w:t xml:space="preserve"> are set equal to 0.</w:t>
      </w:r>
    </w:p>
    <w:p w:rsidR="003A6FE0" w:rsidRPr="00E8461A" w:rsidRDefault="003A6FE0" w:rsidP="003A6FE0">
      <w:pPr>
        <w:pStyle w:val="Caption"/>
        <w:rPr>
          <w:lang w:val="en-GB" w:eastAsia="ko-KR"/>
        </w:rPr>
      </w:pPr>
      <w:bookmarkStart w:id="352" w:name="_Ref296527833"/>
      <w:r w:rsidRPr="00E8461A">
        <w:rPr>
          <w:lang w:val="en-GB"/>
        </w:rPr>
        <w:t xml:space="preserve">Table </w:t>
      </w:r>
      <w:r w:rsidR="00653ACA">
        <w:rPr>
          <w:lang w:val="en-GB"/>
        </w:rPr>
        <w:fldChar w:fldCharType="begin"/>
      </w:r>
      <w:r>
        <w:rPr>
          <w:lang w:val="en-GB"/>
        </w:rPr>
        <w:instrText xml:space="preserve"> STYLEREF 1 \s </w:instrText>
      </w:r>
      <w:r w:rsidR="00653ACA">
        <w:rPr>
          <w:lang w:val="en-GB"/>
        </w:rPr>
        <w:fldChar w:fldCharType="separate"/>
      </w:r>
      <w:r>
        <w:rPr>
          <w:noProof/>
          <w:lang w:val="en-GB"/>
        </w:rPr>
        <w:t>8</w:t>
      </w:r>
      <w:r w:rsidR="00653ACA">
        <w:rPr>
          <w:lang w:val="en-GB"/>
        </w:rPr>
        <w:fldChar w:fldCharType="end"/>
      </w:r>
      <w:r>
        <w:rPr>
          <w:lang w:val="en-GB"/>
        </w:rPr>
        <w:noBreakHyphen/>
      </w:r>
      <w:r w:rsidR="00653ACA">
        <w:rPr>
          <w:lang w:val="en-GB"/>
        </w:rPr>
        <w:fldChar w:fldCharType="begin"/>
      </w:r>
      <w:r>
        <w:rPr>
          <w:lang w:val="en-GB"/>
        </w:rPr>
        <w:instrText xml:space="preserve"> SEQ Table \* ARABIC \s 1 </w:instrText>
      </w:r>
      <w:r w:rsidR="00653ACA">
        <w:rPr>
          <w:lang w:val="en-GB"/>
        </w:rPr>
        <w:fldChar w:fldCharType="separate"/>
      </w:r>
      <w:r>
        <w:rPr>
          <w:noProof/>
          <w:lang w:val="en-GB"/>
        </w:rPr>
        <w:t>13</w:t>
      </w:r>
      <w:r w:rsidR="00653ACA">
        <w:rPr>
          <w:lang w:val="en-GB"/>
        </w:rPr>
        <w:fldChar w:fldCharType="end"/>
      </w:r>
      <w:bookmarkEnd w:id="352"/>
      <w:r w:rsidRPr="00E8461A">
        <w:rPr>
          <w:lang w:val="en-GB" w:eastAsia="ko-KR"/>
        </w:rPr>
        <w:t xml:space="preserve"> </w:t>
      </w:r>
      <w:r w:rsidRPr="00E8461A">
        <w:rPr>
          <w:lang w:val="en-GB"/>
        </w:rPr>
        <w:t xml:space="preserve">– </w:t>
      </w:r>
      <w:r w:rsidRPr="00E8461A">
        <w:rPr>
          <w:lang w:val="en-GB" w:eastAsia="ko-KR"/>
        </w:rPr>
        <w:t xml:space="preserve">Specification of </w:t>
      </w:r>
      <w:proofErr w:type="spellStart"/>
      <w:r w:rsidRPr="00E8461A">
        <w:rPr>
          <w:lang w:val="en-GB" w:eastAsia="ko-KR"/>
        </w:rPr>
        <w:t>horizTrType</w:t>
      </w:r>
      <w:proofErr w:type="spellEnd"/>
      <w:r w:rsidRPr="00E8461A">
        <w:rPr>
          <w:lang w:val="en-GB" w:eastAsia="ko-KR"/>
        </w:rPr>
        <w:t xml:space="preserve"> and </w:t>
      </w:r>
      <w:proofErr w:type="spellStart"/>
      <w:r w:rsidRPr="00E8461A">
        <w:rPr>
          <w:lang w:val="en-GB" w:eastAsia="ko-KR"/>
        </w:rPr>
        <w:t>vertTrType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3A6FE0" w:rsidRPr="00210652" w:rsidTr="00511F4E">
        <w:trPr>
          <w:jc w:val="center"/>
        </w:trPr>
        <w:tc>
          <w:tcPr>
            <w:tcW w:w="0" w:type="auto"/>
          </w:tcPr>
          <w:p w:rsidR="003A6FE0" w:rsidRPr="00210652" w:rsidRDefault="003A6FE0" w:rsidP="00C31FA3">
            <w:pPr>
              <w:keepNext/>
              <w:keepLines/>
              <w:spacing w:beforeLines="25" w:afterLines="25"/>
              <w:jc w:val="center"/>
            </w:pPr>
            <w:proofErr w:type="spellStart"/>
            <w:r w:rsidRPr="00210652">
              <w:rPr>
                <w:b/>
                <w:bCs/>
                <w:lang w:eastAsia="ko-KR"/>
              </w:rPr>
              <w:t>IntraPredMode</w:t>
            </w:r>
            <w:proofErr w:type="spellEnd"/>
          </w:p>
        </w:tc>
        <w:tc>
          <w:tcPr>
            <w:tcW w:w="0" w:type="auto"/>
          </w:tcPr>
          <w:p w:rsidR="003A6FE0" w:rsidRPr="00210652" w:rsidRDefault="003A6FE0" w:rsidP="00A60F94">
            <w:pPr>
              <w:keepNext/>
              <w:keepLines/>
              <w:spacing w:beforeLines="25" w:afterLines="25"/>
              <w:jc w:val="center"/>
              <w:rPr>
                <w:lang w:eastAsia="ko-KR"/>
              </w:rPr>
              <w:pPrChange w:id="353" w:author="ehsan" w:date="2012-02-04T14:56:00Z">
                <w:pPr>
                  <w:keepNext/>
                  <w:keepLines/>
                  <w:spacing w:beforeLines="25" w:afterLines="25"/>
                  <w:jc w:val="center"/>
                </w:pPr>
              </w:pPrChange>
            </w:pPr>
            <w:r w:rsidRPr="00210652">
              <w:rPr>
                <w:lang w:eastAsia="ko-KR"/>
              </w:rPr>
              <w:t>0</w:t>
            </w:r>
          </w:p>
        </w:tc>
        <w:tc>
          <w:tcPr>
            <w:tcW w:w="0" w:type="auto"/>
          </w:tcPr>
          <w:p w:rsidR="003A6FE0" w:rsidRPr="00210652" w:rsidRDefault="003A6FE0" w:rsidP="00A60F94">
            <w:pPr>
              <w:keepNext/>
              <w:keepLines/>
              <w:spacing w:beforeLines="25" w:afterLines="25"/>
              <w:jc w:val="center"/>
              <w:rPr>
                <w:lang w:eastAsia="ko-KR"/>
              </w:rPr>
              <w:pPrChange w:id="354"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355" w:author="ehsan" w:date="2012-02-04T14:56:00Z">
                <w:pPr>
                  <w:keepNext/>
                  <w:keepLines/>
                  <w:spacing w:beforeLines="25" w:afterLines="25"/>
                  <w:jc w:val="center"/>
                </w:pPr>
              </w:pPrChange>
            </w:pPr>
            <w:r w:rsidRPr="00210652">
              <w:rPr>
                <w:lang w:eastAsia="ko-KR"/>
              </w:rPr>
              <w:t>2</w:t>
            </w:r>
          </w:p>
        </w:tc>
        <w:tc>
          <w:tcPr>
            <w:tcW w:w="0" w:type="auto"/>
          </w:tcPr>
          <w:p w:rsidR="003A6FE0" w:rsidRPr="00210652" w:rsidRDefault="003A6FE0" w:rsidP="00511F4E">
            <w:pPr>
              <w:keepNext/>
              <w:keepLines/>
              <w:spacing w:beforeLines="25" w:afterLines="25"/>
              <w:jc w:val="center"/>
              <w:rPr>
                <w:lang w:eastAsia="ko-KR"/>
              </w:rPr>
              <w:pPrChange w:id="356" w:author="ehsan" w:date="2012-02-04T14:56:00Z">
                <w:pPr>
                  <w:keepNext/>
                  <w:keepLines/>
                  <w:spacing w:beforeLines="25" w:afterLines="25"/>
                  <w:jc w:val="center"/>
                </w:pPr>
              </w:pPrChange>
            </w:pPr>
            <w:r w:rsidRPr="00210652">
              <w:rPr>
                <w:lang w:eastAsia="ko-KR"/>
              </w:rPr>
              <w:t>3</w:t>
            </w:r>
          </w:p>
        </w:tc>
        <w:tc>
          <w:tcPr>
            <w:tcW w:w="0" w:type="auto"/>
          </w:tcPr>
          <w:p w:rsidR="003A6FE0" w:rsidRPr="00210652" w:rsidRDefault="003A6FE0" w:rsidP="00511F4E">
            <w:pPr>
              <w:keepNext/>
              <w:keepLines/>
              <w:spacing w:beforeLines="25" w:afterLines="25"/>
              <w:jc w:val="center"/>
              <w:rPr>
                <w:lang w:eastAsia="ko-KR"/>
              </w:rPr>
              <w:pPrChange w:id="357" w:author="ehsan" w:date="2012-02-04T14:56:00Z">
                <w:pPr>
                  <w:keepNext/>
                  <w:keepLines/>
                  <w:spacing w:beforeLines="25" w:afterLines="25"/>
                  <w:jc w:val="center"/>
                </w:pPr>
              </w:pPrChange>
            </w:pPr>
            <w:r w:rsidRPr="00210652">
              <w:rPr>
                <w:lang w:eastAsia="ko-KR"/>
              </w:rPr>
              <w:t>4</w:t>
            </w:r>
          </w:p>
        </w:tc>
        <w:tc>
          <w:tcPr>
            <w:tcW w:w="0" w:type="auto"/>
          </w:tcPr>
          <w:p w:rsidR="003A6FE0" w:rsidRPr="00210652" w:rsidRDefault="003A6FE0" w:rsidP="00511F4E">
            <w:pPr>
              <w:keepNext/>
              <w:keepLines/>
              <w:spacing w:beforeLines="25" w:afterLines="25"/>
              <w:jc w:val="center"/>
              <w:rPr>
                <w:lang w:eastAsia="ko-KR"/>
              </w:rPr>
              <w:pPrChange w:id="358" w:author="ehsan" w:date="2012-02-04T14:56:00Z">
                <w:pPr>
                  <w:keepNext/>
                  <w:keepLines/>
                  <w:spacing w:beforeLines="25" w:afterLines="25"/>
                  <w:jc w:val="center"/>
                </w:pPr>
              </w:pPrChange>
            </w:pPr>
            <w:r w:rsidRPr="00210652">
              <w:rPr>
                <w:lang w:eastAsia="ko-KR"/>
              </w:rPr>
              <w:t>5</w:t>
            </w:r>
          </w:p>
        </w:tc>
        <w:tc>
          <w:tcPr>
            <w:tcW w:w="0" w:type="auto"/>
          </w:tcPr>
          <w:p w:rsidR="003A6FE0" w:rsidRPr="00210652" w:rsidRDefault="003A6FE0" w:rsidP="00511F4E">
            <w:pPr>
              <w:keepNext/>
              <w:keepLines/>
              <w:spacing w:beforeLines="25" w:afterLines="25"/>
              <w:jc w:val="center"/>
              <w:rPr>
                <w:lang w:eastAsia="ko-KR"/>
              </w:rPr>
              <w:pPrChange w:id="359" w:author="ehsan" w:date="2012-02-04T14:56:00Z">
                <w:pPr>
                  <w:keepNext/>
                  <w:keepLines/>
                  <w:spacing w:beforeLines="25" w:afterLines="25"/>
                  <w:jc w:val="center"/>
                </w:pPr>
              </w:pPrChange>
            </w:pPr>
            <w:r w:rsidRPr="00210652">
              <w:rPr>
                <w:lang w:eastAsia="ko-KR"/>
              </w:rPr>
              <w:t>6</w:t>
            </w:r>
          </w:p>
        </w:tc>
        <w:tc>
          <w:tcPr>
            <w:tcW w:w="0" w:type="auto"/>
          </w:tcPr>
          <w:p w:rsidR="003A6FE0" w:rsidRPr="00210652" w:rsidRDefault="003A6FE0" w:rsidP="00511F4E">
            <w:pPr>
              <w:keepNext/>
              <w:keepLines/>
              <w:spacing w:beforeLines="25" w:afterLines="25"/>
              <w:jc w:val="center"/>
              <w:rPr>
                <w:lang w:eastAsia="ko-KR"/>
              </w:rPr>
              <w:pPrChange w:id="360" w:author="ehsan" w:date="2012-02-04T14:56:00Z">
                <w:pPr>
                  <w:keepNext/>
                  <w:keepLines/>
                  <w:spacing w:beforeLines="25" w:afterLines="25"/>
                  <w:jc w:val="center"/>
                </w:pPr>
              </w:pPrChange>
            </w:pPr>
            <w:r w:rsidRPr="00210652">
              <w:rPr>
                <w:lang w:eastAsia="ko-KR"/>
              </w:rPr>
              <w:t>7</w:t>
            </w:r>
          </w:p>
        </w:tc>
        <w:tc>
          <w:tcPr>
            <w:tcW w:w="0" w:type="auto"/>
          </w:tcPr>
          <w:p w:rsidR="003A6FE0" w:rsidRPr="00210652" w:rsidRDefault="003A6FE0" w:rsidP="00511F4E">
            <w:pPr>
              <w:keepNext/>
              <w:keepLines/>
              <w:spacing w:beforeLines="25" w:afterLines="25"/>
              <w:jc w:val="center"/>
              <w:rPr>
                <w:lang w:eastAsia="ko-KR"/>
              </w:rPr>
              <w:pPrChange w:id="361" w:author="ehsan" w:date="2012-02-04T14:56:00Z">
                <w:pPr>
                  <w:keepNext/>
                  <w:keepLines/>
                  <w:spacing w:beforeLines="25" w:afterLines="25"/>
                  <w:jc w:val="center"/>
                </w:pPr>
              </w:pPrChange>
            </w:pPr>
            <w:r w:rsidRPr="00210652">
              <w:rPr>
                <w:lang w:eastAsia="ko-KR"/>
              </w:rPr>
              <w:t>8</w:t>
            </w:r>
          </w:p>
        </w:tc>
        <w:tc>
          <w:tcPr>
            <w:tcW w:w="0" w:type="auto"/>
          </w:tcPr>
          <w:p w:rsidR="003A6FE0" w:rsidRPr="00210652" w:rsidRDefault="003A6FE0" w:rsidP="00511F4E">
            <w:pPr>
              <w:keepNext/>
              <w:keepLines/>
              <w:spacing w:beforeLines="25" w:afterLines="25"/>
              <w:jc w:val="center"/>
              <w:rPr>
                <w:lang w:eastAsia="ko-KR"/>
              </w:rPr>
              <w:pPrChange w:id="362" w:author="ehsan" w:date="2012-02-04T14:56:00Z">
                <w:pPr>
                  <w:keepNext/>
                  <w:keepLines/>
                  <w:spacing w:beforeLines="25" w:afterLines="25"/>
                  <w:jc w:val="center"/>
                </w:pPr>
              </w:pPrChange>
            </w:pPr>
            <w:r w:rsidRPr="00210652">
              <w:rPr>
                <w:lang w:eastAsia="ko-KR"/>
              </w:rPr>
              <w:t>9</w:t>
            </w:r>
          </w:p>
        </w:tc>
        <w:tc>
          <w:tcPr>
            <w:tcW w:w="0" w:type="auto"/>
          </w:tcPr>
          <w:p w:rsidR="003A6FE0" w:rsidRPr="00210652" w:rsidRDefault="003A6FE0" w:rsidP="00511F4E">
            <w:pPr>
              <w:keepNext/>
              <w:keepLines/>
              <w:spacing w:beforeLines="25" w:afterLines="25"/>
              <w:jc w:val="center"/>
              <w:rPr>
                <w:lang w:eastAsia="ko-KR"/>
              </w:rPr>
              <w:pPrChange w:id="363" w:author="ehsan" w:date="2012-02-04T14:56:00Z">
                <w:pPr>
                  <w:keepNext/>
                  <w:keepLines/>
                  <w:spacing w:beforeLines="25" w:afterLines="25"/>
                  <w:jc w:val="center"/>
                </w:pPr>
              </w:pPrChange>
            </w:pPr>
            <w:r w:rsidRPr="00210652">
              <w:rPr>
                <w:lang w:eastAsia="ko-KR"/>
              </w:rPr>
              <w:t>10</w:t>
            </w:r>
          </w:p>
        </w:tc>
        <w:tc>
          <w:tcPr>
            <w:tcW w:w="0" w:type="auto"/>
          </w:tcPr>
          <w:p w:rsidR="003A6FE0" w:rsidRPr="00210652" w:rsidRDefault="003A6FE0" w:rsidP="00511F4E">
            <w:pPr>
              <w:keepNext/>
              <w:keepLines/>
              <w:spacing w:beforeLines="25" w:afterLines="25"/>
              <w:jc w:val="center"/>
              <w:rPr>
                <w:lang w:eastAsia="ko-KR"/>
              </w:rPr>
              <w:pPrChange w:id="364" w:author="ehsan" w:date="2012-02-04T14:56:00Z">
                <w:pPr>
                  <w:keepNext/>
                  <w:keepLines/>
                  <w:spacing w:beforeLines="25" w:afterLines="25"/>
                  <w:jc w:val="center"/>
                </w:pPr>
              </w:pPrChange>
            </w:pPr>
            <w:r w:rsidRPr="00210652">
              <w:rPr>
                <w:lang w:eastAsia="ko-KR"/>
              </w:rPr>
              <w:t>11</w:t>
            </w:r>
          </w:p>
        </w:tc>
        <w:tc>
          <w:tcPr>
            <w:tcW w:w="0" w:type="auto"/>
          </w:tcPr>
          <w:p w:rsidR="003A6FE0" w:rsidRPr="00210652" w:rsidRDefault="003A6FE0" w:rsidP="00511F4E">
            <w:pPr>
              <w:keepNext/>
              <w:keepLines/>
              <w:spacing w:beforeLines="25" w:afterLines="25"/>
              <w:jc w:val="center"/>
              <w:rPr>
                <w:lang w:eastAsia="ko-KR"/>
              </w:rPr>
              <w:pPrChange w:id="365" w:author="ehsan" w:date="2012-02-04T14:56:00Z">
                <w:pPr>
                  <w:keepNext/>
                  <w:keepLines/>
                  <w:spacing w:beforeLines="25" w:afterLines="25"/>
                  <w:jc w:val="center"/>
                </w:pPr>
              </w:pPrChange>
            </w:pPr>
            <w:r w:rsidRPr="00210652">
              <w:rPr>
                <w:lang w:eastAsia="ko-KR"/>
              </w:rPr>
              <w:t>12</w:t>
            </w:r>
          </w:p>
        </w:tc>
        <w:tc>
          <w:tcPr>
            <w:tcW w:w="0" w:type="auto"/>
          </w:tcPr>
          <w:p w:rsidR="003A6FE0" w:rsidRPr="00210652" w:rsidRDefault="003A6FE0" w:rsidP="00511F4E">
            <w:pPr>
              <w:keepNext/>
              <w:keepLines/>
              <w:spacing w:beforeLines="25" w:afterLines="25"/>
              <w:jc w:val="center"/>
              <w:rPr>
                <w:lang w:eastAsia="ko-KR"/>
              </w:rPr>
              <w:pPrChange w:id="366" w:author="ehsan" w:date="2012-02-04T14:56:00Z">
                <w:pPr>
                  <w:keepNext/>
                  <w:keepLines/>
                  <w:spacing w:beforeLines="25" w:afterLines="25"/>
                  <w:jc w:val="center"/>
                </w:pPr>
              </w:pPrChange>
            </w:pPr>
            <w:r w:rsidRPr="00210652">
              <w:rPr>
                <w:lang w:eastAsia="ko-KR"/>
              </w:rPr>
              <w:t>13</w:t>
            </w:r>
          </w:p>
        </w:tc>
        <w:tc>
          <w:tcPr>
            <w:tcW w:w="0" w:type="auto"/>
          </w:tcPr>
          <w:p w:rsidR="003A6FE0" w:rsidRPr="00210652" w:rsidRDefault="003A6FE0" w:rsidP="00511F4E">
            <w:pPr>
              <w:keepNext/>
              <w:keepLines/>
              <w:spacing w:beforeLines="25" w:afterLines="25"/>
              <w:jc w:val="center"/>
              <w:rPr>
                <w:lang w:eastAsia="ko-KR"/>
              </w:rPr>
              <w:pPrChange w:id="367" w:author="ehsan" w:date="2012-02-04T14:56:00Z">
                <w:pPr>
                  <w:keepNext/>
                  <w:keepLines/>
                  <w:spacing w:beforeLines="25" w:afterLines="25"/>
                  <w:jc w:val="center"/>
                </w:pPr>
              </w:pPrChange>
            </w:pPr>
            <w:r w:rsidRPr="00210652">
              <w:rPr>
                <w:lang w:eastAsia="ko-KR"/>
              </w:rPr>
              <w:t>14</w:t>
            </w:r>
          </w:p>
        </w:tc>
        <w:tc>
          <w:tcPr>
            <w:tcW w:w="0" w:type="auto"/>
          </w:tcPr>
          <w:p w:rsidR="003A6FE0" w:rsidRPr="00210652" w:rsidRDefault="003A6FE0" w:rsidP="00511F4E">
            <w:pPr>
              <w:keepNext/>
              <w:keepLines/>
              <w:spacing w:beforeLines="25" w:afterLines="25"/>
              <w:jc w:val="center"/>
              <w:rPr>
                <w:lang w:eastAsia="ko-KR"/>
              </w:rPr>
              <w:pPrChange w:id="368" w:author="ehsan" w:date="2012-02-04T14:56:00Z">
                <w:pPr>
                  <w:keepNext/>
                  <w:keepLines/>
                  <w:spacing w:beforeLines="25" w:afterLines="25"/>
                  <w:jc w:val="center"/>
                </w:pPr>
              </w:pPrChange>
            </w:pPr>
            <w:r w:rsidRPr="00210652">
              <w:rPr>
                <w:lang w:eastAsia="ko-KR"/>
              </w:rPr>
              <w:t>15</w:t>
            </w:r>
          </w:p>
        </w:tc>
        <w:tc>
          <w:tcPr>
            <w:tcW w:w="0" w:type="auto"/>
          </w:tcPr>
          <w:p w:rsidR="003A6FE0" w:rsidRPr="00210652" w:rsidRDefault="003A6FE0" w:rsidP="00511F4E">
            <w:pPr>
              <w:keepNext/>
              <w:keepLines/>
              <w:spacing w:beforeLines="25" w:afterLines="25"/>
              <w:jc w:val="center"/>
              <w:rPr>
                <w:lang w:eastAsia="ko-KR"/>
              </w:rPr>
              <w:pPrChange w:id="369" w:author="ehsan" w:date="2012-02-04T14:56:00Z">
                <w:pPr>
                  <w:keepNext/>
                  <w:keepLines/>
                  <w:spacing w:beforeLines="25" w:afterLines="25"/>
                  <w:jc w:val="center"/>
                </w:pPr>
              </w:pPrChange>
            </w:pPr>
            <w:r w:rsidRPr="00210652">
              <w:rPr>
                <w:lang w:eastAsia="ko-KR"/>
              </w:rPr>
              <w:t>16</w:t>
            </w:r>
          </w:p>
        </w:tc>
        <w:tc>
          <w:tcPr>
            <w:tcW w:w="0" w:type="auto"/>
          </w:tcPr>
          <w:p w:rsidR="003A6FE0" w:rsidRPr="00210652" w:rsidRDefault="003A6FE0" w:rsidP="00511F4E">
            <w:pPr>
              <w:keepNext/>
              <w:keepLines/>
              <w:spacing w:beforeLines="25" w:afterLines="25"/>
              <w:jc w:val="center"/>
              <w:rPr>
                <w:lang w:eastAsia="ko-KR"/>
              </w:rPr>
              <w:pPrChange w:id="370" w:author="ehsan" w:date="2012-02-04T14:56:00Z">
                <w:pPr>
                  <w:keepNext/>
                  <w:keepLines/>
                  <w:spacing w:beforeLines="25" w:afterLines="25"/>
                  <w:jc w:val="center"/>
                </w:pPr>
              </w:pPrChange>
            </w:pPr>
            <w:r w:rsidRPr="00210652">
              <w:rPr>
                <w:lang w:eastAsia="ko-KR"/>
              </w:rPr>
              <w:t>17</w:t>
            </w:r>
          </w:p>
        </w:tc>
      </w:tr>
      <w:tr w:rsidR="003A6FE0" w:rsidRPr="00210652" w:rsidTr="00511F4E">
        <w:trPr>
          <w:jc w:val="center"/>
        </w:trPr>
        <w:tc>
          <w:tcPr>
            <w:tcW w:w="0" w:type="auto"/>
          </w:tcPr>
          <w:p w:rsidR="003A6FE0" w:rsidRPr="00210652" w:rsidRDefault="003A6FE0" w:rsidP="00C31FA3">
            <w:pPr>
              <w:keepNext/>
              <w:keepLines/>
              <w:spacing w:beforeLines="25" w:afterLines="25"/>
              <w:jc w:val="center"/>
              <w:rPr>
                <w:rFonts w:ascii="Times" w:hAnsi="Times" w:cs="Times"/>
                <w:lang w:eastAsia="ko-KR"/>
              </w:rPr>
            </w:pPr>
            <w:proofErr w:type="spellStart"/>
            <w:r w:rsidRPr="00210652">
              <w:rPr>
                <w:b/>
                <w:bCs/>
                <w:lang w:eastAsia="ko-KR"/>
              </w:rPr>
              <w:t>horizTrType</w:t>
            </w:r>
            <w:proofErr w:type="spellEnd"/>
          </w:p>
        </w:tc>
        <w:tc>
          <w:tcPr>
            <w:tcW w:w="0" w:type="auto"/>
          </w:tcPr>
          <w:p w:rsidR="003A6FE0" w:rsidRPr="00210652" w:rsidRDefault="003A6FE0" w:rsidP="00A60F94">
            <w:pPr>
              <w:keepNext/>
              <w:keepLines/>
              <w:spacing w:beforeLines="25" w:afterLines="25"/>
              <w:jc w:val="center"/>
              <w:rPr>
                <w:lang w:eastAsia="ko-KR"/>
              </w:rPr>
              <w:pPrChange w:id="371" w:author="ehsan" w:date="2012-02-04T14:56:00Z">
                <w:pPr>
                  <w:keepNext/>
                  <w:keepLines/>
                  <w:spacing w:beforeLines="25" w:afterLines="25"/>
                  <w:jc w:val="center"/>
                </w:pPr>
              </w:pPrChange>
            </w:pPr>
            <w:del w:id="372" w:author="ehsan" w:date="2012-02-04T14:01:00Z">
              <w:r w:rsidRPr="00210652" w:rsidDel="00983D38">
                <w:rPr>
                  <w:lang w:eastAsia="ko-KR"/>
                </w:rPr>
                <w:delText>0</w:delText>
              </w:r>
            </w:del>
            <w:ins w:id="373" w:author="ehsan" w:date="2012-02-04T14:02:00Z">
              <w:r w:rsidR="00983D38">
                <w:rPr>
                  <w:lang w:eastAsia="ko-KR"/>
                </w:rPr>
                <w:t>0</w:t>
              </w:r>
            </w:ins>
          </w:p>
        </w:tc>
        <w:tc>
          <w:tcPr>
            <w:tcW w:w="0" w:type="auto"/>
          </w:tcPr>
          <w:p w:rsidR="003A6FE0" w:rsidRPr="00210652" w:rsidRDefault="003A6FE0" w:rsidP="00A60F94">
            <w:pPr>
              <w:keepNext/>
              <w:keepLines/>
              <w:spacing w:beforeLines="25" w:afterLines="25"/>
              <w:jc w:val="center"/>
              <w:rPr>
                <w:lang w:eastAsia="ko-KR"/>
              </w:rPr>
              <w:pPrChange w:id="374" w:author="ehsan" w:date="2012-02-04T14:56:00Z">
                <w:pPr>
                  <w:keepNext/>
                  <w:keepLines/>
                  <w:spacing w:beforeLines="25" w:afterLines="25"/>
                  <w:jc w:val="center"/>
                </w:pPr>
              </w:pPrChange>
            </w:pPr>
            <w:del w:id="375" w:author="ehsan" w:date="2012-02-04T14:01:00Z">
              <w:r w:rsidRPr="00210652" w:rsidDel="00983D38">
                <w:rPr>
                  <w:lang w:eastAsia="ko-KR"/>
                </w:rPr>
                <w:delText>1</w:delText>
              </w:r>
            </w:del>
            <w:ins w:id="376" w:author="ehsan" w:date="2012-02-04T14:02: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377" w:author="ehsan" w:date="2012-02-04T14:56:00Z">
                <w:pPr>
                  <w:keepNext/>
                  <w:keepLines/>
                  <w:spacing w:beforeLines="25" w:afterLines="25"/>
                  <w:jc w:val="center"/>
                </w:pPr>
              </w:pPrChange>
            </w:pPr>
            <w:del w:id="378" w:author="ehsan" w:date="2012-02-04T14:01:00Z">
              <w:r w:rsidRPr="00210652" w:rsidDel="00983D38">
                <w:rPr>
                  <w:lang w:eastAsia="ko-KR"/>
                </w:rPr>
                <w:delText>0</w:delText>
              </w:r>
            </w:del>
            <w:ins w:id="379" w:author="ehsan" w:date="2012-02-04T14:02: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380" w:author="ehsan" w:date="2012-02-04T14:56:00Z">
                <w:pPr>
                  <w:keepNext/>
                  <w:keepLines/>
                  <w:spacing w:beforeLines="25" w:afterLines="25"/>
                  <w:jc w:val="center"/>
                </w:pPr>
              </w:pPrChange>
            </w:pPr>
            <w:del w:id="381" w:author="ehsan" w:date="2012-02-04T14:01:00Z">
              <w:r w:rsidRPr="00210652" w:rsidDel="00983D38">
                <w:rPr>
                  <w:lang w:eastAsia="ko-KR"/>
                </w:rPr>
                <w:delText>1</w:delText>
              </w:r>
            </w:del>
            <w:ins w:id="382" w:author="ehsan" w:date="2012-02-04T14:02: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383" w:author="ehsan" w:date="2012-02-04T14:56:00Z">
                <w:pPr>
                  <w:keepNext/>
                  <w:keepLines/>
                  <w:spacing w:beforeLines="25" w:afterLines="25"/>
                  <w:jc w:val="center"/>
                </w:pPr>
              </w:pPrChange>
            </w:pPr>
            <w:del w:id="384" w:author="ehsan" w:date="2012-02-04T14:01:00Z">
              <w:r w:rsidRPr="00210652" w:rsidDel="00983D38">
                <w:rPr>
                  <w:lang w:eastAsia="ko-KR"/>
                </w:rPr>
                <w:delText>1</w:delText>
              </w:r>
            </w:del>
            <w:ins w:id="385" w:author="ehsan" w:date="2012-02-04T14:02: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386" w:author="ehsan" w:date="2012-02-04T14:56:00Z">
                <w:pPr>
                  <w:keepNext/>
                  <w:keepLines/>
                  <w:spacing w:beforeLines="25" w:afterLines="25"/>
                  <w:jc w:val="center"/>
                </w:pPr>
              </w:pPrChange>
            </w:pPr>
            <w:del w:id="387" w:author="ehsan" w:date="2012-02-04T14:01:00Z">
              <w:r w:rsidRPr="00210652" w:rsidDel="00983D38">
                <w:rPr>
                  <w:lang w:eastAsia="ko-KR"/>
                </w:rPr>
                <w:delText>0</w:delText>
              </w:r>
            </w:del>
            <w:ins w:id="388" w:author="ehsan" w:date="2012-02-04T14:03: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389" w:author="ehsan" w:date="2012-02-04T14:56:00Z">
                <w:pPr>
                  <w:keepNext/>
                  <w:keepLines/>
                  <w:spacing w:beforeLines="25" w:afterLines="25"/>
                  <w:jc w:val="center"/>
                </w:pPr>
              </w:pPrChange>
            </w:pPr>
            <w:del w:id="390" w:author="ehsan" w:date="2012-02-04T14:01:00Z">
              <w:r w:rsidRPr="00210652" w:rsidDel="00983D38">
                <w:rPr>
                  <w:lang w:eastAsia="ko-KR"/>
                </w:rPr>
                <w:delText>0</w:delText>
              </w:r>
            </w:del>
            <w:ins w:id="391" w:author="ehsan" w:date="2012-02-04T14:03: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392" w:author="ehsan" w:date="2012-02-04T14:56:00Z">
                <w:pPr>
                  <w:keepNext/>
                  <w:keepLines/>
                  <w:spacing w:beforeLines="25" w:afterLines="25"/>
                  <w:jc w:val="center"/>
                </w:pPr>
              </w:pPrChange>
            </w:pPr>
            <w:del w:id="393" w:author="ehsan" w:date="2012-02-04T14:01:00Z">
              <w:r w:rsidRPr="00210652" w:rsidDel="00983D38">
                <w:rPr>
                  <w:lang w:eastAsia="ko-KR"/>
                </w:rPr>
                <w:delText>1</w:delText>
              </w:r>
            </w:del>
            <w:ins w:id="394" w:author="ehsan" w:date="2012-02-04T14:03: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395" w:author="ehsan" w:date="2012-02-04T14:56:00Z">
                <w:pPr>
                  <w:keepNext/>
                  <w:keepLines/>
                  <w:spacing w:beforeLines="25" w:afterLines="25"/>
                  <w:jc w:val="center"/>
                </w:pPr>
              </w:pPrChange>
            </w:pPr>
            <w:del w:id="396" w:author="ehsan" w:date="2012-02-04T14:01:00Z">
              <w:r w:rsidRPr="00210652" w:rsidDel="00983D38">
                <w:rPr>
                  <w:lang w:eastAsia="ko-KR"/>
                </w:rPr>
                <w:delText>1</w:delText>
              </w:r>
            </w:del>
            <w:ins w:id="397" w:author="ehsan" w:date="2012-02-04T14:03: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398" w:author="ehsan" w:date="2012-02-04T14:56:00Z">
                <w:pPr>
                  <w:keepNext/>
                  <w:keepLines/>
                  <w:spacing w:beforeLines="25" w:afterLines="25"/>
                  <w:jc w:val="center"/>
                </w:pPr>
              </w:pPrChange>
            </w:pPr>
            <w:del w:id="399" w:author="ehsan" w:date="2012-02-04T14:01:00Z">
              <w:r w:rsidRPr="00210652" w:rsidDel="00983D38">
                <w:rPr>
                  <w:lang w:eastAsia="ko-KR"/>
                </w:rPr>
                <w:delText>1</w:delText>
              </w:r>
            </w:del>
            <w:ins w:id="400" w:author="ehsan" w:date="2012-02-04T14:03: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401"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02"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03" w:author="ehsan" w:date="2012-02-04T14:56:00Z">
                <w:pPr>
                  <w:keepNext/>
                  <w:keepLines/>
                  <w:spacing w:beforeLines="25" w:afterLines="25"/>
                  <w:jc w:val="center"/>
                </w:pPr>
              </w:pPrChange>
            </w:pPr>
            <w:del w:id="404" w:author="ehsan" w:date="2012-02-04T14:02:00Z">
              <w:r w:rsidRPr="00210652" w:rsidDel="00983D38">
                <w:rPr>
                  <w:lang w:eastAsia="ko-KR"/>
                </w:rPr>
                <w:delText>0</w:delText>
              </w:r>
            </w:del>
            <w:ins w:id="405"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06" w:author="ehsan" w:date="2012-02-04T14:56:00Z">
                <w:pPr>
                  <w:keepNext/>
                  <w:keepLines/>
                  <w:spacing w:beforeLines="25" w:afterLines="25"/>
                  <w:jc w:val="center"/>
                </w:pPr>
              </w:pPrChange>
            </w:pPr>
            <w:del w:id="407" w:author="ehsan" w:date="2012-02-04T14:02:00Z">
              <w:r w:rsidRPr="00210652" w:rsidDel="00983D38">
                <w:rPr>
                  <w:lang w:eastAsia="ko-KR"/>
                </w:rPr>
                <w:delText>0</w:delText>
              </w:r>
            </w:del>
            <w:ins w:id="408"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09"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10"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11"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12" w:author="ehsan" w:date="2012-02-04T14:56:00Z">
                <w:pPr>
                  <w:keepNext/>
                  <w:keepLines/>
                  <w:spacing w:beforeLines="25" w:afterLines="25"/>
                  <w:jc w:val="center"/>
                </w:pPr>
              </w:pPrChange>
            </w:pPr>
            <w:r w:rsidRPr="00210652">
              <w:rPr>
                <w:lang w:eastAsia="ko-KR"/>
              </w:rPr>
              <w:t>1</w:t>
            </w:r>
          </w:p>
        </w:tc>
      </w:tr>
      <w:tr w:rsidR="003A6FE0" w:rsidRPr="00210652" w:rsidTr="00511F4E">
        <w:trPr>
          <w:jc w:val="center"/>
        </w:trPr>
        <w:tc>
          <w:tcPr>
            <w:tcW w:w="0" w:type="auto"/>
          </w:tcPr>
          <w:p w:rsidR="003A6FE0" w:rsidRPr="00210652" w:rsidRDefault="003A6FE0" w:rsidP="00C31FA3">
            <w:pPr>
              <w:keepNext/>
              <w:keepLines/>
              <w:spacing w:beforeLines="25" w:afterLines="25"/>
              <w:jc w:val="center"/>
              <w:rPr>
                <w:rFonts w:ascii="Times" w:hAnsi="Times" w:cs="Times"/>
                <w:lang w:eastAsia="ko-KR"/>
              </w:rPr>
            </w:pPr>
            <w:proofErr w:type="spellStart"/>
            <w:r w:rsidRPr="00210652">
              <w:rPr>
                <w:b/>
                <w:bCs/>
                <w:lang w:eastAsia="ko-KR"/>
              </w:rPr>
              <w:t>vertTrType</w:t>
            </w:r>
            <w:proofErr w:type="spellEnd"/>
          </w:p>
        </w:tc>
        <w:tc>
          <w:tcPr>
            <w:tcW w:w="0" w:type="auto"/>
          </w:tcPr>
          <w:p w:rsidR="003A6FE0" w:rsidRPr="00210652" w:rsidRDefault="003A6FE0" w:rsidP="00A60F94">
            <w:pPr>
              <w:keepNext/>
              <w:keepLines/>
              <w:spacing w:beforeLines="25" w:afterLines="25"/>
              <w:jc w:val="center"/>
              <w:rPr>
                <w:lang w:eastAsia="ko-KR"/>
              </w:rPr>
              <w:pPrChange w:id="413" w:author="ehsan" w:date="2012-02-04T14:56:00Z">
                <w:pPr>
                  <w:keepNext/>
                  <w:keepLines/>
                  <w:spacing w:beforeLines="25" w:afterLines="25"/>
                  <w:jc w:val="center"/>
                </w:pPr>
              </w:pPrChange>
            </w:pPr>
            <w:del w:id="414" w:author="ehsan" w:date="2012-02-04T14:04:00Z">
              <w:r w:rsidRPr="00210652" w:rsidDel="00983D38">
                <w:rPr>
                  <w:lang w:eastAsia="ko-KR"/>
                </w:rPr>
                <w:delText>1</w:delText>
              </w:r>
            </w:del>
            <w:ins w:id="415" w:author="ehsan" w:date="2012-02-04T14:04:00Z">
              <w:r w:rsidR="00983D38">
                <w:rPr>
                  <w:lang w:eastAsia="ko-KR"/>
                </w:rPr>
                <w:t>0</w:t>
              </w:r>
            </w:ins>
          </w:p>
        </w:tc>
        <w:tc>
          <w:tcPr>
            <w:tcW w:w="0" w:type="auto"/>
          </w:tcPr>
          <w:p w:rsidR="003A6FE0" w:rsidRPr="00210652" w:rsidRDefault="003A6FE0" w:rsidP="00A60F94">
            <w:pPr>
              <w:keepNext/>
              <w:keepLines/>
              <w:spacing w:beforeLines="25" w:afterLines="25"/>
              <w:jc w:val="center"/>
              <w:rPr>
                <w:lang w:eastAsia="ko-KR"/>
              </w:rPr>
              <w:pPrChange w:id="416" w:author="ehsan" w:date="2012-02-04T14:56:00Z">
                <w:pPr>
                  <w:keepNext/>
                  <w:keepLines/>
                  <w:spacing w:beforeLines="25" w:afterLines="25"/>
                  <w:jc w:val="center"/>
                </w:pPr>
              </w:pPrChange>
            </w:pPr>
            <w:del w:id="417" w:author="ehsan" w:date="2012-02-04T14:02:00Z">
              <w:r w:rsidRPr="00210652" w:rsidDel="00983D38">
                <w:rPr>
                  <w:lang w:eastAsia="ko-KR"/>
                </w:rPr>
                <w:delText>0</w:delText>
              </w:r>
            </w:del>
            <w:ins w:id="418"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19" w:author="ehsan" w:date="2012-02-04T14:56:00Z">
                <w:pPr>
                  <w:keepNext/>
                  <w:keepLines/>
                  <w:spacing w:beforeLines="25" w:afterLines="25"/>
                  <w:jc w:val="center"/>
                </w:pPr>
              </w:pPrChange>
            </w:pPr>
            <w:del w:id="420" w:author="ehsan" w:date="2012-02-04T14:02:00Z">
              <w:r w:rsidRPr="00210652" w:rsidDel="00983D38">
                <w:rPr>
                  <w:lang w:eastAsia="ko-KR"/>
                </w:rPr>
                <w:delText>0</w:delText>
              </w:r>
            </w:del>
            <w:ins w:id="421"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22"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23"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24"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25"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26"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27" w:author="ehsan" w:date="2012-02-04T14:56:00Z">
                <w:pPr>
                  <w:keepNext/>
                  <w:keepLines/>
                  <w:spacing w:beforeLines="25" w:afterLines="25"/>
                  <w:jc w:val="center"/>
                </w:pPr>
              </w:pPrChange>
            </w:pPr>
            <w:del w:id="428" w:author="ehsan" w:date="2012-02-04T14:02:00Z">
              <w:r w:rsidRPr="00210652" w:rsidDel="00983D38">
                <w:rPr>
                  <w:lang w:eastAsia="ko-KR"/>
                </w:rPr>
                <w:delText>0</w:delText>
              </w:r>
            </w:del>
            <w:ins w:id="429"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30" w:author="ehsan" w:date="2012-02-04T14:56:00Z">
                <w:pPr>
                  <w:keepNext/>
                  <w:keepLines/>
                  <w:spacing w:beforeLines="25" w:afterLines="25"/>
                  <w:jc w:val="center"/>
                </w:pPr>
              </w:pPrChange>
            </w:pPr>
            <w:del w:id="431" w:author="ehsan" w:date="2012-02-04T14:02:00Z">
              <w:r w:rsidRPr="00210652" w:rsidDel="00983D38">
                <w:rPr>
                  <w:lang w:eastAsia="ko-KR"/>
                </w:rPr>
                <w:delText>0</w:delText>
              </w:r>
            </w:del>
            <w:ins w:id="432"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33"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34"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35"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36"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37"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38"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39" w:author="ehsan" w:date="2012-02-04T14:56:00Z">
                <w:pPr>
                  <w:keepNext/>
                  <w:keepLines/>
                  <w:spacing w:beforeLines="25" w:afterLines="25"/>
                  <w:jc w:val="center"/>
                </w:pPr>
              </w:pPrChange>
            </w:pPr>
            <w:del w:id="440" w:author="ehsan" w:date="2012-02-04T14:02:00Z">
              <w:r w:rsidRPr="00210652" w:rsidDel="00983D38">
                <w:rPr>
                  <w:lang w:eastAsia="ko-KR"/>
                </w:rPr>
                <w:delText>0</w:delText>
              </w:r>
            </w:del>
            <w:ins w:id="441"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42" w:author="ehsan" w:date="2012-02-04T14:56:00Z">
                <w:pPr>
                  <w:keepNext/>
                  <w:keepLines/>
                  <w:spacing w:beforeLines="25" w:afterLines="25"/>
                  <w:jc w:val="center"/>
                </w:pPr>
              </w:pPrChange>
            </w:pPr>
            <w:del w:id="443" w:author="ehsan" w:date="2012-02-04T14:02:00Z">
              <w:r w:rsidRPr="00210652" w:rsidDel="00983D38">
                <w:rPr>
                  <w:lang w:eastAsia="ko-KR"/>
                </w:rPr>
                <w:delText>0</w:delText>
              </w:r>
            </w:del>
            <w:ins w:id="444" w:author="ehsan" w:date="2012-02-04T14:02:00Z">
              <w:r w:rsidR="00983D38">
                <w:rPr>
                  <w:lang w:eastAsia="ko-KR"/>
                </w:rPr>
                <w:t>1</w:t>
              </w:r>
            </w:ins>
          </w:p>
        </w:tc>
      </w:tr>
    </w:tbl>
    <w:p w:rsidR="003A6FE0" w:rsidRPr="00210652" w:rsidRDefault="003A6FE0" w:rsidP="003A6FE0">
      <w:pPr>
        <w:tabs>
          <w:tab w:val="left" w:pos="426"/>
        </w:tabs>
        <w:ind w:left="426" w:hanging="426"/>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416"/>
        <w:gridCol w:w="416"/>
        <w:gridCol w:w="416"/>
        <w:gridCol w:w="416"/>
        <w:gridCol w:w="416"/>
        <w:gridCol w:w="416"/>
        <w:gridCol w:w="416"/>
        <w:gridCol w:w="416"/>
        <w:gridCol w:w="416"/>
        <w:gridCol w:w="416"/>
        <w:gridCol w:w="416"/>
        <w:gridCol w:w="416"/>
        <w:gridCol w:w="416"/>
        <w:gridCol w:w="416"/>
        <w:gridCol w:w="416"/>
        <w:gridCol w:w="416"/>
        <w:gridCol w:w="416"/>
      </w:tblGrid>
      <w:tr w:rsidR="003A6FE0" w:rsidRPr="00210652" w:rsidTr="00511F4E">
        <w:trPr>
          <w:jc w:val="center"/>
        </w:trPr>
        <w:tc>
          <w:tcPr>
            <w:tcW w:w="0" w:type="auto"/>
          </w:tcPr>
          <w:p w:rsidR="003A6FE0" w:rsidRPr="00210652" w:rsidRDefault="003A6FE0" w:rsidP="00C31FA3">
            <w:pPr>
              <w:keepNext/>
              <w:keepLines/>
              <w:spacing w:beforeLines="25" w:afterLines="25"/>
              <w:jc w:val="center"/>
            </w:pPr>
            <w:proofErr w:type="spellStart"/>
            <w:r w:rsidRPr="00210652">
              <w:rPr>
                <w:b/>
                <w:bCs/>
                <w:lang w:eastAsia="ko-KR"/>
              </w:rPr>
              <w:t>IntraPredMode</w:t>
            </w:r>
            <w:proofErr w:type="spellEnd"/>
          </w:p>
        </w:tc>
        <w:tc>
          <w:tcPr>
            <w:tcW w:w="0" w:type="auto"/>
          </w:tcPr>
          <w:p w:rsidR="003A6FE0" w:rsidRPr="00210652" w:rsidRDefault="003A6FE0" w:rsidP="00A60F94">
            <w:pPr>
              <w:keepNext/>
              <w:keepLines/>
              <w:spacing w:beforeLines="25" w:afterLines="25"/>
              <w:jc w:val="center"/>
              <w:rPr>
                <w:lang w:eastAsia="ko-KR"/>
              </w:rPr>
              <w:pPrChange w:id="445" w:author="ehsan" w:date="2012-02-04T14:56:00Z">
                <w:pPr>
                  <w:keepNext/>
                  <w:keepLines/>
                  <w:spacing w:beforeLines="25" w:afterLines="25"/>
                  <w:jc w:val="center"/>
                </w:pPr>
              </w:pPrChange>
            </w:pPr>
            <w:r w:rsidRPr="00210652">
              <w:rPr>
                <w:lang w:eastAsia="ko-KR"/>
              </w:rPr>
              <w:t>18</w:t>
            </w:r>
          </w:p>
        </w:tc>
        <w:tc>
          <w:tcPr>
            <w:tcW w:w="0" w:type="auto"/>
          </w:tcPr>
          <w:p w:rsidR="003A6FE0" w:rsidRPr="00210652" w:rsidRDefault="003A6FE0" w:rsidP="00A60F94">
            <w:pPr>
              <w:keepNext/>
              <w:keepLines/>
              <w:spacing w:beforeLines="25" w:afterLines="25"/>
              <w:jc w:val="center"/>
              <w:rPr>
                <w:lang w:eastAsia="ko-KR"/>
              </w:rPr>
              <w:pPrChange w:id="446" w:author="ehsan" w:date="2012-02-04T14:56:00Z">
                <w:pPr>
                  <w:keepNext/>
                  <w:keepLines/>
                  <w:spacing w:beforeLines="25" w:afterLines="25"/>
                  <w:jc w:val="center"/>
                </w:pPr>
              </w:pPrChange>
            </w:pPr>
            <w:r w:rsidRPr="00210652">
              <w:rPr>
                <w:lang w:eastAsia="ko-KR"/>
              </w:rPr>
              <w:t>19</w:t>
            </w:r>
          </w:p>
        </w:tc>
        <w:tc>
          <w:tcPr>
            <w:tcW w:w="0" w:type="auto"/>
          </w:tcPr>
          <w:p w:rsidR="003A6FE0" w:rsidRPr="00210652" w:rsidRDefault="003A6FE0" w:rsidP="00511F4E">
            <w:pPr>
              <w:keepNext/>
              <w:keepLines/>
              <w:spacing w:beforeLines="25" w:afterLines="25"/>
              <w:jc w:val="center"/>
              <w:rPr>
                <w:lang w:eastAsia="ko-KR"/>
              </w:rPr>
              <w:pPrChange w:id="447" w:author="ehsan" w:date="2012-02-04T14:56:00Z">
                <w:pPr>
                  <w:keepNext/>
                  <w:keepLines/>
                  <w:spacing w:beforeLines="25" w:afterLines="25"/>
                  <w:jc w:val="center"/>
                </w:pPr>
              </w:pPrChange>
            </w:pPr>
            <w:r w:rsidRPr="00210652">
              <w:rPr>
                <w:lang w:eastAsia="ko-KR"/>
              </w:rPr>
              <w:t>20</w:t>
            </w:r>
          </w:p>
        </w:tc>
        <w:tc>
          <w:tcPr>
            <w:tcW w:w="0" w:type="auto"/>
          </w:tcPr>
          <w:p w:rsidR="003A6FE0" w:rsidRPr="00210652" w:rsidRDefault="003A6FE0" w:rsidP="00511F4E">
            <w:pPr>
              <w:keepNext/>
              <w:keepLines/>
              <w:spacing w:beforeLines="25" w:afterLines="25"/>
              <w:jc w:val="center"/>
              <w:rPr>
                <w:lang w:eastAsia="ko-KR"/>
              </w:rPr>
              <w:pPrChange w:id="448" w:author="ehsan" w:date="2012-02-04T14:56:00Z">
                <w:pPr>
                  <w:keepNext/>
                  <w:keepLines/>
                  <w:spacing w:beforeLines="25" w:afterLines="25"/>
                  <w:jc w:val="center"/>
                </w:pPr>
              </w:pPrChange>
            </w:pPr>
            <w:r w:rsidRPr="00210652">
              <w:rPr>
                <w:lang w:eastAsia="ko-KR"/>
              </w:rPr>
              <w:t>21</w:t>
            </w:r>
          </w:p>
        </w:tc>
        <w:tc>
          <w:tcPr>
            <w:tcW w:w="0" w:type="auto"/>
          </w:tcPr>
          <w:p w:rsidR="003A6FE0" w:rsidRPr="00210652" w:rsidRDefault="003A6FE0" w:rsidP="00511F4E">
            <w:pPr>
              <w:keepNext/>
              <w:keepLines/>
              <w:spacing w:beforeLines="25" w:afterLines="25"/>
              <w:jc w:val="center"/>
              <w:rPr>
                <w:lang w:eastAsia="ko-KR"/>
              </w:rPr>
              <w:pPrChange w:id="449" w:author="ehsan" w:date="2012-02-04T14:56:00Z">
                <w:pPr>
                  <w:keepNext/>
                  <w:keepLines/>
                  <w:spacing w:beforeLines="25" w:afterLines="25"/>
                  <w:jc w:val="center"/>
                </w:pPr>
              </w:pPrChange>
            </w:pPr>
            <w:r w:rsidRPr="00210652">
              <w:rPr>
                <w:lang w:eastAsia="ko-KR"/>
              </w:rPr>
              <w:t>22</w:t>
            </w:r>
          </w:p>
        </w:tc>
        <w:tc>
          <w:tcPr>
            <w:tcW w:w="0" w:type="auto"/>
          </w:tcPr>
          <w:p w:rsidR="003A6FE0" w:rsidRPr="00210652" w:rsidRDefault="003A6FE0" w:rsidP="00511F4E">
            <w:pPr>
              <w:keepNext/>
              <w:keepLines/>
              <w:spacing w:beforeLines="25" w:afterLines="25"/>
              <w:jc w:val="center"/>
              <w:rPr>
                <w:lang w:eastAsia="ko-KR"/>
              </w:rPr>
              <w:pPrChange w:id="450" w:author="ehsan" w:date="2012-02-04T14:56:00Z">
                <w:pPr>
                  <w:keepNext/>
                  <w:keepLines/>
                  <w:spacing w:beforeLines="25" w:afterLines="25"/>
                  <w:jc w:val="center"/>
                </w:pPr>
              </w:pPrChange>
            </w:pPr>
            <w:r w:rsidRPr="00210652">
              <w:rPr>
                <w:lang w:eastAsia="ko-KR"/>
              </w:rPr>
              <w:t>23</w:t>
            </w:r>
          </w:p>
        </w:tc>
        <w:tc>
          <w:tcPr>
            <w:tcW w:w="0" w:type="auto"/>
          </w:tcPr>
          <w:p w:rsidR="003A6FE0" w:rsidRPr="00210652" w:rsidRDefault="003A6FE0" w:rsidP="00511F4E">
            <w:pPr>
              <w:keepNext/>
              <w:keepLines/>
              <w:spacing w:beforeLines="25" w:afterLines="25"/>
              <w:jc w:val="center"/>
              <w:rPr>
                <w:lang w:eastAsia="ko-KR"/>
              </w:rPr>
              <w:pPrChange w:id="451" w:author="ehsan" w:date="2012-02-04T14:56:00Z">
                <w:pPr>
                  <w:keepNext/>
                  <w:keepLines/>
                  <w:spacing w:beforeLines="25" w:afterLines="25"/>
                  <w:jc w:val="center"/>
                </w:pPr>
              </w:pPrChange>
            </w:pPr>
            <w:r w:rsidRPr="00210652">
              <w:rPr>
                <w:lang w:eastAsia="ko-KR"/>
              </w:rPr>
              <w:t>24</w:t>
            </w:r>
          </w:p>
        </w:tc>
        <w:tc>
          <w:tcPr>
            <w:tcW w:w="0" w:type="auto"/>
          </w:tcPr>
          <w:p w:rsidR="003A6FE0" w:rsidRPr="00210652" w:rsidRDefault="003A6FE0" w:rsidP="00511F4E">
            <w:pPr>
              <w:keepNext/>
              <w:keepLines/>
              <w:spacing w:beforeLines="25" w:afterLines="25"/>
              <w:jc w:val="center"/>
              <w:rPr>
                <w:lang w:eastAsia="ko-KR"/>
              </w:rPr>
              <w:pPrChange w:id="452" w:author="ehsan" w:date="2012-02-04T14:56:00Z">
                <w:pPr>
                  <w:keepNext/>
                  <w:keepLines/>
                  <w:spacing w:beforeLines="25" w:afterLines="25"/>
                  <w:jc w:val="center"/>
                </w:pPr>
              </w:pPrChange>
            </w:pPr>
            <w:r w:rsidRPr="00210652">
              <w:rPr>
                <w:lang w:eastAsia="ko-KR"/>
              </w:rPr>
              <w:t>25</w:t>
            </w:r>
          </w:p>
        </w:tc>
        <w:tc>
          <w:tcPr>
            <w:tcW w:w="0" w:type="auto"/>
          </w:tcPr>
          <w:p w:rsidR="003A6FE0" w:rsidRPr="00210652" w:rsidRDefault="003A6FE0" w:rsidP="00511F4E">
            <w:pPr>
              <w:keepNext/>
              <w:keepLines/>
              <w:spacing w:beforeLines="25" w:afterLines="25"/>
              <w:jc w:val="center"/>
              <w:rPr>
                <w:lang w:eastAsia="ko-KR"/>
              </w:rPr>
              <w:pPrChange w:id="453" w:author="ehsan" w:date="2012-02-04T14:56:00Z">
                <w:pPr>
                  <w:keepNext/>
                  <w:keepLines/>
                  <w:spacing w:beforeLines="25" w:afterLines="25"/>
                  <w:jc w:val="center"/>
                </w:pPr>
              </w:pPrChange>
            </w:pPr>
            <w:r w:rsidRPr="00210652">
              <w:rPr>
                <w:lang w:eastAsia="ko-KR"/>
              </w:rPr>
              <w:t>26</w:t>
            </w:r>
          </w:p>
        </w:tc>
        <w:tc>
          <w:tcPr>
            <w:tcW w:w="0" w:type="auto"/>
          </w:tcPr>
          <w:p w:rsidR="003A6FE0" w:rsidRPr="00210652" w:rsidRDefault="003A6FE0" w:rsidP="00511F4E">
            <w:pPr>
              <w:keepNext/>
              <w:keepLines/>
              <w:spacing w:beforeLines="25" w:afterLines="25"/>
              <w:jc w:val="center"/>
              <w:rPr>
                <w:lang w:eastAsia="ko-KR"/>
              </w:rPr>
              <w:pPrChange w:id="454" w:author="ehsan" w:date="2012-02-04T14:56:00Z">
                <w:pPr>
                  <w:keepNext/>
                  <w:keepLines/>
                  <w:spacing w:beforeLines="25" w:afterLines="25"/>
                  <w:jc w:val="center"/>
                </w:pPr>
              </w:pPrChange>
            </w:pPr>
            <w:r w:rsidRPr="00210652">
              <w:rPr>
                <w:lang w:eastAsia="ko-KR"/>
              </w:rPr>
              <w:t>27</w:t>
            </w:r>
          </w:p>
        </w:tc>
        <w:tc>
          <w:tcPr>
            <w:tcW w:w="0" w:type="auto"/>
          </w:tcPr>
          <w:p w:rsidR="003A6FE0" w:rsidRPr="00210652" w:rsidRDefault="003A6FE0" w:rsidP="00511F4E">
            <w:pPr>
              <w:keepNext/>
              <w:keepLines/>
              <w:spacing w:beforeLines="25" w:afterLines="25"/>
              <w:jc w:val="center"/>
              <w:rPr>
                <w:lang w:eastAsia="ko-KR"/>
              </w:rPr>
              <w:pPrChange w:id="455" w:author="ehsan" w:date="2012-02-04T14:56:00Z">
                <w:pPr>
                  <w:keepNext/>
                  <w:keepLines/>
                  <w:spacing w:beforeLines="25" w:afterLines="25"/>
                  <w:jc w:val="center"/>
                </w:pPr>
              </w:pPrChange>
            </w:pPr>
            <w:r w:rsidRPr="00210652">
              <w:rPr>
                <w:lang w:eastAsia="ko-KR"/>
              </w:rPr>
              <w:t>28</w:t>
            </w:r>
          </w:p>
        </w:tc>
        <w:tc>
          <w:tcPr>
            <w:tcW w:w="0" w:type="auto"/>
          </w:tcPr>
          <w:p w:rsidR="003A6FE0" w:rsidRPr="00210652" w:rsidRDefault="003A6FE0" w:rsidP="00511F4E">
            <w:pPr>
              <w:keepNext/>
              <w:keepLines/>
              <w:spacing w:beforeLines="25" w:afterLines="25"/>
              <w:jc w:val="center"/>
              <w:rPr>
                <w:lang w:eastAsia="ko-KR"/>
              </w:rPr>
              <w:pPrChange w:id="456" w:author="ehsan" w:date="2012-02-04T14:56:00Z">
                <w:pPr>
                  <w:keepNext/>
                  <w:keepLines/>
                  <w:spacing w:beforeLines="25" w:afterLines="25"/>
                  <w:jc w:val="center"/>
                </w:pPr>
              </w:pPrChange>
            </w:pPr>
            <w:r w:rsidRPr="00210652">
              <w:rPr>
                <w:lang w:eastAsia="ko-KR"/>
              </w:rPr>
              <w:t>29</w:t>
            </w:r>
          </w:p>
        </w:tc>
        <w:tc>
          <w:tcPr>
            <w:tcW w:w="0" w:type="auto"/>
          </w:tcPr>
          <w:p w:rsidR="003A6FE0" w:rsidRPr="00210652" w:rsidRDefault="003A6FE0" w:rsidP="00511F4E">
            <w:pPr>
              <w:keepNext/>
              <w:keepLines/>
              <w:spacing w:beforeLines="25" w:afterLines="25"/>
              <w:jc w:val="center"/>
              <w:rPr>
                <w:lang w:eastAsia="ko-KR"/>
              </w:rPr>
              <w:pPrChange w:id="457" w:author="ehsan" w:date="2012-02-04T14:56:00Z">
                <w:pPr>
                  <w:keepNext/>
                  <w:keepLines/>
                  <w:spacing w:beforeLines="25" w:afterLines="25"/>
                  <w:jc w:val="center"/>
                </w:pPr>
              </w:pPrChange>
            </w:pPr>
            <w:r w:rsidRPr="00210652">
              <w:rPr>
                <w:lang w:eastAsia="ko-KR"/>
              </w:rPr>
              <w:t>30</w:t>
            </w:r>
          </w:p>
        </w:tc>
        <w:tc>
          <w:tcPr>
            <w:tcW w:w="0" w:type="auto"/>
          </w:tcPr>
          <w:p w:rsidR="003A6FE0" w:rsidRPr="00210652" w:rsidRDefault="003A6FE0" w:rsidP="00511F4E">
            <w:pPr>
              <w:keepNext/>
              <w:keepLines/>
              <w:spacing w:beforeLines="25" w:afterLines="25"/>
              <w:jc w:val="center"/>
              <w:rPr>
                <w:lang w:eastAsia="ko-KR"/>
              </w:rPr>
              <w:pPrChange w:id="458" w:author="ehsan" w:date="2012-02-04T14:56:00Z">
                <w:pPr>
                  <w:keepNext/>
                  <w:keepLines/>
                  <w:spacing w:beforeLines="25" w:afterLines="25"/>
                  <w:jc w:val="center"/>
                </w:pPr>
              </w:pPrChange>
            </w:pPr>
            <w:r w:rsidRPr="00210652">
              <w:rPr>
                <w:lang w:eastAsia="ko-KR"/>
              </w:rPr>
              <w:t>31</w:t>
            </w:r>
          </w:p>
        </w:tc>
        <w:tc>
          <w:tcPr>
            <w:tcW w:w="0" w:type="auto"/>
          </w:tcPr>
          <w:p w:rsidR="003A6FE0" w:rsidRPr="00210652" w:rsidRDefault="003A6FE0" w:rsidP="00511F4E">
            <w:pPr>
              <w:keepNext/>
              <w:keepLines/>
              <w:spacing w:beforeLines="25" w:afterLines="25"/>
              <w:jc w:val="center"/>
              <w:rPr>
                <w:lang w:eastAsia="ko-KR"/>
              </w:rPr>
              <w:pPrChange w:id="459" w:author="ehsan" w:date="2012-02-04T14:56:00Z">
                <w:pPr>
                  <w:keepNext/>
                  <w:keepLines/>
                  <w:spacing w:beforeLines="25" w:afterLines="25"/>
                  <w:jc w:val="center"/>
                </w:pPr>
              </w:pPrChange>
            </w:pPr>
            <w:r w:rsidRPr="00210652">
              <w:rPr>
                <w:lang w:eastAsia="ko-KR"/>
              </w:rPr>
              <w:t>32</w:t>
            </w:r>
          </w:p>
        </w:tc>
        <w:tc>
          <w:tcPr>
            <w:tcW w:w="0" w:type="auto"/>
          </w:tcPr>
          <w:p w:rsidR="003A6FE0" w:rsidRPr="00210652" w:rsidRDefault="003A6FE0" w:rsidP="00511F4E">
            <w:pPr>
              <w:keepNext/>
              <w:keepLines/>
              <w:spacing w:beforeLines="25" w:afterLines="25"/>
              <w:jc w:val="center"/>
              <w:rPr>
                <w:lang w:eastAsia="ko-KR"/>
              </w:rPr>
              <w:pPrChange w:id="460" w:author="ehsan" w:date="2012-02-04T14:56:00Z">
                <w:pPr>
                  <w:keepNext/>
                  <w:keepLines/>
                  <w:spacing w:beforeLines="25" w:afterLines="25"/>
                  <w:jc w:val="center"/>
                </w:pPr>
              </w:pPrChange>
            </w:pPr>
            <w:r w:rsidRPr="00210652">
              <w:rPr>
                <w:lang w:eastAsia="ko-KR"/>
              </w:rPr>
              <w:t>33</w:t>
            </w:r>
          </w:p>
        </w:tc>
        <w:tc>
          <w:tcPr>
            <w:tcW w:w="0" w:type="auto"/>
          </w:tcPr>
          <w:p w:rsidR="003A6FE0" w:rsidRPr="00210652" w:rsidRDefault="003A6FE0" w:rsidP="00511F4E">
            <w:pPr>
              <w:keepNext/>
              <w:keepLines/>
              <w:spacing w:beforeLines="25" w:afterLines="25"/>
              <w:jc w:val="center"/>
              <w:rPr>
                <w:lang w:eastAsia="ko-KR"/>
              </w:rPr>
              <w:pPrChange w:id="461" w:author="ehsan" w:date="2012-02-04T14:56:00Z">
                <w:pPr>
                  <w:keepNext/>
                  <w:keepLines/>
                  <w:spacing w:beforeLines="25" w:afterLines="25"/>
                  <w:jc w:val="center"/>
                </w:pPr>
              </w:pPrChange>
            </w:pPr>
            <w:r w:rsidRPr="00210652">
              <w:rPr>
                <w:lang w:eastAsia="ko-KR"/>
              </w:rPr>
              <w:t>34</w:t>
            </w:r>
          </w:p>
        </w:tc>
      </w:tr>
      <w:tr w:rsidR="003A6FE0" w:rsidRPr="00210652" w:rsidTr="00511F4E">
        <w:trPr>
          <w:jc w:val="center"/>
        </w:trPr>
        <w:tc>
          <w:tcPr>
            <w:tcW w:w="0" w:type="auto"/>
          </w:tcPr>
          <w:p w:rsidR="003A6FE0" w:rsidRPr="00210652" w:rsidRDefault="003A6FE0" w:rsidP="00C31FA3">
            <w:pPr>
              <w:keepNext/>
              <w:keepLines/>
              <w:spacing w:beforeLines="25" w:afterLines="25"/>
              <w:jc w:val="center"/>
              <w:rPr>
                <w:rFonts w:ascii="Times" w:hAnsi="Times" w:cs="Times"/>
                <w:lang w:eastAsia="ko-KR"/>
              </w:rPr>
            </w:pPr>
            <w:proofErr w:type="spellStart"/>
            <w:r w:rsidRPr="00210652">
              <w:rPr>
                <w:b/>
                <w:bCs/>
                <w:lang w:eastAsia="ko-KR"/>
              </w:rPr>
              <w:t>horizTrType</w:t>
            </w:r>
            <w:proofErr w:type="spellEnd"/>
          </w:p>
        </w:tc>
        <w:tc>
          <w:tcPr>
            <w:tcW w:w="0" w:type="auto"/>
          </w:tcPr>
          <w:p w:rsidR="003A6FE0" w:rsidRPr="00210652" w:rsidRDefault="003A6FE0" w:rsidP="00A60F94">
            <w:pPr>
              <w:keepNext/>
              <w:keepLines/>
              <w:spacing w:beforeLines="25" w:afterLines="25"/>
              <w:jc w:val="center"/>
              <w:rPr>
                <w:lang w:eastAsia="ko-KR"/>
              </w:rPr>
              <w:pPrChange w:id="462"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A60F94">
            <w:pPr>
              <w:keepNext/>
              <w:keepLines/>
              <w:spacing w:beforeLines="25" w:afterLines="25"/>
              <w:jc w:val="center"/>
              <w:rPr>
                <w:lang w:eastAsia="ko-KR"/>
              </w:rPr>
              <w:pPrChange w:id="463"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64"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65"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66" w:author="ehsan" w:date="2012-02-04T14:56:00Z">
                <w:pPr>
                  <w:keepNext/>
                  <w:keepLines/>
                  <w:spacing w:beforeLines="25" w:afterLines="25"/>
                  <w:jc w:val="center"/>
                </w:pPr>
              </w:pPrChange>
            </w:pPr>
            <w:del w:id="467" w:author="ehsan" w:date="2012-02-04T14:02:00Z">
              <w:r w:rsidRPr="00210652" w:rsidDel="00983D38">
                <w:rPr>
                  <w:lang w:eastAsia="ko-KR"/>
                </w:rPr>
                <w:delText>0</w:delText>
              </w:r>
            </w:del>
            <w:ins w:id="468"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69" w:author="ehsan" w:date="2012-02-04T14:56:00Z">
                <w:pPr>
                  <w:keepNext/>
                  <w:keepLines/>
                  <w:spacing w:beforeLines="25" w:afterLines="25"/>
                  <w:jc w:val="center"/>
                </w:pPr>
              </w:pPrChange>
            </w:pPr>
            <w:del w:id="470" w:author="ehsan" w:date="2012-02-04T14:02:00Z">
              <w:r w:rsidRPr="00210652" w:rsidDel="00983D38">
                <w:rPr>
                  <w:lang w:eastAsia="ko-KR"/>
                </w:rPr>
                <w:delText>0</w:delText>
              </w:r>
            </w:del>
            <w:ins w:id="471"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72" w:author="ehsan" w:date="2012-02-04T14:56:00Z">
                <w:pPr>
                  <w:keepNext/>
                  <w:keepLines/>
                  <w:spacing w:beforeLines="25" w:afterLines="25"/>
                  <w:jc w:val="center"/>
                </w:pPr>
              </w:pPrChange>
            </w:pPr>
            <w:del w:id="473" w:author="ehsan" w:date="2012-02-04T14:02:00Z">
              <w:r w:rsidRPr="00210652" w:rsidDel="00983D38">
                <w:rPr>
                  <w:lang w:eastAsia="ko-KR"/>
                </w:rPr>
                <w:delText>0</w:delText>
              </w:r>
            </w:del>
            <w:ins w:id="474"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75" w:author="ehsan" w:date="2012-02-04T14:56:00Z">
                <w:pPr>
                  <w:keepNext/>
                  <w:keepLines/>
                  <w:spacing w:beforeLines="25" w:afterLines="25"/>
                  <w:jc w:val="center"/>
                </w:pPr>
              </w:pPrChange>
            </w:pPr>
            <w:del w:id="476" w:author="ehsan" w:date="2012-02-04T14:02:00Z">
              <w:r w:rsidRPr="00210652" w:rsidDel="00983D38">
                <w:rPr>
                  <w:lang w:eastAsia="ko-KR"/>
                </w:rPr>
                <w:delText>0</w:delText>
              </w:r>
            </w:del>
            <w:ins w:id="477" w:author="ehsan" w:date="2012-02-04T14:02:00Z">
              <w:r w:rsidR="00983D38">
                <w:rPr>
                  <w:lang w:eastAsia="ko-KR"/>
                </w:rPr>
                <w:t>1</w:t>
              </w:r>
            </w:ins>
          </w:p>
        </w:tc>
        <w:tc>
          <w:tcPr>
            <w:tcW w:w="0" w:type="auto"/>
          </w:tcPr>
          <w:p w:rsidR="003A6FE0" w:rsidRPr="00210652" w:rsidRDefault="003A6FE0" w:rsidP="00511F4E">
            <w:pPr>
              <w:keepNext/>
              <w:keepLines/>
              <w:spacing w:beforeLines="25" w:afterLines="25"/>
              <w:jc w:val="center"/>
              <w:rPr>
                <w:lang w:eastAsia="ko-KR"/>
              </w:rPr>
              <w:pPrChange w:id="478"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79"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80"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81"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82"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83"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84"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85"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86" w:author="ehsan" w:date="2012-02-04T14:56:00Z">
                <w:pPr>
                  <w:keepNext/>
                  <w:keepLines/>
                  <w:spacing w:beforeLines="25" w:afterLines="25"/>
                  <w:jc w:val="center"/>
                </w:pPr>
              </w:pPrChange>
            </w:pPr>
            <w:r w:rsidRPr="00210652">
              <w:rPr>
                <w:lang w:eastAsia="ko-KR"/>
              </w:rPr>
              <w:t>1</w:t>
            </w:r>
          </w:p>
        </w:tc>
      </w:tr>
      <w:tr w:rsidR="003A6FE0" w:rsidRPr="00210652" w:rsidTr="00511F4E">
        <w:trPr>
          <w:jc w:val="center"/>
        </w:trPr>
        <w:tc>
          <w:tcPr>
            <w:tcW w:w="0" w:type="auto"/>
          </w:tcPr>
          <w:p w:rsidR="003A6FE0" w:rsidRPr="00210652" w:rsidRDefault="003A6FE0" w:rsidP="00C31FA3">
            <w:pPr>
              <w:keepNext/>
              <w:keepLines/>
              <w:spacing w:beforeLines="25" w:afterLines="25"/>
              <w:jc w:val="center"/>
              <w:rPr>
                <w:rFonts w:ascii="Times" w:hAnsi="Times" w:cs="Times"/>
                <w:lang w:eastAsia="ko-KR"/>
              </w:rPr>
            </w:pPr>
            <w:proofErr w:type="spellStart"/>
            <w:r w:rsidRPr="00210652">
              <w:rPr>
                <w:b/>
                <w:bCs/>
                <w:lang w:eastAsia="ko-KR"/>
              </w:rPr>
              <w:t>vertTrType</w:t>
            </w:r>
            <w:proofErr w:type="spellEnd"/>
          </w:p>
        </w:tc>
        <w:tc>
          <w:tcPr>
            <w:tcW w:w="0" w:type="auto"/>
          </w:tcPr>
          <w:p w:rsidR="003A6FE0" w:rsidRPr="00210652" w:rsidRDefault="003A6FE0" w:rsidP="00A60F94">
            <w:pPr>
              <w:keepNext/>
              <w:keepLines/>
              <w:spacing w:beforeLines="25" w:afterLines="25"/>
              <w:jc w:val="center"/>
              <w:rPr>
                <w:lang w:eastAsia="ko-KR"/>
              </w:rPr>
              <w:pPrChange w:id="487"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A60F94">
            <w:pPr>
              <w:keepNext/>
              <w:keepLines/>
              <w:spacing w:beforeLines="25" w:afterLines="25"/>
              <w:jc w:val="center"/>
              <w:rPr>
                <w:lang w:eastAsia="ko-KR"/>
              </w:rPr>
              <w:pPrChange w:id="488"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89"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90"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91"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92"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93" w:author="ehsan" w:date="2012-02-04T14:56:00Z">
                <w:pPr>
                  <w:keepNext/>
                  <w:keepLines/>
                  <w:spacing w:beforeLines="25" w:afterLines="25"/>
                  <w:jc w:val="center"/>
                </w:pPr>
              </w:pPrChange>
            </w:pPr>
            <w:r w:rsidRPr="00210652">
              <w:rPr>
                <w:lang w:eastAsia="ko-KR"/>
              </w:rPr>
              <w:t>1</w:t>
            </w:r>
          </w:p>
        </w:tc>
        <w:tc>
          <w:tcPr>
            <w:tcW w:w="0" w:type="auto"/>
          </w:tcPr>
          <w:p w:rsidR="003A6FE0" w:rsidRPr="00210652" w:rsidRDefault="003A6FE0" w:rsidP="00511F4E">
            <w:pPr>
              <w:keepNext/>
              <w:keepLines/>
              <w:spacing w:beforeLines="25" w:afterLines="25"/>
              <w:jc w:val="center"/>
              <w:rPr>
                <w:lang w:eastAsia="ko-KR"/>
              </w:rPr>
              <w:pPrChange w:id="494" w:author="ehsan" w:date="2012-02-04T14:56:00Z">
                <w:pPr>
                  <w:keepNext/>
                  <w:keepLines/>
                  <w:spacing w:beforeLines="25" w:afterLines="25"/>
                  <w:jc w:val="center"/>
                </w:pPr>
              </w:pPrChange>
            </w:pPr>
            <w:del w:id="495" w:author="ehsan" w:date="2012-02-04T14:04:00Z">
              <w:r w:rsidRPr="00210652" w:rsidDel="00983D38">
                <w:rPr>
                  <w:lang w:eastAsia="ko-KR"/>
                </w:rPr>
                <w:delText>1</w:delText>
              </w:r>
            </w:del>
            <w:ins w:id="496" w:author="ehsan" w:date="2012-02-04T14:04: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497" w:author="ehsan" w:date="2012-02-04T14:56:00Z">
                <w:pPr>
                  <w:keepNext/>
                  <w:keepLines/>
                  <w:spacing w:beforeLines="25" w:afterLines="25"/>
                  <w:jc w:val="center"/>
                </w:pPr>
              </w:pPrChange>
            </w:pPr>
            <w:del w:id="498" w:author="ehsan" w:date="2012-02-04T14:04:00Z">
              <w:r w:rsidRPr="00210652" w:rsidDel="00983D38">
                <w:rPr>
                  <w:lang w:eastAsia="ko-KR"/>
                </w:rPr>
                <w:delText>1</w:delText>
              </w:r>
            </w:del>
            <w:ins w:id="499" w:author="ehsan" w:date="2012-02-04T14:04: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500" w:author="ehsan" w:date="2012-02-04T14:56:00Z">
                <w:pPr>
                  <w:keepNext/>
                  <w:keepLines/>
                  <w:spacing w:beforeLines="25" w:afterLines="25"/>
                  <w:jc w:val="center"/>
                </w:pPr>
              </w:pPrChange>
            </w:pPr>
            <w:del w:id="501" w:author="ehsan" w:date="2012-02-04T14:04:00Z">
              <w:r w:rsidRPr="00210652" w:rsidDel="00983D38">
                <w:rPr>
                  <w:lang w:eastAsia="ko-KR"/>
                </w:rPr>
                <w:delText>1</w:delText>
              </w:r>
            </w:del>
            <w:ins w:id="502" w:author="ehsan" w:date="2012-02-04T14:04: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503" w:author="ehsan" w:date="2012-02-04T14:56:00Z">
                <w:pPr>
                  <w:keepNext/>
                  <w:keepLines/>
                  <w:spacing w:beforeLines="25" w:afterLines="25"/>
                  <w:jc w:val="center"/>
                </w:pPr>
              </w:pPrChange>
            </w:pPr>
            <w:del w:id="504" w:author="ehsan" w:date="2012-02-04T14:04:00Z">
              <w:r w:rsidRPr="00210652" w:rsidDel="00983D38">
                <w:rPr>
                  <w:lang w:eastAsia="ko-KR"/>
                </w:rPr>
                <w:delText>1</w:delText>
              </w:r>
            </w:del>
            <w:ins w:id="505" w:author="ehsan" w:date="2012-02-04T14:04: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506" w:author="ehsan" w:date="2012-02-04T14:56:00Z">
                <w:pPr>
                  <w:keepNext/>
                  <w:keepLines/>
                  <w:spacing w:beforeLines="25" w:afterLines="25"/>
                  <w:jc w:val="center"/>
                </w:pPr>
              </w:pPrChange>
            </w:pPr>
            <w:del w:id="507" w:author="ehsan" w:date="2012-02-04T14:04:00Z">
              <w:r w:rsidRPr="00210652" w:rsidDel="00983D38">
                <w:rPr>
                  <w:lang w:eastAsia="ko-KR"/>
                </w:rPr>
                <w:delText>1</w:delText>
              </w:r>
            </w:del>
            <w:ins w:id="508" w:author="ehsan" w:date="2012-02-04T14:04:00Z">
              <w:r w:rsidR="00983D38">
                <w:rPr>
                  <w:lang w:eastAsia="ko-KR"/>
                </w:rPr>
                <w:t>0</w:t>
              </w:r>
            </w:ins>
          </w:p>
        </w:tc>
        <w:tc>
          <w:tcPr>
            <w:tcW w:w="0" w:type="auto"/>
          </w:tcPr>
          <w:p w:rsidR="003A6FE0" w:rsidRPr="00210652" w:rsidRDefault="003A6FE0" w:rsidP="00511F4E">
            <w:pPr>
              <w:keepNext/>
              <w:keepLines/>
              <w:spacing w:beforeLines="25" w:afterLines="25"/>
              <w:jc w:val="center"/>
              <w:rPr>
                <w:lang w:eastAsia="ko-KR"/>
              </w:rPr>
              <w:pPrChange w:id="509" w:author="ehsan" w:date="2012-02-04T14:56:00Z">
                <w:pPr>
                  <w:keepNext/>
                  <w:keepLines/>
                  <w:spacing w:beforeLines="25" w:afterLines="25"/>
                  <w:jc w:val="center"/>
                </w:pPr>
              </w:pPrChange>
            </w:pPr>
            <w:r w:rsidRPr="00210652">
              <w:rPr>
                <w:lang w:eastAsia="ko-KR"/>
              </w:rPr>
              <w:t>0</w:t>
            </w:r>
          </w:p>
        </w:tc>
        <w:tc>
          <w:tcPr>
            <w:tcW w:w="0" w:type="auto"/>
          </w:tcPr>
          <w:p w:rsidR="003A6FE0" w:rsidRPr="00210652" w:rsidRDefault="003A6FE0" w:rsidP="00511F4E">
            <w:pPr>
              <w:keepNext/>
              <w:keepLines/>
              <w:spacing w:beforeLines="25" w:afterLines="25"/>
              <w:jc w:val="center"/>
              <w:rPr>
                <w:lang w:eastAsia="ko-KR"/>
              </w:rPr>
              <w:pPrChange w:id="510" w:author="ehsan" w:date="2012-02-04T14:56:00Z">
                <w:pPr>
                  <w:keepNext/>
                  <w:keepLines/>
                  <w:spacing w:beforeLines="25" w:afterLines="25"/>
                  <w:jc w:val="center"/>
                </w:pPr>
              </w:pPrChange>
            </w:pPr>
            <w:r w:rsidRPr="00210652">
              <w:rPr>
                <w:lang w:eastAsia="ko-KR"/>
              </w:rPr>
              <w:t>0</w:t>
            </w:r>
          </w:p>
        </w:tc>
        <w:tc>
          <w:tcPr>
            <w:tcW w:w="0" w:type="auto"/>
          </w:tcPr>
          <w:p w:rsidR="003A6FE0" w:rsidRPr="00210652" w:rsidRDefault="003A6FE0" w:rsidP="00511F4E">
            <w:pPr>
              <w:keepNext/>
              <w:keepLines/>
              <w:spacing w:beforeLines="25" w:afterLines="25"/>
              <w:jc w:val="center"/>
              <w:rPr>
                <w:lang w:eastAsia="ko-KR"/>
              </w:rPr>
              <w:pPrChange w:id="511" w:author="ehsan" w:date="2012-02-04T14:56:00Z">
                <w:pPr>
                  <w:keepNext/>
                  <w:keepLines/>
                  <w:spacing w:beforeLines="25" w:afterLines="25"/>
                  <w:jc w:val="center"/>
                </w:pPr>
              </w:pPrChange>
            </w:pPr>
            <w:r w:rsidRPr="00210652">
              <w:rPr>
                <w:lang w:eastAsia="ko-KR"/>
              </w:rPr>
              <w:t>0</w:t>
            </w:r>
          </w:p>
        </w:tc>
        <w:tc>
          <w:tcPr>
            <w:tcW w:w="0" w:type="auto"/>
          </w:tcPr>
          <w:p w:rsidR="003A6FE0" w:rsidRPr="00210652" w:rsidRDefault="003A6FE0" w:rsidP="00511F4E">
            <w:pPr>
              <w:keepNext/>
              <w:keepLines/>
              <w:spacing w:beforeLines="25" w:afterLines="25"/>
              <w:jc w:val="center"/>
              <w:rPr>
                <w:lang w:eastAsia="ko-KR"/>
              </w:rPr>
              <w:pPrChange w:id="512" w:author="ehsan" w:date="2012-02-04T14:56:00Z">
                <w:pPr>
                  <w:keepNext/>
                  <w:keepLines/>
                  <w:spacing w:beforeLines="25" w:afterLines="25"/>
                  <w:jc w:val="center"/>
                </w:pPr>
              </w:pPrChange>
            </w:pPr>
            <w:r w:rsidRPr="00210652">
              <w:rPr>
                <w:lang w:eastAsia="ko-KR"/>
              </w:rPr>
              <w:t>0</w:t>
            </w:r>
          </w:p>
        </w:tc>
        <w:tc>
          <w:tcPr>
            <w:tcW w:w="0" w:type="auto"/>
          </w:tcPr>
          <w:p w:rsidR="003A6FE0" w:rsidRPr="00210652" w:rsidRDefault="003A6FE0" w:rsidP="00511F4E">
            <w:pPr>
              <w:keepNext/>
              <w:keepLines/>
              <w:spacing w:beforeLines="25" w:afterLines="25"/>
              <w:jc w:val="center"/>
              <w:rPr>
                <w:lang w:eastAsia="ko-KR"/>
              </w:rPr>
              <w:pPrChange w:id="513" w:author="ehsan" w:date="2012-02-04T14:56:00Z">
                <w:pPr>
                  <w:keepNext/>
                  <w:keepLines/>
                  <w:spacing w:beforeLines="25" w:afterLines="25"/>
                  <w:jc w:val="center"/>
                </w:pPr>
              </w:pPrChange>
            </w:pPr>
            <w:r w:rsidRPr="00210652">
              <w:rPr>
                <w:lang w:eastAsia="ko-KR"/>
              </w:rPr>
              <w:t>1</w:t>
            </w:r>
          </w:p>
        </w:tc>
      </w:tr>
    </w:tbl>
    <w:p w:rsidR="003A6FE0" w:rsidRPr="00210652" w:rsidRDefault="003A6FE0" w:rsidP="003A6FE0">
      <w:pPr>
        <w:rPr>
          <w:lang w:eastAsia="ko-KR"/>
        </w:rPr>
      </w:pPr>
    </w:p>
    <w:p w:rsidR="003A6FE0" w:rsidRPr="00210652" w:rsidRDefault="003A6FE0" w:rsidP="003A6FE0">
      <w:pPr>
        <w:rPr>
          <w:lang w:eastAsia="ko-KR"/>
        </w:rPr>
      </w:pPr>
      <w:r w:rsidRPr="00210652">
        <w:rPr>
          <w:lang w:eastAsia="ko-KR"/>
        </w:rPr>
        <w:t>The constructed residual samples are derived as specified in the following ordered steps.</w:t>
      </w:r>
    </w:p>
    <w:p w:rsidR="003A6FE0" w:rsidRDefault="003A6FE0" w:rsidP="003A6FE0">
      <w:pPr>
        <w:numPr>
          <w:ilvl w:val="0"/>
          <w:numId w:val="7"/>
        </w:numPr>
        <w:tabs>
          <w:tab w:val="left" w:pos="284"/>
        </w:tabs>
      </w:pPr>
      <w:r w:rsidRPr="00210652">
        <w:rPr>
          <w:lang w:eastAsia="ko-KR"/>
        </w:rPr>
        <w:t xml:space="preserve">Each (horizontal) row of scaled transform coefficients </w:t>
      </w:r>
      <w:proofErr w:type="spellStart"/>
      <w:r w:rsidRPr="00210652">
        <w:rPr>
          <w:lang w:eastAsia="ko-KR"/>
        </w:rPr>
        <w:t>d</w:t>
      </w:r>
      <w:r w:rsidRPr="00210652">
        <w:rPr>
          <w:vertAlign w:val="subscript"/>
          <w:lang w:eastAsia="ko-KR"/>
        </w:rPr>
        <w:t>ij</w:t>
      </w:r>
      <w:proofErr w:type="spellEnd"/>
      <w:r w:rsidRPr="00210652">
        <w:rPr>
          <w:lang w:eastAsia="ko-KR"/>
        </w:rPr>
        <w:t xml:space="preserve"> (</w:t>
      </w:r>
      <w:proofErr w:type="spellStart"/>
      <w:r w:rsidRPr="00210652">
        <w:rPr>
          <w:lang w:eastAsia="ko-KR"/>
        </w:rPr>
        <w:t>i</w:t>
      </w:r>
      <w:proofErr w:type="spellEnd"/>
      <w:r w:rsidRPr="00210652">
        <w:rPr>
          <w:lang w:eastAsia="ko-KR"/>
        </w:rPr>
        <w:t xml:space="preserve">=0..nW−1, j=0..nH−1) is transformed to </w:t>
      </w:r>
      <w:proofErr w:type="spellStart"/>
      <w:r w:rsidRPr="00210652">
        <w:rPr>
          <w:lang w:eastAsia="ko-KR"/>
        </w:rPr>
        <w:t>e</w:t>
      </w:r>
      <w:r w:rsidRPr="00210652">
        <w:rPr>
          <w:vertAlign w:val="subscript"/>
          <w:lang w:eastAsia="ko-KR"/>
        </w:rPr>
        <w:t>ij</w:t>
      </w:r>
      <w:proofErr w:type="spellEnd"/>
      <w:r w:rsidRPr="00210652">
        <w:rPr>
          <w:lang w:eastAsia="ko-KR"/>
        </w:rPr>
        <w:t xml:space="preserve"> (</w:t>
      </w:r>
      <w:proofErr w:type="spellStart"/>
      <w:r w:rsidRPr="00210652">
        <w:rPr>
          <w:lang w:eastAsia="ko-KR"/>
        </w:rPr>
        <w:t>i</w:t>
      </w:r>
      <w:proofErr w:type="spellEnd"/>
      <w:r w:rsidRPr="00210652">
        <w:rPr>
          <w:lang w:eastAsia="ko-KR"/>
        </w:rPr>
        <w:t xml:space="preserve">=0..nW−1, j=0..nH−1) by invoking the one-dimensional transformation process as specified in </w:t>
      </w:r>
      <w:proofErr w:type="spellStart"/>
      <w:r w:rsidRPr="00210652">
        <w:rPr>
          <w:lang w:eastAsia="ko-KR"/>
        </w:rPr>
        <w:t>subclause</w:t>
      </w:r>
      <w:proofErr w:type="spellEnd"/>
      <w:r w:rsidRPr="00210652">
        <w:rPr>
          <w:lang w:eastAsia="ko-KR"/>
        </w:rPr>
        <w:t xml:space="preserve"> </w:t>
      </w:r>
      <w:r w:rsidR="00653ACA" w:rsidRPr="00210652">
        <w:rPr>
          <w:lang w:eastAsia="ko-KR"/>
        </w:rPr>
        <w:fldChar w:fldCharType="begin" w:fldLock="1"/>
      </w:r>
      <w:r w:rsidRPr="00210652">
        <w:rPr>
          <w:lang w:eastAsia="ko-KR"/>
        </w:rPr>
        <w:instrText xml:space="preserve"> REF _Ref278189696 \r \h </w:instrText>
      </w:r>
      <w:r w:rsidR="00653ACA" w:rsidRPr="00210652">
        <w:rPr>
          <w:lang w:eastAsia="ko-KR"/>
        </w:rPr>
      </w:r>
      <w:r w:rsidR="00653ACA" w:rsidRPr="00210652">
        <w:rPr>
          <w:lang w:eastAsia="ko-KR"/>
        </w:rPr>
        <w:fldChar w:fldCharType="separate"/>
      </w:r>
      <w:r w:rsidRPr="00210652">
        <w:rPr>
          <w:lang w:eastAsia="ko-KR"/>
        </w:rPr>
        <w:t>8.5.4.1</w:t>
      </w:r>
      <w:r w:rsidR="00653ACA" w:rsidRPr="00210652">
        <w:rPr>
          <w:lang w:eastAsia="ko-KR"/>
        </w:rPr>
        <w:fldChar w:fldCharType="end"/>
      </w:r>
      <w:r w:rsidRPr="00210652">
        <w:rPr>
          <w:lang w:eastAsia="ko-KR"/>
        </w:rPr>
        <w:t xml:space="preserve"> according to the width of the transform unit </w:t>
      </w:r>
      <w:proofErr w:type="spellStart"/>
      <w:r w:rsidRPr="00210652">
        <w:rPr>
          <w:lang w:eastAsia="ko-KR"/>
        </w:rPr>
        <w:t>nW</w:t>
      </w:r>
      <w:proofErr w:type="spellEnd"/>
      <w:r w:rsidRPr="00210652">
        <w:rPr>
          <w:lang w:eastAsia="ko-KR"/>
        </w:rPr>
        <w:t>, with the (</w:t>
      </w:r>
      <w:proofErr w:type="spellStart"/>
      <w:r w:rsidRPr="00210652">
        <w:rPr>
          <w:lang w:eastAsia="ko-KR"/>
        </w:rPr>
        <w:t>nW</w:t>
      </w:r>
      <w:proofErr w:type="spellEnd"/>
      <w:proofErr w:type="gramStart"/>
      <w:r w:rsidRPr="00210652">
        <w:rPr>
          <w:lang w:eastAsia="ko-KR"/>
        </w:rPr>
        <w:t>)x</w:t>
      </w:r>
      <w:proofErr w:type="gramEnd"/>
      <w:r w:rsidRPr="00210652">
        <w:rPr>
          <w:lang w:eastAsia="ko-KR"/>
        </w:rPr>
        <w:t>(</w:t>
      </w:r>
      <w:proofErr w:type="spellStart"/>
      <w:r w:rsidRPr="00210652">
        <w:rPr>
          <w:lang w:eastAsia="ko-KR"/>
        </w:rPr>
        <w:t>nH</w:t>
      </w:r>
      <w:proofErr w:type="spellEnd"/>
      <w:r w:rsidRPr="00210652">
        <w:rPr>
          <w:lang w:eastAsia="ko-KR"/>
        </w:rPr>
        <w:t xml:space="preserve">) array d and the transform type variable </w:t>
      </w:r>
      <w:proofErr w:type="spellStart"/>
      <w:r w:rsidRPr="00210652">
        <w:rPr>
          <w:lang w:eastAsia="ko-KR"/>
        </w:rPr>
        <w:t>horizTrType</w:t>
      </w:r>
      <w:proofErr w:type="spellEnd"/>
      <w:r w:rsidRPr="00210652">
        <w:rPr>
          <w:lang w:eastAsia="ko-KR"/>
        </w:rPr>
        <w:t xml:space="preserve"> as the inputs and the output is the (</w:t>
      </w:r>
      <w:proofErr w:type="spellStart"/>
      <w:r w:rsidRPr="00210652">
        <w:rPr>
          <w:lang w:eastAsia="ko-KR"/>
        </w:rPr>
        <w:t>nW</w:t>
      </w:r>
      <w:proofErr w:type="spellEnd"/>
      <w:r w:rsidRPr="00210652">
        <w:rPr>
          <w:lang w:eastAsia="ko-KR"/>
        </w:rPr>
        <w:t>)x(</w:t>
      </w:r>
      <w:proofErr w:type="spellStart"/>
      <w:r w:rsidRPr="00210652">
        <w:rPr>
          <w:lang w:eastAsia="ko-KR"/>
        </w:rPr>
        <w:t>nH</w:t>
      </w:r>
      <w:proofErr w:type="spellEnd"/>
      <w:r w:rsidRPr="00210652">
        <w:rPr>
          <w:lang w:eastAsia="ko-KR"/>
        </w:rPr>
        <w:t>) array e.</w:t>
      </w:r>
    </w:p>
    <w:p w:rsidR="003A6FE0" w:rsidRDefault="003A6FE0" w:rsidP="003A6FE0">
      <w:pPr>
        <w:numPr>
          <w:ilvl w:val="0"/>
          <w:numId w:val="7"/>
        </w:numPr>
        <w:tabs>
          <w:tab w:val="left" w:pos="284"/>
        </w:tabs>
      </w:pPr>
      <w:r>
        <w:rPr>
          <w:rFonts w:hint="eastAsia"/>
          <w:lang w:eastAsia="ko-KR"/>
        </w:rPr>
        <w:t xml:space="preserve">The intermediate sample values </w:t>
      </w:r>
      <w:proofErr w:type="spellStart"/>
      <w:r>
        <w:rPr>
          <w:rFonts w:hint="eastAsia"/>
          <w:lang w:eastAsia="ko-KR"/>
        </w:rPr>
        <w:t>g</w:t>
      </w:r>
      <w:r w:rsidRPr="00975466">
        <w:rPr>
          <w:rFonts w:hint="eastAsia"/>
          <w:vertAlign w:val="subscript"/>
          <w:lang w:eastAsia="ko-KR"/>
        </w:rPr>
        <w:t>ij</w:t>
      </w:r>
      <w:proofErr w:type="spellEnd"/>
      <w:r>
        <w:rPr>
          <w:rFonts w:hint="eastAsia"/>
          <w:lang w:eastAsia="ko-KR"/>
        </w:rPr>
        <w:t xml:space="preserve"> (</w:t>
      </w:r>
      <w:proofErr w:type="spellStart"/>
      <w:r>
        <w:rPr>
          <w:rFonts w:hint="eastAsia"/>
          <w:lang w:eastAsia="ko-KR"/>
        </w:rPr>
        <w:t>i</w:t>
      </w:r>
      <w:proofErr w:type="spellEnd"/>
      <w:r>
        <w:rPr>
          <w:rFonts w:hint="eastAsia"/>
          <w:lang w:eastAsia="ko-KR"/>
        </w:rPr>
        <w:t>=0..nW-1, j=0..nH-1) are derived by</w:t>
      </w:r>
    </w:p>
    <w:p w:rsidR="003A6FE0" w:rsidRPr="00210652" w:rsidRDefault="003A6FE0" w:rsidP="003A6FE0">
      <w:pPr>
        <w:pStyle w:val="Equation"/>
        <w:tabs>
          <w:tab w:val="clear" w:pos="794"/>
          <w:tab w:val="clear" w:pos="1588"/>
          <w:tab w:val="left" w:pos="851"/>
          <w:tab w:val="left" w:pos="1134"/>
          <w:tab w:val="left" w:pos="1418"/>
        </w:tabs>
        <w:ind w:left="1209"/>
        <w:rPr>
          <w:lang w:eastAsia="ko-KR"/>
        </w:rPr>
      </w:pPr>
      <w:proofErr w:type="spellStart"/>
      <w:proofErr w:type="gramStart"/>
      <w:r>
        <w:rPr>
          <w:rFonts w:hint="eastAsia"/>
          <w:sz w:val="20"/>
          <w:lang w:eastAsia="ko-KR"/>
        </w:rPr>
        <w:t>g</w:t>
      </w:r>
      <w:r w:rsidRPr="00210652">
        <w:rPr>
          <w:sz w:val="20"/>
          <w:vertAlign w:val="subscript"/>
          <w:lang w:eastAsia="ko-KR"/>
        </w:rPr>
        <w:t>ij</w:t>
      </w:r>
      <w:proofErr w:type="spellEnd"/>
      <w:proofErr w:type="gramEnd"/>
      <w:r w:rsidRPr="00210652">
        <w:rPr>
          <w:sz w:val="20"/>
          <w:lang w:eastAsia="ko-KR"/>
        </w:rPr>
        <w:t xml:space="preserve"> = </w:t>
      </w:r>
      <w:r>
        <w:rPr>
          <w:rFonts w:hint="eastAsia"/>
          <w:sz w:val="20"/>
          <w:lang w:eastAsia="ko-KR"/>
        </w:rPr>
        <w:t>Clip3(</w:t>
      </w:r>
      <w:r>
        <w:rPr>
          <w:sz w:val="20"/>
          <w:lang w:val="en-US" w:eastAsia="ko-KR"/>
        </w:rPr>
        <w:t> </w:t>
      </w:r>
      <w:r>
        <w:rPr>
          <w:rFonts w:hint="eastAsia"/>
          <w:sz w:val="20"/>
          <w:lang w:eastAsia="ko-KR"/>
        </w:rPr>
        <w:t>-32768,</w:t>
      </w:r>
      <w:r>
        <w:rPr>
          <w:sz w:val="20"/>
          <w:lang w:val="en-US" w:eastAsia="ko-KR"/>
        </w:rPr>
        <w:t> </w:t>
      </w:r>
      <w:r>
        <w:rPr>
          <w:rFonts w:hint="eastAsia"/>
          <w:sz w:val="20"/>
          <w:lang w:eastAsia="ko-KR"/>
        </w:rPr>
        <w:t>32767,</w:t>
      </w:r>
      <w:r>
        <w:rPr>
          <w:sz w:val="20"/>
          <w:lang w:val="en-US" w:eastAsia="ko-KR"/>
        </w:rPr>
        <w:t> </w:t>
      </w:r>
      <w:r w:rsidRPr="00210652">
        <w:rPr>
          <w:sz w:val="20"/>
          <w:lang w:eastAsia="ko-KR"/>
        </w:rPr>
        <w:t>( </w:t>
      </w:r>
      <w:proofErr w:type="spellStart"/>
      <w:r>
        <w:rPr>
          <w:rFonts w:hint="eastAsia"/>
          <w:sz w:val="20"/>
          <w:lang w:eastAsia="ko-KR"/>
        </w:rPr>
        <w:t>e</w:t>
      </w:r>
      <w:r w:rsidRPr="00210652">
        <w:rPr>
          <w:sz w:val="20"/>
          <w:vertAlign w:val="subscript"/>
          <w:lang w:eastAsia="ko-KR"/>
        </w:rPr>
        <w:t>ij</w:t>
      </w:r>
      <w:proofErr w:type="spellEnd"/>
      <w:r>
        <w:rPr>
          <w:sz w:val="20"/>
          <w:lang w:val="en-US" w:eastAsia="ko-KR"/>
        </w:rPr>
        <w:t> </w:t>
      </w:r>
      <w:r w:rsidRPr="00210652">
        <w:rPr>
          <w:sz w:val="20"/>
          <w:lang w:eastAsia="ko-KR"/>
        </w:rPr>
        <w:t>+</w:t>
      </w:r>
      <w:r>
        <w:rPr>
          <w:sz w:val="20"/>
          <w:lang w:val="en-US" w:eastAsia="ko-KR"/>
        </w:rPr>
        <w:t> </w:t>
      </w:r>
      <w:r>
        <w:rPr>
          <w:rFonts w:hint="eastAsia"/>
          <w:sz w:val="20"/>
          <w:lang w:eastAsia="ko-KR"/>
        </w:rPr>
        <w:t>64 ) &gt;&gt; 7</w:t>
      </w:r>
      <w:r>
        <w:rPr>
          <w:sz w:val="20"/>
          <w:lang w:val="en-US" w:eastAsia="ko-KR"/>
        </w:rPr>
        <w:t> </w:t>
      </w:r>
      <w:r>
        <w:rPr>
          <w:rFonts w:hint="eastAsia"/>
          <w:sz w:val="20"/>
          <w:lang w:eastAsia="ko-KR"/>
        </w:rPr>
        <w:t>)</w:t>
      </w:r>
      <w:r>
        <w:rPr>
          <w:sz w:val="20"/>
          <w:lang w:val="en-US"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159</w:t>
      </w:r>
      <w:r w:rsidR="00653ACA" w:rsidRPr="00210652">
        <w:rPr>
          <w:sz w:val="20"/>
        </w:rPr>
        <w:fldChar w:fldCharType="end"/>
      </w:r>
      <w:r w:rsidRPr="00210652">
        <w:rPr>
          <w:sz w:val="20"/>
        </w:rPr>
        <w:t>)</w:t>
      </w:r>
    </w:p>
    <w:p w:rsidR="003A6FE0" w:rsidRDefault="003A6FE0" w:rsidP="003A6FE0">
      <w:pPr>
        <w:numPr>
          <w:ilvl w:val="0"/>
          <w:numId w:val="7"/>
        </w:numPr>
        <w:tabs>
          <w:tab w:val="left" w:pos="284"/>
        </w:tabs>
      </w:pPr>
      <w:r w:rsidRPr="00210652">
        <w:rPr>
          <w:lang w:eastAsia="ko-KR"/>
        </w:rPr>
        <w:t xml:space="preserve">Each (vertical) column of the resulting matrix </w:t>
      </w:r>
      <w:proofErr w:type="spellStart"/>
      <w:r>
        <w:rPr>
          <w:rFonts w:hint="eastAsia"/>
          <w:lang w:eastAsia="ko-KR"/>
        </w:rPr>
        <w:t>g</w:t>
      </w:r>
      <w:r w:rsidRPr="00210652">
        <w:rPr>
          <w:vertAlign w:val="subscript"/>
          <w:lang w:eastAsia="ko-KR"/>
        </w:rPr>
        <w:t>ij</w:t>
      </w:r>
      <w:proofErr w:type="spellEnd"/>
      <w:r w:rsidRPr="00210652">
        <w:rPr>
          <w:lang w:eastAsia="ko-KR"/>
        </w:rPr>
        <w:t xml:space="preserve"> (</w:t>
      </w:r>
      <w:proofErr w:type="spellStart"/>
      <w:r w:rsidRPr="00210652">
        <w:rPr>
          <w:lang w:eastAsia="ko-KR"/>
        </w:rPr>
        <w:t>i</w:t>
      </w:r>
      <w:proofErr w:type="spellEnd"/>
      <w:r w:rsidRPr="00210652">
        <w:rPr>
          <w:lang w:eastAsia="ko-KR"/>
        </w:rPr>
        <w:t xml:space="preserve">=0..nW−1, j=0..nH−1) is transformed to </w:t>
      </w:r>
      <w:proofErr w:type="spellStart"/>
      <w:r w:rsidRPr="00210652">
        <w:rPr>
          <w:lang w:eastAsia="ko-KR"/>
        </w:rPr>
        <w:t>f</w:t>
      </w:r>
      <w:r w:rsidRPr="00210652">
        <w:rPr>
          <w:vertAlign w:val="subscript"/>
          <w:lang w:eastAsia="ko-KR"/>
        </w:rPr>
        <w:t>ij</w:t>
      </w:r>
      <w:proofErr w:type="spellEnd"/>
      <w:r w:rsidRPr="00210652">
        <w:rPr>
          <w:lang w:eastAsia="ko-KR"/>
        </w:rPr>
        <w:t xml:space="preserve"> (</w:t>
      </w:r>
      <w:proofErr w:type="spellStart"/>
      <w:r w:rsidRPr="00210652">
        <w:rPr>
          <w:lang w:eastAsia="ko-KR"/>
        </w:rPr>
        <w:t>i</w:t>
      </w:r>
      <w:proofErr w:type="spellEnd"/>
      <w:r w:rsidRPr="00210652">
        <w:rPr>
          <w:lang w:eastAsia="ko-KR"/>
        </w:rPr>
        <w:t xml:space="preserve">=0..nW−1, j=0..nH−1) by invoking the one-dimensional transformation process as specified in </w:t>
      </w:r>
      <w:proofErr w:type="spellStart"/>
      <w:r w:rsidRPr="00210652">
        <w:rPr>
          <w:lang w:eastAsia="ko-KR"/>
        </w:rPr>
        <w:t>subclause</w:t>
      </w:r>
      <w:proofErr w:type="spellEnd"/>
      <w:r w:rsidRPr="00210652">
        <w:rPr>
          <w:lang w:eastAsia="ko-KR"/>
        </w:rPr>
        <w:t xml:space="preserve"> </w:t>
      </w:r>
      <w:r w:rsidR="00653ACA" w:rsidRPr="00210652">
        <w:rPr>
          <w:lang w:eastAsia="ko-KR"/>
        </w:rPr>
        <w:fldChar w:fldCharType="begin" w:fldLock="1"/>
      </w:r>
      <w:r w:rsidRPr="00210652">
        <w:rPr>
          <w:lang w:eastAsia="ko-KR"/>
        </w:rPr>
        <w:instrText xml:space="preserve"> REF _Ref278189696 \r \h </w:instrText>
      </w:r>
      <w:r w:rsidR="00653ACA" w:rsidRPr="00210652">
        <w:rPr>
          <w:lang w:eastAsia="ko-KR"/>
        </w:rPr>
      </w:r>
      <w:r w:rsidR="00653ACA" w:rsidRPr="00210652">
        <w:rPr>
          <w:lang w:eastAsia="ko-KR"/>
        </w:rPr>
        <w:fldChar w:fldCharType="separate"/>
      </w:r>
      <w:r w:rsidRPr="00210652">
        <w:rPr>
          <w:lang w:eastAsia="ko-KR"/>
        </w:rPr>
        <w:t>8.5.4.1</w:t>
      </w:r>
      <w:r w:rsidR="00653ACA" w:rsidRPr="00210652">
        <w:rPr>
          <w:lang w:eastAsia="ko-KR"/>
        </w:rPr>
        <w:fldChar w:fldCharType="end"/>
      </w:r>
      <w:r w:rsidRPr="00210652">
        <w:rPr>
          <w:lang w:eastAsia="ko-KR"/>
        </w:rPr>
        <w:t xml:space="preserve"> according to the height of the transform unit </w:t>
      </w:r>
      <w:proofErr w:type="spellStart"/>
      <w:r w:rsidRPr="00210652">
        <w:rPr>
          <w:lang w:eastAsia="ko-KR"/>
        </w:rPr>
        <w:t>nH</w:t>
      </w:r>
      <w:proofErr w:type="spellEnd"/>
      <w:r w:rsidRPr="00210652">
        <w:rPr>
          <w:lang w:eastAsia="ko-KR"/>
        </w:rPr>
        <w:t>, with the (</w:t>
      </w:r>
      <w:proofErr w:type="spellStart"/>
      <w:r w:rsidRPr="00210652">
        <w:rPr>
          <w:lang w:eastAsia="ko-KR"/>
        </w:rPr>
        <w:t>nW</w:t>
      </w:r>
      <w:proofErr w:type="spellEnd"/>
      <w:proofErr w:type="gramStart"/>
      <w:r w:rsidRPr="00210652">
        <w:rPr>
          <w:lang w:eastAsia="ko-KR"/>
        </w:rPr>
        <w:t>)x</w:t>
      </w:r>
      <w:proofErr w:type="gramEnd"/>
      <w:r w:rsidRPr="00210652">
        <w:rPr>
          <w:lang w:eastAsia="ko-KR"/>
        </w:rPr>
        <w:t>(</w:t>
      </w:r>
      <w:proofErr w:type="spellStart"/>
      <w:r w:rsidRPr="00210652">
        <w:rPr>
          <w:lang w:eastAsia="ko-KR"/>
        </w:rPr>
        <w:t>nH</w:t>
      </w:r>
      <w:proofErr w:type="spellEnd"/>
      <w:r w:rsidRPr="00210652">
        <w:rPr>
          <w:lang w:eastAsia="ko-KR"/>
        </w:rPr>
        <w:t xml:space="preserve">) array e and the transform type variable </w:t>
      </w:r>
      <w:proofErr w:type="spellStart"/>
      <w:r w:rsidRPr="00210652">
        <w:rPr>
          <w:lang w:eastAsia="ko-KR"/>
        </w:rPr>
        <w:t>vertTrType</w:t>
      </w:r>
      <w:proofErr w:type="spellEnd"/>
      <w:r w:rsidRPr="00210652">
        <w:rPr>
          <w:lang w:eastAsia="ko-KR"/>
        </w:rPr>
        <w:t xml:space="preserve"> as the inputs and the output is the (</w:t>
      </w:r>
      <w:proofErr w:type="spellStart"/>
      <w:r w:rsidRPr="00210652">
        <w:rPr>
          <w:lang w:eastAsia="ko-KR"/>
        </w:rPr>
        <w:t>nW</w:t>
      </w:r>
      <w:proofErr w:type="spellEnd"/>
      <w:r w:rsidRPr="00210652">
        <w:rPr>
          <w:lang w:eastAsia="ko-KR"/>
        </w:rPr>
        <w:t>)x(</w:t>
      </w:r>
      <w:proofErr w:type="spellStart"/>
      <w:r w:rsidRPr="00210652">
        <w:rPr>
          <w:lang w:eastAsia="ko-KR"/>
        </w:rPr>
        <w:t>nH</w:t>
      </w:r>
      <w:proofErr w:type="spellEnd"/>
      <w:r w:rsidRPr="00210652">
        <w:rPr>
          <w:lang w:eastAsia="ko-KR"/>
        </w:rPr>
        <w:t>) array f.</w:t>
      </w:r>
    </w:p>
    <w:p w:rsidR="003A6FE0" w:rsidRDefault="003A6FE0" w:rsidP="003A6FE0">
      <w:pPr>
        <w:numPr>
          <w:ilvl w:val="0"/>
          <w:numId w:val="7"/>
        </w:numPr>
        <w:tabs>
          <w:tab w:val="left" w:pos="284"/>
        </w:tabs>
        <w:rPr>
          <w:lang w:eastAsia="ko-KR"/>
        </w:rPr>
      </w:pPr>
      <w:r>
        <w:rPr>
          <w:rFonts w:hint="eastAsia"/>
          <w:lang w:eastAsia="ko-KR"/>
        </w:rPr>
        <w:t>The variable shift is derived as follows:</w:t>
      </w:r>
    </w:p>
    <w:p w:rsidR="003A6FE0" w:rsidRPr="00210652" w:rsidRDefault="003A6FE0" w:rsidP="003A6FE0">
      <w:pPr>
        <w:tabs>
          <w:tab w:val="left" w:pos="284"/>
        </w:tabs>
        <w:ind w:left="763"/>
        <w:rPr>
          <w:lang w:eastAsia="ko-KR"/>
        </w:rPr>
      </w:pPr>
      <w:r w:rsidRPr="00210652">
        <w:t>–</w:t>
      </w:r>
      <w:r w:rsidRPr="00210652">
        <w:tab/>
      </w:r>
      <w:r w:rsidRPr="00210652">
        <w:rPr>
          <w:lang w:eastAsia="ko-KR"/>
        </w:rPr>
        <w:t xml:space="preserve">If </w:t>
      </w:r>
      <w:proofErr w:type="spellStart"/>
      <w:r w:rsidRPr="00210652">
        <w:rPr>
          <w:lang w:eastAsia="ko-KR"/>
        </w:rPr>
        <w:t>cIdx</w:t>
      </w:r>
      <w:proofErr w:type="spellEnd"/>
      <w:r w:rsidRPr="00210652">
        <w:rPr>
          <w:lang w:eastAsia="ko-KR"/>
        </w:rPr>
        <w:t xml:space="preserve"> is equal to 0,</w:t>
      </w:r>
    </w:p>
    <w:p w:rsidR="003A6FE0" w:rsidRPr="00210652" w:rsidRDefault="003A6FE0" w:rsidP="003A6FE0">
      <w:pPr>
        <w:pStyle w:val="Equation"/>
        <w:tabs>
          <w:tab w:val="clear" w:pos="794"/>
          <w:tab w:val="clear" w:pos="1588"/>
          <w:tab w:val="left" w:pos="851"/>
          <w:tab w:val="left" w:pos="1134"/>
          <w:tab w:val="left" w:pos="1418"/>
        </w:tabs>
        <w:ind w:left="1209"/>
        <w:rPr>
          <w:lang w:eastAsia="ko-KR"/>
        </w:rPr>
      </w:pPr>
      <w:proofErr w:type="gramStart"/>
      <w:r>
        <w:rPr>
          <w:rFonts w:hint="eastAsia"/>
          <w:sz w:val="20"/>
          <w:lang w:eastAsia="ko-KR"/>
        </w:rPr>
        <w:t>shift</w:t>
      </w:r>
      <w:proofErr w:type="gramEnd"/>
      <w:r>
        <w:rPr>
          <w:rFonts w:hint="eastAsia"/>
          <w:sz w:val="20"/>
          <w:lang w:eastAsia="ko-KR"/>
        </w:rPr>
        <w:t xml:space="preserve"> = 20</w:t>
      </w:r>
      <w:r>
        <w:rPr>
          <w:sz w:val="20"/>
          <w:lang w:val="en-US" w:eastAsia="ko-KR"/>
        </w:rPr>
        <w:t> </w:t>
      </w:r>
      <w:r>
        <w:rPr>
          <w:sz w:val="20"/>
          <w:lang w:eastAsia="ko-KR"/>
        </w:rPr>
        <w:t>–</w:t>
      </w:r>
      <w:r>
        <w:rPr>
          <w:sz w:val="20"/>
          <w:lang w:val="en-US" w:eastAsia="ko-KR"/>
        </w:rPr>
        <w:t> </w:t>
      </w:r>
      <w:proofErr w:type="spellStart"/>
      <w:r>
        <w:rPr>
          <w:rFonts w:hint="eastAsia"/>
          <w:sz w:val="20"/>
          <w:lang w:eastAsia="ko-KR"/>
        </w:rPr>
        <w:t>BitDepth</w:t>
      </w:r>
      <w:r w:rsidRPr="006C32BE">
        <w:rPr>
          <w:rFonts w:hint="eastAsia"/>
          <w:sz w:val="20"/>
          <w:vertAlign w:val="subscript"/>
          <w:lang w:eastAsia="ko-KR"/>
        </w:rPr>
        <w:t>Y</w:t>
      </w:r>
      <w:proofErr w:type="spellEnd"/>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150</w:t>
      </w:r>
      <w:r w:rsidR="00653ACA" w:rsidRPr="00210652">
        <w:rPr>
          <w:sz w:val="20"/>
        </w:rPr>
        <w:fldChar w:fldCharType="end"/>
      </w:r>
      <w:r w:rsidRPr="00210652">
        <w:rPr>
          <w:sz w:val="20"/>
        </w:rPr>
        <w:t>)</w:t>
      </w:r>
    </w:p>
    <w:p w:rsidR="003A6FE0" w:rsidRPr="00210652" w:rsidRDefault="003A6FE0" w:rsidP="003A6FE0">
      <w:pPr>
        <w:tabs>
          <w:tab w:val="left" w:pos="284"/>
        </w:tabs>
        <w:ind w:left="763"/>
        <w:rPr>
          <w:lang w:eastAsia="ko-KR"/>
        </w:rPr>
      </w:pPr>
      <w:r w:rsidRPr="00210652">
        <w:t>–</w:t>
      </w:r>
      <w:r w:rsidRPr="00210652">
        <w:tab/>
      </w:r>
      <w:r w:rsidRPr="00210652">
        <w:rPr>
          <w:lang w:eastAsia="ko-KR"/>
        </w:rPr>
        <w:t>Otherwise,</w:t>
      </w:r>
    </w:p>
    <w:p w:rsidR="003A6FE0" w:rsidRPr="00210652" w:rsidRDefault="003A6FE0" w:rsidP="003A6FE0">
      <w:pPr>
        <w:pStyle w:val="Equation"/>
        <w:tabs>
          <w:tab w:val="clear" w:pos="794"/>
          <w:tab w:val="clear" w:pos="1588"/>
          <w:tab w:val="left" w:pos="851"/>
          <w:tab w:val="left" w:pos="1134"/>
          <w:tab w:val="left" w:pos="1418"/>
        </w:tabs>
        <w:ind w:left="1209"/>
        <w:rPr>
          <w:lang w:eastAsia="ko-KR"/>
        </w:rPr>
      </w:pPr>
      <w:proofErr w:type="gramStart"/>
      <w:r>
        <w:rPr>
          <w:rFonts w:hint="eastAsia"/>
          <w:sz w:val="20"/>
          <w:lang w:eastAsia="ko-KR"/>
        </w:rPr>
        <w:t>shift</w:t>
      </w:r>
      <w:proofErr w:type="gramEnd"/>
      <w:r>
        <w:rPr>
          <w:rFonts w:hint="eastAsia"/>
          <w:sz w:val="20"/>
          <w:lang w:eastAsia="ko-KR"/>
        </w:rPr>
        <w:t xml:space="preserve"> = 20 </w:t>
      </w:r>
      <w:r>
        <w:rPr>
          <w:sz w:val="20"/>
          <w:lang w:eastAsia="ko-KR"/>
        </w:rPr>
        <w:t>–</w:t>
      </w:r>
      <w:r>
        <w:rPr>
          <w:rFonts w:hint="eastAsia"/>
          <w:sz w:val="20"/>
          <w:lang w:eastAsia="ko-KR"/>
        </w:rPr>
        <w:t> </w:t>
      </w:r>
      <w:proofErr w:type="spellStart"/>
      <w:r>
        <w:rPr>
          <w:rFonts w:hint="eastAsia"/>
          <w:sz w:val="20"/>
          <w:lang w:eastAsia="ko-KR"/>
        </w:rPr>
        <w:t>BitDepth</w:t>
      </w:r>
      <w:r>
        <w:rPr>
          <w:rFonts w:hint="eastAsia"/>
          <w:sz w:val="20"/>
          <w:vertAlign w:val="subscript"/>
          <w:lang w:eastAsia="ko-KR"/>
        </w:rPr>
        <w:t>C</w:t>
      </w:r>
      <w:proofErr w:type="spellEnd"/>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150</w:t>
      </w:r>
      <w:r w:rsidR="00653ACA" w:rsidRPr="00210652">
        <w:rPr>
          <w:sz w:val="20"/>
        </w:rPr>
        <w:fldChar w:fldCharType="end"/>
      </w:r>
      <w:r w:rsidRPr="00210652">
        <w:rPr>
          <w:sz w:val="20"/>
        </w:rPr>
        <w:t>)</w:t>
      </w:r>
    </w:p>
    <w:p w:rsidR="003A6FE0" w:rsidRPr="00210652" w:rsidRDefault="003A6FE0" w:rsidP="003A6FE0">
      <w:pPr>
        <w:keepNext/>
        <w:keepLines/>
        <w:numPr>
          <w:ilvl w:val="0"/>
          <w:numId w:val="7"/>
        </w:numPr>
        <w:tabs>
          <w:tab w:val="left" w:pos="284"/>
        </w:tabs>
      </w:pPr>
      <w:r w:rsidRPr="00210652">
        <w:rPr>
          <w:lang w:eastAsia="ko-KR"/>
        </w:rPr>
        <w:t xml:space="preserve">The residual sample value </w:t>
      </w:r>
      <w:proofErr w:type="spellStart"/>
      <w:r w:rsidRPr="00210652">
        <w:rPr>
          <w:lang w:eastAsia="ko-KR"/>
        </w:rPr>
        <w:t>r</w:t>
      </w:r>
      <w:r w:rsidRPr="00210652">
        <w:rPr>
          <w:vertAlign w:val="subscript"/>
          <w:lang w:eastAsia="ko-KR"/>
        </w:rPr>
        <w:t>ij</w:t>
      </w:r>
      <w:proofErr w:type="spellEnd"/>
      <w:r w:rsidRPr="00210652">
        <w:rPr>
          <w:lang w:eastAsia="ko-KR"/>
        </w:rPr>
        <w:t xml:space="preserve"> with </w:t>
      </w:r>
      <w:proofErr w:type="spellStart"/>
      <w:r w:rsidRPr="00210652">
        <w:rPr>
          <w:lang w:eastAsia="ko-KR"/>
        </w:rPr>
        <w:t>i</w:t>
      </w:r>
      <w:proofErr w:type="spellEnd"/>
      <w:r w:rsidRPr="00210652">
        <w:rPr>
          <w:lang w:eastAsia="ko-KR"/>
        </w:rPr>
        <w:t>=0..(</w:t>
      </w:r>
      <w:proofErr w:type="spellStart"/>
      <w:r w:rsidRPr="00210652">
        <w:rPr>
          <w:lang w:eastAsia="ko-KR"/>
        </w:rPr>
        <w:t>nW</w:t>
      </w:r>
      <w:proofErr w:type="spellEnd"/>
      <w:r w:rsidRPr="00210652">
        <w:rPr>
          <w:lang w:eastAsia="ko-KR"/>
        </w:rPr>
        <w:t>)−1, j=0..(</w:t>
      </w:r>
      <w:proofErr w:type="spellStart"/>
      <w:r w:rsidRPr="00210652">
        <w:rPr>
          <w:lang w:eastAsia="ko-KR"/>
        </w:rPr>
        <w:t>nH</w:t>
      </w:r>
      <w:proofErr w:type="spellEnd"/>
      <w:r w:rsidRPr="00210652">
        <w:rPr>
          <w:lang w:eastAsia="ko-KR"/>
        </w:rPr>
        <w:t>)−1</w:t>
      </w:r>
      <w:r>
        <w:rPr>
          <w:rFonts w:hint="eastAsia"/>
          <w:lang w:eastAsia="ko-KR"/>
        </w:rPr>
        <w:t xml:space="preserve"> </w:t>
      </w:r>
      <w:r w:rsidRPr="00210652">
        <w:rPr>
          <w:lang w:eastAsia="ko-KR"/>
        </w:rPr>
        <w:t>is derived as follows.</w:t>
      </w:r>
    </w:p>
    <w:p w:rsidR="003A6FE0" w:rsidRPr="00210652" w:rsidRDefault="003A6FE0" w:rsidP="003A6FE0">
      <w:pPr>
        <w:pStyle w:val="Equation"/>
        <w:tabs>
          <w:tab w:val="clear" w:pos="794"/>
          <w:tab w:val="clear" w:pos="1588"/>
          <w:tab w:val="left" w:pos="851"/>
          <w:tab w:val="left" w:pos="1134"/>
          <w:tab w:val="left" w:pos="1418"/>
        </w:tabs>
        <w:ind w:left="1209"/>
        <w:rPr>
          <w:sz w:val="20"/>
          <w:lang w:eastAsia="ko-KR"/>
        </w:rPr>
      </w:pPr>
      <w:proofErr w:type="spellStart"/>
      <w:proofErr w:type="gramStart"/>
      <w:r w:rsidRPr="00210652">
        <w:rPr>
          <w:sz w:val="20"/>
          <w:lang w:eastAsia="ko-KR"/>
        </w:rPr>
        <w:t>r</w:t>
      </w:r>
      <w:r w:rsidRPr="00210652">
        <w:rPr>
          <w:sz w:val="20"/>
          <w:vertAlign w:val="subscript"/>
          <w:lang w:eastAsia="ko-KR"/>
        </w:rPr>
        <w:t>ij</w:t>
      </w:r>
      <w:proofErr w:type="spellEnd"/>
      <w:proofErr w:type="gramEnd"/>
      <w:r w:rsidRPr="00210652">
        <w:rPr>
          <w:sz w:val="20"/>
          <w:lang w:eastAsia="ko-KR"/>
        </w:rPr>
        <w:t xml:space="preserve"> = ( </w:t>
      </w:r>
      <w:proofErr w:type="spellStart"/>
      <w:r w:rsidRPr="00210652">
        <w:rPr>
          <w:sz w:val="20"/>
          <w:lang w:eastAsia="ko-KR"/>
        </w:rPr>
        <w:t>f</w:t>
      </w:r>
      <w:r w:rsidRPr="00210652">
        <w:rPr>
          <w:sz w:val="20"/>
          <w:vertAlign w:val="subscript"/>
          <w:lang w:eastAsia="ko-KR"/>
        </w:rPr>
        <w:t>ij</w:t>
      </w:r>
      <w:proofErr w:type="spellEnd"/>
      <w:r>
        <w:rPr>
          <w:sz w:val="20"/>
          <w:lang w:val="en-US" w:eastAsia="ko-KR"/>
        </w:rPr>
        <w:t> </w:t>
      </w:r>
      <w:r w:rsidRPr="00210652">
        <w:rPr>
          <w:sz w:val="20"/>
          <w:lang w:eastAsia="ko-KR"/>
        </w:rPr>
        <w:t>+</w:t>
      </w:r>
      <w:r>
        <w:rPr>
          <w:sz w:val="20"/>
          <w:lang w:val="en-US" w:eastAsia="ko-KR"/>
        </w:rPr>
        <w:t> </w:t>
      </w:r>
      <w:r>
        <w:rPr>
          <w:rFonts w:hint="eastAsia"/>
          <w:sz w:val="20"/>
          <w:lang w:eastAsia="ko-KR"/>
        </w:rPr>
        <w:t>(1</w:t>
      </w:r>
      <w:r>
        <w:rPr>
          <w:sz w:val="20"/>
          <w:lang w:val="en-US" w:eastAsia="ko-KR"/>
        </w:rPr>
        <w:t> </w:t>
      </w:r>
      <w:r>
        <w:rPr>
          <w:rFonts w:hint="eastAsia"/>
          <w:sz w:val="20"/>
          <w:lang w:eastAsia="ko-KR"/>
        </w:rPr>
        <w:t>&lt;&lt;</w:t>
      </w:r>
      <w:r>
        <w:rPr>
          <w:sz w:val="20"/>
          <w:lang w:val="en-US" w:eastAsia="ko-KR"/>
        </w:rPr>
        <w:t> </w:t>
      </w:r>
      <w:r>
        <w:rPr>
          <w:rFonts w:hint="eastAsia"/>
          <w:sz w:val="20"/>
          <w:lang w:eastAsia="ko-KR"/>
        </w:rPr>
        <w:t>(</w:t>
      </w:r>
      <w:r>
        <w:rPr>
          <w:sz w:val="20"/>
          <w:lang w:val="en-US" w:eastAsia="ko-KR"/>
        </w:rPr>
        <w:t> </w:t>
      </w:r>
      <w:r>
        <w:rPr>
          <w:rFonts w:hint="eastAsia"/>
          <w:sz w:val="20"/>
          <w:lang w:eastAsia="ko-KR"/>
        </w:rPr>
        <w:t>shift</w:t>
      </w:r>
      <w:r>
        <w:rPr>
          <w:sz w:val="20"/>
          <w:lang w:val="en-US" w:eastAsia="ko-KR"/>
        </w:rPr>
        <w:t> </w:t>
      </w:r>
      <w:r>
        <w:rPr>
          <w:sz w:val="20"/>
          <w:lang w:eastAsia="ko-KR"/>
        </w:rPr>
        <w:t>–</w:t>
      </w:r>
      <w:r>
        <w:rPr>
          <w:sz w:val="20"/>
          <w:lang w:val="en-US" w:eastAsia="ko-KR"/>
        </w:rPr>
        <w:t> </w:t>
      </w:r>
      <w:r>
        <w:rPr>
          <w:rFonts w:hint="eastAsia"/>
          <w:sz w:val="20"/>
          <w:lang w:val="en-US" w:eastAsia="ko-KR"/>
        </w:rPr>
        <w:t>1</w:t>
      </w:r>
      <w:r>
        <w:rPr>
          <w:rFonts w:hint="eastAsia"/>
          <w:sz w:val="20"/>
          <w:lang w:eastAsia="ko-KR"/>
        </w:rPr>
        <w:t>)</w:t>
      </w:r>
      <w:r>
        <w:rPr>
          <w:sz w:val="20"/>
          <w:lang w:val="en-US" w:eastAsia="ko-KR"/>
        </w:rPr>
        <w:t> </w:t>
      </w:r>
      <w:r>
        <w:rPr>
          <w:rFonts w:hint="eastAsia"/>
          <w:sz w:val="20"/>
          <w:lang w:eastAsia="ko-KR"/>
        </w:rPr>
        <w:t>)</w:t>
      </w:r>
      <w:r w:rsidRPr="00210652">
        <w:rPr>
          <w:sz w:val="20"/>
          <w:lang w:eastAsia="ko-KR"/>
        </w:rPr>
        <w:t xml:space="preserve"> ) &gt;&gt; </w:t>
      </w:r>
      <w:r>
        <w:rPr>
          <w:rFonts w:hint="eastAsia"/>
          <w:sz w:val="20"/>
          <w:lang w:eastAsia="ko-KR"/>
        </w:rPr>
        <w:t>shift</w:t>
      </w:r>
      <w:r w:rsidRPr="00210652">
        <w:rPr>
          <w:sz w:val="20"/>
          <w:lang w:eastAsia="ko-KR"/>
        </w:rPr>
        <w:tab/>
      </w:r>
      <w:r>
        <w:rPr>
          <w:rFonts w:hint="eastAsia"/>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160</w:t>
      </w:r>
      <w:r w:rsidR="00653ACA" w:rsidRPr="00210652">
        <w:rPr>
          <w:sz w:val="20"/>
        </w:rPr>
        <w:fldChar w:fldCharType="end"/>
      </w:r>
      <w:r w:rsidRPr="00210652">
        <w:rPr>
          <w:sz w:val="20"/>
        </w:rPr>
        <w:t>)</w:t>
      </w:r>
    </w:p>
    <w:p w:rsidR="00983D38" w:rsidRPr="00E8461A" w:rsidRDefault="00C31FA3" w:rsidP="00C31FA3">
      <w:pPr>
        <w:pStyle w:val="Heading5"/>
        <w:numPr>
          <w:ilvl w:val="0"/>
          <w:numId w:val="0"/>
        </w:numPr>
        <w:ind w:left="2268" w:hanging="2268"/>
      </w:pPr>
      <w:bookmarkStart w:id="514" w:name="_Ref287018737"/>
      <w:r>
        <w:t xml:space="preserve">8.3.3.1.2    </w:t>
      </w:r>
      <w:r w:rsidR="00983D38" w:rsidRPr="00E8461A">
        <w:t>Filtering process of neighbouring samples</w:t>
      </w:r>
      <w:bookmarkEnd w:id="514"/>
    </w:p>
    <w:p w:rsidR="00983D38" w:rsidRPr="00210652" w:rsidRDefault="00983D38" w:rsidP="00983D38">
      <w:r w:rsidRPr="00210652">
        <w:t>Inputs to this process are:</w:t>
      </w:r>
    </w:p>
    <w:p w:rsidR="00983D38" w:rsidRPr="00210652" w:rsidRDefault="00983D38" w:rsidP="00983D38">
      <w:pPr>
        <w:tabs>
          <w:tab w:val="left" w:pos="284"/>
        </w:tabs>
        <w:ind w:left="284" w:hanging="284"/>
      </w:pPr>
      <w:r w:rsidRPr="00210652">
        <w:t>–</w:t>
      </w:r>
      <w:r w:rsidRPr="00210652">
        <w:tab/>
      </w:r>
      <w:proofErr w:type="gramStart"/>
      <w:r w:rsidRPr="00210652">
        <w:rPr>
          <w:lang w:eastAsia="ko-KR"/>
        </w:rPr>
        <w:t>neighbouring</w:t>
      </w:r>
      <w:proofErr w:type="gramEnd"/>
      <w:r w:rsidRPr="00210652">
        <w:rPr>
          <w:lang w:eastAsia="ko-KR"/>
        </w:rPr>
        <w:t xml:space="preserve"> samples p[ x, y ], with x, y = -1..2*nS-1</w:t>
      </w:r>
      <w:r w:rsidRPr="00210652">
        <w:t>,</w:t>
      </w:r>
    </w:p>
    <w:p w:rsidR="00983D38" w:rsidRPr="00210652" w:rsidRDefault="00983D38" w:rsidP="00983D38">
      <w:pPr>
        <w:tabs>
          <w:tab w:val="left" w:pos="284"/>
        </w:tabs>
        <w:ind w:left="284" w:hanging="284"/>
        <w:rPr>
          <w:lang w:eastAsia="ko-KR"/>
        </w:rPr>
      </w:pPr>
      <w:r w:rsidRPr="00210652">
        <w:t>–</w:t>
      </w:r>
      <w:r w:rsidRPr="00210652">
        <w:tab/>
      </w:r>
      <w:proofErr w:type="gramStart"/>
      <w:r w:rsidRPr="00210652">
        <w:t>a</w:t>
      </w:r>
      <w:proofErr w:type="gramEnd"/>
      <w:r w:rsidRPr="00210652">
        <w:t xml:space="preserve"> v</w:t>
      </w:r>
      <w:r w:rsidRPr="00210652">
        <w:rPr>
          <w:lang w:eastAsia="ko-KR"/>
        </w:rPr>
        <w:t xml:space="preserve">ariable </w:t>
      </w:r>
      <w:proofErr w:type="spellStart"/>
      <w:r w:rsidRPr="00210652">
        <w:rPr>
          <w:lang w:eastAsia="ko-KR"/>
        </w:rPr>
        <w:t>nS</w:t>
      </w:r>
      <w:proofErr w:type="spellEnd"/>
      <w:r w:rsidRPr="00210652">
        <w:rPr>
          <w:lang w:eastAsia="ko-KR"/>
        </w:rPr>
        <w:t xml:space="preserve"> specifying the prediction size.</w:t>
      </w:r>
    </w:p>
    <w:p w:rsidR="00983D38" w:rsidRPr="00210652" w:rsidRDefault="00983D38" w:rsidP="00983D38">
      <w:r w:rsidRPr="00210652">
        <w:t>Output of this process is:</w:t>
      </w:r>
    </w:p>
    <w:p w:rsidR="00983D38" w:rsidRPr="00210652" w:rsidRDefault="00983D38" w:rsidP="00983D38">
      <w:pPr>
        <w:tabs>
          <w:tab w:val="left" w:pos="284"/>
        </w:tabs>
        <w:ind w:left="284" w:hanging="284"/>
        <w:rPr>
          <w:lang w:eastAsia="ko-KR"/>
        </w:rPr>
      </w:pPr>
      <w:r w:rsidRPr="00210652">
        <w:lastRenderedPageBreak/>
        <w:t>–</w:t>
      </w:r>
      <w:r w:rsidRPr="00210652">
        <w:tab/>
      </w:r>
      <w:proofErr w:type="gramStart"/>
      <w:r w:rsidRPr="00210652">
        <w:rPr>
          <w:lang w:eastAsia="ko-KR"/>
        </w:rPr>
        <w:t>filtered</w:t>
      </w:r>
      <w:proofErr w:type="gramEnd"/>
      <w:r w:rsidRPr="00210652">
        <w:rPr>
          <w:lang w:eastAsia="ko-KR"/>
        </w:rPr>
        <w:t xml:space="preserve"> samples pF[ x, y ],. </w:t>
      </w:r>
      <w:proofErr w:type="gramStart"/>
      <w:r w:rsidRPr="00210652">
        <w:rPr>
          <w:lang w:eastAsia="ko-KR"/>
        </w:rPr>
        <w:t>with</w:t>
      </w:r>
      <w:proofErr w:type="gramEnd"/>
      <w:r w:rsidRPr="00210652">
        <w:rPr>
          <w:lang w:eastAsia="ko-KR"/>
        </w:rPr>
        <w:t xml:space="preserve"> x, y = -1..2*nS-1.</w:t>
      </w:r>
    </w:p>
    <w:p w:rsidR="00983D38" w:rsidRPr="00210652" w:rsidRDefault="00983D38" w:rsidP="00983D38">
      <w:pPr>
        <w:tabs>
          <w:tab w:val="left" w:pos="284"/>
        </w:tabs>
        <w:ind w:left="284" w:hanging="284"/>
        <w:rPr>
          <w:lang w:eastAsia="ko-KR"/>
        </w:rPr>
      </w:pPr>
    </w:p>
    <w:p w:rsidR="00983D38" w:rsidRPr="00E8461A" w:rsidRDefault="00983D38" w:rsidP="00983D38">
      <w:pPr>
        <w:pStyle w:val="Caption"/>
        <w:rPr>
          <w:lang w:val="en-GB"/>
        </w:rPr>
      </w:pPr>
      <w:bookmarkStart w:id="515" w:name="_Toc287363930"/>
      <w:bookmarkStart w:id="516" w:name="_Toc293649370"/>
      <w:r w:rsidRPr="00E8461A">
        <w:rPr>
          <w:lang w:val="en-GB"/>
        </w:rPr>
        <w:t>Table </w:t>
      </w:r>
      <w:r w:rsidR="00653ACA">
        <w:rPr>
          <w:lang w:val="en-GB"/>
        </w:rPr>
        <w:fldChar w:fldCharType="begin"/>
      </w:r>
      <w:r>
        <w:rPr>
          <w:lang w:val="en-GB"/>
        </w:rPr>
        <w:instrText xml:space="preserve"> STYLEREF 1 \s </w:instrText>
      </w:r>
      <w:r w:rsidR="00653ACA">
        <w:rPr>
          <w:lang w:val="en-GB"/>
        </w:rPr>
        <w:fldChar w:fldCharType="separate"/>
      </w:r>
      <w:r>
        <w:rPr>
          <w:noProof/>
          <w:lang w:val="en-GB"/>
        </w:rPr>
        <w:t>8</w:t>
      </w:r>
      <w:r w:rsidR="00653ACA">
        <w:rPr>
          <w:lang w:val="en-GB"/>
        </w:rPr>
        <w:fldChar w:fldCharType="end"/>
      </w:r>
      <w:r>
        <w:rPr>
          <w:lang w:val="en-GB"/>
        </w:rPr>
        <w:noBreakHyphen/>
      </w:r>
      <w:r w:rsidR="00653ACA">
        <w:rPr>
          <w:lang w:val="en-GB"/>
        </w:rPr>
        <w:fldChar w:fldCharType="begin"/>
      </w:r>
      <w:r>
        <w:rPr>
          <w:lang w:val="en-GB"/>
        </w:rPr>
        <w:instrText xml:space="preserve"> SEQ Table \* ARABIC \s 1 </w:instrText>
      </w:r>
      <w:r w:rsidR="00653ACA">
        <w:rPr>
          <w:lang w:val="en-GB"/>
        </w:rPr>
        <w:fldChar w:fldCharType="separate"/>
      </w:r>
      <w:r>
        <w:rPr>
          <w:noProof/>
          <w:lang w:val="en-GB"/>
        </w:rPr>
        <w:t>5</w:t>
      </w:r>
      <w:r w:rsidR="00653ACA">
        <w:rPr>
          <w:lang w:val="en-GB"/>
        </w:rPr>
        <w:fldChar w:fldCharType="end"/>
      </w:r>
      <w:r w:rsidRPr="00E8461A">
        <w:rPr>
          <w:lang w:val="en-GB"/>
        </w:rPr>
        <w:t xml:space="preserve"> – </w:t>
      </w:r>
      <w:r w:rsidRPr="00E8461A">
        <w:rPr>
          <w:lang w:val="en-GB" w:eastAsia="ko-KR"/>
        </w:rPr>
        <w:t xml:space="preserve">Specification of </w:t>
      </w:r>
      <w:proofErr w:type="spellStart"/>
      <w:r w:rsidRPr="00E8461A">
        <w:rPr>
          <w:lang w:val="en-GB" w:eastAsia="ko-KR"/>
        </w:rPr>
        <w:t>intra</w:t>
      </w:r>
      <w:ins w:id="517" w:author="ehsan" w:date="2012-02-04T14:11:00Z">
        <w:r w:rsidR="004C3AC6">
          <w:rPr>
            <w:lang w:val="en-GB" w:eastAsia="ko-KR"/>
          </w:rPr>
          <w:t>DiagDistance</w:t>
        </w:r>
        <w:proofErr w:type="spellEnd"/>
        <w:r w:rsidR="004C3AC6" w:rsidRPr="00E8461A" w:rsidDel="004C3AC6">
          <w:rPr>
            <w:lang w:val="en-GB" w:eastAsia="ko-KR"/>
          </w:rPr>
          <w:t xml:space="preserve"> </w:t>
        </w:r>
      </w:ins>
      <w:del w:id="518" w:author="ehsan" w:date="2012-02-04T14:11:00Z">
        <w:r w:rsidRPr="00E8461A" w:rsidDel="004C3AC6">
          <w:rPr>
            <w:lang w:val="en-GB" w:eastAsia="ko-KR"/>
          </w:rPr>
          <w:delText>FilterType</w:delText>
        </w:r>
      </w:del>
      <w:proofErr w:type="gramStart"/>
      <w:r w:rsidRPr="00E8461A">
        <w:rPr>
          <w:lang w:val="en-GB" w:eastAsia="ko-KR"/>
        </w:rPr>
        <w:t>[ </w:t>
      </w:r>
      <w:proofErr w:type="spellStart"/>
      <w:r w:rsidRPr="00E8461A">
        <w:rPr>
          <w:lang w:val="en-GB" w:eastAsia="ko-KR"/>
        </w:rPr>
        <w:t>nS</w:t>
      </w:r>
      <w:proofErr w:type="spellEnd"/>
      <w:proofErr w:type="gramEnd"/>
      <w:r w:rsidRPr="00E8461A">
        <w:rPr>
          <w:lang w:val="en-GB" w:eastAsia="ko-KR"/>
        </w:rPr>
        <w:t> ]</w:t>
      </w:r>
      <w:del w:id="519" w:author="ehsan" w:date="2012-02-04T14:11:00Z">
        <w:r w:rsidRPr="00E8461A" w:rsidDel="004C3AC6">
          <w:rPr>
            <w:lang w:val="en-GB" w:eastAsia="ko-KR"/>
          </w:rPr>
          <w:delText>[ IntraPredMode ]</w:delText>
        </w:r>
      </w:del>
      <w:r w:rsidRPr="00E8461A">
        <w:rPr>
          <w:lang w:val="en-GB" w:eastAsia="ko-KR"/>
        </w:rPr>
        <w:t xml:space="preserve"> for various prediction unit sizes</w:t>
      </w:r>
      <w:bookmarkEnd w:id="515"/>
      <w:bookmarkEnd w:id="5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1550"/>
        <w:gridCol w:w="1550"/>
        <w:gridCol w:w="1550"/>
        <w:gridCol w:w="1550"/>
        <w:gridCol w:w="1550"/>
      </w:tblGrid>
      <w:tr w:rsidR="00983D38" w:rsidRPr="00210652" w:rsidTr="00511F4E">
        <w:trPr>
          <w:jc w:val="center"/>
        </w:trPr>
        <w:tc>
          <w:tcPr>
            <w:tcW w:w="0" w:type="auto"/>
            <w:vAlign w:val="center"/>
          </w:tcPr>
          <w:p w:rsidR="00983D38" w:rsidRPr="00210652" w:rsidRDefault="00983D38" w:rsidP="00C31FA3">
            <w:pPr>
              <w:pStyle w:val="CommentText"/>
              <w:keepNext/>
              <w:keepLines/>
              <w:spacing w:beforeLines="25" w:afterLines="25"/>
              <w:jc w:val="center"/>
              <w:rPr>
                <w:b/>
                <w:bCs/>
                <w:lang w:eastAsia="ko-KR"/>
              </w:rPr>
            </w:pPr>
            <w:del w:id="520" w:author="ehsan" w:date="2012-02-04T14:09:00Z">
              <w:r w:rsidRPr="00210652" w:rsidDel="004C3AC6">
                <w:rPr>
                  <w:b/>
                  <w:bCs/>
                  <w:lang w:eastAsia="ko-KR"/>
                </w:rPr>
                <w:delText>IntraPredMode</w:delText>
              </w:r>
            </w:del>
          </w:p>
        </w:tc>
        <w:tc>
          <w:tcPr>
            <w:tcW w:w="0" w:type="auto"/>
            <w:vAlign w:val="center"/>
          </w:tcPr>
          <w:p w:rsidR="00983D38" w:rsidRPr="00210652" w:rsidDel="004C3AC6" w:rsidRDefault="00983D38" w:rsidP="00511F4E">
            <w:pPr>
              <w:pStyle w:val="CommentText"/>
              <w:keepNext/>
              <w:keepLines/>
              <w:spacing w:beforeLines="25" w:afterLines="25"/>
              <w:jc w:val="center"/>
              <w:rPr>
                <w:del w:id="521" w:author="ehsan" w:date="2012-02-04T14:10:00Z"/>
                <w:b/>
                <w:bCs/>
                <w:lang w:eastAsia="ko-KR"/>
              </w:rPr>
            </w:pPr>
            <w:del w:id="522" w:author="ehsan" w:date="2012-02-04T14:10:00Z">
              <w:r w:rsidRPr="00210652" w:rsidDel="004C3AC6">
                <w:rPr>
                  <w:b/>
                  <w:bCs/>
                  <w:lang w:eastAsia="ko-KR"/>
                </w:rPr>
                <w:delText>intraFilterType</w:delText>
              </w:r>
            </w:del>
          </w:p>
          <w:p w:rsidR="00983D38" w:rsidRPr="00210652" w:rsidRDefault="00983D38" w:rsidP="00511F4E">
            <w:pPr>
              <w:pStyle w:val="CommentText"/>
              <w:keepNext/>
              <w:keepLines/>
              <w:spacing w:beforeLines="25" w:afterLines="25"/>
              <w:jc w:val="center"/>
              <w:rPr>
                <w:b/>
                <w:bCs/>
                <w:lang w:eastAsia="ko-KR"/>
              </w:rPr>
            </w:pPr>
            <w:del w:id="523" w:author="ehsan" w:date="2012-02-04T14:10:00Z">
              <w:r w:rsidRPr="00210652" w:rsidDel="004C3AC6">
                <w:rPr>
                  <w:b/>
                  <w:bCs/>
                  <w:lang w:eastAsia="ko-KR"/>
                </w:rPr>
                <w:delText xml:space="preserve">for </w:delText>
              </w:r>
            </w:del>
            <w:proofErr w:type="spellStart"/>
            <w:r w:rsidRPr="00210652">
              <w:rPr>
                <w:b/>
                <w:bCs/>
                <w:lang w:eastAsia="ko-KR"/>
              </w:rPr>
              <w:t>nS</w:t>
            </w:r>
            <w:proofErr w:type="spellEnd"/>
            <w:r w:rsidRPr="00210652">
              <w:rPr>
                <w:b/>
                <w:bCs/>
                <w:lang w:eastAsia="ko-KR"/>
              </w:rPr>
              <w:t> = 4</w:t>
            </w:r>
          </w:p>
        </w:tc>
        <w:tc>
          <w:tcPr>
            <w:tcW w:w="0" w:type="auto"/>
            <w:vAlign w:val="center"/>
          </w:tcPr>
          <w:p w:rsidR="00983D38" w:rsidRPr="00210652" w:rsidDel="004C3AC6" w:rsidRDefault="00983D38" w:rsidP="00511F4E">
            <w:pPr>
              <w:pStyle w:val="CommentText"/>
              <w:keepNext/>
              <w:keepLines/>
              <w:spacing w:beforeLines="25" w:afterLines="25"/>
              <w:jc w:val="center"/>
              <w:rPr>
                <w:del w:id="524" w:author="ehsan" w:date="2012-02-04T14:10:00Z"/>
                <w:b/>
                <w:bCs/>
                <w:lang w:eastAsia="ko-KR"/>
              </w:rPr>
            </w:pPr>
            <w:del w:id="525" w:author="ehsan" w:date="2012-02-04T14:10:00Z">
              <w:r w:rsidRPr="00210652" w:rsidDel="004C3AC6">
                <w:rPr>
                  <w:b/>
                  <w:bCs/>
                  <w:lang w:eastAsia="ko-KR"/>
                </w:rPr>
                <w:delText>intraFilterType</w:delText>
              </w:r>
            </w:del>
          </w:p>
          <w:p w:rsidR="00983D38" w:rsidRPr="00210652" w:rsidRDefault="00983D38" w:rsidP="00511F4E">
            <w:pPr>
              <w:pStyle w:val="CommentText"/>
              <w:keepNext/>
              <w:keepLines/>
              <w:spacing w:beforeLines="25" w:afterLines="25"/>
              <w:jc w:val="center"/>
              <w:rPr>
                <w:b/>
                <w:bCs/>
                <w:lang w:eastAsia="ko-KR"/>
              </w:rPr>
              <w:pPrChange w:id="526" w:author="ehsan" w:date="2012-02-04T14:56:00Z">
                <w:pPr>
                  <w:pStyle w:val="CommentText"/>
                  <w:keepNext/>
                  <w:keepLines/>
                  <w:spacing w:beforeLines="25" w:afterLines="25"/>
                  <w:jc w:val="center"/>
                </w:pPr>
              </w:pPrChange>
            </w:pPr>
            <w:del w:id="527" w:author="ehsan" w:date="2012-02-04T14:10:00Z">
              <w:r w:rsidRPr="00210652" w:rsidDel="004C3AC6">
                <w:rPr>
                  <w:b/>
                  <w:bCs/>
                  <w:lang w:eastAsia="ko-KR"/>
                </w:rPr>
                <w:delText xml:space="preserve">for </w:delText>
              </w:r>
            </w:del>
            <w:proofErr w:type="spellStart"/>
            <w:r w:rsidRPr="00210652">
              <w:rPr>
                <w:b/>
                <w:bCs/>
                <w:lang w:eastAsia="ko-KR"/>
              </w:rPr>
              <w:t>nS</w:t>
            </w:r>
            <w:proofErr w:type="spellEnd"/>
            <w:r w:rsidRPr="00210652">
              <w:rPr>
                <w:b/>
                <w:bCs/>
                <w:lang w:eastAsia="ko-KR"/>
              </w:rPr>
              <w:t> = 8</w:t>
            </w:r>
          </w:p>
        </w:tc>
        <w:tc>
          <w:tcPr>
            <w:tcW w:w="0" w:type="auto"/>
            <w:vAlign w:val="center"/>
          </w:tcPr>
          <w:p w:rsidR="00983D38" w:rsidRPr="00210652" w:rsidDel="004C3AC6" w:rsidRDefault="00983D38" w:rsidP="00511F4E">
            <w:pPr>
              <w:pStyle w:val="CommentText"/>
              <w:keepNext/>
              <w:keepLines/>
              <w:spacing w:beforeLines="25" w:afterLines="25"/>
              <w:jc w:val="center"/>
              <w:rPr>
                <w:del w:id="528" w:author="ehsan" w:date="2012-02-04T14:10:00Z"/>
                <w:b/>
                <w:bCs/>
                <w:lang w:eastAsia="ko-KR"/>
              </w:rPr>
              <w:pPrChange w:id="529" w:author="ehsan" w:date="2012-02-04T14:56:00Z">
                <w:pPr>
                  <w:pStyle w:val="CommentText"/>
                  <w:keepNext/>
                  <w:keepLines/>
                  <w:spacing w:beforeLines="25" w:afterLines="25"/>
                  <w:jc w:val="center"/>
                </w:pPr>
              </w:pPrChange>
            </w:pPr>
            <w:del w:id="530" w:author="ehsan" w:date="2012-02-04T14:10:00Z">
              <w:r w:rsidRPr="00210652" w:rsidDel="004C3AC6">
                <w:rPr>
                  <w:b/>
                  <w:bCs/>
                  <w:lang w:eastAsia="ko-KR"/>
                </w:rPr>
                <w:delText>intraFilterType</w:delText>
              </w:r>
            </w:del>
          </w:p>
          <w:p w:rsidR="00983D38" w:rsidRPr="00210652" w:rsidRDefault="00983D38" w:rsidP="00511F4E">
            <w:pPr>
              <w:pStyle w:val="CommentText"/>
              <w:keepNext/>
              <w:keepLines/>
              <w:spacing w:beforeLines="25" w:afterLines="25"/>
              <w:jc w:val="center"/>
              <w:rPr>
                <w:b/>
                <w:bCs/>
                <w:lang w:eastAsia="ko-KR"/>
              </w:rPr>
              <w:pPrChange w:id="531" w:author="ehsan" w:date="2012-02-04T14:56:00Z">
                <w:pPr>
                  <w:pStyle w:val="CommentText"/>
                  <w:keepNext/>
                  <w:keepLines/>
                  <w:spacing w:beforeLines="25" w:afterLines="25"/>
                  <w:jc w:val="center"/>
                </w:pPr>
              </w:pPrChange>
            </w:pPr>
            <w:del w:id="532" w:author="ehsan" w:date="2012-02-04T14:10:00Z">
              <w:r w:rsidRPr="00210652" w:rsidDel="004C3AC6">
                <w:rPr>
                  <w:b/>
                  <w:bCs/>
                  <w:lang w:eastAsia="ko-KR"/>
                </w:rPr>
                <w:delText xml:space="preserve">for </w:delText>
              </w:r>
            </w:del>
            <w:proofErr w:type="spellStart"/>
            <w:r w:rsidRPr="00210652">
              <w:rPr>
                <w:b/>
                <w:bCs/>
                <w:lang w:eastAsia="ko-KR"/>
              </w:rPr>
              <w:t>nS</w:t>
            </w:r>
            <w:proofErr w:type="spellEnd"/>
            <w:r w:rsidRPr="00210652">
              <w:rPr>
                <w:b/>
                <w:bCs/>
                <w:lang w:eastAsia="ko-KR"/>
              </w:rPr>
              <w:t> = 16</w:t>
            </w:r>
          </w:p>
        </w:tc>
        <w:tc>
          <w:tcPr>
            <w:tcW w:w="0" w:type="auto"/>
            <w:vAlign w:val="center"/>
          </w:tcPr>
          <w:p w:rsidR="00983D38" w:rsidRPr="00210652" w:rsidDel="004C3AC6" w:rsidRDefault="00983D38" w:rsidP="00511F4E">
            <w:pPr>
              <w:pStyle w:val="CommentText"/>
              <w:keepNext/>
              <w:keepLines/>
              <w:spacing w:beforeLines="25" w:afterLines="25"/>
              <w:jc w:val="center"/>
              <w:rPr>
                <w:del w:id="533" w:author="ehsan" w:date="2012-02-04T14:10:00Z"/>
                <w:b/>
                <w:bCs/>
                <w:lang w:eastAsia="ko-KR"/>
              </w:rPr>
              <w:pPrChange w:id="534" w:author="ehsan" w:date="2012-02-04T14:56:00Z">
                <w:pPr>
                  <w:pStyle w:val="CommentText"/>
                  <w:keepNext/>
                  <w:keepLines/>
                  <w:spacing w:beforeLines="25" w:afterLines="25"/>
                  <w:jc w:val="center"/>
                </w:pPr>
              </w:pPrChange>
            </w:pPr>
            <w:del w:id="535" w:author="ehsan" w:date="2012-02-04T14:10:00Z">
              <w:r w:rsidRPr="00210652" w:rsidDel="004C3AC6">
                <w:rPr>
                  <w:b/>
                  <w:bCs/>
                  <w:lang w:eastAsia="ko-KR"/>
                </w:rPr>
                <w:delText>intraFilterType</w:delText>
              </w:r>
            </w:del>
          </w:p>
          <w:p w:rsidR="00983D38" w:rsidRPr="00210652" w:rsidRDefault="00983D38" w:rsidP="00511F4E">
            <w:pPr>
              <w:pStyle w:val="CommentText"/>
              <w:keepNext/>
              <w:keepLines/>
              <w:spacing w:beforeLines="25" w:afterLines="25"/>
              <w:jc w:val="center"/>
              <w:rPr>
                <w:b/>
                <w:bCs/>
                <w:lang w:eastAsia="ko-KR"/>
              </w:rPr>
              <w:pPrChange w:id="536" w:author="ehsan" w:date="2012-02-04T14:56:00Z">
                <w:pPr>
                  <w:pStyle w:val="CommentText"/>
                  <w:keepNext/>
                  <w:keepLines/>
                  <w:spacing w:beforeLines="25" w:afterLines="25"/>
                  <w:jc w:val="center"/>
                </w:pPr>
              </w:pPrChange>
            </w:pPr>
            <w:del w:id="537" w:author="ehsan" w:date="2012-02-04T14:10:00Z">
              <w:r w:rsidRPr="00210652" w:rsidDel="004C3AC6">
                <w:rPr>
                  <w:b/>
                  <w:bCs/>
                  <w:lang w:eastAsia="ko-KR"/>
                </w:rPr>
                <w:delText xml:space="preserve">for </w:delText>
              </w:r>
            </w:del>
            <w:proofErr w:type="spellStart"/>
            <w:r w:rsidRPr="00210652">
              <w:rPr>
                <w:b/>
                <w:bCs/>
                <w:lang w:eastAsia="ko-KR"/>
              </w:rPr>
              <w:t>nS</w:t>
            </w:r>
            <w:proofErr w:type="spellEnd"/>
            <w:r w:rsidRPr="00210652">
              <w:rPr>
                <w:b/>
                <w:bCs/>
                <w:lang w:eastAsia="ko-KR"/>
              </w:rPr>
              <w:t> = 32</w:t>
            </w:r>
          </w:p>
        </w:tc>
        <w:tc>
          <w:tcPr>
            <w:tcW w:w="0" w:type="auto"/>
            <w:vAlign w:val="center"/>
          </w:tcPr>
          <w:p w:rsidR="00983D38" w:rsidRPr="00210652" w:rsidDel="004C3AC6" w:rsidRDefault="00983D38" w:rsidP="00511F4E">
            <w:pPr>
              <w:pStyle w:val="CommentText"/>
              <w:keepNext/>
              <w:keepLines/>
              <w:spacing w:beforeLines="25" w:afterLines="25"/>
              <w:jc w:val="center"/>
              <w:rPr>
                <w:del w:id="538" w:author="ehsan" w:date="2012-02-04T14:10:00Z"/>
                <w:b/>
                <w:bCs/>
                <w:lang w:eastAsia="ko-KR"/>
              </w:rPr>
              <w:pPrChange w:id="539" w:author="ehsan" w:date="2012-02-04T14:56:00Z">
                <w:pPr>
                  <w:pStyle w:val="CommentText"/>
                  <w:keepNext/>
                  <w:keepLines/>
                  <w:spacing w:beforeLines="25" w:afterLines="25"/>
                  <w:jc w:val="center"/>
                </w:pPr>
              </w:pPrChange>
            </w:pPr>
            <w:del w:id="540" w:author="ehsan" w:date="2012-02-04T14:10:00Z">
              <w:r w:rsidRPr="00210652" w:rsidDel="004C3AC6">
                <w:rPr>
                  <w:b/>
                  <w:bCs/>
                  <w:lang w:eastAsia="ko-KR"/>
                </w:rPr>
                <w:delText>intraFilterType</w:delText>
              </w:r>
            </w:del>
          </w:p>
          <w:p w:rsidR="00983D38" w:rsidRPr="00210652" w:rsidRDefault="00983D38" w:rsidP="00511F4E">
            <w:pPr>
              <w:pStyle w:val="CommentText"/>
              <w:keepNext/>
              <w:keepLines/>
              <w:spacing w:beforeLines="25" w:afterLines="25"/>
              <w:jc w:val="center"/>
              <w:rPr>
                <w:b/>
                <w:bCs/>
                <w:lang w:eastAsia="ko-KR"/>
              </w:rPr>
              <w:pPrChange w:id="541" w:author="ehsan" w:date="2012-02-04T14:56:00Z">
                <w:pPr>
                  <w:pStyle w:val="CommentText"/>
                  <w:keepNext/>
                  <w:keepLines/>
                  <w:spacing w:beforeLines="25" w:afterLines="25"/>
                  <w:jc w:val="center"/>
                </w:pPr>
              </w:pPrChange>
            </w:pPr>
            <w:del w:id="542" w:author="ehsan" w:date="2012-02-04T14:10:00Z">
              <w:r w:rsidRPr="00210652" w:rsidDel="004C3AC6">
                <w:rPr>
                  <w:b/>
                  <w:bCs/>
                  <w:lang w:eastAsia="ko-KR"/>
                </w:rPr>
                <w:delText xml:space="preserve">for </w:delText>
              </w:r>
            </w:del>
            <w:proofErr w:type="spellStart"/>
            <w:r w:rsidRPr="00210652">
              <w:rPr>
                <w:b/>
                <w:bCs/>
                <w:lang w:eastAsia="ko-KR"/>
              </w:rPr>
              <w:t>nS</w:t>
            </w:r>
            <w:proofErr w:type="spellEnd"/>
            <w:r w:rsidRPr="00210652">
              <w:rPr>
                <w:b/>
                <w:bCs/>
                <w:lang w:eastAsia="ko-KR"/>
              </w:rPr>
              <w:t> = 64</w:t>
            </w:r>
          </w:p>
        </w:tc>
      </w:tr>
      <w:tr w:rsidR="00983D38" w:rsidRPr="00210652" w:rsidTr="00511F4E">
        <w:trPr>
          <w:jc w:val="center"/>
        </w:trPr>
        <w:tc>
          <w:tcPr>
            <w:tcW w:w="0" w:type="auto"/>
          </w:tcPr>
          <w:p w:rsidR="00983D38" w:rsidRPr="00210652" w:rsidRDefault="00983D38" w:rsidP="00C31FA3">
            <w:pPr>
              <w:pStyle w:val="CommentText"/>
              <w:keepNext/>
              <w:keepLines/>
              <w:spacing w:beforeLines="25" w:afterLines="25"/>
              <w:jc w:val="center"/>
              <w:rPr>
                <w:b/>
                <w:bCs/>
                <w:lang w:eastAsia="ko-KR"/>
              </w:rPr>
            </w:pPr>
            <w:del w:id="543" w:author="ehsan" w:date="2012-02-04T14:11:00Z">
              <w:r w:rsidDel="004C3AC6">
                <w:rPr>
                  <w:rFonts w:ascii="Times" w:hAnsi="Times" w:cs="Times"/>
                  <w:lang w:eastAsia="ko-KR"/>
                </w:rPr>
                <w:delText>0</w:delText>
              </w:r>
            </w:del>
            <w:ins w:id="544" w:author="ehsan" w:date="2012-02-04T14:11:00Z">
              <w:r w:rsidR="00653ACA" w:rsidRPr="00653ACA">
                <w:rPr>
                  <w:rFonts w:ascii="Times" w:hAnsi="Times" w:cs="Times"/>
                  <w:b/>
                  <w:lang w:eastAsia="ko-KR"/>
                  <w:rPrChange w:id="545" w:author="ehsan" w:date="2012-02-04T14:12:00Z">
                    <w:rPr>
                      <w:rFonts w:ascii="Times" w:hAnsi="Times" w:cs="Times"/>
                      <w:lang w:eastAsia="ko-KR"/>
                    </w:rPr>
                  </w:rPrChange>
                </w:rPr>
                <w:t>Value</w:t>
              </w:r>
            </w:ins>
          </w:p>
        </w:tc>
        <w:tc>
          <w:tcPr>
            <w:tcW w:w="0" w:type="auto"/>
          </w:tcPr>
          <w:p w:rsidR="00983D38" w:rsidRPr="00210652" w:rsidRDefault="004C3AC6" w:rsidP="00511F4E">
            <w:pPr>
              <w:pStyle w:val="CommentText"/>
              <w:keepNext/>
              <w:keepLines/>
              <w:spacing w:beforeLines="25" w:afterLines="25"/>
              <w:jc w:val="center"/>
              <w:rPr>
                <w:b/>
                <w:bCs/>
                <w:lang w:eastAsia="ko-KR"/>
              </w:rPr>
            </w:pPr>
            <w:ins w:id="546" w:author="ehsan" w:date="2012-02-04T14:11:00Z">
              <w:r>
                <w:rPr>
                  <w:lang w:eastAsia="ko-KR"/>
                </w:rPr>
                <w:t>10</w:t>
              </w:r>
            </w:ins>
            <w:del w:id="547" w:author="ehsan" w:date="2012-02-04T14:11:00Z">
              <w:r w:rsidR="00983D38" w:rsidRPr="00BB6AEF" w:rsidDel="004C3AC6">
                <w:rPr>
                  <w:lang w:eastAsia="ko-KR"/>
                </w:rPr>
                <w:delText>0</w:delText>
              </w:r>
            </w:del>
          </w:p>
        </w:tc>
        <w:tc>
          <w:tcPr>
            <w:tcW w:w="0" w:type="auto"/>
          </w:tcPr>
          <w:p w:rsidR="00983D38" w:rsidRPr="00210652" w:rsidRDefault="00983D38" w:rsidP="00511F4E">
            <w:pPr>
              <w:pStyle w:val="CommentText"/>
              <w:keepNext/>
              <w:keepLines/>
              <w:spacing w:beforeLines="25" w:afterLines="25"/>
              <w:jc w:val="center"/>
              <w:rPr>
                <w:b/>
                <w:bCs/>
                <w:lang w:eastAsia="ko-KR"/>
              </w:rPr>
            </w:pPr>
            <w:del w:id="548" w:author="ehsan" w:date="2012-02-04T14:11:00Z">
              <w:r w:rsidRPr="00BB6AEF" w:rsidDel="004C3AC6">
                <w:rPr>
                  <w:lang w:eastAsia="ko-KR"/>
                </w:rPr>
                <w:delText>1</w:delText>
              </w:r>
            </w:del>
            <w:ins w:id="549" w:author="ehsan" w:date="2012-02-04T14:11:00Z">
              <w:r w:rsidR="004C3AC6">
                <w:rPr>
                  <w:lang w:eastAsia="ko-KR"/>
                </w:rPr>
                <w:t>7</w:t>
              </w:r>
            </w:ins>
          </w:p>
        </w:tc>
        <w:tc>
          <w:tcPr>
            <w:tcW w:w="0" w:type="auto"/>
          </w:tcPr>
          <w:p w:rsidR="00983D38" w:rsidRPr="00210652" w:rsidRDefault="00983D38" w:rsidP="00511F4E">
            <w:pPr>
              <w:pStyle w:val="CommentText"/>
              <w:keepNext/>
              <w:keepLines/>
              <w:spacing w:beforeLines="25" w:afterLines="25"/>
              <w:jc w:val="center"/>
              <w:rPr>
                <w:b/>
                <w:bCs/>
                <w:lang w:eastAsia="ko-KR"/>
              </w:rPr>
            </w:pPr>
            <w:r w:rsidRPr="00BB6AEF">
              <w:rPr>
                <w:lang w:eastAsia="ko-KR"/>
              </w:rPr>
              <w:t>1</w:t>
            </w:r>
          </w:p>
        </w:tc>
        <w:tc>
          <w:tcPr>
            <w:tcW w:w="0" w:type="auto"/>
          </w:tcPr>
          <w:p w:rsidR="00983D38" w:rsidRPr="00210652" w:rsidRDefault="004C3AC6" w:rsidP="00511F4E">
            <w:pPr>
              <w:pStyle w:val="CommentText"/>
              <w:keepNext/>
              <w:keepLines/>
              <w:spacing w:beforeLines="25" w:afterLines="25"/>
              <w:jc w:val="center"/>
              <w:rPr>
                <w:b/>
                <w:bCs/>
                <w:lang w:eastAsia="ko-KR"/>
              </w:rPr>
              <w:pPrChange w:id="550" w:author="ehsan" w:date="2012-02-04T14:56:00Z">
                <w:pPr>
                  <w:pStyle w:val="CommentText"/>
                  <w:keepNext/>
                  <w:keepLines/>
                  <w:spacing w:beforeLines="25" w:afterLines="25"/>
                  <w:jc w:val="center"/>
                </w:pPr>
              </w:pPrChange>
            </w:pPr>
            <w:ins w:id="551" w:author="ehsan" w:date="2012-02-04T14:12:00Z">
              <w:r>
                <w:rPr>
                  <w:lang w:eastAsia="ko-KR"/>
                </w:rPr>
                <w:t>0</w:t>
              </w:r>
            </w:ins>
            <w:del w:id="552" w:author="ehsan" w:date="2012-02-04T14:12:00Z">
              <w:r w:rsidR="00983D38" w:rsidRPr="00BB6AEF" w:rsidDel="004C3AC6">
                <w:rPr>
                  <w:lang w:eastAsia="ko-KR"/>
                </w:rPr>
                <w:delText>1</w:delText>
              </w:r>
            </w:del>
          </w:p>
        </w:tc>
        <w:tc>
          <w:tcPr>
            <w:tcW w:w="0" w:type="auto"/>
          </w:tcPr>
          <w:p w:rsidR="00983D38" w:rsidRPr="00210652" w:rsidRDefault="00983D38" w:rsidP="00511F4E">
            <w:pPr>
              <w:pStyle w:val="CommentText"/>
              <w:keepNext/>
              <w:keepLines/>
              <w:spacing w:beforeLines="25" w:afterLines="25"/>
              <w:jc w:val="center"/>
              <w:rPr>
                <w:b/>
                <w:bCs/>
                <w:lang w:eastAsia="ko-KR"/>
              </w:rPr>
              <w:pPrChange w:id="553" w:author="ehsan" w:date="2012-02-04T14:56:00Z">
                <w:pPr>
                  <w:pStyle w:val="CommentText"/>
                  <w:keepNext/>
                  <w:keepLines/>
                  <w:spacing w:beforeLines="25" w:afterLines="25"/>
                  <w:jc w:val="center"/>
                </w:pPr>
              </w:pPrChange>
            </w:pPr>
            <w:del w:id="554" w:author="ehsan" w:date="2012-02-04T14:12:00Z">
              <w:r w:rsidRPr="00BB6AEF" w:rsidDel="004C3AC6">
                <w:rPr>
                  <w:lang w:eastAsia="ko-KR"/>
                </w:rPr>
                <w:delText>0</w:delText>
              </w:r>
            </w:del>
            <w:ins w:id="555" w:author="ehsan" w:date="2012-02-04T14:12:00Z">
              <w:r w:rsidR="004C3AC6">
                <w:rPr>
                  <w:lang w:eastAsia="ko-KR"/>
                </w:rPr>
                <w:t>10</w:t>
              </w:r>
            </w:ins>
          </w:p>
        </w:tc>
      </w:tr>
      <w:tr w:rsidR="00983D38" w:rsidRPr="00210652" w:rsidDel="004C3AC6" w:rsidTr="00511F4E">
        <w:trPr>
          <w:jc w:val="center"/>
          <w:del w:id="556" w:author="ehsan" w:date="2012-02-04T14:12:00Z"/>
        </w:trPr>
        <w:tc>
          <w:tcPr>
            <w:tcW w:w="0" w:type="auto"/>
          </w:tcPr>
          <w:p w:rsidR="00983D38" w:rsidRPr="00210652" w:rsidDel="004C3AC6" w:rsidRDefault="00983D38" w:rsidP="00C31FA3">
            <w:pPr>
              <w:keepNext/>
              <w:keepLines/>
              <w:spacing w:beforeLines="25" w:afterLines="25"/>
              <w:jc w:val="center"/>
              <w:rPr>
                <w:del w:id="557" w:author="ehsan" w:date="2012-02-04T14:12:00Z"/>
              </w:rPr>
            </w:pPr>
            <w:del w:id="558" w:author="ehsan" w:date="2012-02-04T14:12:00Z">
              <w:r w:rsidDel="004C3AC6">
                <w:delText>1</w:delText>
              </w:r>
              <w:r w:rsidRPr="00210652" w:rsidDel="004C3AC6">
                <w:delText>-2</w:delText>
              </w:r>
            </w:del>
          </w:p>
        </w:tc>
        <w:tc>
          <w:tcPr>
            <w:tcW w:w="0" w:type="auto"/>
          </w:tcPr>
          <w:p w:rsidR="00983D38" w:rsidRPr="00210652" w:rsidDel="004C3AC6" w:rsidRDefault="00983D38" w:rsidP="00511F4E">
            <w:pPr>
              <w:keepNext/>
              <w:keepLines/>
              <w:spacing w:beforeLines="25" w:afterLines="25"/>
              <w:jc w:val="center"/>
              <w:rPr>
                <w:del w:id="559" w:author="ehsan" w:date="2012-02-04T14:12:00Z"/>
                <w:lang w:eastAsia="ko-KR"/>
              </w:rPr>
            </w:pPr>
            <w:del w:id="560"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561" w:author="ehsan" w:date="2012-02-04T14:12:00Z"/>
                <w:lang w:eastAsia="ko-KR"/>
              </w:rPr>
            </w:pPr>
            <w:del w:id="562"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563" w:author="ehsan" w:date="2012-02-04T14:12:00Z"/>
                <w:lang w:eastAsia="ko-KR"/>
              </w:rPr>
            </w:pPr>
            <w:del w:id="564"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565" w:author="ehsan" w:date="2012-02-04T14:12:00Z"/>
                <w:lang w:eastAsia="ko-KR"/>
              </w:rPr>
              <w:pPrChange w:id="566" w:author="ehsan" w:date="2012-02-04T14:56:00Z">
                <w:pPr>
                  <w:keepNext/>
                  <w:keepLines/>
                  <w:spacing w:beforeLines="25" w:afterLines="25"/>
                  <w:jc w:val="center"/>
                </w:pPr>
              </w:pPrChange>
            </w:pPr>
            <w:del w:id="567"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568" w:author="ehsan" w:date="2012-02-04T14:12:00Z"/>
                <w:lang w:eastAsia="ko-KR"/>
              </w:rPr>
              <w:pPrChange w:id="569" w:author="ehsan" w:date="2012-02-04T14:56:00Z">
                <w:pPr>
                  <w:keepNext/>
                  <w:keepLines/>
                  <w:spacing w:beforeLines="25" w:afterLines="25"/>
                  <w:jc w:val="center"/>
                </w:pPr>
              </w:pPrChange>
            </w:pPr>
            <w:del w:id="570" w:author="ehsan" w:date="2012-02-04T14:12:00Z">
              <w:r w:rsidRPr="00210652" w:rsidDel="004C3AC6">
                <w:rPr>
                  <w:lang w:eastAsia="ko-KR"/>
                </w:rPr>
                <w:delText>0</w:delText>
              </w:r>
            </w:del>
          </w:p>
        </w:tc>
      </w:tr>
      <w:tr w:rsidR="00983D38" w:rsidRPr="00210652" w:rsidDel="004C3AC6" w:rsidTr="00511F4E">
        <w:trPr>
          <w:jc w:val="center"/>
          <w:del w:id="571" w:author="ehsan" w:date="2012-02-04T14:12:00Z"/>
        </w:trPr>
        <w:tc>
          <w:tcPr>
            <w:tcW w:w="0" w:type="auto"/>
          </w:tcPr>
          <w:p w:rsidR="00983D38" w:rsidRPr="00210652" w:rsidDel="004C3AC6" w:rsidRDefault="00983D38" w:rsidP="00C31FA3">
            <w:pPr>
              <w:keepNext/>
              <w:keepLines/>
              <w:spacing w:beforeLines="25" w:afterLines="25"/>
              <w:jc w:val="center"/>
              <w:rPr>
                <w:del w:id="572" w:author="ehsan" w:date="2012-02-04T14:12:00Z"/>
                <w:rFonts w:ascii="Times" w:hAnsi="Times" w:cs="Times"/>
                <w:lang w:eastAsia="ko-KR"/>
              </w:rPr>
            </w:pPr>
            <w:del w:id="573" w:author="ehsan" w:date="2012-02-04T14:12:00Z">
              <w:r w:rsidRPr="00210652" w:rsidDel="004C3AC6">
                <w:rPr>
                  <w:rFonts w:ascii="Times" w:hAnsi="Times" w:cs="Times"/>
                  <w:lang w:eastAsia="ko-KR"/>
                </w:rPr>
                <w:delText>3</w:delText>
              </w:r>
            </w:del>
          </w:p>
        </w:tc>
        <w:tc>
          <w:tcPr>
            <w:tcW w:w="0" w:type="auto"/>
          </w:tcPr>
          <w:p w:rsidR="00983D38" w:rsidRPr="00210652" w:rsidDel="004C3AC6" w:rsidRDefault="00983D38" w:rsidP="00511F4E">
            <w:pPr>
              <w:keepNext/>
              <w:keepLines/>
              <w:spacing w:beforeLines="25" w:afterLines="25"/>
              <w:jc w:val="center"/>
              <w:rPr>
                <w:del w:id="574" w:author="ehsan" w:date="2012-02-04T14:12:00Z"/>
                <w:lang w:eastAsia="ko-KR"/>
              </w:rPr>
            </w:pPr>
            <w:del w:id="575"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576" w:author="ehsan" w:date="2012-02-04T14:12:00Z"/>
                <w:lang w:eastAsia="ko-KR"/>
              </w:rPr>
            </w:pPr>
            <w:del w:id="577"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578" w:author="ehsan" w:date="2012-02-04T14:12:00Z"/>
                <w:lang w:eastAsia="ko-KR"/>
              </w:rPr>
            </w:pPr>
            <w:del w:id="579"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580" w:author="ehsan" w:date="2012-02-04T14:12:00Z"/>
                <w:lang w:eastAsia="ko-KR"/>
              </w:rPr>
              <w:pPrChange w:id="581" w:author="ehsan" w:date="2012-02-04T14:56:00Z">
                <w:pPr>
                  <w:keepNext/>
                  <w:keepLines/>
                  <w:spacing w:beforeLines="25" w:afterLines="25"/>
                  <w:jc w:val="center"/>
                </w:pPr>
              </w:pPrChange>
            </w:pPr>
            <w:del w:id="582"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583" w:author="ehsan" w:date="2012-02-04T14:12:00Z"/>
                <w:lang w:eastAsia="ko-KR"/>
              </w:rPr>
              <w:pPrChange w:id="584" w:author="ehsan" w:date="2012-02-04T14:56:00Z">
                <w:pPr>
                  <w:keepNext/>
                  <w:keepLines/>
                  <w:spacing w:beforeLines="25" w:afterLines="25"/>
                  <w:jc w:val="center"/>
                </w:pPr>
              </w:pPrChange>
            </w:pPr>
            <w:del w:id="585" w:author="ehsan" w:date="2012-02-04T14:12:00Z">
              <w:r w:rsidRPr="00210652" w:rsidDel="004C3AC6">
                <w:rPr>
                  <w:lang w:eastAsia="ko-KR"/>
                </w:rPr>
                <w:delText>0</w:delText>
              </w:r>
            </w:del>
          </w:p>
        </w:tc>
      </w:tr>
      <w:tr w:rsidR="00983D38" w:rsidRPr="00210652" w:rsidDel="004C3AC6" w:rsidTr="00511F4E">
        <w:trPr>
          <w:jc w:val="center"/>
          <w:del w:id="586" w:author="ehsan" w:date="2012-02-04T14:12:00Z"/>
        </w:trPr>
        <w:tc>
          <w:tcPr>
            <w:tcW w:w="0" w:type="auto"/>
          </w:tcPr>
          <w:p w:rsidR="00983D38" w:rsidRPr="00210652" w:rsidDel="004C3AC6" w:rsidRDefault="00983D38" w:rsidP="00C31FA3">
            <w:pPr>
              <w:keepNext/>
              <w:keepLines/>
              <w:spacing w:beforeLines="25" w:afterLines="25"/>
              <w:jc w:val="center"/>
              <w:rPr>
                <w:del w:id="587" w:author="ehsan" w:date="2012-02-04T14:12:00Z"/>
                <w:rFonts w:ascii="Times" w:hAnsi="Times" w:cs="Times"/>
                <w:lang w:eastAsia="ko-KR"/>
              </w:rPr>
            </w:pPr>
            <w:del w:id="588" w:author="ehsan" w:date="2012-02-04T14:12:00Z">
              <w:r w:rsidRPr="00210652" w:rsidDel="004C3AC6">
                <w:rPr>
                  <w:rFonts w:ascii="Times" w:hAnsi="Times" w:cs="Times"/>
                  <w:lang w:eastAsia="ko-KR"/>
                </w:rPr>
                <w:delText>4, 5</w:delText>
              </w:r>
            </w:del>
          </w:p>
        </w:tc>
        <w:tc>
          <w:tcPr>
            <w:tcW w:w="0" w:type="auto"/>
          </w:tcPr>
          <w:p w:rsidR="00983D38" w:rsidRPr="00210652" w:rsidDel="004C3AC6" w:rsidRDefault="00983D38" w:rsidP="00511F4E">
            <w:pPr>
              <w:keepNext/>
              <w:keepLines/>
              <w:spacing w:beforeLines="25" w:afterLines="25"/>
              <w:jc w:val="center"/>
              <w:rPr>
                <w:del w:id="589" w:author="ehsan" w:date="2012-02-04T14:12:00Z"/>
                <w:lang w:eastAsia="ko-KR"/>
              </w:rPr>
            </w:pPr>
            <w:del w:id="590"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591" w:author="ehsan" w:date="2012-02-04T14:12:00Z"/>
                <w:lang w:eastAsia="ko-KR"/>
              </w:rPr>
            </w:pPr>
            <w:del w:id="592"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593" w:author="ehsan" w:date="2012-02-04T14:12:00Z"/>
                <w:lang w:eastAsia="ko-KR"/>
              </w:rPr>
            </w:pPr>
            <w:del w:id="594"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595" w:author="ehsan" w:date="2012-02-04T14:12:00Z"/>
                <w:lang w:eastAsia="ko-KR"/>
              </w:rPr>
              <w:pPrChange w:id="596" w:author="ehsan" w:date="2012-02-04T14:56:00Z">
                <w:pPr>
                  <w:keepNext/>
                  <w:keepLines/>
                  <w:spacing w:beforeLines="25" w:afterLines="25"/>
                  <w:jc w:val="center"/>
                </w:pPr>
              </w:pPrChange>
            </w:pPr>
            <w:del w:id="597"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598" w:author="ehsan" w:date="2012-02-04T14:12:00Z"/>
                <w:lang w:eastAsia="ko-KR"/>
              </w:rPr>
              <w:pPrChange w:id="599" w:author="ehsan" w:date="2012-02-04T14:56:00Z">
                <w:pPr>
                  <w:keepNext/>
                  <w:keepLines/>
                  <w:spacing w:beforeLines="25" w:afterLines="25"/>
                  <w:jc w:val="center"/>
                </w:pPr>
              </w:pPrChange>
            </w:pPr>
            <w:del w:id="600" w:author="ehsan" w:date="2012-02-04T14:12:00Z">
              <w:r w:rsidRPr="00210652" w:rsidDel="004C3AC6">
                <w:rPr>
                  <w:lang w:eastAsia="ko-KR"/>
                </w:rPr>
                <w:delText>0</w:delText>
              </w:r>
            </w:del>
          </w:p>
        </w:tc>
      </w:tr>
      <w:tr w:rsidR="00983D38" w:rsidRPr="00210652" w:rsidDel="004C3AC6" w:rsidTr="00511F4E">
        <w:trPr>
          <w:jc w:val="center"/>
          <w:del w:id="601" w:author="ehsan" w:date="2012-02-04T14:12:00Z"/>
        </w:trPr>
        <w:tc>
          <w:tcPr>
            <w:tcW w:w="0" w:type="auto"/>
          </w:tcPr>
          <w:p w:rsidR="00983D38" w:rsidRPr="00210652" w:rsidDel="004C3AC6" w:rsidRDefault="00983D38" w:rsidP="00C31FA3">
            <w:pPr>
              <w:keepNext/>
              <w:keepLines/>
              <w:spacing w:beforeLines="25" w:afterLines="25"/>
              <w:jc w:val="center"/>
              <w:rPr>
                <w:del w:id="602" w:author="ehsan" w:date="2012-02-04T14:12:00Z"/>
                <w:rFonts w:ascii="Times" w:hAnsi="Times" w:cs="Times"/>
                <w:lang w:eastAsia="ko-KR"/>
              </w:rPr>
            </w:pPr>
            <w:del w:id="603" w:author="ehsan" w:date="2012-02-04T14:12:00Z">
              <w:r w:rsidRPr="00210652" w:rsidDel="004C3AC6">
                <w:rPr>
                  <w:rFonts w:ascii="Times" w:hAnsi="Times" w:cs="Times"/>
                  <w:lang w:eastAsia="ko-KR"/>
                </w:rPr>
                <w:delText>6</w:delText>
              </w:r>
            </w:del>
          </w:p>
        </w:tc>
        <w:tc>
          <w:tcPr>
            <w:tcW w:w="0" w:type="auto"/>
          </w:tcPr>
          <w:p w:rsidR="00983D38" w:rsidRPr="00210652" w:rsidDel="004C3AC6" w:rsidRDefault="00983D38" w:rsidP="00511F4E">
            <w:pPr>
              <w:keepNext/>
              <w:keepLines/>
              <w:spacing w:beforeLines="25" w:afterLines="25"/>
              <w:jc w:val="center"/>
              <w:rPr>
                <w:del w:id="604" w:author="ehsan" w:date="2012-02-04T14:12:00Z"/>
                <w:lang w:eastAsia="ko-KR"/>
              </w:rPr>
            </w:pPr>
            <w:del w:id="605"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06" w:author="ehsan" w:date="2012-02-04T14:12:00Z"/>
                <w:lang w:eastAsia="ko-KR"/>
              </w:rPr>
            </w:pPr>
            <w:del w:id="607"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08" w:author="ehsan" w:date="2012-02-04T14:12:00Z"/>
                <w:lang w:eastAsia="ko-KR"/>
              </w:rPr>
            </w:pPr>
            <w:del w:id="609"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10" w:author="ehsan" w:date="2012-02-04T14:12:00Z"/>
                <w:lang w:eastAsia="ko-KR"/>
              </w:rPr>
              <w:pPrChange w:id="611" w:author="ehsan" w:date="2012-02-04T14:56:00Z">
                <w:pPr>
                  <w:keepNext/>
                  <w:keepLines/>
                  <w:spacing w:beforeLines="25" w:afterLines="25"/>
                  <w:jc w:val="center"/>
                </w:pPr>
              </w:pPrChange>
            </w:pPr>
            <w:del w:id="612"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13" w:author="ehsan" w:date="2012-02-04T14:12:00Z"/>
                <w:lang w:eastAsia="ko-KR"/>
              </w:rPr>
              <w:pPrChange w:id="614" w:author="ehsan" w:date="2012-02-04T14:56:00Z">
                <w:pPr>
                  <w:keepNext/>
                  <w:keepLines/>
                  <w:spacing w:beforeLines="25" w:afterLines="25"/>
                  <w:jc w:val="center"/>
                </w:pPr>
              </w:pPrChange>
            </w:pPr>
            <w:del w:id="615" w:author="ehsan" w:date="2012-02-04T14:12:00Z">
              <w:r w:rsidRPr="00210652" w:rsidDel="004C3AC6">
                <w:rPr>
                  <w:lang w:eastAsia="ko-KR"/>
                </w:rPr>
                <w:delText>0</w:delText>
              </w:r>
            </w:del>
          </w:p>
        </w:tc>
      </w:tr>
      <w:tr w:rsidR="00983D38" w:rsidRPr="00210652" w:rsidDel="004C3AC6" w:rsidTr="00511F4E">
        <w:trPr>
          <w:jc w:val="center"/>
          <w:del w:id="616" w:author="ehsan" w:date="2012-02-04T14:12:00Z"/>
        </w:trPr>
        <w:tc>
          <w:tcPr>
            <w:tcW w:w="0" w:type="auto"/>
          </w:tcPr>
          <w:p w:rsidR="00983D38" w:rsidRPr="00210652" w:rsidDel="004C3AC6" w:rsidRDefault="00983D38" w:rsidP="00C31FA3">
            <w:pPr>
              <w:keepNext/>
              <w:keepLines/>
              <w:spacing w:beforeLines="25" w:afterLines="25"/>
              <w:jc w:val="center"/>
              <w:rPr>
                <w:del w:id="617" w:author="ehsan" w:date="2012-02-04T14:12:00Z"/>
                <w:rFonts w:ascii="Times" w:hAnsi="Times" w:cs="Times"/>
                <w:lang w:eastAsia="ko-KR"/>
              </w:rPr>
            </w:pPr>
            <w:del w:id="618" w:author="ehsan" w:date="2012-02-04T14:12:00Z">
              <w:r w:rsidRPr="00210652" w:rsidDel="004C3AC6">
                <w:rPr>
                  <w:rFonts w:ascii="Times" w:hAnsi="Times" w:cs="Times"/>
                  <w:lang w:eastAsia="ko-KR"/>
                </w:rPr>
                <w:delText>7, 8</w:delText>
              </w:r>
            </w:del>
          </w:p>
        </w:tc>
        <w:tc>
          <w:tcPr>
            <w:tcW w:w="0" w:type="auto"/>
          </w:tcPr>
          <w:p w:rsidR="00983D38" w:rsidRPr="00210652" w:rsidDel="004C3AC6" w:rsidRDefault="00983D38" w:rsidP="00511F4E">
            <w:pPr>
              <w:keepNext/>
              <w:keepLines/>
              <w:spacing w:beforeLines="25" w:afterLines="25"/>
              <w:jc w:val="center"/>
              <w:rPr>
                <w:del w:id="619" w:author="ehsan" w:date="2012-02-04T14:12:00Z"/>
                <w:lang w:eastAsia="ko-KR"/>
              </w:rPr>
            </w:pPr>
            <w:del w:id="620"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21" w:author="ehsan" w:date="2012-02-04T14:12:00Z"/>
                <w:lang w:eastAsia="ko-KR"/>
              </w:rPr>
            </w:pPr>
            <w:del w:id="622"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23" w:author="ehsan" w:date="2012-02-04T14:12:00Z"/>
                <w:lang w:eastAsia="ko-KR"/>
              </w:rPr>
            </w:pPr>
            <w:del w:id="624"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25" w:author="ehsan" w:date="2012-02-04T14:12:00Z"/>
                <w:lang w:eastAsia="ko-KR"/>
              </w:rPr>
              <w:pPrChange w:id="626" w:author="ehsan" w:date="2012-02-04T14:56:00Z">
                <w:pPr>
                  <w:keepNext/>
                  <w:keepLines/>
                  <w:spacing w:beforeLines="25" w:afterLines="25"/>
                  <w:jc w:val="center"/>
                </w:pPr>
              </w:pPrChange>
            </w:pPr>
            <w:del w:id="627"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28" w:author="ehsan" w:date="2012-02-04T14:12:00Z"/>
                <w:lang w:eastAsia="ko-KR"/>
              </w:rPr>
              <w:pPrChange w:id="629" w:author="ehsan" w:date="2012-02-04T14:56:00Z">
                <w:pPr>
                  <w:keepNext/>
                  <w:keepLines/>
                  <w:spacing w:beforeLines="25" w:afterLines="25"/>
                  <w:jc w:val="center"/>
                </w:pPr>
              </w:pPrChange>
            </w:pPr>
            <w:del w:id="630" w:author="ehsan" w:date="2012-02-04T14:12:00Z">
              <w:r w:rsidRPr="00210652" w:rsidDel="004C3AC6">
                <w:rPr>
                  <w:lang w:eastAsia="ko-KR"/>
                </w:rPr>
                <w:delText>0</w:delText>
              </w:r>
            </w:del>
          </w:p>
        </w:tc>
      </w:tr>
      <w:tr w:rsidR="00983D38" w:rsidRPr="00210652" w:rsidDel="004C3AC6" w:rsidTr="00511F4E">
        <w:trPr>
          <w:jc w:val="center"/>
          <w:del w:id="631" w:author="ehsan" w:date="2012-02-04T14:12:00Z"/>
        </w:trPr>
        <w:tc>
          <w:tcPr>
            <w:tcW w:w="0" w:type="auto"/>
          </w:tcPr>
          <w:p w:rsidR="00983D38" w:rsidRPr="00210652" w:rsidDel="004C3AC6" w:rsidRDefault="00983D38" w:rsidP="00C31FA3">
            <w:pPr>
              <w:keepNext/>
              <w:keepLines/>
              <w:spacing w:beforeLines="25" w:afterLines="25"/>
              <w:jc w:val="center"/>
              <w:rPr>
                <w:del w:id="632" w:author="ehsan" w:date="2012-02-04T14:12:00Z"/>
                <w:rFonts w:ascii="Times" w:hAnsi="Times" w:cs="Times"/>
                <w:lang w:eastAsia="ko-KR"/>
              </w:rPr>
            </w:pPr>
            <w:del w:id="633" w:author="ehsan" w:date="2012-02-04T14:12:00Z">
              <w:r w:rsidRPr="00210652" w:rsidDel="004C3AC6">
                <w:rPr>
                  <w:rFonts w:ascii="Times" w:hAnsi="Times" w:cs="Times"/>
                  <w:lang w:eastAsia="ko-KR"/>
                </w:rPr>
                <w:delText>9</w:delText>
              </w:r>
            </w:del>
          </w:p>
        </w:tc>
        <w:tc>
          <w:tcPr>
            <w:tcW w:w="0" w:type="auto"/>
          </w:tcPr>
          <w:p w:rsidR="00983D38" w:rsidRPr="00210652" w:rsidDel="004C3AC6" w:rsidRDefault="00983D38" w:rsidP="00511F4E">
            <w:pPr>
              <w:keepNext/>
              <w:keepLines/>
              <w:spacing w:beforeLines="25" w:afterLines="25"/>
              <w:jc w:val="center"/>
              <w:rPr>
                <w:del w:id="634" w:author="ehsan" w:date="2012-02-04T14:12:00Z"/>
                <w:lang w:eastAsia="ko-KR"/>
              </w:rPr>
            </w:pPr>
            <w:del w:id="635"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36" w:author="ehsan" w:date="2012-02-04T14:12:00Z"/>
                <w:lang w:eastAsia="ko-KR"/>
              </w:rPr>
            </w:pPr>
            <w:del w:id="637"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38" w:author="ehsan" w:date="2012-02-04T14:12:00Z"/>
                <w:lang w:eastAsia="ko-KR"/>
              </w:rPr>
            </w:pPr>
            <w:del w:id="639"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40" w:author="ehsan" w:date="2012-02-04T14:12:00Z"/>
                <w:lang w:eastAsia="ko-KR"/>
              </w:rPr>
              <w:pPrChange w:id="641" w:author="ehsan" w:date="2012-02-04T14:56:00Z">
                <w:pPr>
                  <w:keepNext/>
                  <w:keepLines/>
                  <w:spacing w:beforeLines="25" w:afterLines="25"/>
                  <w:jc w:val="center"/>
                </w:pPr>
              </w:pPrChange>
            </w:pPr>
            <w:del w:id="642"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43" w:author="ehsan" w:date="2012-02-04T14:12:00Z"/>
                <w:lang w:eastAsia="ko-KR"/>
              </w:rPr>
              <w:pPrChange w:id="644" w:author="ehsan" w:date="2012-02-04T14:56:00Z">
                <w:pPr>
                  <w:keepNext/>
                  <w:keepLines/>
                  <w:spacing w:beforeLines="25" w:afterLines="25"/>
                  <w:jc w:val="center"/>
                </w:pPr>
              </w:pPrChange>
            </w:pPr>
            <w:del w:id="645" w:author="ehsan" w:date="2012-02-04T14:12:00Z">
              <w:r w:rsidRPr="00210652" w:rsidDel="004C3AC6">
                <w:rPr>
                  <w:lang w:eastAsia="ko-KR"/>
                </w:rPr>
                <w:delText>0</w:delText>
              </w:r>
            </w:del>
          </w:p>
        </w:tc>
      </w:tr>
      <w:tr w:rsidR="00983D38" w:rsidRPr="00210652" w:rsidDel="004C3AC6" w:rsidTr="00511F4E">
        <w:trPr>
          <w:jc w:val="center"/>
          <w:del w:id="646" w:author="ehsan" w:date="2012-02-04T14:12:00Z"/>
        </w:trPr>
        <w:tc>
          <w:tcPr>
            <w:tcW w:w="0" w:type="auto"/>
          </w:tcPr>
          <w:p w:rsidR="00983D38" w:rsidRPr="00210652" w:rsidDel="004C3AC6" w:rsidRDefault="00983D38" w:rsidP="00C31FA3">
            <w:pPr>
              <w:keepNext/>
              <w:keepLines/>
              <w:spacing w:beforeLines="25" w:afterLines="25"/>
              <w:jc w:val="center"/>
              <w:rPr>
                <w:del w:id="647" w:author="ehsan" w:date="2012-02-04T14:12:00Z"/>
                <w:rFonts w:ascii="Times" w:hAnsi="Times" w:cs="Times"/>
                <w:lang w:eastAsia="ko-KR"/>
              </w:rPr>
            </w:pPr>
            <w:del w:id="648" w:author="ehsan" w:date="2012-02-04T14:12:00Z">
              <w:r w:rsidRPr="00210652" w:rsidDel="004C3AC6">
                <w:rPr>
                  <w:rFonts w:ascii="Times" w:hAnsi="Times" w:cs="Times"/>
                  <w:lang w:eastAsia="ko-KR"/>
                </w:rPr>
                <w:delText>10-20</w:delText>
              </w:r>
            </w:del>
          </w:p>
        </w:tc>
        <w:tc>
          <w:tcPr>
            <w:tcW w:w="0" w:type="auto"/>
          </w:tcPr>
          <w:p w:rsidR="00983D38" w:rsidRPr="00210652" w:rsidDel="004C3AC6" w:rsidRDefault="00983D38" w:rsidP="00511F4E">
            <w:pPr>
              <w:keepNext/>
              <w:keepLines/>
              <w:spacing w:beforeLines="25" w:afterLines="25"/>
              <w:jc w:val="center"/>
              <w:rPr>
                <w:del w:id="649" w:author="ehsan" w:date="2012-02-04T14:12:00Z"/>
                <w:lang w:eastAsia="ko-KR"/>
              </w:rPr>
            </w:pPr>
            <w:del w:id="650"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51" w:author="ehsan" w:date="2012-02-04T14:12:00Z"/>
                <w:lang w:eastAsia="ko-KR"/>
              </w:rPr>
            </w:pPr>
            <w:del w:id="652"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53" w:author="ehsan" w:date="2012-02-04T14:12:00Z"/>
                <w:lang w:eastAsia="ko-KR"/>
              </w:rPr>
            </w:pPr>
            <w:del w:id="654"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55" w:author="ehsan" w:date="2012-02-04T14:12:00Z"/>
                <w:lang w:eastAsia="ko-KR"/>
              </w:rPr>
              <w:pPrChange w:id="656" w:author="ehsan" w:date="2012-02-04T14:56:00Z">
                <w:pPr>
                  <w:keepNext/>
                  <w:keepLines/>
                  <w:spacing w:beforeLines="25" w:afterLines="25"/>
                  <w:jc w:val="center"/>
                </w:pPr>
              </w:pPrChange>
            </w:pPr>
            <w:del w:id="657"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58" w:author="ehsan" w:date="2012-02-04T14:12:00Z"/>
                <w:lang w:eastAsia="ko-KR"/>
              </w:rPr>
              <w:pPrChange w:id="659" w:author="ehsan" w:date="2012-02-04T14:56:00Z">
                <w:pPr>
                  <w:keepNext/>
                  <w:keepLines/>
                  <w:spacing w:beforeLines="25" w:afterLines="25"/>
                  <w:jc w:val="center"/>
                </w:pPr>
              </w:pPrChange>
            </w:pPr>
            <w:del w:id="660" w:author="ehsan" w:date="2012-02-04T14:12:00Z">
              <w:r w:rsidRPr="00210652" w:rsidDel="004C3AC6">
                <w:rPr>
                  <w:lang w:eastAsia="ko-KR"/>
                </w:rPr>
                <w:delText>0</w:delText>
              </w:r>
            </w:del>
          </w:p>
        </w:tc>
      </w:tr>
      <w:tr w:rsidR="00983D38" w:rsidRPr="00210652" w:rsidDel="004C3AC6" w:rsidTr="00511F4E">
        <w:trPr>
          <w:jc w:val="center"/>
          <w:del w:id="661" w:author="ehsan" w:date="2012-02-04T14:12:00Z"/>
        </w:trPr>
        <w:tc>
          <w:tcPr>
            <w:tcW w:w="0" w:type="auto"/>
          </w:tcPr>
          <w:p w:rsidR="00983D38" w:rsidRPr="00210652" w:rsidDel="004C3AC6" w:rsidRDefault="00983D38" w:rsidP="00C31FA3">
            <w:pPr>
              <w:keepNext/>
              <w:keepLines/>
              <w:spacing w:beforeLines="25" w:afterLines="25"/>
              <w:jc w:val="center"/>
              <w:rPr>
                <w:del w:id="662" w:author="ehsan" w:date="2012-02-04T14:12:00Z"/>
                <w:rFonts w:ascii="Times" w:hAnsi="Times" w:cs="Times"/>
                <w:lang w:eastAsia="ko-KR"/>
              </w:rPr>
            </w:pPr>
            <w:del w:id="663" w:author="ehsan" w:date="2012-02-04T14:12:00Z">
              <w:r w:rsidRPr="00210652" w:rsidDel="004C3AC6">
                <w:rPr>
                  <w:rFonts w:ascii="Times" w:hAnsi="Times" w:cs="Times"/>
                  <w:lang w:eastAsia="ko-KR"/>
                </w:rPr>
                <w:delText>21, 22</w:delText>
              </w:r>
            </w:del>
          </w:p>
        </w:tc>
        <w:tc>
          <w:tcPr>
            <w:tcW w:w="0" w:type="auto"/>
          </w:tcPr>
          <w:p w:rsidR="00983D38" w:rsidRPr="00210652" w:rsidDel="004C3AC6" w:rsidRDefault="00983D38" w:rsidP="00511F4E">
            <w:pPr>
              <w:keepNext/>
              <w:keepLines/>
              <w:spacing w:beforeLines="25" w:afterLines="25"/>
              <w:jc w:val="center"/>
              <w:rPr>
                <w:del w:id="664" w:author="ehsan" w:date="2012-02-04T14:12:00Z"/>
                <w:lang w:eastAsia="ko-KR"/>
              </w:rPr>
            </w:pPr>
            <w:del w:id="665"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66" w:author="ehsan" w:date="2012-02-04T14:12:00Z"/>
                <w:lang w:eastAsia="ko-KR"/>
              </w:rPr>
            </w:pPr>
            <w:del w:id="667"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68" w:author="ehsan" w:date="2012-02-04T14:12:00Z"/>
                <w:lang w:eastAsia="ko-KR"/>
              </w:rPr>
            </w:pPr>
            <w:del w:id="669"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70" w:author="ehsan" w:date="2012-02-04T14:12:00Z"/>
                <w:lang w:eastAsia="ko-KR"/>
              </w:rPr>
              <w:pPrChange w:id="671" w:author="ehsan" w:date="2012-02-04T14:56:00Z">
                <w:pPr>
                  <w:keepNext/>
                  <w:keepLines/>
                  <w:spacing w:beforeLines="25" w:afterLines="25"/>
                  <w:jc w:val="center"/>
                </w:pPr>
              </w:pPrChange>
            </w:pPr>
            <w:del w:id="672"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73" w:author="ehsan" w:date="2012-02-04T14:12:00Z"/>
                <w:lang w:eastAsia="ko-KR"/>
              </w:rPr>
              <w:pPrChange w:id="674" w:author="ehsan" w:date="2012-02-04T14:56:00Z">
                <w:pPr>
                  <w:keepNext/>
                  <w:keepLines/>
                  <w:spacing w:beforeLines="25" w:afterLines="25"/>
                  <w:jc w:val="center"/>
                </w:pPr>
              </w:pPrChange>
            </w:pPr>
            <w:del w:id="675" w:author="ehsan" w:date="2012-02-04T14:12:00Z">
              <w:r w:rsidRPr="00210652" w:rsidDel="004C3AC6">
                <w:rPr>
                  <w:lang w:eastAsia="ko-KR"/>
                </w:rPr>
                <w:delText>0</w:delText>
              </w:r>
            </w:del>
          </w:p>
        </w:tc>
      </w:tr>
      <w:tr w:rsidR="00983D38" w:rsidRPr="00210652" w:rsidDel="004C3AC6" w:rsidTr="00511F4E">
        <w:trPr>
          <w:jc w:val="center"/>
          <w:del w:id="676" w:author="ehsan" w:date="2012-02-04T14:12:00Z"/>
        </w:trPr>
        <w:tc>
          <w:tcPr>
            <w:tcW w:w="0" w:type="auto"/>
          </w:tcPr>
          <w:p w:rsidR="00983D38" w:rsidRPr="00210652" w:rsidDel="004C3AC6" w:rsidRDefault="00983D38" w:rsidP="00C31FA3">
            <w:pPr>
              <w:keepNext/>
              <w:keepLines/>
              <w:spacing w:beforeLines="25" w:afterLines="25"/>
              <w:jc w:val="center"/>
              <w:rPr>
                <w:del w:id="677" w:author="ehsan" w:date="2012-02-04T14:12:00Z"/>
                <w:rFonts w:ascii="Times" w:hAnsi="Times" w:cs="Times"/>
                <w:lang w:eastAsia="ko-KR"/>
              </w:rPr>
            </w:pPr>
            <w:del w:id="678" w:author="ehsan" w:date="2012-02-04T14:12:00Z">
              <w:r w:rsidRPr="00210652" w:rsidDel="004C3AC6">
                <w:rPr>
                  <w:rFonts w:ascii="Times" w:hAnsi="Times" w:cs="Times"/>
                  <w:lang w:eastAsia="ko-KR"/>
                </w:rPr>
                <w:delText>23-28</w:delText>
              </w:r>
            </w:del>
          </w:p>
        </w:tc>
        <w:tc>
          <w:tcPr>
            <w:tcW w:w="0" w:type="auto"/>
          </w:tcPr>
          <w:p w:rsidR="00983D38" w:rsidRPr="00210652" w:rsidDel="004C3AC6" w:rsidRDefault="00983D38" w:rsidP="00511F4E">
            <w:pPr>
              <w:keepNext/>
              <w:keepLines/>
              <w:spacing w:beforeLines="25" w:afterLines="25"/>
              <w:jc w:val="center"/>
              <w:rPr>
                <w:del w:id="679" w:author="ehsan" w:date="2012-02-04T14:12:00Z"/>
                <w:lang w:eastAsia="ko-KR"/>
              </w:rPr>
            </w:pPr>
            <w:del w:id="680"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81" w:author="ehsan" w:date="2012-02-04T14:12:00Z"/>
                <w:lang w:eastAsia="ko-KR"/>
              </w:rPr>
            </w:pPr>
            <w:del w:id="682"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83" w:author="ehsan" w:date="2012-02-04T14:12:00Z"/>
                <w:lang w:eastAsia="ko-KR"/>
              </w:rPr>
            </w:pPr>
            <w:del w:id="684"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85" w:author="ehsan" w:date="2012-02-04T14:12:00Z"/>
                <w:lang w:eastAsia="ko-KR"/>
              </w:rPr>
              <w:pPrChange w:id="686" w:author="ehsan" w:date="2012-02-04T14:56:00Z">
                <w:pPr>
                  <w:keepNext/>
                  <w:keepLines/>
                  <w:spacing w:beforeLines="25" w:afterLines="25"/>
                  <w:jc w:val="center"/>
                </w:pPr>
              </w:pPrChange>
            </w:pPr>
            <w:del w:id="687"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688" w:author="ehsan" w:date="2012-02-04T14:12:00Z"/>
                <w:lang w:eastAsia="ko-KR"/>
              </w:rPr>
              <w:pPrChange w:id="689" w:author="ehsan" w:date="2012-02-04T14:56:00Z">
                <w:pPr>
                  <w:keepNext/>
                  <w:keepLines/>
                  <w:spacing w:beforeLines="25" w:afterLines="25"/>
                  <w:jc w:val="center"/>
                </w:pPr>
              </w:pPrChange>
            </w:pPr>
            <w:del w:id="690" w:author="ehsan" w:date="2012-02-04T14:12:00Z">
              <w:r w:rsidRPr="00210652" w:rsidDel="004C3AC6">
                <w:rPr>
                  <w:lang w:eastAsia="ko-KR"/>
                </w:rPr>
                <w:delText>0</w:delText>
              </w:r>
            </w:del>
          </w:p>
        </w:tc>
      </w:tr>
      <w:tr w:rsidR="00983D38" w:rsidRPr="00210652" w:rsidDel="004C3AC6" w:rsidTr="00511F4E">
        <w:trPr>
          <w:jc w:val="center"/>
          <w:del w:id="691" w:author="ehsan" w:date="2012-02-04T14:12:00Z"/>
        </w:trPr>
        <w:tc>
          <w:tcPr>
            <w:tcW w:w="0" w:type="auto"/>
          </w:tcPr>
          <w:p w:rsidR="00983D38" w:rsidRPr="00210652" w:rsidDel="004C3AC6" w:rsidRDefault="00983D38" w:rsidP="00C31FA3">
            <w:pPr>
              <w:keepNext/>
              <w:keepLines/>
              <w:spacing w:beforeLines="25" w:afterLines="25"/>
              <w:jc w:val="center"/>
              <w:rPr>
                <w:del w:id="692" w:author="ehsan" w:date="2012-02-04T14:12:00Z"/>
                <w:rFonts w:ascii="Times" w:hAnsi="Times" w:cs="Times"/>
                <w:lang w:eastAsia="ko-KR"/>
              </w:rPr>
            </w:pPr>
            <w:del w:id="693" w:author="ehsan" w:date="2012-02-04T14:12:00Z">
              <w:r w:rsidRPr="00210652" w:rsidDel="004C3AC6">
                <w:rPr>
                  <w:rFonts w:ascii="Times" w:hAnsi="Times" w:cs="Times"/>
                  <w:lang w:eastAsia="ko-KR"/>
                </w:rPr>
                <w:delText>29, 30</w:delText>
              </w:r>
            </w:del>
          </w:p>
        </w:tc>
        <w:tc>
          <w:tcPr>
            <w:tcW w:w="0" w:type="auto"/>
          </w:tcPr>
          <w:p w:rsidR="00983D38" w:rsidRPr="00210652" w:rsidDel="004C3AC6" w:rsidRDefault="00983D38" w:rsidP="00511F4E">
            <w:pPr>
              <w:keepNext/>
              <w:keepLines/>
              <w:spacing w:beforeLines="25" w:afterLines="25"/>
              <w:jc w:val="center"/>
              <w:rPr>
                <w:del w:id="694" w:author="ehsan" w:date="2012-02-04T14:12:00Z"/>
                <w:lang w:eastAsia="ko-KR"/>
              </w:rPr>
            </w:pPr>
            <w:del w:id="695"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96" w:author="ehsan" w:date="2012-02-04T14:12:00Z"/>
                <w:lang w:eastAsia="ko-KR"/>
              </w:rPr>
            </w:pPr>
            <w:del w:id="697"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698" w:author="ehsan" w:date="2012-02-04T14:12:00Z"/>
                <w:lang w:eastAsia="ko-KR"/>
              </w:rPr>
            </w:pPr>
            <w:del w:id="699"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700" w:author="ehsan" w:date="2012-02-04T14:12:00Z"/>
                <w:lang w:eastAsia="ko-KR"/>
              </w:rPr>
              <w:pPrChange w:id="701" w:author="ehsan" w:date="2012-02-04T14:56:00Z">
                <w:pPr>
                  <w:keepNext/>
                  <w:keepLines/>
                  <w:spacing w:beforeLines="25" w:afterLines="25"/>
                  <w:jc w:val="center"/>
                </w:pPr>
              </w:pPrChange>
            </w:pPr>
            <w:del w:id="702"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703" w:author="ehsan" w:date="2012-02-04T14:12:00Z"/>
                <w:lang w:eastAsia="ko-KR"/>
              </w:rPr>
              <w:pPrChange w:id="704" w:author="ehsan" w:date="2012-02-04T14:56:00Z">
                <w:pPr>
                  <w:keepNext/>
                  <w:keepLines/>
                  <w:spacing w:beforeLines="25" w:afterLines="25"/>
                  <w:jc w:val="center"/>
                </w:pPr>
              </w:pPrChange>
            </w:pPr>
            <w:del w:id="705" w:author="ehsan" w:date="2012-02-04T14:12:00Z">
              <w:r w:rsidRPr="00210652" w:rsidDel="004C3AC6">
                <w:rPr>
                  <w:lang w:eastAsia="ko-KR"/>
                </w:rPr>
                <w:delText>0</w:delText>
              </w:r>
            </w:del>
          </w:p>
        </w:tc>
      </w:tr>
      <w:tr w:rsidR="00983D38" w:rsidRPr="00210652" w:rsidDel="004C3AC6" w:rsidTr="00511F4E">
        <w:trPr>
          <w:jc w:val="center"/>
          <w:del w:id="706" w:author="ehsan" w:date="2012-02-04T14:12:00Z"/>
        </w:trPr>
        <w:tc>
          <w:tcPr>
            <w:tcW w:w="0" w:type="auto"/>
          </w:tcPr>
          <w:p w:rsidR="00983D38" w:rsidRPr="00210652" w:rsidDel="004C3AC6" w:rsidRDefault="00983D38" w:rsidP="00C31FA3">
            <w:pPr>
              <w:keepNext/>
              <w:keepLines/>
              <w:spacing w:beforeLines="25" w:afterLines="25"/>
              <w:jc w:val="center"/>
              <w:rPr>
                <w:del w:id="707" w:author="ehsan" w:date="2012-02-04T14:12:00Z"/>
                <w:rFonts w:ascii="Times" w:hAnsi="Times" w:cs="Times"/>
                <w:lang w:eastAsia="ko-KR"/>
              </w:rPr>
            </w:pPr>
            <w:del w:id="708" w:author="ehsan" w:date="2012-02-04T14:12:00Z">
              <w:r w:rsidRPr="00210652" w:rsidDel="004C3AC6">
                <w:rPr>
                  <w:rFonts w:ascii="Times" w:hAnsi="Times" w:cs="Times"/>
                  <w:lang w:eastAsia="ko-KR"/>
                </w:rPr>
                <w:delText>31-33</w:delText>
              </w:r>
            </w:del>
          </w:p>
        </w:tc>
        <w:tc>
          <w:tcPr>
            <w:tcW w:w="0" w:type="auto"/>
          </w:tcPr>
          <w:p w:rsidR="00983D38" w:rsidRPr="00210652" w:rsidDel="004C3AC6" w:rsidRDefault="00983D38" w:rsidP="00511F4E">
            <w:pPr>
              <w:keepNext/>
              <w:keepLines/>
              <w:spacing w:beforeLines="25" w:afterLines="25"/>
              <w:jc w:val="center"/>
              <w:rPr>
                <w:del w:id="709" w:author="ehsan" w:date="2012-02-04T14:12:00Z"/>
                <w:lang w:eastAsia="ko-KR"/>
              </w:rPr>
            </w:pPr>
            <w:del w:id="710"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711" w:author="ehsan" w:date="2012-02-04T14:12:00Z"/>
                <w:lang w:eastAsia="ko-KR"/>
              </w:rPr>
            </w:pPr>
            <w:del w:id="712" w:author="ehsan" w:date="2012-02-04T14:12:00Z">
              <w:r w:rsidRPr="00210652" w:rsidDel="004C3AC6">
                <w:rPr>
                  <w:lang w:eastAsia="ko-KR"/>
                </w:rPr>
                <w:delText>0</w:delText>
              </w:r>
            </w:del>
          </w:p>
        </w:tc>
        <w:tc>
          <w:tcPr>
            <w:tcW w:w="0" w:type="auto"/>
          </w:tcPr>
          <w:p w:rsidR="00983D38" w:rsidRPr="00210652" w:rsidDel="004C3AC6" w:rsidRDefault="00983D38" w:rsidP="00511F4E">
            <w:pPr>
              <w:keepNext/>
              <w:keepLines/>
              <w:spacing w:beforeLines="25" w:afterLines="25"/>
              <w:jc w:val="center"/>
              <w:rPr>
                <w:del w:id="713" w:author="ehsan" w:date="2012-02-04T14:12:00Z"/>
                <w:lang w:eastAsia="ko-KR"/>
              </w:rPr>
            </w:pPr>
            <w:del w:id="714"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715" w:author="ehsan" w:date="2012-02-04T14:12:00Z"/>
                <w:lang w:eastAsia="ko-KR"/>
              </w:rPr>
              <w:pPrChange w:id="716" w:author="ehsan" w:date="2012-02-04T14:56:00Z">
                <w:pPr>
                  <w:keepNext/>
                  <w:keepLines/>
                  <w:spacing w:beforeLines="25" w:afterLines="25"/>
                  <w:jc w:val="center"/>
                </w:pPr>
              </w:pPrChange>
            </w:pPr>
            <w:del w:id="717" w:author="ehsan" w:date="2012-02-04T14:12:00Z">
              <w:r w:rsidRPr="00210652" w:rsidDel="004C3AC6">
                <w:rPr>
                  <w:lang w:eastAsia="ko-KR"/>
                </w:rPr>
                <w:delText>1</w:delText>
              </w:r>
            </w:del>
          </w:p>
        </w:tc>
        <w:tc>
          <w:tcPr>
            <w:tcW w:w="0" w:type="auto"/>
          </w:tcPr>
          <w:p w:rsidR="00983D38" w:rsidRPr="00210652" w:rsidDel="004C3AC6" w:rsidRDefault="00983D38" w:rsidP="00511F4E">
            <w:pPr>
              <w:keepNext/>
              <w:keepLines/>
              <w:spacing w:beforeLines="25" w:afterLines="25"/>
              <w:jc w:val="center"/>
              <w:rPr>
                <w:del w:id="718" w:author="ehsan" w:date="2012-02-04T14:12:00Z"/>
                <w:lang w:eastAsia="ko-KR"/>
              </w:rPr>
              <w:pPrChange w:id="719" w:author="ehsan" w:date="2012-02-04T14:56:00Z">
                <w:pPr>
                  <w:keepNext/>
                  <w:keepLines/>
                  <w:spacing w:beforeLines="25" w:afterLines="25"/>
                  <w:jc w:val="center"/>
                </w:pPr>
              </w:pPrChange>
            </w:pPr>
            <w:del w:id="720" w:author="ehsan" w:date="2012-02-04T14:12:00Z">
              <w:r w:rsidRPr="00210652" w:rsidDel="004C3AC6">
                <w:rPr>
                  <w:lang w:eastAsia="ko-KR"/>
                </w:rPr>
                <w:delText>0</w:delText>
              </w:r>
            </w:del>
          </w:p>
        </w:tc>
      </w:tr>
      <w:tr w:rsidR="00983D38" w:rsidRPr="00210652" w:rsidDel="004C3AC6" w:rsidTr="00511F4E">
        <w:trPr>
          <w:jc w:val="center"/>
          <w:del w:id="721" w:author="ehsan" w:date="2012-02-04T14:12:00Z"/>
        </w:trPr>
        <w:tc>
          <w:tcPr>
            <w:tcW w:w="0" w:type="auto"/>
          </w:tcPr>
          <w:p w:rsidR="00983D38" w:rsidRPr="00210652" w:rsidDel="004C3AC6" w:rsidRDefault="00983D38" w:rsidP="00C31FA3">
            <w:pPr>
              <w:keepNext/>
              <w:keepLines/>
              <w:spacing w:beforeLines="25" w:afterLines="25"/>
              <w:jc w:val="center"/>
              <w:rPr>
                <w:del w:id="722" w:author="ehsan" w:date="2012-02-04T14:12:00Z"/>
                <w:rFonts w:ascii="Times" w:hAnsi="Times" w:cs="Times"/>
                <w:lang w:eastAsia="ko-KR"/>
              </w:rPr>
            </w:pPr>
            <w:del w:id="723" w:author="ehsan" w:date="2012-02-04T14:12:00Z">
              <w:r w:rsidRPr="00210652" w:rsidDel="004C3AC6">
                <w:rPr>
                  <w:rFonts w:ascii="Times" w:hAnsi="Times" w:cs="Times"/>
                  <w:lang w:eastAsia="ko-KR"/>
                </w:rPr>
                <w:delText>3</w:delText>
              </w:r>
              <w:r w:rsidDel="004C3AC6">
                <w:rPr>
                  <w:rFonts w:ascii="Times" w:hAnsi="Times" w:cs="Times"/>
                  <w:lang w:eastAsia="ko-KR"/>
                </w:rPr>
                <w:delText>4</w:delText>
              </w:r>
            </w:del>
          </w:p>
        </w:tc>
        <w:tc>
          <w:tcPr>
            <w:tcW w:w="0" w:type="auto"/>
          </w:tcPr>
          <w:p w:rsidR="00983D38" w:rsidRPr="00210652" w:rsidDel="004C3AC6" w:rsidRDefault="00983D38" w:rsidP="00511F4E">
            <w:pPr>
              <w:keepNext/>
              <w:keepLines/>
              <w:spacing w:beforeLines="25" w:afterLines="25"/>
              <w:jc w:val="center"/>
              <w:rPr>
                <w:del w:id="724" w:author="ehsan" w:date="2012-02-04T14:12:00Z"/>
                <w:lang w:eastAsia="ko-KR"/>
              </w:rPr>
            </w:pPr>
            <w:del w:id="725" w:author="ehsan" w:date="2012-02-04T14:12:00Z">
              <w:r w:rsidRPr="00210652" w:rsidDel="004C3AC6">
                <w:rPr>
                  <w:lang w:eastAsia="ko-KR"/>
                </w:rPr>
                <w:delText>n/a</w:delText>
              </w:r>
            </w:del>
          </w:p>
        </w:tc>
        <w:tc>
          <w:tcPr>
            <w:tcW w:w="0" w:type="auto"/>
          </w:tcPr>
          <w:p w:rsidR="00983D38" w:rsidRPr="00210652" w:rsidDel="004C3AC6" w:rsidRDefault="00983D38" w:rsidP="00511F4E">
            <w:pPr>
              <w:keepNext/>
              <w:keepLines/>
              <w:spacing w:beforeLines="25" w:afterLines="25"/>
              <w:jc w:val="center"/>
              <w:rPr>
                <w:del w:id="726" w:author="ehsan" w:date="2012-02-04T14:12:00Z"/>
                <w:lang w:eastAsia="ko-KR"/>
              </w:rPr>
            </w:pPr>
            <w:del w:id="727" w:author="ehsan" w:date="2012-02-04T14:12:00Z">
              <w:r w:rsidRPr="00210652" w:rsidDel="004C3AC6">
                <w:rPr>
                  <w:lang w:eastAsia="ko-KR"/>
                </w:rPr>
                <w:delText>n/a</w:delText>
              </w:r>
            </w:del>
          </w:p>
        </w:tc>
        <w:tc>
          <w:tcPr>
            <w:tcW w:w="0" w:type="auto"/>
          </w:tcPr>
          <w:p w:rsidR="00983D38" w:rsidRPr="00210652" w:rsidDel="004C3AC6" w:rsidRDefault="00983D38" w:rsidP="00511F4E">
            <w:pPr>
              <w:keepNext/>
              <w:keepLines/>
              <w:spacing w:beforeLines="25" w:afterLines="25"/>
              <w:jc w:val="center"/>
              <w:rPr>
                <w:del w:id="728" w:author="ehsan" w:date="2012-02-04T14:12:00Z"/>
                <w:lang w:eastAsia="ko-KR"/>
              </w:rPr>
            </w:pPr>
            <w:del w:id="729" w:author="ehsan" w:date="2012-02-04T14:12:00Z">
              <w:r w:rsidRPr="00210652" w:rsidDel="004C3AC6">
                <w:rPr>
                  <w:lang w:eastAsia="ko-KR"/>
                </w:rPr>
                <w:delText>n/a</w:delText>
              </w:r>
            </w:del>
          </w:p>
        </w:tc>
        <w:tc>
          <w:tcPr>
            <w:tcW w:w="0" w:type="auto"/>
          </w:tcPr>
          <w:p w:rsidR="00983D38" w:rsidRPr="00210652" w:rsidDel="004C3AC6" w:rsidRDefault="00983D38" w:rsidP="00511F4E">
            <w:pPr>
              <w:keepNext/>
              <w:keepLines/>
              <w:spacing w:beforeLines="25" w:afterLines="25"/>
              <w:jc w:val="center"/>
              <w:rPr>
                <w:del w:id="730" w:author="ehsan" w:date="2012-02-04T14:12:00Z"/>
                <w:lang w:eastAsia="ko-KR"/>
              </w:rPr>
              <w:pPrChange w:id="731" w:author="ehsan" w:date="2012-02-04T14:56:00Z">
                <w:pPr>
                  <w:keepNext/>
                  <w:keepLines/>
                  <w:spacing w:beforeLines="25" w:afterLines="25"/>
                  <w:jc w:val="center"/>
                </w:pPr>
              </w:pPrChange>
            </w:pPr>
            <w:del w:id="732" w:author="ehsan" w:date="2012-02-04T14:12:00Z">
              <w:r w:rsidRPr="00210652" w:rsidDel="004C3AC6">
                <w:rPr>
                  <w:lang w:eastAsia="ko-KR"/>
                </w:rPr>
                <w:delText>n/a</w:delText>
              </w:r>
            </w:del>
          </w:p>
        </w:tc>
        <w:tc>
          <w:tcPr>
            <w:tcW w:w="0" w:type="auto"/>
          </w:tcPr>
          <w:p w:rsidR="00983D38" w:rsidRPr="00210652" w:rsidDel="004C3AC6" w:rsidRDefault="00983D38" w:rsidP="00511F4E">
            <w:pPr>
              <w:keepNext/>
              <w:keepLines/>
              <w:spacing w:beforeLines="25" w:afterLines="25"/>
              <w:jc w:val="center"/>
              <w:rPr>
                <w:del w:id="733" w:author="ehsan" w:date="2012-02-04T14:12:00Z"/>
                <w:lang w:eastAsia="ko-KR"/>
              </w:rPr>
              <w:pPrChange w:id="734" w:author="ehsan" w:date="2012-02-04T14:56:00Z">
                <w:pPr>
                  <w:keepNext/>
                  <w:keepLines/>
                  <w:spacing w:beforeLines="25" w:afterLines="25"/>
                  <w:jc w:val="center"/>
                </w:pPr>
              </w:pPrChange>
            </w:pPr>
            <w:del w:id="735" w:author="ehsan" w:date="2012-02-04T14:12:00Z">
              <w:r w:rsidRPr="00210652" w:rsidDel="004C3AC6">
                <w:rPr>
                  <w:lang w:eastAsia="ko-KR"/>
                </w:rPr>
                <w:delText>n/a</w:delText>
              </w:r>
            </w:del>
          </w:p>
        </w:tc>
      </w:tr>
    </w:tbl>
    <w:p w:rsidR="00983D38" w:rsidRDefault="004C3AC6" w:rsidP="00983D38">
      <w:pPr>
        <w:rPr>
          <w:ins w:id="736" w:author="ehsan" w:date="2012-02-04T14:13:00Z"/>
          <w:lang w:eastAsia="ko-KR"/>
        </w:rPr>
      </w:pPr>
      <w:ins w:id="737" w:author="ehsan" w:date="2012-02-04T14:13:00Z">
        <w:r>
          <w:rPr>
            <w:lang w:eastAsia="ko-KR"/>
          </w:rPr>
          <w:t xml:space="preserve">The value of </w:t>
        </w:r>
        <w:proofErr w:type="spellStart"/>
        <w:proofErr w:type="gramStart"/>
        <w:r w:rsidRPr="00210652">
          <w:rPr>
            <w:lang w:eastAsia="ko-KR"/>
          </w:rPr>
          <w:t>intraFilterType</w:t>
        </w:r>
        <w:proofErr w:type="spellEnd"/>
        <w:r w:rsidRPr="00210652">
          <w:rPr>
            <w:lang w:eastAsia="ko-KR"/>
          </w:rPr>
          <w:t>[</w:t>
        </w:r>
        <w:proofErr w:type="gramEnd"/>
        <w:r w:rsidRPr="00210652">
          <w:rPr>
            <w:lang w:eastAsia="ko-KR"/>
          </w:rPr>
          <w:t> </w:t>
        </w:r>
        <w:proofErr w:type="spellStart"/>
        <w:r w:rsidRPr="00210652">
          <w:rPr>
            <w:lang w:eastAsia="ko-KR"/>
          </w:rPr>
          <w:t>nS</w:t>
        </w:r>
        <w:proofErr w:type="spellEnd"/>
        <w:r w:rsidRPr="00210652">
          <w:rPr>
            <w:lang w:eastAsia="ko-KR"/>
          </w:rPr>
          <w:t> ][ </w:t>
        </w:r>
        <w:proofErr w:type="spellStart"/>
        <w:r w:rsidRPr="00210652">
          <w:rPr>
            <w:lang w:eastAsia="ko-KR"/>
          </w:rPr>
          <w:t>IntraPredMode</w:t>
        </w:r>
        <w:proofErr w:type="spellEnd"/>
        <w:r w:rsidRPr="00210652">
          <w:rPr>
            <w:lang w:eastAsia="ko-KR"/>
          </w:rPr>
          <w:t> ]</w:t>
        </w:r>
        <w:r>
          <w:rPr>
            <w:lang w:eastAsia="ko-KR"/>
          </w:rPr>
          <w:t xml:space="preserve"> is derived as follows:</w:t>
        </w:r>
      </w:ins>
    </w:p>
    <w:p w:rsidR="004C3AC6" w:rsidRDefault="004C3AC6" w:rsidP="00983D38">
      <w:pPr>
        <w:rPr>
          <w:ins w:id="738" w:author="ehsan" w:date="2012-02-04T14:14:00Z"/>
          <w:lang w:eastAsia="ko-KR"/>
        </w:rPr>
      </w:pPr>
      <w:ins w:id="739" w:author="ehsan" w:date="2012-02-04T14:14:00Z">
        <w:r w:rsidRPr="00210652">
          <w:t>–</w:t>
        </w:r>
        <w:r w:rsidRPr="00210652">
          <w:tab/>
        </w:r>
        <w:r>
          <w:rPr>
            <w:lang w:eastAsia="ko-KR"/>
          </w:rPr>
          <w:t>The minimum distance</w:t>
        </w:r>
      </w:ins>
      <w:ins w:id="740" w:author="ehsan" w:date="2012-02-04T14:18:00Z">
        <w:r w:rsidR="00960AA2" w:rsidRPr="00960AA2">
          <w:rPr>
            <w:lang w:eastAsia="ko-KR"/>
          </w:rPr>
          <w:t xml:space="preserve"> </w:t>
        </w:r>
        <w:r w:rsidR="00960AA2">
          <w:rPr>
            <w:lang w:eastAsia="ko-KR"/>
          </w:rPr>
          <w:t>(absolute value of the differences between mode numbers)</w:t>
        </w:r>
      </w:ins>
      <w:ins w:id="741" w:author="ehsan" w:date="2012-02-04T14:14:00Z">
        <w:r>
          <w:rPr>
            <w:lang w:eastAsia="ko-KR"/>
          </w:rPr>
          <w:t xml:space="preserve"> of the </w:t>
        </w:r>
        <w:proofErr w:type="spellStart"/>
        <w:r>
          <w:rPr>
            <w:lang w:eastAsia="ko-KR"/>
          </w:rPr>
          <w:t>intraPredMode</w:t>
        </w:r>
        <w:proofErr w:type="spellEnd"/>
        <w:r>
          <w:rPr>
            <w:lang w:eastAsia="ko-KR"/>
          </w:rPr>
          <w:t xml:space="preserve"> from Vertical and Horizontal modes is computed</w:t>
        </w:r>
      </w:ins>
    </w:p>
    <w:p w:rsidR="004C3AC6" w:rsidRDefault="004C3AC6" w:rsidP="00983D38">
      <w:pPr>
        <w:rPr>
          <w:ins w:id="742" w:author="ehsan" w:date="2012-02-04T14:13:00Z"/>
          <w:lang w:eastAsia="ko-KR"/>
        </w:rPr>
      </w:pPr>
      <w:ins w:id="743" w:author="ehsan" w:date="2012-02-04T14:15:00Z">
        <w:r w:rsidRPr="00210652">
          <w:t>–</w:t>
        </w:r>
        <w:r w:rsidRPr="00210652">
          <w:tab/>
        </w:r>
        <w:r>
          <w:t xml:space="preserve">If the minimum distance for each prediction unit </w:t>
        </w:r>
        <w:proofErr w:type="spellStart"/>
        <w:r>
          <w:t>nS</w:t>
        </w:r>
        <w:proofErr w:type="spellEnd"/>
        <w:r>
          <w:t xml:space="preserve"> is larger than </w:t>
        </w:r>
      </w:ins>
      <w:ins w:id="744" w:author="ehsan" w:date="2012-02-04T14:16:00Z">
        <w:r w:rsidRPr="00E8461A">
          <w:rPr>
            <w:lang w:eastAsia="ko-KR"/>
          </w:rPr>
          <w:t xml:space="preserve">of </w:t>
        </w:r>
        <w:proofErr w:type="spellStart"/>
        <w:proofErr w:type="gramStart"/>
        <w:r w:rsidRPr="00E8461A">
          <w:rPr>
            <w:lang w:eastAsia="ko-KR"/>
          </w:rPr>
          <w:t>intra</w:t>
        </w:r>
        <w:r>
          <w:rPr>
            <w:lang w:eastAsia="ko-KR"/>
          </w:rPr>
          <w:t>DiagDistance</w:t>
        </w:r>
        <w:proofErr w:type="spellEnd"/>
        <w:r w:rsidRPr="00E8461A">
          <w:rPr>
            <w:lang w:eastAsia="ko-KR"/>
          </w:rPr>
          <w:t>[</w:t>
        </w:r>
        <w:proofErr w:type="gramEnd"/>
        <w:r w:rsidRPr="00E8461A">
          <w:rPr>
            <w:lang w:eastAsia="ko-KR"/>
          </w:rPr>
          <w:t> </w:t>
        </w:r>
        <w:proofErr w:type="spellStart"/>
        <w:r w:rsidRPr="00E8461A">
          <w:rPr>
            <w:lang w:eastAsia="ko-KR"/>
          </w:rPr>
          <w:t>nS</w:t>
        </w:r>
        <w:proofErr w:type="spellEnd"/>
        <w:r w:rsidRPr="00E8461A">
          <w:rPr>
            <w:lang w:eastAsia="ko-KR"/>
          </w:rPr>
          <w:t> ]</w:t>
        </w:r>
        <w:r w:rsidR="00960AA2">
          <w:rPr>
            <w:lang w:eastAsia="ko-KR"/>
          </w:rPr>
          <w:t xml:space="preserve">, </w:t>
        </w:r>
        <w:proofErr w:type="spellStart"/>
        <w:r w:rsidR="00960AA2">
          <w:rPr>
            <w:lang w:eastAsia="ko-KR"/>
          </w:rPr>
          <w:t>intraFilterType</w:t>
        </w:r>
        <w:proofErr w:type="spellEnd"/>
        <w:r w:rsidR="00960AA2">
          <w:rPr>
            <w:lang w:eastAsia="ko-KR"/>
          </w:rPr>
          <w:t xml:space="preserve"> for that </w:t>
        </w:r>
        <w:proofErr w:type="spellStart"/>
        <w:r w:rsidR="00960AA2">
          <w:rPr>
            <w:lang w:eastAsia="ko-KR"/>
          </w:rPr>
          <w:t>intraPredMode</w:t>
        </w:r>
        <w:proofErr w:type="spellEnd"/>
        <w:r w:rsidR="00960AA2">
          <w:rPr>
            <w:lang w:eastAsia="ko-KR"/>
          </w:rPr>
          <w:t xml:space="preserve"> is set to 1, otherwise it is set to zero. </w:t>
        </w:r>
      </w:ins>
      <w:proofErr w:type="spellStart"/>
      <w:ins w:id="745" w:author="ehsan" w:date="2012-02-04T14:17:00Z">
        <w:r w:rsidR="00960AA2">
          <w:rPr>
            <w:lang w:eastAsia="ko-KR"/>
          </w:rPr>
          <w:t>intraFilterType</w:t>
        </w:r>
        <w:proofErr w:type="spellEnd"/>
        <w:r w:rsidR="00960AA2">
          <w:rPr>
            <w:lang w:eastAsia="ko-KR"/>
          </w:rPr>
          <w:t xml:space="preserve"> is always set to 1 for the case that </w:t>
        </w:r>
        <w:proofErr w:type="spellStart"/>
        <w:r w:rsidR="00960AA2">
          <w:rPr>
            <w:lang w:eastAsia="ko-KR"/>
          </w:rPr>
          <w:t>intraPredMode</w:t>
        </w:r>
        <w:proofErr w:type="spellEnd"/>
        <w:r w:rsidR="00960AA2">
          <w:rPr>
            <w:lang w:eastAsia="ko-KR"/>
          </w:rPr>
          <w:t xml:space="preserve"> is equal to Planar.</w:t>
        </w:r>
      </w:ins>
    </w:p>
    <w:p w:rsidR="004C3AC6" w:rsidRPr="00210652" w:rsidRDefault="004C3AC6" w:rsidP="00983D38">
      <w:pPr>
        <w:rPr>
          <w:lang w:eastAsia="ko-KR"/>
        </w:rPr>
      </w:pPr>
    </w:p>
    <w:p w:rsidR="00983D38" w:rsidRPr="00210652" w:rsidRDefault="00983D38" w:rsidP="00983D38">
      <w:pPr>
        <w:rPr>
          <w:lang w:eastAsia="ko-KR"/>
        </w:rPr>
      </w:pPr>
      <w:r w:rsidRPr="00210652">
        <w:rPr>
          <w:lang w:eastAsia="ko-KR"/>
        </w:rPr>
        <w:t>Filtered sample array pF</w:t>
      </w:r>
      <w:proofErr w:type="gramStart"/>
      <w:r w:rsidRPr="00210652">
        <w:rPr>
          <w:lang w:eastAsia="ko-KR"/>
        </w:rPr>
        <w:t>[ x</w:t>
      </w:r>
      <w:proofErr w:type="gramEnd"/>
      <w:r w:rsidRPr="00210652">
        <w:rPr>
          <w:lang w:eastAsia="ko-KR"/>
        </w:rPr>
        <w:t>, y ] with x = -1..nS*2-1 and y = -1..nS*2-1  are derived as follows:</w:t>
      </w:r>
    </w:p>
    <w:p w:rsidR="00983D38" w:rsidRPr="00210652" w:rsidRDefault="00983D38" w:rsidP="00983D38">
      <w:pPr>
        <w:tabs>
          <w:tab w:val="left" w:pos="284"/>
        </w:tabs>
        <w:ind w:left="284" w:hanging="284"/>
        <w:rPr>
          <w:lang w:eastAsia="ko-KR"/>
        </w:rPr>
      </w:pPr>
      <w:r w:rsidRPr="00210652">
        <w:t>–</w:t>
      </w:r>
      <w:r w:rsidRPr="00210652">
        <w:tab/>
      </w:r>
      <w:r w:rsidRPr="00210652">
        <w:rPr>
          <w:lang w:eastAsia="ko-KR"/>
        </w:rPr>
        <w:t>When</w:t>
      </w:r>
      <w:r w:rsidRPr="00210652">
        <w:t xml:space="preserve"> </w:t>
      </w:r>
      <w:proofErr w:type="spellStart"/>
      <w:proofErr w:type="gramStart"/>
      <w:r w:rsidRPr="00210652">
        <w:rPr>
          <w:lang w:eastAsia="ko-KR"/>
        </w:rPr>
        <w:t>intraFilterType</w:t>
      </w:r>
      <w:proofErr w:type="spellEnd"/>
      <w:r w:rsidRPr="00210652">
        <w:rPr>
          <w:lang w:eastAsia="ko-KR"/>
        </w:rPr>
        <w:t>[</w:t>
      </w:r>
      <w:proofErr w:type="gramEnd"/>
      <w:r w:rsidRPr="00210652">
        <w:rPr>
          <w:lang w:eastAsia="ko-KR"/>
        </w:rPr>
        <w:t> </w:t>
      </w:r>
      <w:proofErr w:type="spellStart"/>
      <w:r w:rsidRPr="00210652">
        <w:rPr>
          <w:lang w:eastAsia="ko-KR"/>
        </w:rPr>
        <w:t>nS</w:t>
      </w:r>
      <w:proofErr w:type="spellEnd"/>
      <w:r w:rsidRPr="00210652">
        <w:rPr>
          <w:lang w:eastAsia="ko-KR"/>
        </w:rPr>
        <w:t> ][ </w:t>
      </w:r>
      <w:proofErr w:type="spellStart"/>
      <w:r w:rsidRPr="00210652">
        <w:rPr>
          <w:lang w:eastAsia="ko-KR"/>
        </w:rPr>
        <w:t>IntraPredMode</w:t>
      </w:r>
      <w:proofErr w:type="spellEnd"/>
      <w:r w:rsidRPr="00210652">
        <w:rPr>
          <w:lang w:eastAsia="ko-KR"/>
        </w:rPr>
        <w:t> ] is equal to 1, the following applies:</w:t>
      </w:r>
    </w:p>
    <w:p w:rsidR="00983D38" w:rsidRPr="00210652" w:rsidRDefault="00983D38" w:rsidP="00983D38">
      <w:pPr>
        <w:pStyle w:val="Equation"/>
        <w:tabs>
          <w:tab w:val="clear" w:pos="794"/>
          <w:tab w:val="clear" w:pos="1588"/>
          <w:tab w:val="left" w:pos="851"/>
          <w:tab w:val="left" w:pos="1134"/>
          <w:tab w:val="left" w:pos="1418"/>
        </w:tabs>
        <w:ind w:left="567"/>
        <w:rPr>
          <w:sz w:val="20"/>
          <w:lang w:eastAsia="ko-KR"/>
        </w:rPr>
      </w:pPr>
      <w:proofErr w:type="gramStart"/>
      <w:r w:rsidRPr="00210652">
        <w:rPr>
          <w:sz w:val="20"/>
          <w:lang w:eastAsia="ko-KR"/>
        </w:rPr>
        <w:t>pF[</w:t>
      </w:r>
      <w:proofErr w:type="gramEnd"/>
      <w:r w:rsidRPr="00210652">
        <w:rPr>
          <w:sz w:val="20"/>
          <w:lang w:eastAsia="ko-KR"/>
        </w:rPr>
        <w:t> -1, </w:t>
      </w:r>
      <w:proofErr w:type="spellStart"/>
      <w:r w:rsidRPr="00210652">
        <w:rPr>
          <w:sz w:val="20"/>
          <w:lang w:eastAsia="ko-KR"/>
        </w:rPr>
        <w:t>nS</w:t>
      </w:r>
      <w:proofErr w:type="spellEnd"/>
      <w:r w:rsidRPr="00210652">
        <w:rPr>
          <w:sz w:val="20"/>
          <w:lang w:eastAsia="ko-KR"/>
        </w:rPr>
        <w:t>*2-1 ] = p[ -1, </w:t>
      </w:r>
      <w:proofErr w:type="spellStart"/>
      <w:r w:rsidRPr="00210652">
        <w:rPr>
          <w:sz w:val="20"/>
          <w:lang w:eastAsia="ko-KR"/>
        </w:rPr>
        <w:t>nS</w:t>
      </w:r>
      <w:proofErr w:type="spellEnd"/>
      <w:r w:rsidRPr="00210652">
        <w:rPr>
          <w:sz w:val="20"/>
          <w:lang w:eastAsia="ko-KR"/>
        </w:rPr>
        <w:t>*2-1 ]</w:t>
      </w:r>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17</w:t>
      </w:r>
      <w:r w:rsidR="00653ACA" w:rsidRPr="00210652">
        <w:rPr>
          <w:sz w:val="20"/>
        </w:rPr>
        <w:fldChar w:fldCharType="end"/>
      </w:r>
      <w:r w:rsidRPr="00210652">
        <w:rPr>
          <w:sz w:val="20"/>
        </w:rPr>
        <w:t>)</w:t>
      </w:r>
    </w:p>
    <w:p w:rsidR="00983D38" w:rsidRPr="00210652" w:rsidRDefault="00983D38" w:rsidP="00983D38">
      <w:pPr>
        <w:pStyle w:val="Equation"/>
        <w:tabs>
          <w:tab w:val="clear" w:pos="794"/>
          <w:tab w:val="clear" w:pos="1588"/>
          <w:tab w:val="left" w:pos="851"/>
          <w:tab w:val="left" w:pos="1134"/>
          <w:tab w:val="left" w:pos="1418"/>
        </w:tabs>
        <w:ind w:left="567"/>
        <w:rPr>
          <w:sz w:val="20"/>
          <w:lang w:eastAsia="ko-KR"/>
        </w:rPr>
      </w:pPr>
      <w:proofErr w:type="gramStart"/>
      <w:r w:rsidRPr="00210652">
        <w:rPr>
          <w:sz w:val="20"/>
          <w:lang w:eastAsia="ko-KR"/>
        </w:rPr>
        <w:t>pF[</w:t>
      </w:r>
      <w:proofErr w:type="gramEnd"/>
      <w:r w:rsidRPr="00210652">
        <w:rPr>
          <w:sz w:val="20"/>
          <w:lang w:eastAsia="ko-KR"/>
        </w:rPr>
        <w:t> </w:t>
      </w:r>
      <w:proofErr w:type="spellStart"/>
      <w:r w:rsidRPr="00210652">
        <w:rPr>
          <w:sz w:val="20"/>
          <w:lang w:eastAsia="ko-KR"/>
        </w:rPr>
        <w:t>nS</w:t>
      </w:r>
      <w:proofErr w:type="spellEnd"/>
      <w:r w:rsidRPr="00210652">
        <w:rPr>
          <w:sz w:val="20"/>
          <w:lang w:eastAsia="ko-KR"/>
        </w:rPr>
        <w:t>*2-1, -1 ] = p[ </w:t>
      </w:r>
      <w:proofErr w:type="spellStart"/>
      <w:r w:rsidRPr="00210652">
        <w:rPr>
          <w:sz w:val="20"/>
          <w:lang w:eastAsia="ko-KR"/>
        </w:rPr>
        <w:t>nS</w:t>
      </w:r>
      <w:proofErr w:type="spellEnd"/>
      <w:r w:rsidRPr="00210652">
        <w:rPr>
          <w:sz w:val="20"/>
          <w:lang w:eastAsia="ko-KR"/>
        </w:rPr>
        <w:t>*2-1, -1 ]</w:t>
      </w:r>
      <w:r w:rsidRPr="00210652">
        <w:rPr>
          <w:sz w:val="20"/>
          <w:lang w:eastAsia="ko-KR"/>
        </w:rPr>
        <w:tab/>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18</w:t>
      </w:r>
      <w:r w:rsidR="00653ACA" w:rsidRPr="00210652">
        <w:rPr>
          <w:sz w:val="20"/>
        </w:rPr>
        <w:fldChar w:fldCharType="end"/>
      </w:r>
      <w:r w:rsidRPr="00210652">
        <w:rPr>
          <w:sz w:val="20"/>
        </w:rPr>
        <w:t>)</w:t>
      </w:r>
    </w:p>
    <w:p w:rsidR="00983D38" w:rsidRPr="00210652" w:rsidRDefault="00983D38" w:rsidP="00983D38">
      <w:pPr>
        <w:pStyle w:val="Equation"/>
        <w:tabs>
          <w:tab w:val="clear" w:pos="794"/>
          <w:tab w:val="clear" w:pos="1588"/>
          <w:tab w:val="left" w:pos="851"/>
          <w:tab w:val="left" w:pos="1134"/>
          <w:tab w:val="left" w:pos="1418"/>
        </w:tabs>
        <w:ind w:left="567"/>
        <w:rPr>
          <w:sz w:val="20"/>
        </w:rPr>
      </w:pPr>
      <w:r w:rsidRPr="00210652">
        <w:rPr>
          <w:sz w:val="20"/>
          <w:lang w:eastAsia="ko-KR"/>
        </w:rPr>
        <w:t>pF[ -1, y ] = ( p[ -1, y+1 ] + 2*p[ -1, y ] + p[ -1, y-1 ] + 2 ) &gt;&gt; 2 for y = </w:t>
      </w:r>
      <w:proofErr w:type="spellStart"/>
      <w:r w:rsidRPr="00210652">
        <w:rPr>
          <w:sz w:val="20"/>
          <w:lang w:eastAsia="ko-KR"/>
        </w:rPr>
        <w:t>nS</w:t>
      </w:r>
      <w:proofErr w:type="spellEnd"/>
      <w:r w:rsidRPr="00210652">
        <w:rPr>
          <w:sz w:val="20"/>
          <w:lang w:eastAsia="ko-KR"/>
        </w:rPr>
        <w:t>*2-2..0</w:t>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19</w:t>
      </w:r>
      <w:r w:rsidR="00653ACA" w:rsidRPr="00210652">
        <w:rPr>
          <w:sz w:val="20"/>
        </w:rPr>
        <w:fldChar w:fldCharType="end"/>
      </w:r>
      <w:r w:rsidRPr="00210652">
        <w:rPr>
          <w:sz w:val="20"/>
        </w:rPr>
        <w:t>)</w:t>
      </w:r>
    </w:p>
    <w:p w:rsidR="00983D38" w:rsidRPr="00210652" w:rsidRDefault="00983D38" w:rsidP="00983D38">
      <w:pPr>
        <w:pStyle w:val="Equation"/>
        <w:tabs>
          <w:tab w:val="clear" w:pos="794"/>
          <w:tab w:val="clear" w:pos="1588"/>
          <w:tab w:val="left" w:pos="851"/>
          <w:tab w:val="left" w:pos="1134"/>
          <w:tab w:val="left" w:pos="1418"/>
        </w:tabs>
        <w:ind w:left="567"/>
        <w:rPr>
          <w:sz w:val="20"/>
          <w:lang w:eastAsia="ko-KR"/>
        </w:rPr>
      </w:pPr>
      <w:r w:rsidRPr="00210652">
        <w:rPr>
          <w:sz w:val="20"/>
          <w:lang w:eastAsia="ko-KR"/>
        </w:rPr>
        <w:t>pF[ -1, -1] = ( p[ -1, 0 ] + 2*p[ -1, -1] + p[ 0, -1 ] + 2) &gt;&gt; 2</w:t>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20</w:t>
      </w:r>
      <w:r w:rsidR="00653ACA" w:rsidRPr="00210652">
        <w:rPr>
          <w:sz w:val="20"/>
        </w:rPr>
        <w:fldChar w:fldCharType="end"/>
      </w:r>
      <w:r w:rsidRPr="00210652">
        <w:rPr>
          <w:sz w:val="20"/>
        </w:rPr>
        <w:t>)</w:t>
      </w:r>
    </w:p>
    <w:p w:rsidR="00983D38" w:rsidRPr="00210652" w:rsidRDefault="00983D38" w:rsidP="00983D38">
      <w:pPr>
        <w:pStyle w:val="Equation"/>
        <w:tabs>
          <w:tab w:val="clear" w:pos="794"/>
          <w:tab w:val="clear" w:pos="1588"/>
          <w:tab w:val="left" w:pos="851"/>
          <w:tab w:val="left" w:pos="1134"/>
          <w:tab w:val="left" w:pos="1418"/>
        </w:tabs>
        <w:ind w:left="567"/>
        <w:rPr>
          <w:lang w:eastAsia="ko-KR"/>
        </w:rPr>
      </w:pPr>
      <w:r w:rsidRPr="00210652">
        <w:rPr>
          <w:sz w:val="20"/>
          <w:lang w:eastAsia="ko-KR"/>
        </w:rPr>
        <w:t>pF[ x, -1 ] = ( p[ x-1, -1 ] + 2*p[ x, -1 ] + p[ x+1, -1 ] + 2 ) &gt;&gt; 2 for x = 0..nS*2-2</w:t>
      </w:r>
      <w:r w:rsidRPr="00210652">
        <w:rPr>
          <w:sz w:val="20"/>
          <w:lang w:eastAsia="ko-KR"/>
        </w:rPr>
        <w:tab/>
      </w:r>
      <w:r w:rsidRPr="00210652">
        <w:rPr>
          <w:sz w:val="20"/>
        </w:rPr>
        <w:t>(</w:t>
      </w:r>
      <w:r w:rsidR="00653ACA" w:rsidRPr="00210652">
        <w:rPr>
          <w:sz w:val="20"/>
        </w:rPr>
        <w:fldChar w:fldCharType="begin" w:fldLock="1"/>
      </w:r>
      <w:r w:rsidRPr="00210652">
        <w:rPr>
          <w:sz w:val="20"/>
        </w:rPr>
        <w:instrText xml:space="preserve"> STYLEREF 1 \s </w:instrText>
      </w:r>
      <w:r w:rsidR="00653ACA" w:rsidRPr="00210652">
        <w:rPr>
          <w:sz w:val="20"/>
        </w:rPr>
        <w:fldChar w:fldCharType="separate"/>
      </w:r>
      <w:r w:rsidRPr="00210652">
        <w:rPr>
          <w:noProof/>
          <w:sz w:val="20"/>
        </w:rPr>
        <w:t>8</w:t>
      </w:r>
      <w:r w:rsidR="00653ACA" w:rsidRPr="00210652">
        <w:rPr>
          <w:sz w:val="20"/>
        </w:rPr>
        <w:fldChar w:fldCharType="end"/>
      </w:r>
      <w:r w:rsidRPr="00210652">
        <w:rPr>
          <w:sz w:val="20"/>
        </w:rPr>
        <w:noBreakHyphen/>
      </w:r>
      <w:r w:rsidR="00653ACA" w:rsidRPr="00210652">
        <w:rPr>
          <w:sz w:val="20"/>
        </w:rPr>
        <w:fldChar w:fldCharType="begin" w:fldLock="1"/>
      </w:r>
      <w:r w:rsidRPr="00210652">
        <w:rPr>
          <w:sz w:val="20"/>
        </w:rPr>
        <w:instrText xml:space="preserve"> SEQ Equation \* ARABIC \s 1 </w:instrText>
      </w:r>
      <w:r w:rsidR="00653ACA" w:rsidRPr="00210652">
        <w:rPr>
          <w:sz w:val="20"/>
        </w:rPr>
        <w:fldChar w:fldCharType="separate"/>
      </w:r>
      <w:r w:rsidRPr="00210652">
        <w:rPr>
          <w:noProof/>
          <w:sz w:val="20"/>
        </w:rPr>
        <w:t>21</w:t>
      </w:r>
      <w:r w:rsidR="00653ACA" w:rsidRPr="00210652">
        <w:rPr>
          <w:sz w:val="20"/>
        </w:rPr>
        <w:fldChar w:fldCharType="end"/>
      </w:r>
      <w:r w:rsidRPr="00210652">
        <w:rPr>
          <w:sz w:val="20"/>
        </w:rPr>
        <w:t>)</w:t>
      </w:r>
    </w:p>
    <w:p w:rsidR="001E67E7" w:rsidRDefault="001E67E7"/>
    <w:p w:rsidR="00511F4E" w:rsidRDefault="00511F4E"/>
    <w:sectPr w:rsidR="00511F4E" w:rsidSect="001E67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0E296793"/>
    <w:multiLevelType w:val="multilevel"/>
    <w:tmpl w:val="A01E3A98"/>
    <w:lvl w:ilvl="0">
      <w:start w:val="8"/>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6"/>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37723FDE"/>
    <w:multiLevelType w:val="multilevel"/>
    <w:tmpl w:val="F5401902"/>
    <w:lvl w:ilvl="0">
      <w:start w:val="8"/>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6">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6196F94"/>
    <w:multiLevelType w:val="multilevel"/>
    <w:tmpl w:val="B5B45DE4"/>
    <w:lvl w:ilvl="0">
      <w:start w:val="8"/>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5A9674EE"/>
    <w:multiLevelType w:val="multilevel"/>
    <w:tmpl w:val="4104B36E"/>
    <w:lvl w:ilvl="0">
      <w:start w:val="8"/>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5EF81E2B"/>
    <w:multiLevelType w:val="hybridMultilevel"/>
    <w:tmpl w:val="77B82E52"/>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9"/>
  </w:num>
  <w:num w:numId="5">
    <w:abstractNumId w:val="4"/>
  </w:num>
  <w:num w:numId="6">
    <w:abstractNumId w:val="0"/>
  </w:num>
  <w:num w:numId="7">
    <w:abstractNumId w:val="5"/>
  </w:num>
  <w:num w:numId="8">
    <w:abstractNumId w:val="3"/>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trackRevisions/>
  <w:defaultTabStop w:val="720"/>
  <w:characterSpacingControl w:val="doNotCompress"/>
  <w:compat/>
  <w:rsids>
    <w:rsidRoot w:val="00A31E72"/>
    <w:rsid w:val="001E67E7"/>
    <w:rsid w:val="001F7704"/>
    <w:rsid w:val="003A6FE0"/>
    <w:rsid w:val="004C3AC6"/>
    <w:rsid w:val="00511F4E"/>
    <w:rsid w:val="00653ACA"/>
    <w:rsid w:val="008F2F65"/>
    <w:rsid w:val="00960AA2"/>
    <w:rsid w:val="00983D38"/>
    <w:rsid w:val="009A44F6"/>
    <w:rsid w:val="00A31E72"/>
    <w:rsid w:val="00A60F94"/>
    <w:rsid w:val="00C31FA3"/>
    <w:rsid w:val="00C803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E72"/>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styleId="Heading1">
    <w:name w:val="heading 1"/>
    <w:basedOn w:val="Normal"/>
    <w:next w:val="Normal"/>
    <w:link w:val="Heading1Char"/>
    <w:uiPriority w:val="99"/>
    <w:qFormat/>
    <w:rsid w:val="00A31E72"/>
    <w:pPr>
      <w:keepNext/>
      <w:keepLines/>
      <w:numPr>
        <w:numId w:val="1"/>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A31E72"/>
    <w:pPr>
      <w:keepNext/>
      <w:keepLines/>
      <w:numPr>
        <w:ilvl w:val="1"/>
        <w:numId w:val="1"/>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A31E72"/>
    <w:pPr>
      <w:keepNext/>
      <w:keepLines/>
      <w:numPr>
        <w:ilvl w:val="2"/>
        <w:numId w:val="1"/>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A31E72"/>
    <w:pPr>
      <w:numPr>
        <w:ilvl w:val="3"/>
      </w:numPr>
      <w:ind w:left="1701" w:hanging="1701"/>
      <w:jc w:val="left"/>
      <w:outlineLvl w:val="3"/>
    </w:pPr>
  </w:style>
  <w:style w:type="paragraph" w:styleId="Heading5">
    <w:name w:val="heading 5"/>
    <w:basedOn w:val="Heading3"/>
    <w:next w:val="Normal"/>
    <w:link w:val="Heading5Char"/>
    <w:uiPriority w:val="99"/>
    <w:qFormat/>
    <w:rsid w:val="00A31E72"/>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A31E72"/>
    <w:pPr>
      <w:numPr>
        <w:ilvl w:val="5"/>
      </w:numPr>
      <w:ind w:left="0" w:firstLine="0"/>
      <w:outlineLvl w:val="5"/>
    </w:pPr>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31E72"/>
    <w:rPr>
      <w:rFonts w:ascii="Times" w:eastAsia="Malgun Gothic" w:hAnsi="Times" w:cs="Times New Roman"/>
      <w:b/>
      <w:bCs/>
      <w:sz w:val="24"/>
      <w:szCs w:val="24"/>
      <w:lang w:val="en-GB"/>
    </w:rPr>
  </w:style>
  <w:style w:type="character" w:customStyle="1" w:styleId="Heading2Char">
    <w:name w:val="Heading 2 Char"/>
    <w:basedOn w:val="DefaultParagraphFont"/>
    <w:link w:val="Heading2"/>
    <w:uiPriority w:val="99"/>
    <w:rsid w:val="00A31E72"/>
    <w:rPr>
      <w:rFonts w:ascii="Times" w:eastAsia="Malgun Gothic" w:hAnsi="Times" w:cs="Times New Roman"/>
      <w:b/>
      <w:bCs/>
      <w:lang w:val="en-GB"/>
    </w:rPr>
  </w:style>
  <w:style w:type="character" w:customStyle="1" w:styleId="Heading3Char">
    <w:name w:val="Heading 3 Char"/>
    <w:basedOn w:val="DefaultParagraphFont"/>
    <w:link w:val="Heading3"/>
    <w:uiPriority w:val="99"/>
    <w:rsid w:val="00A31E72"/>
    <w:rPr>
      <w:rFonts w:ascii="Times New Roman" w:eastAsia="Malgun Gothic" w:hAnsi="Times New Roman" w:cs="Times New Roman"/>
      <w:b/>
      <w:bCs/>
      <w:sz w:val="20"/>
      <w:szCs w:val="20"/>
    </w:rPr>
  </w:style>
  <w:style w:type="character" w:customStyle="1" w:styleId="Heading4Char">
    <w:name w:val="Heading 4 Char"/>
    <w:aliases w:val="Heading 4 Char1 Char,Heading 4 Char Char Char"/>
    <w:basedOn w:val="DefaultParagraphFont"/>
    <w:link w:val="Heading4"/>
    <w:uiPriority w:val="99"/>
    <w:rsid w:val="00A31E72"/>
    <w:rPr>
      <w:rFonts w:ascii="Times New Roman" w:eastAsia="Malgun Gothic" w:hAnsi="Times New Roman" w:cs="Times New Roman"/>
      <w:b/>
      <w:bCs/>
      <w:sz w:val="20"/>
      <w:szCs w:val="20"/>
    </w:rPr>
  </w:style>
  <w:style w:type="character" w:customStyle="1" w:styleId="Heading5Char">
    <w:name w:val="Heading 5 Char"/>
    <w:basedOn w:val="DefaultParagraphFont"/>
    <w:link w:val="Heading5"/>
    <w:uiPriority w:val="99"/>
    <w:rsid w:val="00A31E72"/>
    <w:rPr>
      <w:rFonts w:ascii="Times New Roman" w:eastAsia="Malgun Gothic" w:hAnsi="Times New Roman" w:cs="Times New Roman"/>
      <w:b/>
      <w:bCs/>
      <w:sz w:val="20"/>
      <w:szCs w:val="20"/>
    </w:rPr>
  </w:style>
  <w:style w:type="character" w:customStyle="1" w:styleId="Heading6Char">
    <w:name w:val="Heading 6 Char"/>
    <w:basedOn w:val="DefaultParagraphFont"/>
    <w:link w:val="Heading6"/>
    <w:uiPriority w:val="99"/>
    <w:rsid w:val="00A31E72"/>
    <w:rPr>
      <w:rFonts w:ascii="Times" w:eastAsia="Malgun Gothic" w:hAnsi="Times" w:cs="Times New Roman"/>
      <w:b/>
      <w:bCs/>
      <w:sz w:val="20"/>
      <w:szCs w:val="20"/>
    </w:rPr>
  </w:style>
  <w:style w:type="paragraph" w:styleId="CommentText">
    <w:name w:val="annotation text"/>
    <w:basedOn w:val="Normal"/>
    <w:link w:val="CommentTextChar"/>
    <w:uiPriority w:val="99"/>
    <w:semiHidden/>
    <w:rsid w:val="00A31E72"/>
  </w:style>
  <w:style w:type="character" w:customStyle="1" w:styleId="CommentTextChar">
    <w:name w:val="Comment Text Char"/>
    <w:basedOn w:val="DefaultParagraphFont"/>
    <w:link w:val="CommentText"/>
    <w:uiPriority w:val="99"/>
    <w:semiHidden/>
    <w:rsid w:val="00A31E72"/>
    <w:rPr>
      <w:rFonts w:ascii="Times New Roman" w:eastAsia="Malgun Gothic" w:hAnsi="Times New Roman" w:cs="Times New Roman"/>
      <w:sz w:val="20"/>
      <w:szCs w:val="20"/>
      <w:lang w:val="en-GB"/>
    </w:rPr>
  </w:style>
  <w:style w:type="paragraph" w:customStyle="1" w:styleId="Figure">
    <w:name w:val="Figure_#"/>
    <w:basedOn w:val="Normal"/>
    <w:next w:val="FigureTitleChar"/>
    <w:uiPriority w:val="99"/>
    <w:rsid w:val="00A31E72"/>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A31E72"/>
    <w:pPr>
      <w:keepNext/>
      <w:spacing w:before="240" w:after="720"/>
      <w:jc w:val="center"/>
    </w:pPr>
    <w:rPr>
      <w:b/>
      <w:bCs/>
    </w:rPr>
  </w:style>
  <w:style w:type="paragraph" w:customStyle="1" w:styleId="Equation">
    <w:name w:val="Equation"/>
    <w:basedOn w:val="Normal"/>
    <w:uiPriority w:val="99"/>
    <w:rsid w:val="00A31E72"/>
    <w:pPr>
      <w:tabs>
        <w:tab w:val="clear" w:pos="1191"/>
        <w:tab w:val="clear" w:pos="1985"/>
        <w:tab w:val="center" w:pos="4849"/>
        <w:tab w:val="right" w:pos="9696"/>
      </w:tabs>
      <w:spacing w:before="193" w:after="240"/>
      <w:jc w:val="left"/>
    </w:pPr>
    <w:rPr>
      <w:sz w:val="22"/>
      <w:szCs w:val="22"/>
    </w:rPr>
  </w:style>
  <w:style w:type="paragraph" w:styleId="Caption">
    <w:name w:val="caption"/>
    <w:basedOn w:val="Normal"/>
    <w:next w:val="Normal"/>
    <w:link w:val="CaptionChar"/>
    <w:qFormat/>
    <w:rsid w:val="00A31E72"/>
    <w:pPr>
      <w:keepNext/>
      <w:tabs>
        <w:tab w:val="clear" w:pos="794"/>
        <w:tab w:val="clear" w:pos="1191"/>
        <w:tab w:val="clear" w:pos="1588"/>
        <w:tab w:val="clear" w:pos="1985"/>
      </w:tabs>
      <w:spacing w:before="240" w:after="113"/>
      <w:jc w:val="center"/>
    </w:pPr>
    <w:rPr>
      <w:b/>
      <w:bCs/>
      <w:lang w:val="en-US"/>
    </w:rPr>
  </w:style>
  <w:style w:type="character" w:customStyle="1" w:styleId="CaptionChar">
    <w:name w:val="Caption Char"/>
    <w:link w:val="Caption"/>
    <w:locked/>
    <w:rsid w:val="00A31E72"/>
    <w:rPr>
      <w:rFonts w:ascii="Times New Roman" w:eastAsia="Malgun Gothic" w:hAnsi="Times New Roman" w:cs="Times New Roman"/>
      <w:b/>
      <w:bCs/>
      <w:sz w:val="20"/>
      <w:szCs w:val="20"/>
    </w:rPr>
  </w:style>
  <w:style w:type="paragraph" w:styleId="BalloonText">
    <w:name w:val="Balloon Text"/>
    <w:basedOn w:val="Normal"/>
    <w:link w:val="BalloonTextChar"/>
    <w:uiPriority w:val="99"/>
    <w:semiHidden/>
    <w:unhideWhenUsed/>
    <w:rsid w:val="00A31E7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E72"/>
    <w:rPr>
      <w:rFonts w:ascii="Tahoma" w:eastAsia="Malgun Gothic" w:hAnsi="Tahoma" w:cs="Tahoma"/>
      <w:sz w:val="16"/>
      <w:szCs w:val="16"/>
      <w:lang w:val="en-GB"/>
    </w:rPr>
  </w:style>
  <w:style w:type="character" w:styleId="CommentReference">
    <w:name w:val="annotation reference"/>
    <w:basedOn w:val="DefaultParagraphFont"/>
    <w:uiPriority w:val="99"/>
    <w:semiHidden/>
    <w:unhideWhenUsed/>
    <w:rsid w:val="008F2F65"/>
    <w:rPr>
      <w:sz w:val="16"/>
      <w:szCs w:val="16"/>
    </w:rPr>
  </w:style>
  <w:style w:type="paragraph" w:styleId="CommentSubject">
    <w:name w:val="annotation subject"/>
    <w:basedOn w:val="CommentText"/>
    <w:next w:val="CommentText"/>
    <w:link w:val="CommentSubjectChar"/>
    <w:uiPriority w:val="99"/>
    <w:semiHidden/>
    <w:unhideWhenUsed/>
    <w:rsid w:val="008F2F65"/>
    <w:rPr>
      <w:b/>
      <w:bCs/>
    </w:rPr>
  </w:style>
  <w:style w:type="character" w:customStyle="1" w:styleId="CommentSubjectChar">
    <w:name w:val="Comment Subject Char"/>
    <w:basedOn w:val="CommentTextChar"/>
    <w:link w:val="CommentSubject"/>
    <w:uiPriority w:val="99"/>
    <w:semiHidden/>
    <w:rsid w:val="008F2F65"/>
    <w:rPr>
      <w:b/>
      <w:bCs/>
    </w:rPr>
  </w:style>
  <w:style w:type="paragraph" w:customStyle="1" w:styleId="tableheading">
    <w:name w:val="table heading"/>
    <w:basedOn w:val="Normal"/>
    <w:rsid w:val="00511F4E"/>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511F4E"/>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511F4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character" w:customStyle="1" w:styleId="tablesyntaxChar">
    <w:name w:val="table syntax Char"/>
    <w:link w:val="tablesyntax"/>
    <w:locked/>
    <w:rsid w:val="00511F4E"/>
    <w:rPr>
      <w:rFonts w:ascii="Times" w:eastAsia="Malgun Gothic" w:hAnsi="Times"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B3727-79DB-4746-BF93-C93C7B4A1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1955</Words>
  <Characters>11148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ehsan</dc:creator>
  <cp:lastModifiedBy>ehsan</cp:lastModifiedBy>
  <cp:revision>4</cp:revision>
  <dcterms:created xsi:type="dcterms:W3CDTF">2012-02-04T21:12:00Z</dcterms:created>
  <dcterms:modified xsi:type="dcterms:W3CDTF">2012-02-05T00:17:00Z</dcterms:modified>
</cp:coreProperties>
</file>