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29" w:rsidRPr="000A2847" w:rsidRDefault="00130229" w:rsidP="00130229">
      <w:pPr>
        <w:pStyle w:val="Heading4"/>
        <w:keepLines/>
        <w:numPr>
          <w:ilvl w:val="2"/>
          <w:numId w:val="2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sz w:val="20"/>
          <w:lang w:val="en-GB"/>
        </w:rPr>
      </w:pPr>
      <w:r w:rsidRPr="000A2847">
        <w:rPr>
          <w:sz w:val="20"/>
          <w:lang w:val="en-GB"/>
        </w:rPr>
        <w:t>Sample adaptive offset parameter syntax</w:t>
      </w:r>
    </w:p>
    <w:p w:rsidR="00130229" w:rsidRPr="00210652" w:rsidRDefault="00130229" w:rsidP="00130229">
      <w:pPr>
        <w:tabs>
          <w:tab w:val="clear" w:pos="360"/>
        </w:tabs>
        <w:ind w:left="510"/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59"/>
        <w:gridCol w:w="1261"/>
      </w:tblGrid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210652">
              <w:rPr>
                <w:rFonts w:ascii="Times New Roman" w:hAnsi="Times New Roman"/>
                <w:lang w:eastAsia="ko-KR"/>
              </w:rPr>
              <w:t>sao_offset_param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(</w:t>
            </w:r>
            <w:r w:rsidRPr="000A2847">
              <w:rPr>
                <w:rFonts w:ascii="Times New Roman" w:hAnsi="Times New Roman"/>
                <w:lang w:eastAsia="ko-KR"/>
              </w:rPr>
              <w:t> 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,</w:t>
            </w:r>
            <w:r w:rsidRPr="000A2847">
              <w:rPr>
                <w:rFonts w:ascii="Times New Roman" w:hAnsi="Times New Roman"/>
                <w:lang w:eastAsia="ko-KR"/>
              </w:rPr>
              <w:t> 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,</w:t>
            </w:r>
            <w:r w:rsidRPr="000A2847">
              <w:rPr>
                <w:rFonts w:ascii="Times New Roman" w:hAnsi="Times New Roman"/>
                <w:lang w:eastAsia="ko-KR"/>
              </w:rPr>
              <w:t> 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lang w:eastAsia="ko-KR"/>
              </w:rPr>
              <w:t> , </w:t>
            </w:r>
            <w:proofErr w:type="spellStart"/>
            <w:r w:rsidRPr="000A2847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lang w:eastAsia="ko-KR"/>
              </w:rPr>
              <w:t> </w:t>
            </w:r>
            <w:r w:rsidRPr="00210652">
              <w:rPr>
                <w:rFonts w:ascii="Times New Roman" w:hAnsi="Times New Roman"/>
                <w:lang w:eastAsia="ko-KR"/>
              </w:rPr>
              <w:t>)</w:t>
            </w:r>
            <w:r w:rsidRPr="00210652">
              <w:rPr>
                <w:rFonts w:ascii="Times New Roman" w:hAnsi="Times New Roman"/>
              </w:rPr>
              <w:t xml:space="preserve">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heading"/>
            </w:pPr>
            <w:r w:rsidRPr="00210652">
              <w:t>Descriptor</w:t>
            </w: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210652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sao_split_flag</w:t>
            </w:r>
            <w:proofErr w:type="spellEnd"/>
            <w:r w:rsidRPr="000A2847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0A2847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lang w:eastAsia="ko-KR"/>
              </w:rPr>
              <w:t> ]</w:t>
            </w:r>
            <w:r w:rsidRPr="00210652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saoDepth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210652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210652">
              <w:rPr>
                <w:rFonts w:ascii="Times New Roman" w:hAnsi="Times New Roman"/>
                <w:lang w:eastAsia="ko-KR"/>
              </w:rPr>
              <w:t> ] 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sao_offset_param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( 2*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+ 0,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+ 0,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 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  <w:rPr>
                <w:lang w:eastAsia="ko-KR"/>
              </w:rPr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sao_offset_param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( 2*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+ 1,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+ 0,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 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  <w:rPr>
                <w:lang w:eastAsia="ko-KR"/>
              </w:rPr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sao_offset_param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( 2*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+ 0,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 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sao_offset_param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( 2*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+ 1, 2*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+ 1 ,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210652">
              <w:rPr>
                <w:rFonts w:ascii="Times New Roman" w:hAnsi="Times New Roman"/>
                <w:bCs/>
                <w:lang w:eastAsia="ko-KR"/>
              </w:rPr>
              <w:tab/>
              <w:t>} else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  <w:lang w:eastAsia="ko-KR"/>
              </w:rPr>
              <w:t>sao_type_idx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]</w:t>
            </w:r>
            <w:r w:rsidRPr="00210652">
              <w:rPr>
                <w:rFonts w:ascii="Times New Roman" w:hAnsi="Times New Roman"/>
                <w:bCs/>
                <w:lang w:eastAsia="ko-KR"/>
              </w:rPr>
              <w:t>[ </w:t>
            </w:r>
            <w:proofErr w:type="spellStart"/>
            <w:r w:rsidRPr="00210652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210652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  <w:rPr>
                <w:lang w:eastAsia="ko-KR"/>
              </w:rPr>
            </w:pPr>
            <w:proofErr w:type="spellStart"/>
            <w:r w:rsidRPr="00210652">
              <w:rPr>
                <w:lang w:eastAsia="ko-KR"/>
              </w:rPr>
              <w:t>ue</w:t>
            </w:r>
            <w:proofErr w:type="spellEnd"/>
            <w:r w:rsidRPr="00210652">
              <w:rPr>
                <w:lang w:eastAsia="ko-KR"/>
              </w:rPr>
              <w:t xml:space="preserve">(v) | </w:t>
            </w:r>
            <w:proofErr w:type="spellStart"/>
            <w:r w:rsidRPr="00210652">
              <w:rPr>
                <w:lang w:eastAsia="ko-KR"/>
              </w:rPr>
              <w:t>ae</w:t>
            </w:r>
            <w:proofErr w:type="spellEnd"/>
            <w:r w:rsidRPr="00210652">
              <w:rPr>
                <w:lang w:eastAsia="ko-KR"/>
              </w:rPr>
              <w:t>(v)</w:t>
            </w: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263BF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        </w:t>
            </w: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if( </w:t>
            </w:r>
            <w:proofErr w:type="spellStart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sao_type_idx</w:t>
            </w:r>
            <w:proofErr w:type="spellEnd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[ </w:t>
            </w:r>
            <w:proofErr w:type="spellStart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c</w:t>
            </w: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Idx</w:t>
            </w:r>
            <w:proofErr w:type="spellEnd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saoDepth</w:t>
            </w:r>
            <w:proofErr w:type="spellEnd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rx</w:t>
            </w:r>
            <w:proofErr w:type="spellEnd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 ][ </w:t>
            </w:r>
            <w:proofErr w:type="spellStart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ry</w:t>
            </w:r>
            <w:proofErr w:type="spellEnd"/>
            <w:r>
              <w:rPr>
                <w:rFonts w:ascii="Times New Roman" w:hAnsi="Times New Roman"/>
                <w:bCs/>
                <w:highlight w:val="yellow"/>
                <w:lang w:eastAsia="ko-KR"/>
              </w:rPr>
              <w:t> ] ==5</w:t>
            </w: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)</w:t>
            </w: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130229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</w:t>
            </w: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ab/>
            </w:r>
            <w:proofErr w:type="spellStart"/>
            <w:r w:rsidRPr="00130229">
              <w:rPr>
                <w:b/>
                <w:highlight w:val="yellow"/>
                <w:lang w:eastAsia="ko-KR"/>
              </w:rPr>
              <w:t>sao_first_band</w:t>
            </w:r>
            <w:proofErr w:type="spellEnd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[ </w:t>
            </w:r>
            <w:proofErr w:type="spellStart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highlight w:val="yellow"/>
                <w:lang w:eastAsia="ko-KR"/>
              </w:rPr>
              <w:t> ][ x0 ][ y0 ]</w:t>
            </w: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B46FA" w:rsidP="001B46FA">
            <w:pPr>
              <w:pStyle w:val="tablecell"/>
            </w:pPr>
            <w:r>
              <w:rPr>
                <w:bCs/>
                <w:highlight w:val="yellow"/>
                <w:lang w:eastAsia="ko-KR"/>
              </w:rPr>
              <w:t>u(v)</w:t>
            </w:r>
            <w:r w:rsidR="00130229" w:rsidRPr="000A2847">
              <w:rPr>
                <w:highlight w:val="yellow"/>
                <w:lang w:eastAsia="ko-KR"/>
              </w:rPr>
              <w:t xml:space="preserve"> </w:t>
            </w: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bCs/>
                <w:highlight w:val="yellow"/>
                <w:lang w:eastAsia="ko-KR"/>
              </w:rPr>
            </w:pPr>
            <w:r>
              <w:rPr>
                <w:rFonts w:ascii="Times New Roman" w:hAnsi="Times New Roman"/>
                <w:bCs/>
                <w:highlight w:val="yellow"/>
                <w:lang w:eastAsia="ko-KR"/>
              </w:rPr>
              <w:t xml:space="preserve">         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  <w:t xml:space="preserve">if( 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sao_type_idx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ry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 ] != 0 )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0A2847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</w:r>
            <w:r w:rsidRPr="000A2847">
              <w:rPr>
                <w:rFonts w:ascii="Times New Roman" w:hAnsi="Times New Roman"/>
                <w:bCs/>
                <w:lang w:eastAsia="ko-KR"/>
              </w:rPr>
              <w:tab/>
              <w:t xml:space="preserve">for( 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i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 xml:space="preserve"> = 0; 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i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 xml:space="preserve"> &lt; 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NumSaoClass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[ 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sao_type_idx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 xml:space="preserve"> ]; </w:t>
            </w:r>
            <w:proofErr w:type="spellStart"/>
            <w:r w:rsidRPr="000A2847">
              <w:rPr>
                <w:rFonts w:ascii="Times New Roman" w:hAnsi="Times New Roman"/>
                <w:bCs/>
                <w:lang w:eastAsia="ko-KR"/>
              </w:rPr>
              <w:t>i</w:t>
            </w:r>
            <w:proofErr w:type="spellEnd"/>
            <w:r w:rsidRPr="000A2847">
              <w:rPr>
                <w:rFonts w:ascii="Times New Roman" w:hAnsi="Times New Roman"/>
                <w:bCs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r w:rsidRPr="00210652">
              <w:rPr>
                <w:rFonts w:ascii="Times New Roman" w:hAnsi="Times New Roman"/>
                <w:bCs/>
                <w:lang w:eastAsia="ko-KR"/>
              </w:rPr>
              <w:tab/>
            </w:r>
            <w:proofErr w:type="spellStart"/>
            <w:r w:rsidRPr="00210652">
              <w:rPr>
                <w:rFonts w:ascii="Times New Roman" w:hAnsi="Times New Roman"/>
                <w:b/>
                <w:bCs/>
                <w:lang w:eastAsia="ko-KR"/>
              </w:rPr>
              <w:t>sao_offset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[ </w:t>
            </w:r>
            <w:proofErr w:type="spellStart"/>
            <w:r w:rsidRPr="00210652">
              <w:rPr>
                <w:rFonts w:ascii="Times New Roman" w:hAnsi="Times New Roman"/>
                <w:bCs/>
                <w:lang w:eastAsia="ko-KR"/>
              </w:rPr>
              <w:t>cIdx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][ </w:t>
            </w:r>
            <w:proofErr w:type="spellStart"/>
            <w:r w:rsidRPr="00210652">
              <w:rPr>
                <w:rFonts w:ascii="Times New Roman" w:hAnsi="Times New Roman"/>
                <w:bCs/>
                <w:lang w:eastAsia="ko-KR"/>
              </w:rPr>
              <w:t>saoDepth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][ x0 ][ y0 ][ </w:t>
            </w:r>
            <w:proofErr w:type="spellStart"/>
            <w:r w:rsidRPr="00210652">
              <w:rPr>
                <w:rFonts w:ascii="Times New Roman" w:hAnsi="Times New Roman"/>
                <w:bCs/>
                <w:lang w:eastAsia="ko-KR"/>
              </w:rPr>
              <w:t>i</w:t>
            </w:r>
            <w:proofErr w:type="spellEnd"/>
            <w:r w:rsidRPr="00210652">
              <w:rPr>
                <w:rFonts w:ascii="Times New Roman" w:hAnsi="Times New Roman"/>
                <w:bCs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  <w:rPr>
                <w:lang w:eastAsia="ko-KR"/>
              </w:rPr>
            </w:pPr>
            <w:r w:rsidRPr="00210652">
              <w:rPr>
                <w:lang w:eastAsia="ko-KR"/>
              </w:rPr>
              <w:t xml:space="preserve">se(v) | </w:t>
            </w:r>
            <w:proofErr w:type="spellStart"/>
            <w:r w:rsidRPr="00210652">
              <w:rPr>
                <w:lang w:eastAsia="ko-KR"/>
              </w:rPr>
              <w:t>ae</w:t>
            </w:r>
            <w:proofErr w:type="spellEnd"/>
            <w:r w:rsidRPr="00210652">
              <w:rPr>
                <w:lang w:eastAsia="ko-KR"/>
              </w:rPr>
              <w:t>(v)</w:t>
            </w: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210652">
              <w:rPr>
                <w:rFonts w:ascii="Times New Roman" w:hAnsi="Times New Roman"/>
                <w:bCs/>
                <w:lang w:eastAsia="ko-KR"/>
              </w:rPr>
              <w:tab/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  <w:tr w:rsidR="00130229" w:rsidRPr="00210652" w:rsidTr="00BF34CB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syntax"/>
              <w:rPr>
                <w:rFonts w:ascii="Times New Roman" w:hAnsi="Times New Roman"/>
                <w:bCs/>
                <w:lang w:eastAsia="ko-KR"/>
              </w:rPr>
            </w:pPr>
            <w:r w:rsidRPr="00210652">
              <w:rPr>
                <w:rFonts w:ascii="Times New Roman" w:hAnsi="Times New Roman"/>
                <w:bCs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229" w:rsidRPr="00210652" w:rsidRDefault="00130229" w:rsidP="00BF34CB">
            <w:pPr>
              <w:pStyle w:val="tablecell"/>
            </w:pPr>
          </w:p>
        </w:tc>
      </w:tr>
    </w:tbl>
    <w:p w:rsidR="00130229" w:rsidRPr="000263BF" w:rsidRDefault="00130229" w:rsidP="00130229">
      <w:pPr>
        <w:pStyle w:val="Heading4"/>
        <w:keepLines/>
        <w:numPr>
          <w:ilvl w:val="3"/>
          <w:numId w:val="7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rPr>
          <w:sz w:val="20"/>
          <w:szCs w:val="20"/>
          <w:lang w:val="en-GB"/>
        </w:rPr>
      </w:pPr>
      <w:r w:rsidRPr="000263BF">
        <w:rPr>
          <w:sz w:val="20"/>
          <w:szCs w:val="20"/>
          <w:lang w:val="en-GB"/>
        </w:rPr>
        <w:t>Sample adaptive offset parameter semantics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proofErr w:type="spellStart"/>
      <w:proofErr w:type="gramStart"/>
      <w:r w:rsidRPr="000263BF">
        <w:rPr>
          <w:b/>
          <w:sz w:val="20"/>
          <w:lang w:eastAsia="ko-KR"/>
        </w:rPr>
        <w:t>sao_flag_cb</w:t>
      </w:r>
      <w:proofErr w:type="spellEnd"/>
      <w:proofErr w:type="gramEnd"/>
      <w:r w:rsidRPr="000263BF">
        <w:rPr>
          <w:sz w:val="20"/>
          <w:lang w:eastAsia="ko-KR"/>
        </w:rPr>
        <w:t xml:space="preserve"> equal to 1 denotes sample adaptive offset process for </w:t>
      </w:r>
      <w:proofErr w:type="spellStart"/>
      <w:r w:rsidRPr="000263BF">
        <w:rPr>
          <w:sz w:val="20"/>
          <w:lang w:eastAsia="ko-KR"/>
        </w:rPr>
        <w:t>Cb</w:t>
      </w:r>
      <w:proofErr w:type="spellEnd"/>
      <w:r w:rsidRPr="000263BF">
        <w:rPr>
          <w:sz w:val="20"/>
          <w:lang w:eastAsia="ko-KR"/>
        </w:rPr>
        <w:t xml:space="preserve"> shall be applied to the current picture.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proofErr w:type="spellStart"/>
      <w:proofErr w:type="gramStart"/>
      <w:r w:rsidRPr="000263BF">
        <w:rPr>
          <w:b/>
          <w:sz w:val="20"/>
          <w:lang w:eastAsia="ko-KR"/>
        </w:rPr>
        <w:t>sao_flag_cr</w:t>
      </w:r>
      <w:proofErr w:type="spellEnd"/>
      <w:proofErr w:type="gramEnd"/>
      <w:r w:rsidRPr="000263BF">
        <w:rPr>
          <w:sz w:val="20"/>
          <w:lang w:eastAsia="ko-KR"/>
        </w:rPr>
        <w:t xml:space="preserve"> equal to 1 denotes sample adaptive offset process for Cr shall be applied to the current picture.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proofErr w:type="spellStart"/>
      <w:r w:rsidRPr="000263BF">
        <w:rPr>
          <w:b/>
          <w:sz w:val="20"/>
          <w:lang w:eastAsia="ko-KR"/>
        </w:rPr>
        <w:t>sao_split_flag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 xml:space="preserve"> ] specifies whether a region is split into four sub regions with half horizontal and vertical number of LCU for the color component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. The array indices </w:t>
      </w:r>
      <w:proofErr w:type="spellStart"/>
      <w:proofErr w:type="gramStart"/>
      <w:r w:rsidRPr="000263BF">
        <w:rPr>
          <w:sz w:val="20"/>
          <w:lang w:eastAsia="ko-KR"/>
        </w:rPr>
        <w:t>rx</w:t>
      </w:r>
      <w:proofErr w:type="spellEnd"/>
      <w:proofErr w:type="gramEnd"/>
      <w:r w:rsidRPr="000263BF">
        <w:rPr>
          <w:sz w:val="20"/>
          <w:lang w:eastAsia="ko-KR"/>
        </w:rPr>
        <w:t xml:space="preserve"> and 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 xml:space="preserve"> specify the region index and 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 xml:space="preserve"> specifies the split depth of the region. When </w:t>
      </w:r>
      <w:proofErr w:type="spellStart"/>
      <w:r w:rsidRPr="000263BF">
        <w:rPr>
          <w:sz w:val="20"/>
          <w:lang w:eastAsia="ko-KR"/>
        </w:rPr>
        <w:t>sao_split_flag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> ] is not present, it shall be inferred to be equal to 0.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The maximum allowed depth for sample adaptive offset process </w:t>
      </w:r>
      <w:proofErr w:type="spellStart"/>
      <w:r w:rsidRPr="000263BF">
        <w:rPr>
          <w:sz w:val="20"/>
          <w:lang w:eastAsia="ko-KR"/>
        </w:rPr>
        <w:t>SaoMaxDepth</w:t>
      </w:r>
      <w:proofErr w:type="spellEnd"/>
      <w:r w:rsidRPr="000263BF">
        <w:rPr>
          <w:sz w:val="20"/>
          <w:lang w:eastAsia="ko-KR"/>
        </w:rPr>
        <w:t xml:space="preserve"> is derived as follows: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ind w:left="567"/>
        <w:jc w:val="both"/>
        <w:rPr>
          <w:sz w:val="18"/>
          <w:lang w:eastAsia="ko-KR"/>
        </w:rPr>
      </w:pPr>
      <w:proofErr w:type="spellStart"/>
      <w:r w:rsidRPr="000263BF">
        <w:rPr>
          <w:sz w:val="18"/>
          <w:lang w:eastAsia="ko-KR"/>
        </w:rPr>
        <w:t>SaoMaxDepth</w:t>
      </w:r>
      <w:proofErr w:type="spellEnd"/>
      <w:r w:rsidRPr="000263BF">
        <w:rPr>
          <w:sz w:val="18"/>
          <w:lang w:eastAsia="ko-KR"/>
        </w:rPr>
        <w:t xml:space="preserve"> = Min( 4, Min( Floor( Log2( PicWidthInLCUs ) ), Floor( Log2( PicHeightInLCUs ) ) ) )</w:t>
      </w:r>
      <w:r w:rsidRPr="000263BF">
        <w:rPr>
          <w:sz w:val="18"/>
          <w:lang w:eastAsia="ko-KR"/>
        </w:rPr>
        <w:tab/>
      </w:r>
      <w:r w:rsidRPr="000263BF">
        <w:rPr>
          <w:sz w:val="18"/>
        </w:rPr>
        <w:t>(</w:t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STYLEREF 1 \s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7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noBreakHyphen/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SEQ Equation \* ARABIC \s 1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10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t>)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  <w:lang w:eastAsia="ko-KR"/>
        </w:rPr>
      </w:pPr>
      <w:proofErr w:type="gramStart"/>
      <w:r w:rsidRPr="000263BF">
        <w:rPr>
          <w:sz w:val="18"/>
          <w:lang w:eastAsia="ko-KR"/>
        </w:rPr>
        <w:t>where</w:t>
      </w:r>
      <w:proofErr w:type="gramEnd"/>
    </w:p>
    <w:p w:rsidR="00130229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</w:rPr>
      </w:pPr>
      <w:proofErr w:type="spellStart"/>
      <w:r w:rsidRPr="000263BF">
        <w:rPr>
          <w:sz w:val="18"/>
          <w:lang w:eastAsia="ko-KR"/>
        </w:rPr>
        <w:t>PicWidthInLCUs</w:t>
      </w:r>
      <w:proofErr w:type="spellEnd"/>
      <w:r w:rsidRPr="000263BF">
        <w:rPr>
          <w:sz w:val="18"/>
          <w:lang w:eastAsia="ko-KR"/>
        </w:rPr>
        <w:t xml:space="preserve"> = Ceil( </w:t>
      </w:r>
      <w:proofErr w:type="spellStart"/>
      <w:r w:rsidRPr="000263BF">
        <w:rPr>
          <w:sz w:val="18"/>
          <w:lang w:eastAsia="ko-KR"/>
        </w:rPr>
        <w:t>PicWidthInSamples</w:t>
      </w:r>
      <w:r w:rsidRPr="000263BF">
        <w:rPr>
          <w:sz w:val="18"/>
          <w:vertAlign w:val="subscript"/>
          <w:lang w:eastAsia="ko-KR"/>
        </w:rPr>
        <w:t>L</w:t>
      </w:r>
      <w:proofErr w:type="spellEnd"/>
      <w:r w:rsidRPr="000263BF">
        <w:rPr>
          <w:sz w:val="18"/>
          <w:lang w:eastAsia="ko-KR"/>
        </w:rPr>
        <w:t> ÷ ( 1 &lt;&lt; Log2MaxCUSize ) )</w:t>
      </w:r>
      <w:r w:rsidRPr="000263BF">
        <w:rPr>
          <w:sz w:val="18"/>
          <w:lang w:eastAsia="ko-KR"/>
        </w:rPr>
        <w:tab/>
      </w:r>
      <w:r w:rsidRPr="000263BF">
        <w:rPr>
          <w:sz w:val="18"/>
        </w:rPr>
        <w:t>(</w:t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STYLEREF 1 \s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7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noBreakHyphen/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SEQ Equation \* ARABIC \s 1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10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t>)</w:t>
      </w:r>
      <w:r w:rsidRPr="000263BF">
        <w:rPr>
          <w:sz w:val="18"/>
          <w:lang w:eastAsia="ko-KR"/>
        </w:rPr>
        <w:br/>
      </w:r>
      <w:proofErr w:type="spellStart"/>
      <w:r w:rsidRPr="000263BF">
        <w:rPr>
          <w:sz w:val="18"/>
          <w:lang w:eastAsia="ko-KR"/>
        </w:rPr>
        <w:t>PicHeightInLCUs</w:t>
      </w:r>
      <w:proofErr w:type="spellEnd"/>
      <w:r w:rsidRPr="000263BF">
        <w:rPr>
          <w:sz w:val="18"/>
          <w:lang w:eastAsia="ko-KR"/>
        </w:rPr>
        <w:t xml:space="preserve"> = Ceil( </w:t>
      </w:r>
      <w:proofErr w:type="spellStart"/>
      <w:r w:rsidRPr="000263BF">
        <w:rPr>
          <w:sz w:val="18"/>
          <w:lang w:eastAsia="ko-KR"/>
        </w:rPr>
        <w:t>PicHeightInSamples</w:t>
      </w:r>
      <w:r w:rsidRPr="000263BF">
        <w:rPr>
          <w:sz w:val="18"/>
          <w:vertAlign w:val="subscript"/>
          <w:lang w:eastAsia="ko-KR"/>
        </w:rPr>
        <w:t>L</w:t>
      </w:r>
      <w:proofErr w:type="spellEnd"/>
      <w:r w:rsidRPr="000263BF">
        <w:rPr>
          <w:sz w:val="18"/>
          <w:lang w:eastAsia="ko-KR"/>
        </w:rPr>
        <w:t> ÷ ( 1 &lt;&lt; Log2MaxCUSize ) )</w:t>
      </w:r>
      <w:r w:rsidRPr="000263BF">
        <w:rPr>
          <w:sz w:val="18"/>
          <w:lang w:eastAsia="ko-KR"/>
        </w:rPr>
        <w:tab/>
      </w:r>
      <w:r w:rsidRPr="000263BF">
        <w:rPr>
          <w:sz w:val="18"/>
        </w:rPr>
        <w:t>(</w:t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STYLEREF 1 \s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7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noBreakHyphen/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SEQ Equation \* ARABIC \s 1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10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t>)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  <w:lang w:eastAsia="ko-KR"/>
        </w:rPr>
      </w:pP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  <w:lang w:eastAsia="ko-KR"/>
        </w:rPr>
      </w:pPr>
      <w:r w:rsidRPr="000263BF">
        <w:rPr>
          <w:sz w:val="18"/>
          <w:lang w:eastAsia="ko-KR"/>
        </w:rPr>
        <w:t xml:space="preserve">[Ed.: (WJ) </w:t>
      </w:r>
      <w:proofErr w:type="spellStart"/>
      <w:r w:rsidRPr="000263BF">
        <w:rPr>
          <w:sz w:val="18"/>
          <w:lang w:eastAsia="ko-KR"/>
        </w:rPr>
        <w:t>PicWidthInLCUs</w:t>
      </w:r>
      <w:proofErr w:type="spellEnd"/>
      <w:r w:rsidRPr="000263BF">
        <w:rPr>
          <w:sz w:val="18"/>
          <w:lang w:eastAsia="ko-KR"/>
        </w:rPr>
        <w:t xml:space="preserve"> and </w:t>
      </w:r>
      <w:proofErr w:type="spellStart"/>
      <w:r w:rsidRPr="000263BF">
        <w:rPr>
          <w:sz w:val="18"/>
          <w:lang w:eastAsia="ko-KR"/>
        </w:rPr>
        <w:t>PicHeightInLCUs</w:t>
      </w:r>
      <w:proofErr w:type="spellEnd"/>
      <w:r w:rsidRPr="000263BF">
        <w:rPr>
          <w:sz w:val="18"/>
          <w:lang w:eastAsia="ko-KR"/>
        </w:rPr>
        <w:t xml:space="preserve"> could be defined elsewhere]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proofErr w:type="spellStart"/>
      <w:r w:rsidRPr="000263BF">
        <w:rPr>
          <w:b/>
          <w:sz w:val="20"/>
          <w:lang w:eastAsia="ko-KR"/>
        </w:rPr>
        <w:t>sao_type_idx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 xml:space="preserve"> ] indicates the offset type for the color component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of the region specified by 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 xml:space="preserve">, 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 xml:space="preserve"> and ry.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proofErr w:type="spellStart"/>
      <w:r w:rsidRPr="00130229">
        <w:rPr>
          <w:b/>
          <w:sz w:val="20"/>
          <w:highlight w:val="yellow"/>
          <w:lang w:eastAsia="ko-KR"/>
        </w:rPr>
        <w:t>sao_first_band</w:t>
      </w:r>
      <w:proofErr w:type="spellEnd"/>
      <w:r w:rsidRPr="00DC71C1">
        <w:rPr>
          <w:sz w:val="20"/>
          <w:highlight w:val="yellow"/>
          <w:lang w:eastAsia="ko-KR"/>
        </w:rPr>
        <w:t>[ </w:t>
      </w:r>
      <w:proofErr w:type="spellStart"/>
      <w:r w:rsidRPr="00DC71C1">
        <w:rPr>
          <w:sz w:val="20"/>
          <w:highlight w:val="yellow"/>
          <w:lang w:eastAsia="ko-KR"/>
        </w:rPr>
        <w:t>cIdx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eastAsia="ko-KR"/>
        </w:rPr>
        <w:t>saoDepth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val="en-GB" w:eastAsia="ko-KR"/>
        </w:rPr>
        <w:t>rx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eastAsia="ko-KR"/>
        </w:rPr>
        <w:t>ry</w:t>
      </w:r>
      <w:proofErr w:type="spellEnd"/>
      <w:r w:rsidRPr="00DC71C1">
        <w:rPr>
          <w:sz w:val="20"/>
          <w:highlight w:val="yellow"/>
          <w:lang w:eastAsia="ko-KR"/>
        </w:rPr>
        <w:t xml:space="preserve"> ] indicates the </w:t>
      </w:r>
      <w:r>
        <w:rPr>
          <w:sz w:val="20"/>
          <w:highlight w:val="yellow"/>
          <w:lang w:eastAsia="ko-KR"/>
        </w:rPr>
        <w:t>start</w:t>
      </w:r>
      <w:r w:rsidRPr="00DC71C1">
        <w:rPr>
          <w:sz w:val="20"/>
          <w:highlight w:val="yellow"/>
          <w:lang w:eastAsia="ko-KR"/>
        </w:rPr>
        <w:t xml:space="preserve"> of the interval when </w:t>
      </w:r>
      <w:proofErr w:type="spellStart"/>
      <w:r w:rsidRPr="00DC71C1">
        <w:rPr>
          <w:sz w:val="20"/>
          <w:highlight w:val="yellow"/>
          <w:lang w:eastAsia="ko-KR"/>
        </w:rPr>
        <w:t>sao_type_idx</w:t>
      </w:r>
      <w:proofErr w:type="spellEnd"/>
      <w:r w:rsidRPr="00DC71C1">
        <w:rPr>
          <w:sz w:val="20"/>
          <w:highlight w:val="yellow"/>
          <w:lang w:eastAsia="ko-KR"/>
        </w:rPr>
        <w:t>[ </w:t>
      </w:r>
      <w:proofErr w:type="spellStart"/>
      <w:r w:rsidRPr="00DC71C1">
        <w:rPr>
          <w:sz w:val="20"/>
          <w:highlight w:val="yellow"/>
          <w:lang w:eastAsia="ko-KR"/>
        </w:rPr>
        <w:t>cIdx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eastAsia="ko-KR"/>
        </w:rPr>
        <w:t>saoDepth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val="en-GB" w:eastAsia="ko-KR"/>
        </w:rPr>
        <w:t>rx</w:t>
      </w:r>
      <w:proofErr w:type="spellEnd"/>
      <w:r w:rsidRPr="00DC71C1">
        <w:rPr>
          <w:sz w:val="20"/>
          <w:highlight w:val="yellow"/>
          <w:lang w:eastAsia="ko-KR"/>
        </w:rPr>
        <w:t> ][ </w:t>
      </w:r>
      <w:proofErr w:type="spellStart"/>
      <w:r w:rsidRPr="00DC71C1">
        <w:rPr>
          <w:sz w:val="20"/>
          <w:highlight w:val="yellow"/>
          <w:lang w:eastAsia="ko-KR"/>
        </w:rPr>
        <w:t>ry</w:t>
      </w:r>
      <w:proofErr w:type="spellEnd"/>
      <w:r w:rsidRPr="00DC71C1">
        <w:rPr>
          <w:sz w:val="20"/>
          <w:highlight w:val="yellow"/>
          <w:lang w:eastAsia="ko-KR"/>
        </w:rPr>
        <w:t xml:space="preserve"> ] is equal to </w:t>
      </w:r>
      <w:r>
        <w:rPr>
          <w:sz w:val="20"/>
          <w:highlight w:val="yellow"/>
          <w:lang w:eastAsia="ko-KR"/>
        </w:rPr>
        <w:t>5 (BO MODE)</w:t>
      </w:r>
      <w:r w:rsidRPr="00DC71C1">
        <w:rPr>
          <w:sz w:val="20"/>
          <w:highlight w:val="yellow"/>
          <w:lang w:eastAsia="ko-KR"/>
        </w:rPr>
        <w:t>.</w:t>
      </w:r>
    </w:p>
    <w:p w:rsidR="00130229" w:rsidRDefault="00130229" w:rsidP="00130229">
      <w:pPr>
        <w:jc w:val="both"/>
        <w:rPr>
          <w:sz w:val="20"/>
          <w:lang w:eastAsia="ko-KR"/>
        </w:rPr>
      </w:pPr>
      <w:proofErr w:type="spellStart"/>
      <w:r w:rsidRPr="000263BF">
        <w:rPr>
          <w:b/>
          <w:sz w:val="20"/>
          <w:lang w:eastAsia="ko-KR"/>
        </w:rPr>
        <w:t>sao_offset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i</w:t>
      </w:r>
      <w:proofErr w:type="spellEnd"/>
      <w:r w:rsidRPr="000263BF">
        <w:rPr>
          <w:sz w:val="20"/>
          <w:lang w:eastAsia="ko-KR"/>
        </w:rPr>
        <w:t xml:space="preserve"> ] indicates the offset value of </w:t>
      </w:r>
      <w:proofErr w:type="spellStart"/>
      <w:r w:rsidRPr="000263BF">
        <w:rPr>
          <w:sz w:val="20"/>
          <w:lang w:eastAsia="ko-KR"/>
        </w:rPr>
        <w:t>i-th</w:t>
      </w:r>
      <w:proofErr w:type="spellEnd"/>
      <w:r w:rsidRPr="000263BF">
        <w:rPr>
          <w:sz w:val="20"/>
          <w:lang w:eastAsia="ko-KR"/>
        </w:rPr>
        <w:t xml:space="preserve"> category for the color component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of the region specified by 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 xml:space="preserve">, 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 xml:space="preserve"> and ry.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The variable </w:t>
      </w:r>
      <w:proofErr w:type="spellStart"/>
      <w:r w:rsidRPr="000263BF">
        <w:rPr>
          <w:sz w:val="20"/>
          <w:lang w:eastAsia="ko-KR"/>
        </w:rPr>
        <w:t>bitDepth</w:t>
      </w:r>
      <w:proofErr w:type="spellEnd"/>
      <w:r w:rsidRPr="000263BF">
        <w:rPr>
          <w:sz w:val="20"/>
          <w:lang w:eastAsia="ko-KR"/>
        </w:rPr>
        <w:t xml:space="preserve"> is derived as follows.</w:t>
      </w:r>
    </w:p>
    <w:p w:rsidR="00130229" w:rsidRPr="000263BF" w:rsidRDefault="00130229" w:rsidP="00130229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lastRenderedPageBreak/>
        <w:t xml:space="preserve">If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is equal to 0, </w:t>
      </w:r>
      <w:proofErr w:type="spellStart"/>
      <w:r w:rsidRPr="000263BF">
        <w:rPr>
          <w:sz w:val="20"/>
          <w:lang w:eastAsia="ko-KR"/>
        </w:rPr>
        <w:t>bitDepth</w:t>
      </w:r>
      <w:proofErr w:type="spellEnd"/>
      <w:r w:rsidRPr="000263BF">
        <w:rPr>
          <w:sz w:val="20"/>
          <w:lang w:eastAsia="ko-KR"/>
        </w:rPr>
        <w:t xml:space="preserve"> is set equal to </w:t>
      </w:r>
      <w:proofErr w:type="spellStart"/>
      <w:r w:rsidRPr="000263BF">
        <w:rPr>
          <w:sz w:val="20"/>
          <w:lang w:eastAsia="ko-KR"/>
        </w:rPr>
        <w:t>BitDepth</w:t>
      </w:r>
      <w:r w:rsidRPr="000263BF">
        <w:rPr>
          <w:sz w:val="20"/>
          <w:vertAlign w:val="subscript"/>
          <w:lang w:eastAsia="ko-KR"/>
        </w:rPr>
        <w:t>Y</w:t>
      </w:r>
      <w:proofErr w:type="spellEnd"/>
      <w:proofErr w:type="gramStart"/>
      <w:r w:rsidRPr="000263BF">
        <w:rPr>
          <w:sz w:val="20"/>
          <w:vertAlign w:val="subscript"/>
          <w:lang w:eastAsia="ko-KR"/>
        </w:rPr>
        <w:t>.</w:t>
      </w:r>
      <w:r w:rsidRPr="000263BF">
        <w:rPr>
          <w:sz w:val="20"/>
          <w:lang w:eastAsia="ko-KR"/>
        </w:rPr>
        <w:t>.</w:t>
      </w:r>
      <w:proofErr w:type="gramEnd"/>
    </w:p>
    <w:p w:rsidR="00130229" w:rsidRPr="000263BF" w:rsidRDefault="00130229" w:rsidP="00130229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>Otherwise (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is equal to1 or 2), </w:t>
      </w:r>
      <w:proofErr w:type="spellStart"/>
      <w:r w:rsidRPr="000263BF">
        <w:rPr>
          <w:sz w:val="20"/>
          <w:lang w:eastAsia="ko-KR"/>
        </w:rPr>
        <w:t>bitDepth</w:t>
      </w:r>
      <w:proofErr w:type="spellEnd"/>
      <w:r w:rsidRPr="000263BF">
        <w:rPr>
          <w:sz w:val="20"/>
          <w:lang w:eastAsia="ko-KR"/>
        </w:rPr>
        <w:t xml:space="preserve"> is set equal to </w:t>
      </w:r>
      <w:proofErr w:type="spellStart"/>
      <w:r w:rsidRPr="000263BF">
        <w:rPr>
          <w:sz w:val="20"/>
          <w:lang w:eastAsia="ko-KR"/>
        </w:rPr>
        <w:t>BitDepth</w:t>
      </w:r>
      <w:r w:rsidRPr="000263BF">
        <w:rPr>
          <w:sz w:val="20"/>
          <w:vertAlign w:val="subscript"/>
          <w:lang w:eastAsia="ko-KR"/>
        </w:rPr>
        <w:t>C</w:t>
      </w:r>
      <w:proofErr w:type="spellEnd"/>
      <w:r w:rsidRPr="000263BF">
        <w:rPr>
          <w:sz w:val="20"/>
          <w:lang w:eastAsia="ko-KR"/>
        </w:rPr>
        <w:t>.</w:t>
      </w:r>
    </w:p>
    <w:p w:rsidR="00130229" w:rsidRPr="000263BF" w:rsidRDefault="00130229" w:rsidP="00130229">
      <w:pPr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The offset value shall be in the range of </w:t>
      </w:r>
      <w:proofErr w:type="gramStart"/>
      <w:r w:rsidRPr="000263BF">
        <w:rPr>
          <w:sz w:val="20"/>
          <w:lang w:eastAsia="ko-KR"/>
        </w:rPr>
        <w:t>[ -</w:t>
      </w:r>
      <w:proofErr w:type="gramEnd"/>
      <w:r w:rsidRPr="000263BF">
        <w:rPr>
          <w:sz w:val="20"/>
          <w:lang w:eastAsia="ko-KR"/>
        </w:rPr>
        <w:t>( 1 &lt;&lt; ( SaoBitsRange – 1) ), ( 1&lt;&lt; ( SaoBitsRange – 1) ) – 1 ] where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ind w:left="567"/>
        <w:jc w:val="both"/>
        <w:rPr>
          <w:sz w:val="18"/>
          <w:lang w:eastAsia="ko-KR"/>
        </w:rPr>
      </w:pPr>
      <w:proofErr w:type="spellStart"/>
      <w:r w:rsidRPr="000263BF">
        <w:rPr>
          <w:sz w:val="18"/>
          <w:lang w:eastAsia="ko-KR"/>
        </w:rPr>
        <w:t>SaoBitRange</w:t>
      </w:r>
      <w:proofErr w:type="spellEnd"/>
      <w:r w:rsidRPr="000263BF">
        <w:rPr>
          <w:sz w:val="18"/>
          <w:lang w:eastAsia="ko-KR"/>
        </w:rPr>
        <w:t xml:space="preserve"> = </w:t>
      </w:r>
      <w:proofErr w:type="gramStart"/>
      <w:r w:rsidRPr="000263BF">
        <w:rPr>
          <w:sz w:val="18"/>
          <w:lang w:eastAsia="ko-KR"/>
        </w:rPr>
        <w:t>Min(</w:t>
      </w:r>
      <w:proofErr w:type="gramEnd"/>
      <w:r w:rsidRPr="000263BF">
        <w:rPr>
          <w:sz w:val="18"/>
          <w:lang w:eastAsia="ko-KR"/>
        </w:rPr>
        <w:t> </w:t>
      </w:r>
      <w:proofErr w:type="spellStart"/>
      <w:r w:rsidRPr="000263BF">
        <w:rPr>
          <w:sz w:val="18"/>
          <w:lang w:eastAsia="ko-KR"/>
        </w:rPr>
        <w:t>bitDepth</w:t>
      </w:r>
      <w:proofErr w:type="spellEnd"/>
      <w:r w:rsidRPr="000263BF">
        <w:rPr>
          <w:sz w:val="18"/>
          <w:lang w:eastAsia="ko-KR"/>
        </w:rPr>
        <w:t>, 10 ) – 4</w:t>
      </w:r>
      <w:r w:rsidRPr="000263BF">
        <w:rPr>
          <w:sz w:val="18"/>
          <w:lang w:eastAsia="ko-KR"/>
        </w:rPr>
        <w:tab/>
      </w:r>
      <w:r w:rsidRPr="000263BF">
        <w:rPr>
          <w:sz w:val="18"/>
          <w:lang w:eastAsia="ko-KR"/>
        </w:rPr>
        <w:tab/>
      </w:r>
      <w:r w:rsidRPr="000263BF">
        <w:rPr>
          <w:sz w:val="18"/>
        </w:rPr>
        <w:t>(</w:t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STYLEREF 1 \s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7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noBreakHyphen/>
      </w:r>
      <w:r w:rsidR="00975D61" w:rsidRPr="000263BF">
        <w:rPr>
          <w:sz w:val="18"/>
        </w:rPr>
        <w:fldChar w:fldCharType="begin" w:fldLock="1"/>
      </w:r>
      <w:r w:rsidRPr="000263BF">
        <w:rPr>
          <w:sz w:val="18"/>
        </w:rPr>
        <w:instrText xml:space="preserve"> SEQ Equation \* ARABIC \s 1 </w:instrText>
      </w:r>
      <w:r w:rsidR="00975D61" w:rsidRPr="000263BF">
        <w:rPr>
          <w:sz w:val="18"/>
        </w:rPr>
        <w:fldChar w:fldCharType="separate"/>
      </w:r>
      <w:r w:rsidRPr="000263BF">
        <w:rPr>
          <w:noProof/>
          <w:sz w:val="18"/>
        </w:rPr>
        <w:t>10</w:t>
      </w:r>
      <w:r w:rsidR="00975D61" w:rsidRPr="000263BF">
        <w:rPr>
          <w:sz w:val="18"/>
        </w:rPr>
        <w:fldChar w:fldCharType="end"/>
      </w:r>
      <w:r w:rsidRPr="000263BF">
        <w:rPr>
          <w:sz w:val="18"/>
        </w:rPr>
        <w:t>)</w:t>
      </w:r>
    </w:p>
    <w:p w:rsidR="00130229" w:rsidRPr="000263BF" w:rsidRDefault="00130229" w:rsidP="00130229">
      <w:pPr>
        <w:spacing w:before="0"/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An array </w:t>
      </w:r>
      <w:proofErr w:type="spellStart"/>
      <w:r w:rsidRPr="000263BF">
        <w:rPr>
          <w:sz w:val="20"/>
          <w:lang w:eastAsia="ko-KR"/>
        </w:rPr>
        <w:t>SaoOffsetVal</w:t>
      </w:r>
      <w:proofErr w:type="spellEnd"/>
      <w:r w:rsidRPr="000263BF">
        <w:rPr>
          <w:sz w:val="20"/>
          <w:lang w:eastAsia="ko-KR"/>
        </w:rPr>
        <w:t xml:space="preserve"> is specified as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ind w:left="567"/>
        <w:jc w:val="both"/>
        <w:rPr>
          <w:sz w:val="18"/>
          <w:lang w:eastAsia="ko-KR"/>
        </w:rPr>
      </w:pPr>
      <w:proofErr w:type="spellStart"/>
      <w:r w:rsidRPr="000263BF">
        <w:rPr>
          <w:sz w:val="18"/>
          <w:lang w:eastAsia="ko-KR"/>
        </w:rPr>
        <w:t>SaoOffsetVal</w:t>
      </w:r>
      <w:proofErr w:type="spellEnd"/>
      <w:r w:rsidRPr="000263BF">
        <w:rPr>
          <w:sz w:val="18"/>
          <w:lang w:eastAsia="ko-KR"/>
        </w:rPr>
        <w:t>[ </w:t>
      </w:r>
      <w:proofErr w:type="spellStart"/>
      <w:r w:rsidRPr="000263BF">
        <w:rPr>
          <w:sz w:val="18"/>
          <w:lang w:eastAsia="ko-KR"/>
        </w:rPr>
        <w:t>cIdx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saoDepth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rx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ry</w:t>
      </w:r>
      <w:proofErr w:type="spellEnd"/>
      <w:r w:rsidRPr="000263BF">
        <w:rPr>
          <w:sz w:val="18"/>
          <w:lang w:eastAsia="ko-KR"/>
        </w:rPr>
        <w:t> ][ 0 ] = 0</w:t>
      </w:r>
      <w:r w:rsidRPr="000263BF">
        <w:rPr>
          <w:sz w:val="18"/>
          <w:lang w:eastAsia="ko-KR"/>
        </w:rPr>
        <w:tab/>
      </w:r>
      <w:r w:rsidRPr="000263BF">
        <w:rPr>
          <w:sz w:val="18"/>
          <w:lang w:eastAsia="ko-KR"/>
        </w:rPr>
        <w:tab/>
        <w:t>(</w:t>
      </w:r>
      <w:r w:rsidR="00975D61" w:rsidRPr="000263BF">
        <w:rPr>
          <w:sz w:val="18"/>
          <w:lang w:eastAsia="ko-KR"/>
        </w:rPr>
        <w:fldChar w:fldCharType="begin" w:fldLock="1"/>
      </w:r>
      <w:r w:rsidRPr="000263BF">
        <w:rPr>
          <w:sz w:val="18"/>
          <w:lang w:eastAsia="ko-KR"/>
        </w:rPr>
        <w:instrText xml:space="preserve"> STYLEREF 1 \s </w:instrText>
      </w:r>
      <w:r w:rsidR="00975D61" w:rsidRPr="000263BF">
        <w:rPr>
          <w:sz w:val="18"/>
          <w:lang w:eastAsia="ko-KR"/>
        </w:rPr>
        <w:fldChar w:fldCharType="separate"/>
      </w:r>
      <w:r w:rsidRPr="000263BF">
        <w:rPr>
          <w:sz w:val="18"/>
          <w:lang w:eastAsia="ko-KR"/>
        </w:rPr>
        <w:t>7</w:t>
      </w:r>
      <w:r w:rsidR="00975D61" w:rsidRPr="000263BF">
        <w:rPr>
          <w:sz w:val="18"/>
          <w:lang w:eastAsia="ko-KR"/>
        </w:rPr>
        <w:fldChar w:fldCharType="end"/>
      </w:r>
      <w:r w:rsidRPr="000263BF">
        <w:rPr>
          <w:sz w:val="18"/>
          <w:lang w:eastAsia="ko-KR"/>
        </w:rPr>
        <w:noBreakHyphen/>
      </w:r>
      <w:r w:rsidR="00975D61" w:rsidRPr="000263BF">
        <w:rPr>
          <w:sz w:val="18"/>
          <w:lang w:eastAsia="ko-KR"/>
        </w:rPr>
        <w:fldChar w:fldCharType="begin" w:fldLock="1"/>
      </w:r>
      <w:r w:rsidRPr="000263BF">
        <w:rPr>
          <w:sz w:val="18"/>
          <w:lang w:eastAsia="ko-KR"/>
        </w:rPr>
        <w:instrText xml:space="preserve"> SEQ Equation \* ARABIC \s 1 </w:instrText>
      </w:r>
      <w:r w:rsidR="00975D61" w:rsidRPr="000263BF">
        <w:rPr>
          <w:sz w:val="18"/>
          <w:lang w:eastAsia="ko-KR"/>
        </w:rPr>
        <w:fldChar w:fldCharType="separate"/>
      </w:r>
      <w:r w:rsidRPr="000263BF">
        <w:rPr>
          <w:sz w:val="18"/>
          <w:lang w:eastAsia="ko-KR"/>
        </w:rPr>
        <w:t>10</w:t>
      </w:r>
      <w:r w:rsidR="00975D61" w:rsidRPr="000263BF">
        <w:rPr>
          <w:sz w:val="18"/>
          <w:lang w:eastAsia="ko-KR"/>
        </w:rPr>
        <w:fldChar w:fldCharType="end"/>
      </w:r>
      <w:r w:rsidRPr="000263BF">
        <w:rPr>
          <w:sz w:val="18"/>
          <w:lang w:eastAsia="ko-KR"/>
        </w:rPr>
        <w:t>)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  <w:lang w:eastAsia="ko-KR"/>
        </w:rPr>
      </w:pPr>
      <w:proofErr w:type="spellStart"/>
      <w:r w:rsidRPr="000263BF">
        <w:rPr>
          <w:sz w:val="18"/>
          <w:lang w:eastAsia="ko-KR"/>
        </w:rPr>
        <w:t>SaoOffsetVal</w:t>
      </w:r>
      <w:proofErr w:type="spellEnd"/>
      <w:r w:rsidRPr="000263BF">
        <w:rPr>
          <w:sz w:val="18"/>
          <w:lang w:eastAsia="ko-KR"/>
        </w:rPr>
        <w:t>[ </w:t>
      </w:r>
      <w:proofErr w:type="spellStart"/>
      <w:r w:rsidRPr="000263BF">
        <w:rPr>
          <w:sz w:val="18"/>
          <w:lang w:eastAsia="ko-KR"/>
        </w:rPr>
        <w:t>cIdx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saoDepth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rx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ry</w:t>
      </w:r>
      <w:proofErr w:type="spellEnd"/>
      <w:r w:rsidRPr="000263BF">
        <w:rPr>
          <w:sz w:val="18"/>
          <w:lang w:eastAsia="ko-KR"/>
        </w:rPr>
        <w:t> ][ </w:t>
      </w:r>
      <w:proofErr w:type="spellStart"/>
      <w:r w:rsidRPr="000263BF">
        <w:rPr>
          <w:sz w:val="18"/>
          <w:lang w:eastAsia="ko-KR"/>
        </w:rPr>
        <w:t>i</w:t>
      </w:r>
      <w:proofErr w:type="spellEnd"/>
      <w:r w:rsidRPr="000263BF">
        <w:rPr>
          <w:sz w:val="18"/>
          <w:lang w:eastAsia="ko-KR"/>
        </w:rPr>
        <w:t xml:space="preserve"> + 1 ] = </w:t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ind w:left="567"/>
        <w:jc w:val="both"/>
        <w:rPr>
          <w:sz w:val="18"/>
          <w:lang w:eastAsia="ko-KR"/>
        </w:rPr>
      </w:pPr>
      <w:r w:rsidRPr="000263BF">
        <w:rPr>
          <w:sz w:val="18"/>
          <w:lang w:eastAsia="ko-KR"/>
        </w:rPr>
        <w:tab/>
        <w:t xml:space="preserve">sao_offset[ cIdx ][ saoDepth ][ rx ][ ry ][ i ] &lt;&lt; ( bitDepth – Min( bitDepth, 10 ) ) </w:t>
      </w:r>
      <w:r w:rsidRPr="000263BF">
        <w:rPr>
          <w:sz w:val="18"/>
          <w:lang w:eastAsia="ko-KR"/>
        </w:rPr>
        <w:tab/>
      </w:r>
    </w:p>
    <w:p w:rsidR="00130229" w:rsidRPr="000263BF" w:rsidRDefault="00130229" w:rsidP="00130229">
      <w:pPr>
        <w:pStyle w:val="Equation"/>
        <w:tabs>
          <w:tab w:val="left" w:pos="851"/>
          <w:tab w:val="left" w:pos="1134"/>
        </w:tabs>
        <w:spacing w:before="0"/>
        <w:ind w:left="567"/>
        <w:jc w:val="both"/>
        <w:rPr>
          <w:sz w:val="18"/>
          <w:lang w:eastAsia="ko-KR"/>
        </w:rPr>
      </w:pPr>
      <w:r w:rsidRPr="000263BF">
        <w:rPr>
          <w:sz w:val="18"/>
          <w:lang w:eastAsia="ko-KR"/>
        </w:rPr>
        <w:tab/>
      </w:r>
      <w:proofErr w:type="gramStart"/>
      <w:r w:rsidRPr="000263BF">
        <w:rPr>
          <w:sz w:val="18"/>
          <w:lang w:eastAsia="ko-KR"/>
        </w:rPr>
        <w:t>with</w:t>
      </w:r>
      <w:proofErr w:type="gramEnd"/>
      <w:r w:rsidRPr="000263BF">
        <w:rPr>
          <w:sz w:val="18"/>
          <w:lang w:eastAsia="ko-KR"/>
        </w:rPr>
        <w:t xml:space="preserve"> </w:t>
      </w:r>
      <w:proofErr w:type="spellStart"/>
      <w:r w:rsidRPr="000263BF">
        <w:rPr>
          <w:sz w:val="18"/>
          <w:lang w:eastAsia="ko-KR"/>
        </w:rPr>
        <w:t>i</w:t>
      </w:r>
      <w:proofErr w:type="spellEnd"/>
      <w:r w:rsidRPr="000263BF">
        <w:rPr>
          <w:sz w:val="18"/>
          <w:lang w:eastAsia="ko-KR"/>
        </w:rPr>
        <w:t> = 0..NumSaoCategory – 1</w:t>
      </w:r>
      <w:r w:rsidRPr="000263BF">
        <w:rPr>
          <w:sz w:val="18"/>
          <w:lang w:eastAsia="ko-KR"/>
        </w:rPr>
        <w:tab/>
      </w:r>
      <w:r w:rsidRPr="000263BF">
        <w:rPr>
          <w:sz w:val="18"/>
          <w:lang w:eastAsia="ko-KR"/>
        </w:rPr>
        <w:tab/>
        <w:t>(</w:t>
      </w:r>
      <w:r w:rsidR="00975D61" w:rsidRPr="000263BF">
        <w:rPr>
          <w:sz w:val="18"/>
          <w:lang w:eastAsia="ko-KR"/>
        </w:rPr>
        <w:fldChar w:fldCharType="begin" w:fldLock="1"/>
      </w:r>
      <w:r w:rsidRPr="000263BF">
        <w:rPr>
          <w:sz w:val="18"/>
          <w:lang w:eastAsia="ko-KR"/>
        </w:rPr>
        <w:instrText xml:space="preserve"> STYLEREF 1 \s </w:instrText>
      </w:r>
      <w:r w:rsidR="00975D61" w:rsidRPr="000263BF">
        <w:rPr>
          <w:sz w:val="18"/>
          <w:lang w:eastAsia="ko-KR"/>
        </w:rPr>
        <w:fldChar w:fldCharType="separate"/>
      </w:r>
      <w:r w:rsidRPr="000263BF">
        <w:rPr>
          <w:sz w:val="18"/>
          <w:lang w:eastAsia="ko-KR"/>
        </w:rPr>
        <w:t>7</w:t>
      </w:r>
      <w:r w:rsidR="00975D61" w:rsidRPr="000263BF">
        <w:rPr>
          <w:sz w:val="18"/>
          <w:lang w:eastAsia="ko-KR"/>
        </w:rPr>
        <w:fldChar w:fldCharType="end"/>
      </w:r>
      <w:r w:rsidRPr="000263BF">
        <w:rPr>
          <w:sz w:val="18"/>
          <w:lang w:eastAsia="ko-KR"/>
        </w:rPr>
        <w:noBreakHyphen/>
      </w:r>
      <w:r w:rsidR="00975D61" w:rsidRPr="000263BF">
        <w:rPr>
          <w:sz w:val="18"/>
          <w:lang w:eastAsia="ko-KR"/>
        </w:rPr>
        <w:fldChar w:fldCharType="begin" w:fldLock="1"/>
      </w:r>
      <w:r w:rsidRPr="000263BF">
        <w:rPr>
          <w:sz w:val="18"/>
          <w:lang w:eastAsia="ko-KR"/>
        </w:rPr>
        <w:instrText xml:space="preserve"> SEQ Equation \* ARABIC \s 1 </w:instrText>
      </w:r>
      <w:r w:rsidR="00975D61" w:rsidRPr="000263BF">
        <w:rPr>
          <w:sz w:val="18"/>
          <w:lang w:eastAsia="ko-KR"/>
        </w:rPr>
        <w:fldChar w:fldCharType="separate"/>
      </w:r>
      <w:r w:rsidRPr="000263BF">
        <w:rPr>
          <w:sz w:val="18"/>
          <w:lang w:eastAsia="ko-KR"/>
        </w:rPr>
        <w:t>10</w:t>
      </w:r>
      <w:r w:rsidR="00975D61" w:rsidRPr="000263BF">
        <w:rPr>
          <w:sz w:val="18"/>
          <w:lang w:eastAsia="ko-KR"/>
        </w:rPr>
        <w:fldChar w:fldCharType="end"/>
      </w:r>
      <w:r w:rsidRPr="000263BF">
        <w:rPr>
          <w:sz w:val="18"/>
          <w:lang w:eastAsia="ko-KR"/>
        </w:rPr>
        <w:t>)</w:t>
      </w:r>
    </w:p>
    <w:p w:rsidR="00130229" w:rsidRPr="000263BF" w:rsidRDefault="00130229" w:rsidP="00130229">
      <w:pPr>
        <w:pStyle w:val="Equation"/>
        <w:spacing w:before="0"/>
        <w:jc w:val="both"/>
        <w:rPr>
          <w:sz w:val="18"/>
          <w:lang w:eastAsia="ko-KR"/>
        </w:rPr>
      </w:pPr>
      <w:r w:rsidRPr="000263BF">
        <w:rPr>
          <w:sz w:val="18"/>
          <w:lang w:eastAsia="ko-KR"/>
        </w:rPr>
        <w:t xml:space="preserve">The number of categories, </w:t>
      </w:r>
      <w:proofErr w:type="spellStart"/>
      <w:r w:rsidRPr="000263BF">
        <w:rPr>
          <w:sz w:val="18"/>
          <w:lang w:eastAsia="ko-KR"/>
        </w:rPr>
        <w:t>NumSaoClass</w:t>
      </w:r>
      <w:proofErr w:type="spellEnd"/>
      <w:r w:rsidRPr="000263BF">
        <w:rPr>
          <w:sz w:val="18"/>
          <w:lang w:eastAsia="ko-KR"/>
        </w:rPr>
        <w:t xml:space="preserve">, is specified in </w:t>
      </w:r>
      <w:fldSimple w:instr=" REF _Ref295403882 \h  \* MERGEFORMAT " w:fldLock="1">
        <w:r w:rsidRPr="000263BF">
          <w:rPr>
            <w:sz w:val="18"/>
          </w:rPr>
          <w:t xml:space="preserve">Table </w:t>
        </w:r>
        <w:r w:rsidRPr="000263BF">
          <w:rPr>
            <w:noProof/>
            <w:sz w:val="18"/>
          </w:rPr>
          <w:t>7</w:t>
        </w:r>
        <w:r w:rsidRPr="000263BF">
          <w:rPr>
            <w:sz w:val="18"/>
          </w:rPr>
          <w:noBreakHyphen/>
        </w:r>
        <w:r w:rsidRPr="000263BF">
          <w:rPr>
            <w:noProof/>
            <w:sz w:val="18"/>
          </w:rPr>
          <w:t>7</w:t>
        </w:r>
      </w:fldSimple>
      <w:r w:rsidRPr="000263BF">
        <w:rPr>
          <w:sz w:val="18"/>
          <w:lang w:eastAsia="ko-KR"/>
        </w:rPr>
        <w:t>.</w:t>
      </w:r>
    </w:p>
    <w:p w:rsidR="00130229" w:rsidRPr="000263BF" w:rsidRDefault="00130229" w:rsidP="00130229">
      <w:pPr>
        <w:pStyle w:val="Caption"/>
        <w:jc w:val="center"/>
        <w:rPr>
          <w:sz w:val="18"/>
          <w:lang w:val="en-GB" w:eastAsia="ko-KR"/>
        </w:rPr>
      </w:pPr>
      <w:r w:rsidRPr="000263BF">
        <w:rPr>
          <w:sz w:val="18"/>
          <w:lang w:val="en-GB"/>
        </w:rPr>
        <w:t xml:space="preserve">Table </w:t>
      </w:r>
      <w:r w:rsidR="00975D61" w:rsidRPr="000263BF">
        <w:rPr>
          <w:sz w:val="18"/>
          <w:lang w:val="en-GB"/>
        </w:rPr>
        <w:fldChar w:fldCharType="begin" w:fldLock="1"/>
      </w:r>
      <w:r w:rsidRPr="000263BF">
        <w:rPr>
          <w:sz w:val="18"/>
          <w:lang w:val="en-GB"/>
        </w:rPr>
        <w:instrText xml:space="preserve"> STYLEREF 1 \s </w:instrText>
      </w:r>
      <w:r w:rsidR="00975D61" w:rsidRPr="000263BF">
        <w:rPr>
          <w:sz w:val="18"/>
          <w:lang w:val="en-GB"/>
        </w:rPr>
        <w:fldChar w:fldCharType="separate"/>
      </w:r>
      <w:r w:rsidRPr="000263BF">
        <w:rPr>
          <w:noProof/>
          <w:sz w:val="18"/>
          <w:lang w:val="en-GB"/>
        </w:rPr>
        <w:t>7</w:t>
      </w:r>
      <w:r w:rsidR="00975D61" w:rsidRPr="000263BF">
        <w:rPr>
          <w:sz w:val="18"/>
          <w:lang w:val="en-GB"/>
        </w:rPr>
        <w:fldChar w:fldCharType="end"/>
      </w:r>
      <w:r w:rsidRPr="000263BF">
        <w:rPr>
          <w:sz w:val="18"/>
          <w:lang w:val="en-GB"/>
        </w:rPr>
        <w:noBreakHyphen/>
      </w:r>
      <w:r w:rsidR="00975D61" w:rsidRPr="000263BF">
        <w:rPr>
          <w:sz w:val="18"/>
          <w:lang w:val="en-GB"/>
        </w:rPr>
        <w:fldChar w:fldCharType="begin" w:fldLock="1"/>
      </w:r>
      <w:r w:rsidRPr="000263BF">
        <w:rPr>
          <w:sz w:val="18"/>
          <w:lang w:val="en-GB"/>
        </w:rPr>
        <w:instrText xml:space="preserve"> SEQ Table \* ARABIC \s 1 </w:instrText>
      </w:r>
      <w:r w:rsidR="00975D61" w:rsidRPr="000263BF">
        <w:rPr>
          <w:sz w:val="18"/>
          <w:lang w:val="en-GB"/>
        </w:rPr>
        <w:fldChar w:fldCharType="separate"/>
      </w:r>
      <w:r w:rsidRPr="000263BF">
        <w:rPr>
          <w:noProof/>
          <w:sz w:val="18"/>
          <w:lang w:val="en-GB"/>
        </w:rPr>
        <w:t>8</w:t>
      </w:r>
      <w:r w:rsidR="00975D61" w:rsidRPr="000263BF">
        <w:rPr>
          <w:sz w:val="18"/>
          <w:lang w:val="en-GB"/>
        </w:rPr>
        <w:fldChar w:fldCharType="end"/>
      </w:r>
      <w:r w:rsidRPr="000263BF">
        <w:rPr>
          <w:sz w:val="18"/>
          <w:lang w:val="en-GB"/>
        </w:rPr>
        <w:t xml:space="preserve"> –</w:t>
      </w:r>
      <w:r w:rsidRPr="000263BF">
        <w:rPr>
          <w:sz w:val="18"/>
          <w:lang w:val="en-GB" w:eastAsia="ko-KR"/>
        </w:rPr>
        <w:t xml:space="preserve"> Specification of </w:t>
      </w:r>
      <w:proofErr w:type="spellStart"/>
      <w:r w:rsidRPr="000263BF">
        <w:rPr>
          <w:sz w:val="18"/>
          <w:lang w:val="en-GB" w:eastAsia="ko-KR"/>
        </w:rPr>
        <w:t>NumSaoClass</w:t>
      </w:r>
      <w:proofErr w:type="spellEnd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3882"/>
        <w:gridCol w:w="1783"/>
        <w:gridCol w:w="3317"/>
      </w:tblGrid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b/>
                <w:sz w:val="20"/>
                <w:lang w:eastAsia="ko-KR"/>
              </w:rPr>
            </w:pPr>
            <w:proofErr w:type="spellStart"/>
            <w:r w:rsidRPr="000263BF">
              <w:rPr>
                <w:b/>
                <w:sz w:val="20"/>
                <w:lang w:eastAsia="ko-KR"/>
              </w:rPr>
              <w:t>sao_type_idx</w:t>
            </w:r>
            <w:proofErr w:type="spellEnd"/>
            <w:r w:rsidRPr="000263BF">
              <w:rPr>
                <w:b/>
                <w:sz w:val="20"/>
                <w:lang w:eastAsia="ko-KR"/>
              </w:rPr>
              <w:t>[ </w:t>
            </w:r>
            <w:proofErr w:type="spellStart"/>
            <w:r w:rsidRPr="000263BF">
              <w:rPr>
                <w:b/>
                <w:sz w:val="20"/>
                <w:lang w:eastAsia="ko-KR"/>
              </w:rPr>
              <w:t>cIdx</w:t>
            </w:r>
            <w:proofErr w:type="spellEnd"/>
            <w:r w:rsidRPr="000263BF">
              <w:rPr>
                <w:b/>
                <w:sz w:val="20"/>
                <w:lang w:eastAsia="ko-KR"/>
              </w:rPr>
              <w:t> ][ </w:t>
            </w:r>
            <w:proofErr w:type="spellStart"/>
            <w:r w:rsidRPr="000263BF">
              <w:rPr>
                <w:b/>
                <w:sz w:val="20"/>
                <w:lang w:eastAsia="ko-KR"/>
              </w:rPr>
              <w:t>saoDepth</w:t>
            </w:r>
            <w:proofErr w:type="spellEnd"/>
            <w:r w:rsidRPr="000263BF">
              <w:rPr>
                <w:b/>
                <w:sz w:val="20"/>
                <w:lang w:eastAsia="ko-KR"/>
              </w:rPr>
              <w:t> ][ </w:t>
            </w:r>
            <w:proofErr w:type="spellStart"/>
            <w:r w:rsidRPr="000263BF">
              <w:rPr>
                <w:b/>
                <w:sz w:val="20"/>
                <w:lang w:eastAsia="ko-KR"/>
              </w:rPr>
              <w:t>rx</w:t>
            </w:r>
            <w:proofErr w:type="spellEnd"/>
            <w:r w:rsidRPr="000263BF">
              <w:rPr>
                <w:b/>
                <w:sz w:val="20"/>
                <w:lang w:eastAsia="ko-KR"/>
              </w:rPr>
              <w:t> ][ </w:t>
            </w:r>
            <w:proofErr w:type="spellStart"/>
            <w:r w:rsidRPr="000263BF">
              <w:rPr>
                <w:b/>
                <w:sz w:val="20"/>
                <w:lang w:eastAsia="ko-KR"/>
              </w:rPr>
              <w:t>ry</w:t>
            </w:r>
            <w:proofErr w:type="spellEnd"/>
            <w:r w:rsidRPr="000263BF">
              <w:rPr>
                <w:b/>
                <w:sz w:val="20"/>
                <w:lang w:eastAsia="ko-KR"/>
              </w:rPr>
              <w:t> ]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sz w:val="20"/>
                <w:lang w:eastAsia="ko-KR"/>
              </w:rPr>
            </w:pPr>
            <w:proofErr w:type="spellStart"/>
            <w:r w:rsidRPr="000263BF">
              <w:rPr>
                <w:b/>
                <w:sz w:val="20"/>
                <w:lang w:eastAsia="ko-KR"/>
              </w:rPr>
              <w:t>NumSaoCategory</w:t>
            </w:r>
            <w:proofErr w:type="spellEnd"/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b/>
                <w:sz w:val="20"/>
                <w:lang w:eastAsia="ko-KR"/>
              </w:rPr>
            </w:pPr>
            <w:r w:rsidRPr="000263BF">
              <w:rPr>
                <w:b/>
                <w:sz w:val="20"/>
                <w:lang w:eastAsia="ko-KR"/>
              </w:rPr>
              <w:t>Edge type (informative)</w:t>
            </w:r>
          </w:p>
        </w:tc>
      </w:tr>
      <w:tr w:rsidR="00130229" w:rsidRPr="000263BF" w:rsidTr="00BF34CB">
        <w:trPr>
          <w:cantSplit/>
          <w:trHeight w:val="292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</w:rPr>
            </w:pPr>
            <w:r w:rsidRPr="000263BF">
              <w:rPr>
                <w:sz w:val="20"/>
              </w:rPr>
              <w:t>0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0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Not applied</w:t>
            </w:r>
          </w:p>
        </w:tc>
      </w:tr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</w:rPr>
            </w:pPr>
            <w:r w:rsidRPr="000263BF">
              <w:rPr>
                <w:sz w:val="20"/>
              </w:rPr>
              <w:t>1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1D 0-degree edge</w:t>
            </w:r>
          </w:p>
        </w:tc>
      </w:tr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</w:rPr>
            </w:pPr>
            <w:r w:rsidRPr="000263BF">
              <w:rPr>
                <w:sz w:val="20"/>
              </w:rPr>
              <w:t>2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tabs>
                <w:tab w:val="left" w:pos="2100"/>
              </w:tabs>
              <w:spacing w:before="20" w:after="20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1D 90-degree edge</w:t>
            </w:r>
          </w:p>
        </w:tc>
      </w:tr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</w:rPr>
            </w:pPr>
            <w:r w:rsidRPr="000263BF">
              <w:rPr>
                <w:sz w:val="20"/>
              </w:rPr>
              <w:t>3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1D 135-degree edge</w:t>
            </w:r>
          </w:p>
        </w:tc>
      </w:tr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4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sz w:val="20"/>
                <w:lang w:eastAsia="ko-KR"/>
              </w:rPr>
            </w:pPr>
            <w:r w:rsidRPr="000263BF">
              <w:rPr>
                <w:sz w:val="20"/>
                <w:lang w:eastAsia="ko-KR"/>
              </w:rPr>
              <w:t>1D 45-degree edge</w:t>
            </w:r>
          </w:p>
        </w:tc>
      </w:tr>
      <w:tr w:rsidR="00130229" w:rsidRPr="000263BF" w:rsidDel="00C51F4E" w:rsidTr="00BF34CB">
        <w:trPr>
          <w:cantSplit/>
          <w:trHeight w:val="305"/>
          <w:jc w:val="center"/>
          <w:del w:id="0" w:author="ehsan" w:date="2012-02-04T20:06:00Z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del w:id="1" w:author="ehsan" w:date="2012-02-04T20:06:00Z"/>
                <w:sz w:val="20"/>
                <w:lang w:eastAsia="ko-KR"/>
              </w:rPr>
            </w:pPr>
            <w:del w:id="2" w:author="ehsan" w:date="2012-02-04T20:06:00Z">
              <w:r w:rsidRPr="00C51F4E" w:rsidDel="00C51F4E">
                <w:rPr>
                  <w:sz w:val="20"/>
                  <w:lang w:eastAsia="ko-KR"/>
                </w:rPr>
                <w:delText>5</w:delText>
              </w:r>
            </w:del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del w:id="3" w:author="ehsan" w:date="2012-02-04T20:06:00Z"/>
                <w:sz w:val="20"/>
                <w:lang w:eastAsia="ko-KR"/>
              </w:rPr>
            </w:pPr>
            <w:del w:id="4" w:author="ehsan" w:date="2012-02-04T20:06:00Z">
              <w:r w:rsidRPr="00C51F4E" w:rsidDel="00C51F4E">
                <w:rPr>
                  <w:sz w:val="20"/>
                  <w:lang w:eastAsia="ko-KR"/>
                </w:rPr>
                <w:delText>16</w:delText>
              </w:r>
            </w:del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del w:id="5" w:author="ehsan" w:date="2012-02-04T20:06:00Z"/>
                <w:sz w:val="20"/>
                <w:lang w:eastAsia="ko-KR"/>
              </w:rPr>
            </w:pPr>
            <w:del w:id="6" w:author="ehsan" w:date="2012-02-04T20:06:00Z">
              <w:r w:rsidRPr="00C51F4E" w:rsidDel="00C51F4E">
                <w:rPr>
                  <w:sz w:val="20"/>
                  <w:lang w:eastAsia="ko-KR"/>
                </w:rPr>
                <w:delText>Central band</w:delText>
              </w:r>
            </w:del>
          </w:p>
        </w:tc>
      </w:tr>
      <w:tr w:rsidR="00130229" w:rsidRPr="000263BF" w:rsidDel="00C51F4E" w:rsidTr="00BF34CB">
        <w:trPr>
          <w:cantSplit/>
          <w:trHeight w:val="305"/>
          <w:jc w:val="center"/>
          <w:del w:id="7" w:author="ehsan" w:date="2012-02-04T20:06:00Z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del w:id="8" w:author="ehsan" w:date="2012-02-04T20:06:00Z"/>
                <w:sz w:val="20"/>
                <w:lang w:eastAsia="ko-KR"/>
              </w:rPr>
            </w:pPr>
            <w:del w:id="9" w:author="ehsan" w:date="2012-02-04T20:06:00Z">
              <w:r w:rsidRPr="00C51F4E" w:rsidDel="00C51F4E">
                <w:rPr>
                  <w:sz w:val="20"/>
                  <w:lang w:eastAsia="ko-KR"/>
                </w:rPr>
                <w:delText>6</w:delText>
              </w:r>
            </w:del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del w:id="10" w:author="ehsan" w:date="2012-02-04T20:06:00Z"/>
                <w:sz w:val="20"/>
                <w:lang w:eastAsia="ko-KR"/>
              </w:rPr>
            </w:pPr>
            <w:del w:id="11" w:author="ehsan" w:date="2012-02-04T20:06:00Z">
              <w:r w:rsidRPr="00C51F4E" w:rsidDel="00C51F4E">
                <w:rPr>
                  <w:sz w:val="20"/>
                  <w:lang w:eastAsia="ko-KR"/>
                </w:rPr>
                <w:delText>16</w:delText>
              </w:r>
            </w:del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C51F4E" w:rsidDel="00C51F4E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del w:id="12" w:author="ehsan" w:date="2012-02-04T20:06:00Z"/>
                <w:sz w:val="20"/>
                <w:lang w:eastAsia="ko-KR"/>
              </w:rPr>
            </w:pPr>
            <w:del w:id="13" w:author="ehsan" w:date="2012-02-04T20:06:00Z">
              <w:r w:rsidRPr="00C51F4E" w:rsidDel="00C51F4E">
                <w:rPr>
                  <w:sz w:val="20"/>
                  <w:lang w:eastAsia="ko-KR"/>
                </w:rPr>
                <w:delText>Side band</w:delText>
              </w:r>
            </w:del>
          </w:p>
        </w:tc>
      </w:tr>
      <w:tr w:rsidR="00130229" w:rsidRPr="000263BF" w:rsidTr="00BF34CB">
        <w:trPr>
          <w:cantSplit/>
          <w:trHeight w:val="305"/>
          <w:jc w:val="center"/>
        </w:trPr>
        <w:tc>
          <w:tcPr>
            <w:tcW w:w="3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highlight w:val="yellow"/>
                <w:lang w:eastAsia="ko-KR"/>
              </w:rPr>
            </w:pPr>
            <w:r w:rsidRPr="000263BF">
              <w:rPr>
                <w:sz w:val="20"/>
                <w:highlight w:val="yellow"/>
                <w:lang w:eastAsia="ko-KR"/>
              </w:rPr>
              <w:t>5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BF34CB">
            <w:pPr>
              <w:keepNext/>
              <w:keepLines/>
              <w:numPr>
                <w:ilvl w:val="12"/>
                <w:numId w:val="0"/>
              </w:numPr>
              <w:spacing w:before="20" w:after="20"/>
              <w:jc w:val="center"/>
              <w:rPr>
                <w:sz w:val="20"/>
                <w:highlight w:val="yellow"/>
                <w:lang w:eastAsia="ko-KR"/>
              </w:rPr>
            </w:pPr>
            <w:r>
              <w:rPr>
                <w:sz w:val="20"/>
                <w:highlight w:val="yellow"/>
                <w:lang w:eastAsia="ko-KR"/>
              </w:rPr>
              <w:t>4</w:t>
            </w:r>
          </w:p>
        </w:tc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29" w:rsidRPr="000263BF" w:rsidRDefault="00130229" w:rsidP="00130229">
            <w:pPr>
              <w:keepNext/>
              <w:keepLines/>
              <w:numPr>
                <w:ilvl w:val="12"/>
                <w:numId w:val="0"/>
              </w:numPr>
              <w:spacing w:before="20" w:after="20"/>
              <w:rPr>
                <w:sz w:val="20"/>
                <w:highlight w:val="yellow"/>
                <w:lang w:eastAsia="ko-KR"/>
              </w:rPr>
            </w:pPr>
            <w:r w:rsidRPr="000263BF">
              <w:rPr>
                <w:sz w:val="20"/>
                <w:highlight w:val="yellow"/>
                <w:lang w:eastAsia="ko-KR"/>
              </w:rPr>
              <w:t>Band offset 1/</w:t>
            </w:r>
            <w:r>
              <w:rPr>
                <w:sz w:val="20"/>
                <w:highlight w:val="yellow"/>
                <w:lang w:eastAsia="ko-KR"/>
              </w:rPr>
              <w:t>8</w:t>
            </w:r>
            <w:r w:rsidRPr="000263BF">
              <w:rPr>
                <w:sz w:val="20"/>
                <w:highlight w:val="yellow"/>
                <w:vertAlign w:val="superscript"/>
                <w:lang w:eastAsia="ko-KR"/>
              </w:rPr>
              <w:t>th</w:t>
            </w:r>
            <w:r w:rsidRPr="000263BF">
              <w:rPr>
                <w:sz w:val="20"/>
                <w:highlight w:val="yellow"/>
                <w:lang w:eastAsia="ko-KR"/>
              </w:rPr>
              <w:t xml:space="preserve"> of range</w:t>
            </w:r>
          </w:p>
        </w:tc>
      </w:tr>
    </w:tbl>
    <w:p w:rsidR="00130229" w:rsidRDefault="00130229" w:rsidP="00130229">
      <w:pPr>
        <w:tabs>
          <w:tab w:val="clear" w:pos="360"/>
        </w:tabs>
        <w:ind w:left="510"/>
      </w:pPr>
    </w:p>
    <w:p w:rsidR="00130229" w:rsidRPr="000263BF" w:rsidRDefault="00130229" w:rsidP="00130229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sz w:val="20"/>
          <w:szCs w:val="20"/>
          <w:lang w:val="en-GB" w:eastAsia="ko-KR"/>
        </w:rPr>
      </w:pPr>
      <w:r w:rsidRPr="000263BF">
        <w:rPr>
          <w:sz w:val="20"/>
          <w:szCs w:val="20"/>
          <w:lang w:val="en-GB"/>
        </w:rPr>
        <w:t xml:space="preserve">8.6.2.1.1 Modification process for </w:t>
      </w:r>
      <w:proofErr w:type="spellStart"/>
      <w:r w:rsidRPr="000263BF">
        <w:rPr>
          <w:sz w:val="20"/>
          <w:szCs w:val="20"/>
          <w:lang w:val="en-GB"/>
        </w:rPr>
        <w:t>luma</w:t>
      </w:r>
      <w:proofErr w:type="spellEnd"/>
      <w:r w:rsidRPr="000263BF">
        <w:rPr>
          <w:sz w:val="20"/>
          <w:szCs w:val="20"/>
          <w:lang w:val="en-GB"/>
        </w:rPr>
        <w:t xml:space="preserve"> </w:t>
      </w:r>
      <w:r w:rsidRPr="000263BF">
        <w:rPr>
          <w:sz w:val="20"/>
          <w:szCs w:val="20"/>
          <w:lang w:val="en-GB" w:eastAsia="ko-KR"/>
        </w:rPr>
        <w:t xml:space="preserve">and </w:t>
      </w:r>
      <w:proofErr w:type="spellStart"/>
      <w:r w:rsidRPr="000263BF">
        <w:rPr>
          <w:sz w:val="20"/>
          <w:szCs w:val="20"/>
          <w:lang w:val="en-GB" w:eastAsia="ko-KR"/>
        </w:rPr>
        <w:t>chroma</w:t>
      </w:r>
      <w:proofErr w:type="spellEnd"/>
      <w:r w:rsidRPr="000263BF">
        <w:rPr>
          <w:sz w:val="20"/>
          <w:szCs w:val="20"/>
          <w:lang w:val="en-GB" w:eastAsia="ko-KR"/>
        </w:rPr>
        <w:t xml:space="preserve"> </w:t>
      </w:r>
      <w:r w:rsidRPr="000263BF">
        <w:rPr>
          <w:sz w:val="20"/>
          <w:szCs w:val="20"/>
          <w:lang w:val="en-GB"/>
        </w:rPr>
        <w:t>samples</w:t>
      </w:r>
    </w:p>
    <w:p w:rsidR="00130229" w:rsidRPr="000263BF" w:rsidRDefault="00130229" w:rsidP="00130229">
      <w:pPr>
        <w:rPr>
          <w:sz w:val="20"/>
          <w:lang w:eastAsia="ko-KR"/>
        </w:rPr>
      </w:pPr>
      <w:r w:rsidRPr="000263BF">
        <w:rPr>
          <w:sz w:val="20"/>
          <w:lang w:eastAsia="ko-KR"/>
        </w:rPr>
        <w:t>Inputs to this process are: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</w:rPr>
        <w:t>–</w:t>
      </w:r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</w:t>
      </w:r>
      <w:proofErr w:type="gramEnd"/>
      <w:r w:rsidRPr="000263BF">
        <w:rPr>
          <w:sz w:val="20"/>
          <w:lang w:eastAsia="ko-KR"/>
        </w:rPr>
        <w:t xml:space="preserve"> variable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specifying </w:t>
      </w:r>
      <w:proofErr w:type="spellStart"/>
      <w:r w:rsidRPr="000263BF">
        <w:rPr>
          <w:sz w:val="20"/>
          <w:lang w:eastAsia="ko-KR"/>
        </w:rPr>
        <w:t>chroma</w:t>
      </w:r>
      <w:proofErr w:type="spellEnd"/>
      <w:r w:rsidRPr="000263BF">
        <w:rPr>
          <w:sz w:val="20"/>
          <w:lang w:eastAsia="ko-KR"/>
        </w:rPr>
        <w:t xml:space="preserve"> component index,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</w:rPr>
        <w:t>–</w:t>
      </w:r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</w:t>
      </w:r>
      <w:proofErr w:type="gramEnd"/>
      <w:r w:rsidRPr="000263BF">
        <w:rPr>
          <w:sz w:val="20"/>
          <w:lang w:eastAsia="ko-KR"/>
        </w:rPr>
        <w:t xml:space="preserve"> sample position ( </w:t>
      </w:r>
      <w:proofErr w:type="spellStart"/>
      <w:r w:rsidRPr="000263BF">
        <w:rPr>
          <w:sz w:val="20"/>
          <w:lang w:eastAsia="ko-KR"/>
        </w:rPr>
        <w:t>xC</w:t>
      </w:r>
      <w:proofErr w:type="spellEnd"/>
      <w:r w:rsidRPr="000263BF">
        <w:rPr>
          <w:sz w:val="20"/>
          <w:lang w:eastAsia="ko-KR"/>
        </w:rPr>
        <w:t>, </w:t>
      </w:r>
      <w:proofErr w:type="spellStart"/>
      <w:r w:rsidRPr="000263BF">
        <w:rPr>
          <w:sz w:val="20"/>
          <w:lang w:eastAsia="ko-KR"/>
        </w:rPr>
        <w:t>yC</w:t>
      </w:r>
      <w:proofErr w:type="spellEnd"/>
      <w:r w:rsidRPr="000263BF">
        <w:rPr>
          <w:sz w:val="20"/>
          <w:lang w:eastAsia="ko-KR"/>
        </w:rPr>
        <w:t> ),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</w:rPr>
        <w:t>–</w:t>
      </w:r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</w:t>
      </w:r>
      <w:proofErr w:type="gramEnd"/>
      <w:r w:rsidRPr="000263BF">
        <w:rPr>
          <w:sz w:val="20"/>
          <w:lang w:eastAsia="ko-KR"/>
        </w:rPr>
        <w:t xml:space="preserve"> pair of variables (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,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> ) specifying the region index,</w:t>
      </w:r>
    </w:p>
    <w:p w:rsidR="00130229" w:rsidRDefault="00130229" w:rsidP="00130229">
      <w:pPr>
        <w:tabs>
          <w:tab w:val="left" w:pos="284"/>
        </w:tabs>
        <w:ind w:left="284" w:hanging="284"/>
        <w:rPr>
          <w:ins w:id="14" w:author="ehsan" w:date="2012-02-04T20:07:00Z"/>
          <w:sz w:val="20"/>
          <w:lang w:eastAsia="ko-KR"/>
        </w:rPr>
      </w:pPr>
      <w:r w:rsidRPr="000263BF">
        <w:rPr>
          <w:sz w:val="20"/>
        </w:rPr>
        <w:t>–</w:t>
      </w:r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</w:t>
      </w:r>
      <w:proofErr w:type="gramEnd"/>
      <w:r w:rsidRPr="000263BF">
        <w:rPr>
          <w:sz w:val="20"/>
          <w:lang w:eastAsia="ko-KR"/>
        </w:rPr>
        <w:t xml:space="preserve"> variable 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 xml:space="preserve"> specifying the split depth of the region,</w:t>
      </w:r>
    </w:p>
    <w:p w:rsidR="00C51F4E" w:rsidRPr="00C51F4E" w:rsidRDefault="00C51F4E" w:rsidP="00C51F4E">
      <w:pPr>
        <w:tabs>
          <w:tab w:val="left" w:pos="284"/>
        </w:tabs>
        <w:ind w:left="284" w:hanging="284"/>
        <w:rPr>
          <w:ins w:id="15" w:author="ehsan" w:date="2012-02-04T20:07:00Z"/>
          <w:sz w:val="20"/>
          <w:lang w:eastAsia="ko-KR"/>
        </w:rPr>
      </w:pPr>
      <w:ins w:id="16" w:author="ehsan" w:date="2012-02-04T20:07:00Z">
        <w:r>
          <w:rPr>
            <w:sz w:val="20"/>
            <w:lang w:eastAsia="ko-KR"/>
          </w:rPr>
          <w:tab/>
        </w:r>
        <w:proofErr w:type="gramStart"/>
        <w:r w:rsidRPr="00C51F4E">
          <w:rPr>
            <w:sz w:val="20"/>
            <w:lang w:eastAsia="ko-KR"/>
          </w:rPr>
          <w:t>an</w:t>
        </w:r>
        <w:proofErr w:type="gramEnd"/>
        <w:r w:rsidRPr="00C51F4E">
          <w:rPr>
            <w:sz w:val="20"/>
            <w:lang w:eastAsia="ko-KR"/>
          </w:rPr>
          <w:t xml:space="preserve"> array </w:t>
        </w:r>
        <w:proofErr w:type="spellStart"/>
        <w:r w:rsidRPr="00C51F4E">
          <w:rPr>
            <w:sz w:val="20"/>
            <w:lang w:eastAsia="ko-KR"/>
          </w:rPr>
          <w:t>sao_first_band</w:t>
        </w:r>
        <w:proofErr w:type="spellEnd"/>
        <w:r w:rsidRPr="00C51F4E">
          <w:rPr>
            <w:sz w:val="20"/>
            <w:lang w:eastAsia="ko-KR"/>
          </w:rPr>
          <w:t xml:space="preserve"> specifying the start of bands for which offset is transmitted,</w:t>
        </w:r>
      </w:ins>
    </w:p>
    <w:p w:rsidR="00C51F4E" w:rsidRPr="000263BF" w:rsidDel="00C51F4E" w:rsidRDefault="00C51F4E" w:rsidP="00130229">
      <w:pPr>
        <w:tabs>
          <w:tab w:val="left" w:pos="284"/>
        </w:tabs>
        <w:ind w:left="284" w:hanging="284"/>
        <w:rPr>
          <w:del w:id="17" w:author="ehsan" w:date="2012-02-04T20:07:00Z"/>
          <w:sz w:val="20"/>
          <w:lang w:eastAsia="ko-KR"/>
        </w:rPr>
      </w:pP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del w:id="18" w:author="ehsan" w:date="2012-02-04T20:07:00Z">
        <w:r w:rsidRPr="000263BF" w:rsidDel="00C51F4E">
          <w:rPr>
            <w:sz w:val="20"/>
          </w:rPr>
          <w:delText>–</w:delText>
        </w:r>
      </w:del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an</w:t>
      </w:r>
      <w:proofErr w:type="gramEnd"/>
      <w:r w:rsidRPr="000263BF">
        <w:rPr>
          <w:sz w:val="20"/>
          <w:lang w:eastAsia="ko-KR"/>
        </w:rPr>
        <w:t xml:space="preserve"> array </w:t>
      </w:r>
      <w:proofErr w:type="spellStart"/>
      <w:r w:rsidRPr="000263BF">
        <w:rPr>
          <w:sz w:val="20"/>
          <w:lang w:eastAsia="ko-KR"/>
        </w:rPr>
        <w:t>saoValueArray</w:t>
      </w:r>
      <w:proofErr w:type="spellEnd"/>
      <w:r w:rsidRPr="000263BF">
        <w:rPr>
          <w:sz w:val="20"/>
          <w:lang w:eastAsia="ko-KR"/>
        </w:rPr>
        <w:t xml:space="preserve"> specifying offset values,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</w:rPr>
        <w:t>–</w:t>
      </w:r>
      <w:r w:rsidRPr="000263BF">
        <w:rPr>
          <w:sz w:val="20"/>
        </w:rPr>
        <w:tab/>
      </w:r>
      <w:proofErr w:type="gramStart"/>
      <w:r w:rsidRPr="000263BF">
        <w:rPr>
          <w:sz w:val="20"/>
          <w:lang w:eastAsia="ko-KR"/>
        </w:rPr>
        <w:t>a</w:t>
      </w:r>
      <w:proofErr w:type="gramEnd"/>
      <w:r w:rsidRPr="000263BF">
        <w:rPr>
          <w:sz w:val="20"/>
          <w:lang w:eastAsia="ko-KR"/>
        </w:rPr>
        <w:t xml:space="preserve"> block size </w:t>
      </w:r>
      <w:proofErr w:type="spellStart"/>
      <w:r w:rsidRPr="000263BF">
        <w:rPr>
          <w:sz w:val="20"/>
          <w:lang w:eastAsia="ko-KR"/>
        </w:rPr>
        <w:t>nS</w:t>
      </w:r>
      <w:proofErr w:type="spellEnd"/>
      <w:r w:rsidRPr="000263BF">
        <w:rPr>
          <w:sz w:val="20"/>
          <w:lang w:eastAsia="ko-KR"/>
        </w:rPr>
        <w:t>.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Output of this process is a modified picture buffer for the </w:t>
      </w:r>
      <w:proofErr w:type="spellStart"/>
      <w:r w:rsidRPr="000263BF">
        <w:rPr>
          <w:sz w:val="20"/>
          <w:lang w:eastAsia="ko-KR"/>
        </w:rPr>
        <w:t>chroma</w:t>
      </w:r>
      <w:proofErr w:type="spellEnd"/>
      <w:r w:rsidRPr="000263BF">
        <w:rPr>
          <w:sz w:val="20"/>
          <w:lang w:eastAsia="ko-KR"/>
        </w:rPr>
        <w:t xml:space="preserve"> component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.</w:t>
      </w:r>
    </w:p>
    <w:p w:rsidR="00130229" w:rsidRPr="000263BF" w:rsidRDefault="00130229" w:rsidP="00130229">
      <w:pPr>
        <w:tabs>
          <w:tab w:val="left" w:pos="0"/>
        </w:tabs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Let </w:t>
      </w:r>
      <w:proofErr w:type="spellStart"/>
      <w:r w:rsidRPr="000263BF">
        <w:rPr>
          <w:sz w:val="20"/>
          <w:lang w:eastAsia="ko-KR"/>
        </w:rPr>
        <w:t>recSaoPicture</w:t>
      </w:r>
      <w:proofErr w:type="spellEnd"/>
      <w:r w:rsidRPr="000263BF">
        <w:rPr>
          <w:sz w:val="20"/>
          <w:lang w:eastAsia="ko-KR"/>
        </w:rPr>
        <w:t xml:space="preserve"> represents the processed sample array of the current picture of </w:t>
      </w:r>
      <w:proofErr w:type="spellStart"/>
      <w:r w:rsidRPr="000263BF">
        <w:rPr>
          <w:sz w:val="20"/>
          <w:lang w:eastAsia="ko-KR"/>
        </w:rPr>
        <w:t>chroma</w:t>
      </w:r>
      <w:proofErr w:type="spellEnd"/>
      <w:r w:rsidRPr="000263BF">
        <w:rPr>
          <w:sz w:val="20"/>
          <w:lang w:eastAsia="ko-KR"/>
        </w:rPr>
        <w:t xml:space="preserve"> component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and </w:t>
      </w:r>
      <w:proofErr w:type="spellStart"/>
      <w:r w:rsidRPr="000263BF">
        <w:rPr>
          <w:sz w:val="20"/>
          <w:lang w:eastAsia="ko-KR"/>
        </w:rPr>
        <w:t>saoTypeIdx</w:t>
      </w:r>
      <w:proofErr w:type="spellEnd"/>
      <w:r w:rsidRPr="000263BF">
        <w:rPr>
          <w:sz w:val="20"/>
          <w:lang w:eastAsia="ko-KR"/>
        </w:rPr>
        <w:t xml:space="preserve"> is set equal to </w:t>
      </w:r>
      <w:proofErr w:type="spellStart"/>
      <w:r w:rsidRPr="000263BF">
        <w:rPr>
          <w:sz w:val="20"/>
          <w:lang w:eastAsia="ko-KR"/>
        </w:rPr>
        <w:t>sao_type_idx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> ].</w:t>
      </w:r>
    </w:p>
    <w:p w:rsidR="00130229" w:rsidRPr="000263BF" w:rsidRDefault="00130229" w:rsidP="00130229">
      <w:pPr>
        <w:tabs>
          <w:tab w:val="left" w:pos="0"/>
        </w:tabs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Variable </w:t>
      </w:r>
      <w:proofErr w:type="spellStart"/>
      <w:r w:rsidRPr="000263BF">
        <w:rPr>
          <w:sz w:val="20"/>
          <w:lang w:eastAsia="ko-KR"/>
        </w:rPr>
        <w:t>bitDepth</w:t>
      </w:r>
      <w:proofErr w:type="spellEnd"/>
      <w:r w:rsidRPr="000263BF">
        <w:rPr>
          <w:sz w:val="20"/>
          <w:lang w:eastAsia="ko-KR"/>
        </w:rPr>
        <w:t xml:space="preserve"> is set equal to </w:t>
      </w:r>
      <w:proofErr w:type="spellStart"/>
      <w:r w:rsidRPr="000263BF">
        <w:rPr>
          <w:sz w:val="20"/>
          <w:lang w:eastAsia="ko-KR"/>
        </w:rPr>
        <w:t>BitDepth</w:t>
      </w:r>
      <w:r w:rsidRPr="000263BF">
        <w:rPr>
          <w:sz w:val="20"/>
          <w:vertAlign w:val="subscript"/>
          <w:lang w:eastAsia="ko-KR"/>
        </w:rPr>
        <w:t>Y</w:t>
      </w:r>
      <w:proofErr w:type="spellEnd"/>
      <w:r w:rsidRPr="000263BF">
        <w:rPr>
          <w:sz w:val="20"/>
          <w:lang w:eastAsia="ko-KR"/>
        </w:rPr>
        <w:t xml:space="preserve"> if 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 xml:space="preserve"> is equal to 0, otherwise, set equal to </w:t>
      </w:r>
      <w:proofErr w:type="spellStart"/>
      <w:r w:rsidRPr="000263BF">
        <w:rPr>
          <w:sz w:val="20"/>
          <w:lang w:eastAsia="ko-KR"/>
        </w:rPr>
        <w:t>BitDepth</w:t>
      </w:r>
      <w:r w:rsidRPr="000263BF">
        <w:rPr>
          <w:sz w:val="20"/>
          <w:vertAlign w:val="subscript"/>
          <w:lang w:eastAsia="ko-KR"/>
        </w:rPr>
        <w:t>C</w:t>
      </w:r>
      <w:proofErr w:type="spellEnd"/>
      <w:r w:rsidRPr="000263BF">
        <w:rPr>
          <w:sz w:val="20"/>
          <w:lang w:eastAsia="ko-KR"/>
        </w:rPr>
        <w:t>.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  <w:lang w:eastAsia="ko-KR"/>
        </w:rPr>
        <w:lastRenderedPageBreak/>
        <w:t xml:space="preserve">Depending on the value of </w:t>
      </w:r>
      <w:proofErr w:type="spellStart"/>
      <w:r w:rsidRPr="000263BF">
        <w:rPr>
          <w:sz w:val="20"/>
          <w:lang w:eastAsia="ko-KR"/>
        </w:rPr>
        <w:t>saoTypeIdx</w:t>
      </w:r>
      <w:proofErr w:type="spellEnd"/>
      <w:r w:rsidRPr="000263BF">
        <w:rPr>
          <w:sz w:val="20"/>
          <w:lang w:eastAsia="ko-KR"/>
        </w:rPr>
        <w:t>, the following applies:</w:t>
      </w:r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  <w:lang w:eastAsia="ko-KR"/>
        </w:rPr>
        <w:t>–</w:t>
      </w:r>
      <w:r w:rsidRPr="000263BF">
        <w:rPr>
          <w:sz w:val="20"/>
          <w:lang w:eastAsia="ko-KR"/>
        </w:rPr>
        <w:tab/>
        <w:t xml:space="preserve">If </w:t>
      </w:r>
      <w:proofErr w:type="spellStart"/>
      <w:r w:rsidRPr="000263BF">
        <w:rPr>
          <w:sz w:val="20"/>
          <w:lang w:eastAsia="ko-KR"/>
        </w:rPr>
        <w:t>saoTypeIdx</w:t>
      </w:r>
      <w:proofErr w:type="spellEnd"/>
      <w:r w:rsidRPr="000263BF">
        <w:rPr>
          <w:sz w:val="20"/>
          <w:lang w:eastAsia="ko-KR"/>
        </w:rPr>
        <w:t xml:space="preserve"> is equal to one of the values of 1, 2, 3 or 4, the following ordered steps apply:</w:t>
      </w:r>
    </w:p>
    <w:p w:rsidR="00130229" w:rsidRPr="000263BF" w:rsidRDefault="00130229" w:rsidP="00130229">
      <w:pPr>
        <w:numPr>
          <w:ilvl w:val="0"/>
          <w:numId w:val="4"/>
        </w:numPr>
        <w:tabs>
          <w:tab w:val="clear" w:pos="360"/>
          <w:tab w:val="left" w:pos="2977"/>
        </w:tabs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Arrays </w:t>
      </w:r>
      <w:proofErr w:type="spellStart"/>
      <w:proofErr w:type="gramStart"/>
      <w:r w:rsidRPr="000263BF">
        <w:rPr>
          <w:sz w:val="20"/>
          <w:lang w:eastAsia="ko-KR"/>
        </w:rPr>
        <w:t>hPos</w:t>
      </w:r>
      <w:proofErr w:type="spellEnd"/>
      <w:r w:rsidRPr="000263BF">
        <w:rPr>
          <w:sz w:val="20"/>
          <w:lang w:eastAsia="ko-KR"/>
        </w:rPr>
        <w:t>[</w:t>
      </w:r>
      <w:proofErr w:type="gramEnd"/>
      <w:r w:rsidRPr="000263BF">
        <w:rPr>
          <w:sz w:val="20"/>
          <w:lang w:eastAsia="ko-KR"/>
        </w:rPr>
        <w:t xml:space="preserve">2] and </w:t>
      </w:r>
      <w:proofErr w:type="spellStart"/>
      <w:r w:rsidRPr="000263BF">
        <w:rPr>
          <w:sz w:val="20"/>
          <w:lang w:eastAsia="ko-KR"/>
        </w:rPr>
        <w:t>vPos</w:t>
      </w:r>
      <w:proofErr w:type="spellEnd"/>
      <w:r w:rsidRPr="000263BF">
        <w:rPr>
          <w:sz w:val="20"/>
          <w:lang w:eastAsia="ko-KR"/>
        </w:rPr>
        <w:t xml:space="preserve">[2] are specified in </w:t>
      </w:r>
      <w:fldSimple w:instr=" REF _Ref305592425 \h  \* MERGEFORMAT " w:fldLock="1">
        <w:r w:rsidRPr="000263BF">
          <w:rPr>
            <w:sz w:val="20"/>
          </w:rPr>
          <w:t xml:space="preserve">Table </w:t>
        </w:r>
        <w:r w:rsidRPr="000263BF">
          <w:rPr>
            <w:noProof/>
            <w:sz w:val="20"/>
          </w:rPr>
          <w:t>8</w:t>
        </w:r>
        <w:r w:rsidRPr="000263BF">
          <w:rPr>
            <w:sz w:val="20"/>
          </w:rPr>
          <w:noBreakHyphen/>
        </w:r>
        <w:r w:rsidRPr="000263BF">
          <w:rPr>
            <w:noProof/>
            <w:sz w:val="20"/>
          </w:rPr>
          <w:t>16</w:t>
        </w:r>
      </w:fldSimple>
      <w:r w:rsidRPr="000263BF">
        <w:rPr>
          <w:sz w:val="20"/>
          <w:lang w:eastAsia="ko-KR"/>
        </w:rPr>
        <w:t>.</w:t>
      </w:r>
    </w:p>
    <w:p w:rsidR="00130229" w:rsidRPr="000263BF" w:rsidRDefault="00130229" w:rsidP="00130229">
      <w:pPr>
        <w:numPr>
          <w:ilvl w:val="0"/>
          <w:numId w:val="4"/>
        </w:numPr>
        <w:tabs>
          <w:tab w:val="clear" w:pos="360"/>
          <w:tab w:val="left" w:pos="2977"/>
        </w:tabs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 xml:space="preserve">A variable </w:t>
      </w:r>
      <w:proofErr w:type="spellStart"/>
      <w:r w:rsidRPr="000263BF">
        <w:rPr>
          <w:sz w:val="20"/>
          <w:lang w:eastAsia="ko-KR"/>
        </w:rPr>
        <w:t>edgeIdx</w:t>
      </w:r>
      <w:proofErr w:type="spellEnd"/>
      <w:r w:rsidRPr="000263BF">
        <w:rPr>
          <w:sz w:val="20"/>
          <w:lang w:eastAsia="ko-KR"/>
        </w:rPr>
        <w:t xml:space="preserve"> is specified as</w:t>
      </w:r>
    </w:p>
    <w:p w:rsidR="00130229" w:rsidRPr="000263BF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szCs w:val="20"/>
          <w:lang w:eastAsia="ko-KR"/>
        </w:rPr>
      </w:pPr>
      <w:r w:rsidRPr="000263BF">
        <w:rPr>
          <w:sz w:val="20"/>
          <w:szCs w:val="20"/>
          <w:lang w:eastAsia="ko-KR"/>
        </w:rPr>
        <w:tab/>
      </w:r>
      <w:proofErr w:type="spellStart"/>
      <w:proofErr w:type="gramStart"/>
      <w:r w:rsidRPr="000263BF">
        <w:rPr>
          <w:sz w:val="20"/>
          <w:szCs w:val="20"/>
          <w:lang w:eastAsia="ko-KR"/>
        </w:rPr>
        <w:t>edgeIdx</w:t>
      </w:r>
      <w:proofErr w:type="spellEnd"/>
      <w:proofErr w:type="gramEnd"/>
      <w:r w:rsidRPr="000263BF">
        <w:rPr>
          <w:sz w:val="20"/>
          <w:szCs w:val="20"/>
          <w:lang w:eastAsia="ko-KR"/>
        </w:rPr>
        <w:t xml:space="preserve"> = 2 + ∑</w:t>
      </w:r>
      <w:r w:rsidRPr="000263BF">
        <w:rPr>
          <w:sz w:val="20"/>
          <w:szCs w:val="20"/>
          <w:vertAlign w:val="subscript"/>
          <w:lang w:eastAsia="ko-KR"/>
        </w:rPr>
        <w:t>k</w:t>
      </w:r>
      <w:r w:rsidRPr="000263BF">
        <w:rPr>
          <w:sz w:val="20"/>
          <w:szCs w:val="20"/>
          <w:lang w:eastAsia="ko-KR"/>
        </w:rPr>
        <w:t>( Sign( </w:t>
      </w:r>
      <w:proofErr w:type="spellStart"/>
      <w:r w:rsidRPr="000263BF">
        <w:rPr>
          <w:sz w:val="20"/>
          <w:szCs w:val="20"/>
          <w:lang w:eastAsia="ko-KR"/>
        </w:rPr>
        <w:t>recPicture</w:t>
      </w:r>
      <w:proofErr w:type="spellEnd"/>
      <w:r w:rsidRPr="000263BF">
        <w:rPr>
          <w:sz w:val="20"/>
          <w:szCs w:val="20"/>
          <w:lang w:eastAsia="ko-KR"/>
        </w:rPr>
        <w:t>[ </w:t>
      </w:r>
      <w:proofErr w:type="spellStart"/>
      <w:r w:rsidRPr="000263BF">
        <w:rPr>
          <w:sz w:val="20"/>
          <w:szCs w:val="20"/>
          <w:lang w:eastAsia="ko-KR"/>
        </w:rPr>
        <w:t>xC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, </w:t>
      </w:r>
      <w:proofErr w:type="spellStart"/>
      <w:r w:rsidRPr="000263BF">
        <w:rPr>
          <w:sz w:val="20"/>
          <w:szCs w:val="20"/>
          <w:lang w:eastAsia="ko-KR"/>
        </w:rPr>
        <w:t>yC</w:t>
      </w:r>
      <w:proofErr w:type="spellEnd"/>
      <w:r w:rsidRPr="000263BF">
        <w:rPr>
          <w:sz w:val="20"/>
          <w:szCs w:val="20"/>
          <w:lang w:eastAsia="ko-KR"/>
        </w:rPr>
        <w:t> + j ] – </w:t>
      </w:r>
    </w:p>
    <w:p w:rsidR="00130229" w:rsidRPr="000263BF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3627" w:hanging="3060"/>
        <w:rPr>
          <w:sz w:val="20"/>
          <w:szCs w:val="20"/>
          <w:lang w:eastAsia="ko-KR"/>
        </w:rPr>
      </w:pP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r w:rsidRPr="000263BF">
        <w:rPr>
          <w:sz w:val="20"/>
          <w:szCs w:val="20"/>
          <w:lang w:eastAsia="ko-KR"/>
        </w:rPr>
        <w:tab/>
      </w:r>
      <w:proofErr w:type="spellStart"/>
      <w:r w:rsidRPr="000263BF">
        <w:rPr>
          <w:sz w:val="20"/>
          <w:szCs w:val="20"/>
          <w:lang w:eastAsia="ko-KR"/>
        </w:rPr>
        <w:t>recPicture</w:t>
      </w:r>
      <w:proofErr w:type="spellEnd"/>
      <w:r w:rsidRPr="000263BF">
        <w:rPr>
          <w:sz w:val="20"/>
          <w:szCs w:val="20"/>
          <w:lang w:eastAsia="ko-KR"/>
        </w:rPr>
        <w:t>[ </w:t>
      </w:r>
      <w:proofErr w:type="spellStart"/>
      <w:r w:rsidRPr="000263BF">
        <w:rPr>
          <w:sz w:val="20"/>
          <w:szCs w:val="20"/>
          <w:lang w:eastAsia="ko-KR"/>
        </w:rPr>
        <w:t>xC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hPos</w:t>
      </w:r>
      <w:proofErr w:type="spellEnd"/>
      <w:r w:rsidRPr="000263BF">
        <w:rPr>
          <w:sz w:val="20"/>
          <w:szCs w:val="20"/>
          <w:lang w:eastAsia="ko-KR"/>
        </w:rPr>
        <w:t>[ k ], </w:t>
      </w:r>
      <w:proofErr w:type="spellStart"/>
      <w:r w:rsidRPr="000263BF">
        <w:rPr>
          <w:sz w:val="20"/>
          <w:szCs w:val="20"/>
          <w:lang w:eastAsia="ko-KR"/>
        </w:rPr>
        <w:t>yC</w:t>
      </w:r>
      <w:proofErr w:type="spellEnd"/>
      <w:r w:rsidRPr="000263BF">
        <w:rPr>
          <w:sz w:val="20"/>
          <w:szCs w:val="20"/>
          <w:lang w:eastAsia="ko-KR"/>
        </w:rPr>
        <w:t> + j + </w:t>
      </w:r>
      <w:proofErr w:type="spellStart"/>
      <w:r w:rsidRPr="000263BF">
        <w:rPr>
          <w:sz w:val="20"/>
          <w:szCs w:val="20"/>
          <w:lang w:eastAsia="ko-KR"/>
        </w:rPr>
        <w:t>vPos</w:t>
      </w:r>
      <w:proofErr w:type="spellEnd"/>
      <w:r w:rsidRPr="000263BF">
        <w:rPr>
          <w:sz w:val="20"/>
          <w:szCs w:val="20"/>
          <w:lang w:eastAsia="ko-KR"/>
        </w:rPr>
        <w:t>[ k ] ] ) ) with k = 0..1</w:t>
      </w:r>
      <w:r w:rsidRPr="000263BF">
        <w:rPr>
          <w:sz w:val="20"/>
          <w:szCs w:val="20"/>
          <w:lang w:eastAsia="ko-KR"/>
        </w:rPr>
        <w:tab/>
        <w:t>(</w:t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STYLEREF 1 \s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8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noBreakHyphen/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SEQ Equation \* ARABIC \s 1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463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t>)</w:t>
      </w:r>
    </w:p>
    <w:p w:rsidR="00130229" w:rsidRPr="000263BF" w:rsidRDefault="00130229" w:rsidP="00130229">
      <w:pPr>
        <w:numPr>
          <w:ilvl w:val="0"/>
          <w:numId w:val="4"/>
        </w:numPr>
        <w:tabs>
          <w:tab w:val="clear" w:pos="360"/>
          <w:tab w:val="left" w:pos="2977"/>
        </w:tabs>
        <w:jc w:val="both"/>
        <w:rPr>
          <w:sz w:val="20"/>
          <w:lang w:eastAsia="ko-KR"/>
        </w:rPr>
      </w:pPr>
      <w:r w:rsidRPr="000263BF">
        <w:rPr>
          <w:sz w:val="20"/>
          <w:lang w:eastAsia="ko-KR"/>
        </w:rPr>
        <w:t>The reconstructed picture buffer is modified as</w:t>
      </w:r>
    </w:p>
    <w:p w:rsidR="00130229" w:rsidRPr="000263BF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szCs w:val="20"/>
          <w:lang w:eastAsia="ko-KR"/>
        </w:rPr>
      </w:pPr>
      <w:r w:rsidRPr="000263BF">
        <w:rPr>
          <w:sz w:val="20"/>
          <w:szCs w:val="20"/>
          <w:lang w:eastAsia="ko-KR"/>
        </w:rPr>
        <w:tab/>
      </w:r>
      <w:proofErr w:type="spellStart"/>
      <w:r w:rsidRPr="000263BF">
        <w:rPr>
          <w:sz w:val="20"/>
          <w:szCs w:val="20"/>
          <w:lang w:eastAsia="ko-KR"/>
        </w:rPr>
        <w:t>recSaoPicture</w:t>
      </w:r>
      <w:proofErr w:type="spellEnd"/>
      <w:r w:rsidRPr="000263BF">
        <w:rPr>
          <w:sz w:val="20"/>
          <w:szCs w:val="20"/>
          <w:lang w:eastAsia="ko-KR"/>
        </w:rPr>
        <w:t>[ </w:t>
      </w:r>
      <w:proofErr w:type="spellStart"/>
      <w:r w:rsidRPr="000263BF">
        <w:rPr>
          <w:sz w:val="20"/>
          <w:szCs w:val="20"/>
          <w:lang w:eastAsia="ko-KR"/>
        </w:rPr>
        <w:t>xC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, </w:t>
      </w:r>
      <w:proofErr w:type="spellStart"/>
      <w:r w:rsidRPr="000263BF">
        <w:rPr>
          <w:sz w:val="20"/>
          <w:szCs w:val="20"/>
          <w:lang w:eastAsia="ko-KR"/>
        </w:rPr>
        <w:t>yC</w:t>
      </w:r>
      <w:proofErr w:type="spellEnd"/>
      <w:r w:rsidRPr="000263BF">
        <w:rPr>
          <w:sz w:val="20"/>
          <w:szCs w:val="20"/>
          <w:lang w:eastAsia="ko-KR"/>
        </w:rPr>
        <w:t> + j ] = recPicture[ xC + i, yC + j ] + saoValueArray[ edgeTable[ edgeIdx ] ]</w:t>
      </w:r>
      <w:r w:rsidRPr="000263BF">
        <w:rPr>
          <w:sz w:val="20"/>
          <w:szCs w:val="20"/>
          <w:lang w:eastAsia="ko-KR"/>
        </w:rPr>
        <w:tab/>
        <w:t>(</w:t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STYLEREF 1 \s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8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noBreakHyphen/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SEQ Equation \* ARABIC \s 1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463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t>)</w:t>
      </w:r>
    </w:p>
    <w:p w:rsidR="00130229" w:rsidRPr="000263BF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szCs w:val="20"/>
          <w:lang w:eastAsia="ko-KR"/>
        </w:rPr>
      </w:pPr>
      <w:r w:rsidRPr="000263BF">
        <w:rPr>
          <w:sz w:val="20"/>
          <w:szCs w:val="20"/>
          <w:lang w:eastAsia="ko-KR"/>
        </w:rPr>
        <w:tab/>
      </w:r>
      <w:proofErr w:type="gramStart"/>
      <w:r w:rsidRPr="000263BF">
        <w:rPr>
          <w:sz w:val="20"/>
          <w:szCs w:val="20"/>
          <w:lang w:eastAsia="ko-KR"/>
        </w:rPr>
        <w:t>with</w:t>
      </w:r>
      <w:proofErr w:type="gramEnd"/>
      <w:r w:rsidRPr="000263BF">
        <w:rPr>
          <w:sz w:val="20"/>
          <w:szCs w:val="20"/>
          <w:lang w:eastAsia="ko-KR"/>
        </w:rPr>
        <w:t xml:space="preserve"> 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 xml:space="preserve"> = 0..nS-1 and j = 0..nS-1 where </w:t>
      </w:r>
      <w:r w:rsidRPr="000263BF">
        <w:rPr>
          <w:sz w:val="20"/>
          <w:szCs w:val="20"/>
          <w:lang w:eastAsia="ko-KR"/>
        </w:rPr>
        <w:tab/>
      </w:r>
      <w:proofErr w:type="spellStart"/>
      <w:r w:rsidRPr="000263BF">
        <w:rPr>
          <w:sz w:val="20"/>
          <w:szCs w:val="20"/>
          <w:lang w:eastAsia="ko-KR"/>
        </w:rPr>
        <w:t>edgeTable</w:t>
      </w:r>
      <w:proofErr w:type="spellEnd"/>
      <w:r w:rsidRPr="000263BF">
        <w:rPr>
          <w:sz w:val="20"/>
          <w:szCs w:val="20"/>
          <w:lang w:eastAsia="ko-KR"/>
        </w:rPr>
        <w:t>[5] = { 1, 2, 0, 3, 4}.</w:t>
      </w:r>
    </w:p>
    <w:p w:rsidR="00130229" w:rsidRPr="00210652" w:rsidRDefault="00130229" w:rsidP="00130229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 xml:space="preserve">Otherwise, if </w:t>
      </w:r>
      <w:proofErr w:type="spellStart"/>
      <w:r w:rsidRPr="00210652">
        <w:rPr>
          <w:lang w:eastAsia="ko-KR"/>
        </w:rPr>
        <w:t>saoTypeIdx</w:t>
      </w:r>
      <w:proofErr w:type="spellEnd"/>
      <w:r w:rsidRPr="00210652">
        <w:rPr>
          <w:lang w:eastAsia="ko-KR"/>
        </w:rPr>
        <w:t xml:space="preserve"> is equal to one of the values of 5 </w:t>
      </w:r>
      <w:del w:id="19" w:author="ehsan" w:date="2012-02-04T19:47:00Z">
        <w:r w:rsidRPr="00210652" w:rsidDel="00130229">
          <w:rPr>
            <w:lang w:eastAsia="ko-KR"/>
          </w:rPr>
          <w:delText xml:space="preserve">or 6, </w:delText>
        </w:r>
      </w:del>
      <w:r w:rsidRPr="00210652">
        <w:rPr>
          <w:lang w:eastAsia="ko-KR"/>
        </w:rPr>
        <w:t>the following ordered steps applies:</w:t>
      </w:r>
    </w:p>
    <w:p w:rsidR="00130229" w:rsidRPr="00210652" w:rsidRDefault="00130229" w:rsidP="00130229">
      <w:pPr>
        <w:numPr>
          <w:ilvl w:val="0"/>
          <w:numId w:val="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 xml:space="preserve">A variable </w:t>
      </w:r>
      <w:proofErr w:type="spellStart"/>
      <w:r w:rsidRPr="00210652">
        <w:rPr>
          <w:lang w:eastAsia="ko-KR"/>
        </w:rPr>
        <w:t>bandShift</w:t>
      </w:r>
      <w:proofErr w:type="spellEnd"/>
      <w:r w:rsidRPr="00210652">
        <w:rPr>
          <w:lang w:eastAsia="ko-KR"/>
        </w:rPr>
        <w:t xml:space="preserve"> is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Y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 xml:space="preserve">5 if </w:t>
      </w:r>
      <w:proofErr w:type="spellStart"/>
      <w:r w:rsidRPr="00210652">
        <w:rPr>
          <w:lang w:eastAsia="ko-KR"/>
        </w:rPr>
        <w:t>cIdx</w:t>
      </w:r>
      <w:proofErr w:type="spellEnd"/>
      <w:r w:rsidRPr="00210652">
        <w:rPr>
          <w:lang w:eastAsia="ko-KR"/>
        </w:rPr>
        <w:t xml:space="preserve"> is equal to 0, otherwise, set equal to </w:t>
      </w:r>
      <w:proofErr w:type="spellStart"/>
      <w:r w:rsidRPr="00210652">
        <w:rPr>
          <w:lang w:eastAsia="ko-KR"/>
        </w:rPr>
        <w:t>BitDepth</w:t>
      </w:r>
      <w:r w:rsidRPr="00210652">
        <w:rPr>
          <w:vertAlign w:val="subscript"/>
          <w:lang w:eastAsia="ko-KR"/>
        </w:rPr>
        <w:t>C</w:t>
      </w:r>
      <w:proofErr w:type="spellEnd"/>
      <w:r w:rsidRPr="00E8461A">
        <w:rPr>
          <w:lang w:eastAsia="ko-KR"/>
        </w:rPr>
        <w:t> </w:t>
      </w:r>
      <w:r w:rsidRPr="00210652">
        <w:rPr>
          <w:lang w:eastAsia="ko-KR"/>
        </w:rPr>
        <w:t>–</w:t>
      </w:r>
      <w:r w:rsidRPr="00E8461A">
        <w:rPr>
          <w:lang w:eastAsia="ko-KR"/>
        </w:rPr>
        <w:t> </w:t>
      </w:r>
      <w:r w:rsidRPr="00210652">
        <w:rPr>
          <w:lang w:eastAsia="ko-KR"/>
        </w:rPr>
        <w:t>5.</w:t>
      </w:r>
    </w:p>
    <w:p w:rsidR="00130229" w:rsidRPr="00210652" w:rsidRDefault="00130229" w:rsidP="00130229">
      <w:pPr>
        <w:numPr>
          <w:ilvl w:val="0"/>
          <w:numId w:val="5"/>
        </w:numPr>
        <w:tabs>
          <w:tab w:val="clear" w:pos="360"/>
          <w:tab w:val="left" w:pos="2977"/>
        </w:tabs>
        <w:jc w:val="both"/>
        <w:rPr>
          <w:lang w:eastAsia="ko-KR"/>
        </w:rPr>
      </w:pPr>
      <w:r w:rsidRPr="00210652">
        <w:rPr>
          <w:lang w:eastAsia="ko-KR"/>
        </w:rPr>
        <w:t>The reconstructed picture buffer is modified as</w:t>
      </w:r>
    </w:p>
    <w:p w:rsidR="00130229" w:rsidRPr="00E8461A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210652">
        <w:rPr>
          <w:sz w:val="20"/>
          <w:lang w:eastAsia="ko-KR"/>
        </w:rPr>
        <w:tab/>
      </w:r>
      <w:proofErr w:type="spellStart"/>
      <w:proofErr w:type="gramStart"/>
      <w:r w:rsidRPr="00210652">
        <w:rPr>
          <w:sz w:val="20"/>
          <w:lang w:eastAsia="ko-KR"/>
        </w:rPr>
        <w:t>recSaoPicture</w:t>
      </w:r>
      <w:proofErr w:type="spellEnd"/>
      <w:r w:rsidRPr="00210652">
        <w:rPr>
          <w:sz w:val="20"/>
          <w:lang w:eastAsia="ko-KR"/>
        </w:rPr>
        <w:t>[</w:t>
      </w:r>
      <w:proofErr w:type="gramEnd"/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] = 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</w:t>
      </w:r>
    </w:p>
    <w:p w:rsidR="00130229" w:rsidRPr="00210652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3627" w:hanging="3060"/>
        <w:rPr>
          <w:sz w:val="20"/>
          <w:lang w:eastAsia="ko-KR"/>
        </w:rPr>
      </w:pP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proofErr w:type="spellStart"/>
      <w:proofErr w:type="gramStart"/>
      <w:r w:rsidRPr="00E8461A">
        <w:rPr>
          <w:sz w:val="20"/>
          <w:lang w:eastAsia="ko-KR"/>
        </w:rPr>
        <w:t>saoValueArray</w:t>
      </w:r>
      <w:proofErr w:type="spellEnd"/>
      <w:r w:rsidRPr="00E8461A">
        <w:rPr>
          <w:sz w:val="20"/>
          <w:lang w:eastAsia="ko-KR"/>
        </w:rPr>
        <w:t>[</w:t>
      </w:r>
      <w:proofErr w:type="gramEnd"/>
      <w:r w:rsidRPr="00E8461A">
        <w:rPr>
          <w:sz w:val="20"/>
          <w:lang w:eastAsia="ko-KR"/>
        </w:rPr>
        <w:t> </w:t>
      </w:r>
      <w:proofErr w:type="spellStart"/>
      <w:r w:rsidRPr="00E8461A">
        <w:rPr>
          <w:sz w:val="20"/>
          <w:lang w:eastAsia="ko-KR"/>
        </w:rPr>
        <w:t>bandTable</w:t>
      </w:r>
      <w:proofErr w:type="spellEnd"/>
      <w:ins w:id="20" w:author="ehsan" w:date="2012-02-04T19:51:00Z">
        <w:r w:rsidRPr="00E8461A" w:rsidDel="00130229">
          <w:rPr>
            <w:sz w:val="20"/>
            <w:lang w:eastAsia="ko-KR"/>
          </w:rPr>
          <w:t xml:space="preserve"> </w:t>
        </w:r>
      </w:ins>
      <w:del w:id="21" w:author="ehsan" w:date="2012-02-04T19:51:00Z">
        <w:r w:rsidRPr="00E8461A" w:rsidDel="00130229">
          <w:rPr>
            <w:sz w:val="20"/>
            <w:lang w:eastAsia="ko-KR"/>
          </w:rPr>
          <w:delText>[ saoTypeIdx – 5 ]</w:delText>
        </w:r>
      </w:del>
      <w:r w:rsidRPr="00E8461A">
        <w:rPr>
          <w:sz w:val="20"/>
          <w:lang w:eastAsia="ko-KR"/>
        </w:rPr>
        <w:t>[ </w:t>
      </w:r>
      <w:proofErr w:type="spellStart"/>
      <w:r w:rsidRPr="00E8461A">
        <w:rPr>
          <w:sz w:val="20"/>
          <w:lang w:eastAsia="ko-KR"/>
        </w:rPr>
        <w:t>bandIdx</w:t>
      </w:r>
      <w:proofErr w:type="spellEnd"/>
      <w:r w:rsidRPr="00E8461A">
        <w:rPr>
          <w:sz w:val="20"/>
          <w:lang w:eastAsia="ko-KR"/>
        </w:rPr>
        <w:t> ] ]</w:t>
      </w:r>
      <w:r w:rsidRPr="00210652">
        <w:rPr>
          <w:sz w:val="20"/>
          <w:lang w:eastAsia="ko-KR"/>
        </w:rPr>
        <w:tab/>
        <w:t>(</w:t>
      </w:r>
      <w:r w:rsidR="00975D6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STYLEREF 1 \s </w:instrText>
      </w:r>
      <w:r w:rsidR="00975D6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8</w:t>
      </w:r>
      <w:r w:rsidR="00975D6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noBreakHyphen/>
      </w:r>
      <w:r w:rsidR="00975D61" w:rsidRPr="00210652">
        <w:rPr>
          <w:sz w:val="20"/>
          <w:lang w:eastAsia="ko-KR"/>
        </w:rPr>
        <w:fldChar w:fldCharType="begin" w:fldLock="1"/>
      </w:r>
      <w:r w:rsidRPr="00210652">
        <w:rPr>
          <w:sz w:val="20"/>
          <w:lang w:eastAsia="ko-KR"/>
        </w:rPr>
        <w:instrText xml:space="preserve"> SEQ Equation \* ARABIC \s 1 </w:instrText>
      </w:r>
      <w:r w:rsidR="00975D61" w:rsidRPr="00210652">
        <w:rPr>
          <w:sz w:val="20"/>
          <w:lang w:eastAsia="ko-KR"/>
        </w:rPr>
        <w:fldChar w:fldCharType="separate"/>
      </w:r>
      <w:r w:rsidRPr="00210652">
        <w:rPr>
          <w:sz w:val="20"/>
          <w:lang w:eastAsia="ko-KR"/>
        </w:rPr>
        <w:t>463</w:t>
      </w:r>
      <w:r w:rsidR="00975D61" w:rsidRPr="00210652">
        <w:rPr>
          <w:sz w:val="20"/>
          <w:lang w:eastAsia="ko-KR"/>
        </w:rPr>
        <w:fldChar w:fldCharType="end"/>
      </w:r>
      <w:r w:rsidRPr="00210652">
        <w:rPr>
          <w:sz w:val="20"/>
          <w:lang w:eastAsia="ko-KR"/>
        </w:rPr>
        <w:t>)</w:t>
      </w:r>
    </w:p>
    <w:p w:rsidR="00130229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ins w:id="22" w:author="ehsan" w:date="2012-02-04T19:52:00Z"/>
          <w:sz w:val="20"/>
          <w:szCs w:val="20"/>
          <w:lang w:eastAsia="ko-KR"/>
        </w:rPr>
      </w:pPr>
      <w:r w:rsidRPr="00210652">
        <w:rPr>
          <w:sz w:val="20"/>
          <w:lang w:eastAsia="ko-KR"/>
        </w:rPr>
        <w:tab/>
        <w:t xml:space="preserve">with 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0..nS-1 and 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=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 xml:space="preserve">0..nS-1 where </w:t>
      </w:r>
      <w:proofErr w:type="spellStart"/>
      <w:r w:rsidRPr="00210652">
        <w:rPr>
          <w:sz w:val="20"/>
          <w:lang w:eastAsia="ko-KR"/>
        </w:rPr>
        <w:t>bandIdx</w:t>
      </w:r>
      <w:proofErr w:type="spellEnd"/>
      <w:r w:rsidRPr="00210652">
        <w:rPr>
          <w:sz w:val="20"/>
          <w:lang w:eastAsia="ko-KR"/>
        </w:rPr>
        <w:t xml:space="preserve"> is set equal to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recPicture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xC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i</w:t>
      </w:r>
      <w:proofErr w:type="spell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yC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j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&gt;&gt; </w:t>
      </w:r>
      <w:proofErr w:type="spellStart"/>
      <w:r w:rsidRPr="00E8461A">
        <w:rPr>
          <w:sz w:val="20"/>
          <w:lang w:eastAsia="ko-KR"/>
        </w:rPr>
        <w:t>bandShift</w:t>
      </w:r>
      <w:proofErr w:type="spellEnd"/>
      <w:r w:rsidRPr="00E8461A">
        <w:rPr>
          <w:sz w:val="20"/>
          <w:lang w:eastAsia="ko-KR"/>
        </w:rPr>
        <w:t xml:space="preserve"> ) and </w:t>
      </w:r>
      <w:proofErr w:type="spellStart"/>
      <w:r w:rsidRPr="00E8461A">
        <w:rPr>
          <w:sz w:val="20"/>
          <w:lang w:eastAsia="ko-KR"/>
        </w:rPr>
        <w:t>bandTable</w:t>
      </w:r>
      <w:proofErr w:type="spellEnd"/>
      <w:r w:rsidRPr="00E8461A">
        <w:rPr>
          <w:sz w:val="20"/>
          <w:lang w:eastAsia="ko-KR"/>
        </w:rPr>
        <w:t xml:space="preserve"> is </w:t>
      </w:r>
      <w:r w:rsidRPr="00E8461A">
        <w:rPr>
          <w:sz w:val="20"/>
          <w:szCs w:val="20"/>
          <w:lang w:eastAsia="ko-KR"/>
        </w:rPr>
        <w:t xml:space="preserve">specified in </w:t>
      </w:r>
      <w:fldSimple w:instr=" REF _Ref305594487 \h  \* MERGEFORMAT " w:fldLock="1">
        <w:r w:rsidRPr="00210652">
          <w:rPr>
            <w:sz w:val="20"/>
            <w:szCs w:val="20"/>
          </w:rPr>
          <w:t xml:space="preserve">Table </w:t>
        </w:r>
        <w:r w:rsidRPr="00210652">
          <w:rPr>
            <w:noProof/>
            <w:sz w:val="20"/>
            <w:szCs w:val="20"/>
          </w:rPr>
          <w:t>8</w:t>
        </w:r>
        <w:r w:rsidRPr="00210652">
          <w:rPr>
            <w:sz w:val="20"/>
            <w:szCs w:val="20"/>
          </w:rPr>
          <w:noBreakHyphen/>
        </w:r>
        <w:r w:rsidRPr="00210652">
          <w:rPr>
            <w:noProof/>
            <w:sz w:val="20"/>
            <w:szCs w:val="20"/>
          </w:rPr>
          <w:t>17</w:t>
        </w:r>
      </w:fldSimple>
      <w:r w:rsidRPr="00E8461A">
        <w:rPr>
          <w:sz w:val="20"/>
          <w:szCs w:val="20"/>
          <w:lang w:eastAsia="ko-KR"/>
        </w:rPr>
        <w:t>.</w:t>
      </w:r>
    </w:p>
    <w:p w:rsidR="00130229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 w:hanging="284"/>
        <w:rPr>
          <w:ins w:id="23" w:author="ehsan" w:date="2012-02-04T19:52:00Z"/>
          <w:sz w:val="20"/>
          <w:szCs w:val="20"/>
          <w:lang w:eastAsia="ko-KR"/>
        </w:rPr>
      </w:pPr>
      <w:proofErr w:type="spellStart"/>
      <w:proofErr w:type="gramStart"/>
      <w:ins w:id="24" w:author="ehsan" w:date="2012-02-04T19:53:00Z">
        <w:r w:rsidRPr="00E8461A">
          <w:rPr>
            <w:sz w:val="20"/>
            <w:lang w:eastAsia="ko-KR"/>
          </w:rPr>
          <w:t>bandTable</w:t>
        </w:r>
        <w:proofErr w:type="spellEnd"/>
        <w:proofErr w:type="gramEnd"/>
        <w:r w:rsidRPr="00E8461A" w:rsidDel="00130229">
          <w:rPr>
            <w:sz w:val="20"/>
            <w:lang w:eastAsia="ko-KR"/>
          </w:rPr>
          <w:t xml:space="preserve"> </w:t>
        </w:r>
        <w:r w:rsidRPr="00E8461A">
          <w:rPr>
            <w:sz w:val="20"/>
            <w:lang w:eastAsia="ko-KR"/>
          </w:rPr>
          <w:t>[ </w:t>
        </w:r>
        <w:proofErr w:type="spellStart"/>
        <w:r w:rsidRPr="00E8461A">
          <w:rPr>
            <w:sz w:val="20"/>
            <w:lang w:eastAsia="ko-KR"/>
          </w:rPr>
          <w:t>bandIdx</w:t>
        </w:r>
        <w:proofErr w:type="spellEnd"/>
        <w:r w:rsidRPr="00E8461A">
          <w:rPr>
            <w:sz w:val="20"/>
            <w:lang w:eastAsia="ko-KR"/>
          </w:rPr>
          <w:t> </w:t>
        </w:r>
        <w:r>
          <w:rPr>
            <w:sz w:val="20"/>
            <w:lang w:eastAsia="ko-KR"/>
          </w:rPr>
          <w:t>]</w:t>
        </w:r>
      </w:ins>
      <w:ins w:id="25" w:author="ehsan" w:date="2012-02-04T19:57:00Z">
        <w:r w:rsidR="009C66E5">
          <w:rPr>
            <w:sz w:val="20"/>
            <w:lang w:eastAsia="ko-KR"/>
          </w:rPr>
          <w:t xml:space="preserve"> = (</w:t>
        </w:r>
        <w:proofErr w:type="spellStart"/>
        <w:r w:rsidR="009C66E5" w:rsidRPr="00130229">
          <w:rPr>
            <w:b/>
            <w:sz w:val="20"/>
            <w:lang w:eastAsia="ko-KR"/>
          </w:rPr>
          <w:t>sao_band_start</w:t>
        </w:r>
        <w:r w:rsidR="009C66E5">
          <w:rPr>
            <w:b/>
            <w:sz w:val="20"/>
            <w:lang w:eastAsia="ko-KR"/>
          </w:rPr>
          <w:t>+i</w:t>
        </w:r>
        <w:proofErr w:type="spellEnd"/>
        <w:r w:rsidR="009C66E5">
          <w:rPr>
            <w:b/>
            <w:sz w:val="20"/>
            <w:lang w:eastAsia="ko-KR"/>
          </w:rPr>
          <w:t xml:space="preserve">), where  </w:t>
        </w:r>
      </w:ins>
      <w:ins w:id="26" w:author="ehsan" w:date="2012-02-04T19:57:00Z">
        <w:r w:rsidR="009C66E5" w:rsidRPr="00553955">
          <w:rPr>
            <w:rFonts w:ascii="Consolas" w:hAnsi="Consolas" w:cs="Consolas"/>
            <w:i/>
            <w:position w:val="-10"/>
            <w:sz w:val="20"/>
            <w:lang w:val="en-CA"/>
          </w:rPr>
          <w:object w:dxaOrig="840" w:dyaOrig="32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2.2pt;height:16pt" o:ole="">
              <v:imagedata r:id="rId5" o:title=""/>
            </v:shape>
            <o:OLEObject Type="Embed" ProgID="Equation.DSMT4" ShapeID="_x0000_i1025" DrawAspect="Content" ObjectID="_1389941401" r:id="rId6"/>
          </w:object>
        </w:r>
      </w:ins>
      <w:ins w:id="27" w:author="ehsan" w:date="2012-02-04T19:57:00Z">
        <w:r w:rsidR="009C66E5">
          <w:rPr>
            <w:b/>
            <w:sz w:val="20"/>
            <w:lang w:eastAsia="ko-KR"/>
          </w:rPr>
          <w:t xml:space="preserve"> . For all other values of </w:t>
        </w:r>
      </w:ins>
      <w:proofErr w:type="spellStart"/>
      <w:ins w:id="28" w:author="ehsan" w:date="2012-02-04T19:58:00Z">
        <w:r w:rsidR="009C66E5" w:rsidRPr="00E8461A">
          <w:rPr>
            <w:sz w:val="20"/>
            <w:lang w:eastAsia="ko-KR"/>
          </w:rPr>
          <w:t>bandIdx</w:t>
        </w:r>
      </w:ins>
      <w:proofErr w:type="spellEnd"/>
      <w:ins w:id="29" w:author="ehsan" w:date="2012-02-04T19:53:00Z">
        <w:r>
          <w:rPr>
            <w:sz w:val="20"/>
            <w:lang w:eastAsia="ko-KR"/>
          </w:rPr>
          <w:t xml:space="preserve"> </w:t>
        </w:r>
      </w:ins>
      <w:proofErr w:type="spellStart"/>
      <w:ins w:id="30" w:author="ehsan" w:date="2012-02-04T19:58:00Z">
        <w:r w:rsidR="009C66E5" w:rsidRPr="00E8461A">
          <w:rPr>
            <w:sz w:val="20"/>
            <w:lang w:eastAsia="ko-KR"/>
          </w:rPr>
          <w:t>bandTable</w:t>
        </w:r>
        <w:proofErr w:type="spellEnd"/>
        <w:r w:rsidR="009C66E5" w:rsidRPr="00E8461A" w:rsidDel="00130229">
          <w:rPr>
            <w:sz w:val="20"/>
            <w:lang w:eastAsia="ko-KR"/>
          </w:rPr>
          <w:t xml:space="preserve"> </w:t>
        </w:r>
        <w:proofErr w:type="gramStart"/>
        <w:r w:rsidR="009C66E5" w:rsidRPr="00E8461A">
          <w:rPr>
            <w:sz w:val="20"/>
            <w:lang w:eastAsia="ko-KR"/>
          </w:rPr>
          <w:t>[ </w:t>
        </w:r>
        <w:proofErr w:type="spellStart"/>
        <w:r w:rsidR="009C66E5" w:rsidRPr="00E8461A">
          <w:rPr>
            <w:sz w:val="20"/>
            <w:lang w:eastAsia="ko-KR"/>
          </w:rPr>
          <w:t>bandIdx</w:t>
        </w:r>
        <w:proofErr w:type="spellEnd"/>
        <w:proofErr w:type="gramEnd"/>
        <w:r w:rsidR="009C66E5" w:rsidRPr="00E8461A">
          <w:rPr>
            <w:sz w:val="20"/>
            <w:lang w:eastAsia="ko-KR"/>
          </w:rPr>
          <w:t> </w:t>
        </w:r>
        <w:r w:rsidR="009C66E5">
          <w:rPr>
            <w:sz w:val="20"/>
            <w:lang w:eastAsia="ko-KR"/>
          </w:rPr>
          <w:t xml:space="preserve">] </w:t>
        </w:r>
      </w:ins>
      <w:ins w:id="31" w:author="ehsan" w:date="2012-02-04T19:53:00Z">
        <w:r>
          <w:rPr>
            <w:sz w:val="20"/>
            <w:lang w:eastAsia="ko-KR"/>
          </w:rPr>
          <w:t>is equal to 0</w:t>
        </w:r>
      </w:ins>
      <w:ins w:id="32" w:author="ehsan" w:date="2012-02-04T19:58:00Z">
        <w:r w:rsidR="009C66E5">
          <w:rPr>
            <w:sz w:val="20"/>
            <w:lang w:eastAsia="ko-KR"/>
          </w:rPr>
          <w:t>.</w:t>
        </w:r>
      </w:ins>
    </w:p>
    <w:p w:rsidR="00130229" w:rsidRPr="000263BF" w:rsidRDefault="00130229" w:rsidP="00130229">
      <w:pPr>
        <w:tabs>
          <w:tab w:val="left" w:pos="284"/>
        </w:tabs>
        <w:ind w:left="284" w:hanging="284"/>
        <w:rPr>
          <w:sz w:val="20"/>
          <w:lang w:eastAsia="ko-KR"/>
        </w:rPr>
      </w:pPr>
      <w:r w:rsidRPr="000263BF">
        <w:rPr>
          <w:sz w:val="20"/>
          <w:lang w:eastAsia="ko-KR"/>
        </w:rPr>
        <w:t>–</w:t>
      </w:r>
      <w:r w:rsidRPr="000263BF">
        <w:rPr>
          <w:sz w:val="20"/>
          <w:lang w:eastAsia="ko-KR"/>
        </w:rPr>
        <w:tab/>
        <w:t>Otherwise (</w:t>
      </w:r>
      <w:proofErr w:type="spellStart"/>
      <w:r w:rsidRPr="000263BF">
        <w:rPr>
          <w:sz w:val="20"/>
          <w:lang w:eastAsia="ko-KR"/>
        </w:rPr>
        <w:t>sao_type_idx</w:t>
      </w:r>
      <w:proofErr w:type="spellEnd"/>
      <w:r w:rsidRPr="000263BF">
        <w:rPr>
          <w:sz w:val="20"/>
          <w:lang w:eastAsia="ko-KR"/>
        </w:rPr>
        <w:t>[ </w:t>
      </w:r>
      <w:proofErr w:type="spellStart"/>
      <w:r w:rsidRPr="000263BF">
        <w:rPr>
          <w:sz w:val="20"/>
          <w:lang w:eastAsia="ko-KR"/>
        </w:rPr>
        <w:t>cIdx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saoDepth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rx</w:t>
      </w:r>
      <w:proofErr w:type="spellEnd"/>
      <w:r w:rsidRPr="000263BF">
        <w:rPr>
          <w:sz w:val="20"/>
          <w:lang w:eastAsia="ko-KR"/>
        </w:rPr>
        <w:t> ][ </w:t>
      </w:r>
      <w:proofErr w:type="spellStart"/>
      <w:r w:rsidRPr="000263BF">
        <w:rPr>
          <w:sz w:val="20"/>
          <w:lang w:eastAsia="ko-KR"/>
        </w:rPr>
        <w:t>ry</w:t>
      </w:r>
      <w:proofErr w:type="spellEnd"/>
      <w:r w:rsidRPr="000263BF">
        <w:rPr>
          <w:sz w:val="20"/>
          <w:lang w:eastAsia="ko-KR"/>
        </w:rPr>
        <w:t> ] is equal to 0), the following applies:</w:t>
      </w:r>
    </w:p>
    <w:p w:rsidR="00130229" w:rsidRPr="000263BF" w:rsidRDefault="00130229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lang w:eastAsia="ko-KR"/>
        </w:rPr>
      </w:pPr>
      <w:proofErr w:type="spellStart"/>
      <w:r w:rsidRPr="000263BF">
        <w:rPr>
          <w:sz w:val="20"/>
          <w:szCs w:val="20"/>
          <w:lang w:eastAsia="ko-KR"/>
        </w:rPr>
        <w:t>recSaoPicture</w:t>
      </w:r>
      <w:proofErr w:type="spellEnd"/>
      <w:r w:rsidRPr="000263BF">
        <w:rPr>
          <w:sz w:val="20"/>
          <w:szCs w:val="20"/>
          <w:lang w:eastAsia="ko-KR"/>
        </w:rPr>
        <w:t>[ </w:t>
      </w:r>
      <w:proofErr w:type="spellStart"/>
      <w:r w:rsidRPr="000263BF">
        <w:rPr>
          <w:sz w:val="20"/>
          <w:szCs w:val="20"/>
          <w:lang w:eastAsia="ko-KR"/>
        </w:rPr>
        <w:t>xC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, </w:t>
      </w:r>
      <w:proofErr w:type="spellStart"/>
      <w:r w:rsidRPr="000263BF">
        <w:rPr>
          <w:sz w:val="20"/>
          <w:szCs w:val="20"/>
          <w:lang w:eastAsia="ko-KR"/>
        </w:rPr>
        <w:t>yC</w:t>
      </w:r>
      <w:proofErr w:type="spellEnd"/>
      <w:r w:rsidRPr="000263BF">
        <w:rPr>
          <w:sz w:val="20"/>
          <w:szCs w:val="20"/>
          <w:lang w:eastAsia="ko-KR"/>
        </w:rPr>
        <w:t xml:space="preserve"> + j ] = </w:t>
      </w:r>
      <w:proofErr w:type="spellStart"/>
      <w:r w:rsidRPr="000263BF">
        <w:rPr>
          <w:sz w:val="20"/>
          <w:szCs w:val="20"/>
          <w:lang w:eastAsia="ko-KR"/>
        </w:rPr>
        <w:t>recPicture</w:t>
      </w:r>
      <w:proofErr w:type="spellEnd"/>
      <w:r w:rsidRPr="000263BF">
        <w:rPr>
          <w:sz w:val="20"/>
          <w:szCs w:val="20"/>
          <w:lang w:eastAsia="ko-KR"/>
        </w:rPr>
        <w:t>[ </w:t>
      </w:r>
      <w:proofErr w:type="spellStart"/>
      <w:r w:rsidRPr="000263BF">
        <w:rPr>
          <w:sz w:val="20"/>
          <w:szCs w:val="20"/>
          <w:lang w:eastAsia="ko-KR"/>
        </w:rPr>
        <w:t>xC</w:t>
      </w:r>
      <w:proofErr w:type="spellEnd"/>
      <w:r w:rsidRPr="000263BF">
        <w:rPr>
          <w:sz w:val="20"/>
          <w:szCs w:val="20"/>
          <w:lang w:eastAsia="ko-KR"/>
        </w:rPr>
        <w:t> + 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, </w:t>
      </w:r>
      <w:proofErr w:type="spellStart"/>
      <w:r w:rsidRPr="000263BF">
        <w:rPr>
          <w:sz w:val="20"/>
          <w:szCs w:val="20"/>
          <w:lang w:eastAsia="ko-KR"/>
        </w:rPr>
        <w:t>yC</w:t>
      </w:r>
      <w:proofErr w:type="spellEnd"/>
      <w:r w:rsidRPr="000263BF">
        <w:rPr>
          <w:sz w:val="20"/>
          <w:szCs w:val="20"/>
          <w:lang w:eastAsia="ko-KR"/>
        </w:rPr>
        <w:t xml:space="preserve"> + j ] with </w:t>
      </w:r>
      <w:proofErr w:type="spellStart"/>
      <w:r w:rsidRPr="000263BF">
        <w:rPr>
          <w:sz w:val="20"/>
          <w:szCs w:val="20"/>
          <w:lang w:eastAsia="ko-KR"/>
        </w:rPr>
        <w:t>i</w:t>
      </w:r>
      <w:proofErr w:type="spellEnd"/>
      <w:r w:rsidRPr="000263BF">
        <w:rPr>
          <w:sz w:val="20"/>
          <w:szCs w:val="20"/>
          <w:lang w:eastAsia="ko-KR"/>
        </w:rPr>
        <w:t> = 0..nS-1 and j = 0..nS-1</w:t>
      </w:r>
      <w:r w:rsidRPr="000263BF">
        <w:rPr>
          <w:sz w:val="20"/>
          <w:szCs w:val="20"/>
          <w:lang w:eastAsia="ko-KR"/>
        </w:rPr>
        <w:tab/>
        <w:t>(</w:t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STYLEREF 1 \s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8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noBreakHyphen/>
      </w:r>
      <w:r w:rsidR="00975D61" w:rsidRPr="000263BF">
        <w:rPr>
          <w:sz w:val="20"/>
          <w:szCs w:val="20"/>
          <w:lang w:eastAsia="ko-KR"/>
        </w:rPr>
        <w:fldChar w:fldCharType="begin" w:fldLock="1"/>
      </w:r>
      <w:r w:rsidRPr="000263BF">
        <w:rPr>
          <w:sz w:val="20"/>
          <w:szCs w:val="20"/>
          <w:lang w:eastAsia="ko-KR"/>
        </w:rPr>
        <w:instrText xml:space="preserve"> SEQ Equation \* ARABIC \s 1 </w:instrText>
      </w:r>
      <w:r w:rsidR="00975D61" w:rsidRPr="000263BF">
        <w:rPr>
          <w:sz w:val="20"/>
          <w:szCs w:val="20"/>
          <w:lang w:eastAsia="ko-KR"/>
        </w:rPr>
        <w:fldChar w:fldCharType="separate"/>
      </w:r>
      <w:r w:rsidRPr="000263BF">
        <w:rPr>
          <w:sz w:val="20"/>
          <w:szCs w:val="20"/>
          <w:lang w:eastAsia="ko-KR"/>
        </w:rPr>
        <w:t>463</w:t>
      </w:r>
      <w:r w:rsidR="00975D61" w:rsidRPr="000263BF">
        <w:rPr>
          <w:sz w:val="20"/>
          <w:szCs w:val="20"/>
          <w:lang w:eastAsia="ko-KR"/>
        </w:rPr>
        <w:fldChar w:fldCharType="end"/>
      </w:r>
      <w:r w:rsidRPr="000263BF">
        <w:rPr>
          <w:sz w:val="20"/>
          <w:szCs w:val="20"/>
          <w:lang w:eastAsia="ko-KR"/>
        </w:rPr>
        <w:t>)</w:t>
      </w:r>
    </w:p>
    <w:p w:rsidR="009C66E5" w:rsidRPr="00E8461A" w:rsidRDefault="00130229" w:rsidP="009C66E5">
      <w:pPr>
        <w:pStyle w:val="Caption"/>
        <w:rPr>
          <w:lang w:val="en-GB"/>
        </w:rPr>
      </w:pPr>
      <w:r w:rsidRPr="000263BF">
        <w:rPr>
          <w:lang w:eastAsia="ko-KR"/>
        </w:rPr>
        <w:t xml:space="preserve">[Ed. (WJ): copy operation is necessary to use </w:t>
      </w:r>
      <w:proofErr w:type="spellStart"/>
      <w:r w:rsidRPr="000263BF">
        <w:rPr>
          <w:lang w:eastAsia="ko-KR"/>
        </w:rPr>
        <w:t>recSaoPicture</w:t>
      </w:r>
      <w:proofErr w:type="spellEnd"/>
      <w:r w:rsidRPr="000263BF">
        <w:rPr>
          <w:lang w:eastAsia="ko-KR"/>
        </w:rPr>
        <w:t xml:space="preserve"> later.]</w:t>
      </w:r>
      <w:bookmarkStart w:id="33" w:name="_Ref305592425"/>
      <w:r w:rsidR="009C66E5" w:rsidRPr="009C66E5">
        <w:rPr>
          <w:lang w:val="en-GB"/>
        </w:rPr>
        <w:t xml:space="preserve"> </w:t>
      </w:r>
      <w:r w:rsidR="009C66E5" w:rsidRPr="00E8461A">
        <w:rPr>
          <w:lang w:val="en-GB"/>
        </w:rPr>
        <w:t xml:space="preserve">Table </w:t>
      </w:r>
      <w:r w:rsidR="00975D61">
        <w:rPr>
          <w:lang w:val="en-GB"/>
        </w:rPr>
        <w:fldChar w:fldCharType="begin"/>
      </w:r>
      <w:r w:rsidR="009C66E5">
        <w:rPr>
          <w:lang w:val="en-GB"/>
        </w:rPr>
        <w:instrText xml:space="preserve"> STYLEREF 1 \s </w:instrText>
      </w:r>
      <w:r w:rsidR="00975D61">
        <w:rPr>
          <w:lang w:val="en-GB"/>
        </w:rPr>
        <w:fldChar w:fldCharType="separate"/>
      </w:r>
      <w:r w:rsidR="009C66E5">
        <w:rPr>
          <w:noProof/>
          <w:lang w:val="en-GB"/>
        </w:rPr>
        <w:t>8</w:t>
      </w:r>
      <w:r w:rsidR="00975D61">
        <w:rPr>
          <w:lang w:val="en-GB"/>
        </w:rPr>
        <w:fldChar w:fldCharType="end"/>
      </w:r>
      <w:r w:rsidR="009C66E5">
        <w:rPr>
          <w:lang w:val="en-GB"/>
        </w:rPr>
        <w:noBreakHyphen/>
      </w:r>
      <w:r w:rsidR="00975D61">
        <w:rPr>
          <w:lang w:val="en-GB"/>
        </w:rPr>
        <w:fldChar w:fldCharType="begin"/>
      </w:r>
      <w:r w:rsidR="009C66E5">
        <w:rPr>
          <w:lang w:val="en-GB"/>
        </w:rPr>
        <w:instrText xml:space="preserve"> SEQ Table \* ARABIC \s 1 </w:instrText>
      </w:r>
      <w:r w:rsidR="00975D61">
        <w:rPr>
          <w:lang w:val="en-GB"/>
        </w:rPr>
        <w:fldChar w:fldCharType="separate"/>
      </w:r>
      <w:r w:rsidR="009C66E5">
        <w:rPr>
          <w:noProof/>
          <w:lang w:val="en-GB"/>
        </w:rPr>
        <w:t>15</w:t>
      </w:r>
      <w:r w:rsidR="00975D61">
        <w:rPr>
          <w:lang w:val="en-GB"/>
        </w:rPr>
        <w:fldChar w:fldCharType="end"/>
      </w:r>
      <w:bookmarkEnd w:id="33"/>
      <w:r w:rsidR="009C66E5" w:rsidRPr="00E8461A">
        <w:rPr>
          <w:lang w:val="en-GB" w:eastAsia="ko-KR"/>
        </w:rPr>
        <w:t xml:space="preserve"> </w:t>
      </w:r>
      <w:r w:rsidR="009C66E5" w:rsidRPr="00E8461A">
        <w:rPr>
          <w:lang w:val="en-GB"/>
        </w:rPr>
        <w:t xml:space="preserve">– </w:t>
      </w:r>
      <w:r w:rsidR="009C66E5" w:rsidRPr="00E8461A">
        <w:rPr>
          <w:lang w:val="en-GB" w:eastAsia="ko-KR"/>
        </w:rPr>
        <w:t xml:space="preserve">Specification of </w:t>
      </w:r>
      <w:proofErr w:type="spellStart"/>
      <w:proofErr w:type="gramStart"/>
      <w:r w:rsidR="009C66E5" w:rsidRPr="00E8461A">
        <w:rPr>
          <w:lang w:val="en-GB" w:eastAsia="ko-KR"/>
        </w:rPr>
        <w:t>hPos</w:t>
      </w:r>
      <w:proofErr w:type="spellEnd"/>
      <w:r w:rsidR="009C66E5" w:rsidRPr="00E8461A">
        <w:rPr>
          <w:lang w:val="en-GB" w:eastAsia="ko-KR"/>
        </w:rPr>
        <w:t>[</w:t>
      </w:r>
      <w:proofErr w:type="gramEnd"/>
      <w:r w:rsidR="009C66E5" w:rsidRPr="00E8461A">
        <w:rPr>
          <w:lang w:val="en-GB" w:eastAsia="ko-KR"/>
        </w:rPr>
        <w:t xml:space="preserve">2] and </w:t>
      </w:r>
      <w:proofErr w:type="spellStart"/>
      <w:r w:rsidR="009C66E5" w:rsidRPr="00E8461A">
        <w:rPr>
          <w:lang w:val="en-GB" w:eastAsia="ko-KR"/>
        </w:rPr>
        <w:t>vPos</w:t>
      </w:r>
      <w:proofErr w:type="spellEnd"/>
      <w:r w:rsidR="009C66E5" w:rsidRPr="00E8461A">
        <w:rPr>
          <w:lang w:val="en-GB" w:eastAsia="ko-KR"/>
        </w:rPr>
        <w:t>[2] according to the type of sample adaptive offset process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04"/>
        <w:gridCol w:w="400"/>
        <w:gridCol w:w="400"/>
        <w:gridCol w:w="400"/>
        <w:gridCol w:w="400"/>
      </w:tblGrid>
      <w:tr w:rsidR="009C66E5" w:rsidRPr="00210652" w:rsidTr="00BF34CB">
        <w:trPr>
          <w:jc w:val="center"/>
        </w:trPr>
        <w:tc>
          <w:tcPr>
            <w:tcW w:w="0" w:type="auto"/>
          </w:tcPr>
          <w:p w:rsidR="009C66E5" w:rsidRPr="00210652" w:rsidRDefault="009C66E5" w:rsidP="001B46FA">
            <w:pPr>
              <w:keepNext/>
              <w:keepLines/>
              <w:spacing w:beforeLines="25" w:afterLines="25"/>
              <w:jc w:val="center"/>
            </w:pPr>
            <w:proofErr w:type="spellStart"/>
            <w:r w:rsidRPr="00210652">
              <w:t>sao_type_idx</w:t>
            </w:r>
            <w:proofErr w:type="spellEnd"/>
            <w:r w:rsidRPr="00210652">
              <w:t>[</w:t>
            </w:r>
            <w:r w:rsidRPr="00E8461A">
              <w:t> </w:t>
            </w:r>
            <w:proofErr w:type="spellStart"/>
            <w:r w:rsidRPr="00210652">
              <w:t>cIdx</w:t>
            </w:r>
            <w:proofErr w:type="spellEnd"/>
            <w:r w:rsidRPr="00E8461A">
              <w:t> </w:t>
            </w:r>
            <w:r w:rsidRPr="00210652">
              <w:t>][</w:t>
            </w:r>
            <w:r w:rsidRPr="00E8461A">
              <w:t> </w:t>
            </w:r>
            <w:proofErr w:type="spellStart"/>
            <w:r w:rsidRPr="00210652">
              <w:t>saoDepth</w:t>
            </w:r>
            <w:proofErr w:type="spellEnd"/>
            <w:r w:rsidRPr="00E8461A">
              <w:t> </w:t>
            </w:r>
            <w:r w:rsidRPr="00210652">
              <w:t>][</w:t>
            </w:r>
            <w:r w:rsidRPr="00E8461A">
              <w:t> </w:t>
            </w:r>
            <w:proofErr w:type="spellStart"/>
            <w:r w:rsidRPr="00210652">
              <w:t>rx</w:t>
            </w:r>
            <w:proofErr w:type="spellEnd"/>
            <w:r w:rsidRPr="00E8461A">
              <w:t> </w:t>
            </w:r>
            <w:r w:rsidRPr="00210652">
              <w:t>][</w:t>
            </w:r>
            <w:r w:rsidRPr="00E8461A">
              <w:t> </w:t>
            </w:r>
            <w:proofErr w:type="spellStart"/>
            <w:r w:rsidRPr="00210652">
              <w:t>ry</w:t>
            </w:r>
            <w:proofErr w:type="spellEnd"/>
            <w:r w:rsidRPr="00E8461A">
              <w:t> </w:t>
            </w:r>
            <w:r w:rsidRPr="00210652">
              <w:t>]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3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3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2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3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3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lang w:eastAsia="ko-KR"/>
              </w:rPr>
              <w:pPrChange w:id="3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r w:rsidRPr="00210652">
              <w:rPr>
                <w:lang w:eastAsia="ko-KR"/>
              </w:rPr>
              <w:t>4</w:t>
            </w:r>
          </w:p>
        </w:tc>
      </w:tr>
      <w:tr w:rsidR="009C66E5" w:rsidRPr="00210652" w:rsidTr="00BF34CB">
        <w:trPr>
          <w:jc w:val="center"/>
        </w:trPr>
        <w:tc>
          <w:tcPr>
            <w:tcW w:w="0" w:type="auto"/>
          </w:tcPr>
          <w:p w:rsidR="009C66E5" w:rsidRPr="00210652" w:rsidRDefault="009C66E5" w:rsidP="001B46FA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210652">
              <w:rPr>
                <w:bCs/>
                <w:lang w:eastAsia="ko-KR"/>
              </w:rPr>
              <w:t>hPos</w:t>
            </w:r>
            <w:proofErr w:type="spellEnd"/>
            <w:r w:rsidRPr="00210652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38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39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0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1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</w:tr>
      <w:tr w:rsidR="009C66E5" w:rsidRPr="00210652" w:rsidTr="00BF34CB">
        <w:trPr>
          <w:jc w:val="center"/>
        </w:trPr>
        <w:tc>
          <w:tcPr>
            <w:tcW w:w="0" w:type="auto"/>
          </w:tcPr>
          <w:p w:rsidR="009C66E5" w:rsidRPr="00210652" w:rsidRDefault="009C66E5" w:rsidP="001B46FA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lang w:eastAsia="ko-KR"/>
              </w:rPr>
            </w:pPr>
            <w:proofErr w:type="spellStart"/>
            <w:r w:rsidRPr="00210652">
              <w:rPr>
                <w:bCs/>
                <w:lang w:eastAsia="ko-KR"/>
              </w:rPr>
              <w:t>hPos</w:t>
            </w:r>
            <w:proofErr w:type="spellEnd"/>
            <w:r w:rsidRPr="00210652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2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3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4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5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</w:tr>
      <w:tr w:rsidR="009C66E5" w:rsidRPr="00210652" w:rsidTr="00BF34CB">
        <w:trPr>
          <w:jc w:val="center"/>
        </w:trPr>
        <w:tc>
          <w:tcPr>
            <w:tcW w:w="0" w:type="auto"/>
          </w:tcPr>
          <w:p w:rsidR="009C66E5" w:rsidRPr="00210652" w:rsidRDefault="009C66E5" w:rsidP="001B46FA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210652">
              <w:rPr>
                <w:bCs/>
                <w:lang w:eastAsia="ko-KR"/>
              </w:rPr>
              <w:t>vPos</w:t>
            </w:r>
            <w:proofErr w:type="spellEnd"/>
            <w:r w:rsidRPr="00210652">
              <w:rPr>
                <w:bCs/>
                <w:lang w:eastAsia="ko-KR"/>
              </w:rPr>
              <w:t>[0]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6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7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8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49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</w:tr>
      <w:tr w:rsidR="009C66E5" w:rsidRPr="00210652" w:rsidTr="00BF34CB">
        <w:trPr>
          <w:jc w:val="center"/>
        </w:trPr>
        <w:tc>
          <w:tcPr>
            <w:tcW w:w="0" w:type="auto"/>
          </w:tcPr>
          <w:p w:rsidR="009C66E5" w:rsidRPr="00210652" w:rsidRDefault="009C66E5" w:rsidP="001B46FA">
            <w:pPr>
              <w:keepNext/>
              <w:keepLines/>
              <w:spacing w:beforeLines="25" w:afterLines="25"/>
              <w:jc w:val="center"/>
              <w:rPr>
                <w:bCs/>
                <w:lang w:eastAsia="ko-KR"/>
              </w:rPr>
            </w:pPr>
            <w:proofErr w:type="spellStart"/>
            <w:r w:rsidRPr="00210652">
              <w:rPr>
                <w:bCs/>
                <w:lang w:eastAsia="ko-KR"/>
              </w:rPr>
              <w:t>vPos</w:t>
            </w:r>
            <w:proofErr w:type="spellEnd"/>
            <w:r w:rsidRPr="00210652">
              <w:rPr>
                <w:bCs/>
                <w:lang w:eastAsia="ko-KR"/>
              </w:rPr>
              <w:t>[1]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50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51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52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right"/>
              <w:rPr>
                <w:lang w:eastAsia="ko-KR"/>
              </w:rPr>
              <w:pPrChange w:id="53" w:author="ehsan" w:date="2012-02-05T10:01:00Z">
                <w:pPr>
                  <w:keepNext/>
                  <w:keepLines/>
                  <w:spacing w:beforeLines="25" w:afterLines="25"/>
                  <w:jc w:val="right"/>
                </w:pPr>
              </w:pPrChange>
            </w:pPr>
            <w:r w:rsidRPr="00210652">
              <w:rPr>
                <w:lang w:eastAsia="ko-KR"/>
              </w:rPr>
              <w:t>-1</w:t>
            </w:r>
          </w:p>
        </w:tc>
      </w:tr>
    </w:tbl>
    <w:p w:rsidR="009C66E5" w:rsidRPr="00E8461A" w:rsidDel="009C66E5" w:rsidRDefault="009C66E5" w:rsidP="009C66E5">
      <w:pPr>
        <w:pStyle w:val="Caption"/>
        <w:rPr>
          <w:del w:id="54" w:author="ehsan" w:date="2012-02-04T20:00:00Z"/>
          <w:lang w:val="en-GB"/>
        </w:rPr>
      </w:pPr>
      <w:bookmarkStart w:id="55" w:name="_Ref305594487"/>
      <w:del w:id="56" w:author="ehsan" w:date="2012-02-04T20:00:00Z">
        <w:r w:rsidRPr="00E8461A" w:rsidDel="009C66E5">
          <w:rPr>
            <w:lang w:val="en-GB"/>
          </w:rPr>
          <w:delText xml:space="preserve">Table </w:delText>
        </w:r>
        <w:r w:rsidR="00975D61" w:rsidDel="009C66E5">
          <w:rPr>
            <w:lang w:val="en-GB"/>
          </w:rPr>
          <w:fldChar w:fldCharType="begin"/>
        </w:r>
        <w:r w:rsidDel="009C66E5">
          <w:rPr>
            <w:lang w:val="en-GB"/>
          </w:rPr>
          <w:delInstrText xml:space="preserve"> STYLEREF 1 \s </w:delInstrText>
        </w:r>
        <w:r w:rsidR="00975D61" w:rsidDel="009C66E5">
          <w:rPr>
            <w:lang w:val="en-GB"/>
          </w:rPr>
          <w:fldChar w:fldCharType="separate"/>
        </w:r>
        <w:r w:rsidDel="009C66E5">
          <w:rPr>
            <w:noProof/>
            <w:lang w:val="en-GB"/>
          </w:rPr>
          <w:delText>8</w:delText>
        </w:r>
        <w:r w:rsidR="00975D61" w:rsidDel="009C66E5">
          <w:rPr>
            <w:lang w:val="en-GB"/>
          </w:rPr>
          <w:fldChar w:fldCharType="end"/>
        </w:r>
        <w:r w:rsidDel="009C66E5">
          <w:rPr>
            <w:lang w:val="en-GB"/>
          </w:rPr>
          <w:noBreakHyphen/>
        </w:r>
        <w:r w:rsidR="00975D61" w:rsidDel="009C66E5">
          <w:rPr>
            <w:lang w:val="en-GB"/>
          </w:rPr>
          <w:fldChar w:fldCharType="begin"/>
        </w:r>
        <w:r w:rsidDel="009C66E5">
          <w:rPr>
            <w:lang w:val="en-GB"/>
          </w:rPr>
          <w:delInstrText xml:space="preserve"> SEQ Table \* ARABIC \s 1 </w:delInstrText>
        </w:r>
        <w:r w:rsidR="00975D61" w:rsidDel="009C66E5">
          <w:rPr>
            <w:lang w:val="en-GB"/>
          </w:rPr>
          <w:fldChar w:fldCharType="separate"/>
        </w:r>
        <w:r w:rsidDel="009C66E5">
          <w:rPr>
            <w:noProof/>
            <w:lang w:val="en-GB"/>
          </w:rPr>
          <w:delText>16</w:delText>
        </w:r>
        <w:r w:rsidR="00975D61" w:rsidDel="009C66E5">
          <w:rPr>
            <w:lang w:val="en-GB"/>
          </w:rPr>
          <w:fldChar w:fldCharType="end"/>
        </w:r>
        <w:bookmarkEnd w:id="55"/>
        <w:r w:rsidRPr="00E8461A" w:rsidDel="009C66E5">
          <w:rPr>
            <w:lang w:val="en-GB" w:eastAsia="ko-KR"/>
          </w:rPr>
          <w:delText xml:space="preserve"> </w:delText>
        </w:r>
        <w:r w:rsidRPr="00E8461A" w:rsidDel="009C66E5">
          <w:rPr>
            <w:lang w:val="en-GB"/>
          </w:rPr>
          <w:delText xml:space="preserve">– </w:delText>
        </w:r>
        <w:r w:rsidRPr="00E8461A" w:rsidDel="009C66E5">
          <w:rPr>
            <w:lang w:val="en-GB" w:eastAsia="ko-KR"/>
          </w:rPr>
          <w:delText>Specification of array bandTable according to bandIdx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9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9C66E5" w:rsidRPr="00210652" w:rsidDel="009C66E5" w:rsidTr="00BF34CB">
        <w:trPr>
          <w:jc w:val="center"/>
          <w:del w:id="57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rPr>
                <w:del w:id="58" w:author="ehsan" w:date="2012-02-04T20:00:00Z"/>
              </w:rPr>
            </w:pPr>
            <w:del w:id="59" w:author="ehsan" w:date="2012-02-04T20:00:00Z">
              <w:r w:rsidRPr="00210652" w:rsidDel="009C66E5">
                <w:rPr>
                  <w:bCs/>
                  <w:lang w:eastAsia="ko-KR"/>
                </w:rPr>
                <w:lastRenderedPageBreak/>
                <w:delText>bandIdx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60" w:author="ehsan" w:date="2012-02-04T20:00:00Z"/>
                <w:lang w:eastAsia="ko-KR"/>
              </w:rPr>
              <w:pPrChange w:id="6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62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63" w:author="ehsan" w:date="2012-02-04T20:00:00Z"/>
                <w:lang w:eastAsia="ko-KR"/>
              </w:rPr>
              <w:pPrChange w:id="6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65" w:author="ehsan" w:date="2012-02-04T20:00:00Z">
              <w:r w:rsidRPr="00210652" w:rsidDel="009C66E5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66" w:author="ehsan" w:date="2012-02-04T20:00:00Z"/>
                <w:lang w:eastAsia="ko-KR"/>
              </w:rPr>
              <w:pPrChange w:id="6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68" w:author="ehsan" w:date="2012-02-04T20:00:00Z">
              <w:r w:rsidRPr="00210652" w:rsidDel="009C66E5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69" w:author="ehsan" w:date="2012-02-04T20:00:00Z"/>
                <w:lang w:eastAsia="ko-KR"/>
              </w:rPr>
              <w:pPrChange w:id="7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71" w:author="ehsan" w:date="2012-02-04T20:00:00Z">
              <w:r w:rsidRPr="00210652" w:rsidDel="009C66E5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72" w:author="ehsan" w:date="2012-02-04T20:00:00Z"/>
                <w:lang w:eastAsia="ko-KR"/>
              </w:rPr>
              <w:pPrChange w:id="7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74" w:author="ehsan" w:date="2012-02-04T20:00:00Z">
              <w:r w:rsidRPr="00210652" w:rsidDel="009C66E5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75" w:author="ehsan" w:date="2012-02-04T20:00:00Z"/>
                <w:lang w:eastAsia="ko-KR"/>
              </w:rPr>
              <w:pPrChange w:id="7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77" w:author="ehsan" w:date="2012-02-04T20:00:00Z">
              <w:r w:rsidRPr="00210652" w:rsidDel="009C66E5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78" w:author="ehsan" w:date="2012-02-04T20:00:00Z"/>
                <w:lang w:eastAsia="ko-KR"/>
              </w:rPr>
              <w:pPrChange w:id="7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80" w:author="ehsan" w:date="2012-02-04T20:00:00Z">
              <w:r w:rsidRPr="00210652" w:rsidDel="009C66E5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81" w:author="ehsan" w:date="2012-02-04T20:00:00Z"/>
                <w:lang w:eastAsia="ko-KR"/>
              </w:rPr>
              <w:pPrChange w:id="8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83" w:author="ehsan" w:date="2012-02-04T20:00:00Z">
              <w:r w:rsidRPr="00210652" w:rsidDel="009C66E5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84" w:author="ehsan" w:date="2012-02-04T20:00:00Z"/>
                <w:lang w:eastAsia="ko-KR"/>
              </w:rPr>
              <w:pPrChange w:id="8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86" w:author="ehsan" w:date="2012-02-04T20:00:00Z">
              <w:r w:rsidRPr="00210652" w:rsidDel="009C66E5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87" w:author="ehsan" w:date="2012-02-04T20:00:00Z"/>
                <w:lang w:eastAsia="ko-KR"/>
              </w:rPr>
              <w:pPrChange w:id="8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89" w:author="ehsan" w:date="2012-02-04T20:00:00Z">
              <w:r w:rsidRPr="00210652" w:rsidDel="009C66E5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90" w:author="ehsan" w:date="2012-02-04T20:00:00Z"/>
                <w:lang w:eastAsia="ko-KR"/>
              </w:rPr>
              <w:pPrChange w:id="9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92" w:author="ehsan" w:date="2012-02-04T20:00:00Z">
              <w:r w:rsidRPr="00210652" w:rsidDel="009C66E5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93" w:author="ehsan" w:date="2012-02-04T20:00:00Z"/>
                <w:lang w:eastAsia="ko-KR"/>
              </w:rPr>
              <w:pPrChange w:id="9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95" w:author="ehsan" w:date="2012-02-04T20:00:00Z">
              <w:r w:rsidRPr="00210652" w:rsidDel="009C66E5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96" w:author="ehsan" w:date="2012-02-04T20:00:00Z"/>
                <w:lang w:eastAsia="ko-KR"/>
              </w:rPr>
              <w:pPrChange w:id="9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98" w:author="ehsan" w:date="2012-02-04T20:00:00Z">
              <w:r w:rsidRPr="00210652" w:rsidDel="009C66E5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99" w:author="ehsan" w:date="2012-02-04T20:00:00Z"/>
                <w:lang w:eastAsia="ko-KR"/>
              </w:rPr>
              <w:pPrChange w:id="10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01" w:author="ehsan" w:date="2012-02-04T20:00:00Z">
              <w:r w:rsidRPr="00210652" w:rsidDel="009C66E5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02" w:author="ehsan" w:date="2012-02-04T20:00:00Z"/>
                <w:lang w:eastAsia="ko-KR"/>
              </w:rPr>
              <w:pPrChange w:id="10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04" w:author="ehsan" w:date="2012-02-04T20:00:00Z">
              <w:r w:rsidRPr="00210652" w:rsidDel="009C66E5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05" w:author="ehsan" w:date="2012-02-04T20:00:00Z"/>
                <w:lang w:eastAsia="ko-KR"/>
              </w:rPr>
              <w:pPrChange w:id="10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07" w:author="ehsan" w:date="2012-02-04T20:00:00Z">
              <w:r w:rsidRPr="00210652" w:rsidDel="009C66E5">
                <w:rPr>
                  <w:lang w:eastAsia="ko-KR"/>
                </w:rPr>
                <w:delText>15</w:delText>
              </w:r>
            </w:del>
          </w:p>
        </w:tc>
      </w:tr>
      <w:tr w:rsidR="009C66E5" w:rsidRPr="00210652" w:rsidDel="009C66E5" w:rsidTr="00BF34CB">
        <w:trPr>
          <w:jc w:val="center"/>
          <w:del w:id="108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jc w:val="center"/>
              <w:rPr>
                <w:del w:id="109" w:author="ehsan" w:date="2012-02-04T20:00:00Z"/>
                <w:rFonts w:ascii="Times" w:hAnsi="Times" w:cs="Times"/>
                <w:lang w:eastAsia="ko-KR"/>
              </w:rPr>
            </w:pPr>
            <w:del w:id="110" w:author="ehsan" w:date="2012-02-04T20:00:00Z">
              <w:r w:rsidRPr="00210652" w:rsidDel="009C66E5">
                <w:rPr>
                  <w:bCs/>
                  <w:lang w:eastAsia="ko-KR"/>
                </w:rPr>
                <w:delText>bandTable[0][bandIdx]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11" w:author="ehsan" w:date="2012-02-04T20:00:00Z"/>
                <w:lang w:eastAsia="ko-KR"/>
              </w:rPr>
              <w:pPrChange w:id="11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13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14" w:author="ehsan" w:date="2012-02-04T20:00:00Z"/>
                <w:lang w:eastAsia="ko-KR"/>
              </w:rPr>
              <w:pPrChange w:id="11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16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17" w:author="ehsan" w:date="2012-02-04T20:00:00Z"/>
                <w:lang w:eastAsia="ko-KR"/>
              </w:rPr>
              <w:pPrChange w:id="11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19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20" w:author="ehsan" w:date="2012-02-04T20:00:00Z"/>
                <w:lang w:eastAsia="ko-KR"/>
              </w:rPr>
              <w:pPrChange w:id="12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22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23" w:author="ehsan" w:date="2012-02-04T20:00:00Z"/>
                <w:lang w:eastAsia="ko-KR"/>
              </w:rPr>
              <w:pPrChange w:id="12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25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26" w:author="ehsan" w:date="2012-02-04T20:00:00Z"/>
                <w:lang w:eastAsia="ko-KR"/>
              </w:rPr>
              <w:pPrChange w:id="12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28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29" w:author="ehsan" w:date="2012-02-04T20:00:00Z"/>
                <w:lang w:eastAsia="ko-KR"/>
              </w:rPr>
              <w:pPrChange w:id="13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31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32" w:author="ehsan" w:date="2012-02-04T20:00:00Z"/>
                <w:lang w:eastAsia="ko-KR"/>
              </w:rPr>
              <w:pPrChange w:id="13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34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35" w:author="ehsan" w:date="2012-02-04T20:00:00Z"/>
                <w:lang w:eastAsia="ko-KR"/>
              </w:rPr>
              <w:pPrChange w:id="13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37" w:author="ehsan" w:date="2012-02-04T20:00:00Z">
              <w:r w:rsidRPr="00210652" w:rsidDel="009C66E5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38" w:author="ehsan" w:date="2012-02-04T20:00:00Z"/>
                <w:lang w:eastAsia="ko-KR"/>
              </w:rPr>
              <w:pPrChange w:id="13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40" w:author="ehsan" w:date="2012-02-04T20:00:00Z">
              <w:r w:rsidRPr="00210652" w:rsidDel="009C66E5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41" w:author="ehsan" w:date="2012-02-04T20:00:00Z"/>
                <w:lang w:eastAsia="ko-KR"/>
              </w:rPr>
              <w:pPrChange w:id="14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43" w:author="ehsan" w:date="2012-02-04T20:00:00Z">
              <w:r w:rsidRPr="00210652" w:rsidDel="009C66E5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44" w:author="ehsan" w:date="2012-02-04T20:00:00Z"/>
                <w:lang w:eastAsia="ko-KR"/>
              </w:rPr>
              <w:pPrChange w:id="14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46" w:author="ehsan" w:date="2012-02-04T20:00:00Z">
              <w:r w:rsidRPr="00210652" w:rsidDel="009C66E5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47" w:author="ehsan" w:date="2012-02-04T20:00:00Z"/>
                <w:lang w:eastAsia="ko-KR"/>
              </w:rPr>
              <w:pPrChange w:id="14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49" w:author="ehsan" w:date="2012-02-04T20:00:00Z">
              <w:r w:rsidRPr="00210652" w:rsidDel="009C66E5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50" w:author="ehsan" w:date="2012-02-04T20:00:00Z"/>
                <w:lang w:eastAsia="ko-KR"/>
              </w:rPr>
              <w:pPrChange w:id="15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52" w:author="ehsan" w:date="2012-02-04T20:00:00Z">
              <w:r w:rsidRPr="00210652" w:rsidDel="009C66E5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53" w:author="ehsan" w:date="2012-02-04T20:00:00Z"/>
                <w:lang w:eastAsia="ko-KR"/>
              </w:rPr>
              <w:pPrChange w:id="15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55" w:author="ehsan" w:date="2012-02-04T20:00:00Z">
              <w:r w:rsidRPr="00210652" w:rsidDel="009C66E5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56" w:author="ehsan" w:date="2012-02-04T20:00:00Z"/>
                <w:lang w:eastAsia="ko-KR"/>
              </w:rPr>
              <w:pPrChange w:id="15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58" w:author="ehsan" w:date="2012-02-04T20:00:00Z">
              <w:r w:rsidRPr="00210652" w:rsidDel="009C66E5">
                <w:rPr>
                  <w:lang w:eastAsia="ko-KR"/>
                </w:rPr>
                <w:delText>8</w:delText>
              </w:r>
            </w:del>
          </w:p>
        </w:tc>
      </w:tr>
      <w:tr w:rsidR="009C66E5" w:rsidRPr="00210652" w:rsidDel="009C66E5" w:rsidTr="00BF34CB">
        <w:trPr>
          <w:jc w:val="center"/>
          <w:del w:id="159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jc w:val="center"/>
              <w:rPr>
                <w:del w:id="160" w:author="ehsan" w:date="2012-02-04T20:00:00Z"/>
                <w:rFonts w:ascii="Times" w:hAnsi="Times" w:cs="Times"/>
                <w:lang w:eastAsia="ko-KR"/>
              </w:rPr>
            </w:pPr>
            <w:del w:id="161" w:author="ehsan" w:date="2012-02-04T20:00:00Z">
              <w:r w:rsidRPr="00210652" w:rsidDel="009C66E5">
                <w:rPr>
                  <w:bCs/>
                  <w:lang w:eastAsia="ko-KR"/>
                </w:rPr>
                <w:delText>bandTable[1][bandIdx]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62" w:author="ehsan" w:date="2012-02-04T20:00:00Z"/>
                <w:lang w:eastAsia="ko-KR"/>
              </w:rPr>
              <w:pPrChange w:id="16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64" w:author="ehsan" w:date="2012-02-04T20:00:00Z">
              <w:r w:rsidRPr="00210652" w:rsidDel="009C66E5">
                <w:rPr>
                  <w:lang w:eastAsia="ko-KR"/>
                </w:rPr>
                <w:delText>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65" w:author="ehsan" w:date="2012-02-04T20:00:00Z"/>
                <w:lang w:eastAsia="ko-KR"/>
              </w:rPr>
              <w:pPrChange w:id="16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67" w:author="ehsan" w:date="2012-02-04T20:00:00Z">
              <w:r w:rsidRPr="00210652" w:rsidDel="009C66E5">
                <w:rPr>
                  <w:lang w:eastAsia="ko-KR"/>
                </w:rPr>
                <w:delText>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68" w:author="ehsan" w:date="2012-02-04T20:00:00Z"/>
                <w:lang w:eastAsia="ko-KR"/>
              </w:rPr>
              <w:pPrChange w:id="16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70" w:author="ehsan" w:date="2012-02-04T20:00:00Z">
              <w:r w:rsidRPr="00210652" w:rsidDel="009C66E5">
                <w:rPr>
                  <w:lang w:eastAsia="ko-KR"/>
                </w:rPr>
                <w:delText>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71" w:author="ehsan" w:date="2012-02-04T20:00:00Z"/>
                <w:lang w:eastAsia="ko-KR"/>
              </w:rPr>
              <w:pPrChange w:id="17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73" w:author="ehsan" w:date="2012-02-04T20:00:00Z">
              <w:r w:rsidRPr="00210652" w:rsidDel="009C66E5">
                <w:rPr>
                  <w:lang w:eastAsia="ko-KR"/>
                </w:rPr>
                <w:delText>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74" w:author="ehsan" w:date="2012-02-04T20:00:00Z"/>
                <w:lang w:eastAsia="ko-KR"/>
              </w:rPr>
              <w:pPrChange w:id="17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76" w:author="ehsan" w:date="2012-02-04T20:00:00Z">
              <w:r w:rsidRPr="00210652" w:rsidDel="009C66E5">
                <w:rPr>
                  <w:lang w:eastAsia="ko-KR"/>
                </w:rPr>
                <w:delText>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77" w:author="ehsan" w:date="2012-02-04T20:00:00Z"/>
                <w:lang w:eastAsia="ko-KR"/>
              </w:rPr>
              <w:pPrChange w:id="17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79" w:author="ehsan" w:date="2012-02-04T20:00:00Z">
              <w:r w:rsidRPr="00210652" w:rsidDel="009C66E5">
                <w:rPr>
                  <w:lang w:eastAsia="ko-KR"/>
                </w:rPr>
                <w:delText>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80" w:author="ehsan" w:date="2012-02-04T20:00:00Z"/>
                <w:lang w:eastAsia="ko-KR"/>
              </w:rPr>
              <w:pPrChange w:id="18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82" w:author="ehsan" w:date="2012-02-04T20:00:00Z">
              <w:r w:rsidRPr="00210652" w:rsidDel="009C66E5">
                <w:rPr>
                  <w:lang w:eastAsia="ko-KR"/>
                </w:rPr>
                <w:delText>7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83" w:author="ehsan" w:date="2012-02-04T20:00:00Z"/>
                <w:lang w:eastAsia="ko-KR"/>
              </w:rPr>
              <w:pPrChange w:id="18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85" w:author="ehsan" w:date="2012-02-04T20:00:00Z">
              <w:r w:rsidRPr="00210652" w:rsidDel="009C66E5">
                <w:rPr>
                  <w:lang w:eastAsia="ko-KR"/>
                </w:rPr>
                <w:delText>8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86" w:author="ehsan" w:date="2012-02-04T20:00:00Z"/>
                <w:lang w:eastAsia="ko-KR"/>
              </w:rPr>
              <w:pPrChange w:id="18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88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89" w:author="ehsan" w:date="2012-02-04T20:00:00Z"/>
                <w:lang w:eastAsia="ko-KR"/>
              </w:rPr>
              <w:pPrChange w:id="19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91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92" w:author="ehsan" w:date="2012-02-04T20:00:00Z"/>
                <w:lang w:eastAsia="ko-KR"/>
              </w:rPr>
              <w:pPrChange w:id="19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94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95" w:author="ehsan" w:date="2012-02-04T20:00:00Z"/>
                <w:lang w:eastAsia="ko-KR"/>
              </w:rPr>
              <w:pPrChange w:id="19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197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198" w:author="ehsan" w:date="2012-02-04T20:00:00Z"/>
                <w:lang w:eastAsia="ko-KR"/>
              </w:rPr>
              <w:pPrChange w:id="19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00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01" w:author="ehsan" w:date="2012-02-04T20:00:00Z"/>
                <w:lang w:eastAsia="ko-KR"/>
              </w:rPr>
              <w:pPrChange w:id="20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03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04" w:author="ehsan" w:date="2012-02-04T20:00:00Z"/>
                <w:lang w:eastAsia="ko-KR"/>
              </w:rPr>
              <w:pPrChange w:id="20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06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07" w:author="ehsan" w:date="2012-02-04T20:00:00Z"/>
                <w:lang w:eastAsia="ko-KR"/>
              </w:rPr>
              <w:pPrChange w:id="20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09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</w:tr>
      <w:tr w:rsidR="009C66E5" w:rsidRPr="00210652" w:rsidDel="009C66E5" w:rsidTr="00BF34CB">
        <w:trPr>
          <w:jc w:val="center"/>
          <w:del w:id="210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rPr>
                <w:del w:id="211" w:author="ehsan" w:date="2012-02-04T20:00:00Z"/>
              </w:rPr>
            </w:pPr>
            <w:del w:id="212" w:author="ehsan" w:date="2012-02-04T20:00:00Z">
              <w:r w:rsidRPr="00210652" w:rsidDel="009C66E5">
                <w:rPr>
                  <w:bCs/>
                  <w:lang w:eastAsia="ko-KR"/>
                </w:rPr>
                <w:delText>bandIdx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13" w:author="ehsan" w:date="2012-02-04T20:00:00Z"/>
                <w:lang w:eastAsia="ko-KR"/>
              </w:rPr>
              <w:pPrChange w:id="21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15" w:author="ehsan" w:date="2012-02-04T20:00:00Z">
              <w:r w:rsidRPr="00210652" w:rsidDel="009C66E5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16" w:author="ehsan" w:date="2012-02-04T20:00:00Z"/>
                <w:lang w:eastAsia="ko-KR"/>
              </w:rPr>
              <w:pPrChange w:id="21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18" w:author="ehsan" w:date="2012-02-04T20:00:00Z">
              <w:r w:rsidRPr="00210652" w:rsidDel="009C66E5">
                <w:rPr>
                  <w:lang w:eastAsia="ko-KR"/>
                </w:rPr>
                <w:delText>17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19" w:author="ehsan" w:date="2012-02-04T20:00:00Z"/>
                <w:lang w:eastAsia="ko-KR"/>
              </w:rPr>
              <w:pPrChange w:id="22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21" w:author="ehsan" w:date="2012-02-04T20:00:00Z">
              <w:r w:rsidRPr="00210652" w:rsidDel="009C66E5">
                <w:rPr>
                  <w:lang w:eastAsia="ko-KR"/>
                </w:rPr>
                <w:delText>18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22" w:author="ehsan" w:date="2012-02-04T20:00:00Z"/>
                <w:lang w:eastAsia="ko-KR"/>
              </w:rPr>
              <w:pPrChange w:id="22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24" w:author="ehsan" w:date="2012-02-04T20:00:00Z">
              <w:r w:rsidRPr="00210652" w:rsidDel="009C66E5">
                <w:rPr>
                  <w:lang w:eastAsia="ko-KR"/>
                </w:rPr>
                <w:delText>19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25" w:author="ehsan" w:date="2012-02-04T20:00:00Z"/>
                <w:lang w:eastAsia="ko-KR"/>
              </w:rPr>
              <w:pPrChange w:id="22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27" w:author="ehsan" w:date="2012-02-04T20:00:00Z">
              <w:r w:rsidRPr="00210652" w:rsidDel="009C66E5">
                <w:rPr>
                  <w:lang w:eastAsia="ko-KR"/>
                </w:rPr>
                <w:delText>20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28" w:author="ehsan" w:date="2012-02-04T20:00:00Z"/>
                <w:lang w:eastAsia="ko-KR"/>
              </w:rPr>
              <w:pPrChange w:id="22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30" w:author="ehsan" w:date="2012-02-04T20:00:00Z">
              <w:r w:rsidRPr="00210652" w:rsidDel="009C66E5">
                <w:rPr>
                  <w:lang w:eastAsia="ko-KR"/>
                </w:rPr>
                <w:delText>21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31" w:author="ehsan" w:date="2012-02-04T20:00:00Z"/>
                <w:lang w:eastAsia="ko-KR"/>
              </w:rPr>
              <w:pPrChange w:id="23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33" w:author="ehsan" w:date="2012-02-04T20:00:00Z">
              <w:r w:rsidRPr="00210652" w:rsidDel="009C66E5">
                <w:rPr>
                  <w:lang w:eastAsia="ko-KR"/>
                </w:rPr>
                <w:delText>22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34" w:author="ehsan" w:date="2012-02-04T20:00:00Z"/>
                <w:lang w:eastAsia="ko-KR"/>
              </w:rPr>
              <w:pPrChange w:id="23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36" w:author="ehsan" w:date="2012-02-04T20:00:00Z">
              <w:r w:rsidRPr="00210652" w:rsidDel="009C66E5">
                <w:rPr>
                  <w:lang w:eastAsia="ko-KR"/>
                </w:rPr>
                <w:delText>23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37" w:author="ehsan" w:date="2012-02-04T20:00:00Z"/>
                <w:lang w:eastAsia="ko-KR"/>
              </w:rPr>
              <w:pPrChange w:id="23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39" w:author="ehsan" w:date="2012-02-04T20:00:00Z">
              <w:r w:rsidRPr="00210652" w:rsidDel="009C66E5">
                <w:rPr>
                  <w:lang w:eastAsia="ko-KR"/>
                </w:rPr>
                <w:delText>24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40" w:author="ehsan" w:date="2012-02-04T20:00:00Z"/>
                <w:lang w:eastAsia="ko-KR"/>
              </w:rPr>
              <w:pPrChange w:id="24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42" w:author="ehsan" w:date="2012-02-04T20:00:00Z">
              <w:r w:rsidRPr="00210652" w:rsidDel="009C66E5">
                <w:rPr>
                  <w:lang w:eastAsia="ko-KR"/>
                </w:rPr>
                <w:delText>25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43" w:author="ehsan" w:date="2012-02-04T20:00:00Z"/>
                <w:lang w:eastAsia="ko-KR"/>
              </w:rPr>
              <w:pPrChange w:id="24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45" w:author="ehsan" w:date="2012-02-04T20:00:00Z">
              <w:r w:rsidRPr="00210652" w:rsidDel="009C66E5">
                <w:rPr>
                  <w:lang w:eastAsia="ko-KR"/>
                </w:rPr>
                <w:delText>26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46" w:author="ehsan" w:date="2012-02-04T20:00:00Z"/>
                <w:lang w:eastAsia="ko-KR"/>
              </w:rPr>
              <w:pPrChange w:id="24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48" w:author="ehsan" w:date="2012-02-04T20:00:00Z">
              <w:r w:rsidRPr="00210652" w:rsidDel="009C66E5">
                <w:rPr>
                  <w:lang w:eastAsia="ko-KR"/>
                </w:rPr>
                <w:delText>27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49" w:author="ehsan" w:date="2012-02-04T20:00:00Z"/>
                <w:lang w:eastAsia="ko-KR"/>
              </w:rPr>
              <w:pPrChange w:id="25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51" w:author="ehsan" w:date="2012-02-04T20:00:00Z">
              <w:r w:rsidRPr="00210652" w:rsidDel="009C66E5">
                <w:rPr>
                  <w:lang w:eastAsia="ko-KR"/>
                </w:rPr>
                <w:delText>28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52" w:author="ehsan" w:date="2012-02-04T20:00:00Z"/>
                <w:lang w:eastAsia="ko-KR"/>
              </w:rPr>
              <w:pPrChange w:id="25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54" w:author="ehsan" w:date="2012-02-04T20:00:00Z">
              <w:r w:rsidRPr="00210652" w:rsidDel="009C66E5">
                <w:rPr>
                  <w:lang w:eastAsia="ko-KR"/>
                </w:rPr>
                <w:delText>29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55" w:author="ehsan" w:date="2012-02-04T20:00:00Z"/>
                <w:lang w:eastAsia="ko-KR"/>
              </w:rPr>
              <w:pPrChange w:id="25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57" w:author="ehsan" w:date="2012-02-04T20:00:00Z">
              <w:r w:rsidRPr="00210652" w:rsidDel="009C66E5">
                <w:rPr>
                  <w:lang w:eastAsia="ko-KR"/>
                </w:rPr>
                <w:delText>30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58" w:author="ehsan" w:date="2012-02-04T20:00:00Z"/>
                <w:lang w:eastAsia="ko-KR"/>
              </w:rPr>
              <w:pPrChange w:id="25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60" w:author="ehsan" w:date="2012-02-04T20:00:00Z">
              <w:r w:rsidRPr="00210652" w:rsidDel="009C66E5">
                <w:rPr>
                  <w:lang w:eastAsia="ko-KR"/>
                </w:rPr>
                <w:delText>31</w:delText>
              </w:r>
            </w:del>
          </w:p>
        </w:tc>
      </w:tr>
      <w:tr w:rsidR="009C66E5" w:rsidRPr="00210652" w:rsidDel="009C66E5" w:rsidTr="00BF34CB">
        <w:trPr>
          <w:jc w:val="center"/>
          <w:del w:id="261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jc w:val="center"/>
              <w:rPr>
                <w:del w:id="262" w:author="ehsan" w:date="2012-02-04T20:00:00Z"/>
                <w:rFonts w:ascii="Times" w:hAnsi="Times" w:cs="Times"/>
                <w:lang w:eastAsia="ko-KR"/>
              </w:rPr>
            </w:pPr>
            <w:del w:id="263" w:author="ehsan" w:date="2012-02-04T20:00:00Z">
              <w:r w:rsidRPr="00210652" w:rsidDel="009C66E5">
                <w:rPr>
                  <w:bCs/>
                  <w:lang w:eastAsia="ko-KR"/>
                </w:rPr>
                <w:delText>bandTable[0][bandIdx]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64" w:author="ehsan" w:date="2012-02-04T20:00:00Z"/>
                <w:lang w:eastAsia="ko-KR"/>
              </w:rPr>
              <w:pPrChange w:id="26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66" w:author="ehsan" w:date="2012-02-04T20:00:00Z">
              <w:r w:rsidRPr="00210652" w:rsidDel="009C66E5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67" w:author="ehsan" w:date="2012-02-04T20:00:00Z"/>
                <w:lang w:eastAsia="ko-KR"/>
              </w:rPr>
              <w:pPrChange w:id="26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69" w:author="ehsan" w:date="2012-02-04T20:00:00Z">
              <w:r w:rsidRPr="00210652" w:rsidDel="009C66E5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70" w:author="ehsan" w:date="2012-02-04T20:00:00Z"/>
                <w:lang w:eastAsia="ko-KR"/>
              </w:rPr>
              <w:pPrChange w:id="27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72" w:author="ehsan" w:date="2012-02-04T20:00:00Z">
              <w:r w:rsidRPr="00210652" w:rsidDel="009C66E5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73" w:author="ehsan" w:date="2012-02-04T20:00:00Z"/>
                <w:lang w:eastAsia="ko-KR"/>
              </w:rPr>
              <w:pPrChange w:id="27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75" w:author="ehsan" w:date="2012-02-04T20:00:00Z">
              <w:r w:rsidRPr="00210652" w:rsidDel="009C66E5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76" w:author="ehsan" w:date="2012-02-04T20:00:00Z"/>
                <w:lang w:eastAsia="ko-KR"/>
              </w:rPr>
              <w:pPrChange w:id="27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78" w:author="ehsan" w:date="2012-02-04T20:00:00Z">
              <w:r w:rsidRPr="00210652" w:rsidDel="009C66E5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79" w:author="ehsan" w:date="2012-02-04T20:00:00Z"/>
                <w:lang w:eastAsia="ko-KR"/>
              </w:rPr>
              <w:pPrChange w:id="28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81" w:author="ehsan" w:date="2012-02-04T20:00:00Z">
              <w:r w:rsidRPr="00210652" w:rsidDel="009C66E5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82" w:author="ehsan" w:date="2012-02-04T20:00:00Z"/>
                <w:lang w:eastAsia="ko-KR"/>
              </w:rPr>
              <w:pPrChange w:id="28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84" w:author="ehsan" w:date="2012-02-04T20:00:00Z">
              <w:r w:rsidRPr="00210652" w:rsidDel="009C66E5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85" w:author="ehsan" w:date="2012-02-04T20:00:00Z"/>
                <w:lang w:eastAsia="ko-KR"/>
              </w:rPr>
              <w:pPrChange w:id="28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87" w:author="ehsan" w:date="2012-02-04T20:00:00Z">
              <w:r w:rsidRPr="00210652" w:rsidDel="009C66E5">
                <w:rPr>
                  <w:lang w:eastAsia="ko-KR"/>
                </w:rPr>
                <w:delText>16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88" w:author="ehsan" w:date="2012-02-04T20:00:00Z"/>
                <w:lang w:eastAsia="ko-KR"/>
              </w:rPr>
              <w:pPrChange w:id="28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90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91" w:author="ehsan" w:date="2012-02-04T20:00:00Z"/>
                <w:lang w:eastAsia="ko-KR"/>
              </w:rPr>
              <w:pPrChange w:id="29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93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94" w:author="ehsan" w:date="2012-02-04T20:00:00Z"/>
                <w:lang w:eastAsia="ko-KR"/>
              </w:rPr>
              <w:pPrChange w:id="29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96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297" w:author="ehsan" w:date="2012-02-04T20:00:00Z"/>
                <w:lang w:eastAsia="ko-KR"/>
              </w:rPr>
              <w:pPrChange w:id="29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299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00" w:author="ehsan" w:date="2012-02-04T20:00:00Z"/>
                <w:lang w:eastAsia="ko-KR"/>
              </w:rPr>
              <w:pPrChange w:id="30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02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03" w:author="ehsan" w:date="2012-02-04T20:00:00Z"/>
                <w:lang w:eastAsia="ko-KR"/>
              </w:rPr>
              <w:pPrChange w:id="30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05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06" w:author="ehsan" w:date="2012-02-04T20:00:00Z"/>
                <w:lang w:eastAsia="ko-KR"/>
              </w:rPr>
              <w:pPrChange w:id="30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08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09" w:author="ehsan" w:date="2012-02-04T20:00:00Z"/>
                <w:lang w:eastAsia="ko-KR"/>
              </w:rPr>
              <w:pPrChange w:id="31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11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</w:tr>
      <w:tr w:rsidR="009C66E5" w:rsidRPr="00210652" w:rsidDel="009C66E5" w:rsidTr="00BF34CB">
        <w:trPr>
          <w:jc w:val="center"/>
          <w:del w:id="312" w:author="ehsan" w:date="2012-02-04T20:00:00Z"/>
        </w:trPr>
        <w:tc>
          <w:tcPr>
            <w:tcW w:w="0" w:type="auto"/>
          </w:tcPr>
          <w:p w:rsidR="009C66E5" w:rsidRPr="00210652" w:rsidDel="009C66E5" w:rsidRDefault="009C66E5" w:rsidP="001B46FA">
            <w:pPr>
              <w:keepNext/>
              <w:keepLines/>
              <w:spacing w:beforeLines="25" w:afterLines="25"/>
              <w:jc w:val="center"/>
              <w:rPr>
                <w:del w:id="313" w:author="ehsan" w:date="2012-02-04T20:00:00Z"/>
                <w:rFonts w:ascii="Times" w:hAnsi="Times" w:cs="Times"/>
                <w:lang w:eastAsia="ko-KR"/>
              </w:rPr>
            </w:pPr>
            <w:del w:id="314" w:author="ehsan" w:date="2012-02-04T20:00:00Z">
              <w:r w:rsidRPr="00210652" w:rsidDel="009C66E5">
                <w:rPr>
                  <w:bCs/>
                  <w:lang w:eastAsia="ko-KR"/>
                </w:rPr>
                <w:delText>bandTable[1][bandIdx]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15" w:author="ehsan" w:date="2012-02-04T20:00:00Z"/>
                <w:lang w:eastAsia="ko-KR"/>
              </w:rPr>
              <w:pPrChange w:id="31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17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18" w:author="ehsan" w:date="2012-02-04T20:00:00Z"/>
                <w:lang w:eastAsia="ko-KR"/>
              </w:rPr>
              <w:pPrChange w:id="31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20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21" w:author="ehsan" w:date="2012-02-04T20:00:00Z"/>
                <w:lang w:eastAsia="ko-KR"/>
              </w:rPr>
              <w:pPrChange w:id="32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23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24" w:author="ehsan" w:date="2012-02-04T20:00:00Z"/>
                <w:lang w:eastAsia="ko-KR"/>
              </w:rPr>
              <w:pPrChange w:id="32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26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27" w:author="ehsan" w:date="2012-02-04T20:00:00Z"/>
                <w:lang w:eastAsia="ko-KR"/>
              </w:rPr>
              <w:pPrChange w:id="32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29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30" w:author="ehsan" w:date="2012-02-04T20:00:00Z"/>
                <w:lang w:eastAsia="ko-KR"/>
              </w:rPr>
              <w:pPrChange w:id="33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32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33" w:author="ehsan" w:date="2012-02-04T20:00:00Z"/>
                <w:lang w:eastAsia="ko-KR"/>
              </w:rPr>
              <w:pPrChange w:id="334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35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36" w:author="ehsan" w:date="2012-02-04T20:00:00Z"/>
                <w:lang w:eastAsia="ko-KR"/>
              </w:rPr>
              <w:pPrChange w:id="337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38" w:author="ehsan" w:date="2012-02-04T20:00:00Z">
              <w:r w:rsidRPr="00210652" w:rsidDel="009C66E5">
                <w:rPr>
                  <w:lang w:eastAsia="ko-KR"/>
                </w:rPr>
                <w:delText>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39" w:author="ehsan" w:date="2012-02-04T20:00:00Z"/>
                <w:lang w:eastAsia="ko-KR"/>
              </w:rPr>
              <w:pPrChange w:id="340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41" w:author="ehsan" w:date="2012-02-04T20:00:00Z">
              <w:r w:rsidRPr="00210652" w:rsidDel="009C66E5">
                <w:rPr>
                  <w:lang w:eastAsia="ko-KR"/>
                </w:rPr>
                <w:delText>9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42" w:author="ehsan" w:date="2012-02-04T20:00:00Z"/>
                <w:lang w:eastAsia="ko-KR"/>
              </w:rPr>
              <w:pPrChange w:id="343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44" w:author="ehsan" w:date="2012-02-04T20:00:00Z">
              <w:r w:rsidRPr="00210652" w:rsidDel="009C66E5">
                <w:rPr>
                  <w:lang w:eastAsia="ko-KR"/>
                </w:rPr>
                <w:delText>10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45" w:author="ehsan" w:date="2012-02-04T20:00:00Z"/>
                <w:lang w:eastAsia="ko-KR"/>
              </w:rPr>
              <w:pPrChange w:id="346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47" w:author="ehsan" w:date="2012-02-04T20:00:00Z">
              <w:r w:rsidRPr="00210652" w:rsidDel="009C66E5">
                <w:rPr>
                  <w:lang w:eastAsia="ko-KR"/>
                </w:rPr>
                <w:delText>11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48" w:author="ehsan" w:date="2012-02-04T20:00:00Z"/>
                <w:lang w:eastAsia="ko-KR"/>
              </w:rPr>
              <w:pPrChange w:id="349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50" w:author="ehsan" w:date="2012-02-04T20:00:00Z">
              <w:r w:rsidRPr="00210652" w:rsidDel="009C66E5">
                <w:rPr>
                  <w:lang w:eastAsia="ko-KR"/>
                </w:rPr>
                <w:delText>12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51" w:author="ehsan" w:date="2012-02-04T20:00:00Z"/>
                <w:lang w:eastAsia="ko-KR"/>
              </w:rPr>
              <w:pPrChange w:id="352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53" w:author="ehsan" w:date="2012-02-04T20:00:00Z">
              <w:r w:rsidRPr="00210652" w:rsidDel="009C66E5">
                <w:rPr>
                  <w:lang w:eastAsia="ko-KR"/>
                </w:rPr>
                <w:delText>13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54" w:author="ehsan" w:date="2012-02-04T20:00:00Z"/>
                <w:lang w:eastAsia="ko-KR"/>
              </w:rPr>
              <w:pPrChange w:id="355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56" w:author="ehsan" w:date="2012-02-04T20:00:00Z">
              <w:r w:rsidRPr="00210652" w:rsidDel="009C66E5">
                <w:rPr>
                  <w:lang w:eastAsia="ko-KR"/>
                </w:rPr>
                <w:delText>14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57" w:author="ehsan" w:date="2012-02-04T20:00:00Z"/>
                <w:lang w:eastAsia="ko-KR"/>
              </w:rPr>
              <w:pPrChange w:id="358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59" w:author="ehsan" w:date="2012-02-04T20:00:00Z">
              <w:r w:rsidRPr="00210652" w:rsidDel="009C66E5">
                <w:rPr>
                  <w:lang w:eastAsia="ko-KR"/>
                </w:rPr>
                <w:delText>15</w:delText>
              </w:r>
            </w:del>
          </w:p>
        </w:tc>
        <w:tc>
          <w:tcPr>
            <w:tcW w:w="0" w:type="auto"/>
          </w:tcPr>
          <w:p w:rsidR="00000000" w:rsidRDefault="009C66E5" w:rsidP="001B46FA">
            <w:pPr>
              <w:keepNext/>
              <w:keepLines/>
              <w:spacing w:beforeLines="25" w:afterLines="25"/>
              <w:jc w:val="center"/>
              <w:rPr>
                <w:del w:id="360" w:author="ehsan" w:date="2012-02-04T20:00:00Z"/>
                <w:lang w:eastAsia="ko-KR"/>
              </w:rPr>
              <w:pPrChange w:id="361" w:author="ehsan" w:date="2012-02-05T10:01:00Z">
                <w:pPr>
                  <w:keepNext/>
                  <w:keepLines/>
                  <w:spacing w:beforeLines="25" w:afterLines="25"/>
                  <w:jc w:val="center"/>
                </w:pPr>
              </w:pPrChange>
            </w:pPr>
            <w:del w:id="362" w:author="ehsan" w:date="2012-02-04T20:00:00Z">
              <w:r w:rsidRPr="00210652" w:rsidDel="009C66E5">
                <w:rPr>
                  <w:lang w:eastAsia="ko-KR"/>
                </w:rPr>
                <w:delText>16</w:delText>
              </w:r>
            </w:del>
          </w:p>
        </w:tc>
      </w:tr>
    </w:tbl>
    <w:p w:rsidR="00130229" w:rsidRPr="000263BF" w:rsidRDefault="009C66E5" w:rsidP="0013022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szCs w:val="20"/>
          <w:lang w:eastAsia="ko-KR"/>
        </w:rPr>
      </w:pPr>
      <w:ins w:id="363" w:author="ehsan" w:date="2012-02-04T20:00:00Z">
        <w:r>
          <w:rPr>
            <w:sz w:val="20"/>
            <w:szCs w:val="20"/>
            <w:lang w:eastAsia="ko-KR"/>
          </w:rPr>
          <w:t>\</w:t>
        </w:r>
      </w:ins>
    </w:p>
    <w:sectPr w:rsidR="00130229" w:rsidRPr="000263BF" w:rsidSect="001E6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52CD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39E0731A"/>
    <w:multiLevelType w:val="multilevel"/>
    <w:tmpl w:val="FAEA6A2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7217A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F2E3C"/>
    <w:multiLevelType w:val="hybridMultilevel"/>
    <w:tmpl w:val="ED1036C6"/>
    <w:lvl w:ilvl="0" w:tplc="B51ED534">
      <w:start w:val="8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747B5A6F"/>
    <w:multiLevelType w:val="multilevel"/>
    <w:tmpl w:val="3F260E6E"/>
    <w:lvl w:ilvl="0">
      <w:start w:val="7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3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130229"/>
    <w:rsid w:val="00130229"/>
    <w:rsid w:val="001B46FA"/>
    <w:rsid w:val="001E67E7"/>
    <w:rsid w:val="006F4A58"/>
    <w:rsid w:val="00975D61"/>
    <w:rsid w:val="009C66E5"/>
    <w:rsid w:val="00C51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29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0229"/>
    <w:pPr>
      <w:keepNext/>
      <w:numPr>
        <w:numId w:val="1"/>
      </w:numPr>
      <w:spacing w:before="240" w:after="60"/>
      <w:ind w:left="360" w:hanging="3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0229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0229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130229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30229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30229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 w:val="20"/>
    </w:rPr>
  </w:style>
  <w:style w:type="paragraph" w:styleId="Heading7">
    <w:name w:val="heading 7"/>
    <w:basedOn w:val="Normal"/>
    <w:next w:val="Normal"/>
    <w:link w:val="Heading7Char"/>
    <w:qFormat/>
    <w:rsid w:val="00130229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30229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30229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3022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13022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13022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3022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13022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13022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30229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ableheading">
    <w:name w:val="table heading"/>
    <w:basedOn w:val="Normal"/>
    <w:rsid w:val="001302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3022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3022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30229"/>
    <w:rPr>
      <w:rFonts w:ascii="Times" w:eastAsia="Malgun Gothic" w:hAnsi="Times" w:cs="Times New Roman"/>
      <w:sz w:val="20"/>
      <w:szCs w:val="20"/>
      <w:lang w:val="en-GB"/>
    </w:rPr>
  </w:style>
  <w:style w:type="paragraph" w:styleId="Caption">
    <w:name w:val="caption"/>
    <w:basedOn w:val="Normal"/>
    <w:next w:val="Normal"/>
    <w:link w:val="CaptionChar"/>
    <w:unhideWhenUsed/>
    <w:qFormat/>
    <w:rsid w:val="00130229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13022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1302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22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229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3022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ehsan</dc:creator>
  <cp:lastModifiedBy>ehsan</cp:lastModifiedBy>
  <cp:revision>3</cp:revision>
  <dcterms:created xsi:type="dcterms:W3CDTF">2012-02-05T03:38:00Z</dcterms:created>
  <dcterms:modified xsi:type="dcterms:W3CDTF">2012-02-05T18:04:00Z</dcterms:modified>
</cp:coreProperties>
</file>