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B70C0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tRzM6sAANR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siosIAAADaAAAADwAAAGRycy9kb3ducmV2LnhtbERPXWvCMBR9F/wP4Q72ZlN1qHSmIsLA&#10;gRPsNtjjXXPXlDY3XRO1+/fLg+Dj4XyvN4NtxYV6XztWME1SEMSl0zVXCj7eXyYrED4ga2wdk4I/&#10;8rDJx6M1Ztpd+USXIlQihrDPUIEJocuk9KUhiz5xHXHkflxvMUTYV1L3eI3htpWzNF1IizXHBoMd&#10;7QyVTXG2Cn67Zpi+LVfzQ/ttiteDPT59fZ6VenwYts8gAg3hLr6591pB3BqvxBsg8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zsiosIAAADaAAAADwAAAAAAAAAAAAAA&#10;AAChAgAAZHJzL2Rvd25yZXYueG1sUEsFBgAAAAAEAAQA+QAAAJADAAAAAA==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Oz98IAAADaAAAADwAAAGRycy9kb3ducmV2LnhtbESPX2vCQBDE3wt+h2OFvtWLfbA1eopY&#10;ClJE6h98XnNrEszthdw2id++JxT6OMzMb5j5sneVaqkJpWcD41ECijjztuTcwOn4+fIOKgiyxcoz&#10;GbhTgOVi8DTH1PqO99QeJFcRwiFFA4VInWodsoIchpGviaN39Y1DibLJtW2wi3BX6dckmWiHJceF&#10;AmtaF5TdDj/OALZ8kWOHu7PUnf+yb+H2/bE15nnYr2aghHr5D/+1N9bAFB5X4g3Qi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BOz98IAAADaAAAADwAAAAAAAAAAAAAA&#10;AAChAgAAZHJzL2Rvd25yZXYueG1sUEsFBgAAAAAEAAQA+QAAAJA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rsJsAA&#10;AADbAAAADwAAAGRycy9kb3ducmV2LnhtbESPTW/CMAyG75P2HyJP4jZSOAxUCAhNAk270cLdakxT&#10;0ThdE6Dj1+MDEjdbfj8eL9eDb9WV+tgENjAZZ6CIq2Abrg0cyu3nHFRMyBbbwGTgnyKsV+9vS8xt&#10;uPGerkWqlYRwzNGAS6nLtY6VI49xHDpiuZ1C7zHJ2tfa9niTcN/qaZZ9aY8NS4PDjr4dVefi4qW3&#10;mBz9nv5m97rc/dpoB1cGZ8zoY9gsQCUa0kv8dP9YwRd6+UUG0K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OrsJsAAAADbAAAADwAAAAAAAAAAAAAAAACYAgAAZHJzL2Rvd25y&#10;ZXYueG1sUEsFBgAAAAAEAAQA9QAAAIUDAAAAAA=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edd8AA&#10;AADbAAAADwAAAGRycy9kb3ducmV2LnhtbERPS4vCMBC+C/6HMAt709T1STWKLCiKeLD14m1oZtvu&#10;NpPSZLX+eyMI3ubje85i1ZpKXKlxpWUFg34EgjizuuRcwTnd9GYgnEfWWFkmBXdysFp2OwuMtb3x&#10;ia6Jz0UIYRejgsL7OpbSZQUZdH1bEwfuxzYGfYBNLnWDtxBuKvkVRRNpsOTQUGBN3wVlf8m/UTDc&#10;+nG1Tzg6plKPzO90fGjdRanPj3Y9B+Gp9W/xy73TYf4Anr+EA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Qedd8AAAADb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HrqMAA&#10;AADbAAAADwAAAGRycy9kb3ducmV2LnhtbERPTYvCMBC9L/gfwgje1tQqa6lGkV1ED162iuehGdti&#10;MylNtNVfb4SFvc3jfc5y3Zta3Kl1lWUFk3EEgji3uuJCwem4/UxAOI+ssbZMCh7kYL0afCwx1bbj&#10;X7pnvhAhhF2KCkrvm1RKl5dk0I1tQxy4i20N+gDbQuoWuxBuahlH0Zc0WHFoKLGh75Lya3YzCs5J&#10;N48v/fXn9kxmiNmei8N0p9Ro2G8WIDz1/l/8597rMD+G9y/hA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sHrqMAAAADbAAAADwAAAAAAAAAAAAAAAACYAgAAZHJzL2Rvd25y&#10;ZXYueG1sUEsFBgAAAAAEAAQA9QAAAIU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q8ScMA&#10;AADbAAAADwAAAGRycy9kb3ducmV2LnhtbERPTWvCQBC9F/wPywheSt1UQWx0FRsJemmhsVSPQ3ZM&#10;gtnZkN1o/PduodDbPN7nLNe9qcWVWldZVvA6jkAQ51ZXXCj4PqQvcxDOI2usLZOCOzlYrwZPS4y1&#10;vfEXXTNfiBDCLkYFpfdNLKXLSzLoxrYhDtzZtgZ9gG0hdYu3EG5qOYmimTRYcWgosaGkpPySdUZB&#10;dtyd3naf791HMTN73P6kz0maKjUa9psFCE+9/xf/ufc6zJ/C7y/h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q8Sc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Bp4MIA&#10;AADbAAAADwAAAGRycy9kb3ducmV2LnhtbERPS4vCMBC+L/gfwgjebKq4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EGng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0LvcEA&#10;AADbAAAADwAAAGRycy9kb3ducmV2LnhtbERPTWvCQBC9C/6HZQRvuqml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tC73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ykbMEA&#10;AADbAAAADwAAAGRycy9kb3ducmV2LnhtbERPS2sCMRC+F/ofwgheimbrQcpqdhFB6Km11lK9DZvZ&#10;B24mIUl1/femIHibj+85y3IwvTiTD51lBa/TDARxZXXHjYL992byBiJEZI29ZVJwpQBl8fy0xFzb&#10;C3/ReRcbkUI45KigjdHlUoaqJYNhah1x4mrrDcYEfSO1x0sKN72cZdlcGuw4NbToaN1Sddr9GQW6&#10;8z+u3n/6w8v1I2zq3+Ow9U6p8WhYLUBEGuJDfHe/6zR/Dv+/pANkc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spGzBAAAA2wAAAA8AAAAAAAAAAAAAAAAAmAIAAGRycy9kb3du&#10;cmV2LnhtbFBLBQYAAAAABAAEAPUAAACGAwAAAAA=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tiYMIA&#10;AADbAAAADwAAAGRycy9kb3ducmV2LnhtbERPS2sCMRC+F/wPYQRvNesDH6tRpNjSg8UneB0242Zx&#10;M9luUt3+e1MoeJuP7znzZWNLcaPaF44V9LoJCOLM6YJzBafj++sEhA/IGkvHpOCXPCwXrZc5ptrd&#10;eU+3Q8hFDGGfogITQpVK6TNDFn3XVcSRu7jaYoiwzqWu8R7DbSn7STKSFguODQYrejOUXQ8/VsFm&#10;tP0abNff/eHHdFgZOg52yfisVKfdrGYgAjXhKf53f+o4fwx/v8Q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22JgwgAAANsAAAAPAAAAAAAAAAAAAAAAAJgCAABkcnMvZG93&#10;bnJldi54bWxQSwUGAAAAAAQABAD1AAAAhwMAAAAA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7+U8IA&#10;AADbAAAADwAAAGRycy9kb3ducmV2LnhtbESPT4vCQAzF7wt+hyGCt+1UDyLVUfyD4NHtlmWPoRPb&#10;YidTOqNWP/3mIOwt4b2898tqM7hW3akPjWcD0yQFRVx623BloPg+fi5AhYhssfVMBp4UYLMefaww&#10;s/7BX3TPY6UkhEOGBuoYu0zrUNbkMCS+Ixbt4nuHUda+0rbHh4S7Vs/SdK4dNiwNNXa0r6m85jdn&#10;4HW44I504NdPW5yLw29euTI3ZjIetktQkYb4b35fn6zgC6z8IgP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3v5TwgAAANsAAAAPAAAAAAAAAAAAAAAAAJgCAABkcnMvZG93&#10;bnJldi54bWxQSwUGAAAAAAQABAD1AAAAhw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C9/8IA&#10;AADbAAAADwAAAGRycy9kb3ducmV2LnhtbERPTWsCMRC9F/wPYYReimbdg9TVKKIIRXupevE2JNPs&#10;2s1k2aTr1l/fFAre5vE+Z7HqXS06akPlWcFknIEg1t5UbBWcT7vRK4gQkQ3WnknBDwVYLQdPCyyM&#10;v/EHdcdoRQrhUKCCMsamkDLokhyGsW+IE/fpW4cxwdZK0+Ithbta5lk2lQ4rTg0lNrQpSX8dv52C&#10;/fQd9Qtf9vZyP+nrId+eJ3xV6nnYr+cgIvXxIf53v5k0fwZ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8L3/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YTPr4A&#10;AADbAAAADwAAAGRycy9kb3ducmV2LnhtbERP3WrCMBS+F3yHcITdaWrHhlRjsYPB7mSdD3Bsjm2x&#10;OSlJ1mZvv1wIXn58/4cymkFM5HxvWcF2k4EgbqzuuVVw+flc70D4gKxxsEwK/shDeVwuDlhoO/M3&#10;TXVoRQphX6CCLoSxkNI3HRn0GzsSJ+5mncGQoGuldjincDPIPMvepcGeU0OHI3101NzrX6Pg+qqj&#10;POeeb7VrYlvlZ1O9SaVeVvG0BxEohqf44f7SCvK0Pn1JP0Ae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D2Ez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q6Yb8A&#10;AADbAAAADwAAAGRycy9kb3ducmV2LnhtbESPzQrCMBCE74LvEFbwpqkKItUooggKXvw7eFubtS02&#10;m9pErW9vBMHjMDPfMJNZbQrxpMrllhX0uhEI4sTqnFMFx8OqMwLhPLLGwjIpeJOD2bTZmGCs7Yt3&#10;9Nz7VAQIuxgVZN6XsZQuycig69qSOHhXWxn0QVap1BW+AtwUsh9FQ2kw57CQYUmLjJLb/mECBeXg&#10;vl2Vl+Vpcba13+S7q30r1W7V8zEIT7X/h3/ttVbQ78H3S/gBcv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GrphvwAAANsAAAAPAAAAAAAAAAAAAAAAAJgCAABkcnMvZG93bnJl&#10;di54bWxQSwUGAAAAAAQABAD1AAAAhAMAAAAA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Sj28MA&#10;AADbAAAADwAAAGRycy9kb3ducmV2LnhtbESPQWvCQBSE7wX/w/KE3urGSEWiq4ggiPZijHp9Zp9J&#10;MPs2Zrea/vuuUOhxmPlmmNmiM7V4UOsqywqGgwgEcW51xYWC7LD+mIBwHlljbZkU/JCDxbz3NsNE&#10;2yfv6ZH6QoQSdgkqKL1vEildXpJBN7ANcfCutjXog2wLqVt8hnJTyziKxtJgxWGhxIZWJeW39Nso&#10;iI/ZZyaL0fbrfk5Pu8twG112Y6Xe+91yCsJT5//Df/RGBy6G15fwA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OSj28MAAADbAAAADwAAAAAAAAAAAAAAAACYAgAAZHJzL2Rv&#10;d25yZXYueG1sUEsFBgAAAAAEAAQA9QAAAIgDAAAAAA=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SJIMQA&#10;AADbAAAADwAAAGRycy9kb3ducmV2LnhtbESPQWvCQBSE70L/w/IK3nRTC9JGNyKFQqBEaBTr8ZF9&#10;ZkOyb0N2q/Hfu0Khx2FmvmHWm9F24kKDbxwreJknIIgrpxuuFRz2n7M3ED4ga+wck4IbedhkT5M1&#10;ptpd+ZsuZahFhLBPUYEJoU+l9JUhi37ueuLond1gMUQ51FIPeI1w28lFkiylxYbjgsGePgxVbflr&#10;FRy/TmVuCpP/6OV4bHd5cSvKd6Wmz+N2BSLQGP7Df+1cK1i8wuNL/AE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UiSD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29JsIA&#10;AADbAAAADwAAAGRycy9kb3ducmV2LnhtbESPQWvCQBSE74L/YXlCb7qpFA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/b0m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YBwcQA&#10;AADbAAAADwAAAGRycy9kb3ducmV2LnhtbESP0WrCQBRE3wX/YblC35qNNpY2ZhUptfjSgmk/4JK9&#10;JsHs3Zhdk/j3XUHwcZiZM0y2GU0jeupcbVnBPIpBEBdW11wq+PvdPb+BcB5ZY2OZFFzJwWY9nWSY&#10;ajvwgfrclyJA2KWooPK+TaV0RUUGXWRb4uAdbWfQB9mVUnc4BLhp5CKOX6XBmsNChS19VFSc8osJ&#10;lPfTy7nY6+3P5TM+fC2/k1z2iVJPs3G7AuFp9I/wvb3XChZLuH0JP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WAcHEAAAA2wAAAA8AAAAAAAAAAAAAAAAAmAIAAGRycy9k&#10;b3ducmV2LnhtbFBLBQYAAAAABAAEAPUAAACJAwAAAAA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OCa8IA&#10;AADbAAAADwAAAGRycy9kb3ducmV2LnhtbERPz2vCMBS+D/wfwhN2m6llG1KNImPCYAc7He76aJ5N&#10;afNSkmirf/1yGOz48f1ebUbbiSv50DhWMJ9lIIgrpxuuFXwfd08LECEia+wck4IbBdisJw8rLLQb&#10;+Iuuh1iLFMKhQAUmxr6QMlSGLIaZ64kTd3beYkzQ11J7HFK47WSeZa/SYsOpwWBPb4aq9nCxCuz+&#10;+WTy/U9bv59ePo/+XrZDWSr1OB23SxCRxvgv/nN/aAV5Gpu+pB8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84JrwgAAANsAAAAPAAAAAAAAAAAAAAAAAJgCAABkcnMvZG93&#10;bnJldi54bWxQSwUGAAAAAAQABAD1AAAAhw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nBQsUA&#10;AADbAAAADwAAAGRycy9kb3ducmV2LnhtbESP3WrCQBSE7wu+w3KE3kjdVKiY1E3QQqFCKRh9gMPu&#10;yY9mz4bsqqlP3y0UejnMzDfMuhhtJ640+Naxgud5AoJYO9NyreB4eH9agfAB2WDnmBR8k4cinzys&#10;MTPuxnu6lqEWEcI+QwVNCH0mpdcNWfRz1xNHr3KDxRDlUEsz4C3CbScXSbKUFluOCw329NaQPpcX&#10;q0DP0up0ryvnd7tP/XXfmpfykir1OB03ryACjeE//Nf+MAoWKfx+iT9A5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qcF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SG16 WP3 and ISO/IEC JTC1/SC29/WG11</w:t>
            </w:r>
          </w:p>
          <w:p w:rsidR="00E61DAC" w:rsidRPr="005B217D" w:rsidRDefault="005B217D" w:rsidP="005B21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8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Pr="005B217D">
              <w:rPr>
                <w:szCs w:val="22"/>
                <w:lang w:val="en-CA"/>
              </w:rPr>
              <w:t>San José</w:t>
            </w:r>
            <w:r w:rsidR="003F5D0F" w:rsidRPr="005B217D">
              <w:rPr>
                <w:szCs w:val="22"/>
                <w:lang w:val="en-CA"/>
              </w:rPr>
              <w:t xml:space="preserve">, </w:t>
            </w:r>
            <w:r w:rsidR="00342FF4" w:rsidRPr="005B217D">
              <w:rPr>
                <w:szCs w:val="22"/>
                <w:lang w:val="en-CA"/>
              </w:rPr>
              <w:t>C</w:t>
            </w:r>
            <w:r w:rsidRPr="005B217D">
              <w:rPr>
                <w:szCs w:val="22"/>
                <w:lang w:val="en-CA"/>
              </w:rPr>
              <w:t>A, USA</w:t>
            </w:r>
            <w:r w:rsidR="00A6093D" w:rsidRPr="005B217D">
              <w:rPr>
                <w:szCs w:val="22"/>
                <w:lang w:val="en-CA"/>
              </w:rPr>
              <w:t>,</w:t>
            </w:r>
            <w:r w:rsidR="00664DCF" w:rsidRPr="005B217D">
              <w:rPr>
                <w:szCs w:val="22"/>
                <w:lang w:val="en-CA"/>
              </w:rPr>
              <w:t xml:space="preserve"> </w:t>
            </w:r>
            <w:r w:rsidR="00342FF4" w:rsidRPr="005B217D">
              <w:rPr>
                <w:szCs w:val="22"/>
                <w:lang w:val="en-CA"/>
              </w:rPr>
              <w:t>1</w:t>
            </w:r>
            <w:r w:rsidRPr="005B217D">
              <w:rPr>
                <w:szCs w:val="22"/>
                <w:lang w:val="en-CA"/>
              </w:rPr>
              <w:t>–10</w:t>
            </w:r>
            <w:r w:rsidR="001C3525" w:rsidRPr="005B217D">
              <w:rPr>
                <w:szCs w:val="22"/>
                <w:lang w:val="en-CA"/>
              </w:rPr>
              <w:t xml:space="preserve"> </w:t>
            </w:r>
            <w:r w:rsidRPr="005B217D">
              <w:rPr>
                <w:szCs w:val="22"/>
                <w:lang w:val="en-CA"/>
              </w:rPr>
              <w:t>February</w:t>
            </w:r>
            <w:r w:rsidR="00E61DAC" w:rsidRPr="005B217D">
              <w:rPr>
                <w:szCs w:val="22"/>
                <w:lang w:val="en-CA"/>
              </w:rPr>
              <w:t>, 20</w:t>
            </w:r>
            <w:r w:rsidR="007F1F8B" w:rsidRPr="005B217D">
              <w:rPr>
                <w:szCs w:val="22"/>
                <w:lang w:val="en-CA"/>
              </w:rPr>
              <w:t>1</w:t>
            </w:r>
            <w:r w:rsidRPr="005B217D">
              <w:rPr>
                <w:szCs w:val="22"/>
                <w:lang w:val="en-CA"/>
              </w:rPr>
              <w:t>2</w:t>
            </w:r>
          </w:p>
        </w:tc>
        <w:tc>
          <w:tcPr>
            <w:tcW w:w="3168" w:type="dxa"/>
          </w:tcPr>
          <w:p w:rsidR="008A4B4C" w:rsidRPr="005B217D" w:rsidRDefault="00E61DAC" w:rsidP="00040F13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B217D" w:rsidRPr="00040F13">
              <w:rPr>
                <w:lang w:val="en-CA"/>
              </w:rPr>
              <w:t>H</w:t>
            </w:r>
            <w:r w:rsidR="0026643C">
              <w:rPr>
                <w:lang w:val="en-CA"/>
              </w:rPr>
              <w:t>0</w:t>
            </w:r>
            <w:r w:rsidR="00040F13" w:rsidRPr="00040F13">
              <w:rPr>
                <w:lang w:val="en-CA"/>
              </w:rPr>
              <w:t>389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114530" w:rsidP="008E752E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New Class E </w:t>
            </w:r>
            <w:r w:rsidR="008E752E">
              <w:rPr>
                <w:b/>
                <w:szCs w:val="22"/>
                <w:lang w:val="en-CA"/>
              </w:rPr>
              <w:t>v</w:t>
            </w:r>
            <w:r w:rsidR="00B70C08">
              <w:rPr>
                <w:b/>
                <w:szCs w:val="22"/>
                <w:lang w:val="en-CA"/>
              </w:rPr>
              <w:t xml:space="preserve">ideoconferencing </w:t>
            </w:r>
            <w:r w:rsidR="008E752E">
              <w:rPr>
                <w:b/>
                <w:szCs w:val="22"/>
                <w:lang w:val="en-CA"/>
              </w:rPr>
              <w:t>s</w:t>
            </w:r>
            <w:r>
              <w:rPr>
                <w:b/>
                <w:szCs w:val="22"/>
                <w:lang w:val="en-CA"/>
              </w:rPr>
              <w:t xml:space="preserve">ource </w:t>
            </w:r>
            <w:r w:rsidR="008E752E">
              <w:rPr>
                <w:b/>
                <w:szCs w:val="22"/>
                <w:lang w:val="en-CA"/>
              </w:rPr>
              <w:t>c</w:t>
            </w:r>
            <w:r w:rsidR="003875B7">
              <w:rPr>
                <w:b/>
                <w:szCs w:val="22"/>
                <w:lang w:val="en-CA"/>
              </w:rPr>
              <w:t>ontent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114530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  <w:r w:rsidRPr="005B217D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114530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Information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5B217D" w:rsidRDefault="00040F13" w:rsidP="00040F1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Wonkap Jang, </w:t>
            </w:r>
            <w:r w:rsidR="00114530">
              <w:rPr>
                <w:szCs w:val="22"/>
                <w:lang w:val="en-CA"/>
              </w:rPr>
              <w:t>Jill Boyce</w:t>
            </w:r>
            <w:r>
              <w:rPr>
                <w:szCs w:val="22"/>
                <w:lang w:val="en-CA"/>
              </w:rPr>
              <w:t>, Danny Hong</w:t>
            </w:r>
            <w:r w:rsidR="00B70C08">
              <w:rPr>
                <w:szCs w:val="22"/>
                <w:lang w:val="en-CA"/>
              </w:rPr>
              <w:t>, Adeel Abbas</w:t>
            </w:r>
            <w:r w:rsidR="00E61DAC" w:rsidRPr="005B217D">
              <w:rPr>
                <w:szCs w:val="22"/>
                <w:lang w:val="en-CA"/>
              </w:rPr>
              <w:br/>
            </w:r>
            <w:r w:rsidR="00114530">
              <w:rPr>
                <w:szCs w:val="22"/>
                <w:lang w:val="en-CA"/>
              </w:rPr>
              <w:t>433 Hackensack Ave</w:t>
            </w:r>
            <w:r w:rsidR="00114530">
              <w:rPr>
                <w:szCs w:val="22"/>
                <w:lang w:val="en-CA"/>
              </w:rPr>
              <w:br/>
              <w:t>Hackensack, NJ 07601</w:t>
            </w:r>
            <w:r w:rsidR="00E61DAC" w:rsidRPr="005B217D">
              <w:rPr>
                <w:szCs w:val="22"/>
                <w:lang w:val="en-CA"/>
              </w:rPr>
              <w:br/>
            </w:r>
            <w:r w:rsidR="00114530">
              <w:rPr>
                <w:szCs w:val="22"/>
                <w:lang w:val="en-CA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5B217D" w:rsidRDefault="00E61DAC" w:rsidP="00114530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114530">
              <w:rPr>
                <w:szCs w:val="22"/>
                <w:lang w:val="en-CA"/>
              </w:rPr>
              <w:t>+1 201 478 6145</w:t>
            </w:r>
            <w:r w:rsidRPr="005B217D">
              <w:rPr>
                <w:szCs w:val="22"/>
                <w:lang w:val="en-CA"/>
              </w:rPr>
              <w:br/>
            </w:r>
            <w:r w:rsidR="00114530">
              <w:rPr>
                <w:szCs w:val="22"/>
                <w:lang w:val="en-CA"/>
              </w:rPr>
              <w:t>{</w:t>
            </w:r>
            <w:proofErr w:type="spellStart"/>
            <w:r w:rsidR="00114530">
              <w:rPr>
                <w:szCs w:val="22"/>
                <w:lang w:val="en-CA"/>
              </w:rPr>
              <w:t>wonkap</w:t>
            </w:r>
            <w:proofErr w:type="spellEnd"/>
            <w:r w:rsidR="00114530">
              <w:rPr>
                <w:szCs w:val="22"/>
                <w:lang w:val="en-CA"/>
              </w:rPr>
              <w:t xml:space="preserve">, </w:t>
            </w:r>
            <w:proofErr w:type="spellStart"/>
            <w:r w:rsidR="00114530">
              <w:rPr>
                <w:szCs w:val="22"/>
                <w:lang w:val="en-CA"/>
              </w:rPr>
              <w:t>jill</w:t>
            </w:r>
            <w:proofErr w:type="spellEnd"/>
            <w:r w:rsidR="00040F13">
              <w:rPr>
                <w:szCs w:val="22"/>
                <w:lang w:val="en-CA"/>
              </w:rPr>
              <w:t xml:space="preserve">, </w:t>
            </w:r>
            <w:proofErr w:type="spellStart"/>
            <w:r w:rsidR="00040F13">
              <w:rPr>
                <w:szCs w:val="22"/>
                <w:lang w:val="en-CA"/>
              </w:rPr>
              <w:t>danny</w:t>
            </w:r>
            <w:proofErr w:type="spellEnd"/>
            <w:r w:rsidR="00B70C08">
              <w:rPr>
                <w:szCs w:val="22"/>
                <w:lang w:val="en-CA"/>
              </w:rPr>
              <w:t xml:space="preserve">, </w:t>
            </w:r>
            <w:proofErr w:type="spellStart"/>
            <w:r w:rsidR="00B70C08">
              <w:rPr>
                <w:szCs w:val="22"/>
                <w:lang w:val="en-CA"/>
              </w:rPr>
              <w:t>adeel</w:t>
            </w:r>
            <w:proofErr w:type="spellEnd"/>
            <w:r w:rsidR="00114530">
              <w:rPr>
                <w:szCs w:val="22"/>
                <w:lang w:val="en-CA"/>
              </w:rPr>
              <w:t>}@vidyo.com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11453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Vidyo, Inc.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F54AF" w:rsidRDefault="002F54AF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Some concerns have been raised about </w:t>
      </w:r>
      <w:r w:rsidR="003875B7">
        <w:rPr>
          <w:szCs w:val="22"/>
          <w:lang w:val="en-CA"/>
        </w:rPr>
        <w:t xml:space="preserve">vertical </w:t>
      </w:r>
      <w:r>
        <w:rPr>
          <w:szCs w:val="22"/>
          <w:lang w:val="en-CA"/>
        </w:rPr>
        <w:t xml:space="preserve">trembling in the current Class E video sequences in the common test conditions.  As requested at the last meeting in Geneva, Vidyo is making available some new videoconferencing test sequences, for consideration to replace the Class E sequences.  3 sequences at 1280x720 resolution and 60 fps are provided. </w:t>
      </w:r>
    </w:p>
    <w:p w:rsidR="003E205E" w:rsidRPr="00D9074D" w:rsidRDefault="003E205E" w:rsidP="003E205E">
      <w:pPr>
        <w:jc w:val="both"/>
        <w:rPr>
          <w:ins w:id="0" w:author="Jill Boyce" w:date="2012-02-04T14:59:00Z"/>
          <w:szCs w:val="22"/>
          <w:lang w:val="en-CA"/>
        </w:rPr>
      </w:pPr>
      <w:proofErr w:type="spellStart"/>
      <w:ins w:id="1" w:author="Jill Boyce" w:date="2012-02-04T14:59:00Z">
        <w:r>
          <w:rPr>
            <w:szCs w:val="22"/>
            <w:lang w:val="en-CA"/>
          </w:rPr>
          <w:t>Vidyo</w:t>
        </w:r>
        <w:proofErr w:type="spellEnd"/>
        <w:r>
          <w:rPr>
            <w:szCs w:val="22"/>
            <w:lang w:val="en-CA"/>
          </w:rPr>
          <w:t xml:space="preserve"> </w:t>
        </w:r>
      </w:ins>
      <w:ins w:id="2" w:author="Jill Boyce" w:date="2012-02-09T13:35:00Z">
        <w:r w:rsidR="004413C0">
          <w:rPr>
            <w:szCs w:val="22"/>
            <w:lang w:val="en-CA"/>
          </w:rPr>
          <w:t>donates the sequences to the public domain</w:t>
        </w:r>
      </w:ins>
      <w:ins w:id="3" w:author="Jill Boyce" w:date="2012-02-04T14:59:00Z">
        <w:r>
          <w:rPr>
            <w:szCs w:val="22"/>
            <w:lang w:val="en-CA"/>
          </w:rPr>
          <w:t>.</w:t>
        </w:r>
      </w:ins>
    </w:p>
    <w:p w:rsidR="00D9074D" w:rsidRDefault="00D9074D" w:rsidP="009234A5">
      <w:pPr>
        <w:jc w:val="both"/>
        <w:rPr>
          <w:szCs w:val="22"/>
          <w:lang w:val="en-CA"/>
        </w:rPr>
      </w:pPr>
      <w:bookmarkStart w:id="4" w:name="_GoBack"/>
      <w:bookmarkEnd w:id="4"/>
    </w:p>
    <w:p w:rsidR="002F54AF" w:rsidRDefault="00917F8B" w:rsidP="00FD794B">
      <w:pPr>
        <w:pStyle w:val="Heading1"/>
        <w:rPr>
          <w:lang w:val="en-CA"/>
        </w:rPr>
      </w:pPr>
      <w:r>
        <w:rPr>
          <w:lang w:val="en-CA"/>
        </w:rPr>
        <w:t>Proposed test s</w:t>
      </w:r>
      <w:r w:rsidR="00FD794B">
        <w:rPr>
          <w:lang w:val="en-CA"/>
        </w:rPr>
        <w:t>equences</w:t>
      </w:r>
    </w:p>
    <w:p w:rsidR="00B70C08" w:rsidRDefault="00B70C08" w:rsidP="00B70C08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The sequences were captured using a Sony </w:t>
      </w:r>
      <w:r w:rsidRPr="00FD794B">
        <w:rPr>
          <w:szCs w:val="22"/>
        </w:rPr>
        <w:t>EVI-HD7V</w:t>
      </w:r>
      <w:r>
        <w:rPr>
          <w:szCs w:val="22"/>
        </w:rPr>
        <w:t xml:space="preserve"> </w:t>
      </w:r>
      <w:r>
        <w:rPr>
          <w:szCs w:val="22"/>
          <w:lang w:val="en-CA"/>
        </w:rPr>
        <w:t xml:space="preserve">model camera. All sequences are 1280x720 at 60 fps.  All sequences are 600 frames long.  </w:t>
      </w:r>
    </w:p>
    <w:p w:rsidR="002F54AF" w:rsidRDefault="002F54AF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Sample still images from each of the sequences are shown below.</w:t>
      </w:r>
      <w:r w:rsidR="00840CD5">
        <w:rPr>
          <w:szCs w:val="22"/>
          <w:lang w:val="en-CA"/>
        </w:rPr>
        <w:t xml:space="preserve">  </w:t>
      </w:r>
    </w:p>
    <w:p w:rsidR="00FD794B" w:rsidRDefault="00FD794B" w:rsidP="00FD794B">
      <w:pPr>
        <w:numPr>
          <w:ilvl w:val="0"/>
          <w:numId w:val="12"/>
        </w:numPr>
        <w:jc w:val="both"/>
        <w:rPr>
          <w:szCs w:val="22"/>
          <w:lang w:val="en-CA"/>
        </w:rPr>
      </w:pPr>
      <w:bookmarkStart w:id="5" w:name="OLE_LINK1"/>
      <w:bookmarkStart w:id="6" w:name="OLE_LINK2"/>
      <w:r>
        <w:rPr>
          <w:szCs w:val="22"/>
          <w:lang w:val="en-CA"/>
        </w:rPr>
        <w:t>Johnny</w:t>
      </w:r>
      <w:bookmarkStart w:id="7" w:name="OLE_LINK3"/>
      <w:bookmarkStart w:id="8" w:name="OLE_LINK4"/>
      <w:r w:rsidRPr="00FD794B">
        <w:rPr>
          <w:szCs w:val="22"/>
          <w:lang w:val="en-CA"/>
        </w:rPr>
        <w:t>_1280x720_60</w:t>
      </w:r>
      <w:bookmarkEnd w:id="5"/>
      <w:bookmarkEnd w:id="6"/>
      <w:bookmarkEnd w:id="7"/>
      <w:bookmarkEnd w:id="8"/>
      <w:r w:rsidR="00710D40">
        <w:rPr>
          <w:szCs w:val="22"/>
          <w:lang w:val="en-CA"/>
        </w:rPr>
        <w:br/>
      </w:r>
      <w:r w:rsidR="00B70C08">
        <w:rPr>
          <w:noProof/>
          <w:szCs w:val="22"/>
        </w:rPr>
        <w:drawing>
          <wp:inline distT="0" distB="0" distL="0" distR="0">
            <wp:extent cx="5939790" cy="3339465"/>
            <wp:effectExtent l="0" t="0" r="3810" b="0"/>
            <wp:docPr id="1" name="Picture 1" descr="johnny-445-1044_1280x720_60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ohnny-445-1044_1280x720_60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33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D40" w:rsidRDefault="00710D40" w:rsidP="00710D40">
      <w:pPr>
        <w:ind w:left="720"/>
        <w:jc w:val="both"/>
        <w:rPr>
          <w:szCs w:val="22"/>
          <w:lang w:val="en-CA"/>
        </w:rPr>
      </w:pPr>
    </w:p>
    <w:p w:rsidR="00FD794B" w:rsidRDefault="00710D40" w:rsidP="00FD794B">
      <w:pPr>
        <w:numPr>
          <w:ilvl w:val="0"/>
          <w:numId w:val="12"/>
        </w:numPr>
        <w:jc w:val="both"/>
        <w:rPr>
          <w:szCs w:val="22"/>
          <w:lang w:val="en-CA"/>
        </w:rPr>
      </w:pPr>
      <w:proofErr w:type="spellStart"/>
      <w:r w:rsidRPr="00710D40">
        <w:rPr>
          <w:szCs w:val="22"/>
        </w:rPr>
        <w:t>KristenAndSara</w:t>
      </w:r>
      <w:proofErr w:type="spellEnd"/>
      <w:r w:rsidRPr="00FD794B">
        <w:rPr>
          <w:szCs w:val="22"/>
          <w:lang w:val="en-CA"/>
        </w:rPr>
        <w:t>_1280x720_60</w:t>
      </w:r>
      <w:r>
        <w:rPr>
          <w:szCs w:val="22"/>
          <w:lang w:val="en-CA"/>
        </w:rPr>
        <w:br/>
      </w:r>
      <w:r w:rsidR="00B70C08">
        <w:rPr>
          <w:noProof/>
          <w:szCs w:val="22"/>
        </w:rPr>
        <w:drawing>
          <wp:inline distT="0" distB="0" distL="0" distR="0">
            <wp:extent cx="5939790" cy="3347720"/>
            <wp:effectExtent l="0" t="0" r="3810" b="5080"/>
            <wp:docPr id="2" name="Picture 2" descr="kristen-and-sara-384-983_1280x720_60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isten-and-sara-384-983_1280x720_60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34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D40" w:rsidRDefault="00710D40" w:rsidP="00710D40">
      <w:pPr>
        <w:jc w:val="both"/>
        <w:rPr>
          <w:szCs w:val="22"/>
          <w:lang w:val="en-CA"/>
        </w:rPr>
      </w:pPr>
    </w:p>
    <w:p w:rsidR="00710D40" w:rsidRPr="00710D40" w:rsidRDefault="00710D40" w:rsidP="00710D40">
      <w:pPr>
        <w:ind w:left="720"/>
        <w:jc w:val="both"/>
        <w:rPr>
          <w:szCs w:val="22"/>
          <w:lang w:val="en-CA"/>
        </w:rPr>
      </w:pPr>
    </w:p>
    <w:p w:rsidR="00B70C08" w:rsidRDefault="00710D40" w:rsidP="00FD794B">
      <w:pPr>
        <w:numPr>
          <w:ilvl w:val="0"/>
          <w:numId w:val="12"/>
        </w:numPr>
        <w:jc w:val="both"/>
        <w:rPr>
          <w:szCs w:val="22"/>
          <w:lang w:val="en-CA"/>
        </w:rPr>
      </w:pPr>
      <w:proofErr w:type="spellStart"/>
      <w:r w:rsidRPr="00710D40">
        <w:rPr>
          <w:szCs w:val="22"/>
        </w:rPr>
        <w:t>FourPeople</w:t>
      </w:r>
      <w:proofErr w:type="spellEnd"/>
      <w:r w:rsidRPr="00FD794B">
        <w:rPr>
          <w:szCs w:val="22"/>
          <w:lang w:val="en-CA"/>
        </w:rPr>
        <w:t>_1280x720_60</w:t>
      </w:r>
    </w:p>
    <w:p w:rsidR="00710D40" w:rsidRDefault="00B70C08" w:rsidP="00B70C08">
      <w:pPr>
        <w:ind w:left="720"/>
        <w:jc w:val="both"/>
        <w:rPr>
          <w:szCs w:val="22"/>
          <w:lang w:val="en-CA"/>
        </w:rPr>
      </w:pPr>
      <w:r>
        <w:rPr>
          <w:noProof/>
          <w:szCs w:val="22"/>
        </w:rPr>
        <w:drawing>
          <wp:inline distT="0" distB="0" distL="0" distR="0">
            <wp:extent cx="5931535" cy="3323590"/>
            <wp:effectExtent l="0" t="0" r="0" b="0"/>
            <wp:docPr id="7" name="Picture 7" descr="C:\Users\jill\Pictures\FourPeo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ill\Pictures\FourPeople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332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4AF" w:rsidRDefault="002F54AF" w:rsidP="009234A5">
      <w:pPr>
        <w:jc w:val="both"/>
        <w:rPr>
          <w:szCs w:val="22"/>
          <w:lang w:val="en-CA"/>
        </w:rPr>
      </w:pPr>
    </w:p>
    <w:p w:rsidR="007C2CA7" w:rsidRDefault="00D35A00" w:rsidP="00D35A00">
      <w:pPr>
        <w:pStyle w:val="Heading1"/>
        <w:rPr>
          <w:lang w:val="en-CA"/>
        </w:rPr>
      </w:pPr>
      <w:r>
        <w:rPr>
          <w:lang w:val="en-CA"/>
        </w:rPr>
        <w:t>Encoding Results</w:t>
      </w:r>
    </w:p>
    <w:p w:rsidR="00D35A00" w:rsidRDefault="00D35A00" w:rsidP="00D35A00">
      <w:r>
        <w:t xml:space="preserve">A </w:t>
      </w:r>
      <w:r w:rsidR="00917F8B">
        <w:t>t</w:t>
      </w:r>
      <w:r>
        <w:t xml:space="preserve">able of encoding results </w:t>
      </w:r>
      <w:r w:rsidR="00917F8B">
        <w:t xml:space="preserve">using HM 5.0 </w:t>
      </w:r>
      <w:r>
        <w:t>is shown below</w:t>
      </w:r>
      <w:r w:rsidR="00B65A88">
        <w:t>,</w:t>
      </w:r>
      <w:r>
        <w:t xml:space="preserve"> to compare with the </w:t>
      </w:r>
      <w:r w:rsidR="00B70C08">
        <w:t xml:space="preserve">current </w:t>
      </w:r>
      <w:r>
        <w:t xml:space="preserve">Class E sequences. </w:t>
      </w:r>
    </w:p>
    <w:p w:rsidR="00D8606C" w:rsidRDefault="00D8606C" w:rsidP="00D35A00"/>
    <w:tbl>
      <w:tblPr>
        <w:tblW w:w="6361" w:type="dxa"/>
        <w:jc w:val="center"/>
        <w:tblInd w:w="93" w:type="dxa"/>
        <w:tblLook w:val="04A0" w:firstRow="1" w:lastRow="0" w:firstColumn="1" w:lastColumn="0" w:noHBand="0" w:noVBand="1"/>
      </w:tblPr>
      <w:tblGrid>
        <w:gridCol w:w="1839"/>
        <w:gridCol w:w="1041"/>
        <w:gridCol w:w="1112"/>
        <w:gridCol w:w="785"/>
        <w:gridCol w:w="799"/>
        <w:gridCol w:w="785"/>
      </w:tblGrid>
      <w:tr w:rsidR="006F02FF" w:rsidRPr="006F02FF" w:rsidTr="006F02FF">
        <w:trPr>
          <w:trHeight w:val="320"/>
          <w:jc w:val="center"/>
        </w:trPr>
        <w:tc>
          <w:tcPr>
            <w:tcW w:w="63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AI-HE</w:t>
            </w:r>
          </w:p>
        </w:tc>
      </w:tr>
      <w:tr w:rsidR="006F02FF" w:rsidRPr="006F02FF" w:rsidTr="006F02FF">
        <w:trPr>
          <w:trHeight w:val="24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QPISlice</w:t>
            </w:r>
            <w:proofErr w:type="spellEnd"/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kbps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Y </w:t>
            </w:r>
            <w:proofErr w:type="spellStart"/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psnr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U </w:t>
            </w:r>
            <w:proofErr w:type="spellStart"/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psnr</w:t>
            </w:r>
            <w:proofErr w:type="spellEnd"/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V </w:t>
            </w:r>
            <w:proofErr w:type="spellStart"/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psnr</w:t>
            </w:r>
            <w:proofErr w:type="spellEnd"/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Johnny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20485.81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44.14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48.24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48.85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11347.23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41.99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46.46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47.04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6478.12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39.67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44.64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45.25 </w:t>
            </w:r>
          </w:p>
        </w:tc>
      </w:tr>
      <w:tr w:rsidR="006F02FF" w:rsidRPr="006F02FF" w:rsidTr="006F02FF">
        <w:trPr>
          <w:trHeight w:val="24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3763.34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37.09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43.23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43.88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KristenAndSara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22578.48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44.52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47.68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48.43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13444.23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42.26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45.72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46.60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8119.34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39.68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43.85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44.84 </w:t>
            </w:r>
          </w:p>
        </w:tc>
      </w:tr>
      <w:tr w:rsidR="006F02FF" w:rsidRPr="006F02FF" w:rsidTr="006F02FF">
        <w:trPr>
          <w:trHeight w:val="24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4927.93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36.83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42.46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43.46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FourPeople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30714.96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43.98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47.10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48.22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18764.23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41.48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44.83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46.05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11505.15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38.65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42.89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44.08 </w:t>
            </w:r>
          </w:p>
        </w:tc>
      </w:tr>
      <w:tr w:rsidR="006F02FF" w:rsidRPr="006F02FF" w:rsidTr="006F02FF">
        <w:trPr>
          <w:trHeight w:val="24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7016.50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35.54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41.56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42.64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Vidyo1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21465.29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44.95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47.63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48.58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12545.44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42.53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45.89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46.59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7473.71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39.83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44.20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44.77 </w:t>
            </w:r>
          </w:p>
        </w:tc>
      </w:tr>
      <w:tr w:rsidR="006F02FF" w:rsidRPr="006F02FF" w:rsidTr="006F02FF">
        <w:trPr>
          <w:trHeight w:val="24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4490.20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36.91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42.96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43.40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Vidyo3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22292.51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44.91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48.87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48.86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13548.89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42.49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47.09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46.42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8360.97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39.71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45.80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44.27 </w:t>
            </w:r>
          </w:p>
        </w:tc>
      </w:tr>
      <w:tr w:rsidR="006F02FF" w:rsidRPr="006F02FF" w:rsidTr="006F02FF">
        <w:trPr>
          <w:trHeight w:val="24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5006.85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36.58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44.75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42.72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Vidyo4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23685.42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44.92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48.98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49.18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13629.03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42.15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46.86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47.08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7781.89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39.31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45.04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45.21 </w:t>
            </w:r>
          </w:p>
        </w:tc>
      </w:tr>
      <w:tr w:rsidR="006F02FF" w:rsidRPr="006F02FF" w:rsidTr="006F02FF">
        <w:trPr>
          <w:trHeight w:val="24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4403.11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36.49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43.59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43.76 </w:t>
            </w:r>
          </w:p>
        </w:tc>
      </w:tr>
    </w:tbl>
    <w:p w:rsidR="006F02FF" w:rsidRDefault="006F02FF" w:rsidP="00D35A00"/>
    <w:p w:rsidR="00D35A00" w:rsidRDefault="00D35A00" w:rsidP="00D35A00"/>
    <w:tbl>
      <w:tblPr>
        <w:tblW w:w="6361" w:type="dxa"/>
        <w:jc w:val="center"/>
        <w:tblInd w:w="93" w:type="dxa"/>
        <w:tblLook w:val="04A0" w:firstRow="1" w:lastRow="0" w:firstColumn="1" w:lastColumn="0" w:noHBand="0" w:noVBand="1"/>
      </w:tblPr>
      <w:tblGrid>
        <w:gridCol w:w="1881"/>
        <w:gridCol w:w="1065"/>
        <w:gridCol w:w="992"/>
        <w:gridCol w:w="803"/>
        <w:gridCol w:w="817"/>
        <w:gridCol w:w="803"/>
      </w:tblGrid>
      <w:tr w:rsidR="006F02FF" w:rsidRPr="006F02FF" w:rsidTr="006F02FF">
        <w:trPr>
          <w:trHeight w:val="320"/>
          <w:jc w:val="center"/>
        </w:trPr>
        <w:tc>
          <w:tcPr>
            <w:tcW w:w="63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LB-HE</w:t>
            </w:r>
          </w:p>
        </w:tc>
      </w:tr>
      <w:tr w:rsidR="006F02FF" w:rsidRPr="006F02FF" w:rsidTr="006F02FF">
        <w:trPr>
          <w:trHeight w:val="24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QPISlice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kbps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Y </w:t>
            </w:r>
            <w:proofErr w:type="spellStart"/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psnr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U </w:t>
            </w:r>
            <w:proofErr w:type="spellStart"/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psnr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V </w:t>
            </w:r>
            <w:proofErr w:type="spellStart"/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psnr</w:t>
            </w:r>
            <w:proofErr w:type="spellEnd"/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Johnny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1543.04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43.02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48.06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48.59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426.43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41.25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46.48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47.08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190.18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39.21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44.90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45.49 </w:t>
            </w:r>
          </w:p>
        </w:tc>
      </w:tr>
      <w:tr w:rsidR="006F02FF" w:rsidRPr="006F02FF" w:rsidTr="006F02FF">
        <w:trPr>
          <w:trHeight w:val="24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99.72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36.80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43.57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44.16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KristenAndSara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2030.78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43.30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47.22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48.05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713.72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41.23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45.40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46.35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322.75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38.89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43.65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44.61 </w:t>
            </w:r>
          </w:p>
        </w:tc>
      </w:tr>
      <w:tr w:rsidR="006F02FF" w:rsidRPr="006F02FF" w:rsidTr="006F02FF">
        <w:trPr>
          <w:trHeight w:val="24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165.58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36.27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42.34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43.38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FourPeople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2280.42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42.66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46.46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47.71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887.66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40.39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44.44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45.77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435.96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37.80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42.65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43.92 </w:t>
            </w:r>
          </w:p>
        </w:tc>
      </w:tr>
      <w:tr w:rsidR="006F02FF" w:rsidRPr="006F02FF" w:rsidTr="006F02FF">
        <w:trPr>
          <w:trHeight w:val="24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226.96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34.94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41.48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42.62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Vidyo1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2032.81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43.69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47.09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48.06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736.80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41.41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45.72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46.36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355.04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38.89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44.37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44.76 </w:t>
            </w:r>
          </w:p>
        </w:tc>
      </w:tr>
      <w:tr w:rsidR="006F02FF" w:rsidRPr="006F02FF" w:rsidTr="006F02FF">
        <w:trPr>
          <w:trHeight w:val="24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188.64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36.14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43.26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43.49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Vidyo3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2712.95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43.56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48.67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48.36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885.95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41.24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47.17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46.42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417.61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38.66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45.96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44.42 </w:t>
            </w:r>
          </w:p>
        </w:tc>
      </w:tr>
      <w:tr w:rsidR="006F02FF" w:rsidRPr="006F02FF" w:rsidTr="006F02FF">
        <w:trPr>
          <w:trHeight w:val="24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222.81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35.70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45.12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43.01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Vidyo4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2328.03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43.44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48.46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48.70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735.13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41.04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46.55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46.74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323.80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38.46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44.90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44.95 </w:t>
            </w:r>
          </w:p>
        </w:tc>
      </w:tr>
      <w:tr w:rsidR="006F02FF" w:rsidRPr="006F02FF" w:rsidTr="006F02FF">
        <w:trPr>
          <w:trHeight w:val="24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167.91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35.77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43.54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43.54 </w:t>
            </w:r>
          </w:p>
        </w:tc>
      </w:tr>
    </w:tbl>
    <w:p w:rsidR="006F02FF" w:rsidRDefault="006F02FF" w:rsidP="006F02FF">
      <w:pPr>
        <w:jc w:val="center"/>
      </w:pPr>
    </w:p>
    <w:tbl>
      <w:tblPr>
        <w:tblW w:w="6361" w:type="dxa"/>
        <w:jc w:val="center"/>
        <w:tblInd w:w="93" w:type="dxa"/>
        <w:tblLook w:val="04A0" w:firstRow="1" w:lastRow="0" w:firstColumn="1" w:lastColumn="0" w:noHBand="0" w:noVBand="1"/>
      </w:tblPr>
      <w:tblGrid>
        <w:gridCol w:w="1839"/>
        <w:gridCol w:w="1041"/>
        <w:gridCol w:w="1112"/>
        <w:gridCol w:w="785"/>
        <w:gridCol w:w="799"/>
        <w:gridCol w:w="785"/>
      </w:tblGrid>
      <w:tr w:rsidR="006F02FF" w:rsidRPr="006F02FF" w:rsidTr="006F02FF">
        <w:trPr>
          <w:trHeight w:val="320"/>
          <w:jc w:val="center"/>
        </w:trPr>
        <w:tc>
          <w:tcPr>
            <w:tcW w:w="63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AI-LC</w:t>
            </w:r>
          </w:p>
        </w:tc>
      </w:tr>
      <w:tr w:rsidR="006F02FF" w:rsidRPr="006F02FF" w:rsidTr="006F02FF">
        <w:trPr>
          <w:trHeight w:val="24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QPISlice</w:t>
            </w:r>
            <w:proofErr w:type="spellEnd"/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kbps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Y </w:t>
            </w:r>
            <w:proofErr w:type="spellStart"/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psnr</w:t>
            </w:r>
            <w:proofErr w:type="spellEnd"/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U </w:t>
            </w:r>
            <w:proofErr w:type="spellStart"/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psnr</w:t>
            </w:r>
            <w:proofErr w:type="spellEnd"/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V </w:t>
            </w:r>
            <w:proofErr w:type="spellStart"/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psnr</w:t>
            </w:r>
            <w:proofErr w:type="spellEnd"/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Johnny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22398.99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44.13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48.13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48.60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12144.76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41.93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46.29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46.81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6927.78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39.63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44.39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44.91 </w:t>
            </w:r>
          </w:p>
        </w:tc>
      </w:tr>
      <w:tr w:rsidR="006F02FF" w:rsidRPr="006F02FF" w:rsidTr="006F02FF">
        <w:trPr>
          <w:trHeight w:val="24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4039.33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37.14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42.93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43.38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KristenAndSara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24489.21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44.48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47.57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48.31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14207.38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42.13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45.55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46.33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8563.39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39.52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43.62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44.47 </w:t>
            </w:r>
          </w:p>
        </w:tc>
      </w:tr>
      <w:tr w:rsidR="006F02FF" w:rsidRPr="006F02FF" w:rsidTr="006F02FF">
        <w:trPr>
          <w:trHeight w:val="24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5216.17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36.73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42.15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42.97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FourPeople</w:t>
            </w:r>
            <w:proofErr w:type="spellEnd"/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32993.13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43.88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46.93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47.92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19688.59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41.27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44.63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45.69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12081.87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38.44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42.68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43.76 </w:t>
            </w:r>
          </w:p>
        </w:tc>
      </w:tr>
      <w:tr w:rsidR="006F02FF" w:rsidRPr="006F02FF" w:rsidTr="006F02FF">
        <w:trPr>
          <w:trHeight w:val="24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7402.44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35.44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41.31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42.29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Vidyo1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22722.23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44.60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47.40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48.25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13275.23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42.14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45.86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46.49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7981.06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39.47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44.46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44.96 </w:t>
            </w:r>
          </w:p>
        </w:tc>
      </w:tr>
      <w:tr w:rsidR="006F02FF" w:rsidRPr="006F02FF" w:rsidTr="006F02FF">
        <w:trPr>
          <w:trHeight w:val="24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4837.26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36.62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43.45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43.76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Vidyo3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23532.83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44.60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48.63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48.44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14383.61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42.14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47.08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46.40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8988.78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39.36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45.95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44.60 </w:t>
            </w:r>
          </w:p>
        </w:tc>
      </w:tr>
      <w:tr w:rsidR="006F02FF" w:rsidRPr="006F02FF" w:rsidTr="006F02FF">
        <w:trPr>
          <w:trHeight w:val="24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5458.04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36.26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45.05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43.30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Vidyo4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24821.18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44.61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48.68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48.86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14270.80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41.85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46.89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47.05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8226.37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39.05 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45.30 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45.42 </w:t>
            </w:r>
          </w:p>
        </w:tc>
      </w:tr>
      <w:tr w:rsidR="006F02FF" w:rsidRPr="006F02FF" w:rsidTr="006F02FF">
        <w:trPr>
          <w:trHeight w:val="240"/>
          <w:jc w:val="center"/>
        </w:trPr>
        <w:tc>
          <w:tcPr>
            <w:tcW w:w="18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4732.80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36.26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44.13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44.17 </w:t>
            </w:r>
          </w:p>
        </w:tc>
      </w:tr>
    </w:tbl>
    <w:p w:rsidR="00D35A00" w:rsidRDefault="00D35A00" w:rsidP="00D35A00"/>
    <w:p w:rsidR="006F02FF" w:rsidRDefault="006F02FF" w:rsidP="00D35A00"/>
    <w:p w:rsidR="006F02FF" w:rsidRDefault="006F02FF" w:rsidP="00D35A00"/>
    <w:tbl>
      <w:tblPr>
        <w:tblW w:w="6361" w:type="dxa"/>
        <w:jc w:val="center"/>
        <w:tblInd w:w="93" w:type="dxa"/>
        <w:tblLook w:val="04A0" w:firstRow="1" w:lastRow="0" w:firstColumn="1" w:lastColumn="0" w:noHBand="0" w:noVBand="1"/>
      </w:tblPr>
      <w:tblGrid>
        <w:gridCol w:w="1881"/>
        <w:gridCol w:w="1065"/>
        <w:gridCol w:w="992"/>
        <w:gridCol w:w="803"/>
        <w:gridCol w:w="817"/>
        <w:gridCol w:w="803"/>
      </w:tblGrid>
      <w:tr w:rsidR="006F02FF" w:rsidRPr="006F02FF" w:rsidTr="006F02FF">
        <w:trPr>
          <w:trHeight w:val="320"/>
          <w:jc w:val="center"/>
        </w:trPr>
        <w:tc>
          <w:tcPr>
            <w:tcW w:w="636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LB-LC</w:t>
            </w:r>
          </w:p>
        </w:tc>
      </w:tr>
      <w:tr w:rsidR="006F02FF" w:rsidRPr="006F02FF" w:rsidTr="006F02FF">
        <w:trPr>
          <w:trHeight w:val="24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QPISlice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kbps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Y </w:t>
            </w:r>
            <w:proofErr w:type="spellStart"/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psnr</w:t>
            </w:r>
            <w:proofErr w:type="spellEnd"/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U </w:t>
            </w:r>
            <w:proofErr w:type="spellStart"/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psnr</w:t>
            </w:r>
            <w:proofErr w:type="spellEnd"/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V </w:t>
            </w:r>
            <w:proofErr w:type="spellStart"/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psnr</w:t>
            </w:r>
            <w:proofErr w:type="spellEnd"/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Johnny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1430.19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42.83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47.64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48.20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421.27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41.03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46.11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46.60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187.75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38.85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44.48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44.97 </w:t>
            </w:r>
          </w:p>
        </w:tc>
      </w:tr>
      <w:tr w:rsidR="006F02FF" w:rsidRPr="006F02FF" w:rsidTr="006F02FF">
        <w:trPr>
          <w:trHeight w:val="24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97.61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36.41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43.18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43.45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KristenAndSara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1974.47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43.05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46.80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47.60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707.73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40.89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45.05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45.75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321.49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38.46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43.25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44.20 </w:t>
            </w:r>
          </w:p>
        </w:tc>
      </w:tr>
      <w:tr w:rsidR="006F02FF" w:rsidRPr="006F02FF" w:rsidTr="006F02FF">
        <w:trPr>
          <w:trHeight w:val="24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164.82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35.79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42.00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42.77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FourPeople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2242.21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42.35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46.01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47.16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895.94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40.07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44.08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45.19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435.59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37.40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42.34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43.46 </w:t>
            </w:r>
          </w:p>
        </w:tc>
      </w:tr>
      <w:tr w:rsidR="006F02FF" w:rsidRPr="006F02FF" w:rsidTr="006F02FF">
        <w:trPr>
          <w:trHeight w:val="24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224.72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34.53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41.15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42.02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Vidyo1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2142.52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43.35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46.79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47.78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788.16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41.11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45.53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46.25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383.42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38.62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44.33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44.81 </w:t>
            </w:r>
          </w:p>
        </w:tc>
      </w:tr>
      <w:tr w:rsidR="006F02FF" w:rsidRPr="006F02FF" w:rsidTr="006F02FF">
        <w:trPr>
          <w:trHeight w:val="24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211.74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35.91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43.33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43.61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Vidyo3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2847.73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43.12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48.34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47.98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952.87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40.82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47.05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46.28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453.18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38.31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45.92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44.67 </w:t>
            </w:r>
          </w:p>
        </w:tc>
      </w:tr>
      <w:tr w:rsidR="006F02FF" w:rsidRPr="006F02FF" w:rsidTr="006F02FF">
        <w:trPr>
          <w:trHeight w:val="24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247.76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35.46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45.02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43.55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Vidyo4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2419.55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43.11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48.16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48.42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785.52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40.77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46.52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46.79 </w:t>
            </w:r>
          </w:p>
        </w:tc>
      </w:tr>
      <w:tr w:rsidR="006F02FF" w:rsidRPr="006F02FF" w:rsidTr="006F02FF">
        <w:trPr>
          <w:trHeight w:val="22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352.19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38.27 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45.06 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45.14 </w:t>
            </w:r>
          </w:p>
        </w:tc>
      </w:tr>
      <w:tr w:rsidR="006F02FF" w:rsidRPr="006F02FF" w:rsidTr="006F02FF">
        <w:trPr>
          <w:trHeight w:val="240"/>
          <w:jc w:val="center"/>
        </w:trPr>
        <w:tc>
          <w:tcPr>
            <w:tcW w:w="1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190.42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35.66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43.87 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F02FF" w:rsidRPr="006F02FF" w:rsidRDefault="006F02FF" w:rsidP="006F02F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02FF">
              <w:rPr>
                <w:rFonts w:ascii="Arial" w:hAnsi="Arial" w:cs="Arial"/>
                <w:color w:val="000000"/>
                <w:sz w:val="18"/>
                <w:szCs w:val="18"/>
              </w:rPr>
              <w:t xml:space="preserve">43.84 </w:t>
            </w:r>
          </w:p>
        </w:tc>
      </w:tr>
    </w:tbl>
    <w:p w:rsidR="006F02FF" w:rsidRPr="00D35A00" w:rsidRDefault="00917F8B" w:rsidP="003B1130">
      <w:pPr>
        <w:pStyle w:val="Heading1"/>
      </w:pPr>
      <w:r>
        <w:lastRenderedPageBreak/>
        <w:t>Access information</w:t>
      </w:r>
    </w:p>
    <w:p w:rsidR="002F54AF" w:rsidRDefault="002F54AF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The sequences have been uploaded to </w:t>
      </w:r>
      <w:r w:rsidR="00817AA0">
        <w:rPr>
          <w:szCs w:val="22"/>
          <w:lang w:val="en-CA"/>
        </w:rPr>
        <w:t xml:space="preserve">the </w:t>
      </w:r>
      <w:r w:rsidR="00840CD5">
        <w:rPr>
          <w:szCs w:val="22"/>
          <w:lang w:val="en-CA"/>
        </w:rPr>
        <w:t>University of Hannover ftp site,</w:t>
      </w:r>
      <w:r w:rsidR="00840CD5" w:rsidRPr="00840CD5">
        <w:rPr>
          <w:rFonts w:ascii="Courier New" w:hAnsi="Courier New" w:cs="Courier New"/>
          <w:color w:val="000080"/>
          <w:sz w:val="20"/>
        </w:rPr>
        <w:t xml:space="preserve"> </w:t>
      </w:r>
      <w:hyperlink r:id="rId13" w:history="1">
        <w:r w:rsidR="00840CD5">
          <w:rPr>
            <w:rStyle w:val="Hyperlink"/>
            <w:rFonts w:ascii="Courier New" w:hAnsi="Courier New" w:cs="Courier New"/>
            <w:sz w:val="20"/>
            <w:lang w:val="nb-NO"/>
          </w:rPr>
          <w:t>ftp.tnt.uni-hannover.de</w:t>
        </w:r>
      </w:hyperlink>
      <w:r w:rsidR="00840CD5">
        <w:rPr>
          <w:szCs w:val="22"/>
          <w:lang w:val="en-CA"/>
        </w:rPr>
        <w:t xml:space="preserve"> ,</w:t>
      </w:r>
      <w:r w:rsidR="00F7793C">
        <w:rPr>
          <w:szCs w:val="22"/>
          <w:lang w:val="en-CA"/>
        </w:rPr>
        <w:t xml:space="preserve"> </w:t>
      </w:r>
      <w:r w:rsidR="00175A83">
        <w:rPr>
          <w:szCs w:val="22"/>
          <w:lang w:val="en-CA"/>
        </w:rPr>
        <w:t xml:space="preserve">in the </w:t>
      </w:r>
      <w:proofErr w:type="spellStart"/>
      <w:r w:rsidR="00175A83">
        <w:rPr>
          <w:szCs w:val="22"/>
          <w:lang w:val="en-CA"/>
        </w:rPr>
        <w:t>NewClassE</w:t>
      </w:r>
      <w:proofErr w:type="spellEnd"/>
      <w:r w:rsidR="00175A83">
        <w:rPr>
          <w:szCs w:val="22"/>
          <w:lang w:val="en-CA"/>
        </w:rPr>
        <w:t xml:space="preserve"> directory,</w:t>
      </w:r>
      <w:r w:rsidR="00840CD5">
        <w:rPr>
          <w:szCs w:val="22"/>
          <w:lang w:val="en-CA"/>
        </w:rPr>
        <w:t xml:space="preserve"> and can be accessed using the same login and password as for the other </w:t>
      </w:r>
      <w:r w:rsidR="00AB2BA1">
        <w:rPr>
          <w:szCs w:val="22"/>
          <w:lang w:val="en-CA"/>
        </w:rPr>
        <w:t xml:space="preserve">HEVC </w:t>
      </w:r>
      <w:r w:rsidR="00840CD5">
        <w:rPr>
          <w:szCs w:val="22"/>
          <w:lang w:val="en-CA"/>
        </w:rPr>
        <w:t>source sequences</w:t>
      </w:r>
      <w:r w:rsidR="00AB2BA1">
        <w:rPr>
          <w:szCs w:val="22"/>
          <w:lang w:val="en-CA"/>
        </w:rPr>
        <w:t>.</w:t>
      </w:r>
    </w:p>
    <w:p w:rsidR="002F54AF" w:rsidRPr="005B217D" w:rsidRDefault="002F54AF" w:rsidP="009234A5">
      <w:pPr>
        <w:jc w:val="both"/>
        <w:rPr>
          <w:szCs w:val="22"/>
          <w:lang w:val="en-CA"/>
        </w:rPr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12F60" w:rsidRPr="005B217D" w:rsidRDefault="00712F60" w:rsidP="00712F60">
      <w:pPr>
        <w:jc w:val="both"/>
        <w:rPr>
          <w:szCs w:val="22"/>
          <w:lang w:val="en-CA"/>
        </w:rPr>
      </w:pPr>
    </w:p>
    <w:p w:rsidR="005801A2" w:rsidRPr="005B217D" w:rsidRDefault="00725B43" w:rsidP="005801A2">
      <w:pPr>
        <w:jc w:val="both"/>
        <w:rPr>
          <w:szCs w:val="22"/>
          <w:lang w:val="en-CA"/>
        </w:rPr>
      </w:pPr>
      <w:r w:rsidRPr="00725B43">
        <w:rPr>
          <w:b/>
          <w:szCs w:val="22"/>
          <w:lang w:val="en-CA"/>
        </w:rPr>
        <w:t xml:space="preserve">Vidyo, Inc. </w:t>
      </w:r>
      <w:r w:rsidR="005801A2" w:rsidRPr="00725B43">
        <w:rPr>
          <w:b/>
          <w:szCs w:val="22"/>
          <w:lang w:val="en-CA"/>
        </w:rPr>
        <w:t xml:space="preserve"> </w:t>
      </w:r>
      <w:proofErr w:type="gramStart"/>
      <w:r w:rsidR="005801A2" w:rsidRPr="00725B43">
        <w:rPr>
          <w:b/>
          <w:szCs w:val="22"/>
          <w:lang w:val="en-CA"/>
        </w:rPr>
        <w:t>does</w:t>
      </w:r>
      <w:proofErr w:type="gramEnd"/>
      <w:r w:rsidR="005801A2" w:rsidRPr="005B217D">
        <w:rPr>
          <w:b/>
          <w:szCs w:val="22"/>
          <w:lang w:val="en-CA"/>
        </w:rPr>
        <w:t xml:space="preserve"> not have any current or pending patent rights relating to the technology described in this contribution.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E42" w:rsidRDefault="005F7E42">
      <w:r>
        <w:separator/>
      </w:r>
    </w:p>
  </w:endnote>
  <w:endnote w:type="continuationSeparator" w:id="0">
    <w:p w:rsidR="005F7E42" w:rsidRDefault="005F7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226" w:rsidRDefault="00B82226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413C0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ins w:id="9" w:author="Jill Boyce" w:date="2012-02-09T13:34:00Z">
      <w:r w:rsidR="00DA06E0">
        <w:rPr>
          <w:rStyle w:val="PageNumber"/>
          <w:noProof/>
        </w:rPr>
        <w:t>2012-02-04</w:t>
      </w:r>
    </w:ins>
    <w:del w:id="10" w:author="Jill Boyce" w:date="2012-02-09T13:34:00Z">
      <w:r w:rsidR="00D9074D" w:rsidDel="00DA06E0">
        <w:rPr>
          <w:rStyle w:val="PageNumber"/>
          <w:noProof/>
        </w:rPr>
        <w:delText>2012-01-31</w:delText>
      </w:r>
    </w:del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E42" w:rsidRDefault="005F7E42">
      <w:r>
        <w:separator/>
      </w:r>
    </w:p>
  </w:footnote>
  <w:footnote w:type="continuationSeparator" w:id="0">
    <w:p w:rsidR="005F7E42" w:rsidRDefault="005F7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.65pt;height:17.55pt" o:bullet="t">
        <v:imagedata r:id="rId1" o:title="art212D"/>
      </v:shape>
    </w:pict>
  </w:numPicBullet>
  <w:abstractNum w:abstractNumId="0">
    <w:nsid w:val="FFFFFF1D"/>
    <w:multiLevelType w:val="multilevel"/>
    <w:tmpl w:val="A196A6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3E00999"/>
    <w:multiLevelType w:val="hybridMultilevel"/>
    <w:tmpl w:val="C568DCC0"/>
    <w:lvl w:ilvl="0" w:tplc="58704A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8AEF3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8EB22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53CB53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3E0B7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E2103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2E376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2AC9B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00293F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7011D8"/>
    <w:multiLevelType w:val="hybridMultilevel"/>
    <w:tmpl w:val="C6E276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6"/>
  </w:num>
  <w:num w:numId="8">
    <w:abstractNumId w:val="4"/>
  </w:num>
  <w:num w:numId="9">
    <w:abstractNumId w:val="2"/>
  </w:num>
  <w:num w:numId="10">
    <w:abstractNumId w:val="3"/>
  </w:num>
  <w:num w:numId="11">
    <w:abstractNumId w:val="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0F13"/>
    <w:rsid w:val="000458BC"/>
    <w:rsid w:val="00045C41"/>
    <w:rsid w:val="00046C03"/>
    <w:rsid w:val="0007614F"/>
    <w:rsid w:val="000B1C6B"/>
    <w:rsid w:val="000C09AC"/>
    <w:rsid w:val="000E00F3"/>
    <w:rsid w:val="000F158C"/>
    <w:rsid w:val="00102F3D"/>
    <w:rsid w:val="00114530"/>
    <w:rsid w:val="00124E38"/>
    <w:rsid w:val="0012580B"/>
    <w:rsid w:val="0013526E"/>
    <w:rsid w:val="00161C57"/>
    <w:rsid w:val="00171371"/>
    <w:rsid w:val="00175A24"/>
    <w:rsid w:val="00175A83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6643C"/>
    <w:rsid w:val="00275BCF"/>
    <w:rsid w:val="00292257"/>
    <w:rsid w:val="002A54E0"/>
    <w:rsid w:val="002B1595"/>
    <w:rsid w:val="002B191D"/>
    <w:rsid w:val="002D0AF6"/>
    <w:rsid w:val="002F164D"/>
    <w:rsid w:val="002F54AF"/>
    <w:rsid w:val="00306206"/>
    <w:rsid w:val="00317D85"/>
    <w:rsid w:val="00320A1C"/>
    <w:rsid w:val="00327C56"/>
    <w:rsid w:val="003315A1"/>
    <w:rsid w:val="003373EC"/>
    <w:rsid w:val="00342FF4"/>
    <w:rsid w:val="003706CC"/>
    <w:rsid w:val="003875B7"/>
    <w:rsid w:val="003A2D8E"/>
    <w:rsid w:val="003B1130"/>
    <w:rsid w:val="003C20E4"/>
    <w:rsid w:val="003E205E"/>
    <w:rsid w:val="003E6F90"/>
    <w:rsid w:val="003F5D0F"/>
    <w:rsid w:val="00414101"/>
    <w:rsid w:val="00433DDB"/>
    <w:rsid w:val="00437619"/>
    <w:rsid w:val="004413C0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F3825"/>
    <w:rsid w:val="005F6F1B"/>
    <w:rsid w:val="005F7E42"/>
    <w:rsid w:val="00624B33"/>
    <w:rsid w:val="00630AA2"/>
    <w:rsid w:val="00646707"/>
    <w:rsid w:val="00662E58"/>
    <w:rsid w:val="00664DCF"/>
    <w:rsid w:val="006C5D39"/>
    <w:rsid w:val="006E0C74"/>
    <w:rsid w:val="006E2810"/>
    <w:rsid w:val="006E5417"/>
    <w:rsid w:val="006F02FF"/>
    <w:rsid w:val="00710D40"/>
    <w:rsid w:val="00712F60"/>
    <w:rsid w:val="00720E3B"/>
    <w:rsid w:val="00725B43"/>
    <w:rsid w:val="00745F6B"/>
    <w:rsid w:val="0075585E"/>
    <w:rsid w:val="00770571"/>
    <w:rsid w:val="007768FF"/>
    <w:rsid w:val="007824D3"/>
    <w:rsid w:val="00796EE3"/>
    <w:rsid w:val="007A7D29"/>
    <w:rsid w:val="007B3AF1"/>
    <w:rsid w:val="007B4AB8"/>
    <w:rsid w:val="007C2CA7"/>
    <w:rsid w:val="007F1F8B"/>
    <w:rsid w:val="007F67A1"/>
    <w:rsid w:val="00817AA0"/>
    <w:rsid w:val="008206C8"/>
    <w:rsid w:val="00840CD5"/>
    <w:rsid w:val="00874A6C"/>
    <w:rsid w:val="00876C65"/>
    <w:rsid w:val="008A4B4C"/>
    <w:rsid w:val="008C239F"/>
    <w:rsid w:val="008E480C"/>
    <w:rsid w:val="008E752E"/>
    <w:rsid w:val="00907757"/>
    <w:rsid w:val="00917F8B"/>
    <w:rsid w:val="009212B0"/>
    <w:rsid w:val="009234A5"/>
    <w:rsid w:val="009336F7"/>
    <w:rsid w:val="009374A7"/>
    <w:rsid w:val="0098551D"/>
    <w:rsid w:val="0099518F"/>
    <w:rsid w:val="009A523D"/>
    <w:rsid w:val="009F1E86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B2BA1"/>
    <w:rsid w:val="00AE341B"/>
    <w:rsid w:val="00B07CA7"/>
    <w:rsid w:val="00B1279A"/>
    <w:rsid w:val="00B510F7"/>
    <w:rsid w:val="00B5222E"/>
    <w:rsid w:val="00B61C96"/>
    <w:rsid w:val="00B65A88"/>
    <w:rsid w:val="00B7093D"/>
    <w:rsid w:val="00B70C08"/>
    <w:rsid w:val="00B73A2A"/>
    <w:rsid w:val="00B82226"/>
    <w:rsid w:val="00B94B06"/>
    <w:rsid w:val="00B94C28"/>
    <w:rsid w:val="00BC10BA"/>
    <w:rsid w:val="00BC5AFD"/>
    <w:rsid w:val="00C04F43"/>
    <w:rsid w:val="00C0609D"/>
    <w:rsid w:val="00C115AB"/>
    <w:rsid w:val="00C30249"/>
    <w:rsid w:val="00C3723B"/>
    <w:rsid w:val="00C606C9"/>
    <w:rsid w:val="00C80288"/>
    <w:rsid w:val="00C90650"/>
    <w:rsid w:val="00C97D78"/>
    <w:rsid w:val="00CC2AAE"/>
    <w:rsid w:val="00CC5A42"/>
    <w:rsid w:val="00CD0EAB"/>
    <w:rsid w:val="00CF34DB"/>
    <w:rsid w:val="00CF558F"/>
    <w:rsid w:val="00D073E2"/>
    <w:rsid w:val="00D35A00"/>
    <w:rsid w:val="00D446EC"/>
    <w:rsid w:val="00D51BF0"/>
    <w:rsid w:val="00D55942"/>
    <w:rsid w:val="00D807BF"/>
    <w:rsid w:val="00D8606C"/>
    <w:rsid w:val="00D9074D"/>
    <w:rsid w:val="00DA06E0"/>
    <w:rsid w:val="00DA7887"/>
    <w:rsid w:val="00DB2C26"/>
    <w:rsid w:val="00DE6B43"/>
    <w:rsid w:val="00E11923"/>
    <w:rsid w:val="00E262D4"/>
    <w:rsid w:val="00E36250"/>
    <w:rsid w:val="00E54511"/>
    <w:rsid w:val="00E61DAC"/>
    <w:rsid w:val="00E75FE3"/>
    <w:rsid w:val="00EB7AB1"/>
    <w:rsid w:val="00EF48CC"/>
    <w:rsid w:val="00F6478D"/>
    <w:rsid w:val="00F73032"/>
    <w:rsid w:val="00F7793C"/>
    <w:rsid w:val="00F848FC"/>
    <w:rsid w:val="00F9282A"/>
    <w:rsid w:val="00F96BAD"/>
    <w:rsid w:val="00FB0E84"/>
    <w:rsid w:val="00FD01C2"/>
    <w:rsid w:val="00FD794B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D9074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contextualSpacing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D9074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contextualSpacing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491814">
          <w:marLeft w:val="44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1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51933">
          <w:marLeft w:val="44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ftp://ftp.tnt.uni-hannover.de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803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5598</CharactersWithSpaces>
  <SharedDoc>false</SharedDoc>
  <HLinks>
    <vt:vector size="24" baseType="variant">
      <vt:variant>
        <vt:i4>7864436</vt:i4>
      </vt:variant>
      <vt:variant>
        <vt:i4>0</vt:i4>
      </vt:variant>
      <vt:variant>
        <vt:i4>0</vt:i4>
      </vt:variant>
      <vt:variant>
        <vt:i4>5</vt:i4>
      </vt:variant>
      <vt:variant>
        <vt:lpwstr>ftp://ftp.tnt.uni-hannover.de/</vt:lpwstr>
      </vt:variant>
      <vt:variant>
        <vt:lpwstr/>
      </vt:variant>
      <vt:variant>
        <vt:i4>6291568</vt:i4>
      </vt:variant>
      <vt:variant>
        <vt:i4>3182</vt:i4>
      </vt:variant>
      <vt:variant>
        <vt:i4>1025</vt:i4>
      </vt:variant>
      <vt:variant>
        <vt:i4>1</vt:i4>
      </vt:variant>
      <vt:variant>
        <vt:lpwstr>johnny-445-1044_1280x720_60p</vt:lpwstr>
      </vt:variant>
      <vt:variant>
        <vt:lpwstr/>
      </vt:variant>
      <vt:variant>
        <vt:i4>2818048</vt:i4>
      </vt:variant>
      <vt:variant>
        <vt:i4>3212</vt:i4>
      </vt:variant>
      <vt:variant>
        <vt:i4>1026</vt:i4>
      </vt:variant>
      <vt:variant>
        <vt:i4>1</vt:i4>
      </vt:variant>
      <vt:variant>
        <vt:lpwstr>kristen-and-sara-384-983_1280x720_60p</vt:lpwstr>
      </vt:variant>
      <vt:variant>
        <vt:lpwstr/>
      </vt:variant>
      <vt:variant>
        <vt:i4>196680</vt:i4>
      </vt:variant>
      <vt:variant>
        <vt:i4>3239</vt:i4>
      </vt:variant>
      <vt:variant>
        <vt:i4>1027</vt:i4>
      </vt:variant>
      <vt:variant>
        <vt:i4>1</vt:i4>
      </vt:variant>
      <vt:variant>
        <vt:lpwstr>four_people_00_4615-5214_1280x720_60p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Jill Boyce</cp:lastModifiedBy>
  <cp:revision>3</cp:revision>
  <cp:lastPrinted>2012-01-31T18:13:00Z</cp:lastPrinted>
  <dcterms:created xsi:type="dcterms:W3CDTF">2012-02-09T18:35:00Z</dcterms:created>
  <dcterms:modified xsi:type="dcterms:W3CDTF">2012-02-09T18:36:00Z</dcterms:modified>
</cp:coreProperties>
</file>