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93" w:rsidRPr="007B5BA3" w:rsidRDefault="00B75A2E" w:rsidP="00036D4D">
      <w:pPr>
        <w:pStyle w:val="1"/>
      </w:pPr>
      <w:r>
        <w:rPr>
          <w:rFonts w:hint="eastAsia"/>
          <w:lang w:eastAsia="zh-CN"/>
        </w:rPr>
        <w:t xml:space="preserve">Text </w:t>
      </w:r>
      <w:r w:rsidR="002B66F6">
        <w:rPr>
          <w:rFonts w:hint="eastAsia"/>
          <w:lang w:eastAsia="zh-CN"/>
        </w:rPr>
        <w:t xml:space="preserve">of scheme 1 - </w:t>
      </w:r>
      <w:r>
        <w:rPr>
          <w:rFonts w:hint="eastAsia"/>
          <w:lang w:eastAsia="zh-CN"/>
        </w:rPr>
        <w:t>v</w:t>
      </w:r>
      <w:r w:rsidR="00207493">
        <w:rPr>
          <w:rFonts w:hint="eastAsia"/>
          <w:lang w:eastAsia="zh-CN"/>
        </w:rPr>
        <w:t>ersion 1</w:t>
      </w:r>
      <w:r>
        <w:rPr>
          <w:rFonts w:hint="eastAsia"/>
          <w:lang w:eastAsia="zh-CN"/>
        </w:rPr>
        <w:t xml:space="preserve"> </w:t>
      </w:r>
      <w:r w:rsidR="00D97045">
        <w:rPr>
          <w:rFonts w:hint="eastAsia"/>
          <w:lang w:eastAsia="zh-CN"/>
        </w:rPr>
        <w:t>(JCTVC-H326 style)</w:t>
      </w:r>
    </w:p>
    <w:p w:rsidR="00207493" w:rsidRPr="00690205" w:rsidRDefault="00207493" w:rsidP="00207493">
      <w:pPr>
        <w:jc w:val="both"/>
        <w:rPr>
          <w:b/>
          <w:szCs w:val="22"/>
          <w:lang w:val="en-CA" w:eastAsia="zh-CN"/>
        </w:rPr>
      </w:pPr>
      <w:r w:rsidRPr="00690205">
        <w:rPr>
          <w:rFonts w:hint="eastAsia"/>
          <w:b/>
          <w:szCs w:val="22"/>
          <w:lang w:val="en-CA" w:eastAsia="zh-CN"/>
        </w:rPr>
        <w:t xml:space="preserve">7.3.7 </w:t>
      </w:r>
      <w:bookmarkStart w:id="4" w:name="_Toc287363769"/>
      <w:bookmarkStart w:id="5" w:name="_Ref293581597"/>
      <w:bookmarkStart w:id="6" w:name="_Toc311216762"/>
      <w:r w:rsidRPr="00690205">
        <w:rPr>
          <w:b/>
          <w:lang w:val="en-GB"/>
        </w:rPr>
        <w:t>Prediction unit syntax</w:t>
      </w:r>
      <w:bookmarkEnd w:id="4"/>
      <w:bookmarkEnd w:id="5"/>
      <w:bookmarkEnd w:id="6"/>
    </w:p>
    <w:tbl>
      <w:tblPr>
        <w:tblW w:w="9096" w:type="dxa"/>
        <w:jc w:val="center"/>
        <w:tblInd w:w="-1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35"/>
        <w:gridCol w:w="1261"/>
      </w:tblGrid>
      <w:tr w:rsidR="00207493" w:rsidRPr="007C314A" w:rsidTr="0049770B">
        <w:trPr>
          <w:cantSplit/>
          <w:jc w:val="center"/>
        </w:trPr>
        <w:tc>
          <w:tcPr>
            <w:tcW w:w="7835" w:type="dxa"/>
          </w:tcPr>
          <w:p w:rsidR="00207493" w:rsidRPr="007C314A" w:rsidRDefault="00207493" w:rsidP="0049770B">
            <w:pPr>
              <w:pStyle w:val="tablesyntax"/>
              <w:rPr>
                <w:rFonts w:ascii="Times New Roman" w:hAnsi="Times New Roman"/>
                <w:lang w:eastAsia="ko-KR"/>
              </w:rPr>
            </w:pPr>
            <w:del w:id="7" w:author="Haitao Yang" w:date="2012-02-03T19:50:00Z"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b/>
                  <w:lang w:eastAsia="ko-KR"/>
                </w:rPr>
                <w:delText>intra_chroma_pred_mode</w:delText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delText>[ x0 ][ y0 ]</w:delText>
              </w:r>
            </w:del>
          </w:p>
        </w:tc>
        <w:tc>
          <w:tcPr>
            <w:tcW w:w="1261" w:type="dxa"/>
          </w:tcPr>
          <w:p w:rsidR="00207493" w:rsidRPr="007C314A" w:rsidRDefault="00207493" w:rsidP="0049770B">
            <w:pPr>
              <w:pStyle w:val="tablecell"/>
              <w:rPr>
                <w:lang w:eastAsia="ko-KR"/>
              </w:rPr>
            </w:pPr>
            <w:del w:id="8" w:author="Haitao Yang" w:date="2012-02-03T19:50:00Z">
              <w:r w:rsidRPr="007C314A" w:rsidDel="007C314A">
                <w:rPr>
                  <w:lang w:eastAsia="ko-KR"/>
                </w:rPr>
                <w:delText>ae(v)</w:delText>
              </w:r>
            </w:del>
          </w:p>
        </w:tc>
      </w:tr>
      <w:tr w:rsidR="00207493" w:rsidRPr="007C314A" w:rsidTr="0049770B">
        <w:trPr>
          <w:cantSplit/>
          <w:jc w:val="center"/>
        </w:trPr>
        <w:tc>
          <w:tcPr>
            <w:tcW w:w="7835" w:type="dxa"/>
          </w:tcPr>
          <w:p w:rsidR="00207493" w:rsidRPr="007C314A" w:rsidDel="007C314A" w:rsidRDefault="00207493" w:rsidP="0049770B">
            <w:pPr>
              <w:pStyle w:val="tablesyntax"/>
              <w:rPr>
                <w:del w:id="9" w:author="Haitao Yang" w:date="2012-02-03T19:50:00Z"/>
                <w:rFonts w:ascii="Times New Roman" w:hAnsi="Times New Roman"/>
                <w:lang w:eastAsia="ko-KR"/>
              </w:rPr>
            </w:pPr>
            <w:del w:id="10" w:author="Haitao Yang" w:date="2012-02-03T19:50:00Z"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  <w:delText xml:space="preserve">SignaledAsChromaDC = </w:delText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br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  <w:delText>( chroma_pred_from_luma_enabled_flag ?</w:delText>
              </w:r>
            </w:del>
          </w:p>
          <w:p w:rsidR="00207493" w:rsidRPr="007C314A" w:rsidDel="007C314A" w:rsidRDefault="00207493" w:rsidP="0049770B">
            <w:pPr>
              <w:pStyle w:val="tablesyntax"/>
              <w:rPr>
                <w:del w:id="11" w:author="Haitao Yang" w:date="2012-02-03T19:50:00Z"/>
                <w:rFonts w:ascii="Times New Roman" w:hAnsi="Times New Roman"/>
                <w:lang w:eastAsia="ko-KR"/>
              </w:rPr>
            </w:pPr>
            <w:del w:id="12" w:author="Haitao Yang" w:date="2012-02-03T19:50:00Z"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  <w:delText>intra_chroma_pred_mode[ x0 ][ y0 ] == 3 :</w:delText>
              </w:r>
            </w:del>
          </w:p>
          <w:p w:rsidR="00207493" w:rsidRPr="007C314A" w:rsidRDefault="00207493" w:rsidP="0049770B">
            <w:pPr>
              <w:pStyle w:val="tablesyntax"/>
              <w:rPr>
                <w:rFonts w:ascii="Times New Roman" w:hAnsi="Times New Roman"/>
                <w:lang w:eastAsia="ko-KR"/>
              </w:rPr>
            </w:pPr>
            <w:del w:id="13" w:author="Haitao Yang" w:date="2012-02-03T19:50:00Z"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</w:r>
              <w:r w:rsidRPr="007C314A" w:rsidDel="007C314A">
                <w:rPr>
                  <w:rFonts w:ascii="Times New Roman" w:hAnsi="Times New Roman"/>
                  <w:lang w:eastAsia="ko-KR"/>
                </w:rPr>
                <w:tab/>
                <w:delText>intra_chroma_pred_mode[ x0 ][ y0 ] == 2 )</w:delText>
              </w:r>
            </w:del>
          </w:p>
        </w:tc>
        <w:tc>
          <w:tcPr>
            <w:tcW w:w="1261" w:type="dxa"/>
          </w:tcPr>
          <w:p w:rsidR="00207493" w:rsidRPr="007C314A" w:rsidRDefault="00207493" w:rsidP="0049770B">
            <w:pPr>
              <w:pStyle w:val="tablecell"/>
              <w:rPr>
                <w:lang w:eastAsia="ko-KR"/>
              </w:rPr>
            </w:pPr>
          </w:p>
        </w:tc>
      </w:tr>
      <w:tr w:rsidR="00207493" w:rsidRPr="00F12E41" w:rsidTr="0049770B">
        <w:trPr>
          <w:cantSplit/>
          <w:jc w:val="center"/>
          <w:ins w:id="14" w:author="Haitao Yang" w:date="2012-02-03T19:50:00Z"/>
        </w:trPr>
        <w:tc>
          <w:tcPr>
            <w:tcW w:w="7835" w:type="dxa"/>
          </w:tcPr>
          <w:p w:rsidR="00207493" w:rsidRPr="00F12E41" w:rsidRDefault="00207493" w:rsidP="0049770B">
            <w:pPr>
              <w:pStyle w:val="tablesyntax"/>
              <w:rPr>
                <w:ins w:id="15" w:author="Haitao Yang" w:date="2012-02-03T19:50:00Z"/>
                <w:rFonts w:ascii="Times New Roman" w:eastAsia="宋体" w:hAnsi="Times New Roman"/>
                <w:b/>
                <w:lang w:eastAsia="zh-CN"/>
              </w:rPr>
            </w:pPr>
            <w:ins w:id="16" w:author="Haitao Yang" w:date="2012-02-03T19:50:00Z"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eastAsia="宋体" w:hAnsi="Times New Roman" w:hint="eastAsia"/>
                  <w:b/>
                  <w:lang w:eastAsia="zh-CN"/>
                </w:rPr>
                <w:t>intra_chroma_DM_flag[ x0 ][ y0 ]</w:t>
              </w:r>
            </w:ins>
          </w:p>
        </w:tc>
        <w:tc>
          <w:tcPr>
            <w:tcW w:w="1261" w:type="dxa"/>
          </w:tcPr>
          <w:p w:rsidR="00207493" w:rsidRPr="00F12E41" w:rsidRDefault="00207493" w:rsidP="0049770B">
            <w:pPr>
              <w:pStyle w:val="tablecell"/>
              <w:rPr>
                <w:ins w:id="17" w:author="Haitao Yang" w:date="2012-02-03T19:50:00Z"/>
                <w:rFonts w:eastAsia="宋体"/>
                <w:lang w:val="en-US" w:eastAsia="zh-CN"/>
              </w:rPr>
            </w:pPr>
            <w:ins w:id="18" w:author="Haitao Yang" w:date="2012-02-03T19:50:00Z">
              <w:r w:rsidRPr="00F12E41">
                <w:rPr>
                  <w:lang w:val="en-US" w:eastAsia="ko-KR"/>
                </w:rPr>
                <w:t>a</w:t>
              </w:r>
              <w:r w:rsidRPr="00F12E41">
                <w:rPr>
                  <w:rFonts w:eastAsia="宋体" w:hint="eastAsia"/>
                  <w:lang w:val="en-US" w:eastAsia="zh-CN"/>
                </w:rPr>
                <w:t>e(v)</w:t>
              </w:r>
            </w:ins>
          </w:p>
        </w:tc>
      </w:tr>
      <w:tr w:rsidR="007A7FD7" w:rsidRPr="00F12E41" w:rsidTr="0049770B">
        <w:trPr>
          <w:cantSplit/>
          <w:jc w:val="center"/>
          <w:ins w:id="19" w:author="Haitao Yang" w:date="2012-02-03T23:47:00Z"/>
        </w:trPr>
        <w:tc>
          <w:tcPr>
            <w:tcW w:w="7835" w:type="dxa"/>
          </w:tcPr>
          <w:p w:rsidR="007A7FD7" w:rsidRPr="007A7FD7" w:rsidRDefault="007A7FD7" w:rsidP="0049770B">
            <w:pPr>
              <w:pStyle w:val="tablesyntax"/>
              <w:rPr>
                <w:ins w:id="20" w:author="Haitao Yang" w:date="2012-02-03T23:47:00Z"/>
                <w:rFonts w:ascii="Times New Roman" w:hAnsi="Times New Roman"/>
                <w:lang w:eastAsia="ko-KR"/>
              </w:rPr>
            </w:pPr>
            <w:ins w:id="21" w:author="Haitao Yang" w:date="2012-02-03T23:47:00Z"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7A7FD7">
                <w:rPr>
                  <w:rFonts w:ascii="Times New Roman" w:eastAsia="宋体" w:hAnsi="Times New Roman" w:hint="eastAsia"/>
                  <w:lang w:eastAsia="zh-CN"/>
                </w:rPr>
                <w:t>intra_chroma_LM_flag[ x0 ][ y0 ] = 0</w:t>
              </w:r>
            </w:ins>
          </w:p>
        </w:tc>
        <w:tc>
          <w:tcPr>
            <w:tcW w:w="1261" w:type="dxa"/>
          </w:tcPr>
          <w:p w:rsidR="007A7FD7" w:rsidRPr="00F12E41" w:rsidRDefault="007A7FD7" w:rsidP="0049770B">
            <w:pPr>
              <w:pStyle w:val="tablecell"/>
              <w:rPr>
                <w:ins w:id="22" w:author="Haitao Yang" w:date="2012-02-03T23:47:00Z"/>
                <w:lang w:val="en-US" w:eastAsia="ko-KR"/>
              </w:rPr>
            </w:pPr>
          </w:p>
        </w:tc>
      </w:tr>
      <w:tr w:rsidR="00207493" w:rsidRPr="00F12E41" w:rsidTr="0049770B">
        <w:trPr>
          <w:cantSplit/>
          <w:jc w:val="center"/>
          <w:ins w:id="23" w:author="Haitao Yang" w:date="2012-02-03T19:50:00Z"/>
        </w:trPr>
        <w:tc>
          <w:tcPr>
            <w:tcW w:w="7835" w:type="dxa"/>
          </w:tcPr>
          <w:p w:rsidR="00207493" w:rsidRPr="00F12E41" w:rsidRDefault="00207493" w:rsidP="00426874">
            <w:pPr>
              <w:pStyle w:val="tablesyntax"/>
              <w:rPr>
                <w:ins w:id="24" w:author="Haitao Yang" w:date="2012-02-03T19:50:00Z"/>
                <w:rFonts w:ascii="Times New Roman" w:eastAsia="宋体" w:hAnsi="Times New Roman"/>
                <w:lang w:eastAsia="zh-CN"/>
              </w:rPr>
            </w:pPr>
            <w:ins w:id="25" w:author="Haitao Yang" w:date="2012-02-03T19:50:00Z"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eastAsia="宋体" w:hAnsi="Times New Roman" w:hint="eastAsia"/>
                  <w:lang w:eastAsia="zh-CN"/>
                </w:rPr>
                <w:t>if(</w:t>
              </w:r>
              <w:r>
                <w:rPr>
                  <w:rFonts w:ascii="Times New Roman" w:eastAsia="宋体" w:hAnsi="Times New Roman" w:hint="eastAsia"/>
                  <w:lang w:eastAsia="zh-CN"/>
                </w:rPr>
                <w:t xml:space="preserve"> </w:t>
              </w:r>
              <w:r w:rsidRPr="00F12E41">
                <w:rPr>
                  <w:lang w:eastAsia="ko-KR"/>
                </w:rPr>
                <w:t>chroma_pred_from_luma_enabled_flag</w:t>
              </w:r>
              <w:r>
                <w:rPr>
                  <w:rFonts w:eastAsiaTheme="minorEastAsia" w:hint="eastAsia"/>
                  <w:lang w:eastAsia="zh-CN"/>
                </w:rPr>
                <w:t xml:space="preserve"> &amp;&amp; </w:t>
              </w:r>
              <w:r w:rsidRPr="00F12E41">
                <w:rPr>
                  <w:rFonts w:ascii="Times New Roman" w:eastAsia="宋体" w:hAnsi="Times New Roman" w:hint="eastAsia"/>
                  <w:lang w:eastAsia="zh-CN"/>
                </w:rPr>
                <w:t>!intra_chroma_DM_flag[ x0 ][ y0 ]</w:t>
              </w:r>
              <w:r>
                <w:rPr>
                  <w:rFonts w:ascii="Times New Roman" w:eastAsia="宋体" w:hAnsi="Times New Roman" w:hint="eastAsia"/>
                  <w:lang w:eastAsia="zh-CN"/>
                </w:rPr>
                <w:t xml:space="preserve"> </w:t>
              </w:r>
              <w:r w:rsidRPr="00F12E41">
                <w:rPr>
                  <w:rFonts w:ascii="Times New Roman" w:eastAsia="宋体" w:hAnsi="Times New Roman" w:hint="eastAsia"/>
                  <w:lang w:eastAsia="zh-CN"/>
                </w:rPr>
                <w:t>)</w:t>
              </w:r>
            </w:ins>
          </w:p>
        </w:tc>
        <w:tc>
          <w:tcPr>
            <w:tcW w:w="1261" w:type="dxa"/>
          </w:tcPr>
          <w:p w:rsidR="00207493" w:rsidRPr="00F12E41" w:rsidRDefault="00207493" w:rsidP="0049770B">
            <w:pPr>
              <w:pStyle w:val="tablecell"/>
              <w:rPr>
                <w:ins w:id="26" w:author="Haitao Yang" w:date="2012-02-03T19:50:00Z"/>
                <w:lang w:eastAsia="ko-KR"/>
              </w:rPr>
            </w:pPr>
          </w:p>
        </w:tc>
      </w:tr>
      <w:tr w:rsidR="00207493" w:rsidRPr="00F12E41" w:rsidTr="0049770B">
        <w:trPr>
          <w:cantSplit/>
          <w:jc w:val="center"/>
          <w:ins w:id="27" w:author="Haitao Yang" w:date="2012-02-03T19:50:00Z"/>
        </w:trPr>
        <w:tc>
          <w:tcPr>
            <w:tcW w:w="7835" w:type="dxa"/>
          </w:tcPr>
          <w:p w:rsidR="00207493" w:rsidRPr="00F12E41" w:rsidRDefault="00207493" w:rsidP="0049770B">
            <w:pPr>
              <w:pStyle w:val="tablesyntax"/>
              <w:rPr>
                <w:ins w:id="28" w:author="Haitao Yang" w:date="2012-02-03T19:50:00Z"/>
                <w:rFonts w:ascii="Times New Roman" w:eastAsia="宋体" w:hAnsi="Times New Roman"/>
                <w:b/>
                <w:lang w:eastAsia="zh-CN"/>
              </w:rPr>
            </w:pPr>
            <w:ins w:id="29" w:author="Haitao Yang" w:date="2012-02-03T19:50:00Z"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eastAsia="宋体" w:hAnsi="Times New Roman" w:hint="eastAsia"/>
                  <w:b/>
                  <w:lang w:eastAsia="zh-CN"/>
                </w:rPr>
                <w:t>intra_chroma_LM_flag[ x0 ][ y0 ]</w:t>
              </w:r>
            </w:ins>
          </w:p>
        </w:tc>
        <w:tc>
          <w:tcPr>
            <w:tcW w:w="1261" w:type="dxa"/>
          </w:tcPr>
          <w:p w:rsidR="00207493" w:rsidRPr="00F12E41" w:rsidRDefault="00207493" w:rsidP="0049770B">
            <w:pPr>
              <w:pStyle w:val="tablecell"/>
              <w:rPr>
                <w:ins w:id="30" w:author="Haitao Yang" w:date="2012-02-03T19:50:00Z"/>
                <w:rFonts w:eastAsia="宋体"/>
                <w:lang w:eastAsia="zh-CN"/>
              </w:rPr>
            </w:pPr>
            <w:ins w:id="31" w:author="Haitao Yang" w:date="2012-02-03T19:50:00Z">
              <w:r w:rsidRPr="00F12E41">
                <w:rPr>
                  <w:rFonts w:eastAsia="宋体" w:hint="eastAsia"/>
                  <w:lang w:eastAsia="zh-CN"/>
                </w:rPr>
                <w:t>ae(v)</w:t>
              </w:r>
            </w:ins>
          </w:p>
        </w:tc>
      </w:tr>
      <w:tr w:rsidR="00207493" w:rsidRPr="00F12E41" w:rsidTr="0049770B">
        <w:trPr>
          <w:cantSplit/>
          <w:jc w:val="center"/>
          <w:ins w:id="32" w:author="Haitao Yang" w:date="2012-02-03T19:50:00Z"/>
        </w:trPr>
        <w:tc>
          <w:tcPr>
            <w:tcW w:w="7835" w:type="dxa"/>
          </w:tcPr>
          <w:p w:rsidR="00207493" w:rsidRPr="00F12E41" w:rsidRDefault="00207493" w:rsidP="0049770B">
            <w:pPr>
              <w:pStyle w:val="tablesyntax"/>
              <w:rPr>
                <w:ins w:id="33" w:author="Haitao Yang" w:date="2012-02-03T19:50:00Z"/>
                <w:rFonts w:ascii="Times New Roman" w:eastAsia="宋体" w:hAnsi="Times New Roman"/>
                <w:lang w:val="en-US" w:eastAsia="zh-CN"/>
              </w:rPr>
            </w:pPr>
            <w:ins w:id="34" w:author="Haitao Yang" w:date="2012-02-03T19:50:00Z"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eastAsia="宋体" w:hAnsi="Times New Roman" w:hint="eastAsia"/>
                  <w:lang w:eastAsia="zh-CN"/>
                </w:rPr>
                <w:t>if(</w:t>
              </w:r>
              <w:r w:rsidRPr="00F12E41">
                <w:rPr>
                  <w:lang w:eastAsia="ko-KR"/>
                </w:rPr>
                <w:t>chroma_pred_from_luma_enabled_flag</w:t>
              </w:r>
              <w:r>
                <w:rPr>
                  <w:rFonts w:eastAsiaTheme="minorEastAsia" w:hint="eastAsia"/>
                  <w:lang w:eastAsia="zh-CN"/>
                </w:rPr>
                <w:t xml:space="preserve"> &amp;&amp; </w:t>
              </w:r>
              <w:r>
                <w:rPr>
                  <w:rFonts w:ascii="Times New Roman" w:eastAsia="宋体" w:hAnsi="Times New Roman" w:hint="eastAsia"/>
                  <w:lang w:eastAsia="zh-CN"/>
                </w:rPr>
                <w:t>!</w:t>
              </w:r>
              <w:r w:rsidRPr="00F12E41">
                <w:rPr>
                  <w:rFonts w:ascii="Times New Roman" w:eastAsia="宋体" w:hAnsi="Times New Roman" w:hint="eastAsia"/>
                  <w:lang w:eastAsia="zh-CN"/>
                </w:rPr>
                <w:t>intra_chroma_LM_flag[ x0 ][ y0 ] )</w:t>
              </w:r>
            </w:ins>
          </w:p>
        </w:tc>
        <w:tc>
          <w:tcPr>
            <w:tcW w:w="1261" w:type="dxa"/>
          </w:tcPr>
          <w:p w:rsidR="00207493" w:rsidRPr="00F12E41" w:rsidRDefault="00207493" w:rsidP="0049770B">
            <w:pPr>
              <w:pStyle w:val="tablecell"/>
              <w:rPr>
                <w:ins w:id="35" w:author="Haitao Yang" w:date="2012-02-03T19:50:00Z"/>
                <w:lang w:eastAsia="ko-KR"/>
              </w:rPr>
            </w:pPr>
          </w:p>
        </w:tc>
      </w:tr>
      <w:tr w:rsidR="00207493" w:rsidRPr="00F12E41" w:rsidTr="0049770B">
        <w:trPr>
          <w:cantSplit/>
          <w:jc w:val="center"/>
          <w:ins w:id="36" w:author="Haitao Yang" w:date="2012-02-03T19:50:00Z"/>
        </w:trPr>
        <w:tc>
          <w:tcPr>
            <w:tcW w:w="7835" w:type="dxa"/>
          </w:tcPr>
          <w:p w:rsidR="00207493" w:rsidRPr="00F12E41" w:rsidRDefault="00207493" w:rsidP="0049770B">
            <w:pPr>
              <w:pStyle w:val="tablesyntax"/>
              <w:rPr>
                <w:ins w:id="37" w:author="Haitao Yang" w:date="2012-02-03T19:50:00Z"/>
                <w:rFonts w:ascii="Times New Roman" w:eastAsia="宋体" w:hAnsi="Times New Roman"/>
                <w:b/>
                <w:lang w:val="en-US" w:eastAsia="zh-CN"/>
              </w:rPr>
            </w:pPr>
            <w:ins w:id="38" w:author="Haitao Yang" w:date="2012-02-03T19:50:00Z"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eastAsia="宋体" w:hAnsi="Times New Roman" w:hint="eastAsia"/>
                  <w:b/>
                  <w:lang w:eastAsia="zh-CN"/>
                </w:rPr>
                <w:t>intra_chroma_rem_mode[ x0 ][ y0 ]</w:t>
              </w:r>
            </w:ins>
          </w:p>
        </w:tc>
        <w:tc>
          <w:tcPr>
            <w:tcW w:w="1261" w:type="dxa"/>
          </w:tcPr>
          <w:p w:rsidR="00207493" w:rsidRPr="00F12E41" w:rsidRDefault="00207493" w:rsidP="0049770B">
            <w:pPr>
              <w:pStyle w:val="tablecell"/>
              <w:rPr>
                <w:ins w:id="39" w:author="Haitao Yang" w:date="2012-02-03T19:50:00Z"/>
                <w:lang w:eastAsia="ko-KR"/>
              </w:rPr>
            </w:pPr>
            <w:ins w:id="40" w:author="Haitao Yang" w:date="2012-02-03T19:50:00Z">
              <w:r w:rsidRPr="00F12E41">
                <w:rPr>
                  <w:rFonts w:eastAsia="宋体" w:hint="eastAsia"/>
                  <w:lang w:eastAsia="zh-CN"/>
                </w:rPr>
                <w:t>ae(v)</w:t>
              </w:r>
            </w:ins>
          </w:p>
        </w:tc>
      </w:tr>
      <w:tr w:rsidR="00207493" w:rsidRPr="00210652" w:rsidTr="0049770B">
        <w:trPr>
          <w:cantSplit/>
          <w:jc w:val="center"/>
          <w:ins w:id="41" w:author="Haitao Yang" w:date="2012-02-03T19:50:00Z"/>
        </w:trPr>
        <w:tc>
          <w:tcPr>
            <w:tcW w:w="7835" w:type="dxa"/>
          </w:tcPr>
          <w:p w:rsidR="00207493" w:rsidRPr="00F12E41" w:rsidRDefault="00207493" w:rsidP="0049770B">
            <w:pPr>
              <w:pStyle w:val="tablesyntax"/>
              <w:rPr>
                <w:ins w:id="42" w:author="Haitao Yang" w:date="2012-02-03T19:50:00Z"/>
                <w:rFonts w:ascii="Times New Roman" w:eastAsia="宋体" w:hAnsi="Times New Roman"/>
                <w:lang w:eastAsia="zh-CN"/>
              </w:rPr>
            </w:pPr>
            <w:ins w:id="43" w:author="Haitao Yang" w:date="2012-02-03T19:50:00Z"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hAnsi="Times New Roman"/>
                  <w:lang w:eastAsia="ko-KR"/>
                </w:rPr>
                <w:tab/>
              </w:r>
              <w:r w:rsidRPr="00F12E41">
                <w:rPr>
                  <w:rFonts w:ascii="Times New Roman" w:eastAsia="宋体" w:hAnsi="Times New Roman" w:hint="eastAsia"/>
                  <w:lang w:eastAsia="zh-CN"/>
                </w:rPr>
                <w:t>}</w:t>
              </w:r>
            </w:ins>
          </w:p>
        </w:tc>
        <w:tc>
          <w:tcPr>
            <w:tcW w:w="1261" w:type="dxa"/>
          </w:tcPr>
          <w:p w:rsidR="00207493" w:rsidRPr="00F12E41" w:rsidRDefault="00207493" w:rsidP="0049770B">
            <w:pPr>
              <w:pStyle w:val="tablecell"/>
              <w:rPr>
                <w:ins w:id="44" w:author="Haitao Yang" w:date="2012-02-03T19:50:00Z"/>
                <w:lang w:eastAsia="ko-KR"/>
              </w:rPr>
            </w:pPr>
          </w:p>
        </w:tc>
      </w:tr>
    </w:tbl>
    <w:p w:rsidR="00207493" w:rsidRDefault="00207493" w:rsidP="00207493">
      <w:pPr>
        <w:jc w:val="both"/>
        <w:rPr>
          <w:szCs w:val="22"/>
          <w:lang w:val="en-CA" w:eastAsia="zh-CN"/>
        </w:rPr>
      </w:pPr>
    </w:p>
    <w:p w:rsidR="00207493" w:rsidRPr="00690205" w:rsidRDefault="00207493" w:rsidP="00207493">
      <w:pPr>
        <w:jc w:val="both"/>
        <w:rPr>
          <w:b/>
          <w:szCs w:val="22"/>
          <w:lang w:val="en-CA" w:eastAsia="zh-CN"/>
        </w:rPr>
      </w:pPr>
      <w:r w:rsidRPr="00690205">
        <w:rPr>
          <w:rFonts w:hint="eastAsia"/>
          <w:b/>
          <w:szCs w:val="22"/>
          <w:lang w:val="en-CA" w:eastAsia="zh-CN"/>
        </w:rPr>
        <w:t xml:space="preserve">7.4.7 </w:t>
      </w:r>
      <w:bookmarkStart w:id="45" w:name="_Toc287363793"/>
      <w:bookmarkStart w:id="46" w:name="_Toc311217156"/>
      <w:r w:rsidRPr="00690205">
        <w:rPr>
          <w:b/>
          <w:lang w:val="en-GB"/>
        </w:rPr>
        <w:t>Prediction unit semantics</w:t>
      </w:r>
      <w:bookmarkEnd w:id="45"/>
      <w:bookmarkEnd w:id="46"/>
    </w:p>
    <w:p w:rsidR="00207493" w:rsidRDefault="00207493" w:rsidP="00207493">
      <w:pPr>
        <w:rPr>
          <w:ins w:id="47" w:author="Haitao Yang" w:date="2012-02-03T19:51:00Z"/>
          <w:lang w:eastAsia="zh-CN"/>
        </w:rPr>
      </w:pPr>
      <w:del w:id="48" w:author="Haitao Yang" w:date="2012-02-03T19:51:00Z">
        <w:r w:rsidRPr="007C314A" w:rsidDel="007C314A">
          <w:rPr>
            <w:b/>
            <w:lang w:eastAsia="ko-KR"/>
          </w:rPr>
          <w:delText>intra_chroma_pred_mode</w:delText>
        </w:r>
        <w:r w:rsidRPr="007C314A" w:rsidDel="007C314A">
          <w:rPr>
            <w:lang w:eastAsia="ko-KR"/>
          </w:rPr>
          <w:delText xml:space="preserve">[ x0 ][ y0 ] specifies the intra prediction mode for chroma samples. </w:delText>
        </w:r>
        <w:r w:rsidRPr="007C314A" w:rsidDel="007C314A">
          <w:delText>The array indices x0, y0 specify the location ( x0, y0 ) of the top-left luma sample of the considered prediction block relative to the top-left luma sample of the picture.</w:delText>
        </w:r>
      </w:del>
    </w:p>
    <w:p w:rsidR="00207493" w:rsidRPr="007C314A" w:rsidRDefault="00207493" w:rsidP="00207493">
      <w:pPr>
        <w:jc w:val="both"/>
        <w:rPr>
          <w:ins w:id="49" w:author="Haitao Yang" w:date="2012-02-03T19:51:00Z"/>
          <w:szCs w:val="22"/>
          <w:lang w:eastAsia="zh-CN"/>
        </w:rPr>
      </w:pPr>
      <w:ins w:id="50" w:author="Haitao Yang" w:date="2012-02-03T19:51:00Z">
        <w:r w:rsidRPr="007C314A">
          <w:rPr>
            <w:rFonts w:hint="eastAsia"/>
            <w:b/>
            <w:szCs w:val="22"/>
            <w:lang w:eastAsia="zh-CN"/>
          </w:rPr>
          <w:t>intra_chroma_DM_flag[ x0</w:t>
        </w:r>
        <w:r w:rsidRPr="007C314A">
          <w:rPr>
            <w:b/>
            <w:szCs w:val="22"/>
            <w:lang w:eastAsia="zh-CN"/>
          </w:rPr>
          <w:t> </w:t>
        </w:r>
        <w:r w:rsidRPr="007C314A">
          <w:rPr>
            <w:rFonts w:hint="eastAsia"/>
            <w:b/>
            <w:szCs w:val="22"/>
            <w:lang w:eastAsia="zh-CN"/>
          </w:rPr>
          <w:t>][</w:t>
        </w:r>
        <w:r w:rsidRPr="007C314A">
          <w:rPr>
            <w:b/>
            <w:szCs w:val="22"/>
            <w:lang w:eastAsia="zh-CN"/>
          </w:rPr>
          <w:t> </w:t>
        </w:r>
        <w:r w:rsidRPr="007C314A">
          <w:rPr>
            <w:rFonts w:hint="eastAsia"/>
            <w:b/>
            <w:szCs w:val="22"/>
            <w:lang w:eastAsia="zh-CN"/>
          </w:rPr>
          <w:t>y0</w:t>
        </w:r>
        <w:r w:rsidRPr="007C314A">
          <w:rPr>
            <w:b/>
            <w:szCs w:val="22"/>
            <w:lang w:eastAsia="zh-CN"/>
          </w:rPr>
          <w:t> </w:t>
        </w:r>
        <w:r w:rsidRPr="007C314A">
          <w:rPr>
            <w:rFonts w:hint="eastAsia"/>
            <w:b/>
            <w:szCs w:val="22"/>
            <w:lang w:eastAsia="zh-CN"/>
          </w:rPr>
          <w:t>]</w:t>
        </w:r>
        <w:r w:rsidRPr="007C314A">
          <w:rPr>
            <w:rFonts w:hint="eastAsia"/>
            <w:szCs w:val="22"/>
            <w:lang w:eastAsia="zh-CN"/>
          </w:rPr>
          <w:t xml:space="preserve"> specifies whether the intra prediction mode for chroma samples is direct mode (DM) or not. The array indices x0, y0 specify the location ( x0,  y0 ) of the top-left luma sample of the considered prediction block relative to the top-left luma sample of the picture. The detailed intra prediction mode for chroma samples is specified in 8.3.2.</w:t>
        </w:r>
      </w:ins>
    </w:p>
    <w:p w:rsidR="00207493" w:rsidRPr="007C314A" w:rsidRDefault="00207493" w:rsidP="00207493">
      <w:pPr>
        <w:jc w:val="both"/>
        <w:rPr>
          <w:ins w:id="51" w:author="Haitao Yang" w:date="2012-02-03T19:51:00Z"/>
          <w:szCs w:val="22"/>
          <w:lang w:eastAsia="zh-CN"/>
        </w:rPr>
      </w:pPr>
      <w:ins w:id="52" w:author="Haitao Yang" w:date="2012-02-03T19:51:00Z">
        <w:r w:rsidRPr="007C314A">
          <w:rPr>
            <w:rFonts w:hint="eastAsia"/>
            <w:b/>
            <w:szCs w:val="22"/>
            <w:lang w:eastAsia="zh-CN"/>
          </w:rPr>
          <w:t>intra_chroma_LM_flag[ x0</w:t>
        </w:r>
        <w:r w:rsidRPr="007C314A">
          <w:rPr>
            <w:b/>
            <w:szCs w:val="22"/>
            <w:lang w:eastAsia="zh-CN"/>
          </w:rPr>
          <w:t> </w:t>
        </w:r>
        <w:r w:rsidRPr="007C314A">
          <w:rPr>
            <w:rFonts w:hint="eastAsia"/>
            <w:b/>
            <w:szCs w:val="22"/>
            <w:lang w:eastAsia="zh-CN"/>
          </w:rPr>
          <w:t>][</w:t>
        </w:r>
        <w:r w:rsidRPr="007C314A">
          <w:rPr>
            <w:b/>
            <w:szCs w:val="22"/>
            <w:lang w:eastAsia="zh-CN"/>
          </w:rPr>
          <w:t> </w:t>
        </w:r>
        <w:r w:rsidRPr="007C314A">
          <w:rPr>
            <w:rFonts w:hint="eastAsia"/>
            <w:b/>
            <w:szCs w:val="22"/>
            <w:lang w:eastAsia="zh-CN"/>
          </w:rPr>
          <w:t>y0</w:t>
        </w:r>
        <w:r w:rsidRPr="007C314A">
          <w:rPr>
            <w:b/>
            <w:szCs w:val="22"/>
            <w:lang w:eastAsia="zh-CN"/>
          </w:rPr>
          <w:t> </w:t>
        </w:r>
        <w:r w:rsidRPr="007C314A">
          <w:rPr>
            <w:rFonts w:hint="eastAsia"/>
            <w:b/>
            <w:szCs w:val="22"/>
            <w:lang w:eastAsia="zh-CN"/>
          </w:rPr>
          <w:t>]</w:t>
        </w:r>
        <w:r w:rsidRPr="007C314A">
          <w:rPr>
            <w:rFonts w:hint="eastAsia"/>
            <w:szCs w:val="22"/>
            <w:lang w:eastAsia="zh-CN"/>
          </w:rPr>
          <w:t xml:space="preserve"> specifies whether the intra prediction mode for chroma samples is linear mode (LM) or not. The array indices x0, y0 specify the location ( x0,  y0 ) of the top-left luma sample of the considered prediction block relative to the top-left luma sample of the picture. The detailed intra prediction mode for chroma samples is specified in 8.3.2.</w:t>
        </w:r>
      </w:ins>
    </w:p>
    <w:p w:rsidR="00207493" w:rsidRDefault="00207493" w:rsidP="00207493">
      <w:pPr>
        <w:jc w:val="both"/>
        <w:rPr>
          <w:ins w:id="53" w:author="Haitao Yang" w:date="2012-02-03T19:51:00Z"/>
          <w:szCs w:val="22"/>
          <w:lang w:eastAsia="zh-CN"/>
        </w:rPr>
      </w:pPr>
      <w:ins w:id="54" w:author="Haitao Yang" w:date="2012-02-03T19:51:00Z">
        <w:r w:rsidRPr="007C314A">
          <w:rPr>
            <w:rFonts w:hint="eastAsia"/>
            <w:b/>
            <w:szCs w:val="22"/>
            <w:lang w:eastAsia="zh-CN"/>
          </w:rPr>
          <w:t>intra_chroma_rem_mode[ x0</w:t>
        </w:r>
        <w:r w:rsidRPr="007C314A">
          <w:rPr>
            <w:b/>
            <w:szCs w:val="22"/>
            <w:lang w:eastAsia="zh-CN"/>
          </w:rPr>
          <w:t> </w:t>
        </w:r>
        <w:r w:rsidRPr="007C314A">
          <w:rPr>
            <w:rFonts w:hint="eastAsia"/>
            <w:b/>
            <w:szCs w:val="22"/>
            <w:lang w:eastAsia="zh-CN"/>
          </w:rPr>
          <w:t>][</w:t>
        </w:r>
        <w:r w:rsidRPr="007C314A">
          <w:rPr>
            <w:b/>
            <w:szCs w:val="22"/>
            <w:lang w:eastAsia="zh-CN"/>
          </w:rPr>
          <w:t> </w:t>
        </w:r>
        <w:r w:rsidRPr="007C314A">
          <w:rPr>
            <w:rFonts w:hint="eastAsia"/>
            <w:b/>
            <w:szCs w:val="22"/>
            <w:lang w:eastAsia="zh-CN"/>
          </w:rPr>
          <w:t>y0</w:t>
        </w:r>
        <w:r w:rsidRPr="007C314A">
          <w:rPr>
            <w:b/>
            <w:szCs w:val="22"/>
            <w:lang w:eastAsia="zh-CN"/>
          </w:rPr>
          <w:t> </w:t>
        </w:r>
        <w:r w:rsidRPr="007C314A">
          <w:rPr>
            <w:rFonts w:hint="eastAsia"/>
            <w:b/>
            <w:szCs w:val="22"/>
            <w:lang w:eastAsia="zh-CN"/>
          </w:rPr>
          <w:t>]</w:t>
        </w:r>
        <w:r w:rsidRPr="007C314A">
          <w:rPr>
            <w:rFonts w:hint="eastAsia"/>
            <w:szCs w:val="22"/>
            <w:lang w:eastAsia="zh-CN"/>
          </w:rPr>
          <w:t xml:space="preserve"> specifies remaining intra prediction modes for chroma samples. The array indices x0, y0 specify the location ( x0,  y0 ) of the top-left luma sample of the considered prediction block relative to the top-left luma sample of the picture. The detailed intra prediction mode for chroma samples is specified in 8.3.2.</w:t>
        </w:r>
      </w:ins>
    </w:p>
    <w:p w:rsidR="00207493" w:rsidRDefault="00207493" w:rsidP="00207493">
      <w:pPr>
        <w:jc w:val="both"/>
        <w:rPr>
          <w:szCs w:val="22"/>
          <w:lang w:eastAsia="zh-CN"/>
        </w:rPr>
      </w:pPr>
    </w:p>
    <w:p w:rsidR="00207493" w:rsidRPr="00690205" w:rsidRDefault="00207493" w:rsidP="00207493">
      <w:pPr>
        <w:jc w:val="both"/>
        <w:rPr>
          <w:b/>
          <w:szCs w:val="22"/>
          <w:lang w:eastAsia="zh-CN"/>
        </w:rPr>
      </w:pPr>
      <w:r w:rsidRPr="00690205">
        <w:rPr>
          <w:rFonts w:hint="eastAsia"/>
          <w:b/>
          <w:szCs w:val="22"/>
          <w:lang w:eastAsia="zh-CN"/>
        </w:rPr>
        <w:t xml:space="preserve">8.3.2 </w:t>
      </w:r>
      <w:bookmarkStart w:id="55" w:name="_Ref287029616"/>
      <w:bookmarkStart w:id="56" w:name="_Toc287363815"/>
      <w:bookmarkStart w:id="57" w:name="_Toc311217246"/>
      <w:r w:rsidRPr="00690205">
        <w:rPr>
          <w:b/>
          <w:lang w:val="en-GB" w:eastAsia="ko-KR"/>
        </w:rPr>
        <w:t>Derivation process for chroma intra prediction mode</w:t>
      </w:r>
      <w:bookmarkEnd w:id="55"/>
      <w:bookmarkEnd w:id="56"/>
      <w:bookmarkEnd w:id="57"/>
    </w:p>
    <w:p w:rsidR="00207493" w:rsidRDefault="00207493" w:rsidP="00207493">
      <w:pPr>
        <w:rPr>
          <w:ins w:id="58" w:author="Haitao Yang" w:date="2012-02-03T19:59:00Z"/>
          <w:lang w:eastAsia="zh-CN"/>
        </w:rPr>
      </w:pPr>
      <w:r w:rsidRPr="00210652">
        <w:rPr>
          <w:lang w:eastAsia="ko-KR"/>
        </w:rPr>
        <w:lastRenderedPageBreak/>
        <w:t xml:space="preserve">The chroma intra prediction mode IntraPredModeC is derived as specifed </w:t>
      </w:r>
      <w:del w:id="59" w:author="Haitao Yang" w:date="2012-02-03T19:57:00Z">
        <w:r w:rsidRPr="00210652" w:rsidDel="00D4514C">
          <w:rPr>
            <w:lang w:eastAsia="ko-KR"/>
          </w:rPr>
          <w:delText xml:space="preserve">in </w:delText>
        </w:r>
        <w:r w:rsidR="009277EE" w:rsidRPr="00210652" w:rsidDel="00D4514C">
          <w:rPr>
            <w:lang w:eastAsia="ko-KR"/>
          </w:rPr>
          <w:fldChar w:fldCharType="begin" w:fldLock="1"/>
        </w:r>
        <w:r w:rsidRPr="00210652" w:rsidDel="00D4514C">
          <w:rPr>
            <w:lang w:eastAsia="ko-KR"/>
          </w:rPr>
          <w:delInstrText xml:space="preserve"> REF _Ref287043898 \h </w:delInstrText>
        </w:r>
        <w:r w:rsidR="009277EE" w:rsidRPr="00210652" w:rsidDel="00D4514C">
          <w:rPr>
            <w:lang w:eastAsia="ko-KR"/>
          </w:rPr>
        </w:r>
        <w:r w:rsidR="009277EE" w:rsidRPr="00210652" w:rsidDel="00D4514C">
          <w:rPr>
            <w:lang w:eastAsia="ko-KR"/>
          </w:rPr>
          <w:fldChar w:fldCharType="separate"/>
        </w:r>
        <w:r w:rsidRPr="00210652" w:rsidDel="00D4514C">
          <w:delText>Table </w:delText>
        </w:r>
        <w:r w:rsidRPr="00210652" w:rsidDel="00D4514C">
          <w:rPr>
            <w:noProof/>
          </w:rPr>
          <w:delText>8</w:delText>
        </w:r>
        <w:r w:rsidRPr="00210652" w:rsidDel="00D4514C">
          <w:noBreakHyphen/>
        </w:r>
        <w:r w:rsidRPr="00210652" w:rsidDel="00D4514C">
          <w:rPr>
            <w:noProof/>
          </w:rPr>
          <w:delText>3</w:delText>
        </w:r>
        <w:r w:rsidR="009277EE" w:rsidRPr="00210652" w:rsidDel="00D4514C">
          <w:rPr>
            <w:lang w:eastAsia="ko-KR"/>
          </w:rPr>
          <w:fldChar w:fldCharType="end"/>
        </w:r>
        <w:r w:rsidRPr="00210652" w:rsidDel="00D4514C">
          <w:rPr>
            <w:lang w:eastAsia="ko-KR"/>
          </w:rPr>
          <w:delText xml:space="preserve"> or </w:delText>
        </w:r>
        <w:r w:rsidR="009277EE" w:rsidRPr="00210652" w:rsidDel="00D4514C">
          <w:rPr>
            <w:lang w:eastAsia="ko-KR"/>
          </w:rPr>
          <w:fldChar w:fldCharType="begin" w:fldLock="1"/>
        </w:r>
        <w:r w:rsidRPr="00210652" w:rsidDel="00D4514C">
          <w:rPr>
            <w:lang w:eastAsia="ko-KR"/>
          </w:rPr>
          <w:delInstrText xml:space="preserve"> REF _Ref296587866 \h </w:delInstrText>
        </w:r>
        <w:r w:rsidR="009277EE" w:rsidRPr="00210652" w:rsidDel="00D4514C">
          <w:rPr>
            <w:lang w:eastAsia="ko-KR"/>
          </w:rPr>
        </w:r>
        <w:r w:rsidR="009277EE" w:rsidRPr="00210652" w:rsidDel="00D4514C">
          <w:rPr>
            <w:lang w:eastAsia="ko-KR"/>
          </w:rPr>
          <w:fldChar w:fldCharType="separate"/>
        </w:r>
        <w:r w:rsidRPr="00210652" w:rsidDel="00D4514C">
          <w:delText>Table</w:delText>
        </w:r>
        <w:r w:rsidRPr="00E8461A" w:rsidDel="00D4514C">
          <w:delText> </w:delText>
        </w:r>
        <w:r w:rsidRPr="00210652" w:rsidDel="00D4514C">
          <w:rPr>
            <w:noProof/>
          </w:rPr>
          <w:delText>8</w:delText>
        </w:r>
        <w:r w:rsidRPr="00210652" w:rsidDel="00D4514C">
          <w:noBreakHyphen/>
        </w:r>
        <w:r w:rsidRPr="00210652" w:rsidDel="00D4514C">
          <w:rPr>
            <w:noProof/>
          </w:rPr>
          <w:delText>4</w:delText>
        </w:r>
        <w:r w:rsidR="009277EE" w:rsidRPr="00210652" w:rsidDel="00D4514C">
          <w:rPr>
            <w:lang w:eastAsia="ko-KR"/>
          </w:rPr>
          <w:fldChar w:fldCharType="end"/>
        </w:r>
        <w:r w:rsidRPr="00210652" w:rsidDel="00D4514C">
          <w:rPr>
            <w:lang w:eastAsia="ko-KR"/>
          </w:rPr>
          <w:delText xml:space="preserve"> </w:delText>
        </w:r>
      </w:del>
      <w:ins w:id="60" w:author="Haitao Yang" w:date="2012-02-03T19:57:00Z">
        <w:r>
          <w:rPr>
            <w:rFonts w:hint="eastAsia"/>
            <w:lang w:eastAsia="zh-CN"/>
          </w:rPr>
          <w:t xml:space="preserve">below </w:t>
        </w:r>
      </w:ins>
      <w:r w:rsidRPr="00210652">
        <w:rPr>
          <w:lang w:eastAsia="ko-KR"/>
        </w:rPr>
        <w:t xml:space="preserve">with </w:t>
      </w:r>
      <w:ins w:id="61" w:author="Haitao Yang" w:date="2012-02-03T19:58:00Z">
        <w:r w:rsidRPr="00D4514C">
          <w:rPr>
            <w:rFonts w:hint="eastAsia"/>
            <w:szCs w:val="22"/>
            <w:lang w:val="en-CA" w:eastAsia="zh-CN"/>
          </w:rPr>
          <w:t>intra_chroma_DM_flag</w:t>
        </w:r>
        <w:r w:rsidRPr="00D4514C">
          <w:rPr>
            <w:lang w:eastAsia="ko-KR"/>
          </w:rPr>
          <w:t>[ xB ][ yB ]</w:t>
        </w:r>
        <w:r>
          <w:rPr>
            <w:rFonts w:hint="eastAsia"/>
            <w:lang w:eastAsia="zh-CN"/>
          </w:rPr>
          <w:t xml:space="preserve">, </w:t>
        </w:r>
        <w:r w:rsidRPr="00D4514C">
          <w:rPr>
            <w:rFonts w:hint="eastAsia"/>
            <w:szCs w:val="22"/>
            <w:lang w:val="en-CA" w:eastAsia="zh-CN"/>
          </w:rPr>
          <w:t>intra_chroma_LM_flag</w:t>
        </w:r>
        <w:r w:rsidRPr="00D4514C">
          <w:rPr>
            <w:lang w:eastAsia="ko-KR"/>
          </w:rPr>
          <w:t>[ xB ][ yB ]</w:t>
        </w:r>
        <w:r>
          <w:rPr>
            <w:rFonts w:hint="eastAsia"/>
            <w:lang w:eastAsia="zh-CN"/>
          </w:rPr>
          <w:t xml:space="preserve">, </w:t>
        </w:r>
        <w:r w:rsidRPr="00D4514C">
          <w:rPr>
            <w:rFonts w:hint="eastAsia"/>
            <w:szCs w:val="22"/>
            <w:lang w:val="en-CA" w:eastAsia="zh-CN"/>
          </w:rPr>
          <w:t>intra_chroma_rem_mode</w:t>
        </w:r>
        <w:r w:rsidRPr="00D4514C">
          <w:rPr>
            <w:lang w:eastAsia="ko-KR"/>
          </w:rPr>
          <w:t>[ xB ][ yB ],</w:t>
        </w:r>
        <w:r>
          <w:rPr>
            <w:rFonts w:hint="eastAsia"/>
            <w:lang w:eastAsia="zh-CN"/>
          </w:rPr>
          <w:t xml:space="preserve"> </w:t>
        </w:r>
      </w:ins>
      <w:del w:id="62" w:author="Haitao Yang" w:date="2012-02-03T19:58:00Z">
        <w:r w:rsidRPr="00210652" w:rsidDel="00D4514C">
          <w:rPr>
            <w:lang w:eastAsia="ko-KR"/>
          </w:rPr>
          <w:delText>intra_chroma_pred_mode</w:delText>
        </w:r>
      </w:del>
      <w:del w:id="63" w:author="Haitao Yang" w:date="2012-02-03T19:59:00Z">
        <w:r w:rsidRPr="00210652" w:rsidDel="00D4514C">
          <w:rPr>
            <w:lang w:eastAsia="ko-KR"/>
          </w:rPr>
          <w:delText>,</w:delText>
        </w:r>
      </w:del>
      <w:r w:rsidRPr="00210652">
        <w:rPr>
          <w:lang w:eastAsia="ko-KR"/>
        </w:rPr>
        <w:t xml:space="preserve"> IntraPredMode[ xB ][ yB ] and chroma_pred_from_luma_enabled_flag as inputs.</w:t>
      </w:r>
    </w:p>
    <w:p w:rsidR="00207493" w:rsidRPr="00D4514C" w:rsidRDefault="00207493" w:rsidP="00207493">
      <w:pPr>
        <w:numPr>
          <w:ilvl w:val="0"/>
          <w:numId w:val="15"/>
        </w:numPr>
        <w:jc w:val="both"/>
        <w:rPr>
          <w:ins w:id="64" w:author="Haitao Yang" w:date="2012-02-03T19:59:00Z"/>
          <w:lang w:eastAsia="zh-CN"/>
        </w:rPr>
      </w:pPr>
      <w:ins w:id="65" w:author="Haitao Yang" w:date="2012-02-03T19:59:00Z">
        <w:r w:rsidRPr="00D4514C">
          <w:rPr>
            <w:rFonts w:hint="eastAsia"/>
            <w:lang w:eastAsia="zh-CN"/>
          </w:rPr>
          <w:t xml:space="preserve">If </w:t>
        </w:r>
        <w:r w:rsidRPr="00D4514C">
          <w:rPr>
            <w:lang w:eastAsia="zh-CN"/>
          </w:rPr>
          <w:t>intra_chroma_DM_flag[ xB ][ yB ]</w:t>
        </w:r>
        <w:r w:rsidRPr="00D4514C">
          <w:rPr>
            <w:rFonts w:hint="eastAsia"/>
            <w:lang w:eastAsia="zh-CN"/>
          </w:rPr>
          <w:t xml:space="preserve"> is equal to 1, </w:t>
        </w:r>
        <w:r w:rsidRPr="00D4514C">
          <w:rPr>
            <w:lang w:eastAsia="ko-KR"/>
          </w:rPr>
          <w:t>IntraPredModeC</w:t>
        </w:r>
        <w:r w:rsidRPr="00D4514C">
          <w:rPr>
            <w:lang w:eastAsia="zh-CN"/>
          </w:rPr>
          <w:t>[ xB ][ yB ]</w:t>
        </w:r>
        <w:r w:rsidRPr="00D4514C">
          <w:rPr>
            <w:rFonts w:hint="eastAsia"/>
            <w:lang w:eastAsia="zh-CN"/>
          </w:rPr>
          <w:t xml:space="preserve"> is set to </w:t>
        </w:r>
        <w:r w:rsidRPr="00D4514C">
          <w:rPr>
            <w:lang w:eastAsia="ko-KR"/>
          </w:rPr>
          <w:t>IntraPredMode[ xB ][ yB ]</w:t>
        </w:r>
        <w:r w:rsidRPr="00D4514C">
          <w:rPr>
            <w:rFonts w:hint="eastAsia"/>
            <w:lang w:eastAsia="zh-CN"/>
          </w:rPr>
          <w:t>.</w:t>
        </w:r>
      </w:ins>
    </w:p>
    <w:p w:rsidR="00207493" w:rsidRPr="00D4514C" w:rsidRDefault="00207493" w:rsidP="00207493">
      <w:pPr>
        <w:numPr>
          <w:ilvl w:val="0"/>
          <w:numId w:val="15"/>
        </w:numPr>
        <w:jc w:val="both"/>
        <w:rPr>
          <w:ins w:id="66" w:author="Haitao Yang" w:date="2012-02-03T19:59:00Z"/>
          <w:lang w:eastAsia="zh-CN"/>
        </w:rPr>
      </w:pPr>
      <w:ins w:id="67" w:author="Haitao Yang" w:date="2012-02-03T19:59:00Z">
        <w:r w:rsidRPr="00D4514C">
          <w:rPr>
            <w:rFonts w:hint="eastAsia"/>
            <w:lang w:eastAsia="zh-CN"/>
          </w:rPr>
          <w:t xml:space="preserve">Else if </w:t>
        </w:r>
        <w:r w:rsidRPr="00D4514C">
          <w:rPr>
            <w:lang w:eastAsia="zh-CN"/>
          </w:rPr>
          <w:t>intra_chroma_DM_flag[ xB ][ yB ]</w:t>
        </w:r>
        <w:r w:rsidRPr="00D4514C">
          <w:rPr>
            <w:rFonts w:hint="eastAsia"/>
            <w:lang w:eastAsia="zh-CN"/>
          </w:rPr>
          <w:t xml:space="preserve"> is equal to 0, and </w:t>
        </w:r>
        <w:r w:rsidRPr="00D4514C">
          <w:rPr>
            <w:lang w:eastAsia="zh-CN"/>
          </w:rPr>
          <w:t>intra_chroma_</w:t>
        </w:r>
        <w:r w:rsidRPr="00D4514C">
          <w:rPr>
            <w:rFonts w:hint="eastAsia"/>
            <w:lang w:eastAsia="zh-CN"/>
          </w:rPr>
          <w:t>L</w:t>
        </w:r>
        <w:r w:rsidRPr="00D4514C">
          <w:rPr>
            <w:lang w:eastAsia="zh-CN"/>
          </w:rPr>
          <w:t>M_flag[ xB ][ yB ]</w:t>
        </w:r>
        <w:r w:rsidRPr="00D4514C">
          <w:rPr>
            <w:rFonts w:hint="eastAsia"/>
            <w:lang w:eastAsia="zh-CN"/>
          </w:rPr>
          <w:t xml:space="preserve"> is equal to 1, </w:t>
        </w:r>
        <w:r w:rsidRPr="00D4514C">
          <w:rPr>
            <w:lang w:eastAsia="ko-KR"/>
          </w:rPr>
          <w:t>IntraPredModeC</w:t>
        </w:r>
        <w:r w:rsidRPr="00D4514C">
          <w:rPr>
            <w:lang w:eastAsia="zh-CN"/>
          </w:rPr>
          <w:t>[ xB ][ yB ]</w:t>
        </w:r>
        <w:r w:rsidRPr="00D4514C">
          <w:rPr>
            <w:rFonts w:hint="eastAsia"/>
            <w:lang w:eastAsia="zh-CN"/>
          </w:rPr>
          <w:t xml:space="preserve"> is set to LM.</w:t>
        </w:r>
      </w:ins>
    </w:p>
    <w:p w:rsidR="00207493" w:rsidRPr="00D4514C" w:rsidRDefault="00207493" w:rsidP="00207493">
      <w:pPr>
        <w:numPr>
          <w:ilvl w:val="0"/>
          <w:numId w:val="15"/>
        </w:numPr>
        <w:jc w:val="both"/>
        <w:rPr>
          <w:ins w:id="68" w:author="Haitao Yang" w:date="2012-02-03T19:59:00Z"/>
          <w:lang w:eastAsia="zh-CN"/>
        </w:rPr>
      </w:pPr>
      <w:ins w:id="69" w:author="Haitao Yang" w:date="2012-02-03T19:59:00Z">
        <w:r w:rsidRPr="00D4514C">
          <w:rPr>
            <w:rFonts w:hint="eastAsia"/>
            <w:lang w:eastAsia="zh-CN"/>
          </w:rPr>
          <w:t>Otherwise (both</w:t>
        </w:r>
        <w:r w:rsidRPr="00D4514C">
          <w:rPr>
            <w:lang w:eastAsia="zh-CN"/>
          </w:rPr>
          <w:t xml:space="preserve"> intra_chroma_DM_flag[ xB ][ yB ]</w:t>
        </w:r>
        <w:r w:rsidRPr="00D4514C">
          <w:rPr>
            <w:rFonts w:hint="eastAsia"/>
            <w:lang w:eastAsia="zh-CN"/>
          </w:rPr>
          <w:t xml:space="preserve"> and </w:t>
        </w:r>
        <w:r w:rsidRPr="00D4514C">
          <w:rPr>
            <w:lang w:eastAsia="zh-CN"/>
          </w:rPr>
          <w:t>intra_chroma_</w:t>
        </w:r>
        <w:r w:rsidRPr="00D4514C">
          <w:rPr>
            <w:rFonts w:hint="eastAsia"/>
            <w:lang w:eastAsia="zh-CN"/>
          </w:rPr>
          <w:t>L</w:t>
        </w:r>
        <w:r w:rsidRPr="00D4514C">
          <w:rPr>
            <w:lang w:eastAsia="zh-CN"/>
          </w:rPr>
          <w:t>M_flag[ xB ][ yB ]</w:t>
        </w:r>
        <w:r w:rsidRPr="00D4514C">
          <w:rPr>
            <w:rFonts w:hint="eastAsia"/>
            <w:lang w:eastAsia="zh-CN"/>
          </w:rPr>
          <w:t xml:space="preserve"> are equal to 0). </w:t>
        </w:r>
        <w:r w:rsidRPr="00D4514C">
          <w:rPr>
            <w:lang w:eastAsia="ko-KR"/>
          </w:rPr>
          <w:t>IntraPredModeC</w:t>
        </w:r>
        <w:r w:rsidRPr="00D4514C">
          <w:rPr>
            <w:lang w:eastAsia="zh-CN"/>
          </w:rPr>
          <w:t>[ xB ][ yB ]</w:t>
        </w:r>
        <w:r w:rsidRPr="00D4514C">
          <w:rPr>
            <w:rFonts w:hint="eastAsia"/>
            <w:lang w:eastAsia="zh-CN"/>
          </w:rPr>
          <w:t xml:space="preserve"> is derived as specified in Table 8-4 with </w:t>
        </w:r>
        <w:r w:rsidRPr="00D4514C">
          <w:rPr>
            <w:rFonts w:hint="eastAsia"/>
            <w:szCs w:val="22"/>
            <w:lang w:val="en-CA" w:eastAsia="zh-CN"/>
          </w:rPr>
          <w:t>intra_chroma_rem_mode</w:t>
        </w:r>
        <w:r w:rsidRPr="00D4514C">
          <w:rPr>
            <w:lang w:eastAsia="ko-KR"/>
          </w:rPr>
          <w:t>[ xB ][ yB ]</w:t>
        </w:r>
        <w:r w:rsidRPr="00D4514C">
          <w:rPr>
            <w:rFonts w:hint="eastAsia"/>
            <w:lang w:eastAsia="zh-CN"/>
          </w:rPr>
          <w:t xml:space="preserve"> and </w:t>
        </w:r>
        <w:r w:rsidRPr="00D4514C">
          <w:rPr>
            <w:lang w:eastAsia="ko-KR"/>
          </w:rPr>
          <w:t>IntraPredMode[ xB ][ yB ]</w:t>
        </w:r>
        <w:r w:rsidRPr="00D4514C">
          <w:rPr>
            <w:rFonts w:hint="eastAsia"/>
            <w:lang w:eastAsia="zh-CN"/>
          </w:rPr>
          <w:t xml:space="preserve"> as inputs.</w:t>
        </w:r>
      </w:ins>
    </w:p>
    <w:p w:rsidR="00207493" w:rsidRPr="00D4514C" w:rsidRDefault="00207493" w:rsidP="00207493">
      <w:pPr>
        <w:rPr>
          <w:lang w:eastAsia="zh-CN"/>
        </w:rPr>
      </w:pPr>
    </w:p>
    <w:p w:rsidR="00207493" w:rsidRPr="00E8461A" w:rsidDel="003367EF" w:rsidRDefault="00207493" w:rsidP="00207493">
      <w:pPr>
        <w:pStyle w:val="ac"/>
        <w:rPr>
          <w:del w:id="70" w:author="Haitao Yang" w:date="2012-02-03T20:00:00Z"/>
          <w:lang w:val="en-GB"/>
        </w:rPr>
      </w:pPr>
      <w:del w:id="71" w:author="Haitao Yang" w:date="2012-02-03T20:00:00Z">
        <w:r w:rsidRPr="00E8461A" w:rsidDel="003367EF">
          <w:rPr>
            <w:lang w:val="en-GB"/>
          </w:rPr>
          <w:lastRenderedPageBreak/>
          <w:delText>Table </w:delText>
        </w:r>
        <w:r w:rsidR="009277EE" w:rsidDel="003367EF">
          <w:rPr>
            <w:b w:val="0"/>
            <w:bCs w:val="0"/>
            <w:lang w:val="en-GB"/>
          </w:rPr>
          <w:fldChar w:fldCharType="begin"/>
        </w:r>
        <w:r w:rsidDel="003367EF">
          <w:rPr>
            <w:lang w:val="en-GB"/>
          </w:rPr>
          <w:delInstrText xml:space="preserve"> STYLEREF 1 \s </w:delInstrText>
        </w:r>
        <w:r w:rsidR="009277EE" w:rsidDel="003367EF">
          <w:rPr>
            <w:b w:val="0"/>
            <w:bCs w:val="0"/>
            <w:lang w:val="en-GB"/>
          </w:rPr>
          <w:fldChar w:fldCharType="separate"/>
        </w:r>
        <w:r w:rsidDel="003367EF">
          <w:rPr>
            <w:noProof/>
            <w:lang w:val="en-GB"/>
          </w:rPr>
          <w:delText>8</w:delText>
        </w:r>
        <w:r w:rsidR="009277EE" w:rsidDel="003367EF">
          <w:rPr>
            <w:b w:val="0"/>
            <w:bCs w:val="0"/>
            <w:lang w:val="en-GB"/>
          </w:rPr>
          <w:fldChar w:fldCharType="end"/>
        </w:r>
        <w:r w:rsidDel="003367EF">
          <w:rPr>
            <w:lang w:val="en-GB"/>
          </w:rPr>
          <w:noBreakHyphen/>
        </w:r>
        <w:r w:rsidR="009277EE" w:rsidDel="003367EF">
          <w:rPr>
            <w:b w:val="0"/>
            <w:bCs w:val="0"/>
            <w:lang w:val="en-GB"/>
          </w:rPr>
          <w:fldChar w:fldCharType="begin"/>
        </w:r>
        <w:r w:rsidDel="003367EF">
          <w:rPr>
            <w:lang w:val="en-GB"/>
          </w:rPr>
          <w:delInstrText xml:space="preserve"> SEQ Table \* ARABIC \s 1 </w:delInstrText>
        </w:r>
        <w:r w:rsidR="009277EE" w:rsidDel="003367EF">
          <w:rPr>
            <w:b w:val="0"/>
            <w:bCs w:val="0"/>
            <w:lang w:val="en-GB"/>
          </w:rPr>
          <w:fldChar w:fldCharType="separate"/>
        </w:r>
        <w:r w:rsidDel="003367EF">
          <w:rPr>
            <w:noProof/>
            <w:lang w:val="en-GB"/>
          </w:rPr>
          <w:delText>3</w:delText>
        </w:r>
        <w:r w:rsidR="009277EE" w:rsidDel="003367EF">
          <w:rPr>
            <w:b w:val="0"/>
            <w:bCs w:val="0"/>
            <w:lang w:val="en-GB"/>
          </w:rPr>
          <w:fldChar w:fldCharType="end"/>
        </w:r>
        <w:r w:rsidRPr="00E8461A" w:rsidDel="003367EF">
          <w:rPr>
            <w:lang w:val="en-GB"/>
          </w:rPr>
          <w:delText xml:space="preserve"> – </w:delText>
        </w:r>
        <w:r w:rsidRPr="00E8461A" w:rsidDel="003367EF">
          <w:rPr>
            <w:lang w:val="en-GB" w:eastAsia="ko-KR"/>
          </w:rPr>
          <w:delText>Specification of IntraPredModeC according to the values of intra_chroma_pred_mode and IntraPredMode[ xB ][ yB ] when chroma_pred_from_luma_enabled_flag is equal to 1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1"/>
        <w:gridCol w:w="546"/>
        <w:gridCol w:w="546"/>
        <w:gridCol w:w="546"/>
        <w:gridCol w:w="546"/>
        <w:gridCol w:w="1630"/>
      </w:tblGrid>
      <w:tr w:rsidR="00207493" w:rsidRPr="00210652" w:rsidDel="003367EF" w:rsidTr="0049770B">
        <w:trPr>
          <w:jc w:val="center"/>
          <w:del w:id="72" w:author="Haitao Yang" w:date="2012-02-03T20:00:00Z"/>
        </w:trPr>
        <w:tc>
          <w:tcPr>
            <w:tcW w:w="0" w:type="auto"/>
            <w:vMerge w:val="restart"/>
            <w:vAlign w:val="center"/>
          </w:tcPr>
          <w:p w:rsidR="00207493" w:rsidRPr="00210652" w:rsidDel="003367EF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73" w:author="Haitao Yang" w:date="2012-02-03T20:00:00Z"/>
                <w:b/>
                <w:bCs/>
                <w:lang w:eastAsia="ko-KR"/>
              </w:rPr>
            </w:pPr>
            <w:del w:id="74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intra_chroma_pred_mode</w:delText>
              </w:r>
            </w:del>
          </w:p>
        </w:tc>
        <w:tc>
          <w:tcPr>
            <w:tcW w:w="0" w:type="auto"/>
            <w:gridSpan w:val="5"/>
          </w:tcPr>
          <w:p w:rsidR="00207493" w:rsidRPr="00210652" w:rsidDel="003367EF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75" w:author="Haitao Yang" w:date="2012-02-03T20:00:00Z"/>
                <w:b/>
                <w:bCs/>
                <w:lang w:eastAsia="ko-KR"/>
              </w:rPr>
            </w:pPr>
            <w:del w:id="76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IntraPredMode[ xB ][ yB ]</w:delText>
              </w:r>
            </w:del>
          </w:p>
        </w:tc>
      </w:tr>
      <w:tr w:rsidR="00207493" w:rsidRPr="00210652" w:rsidDel="003367EF" w:rsidTr="0049770B">
        <w:trPr>
          <w:jc w:val="center"/>
          <w:del w:id="77" w:author="Haitao Yang" w:date="2012-02-03T20:00:00Z"/>
        </w:trPr>
        <w:tc>
          <w:tcPr>
            <w:tcW w:w="0" w:type="auto"/>
            <w:vMerge/>
          </w:tcPr>
          <w:p w:rsidR="00000000" w:rsidRDefault="00FF47CD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78" w:author="Haitao Yang" w:date="2012-02-03T20:00:00Z"/>
                <w:b/>
                <w:bCs/>
                <w:lang w:eastAsia="ko-KR"/>
              </w:rPr>
            </w:pPr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79" w:author="Haitao Yang" w:date="2012-02-03T20:00:00Z"/>
                <w:b/>
                <w:bCs/>
                <w:lang w:eastAsia="ko-KR"/>
              </w:rPr>
            </w:pPr>
            <w:del w:id="80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81" w:author="Haitao Yang" w:date="2012-02-03T20:00:00Z"/>
                <w:b/>
                <w:bCs/>
                <w:lang w:eastAsia="ko-KR"/>
              </w:rPr>
            </w:pPr>
            <w:del w:id="82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83" w:author="Haitao Yang" w:date="2012-02-03T20:00:00Z"/>
                <w:b/>
                <w:bCs/>
                <w:lang w:eastAsia="ko-KR"/>
              </w:rPr>
            </w:pPr>
            <w:del w:id="84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85" w:author="Haitao Yang" w:date="2012-02-03T20:00:00Z"/>
                <w:b/>
                <w:bCs/>
                <w:lang w:eastAsia="ko-KR"/>
              </w:rPr>
            </w:pPr>
            <w:del w:id="86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87" w:author="Haitao Yang" w:date="2012-02-03T20:00:00Z"/>
                <w:b/>
                <w:bCs/>
                <w:lang w:eastAsia="ko-KR"/>
              </w:rPr>
            </w:pPr>
            <w:del w:id="88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X ( 0 &lt;= X &lt; 35 )</w:delText>
              </w:r>
            </w:del>
          </w:p>
        </w:tc>
      </w:tr>
      <w:tr w:rsidR="00207493" w:rsidRPr="00210652" w:rsidDel="003367EF" w:rsidTr="0049770B">
        <w:trPr>
          <w:jc w:val="center"/>
          <w:del w:id="89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90" w:author="Haitao Yang" w:date="2012-02-03T20:00:00Z"/>
              </w:rPr>
            </w:pPr>
            <w:del w:id="91" w:author="Haitao Yang" w:date="2012-02-03T20:00:00Z">
              <w:r w:rsidRPr="00210652" w:rsidDel="003367EF">
                <w:delText>0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92" w:author="Haitao Yang" w:date="2012-02-03T20:00:00Z"/>
                <w:lang w:eastAsia="ko-KR"/>
              </w:rPr>
            </w:pPr>
            <w:del w:id="93" w:author="Haitao Yang" w:date="2012-02-03T20:00:00Z">
              <w:r w:rsidRPr="00210652" w:rsidDel="003367EF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94" w:author="Haitao Yang" w:date="2012-02-03T20:00:00Z"/>
                <w:lang w:eastAsia="ko-KR"/>
              </w:rPr>
            </w:pPr>
            <w:del w:id="95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96" w:author="Haitao Yang" w:date="2012-02-03T20:00:00Z"/>
                <w:lang w:eastAsia="ko-KR"/>
              </w:rPr>
            </w:pPr>
            <w:del w:id="97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98" w:author="Haitao Yang" w:date="2012-02-03T20:00:00Z"/>
                <w:lang w:eastAsia="ko-KR"/>
              </w:rPr>
            </w:pPr>
            <w:del w:id="99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00" w:author="Haitao Yang" w:date="2012-02-03T20:00:00Z"/>
                <w:lang w:eastAsia="ko-KR"/>
              </w:rPr>
            </w:pPr>
            <w:del w:id="101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</w:tr>
      <w:tr w:rsidR="00207493" w:rsidRPr="00210652" w:rsidDel="003367EF" w:rsidTr="0049770B">
        <w:trPr>
          <w:jc w:val="center"/>
          <w:del w:id="102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03" w:author="Haitao Yang" w:date="2012-02-03T20:00:00Z"/>
                <w:rFonts w:ascii="Times" w:hAnsi="Times" w:cs="Times"/>
                <w:lang w:eastAsia="ko-KR"/>
              </w:rPr>
            </w:pPr>
            <w:del w:id="104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05" w:author="Haitao Yang" w:date="2012-02-03T20:00:00Z"/>
                <w:lang w:eastAsia="ko-KR"/>
              </w:rPr>
            </w:pPr>
            <w:del w:id="106" w:author="Haitao Yang" w:date="2012-02-03T20:00:00Z">
              <w:r w:rsidRPr="00210652" w:rsidDel="003367E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07" w:author="Haitao Yang" w:date="2012-02-03T20:00:00Z"/>
                <w:lang w:eastAsia="ko-KR"/>
              </w:rPr>
            </w:pPr>
            <w:del w:id="108" w:author="Haitao Yang" w:date="2012-02-03T20:00:00Z">
              <w:r w:rsidRPr="00210652" w:rsidDel="003367EF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09" w:author="Haitao Yang" w:date="2012-02-03T20:00:00Z"/>
                <w:lang w:eastAsia="ko-KR"/>
              </w:rPr>
            </w:pPr>
            <w:del w:id="110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11" w:author="Haitao Yang" w:date="2012-02-03T20:00:00Z"/>
                <w:lang w:eastAsia="ko-KR"/>
              </w:rPr>
            </w:pPr>
            <w:del w:id="112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13" w:author="Haitao Yang" w:date="2012-02-03T20:00:00Z"/>
                <w:lang w:eastAsia="ko-KR"/>
              </w:rPr>
            </w:pPr>
            <w:del w:id="114" w:author="Haitao Yang" w:date="2012-02-03T20:00:00Z">
              <w:r w:rsidRPr="00210652" w:rsidDel="003367EF">
                <w:rPr>
                  <w:lang w:eastAsia="ko-KR"/>
                </w:rPr>
                <w:delText>1</w:delText>
              </w:r>
            </w:del>
          </w:p>
        </w:tc>
      </w:tr>
      <w:tr w:rsidR="00207493" w:rsidRPr="00210652" w:rsidDel="003367EF" w:rsidTr="0049770B">
        <w:trPr>
          <w:jc w:val="center"/>
          <w:del w:id="115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16" w:author="Haitao Yang" w:date="2012-02-03T20:00:00Z"/>
                <w:rFonts w:ascii="Times" w:hAnsi="Times" w:cs="Times"/>
                <w:lang w:eastAsia="ko-KR"/>
              </w:rPr>
            </w:pPr>
            <w:del w:id="117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18" w:author="Haitao Yang" w:date="2012-02-03T20:00:00Z"/>
                <w:lang w:eastAsia="ko-KR"/>
              </w:rPr>
            </w:pPr>
            <w:del w:id="119" w:author="Haitao Yang" w:date="2012-02-03T20:00:00Z">
              <w:r w:rsidRPr="00210652" w:rsidDel="003367EF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20" w:author="Haitao Yang" w:date="2012-02-03T20:00:00Z"/>
                <w:lang w:eastAsia="ko-KR"/>
              </w:rPr>
            </w:pPr>
            <w:del w:id="121" w:author="Haitao Yang" w:date="2012-02-03T20:00:00Z">
              <w:r w:rsidRPr="00210652" w:rsidDel="003367EF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22" w:author="Haitao Yang" w:date="2012-02-03T20:00:00Z"/>
                <w:lang w:eastAsia="ko-KR"/>
              </w:rPr>
            </w:pPr>
            <w:del w:id="123" w:author="Haitao Yang" w:date="2012-02-03T20:00:00Z">
              <w:r w:rsidRPr="00210652" w:rsidDel="003367EF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24" w:author="Haitao Yang" w:date="2012-02-03T20:00:00Z"/>
                <w:lang w:eastAsia="ko-KR"/>
              </w:rPr>
            </w:pPr>
            <w:del w:id="125" w:author="Haitao Yang" w:date="2012-02-03T20:00:00Z">
              <w:r w:rsidRPr="00210652" w:rsidDel="003367E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26" w:author="Haitao Yang" w:date="2012-02-03T20:00:00Z"/>
                <w:lang w:eastAsia="ko-KR"/>
              </w:rPr>
            </w:pPr>
            <w:del w:id="127" w:author="Haitao Yang" w:date="2012-02-03T20:00:00Z">
              <w:r w:rsidRPr="00210652" w:rsidDel="003367EF">
                <w:rPr>
                  <w:lang w:eastAsia="ko-KR"/>
                </w:rPr>
                <w:delText>2</w:delText>
              </w:r>
            </w:del>
          </w:p>
        </w:tc>
      </w:tr>
      <w:tr w:rsidR="00207493" w:rsidRPr="00210652" w:rsidDel="003367EF" w:rsidTr="0049770B">
        <w:trPr>
          <w:jc w:val="center"/>
          <w:del w:id="128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29" w:author="Haitao Yang" w:date="2012-02-03T20:00:00Z"/>
                <w:rFonts w:ascii="Times" w:hAnsi="Times" w:cs="Times"/>
                <w:lang w:eastAsia="ko-KR"/>
              </w:rPr>
            </w:pPr>
            <w:del w:id="130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31" w:author="Haitao Yang" w:date="2012-02-03T20:00:00Z"/>
                <w:lang w:eastAsia="ko-KR"/>
              </w:rPr>
            </w:pPr>
            <w:del w:id="132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33" w:author="Haitao Yang" w:date="2012-02-03T20:00:00Z"/>
                <w:lang w:eastAsia="ko-KR"/>
              </w:rPr>
            </w:pPr>
            <w:del w:id="134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35" w:author="Haitao Yang" w:date="2012-02-03T20:00:00Z"/>
                <w:highlight w:val="yellow"/>
                <w:lang w:eastAsia="ko-KR"/>
              </w:rPr>
            </w:pPr>
            <w:del w:id="136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37" w:author="Haitao Yang" w:date="2012-02-03T20:00:00Z"/>
                <w:lang w:eastAsia="ko-KR"/>
              </w:rPr>
            </w:pPr>
            <w:del w:id="138" w:author="Haitao Yang" w:date="2012-02-03T20:00:00Z">
              <w:r w:rsidRPr="00210652" w:rsidDel="003367EF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39" w:author="Haitao Yang" w:date="2012-02-03T20:00:00Z"/>
                <w:lang w:eastAsia="ko-KR"/>
              </w:rPr>
            </w:pPr>
            <w:del w:id="140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</w:tr>
      <w:tr w:rsidR="00207493" w:rsidRPr="00210652" w:rsidDel="003367EF" w:rsidTr="0049770B">
        <w:trPr>
          <w:jc w:val="center"/>
          <w:del w:id="141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42" w:author="Haitao Yang" w:date="2012-02-03T20:00:00Z"/>
                <w:rFonts w:ascii="Times" w:hAnsi="Times" w:cs="Times"/>
                <w:lang w:eastAsia="ko-KR"/>
              </w:rPr>
            </w:pPr>
            <w:del w:id="143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4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44" w:author="Haitao Yang" w:date="2012-02-03T20:00:00Z"/>
                <w:lang w:eastAsia="ko-KR"/>
              </w:rPr>
            </w:pPr>
            <w:del w:id="145" w:author="Haitao Yang" w:date="2012-02-03T20:00:00Z">
              <w:r w:rsidRPr="00210652" w:rsidDel="003367EF">
                <w:rPr>
                  <w:lang w:eastAsia="ko-KR"/>
                </w:rPr>
                <w:delText>LM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46" w:author="Haitao Yang" w:date="2012-02-03T20:00:00Z"/>
                <w:lang w:eastAsia="ko-KR"/>
              </w:rPr>
            </w:pPr>
            <w:del w:id="147" w:author="Haitao Yang" w:date="2012-02-03T20:00:00Z">
              <w:r w:rsidRPr="00210652" w:rsidDel="003367EF">
                <w:rPr>
                  <w:lang w:eastAsia="ko-KR"/>
                </w:rPr>
                <w:delText>LM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48" w:author="Haitao Yang" w:date="2012-02-03T20:00:00Z"/>
                <w:lang w:eastAsia="ko-KR"/>
              </w:rPr>
            </w:pPr>
            <w:del w:id="149" w:author="Haitao Yang" w:date="2012-02-03T20:00:00Z">
              <w:r w:rsidRPr="00210652" w:rsidDel="003367EF">
                <w:rPr>
                  <w:lang w:eastAsia="ko-KR"/>
                </w:rPr>
                <w:delText>LM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50" w:author="Haitao Yang" w:date="2012-02-03T20:00:00Z"/>
                <w:lang w:eastAsia="ko-KR"/>
              </w:rPr>
            </w:pPr>
            <w:del w:id="151" w:author="Haitao Yang" w:date="2012-02-03T20:00:00Z">
              <w:r w:rsidRPr="00210652" w:rsidDel="003367EF">
                <w:rPr>
                  <w:lang w:eastAsia="ko-KR"/>
                </w:rPr>
                <w:delText>LM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52" w:author="Haitao Yang" w:date="2012-02-03T20:00:00Z"/>
                <w:lang w:eastAsia="ko-KR"/>
              </w:rPr>
            </w:pPr>
            <w:del w:id="153" w:author="Haitao Yang" w:date="2012-02-03T20:00:00Z">
              <w:r w:rsidRPr="00210652" w:rsidDel="003367EF">
                <w:rPr>
                  <w:lang w:eastAsia="ko-KR"/>
                </w:rPr>
                <w:delText>LM</w:delText>
              </w:r>
            </w:del>
          </w:p>
        </w:tc>
      </w:tr>
      <w:tr w:rsidR="00207493" w:rsidRPr="00210652" w:rsidDel="003367EF" w:rsidTr="0049770B">
        <w:trPr>
          <w:jc w:val="center"/>
          <w:del w:id="154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55" w:author="Haitao Yang" w:date="2012-02-03T20:00:00Z"/>
                <w:rFonts w:ascii="Times" w:hAnsi="Times" w:cs="Times"/>
                <w:lang w:eastAsia="ko-KR"/>
              </w:rPr>
            </w:pPr>
            <w:del w:id="156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5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57" w:author="Haitao Yang" w:date="2012-02-03T20:00:00Z"/>
                <w:lang w:eastAsia="ko-KR"/>
              </w:rPr>
            </w:pPr>
            <w:del w:id="158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59" w:author="Haitao Yang" w:date="2012-02-03T20:00:00Z"/>
                <w:lang w:eastAsia="ko-KR"/>
              </w:rPr>
            </w:pPr>
            <w:del w:id="160" w:author="Haitao Yang" w:date="2012-02-03T20:00:00Z">
              <w:r w:rsidRPr="00210652" w:rsidDel="003367EF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61" w:author="Haitao Yang" w:date="2012-02-03T20:00:00Z"/>
                <w:lang w:eastAsia="ko-KR"/>
              </w:rPr>
            </w:pPr>
            <w:del w:id="162" w:author="Haitao Yang" w:date="2012-02-03T20:00:00Z">
              <w:r w:rsidRPr="00210652" w:rsidDel="003367EF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63" w:author="Haitao Yang" w:date="2012-02-03T20:00:00Z"/>
                <w:lang w:eastAsia="ko-KR"/>
              </w:rPr>
            </w:pPr>
            <w:del w:id="164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65" w:author="Haitao Yang" w:date="2012-02-03T20:00:00Z"/>
                <w:lang w:eastAsia="ko-KR"/>
              </w:rPr>
            </w:pPr>
            <w:del w:id="166" w:author="Haitao Yang" w:date="2012-02-03T20:00:00Z">
              <w:r w:rsidRPr="00210652" w:rsidDel="003367EF">
                <w:rPr>
                  <w:lang w:eastAsia="ko-KR"/>
                </w:rPr>
                <w:delText>X</w:delText>
              </w:r>
            </w:del>
          </w:p>
        </w:tc>
      </w:tr>
    </w:tbl>
    <w:p w:rsidR="00207493" w:rsidRPr="00E8461A" w:rsidDel="003367EF" w:rsidRDefault="00207493" w:rsidP="00207493">
      <w:pPr>
        <w:pStyle w:val="ac"/>
        <w:rPr>
          <w:del w:id="167" w:author="Haitao Yang" w:date="2012-02-03T20:00:00Z"/>
          <w:lang w:val="en-GB" w:eastAsia="ko-KR"/>
        </w:rPr>
      </w:pPr>
      <w:del w:id="168" w:author="Haitao Yang" w:date="2012-02-03T20:00:00Z">
        <w:r w:rsidRPr="00E8461A" w:rsidDel="003367EF">
          <w:rPr>
            <w:lang w:val="en-GB"/>
          </w:rPr>
          <w:delText>Table </w:delText>
        </w:r>
        <w:r w:rsidR="009277EE" w:rsidDel="003367EF">
          <w:rPr>
            <w:b w:val="0"/>
            <w:bCs w:val="0"/>
            <w:lang w:val="en-GB"/>
          </w:rPr>
          <w:fldChar w:fldCharType="begin"/>
        </w:r>
        <w:r w:rsidDel="003367EF">
          <w:rPr>
            <w:lang w:val="en-GB"/>
          </w:rPr>
          <w:delInstrText xml:space="preserve"> STYLEREF 1 \s </w:delInstrText>
        </w:r>
        <w:r w:rsidR="009277EE" w:rsidDel="003367EF">
          <w:rPr>
            <w:b w:val="0"/>
            <w:bCs w:val="0"/>
            <w:lang w:val="en-GB"/>
          </w:rPr>
          <w:fldChar w:fldCharType="separate"/>
        </w:r>
        <w:r w:rsidDel="003367EF">
          <w:rPr>
            <w:noProof/>
            <w:lang w:val="en-GB"/>
          </w:rPr>
          <w:delText>8</w:delText>
        </w:r>
        <w:r w:rsidR="009277EE" w:rsidDel="003367EF">
          <w:rPr>
            <w:b w:val="0"/>
            <w:bCs w:val="0"/>
            <w:lang w:val="en-GB"/>
          </w:rPr>
          <w:fldChar w:fldCharType="end"/>
        </w:r>
        <w:r w:rsidDel="003367EF">
          <w:rPr>
            <w:lang w:val="en-GB"/>
          </w:rPr>
          <w:noBreakHyphen/>
        </w:r>
        <w:r w:rsidR="009277EE" w:rsidDel="003367EF">
          <w:rPr>
            <w:b w:val="0"/>
            <w:bCs w:val="0"/>
            <w:lang w:val="en-GB"/>
          </w:rPr>
          <w:fldChar w:fldCharType="begin"/>
        </w:r>
        <w:r w:rsidDel="003367EF">
          <w:rPr>
            <w:lang w:val="en-GB"/>
          </w:rPr>
          <w:delInstrText xml:space="preserve"> SEQ Table \* ARABIC \s 1 </w:delInstrText>
        </w:r>
        <w:r w:rsidR="009277EE" w:rsidDel="003367EF">
          <w:rPr>
            <w:b w:val="0"/>
            <w:bCs w:val="0"/>
            <w:lang w:val="en-GB"/>
          </w:rPr>
          <w:fldChar w:fldCharType="separate"/>
        </w:r>
        <w:r w:rsidDel="003367EF">
          <w:rPr>
            <w:noProof/>
            <w:lang w:val="en-GB"/>
          </w:rPr>
          <w:delText>4</w:delText>
        </w:r>
        <w:r w:rsidR="009277EE" w:rsidDel="003367EF">
          <w:rPr>
            <w:b w:val="0"/>
            <w:bCs w:val="0"/>
            <w:lang w:val="en-GB"/>
          </w:rPr>
          <w:fldChar w:fldCharType="end"/>
        </w:r>
        <w:r w:rsidRPr="00E8461A" w:rsidDel="003367EF">
          <w:rPr>
            <w:lang w:val="en-GB" w:eastAsia="ko-KR"/>
          </w:rPr>
          <w:delText xml:space="preserve"> </w:delText>
        </w:r>
        <w:r w:rsidRPr="00E8461A" w:rsidDel="003367EF">
          <w:rPr>
            <w:lang w:val="en-GB"/>
          </w:rPr>
          <w:delText xml:space="preserve">– </w:delText>
        </w:r>
        <w:r w:rsidRPr="00E8461A" w:rsidDel="003367EF">
          <w:rPr>
            <w:lang w:val="en-GB" w:eastAsia="ko-KR"/>
          </w:rPr>
          <w:delText>Specification of IntraPredModeC according to the values of intra_chroma_pred_mode and IntraPredMode[ xB ][ yB ] when chroma_pred_from_luma_enabled_flag is equal to 0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1"/>
        <w:gridCol w:w="561"/>
        <w:gridCol w:w="561"/>
        <w:gridCol w:w="604"/>
        <w:gridCol w:w="517"/>
        <w:gridCol w:w="1674"/>
      </w:tblGrid>
      <w:tr w:rsidR="00207493" w:rsidRPr="00210652" w:rsidDel="003367EF" w:rsidTr="0049770B">
        <w:trPr>
          <w:jc w:val="center"/>
          <w:del w:id="169" w:author="Haitao Yang" w:date="2012-02-03T20:00:00Z"/>
        </w:trPr>
        <w:tc>
          <w:tcPr>
            <w:tcW w:w="0" w:type="auto"/>
            <w:vMerge w:val="restart"/>
            <w:vAlign w:val="center"/>
          </w:tcPr>
          <w:p w:rsidR="00207493" w:rsidRPr="00210652" w:rsidDel="003367EF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170" w:author="Haitao Yang" w:date="2012-02-03T20:00:00Z"/>
                <w:b/>
                <w:bCs/>
                <w:lang w:eastAsia="ko-KR"/>
              </w:rPr>
            </w:pPr>
            <w:del w:id="171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intra_chroma_pred_mode</w:delText>
              </w:r>
            </w:del>
          </w:p>
        </w:tc>
        <w:tc>
          <w:tcPr>
            <w:tcW w:w="3917" w:type="dxa"/>
            <w:gridSpan w:val="5"/>
          </w:tcPr>
          <w:p w:rsidR="00207493" w:rsidRPr="00210652" w:rsidDel="003367EF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172" w:author="Haitao Yang" w:date="2012-02-03T20:00:00Z"/>
                <w:b/>
                <w:bCs/>
                <w:lang w:eastAsia="ko-KR"/>
              </w:rPr>
            </w:pPr>
            <w:del w:id="173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IntraPredMode[ xB ][ yB ]</w:delText>
              </w:r>
            </w:del>
          </w:p>
        </w:tc>
      </w:tr>
      <w:tr w:rsidR="00207493" w:rsidRPr="00210652" w:rsidDel="003367EF" w:rsidTr="0049770B">
        <w:trPr>
          <w:jc w:val="center"/>
          <w:del w:id="174" w:author="Haitao Yang" w:date="2012-02-03T20:00:00Z"/>
        </w:trPr>
        <w:tc>
          <w:tcPr>
            <w:tcW w:w="0" w:type="auto"/>
            <w:vMerge/>
          </w:tcPr>
          <w:p w:rsidR="00000000" w:rsidRDefault="00FF47CD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175" w:author="Haitao Yang" w:date="2012-02-03T20:00:00Z"/>
                <w:b/>
                <w:bCs/>
                <w:lang w:eastAsia="ko-KR"/>
              </w:rPr>
            </w:pPr>
          </w:p>
        </w:tc>
        <w:tc>
          <w:tcPr>
            <w:tcW w:w="561" w:type="dxa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176" w:author="Haitao Yang" w:date="2012-02-03T20:00:00Z"/>
                <w:b/>
                <w:bCs/>
                <w:lang w:eastAsia="ko-KR"/>
              </w:rPr>
            </w:pPr>
            <w:del w:id="177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0</w:delText>
              </w:r>
            </w:del>
          </w:p>
        </w:tc>
        <w:tc>
          <w:tcPr>
            <w:tcW w:w="561" w:type="dxa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178" w:author="Haitao Yang" w:date="2012-02-03T20:00:00Z"/>
                <w:b/>
                <w:bCs/>
                <w:lang w:eastAsia="ko-KR"/>
              </w:rPr>
            </w:pPr>
            <w:del w:id="179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1</w:delText>
              </w:r>
            </w:del>
          </w:p>
        </w:tc>
        <w:tc>
          <w:tcPr>
            <w:tcW w:w="604" w:type="dxa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180" w:author="Haitao Yang" w:date="2012-02-03T20:00:00Z"/>
                <w:b/>
                <w:bCs/>
                <w:lang w:eastAsia="ko-KR"/>
              </w:rPr>
            </w:pPr>
            <w:del w:id="181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2</w:delText>
              </w:r>
            </w:del>
          </w:p>
        </w:tc>
        <w:tc>
          <w:tcPr>
            <w:tcW w:w="517" w:type="dxa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182" w:author="Haitao Yang" w:date="2012-02-03T20:00:00Z"/>
                <w:b/>
                <w:bCs/>
                <w:lang w:eastAsia="ko-KR"/>
              </w:rPr>
            </w:pPr>
            <w:del w:id="183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3</w:delText>
              </w:r>
            </w:del>
          </w:p>
        </w:tc>
        <w:tc>
          <w:tcPr>
            <w:tcW w:w="1674" w:type="dxa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del w:id="184" w:author="Haitao Yang" w:date="2012-02-03T20:00:00Z"/>
                <w:b/>
                <w:bCs/>
                <w:lang w:eastAsia="ko-KR"/>
              </w:rPr>
            </w:pPr>
            <w:del w:id="185" w:author="Haitao Yang" w:date="2012-02-03T20:00:00Z">
              <w:r w:rsidRPr="00210652" w:rsidDel="003367EF">
                <w:rPr>
                  <w:b/>
                  <w:bCs/>
                  <w:lang w:eastAsia="ko-KR"/>
                </w:rPr>
                <w:delText>X ( 0 &lt;= X &lt; 35 )</w:delText>
              </w:r>
            </w:del>
          </w:p>
        </w:tc>
      </w:tr>
      <w:tr w:rsidR="00207493" w:rsidRPr="00210652" w:rsidDel="003367EF" w:rsidTr="0049770B">
        <w:trPr>
          <w:jc w:val="center"/>
          <w:del w:id="186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87" w:author="Haitao Yang" w:date="2012-02-03T20:00:00Z"/>
                <w:rFonts w:ascii="Times" w:hAnsi="Times" w:cs="Times"/>
                <w:lang w:eastAsia="ko-KR"/>
              </w:rPr>
            </w:pPr>
            <w:del w:id="188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0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89" w:author="Haitao Yang" w:date="2012-02-03T20:00:00Z"/>
                <w:lang w:eastAsia="ko-KR"/>
              </w:rPr>
            </w:pPr>
            <w:del w:id="190" w:author="Haitao Yang" w:date="2012-02-03T20:00:00Z">
              <w:r w:rsidRPr="00210652" w:rsidDel="003367EF">
                <w:rPr>
                  <w:lang w:eastAsia="ko-KR"/>
                </w:rPr>
                <w:delText>7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191" w:author="Haitao Yang" w:date="2012-02-03T20:00:00Z"/>
                <w:lang w:eastAsia="ko-KR"/>
              </w:rPr>
            </w:pPr>
            <w:del w:id="192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60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93" w:author="Haitao Yang" w:date="2012-02-03T20:00:00Z"/>
                <w:lang w:eastAsia="ko-KR"/>
              </w:rPr>
            </w:pPr>
            <w:del w:id="194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517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95" w:author="Haitao Yang" w:date="2012-02-03T20:00:00Z"/>
                <w:lang w:eastAsia="ko-KR"/>
              </w:rPr>
            </w:pPr>
            <w:del w:id="196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167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197" w:author="Haitao Yang" w:date="2012-02-03T20:00:00Z"/>
                <w:lang w:eastAsia="ko-KR"/>
              </w:rPr>
            </w:pPr>
            <w:del w:id="198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</w:tr>
      <w:tr w:rsidR="00207493" w:rsidRPr="00210652" w:rsidDel="003367EF" w:rsidTr="0049770B">
        <w:trPr>
          <w:jc w:val="center"/>
          <w:del w:id="199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00" w:author="Haitao Yang" w:date="2012-02-03T20:00:00Z"/>
                <w:rFonts w:ascii="Times" w:hAnsi="Times" w:cs="Times"/>
                <w:lang w:eastAsia="ko-KR"/>
              </w:rPr>
            </w:pPr>
            <w:del w:id="201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1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02" w:author="Haitao Yang" w:date="2012-02-03T20:00:00Z"/>
                <w:lang w:eastAsia="ko-KR"/>
              </w:rPr>
            </w:pPr>
            <w:del w:id="203" w:author="Haitao Yang" w:date="2012-02-03T20:00:00Z">
              <w:r w:rsidRPr="00210652" w:rsidDel="003367EF">
                <w:rPr>
                  <w:lang w:eastAsia="ko-KR"/>
                </w:rPr>
                <w:delText>1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04" w:author="Haitao Yang" w:date="2012-02-03T20:00:00Z"/>
                <w:lang w:eastAsia="ko-KR"/>
              </w:rPr>
            </w:pPr>
            <w:del w:id="205" w:author="Haitao Yang" w:date="2012-02-03T20:00:00Z">
              <w:r w:rsidRPr="00210652" w:rsidDel="003367EF">
                <w:rPr>
                  <w:lang w:eastAsia="ko-KR"/>
                </w:rPr>
                <w:delText>7</w:delText>
              </w:r>
            </w:del>
          </w:p>
        </w:tc>
        <w:tc>
          <w:tcPr>
            <w:tcW w:w="60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06" w:author="Haitao Yang" w:date="2012-02-03T20:00:00Z"/>
                <w:lang w:eastAsia="ko-KR"/>
              </w:rPr>
            </w:pPr>
            <w:del w:id="207" w:author="Haitao Yang" w:date="2012-02-03T20:00:00Z">
              <w:r w:rsidRPr="00210652" w:rsidDel="003367EF">
                <w:rPr>
                  <w:lang w:eastAsia="ko-KR"/>
                </w:rPr>
                <w:delText>1</w:delText>
              </w:r>
            </w:del>
          </w:p>
        </w:tc>
        <w:tc>
          <w:tcPr>
            <w:tcW w:w="517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08" w:author="Haitao Yang" w:date="2012-02-03T20:00:00Z"/>
                <w:lang w:eastAsia="ko-KR"/>
              </w:rPr>
            </w:pPr>
            <w:del w:id="209" w:author="Haitao Yang" w:date="2012-02-03T20:00:00Z">
              <w:r w:rsidRPr="00210652" w:rsidDel="003367EF">
                <w:rPr>
                  <w:lang w:eastAsia="ko-KR"/>
                </w:rPr>
                <w:delText>1</w:delText>
              </w:r>
            </w:del>
          </w:p>
        </w:tc>
        <w:tc>
          <w:tcPr>
            <w:tcW w:w="167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10" w:author="Haitao Yang" w:date="2012-02-03T20:00:00Z"/>
                <w:lang w:eastAsia="ko-KR"/>
              </w:rPr>
            </w:pPr>
            <w:del w:id="211" w:author="Haitao Yang" w:date="2012-02-03T20:00:00Z">
              <w:r w:rsidRPr="00210652" w:rsidDel="003367EF">
                <w:rPr>
                  <w:lang w:eastAsia="ko-KR"/>
                </w:rPr>
                <w:delText>1</w:delText>
              </w:r>
            </w:del>
          </w:p>
        </w:tc>
      </w:tr>
      <w:tr w:rsidR="00207493" w:rsidRPr="00210652" w:rsidDel="003367EF" w:rsidTr="0049770B">
        <w:trPr>
          <w:jc w:val="center"/>
          <w:del w:id="212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13" w:author="Haitao Yang" w:date="2012-02-03T20:00:00Z"/>
                <w:rFonts w:ascii="Times" w:hAnsi="Times" w:cs="Times"/>
                <w:lang w:eastAsia="ko-KR"/>
              </w:rPr>
            </w:pPr>
            <w:del w:id="214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2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15" w:author="Haitao Yang" w:date="2012-02-03T20:00:00Z"/>
                <w:lang w:eastAsia="ko-KR"/>
              </w:rPr>
            </w:pPr>
            <w:del w:id="216" w:author="Haitao Yang" w:date="2012-02-03T20:00:00Z">
              <w:r w:rsidRPr="00210652" w:rsidDel="003367EF">
                <w:rPr>
                  <w:lang w:eastAsia="ko-KR"/>
                </w:rPr>
                <w:delText>2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17" w:author="Haitao Yang" w:date="2012-02-03T20:00:00Z"/>
                <w:lang w:eastAsia="ko-KR"/>
              </w:rPr>
            </w:pPr>
            <w:del w:id="218" w:author="Haitao Yang" w:date="2012-02-03T20:00:00Z">
              <w:r w:rsidRPr="00210652" w:rsidDel="003367EF">
                <w:rPr>
                  <w:lang w:eastAsia="ko-KR"/>
                </w:rPr>
                <w:delText>2</w:delText>
              </w:r>
            </w:del>
          </w:p>
        </w:tc>
        <w:tc>
          <w:tcPr>
            <w:tcW w:w="60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19" w:author="Haitao Yang" w:date="2012-02-03T20:00:00Z"/>
                <w:lang w:eastAsia="ko-KR"/>
              </w:rPr>
            </w:pPr>
            <w:del w:id="220" w:author="Haitao Yang" w:date="2012-02-03T20:00:00Z">
              <w:r w:rsidRPr="00210652" w:rsidDel="003367EF">
                <w:rPr>
                  <w:lang w:eastAsia="ko-KR"/>
                </w:rPr>
                <w:delText>7</w:delText>
              </w:r>
            </w:del>
          </w:p>
        </w:tc>
        <w:tc>
          <w:tcPr>
            <w:tcW w:w="517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21" w:author="Haitao Yang" w:date="2012-02-03T20:00:00Z"/>
                <w:lang w:eastAsia="ko-KR"/>
              </w:rPr>
            </w:pPr>
            <w:del w:id="222" w:author="Haitao Yang" w:date="2012-02-03T20:00:00Z">
              <w:r w:rsidRPr="00210652" w:rsidDel="003367EF">
                <w:rPr>
                  <w:lang w:eastAsia="ko-KR"/>
                </w:rPr>
                <w:delText>2</w:delText>
              </w:r>
            </w:del>
          </w:p>
        </w:tc>
        <w:tc>
          <w:tcPr>
            <w:tcW w:w="167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23" w:author="Haitao Yang" w:date="2012-02-03T20:00:00Z"/>
                <w:lang w:eastAsia="ko-KR"/>
              </w:rPr>
            </w:pPr>
            <w:del w:id="224" w:author="Haitao Yang" w:date="2012-02-03T20:00:00Z">
              <w:r w:rsidRPr="00210652" w:rsidDel="003367EF">
                <w:rPr>
                  <w:lang w:eastAsia="ko-KR"/>
                </w:rPr>
                <w:delText>2</w:delText>
              </w:r>
            </w:del>
          </w:p>
        </w:tc>
      </w:tr>
      <w:tr w:rsidR="00207493" w:rsidRPr="00210652" w:rsidDel="003367EF" w:rsidTr="0049770B">
        <w:trPr>
          <w:jc w:val="center"/>
          <w:del w:id="225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26" w:author="Haitao Yang" w:date="2012-02-03T20:00:00Z"/>
                <w:rFonts w:ascii="Times" w:hAnsi="Times" w:cs="Times"/>
                <w:lang w:eastAsia="ko-KR"/>
              </w:rPr>
            </w:pPr>
            <w:del w:id="227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3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28" w:author="Haitao Yang" w:date="2012-02-03T20:00:00Z"/>
                <w:lang w:eastAsia="ko-KR"/>
              </w:rPr>
            </w:pPr>
            <w:del w:id="229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30" w:author="Haitao Yang" w:date="2012-02-03T20:00:00Z"/>
                <w:lang w:eastAsia="ko-KR"/>
              </w:rPr>
            </w:pPr>
            <w:del w:id="231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  <w:tc>
          <w:tcPr>
            <w:tcW w:w="60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32" w:author="Haitao Yang" w:date="2012-02-03T20:00:00Z"/>
                <w:lang w:eastAsia="ko-KR"/>
              </w:rPr>
            </w:pPr>
            <w:del w:id="233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  <w:tc>
          <w:tcPr>
            <w:tcW w:w="517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34" w:author="Haitao Yang" w:date="2012-02-03T20:00:00Z"/>
                <w:lang w:eastAsia="ko-KR"/>
              </w:rPr>
            </w:pPr>
            <w:del w:id="235" w:author="Haitao Yang" w:date="2012-02-03T20:00:00Z">
              <w:r w:rsidRPr="00210652" w:rsidDel="003367EF">
                <w:rPr>
                  <w:lang w:eastAsia="ko-KR"/>
                </w:rPr>
                <w:delText>7</w:delText>
              </w:r>
            </w:del>
          </w:p>
        </w:tc>
        <w:tc>
          <w:tcPr>
            <w:tcW w:w="167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36" w:author="Haitao Yang" w:date="2012-02-03T20:00:00Z"/>
                <w:lang w:eastAsia="ko-KR"/>
              </w:rPr>
            </w:pPr>
            <w:del w:id="237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</w:tr>
      <w:tr w:rsidR="00207493" w:rsidRPr="00210652" w:rsidDel="003367EF" w:rsidTr="0049770B">
        <w:trPr>
          <w:jc w:val="center"/>
          <w:del w:id="238" w:author="Haitao Yang" w:date="2012-02-03T20:00:00Z"/>
        </w:trPr>
        <w:tc>
          <w:tcPr>
            <w:tcW w:w="0" w:type="auto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39" w:author="Haitao Yang" w:date="2012-02-03T20:00:00Z"/>
                <w:rFonts w:ascii="Times" w:hAnsi="Times" w:cs="Times"/>
                <w:lang w:eastAsia="ko-KR"/>
              </w:rPr>
            </w:pPr>
            <w:del w:id="240" w:author="Haitao Yang" w:date="2012-02-03T20:00:00Z">
              <w:r w:rsidRPr="00210652" w:rsidDel="003367EF">
                <w:rPr>
                  <w:rFonts w:ascii="Times" w:hAnsi="Times" w:cs="Times"/>
                  <w:lang w:eastAsia="ko-KR"/>
                </w:rPr>
                <w:delText>4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41" w:author="Haitao Yang" w:date="2012-02-03T20:00:00Z"/>
                <w:lang w:eastAsia="ko-KR"/>
              </w:rPr>
            </w:pPr>
            <w:del w:id="242" w:author="Haitao Yang" w:date="2012-02-03T20:00:00Z">
              <w:r w:rsidRPr="00210652" w:rsidDel="003367EF">
                <w:rPr>
                  <w:lang w:eastAsia="ko-KR"/>
                </w:rPr>
                <w:delText>0</w:delText>
              </w:r>
            </w:del>
          </w:p>
        </w:tc>
        <w:tc>
          <w:tcPr>
            <w:tcW w:w="561" w:type="dxa"/>
          </w:tcPr>
          <w:p w:rsidR="00207493" w:rsidRPr="00210652" w:rsidDel="003367EF" w:rsidRDefault="00207493" w:rsidP="002B66F6">
            <w:pPr>
              <w:keepNext/>
              <w:keepLines/>
              <w:spacing w:beforeLines="25" w:afterLines="25"/>
              <w:jc w:val="center"/>
              <w:rPr>
                <w:del w:id="243" w:author="Haitao Yang" w:date="2012-02-03T20:00:00Z"/>
                <w:lang w:eastAsia="ko-KR"/>
              </w:rPr>
            </w:pPr>
            <w:del w:id="244" w:author="Haitao Yang" w:date="2012-02-03T20:00:00Z">
              <w:r w:rsidRPr="00210652" w:rsidDel="003367EF">
                <w:rPr>
                  <w:lang w:eastAsia="ko-KR"/>
                </w:rPr>
                <w:delText>1</w:delText>
              </w:r>
            </w:del>
          </w:p>
        </w:tc>
        <w:tc>
          <w:tcPr>
            <w:tcW w:w="60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45" w:author="Haitao Yang" w:date="2012-02-03T20:00:00Z"/>
                <w:lang w:eastAsia="ko-KR"/>
              </w:rPr>
            </w:pPr>
            <w:del w:id="246" w:author="Haitao Yang" w:date="2012-02-03T20:00:00Z">
              <w:r w:rsidRPr="00210652" w:rsidDel="003367EF">
                <w:rPr>
                  <w:lang w:eastAsia="ko-KR"/>
                </w:rPr>
                <w:delText>2</w:delText>
              </w:r>
            </w:del>
          </w:p>
        </w:tc>
        <w:tc>
          <w:tcPr>
            <w:tcW w:w="517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47" w:author="Haitao Yang" w:date="2012-02-03T20:00:00Z"/>
                <w:lang w:eastAsia="ko-KR"/>
              </w:rPr>
            </w:pPr>
            <w:del w:id="248" w:author="Haitao Yang" w:date="2012-02-03T20:00:00Z">
              <w:r w:rsidRPr="00210652" w:rsidDel="003367EF">
                <w:rPr>
                  <w:lang w:eastAsia="ko-KR"/>
                </w:rPr>
                <w:delText>3</w:delText>
              </w:r>
            </w:del>
          </w:p>
        </w:tc>
        <w:tc>
          <w:tcPr>
            <w:tcW w:w="1674" w:type="dxa"/>
          </w:tcPr>
          <w:p w:rsidR="00000000" w:rsidRDefault="00207493" w:rsidP="002B66F6">
            <w:pPr>
              <w:keepNext/>
              <w:keepLines/>
              <w:spacing w:beforeLines="25" w:afterLines="25"/>
              <w:jc w:val="center"/>
              <w:rPr>
                <w:del w:id="249" w:author="Haitao Yang" w:date="2012-02-03T20:00:00Z"/>
                <w:lang w:eastAsia="ko-KR"/>
              </w:rPr>
            </w:pPr>
            <w:del w:id="250" w:author="Haitao Yang" w:date="2012-02-03T20:00:00Z">
              <w:r w:rsidRPr="00210652" w:rsidDel="003367EF">
                <w:rPr>
                  <w:lang w:eastAsia="ko-KR"/>
                </w:rPr>
                <w:delText>X</w:delText>
              </w:r>
            </w:del>
          </w:p>
        </w:tc>
      </w:tr>
    </w:tbl>
    <w:p w:rsidR="00207493" w:rsidRPr="00DA63FF" w:rsidRDefault="00207493" w:rsidP="00207493">
      <w:pPr>
        <w:pStyle w:val="ac"/>
        <w:rPr>
          <w:ins w:id="251" w:author="Haitao Yang" w:date="2012-02-03T20:00:00Z"/>
          <w:lang w:val="en-GB"/>
        </w:rPr>
      </w:pPr>
      <w:ins w:id="252" w:author="Haitao Yang" w:date="2012-02-03T20:00:00Z">
        <w:r w:rsidRPr="00DA63FF">
          <w:rPr>
            <w:lang w:val="en-GB"/>
          </w:rPr>
          <w:t>Table </w:t>
        </w:r>
        <w:r w:rsidR="009277EE" w:rsidRPr="00DA63FF">
          <w:rPr>
            <w:lang w:val="en-GB"/>
          </w:rPr>
          <w:fldChar w:fldCharType="begin" w:fldLock="1"/>
        </w:r>
        <w:r w:rsidRPr="00DA63FF">
          <w:rPr>
            <w:lang w:val="en-GB"/>
          </w:rPr>
          <w:instrText xml:space="preserve"> STYLEREF 1 \s </w:instrText>
        </w:r>
        <w:r w:rsidR="009277EE" w:rsidRPr="00DA63FF">
          <w:rPr>
            <w:lang w:val="en-GB"/>
          </w:rPr>
          <w:fldChar w:fldCharType="separate"/>
        </w:r>
        <w:r w:rsidRPr="00DA63FF">
          <w:rPr>
            <w:noProof/>
            <w:lang w:val="en-GB"/>
          </w:rPr>
          <w:t>8</w:t>
        </w:r>
        <w:r w:rsidR="009277EE" w:rsidRPr="00DA63FF">
          <w:rPr>
            <w:lang w:val="en-GB"/>
          </w:rPr>
          <w:fldChar w:fldCharType="end"/>
        </w:r>
        <w:r w:rsidRPr="00DA63FF">
          <w:rPr>
            <w:lang w:val="en-GB"/>
          </w:rPr>
          <w:noBreakHyphen/>
        </w:r>
        <w:r w:rsidR="009277EE" w:rsidRPr="00DA63FF">
          <w:rPr>
            <w:lang w:val="en-GB"/>
          </w:rPr>
          <w:fldChar w:fldCharType="begin" w:fldLock="1"/>
        </w:r>
        <w:r w:rsidRPr="00DA63FF">
          <w:rPr>
            <w:lang w:val="en-GB"/>
          </w:rPr>
          <w:instrText xml:space="preserve"> SEQ Table \* ARABIC \s 1 </w:instrText>
        </w:r>
        <w:r w:rsidR="009277EE" w:rsidRPr="00DA63FF">
          <w:rPr>
            <w:lang w:val="en-GB"/>
          </w:rPr>
          <w:fldChar w:fldCharType="separate"/>
        </w:r>
        <w:r w:rsidRPr="00DA63FF">
          <w:rPr>
            <w:noProof/>
            <w:lang w:val="en-GB"/>
          </w:rPr>
          <w:t>4</w:t>
        </w:r>
        <w:r w:rsidR="009277EE" w:rsidRPr="00DA63FF">
          <w:rPr>
            <w:lang w:val="en-GB"/>
          </w:rPr>
          <w:fldChar w:fldCharType="end"/>
        </w:r>
        <w:r w:rsidRPr="00DA63FF">
          <w:rPr>
            <w:lang w:val="en-GB"/>
          </w:rPr>
          <w:t xml:space="preserve"> – </w:t>
        </w:r>
        <w:r w:rsidRPr="00DA63FF">
          <w:rPr>
            <w:lang w:val="en-GB" w:eastAsia="ko-KR"/>
          </w:rPr>
          <w:t>Specification of IntraPredModeC according to the values of intra_chroma_rem_mode[ xB ][ yB ] and IntraPredMode[ xB ][ yB ]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38"/>
        <w:gridCol w:w="436"/>
        <w:gridCol w:w="436"/>
        <w:gridCol w:w="436"/>
        <w:gridCol w:w="436"/>
        <w:gridCol w:w="1630"/>
      </w:tblGrid>
      <w:tr w:rsidR="00207493" w:rsidRPr="00DA63FF" w:rsidTr="0049770B">
        <w:trPr>
          <w:jc w:val="center"/>
          <w:ins w:id="253" w:author="Haitao Yang" w:date="2012-02-03T20:00:00Z"/>
        </w:trPr>
        <w:tc>
          <w:tcPr>
            <w:tcW w:w="0" w:type="auto"/>
            <w:vMerge w:val="restart"/>
            <w:vAlign w:val="center"/>
          </w:tcPr>
          <w:p w:rsidR="00207493" w:rsidRPr="00DA63FF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ins w:id="254" w:author="Haitao Yang" w:date="2012-02-03T20:00:00Z"/>
                <w:b/>
                <w:bCs/>
                <w:lang w:eastAsia="ko-KR"/>
              </w:rPr>
            </w:pPr>
            <w:ins w:id="255" w:author="Haitao Yang" w:date="2012-02-03T20:00:00Z">
              <w:r w:rsidRPr="00DA63FF">
                <w:rPr>
                  <w:b/>
                  <w:lang w:eastAsia="ko-KR"/>
                </w:rPr>
                <w:t>intra_chroma_rem_mode[ xB ][ yB ]</w:t>
              </w:r>
            </w:ins>
          </w:p>
        </w:tc>
        <w:tc>
          <w:tcPr>
            <w:tcW w:w="0" w:type="auto"/>
            <w:gridSpan w:val="5"/>
          </w:tcPr>
          <w:p w:rsidR="00207493" w:rsidRPr="00DA63FF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ins w:id="256" w:author="Haitao Yang" w:date="2012-02-03T20:00:00Z"/>
                <w:b/>
                <w:bCs/>
                <w:lang w:eastAsia="ko-KR"/>
              </w:rPr>
            </w:pPr>
            <w:ins w:id="257" w:author="Haitao Yang" w:date="2012-02-03T20:00:00Z">
              <w:r w:rsidRPr="00DA63FF">
                <w:rPr>
                  <w:b/>
                  <w:bCs/>
                  <w:lang w:eastAsia="ko-KR"/>
                </w:rPr>
                <w:t>IntraPredMode[ xB ][ yB ]</w:t>
              </w:r>
            </w:ins>
          </w:p>
        </w:tc>
      </w:tr>
      <w:tr w:rsidR="00207493" w:rsidRPr="00DA63FF" w:rsidTr="0049770B">
        <w:trPr>
          <w:jc w:val="center"/>
          <w:ins w:id="258" w:author="Haitao Yang" w:date="2012-02-03T20:00:00Z"/>
        </w:trPr>
        <w:tc>
          <w:tcPr>
            <w:tcW w:w="0" w:type="auto"/>
            <w:vMerge/>
          </w:tcPr>
          <w:p w:rsidR="00000000" w:rsidRDefault="00FF47CD" w:rsidP="002B66F6">
            <w:pPr>
              <w:pStyle w:val="ab"/>
              <w:keepNext/>
              <w:keepLines/>
              <w:spacing w:beforeLines="25" w:afterLines="25"/>
              <w:jc w:val="center"/>
              <w:rPr>
                <w:ins w:id="259" w:author="Haitao Yang" w:date="2012-02-03T20:00:00Z"/>
                <w:b/>
                <w:bCs/>
                <w:lang w:eastAsia="ko-KR"/>
              </w:rPr>
            </w:pPr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ins w:id="260" w:author="Haitao Yang" w:date="2012-02-03T20:00:00Z"/>
                <w:b/>
                <w:bCs/>
                <w:lang w:eastAsia="ko-KR"/>
              </w:rPr>
            </w:pPr>
            <w:ins w:id="261" w:author="Haitao Yang" w:date="2012-02-03T20:00:00Z">
              <w:r w:rsidRPr="00DA63FF">
                <w:rPr>
                  <w:b/>
                  <w:bCs/>
                  <w:lang w:eastAsia="ko-KR"/>
                </w:rPr>
                <w:t>0</w:t>
              </w:r>
            </w:ins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ins w:id="262" w:author="Haitao Yang" w:date="2012-02-03T20:00:00Z"/>
                <w:b/>
                <w:bCs/>
                <w:lang w:eastAsia="ko-KR"/>
              </w:rPr>
            </w:pPr>
            <w:ins w:id="263" w:author="Haitao Yang" w:date="2012-02-03T20:00:00Z">
              <w:r w:rsidRPr="00DA63FF">
                <w:rPr>
                  <w:b/>
                  <w:bCs/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ins w:id="264" w:author="Haitao Yang" w:date="2012-02-03T20:00:00Z"/>
                <w:b/>
                <w:bCs/>
                <w:lang w:eastAsia="ko-KR"/>
              </w:rPr>
            </w:pPr>
            <w:ins w:id="265" w:author="Haitao Yang" w:date="2012-02-03T20:00:00Z">
              <w:r w:rsidRPr="00DA63FF">
                <w:rPr>
                  <w:b/>
                  <w:bCs/>
                  <w:lang w:eastAsia="ko-KR"/>
                </w:rPr>
                <w:t>2</w:t>
              </w:r>
            </w:ins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ins w:id="266" w:author="Haitao Yang" w:date="2012-02-03T20:00:00Z"/>
                <w:b/>
                <w:bCs/>
                <w:lang w:eastAsia="ko-KR"/>
              </w:rPr>
            </w:pPr>
            <w:ins w:id="267" w:author="Haitao Yang" w:date="2012-02-03T20:00:00Z">
              <w:r w:rsidRPr="00DA63FF">
                <w:rPr>
                  <w:b/>
                  <w:bCs/>
                  <w:lang w:eastAsia="ko-KR"/>
                </w:rPr>
                <w:t>3</w:t>
              </w:r>
            </w:ins>
          </w:p>
        </w:tc>
        <w:tc>
          <w:tcPr>
            <w:tcW w:w="0" w:type="auto"/>
          </w:tcPr>
          <w:p w:rsidR="00000000" w:rsidRDefault="00207493" w:rsidP="002B66F6">
            <w:pPr>
              <w:pStyle w:val="ab"/>
              <w:keepNext/>
              <w:keepLines/>
              <w:spacing w:beforeLines="25" w:afterLines="25"/>
              <w:jc w:val="center"/>
              <w:rPr>
                <w:ins w:id="268" w:author="Haitao Yang" w:date="2012-02-03T20:00:00Z"/>
                <w:b/>
                <w:bCs/>
                <w:lang w:eastAsia="ko-KR"/>
              </w:rPr>
            </w:pPr>
            <w:ins w:id="269" w:author="Haitao Yang" w:date="2012-02-03T20:00:00Z">
              <w:r w:rsidRPr="00DA63FF">
                <w:rPr>
                  <w:b/>
                  <w:bCs/>
                  <w:lang w:eastAsia="ko-KR"/>
                </w:rPr>
                <w:t>X ( 0 &lt;= X &lt; 35 )</w:t>
              </w:r>
            </w:ins>
          </w:p>
        </w:tc>
      </w:tr>
      <w:tr w:rsidR="00207493" w:rsidRPr="00DA63FF" w:rsidTr="0049770B">
        <w:trPr>
          <w:jc w:val="center"/>
          <w:ins w:id="270" w:author="Haitao Yang" w:date="2012-02-03T20:00:00Z"/>
        </w:trPr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271" w:author="Haitao Yang" w:date="2012-02-03T20:00:00Z"/>
              </w:rPr>
            </w:pPr>
            <w:ins w:id="272" w:author="Haitao Yang" w:date="2012-02-03T20:00:00Z">
              <w:r w:rsidRPr="00DA63FF">
                <w:t>0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273" w:author="Haitao Yang" w:date="2012-02-03T20:00:00Z"/>
                <w:lang w:eastAsia="zh-CN"/>
              </w:rPr>
            </w:pPr>
            <w:ins w:id="274" w:author="Haitao Yang" w:date="2012-02-08T09:27:00Z">
              <w:r>
                <w:rPr>
                  <w:rFonts w:hint="eastAsia"/>
                  <w:lang w:eastAsia="zh-CN"/>
                </w:rPr>
                <w:t>34</w:t>
              </w:r>
            </w:ins>
          </w:p>
        </w:tc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275" w:author="Haitao Yang" w:date="2012-02-03T20:00:00Z"/>
                <w:lang w:eastAsia="ko-KR"/>
              </w:rPr>
            </w:pPr>
            <w:ins w:id="276" w:author="Haitao Yang" w:date="2012-02-03T20:00:00Z">
              <w:r w:rsidRPr="00DA63FF">
                <w:rPr>
                  <w:lang w:eastAsia="ko-KR"/>
                </w:rPr>
                <w:t>0</w:t>
              </w:r>
            </w:ins>
          </w:p>
        </w:tc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277" w:author="Haitao Yang" w:date="2012-02-03T20:00:00Z"/>
                <w:lang w:eastAsia="ko-KR"/>
              </w:rPr>
            </w:pPr>
            <w:ins w:id="278" w:author="Haitao Yang" w:date="2012-02-03T20:00:00Z">
              <w:r w:rsidRPr="00DA63FF">
                <w:rPr>
                  <w:lang w:eastAsia="ko-KR"/>
                </w:rPr>
                <w:t>0</w:t>
              </w:r>
            </w:ins>
          </w:p>
        </w:tc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279" w:author="Haitao Yang" w:date="2012-02-03T20:00:00Z"/>
                <w:lang w:eastAsia="ko-KR"/>
              </w:rPr>
            </w:pPr>
            <w:ins w:id="280" w:author="Haitao Yang" w:date="2012-02-03T20:00:00Z">
              <w:r w:rsidRPr="00DA63FF">
                <w:rPr>
                  <w:lang w:eastAsia="ko-KR"/>
                </w:rPr>
                <w:t>0</w:t>
              </w:r>
            </w:ins>
          </w:p>
        </w:tc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281" w:author="Haitao Yang" w:date="2012-02-03T20:00:00Z"/>
                <w:lang w:eastAsia="ko-KR"/>
              </w:rPr>
            </w:pPr>
            <w:ins w:id="282" w:author="Haitao Yang" w:date="2012-02-03T20:00:00Z">
              <w:r w:rsidRPr="00DA63FF">
                <w:rPr>
                  <w:lang w:eastAsia="ko-KR"/>
                </w:rPr>
                <w:t>0</w:t>
              </w:r>
            </w:ins>
          </w:p>
        </w:tc>
      </w:tr>
      <w:tr w:rsidR="00207493" w:rsidRPr="00DA63FF" w:rsidTr="0049770B">
        <w:trPr>
          <w:jc w:val="center"/>
          <w:ins w:id="283" w:author="Haitao Yang" w:date="2012-02-03T20:00:00Z"/>
        </w:trPr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284" w:author="Haitao Yang" w:date="2012-02-03T20:00:00Z"/>
                <w:rFonts w:ascii="Times" w:hAnsi="Times" w:cs="Times"/>
                <w:lang w:eastAsia="ko-KR"/>
              </w:rPr>
            </w:pPr>
            <w:ins w:id="285" w:author="Haitao Yang" w:date="2012-02-03T20:00:00Z">
              <w:r w:rsidRPr="00DA63FF">
                <w:rPr>
                  <w:rFonts w:ascii="Times" w:hAnsi="Times" w:cs="Times"/>
                  <w:lang w:eastAsia="ko-KR"/>
                </w:rPr>
                <w:t>1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286" w:author="Haitao Yang" w:date="2012-02-03T20:00:00Z"/>
                <w:lang w:eastAsia="zh-CN"/>
              </w:rPr>
            </w:pPr>
            <w:ins w:id="287" w:author="Haitao Yang" w:date="2012-02-08T09:27:00Z">
              <w:r>
                <w:rPr>
                  <w:rFonts w:hint="eastAsia"/>
                  <w:lang w:eastAsia="zh-CN"/>
                </w:rPr>
                <w:t>26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288" w:author="Haitao Yang" w:date="2012-02-03T20:00:00Z"/>
                <w:lang w:eastAsia="zh-CN"/>
              </w:rPr>
            </w:pPr>
            <w:ins w:id="289" w:author="Haitao Yang" w:date="2012-02-08T09:27:00Z">
              <w:r>
                <w:rPr>
                  <w:rFonts w:hint="eastAsia"/>
                  <w:lang w:eastAsia="zh-CN"/>
                </w:rPr>
                <w:t>34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290" w:author="Haitao Yang" w:date="2012-02-03T20:00:00Z"/>
                <w:lang w:eastAsia="zh-CN"/>
              </w:rPr>
            </w:pPr>
            <w:ins w:id="291" w:author="Haitao Yang" w:date="2012-02-08T09:27:00Z">
              <w:r>
                <w:rPr>
                  <w:rFonts w:hint="eastAsia"/>
                  <w:lang w:eastAsia="zh-CN"/>
                </w:rPr>
                <w:t>26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292" w:author="Haitao Yang" w:date="2012-02-03T20:00:00Z"/>
                <w:lang w:eastAsia="zh-CN"/>
              </w:rPr>
            </w:pPr>
            <w:ins w:id="293" w:author="Haitao Yang" w:date="2012-02-08T09:27:00Z">
              <w:r>
                <w:rPr>
                  <w:rFonts w:hint="eastAsia"/>
                  <w:lang w:eastAsia="zh-CN"/>
                </w:rPr>
                <w:t>26</w:t>
              </w:r>
            </w:ins>
          </w:p>
        </w:tc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294" w:author="Haitao Yang" w:date="2012-02-03T20:00:00Z"/>
                <w:lang w:eastAsia="ko-KR"/>
              </w:rPr>
            </w:pPr>
            <w:ins w:id="295" w:author="Haitao Yang" w:date="2012-02-03T20:00:00Z">
              <w:r w:rsidRPr="00DA63FF">
                <w:rPr>
                  <w:lang w:eastAsia="ko-KR"/>
                </w:rPr>
                <w:t>1</w:t>
              </w:r>
            </w:ins>
          </w:p>
        </w:tc>
      </w:tr>
      <w:tr w:rsidR="00207493" w:rsidRPr="00DA63FF" w:rsidTr="0049770B">
        <w:trPr>
          <w:jc w:val="center"/>
          <w:ins w:id="296" w:author="Haitao Yang" w:date="2012-02-03T20:00:00Z"/>
        </w:trPr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297" w:author="Haitao Yang" w:date="2012-02-03T20:00:00Z"/>
                <w:rFonts w:ascii="Times" w:hAnsi="Times" w:cs="Times"/>
                <w:lang w:eastAsia="ko-KR"/>
              </w:rPr>
            </w:pPr>
            <w:ins w:id="298" w:author="Haitao Yang" w:date="2012-02-03T20:00:00Z">
              <w:r w:rsidRPr="00DA63FF">
                <w:rPr>
                  <w:rFonts w:ascii="Times" w:hAnsi="Times" w:cs="Times"/>
                  <w:lang w:eastAsia="ko-KR"/>
                </w:rPr>
                <w:t>2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299" w:author="Haitao Yang" w:date="2012-02-03T20:00:00Z"/>
                <w:lang w:eastAsia="zh-CN"/>
              </w:rPr>
            </w:pPr>
            <w:ins w:id="300" w:author="Haitao Yang" w:date="2012-02-08T09:27:00Z">
              <w:r>
                <w:rPr>
                  <w:rFonts w:hint="eastAsia"/>
                  <w:lang w:eastAsia="zh-CN"/>
                </w:rPr>
                <w:t>10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301" w:author="Haitao Yang" w:date="2012-02-03T20:00:00Z"/>
                <w:lang w:eastAsia="zh-CN"/>
              </w:rPr>
            </w:pPr>
            <w:ins w:id="302" w:author="Haitao Yang" w:date="2012-02-08T09:27:00Z">
              <w:r>
                <w:rPr>
                  <w:rFonts w:hint="eastAsia"/>
                  <w:lang w:eastAsia="zh-CN"/>
                </w:rPr>
                <w:t>10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303" w:author="Haitao Yang" w:date="2012-02-03T20:00:00Z"/>
                <w:lang w:eastAsia="zh-CN"/>
              </w:rPr>
            </w:pPr>
            <w:ins w:id="304" w:author="Haitao Yang" w:date="2012-02-08T09:27:00Z">
              <w:r>
                <w:rPr>
                  <w:rFonts w:hint="eastAsia"/>
                  <w:lang w:eastAsia="zh-CN"/>
                </w:rPr>
                <w:t>34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305" w:author="Haitao Yang" w:date="2012-02-03T20:00:00Z"/>
                <w:lang w:eastAsia="zh-CN"/>
              </w:rPr>
            </w:pPr>
            <w:ins w:id="306" w:author="Haitao Yang" w:date="2012-02-08T09:27:00Z">
              <w:r>
                <w:rPr>
                  <w:rFonts w:hint="eastAsia"/>
                  <w:lang w:eastAsia="zh-CN"/>
                </w:rPr>
                <w:t>10</w:t>
              </w:r>
            </w:ins>
          </w:p>
        </w:tc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307" w:author="Haitao Yang" w:date="2012-02-03T20:00:00Z"/>
                <w:lang w:eastAsia="ko-KR"/>
              </w:rPr>
            </w:pPr>
            <w:ins w:id="308" w:author="Haitao Yang" w:date="2012-02-03T20:00:00Z">
              <w:r w:rsidRPr="00DA63FF">
                <w:rPr>
                  <w:lang w:eastAsia="ko-KR"/>
                </w:rPr>
                <w:t>2</w:t>
              </w:r>
            </w:ins>
          </w:p>
        </w:tc>
      </w:tr>
      <w:tr w:rsidR="00207493" w:rsidRPr="00DA63FF" w:rsidTr="0049770B">
        <w:trPr>
          <w:jc w:val="center"/>
          <w:ins w:id="309" w:author="Haitao Yang" w:date="2012-02-03T20:00:00Z"/>
        </w:trPr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310" w:author="Haitao Yang" w:date="2012-02-03T20:00:00Z"/>
                <w:rFonts w:ascii="Times" w:hAnsi="Times" w:cs="Times"/>
                <w:lang w:eastAsia="ko-KR"/>
              </w:rPr>
            </w:pPr>
            <w:ins w:id="311" w:author="Haitao Yang" w:date="2012-02-03T20:00:00Z">
              <w:r w:rsidRPr="00DA63FF">
                <w:rPr>
                  <w:rFonts w:ascii="Times" w:hAnsi="Times" w:cs="Times"/>
                  <w:lang w:eastAsia="ko-KR"/>
                </w:rPr>
                <w:t>3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312" w:author="Haitao Yang" w:date="2012-02-03T20:00:00Z"/>
                <w:lang w:eastAsia="zh-CN"/>
              </w:rPr>
            </w:pPr>
            <w:ins w:id="313" w:author="Haitao Yang" w:date="2012-02-08T09:27:00Z">
              <w:r>
                <w:rPr>
                  <w:rFonts w:hint="eastAsia"/>
                  <w:lang w:eastAsia="zh-CN"/>
                </w:rPr>
                <w:t>1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314" w:author="Haitao Yang" w:date="2012-02-03T20:00:00Z"/>
                <w:lang w:eastAsia="zh-CN"/>
              </w:rPr>
            </w:pPr>
            <w:ins w:id="315" w:author="Haitao Yang" w:date="2012-02-08T09:27:00Z">
              <w:r>
                <w:rPr>
                  <w:rFonts w:hint="eastAsia"/>
                  <w:lang w:eastAsia="zh-CN"/>
                </w:rPr>
                <w:t>1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316" w:author="Haitao Yang" w:date="2012-02-03T20:00:00Z"/>
                <w:lang w:eastAsia="zh-CN"/>
              </w:rPr>
            </w:pPr>
            <w:ins w:id="317" w:author="Haitao Yang" w:date="2012-02-08T09:27:00Z">
              <w:r>
                <w:rPr>
                  <w:rFonts w:hint="eastAsia"/>
                  <w:lang w:eastAsia="zh-CN"/>
                </w:rPr>
                <w:t>1</w:t>
              </w:r>
            </w:ins>
          </w:p>
        </w:tc>
        <w:tc>
          <w:tcPr>
            <w:tcW w:w="0" w:type="auto"/>
          </w:tcPr>
          <w:p w:rsidR="00207493" w:rsidRPr="00DA63FF" w:rsidRDefault="005E64E7" w:rsidP="002B66F6">
            <w:pPr>
              <w:keepNext/>
              <w:keepLines/>
              <w:spacing w:beforeLines="25" w:afterLines="25"/>
              <w:jc w:val="center"/>
              <w:rPr>
                <w:ins w:id="318" w:author="Haitao Yang" w:date="2012-02-03T20:00:00Z"/>
                <w:lang w:eastAsia="zh-CN"/>
              </w:rPr>
            </w:pPr>
            <w:ins w:id="319" w:author="Haitao Yang" w:date="2012-02-08T09:27:00Z">
              <w:r>
                <w:rPr>
                  <w:rFonts w:hint="eastAsia"/>
                  <w:lang w:eastAsia="zh-CN"/>
                </w:rPr>
                <w:t>34</w:t>
              </w:r>
            </w:ins>
          </w:p>
        </w:tc>
        <w:tc>
          <w:tcPr>
            <w:tcW w:w="0" w:type="auto"/>
          </w:tcPr>
          <w:p w:rsidR="00207493" w:rsidRPr="00DA63FF" w:rsidRDefault="00207493" w:rsidP="002B66F6">
            <w:pPr>
              <w:keepNext/>
              <w:keepLines/>
              <w:spacing w:beforeLines="25" w:afterLines="25"/>
              <w:jc w:val="center"/>
              <w:rPr>
                <w:ins w:id="320" w:author="Haitao Yang" w:date="2012-02-03T20:00:00Z"/>
                <w:lang w:eastAsia="ko-KR"/>
              </w:rPr>
            </w:pPr>
            <w:ins w:id="321" w:author="Haitao Yang" w:date="2012-02-03T20:00:00Z">
              <w:r w:rsidRPr="00DA63FF">
                <w:rPr>
                  <w:lang w:eastAsia="ko-KR"/>
                </w:rPr>
                <w:t>3</w:t>
              </w:r>
            </w:ins>
          </w:p>
        </w:tc>
      </w:tr>
    </w:tbl>
    <w:p w:rsidR="00207493" w:rsidRDefault="00207493" w:rsidP="00207493">
      <w:pPr>
        <w:jc w:val="both"/>
        <w:rPr>
          <w:szCs w:val="22"/>
          <w:lang w:eastAsia="zh-CN"/>
        </w:rPr>
      </w:pPr>
    </w:p>
    <w:p w:rsidR="00207493" w:rsidRPr="00DA63FF" w:rsidRDefault="00207493" w:rsidP="00207493">
      <w:pPr>
        <w:jc w:val="both"/>
        <w:rPr>
          <w:lang w:eastAsia="zh-CN"/>
        </w:rPr>
      </w:pPr>
    </w:p>
    <w:p w:rsidR="00207493" w:rsidRPr="00690205" w:rsidRDefault="00207493" w:rsidP="00207493">
      <w:pPr>
        <w:jc w:val="both"/>
        <w:rPr>
          <w:b/>
          <w:lang w:eastAsia="zh-CN"/>
        </w:rPr>
      </w:pPr>
      <w:r w:rsidRPr="00690205">
        <w:rPr>
          <w:rFonts w:hint="eastAsia"/>
          <w:b/>
          <w:lang w:eastAsia="zh-CN"/>
        </w:rPr>
        <w:t xml:space="preserve">9.2.1.1 </w:t>
      </w:r>
      <w:bookmarkStart w:id="322" w:name="_Ref24881362"/>
      <w:bookmarkStart w:id="323" w:name="_Toc77680552"/>
      <w:bookmarkStart w:id="324" w:name="_Toc226456741"/>
      <w:bookmarkStart w:id="325" w:name="_Toc248045376"/>
      <w:bookmarkStart w:id="326" w:name="_Toc287363852"/>
      <w:r w:rsidRPr="00690205">
        <w:rPr>
          <w:b/>
        </w:rPr>
        <w:t>Initialisation process for context variables</w:t>
      </w:r>
      <w:bookmarkEnd w:id="322"/>
      <w:bookmarkEnd w:id="323"/>
      <w:bookmarkEnd w:id="324"/>
      <w:bookmarkEnd w:id="325"/>
      <w:bookmarkEnd w:id="326"/>
    </w:p>
    <w:p w:rsidR="00207493" w:rsidRPr="00DA63FF" w:rsidRDefault="00207493" w:rsidP="00207493">
      <w:pPr>
        <w:jc w:val="both"/>
        <w:rPr>
          <w:lang w:eastAsia="zh-CN"/>
        </w:rPr>
      </w:pPr>
      <w:r w:rsidRPr="00DA63FF">
        <w:rPr>
          <w:rFonts w:hint="eastAsia"/>
          <w:lang w:eastAsia="zh-CN"/>
        </w:rPr>
        <w:t>Table 9-7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3"/>
        <w:gridCol w:w="2851"/>
        <w:gridCol w:w="918"/>
        <w:gridCol w:w="1140"/>
        <w:gridCol w:w="1140"/>
        <w:gridCol w:w="1140"/>
      </w:tblGrid>
      <w:tr w:rsidR="00207493" w:rsidRPr="00DA63FF" w:rsidTr="0049770B">
        <w:trPr>
          <w:jc w:val="center"/>
        </w:trPr>
        <w:tc>
          <w:tcPr>
            <w:tcW w:w="1342" w:type="dxa"/>
            <w:vMerge w:val="restart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  <w:r w:rsidRPr="00DA63FF">
              <w:rPr>
                <w:sz w:val="16"/>
                <w:szCs w:val="16"/>
              </w:rPr>
              <w:t>prediction_unit()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  <w:del w:id="327" w:author="Haitao Yang" w:date="2012-02-03T20:03:00Z">
              <w:r w:rsidRPr="00DA63FF" w:rsidDel="003367EF">
                <w:rPr>
                  <w:sz w:val="16"/>
                  <w:szCs w:val="16"/>
                  <w:lang w:eastAsia="ko-KR"/>
                </w:rPr>
                <w:delText>prev_intra_luma_pred_flag</w:delText>
              </w:r>
            </w:del>
          </w:p>
        </w:tc>
        <w:tc>
          <w:tcPr>
            <w:tcW w:w="1018" w:type="dxa"/>
            <w:shd w:val="clear" w:color="auto" w:fill="auto"/>
          </w:tcPr>
          <w:p w:rsidR="00207493" w:rsidRPr="00DA63FF" w:rsidRDefault="009277EE" w:rsidP="0049770B">
            <w:pPr>
              <w:keepNext/>
              <w:rPr>
                <w:sz w:val="16"/>
                <w:szCs w:val="16"/>
              </w:rPr>
            </w:pPr>
            <w:del w:id="328" w:author="Haitao Yang" w:date="2012-02-03T20:03:00Z">
              <w:r w:rsidRPr="00DA63FF" w:rsidDel="003367EF">
                <w:rPr>
                  <w:sz w:val="16"/>
                  <w:szCs w:val="16"/>
                </w:rPr>
                <w:fldChar w:fldCharType="begin" w:fldLock="1"/>
              </w:r>
              <w:r w:rsidR="00207493" w:rsidRPr="00DA63FF" w:rsidDel="003367EF">
                <w:rPr>
                  <w:sz w:val="16"/>
                  <w:szCs w:val="16"/>
                </w:rPr>
                <w:delInstrText xml:space="preserve"> REF _Ref291602239 \h  \* MERGEFORMAT </w:delInstrText>
              </w:r>
              <w:r w:rsidRPr="00DA63FF" w:rsidDel="003367EF">
                <w:rPr>
                  <w:sz w:val="16"/>
                  <w:szCs w:val="16"/>
                </w:rPr>
              </w:r>
              <w:r w:rsidRPr="00DA63FF" w:rsidDel="003367EF">
                <w:rPr>
                  <w:sz w:val="16"/>
                  <w:szCs w:val="16"/>
                </w:rPr>
                <w:fldChar w:fldCharType="separate"/>
              </w:r>
              <w:r w:rsidR="00207493" w:rsidRPr="00DA63FF" w:rsidDel="003367EF">
                <w:rPr>
                  <w:sz w:val="16"/>
                  <w:szCs w:val="16"/>
                </w:rPr>
                <w:delText xml:space="preserve">Table </w:delText>
              </w:r>
              <w:r w:rsidR="00207493" w:rsidRPr="00DA63FF" w:rsidDel="003367EF">
                <w:rPr>
                  <w:noProof/>
                  <w:sz w:val="16"/>
                  <w:szCs w:val="16"/>
                </w:rPr>
                <w:delText>9</w:delText>
              </w:r>
              <w:r w:rsidR="00207493" w:rsidRPr="00DA63FF" w:rsidDel="003367EF">
                <w:rPr>
                  <w:noProof/>
                  <w:sz w:val="16"/>
                  <w:szCs w:val="16"/>
                </w:rPr>
                <w:noBreakHyphen/>
                <w:delText>26</w:delText>
              </w:r>
              <w:r w:rsidRPr="00DA63FF" w:rsidDel="003367EF">
                <w:rPr>
                  <w:sz w:val="16"/>
                  <w:szCs w:val="16"/>
                </w:rPr>
                <w:fldChar w:fldCharType="end"/>
              </w:r>
            </w:del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  <w:del w:id="329" w:author="Haitao Yang" w:date="2012-02-03T20:03:00Z">
              <w:r w:rsidRPr="00DA63FF" w:rsidDel="003367EF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  <w:del w:id="330" w:author="Haitao Yang" w:date="2012-02-03T20:03:00Z">
              <w:r w:rsidRPr="00DA63FF" w:rsidDel="003367EF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  <w:del w:id="331" w:author="Haitao Yang" w:date="2012-02-03T20:03:00Z">
              <w:r w:rsidRPr="00DA63FF" w:rsidDel="003367EF">
                <w:rPr>
                  <w:sz w:val="16"/>
                  <w:szCs w:val="16"/>
                </w:rPr>
                <w:delText>2</w:delText>
              </w:r>
            </w:del>
          </w:p>
        </w:tc>
      </w:tr>
      <w:tr w:rsidR="00207493" w:rsidRPr="00DA63FF" w:rsidTr="0049770B">
        <w:trPr>
          <w:jc w:val="center"/>
        </w:trPr>
        <w:tc>
          <w:tcPr>
            <w:tcW w:w="1342" w:type="dxa"/>
            <w:vMerge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  <w:ins w:id="332" w:author="Haitao Yang" w:date="2012-02-03T20:03:00Z">
              <w:r w:rsidRPr="00DA63FF">
                <w:rPr>
                  <w:sz w:val="16"/>
                  <w:szCs w:val="16"/>
                  <w:lang w:eastAsia="ko-KR"/>
                </w:rPr>
                <w:t>intra_chroma_DM_flag</w:t>
              </w:r>
            </w:ins>
          </w:p>
        </w:tc>
        <w:tc>
          <w:tcPr>
            <w:tcW w:w="1018" w:type="dxa"/>
            <w:shd w:val="clear" w:color="auto" w:fill="auto"/>
          </w:tcPr>
          <w:p w:rsidR="00207493" w:rsidRPr="00DA63FF" w:rsidRDefault="009277EE" w:rsidP="0049770B">
            <w:pPr>
              <w:keepNext/>
              <w:rPr>
                <w:sz w:val="16"/>
                <w:szCs w:val="16"/>
                <w:lang w:eastAsia="zh-CN"/>
              </w:rPr>
            </w:pPr>
            <w:ins w:id="333" w:author="Haitao Yang" w:date="2012-02-03T20:03:00Z">
              <w:r w:rsidRPr="00DA63FF">
                <w:rPr>
                  <w:sz w:val="16"/>
                  <w:szCs w:val="16"/>
                </w:rPr>
                <w:fldChar w:fldCharType="begin" w:fldLock="1"/>
              </w:r>
              <w:r w:rsidR="00207493" w:rsidRPr="00DA63FF">
                <w:rPr>
                  <w:sz w:val="16"/>
                  <w:szCs w:val="16"/>
                </w:rPr>
                <w:instrText xml:space="preserve"> REF _Ref289688763 \h  \* MERGEFORMAT </w:instrText>
              </w:r>
            </w:ins>
            <w:r w:rsidRPr="00DA63FF">
              <w:rPr>
                <w:sz w:val="16"/>
                <w:szCs w:val="16"/>
              </w:rPr>
            </w:r>
            <w:ins w:id="334" w:author="Haitao Yang" w:date="2012-02-03T20:03:00Z">
              <w:r w:rsidRPr="00DA63FF">
                <w:rPr>
                  <w:sz w:val="16"/>
                  <w:szCs w:val="16"/>
                </w:rPr>
                <w:fldChar w:fldCharType="separate"/>
              </w:r>
              <w:r w:rsidR="00207493" w:rsidRPr="00DA63FF">
                <w:rPr>
                  <w:sz w:val="16"/>
                  <w:szCs w:val="16"/>
                </w:rPr>
                <w:t xml:space="preserve">Table </w:t>
              </w:r>
              <w:r w:rsidR="00207493" w:rsidRPr="00DA63FF">
                <w:rPr>
                  <w:noProof/>
                  <w:sz w:val="16"/>
                  <w:szCs w:val="16"/>
                </w:rPr>
                <w:t>9</w:t>
              </w:r>
              <w:r w:rsidR="00207493" w:rsidRPr="00DA63FF">
                <w:rPr>
                  <w:noProof/>
                  <w:sz w:val="16"/>
                  <w:szCs w:val="16"/>
                </w:rPr>
                <w:noBreakHyphen/>
              </w:r>
              <w:r w:rsidRPr="00DA63FF">
                <w:rPr>
                  <w:sz w:val="16"/>
                  <w:szCs w:val="16"/>
                </w:rPr>
                <w:fldChar w:fldCharType="end"/>
              </w:r>
              <w:r w:rsidR="00207493" w:rsidRPr="00DA63FF">
                <w:rPr>
                  <w:rFonts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35" w:author="Haitao Yang" w:date="2012-02-03T20:03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0</w:t>
              </w:r>
            </w:ins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36" w:author="Haitao Yang" w:date="2012-02-03T20:03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2</w:t>
              </w:r>
            </w:ins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37" w:author="Haitao Yang" w:date="2012-02-03T20:03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4</w:t>
              </w:r>
            </w:ins>
          </w:p>
        </w:tc>
      </w:tr>
      <w:tr w:rsidR="00207493" w:rsidRPr="00DA63FF" w:rsidTr="0049770B">
        <w:trPr>
          <w:jc w:val="center"/>
        </w:trPr>
        <w:tc>
          <w:tcPr>
            <w:tcW w:w="1342" w:type="dxa"/>
            <w:vMerge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  <w:ins w:id="338" w:author="Haitao Yang" w:date="2012-02-03T20:03:00Z">
              <w:r w:rsidRPr="00DA63FF">
                <w:rPr>
                  <w:sz w:val="16"/>
                  <w:szCs w:val="16"/>
                  <w:lang w:eastAsia="ko-KR"/>
                </w:rPr>
                <w:t>intra_chroma_</w:t>
              </w:r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L</w:t>
              </w:r>
              <w:r w:rsidRPr="00DA63FF">
                <w:rPr>
                  <w:sz w:val="16"/>
                  <w:szCs w:val="16"/>
                  <w:lang w:eastAsia="ko-KR"/>
                </w:rPr>
                <w:t>M_flag</w:t>
              </w:r>
            </w:ins>
          </w:p>
        </w:tc>
        <w:tc>
          <w:tcPr>
            <w:tcW w:w="1018" w:type="dxa"/>
            <w:shd w:val="clear" w:color="auto" w:fill="auto"/>
          </w:tcPr>
          <w:p w:rsidR="00207493" w:rsidRPr="00DA63FF" w:rsidRDefault="009277EE" w:rsidP="0049770B">
            <w:pPr>
              <w:keepNext/>
              <w:rPr>
                <w:sz w:val="16"/>
                <w:szCs w:val="16"/>
                <w:lang w:eastAsia="zh-CN"/>
              </w:rPr>
            </w:pPr>
            <w:ins w:id="339" w:author="Haitao Yang" w:date="2012-02-03T20:03:00Z">
              <w:r w:rsidRPr="00DA63FF">
                <w:rPr>
                  <w:sz w:val="16"/>
                  <w:szCs w:val="16"/>
                </w:rPr>
                <w:fldChar w:fldCharType="begin" w:fldLock="1"/>
              </w:r>
              <w:r w:rsidR="00207493" w:rsidRPr="00DA63FF">
                <w:rPr>
                  <w:sz w:val="16"/>
                  <w:szCs w:val="16"/>
                </w:rPr>
                <w:instrText xml:space="preserve"> REF _Ref289688763 \h  \* MERGEFORMAT </w:instrText>
              </w:r>
            </w:ins>
            <w:r w:rsidRPr="00DA63FF">
              <w:rPr>
                <w:sz w:val="16"/>
                <w:szCs w:val="16"/>
              </w:rPr>
            </w:r>
            <w:ins w:id="340" w:author="Haitao Yang" w:date="2012-02-03T20:03:00Z">
              <w:r w:rsidRPr="00DA63FF">
                <w:rPr>
                  <w:sz w:val="16"/>
                  <w:szCs w:val="16"/>
                </w:rPr>
                <w:fldChar w:fldCharType="separate"/>
              </w:r>
              <w:r w:rsidR="00207493" w:rsidRPr="00DA63FF">
                <w:rPr>
                  <w:sz w:val="16"/>
                  <w:szCs w:val="16"/>
                </w:rPr>
                <w:t xml:space="preserve">Table </w:t>
              </w:r>
              <w:r w:rsidR="00207493" w:rsidRPr="00DA63FF">
                <w:rPr>
                  <w:noProof/>
                  <w:sz w:val="16"/>
                  <w:szCs w:val="16"/>
                </w:rPr>
                <w:t>9</w:t>
              </w:r>
              <w:r w:rsidR="00207493" w:rsidRPr="00DA63FF">
                <w:rPr>
                  <w:noProof/>
                  <w:sz w:val="16"/>
                  <w:szCs w:val="16"/>
                </w:rPr>
                <w:noBreakHyphen/>
              </w:r>
              <w:r w:rsidRPr="00DA63FF">
                <w:rPr>
                  <w:sz w:val="16"/>
                  <w:szCs w:val="16"/>
                </w:rPr>
                <w:fldChar w:fldCharType="end"/>
              </w:r>
              <w:r w:rsidR="00207493" w:rsidRPr="00DA63FF">
                <w:rPr>
                  <w:rFonts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41" w:author="Haitao Yang" w:date="2012-02-03T20:03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42" w:author="Haitao Yang" w:date="2012-02-03T20:03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3</w:t>
              </w:r>
            </w:ins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43" w:author="Haitao Yang" w:date="2012-02-03T20:03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5</w:t>
              </w:r>
            </w:ins>
          </w:p>
        </w:tc>
      </w:tr>
      <w:tr w:rsidR="00207493" w:rsidRPr="00DA63FF" w:rsidTr="0049770B">
        <w:trPr>
          <w:jc w:val="center"/>
        </w:trPr>
        <w:tc>
          <w:tcPr>
            <w:tcW w:w="1342" w:type="dxa"/>
            <w:vMerge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112" w:type="dxa"/>
            <w:shd w:val="clear" w:color="auto" w:fill="auto"/>
            <w:vAlign w:val="center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  <w:ins w:id="344" w:author="Haitao Yang" w:date="2012-02-03T20:03:00Z">
              <w:r w:rsidRPr="00DA63FF">
                <w:rPr>
                  <w:sz w:val="16"/>
                  <w:szCs w:val="16"/>
                  <w:lang w:eastAsia="ko-KR"/>
                </w:rPr>
                <w:t>intra_chroma_rem_mode</w:t>
              </w:r>
            </w:ins>
          </w:p>
        </w:tc>
        <w:tc>
          <w:tcPr>
            <w:tcW w:w="101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45" w:author="Haitao Yang" w:date="2012-02-03T20:03:00Z">
              <w:r w:rsidRPr="00DA63FF">
                <w:rPr>
                  <w:sz w:val="16"/>
                  <w:szCs w:val="16"/>
                  <w:lang w:eastAsia="zh-CN"/>
                </w:rPr>
                <w:t>N</w:t>
              </w:r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a</w:t>
              </w:r>
            </w:ins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46" w:author="Haitao Yang" w:date="2012-02-03T20:03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47" w:author="Haitao Yang" w:date="2012-02-03T20:03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368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zh-CN"/>
              </w:rPr>
            </w:pPr>
            <w:ins w:id="348" w:author="Haitao Yang" w:date="2012-02-03T20:03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</w:tr>
    </w:tbl>
    <w:p w:rsidR="00207493" w:rsidRPr="00DA63FF" w:rsidRDefault="00207493" w:rsidP="00207493">
      <w:pPr>
        <w:jc w:val="both"/>
        <w:rPr>
          <w:lang w:eastAsia="zh-CN"/>
        </w:rPr>
      </w:pPr>
      <w:r w:rsidRPr="00DA63FF">
        <w:rPr>
          <w:rFonts w:hint="eastAsia"/>
          <w:lang w:eastAsia="zh-CN"/>
        </w:rPr>
        <w:t>Table 9-12</w:t>
      </w:r>
    </w:p>
    <w:p w:rsidR="00207493" w:rsidRPr="00DA63FF" w:rsidDel="00613D2E" w:rsidRDefault="00207493" w:rsidP="00207493">
      <w:pPr>
        <w:pStyle w:val="ac"/>
        <w:rPr>
          <w:del w:id="349" w:author="Haitao Yang" w:date="2012-02-03T20:04:00Z"/>
          <w:lang w:val="en-GB"/>
        </w:rPr>
      </w:pPr>
      <w:del w:id="350" w:author="Haitao Yang" w:date="2012-02-03T20:04:00Z">
        <w:r w:rsidRPr="00DA63FF" w:rsidDel="00613D2E">
          <w:rPr>
            <w:lang w:val="en-GB"/>
          </w:rPr>
          <w:delText xml:space="preserve">Table </w:delText>
        </w:r>
        <w:r w:rsidR="009277EE" w:rsidRPr="00DA63FF" w:rsidDel="00613D2E">
          <w:rPr>
            <w:b w:val="0"/>
            <w:bCs w:val="0"/>
            <w:lang w:val="en-GB"/>
          </w:rPr>
          <w:fldChar w:fldCharType="begin"/>
        </w:r>
        <w:r w:rsidRPr="00DA63FF" w:rsidDel="00613D2E">
          <w:rPr>
            <w:lang w:val="en-GB"/>
          </w:rPr>
          <w:delInstrText xml:space="preserve"> STYLEREF 1 \s </w:delInstrText>
        </w:r>
        <w:r w:rsidR="009277EE" w:rsidRPr="00DA63FF" w:rsidDel="00613D2E">
          <w:rPr>
            <w:b w:val="0"/>
            <w:bCs w:val="0"/>
            <w:lang w:val="en-GB"/>
          </w:rPr>
          <w:fldChar w:fldCharType="separate"/>
        </w:r>
        <w:r w:rsidRPr="00DA63FF" w:rsidDel="00613D2E">
          <w:rPr>
            <w:noProof/>
            <w:lang w:val="en-GB"/>
          </w:rPr>
          <w:delText>9</w:delText>
        </w:r>
        <w:r w:rsidR="009277EE" w:rsidRPr="00DA63FF" w:rsidDel="00613D2E">
          <w:rPr>
            <w:b w:val="0"/>
            <w:bCs w:val="0"/>
            <w:lang w:val="en-GB"/>
          </w:rPr>
          <w:fldChar w:fldCharType="end"/>
        </w:r>
        <w:r w:rsidRPr="00DA63FF" w:rsidDel="00613D2E">
          <w:rPr>
            <w:lang w:val="en-GB"/>
          </w:rPr>
          <w:noBreakHyphen/>
        </w:r>
        <w:r w:rsidR="009277EE" w:rsidRPr="00DA63FF" w:rsidDel="00613D2E">
          <w:rPr>
            <w:b w:val="0"/>
            <w:bCs w:val="0"/>
            <w:lang w:val="en-GB"/>
          </w:rPr>
          <w:fldChar w:fldCharType="begin"/>
        </w:r>
        <w:r w:rsidRPr="00DA63FF" w:rsidDel="00613D2E">
          <w:rPr>
            <w:lang w:val="en-GB"/>
          </w:rPr>
          <w:delInstrText xml:space="preserve"> SEQ Table \* ARABIC \s 1 </w:delInstrText>
        </w:r>
        <w:r w:rsidR="009277EE" w:rsidRPr="00DA63FF" w:rsidDel="00613D2E">
          <w:rPr>
            <w:b w:val="0"/>
            <w:bCs w:val="0"/>
            <w:lang w:val="en-GB"/>
          </w:rPr>
          <w:fldChar w:fldCharType="separate"/>
        </w:r>
        <w:r w:rsidRPr="00DA63FF" w:rsidDel="00613D2E">
          <w:rPr>
            <w:noProof/>
            <w:lang w:val="en-GB"/>
          </w:rPr>
          <w:delText>14</w:delText>
        </w:r>
        <w:r w:rsidR="009277EE" w:rsidRPr="00DA63FF" w:rsidDel="00613D2E">
          <w:rPr>
            <w:b w:val="0"/>
            <w:bCs w:val="0"/>
            <w:lang w:val="en-GB"/>
          </w:rPr>
          <w:fldChar w:fldCharType="end"/>
        </w:r>
        <w:r w:rsidRPr="00DA63FF" w:rsidDel="00613D2E">
          <w:rPr>
            <w:lang w:val="en-GB"/>
          </w:rPr>
          <w:delText xml:space="preserve"> – Values of variable</w:delText>
        </w:r>
        <w:r w:rsidRPr="00DA63FF" w:rsidDel="00613D2E">
          <w:rPr>
            <w:rFonts w:eastAsia="Times New Roman"/>
            <w:lang w:val="en-GB"/>
          </w:rPr>
          <w:delText xml:space="preserve"> initValue</w:delText>
        </w:r>
        <w:r w:rsidRPr="00DA63FF" w:rsidDel="00613D2E">
          <w:rPr>
            <w:lang w:val="en-GB"/>
          </w:rPr>
          <w:delText xml:space="preserve"> for intra_chroma_pred_mode ctxIdx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7"/>
        <w:gridCol w:w="456"/>
        <w:gridCol w:w="456"/>
        <w:gridCol w:w="456"/>
        <w:gridCol w:w="456"/>
        <w:gridCol w:w="456"/>
        <w:gridCol w:w="456"/>
      </w:tblGrid>
      <w:tr w:rsidR="00207493" w:rsidRPr="00DA63FF" w:rsidDel="00613D2E" w:rsidTr="0049770B">
        <w:trPr>
          <w:cantSplit/>
          <w:trHeight w:val="390"/>
          <w:jc w:val="center"/>
          <w:del w:id="351" w:author="Haitao Yang" w:date="2012-02-03T20:04:00Z"/>
        </w:trPr>
        <w:tc>
          <w:tcPr>
            <w:tcW w:w="1107" w:type="dxa"/>
            <w:vMerge w:val="restart"/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52" w:author="Haitao Yang" w:date="2012-02-03T20:04:00Z"/>
                <w:rFonts w:eastAsia="Times New Roman"/>
                <w:b/>
                <w:sz w:val="16"/>
                <w:szCs w:val="18"/>
              </w:rPr>
            </w:pPr>
            <w:del w:id="353" w:author="Haitao Yang" w:date="2012-02-03T20:04:00Z">
              <w:r w:rsidRPr="00DA63FF" w:rsidDel="00613D2E">
                <w:rPr>
                  <w:rFonts w:eastAsia="Times New Roman"/>
                  <w:b/>
                  <w:sz w:val="16"/>
                  <w:szCs w:val="18"/>
                </w:rPr>
                <w:delText>Initialisation variable</w:delText>
              </w:r>
            </w:del>
          </w:p>
        </w:tc>
        <w:tc>
          <w:tcPr>
            <w:tcW w:w="2736" w:type="dxa"/>
            <w:gridSpan w:val="6"/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54" w:author="Haitao Yang" w:date="2012-02-03T20:04:00Z"/>
                <w:rFonts w:eastAsia="Times New Roman"/>
                <w:b/>
                <w:sz w:val="16"/>
                <w:szCs w:val="18"/>
              </w:rPr>
            </w:pPr>
            <w:del w:id="355" w:author="Haitao Yang" w:date="2012-02-03T20:04:00Z">
              <w:r w:rsidRPr="00DA63FF" w:rsidDel="00613D2E">
                <w:rPr>
                  <w:rFonts w:eastAsia="Times New Roman"/>
                  <w:b/>
                  <w:sz w:val="16"/>
                  <w:szCs w:val="18"/>
                </w:rPr>
                <w:delText>intra_chroma_pred_mode ctxIdx</w:delText>
              </w:r>
            </w:del>
          </w:p>
        </w:tc>
      </w:tr>
      <w:tr w:rsidR="00207493" w:rsidRPr="00DA63FF" w:rsidDel="00613D2E" w:rsidTr="0049770B">
        <w:trPr>
          <w:cantSplit/>
          <w:trHeight w:val="144"/>
          <w:jc w:val="center"/>
          <w:del w:id="356" w:author="Haitao Yang" w:date="2012-02-03T20:04:00Z"/>
        </w:trPr>
        <w:tc>
          <w:tcPr>
            <w:tcW w:w="1107" w:type="dxa"/>
            <w:vMerge/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rPr>
                <w:del w:id="357" w:author="Haitao Yang" w:date="2012-02-03T20:04:00Z"/>
                <w:rFonts w:eastAsia="Times New Roman"/>
                <w:b/>
                <w:sz w:val="16"/>
                <w:szCs w:val="18"/>
              </w:rPr>
            </w:pPr>
          </w:p>
        </w:tc>
        <w:tc>
          <w:tcPr>
            <w:tcW w:w="456" w:type="dxa"/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58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del w:id="359" w:author="Haitao Yang" w:date="2012-02-03T20:04:00Z">
              <w:r w:rsidRPr="00DA63FF" w:rsidDel="00613D2E">
                <w:rPr>
                  <w:rFonts w:eastAsia="Times New Roman"/>
                  <w:b/>
                  <w:bCs/>
                  <w:sz w:val="16"/>
                  <w:szCs w:val="18"/>
                </w:rPr>
                <w:delText>0</w:delText>
              </w:r>
            </w:del>
          </w:p>
        </w:tc>
        <w:tc>
          <w:tcPr>
            <w:tcW w:w="456" w:type="dxa"/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60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del w:id="361" w:author="Haitao Yang" w:date="2012-02-03T20:04:00Z">
              <w:r w:rsidRPr="00DA63FF" w:rsidDel="00613D2E">
                <w:rPr>
                  <w:rFonts w:eastAsia="Times New Roman"/>
                  <w:b/>
                  <w:bCs/>
                  <w:sz w:val="16"/>
                  <w:szCs w:val="18"/>
                </w:rPr>
                <w:delText>1</w:delText>
              </w:r>
            </w:del>
          </w:p>
        </w:tc>
        <w:tc>
          <w:tcPr>
            <w:tcW w:w="456" w:type="dxa"/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62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del w:id="363" w:author="Haitao Yang" w:date="2012-02-03T20:04:00Z">
              <w:r w:rsidRPr="00DA63FF" w:rsidDel="00613D2E">
                <w:rPr>
                  <w:rFonts w:eastAsia="Times New Roman"/>
                  <w:b/>
                  <w:bCs/>
                  <w:sz w:val="16"/>
                  <w:szCs w:val="18"/>
                </w:rPr>
                <w:delText>2</w:delText>
              </w:r>
            </w:del>
          </w:p>
        </w:tc>
        <w:tc>
          <w:tcPr>
            <w:tcW w:w="456" w:type="dxa"/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64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del w:id="365" w:author="Haitao Yang" w:date="2012-02-03T20:04:00Z">
              <w:r w:rsidRPr="00DA63FF" w:rsidDel="00613D2E">
                <w:rPr>
                  <w:rFonts w:eastAsia="Times New Roman"/>
                  <w:b/>
                  <w:bCs/>
                  <w:sz w:val="16"/>
                  <w:szCs w:val="18"/>
                </w:rPr>
                <w:delText>3</w:delText>
              </w:r>
            </w:del>
          </w:p>
        </w:tc>
        <w:tc>
          <w:tcPr>
            <w:tcW w:w="456" w:type="dxa"/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66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del w:id="367" w:author="Haitao Yang" w:date="2012-02-03T20:04:00Z">
              <w:r w:rsidRPr="00DA63FF" w:rsidDel="00613D2E">
                <w:rPr>
                  <w:rFonts w:eastAsia="Times New Roman"/>
                  <w:b/>
                  <w:bCs/>
                  <w:sz w:val="16"/>
                  <w:szCs w:val="18"/>
                </w:rPr>
                <w:delText>4</w:delText>
              </w:r>
            </w:del>
          </w:p>
        </w:tc>
        <w:tc>
          <w:tcPr>
            <w:tcW w:w="456" w:type="dxa"/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68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del w:id="369" w:author="Haitao Yang" w:date="2012-02-03T20:04:00Z">
              <w:r w:rsidRPr="00DA63FF" w:rsidDel="00613D2E">
                <w:rPr>
                  <w:rFonts w:eastAsia="Times New Roman"/>
                  <w:b/>
                  <w:bCs/>
                  <w:sz w:val="16"/>
                  <w:szCs w:val="18"/>
                </w:rPr>
                <w:delText>5</w:delText>
              </w:r>
            </w:del>
          </w:p>
        </w:tc>
      </w:tr>
      <w:tr w:rsidR="00207493" w:rsidRPr="00DA63FF" w:rsidDel="00613D2E" w:rsidTr="0049770B">
        <w:trPr>
          <w:cantSplit/>
          <w:trHeight w:val="390"/>
          <w:jc w:val="center"/>
          <w:del w:id="370" w:author="Haitao Yang" w:date="2012-02-03T20:04:00Z"/>
        </w:trPr>
        <w:tc>
          <w:tcPr>
            <w:tcW w:w="1107" w:type="dxa"/>
            <w:tcBorders>
              <w:bottom w:val="single" w:sz="4" w:space="0" w:color="auto"/>
            </w:tcBorders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rPr>
                <w:del w:id="371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del w:id="372" w:author="Haitao Yang" w:date="2012-02-03T20:04:00Z">
              <w:r w:rsidRPr="00DA63FF" w:rsidDel="00613D2E">
                <w:rPr>
                  <w:rFonts w:eastAsia="Times New Roman"/>
                  <w:b/>
                  <w:sz w:val="16"/>
                  <w:szCs w:val="16"/>
                </w:rPr>
                <w:delText>initValue</w:delText>
              </w:r>
            </w:del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73" w:author="Haitao Yang" w:date="2012-02-03T20:04:00Z"/>
                <w:rFonts w:eastAsia="Times New Roman"/>
                <w:sz w:val="16"/>
                <w:szCs w:val="18"/>
              </w:rPr>
            </w:pPr>
            <w:del w:id="374" w:author="Haitao Yang" w:date="2012-02-03T20:04:00Z">
              <w:r w:rsidRPr="00DA63FF" w:rsidDel="00613D2E">
                <w:rPr>
                  <w:rFonts w:eastAsia="Times New Roman"/>
                  <w:sz w:val="16"/>
                  <w:szCs w:val="18"/>
                </w:rPr>
                <w:delText>53</w:delText>
              </w:r>
            </w:del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75" w:author="Haitao Yang" w:date="2012-02-03T20:04:00Z"/>
                <w:rFonts w:eastAsia="Times New Roman"/>
                <w:sz w:val="16"/>
                <w:szCs w:val="18"/>
              </w:rPr>
            </w:pPr>
            <w:del w:id="376" w:author="Haitao Yang" w:date="2012-02-03T20:04:00Z">
              <w:r w:rsidRPr="00DA63FF" w:rsidDel="00613D2E">
                <w:rPr>
                  <w:rFonts w:eastAsia="Times New Roman"/>
                  <w:sz w:val="16"/>
                  <w:szCs w:val="18"/>
                </w:rPr>
                <w:delText>103</w:delText>
              </w:r>
            </w:del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77" w:author="Haitao Yang" w:date="2012-02-03T20:04:00Z"/>
                <w:rFonts w:eastAsia="Times New Roman"/>
                <w:sz w:val="16"/>
                <w:szCs w:val="18"/>
              </w:rPr>
            </w:pPr>
            <w:del w:id="378" w:author="Haitao Yang" w:date="2012-02-03T20:04:00Z">
              <w:r w:rsidRPr="00DA63FF" w:rsidDel="00613D2E">
                <w:rPr>
                  <w:rFonts w:eastAsia="Times New Roman"/>
                  <w:sz w:val="16"/>
                  <w:szCs w:val="18"/>
                </w:rPr>
                <w:delText>85</w:delText>
              </w:r>
            </w:del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79" w:author="Haitao Yang" w:date="2012-02-03T20:04:00Z"/>
                <w:rFonts w:eastAsia="Times New Roman"/>
                <w:sz w:val="16"/>
                <w:szCs w:val="18"/>
              </w:rPr>
            </w:pPr>
            <w:del w:id="380" w:author="Haitao Yang" w:date="2012-02-03T20:04:00Z">
              <w:r w:rsidRPr="00DA63FF" w:rsidDel="00613D2E">
                <w:rPr>
                  <w:rFonts w:eastAsia="Times New Roman"/>
                  <w:sz w:val="16"/>
                  <w:szCs w:val="18"/>
                </w:rPr>
                <w:delText>87</w:delText>
              </w:r>
            </w:del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81" w:author="Haitao Yang" w:date="2012-02-03T20:04:00Z"/>
                <w:rFonts w:eastAsia="Times New Roman"/>
                <w:sz w:val="16"/>
                <w:szCs w:val="18"/>
              </w:rPr>
            </w:pPr>
            <w:del w:id="382" w:author="Haitao Yang" w:date="2012-02-03T20:04:00Z">
              <w:r w:rsidRPr="00DA63FF" w:rsidDel="00613D2E">
                <w:rPr>
                  <w:rFonts w:eastAsia="Times New Roman"/>
                  <w:sz w:val="16"/>
                  <w:szCs w:val="18"/>
                </w:rPr>
                <w:delText>101</w:delText>
              </w:r>
            </w:del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Del="00613D2E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del w:id="383" w:author="Haitao Yang" w:date="2012-02-03T20:04:00Z"/>
                <w:rFonts w:eastAsia="Times New Roman"/>
                <w:sz w:val="16"/>
                <w:szCs w:val="18"/>
              </w:rPr>
            </w:pPr>
            <w:del w:id="384" w:author="Haitao Yang" w:date="2012-02-03T20:04:00Z">
              <w:r w:rsidRPr="00DA63FF" w:rsidDel="00613D2E">
                <w:rPr>
                  <w:rFonts w:eastAsia="Times New Roman"/>
                  <w:sz w:val="16"/>
                  <w:szCs w:val="18"/>
                </w:rPr>
                <w:delText>87</w:delText>
              </w:r>
            </w:del>
          </w:p>
        </w:tc>
      </w:tr>
    </w:tbl>
    <w:p w:rsidR="00207493" w:rsidRPr="00DA63FF" w:rsidRDefault="00207493" w:rsidP="00207493">
      <w:pPr>
        <w:pStyle w:val="ac"/>
        <w:rPr>
          <w:ins w:id="385" w:author="Haitao Yang" w:date="2012-02-03T20:04:00Z"/>
          <w:lang w:val="en-GB"/>
        </w:rPr>
      </w:pPr>
      <w:ins w:id="386" w:author="Haitao Yang" w:date="2012-02-03T20:04:00Z">
        <w:r w:rsidRPr="00DA63FF">
          <w:rPr>
            <w:lang w:val="en-GB"/>
          </w:rPr>
          <w:t xml:space="preserve">Table </w:t>
        </w:r>
        <w:r w:rsidR="009277EE" w:rsidRPr="00DA63FF">
          <w:rPr>
            <w:lang w:val="en-GB"/>
          </w:rPr>
          <w:fldChar w:fldCharType="begin" w:fldLock="1"/>
        </w:r>
        <w:r w:rsidRPr="00DA63FF">
          <w:rPr>
            <w:lang w:val="en-GB"/>
          </w:rPr>
          <w:instrText xml:space="preserve"> STYLEREF 1 \s </w:instrText>
        </w:r>
        <w:r w:rsidR="009277EE" w:rsidRPr="00DA63FF">
          <w:rPr>
            <w:lang w:val="en-GB"/>
          </w:rPr>
          <w:fldChar w:fldCharType="separate"/>
        </w:r>
        <w:r w:rsidRPr="00DA63FF">
          <w:rPr>
            <w:noProof/>
            <w:lang w:val="en-GB"/>
          </w:rPr>
          <w:t>9</w:t>
        </w:r>
        <w:r w:rsidR="009277EE" w:rsidRPr="00DA63FF">
          <w:rPr>
            <w:lang w:val="en-GB"/>
          </w:rPr>
          <w:fldChar w:fldCharType="end"/>
        </w:r>
        <w:r w:rsidRPr="00DA63FF">
          <w:rPr>
            <w:lang w:val="en-GB"/>
          </w:rPr>
          <w:noBreakHyphen/>
        </w:r>
        <w:r w:rsidR="009277EE" w:rsidRPr="00DA63FF">
          <w:rPr>
            <w:lang w:val="en-GB"/>
          </w:rPr>
          <w:fldChar w:fldCharType="begin" w:fldLock="1"/>
        </w:r>
        <w:r w:rsidRPr="00DA63FF">
          <w:rPr>
            <w:lang w:val="en-GB"/>
          </w:rPr>
          <w:instrText xml:space="preserve"> SEQ Table \* ARABIC \s 1 </w:instrText>
        </w:r>
        <w:r w:rsidR="009277EE" w:rsidRPr="00DA63FF">
          <w:rPr>
            <w:lang w:val="en-GB"/>
          </w:rPr>
          <w:fldChar w:fldCharType="separate"/>
        </w:r>
        <w:r w:rsidRPr="00DA63FF">
          <w:rPr>
            <w:noProof/>
            <w:lang w:val="en-GB"/>
          </w:rPr>
          <w:t>1</w:t>
        </w:r>
        <w:r w:rsidR="009277EE" w:rsidRPr="00DA63FF">
          <w:rPr>
            <w:lang w:val="en-GB"/>
          </w:rPr>
          <w:fldChar w:fldCharType="end"/>
        </w:r>
        <w:r w:rsidRPr="00DA63FF">
          <w:rPr>
            <w:rFonts w:eastAsia="宋体" w:hint="eastAsia"/>
            <w:lang w:val="en-GB" w:eastAsia="zh-CN"/>
          </w:rPr>
          <w:t>4</w:t>
        </w:r>
        <w:r w:rsidRPr="00DA63FF">
          <w:rPr>
            <w:lang w:val="en-GB"/>
          </w:rPr>
          <w:t xml:space="preserve"> – Values of variable intra_chroma_DM_flag</w:t>
        </w:r>
        <w:r w:rsidRPr="00DA63FF">
          <w:rPr>
            <w:rFonts w:eastAsia="宋体" w:hint="eastAsia"/>
            <w:lang w:val="en-GB" w:eastAsia="zh-CN"/>
          </w:rPr>
          <w:t xml:space="preserve"> and </w:t>
        </w:r>
        <w:r w:rsidRPr="00DA63FF">
          <w:rPr>
            <w:rFonts w:eastAsia="宋体"/>
            <w:lang w:val="en-GB" w:eastAsia="zh-CN"/>
          </w:rPr>
          <w:t>intra_chroma_LM_flag</w:t>
        </w:r>
        <w:r w:rsidRPr="00DA63FF">
          <w:rPr>
            <w:lang w:val="en-GB"/>
          </w:rPr>
          <w:t xml:space="preserve"> ctxIdx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7"/>
        <w:gridCol w:w="456"/>
        <w:gridCol w:w="456"/>
        <w:gridCol w:w="456"/>
        <w:gridCol w:w="456"/>
        <w:gridCol w:w="456"/>
        <w:gridCol w:w="456"/>
      </w:tblGrid>
      <w:tr w:rsidR="00207493" w:rsidRPr="00DA63FF" w:rsidTr="0049770B">
        <w:trPr>
          <w:cantSplit/>
          <w:trHeight w:val="390"/>
          <w:jc w:val="center"/>
          <w:ins w:id="387" w:author="Haitao Yang" w:date="2012-02-03T20:04:00Z"/>
        </w:trPr>
        <w:tc>
          <w:tcPr>
            <w:tcW w:w="1107" w:type="dxa"/>
            <w:vMerge w:val="restart"/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388" w:author="Haitao Yang" w:date="2012-02-03T20:04:00Z"/>
                <w:rFonts w:eastAsia="Times New Roman"/>
                <w:b/>
                <w:sz w:val="16"/>
                <w:szCs w:val="18"/>
              </w:rPr>
            </w:pPr>
            <w:ins w:id="389" w:author="Haitao Yang" w:date="2012-02-03T20:04:00Z">
              <w:r w:rsidRPr="00DA63FF">
                <w:rPr>
                  <w:rFonts w:eastAsia="Times New Roman"/>
                  <w:b/>
                  <w:sz w:val="16"/>
                  <w:szCs w:val="18"/>
                </w:rPr>
                <w:t>Initialisation variables</w:t>
              </w:r>
            </w:ins>
          </w:p>
        </w:tc>
        <w:tc>
          <w:tcPr>
            <w:tcW w:w="2736" w:type="dxa"/>
            <w:gridSpan w:val="6"/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390" w:author="Haitao Yang" w:date="2012-02-03T20:04:00Z"/>
                <w:rFonts w:eastAsia="Times New Roman"/>
                <w:b/>
                <w:sz w:val="16"/>
                <w:szCs w:val="18"/>
              </w:rPr>
            </w:pPr>
            <w:ins w:id="391" w:author="Haitao Yang" w:date="2012-02-03T20:04:00Z">
              <w:r w:rsidRPr="00DA63FF">
                <w:rPr>
                  <w:rFonts w:eastAsia="Times New Roman"/>
                  <w:b/>
                  <w:sz w:val="16"/>
                  <w:szCs w:val="18"/>
                </w:rPr>
                <w:t>intra_chroma_DM_flag and intra_chroma_LM_flag ctxIdx</w:t>
              </w:r>
            </w:ins>
          </w:p>
        </w:tc>
      </w:tr>
      <w:tr w:rsidR="00207493" w:rsidRPr="00DA63FF" w:rsidTr="0049770B">
        <w:trPr>
          <w:cantSplit/>
          <w:trHeight w:val="144"/>
          <w:jc w:val="center"/>
          <w:ins w:id="392" w:author="Haitao Yang" w:date="2012-02-03T20:04:00Z"/>
        </w:trPr>
        <w:tc>
          <w:tcPr>
            <w:tcW w:w="1107" w:type="dxa"/>
            <w:vMerge/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rPr>
                <w:ins w:id="393" w:author="Haitao Yang" w:date="2012-02-03T20:04:00Z"/>
                <w:rFonts w:eastAsia="Times New Roman"/>
                <w:b/>
                <w:sz w:val="16"/>
                <w:szCs w:val="18"/>
              </w:rPr>
            </w:pPr>
          </w:p>
        </w:tc>
        <w:tc>
          <w:tcPr>
            <w:tcW w:w="456" w:type="dxa"/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394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ins w:id="395" w:author="Haitao Yang" w:date="2012-02-03T20:04:00Z">
              <w:r w:rsidRPr="00DA63FF">
                <w:rPr>
                  <w:rFonts w:eastAsia="Times New Roman"/>
                  <w:b/>
                  <w:bCs/>
                  <w:sz w:val="16"/>
                  <w:szCs w:val="18"/>
                </w:rPr>
                <w:t>0</w:t>
              </w:r>
            </w:ins>
          </w:p>
        </w:tc>
        <w:tc>
          <w:tcPr>
            <w:tcW w:w="456" w:type="dxa"/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396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ins w:id="397" w:author="Haitao Yang" w:date="2012-02-03T20:04:00Z">
              <w:r w:rsidRPr="00DA63FF">
                <w:rPr>
                  <w:rFonts w:eastAsia="Times New Roman"/>
                  <w:b/>
                  <w:bCs/>
                  <w:sz w:val="16"/>
                  <w:szCs w:val="18"/>
                </w:rPr>
                <w:t>1</w:t>
              </w:r>
            </w:ins>
          </w:p>
        </w:tc>
        <w:tc>
          <w:tcPr>
            <w:tcW w:w="456" w:type="dxa"/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398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ins w:id="399" w:author="Haitao Yang" w:date="2012-02-03T20:04:00Z">
              <w:r w:rsidRPr="00DA63FF">
                <w:rPr>
                  <w:rFonts w:eastAsia="Times New Roman"/>
                  <w:b/>
                  <w:bCs/>
                  <w:sz w:val="16"/>
                  <w:szCs w:val="18"/>
                </w:rPr>
                <w:t>2</w:t>
              </w:r>
            </w:ins>
          </w:p>
        </w:tc>
        <w:tc>
          <w:tcPr>
            <w:tcW w:w="456" w:type="dxa"/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400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ins w:id="401" w:author="Haitao Yang" w:date="2012-02-03T20:04:00Z">
              <w:r w:rsidRPr="00DA63FF">
                <w:rPr>
                  <w:rFonts w:eastAsia="Times New Roman"/>
                  <w:b/>
                  <w:bCs/>
                  <w:sz w:val="16"/>
                  <w:szCs w:val="18"/>
                </w:rPr>
                <w:t>3</w:t>
              </w:r>
            </w:ins>
          </w:p>
        </w:tc>
        <w:tc>
          <w:tcPr>
            <w:tcW w:w="456" w:type="dxa"/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402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ins w:id="403" w:author="Haitao Yang" w:date="2012-02-03T20:04:00Z">
              <w:r w:rsidRPr="00DA63FF">
                <w:rPr>
                  <w:rFonts w:eastAsia="Times New Roman"/>
                  <w:b/>
                  <w:bCs/>
                  <w:sz w:val="16"/>
                  <w:szCs w:val="18"/>
                </w:rPr>
                <w:t>4</w:t>
              </w:r>
            </w:ins>
          </w:p>
        </w:tc>
        <w:tc>
          <w:tcPr>
            <w:tcW w:w="456" w:type="dxa"/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404" w:author="Haitao Yang" w:date="2012-02-03T20:04:00Z"/>
                <w:rFonts w:eastAsia="Times New Roman"/>
                <w:b/>
                <w:bCs/>
                <w:sz w:val="16"/>
                <w:szCs w:val="18"/>
              </w:rPr>
            </w:pPr>
            <w:ins w:id="405" w:author="Haitao Yang" w:date="2012-02-03T20:04:00Z">
              <w:r w:rsidRPr="00DA63FF">
                <w:rPr>
                  <w:rFonts w:eastAsia="Times New Roman"/>
                  <w:b/>
                  <w:bCs/>
                  <w:sz w:val="16"/>
                  <w:szCs w:val="18"/>
                </w:rPr>
                <w:t>5</w:t>
              </w:r>
            </w:ins>
          </w:p>
        </w:tc>
      </w:tr>
      <w:tr w:rsidR="00207493" w:rsidRPr="00DA63FF" w:rsidTr="0049770B">
        <w:trPr>
          <w:cantSplit/>
          <w:trHeight w:val="390"/>
          <w:jc w:val="center"/>
          <w:ins w:id="406" w:author="Haitao Yang" w:date="2012-02-03T20:04:00Z"/>
        </w:trPr>
        <w:tc>
          <w:tcPr>
            <w:tcW w:w="1107" w:type="dxa"/>
            <w:tcBorders>
              <w:bottom w:val="single" w:sz="4" w:space="0" w:color="auto"/>
            </w:tcBorders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rPr>
                <w:ins w:id="407" w:author="Haitao Yang" w:date="2012-02-03T20:04:00Z"/>
                <w:b/>
                <w:bCs/>
                <w:sz w:val="16"/>
                <w:szCs w:val="18"/>
                <w:lang w:eastAsia="zh-CN"/>
              </w:rPr>
            </w:pPr>
            <w:ins w:id="408" w:author="Haitao Yang" w:date="2012-02-03T20:04:00Z">
              <w:r w:rsidRPr="00DA63FF">
                <w:rPr>
                  <w:rFonts w:hint="eastAsia"/>
                  <w:b/>
                  <w:bCs/>
                  <w:sz w:val="16"/>
                  <w:szCs w:val="18"/>
                  <w:lang w:eastAsia="zh-CN"/>
                </w:rPr>
                <w:t>value</w:t>
              </w:r>
            </w:ins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409" w:author="Haitao Yang" w:date="2012-02-03T20:04:00Z"/>
                <w:sz w:val="16"/>
                <w:szCs w:val="18"/>
                <w:lang w:eastAsia="zh-CN"/>
              </w:rPr>
            </w:pPr>
            <w:ins w:id="410" w:author="Haitao Yang" w:date="2012-02-03T20:04:00Z">
              <w:r w:rsidRPr="00DA63FF">
                <w:rPr>
                  <w:rFonts w:hint="eastAsia"/>
                  <w:sz w:val="16"/>
                  <w:szCs w:val="18"/>
                  <w:lang w:eastAsia="zh-CN"/>
                </w:rPr>
                <w:t>185</w:t>
              </w:r>
            </w:ins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411" w:author="Haitao Yang" w:date="2012-02-03T20:04:00Z"/>
                <w:sz w:val="16"/>
                <w:szCs w:val="18"/>
                <w:lang w:eastAsia="zh-CN"/>
              </w:rPr>
            </w:pPr>
            <w:ins w:id="412" w:author="Haitao Yang" w:date="2012-02-03T20:04:00Z">
              <w:r w:rsidRPr="00DA63FF">
                <w:rPr>
                  <w:rFonts w:hint="eastAsia"/>
                  <w:sz w:val="16"/>
                  <w:szCs w:val="18"/>
                  <w:lang w:eastAsia="zh-CN"/>
                </w:rPr>
                <w:t>135</w:t>
              </w:r>
            </w:ins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413" w:author="Haitao Yang" w:date="2012-02-03T20:04:00Z"/>
                <w:sz w:val="16"/>
                <w:szCs w:val="18"/>
                <w:lang w:eastAsia="zh-CN"/>
              </w:rPr>
            </w:pPr>
            <w:ins w:id="414" w:author="Haitao Yang" w:date="2012-02-03T20:04:00Z">
              <w:r w:rsidRPr="00DA63FF">
                <w:rPr>
                  <w:rFonts w:hint="eastAsia"/>
                  <w:sz w:val="16"/>
                  <w:szCs w:val="18"/>
                  <w:lang w:eastAsia="zh-CN"/>
                </w:rPr>
                <w:t>153</w:t>
              </w:r>
            </w:ins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415" w:author="Haitao Yang" w:date="2012-02-03T20:04:00Z"/>
                <w:sz w:val="16"/>
                <w:szCs w:val="18"/>
                <w:lang w:eastAsia="zh-CN"/>
              </w:rPr>
            </w:pPr>
            <w:ins w:id="416" w:author="Haitao Yang" w:date="2012-02-03T20:04:00Z">
              <w:r w:rsidRPr="00DA63FF">
                <w:rPr>
                  <w:rFonts w:hint="eastAsia"/>
                  <w:sz w:val="16"/>
                  <w:szCs w:val="18"/>
                  <w:lang w:eastAsia="zh-CN"/>
                </w:rPr>
                <w:t>151</w:t>
              </w:r>
            </w:ins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417" w:author="Haitao Yang" w:date="2012-02-03T20:04:00Z"/>
                <w:sz w:val="16"/>
                <w:szCs w:val="18"/>
                <w:lang w:eastAsia="zh-CN"/>
              </w:rPr>
            </w:pPr>
            <w:ins w:id="418" w:author="Haitao Yang" w:date="2012-02-03T20:04:00Z">
              <w:r w:rsidRPr="00DA63FF">
                <w:rPr>
                  <w:rFonts w:hint="eastAsia"/>
                  <w:sz w:val="16"/>
                  <w:szCs w:val="18"/>
                  <w:lang w:eastAsia="zh-CN"/>
                </w:rPr>
                <w:t>137</w:t>
              </w:r>
            </w:ins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:rsidR="00207493" w:rsidRPr="00DA63FF" w:rsidRDefault="00207493" w:rsidP="0049770B">
            <w:pPr>
              <w:keepNext/>
              <w:keepLines/>
              <w:spacing w:before="100" w:after="100" w:line="190" w:lineRule="exact"/>
              <w:jc w:val="center"/>
              <w:rPr>
                <w:ins w:id="419" w:author="Haitao Yang" w:date="2012-02-03T20:04:00Z"/>
                <w:sz w:val="16"/>
                <w:szCs w:val="18"/>
                <w:lang w:eastAsia="zh-CN"/>
              </w:rPr>
            </w:pPr>
            <w:ins w:id="420" w:author="Haitao Yang" w:date="2012-02-03T20:04:00Z">
              <w:r w:rsidRPr="00DA63FF">
                <w:rPr>
                  <w:rFonts w:hint="eastAsia"/>
                  <w:sz w:val="16"/>
                  <w:szCs w:val="18"/>
                  <w:lang w:eastAsia="zh-CN"/>
                </w:rPr>
                <w:t>151</w:t>
              </w:r>
            </w:ins>
          </w:p>
        </w:tc>
      </w:tr>
    </w:tbl>
    <w:p w:rsidR="00207493" w:rsidRPr="00DA63FF" w:rsidRDefault="00207493" w:rsidP="00207493">
      <w:pPr>
        <w:jc w:val="both"/>
        <w:rPr>
          <w:lang w:eastAsia="zh-CN"/>
        </w:rPr>
      </w:pPr>
    </w:p>
    <w:p w:rsidR="00207493" w:rsidRPr="00690205" w:rsidRDefault="00207493" w:rsidP="00207493">
      <w:pPr>
        <w:jc w:val="both"/>
        <w:rPr>
          <w:b/>
          <w:lang w:eastAsia="zh-CN"/>
        </w:rPr>
      </w:pPr>
      <w:r w:rsidRPr="00690205">
        <w:rPr>
          <w:rFonts w:hint="eastAsia"/>
          <w:b/>
          <w:lang w:eastAsia="zh-CN"/>
        </w:rPr>
        <w:t xml:space="preserve">9.2.2 </w:t>
      </w:r>
      <w:bookmarkStart w:id="421" w:name="_Ref24890858"/>
      <w:bookmarkStart w:id="422" w:name="_Ref25130957"/>
      <w:bookmarkStart w:id="423" w:name="_Toc77680554"/>
      <w:bookmarkStart w:id="424" w:name="_Toc118289157"/>
      <w:bookmarkStart w:id="425" w:name="_Toc226456743"/>
      <w:bookmarkStart w:id="426" w:name="_Toc248045378"/>
      <w:bookmarkStart w:id="427" w:name="_Toc287363854"/>
      <w:bookmarkStart w:id="428" w:name="_Toc311219993"/>
      <w:r w:rsidRPr="00690205">
        <w:rPr>
          <w:b/>
          <w:lang w:val="en-GB"/>
        </w:rPr>
        <w:t>Binarization process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207493" w:rsidRPr="00690205" w:rsidRDefault="00207493" w:rsidP="00207493">
      <w:pPr>
        <w:jc w:val="both"/>
        <w:rPr>
          <w:b/>
          <w:lang w:eastAsia="zh-CN"/>
        </w:rPr>
      </w:pPr>
      <w:r w:rsidRPr="00690205">
        <w:rPr>
          <w:rFonts w:hint="eastAsia"/>
          <w:b/>
          <w:lang w:eastAsia="zh-CN"/>
        </w:rPr>
        <w:t xml:space="preserve">Table 9-31 </w:t>
      </w:r>
      <w:r w:rsidRPr="00E8461A">
        <w:rPr>
          <w:lang w:val="en-GB"/>
        </w:rPr>
        <w:t>–</w:t>
      </w:r>
      <w:r>
        <w:rPr>
          <w:rFonts w:hint="eastAsia"/>
          <w:lang w:val="en-GB" w:eastAsia="zh-CN"/>
        </w:rPr>
        <w:t xml:space="preserve"> </w:t>
      </w:r>
      <w:r w:rsidRPr="00690205">
        <w:rPr>
          <w:b/>
          <w:lang w:val="en-GB"/>
        </w:rPr>
        <w:t>Syntax elements and associated types of binarization, maxBinIdxCtx, ctxIdxTable, and ctxIdxOffset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6"/>
        <w:gridCol w:w="541"/>
        <w:gridCol w:w="3060"/>
        <w:gridCol w:w="995"/>
        <w:gridCol w:w="1540"/>
        <w:gridCol w:w="1443"/>
      </w:tblGrid>
      <w:tr w:rsidR="00207493" w:rsidRPr="00210652" w:rsidTr="0049770B">
        <w:trPr>
          <w:cantSplit/>
          <w:tblHeader/>
          <w:jc w:val="center"/>
        </w:trPr>
        <w:tc>
          <w:tcPr>
            <w:tcW w:w="2366" w:type="dxa"/>
            <w:tcBorders>
              <w:top w:val="single" w:sz="4" w:space="0" w:color="auto"/>
            </w:tcBorders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lastRenderedPageBreak/>
              <w:t>Syntax element</w:t>
            </w: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t>Type of binarization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t>maxBinIdxCtx</w:t>
            </w: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t>ctxIdxTable</w:t>
            </w:r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t>ctxIdxOffset</w:t>
            </w:r>
          </w:p>
        </w:tc>
      </w:tr>
      <w:tr w:rsidR="00207493" w:rsidRPr="00DA63FF" w:rsidTr="0049770B">
        <w:trPr>
          <w:cantSplit/>
          <w:jc w:val="center"/>
        </w:trPr>
        <w:tc>
          <w:tcPr>
            <w:tcW w:w="2366" w:type="dxa"/>
            <w:vMerge w:val="restart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29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intra_chroma_pred_mode</w:delText>
              </w:r>
              <w:r w:rsidRPr="00DA63FF" w:rsidDel="00613D2E">
                <w:rPr>
                  <w:sz w:val="16"/>
                  <w:szCs w:val="16"/>
                  <w:lang w:eastAsia="ko-KR"/>
                </w:rPr>
                <w:br/>
                <w:delText>( IntraPredMode &lt; 4 )</w:delText>
              </w:r>
            </w:del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0" w:author="Haitao Yang" w:date="2012-02-03T20:07:00Z">
              <w:r w:rsidRPr="00DA63FF" w:rsidDel="00613D2E">
                <w:rPr>
                  <w:iCs/>
                  <w:sz w:val="16"/>
                </w:rPr>
                <w:delText>I</w:delText>
              </w:r>
            </w:del>
          </w:p>
        </w:tc>
        <w:tc>
          <w:tcPr>
            <w:tcW w:w="3060" w:type="dxa"/>
            <w:vMerge w:val="restart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1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TU, cMax = 3</w:delText>
              </w:r>
            </w:del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2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3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 w:rsidDel="00613D2E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DA63FF" w:rsidDel="00613D2E">
                <w:rPr>
                  <w:sz w:val="16"/>
                  <w:szCs w:val="16"/>
                  <w:lang w:eastAsia="ko-KR"/>
                </w:rPr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 w:rsidDel="00613D2E">
                <w:rPr>
                  <w:sz w:val="16"/>
                  <w:szCs w:val="16"/>
                </w:rPr>
                <w:delText xml:space="preserve">Table 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delText>9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4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0</w:delText>
              </w:r>
            </w:del>
          </w:p>
        </w:tc>
      </w:tr>
      <w:tr w:rsidR="00207493" w:rsidRPr="00DA63FF" w:rsidTr="0049770B">
        <w:trPr>
          <w:cantSplit/>
          <w:jc w:val="center"/>
        </w:trPr>
        <w:tc>
          <w:tcPr>
            <w:tcW w:w="2366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5" w:author="Haitao Yang" w:date="2012-02-03T20:07:00Z">
              <w:r w:rsidRPr="00DA63FF" w:rsidDel="00613D2E">
                <w:rPr>
                  <w:iCs/>
                  <w:sz w:val="16"/>
                </w:rPr>
                <w:delText>P</w:delText>
              </w:r>
            </w:del>
          </w:p>
        </w:tc>
        <w:tc>
          <w:tcPr>
            <w:tcW w:w="3060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6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7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 w:rsidDel="00613D2E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DA63FF" w:rsidDel="00613D2E">
                <w:rPr>
                  <w:sz w:val="16"/>
                  <w:szCs w:val="16"/>
                  <w:lang w:eastAsia="ko-KR"/>
                </w:rPr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 w:rsidDel="00613D2E">
                <w:rPr>
                  <w:sz w:val="16"/>
                  <w:szCs w:val="16"/>
                </w:rPr>
                <w:delText xml:space="preserve">Table 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delText>9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8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2</w:delText>
              </w:r>
            </w:del>
          </w:p>
        </w:tc>
      </w:tr>
      <w:tr w:rsidR="00207493" w:rsidRPr="00DA63FF" w:rsidTr="0049770B">
        <w:trPr>
          <w:cantSplit/>
          <w:jc w:val="center"/>
        </w:trPr>
        <w:tc>
          <w:tcPr>
            <w:tcW w:w="2366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39" w:author="Haitao Yang" w:date="2012-02-03T20:07:00Z">
              <w:r w:rsidRPr="00DA63FF" w:rsidDel="00613D2E">
                <w:rPr>
                  <w:iCs/>
                  <w:sz w:val="16"/>
                </w:rPr>
                <w:delText>B</w:delText>
              </w:r>
            </w:del>
          </w:p>
        </w:tc>
        <w:tc>
          <w:tcPr>
            <w:tcW w:w="3060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0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1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 w:rsidDel="00613D2E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DA63FF" w:rsidDel="00613D2E">
                <w:rPr>
                  <w:sz w:val="16"/>
                  <w:szCs w:val="16"/>
                  <w:lang w:eastAsia="ko-KR"/>
                </w:rPr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 w:rsidDel="00613D2E">
                <w:rPr>
                  <w:sz w:val="16"/>
                  <w:szCs w:val="16"/>
                </w:rPr>
                <w:delText xml:space="preserve">Table 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delText>9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2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4</w:delText>
              </w:r>
            </w:del>
          </w:p>
        </w:tc>
      </w:tr>
      <w:tr w:rsidR="00207493" w:rsidRPr="00DA63FF" w:rsidTr="0049770B">
        <w:trPr>
          <w:cantSplit/>
          <w:jc w:val="center"/>
        </w:trPr>
        <w:tc>
          <w:tcPr>
            <w:tcW w:w="2366" w:type="dxa"/>
            <w:vMerge w:val="restart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3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intra_chroma_pred_mode</w:delText>
              </w:r>
              <w:r w:rsidRPr="00DA63FF" w:rsidDel="00613D2E">
                <w:rPr>
                  <w:sz w:val="16"/>
                  <w:szCs w:val="16"/>
                  <w:lang w:eastAsia="ko-KR"/>
                </w:rPr>
                <w:br/>
                <w:delText>( 4 &lt;= IntraPredMode &lt; 34 )</w:delText>
              </w:r>
            </w:del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4" w:author="Haitao Yang" w:date="2012-02-03T20:07:00Z">
              <w:r w:rsidRPr="00DA63FF" w:rsidDel="00613D2E">
                <w:rPr>
                  <w:iCs/>
                  <w:sz w:val="16"/>
                </w:rPr>
                <w:delText>I</w:delText>
              </w:r>
            </w:del>
          </w:p>
        </w:tc>
        <w:tc>
          <w:tcPr>
            <w:tcW w:w="3060" w:type="dxa"/>
            <w:vMerge w:val="restart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5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TU, cMax = 4</w:delText>
              </w:r>
            </w:del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6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7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 w:rsidDel="00613D2E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DA63FF" w:rsidDel="00613D2E">
                <w:rPr>
                  <w:sz w:val="16"/>
                  <w:szCs w:val="16"/>
                  <w:lang w:eastAsia="ko-KR"/>
                </w:rPr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 w:rsidDel="00613D2E">
                <w:rPr>
                  <w:sz w:val="16"/>
                  <w:szCs w:val="16"/>
                </w:rPr>
                <w:delText xml:space="preserve">Table 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delText>9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8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0</w:delText>
              </w:r>
            </w:del>
          </w:p>
        </w:tc>
      </w:tr>
      <w:tr w:rsidR="00207493" w:rsidRPr="00DA63FF" w:rsidTr="0049770B">
        <w:trPr>
          <w:cantSplit/>
          <w:jc w:val="center"/>
        </w:trPr>
        <w:tc>
          <w:tcPr>
            <w:tcW w:w="2366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49" w:author="Haitao Yang" w:date="2012-02-03T20:07:00Z">
              <w:r w:rsidRPr="00DA63FF" w:rsidDel="00613D2E">
                <w:rPr>
                  <w:iCs/>
                  <w:sz w:val="16"/>
                </w:rPr>
                <w:delText>P</w:delText>
              </w:r>
            </w:del>
          </w:p>
        </w:tc>
        <w:tc>
          <w:tcPr>
            <w:tcW w:w="3060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50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51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 w:rsidDel="00613D2E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DA63FF" w:rsidDel="00613D2E">
                <w:rPr>
                  <w:sz w:val="16"/>
                  <w:szCs w:val="16"/>
                  <w:lang w:eastAsia="ko-KR"/>
                </w:rPr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 w:rsidDel="00613D2E">
                <w:rPr>
                  <w:sz w:val="16"/>
                  <w:szCs w:val="16"/>
                </w:rPr>
                <w:delText xml:space="preserve">Table 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delText>9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52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2</w:delText>
              </w:r>
            </w:del>
          </w:p>
        </w:tc>
      </w:tr>
      <w:tr w:rsidR="00207493" w:rsidRPr="00DA63FF" w:rsidTr="0049770B">
        <w:trPr>
          <w:cantSplit/>
          <w:jc w:val="center"/>
        </w:trPr>
        <w:tc>
          <w:tcPr>
            <w:tcW w:w="2366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53" w:author="Haitao Yang" w:date="2012-02-03T20:07:00Z">
              <w:r w:rsidRPr="00DA63FF" w:rsidDel="00613D2E">
                <w:rPr>
                  <w:iCs/>
                  <w:sz w:val="16"/>
                </w:rPr>
                <w:delText>B</w:delText>
              </w:r>
            </w:del>
          </w:p>
        </w:tc>
        <w:tc>
          <w:tcPr>
            <w:tcW w:w="3060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54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55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 w:rsidDel="00613D2E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DA63FF" w:rsidDel="00613D2E">
                <w:rPr>
                  <w:sz w:val="16"/>
                  <w:szCs w:val="16"/>
                  <w:lang w:eastAsia="ko-KR"/>
                </w:rPr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 w:rsidDel="00613D2E">
                <w:rPr>
                  <w:sz w:val="16"/>
                  <w:szCs w:val="16"/>
                </w:rPr>
                <w:delText xml:space="preserve">Table 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delText>9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456" w:author="Haitao Yang" w:date="2012-02-03T20:07:00Z">
              <w:r w:rsidRPr="00DA63FF" w:rsidDel="00613D2E">
                <w:rPr>
                  <w:sz w:val="16"/>
                  <w:szCs w:val="16"/>
                  <w:lang w:eastAsia="ko-KR"/>
                </w:rPr>
                <w:delText>4</w:delText>
              </w:r>
            </w:del>
          </w:p>
        </w:tc>
      </w:tr>
      <w:tr w:rsidR="00207493" w:rsidRPr="00DA63FF" w:rsidTr="0049770B">
        <w:trPr>
          <w:cantSplit/>
          <w:jc w:val="center"/>
          <w:ins w:id="457" w:author="Haitao Yang" w:date="2012-02-03T20:06:00Z"/>
        </w:trPr>
        <w:tc>
          <w:tcPr>
            <w:tcW w:w="2366" w:type="dxa"/>
            <w:vMerge w:val="restart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58" w:author="Haitao Yang" w:date="2012-02-03T20:06:00Z"/>
                <w:sz w:val="16"/>
                <w:szCs w:val="16"/>
                <w:lang w:eastAsia="ko-KR"/>
              </w:rPr>
            </w:pPr>
            <w:ins w:id="459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t>intra_chroma_DM_flag</w:t>
              </w:r>
            </w:ins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60" w:author="Haitao Yang" w:date="2012-02-03T20:06:00Z"/>
                <w:sz w:val="16"/>
                <w:szCs w:val="16"/>
                <w:lang w:eastAsia="ko-KR"/>
              </w:rPr>
            </w:pPr>
            <w:ins w:id="461" w:author="Haitao Yang" w:date="2012-02-03T20:06:00Z">
              <w:r w:rsidRPr="00DA63FF">
                <w:rPr>
                  <w:iCs/>
                  <w:sz w:val="16"/>
                </w:rPr>
                <w:t>I</w:t>
              </w:r>
            </w:ins>
          </w:p>
        </w:tc>
        <w:tc>
          <w:tcPr>
            <w:tcW w:w="3060" w:type="dxa"/>
            <w:vMerge w:val="restart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62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463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FL</w:t>
              </w:r>
              <w:r w:rsidRPr="00DA63FF">
                <w:rPr>
                  <w:sz w:val="16"/>
                  <w:szCs w:val="16"/>
                  <w:lang w:eastAsia="ko-KR"/>
                </w:rPr>
                <w:t xml:space="preserve">, cMax = </w:t>
              </w:r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64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465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0</w:t>
              </w:r>
            </w:ins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ins w:id="466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467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DA63FF">
              <w:rPr>
                <w:sz w:val="16"/>
                <w:szCs w:val="16"/>
                <w:lang w:eastAsia="ko-KR"/>
              </w:rPr>
            </w:r>
            <w:ins w:id="468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>
                <w:rPr>
                  <w:sz w:val="16"/>
                  <w:szCs w:val="16"/>
                </w:rPr>
                <w:t xml:space="preserve">Table </w:t>
              </w:r>
              <w:r w:rsidR="00207493" w:rsidRPr="00DA63FF">
                <w:rPr>
                  <w:noProof/>
                  <w:sz w:val="16"/>
                  <w:szCs w:val="16"/>
                </w:rPr>
                <w:t>9</w:t>
              </w:r>
              <w:r w:rsidR="00207493" w:rsidRPr="00DA63FF">
                <w:rPr>
                  <w:noProof/>
                  <w:sz w:val="16"/>
                  <w:szCs w:val="16"/>
                </w:rPr>
                <w:noBreakHyphen/>
              </w:r>
              <w:r w:rsidRPr="00DA63FF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69" w:author="Haitao Yang" w:date="2012-02-03T20:06:00Z"/>
                <w:sz w:val="16"/>
                <w:szCs w:val="16"/>
                <w:lang w:eastAsia="ko-KR"/>
              </w:rPr>
            </w:pPr>
            <w:ins w:id="470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t>0</w:t>
              </w:r>
            </w:ins>
          </w:p>
        </w:tc>
      </w:tr>
      <w:tr w:rsidR="00207493" w:rsidRPr="00DA63FF" w:rsidTr="0049770B">
        <w:trPr>
          <w:cantSplit/>
          <w:jc w:val="center"/>
          <w:ins w:id="471" w:author="Haitao Yang" w:date="2012-02-03T20:06:00Z"/>
        </w:trPr>
        <w:tc>
          <w:tcPr>
            <w:tcW w:w="2366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72" w:author="Haitao Yang" w:date="2012-02-03T20:06:00Z"/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73" w:author="Haitao Yang" w:date="2012-02-03T20:06:00Z"/>
                <w:sz w:val="16"/>
                <w:szCs w:val="16"/>
                <w:lang w:eastAsia="ko-KR"/>
              </w:rPr>
            </w:pPr>
            <w:ins w:id="474" w:author="Haitao Yang" w:date="2012-02-03T20:06:00Z">
              <w:r w:rsidRPr="00DA63FF">
                <w:rPr>
                  <w:iCs/>
                  <w:sz w:val="16"/>
                </w:rPr>
                <w:t>P</w:t>
              </w:r>
            </w:ins>
          </w:p>
        </w:tc>
        <w:tc>
          <w:tcPr>
            <w:tcW w:w="3060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75" w:author="Haitao Yang" w:date="2012-02-03T20:06:00Z"/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76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477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0</w:t>
              </w:r>
            </w:ins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ins w:id="478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479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DA63FF">
              <w:rPr>
                <w:sz w:val="16"/>
                <w:szCs w:val="16"/>
                <w:lang w:eastAsia="ko-KR"/>
              </w:rPr>
            </w:r>
            <w:ins w:id="480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>
                <w:rPr>
                  <w:sz w:val="16"/>
                  <w:szCs w:val="16"/>
                </w:rPr>
                <w:t xml:space="preserve">Table </w:t>
              </w:r>
              <w:r w:rsidR="00207493" w:rsidRPr="00DA63FF">
                <w:rPr>
                  <w:noProof/>
                  <w:sz w:val="16"/>
                  <w:szCs w:val="16"/>
                </w:rPr>
                <w:t>9</w:t>
              </w:r>
              <w:r w:rsidR="00207493" w:rsidRPr="00DA63FF">
                <w:rPr>
                  <w:noProof/>
                  <w:sz w:val="16"/>
                  <w:szCs w:val="16"/>
                </w:rPr>
                <w:noBreakHyphen/>
              </w:r>
              <w:r w:rsidRPr="00DA63FF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81" w:author="Haitao Yang" w:date="2012-02-03T20:06:00Z"/>
                <w:sz w:val="16"/>
                <w:szCs w:val="16"/>
                <w:lang w:eastAsia="ko-KR"/>
              </w:rPr>
            </w:pPr>
            <w:ins w:id="482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t>2</w:t>
              </w:r>
            </w:ins>
          </w:p>
        </w:tc>
      </w:tr>
      <w:tr w:rsidR="00207493" w:rsidRPr="00DA63FF" w:rsidTr="0049770B">
        <w:trPr>
          <w:cantSplit/>
          <w:jc w:val="center"/>
          <w:ins w:id="483" w:author="Haitao Yang" w:date="2012-02-03T20:06:00Z"/>
        </w:trPr>
        <w:tc>
          <w:tcPr>
            <w:tcW w:w="2366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84" w:author="Haitao Yang" w:date="2012-02-03T20:06:00Z"/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85" w:author="Haitao Yang" w:date="2012-02-03T20:06:00Z"/>
                <w:sz w:val="16"/>
                <w:szCs w:val="16"/>
                <w:lang w:eastAsia="ko-KR"/>
              </w:rPr>
            </w:pPr>
            <w:ins w:id="486" w:author="Haitao Yang" w:date="2012-02-03T20:06:00Z">
              <w:r w:rsidRPr="00DA63FF">
                <w:rPr>
                  <w:iCs/>
                  <w:sz w:val="16"/>
                </w:rPr>
                <w:t>B</w:t>
              </w:r>
            </w:ins>
          </w:p>
        </w:tc>
        <w:tc>
          <w:tcPr>
            <w:tcW w:w="3060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87" w:author="Haitao Yang" w:date="2012-02-03T20:06:00Z"/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88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489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0</w:t>
              </w:r>
            </w:ins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ins w:id="490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491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DA63FF">
              <w:rPr>
                <w:sz w:val="16"/>
                <w:szCs w:val="16"/>
                <w:lang w:eastAsia="ko-KR"/>
              </w:rPr>
            </w:r>
            <w:ins w:id="492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>
                <w:rPr>
                  <w:sz w:val="16"/>
                  <w:szCs w:val="16"/>
                </w:rPr>
                <w:t xml:space="preserve">Table </w:t>
              </w:r>
              <w:r w:rsidR="00207493" w:rsidRPr="00DA63FF">
                <w:rPr>
                  <w:noProof/>
                  <w:sz w:val="16"/>
                  <w:szCs w:val="16"/>
                </w:rPr>
                <w:t>9</w:t>
              </w:r>
              <w:r w:rsidR="00207493" w:rsidRPr="00DA63FF">
                <w:rPr>
                  <w:noProof/>
                  <w:sz w:val="16"/>
                  <w:szCs w:val="16"/>
                </w:rPr>
                <w:noBreakHyphen/>
              </w:r>
              <w:r w:rsidRPr="00DA63FF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93" w:author="Haitao Yang" w:date="2012-02-03T20:06:00Z"/>
                <w:sz w:val="16"/>
                <w:szCs w:val="16"/>
                <w:lang w:eastAsia="ko-KR"/>
              </w:rPr>
            </w:pPr>
            <w:ins w:id="494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t>4</w:t>
              </w:r>
            </w:ins>
          </w:p>
        </w:tc>
      </w:tr>
      <w:tr w:rsidR="00207493" w:rsidRPr="00DA63FF" w:rsidTr="0049770B">
        <w:trPr>
          <w:cantSplit/>
          <w:jc w:val="center"/>
          <w:ins w:id="495" w:author="Haitao Yang" w:date="2012-02-03T20:06:00Z"/>
        </w:trPr>
        <w:tc>
          <w:tcPr>
            <w:tcW w:w="2366" w:type="dxa"/>
            <w:vMerge w:val="restart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96" w:author="Haitao Yang" w:date="2012-02-03T20:06:00Z"/>
                <w:sz w:val="16"/>
                <w:szCs w:val="16"/>
                <w:lang w:eastAsia="ko-KR"/>
              </w:rPr>
            </w:pPr>
            <w:ins w:id="497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t>intra_chroma_</w:t>
              </w:r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L</w:t>
              </w:r>
              <w:r w:rsidRPr="00DA63FF">
                <w:rPr>
                  <w:sz w:val="16"/>
                  <w:szCs w:val="16"/>
                  <w:lang w:eastAsia="ko-KR"/>
                </w:rPr>
                <w:t>M_flag</w:t>
              </w:r>
            </w:ins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498" w:author="Haitao Yang" w:date="2012-02-03T20:06:00Z"/>
                <w:sz w:val="16"/>
                <w:szCs w:val="16"/>
                <w:lang w:eastAsia="ko-KR"/>
              </w:rPr>
            </w:pPr>
            <w:ins w:id="499" w:author="Haitao Yang" w:date="2012-02-03T20:06:00Z">
              <w:r w:rsidRPr="00DA63FF">
                <w:rPr>
                  <w:iCs/>
                  <w:sz w:val="16"/>
                </w:rPr>
                <w:t>I</w:t>
              </w:r>
            </w:ins>
          </w:p>
        </w:tc>
        <w:tc>
          <w:tcPr>
            <w:tcW w:w="3060" w:type="dxa"/>
            <w:vMerge w:val="restart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00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01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FL</w:t>
              </w:r>
              <w:r w:rsidRPr="00DA63FF">
                <w:rPr>
                  <w:sz w:val="16"/>
                  <w:szCs w:val="16"/>
                  <w:lang w:eastAsia="ko-KR"/>
                </w:rPr>
                <w:t xml:space="preserve">, cMax = </w:t>
              </w:r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02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03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0</w:t>
              </w:r>
            </w:ins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ins w:id="504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05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DA63FF">
              <w:rPr>
                <w:sz w:val="16"/>
                <w:szCs w:val="16"/>
                <w:lang w:eastAsia="ko-KR"/>
              </w:rPr>
            </w:r>
            <w:ins w:id="506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>
                <w:rPr>
                  <w:sz w:val="16"/>
                  <w:szCs w:val="16"/>
                </w:rPr>
                <w:t xml:space="preserve">Table </w:t>
              </w:r>
              <w:r w:rsidR="00207493" w:rsidRPr="00DA63FF">
                <w:rPr>
                  <w:noProof/>
                  <w:sz w:val="16"/>
                  <w:szCs w:val="16"/>
                </w:rPr>
                <w:t>9</w:t>
              </w:r>
              <w:r w:rsidR="00207493" w:rsidRPr="00DA63FF">
                <w:rPr>
                  <w:noProof/>
                  <w:sz w:val="16"/>
                  <w:szCs w:val="16"/>
                </w:rPr>
                <w:noBreakHyphen/>
              </w:r>
              <w:r w:rsidRPr="00DA63FF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07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08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1</w:t>
              </w:r>
            </w:ins>
          </w:p>
        </w:tc>
      </w:tr>
      <w:tr w:rsidR="00207493" w:rsidRPr="00DA63FF" w:rsidTr="0049770B">
        <w:trPr>
          <w:cantSplit/>
          <w:jc w:val="center"/>
          <w:ins w:id="509" w:author="Haitao Yang" w:date="2012-02-03T20:06:00Z"/>
        </w:trPr>
        <w:tc>
          <w:tcPr>
            <w:tcW w:w="2366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10" w:author="Haitao Yang" w:date="2012-02-03T20:06:00Z"/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11" w:author="Haitao Yang" w:date="2012-02-03T20:06:00Z"/>
                <w:sz w:val="16"/>
                <w:szCs w:val="16"/>
                <w:lang w:eastAsia="ko-KR"/>
              </w:rPr>
            </w:pPr>
            <w:ins w:id="512" w:author="Haitao Yang" w:date="2012-02-03T20:06:00Z">
              <w:r w:rsidRPr="00DA63FF">
                <w:rPr>
                  <w:iCs/>
                  <w:sz w:val="16"/>
                </w:rPr>
                <w:t>P</w:t>
              </w:r>
            </w:ins>
          </w:p>
        </w:tc>
        <w:tc>
          <w:tcPr>
            <w:tcW w:w="3060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13" w:author="Haitao Yang" w:date="2012-02-03T20:06:00Z"/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14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15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0</w:t>
              </w:r>
            </w:ins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ins w:id="516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17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DA63FF">
              <w:rPr>
                <w:sz w:val="16"/>
                <w:szCs w:val="16"/>
                <w:lang w:eastAsia="ko-KR"/>
              </w:rPr>
            </w:r>
            <w:ins w:id="518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>
                <w:rPr>
                  <w:sz w:val="16"/>
                  <w:szCs w:val="16"/>
                </w:rPr>
                <w:t xml:space="preserve">Table </w:t>
              </w:r>
              <w:r w:rsidR="00207493" w:rsidRPr="00DA63FF">
                <w:rPr>
                  <w:noProof/>
                  <w:sz w:val="16"/>
                  <w:szCs w:val="16"/>
                </w:rPr>
                <w:t>9</w:t>
              </w:r>
              <w:r w:rsidR="00207493" w:rsidRPr="00DA63FF">
                <w:rPr>
                  <w:noProof/>
                  <w:sz w:val="16"/>
                  <w:szCs w:val="16"/>
                </w:rPr>
                <w:noBreakHyphen/>
              </w:r>
              <w:r w:rsidRPr="00DA63FF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19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20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3</w:t>
              </w:r>
            </w:ins>
          </w:p>
        </w:tc>
      </w:tr>
      <w:tr w:rsidR="00207493" w:rsidRPr="00DA63FF" w:rsidTr="0049770B">
        <w:trPr>
          <w:cantSplit/>
          <w:jc w:val="center"/>
          <w:ins w:id="521" w:author="Haitao Yang" w:date="2012-02-03T20:06:00Z"/>
        </w:trPr>
        <w:tc>
          <w:tcPr>
            <w:tcW w:w="2366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22" w:author="Haitao Yang" w:date="2012-02-03T20:06:00Z"/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23" w:author="Haitao Yang" w:date="2012-02-03T20:06:00Z"/>
                <w:sz w:val="16"/>
                <w:szCs w:val="16"/>
                <w:lang w:eastAsia="ko-KR"/>
              </w:rPr>
            </w:pPr>
            <w:ins w:id="524" w:author="Haitao Yang" w:date="2012-02-03T20:06:00Z">
              <w:r w:rsidRPr="00DA63FF">
                <w:rPr>
                  <w:iCs/>
                  <w:sz w:val="16"/>
                </w:rPr>
                <w:t>B</w:t>
              </w:r>
            </w:ins>
          </w:p>
        </w:tc>
        <w:tc>
          <w:tcPr>
            <w:tcW w:w="3060" w:type="dxa"/>
            <w:vMerge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25" w:author="Haitao Yang" w:date="2012-02-03T20:06:00Z"/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26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27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0</w:t>
              </w:r>
            </w:ins>
          </w:p>
        </w:tc>
        <w:tc>
          <w:tcPr>
            <w:tcW w:w="1540" w:type="dxa"/>
          </w:tcPr>
          <w:p w:rsidR="00207493" w:rsidRPr="00DA63FF" w:rsidRDefault="009277EE" w:rsidP="0049770B">
            <w:pPr>
              <w:pStyle w:val="TableText"/>
              <w:keepNext/>
              <w:jc w:val="center"/>
              <w:rPr>
                <w:ins w:id="528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29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DA63FF">
              <w:rPr>
                <w:sz w:val="16"/>
                <w:szCs w:val="16"/>
                <w:lang w:eastAsia="ko-KR"/>
              </w:rPr>
            </w:r>
            <w:ins w:id="530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>
                <w:rPr>
                  <w:sz w:val="16"/>
                  <w:szCs w:val="16"/>
                </w:rPr>
                <w:t xml:space="preserve">Table </w:t>
              </w:r>
              <w:r w:rsidR="00207493" w:rsidRPr="00DA63FF">
                <w:rPr>
                  <w:noProof/>
                  <w:sz w:val="16"/>
                  <w:szCs w:val="16"/>
                </w:rPr>
                <w:t>9</w:t>
              </w:r>
              <w:r w:rsidR="00207493" w:rsidRPr="00DA63FF">
                <w:rPr>
                  <w:noProof/>
                  <w:sz w:val="16"/>
                  <w:szCs w:val="16"/>
                </w:rPr>
                <w:noBreakHyphen/>
              </w:r>
              <w:r w:rsidRPr="00DA63FF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31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32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5</w:t>
              </w:r>
            </w:ins>
          </w:p>
        </w:tc>
      </w:tr>
      <w:tr w:rsidR="00207493" w:rsidRPr="00DA63FF" w:rsidTr="0049770B">
        <w:trPr>
          <w:cantSplit/>
          <w:jc w:val="center"/>
          <w:ins w:id="533" w:author="Haitao Yang" w:date="2012-02-03T20:06:00Z"/>
        </w:trPr>
        <w:tc>
          <w:tcPr>
            <w:tcW w:w="2366" w:type="dxa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34" w:author="Haitao Yang" w:date="2012-02-03T20:06:00Z"/>
                <w:sz w:val="16"/>
                <w:szCs w:val="16"/>
                <w:lang w:eastAsia="ko-KR"/>
              </w:rPr>
            </w:pPr>
            <w:ins w:id="535" w:author="Haitao Yang" w:date="2012-02-03T20:06:00Z">
              <w:r w:rsidRPr="00DA63FF">
                <w:rPr>
                  <w:sz w:val="16"/>
                  <w:szCs w:val="16"/>
                  <w:lang w:eastAsia="ko-KR"/>
                </w:rPr>
                <w:t>intra_chroma_rem_mode</w:t>
              </w:r>
            </w:ins>
          </w:p>
        </w:tc>
        <w:tc>
          <w:tcPr>
            <w:tcW w:w="541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36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37" w:author="Haitao Yang" w:date="2012-02-03T20:06:00Z">
              <w:r w:rsidRPr="00DA63FF">
                <w:rPr>
                  <w:rFonts w:eastAsia="宋体" w:hint="eastAsia"/>
                  <w:iCs/>
                  <w:sz w:val="16"/>
                  <w:lang w:eastAsia="zh-CN"/>
                </w:rPr>
                <w:t>All</w:t>
              </w:r>
            </w:ins>
          </w:p>
        </w:tc>
        <w:tc>
          <w:tcPr>
            <w:tcW w:w="3060" w:type="dxa"/>
            <w:vAlign w:val="center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38" w:author="Haitao Yang" w:date="2012-02-03T20:06:00Z"/>
                <w:sz w:val="16"/>
                <w:szCs w:val="16"/>
                <w:lang w:eastAsia="ko-KR"/>
              </w:rPr>
            </w:pPr>
            <w:ins w:id="539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FL</w:t>
              </w:r>
              <w:r w:rsidRPr="00DA63FF">
                <w:rPr>
                  <w:sz w:val="16"/>
                  <w:szCs w:val="16"/>
                  <w:lang w:eastAsia="ko-KR"/>
                </w:rPr>
                <w:t>, cMax = 3</w:t>
              </w:r>
            </w:ins>
          </w:p>
        </w:tc>
        <w:tc>
          <w:tcPr>
            <w:tcW w:w="995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40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41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540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42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43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443" w:type="dxa"/>
          </w:tcPr>
          <w:p w:rsidR="00207493" w:rsidRPr="00DA63FF" w:rsidRDefault="00207493" w:rsidP="0049770B">
            <w:pPr>
              <w:pStyle w:val="TableText"/>
              <w:keepNext/>
              <w:jc w:val="center"/>
              <w:rPr>
                <w:ins w:id="544" w:author="Haitao Yang" w:date="2012-02-03T20:06:00Z"/>
                <w:rFonts w:eastAsia="宋体"/>
                <w:sz w:val="16"/>
                <w:szCs w:val="16"/>
                <w:lang w:eastAsia="zh-CN"/>
              </w:rPr>
            </w:pPr>
            <w:ins w:id="545" w:author="Haitao Yang" w:date="2012-02-03T20:06:00Z">
              <w:r w:rsidRPr="00DA63FF">
                <w:rPr>
                  <w:rFonts w:eastAsia="宋体" w:hint="eastAsia"/>
                  <w:sz w:val="16"/>
                  <w:szCs w:val="16"/>
                  <w:lang w:eastAsia="zh-CN"/>
                </w:rPr>
                <w:t>na, (use Decode Bypass)</w:t>
              </w:r>
            </w:ins>
          </w:p>
        </w:tc>
      </w:tr>
    </w:tbl>
    <w:p w:rsidR="00207493" w:rsidRPr="00DA63FF" w:rsidRDefault="00207493" w:rsidP="00207493">
      <w:pPr>
        <w:jc w:val="both"/>
        <w:rPr>
          <w:lang w:eastAsia="zh-CN"/>
        </w:rPr>
      </w:pPr>
    </w:p>
    <w:p w:rsidR="00207493" w:rsidRPr="006D32AD" w:rsidRDefault="00207493" w:rsidP="00207493">
      <w:pPr>
        <w:jc w:val="both"/>
        <w:rPr>
          <w:b/>
          <w:lang w:eastAsia="zh-CN"/>
        </w:rPr>
      </w:pPr>
      <w:r w:rsidRPr="006D32AD">
        <w:rPr>
          <w:rFonts w:hint="eastAsia"/>
          <w:b/>
          <w:lang w:eastAsia="zh-CN"/>
        </w:rPr>
        <w:t xml:space="preserve">9.2.3 </w:t>
      </w:r>
      <w:bookmarkStart w:id="546" w:name="_Ref292722926"/>
      <w:bookmarkStart w:id="547" w:name="_Toc311220004"/>
      <w:r w:rsidRPr="006D32AD">
        <w:rPr>
          <w:b/>
          <w:lang w:val="en-GB"/>
        </w:rPr>
        <w:t>Decoding process flow</w:t>
      </w:r>
      <w:bookmarkEnd w:id="546"/>
      <w:bookmarkEnd w:id="547"/>
    </w:p>
    <w:p w:rsidR="00207493" w:rsidRPr="006D32AD" w:rsidRDefault="00207493" w:rsidP="00207493">
      <w:pPr>
        <w:jc w:val="both"/>
        <w:rPr>
          <w:b/>
          <w:lang w:eastAsia="zh-CN"/>
        </w:rPr>
      </w:pPr>
      <w:r w:rsidRPr="006D32AD">
        <w:rPr>
          <w:rFonts w:hint="eastAsia"/>
          <w:b/>
          <w:lang w:eastAsia="zh-CN"/>
        </w:rPr>
        <w:t>Table 9-37</w:t>
      </w:r>
      <w:r w:rsidRPr="006D32AD">
        <w:rPr>
          <w:b/>
          <w:lang w:val="en-GB"/>
        </w:rPr>
        <w:t xml:space="preserve"> – Assignment of ctxIdxInc to binIdx for all ctxIdxTable and ctxIdxOffset values</w:t>
      </w:r>
    </w:p>
    <w:tbl>
      <w:tblPr>
        <w:tblW w:w="9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4"/>
        <w:gridCol w:w="934"/>
        <w:gridCol w:w="506"/>
        <w:gridCol w:w="1670"/>
        <w:gridCol w:w="1710"/>
        <w:gridCol w:w="1620"/>
        <w:gridCol w:w="630"/>
        <w:gridCol w:w="573"/>
      </w:tblGrid>
      <w:tr w:rsidR="00207493" w:rsidRPr="00DA63FF" w:rsidTr="0049770B">
        <w:trPr>
          <w:jc w:val="center"/>
        </w:trPr>
        <w:tc>
          <w:tcPr>
            <w:tcW w:w="2234" w:type="dxa"/>
            <w:vMerge w:val="restart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1440" w:type="dxa"/>
            <w:gridSpan w:val="2"/>
            <w:vMerge w:val="restart"/>
            <w:shd w:val="clear" w:color="auto" w:fill="auto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 xml:space="preserve">ctxIdxTable, </w:t>
            </w:r>
            <w:r w:rsidRPr="00ED396D">
              <w:rPr>
                <w:b/>
                <w:sz w:val="16"/>
                <w:szCs w:val="16"/>
              </w:rPr>
              <w:br/>
              <w:t>ctxIdxOffset</w:t>
            </w:r>
          </w:p>
        </w:tc>
        <w:tc>
          <w:tcPr>
            <w:tcW w:w="6203" w:type="dxa"/>
            <w:gridSpan w:val="5"/>
            <w:shd w:val="clear" w:color="auto" w:fill="auto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binIdx</w:t>
            </w:r>
          </w:p>
        </w:tc>
      </w:tr>
      <w:tr w:rsidR="00207493" w:rsidRPr="00DA63FF" w:rsidTr="0049770B">
        <w:trPr>
          <w:jc w:val="center"/>
        </w:trPr>
        <w:tc>
          <w:tcPr>
            <w:tcW w:w="2234" w:type="dxa"/>
            <w:vMerge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1440" w:type="dxa"/>
            <w:gridSpan w:val="2"/>
            <w:vMerge/>
            <w:shd w:val="clear" w:color="auto" w:fill="auto"/>
          </w:tcPr>
          <w:p w:rsidR="00207493" w:rsidRPr="00DA63FF" w:rsidDel="00613D2E" w:rsidRDefault="00207493" w:rsidP="0049770B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:rsidR="00207493" w:rsidRPr="00DA63FF" w:rsidDel="00613D2E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207493" w:rsidRPr="00DA63FF" w:rsidDel="00613D2E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07493" w:rsidRPr="00DA63FF" w:rsidDel="00613D2E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207493" w:rsidRPr="00DA63FF" w:rsidDel="00613D2E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207493" w:rsidRPr="00DA63FF" w:rsidDel="00613D2E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&gt;=4</w:t>
            </w:r>
          </w:p>
        </w:tc>
      </w:tr>
      <w:tr w:rsidR="00207493" w:rsidRPr="00DA63FF" w:rsidTr="0049770B">
        <w:trPr>
          <w:jc w:val="center"/>
        </w:trPr>
        <w:tc>
          <w:tcPr>
            <w:tcW w:w="2234" w:type="dxa"/>
            <w:vMerge w:val="restart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  <w:del w:id="548" w:author="Haitao Yang" w:date="2012-02-03T20:12:00Z">
              <w:r w:rsidRPr="00DA63FF" w:rsidDel="00613D2E">
                <w:rPr>
                  <w:sz w:val="16"/>
                  <w:szCs w:val="16"/>
                  <w:lang w:eastAsia="ko-KR"/>
                </w:rPr>
                <w:delText>intra_chroma_pred_mode</w:delText>
              </w:r>
            </w:del>
          </w:p>
        </w:tc>
        <w:tc>
          <w:tcPr>
            <w:tcW w:w="934" w:type="dxa"/>
            <w:vMerge w:val="restart"/>
            <w:shd w:val="clear" w:color="auto" w:fill="auto"/>
          </w:tcPr>
          <w:p w:rsidR="00207493" w:rsidRPr="00DA63FF" w:rsidRDefault="009277EE" w:rsidP="0049770B">
            <w:pPr>
              <w:keepNext/>
              <w:rPr>
                <w:sz w:val="16"/>
                <w:szCs w:val="16"/>
              </w:rPr>
            </w:pPr>
            <w:del w:id="549" w:author="Haitao Yang" w:date="2012-02-03T20:12:00Z">
              <w:r w:rsidRPr="00DA63FF" w:rsidDel="00613D2E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 w:rsidDel="00613D2E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DA63FF" w:rsidDel="00613D2E">
                <w:rPr>
                  <w:sz w:val="16"/>
                  <w:szCs w:val="16"/>
                  <w:lang w:eastAsia="ko-KR"/>
                </w:rPr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 w:rsidDel="00613D2E">
                <w:rPr>
                  <w:sz w:val="16"/>
                  <w:szCs w:val="16"/>
                </w:rPr>
                <w:delText xml:space="preserve">Table 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delText>9</w:delText>
              </w:r>
              <w:r w:rsidR="00207493" w:rsidRPr="00DA63FF" w:rsidDel="00613D2E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DA63FF" w:rsidDel="00613D2E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506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  <w:del w:id="550" w:author="Haitao Yang" w:date="2012-02-03T20:12:00Z">
              <w:r w:rsidRPr="00DA63FF" w:rsidDel="00613D2E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67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51" w:author="Haitao Yang" w:date="2012-02-03T20:12:00Z">
              <w:r w:rsidRPr="00DA63FF" w:rsidDel="00613D2E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71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52" w:author="Haitao Yang" w:date="2012-02-03T20:12:00Z">
              <w:r w:rsidRPr="00DA63FF" w:rsidDel="00613D2E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162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53" w:author="Haitao Yang" w:date="2012-02-03T20:12:00Z">
              <w:r w:rsidRPr="00DA63FF" w:rsidDel="00613D2E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63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54" w:author="Haitao Yang" w:date="2012-02-03T20:12:00Z">
              <w:r w:rsidRPr="00DA63FF" w:rsidDel="00613D2E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573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55" w:author="Haitao Yang" w:date="2012-02-03T20:12:00Z">
              <w:r w:rsidRPr="00DA63FF" w:rsidDel="00613D2E">
                <w:rPr>
                  <w:sz w:val="16"/>
                  <w:szCs w:val="16"/>
                </w:rPr>
                <w:delText>na</w:delText>
              </w:r>
            </w:del>
          </w:p>
        </w:tc>
      </w:tr>
      <w:tr w:rsidR="00207493" w:rsidRPr="00DA63FF" w:rsidTr="0049770B">
        <w:trPr>
          <w:jc w:val="center"/>
        </w:trPr>
        <w:tc>
          <w:tcPr>
            <w:tcW w:w="2234" w:type="dxa"/>
            <w:vMerge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  <w:del w:id="556" w:author="Haitao Yang" w:date="2012-02-03T20:12:00Z">
              <w:r w:rsidRPr="00DA63FF" w:rsidDel="00613D2E">
                <w:rPr>
                  <w:sz w:val="16"/>
                  <w:szCs w:val="16"/>
                </w:rPr>
                <w:delText>2</w:delText>
              </w:r>
            </w:del>
          </w:p>
        </w:tc>
        <w:tc>
          <w:tcPr>
            <w:tcW w:w="167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57" w:author="Haitao Yang" w:date="2012-02-03T20:12:00Z">
              <w:r w:rsidRPr="00DA63FF" w:rsidDel="00613D2E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71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58" w:author="Haitao Yang" w:date="2012-02-03T20:12:00Z">
              <w:r w:rsidRPr="00DA63FF" w:rsidDel="00613D2E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162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59" w:author="Haitao Yang" w:date="2012-02-03T20:12:00Z">
              <w:r w:rsidRPr="00DA63FF" w:rsidDel="00613D2E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63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60" w:author="Haitao Yang" w:date="2012-02-03T20:12:00Z">
              <w:r w:rsidRPr="00DA63FF" w:rsidDel="00613D2E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573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61" w:author="Haitao Yang" w:date="2012-02-03T20:12:00Z">
              <w:r w:rsidRPr="00DA63FF" w:rsidDel="00613D2E">
                <w:rPr>
                  <w:sz w:val="16"/>
                  <w:szCs w:val="16"/>
                </w:rPr>
                <w:delText>na</w:delText>
              </w:r>
            </w:del>
          </w:p>
        </w:tc>
      </w:tr>
      <w:tr w:rsidR="00207493" w:rsidRPr="00DA63FF" w:rsidTr="0049770B">
        <w:trPr>
          <w:jc w:val="center"/>
        </w:trPr>
        <w:tc>
          <w:tcPr>
            <w:tcW w:w="2234" w:type="dxa"/>
            <w:vMerge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sz w:val="16"/>
                <w:szCs w:val="16"/>
              </w:rPr>
            </w:pPr>
            <w:del w:id="562" w:author="Haitao Yang" w:date="2012-02-03T20:12:00Z">
              <w:r w:rsidRPr="00DA63FF" w:rsidDel="00613D2E">
                <w:rPr>
                  <w:sz w:val="16"/>
                  <w:szCs w:val="16"/>
                </w:rPr>
                <w:delText>4</w:delText>
              </w:r>
            </w:del>
          </w:p>
        </w:tc>
        <w:tc>
          <w:tcPr>
            <w:tcW w:w="167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63" w:author="Haitao Yang" w:date="2012-02-03T20:12:00Z">
              <w:r w:rsidRPr="00DA63FF" w:rsidDel="00613D2E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71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64" w:author="Haitao Yang" w:date="2012-02-03T20:12:00Z">
              <w:r w:rsidRPr="00DA63FF" w:rsidDel="00613D2E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162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65" w:author="Haitao Yang" w:date="2012-02-03T20:12:00Z">
              <w:r w:rsidRPr="00DA63FF" w:rsidDel="00613D2E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63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66" w:author="Haitao Yang" w:date="2012-02-03T20:12:00Z">
              <w:r w:rsidRPr="00DA63FF" w:rsidDel="00613D2E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573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567" w:author="Haitao Yang" w:date="2012-02-03T20:12:00Z">
              <w:r w:rsidRPr="00DA63FF" w:rsidDel="00613D2E">
                <w:rPr>
                  <w:sz w:val="16"/>
                  <w:szCs w:val="16"/>
                </w:rPr>
                <w:delText>na</w:delText>
              </w:r>
            </w:del>
          </w:p>
        </w:tc>
      </w:tr>
      <w:tr w:rsidR="00207493" w:rsidRPr="00DA63FF" w:rsidTr="0049770B">
        <w:trPr>
          <w:jc w:val="center"/>
          <w:ins w:id="568" w:author="Haitao Yang" w:date="2012-02-03T20:12:00Z"/>
        </w:trPr>
        <w:tc>
          <w:tcPr>
            <w:tcW w:w="2234" w:type="dxa"/>
            <w:vMerge w:val="restart"/>
          </w:tcPr>
          <w:p w:rsidR="00207493" w:rsidRPr="00DA63FF" w:rsidRDefault="00207493" w:rsidP="0049770B">
            <w:pPr>
              <w:keepNext/>
              <w:rPr>
                <w:ins w:id="569" w:author="Haitao Yang" w:date="2012-02-03T20:12:00Z"/>
                <w:sz w:val="16"/>
                <w:szCs w:val="16"/>
                <w:lang w:eastAsia="ko-KR"/>
              </w:rPr>
            </w:pPr>
            <w:ins w:id="570" w:author="Haitao Yang" w:date="2012-02-03T20:12:00Z">
              <w:r w:rsidRPr="00DA63FF">
                <w:rPr>
                  <w:sz w:val="16"/>
                  <w:szCs w:val="16"/>
                  <w:lang w:eastAsia="ko-KR"/>
                </w:rPr>
                <w:t>intra_chroma_DM_flag</w:t>
              </w:r>
            </w:ins>
          </w:p>
        </w:tc>
        <w:tc>
          <w:tcPr>
            <w:tcW w:w="934" w:type="dxa"/>
            <w:vMerge w:val="restart"/>
            <w:shd w:val="clear" w:color="auto" w:fill="auto"/>
          </w:tcPr>
          <w:p w:rsidR="00207493" w:rsidRPr="00DA63FF" w:rsidRDefault="009277EE" w:rsidP="0049770B">
            <w:pPr>
              <w:keepNext/>
              <w:rPr>
                <w:ins w:id="571" w:author="Haitao Yang" w:date="2012-02-03T20:12:00Z"/>
                <w:sz w:val="16"/>
                <w:szCs w:val="16"/>
                <w:lang w:eastAsia="zh-CN"/>
              </w:rPr>
            </w:pPr>
            <w:ins w:id="572" w:author="Haitao Yang" w:date="2012-02-03T20:12:00Z">
              <w:r w:rsidRPr="00DA63FF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DA63FF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DA63FF">
              <w:rPr>
                <w:sz w:val="16"/>
                <w:szCs w:val="16"/>
                <w:lang w:eastAsia="ko-KR"/>
              </w:rPr>
            </w:r>
            <w:ins w:id="573" w:author="Haitao Yang" w:date="2012-02-03T20:12:00Z">
              <w:r w:rsidRPr="00DA63FF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DA63FF">
                <w:rPr>
                  <w:sz w:val="16"/>
                  <w:szCs w:val="16"/>
                </w:rPr>
                <w:t xml:space="preserve">Table </w:t>
              </w:r>
              <w:r w:rsidR="00207493" w:rsidRPr="00DA63FF">
                <w:rPr>
                  <w:noProof/>
                  <w:sz w:val="16"/>
                  <w:szCs w:val="16"/>
                </w:rPr>
                <w:t>9</w:t>
              </w:r>
              <w:r w:rsidR="00207493" w:rsidRPr="00DA63FF">
                <w:rPr>
                  <w:noProof/>
                  <w:sz w:val="16"/>
                  <w:szCs w:val="16"/>
                </w:rPr>
                <w:noBreakHyphen/>
              </w:r>
              <w:r w:rsidRPr="00DA63FF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DA63FF">
                <w:rPr>
                  <w:rFonts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506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ins w:id="574" w:author="Haitao Yang" w:date="2012-02-03T20:12:00Z"/>
                <w:sz w:val="16"/>
                <w:szCs w:val="16"/>
              </w:rPr>
            </w:pPr>
            <w:ins w:id="575" w:author="Haitao Yang" w:date="2012-02-03T20:12:00Z">
              <w:r w:rsidRPr="00DA63FF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67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76" w:author="Haitao Yang" w:date="2012-02-03T20:12:00Z"/>
                <w:sz w:val="16"/>
                <w:szCs w:val="16"/>
              </w:rPr>
            </w:pPr>
            <w:ins w:id="577" w:author="Haitao Yang" w:date="2012-02-03T20:12:00Z">
              <w:r w:rsidRPr="00DA63FF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78" w:author="Haitao Yang" w:date="2012-02-03T20:12:00Z"/>
                <w:sz w:val="16"/>
                <w:szCs w:val="16"/>
                <w:lang w:eastAsia="zh-CN"/>
              </w:rPr>
            </w:pPr>
            <w:ins w:id="579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62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80" w:author="Haitao Yang" w:date="2012-02-03T20:12:00Z"/>
                <w:sz w:val="16"/>
                <w:szCs w:val="16"/>
              </w:rPr>
            </w:pPr>
            <w:ins w:id="581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63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82" w:author="Haitao Yang" w:date="2012-02-03T20:12:00Z"/>
                <w:sz w:val="16"/>
                <w:szCs w:val="16"/>
              </w:rPr>
            </w:pPr>
            <w:ins w:id="583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84" w:author="Haitao Yang" w:date="2012-02-03T20:12:00Z"/>
                <w:sz w:val="16"/>
                <w:szCs w:val="16"/>
              </w:rPr>
            </w:pPr>
            <w:ins w:id="585" w:author="Haitao Yang" w:date="2012-02-03T20:12:00Z">
              <w:r w:rsidRPr="00DA63FF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DA63FF" w:rsidTr="0049770B">
        <w:trPr>
          <w:jc w:val="center"/>
          <w:ins w:id="586" w:author="Haitao Yang" w:date="2012-02-03T20:12:00Z"/>
        </w:trPr>
        <w:tc>
          <w:tcPr>
            <w:tcW w:w="2234" w:type="dxa"/>
            <w:vMerge/>
          </w:tcPr>
          <w:p w:rsidR="00207493" w:rsidRPr="00DA63FF" w:rsidRDefault="00207493" w:rsidP="0049770B">
            <w:pPr>
              <w:keepNext/>
              <w:rPr>
                <w:ins w:id="587" w:author="Haitao Yang" w:date="2012-02-03T20:12:00Z"/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</w:tcPr>
          <w:p w:rsidR="00207493" w:rsidRPr="00DA63FF" w:rsidRDefault="00207493" w:rsidP="0049770B">
            <w:pPr>
              <w:keepNext/>
              <w:rPr>
                <w:ins w:id="588" w:author="Haitao Yang" w:date="2012-02-03T20:12:00Z"/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ins w:id="589" w:author="Haitao Yang" w:date="2012-02-03T20:12:00Z"/>
                <w:sz w:val="16"/>
                <w:szCs w:val="16"/>
              </w:rPr>
            </w:pPr>
            <w:ins w:id="590" w:author="Haitao Yang" w:date="2012-02-03T20:12:00Z">
              <w:r w:rsidRPr="00DA63FF">
                <w:rPr>
                  <w:sz w:val="16"/>
                  <w:szCs w:val="16"/>
                </w:rPr>
                <w:t>2</w:t>
              </w:r>
            </w:ins>
          </w:p>
        </w:tc>
        <w:tc>
          <w:tcPr>
            <w:tcW w:w="167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91" w:author="Haitao Yang" w:date="2012-02-03T20:12:00Z"/>
                <w:sz w:val="16"/>
                <w:szCs w:val="16"/>
              </w:rPr>
            </w:pPr>
            <w:ins w:id="592" w:author="Haitao Yang" w:date="2012-02-03T20:12:00Z">
              <w:r w:rsidRPr="00DA63FF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93" w:author="Haitao Yang" w:date="2012-02-03T20:12:00Z"/>
                <w:sz w:val="16"/>
                <w:szCs w:val="16"/>
              </w:rPr>
            </w:pPr>
            <w:ins w:id="594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62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95" w:author="Haitao Yang" w:date="2012-02-03T20:12:00Z"/>
                <w:sz w:val="16"/>
                <w:szCs w:val="16"/>
              </w:rPr>
            </w:pPr>
            <w:ins w:id="596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63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97" w:author="Haitao Yang" w:date="2012-02-03T20:12:00Z"/>
                <w:sz w:val="16"/>
                <w:szCs w:val="16"/>
              </w:rPr>
            </w:pPr>
            <w:ins w:id="598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599" w:author="Haitao Yang" w:date="2012-02-03T20:12:00Z"/>
                <w:sz w:val="16"/>
                <w:szCs w:val="16"/>
              </w:rPr>
            </w:pPr>
            <w:ins w:id="600" w:author="Haitao Yang" w:date="2012-02-03T20:12:00Z">
              <w:r w:rsidRPr="00DA63FF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DA63FF" w:rsidTr="0049770B">
        <w:trPr>
          <w:jc w:val="center"/>
          <w:ins w:id="601" w:author="Haitao Yang" w:date="2012-02-03T20:12:00Z"/>
        </w:trPr>
        <w:tc>
          <w:tcPr>
            <w:tcW w:w="2234" w:type="dxa"/>
            <w:vMerge/>
          </w:tcPr>
          <w:p w:rsidR="00207493" w:rsidRPr="00DA63FF" w:rsidRDefault="00207493" w:rsidP="0049770B">
            <w:pPr>
              <w:keepNext/>
              <w:rPr>
                <w:ins w:id="602" w:author="Haitao Yang" w:date="2012-02-03T20:12:00Z"/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</w:tcPr>
          <w:p w:rsidR="00207493" w:rsidRPr="00DA63FF" w:rsidRDefault="00207493" w:rsidP="0049770B">
            <w:pPr>
              <w:keepNext/>
              <w:rPr>
                <w:ins w:id="603" w:author="Haitao Yang" w:date="2012-02-03T20:12:00Z"/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ins w:id="604" w:author="Haitao Yang" w:date="2012-02-03T20:12:00Z"/>
                <w:sz w:val="16"/>
                <w:szCs w:val="16"/>
              </w:rPr>
            </w:pPr>
            <w:ins w:id="605" w:author="Haitao Yang" w:date="2012-02-03T20:12:00Z">
              <w:r w:rsidRPr="00DA63FF">
                <w:rPr>
                  <w:sz w:val="16"/>
                  <w:szCs w:val="16"/>
                </w:rPr>
                <w:t>4</w:t>
              </w:r>
            </w:ins>
          </w:p>
        </w:tc>
        <w:tc>
          <w:tcPr>
            <w:tcW w:w="167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06" w:author="Haitao Yang" w:date="2012-02-03T20:12:00Z"/>
                <w:sz w:val="16"/>
                <w:szCs w:val="16"/>
              </w:rPr>
            </w:pPr>
            <w:ins w:id="607" w:author="Haitao Yang" w:date="2012-02-03T20:12:00Z">
              <w:r w:rsidRPr="00DA63FF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08" w:author="Haitao Yang" w:date="2012-02-03T20:12:00Z"/>
                <w:sz w:val="16"/>
                <w:szCs w:val="16"/>
              </w:rPr>
            </w:pPr>
            <w:ins w:id="609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62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10" w:author="Haitao Yang" w:date="2012-02-03T20:12:00Z"/>
                <w:sz w:val="16"/>
                <w:szCs w:val="16"/>
              </w:rPr>
            </w:pPr>
            <w:ins w:id="611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63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12" w:author="Haitao Yang" w:date="2012-02-03T20:12:00Z"/>
                <w:sz w:val="16"/>
                <w:szCs w:val="16"/>
              </w:rPr>
            </w:pPr>
            <w:ins w:id="613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14" w:author="Haitao Yang" w:date="2012-02-03T20:12:00Z"/>
                <w:sz w:val="16"/>
                <w:szCs w:val="16"/>
              </w:rPr>
            </w:pPr>
            <w:ins w:id="615" w:author="Haitao Yang" w:date="2012-02-03T20:12:00Z">
              <w:r w:rsidRPr="00DA63FF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613D2E" w:rsidTr="0049770B">
        <w:trPr>
          <w:jc w:val="center"/>
          <w:ins w:id="616" w:author="Haitao Yang" w:date="2012-02-03T20:12:00Z"/>
        </w:trPr>
        <w:tc>
          <w:tcPr>
            <w:tcW w:w="2234" w:type="dxa"/>
            <w:vMerge w:val="restart"/>
          </w:tcPr>
          <w:p w:rsidR="00207493" w:rsidRPr="00613D2E" w:rsidRDefault="00207493" w:rsidP="0049770B">
            <w:pPr>
              <w:keepNext/>
              <w:rPr>
                <w:ins w:id="617" w:author="Haitao Yang" w:date="2012-02-03T20:12:00Z"/>
                <w:sz w:val="16"/>
                <w:szCs w:val="16"/>
                <w:lang w:eastAsia="ko-KR"/>
              </w:rPr>
            </w:pPr>
            <w:ins w:id="618" w:author="Haitao Yang" w:date="2012-02-03T20:12:00Z">
              <w:r w:rsidRPr="00613D2E">
                <w:rPr>
                  <w:sz w:val="16"/>
                  <w:szCs w:val="16"/>
                  <w:lang w:eastAsia="ko-KR"/>
                </w:rPr>
                <w:t>intra_chroma_</w:t>
              </w:r>
              <w:r>
                <w:rPr>
                  <w:rFonts w:hint="eastAsia"/>
                  <w:sz w:val="16"/>
                  <w:szCs w:val="16"/>
                  <w:lang w:eastAsia="zh-CN"/>
                </w:rPr>
                <w:t>L</w:t>
              </w:r>
              <w:r w:rsidRPr="00613D2E">
                <w:rPr>
                  <w:sz w:val="16"/>
                  <w:szCs w:val="16"/>
                  <w:lang w:eastAsia="ko-KR"/>
                </w:rPr>
                <w:t>M_flag</w:t>
              </w:r>
            </w:ins>
          </w:p>
        </w:tc>
        <w:tc>
          <w:tcPr>
            <w:tcW w:w="934" w:type="dxa"/>
            <w:vMerge w:val="restart"/>
            <w:shd w:val="clear" w:color="auto" w:fill="auto"/>
          </w:tcPr>
          <w:p w:rsidR="00207493" w:rsidRPr="00613D2E" w:rsidRDefault="009277EE" w:rsidP="0049770B">
            <w:pPr>
              <w:keepNext/>
              <w:rPr>
                <w:ins w:id="619" w:author="Haitao Yang" w:date="2012-02-03T20:12:00Z"/>
                <w:sz w:val="16"/>
                <w:szCs w:val="16"/>
                <w:lang w:eastAsia="zh-CN"/>
              </w:rPr>
            </w:pPr>
            <w:ins w:id="620" w:author="Haitao Yang" w:date="2012-02-03T20:12:00Z">
              <w:r w:rsidRPr="00613D2E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613D2E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613D2E">
              <w:rPr>
                <w:sz w:val="16"/>
                <w:szCs w:val="16"/>
                <w:lang w:eastAsia="ko-KR"/>
              </w:rPr>
            </w:r>
            <w:ins w:id="621" w:author="Haitao Yang" w:date="2012-02-03T20:12:00Z">
              <w:r w:rsidRPr="00613D2E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613D2E">
                <w:rPr>
                  <w:sz w:val="16"/>
                  <w:szCs w:val="16"/>
                </w:rPr>
                <w:t xml:space="preserve">Table </w:t>
              </w:r>
              <w:r w:rsidR="00207493" w:rsidRPr="00613D2E">
                <w:rPr>
                  <w:noProof/>
                  <w:sz w:val="16"/>
                  <w:szCs w:val="16"/>
                </w:rPr>
                <w:t>9</w:t>
              </w:r>
              <w:r w:rsidR="00207493" w:rsidRPr="00613D2E">
                <w:rPr>
                  <w:noProof/>
                  <w:sz w:val="16"/>
                  <w:szCs w:val="16"/>
                </w:rPr>
                <w:noBreakHyphen/>
              </w:r>
              <w:r w:rsidRPr="00613D2E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613D2E">
                <w:rPr>
                  <w:rFonts w:hint="eastAsia"/>
                  <w:sz w:val="16"/>
                  <w:szCs w:val="16"/>
                  <w:lang w:eastAsia="zh-CN"/>
                </w:rPr>
                <w:t>14</w:t>
              </w:r>
            </w:ins>
          </w:p>
        </w:tc>
        <w:tc>
          <w:tcPr>
            <w:tcW w:w="506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ins w:id="622" w:author="Haitao Yang" w:date="2012-02-03T20:12:00Z"/>
                <w:sz w:val="16"/>
                <w:szCs w:val="16"/>
                <w:lang w:eastAsia="zh-CN"/>
              </w:rPr>
            </w:pPr>
            <w:ins w:id="623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1</w:t>
              </w:r>
            </w:ins>
          </w:p>
        </w:tc>
        <w:tc>
          <w:tcPr>
            <w:tcW w:w="167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24" w:author="Haitao Yang" w:date="2012-02-03T20:12:00Z"/>
                <w:sz w:val="16"/>
                <w:szCs w:val="16"/>
              </w:rPr>
            </w:pPr>
            <w:ins w:id="625" w:author="Haitao Yang" w:date="2012-02-03T20:12:00Z">
              <w:r w:rsidRPr="00DA63FF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26" w:author="Haitao Yang" w:date="2012-02-03T20:12:00Z"/>
                <w:sz w:val="16"/>
                <w:szCs w:val="16"/>
              </w:rPr>
            </w:pPr>
            <w:ins w:id="627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62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28" w:author="Haitao Yang" w:date="2012-02-03T20:12:00Z"/>
                <w:sz w:val="16"/>
                <w:szCs w:val="16"/>
              </w:rPr>
            </w:pPr>
            <w:ins w:id="629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63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30" w:author="Haitao Yang" w:date="2012-02-03T20:12:00Z"/>
                <w:sz w:val="16"/>
                <w:szCs w:val="16"/>
              </w:rPr>
            </w:pPr>
            <w:ins w:id="631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32" w:author="Haitao Yang" w:date="2012-02-03T20:12:00Z"/>
                <w:sz w:val="16"/>
                <w:szCs w:val="16"/>
              </w:rPr>
            </w:pPr>
            <w:ins w:id="633" w:author="Haitao Yang" w:date="2012-02-03T20:12:00Z">
              <w:r w:rsidRPr="00DA63FF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613D2E" w:rsidTr="0049770B">
        <w:trPr>
          <w:jc w:val="center"/>
          <w:ins w:id="634" w:author="Haitao Yang" w:date="2012-02-03T20:12:00Z"/>
        </w:trPr>
        <w:tc>
          <w:tcPr>
            <w:tcW w:w="2234" w:type="dxa"/>
            <w:vMerge/>
          </w:tcPr>
          <w:p w:rsidR="00207493" w:rsidRPr="00613D2E" w:rsidRDefault="00207493" w:rsidP="0049770B">
            <w:pPr>
              <w:keepNext/>
              <w:rPr>
                <w:ins w:id="635" w:author="Haitao Yang" w:date="2012-02-03T20:12:00Z"/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</w:tcPr>
          <w:p w:rsidR="00207493" w:rsidRPr="00613D2E" w:rsidRDefault="00207493" w:rsidP="0049770B">
            <w:pPr>
              <w:keepNext/>
              <w:rPr>
                <w:ins w:id="636" w:author="Haitao Yang" w:date="2012-02-03T20:12:00Z"/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ins w:id="637" w:author="Haitao Yang" w:date="2012-02-03T20:12:00Z"/>
                <w:sz w:val="16"/>
                <w:szCs w:val="16"/>
                <w:lang w:eastAsia="zh-CN"/>
              </w:rPr>
            </w:pPr>
            <w:ins w:id="638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3</w:t>
              </w:r>
            </w:ins>
          </w:p>
        </w:tc>
        <w:tc>
          <w:tcPr>
            <w:tcW w:w="167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39" w:author="Haitao Yang" w:date="2012-02-03T20:12:00Z"/>
                <w:sz w:val="16"/>
                <w:szCs w:val="16"/>
              </w:rPr>
            </w:pPr>
            <w:ins w:id="640" w:author="Haitao Yang" w:date="2012-02-03T20:12:00Z">
              <w:r w:rsidRPr="00DA63FF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41" w:author="Haitao Yang" w:date="2012-02-03T20:12:00Z"/>
                <w:sz w:val="16"/>
                <w:szCs w:val="16"/>
              </w:rPr>
            </w:pPr>
            <w:ins w:id="642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62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43" w:author="Haitao Yang" w:date="2012-02-03T20:12:00Z"/>
                <w:sz w:val="16"/>
                <w:szCs w:val="16"/>
              </w:rPr>
            </w:pPr>
            <w:ins w:id="644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63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45" w:author="Haitao Yang" w:date="2012-02-03T20:12:00Z"/>
                <w:sz w:val="16"/>
                <w:szCs w:val="16"/>
              </w:rPr>
            </w:pPr>
            <w:ins w:id="646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47" w:author="Haitao Yang" w:date="2012-02-03T20:12:00Z"/>
                <w:sz w:val="16"/>
                <w:szCs w:val="16"/>
              </w:rPr>
            </w:pPr>
            <w:ins w:id="648" w:author="Haitao Yang" w:date="2012-02-03T20:12:00Z">
              <w:r w:rsidRPr="00DA63FF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613D2E" w:rsidTr="0049770B">
        <w:trPr>
          <w:jc w:val="center"/>
          <w:ins w:id="649" w:author="Haitao Yang" w:date="2012-02-03T20:12:00Z"/>
        </w:trPr>
        <w:tc>
          <w:tcPr>
            <w:tcW w:w="2234" w:type="dxa"/>
            <w:vMerge/>
          </w:tcPr>
          <w:p w:rsidR="00207493" w:rsidRPr="00613D2E" w:rsidRDefault="00207493" w:rsidP="0049770B">
            <w:pPr>
              <w:keepNext/>
              <w:rPr>
                <w:ins w:id="650" w:author="Haitao Yang" w:date="2012-02-03T20:12:00Z"/>
                <w:sz w:val="16"/>
                <w:szCs w:val="16"/>
                <w:lang w:eastAsia="ko-KR"/>
              </w:rPr>
            </w:pPr>
          </w:p>
        </w:tc>
        <w:tc>
          <w:tcPr>
            <w:tcW w:w="934" w:type="dxa"/>
            <w:vMerge/>
            <w:shd w:val="clear" w:color="auto" w:fill="auto"/>
          </w:tcPr>
          <w:p w:rsidR="00207493" w:rsidRPr="00613D2E" w:rsidRDefault="00207493" w:rsidP="0049770B">
            <w:pPr>
              <w:keepNext/>
              <w:rPr>
                <w:ins w:id="651" w:author="Haitao Yang" w:date="2012-02-03T20:12:00Z"/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DA63FF" w:rsidRDefault="00207493" w:rsidP="0049770B">
            <w:pPr>
              <w:keepNext/>
              <w:rPr>
                <w:ins w:id="652" w:author="Haitao Yang" w:date="2012-02-03T20:12:00Z"/>
                <w:sz w:val="16"/>
                <w:szCs w:val="16"/>
                <w:lang w:eastAsia="zh-CN"/>
              </w:rPr>
            </w:pPr>
            <w:ins w:id="653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5</w:t>
              </w:r>
            </w:ins>
          </w:p>
        </w:tc>
        <w:tc>
          <w:tcPr>
            <w:tcW w:w="167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54" w:author="Haitao Yang" w:date="2012-02-03T20:12:00Z"/>
                <w:sz w:val="16"/>
                <w:szCs w:val="16"/>
              </w:rPr>
            </w:pPr>
            <w:ins w:id="655" w:author="Haitao Yang" w:date="2012-02-03T20:12:00Z">
              <w:r w:rsidRPr="00DA63FF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56" w:author="Haitao Yang" w:date="2012-02-03T20:12:00Z"/>
                <w:sz w:val="16"/>
                <w:szCs w:val="16"/>
              </w:rPr>
            </w:pPr>
            <w:ins w:id="657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162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58" w:author="Haitao Yang" w:date="2012-02-03T20:12:00Z"/>
                <w:sz w:val="16"/>
                <w:szCs w:val="16"/>
              </w:rPr>
            </w:pPr>
            <w:ins w:id="659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630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60" w:author="Haitao Yang" w:date="2012-02-03T20:12:00Z"/>
                <w:sz w:val="16"/>
                <w:szCs w:val="16"/>
              </w:rPr>
            </w:pPr>
            <w:ins w:id="661" w:author="Haitao Yang" w:date="2012-02-03T20:12:00Z">
              <w:r w:rsidRPr="00DA63FF">
                <w:rPr>
                  <w:rFonts w:hint="eastAsia"/>
                  <w:sz w:val="16"/>
                  <w:szCs w:val="16"/>
                  <w:lang w:eastAsia="zh-CN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DA63FF" w:rsidRDefault="00207493" w:rsidP="0049770B">
            <w:pPr>
              <w:keepNext/>
              <w:jc w:val="center"/>
              <w:rPr>
                <w:ins w:id="662" w:author="Haitao Yang" w:date="2012-02-03T20:12:00Z"/>
                <w:sz w:val="16"/>
                <w:szCs w:val="16"/>
              </w:rPr>
            </w:pPr>
            <w:ins w:id="663" w:author="Haitao Yang" w:date="2012-02-03T20:12:00Z">
              <w:r w:rsidRPr="00DA63FF">
                <w:rPr>
                  <w:sz w:val="16"/>
                  <w:szCs w:val="16"/>
                </w:rPr>
                <w:t>na</w:t>
              </w:r>
            </w:ins>
          </w:p>
        </w:tc>
      </w:tr>
    </w:tbl>
    <w:p w:rsidR="00207493" w:rsidRDefault="00207493" w:rsidP="00207493">
      <w:pPr>
        <w:jc w:val="both"/>
        <w:rPr>
          <w:lang w:eastAsia="zh-CN"/>
        </w:rPr>
      </w:pPr>
      <w:r w:rsidRPr="00724805">
        <w:rPr>
          <w:rFonts w:hint="eastAsia"/>
          <w:highlight w:val="yellow"/>
          <w:lang w:eastAsia="zh-CN"/>
        </w:rPr>
        <w:t xml:space="preserve">Note that the number of tables for description is reduced. Specifically, the two confusing table 8-3 and 8-4 are merged to one table that is also easier for understanding. </w:t>
      </w:r>
    </w:p>
    <w:p w:rsidR="00207493" w:rsidRDefault="00207493" w:rsidP="00207493">
      <w:pPr>
        <w:jc w:val="both"/>
        <w:rPr>
          <w:lang w:eastAsia="zh-CN"/>
        </w:rPr>
      </w:pPr>
    </w:p>
    <w:p w:rsidR="00207493" w:rsidRPr="007B5BA3" w:rsidRDefault="00B75A2E" w:rsidP="00036D4D">
      <w:pPr>
        <w:pStyle w:val="1"/>
      </w:pPr>
      <w:r>
        <w:rPr>
          <w:rFonts w:hint="eastAsia"/>
          <w:lang w:eastAsia="zh-CN"/>
        </w:rPr>
        <w:lastRenderedPageBreak/>
        <w:t>Text</w:t>
      </w:r>
      <w:r w:rsidR="002B66F6">
        <w:rPr>
          <w:rFonts w:hint="eastAsia"/>
          <w:lang w:eastAsia="zh-CN"/>
        </w:rPr>
        <w:t xml:space="preserve"> of scheme1 -</w:t>
      </w:r>
      <w:r>
        <w:rPr>
          <w:rFonts w:hint="eastAsia"/>
          <w:lang w:eastAsia="zh-CN"/>
        </w:rPr>
        <w:t xml:space="preserve"> version 2 (JCTVC-H475</w:t>
      </w:r>
      <w:r w:rsidR="00D97045">
        <w:rPr>
          <w:rFonts w:hint="eastAsia"/>
          <w:lang w:eastAsia="zh-CN"/>
        </w:rPr>
        <w:t xml:space="preserve"> style</w:t>
      </w:r>
      <w:r>
        <w:rPr>
          <w:rFonts w:hint="eastAsia"/>
          <w:lang w:eastAsia="zh-CN"/>
        </w:rPr>
        <w:t>)</w:t>
      </w:r>
    </w:p>
    <w:p w:rsidR="00207493" w:rsidRDefault="00207493" w:rsidP="00207493">
      <w:pPr>
        <w:pStyle w:val="3"/>
        <w:numPr>
          <w:ilvl w:val="0"/>
          <w:numId w:val="0"/>
        </w:numPr>
        <w:rPr>
          <w:sz w:val="20"/>
          <w:szCs w:val="20"/>
          <w:lang w:eastAsia="ko-KR"/>
        </w:rPr>
      </w:pPr>
      <w:r>
        <w:rPr>
          <w:rFonts w:hint="eastAsia"/>
          <w:lang w:eastAsia="zh-CN"/>
        </w:rPr>
        <w:t xml:space="preserve">9.2.2 </w:t>
      </w:r>
      <w:r w:rsidRPr="00210652">
        <w:t>B</w:t>
      </w:r>
      <w:r w:rsidRPr="00BC406D">
        <w:rPr>
          <w:sz w:val="20"/>
          <w:szCs w:val="20"/>
        </w:rPr>
        <w:t>inarization process</w:t>
      </w: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6"/>
        <w:gridCol w:w="541"/>
        <w:gridCol w:w="3060"/>
        <w:gridCol w:w="995"/>
        <w:gridCol w:w="1540"/>
        <w:gridCol w:w="1443"/>
      </w:tblGrid>
      <w:tr w:rsidR="00207493" w:rsidRPr="00E8461A" w:rsidTr="0049770B">
        <w:trPr>
          <w:cantSplit/>
          <w:tblHeader/>
          <w:jc w:val="center"/>
        </w:trPr>
        <w:tc>
          <w:tcPr>
            <w:tcW w:w="99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07493" w:rsidRPr="000768A8" w:rsidRDefault="00207493" w:rsidP="0049770B">
            <w:pPr>
              <w:pStyle w:val="ac"/>
              <w:rPr>
                <w:rFonts w:eastAsiaTheme="minorEastAsia"/>
                <w:lang w:val="en-GB" w:eastAsia="zh-CN"/>
              </w:rPr>
            </w:pPr>
            <w:bookmarkStart w:id="664" w:name="_Ref304907841"/>
            <w:bookmarkStart w:id="665" w:name="_Toc293649422"/>
            <w:r w:rsidRPr="00E8461A">
              <w:rPr>
                <w:lang w:val="en-GB"/>
              </w:rPr>
              <w:t>Table </w:t>
            </w:r>
            <w:r w:rsidR="009277EE"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STYLEREF 1 \s </w:instrText>
            </w:r>
            <w:r w:rsidR="009277EE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9</w:t>
            </w:r>
            <w:r w:rsidR="009277EE">
              <w:rPr>
                <w:lang w:val="en-GB"/>
              </w:rPr>
              <w:fldChar w:fldCharType="end"/>
            </w:r>
            <w:r>
              <w:rPr>
                <w:lang w:val="en-GB"/>
              </w:rPr>
              <w:noBreakHyphen/>
            </w:r>
            <w:r w:rsidR="009277EE"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SEQ Table \* ARABIC \s 1 </w:instrText>
            </w:r>
            <w:r w:rsidR="009277EE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31</w:t>
            </w:r>
            <w:r w:rsidR="009277EE">
              <w:rPr>
                <w:lang w:val="en-GB"/>
              </w:rPr>
              <w:fldChar w:fldCharType="end"/>
            </w:r>
            <w:bookmarkEnd w:id="664"/>
            <w:r w:rsidRPr="00E8461A">
              <w:rPr>
                <w:lang w:val="en-GB"/>
              </w:rPr>
              <w:t xml:space="preserve"> – Syntax elements and associated types of binarization, maxBinIdxCtx, ctxIdxTable, and ctxIdxOffset</w:t>
            </w:r>
            <w:bookmarkEnd w:id="665"/>
          </w:p>
        </w:tc>
      </w:tr>
      <w:tr w:rsidR="00207493" w:rsidRPr="00210652" w:rsidTr="0049770B">
        <w:trPr>
          <w:cantSplit/>
          <w:tblHeader/>
          <w:jc w:val="center"/>
        </w:trPr>
        <w:tc>
          <w:tcPr>
            <w:tcW w:w="2366" w:type="dxa"/>
            <w:tcBorders>
              <w:top w:val="single" w:sz="4" w:space="0" w:color="auto"/>
            </w:tcBorders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1" w:type="dxa"/>
            <w:tcBorders>
              <w:top w:val="single" w:sz="4" w:space="0" w:color="auto"/>
            </w:tcBorders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t>Type of binarization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t>maxBinIdxCtx</w:t>
            </w: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t>ctxIdxTable</w:t>
            </w:r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210652">
              <w:rPr>
                <w:b/>
                <w:bCs/>
                <w:sz w:val="16"/>
              </w:rPr>
              <w:t>ctxIdxOffset</w:t>
            </w:r>
          </w:p>
        </w:tc>
      </w:tr>
      <w:tr w:rsidR="00207493" w:rsidRPr="00210652" w:rsidTr="0049770B">
        <w:trPr>
          <w:cantSplit/>
          <w:jc w:val="center"/>
        </w:trPr>
        <w:tc>
          <w:tcPr>
            <w:tcW w:w="2366" w:type="dxa"/>
            <w:vMerge w:val="restart"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66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intra_chroma_pred_mode</w:delText>
              </w:r>
              <w:r w:rsidRPr="00210652" w:rsidDel="000768A8">
                <w:rPr>
                  <w:sz w:val="16"/>
                  <w:szCs w:val="16"/>
                  <w:lang w:eastAsia="ko-KR"/>
                </w:rPr>
                <w:br/>
                <w:delText>( IntraPredMode &lt; 4 )</w:delText>
              </w:r>
            </w:del>
          </w:p>
        </w:tc>
        <w:tc>
          <w:tcPr>
            <w:tcW w:w="541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67" w:author="Haitao Yang" w:date="2012-02-03T20:25:00Z">
              <w:r w:rsidRPr="00210652" w:rsidDel="000768A8">
                <w:rPr>
                  <w:iCs/>
                  <w:sz w:val="16"/>
                </w:rPr>
                <w:delText>I</w:delText>
              </w:r>
            </w:del>
          </w:p>
        </w:tc>
        <w:tc>
          <w:tcPr>
            <w:tcW w:w="3060" w:type="dxa"/>
            <w:vMerge w:val="restart"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68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TU, cMax = 3</w:delText>
              </w:r>
            </w:del>
          </w:p>
        </w:tc>
        <w:tc>
          <w:tcPr>
            <w:tcW w:w="995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69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210652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0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 w:rsidDel="000768A8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210652" w:rsidDel="000768A8">
                <w:rPr>
                  <w:sz w:val="16"/>
                  <w:szCs w:val="16"/>
                  <w:lang w:eastAsia="ko-KR"/>
                </w:rPr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 w:rsidDel="000768A8">
                <w:rPr>
                  <w:sz w:val="16"/>
                  <w:szCs w:val="16"/>
                </w:rPr>
                <w:delText xml:space="preserve">Table 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delText>9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1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0</w:delText>
              </w:r>
            </w:del>
          </w:p>
        </w:tc>
      </w:tr>
      <w:tr w:rsidR="00207493" w:rsidRPr="00210652" w:rsidTr="0049770B">
        <w:trPr>
          <w:cantSplit/>
          <w:jc w:val="center"/>
        </w:trPr>
        <w:tc>
          <w:tcPr>
            <w:tcW w:w="2366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2" w:author="Haitao Yang" w:date="2012-02-03T20:25:00Z">
              <w:r w:rsidRPr="00210652" w:rsidDel="000768A8">
                <w:rPr>
                  <w:iCs/>
                  <w:sz w:val="16"/>
                </w:rPr>
                <w:delText>P</w:delText>
              </w:r>
            </w:del>
          </w:p>
        </w:tc>
        <w:tc>
          <w:tcPr>
            <w:tcW w:w="3060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3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210652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4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 w:rsidDel="000768A8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210652" w:rsidDel="000768A8">
                <w:rPr>
                  <w:sz w:val="16"/>
                  <w:szCs w:val="16"/>
                  <w:lang w:eastAsia="ko-KR"/>
                </w:rPr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 w:rsidDel="000768A8">
                <w:rPr>
                  <w:sz w:val="16"/>
                  <w:szCs w:val="16"/>
                </w:rPr>
                <w:delText xml:space="preserve">Table 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delText>9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5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2</w:delText>
              </w:r>
            </w:del>
          </w:p>
        </w:tc>
      </w:tr>
      <w:tr w:rsidR="00207493" w:rsidRPr="00210652" w:rsidTr="0049770B">
        <w:trPr>
          <w:cantSplit/>
          <w:jc w:val="center"/>
        </w:trPr>
        <w:tc>
          <w:tcPr>
            <w:tcW w:w="2366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6" w:author="Haitao Yang" w:date="2012-02-03T20:25:00Z">
              <w:r w:rsidRPr="00210652" w:rsidDel="000768A8">
                <w:rPr>
                  <w:iCs/>
                  <w:sz w:val="16"/>
                </w:rPr>
                <w:delText>B</w:delText>
              </w:r>
            </w:del>
          </w:p>
        </w:tc>
        <w:tc>
          <w:tcPr>
            <w:tcW w:w="3060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7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210652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8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 w:rsidDel="000768A8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210652" w:rsidDel="000768A8">
                <w:rPr>
                  <w:sz w:val="16"/>
                  <w:szCs w:val="16"/>
                  <w:lang w:eastAsia="ko-KR"/>
                </w:rPr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 w:rsidDel="000768A8">
                <w:rPr>
                  <w:sz w:val="16"/>
                  <w:szCs w:val="16"/>
                </w:rPr>
                <w:delText xml:space="preserve">Table 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delText>9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79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4</w:delText>
              </w:r>
            </w:del>
          </w:p>
        </w:tc>
      </w:tr>
      <w:tr w:rsidR="00207493" w:rsidRPr="00210652" w:rsidTr="0049770B">
        <w:trPr>
          <w:cantSplit/>
          <w:jc w:val="center"/>
        </w:trPr>
        <w:tc>
          <w:tcPr>
            <w:tcW w:w="2366" w:type="dxa"/>
            <w:vMerge w:val="restart"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0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intra_chroma_pred_mode</w:delText>
              </w:r>
              <w:r w:rsidRPr="00210652" w:rsidDel="000768A8">
                <w:rPr>
                  <w:sz w:val="16"/>
                  <w:szCs w:val="16"/>
                  <w:lang w:eastAsia="ko-KR"/>
                </w:rPr>
                <w:br/>
                <w:delText>( 4 &lt;= IntraPredMode &lt; 34 )</w:delText>
              </w:r>
            </w:del>
          </w:p>
        </w:tc>
        <w:tc>
          <w:tcPr>
            <w:tcW w:w="541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1" w:author="Haitao Yang" w:date="2012-02-03T20:25:00Z">
              <w:r w:rsidRPr="00210652" w:rsidDel="000768A8">
                <w:rPr>
                  <w:iCs/>
                  <w:sz w:val="16"/>
                </w:rPr>
                <w:delText>I</w:delText>
              </w:r>
            </w:del>
          </w:p>
        </w:tc>
        <w:tc>
          <w:tcPr>
            <w:tcW w:w="3060" w:type="dxa"/>
            <w:vMerge w:val="restart"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2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TU, cMax = 4</w:delText>
              </w:r>
            </w:del>
          </w:p>
        </w:tc>
        <w:tc>
          <w:tcPr>
            <w:tcW w:w="995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3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210652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4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 w:rsidDel="000768A8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210652" w:rsidDel="000768A8">
                <w:rPr>
                  <w:sz w:val="16"/>
                  <w:szCs w:val="16"/>
                  <w:lang w:eastAsia="ko-KR"/>
                </w:rPr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 w:rsidDel="000768A8">
                <w:rPr>
                  <w:sz w:val="16"/>
                  <w:szCs w:val="16"/>
                </w:rPr>
                <w:delText xml:space="preserve">Table 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delText>9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5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0</w:delText>
              </w:r>
            </w:del>
          </w:p>
        </w:tc>
      </w:tr>
      <w:tr w:rsidR="00207493" w:rsidRPr="00210652" w:rsidTr="0049770B">
        <w:trPr>
          <w:cantSplit/>
          <w:jc w:val="center"/>
        </w:trPr>
        <w:tc>
          <w:tcPr>
            <w:tcW w:w="2366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6" w:author="Haitao Yang" w:date="2012-02-03T20:25:00Z">
              <w:r w:rsidRPr="00210652" w:rsidDel="000768A8">
                <w:rPr>
                  <w:iCs/>
                  <w:sz w:val="16"/>
                </w:rPr>
                <w:delText>P</w:delText>
              </w:r>
            </w:del>
          </w:p>
        </w:tc>
        <w:tc>
          <w:tcPr>
            <w:tcW w:w="3060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7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210652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8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 w:rsidDel="000768A8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210652" w:rsidDel="000768A8">
                <w:rPr>
                  <w:sz w:val="16"/>
                  <w:szCs w:val="16"/>
                  <w:lang w:eastAsia="ko-KR"/>
                </w:rPr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 w:rsidDel="000768A8">
                <w:rPr>
                  <w:sz w:val="16"/>
                  <w:szCs w:val="16"/>
                </w:rPr>
                <w:delText xml:space="preserve">Table 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delText>9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89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2</w:delText>
              </w:r>
            </w:del>
          </w:p>
        </w:tc>
      </w:tr>
      <w:tr w:rsidR="00207493" w:rsidRPr="00210652" w:rsidTr="0049770B">
        <w:trPr>
          <w:cantSplit/>
          <w:jc w:val="center"/>
        </w:trPr>
        <w:tc>
          <w:tcPr>
            <w:tcW w:w="2366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90" w:author="Haitao Yang" w:date="2012-02-03T20:25:00Z">
              <w:r w:rsidRPr="00210652" w:rsidDel="000768A8">
                <w:rPr>
                  <w:iCs/>
                  <w:sz w:val="16"/>
                </w:rPr>
                <w:delText>B</w:delText>
              </w:r>
            </w:del>
          </w:p>
        </w:tc>
        <w:tc>
          <w:tcPr>
            <w:tcW w:w="3060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91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1</w:delText>
              </w:r>
            </w:del>
          </w:p>
        </w:tc>
        <w:tc>
          <w:tcPr>
            <w:tcW w:w="1540" w:type="dxa"/>
          </w:tcPr>
          <w:p w:rsidR="00207493" w:rsidRPr="00210652" w:rsidRDefault="009277EE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92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 w:rsidDel="000768A8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210652" w:rsidDel="000768A8">
                <w:rPr>
                  <w:sz w:val="16"/>
                  <w:szCs w:val="16"/>
                  <w:lang w:eastAsia="ko-KR"/>
                </w:rPr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 w:rsidDel="000768A8">
                <w:rPr>
                  <w:sz w:val="16"/>
                  <w:szCs w:val="16"/>
                </w:rPr>
                <w:delText xml:space="preserve">Table 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delText>9</w:delText>
              </w:r>
              <w:r w:rsidR="00207493" w:rsidRPr="00E8461A" w:rsidDel="000768A8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210652" w:rsidDel="000768A8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1443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del w:id="693" w:author="Haitao Yang" w:date="2012-02-03T20:25:00Z">
              <w:r w:rsidRPr="00210652" w:rsidDel="000768A8">
                <w:rPr>
                  <w:sz w:val="16"/>
                  <w:szCs w:val="16"/>
                  <w:lang w:eastAsia="ko-KR"/>
                </w:rPr>
                <w:delText>4</w:delText>
              </w:r>
            </w:del>
          </w:p>
        </w:tc>
      </w:tr>
      <w:tr w:rsidR="00207493" w:rsidRPr="00210652" w:rsidTr="0049770B">
        <w:trPr>
          <w:cantSplit/>
          <w:jc w:val="center"/>
          <w:ins w:id="694" w:author="Haitao Yang" w:date="2012-02-03T20:25:00Z"/>
        </w:trPr>
        <w:tc>
          <w:tcPr>
            <w:tcW w:w="2366" w:type="dxa"/>
            <w:vMerge w:val="restart"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695" w:author="Haitao Yang" w:date="2012-02-03T20:25:00Z"/>
                <w:sz w:val="16"/>
                <w:szCs w:val="16"/>
                <w:lang w:eastAsia="ko-KR"/>
              </w:rPr>
            </w:pPr>
            <w:ins w:id="696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t>intra_chroma_pred_mode</w:t>
              </w:r>
              <w:r w:rsidRPr="00210652">
                <w:rPr>
                  <w:sz w:val="16"/>
                  <w:szCs w:val="16"/>
                  <w:lang w:eastAsia="ko-KR"/>
                </w:rPr>
                <w:br/>
              </w:r>
            </w:ins>
          </w:p>
        </w:tc>
        <w:tc>
          <w:tcPr>
            <w:tcW w:w="541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697" w:author="Haitao Yang" w:date="2012-02-03T20:25:00Z"/>
                <w:sz w:val="16"/>
                <w:szCs w:val="16"/>
                <w:lang w:eastAsia="ko-KR"/>
              </w:rPr>
            </w:pPr>
            <w:ins w:id="698" w:author="Haitao Yang" w:date="2012-02-03T20:25:00Z">
              <w:r w:rsidRPr="00210652">
                <w:rPr>
                  <w:iCs/>
                  <w:sz w:val="16"/>
                </w:rPr>
                <w:t>I</w:t>
              </w:r>
            </w:ins>
          </w:p>
        </w:tc>
        <w:tc>
          <w:tcPr>
            <w:tcW w:w="3060" w:type="dxa"/>
            <w:vMerge w:val="restart"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699" w:author="Haitao Yang" w:date="2012-02-03T20:25:00Z"/>
                <w:sz w:val="16"/>
                <w:szCs w:val="16"/>
                <w:lang w:eastAsia="ko-KR"/>
              </w:rPr>
            </w:pPr>
            <w:ins w:id="700" w:author="Haitao Yang" w:date="2012-02-03T20:25:00Z">
              <w:r w:rsidRPr="00210652">
                <w:rPr>
                  <w:iCs/>
                  <w:sz w:val="16"/>
                </w:rPr>
                <w:t>as</w:t>
              </w:r>
              <w:r w:rsidRPr="00210652">
                <w:rPr>
                  <w:sz w:val="16"/>
                  <w:lang w:eastAsia="ko-KR"/>
                </w:rPr>
                <w:t xml:space="preserve"> specified in subclause</w:t>
              </w:r>
              <w:r w:rsidRPr="00210652">
                <w:rPr>
                  <w:iCs/>
                  <w:sz w:val="16"/>
                </w:rPr>
                <w:t> </w:t>
              </w:r>
              <w:r>
                <w:rPr>
                  <w:rFonts w:hint="eastAsia"/>
                  <w:iCs/>
                  <w:sz w:val="16"/>
                  <w:lang w:eastAsia="ko-KR"/>
                </w:rPr>
                <w:t>9</w:t>
              </w:r>
            </w:ins>
          </w:p>
        </w:tc>
        <w:tc>
          <w:tcPr>
            <w:tcW w:w="995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01" w:author="Haitao Yang" w:date="2012-02-03T20:25:00Z"/>
                <w:sz w:val="16"/>
                <w:szCs w:val="16"/>
                <w:lang w:eastAsia="ko-KR"/>
              </w:rPr>
            </w:pPr>
            <w:ins w:id="702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t>1</w:t>
              </w:r>
            </w:ins>
          </w:p>
        </w:tc>
        <w:tc>
          <w:tcPr>
            <w:tcW w:w="1540" w:type="dxa"/>
          </w:tcPr>
          <w:p w:rsidR="00207493" w:rsidRPr="00210652" w:rsidRDefault="009277EE" w:rsidP="0049770B">
            <w:pPr>
              <w:pStyle w:val="TableText"/>
              <w:keepNext/>
              <w:jc w:val="center"/>
              <w:rPr>
                <w:ins w:id="703" w:author="Haitao Yang" w:date="2012-02-03T20:25:00Z"/>
                <w:sz w:val="16"/>
                <w:szCs w:val="16"/>
                <w:lang w:eastAsia="ko-KR"/>
              </w:rPr>
            </w:pPr>
            <w:ins w:id="704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210652">
              <w:rPr>
                <w:sz w:val="16"/>
                <w:szCs w:val="16"/>
                <w:lang w:eastAsia="ko-KR"/>
              </w:rPr>
            </w:r>
            <w:ins w:id="705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>
                <w:rPr>
                  <w:sz w:val="16"/>
                  <w:szCs w:val="16"/>
                </w:rPr>
                <w:t xml:space="preserve">Table </w:t>
              </w:r>
              <w:r w:rsidR="00207493">
                <w:rPr>
                  <w:noProof/>
                  <w:sz w:val="16"/>
                  <w:szCs w:val="16"/>
                </w:rPr>
                <w:t>9</w:t>
              </w:r>
              <w:r w:rsidR="00207493">
                <w:rPr>
                  <w:noProof/>
                  <w:sz w:val="16"/>
                  <w:szCs w:val="16"/>
                </w:rPr>
                <w:noBreakHyphen/>
              </w:r>
              <w:r w:rsidRPr="00210652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>
                <w:rPr>
                  <w:rFonts w:hint="eastAsia"/>
                  <w:sz w:val="16"/>
                  <w:szCs w:val="16"/>
                  <w:lang w:eastAsia="ko-KR"/>
                </w:rPr>
                <w:t>14</w:t>
              </w:r>
            </w:ins>
          </w:p>
        </w:tc>
        <w:tc>
          <w:tcPr>
            <w:tcW w:w="1443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06" w:author="Haitao Yang" w:date="2012-02-03T20:25:00Z"/>
                <w:sz w:val="16"/>
                <w:szCs w:val="16"/>
                <w:lang w:eastAsia="ko-KR"/>
              </w:rPr>
            </w:pPr>
            <w:ins w:id="707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t>0</w:t>
              </w:r>
            </w:ins>
          </w:p>
        </w:tc>
      </w:tr>
      <w:tr w:rsidR="00207493" w:rsidRPr="00210652" w:rsidTr="0049770B">
        <w:trPr>
          <w:cantSplit/>
          <w:jc w:val="center"/>
          <w:ins w:id="708" w:author="Haitao Yang" w:date="2012-02-03T20:25:00Z"/>
        </w:trPr>
        <w:tc>
          <w:tcPr>
            <w:tcW w:w="2366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09" w:author="Haitao Yang" w:date="2012-02-03T20:25:00Z"/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10" w:author="Haitao Yang" w:date="2012-02-03T20:25:00Z"/>
                <w:sz w:val="16"/>
                <w:szCs w:val="16"/>
                <w:lang w:eastAsia="ko-KR"/>
              </w:rPr>
            </w:pPr>
            <w:ins w:id="711" w:author="Haitao Yang" w:date="2012-02-03T20:25:00Z">
              <w:r w:rsidRPr="00210652">
                <w:rPr>
                  <w:iCs/>
                  <w:sz w:val="16"/>
                </w:rPr>
                <w:t>P</w:t>
              </w:r>
            </w:ins>
          </w:p>
        </w:tc>
        <w:tc>
          <w:tcPr>
            <w:tcW w:w="3060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12" w:author="Haitao Yang" w:date="2012-02-03T20:25:00Z"/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13" w:author="Haitao Yang" w:date="2012-02-03T20:25:00Z"/>
                <w:sz w:val="16"/>
                <w:szCs w:val="16"/>
                <w:lang w:eastAsia="ko-KR"/>
              </w:rPr>
            </w:pPr>
            <w:ins w:id="714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t>1</w:t>
              </w:r>
            </w:ins>
          </w:p>
        </w:tc>
        <w:tc>
          <w:tcPr>
            <w:tcW w:w="1540" w:type="dxa"/>
          </w:tcPr>
          <w:p w:rsidR="00207493" w:rsidRPr="00210652" w:rsidRDefault="009277EE" w:rsidP="0049770B">
            <w:pPr>
              <w:pStyle w:val="TableText"/>
              <w:keepNext/>
              <w:jc w:val="center"/>
              <w:rPr>
                <w:ins w:id="715" w:author="Haitao Yang" w:date="2012-02-03T20:25:00Z"/>
                <w:sz w:val="16"/>
                <w:szCs w:val="16"/>
                <w:lang w:eastAsia="ko-KR"/>
              </w:rPr>
            </w:pPr>
            <w:ins w:id="716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210652">
              <w:rPr>
                <w:sz w:val="16"/>
                <w:szCs w:val="16"/>
                <w:lang w:eastAsia="ko-KR"/>
              </w:rPr>
            </w:r>
            <w:ins w:id="717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>
                <w:rPr>
                  <w:sz w:val="16"/>
                  <w:szCs w:val="16"/>
                </w:rPr>
                <w:t xml:space="preserve">Table </w:t>
              </w:r>
              <w:r w:rsidR="00207493" w:rsidRPr="00E8461A">
                <w:rPr>
                  <w:noProof/>
                  <w:sz w:val="16"/>
                  <w:szCs w:val="16"/>
                </w:rPr>
                <w:t>9</w:t>
              </w:r>
              <w:r w:rsidR="00207493" w:rsidRPr="00E8461A">
                <w:rPr>
                  <w:noProof/>
                  <w:sz w:val="16"/>
                  <w:szCs w:val="16"/>
                </w:rPr>
                <w:noBreakHyphen/>
              </w:r>
              <w:r w:rsidRPr="00210652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>
                <w:rPr>
                  <w:rFonts w:hint="eastAsia"/>
                  <w:sz w:val="16"/>
                  <w:szCs w:val="16"/>
                  <w:lang w:eastAsia="ko-KR"/>
                </w:rPr>
                <w:t>14</w:t>
              </w:r>
            </w:ins>
          </w:p>
        </w:tc>
        <w:tc>
          <w:tcPr>
            <w:tcW w:w="1443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18" w:author="Haitao Yang" w:date="2012-02-03T20:25:00Z"/>
                <w:sz w:val="16"/>
                <w:szCs w:val="16"/>
                <w:lang w:eastAsia="ko-KR"/>
              </w:rPr>
            </w:pPr>
            <w:ins w:id="719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t>2</w:t>
              </w:r>
            </w:ins>
          </w:p>
        </w:tc>
      </w:tr>
      <w:tr w:rsidR="00207493" w:rsidRPr="00210652" w:rsidTr="0049770B">
        <w:trPr>
          <w:cantSplit/>
          <w:jc w:val="center"/>
          <w:ins w:id="720" w:author="Haitao Yang" w:date="2012-02-03T20:25:00Z"/>
        </w:trPr>
        <w:tc>
          <w:tcPr>
            <w:tcW w:w="2366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21" w:author="Haitao Yang" w:date="2012-02-03T20:25:00Z"/>
                <w:sz w:val="16"/>
                <w:szCs w:val="16"/>
                <w:lang w:eastAsia="ko-KR"/>
              </w:rPr>
            </w:pPr>
          </w:p>
        </w:tc>
        <w:tc>
          <w:tcPr>
            <w:tcW w:w="541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22" w:author="Haitao Yang" w:date="2012-02-03T20:25:00Z"/>
                <w:sz w:val="16"/>
                <w:szCs w:val="16"/>
                <w:lang w:eastAsia="ko-KR"/>
              </w:rPr>
            </w:pPr>
            <w:ins w:id="723" w:author="Haitao Yang" w:date="2012-02-03T20:25:00Z">
              <w:r w:rsidRPr="00210652">
                <w:rPr>
                  <w:iCs/>
                  <w:sz w:val="16"/>
                </w:rPr>
                <w:t>B</w:t>
              </w:r>
            </w:ins>
          </w:p>
        </w:tc>
        <w:tc>
          <w:tcPr>
            <w:tcW w:w="3060" w:type="dxa"/>
            <w:vMerge/>
            <w:vAlign w:val="center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24" w:author="Haitao Yang" w:date="2012-02-03T20:25:00Z"/>
                <w:sz w:val="16"/>
                <w:szCs w:val="16"/>
                <w:lang w:eastAsia="ko-KR"/>
              </w:rPr>
            </w:pPr>
          </w:p>
        </w:tc>
        <w:tc>
          <w:tcPr>
            <w:tcW w:w="995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25" w:author="Haitao Yang" w:date="2012-02-03T20:25:00Z"/>
                <w:sz w:val="16"/>
                <w:szCs w:val="16"/>
                <w:lang w:eastAsia="ko-KR"/>
              </w:rPr>
            </w:pPr>
            <w:ins w:id="726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t>1</w:t>
              </w:r>
            </w:ins>
          </w:p>
        </w:tc>
        <w:tc>
          <w:tcPr>
            <w:tcW w:w="1540" w:type="dxa"/>
          </w:tcPr>
          <w:p w:rsidR="00207493" w:rsidRPr="00210652" w:rsidRDefault="009277EE" w:rsidP="0049770B">
            <w:pPr>
              <w:pStyle w:val="TableText"/>
              <w:keepNext/>
              <w:jc w:val="center"/>
              <w:rPr>
                <w:ins w:id="727" w:author="Haitao Yang" w:date="2012-02-03T20:25:00Z"/>
                <w:sz w:val="16"/>
                <w:szCs w:val="16"/>
                <w:lang w:eastAsia="ko-KR"/>
              </w:rPr>
            </w:pPr>
            <w:ins w:id="728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210652">
              <w:rPr>
                <w:sz w:val="16"/>
                <w:szCs w:val="16"/>
                <w:lang w:eastAsia="ko-KR"/>
              </w:rPr>
            </w:r>
            <w:ins w:id="729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>
                <w:rPr>
                  <w:sz w:val="16"/>
                  <w:szCs w:val="16"/>
                </w:rPr>
                <w:t xml:space="preserve">Table </w:t>
              </w:r>
              <w:r w:rsidR="00207493" w:rsidRPr="00E8461A">
                <w:rPr>
                  <w:noProof/>
                  <w:sz w:val="16"/>
                  <w:szCs w:val="16"/>
                </w:rPr>
                <w:t>9</w:t>
              </w:r>
              <w:r w:rsidR="00207493" w:rsidRPr="00E8461A">
                <w:rPr>
                  <w:noProof/>
                  <w:sz w:val="16"/>
                  <w:szCs w:val="16"/>
                </w:rPr>
                <w:noBreakHyphen/>
              </w:r>
              <w:r w:rsidRPr="00210652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>
                <w:rPr>
                  <w:rFonts w:hint="eastAsia"/>
                  <w:sz w:val="16"/>
                  <w:szCs w:val="16"/>
                  <w:lang w:eastAsia="ko-KR"/>
                </w:rPr>
                <w:t>14</w:t>
              </w:r>
            </w:ins>
          </w:p>
        </w:tc>
        <w:tc>
          <w:tcPr>
            <w:tcW w:w="1443" w:type="dxa"/>
          </w:tcPr>
          <w:p w:rsidR="00207493" w:rsidRPr="00210652" w:rsidRDefault="00207493" w:rsidP="0049770B">
            <w:pPr>
              <w:pStyle w:val="TableText"/>
              <w:keepNext/>
              <w:jc w:val="center"/>
              <w:rPr>
                <w:ins w:id="730" w:author="Haitao Yang" w:date="2012-02-03T20:25:00Z"/>
                <w:sz w:val="16"/>
                <w:szCs w:val="16"/>
                <w:lang w:eastAsia="ko-KR"/>
              </w:rPr>
            </w:pPr>
            <w:ins w:id="731" w:author="Haitao Yang" w:date="2012-02-03T20:25:00Z">
              <w:r w:rsidRPr="00210652">
                <w:rPr>
                  <w:sz w:val="16"/>
                  <w:szCs w:val="16"/>
                  <w:lang w:eastAsia="ko-KR"/>
                </w:rPr>
                <w:t>4</w:t>
              </w:r>
            </w:ins>
          </w:p>
        </w:tc>
      </w:tr>
    </w:tbl>
    <w:p w:rsidR="00207493" w:rsidRPr="0009655D" w:rsidRDefault="00207493" w:rsidP="00207493">
      <w:pPr>
        <w:rPr>
          <w:lang w:eastAsia="ko-KR"/>
        </w:rPr>
      </w:pPr>
    </w:p>
    <w:p w:rsidR="00207493" w:rsidRPr="0009655D" w:rsidRDefault="00207493" w:rsidP="00207493">
      <w:pPr>
        <w:pStyle w:val="af"/>
        <w:keepNext/>
        <w:numPr>
          <w:ilvl w:val="3"/>
          <w:numId w:val="6"/>
        </w:numPr>
        <w:spacing w:before="240" w:after="60"/>
        <w:ind w:leftChars="0" w:left="1080" w:hanging="1080"/>
        <w:outlineLvl w:val="3"/>
        <w:rPr>
          <w:b/>
          <w:bCs/>
          <w:vanish/>
          <w:sz w:val="28"/>
          <w:szCs w:val="28"/>
        </w:rPr>
      </w:pPr>
      <w:bookmarkStart w:id="732" w:name="_Toc311220001"/>
    </w:p>
    <w:p w:rsidR="00207493" w:rsidRPr="0009655D" w:rsidRDefault="00207493" w:rsidP="00207493">
      <w:pPr>
        <w:pStyle w:val="af"/>
        <w:keepNext/>
        <w:numPr>
          <w:ilvl w:val="3"/>
          <w:numId w:val="6"/>
        </w:numPr>
        <w:spacing w:before="240" w:after="60"/>
        <w:ind w:leftChars="0" w:left="1080" w:hanging="1080"/>
        <w:outlineLvl w:val="3"/>
        <w:rPr>
          <w:b/>
          <w:bCs/>
          <w:vanish/>
          <w:sz w:val="28"/>
          <w:szCs w:val="28"/>
        </w:rPr>
      </w:pPr>
    </w:p>
    <w:p w:rsidR="00207493" w:rsidRPr="0009655D" w:rsidRDefault="00207493" w:rsidP="00207493">
      <w:pPr>
        <w:pStyle w:val="af"/>
        <w:keepNext/>
        <w:numPr>
          <w:ilvl w:val="3"/>
          <w:numId w:val="6"/>
        </w:numPr>
        <w:spacing w:before="240" w:after="60"/>
        <w:ind w:leftChars="0" w:left="1080" w:hanging="1080"/>
        <w:outlineLvl w:val="3"/>
        <w:rPr>
          <w:b/>
          <w:bCs/>
          <w:vanish/>
          <w:sz w:val="28"/>
          <w:szCs w:val="28"/>
        </w:rPr>
      </w:pPr>
    </w:p>
    <w:p w:rsidR="00207493" w:rsidRPr="0009655D" w:rsidRDefault="00207493" w:rsidP="00207493">
      <w:pPr>
        <w:pStyle w:val="af"/>
        <w:keepNext/>
        <w:numPr>
          <w:ilvl w:val="3"/>
          <w:numId w:val="6"/>
        </w:numPr>
        <w:spacing w:before="240" w:after="60"/>
        <w:ind w:leftChars="0" w:left="1080" w:hanging="1080"/>
        <w:outlineLvl w:val="3"/>
        <w:rPr>
          <w:b/>
          <w:bCs/>
          <w:vanish/>
          <w:sz w:val="28"/>
          <w:szCs w:val="28"/>
        </w:rPr>
      </w:pPr>
    </w:p>
    <w:p w:rsidR="00207493" w:rsidRPr="0009655D" w:rsidRDefault="00207493" w:rsidP="00207493">
      <w:pPr>
        <w:pStyle w:val="af"/>
        <w:keepNext/>
        <w:numPr>
          <w:ilvl w:val="3"/>
          <w:numId w:val="6"/>
        </w:numPr>
        <w:spacing w:before="240" w:after="60"/>
        <w:ind w:leftChars="0" w:left="1080" w:hanging="1080"/>
        <w:outlineLvl w:val="3"/>
        <w:rPr>
          <w:b/>
          <w:bCs/>
          <w:vanish/>
          <w:sz w:val="28"/>
          <w:szCs w:val="28"/>
        </w:rPr>
      </w:pPr>
    </w:p>
    <w:p w:rsidR="00207493" w:rsidRPr="0009655D" w:rsidRDefault="00207493" w:rsidP="00207493">
      <w:pPr>
        <w:pStyle w:val="af"/>
        <w:keepNext/>
        <w:numPr>
          <w:ilvl w:val="3"/>
          <w:numId w:val="6"/>
        </w:numPr>
        <w:spacing w:before="240" w:after="60"/>
        <w:ind w:leftChars="0" w:left="1080" w:hanging="1080"/>
        <w:outlineLvl w:val="3"/>
        <w:rPr>
          <w:b/>
          <w:bCs/>
          <w:vanish/>
          <w:sz w:val="28"/>
          <w:szCs w:val="28"/>
        </w:rPr>
      </w:pPr>
    </w:p>
    <w:p w:rsidR="00207493" w:rsidRPr="0009655D" w:rsidRDefault="00207493" w:rsidP="00207493">
      <w:pPr>
        <w:pStyle w:val="af"/>
        <w:keepNext/>
        <w:numPr>
          <w:ilvl w:val="3"/>
          <w:numId w:val="6"/>
        </w:numPr>
        <w:spacing w:before="240" w:after="60"/>
        <w:ind w:leftChars="0" w:left="1080" w:hanging="1080"/>
        <w:outlineLvl w:val="3"/>
        <w:rPr>
          <w:b/>
          <w:bCs/>
          <w:vanish/>
          <w:sz w:val="28"/>
          <w:szCs w:val="28"/>
        </w:rPr>
      </w:pPr>
    </w:p>
    <w:p w:rsidR="00207493" w:rsidRPr="0009655D" w:rsidRDefault="00207493" w:rsidP="00207493">
      <w:pPr>
        <w:pStyle w:val="af"/>
        <w:keepNext/>
        <w:numPr>
          <w:ilvl w:val="3"/>
          <w:numId w:val="6"/>
        </w:numPr>
        <w:spacing w:before="240" w:after="60"/>
        <w:ind w:leftChars="0" w:left="1080" w:hanging="1080"/>
        <w:outlineLvl w:val="3"/>
        <w:rPr>
          <w:b/>
          <w:bCs/>
          <w:vanish/>
          <w:sz w:val="28"/>
          <w:szCs w:val="28"/>
        </w:rPr>
      </w:pPr>
    </w:p>
    <w:p w:rsidR="00207493" w:rsidRPr="00BC406D" w:rsidRDefault="00207493" w:rsidP="00207493">
      <w:pPr>
        <w:pStyle w:val="4"/>
        <w:numPr>
          <w:ilvl w:val="0"/>
          <w:numId w:val="0"/>
        </w:numPr>
      </w:pPr>
      <w:r>
        <w:rPr>
          <w:rFonts w:hint="eastAsia"/>
          <w:lang w:eastAsia="zh-CN"/>
        </w:rPr>
        <w:t xml:space="preserve">9.2.2.9 </w:t>
      </w:r>
      <w:r w:rsidRPr="00BC406D">
        <w:t xml:space="preserve">Binarization process for </w:t>
      </w:r>
      <w:bookmarkStart w:id="733" w:name="_Ref288895864"/>
      <w:bookmarkStart w:id="734" w:name="_Ref288895906"/>
      <w:bookmarkStart w:id="735" w:name="_Ref289076589"/>
      <w:r w:rsidRPr="00BC406D">
        <w:t>intra_</w:t>
      </w:r>
      <w:r>
        <w:rPr>
          <w:rFonts w:hint="eastAsia"/>
          <w:lang w:eastAsia="ko-KR"/>
        </w:rPr>
        <w:t>chroma_</w:t>
      </w:r>
      <w:r w:rsidRPr="00BC406D">
        <w:t>pred_mode</w:t>
      </w:r>
      <w:bookmarkEnd w:id="732"/>
      <w:bookmarkEnd w:id="733"/>
      <w:bookmarkEnd w:id="734"/>
      <w:bookmarkEnd w:id="735"/>
    </w:p>
    <w:p w:rsidR="00207493" w:rsidRPr="00BC406D" w:rsidRDefault="00207493" w:rsidP="00207493">
      <w:pPr>
        <w:rPr>
          <w:ins w:id="736" w:author="Haitao Yang" w:date="2012-02-03T20:27:00Z"/>
          <w:sz w:val="20"/>
        </w:rPr>
      </w:pPr>
      <w:ins w:id="737" w:author="Haitao Yang" w:date="2012-02-03T20:27:00Z">
        <w:r w:rsidRPr="00BC406D">
          <w:rPr>
            <w:sz w:val="20"/>
          </w:rPr>
          <w:t>Input to this process is a request for a binarization for the syntax element intra_luma_pred_mode and</w:t>
        </w:r>
        <w:r>
          <w:rPr>
            <w:rFonts w:hint="eastAsia"/>
            <w:sz w:val="20"/>
            <w:lang w:eastAsia="ko-KR"/>
          </w:rPr>
          <w:t xml:space="preserve"> </w:t>
        </w:r>
        <w:r w:rsidRPr="00FE6648">
          <w:rPr>
            <w:sz w:val="20"/>
            <w:lang w:eastAsia="ko-KR"/>
          </w:rPr>
          <w:t>chroma_pred_from_luma_enabled_flag</w:t>
        </w:r>
        <w:r>
          <w:rPr>
            <w:rFonts w:hint="eastAsia"/>
            <w:sz w:val="20"/>
            <w:lang w:eastAsia="ko-KR"/>
          </w:rPr>
          <w:t>.</w:t>
        </w:r>
      </w:ins>
    </w:p>
    <w:p w:rsidR="00207493" w:rsidRPr="00BC406D" w:rsidRDefault="00207493" w:rsidP="00207493">
      <w:pPr>
        <w:rPr>
          <w:ins w:id="738" w:author="Haitao Yang" w:date="2012-02-03T20:27:00Z"/>
          <w:sz w:val="20"/>
        </w:rPr>
      </w:pPr>
      <w:ins w:id="739" w:author="Haitao Yang" w:date="2012-02-03T20:27:00Z">
        <w:r w:rsidRPr="00BC406D">
          <w:rPr>
            <w:sz w:val="20"/>
          </w:rPr>
          <w:t>Output of this process is the binarization of the syntax element.</w:t>
        </w:r>
      </w:ins>
    </w:p>
    <w:p w:rsidR="00207493" w:rsidRPr="00BC406D" w:rsidRDefault="00207493" w:rsidP="00207493">
      <w:pPr>
        <w:rPr>
          <w:ins w:id="740" w:author="Haitao Yang" w:date="2012-02-03T20:27:00Z"/>
          <w:b/>
          <w:sz w:val="20"/>
        </w:rPr>
      </w:pPr>
      <w:ins w:id="741" w:author="Haitao Yang" w:date="2012-02-03T20:27:00Z">
        <w:r w:rsidRPr="00BC406D">
          <w:rPr>
            <w:sz w:val="20"/>
          </w:rPr>
          <w:t>The binarization for intra_</w:t>
        </w:r>
        <w:r>
          <w:rPr>
            <w:rFonts w:hint="eastAsia"/>
            <w:sz w:val="20"/>
            <w:lang w:eastAsia="ko-KR"/>
          </w:rPr>
          <w:t>chroma</w:t>
        </w:r>
        <w:r w:rsidRPr="00BC406D">
          <w:rPr>
            <w:sz w:val="20"/>
          </w:rPr>
          <w:t xml:space="preserve">_pred_mode is given by </w:t>
        </w:r>
        <w:r w:rsidR="009277EE" w:rsidRPr="00BC406D">
          <w:rPr>
            <w:sz w:val="20"/>
          </w:rPr>
          <w:fldChar w:fldCharType="begin" w:fldLock="1"/>
        </w:r>
        <w:r w:rsidRPr="00BC406D">
          <w:rPr>
            <w:sz w:val="20"/>
          </w:rPr>
          <w:instrText xml:space="preserve"> REF _Ref292723145 \h </w:instrText>
        </w:r>
        <w:r>
          <w:rPr>
            <w:sz w:val="20"/>
          </w:rPr>
          <w:instrText xml:space="preserve"> \* MERGEFORMAT </w:instrText>
        </w:r>
      </w:ins>
      <w:r w:rsidR="009277EE" w:rsidRPr="00BC406D">
        <w:rPr>
          <w:sz w:val="20"/>
        </w:rPr>
      </w:r>
      <w:ins w:id="742" w:author="Haitao Yang" w:date="2012-02-03T20:27:00Z">
        <w:r w:rsidR="009277EE" w:rsidRPr="00BC406D">
          <w:rPr>
            <w:sz w:val="20"/>
          </w:rPr>
          <w:fldChar w:fldCharType="separate"/>
        </w:r>
        <w:r w:rsidRPr="00BC406D">
          <w:rPr>
            <w:sz w:val="20"/>
          </w:rPr>
          <w:t xml:space="preserve">Table </w:t>
        </w:r>
        <w:r w:rsidRPr="00BC406D">
          <w:rPr>
            <w:noProof/>
            <w:sz w:val="20"/>
          </w:rPr>
          <w:t>9</w:t>
        </w:r>
        <w:r w:rsidRPr="00BC406D">
          <w:rPr>
            <w:sz w:val="20"/>
          </w:rPr>
          <w:noBreakHyphen/>
        </w:r>
        <w:r w:rsidR="009277EE" w:rsidRPr="00BC406D">
          <w:rPr>
            <w:sz w:val="20"/>
          </w:rPr>
          <w:fldChar w:fldCharType="end"/>
        </w:r>
        <w:r>
          <w:rPr>
            <w:rFonts w:hint="eastAsia"/>
            <w:sz w:val="20"/>
            <w:lang w:eastAsia="ko-KR"/>
          </w:rPr>
          <w:t>35</w:t>
        </w:r>
        <w:r w:rsidRPr="00BC406D">
          <w:rPr>
            <w:sz w:val="20"/>
          </w:rPr>
          <w:t xml:space="preserve">. </w:t>
        </w:r>
      </w:ins>
    </w:p>
    <w:p w:rsidR="00207493" w:rsidRPr="00E8461A" w:rsidRDefault="00207493" w:rsidP="00207493">
      <w:pPr>
        <w:pStyle w:val="ac"/>
        <w:rPr>
          <w:ins w:id="743" w:author="Haitao Yang" w:date="2012-02-03T20:27:00Z"/>
          <w:lang w:val="en-GB"/>
        </w:rPr>
      </w:pPr>
      <w:bookmarkStart w:id="744" w:name="_Ref292723145"/>
      <w:bookmarkStart w:id="745" w:name="_Toc293649425"/>
      <w:ins w:id="746" w:author="Haitao Yang" w:date="2012-02-03T20:27:00Z">
        <w:r w:rsidRPr="00E8461A">
          <w:rPr>
            <w:lang w:val="en-GB"/>
          </w:rPr>
          <w:t xml:space="preserve">Table </w:t>
        </w:r>
        <w:r w:rsidR="009277EE">
          <w:rPr>
            <w:lang w:val="en-GB"/>
          </w:rPr>
          <w:fldChar w:fldCharType="begin"/>
        </w:r>
        <w:r>
          <w:rPr>
            <w:lang w:val="en-GB"/>
          </w:rPr>
          <w:instrText xml:space="preserve"> STYLEREF 1 \s </w:instrText>
        </w:r>
        <w:r w:rsidR="009277EE">
          <w:rPr>
            <w:lang w:val="en-GB"/>
          </w:rPr>
          <w:fldChar w:fldCharType="separate"/>
        </w:r>
        <w:r>
          <w:rPr>
            <w:noProof/>
            <w:lang w:val="en-GB"/>
          </w:rPr>
          <w:t>9</w:t>
        </w:r>
        <w:r w:rsidR="009277EE">
          <w:rPr>
            <w:lang w:val="en-GB"/>
          </w:rPr>
          <w:fldChar w:fldCharType="end"/>
        </w:r>
        <w:r>
          <w:rPr>
            <w:lang w:val="en-GB"/>
          </w:rPr>
          <w:noBreakHyphen/>
        </w:r>
        <w:bookmarkEnd w:id="744"/>
        <w:r>
          <w:rPr>
            <w:rFonts w:hint="eastAsia"/>
            <w:lang w:val="en-GB" w:eastAsia="ko-KR"/>
          </w:rPr>
          <w:t>35</w:t>
        </w:r>
        <w:r w:rsidRPr="00E8461A">
          <w:rPr>
            <w:lang w:val="en-GB"/>
          </w:rPr>
          <w:t xml:space="preserve"> – Binarization for intra_</w:t>
        </w:r>
        <w:r>
          <w:rPr>
            <w:rFonts w:hint="eastAsia"/>
            <w:lang w:val="en-GB" w:eastAsia="ko-KR"/>
          </w:rPr>
          <w:t>chroma</w:t>
        </w:r>
        <w:r w:rsidRPr="00E8461A">
          <w:rPr>
            <w:lang w:val="en-GB"/>
          </w:rPr>
          <w:t>_pred_mode</w:t>
        </w:r>
        <w:bookmarkEnd w:id="745"/>
      </w:ins>
    </w:p>
    <w:tbl>
      <w:tblPr>
        <w:tblW w:w="6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2552"/>
        <w:gridCol w:w="2608"/>
      </w:tblGrid>
      <w:tr w:rsidR="00207493" w:rsidRPr="00210652" w:rsidTr="0049770B">
        <w:trPr>
          <w:jc w:val="center"/>
          <w:ins w:id="747" w:author="Haitao Yang" w:date="2012-02-03T20:27:00Z"/>
        </w:trPr>
        <w:tc>
          <w:tcPr>
            <w:tcW w:w="1669" w:type="dxa"/>
            <w:shd w:val="clear" w:color="auto" w:fill="auto"/>
          </w:tcPr>
          <w:p w:rsidR="00207493" w:rsidRPr="00EB3B34" w:rsidRDefault="00207493" w:rsidP="0049770B">
            <w:pPr>
              <w:keepNext/>
              <w:jc w:val="center"/>
              <w:rPr>
                <w:ins w:id="748" w:author="Haitao Yang" w:date="2012-02-03T20:27:00Z"/>
                <w:rFonts w:eastAsia="Batang"/>
                <w:b/>
                <w:lang w:eastAsia="ko-KR"/>
              </w:rPr>
            </w:pPr>
            <w:ins w:id="749" w:author="Haitao Yang" w:date="2012-02-03T20:27:00Z">
              <w:r w:rsidRPr="00EB3B34">
                <w:rPr>
                  <w:b/>
                  <w:lang w:val="en-GB"/>
                </w:rPr>
                <w:t>intra_</w:t>
              </w:r>
              <w:r w:rsidRPr="00EB3B34">
                <w:rPr>
                  <w:rFonts w:hint="eastAsia"/>
                  <w:b/>
                  <w:lang w:val="en-GB" w:eastAsia="ko-KR"/>
                </w:rPr>
                <w:t>chroma</w:t>
              </w:r>
              <w:r w:rsidRPr="00EB3B34">
                <w:rPr>
                  <w:b/>
                  <w:lang w:val="en-GB"/>
                </w:rPr>
                <w:t>_pred_mode</w:t>
              </w:r>
            </w:ins>
          </w:p>
        </w:tc>
        <w:tc>
          <w:tcPr>
            <w:tcW w:w="2552" w:type="dxa"/>
          </w:tcPr>
          <w:p w:rsidR="00207493" w:rsidRPr="00EB3B34" w:rsidRDefault="00207493" w:rsidP="0049770B">
            <w:pPr>
              <w:keepNext/>
              <w:jc w:val="center"/>
              <w:rPr>
                <w:ins w:id="750" w:author="Haitao Yang" w:date="2012-02-03T20:27:00Z"/>
                <w:rFonts w:eastAsia="Batang"/>
                <w:b/>
                <w:lang w:eastAsia="ko-KR"/>
              </w:rPr>
            </w:pPr>
            <w:ins w:id="751" w:author="Haitao Yang" w:date="2012-02-03T20:27:00Z">
              <w:r w:rsidRPr="00EB3B34">
                <w:rPr>
                  <w:b/>
                  <w:sz w:val="20"/>
                  <w:lang w:eastAsia="ko-KR"/>
                </w:rPr>
                <w:t>chroma_pred_from_luma_enabled_flag</w:t>
              </w:r>
              <w:r>
                <w:rPr>
                  <w:rFonts w:hint="eastAsia"/>
                  <w:b/>
                  <w:sz w:val="20"/>
                  <w:lang w:eastAsia="ko-KR"/>
                </w:rPr>
                <w:t>= true</w:t>
              </w:r>
            </w:ins>
          </w:p>
        </w:tc>
        <w:tc>
          <w:tcPr>
            <w:tcW w:w="2608" w:type="dxa"/>
            <w:shd w:val="clear" w:color="auto" w:fill="auto"/>
          </w:tcPr>
          <w:p w:rsidR="00207493" w:rsidRPr="00EB3B34" w:rsidRDefault="00207493" w:rsidP="0049770B">
            <w:pPr>
              <w:keepNext/>
              <w:jc w:val="center"/>
              <w:rPr>
                <w:ins w:id="752" w:author="Haitao Yang" w:date="2012-02-03T20:27:00Z"/>
                <w:rFonts w:eastAsia="Batang"/>
                <w:b/>
                <w:lang w:eastAsia="ko-KR"/>
              </w:rPr>
            </w:pPr>
            <w:ins w:id="753" w:author="Haitao Yang" w:date="2012-02-03T20:27:00Z">
              <w:r w:rsidRPr="00EB3B34">
                <w:rPr>
                  <w:b/>
                  <w:sz w:val="20"/>
                  <w:lang w:eastAsia="ko-KR"/>
                </w:rPr>
                <w:t>chroma_pred_from_luma_enabled_flag</w:t>
              </w:r>
              <w:r>
                <w:rPr>
                  <w:rFonts w:hint="eastAsia"/>
                  <w:b/>
                  <w:sz w:val="20"/>
                  <w:lang w:eastAsia="ko-KR"/>
                </w:rPr>
                <w:t>= false</w:t>
              </w:r>
            </w:ins>
          </w:p>
        </w:tc>
      </w:tr>
      <w:tr w:rsidR="00207493" w:rsidRPr="00210652" w:rsidTr="0049770B">
        <w:trPr>
          <w:jc w:val="center"/>
          <w:ins w:id="754" w:author="Haitao Yang" w:date="2012-02-03T20:27:00Z"/>
        </w:trPr>
        <w:tc>
          <w:tcPr>
            <w:tcW w:w="1669" w:type="dxa"/>
            <w:shd w:val="clear" w:color="auto" w:fill="auto"/>
          </w:tcPr>
          <w:p w:rsidR="00207493" w:rsidRPr="00210652" w:rsidRDefault="00207493" w:rsidP="0049770B">
            <w:pPr>
              <w:keepNext/>
              <w:rPr>
                <w:ins w:id="755" w:author="Haitao Yang" w:date="2012-02-03T20:27:00Z"/>
                <w:rFonts w:eastAsia="Batang"/>
                <w:lang w:eastAsia="ko-KR"/>
              </w:rPr>
            </w:pPr>
            <w:ins w:id="756" w:author="Haitao Yang" w:date="2012-02-03T20:27:00Z">
              <w:r>
                <w:rPr>
                  <w:rFonts w:eastAsia="Batang" w:hint="eastAsia"/>
                  <w:lang w:eastAsia="ko-KR"/>
                </w:rPr>
                <w:t>0</w:t>
              </w:r>
            </w:ins>
          </w:p>
        </w:tc>
        <w:tc>
          <w:tcPr>
            <w:tcW w:w="2552" w:type="dxa"/>
          </w:tcPr>
          <w:p w:rsidR="00207493" w:rsidRPr="00D97045" w:rsidRDefault="00D97045" w:rsidP="0049770B">
            <w:pPr>
              <w:keepNext/>
              <w:rPr>
                <w:ins w:id="757" w:author="Haitao Yang" w:date="2012-02-03T20:27:00Z"/>
                <w:rFonts w:eastAsiaTheme="minorEastAsia"/>
                <w:lang w:eastAsia="zh-CN"/>
              </w:rPr>
            </w:pPr>
            <w:ins w:id="758" w:author="Haitao Yang" w:date="2012-02-08T09:40:00Z">
              <w:r>
                <w:rPr>
                  <w:rFonts w:eastAsiaTheme="minorEastAsia" w:hint="eastAsia"/>
                  <w:lang w:eastAsia="zh-CN"/>
                </w:rPr>
                <w:t>1</w:t>
              </w:r>
            </w:ins>
          </w:p>
        </w:tc>
        <w:tc>
          <w:tcPr>
            <w:tcW w:w="2608" w:type="dxa"/>
            <w:shd w:val="clear" w:color="auto" w:fill="auto"/>
          </w:tcPr>
          <w:p w:rsidR="00207493" w:rsidRPr="00D97045" w:rsidRDefault="00D97045" w:rsidP="0049770B">
            <w:pPr>
              <w:keepNext/>
              <w:rPr>
                <w:ins w:id="759" w:author="Haitao Yang" w:date="2012-02-03T20:27:00Z"/>
                <w:rFonts w:eastAsiaTheme="minorEastAsia"/>
                <w:lang w:eastAsia="zh-CN"/>
              </w:rPr>
            </w:pPr>
            <w:ins w:id="760" w:author="Haitao Yang" w:date="2012-02-08T09:39:00Z">
              <w:r>
                <w:rPr>
                  <w:rFonts w:eastAsiaTheme="minorEastAsia" w:hint="eastAsia"/>
                  <w:lang w:eastAsia="zh-CN"/>
                </w:rPr>
                <w:t>1</w:t>
              </w:r>
            </w:ins>
          </w:p>
        </w:tc>
      </w:tr>
      <w:tr w:rsidR="00207493" w:rsidRPr="00210652" w:rsidTr="0049770B">
        <w:trPr>
          <w:jc w:val="center"/>
          <w:ins w:id="761" w:author="Haitao Yang" w:date="2012-02-03T20:27:00Z"/>
        </w:trPr>
        <w:tc>
          <w:tcPr>
            <w:tcW w:w="1669" w:type="dxa"/>
            <w:shd w:val="clear" w:color="auto" w:fill="auto"/>
          </w:tcPr>
          <w:p w:rsidR="00207493" w:rsidRPr="00210652" w:rsidRDefault="00207493" w:rsidP="0049770B">
            <w:pPr>
              <w:keepNext/>
              <w:rPr>
                <w:ins w:id="762" w:author="Haitao Yang" w:date="2012-02-03T20:27:00Z"/>
                <w:rFonts w:eastAsia="Batang"/>
                <w:lang w:eastAsia="ko-KR"/>
              </w:rPr>
            </w:pPr>
            <w:ins w:id="763" w:author="Haitao Yang" w:date="2012-02-03T20:27:00Z">
              <w:r>
                <w:rPr>
                  <w:rFonts w:eastAsia="Batang" w:hint="eastAsia"/>
                  <w:lang w:eastAsia="ko-KR"/>
                </w:rPr>
                <w:t>1</w:t>
              </w:r>
            </w:ins>
          </w:p>
        </w:tc>
        <w:tc>
          <w:tcPr>
            <w:tcW w:w="2552" w:type="dxa"/>
          </w:tcPr>
          <w:p w:rsidR="00207493" w:rsidRPr="00D97045" w:rsidRDefault="00D97045" w:rsidP="00D97045">
            <w:pPr>
              <w:keepNext/>
              <w:rPr>
                <w:ins w:id="764" w:author="Haitao Yang" w:date="2012-02-03T20:27:00Z"/>
                <w:rFonts w:eastAsiaTheme="minorEastAsia"/>
                <w:lang w:eastAsia="zh-CN"/>
              </w:rPr>
            </w:pPr>
            <w:ins w:id="765" w:author="Haitao Yang" w:date="2012-02-08T09:40:00Z">
              <w:r>
                <w:rPr>
                  <w:rFonts w:eastAsiaTheme="minorEastAsia" w:hint="eastAsia"/>
                  <w:lang w:eastAsia="zh-CN"/>
                </w:rPr>
                <w:t>01</w:t>
              </w:r>
            </w:ins>
          </w:p>
        </w:tc>
        <w:tc>
          <w:tcPr>
            <w:tcW w:w="2608" w:type="dxa"/>
            <w:shd w:val="clear" w:color="auto" w:fill="auto"/>
          </w:tcPr>
          <w:p w:rsidR="00207493" w:rsidRPr="00210652" w:rsidRDefault="00207493" w:rsidP="0049770B">
            <w:pPr>
              <w:keepNext/>
              <w:rPr>
                <w:ins w:id="766" w:author="Haitao Yang" w:date="2012-02-03T20:27:00Z"/>
                <w:rFonts w:eastAsia="Batang"/>
                <w:lang w:eastAsia="ko-KR"/>
              </w:rPr>
            </w:pPr>
          </w:p>
        </w:tc>
      </w:tr>
      <w:tr w:rsidR="00207493" w:rsidRPr="00210652" w:rsidTr="0049770B">
        <w:trPr>
          <w:jc w:val="center"/>
          <w:ins w:id="767" w:author="Haitao Yang" w:date="2012-02-03T20:27:00Z"/>
        </w:trPr>
        <w:tc>
          <w:tcPr>
            <w:tcW w:w="1669" w:type="dxa"/>
            <w:shd w:val="clear" w:color="auto" w:fill="auto"/>
          </w:tcPr>
          <w:p w:rsidR="00207493" w:rsidRPr="00210652" w:rsidRDefault="00207493" w:rsidP="0049770B">
            <w:pPr>
              <w:rPr>
                <w:ins w:id="768" w:author="Haitao Yang" w:date="2012-02-03T20:27:00Z"/>
                <w:rFonts w:eastAsia="Batang"/>
                <w:lang w:eastAsia="ko-KR"/>
              </w:rPr>
            </w:pPr>
            <w:bookmarkStart w:id="769" w:name="_Ref24981194"/>
            <w:bookmarkStart w:id="770" w:name="_Toc77680561"/>
            <w:bookmarkStart w:id="771" w:name="_Toc226456750"/>
            <w:bookmarkStart w:id="772" w:name="_Toc248045385"/>
            <w:bookmarkStart w:id="773" w:name="_Toc259021495"/>
            <w:ins w:id="774" w:author="Haitao Yang" w:date="2012-02-03T20:27:00Z">
              <w:r>
                <w:rPr>
                  <w:rFonts w:eastAsia="Batang" w:hint="eastAsia"/>
                  <w:lang w:eastAsia="ko-KR"/>
                </w:rPr>
                <w:t>2</w:t>
              </w:r>
            </w:ins>
          </w:p>
        </w:tc>
        <w:tc>
          <w:tcPr>
            <w:tcW w:w="2552" w:type="dxa"/>
          </w:tcPr>
          <w:p w:rsidR="00207493" w:rsidRPr="00210652" w:rsidRDefault="00D97045" w:rsidP="0049770B">
            <w:pPr>
              <w:rPr>
                <w:ins w:id="775" w:author="Haitao Yang" w:date="2012-02-03T20:27:00Z"/>
                <w:rFonts w:eastAsia="Batang"/>
                <w:lang w:eastAsia="ko-KR"/>
              </w:rPr>
            </w:pPr>
            <w:ins w:id="776" w:author="Haitao Yang" w:date="2012-02-08T09:40:00Z">
              <w:r>
                <w:rPr>
                  <w:rFonts w:eastAsiaTheme="minorEastAsia" w:hint="eastAsia"/>
                  <w:lang w:eastAsia="zh-CN"/>
                </w:rPr>
                <w:t>00</w:t>
              </w:r>
            </w:ins>
            <w:ins w:id="777" w:author="Haitao Yang" w:date="2012-02-08T09:41:00Z">
              <w:r w:rsidR="003F3547">
                <w:rPr>
                  <w:rFonts w:eastAsiaTheme="minorEastAsia" w:hint="eastAsia"/>
                  <w:lang w:eastAsia="zh-CN"/>
                </w:rPr>
                <w:t xml:space="preserve"> </w:t>
              </w:r>
            </w:ins>
            <w:ins w:id="778" w:author="Haitao Yang" w:date="2012-02-03T20:27:00Z">
              <w:r w:rsidR="00207493">
                <w:rPr>
                  <w:rFonts w:eastAsia="Batang" w:hint="eastAsia"/>
                  <w:lang w:eastAsia="ko-KR"/>
                </w:rPr>
                <w:t>00</w:t>
              </w:r>
            </w:ins>
          </w:p>
        </w:tc>
        <w:tc>
          <w:tcPr>
            <w:tcW w:w="2608" w:type="dxa"/>
            <w:shd w:val="clear" w:color="auto" w:fill="auto"/>
          </w:tcPr>
          <w:p w:rsidR="00207493" w:rsidRPr="00210652" w:rsidRDefault="00D97045" w:rsidP="003F3547">
            <w:pPr>
              <w:rPr>
                <w:ins w:id="779" w:author="Haitao Yang" w:date="2012-02-03T20:27:00Z"/>
                <w:rFonts w:eastAsia="Batang"/>
                <w:lang w:eastAsia="ko-KR"/>
              </w:rPr>
            </w:pPr>
            <w:ins w:id="780" w:author="Haitao Yang" w:date="2012-02-08T09:39:00Z">
              <w:r>
                <w:rPr>
                  <w:rFonts w:eastAsiaTheme="minorEastAsia" w:hint="eastAsia"/>
                  <w:lang w:eastAsia="zh-CN"/>
                </w:rPr>
                <w:t>0</w:t>
              </w:r>
            </w:ins>
            <w:ins w:id="781" w:author="Haitao Yang" w:date="2012-02-08T09:40:00Z">
              <w:r w:rsidR="003F3547">
                <w:rPr>
                  <w:rFonts w:eastAsiaTheme="minorEastAsia" w:hint="eastAsia"/>
                  <w:lang w:eastAsia="zh-CN"/>
                </w:rPr>
                <w:t xml:space="preserve"> </w:t>
              </w:r>
            </w:ins>
            <w:ins w:id="782" w:author="Haitao Yang" w:date="2012-02-03T20:27:00Z">
              <w:r w:rsidR="00207493">
                <w:rPr>
                  <w:rFonts w:eastAsia="Batang" w:hint="eastAsia"/>
                  <w:lang w:eastAsia="ko-KR"/>
                </w:rPr>
                <w:t>00</w:t>
              </w:r>
            </w:ins>
          </w:p>
        </w:tc>
      </w:tr>
      <w:tr w:rsidR="00207493" w:rsidRPr="00210652" w:rsidTr="0049770B">
        <w:trPr>
          <w:jc w:val="center"/>
          <w:ins w:id="783" w:author="Haitao Yang" w:date="2012-02-03T20:27:00Z"/>
        </w:trPr>
        <w:tc>
          <w:tcPr>
            <w:tcW w:w="1669" w:type="dxa"/>
            <w:shd w:val="clear" w:color="auto" w:fill="auto"/>
          </w:tcPr>
          <w:p w:rsidR="00207493" w:rsidRDefault="00207493" w:rsidP="0049770B">
            <w:pPr>
              <w:rPr>
                <w:ins w:id="784" w:author="Haitao Yang" w:date="2012-02-03T20:27:00Z"/>
                <w:rFonts w:eastAsia="Batang"/>
                <w:lang w:eastAsia="ko-KR"/>
              </w:rPr>
            </w:pPr>
            <w:ins w:id="785" w:author="Haitao Yang" w:date="2012-02-03T20:27:00Z">
              <w:r>
                <w:rPr>
                  <w:rFonts w:eastAsia="Batang" w:hint="eastAsia"/>
                  <w:lang w:eastAsia="ko-KR"/>
                </w:rPr>
                <w:t>3</w:t>
              </w:r>
            </w:ins>
          </w:p>
        </w:tc>
        <w:tc>
          <w:tcPr>
            <w:tcW w:w="2552" w:type="dxa"/>
          </w:tcPr>
          <w:p w:rsidR="00207493" w:rsidRDefault="00D97045" w:rsidP="0049770B">
            <w:pPr>
              <w:rPr>
                <w:ins w:id="786" w:author="Haitao Yang" w:date="2012-02-03T20:27:00Z"/>
                <w:rFonts w:eastAsia="Batang"/>
                <w:lang w:eastAsia="ko-KR"/>
              </w:rPr>
            </w:pPr>
            <w:ins w:id="787" w:author="Haitao Yang" w:date="2012-02-08T09:40:00Z">
              <w:r>
                <w:rPr>
                  <w:rFonts w:eastAsiaTheme="minorEastAsia" w:hint="eastAsia"/>
                  <w:lang w:eastAsia="zh-CN"/>
                </w:rPr>
                <w:t>00</w:t>
              </w:r>
            </w:ins>
            <w:ins w:id="788" w:author="Haitao Yang" w:date="2012-02-08T09:41:00Z">
              <w:r w:rsidR="003F3547">
                <w:rPr>
                  <w:rFonts w:eastAsiaTheme="minorEastAsia" w:hint="eastAsia"/>
                  <w:lang w:eastAsia="zh-CN"/>
                </w:rPr>
                <w:t xml:space="preserve"> </w:t>
              </w:r>
            </w:ins>
            <w:ins w:id="789" w:author="Haitao Yang" w:date="2012-02-03T20:27:00Z">
              <w:r w:rsidR="00207493">
                <w:rPr>
                  <w:rFonts w:eastAsia="Batang" w:hint="eastAsia"/>
                  <w:lang w:eastAsia="ko-KR"/>
                </w:rPr>
                <w:t>01</w:t>
              </w:r>
            </w:ins>
          </w:p>
        </w:tc>
        <w:tc>
          <w:tcPr>
            <w:tcW w:w="2608" w:type="dxa"/>
            <w:shd w:val="clear" w:color="auto" w:fill="auto"/>
          </w:tcPr>
          <w:p w:rsidR="00207493" w:rsidRPr="00210652" w:rsidRDefault="00D97045" w:rsidP="003F3547">
            <w:pPr>
              <w:rPr>
                <w:ins w:id="790" w:author="Haitao Yang" w:date="2012-02-03T20:27:00Z"/>
                <w:rFonts w:eastAsia="Batang"/>
                <w:lang w:eastAsia="ko-KR"/>
              </w:rPr>
            </w:pPr>
            <w:ins w:id="791" w:author="Haitao Yang" w:date="2012-02-08T09:39:00Z">
              <w:r>
                <w:rPr>
                  <w:rFonts w:eastAsiaTheme="minorEastAsia" w:hint="eastAsia"/>
                  <w:lang w:eastAsia="zh-CN"/>
                </w:rPr>
                <w:t>0</w:t>
              </w:r>
            </w:ins>
            <w:ins w:id="792" w:author="Haitao Yang" w:date="2012-02-08T09:40:00Z">
              <w:r w:rsidR="003F3547">
                <w:rPr>
                  <w:rFonts w:eastAsiaTheme="minorEastAsia" w:hint="eastAsia"/>
                  <w:lang w:eastAsia="zh-CN"/>
                </w:rPr>
                <w:t xml:space="preserve"> </w:t>
              </w:r>
            </w:ins>
            <w:ins w:id="793" w:author="Haitao Yang" w:date="2012-02-03T20:27:00Z">
              <w:r w:rsidR="00207493">
                <w:rPr>
                  <w:rFonts w:eastAsia="Batang" w:hint="eastAsia"/>
                  <w:lang w:eastAsia="ko-KR"/>
                </w:rPr>
                <w:t>01</w:t>
              </w:r>
            </w:ins>
          </w:p>
        </w:tc>
      </w:tr>
      <w:tr w:rsidR="00207493" w:rsidRPr="00210652" w:rsidTr="0049770B">
        <w:trPr>
          <w:jc w:val="center"/>
          <w:ins w:id="794" w:author="Haitao Yang" w:date="2012-02-03T20:27:00Z"/>
        </w:trPr>
        <w:tc>
          <w:tcPr>
            <w:tcW w:w="1669" w:type="dxa"/>
            <w:shd w:val="clear" w:color="auto" w:fill="auto"/>
          </w:tcPr>
          <w:p w:rsidR="00207493" w:rsidRDefault="00207493" w:rsidP="0049770B">
            <w:pPr>
              <w:rPr>
                <w:ins w:id="795" w:author="Haitao Yang" w:date="2012-02-03T20:27:00Z"/>
                <w:rFonts w:eastAsia="Batang"/>
                <w:lang w:eastAsia="ko-KR"/>
              </w:rPr>
            </w:pPr>
            <w:ins w:id="796" w:author="Haitao Yang" w:date="2012-02-03T20:27:00Z">
              <w:r>
                <w:rPr>
                  <w:rFonts w:eastAsia="Batang" w:hint="eastAsia"/>
                  <w:lang w:eastAsia="ko-KR"/>
                </w:rPr>
                <w:t>4</w:t>
              </w:r>
            </w:ins>
          </w:p>
        </w:tc>
        <w:tc>
          <w:tcPr>
            <w:tcW w:w="2552" w:type="dxa"/>
          </w:tcPr>
          <w:p w:rsidR="00207493" w:rsidRDefault="00D97045" w:rsidP="0049770B">
            <w:pPr>
              <w:rPr>
                <w:ins w:id="797" w:author="Haitao Yang" w:date="2012-02-03T20:27:00Z"/>
                <w:rFonts w:eastAsia="Batang"/>
                <w:lang w:eastAsia="ko-KR"/>
              </w:rPr>
            </w:pPr>
            <w:ins w:id="798" w:author="Haitao Yang" w:date="2012-02-08T09:40:00Z">
              <w:r>
                <w:rPr>
                  <w:rFonts w:eastAsiaTheme="minorEastAsia" w:hint="eastAsia"/>
                  <w:lang w:eastAsia="zh-CN"/>
                </w:rPr>
                <w:t>00</w:t>
              </w:r>
            </w:ins>
            <w:ins w:id="799" w:author="Haitao Yang" w:date="2012-02-08T09:41:00Z">
              <w:r w:rsidR="003F3547">
                <w:rPr>
                  <w:rFonts w:eastAsiaTheme="minorEastAsia" w:hint="eastAsia"/>
                  <w:lang w:eastAsia="zh-CN"/>
                </w:rPr>
                <w:t xml:space="preserve"> </w:t>
              </w:r>
            </w:ins>
            <w:ins w:id="800" w:author="Haitao Yang" w:date="2012-02-03T20:27:00Z">
              <w:r w:rsidR="00207493">
                <w:rPr>
                  <w:rFonts w:eastAsia="Batang" w:hint="eastAsia"/>
                  <w:lang w:eastAsia="ko-KR"/>
                </w:rPr>
                <w:t>10</w:t>
              </w:r>
            </w:ins>
          </w:p>
        </w:tc>
        <w:tc>
          <w:tcPr>
            <w:tcW w:w="2608" w:type="dxa"/>
            <w:shd w:val="clear" w:color="auto" w:fill="auto"/>
          </w:tcPr>
          <w:p w:rsidR="00207493" w:rsidRPr="00210652" w:rsidRDefault="00D97045" w:rsidP="003F3547">
            <w:pPr>
              <w:rPr>
                <w:ins w:id="801" w:author="Haitao Yang" w:date="2012-02-03T20:27:00Z"/>
                <w:rFonts w:eastAsia="Batang"/>
                <w:lang w:eastAsia="ko-KR"/>
              </w:rPr>
            </w:pPr>
            <w:ins w:id="802" w:author="Haitao Yang" w:date="2012-02-08T09:39:00Z">
              <w:r>
                <w:rPr>
                  <w:rFonts w:eastAsiaTheme="minorEastAsia" w:hint="eastAsia"/>
                  <w:lang w:eastAsia="zh-CN"/>
                </w:rPr>
                <w:t>0</w:t>
              </w:r>
            </w:ins>
            <w:ins w:id="803" w:author="Haitao Yang" w:date="2012-02-08T09:40:00Z">
              <w:r w:rsidR="003F3547">
                <w:rPr>
                  <w:rFonts w:eastAsiaTheme="minorEastAsia" w:hint="eastAsia"/>
                  <w:lang w:eastAsia="zh-CN"/>
                </w:rPr>
                <w:t xml:space="preserve"> </w:t>
              </w:r>
            </w:ins>
            <w:ins w:id="804" w:author="Haitao Yang" w:date="2012-02-03T20:27:00Z">
              <w:r w:rsidR="00207493">
                <w:rPr>
                  <w:rFonts w:eastAsia="Batang" w:hint="eastAsia"/>
                  <w:lang w:eastAsia="ko-KR"/>
                </w:rPr>
                <w:t>10</w:t>
              </w:r>
            </w:ins>
          </w:p>
        </w:tc>
      </w:tr>
      <w:tr w:rsidR="00207493" w:rsidRPr="00210652" w:rsidTr="0049770B">
        <w:trPr>
          <w:jc w:val="center"/>
          <w:ins w:id="805" w:author="Haitao Yang" w:date="2012-02-03T20:27:00Z"/>
        </w:trPr>
        <w:tc>
          <w:tcPr>
            <w:tcW w:w="1669" w:type="dxa"/>
            <w:shd w:val="clear" w:color="auto" w:fill="auto"/>
          </w:tcPr>
          <w:p w:rsidR="00207493" w:rsidRDefault="00207493" w:rsidP="0049770B">
            <w:pPr>
              <w:rPr>
                <w:ins w:id="806" w:author="Haitao Yang" w:date="2012-02-03T20:27:00Z"/>
                <w:rFonts w:eastAsia="Batang"/>
                <w:lang w:eastAsia="ko-KR"/>
              </w:rPr>
            </w:pPr>
            <w:ins w:id="807" w:author="Haitao Yang" w:date="2012-02-03T20:27:00Z">
              <w:r>
                <w:rPr>
                  <w:rFonts w:eastAsia="Batang" w:hint="eastAsia"/>
                  <w:lang w:eastAsia="ko-KR"/>
                </w:rPr>
                <w:t>5</w:t>
              </w:r>
            </w:ins>
          </w:p>
        </w:tc>
        <w:tc>
          <w:tcPr>
            <w:tcW w:w="2552" w:type="dxa"/>
          </w:tcPr>
          <w:p w:rsidR="00207493" w:rsidRDefault="00D97045" w:rsidP="0049770B">
            <w:pPr>
              <w:rPr>
                <w:ins w:id="808" w:author="Haitao Yang" w:date="2012-02-03T20:27:00Z"/>
                <w:rFonts w:eastAsia="Batang"/>
                <w:lang w:eastAsia="ko-KR"/>
              </w:rPr>
            </w:pPr>
            <w:ins w:id="809" w:author="Haitao Yang" w:date="2012-02-08T09:40:00Z">
              <w:r>
                <w:rPr>
                  <w:rFonts w:eastAsiaTheme="minorEastAsia" w:hint="eastAsia"/>
                  <w:lang w:eastAsia="zh-CN"/>
                </w:rPr>
                <w:t>00</w:t>
              </w:r>
            </w:ins>
            <w:ins w:id="810" w:author="Haitao Yang" w:date="2012-02-08T09:41:00Z">
              <w:r w:rsidR="003F3547">
                <w:rPr>
                  <w:rFonts w:eastAsiaTheme="minorEastAsia" w:hint="eastAsia"/>
                  <w:lang w:eastAsia="zh-CN"/>
                </w:rPr>
                <w:t xml:space="preserve"> </w:t>
              </w:r>
            </w:ins>
            <w:ins w:id="811" w:author="Haitao Yang" w:date="2012-02-03T20:27:00Z">
              <w:r w:rsidR="00207493">
                <w:rPr>
                  <w:rFonts w:eastAsia="Batang" w:hint="eastAsia"/>
                  <w:lang w:eastAsia="ko-KR"/>
                </w:rPr>
                <w:t>11</w:t>
              </w:r>
            </w:ins>
          </w:p>
        </w:tc>
        <w:tc>
          <w:tcPr>
            <w:tcW w:w="2608" w:type="dxa"/>
            <w:shd w:val="clear" w:color="auto" w:fill="auto"/>
          </w:tcPr>
          <w:p w:rsidR="00207493" w:rsidRPr="00210652" w:rsidRDefault="00D97045" w:rsidP="003F3547">
            <w:pPr>
              <w:rPr>
                <w:ins w:id="812" w:author="Haitao Yang" w:date="2012-02-03T20:27:00Z"/>
                <w:rFonts w:eastAsia="Batang"/>
                <w:lang w:eastAsia="ko-KR"/>
              </w:rPr>
            </w:pPr>
            <w:ins w:id="813" w:author="Haitao Yang" w:date="2012-02-08T09:39:00Z">
              <w:r>
                <w:rPr>
                  <w:rFonts w:eastAsiaTheme="minorEastAsia" w:hint="eastAsia"/>
                  <w:lang w:eastAsia="zh-CN"/>
                </w:rPr>
                <w:t>0</w:t>
              </w:r>
            </w:ins>
            <w:ins w:id="814" w:author="Haitao Yang" w:date="2012-02-08T09:40:00Z">
              <w:r w:rsidR="003F3547">
                <w:rPr>
                  <w:rFonts w:eastAsiaTheme="minorEastAsia" w:hint="eastAsia"/>
                  <w:lang w:eastAsia="zh-CN"/>
                </w:rPr>
                <w:t xml:space="preserve"> 1</w:t>
              </w:r>
            </w:ins>
            <w:ins w:id="815" w:author="Haitao Yang" w:date="2012-02-03T20:27:00Z">
              <w:r w:rsidR="00207493">
                <w:rPr>
                  <w:rFonts w:eastAsia="Batang" w:hint="eastAsia"/>
                  <w:lang w:eastAsia="ko-KR"/>
                </w:rPr>
                <w:t>1</w:t>
              </w:r>
            </w:ins>
          </w:p>
        </w:tc>
      </w:tr>
      <w:bookmarkEnd w:id="769"/>
      <w:bookmarkEnd w:id="770"/>
      <w:bookmarkEnd w:id="771"/>
      <w:bookmarkEnd w:id="772"/>
      <w:bookmarkEnd w:id="773"/>
    </w:tbl>
    <w:p w:rsidR="00207493" w:rsidRDefault="00207493" w:rsidP="00207493">
      <w:pPr>
        <w:rPr>
          <w:lang w:val="en-CA" w:eastAsia="ko-KR"/>
        </w:rPr>
      </w:pPr>
    </w:p>
    <w:tbl>
      <w:tblPr>
        <w:tblW w:w="9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355"/>
        <w:gridCol w:w="880"/>
        <w:gridCol w:w="506"/>
        <w:gridCol w:w="1671"/>
        <w:gridCol w:w="1711"/>
        <w:gridCol w:w="1619"/>
        <w:gridCol w:w="634"/>
        <w:gridCol w:w="573"/>
      </w:tblGrid>
      <w:tr w:rsidR="00207493" w:rsidRPr="00E8461A" w:rsidTr="0049770B">
        <w:trPr>
          <w:tblHeader/>
          <w:jc w:val="center"/>
        </w:trPr>
        <w:tc>
          <w:tcPr>
            <w:tcW w:w="994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207493" w:rsidRPr="00E8461A" w:rsidRDefault="00207493" w:rsidP="0049770B">
            <w:pPr>
              <w:pStyle w:val="ac"/>
              <w:rPr>
                <w:sz w:val="16"/>
                <w:szCs w:val="16"/>
                <w:lang w:val="en-GB"/>
              </w:rPr>
            </w:pPr>
            <w:bookmarkStart w:id="816" w:name="_Ref292722366"/>
            <w:bookmarkStart w:id="817" w:name="_Toc293649427"/>
            <w:r w:rsidRPr="00E8461A">
              <w:rPr>
                <w:lang w:val="en-GB"/>
              </w:rPr>
              <w:lastRenderedPageBreak/>
              <w:t xml:space="preserve">Table </w:t>
            </w:r>
            <w:r w:rsidR="009277EE"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STYLEREF 1 \s </w:instrText>
            </w:r>
            <w:r w:rsidR="009277EE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9</w:t>
            </w:r>
            <w:r w:rsidR="009277EE">
              <w:rPr>
                <w:lang w:val="en-GB"/>
              </w:rPr>
              <w:fldChar w:fldCharType="end"/>
            </w:r>
            <w:r>
              <w:rPr>
                <w:lang w:val="en-GB"/>
              </w:rPr>
              <w:noBreakHyphen/>
            </w:r>
            <w:r w:rsidR="009277EE"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SEQ Table \* ARABIC \s 1 </w:instrText>
            </w:r>
            <w:r w:rsidR="009277EE"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37</w:t>
            </w:r>
            <w:r w:rsidR="009277EE">
              <w:rPr>
                <w:lang w:val="en-GB"/>
              </w:rPr>
              <w:fldChar w:fldCharType="end"/>
            </w:r>
            <w:bookmarkEnd w:id="816"/>
            <w:r w:rsidRPr="00E8461A">
              <w:rPr>
                <w:lang w:val="en-GB"/>
              </w:rPr>
              <w:t xml:space="preserve"> – Assignment of ctxIdxInc to binIdx for all ctxIdxTable and ctxIdxOffset values</w:t>
            </w:r>
            <w:bookmarkEnd w:id="817"/>
          </w:p>
        </w:tc>
      </w:tr>
      <w:tr w:rsidR="00207493" w:rsidRPr="00ED396D" w:rsidTr="0049770B">
        <w:trPr>
          <w:tblHeader/>
          <w:jc w:val="center"/>
        </w:trPr>
        <w:tc>
          <w:tcPr>
            <w:tcW w:w="2355" w:type="dxa"/>
            <w:vMerge w:val="restart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1386" w:type="dxa"/>
            <w:gridSpan w:val="2"/>
            <w:vMerge w:val="restart"/>
            <w:shd w:val="clear" w:color="auto" w:fill="auto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 xml:space="preserve">ctxIdxTable, </w:t>
            </w:r>
            <w:r w:rsidRPr="00ED396D">
              <w:rPr>
                <w:b/>
                <w:sz w:val="16"/>
                <w:szCs w:val="16"/>
              </w:rPr>
              <w:br/>
              <w:t>ctxIdxOffset</w:t>
            </w:r>
          </w:p>
        </w:tc>
        <w:tc>
          <w:tcPr>
            <w:tcW w:w="6208" w:type="dxa"/>
            <w:gridSpan w:val="5"/>
            <w:shd w:val="clear" w:color="auto" w:fill="auto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binIdx</w:t>
            </w:r>
          </w:p>
        </w:tc>
      </w:tr>
      <w:tr w:rsidR="00207493" w:rsidRPr="00ED396D" w:rsidTr="0049770B">
        <w:trPr>
          <w:tblHeader/>
          <w:jc w:val="center"/>
        </w:trPr>
        <w:tc>
          <w:tcPr>
            <w:tcW w:w="2355" w:type="dxa"/>
            <w:vMerge/>
          </w:tcPr>
          <w:p w:rsidR="00207493" w:rsidRPr="00ED396D" w:rsidRDefault="00207493" w:rsidP="0049770B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vMerge/>
            <w:shd w:val="clear" w:color="auto" w:fill="auto"/>
          </w:tcPr>
          <w:p w:rsidR="00207493" w:rsidRPr="00ED396D" w:rsidRDefault="00207493" w:rsidP="0049770B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73" w:type="dxa"/>
            <w:shd w:val="clear" w:color="auto" w:fill="auto"/>
            <w:vAlign w:val="center"/>
          </w:tcPr>
          <w:p w:rsidR="00207493" w:rsidRPr="00ED396D" w:rsidRDefault="00207493" w:rsidP="0049770B">
            <w:pPr>
              <w:keepNext/>
              <w:jc w:val="center"/>
              <w:rPr>
                <w:b/>
                <w:sz w:val="16"/>
                <w:szCs w:val="16"/>
              </w:rPr>
            </w:pPr>
            <w:r w:rsidRPr="00ED396D">
              <w:rPr>
                <w:b/>
                <w:sz w:val="16"/>
                <w:szCs w:val="16"/>
              </w:rPr>
              <w:t>&gt;=4</w:t>
            </w:r>
          </w:p>
        </w:tc>
      </w:tr>
      <w:tr w:rsidR="00207493" w:rsidRPr="00210652" w:rsidTr="0049770B">
        <w:trPr>
          <w:jc w:val="center"/>
        </w:trPr>
        <w:tc>
          <w:tcPr>
            <w:tcW w:w="2355" w:type="dxa"/>
            <w:vMerge w:val="restart"/>
          </w:tcPr>
          <w:p w:rsidR="00207493" w:rsidRPr="00210652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  <w:del w:id="818" w:author="Haitao Yang" w:date="2012-02-03T20:32:00Z">
              <w:r w:rsidRPr="00210652" w:rsidDel="00ED396D">
                <w:rPr>
                  <w:sz w:val="16"/>
                  <w:szCs w:val="16"/>
                  <w:lang w:eastAsia="ko-KR"/>
                </w:rPr>
                <w:delText>intra_chroma_pred_mode</w:delText>
              </w:r>
            </w:del>
          </w:p>
        </w:tc>
        <w:tc>
          <w:tcPr>
            <w:tcW w:w="880" w:type="dxa"/>
            <w:vMerge w:val="restart"/>
            <w:shd w:val="clear" w:color="auto" w:fill="auto"/>
          </w:tcPr>
          <w:p w:rsidR="00207493" w:rsidRPr="00210652" w:rsidRDefault="009277EE" w:rsidP="0049770B">
            <w:pPr>
              <w:keepNext/>
              <w:rPr>
                <w:sz w:val="16"/>
                <w:szCs w:val="16"/>
              </w:rPr>
            </w:pPr>
            <w:del w:id="819" w:author="Haitao Yang" w:date="2012-02-03T20:32:00Z">
              <w:r w:rsidRPr="00210652" w:rsidDel="00ED396D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210652" w:rsidDel="00ED396D">
                <w:rPr>
                  <w:sz w:val="16"/>
                  <w:szCs w:val="16"/>
                  <w:lang w:eastAsia="ko-KR"/>
                </w:rPr>
                <w:delInstrText xml:space="preserve"> REF _Ref289688763 \h  \* MERGEFORMAT </w:delInstrText>
              </w:r>
              <w:r w:rsidRPr="00210652" w:rsidDel="00ED396D">
                <w:rPr>
                  <w:sz w:val="16"/>
                  <w:szCs w:val="16"/>
                  <w:lang w:eastAsia="ko-KR"/>
                </w:rPr>
              </w:r>
              <w:r w:rsidRPr="00210652" w:rsidDel="00ED396D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8461A" w:rsidDel="00ED396D">
                <w:rPr>
                  <w:sz w:val="16"/>
                  <w:szCs w:val="16"/>
                </w:rPr>
                <w:delText xml:space="preserve">Table </w:delText>
              </w:r>
              <w:r w:rsidR="00207493" w:rsidRPr="00E8461A" w:rsidDel="00ED396D">
                <w:rPr>
                  <w:noProof/>
                  <w:sz w:val="16"/>
                  <w:szCs w:val="16"/>
                </w:rPr>
                <w:delText>9</w:delText>
              </w:r>
              <w:r w:rsidR="00207493" w:rsidRPr="00E8461A" w:rsidDel="00ED396D">
                <w:rPr>
                  <w:noProof/>
                  <w:sz w:val="16"/>
                  <w:szCs w:val="16"/>
                </w:rPr>
                <w:noBreakHyphen/>
                <w:delText>28</w:delText>
              </w:r>
              <w:r w:rsidRPr="00210652" w:rsidDel="00ED396D">
                <w:rPr>
                  <w:sz w:val="16"/>
                  <w:szCs w:val="16"/>
                  <w:lang w:eastAsia="ko-KR"/>
                </w:rPr>
                <w:fldChar w:fldCharType="end"/>
              </w:r>
            </w:del>
          </w:p>
        </w:tc>
        <w:tc>
          <w:tcPr>
            <w:tcW w:w="506" w:type="dxa"/>
            <w:shd w:val="clear" w:color="auto" w:fill="auto"/>
          </w:tcPr>
          <w:p w:rsidR="00207493" w:rsidRPr="00210652" w:rsidRDefault="00207493" w:rsidP="0049770B">
            <w:pPr>
              <w:keepNext/>
              <w:rPr>
                <w:sz w:val="16"/>
                <w:szCs w:val="16"/>
              </w:rPr>
            </w:pPr>
            <w:del w:id="820" w:author="Haitao Yang" w:date="2012-02-03T20:32:00Z">
              <w:r w:rsidRPr="00210652" w:rsidDel="00ED396D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671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21" w:author="Haitao Yang" w:date="2012-02-03T20:32:00Z">
              <w:r w:rsidRPr="00210652" w:rsidDel="00ED396D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711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22" w:author="Haitao Yang" w:date="2012-02-03T20:32:00Z">
              <w:r w:rsidRPr="00210652" w:rsidDel="00ED396D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1619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23" w:author="Haitao Yang" w:date="2012-02-03T20:32:00Z">
              <w:r w:rsidRPr="00210652" w:rsidDel="00ED396D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634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24" w:author="Haitao Yang" w:date="2012-02-03T20:32:00Z">
              <w:r w:rsidRPr="00210652" w:rsidDel="00ED396D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573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25" w:author="Haitao Yang" w:date="2012-02-03T20:32:00Z">
              <w:r w:rsidRPr="00210652" w:rsidDel="00ED396D">
                <w:rPr>
                  <w:sz w:val="16"/>
                  <w:szCs w:val="16"/>
                </w:rPr>
                <w:delText>na</w:delText>
              </w:r>
            </w:del>
          </w:p>
        </w:tc>
      </w:tr>
      <w:tr w:rsidR="00207493" w:rsidRPr="00210652" w:rsidTr="0049770B">
        <w:trPr>
          <w:jc w:val="center"/>
        </w:trPr>
        <w:tc>
          <w:tcPr>
            <w:tcW w:w="2355" w:type="dxa"/>
            <w:vMerge/>
          </w:tcPr>
          <w:p w:rsidR="00207493" w:rsidRPr="00210652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07493" w:rsidRPr="00210652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210652" w:rsidRDefault="00207493" w:rsidP="0049770B">
            <w:pPr>
              <w:keepNext/>
              <w:rPr>
                <w:sz w:val="16"/>
                <w:szCs w:val="16"/>
              </w:rPr>
            </w:pPr>
            <w:del w:id="826" w:author="Haitao Yang" w:date="2012-02-03T20:32:00Z">
              <w:r w:rsidRPr="00210652" w:rsidDel="00ED396D">
                <w:rPr>
                  <w:sz w:val="16"/>
                  <w:szCs w:val="16"/>
                </w:rPr>
                <w:delText>2</w:delText>
              </w:r>
            </w:del>
          </w:p>
        </w:tc>
        <w:tc>
          <w:tcPr>
            <w:tcW w:w="1671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27" w:author="Haitao Yang" w:date="2012-02-03T20:32:00Z">
              <w:r w:rsidRPr="00210652" w:rsidDel="00ED396D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711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28" w:author="Haitao Yang" w:date="2012-02-03T20:32:00Z">
              <w:r w:rsidRPr="00210652" w:rsidDel="00ED396D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1619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29" w:author="Haitao Yang" w:date="2012-02-03T20:32:00Z">
              <w:r w:rsidRPr="00210652" w:rsidDel="00ED396D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634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30" w:author="Haitao Yang" w:date="2012-02-03T20:32:00Z">
              <w:r w:rsidRPr="00210652" w:rsidDel="00ED396D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573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31" w:author="Haitao Yang" w:date="2012-02-03T20:32:00Z">
              <w:r w:rsidRPr="00210652" w:rsidDel="00ED396D">
                <w:rPr>
                  <w:sz w:val="16"/>
                  <w:szCs w:val="16"/>
                </w:rPr>
                <w:delText>na</w:delText>
              </w:r>
            </w:del>
          </w:p>
        </w:tc>
      </w:tr>
      <w:tr w:rsidR="00207493" w:rsidRPr="00210652" w:rsidTr="0049770B">
        <w:trPr>
          <w:jc w:val="center"/>
        </w:trPr>
        <w:tc>
          <w:tcPr>
            <w:tcW w:w="2355" w:type="dxa"/>
            <w:vMerge/>
          </w:tcPr>
          <w:p w:rsidR="00207493" w:rsidRPr="00210652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07493" w:rsidRPr="00210652" w:rsidRDefault="00207493" w:rsidP="0049770B">
            <w:pPr>
              <w:keepNext/>
              <w:rPr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210652" w:rsidRDefault="00207493" w:rsidP="0049770B">
            <w:pPr>
              <w:keepNext/>
              <w:rPr>
                <w:sz w:val="16"/>
                <w:szCs w:val="16"/>
              </w:rPr>
            </w:pPr>
            <w:del w:id="832" w:author="Haitao Yang" w:date="2012-02-03T20:32:00Z">
              <w:r w:rsidRPr="00210652" w:rsidDel="00ED396D">
                <w:rPr>
                  <w:sz w:val="16"/>
                  <w:szCs w:val="16"/>
                </w:rPr>
                <w:delText>4</w:delText>
              </w:r>
            </w:del>
          </w:p>
        </w:tc>
        <w:tc>
          <w:tcPr>
            <w:tcW w:w="1671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33" w:author="Haitao Yang" w:date="2012-02-03T20:32:00Z">
              <w:r w:rsidRPr="00210652" w:rsidDel="00ED396D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711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34" w:author="Haitao Yang" w:date="2012-02-03T20:32:00Z">
              <w:r w:rsidRPr="00210652" w:rsidDel="00ED396D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1619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35" w:author="Haitao Yang" w:date="2012-02-03T20:32:00Z">
              <w:r w:rsidRPr="00210652" w:rsidDel="00ED396D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634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36" w:author="Haitao Yang" w:date="2012-02-03T20:32:00Z">
              <w:r w:rsidRPr="00210652" w:rsidDel="00ED396D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573" w:type="dxa"/>
            <w:shd w:val="clear" w:color="auto" w:fill="auto"/>
          </w:tcPr>
          <w:p w:rsidR="00207493" w:rsidRPr="00210652" w:rsidRDefault="00207493" w:rsidP="0049770B">
            <w:pPr>
              <w:keepNext/>
              <w:jc w:val="center"/>
              <w:rPr>
                <w:sz w:val="16"/>
                <w:szCs w:val="16"/>
              </w:rPr>
            </w:pPr>
            <w:del w:id="837" w:author="Haitao Yang" w:date="2012-02-03T20:32:00Z">
              <w:r w:rsidRPr="00210652" w:rsidDel="00ED396D">
                <w:rPr>
                  <w:sz w:val="16"/>
                  <w:szCs w:val="16"/>
                </w:rPr>
                <w:delText>na</w:delText>
              </w:r>
            </w:del>
          </w:p>
        </w:tc>
      </w:tr>
      <w:tr w:rsidR="00207493" w:rsidRPr="00ED396D" w:rsidTr="0049770B">
        <w:trPr>
          <w:jc w:val="center"/>
          <w:ins w:id="838" w:author="Haitao Yang" w:date="2012-02-03T20:31:00Z"/>
        </w:trPr>
        <w:tc>
          <w:tcPr>
            <w:tcW w:w="2355" w:type="dxa"/>
            <w:vMerge w:val="restart"/>
          </w:tcPr>
          <w:p w:rsidR="00207493" w:rsidRPr="00ED396D" w:rsidRDefault="00207493" w:rsidP="0049770B">
            <w:pPr>
              <w:keepNext/>
              <w:rPr>
                <w:ins w:id="839" w:author="Haitao Yang" w:date="2012-02-03T20:31:00Z"/>
                <w:sz w:val="16"/>
                <w:szCs w:val="16"/>
                <w:lang w:eastAsia="ko-KR"/>
              </w:rPr>
            </w:pPr>
            <w:ins w:id="840" w:author="Haitao Yang" w:date="2012-02-03T20:31:00Z">
              <w:r w:rsidRPr="00ED396D">
                <w:rPr>
                  <w:sz w:val="16"/>
                  <w:szCs w:val="16"/>
                  <w:lang w:eastAsia="ko-KR"/>
                </w:rPr>
                <w:t>intra_chroma_pred_mode</w:t>
              </w:r>
            </w:ins>
          </w:p>
          <w:p w:rsidR="00207493" w:rsidRPr="00ED396D" w:rsidRDefault="00207493" w:rsidP="0049770B">
            <w:pPr>
              <w:keepNext/>
              <w:rPr>
                <w:ins w:id="841" w:author="Haitao Yang" w:date="2012-02-03T20:31:00Z"/>
                <w:sz w:val="13"/>
                <w:szCs w:val="13"/>
                <w:lang w:eastAsia="ko-KR"/>
              </w:rPr>
            </w:pPr>
            <w:ins w:id="842" w:author="Haitao Yang" w:date="2012-02-03T20:31:00Z">
              <w:r w:rsidRPr="00ED396D">
                <w:rPr>
                  <w:sz w:val="13"/>
                  <w:szCs w:val="13"/>
                  <w:lang w:eastAsia="ko-KR"/>
                </w:rPr>
                <w:t>chroma_pred_from_luma_enabled_flag</w:t>
              </w:r>
              <w:r w:rsidRPr="00ED396D">
                <w:rPr>
                  <w:rFonts w:hint="eastAsia"/>
                  <w:sz w:val="13"/>
                  <w:szCs w:val="13"/>
                  <w:lang w:eastAsia="ko-KR"/>
                </w:rPr>
                <w:t>==true</w:t>
              </w:r>
            </w:ins>
          </w:p>
        </w:tc>
        <w:tc>
          <w:tcPr>
            <w:tcW w:w="880" w:type="dxa"/>
            <w:vMerge w:val="restart"/>
            <w:shd w:val="clear" w:color="auto" w:fill="auto"/>
          </w:tcPr>
          <w:p w:rsidR="00207493" w:rsidRPr="00ED396D" w:rsidRDefault="009277EE" w:rsidP="0049770B">
            <w:pPr>
              <w:keepNext/>
              <w:rPr>
                <w:ins w:id="843" w:author="Haitao Yang" w:date="2012-02-03T20:31:00Z"/>
                <w:sz w:val="16"/>
                <w:szCs w:val="16"/>
              </w:rPr>
            </w:pPr>
            <w:ins w:id="844" w:author="Haitao Yang" w:date="2012-02-03T20:31:00Z">
              <w:r w:rsidRPr="00ED396D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ED396D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ED396D">
              <w:rPr>
                <w:sz w:val="16"/>
                <w:szCs w:val="16"/>
                <w:lang w:eastAsia="ko-KR"/>
              </w:rPr>
            </w:r>
            <w:ins w:id="845" w:author="Haitao Yang" w:date="2012-02-03T20:31:00Z">
              <w:r w:rsidRPr="00ED396D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D396D">
                <w:rPr>
                  <w:sz w:val="16"/>
                  <w:szCs w:val="16"/>
                </w:rPr>
                <w:t xml:space="preserve">Table </w:t>
              </w:r>
              <w:r w:rsidR="00207493" w:rsidRPr="00ED396D">
                <w:rPr>
                  <w:noProof/>
                  <w:sz w:val="16"/>
                  <w:szCs w:val="16"/>
                </w:rPr>
                <w:t>9</w:t>
              </w:r>
              <w:r w:rsidR="00207493" w:rsidRPr="00ED396D">
                <w:rPr>
                  <w:noProof/>
                  <w:sz w:val="16"/>
                  <w:szCs w:val="16"/>
                </w:rPr>
                <w:noBreakHyphen/>
              </w:r>
              <w:r w:rsidRPr="00ED396D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ED396D">
                <w:rPr>
                  <w:rFonts w:hint="eastAsia"/>
                  <w:sz w:val="16"/>
                  <w:szCs w:val="16"/>
                  <w:lang w:eastAsia="ko-KR"/>
                </w:rPr>
                <w:t>14</w:t>
              </w:r>
            </w:ins>
          </w:p>
        </w:tc>
        <w:tc>
          <w:tcPr>
            <w:tcW w:w="506" w:type="dxa"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846" w:author="Haitao Yang" w:date="2012-02-03T20:31:00Z"/>
                <w:sz w:val="16"/>
                <w:szCs w:val="16"/>
              </w:rPr>
            </w:pPr>
            <w:ins w:id="847" w:author="Haitao Yang" w:date="2012-02-03T20:31:00Z">
              <w:r w:rsidRPr="00ED396D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67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48" w:author="Haitao Yang" w:date="2012-02-03T20:31:00Z"/>
                <w:sz w:val="16"/>
                <w:szCs w:val="16"/>
              </w:rPr>
            </w:pPr>
            <w:ins w:id="849" w:author="Haitao Yang" w:date="2012-02-03T20:31:00Z">
              <w:r w:rsidRPr="00ED396D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50" w:author="Haitao Yang" w:date="2012-02-03T20:31:00Z"/>
                <w:sz w:val="16"/>
                <w:szCs w:val="16"/>
                <w:lang w:eastAsia="ko-KR"/>
              </w:rPr>
            </w:pPr>
            <w:ins w:id="851" w:author="Haitao Yang" w:date="2012-02-03T20:31:00Z">
              <w:r w:rsidRPr="00ED396D">
                <w:rPr>
                  <w:rFonts w:hint="eastAsia"/>
                  <w:sz w:val="16"/>
                  <w:szCs w:val="16"/>
                  <w:lang w:eastAsia="ko-KR"/>
                </w:rPr>
                <w:t>1</w:t>
              </w:r>
            </w:ins>
          </w:p>
        </w:tc>
        <w:tc>
          <w:tcPr>
            <w:tcW w:w="1619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52" w:author="Haitao Yang" w:date="2012-02-03T20:31:00Z"/>
                <w:sz w:val="16"/>
                <w:szCs w:val="16"/>
              </w:rPr>
            </w:pPr>
            <w:ins w:id="853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634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54" w:author="Haitao Yang" w:date="2012-02-03T20:31:00Z"/>
                <w:sz w:val="16"/>
                <w:szCs w:val="16"/>
              </w:rPr>
            </w:pPr>
            <w:ins w:id="855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56" w:author="Haitao Yang" w:date="2012-02-03T20:31:00Z"/>
                <w:sz w:val="16"/>
                <w:szCs w:val="16"/>
              </w:rPr>
            </w:pPr>
            <w:ins w:id="857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ED396D" w:rsidTr="0049770B">
        <w:trPr>
          <w:jc w:val="center"/>
          <w:ins w:id="858" w:author="Haitao Yang" w:date="2012-02-03T20:31:00Z"/>
        </w:trPr>
        <w:tc>
          <w:tcPr>
            <w:tcW w:w="2355" w:type="dxa"/>
            <w:vMerge/>
          </w:tcPr>
          <w:p w:rsidR="00207493" w:rsidRPr="00ED396D" w:rsidRDefault="00207493" w:rsidP="0049770B">
            <w:pPr>
              <w:keepNext/>
              <w:rPr>
                <w:ins w:id="859" w:author="Haitao Yang" w:date="2012-02-03T20:31:00Z"/>
                <w:sz w:val="16"/>
                <w:szCs w:val="16"/>
                <w:lang w:eastAsia="ko-KR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860" w:author="Haitao Yang" w:date="2012-02-03T20:31:00Z"/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861" w:author="Haitao Yang" w:date="2012-02-03T20:31:00Z"/>
                <w:sz w:val="16"/>
                <w:szCs w:val="16"/>
              </w:rPr>
            </w:pPr>
            <w:ins w:id="862" w:author="Haitao Yang" w:date="2012-02-03T20:31:00Z">
              <w:r w:rsidRPr="00ED396D">
                <w:rPr>
                  <w:sz w:val="16"/>
                  <w:szCs w:val="16"/>
                </w:rPr>
                <w:t>2</w:t>
              </w:r>
            </w:ins>
          </w:p>
        </w:tc>
        <w:tc>
          <w:tcPr>
            <w:tcW w:w="167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63" w:author="Haitao Yang" w:date="2012-02-03T20:31:00Z"/>
                <w:sz w:val="16"/>
                <w:szCs w:val="16"/>
              </w:rPr>
            </w:pPr>
            <w:ins w:id="864" w:author="Haitao Yang" w:date="2012-02-03T20:31:00Z">
              <w:r w:rsidRPr="00ED396D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65" w:author="Haitao Yang" w:date="2012-02-03T20:31:00Z"/>
                <w:sz w:val="16"/>
                <w:szCs w:val="16"/>
                <w:lang w:eastAsia="ko-KR"/>
              </w:rPr>
            </w:pPr>
            <w:ins w:id="866" w:author="Haitao Yang" w:date="2012-02-03T20:31:00Z">
              <w:r w:rsidRPr="00ED396D">
                <w:rPr>
                  <w:rFonts w:hint="eastAsia"/>
                  <w:sz w:val="16"/>
                  <w:szCs w:val="16"/>
                  <w:lang w:eastAsia="ko-KR"/>
                </w:rPr>
                <w:t>1</w:t>
              </w:r>
            </w:ins>
          </w:p>
        </w:tc>
        <w:tc>
          <w:tcPr>
            <w:tcW w:w="1619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67" w:author="Haitao Yang" w:date="2012-02-03T20:31:00Z"/>
                <w:sz w:val="16"/>
                <w:szCs w:val="16"/>
              </w:rPr>
            </w:pPr>
            <w:ins w:id="868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634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69" w:author="Haitao Yang" w:date="2012-02-03T20:31:00Z"/>
                <w:sz w:val="16"/>
                <w:szCs w:val="16"/>
              </w:rPr>
            </w:pPr>
            <w:ins w:id="870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71" w:author="Haitao Yang" w:date="2012-02-03T20:31:00Z"/>
                <w:sz w:val="16"/>
                <w:szCs w:val="16"/>
              </w:rPr>
            </w:pPr>
            <w:ins w:id="872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ED396D" w:rsidTr="0049770B">
        <w:trPr>
          <w:jc w:val="center"/>
          <w:ins w:id="873" w:author="Haitao Yang" w:date="2012-02-03T20:31:00Z"/>
        </w:trPr>
        <w:tc>
          <w:tcPr>
            <w:tcW w:w="2355" w:type="dxa"/>
            <w:vMerge/>
          </w:tcPr>
          <w:p w:rsidR="00207493" w:rsidRPr="00ED396D" w:rsidRDefault="00207493" w:rsidP="0049770B">
            <w:pPr>
              <w:keepNext/>
              <w:rPr>
                <w:ins w:id="874" w:author="Haitao Yang" w:date="2012-02-03T20:31:00Z"/>
                <w:sz w:val="16"/>
                <w:szCs w:val="16"/>
                <w:lang w:eastAsia="ko-KR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875" w:author="Haitao Yang" w:date="2012-02-03T20:31:00Z"/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876" w:author="Haitao Yang" w:date="2012-02-03T20:31:00Z"/>
                <w:sz w:val="16"/>
                <w:szCs w:val="16"/>
              </w:rPr>
            </w:pPr>
            <w:ins w:id="877" w:author="Haitao Yang" w:date="2012-02-03T20:31:00Z">
              <w:r w:rsidRPr="00ED396D">
                <w:rPr>
                  <w:sz w:val="16"/>
                  <w:szCs w:val="16"/>
                </w:rPr>
                <w:t>4</w:t>
              </w:r>
            </w:ins>
          </w:p>
        </w:tc>
        <w:tc>
          <w:tcPr>
            <w:tcW w:w="167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78" w:author="Haitao Yang" w:date="2012-02-03T20:31:00Z"/>
                <w:sz w:val="16"/>
                <w:szCs w:val="16"/>
              </w:rPr>
            </w:pPr>
            <w:ins w:id="879" w:author="Haitao Yang" w:date="2012-02-03T20:31:00Z">
              <w:r w:rsidRPr="00ED396D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80" w:author="Haitao Yang" w:date="2012-02-03T20:31:00Z"/>
                <w:sz w:val="16"/>
                <w:szCs w:val="16"/>
                <w:lang w:eastAsia="ko-KR"/>
              </w:rPr>
            </w:pPr>
            <w:ins w:id="881" w:author="Haitao Yang" w:date="2012-02-03T20:31:00Z">
              <w:r w:rsidRPr="00ED396D">
                <w:rPr>
                  <w:rFonts w:hint="eastAsia"/>
                  <w:sz w:val="16"/>
                  <w:szCs w:val="16"/>
                  <w:lang w:eastAsia="ko-KR"/>
                </w:rPr>
                <w:t>1</w:t>
              </w:r>
            </w:ins>
          </w:p>
        </w:tc>
        <w:tc>
          <w:tcPr>
            <w:tcW w:w="1619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82" w:author="Haitao Yang" w:date="2012-02-03T20:31:00Z"/>
                <w:sz w:val="16"/>
                <w:szCs w:val="16"/>
              </w:rPr>
            </w:pPr>
            <w:ins w:id="883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634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84" w:author="Haitao Yang" w:date="2012-02-03T20:31:00Z"/>
                <w:sz w:val="16"/>
                <w:szCs w:val="16"/>
              </w:rPr>
            </w:pPr>
            <w:ins w:id="885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86" w:author="Haitao Yang" w:date="2012-02-03T20:31:00Z"/>
                <w:sz w:val="16"/>
                <w:szCs w:val="16"/>
              </w:rPr>
            </w:pPr>
            <w:ins w:id="887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ED396D" w:rsidTr="0049770B">
        <w:trPr>
          <w:jc w:val="center"/>
          <w:ins w:id="888" w:author="Haitao Yang" w:date="2012-02-03T20:31:00Z"/>
        </w:trPr>
        <w:tc>
          <w:tcPr>
            <w:tcW w:w="2355" w:type="dxa"/>
            <w:vMerge w:val="restart"/>
          </w:tcPr>
          <w:p w:rsidR="00207493" w:rsidRPr="00ED396D" w:rsidRDefault="00207493" w:rsidP="0049770B">
            <w:pPr>
              <w:keepNext/>
              <w:rPr>
                <w:ins w:id="889" w:author="Haitao Yang" w:date="2012-02-03T20:31:00Z"/>
                <w:sz w:val="16"/>
                <w:szCs w:val="16"/>
                <w:lang w:eastAsia="ko-KR"/>
              </w:rPr>
            </w:pPr>
            <w:ins w:id="890" w:author="Haitao Yang" w:date="2012-02-03T20:31:00Z">
              <w:r w:rsidRPr="00ED396D">
                <w:rPr>
                  <w:sz w:val="16"/>
                  <w:szCs w:val="16"/>
                  <w:lang w:eastAsia="ko-KR"/>
                </w:rPr>
                <w:t>intra_chroma_pred_mode</w:t>
              </w:r>
            </w:ins>
          </w:p>
          <w:p w:rsidR="00207493" w:rsidRPr="00ED396D" w:rsidRDefault="00207493" w:rsidP="0049770B">
            <w:pPr>
              <w:keepNext/>
              <w:rPr>
                <w:ins w:id="891" w:author="Haitao Yang" w:date="2012-02-03T20:31:00Z"/>
                <w:sz w:val="13"/>
                <w:szCs w:val="13"/>
                <w:lang w:eastAsia="ko-KR"/>
              </w:rPr>
            </w:pPr>
            <w:ins w:id="892" w:author="Haitao Yang" w:date="2012-02-03T20:31:00Z">
              <w:r w:rsidRPr="00ED396D">
                <w:rPr>
                  <w:sz w:val="13"/>
                  <w:szCs w:val="13"/>
                  <w:lang w:eastAsia="ko-KR"/>
                </w:rPr>
                <w:t>chroma_pred_from_luma_enabled_flag</w:t>
              </w:r>
              <w:r w:rsidRPr="00ED396D">
                <w:rPr>
                  <w:rFonts w:hint="eastAsia"/>
                  <w:sz w:val="13"/>
                  <w:szCs w:val="13"/>
                  <w:lang w:eastAsia="ko-KR"/>
                </w:rPr>
                <w:t>==false</w:t>
              </w:r>
            </w:ins>
          </w:p>
        </w:tc>
        <w:tc>
          <w:tcPr>
            <w:tcW w:w="880" w:type="dxa"/>
            <w:vMerge w:val="restart"/>
            <w:shd w:val="clear" w:color="auto" w:fill="auto"/>
          </w:tcPr>
          <w:p w:rsidR="00207493" w:rsidRPr="00ED396D" w:rsidRDefault="009277EE" w:rsidP="0049770B">
            <w:pPr>
              <w:keepNext/>
              <w:rPr>
                <w:ins w:id="893" w:author="Haitao Yang" w:date="2012-02-03T20:31:00Z"/>
                <w:sz w:val="16"/>
                <w:szCs w:val="16"/>
                <w:lang w:eastAsia="ko-KR"/>
              </w:rPr>
            </w:pPr>
            <w:ins w:id="894" w:author="Haitao Yang" w:date="2012-02-03T20:31:00Z">
              <w:r w:rsidRPr="00ED396D">
                <w:rPr>
                  <w:sz w:val="16"/>
                  <w:szCs w:val="16"/>
                  <w:lang w:eastAsia="ko-KR"/>
                </w:rPr>
                <w:fldChar w:fldCharType="begin" w:fldLock="1"/>
              </w:r>
              <w:r w:rsidR="00207493" w:rsidRPr="00ED396D">
                <w:rPr>
                  <w:sz w:val="16"/>
                  <w:szCs w:val="16"/>
                  <w:lang w:eastAsia="ko-KR"/>
                </w:rPr>
                <w:instrText xml:space="preserve"> REF _Ref289688763 \h  \* MERGEFORMAT </w:instrText>
              </w:r>
            </w:ins>
            <w:r w:rsidRPr="00ED396D">
              <w:rPr>
                <w:sz w:val="16"/>
                <w:szCs w:val="16"/>
                <w:lang w:eastAsia="ko-KR"/>
              </w:rPr>
            </w:r>
            <w:ins w:id="895" w:author="Haitao Yang" w:date="2012-02-03T20:31:00Z">
              <w:r w:rsidRPr="00ED396D">
                <w:rPr>
                  <w:sz w:val="16"/>
                  <w:szCs w:val="16"/>
                  <w:lang w:eastAsia="ko-KR"/>
                </w:rPr>
                <w:fldChar w:fldCharType="separate"/>
              </w:r>
              <w:r w:rsidR="00207493" w:rsidRPr="00ED396D">
                <w:rPr>
                  <w:sz w:val="16"/>
                  <w:szCs w:val="16"/>
                </w:rPr>
                <w:t xml:space="preserve">Table </w:t>
              </w:r>
              <w:r w:rsidR="00207493" w:rsidRPr="00ED396D">
                <w:rPr>
                  <w:noProof/>
                  <w:sz w:val="16"/>
                  <w:szCs w:val="16"/>
                </w:rPr>
                <w:t>9</w:t>
              </w:r>
              <w:r w:rsidR="00207493" w:rsidRPr="00ED396D">
                <w:rPr>
                  <w:noProof/>
                  <w:sz w:val="16"/>
                  <w:szCs w:val="16"/>
                </w:rPr>
                <w:noBreakHyphen/>
              </w:r>
              <w:r w:rsidRPr="00ED396D">
                <w:rPr>
                  <w:sz w:val="16"/>
                  <w:szCs w:val="16"/>
                  <w:lang w:eastAsia="ko-KR"/>
                </w:rPr>
                <w:fldChar w:fldCharType="end"/>
              </w:r>
              <w:r w:rsidR="00207493" w:rsidRPr="00ED396D">
                <w:rPr>
                  <w:rFonts w:hint="eastAsia"/>
                  <w:sz w:val="16"/>
                  <w:szCs w:val="16"/>
                  <w:lang w:eastAsia="ko-KR"/>
                </w:rPr>
                <w:t>14</w:t>
              </w:r>
            </w:ins>
          </w:p>
        </w:tc>
        <w:tc>
          <w:tcPr>
            <w:tcW w:w="506" w:type="dxa"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896" w:author="Haitao Yang" w:date="2012-02-03T20:31:00Z"/>
                <w:sz w:val="16"/>
                <w:szCs w:val="16"/>
              </w:rPr>
            </w:pPr>
            <w:ins w:id="897" w:author="Haitao Yang" w:date="2012-02-03T20:31:00Z">
              <w:r w:rsidRPr="00ED396D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67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898" w:author="Haitao Yang" w:date="2012-02-03T20:31:00Z"/>
                <w:sz w:val="16"/>
                <w:szCs w:val="16"/>
              </w:rPr>
            </w:pPr>
            <w:ins w:id="899" w:author="Haitao Yang" w:date="2012-02-03T20:31:00Z">
              <w:r w:rsidRPr="00ED396D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00" w:author="Haitao Yang" w:date="2012-02-03T20:31:00Z"/>
                <w:sz w:val="16"/>
                <w:szCs w:val="16"/>
              </w:rPr>
            </w:pPr>
            <w:ins w:id="901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1619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02" w:author="Haitao Yang" w:date="2012-02-03T20:31:00Z"/>
                <w:sz w:val="16"/>
                <w:szCs w:val="16"/>
              </w:rPr>
            </w:pPr>
            <w:ins w:id="903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634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04" w:author="Haitao Yang" w:date="2012-02-03T20:31:00Z"/>
                <w:sz w:val="16"/>
                <w:szCs w:val="16"/>
              </w:rPr>
            </w:pPr>
            <w:ins w:id="905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06" w:author="Haitao Yang" w:date="2012-02-03T20:31:00Z"/>
                <w:sz w:val="16"/>
                <w:szCs w:val="16"/>
              </w:rPr>
            </w:pPr>
            <w:ins w:id="907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ED396D" w:rsidTr="0049770B">
        <w:trPr>
          <w:jc w:val="center"/>
          <w:ins w:id="908" w:author="Haitao Yang" w:date="2012-02-03T20:31:00Z"/>
        </w:trPr>
        <w:tc>
          <w:tcPr>
            <w:tcW w:w="2355" w:type="dxa"/>
            <w:vMerge/>
          </w:tcPr>
          <w:p w:rsidR="00207493" w:rsidRPr="00ED396D" w:rsidRDefault="00207493" w:rsidP="0049770B">
            <w:pPr>
              <w:keepNext/>
              <w:rPr>
                <w:ins w:id="909" w:author="Haitao Yang" w:date="2012-02-03T20:31:00Z"/>
                <w:sz w:val="16"/>
                <w:szCs w:val="16"/>
                <w:lang w:eastAsia="ko-KR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910" w:author="Haitao Yang" w:date="2012-02-03T20:31:00Z"/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911" w:author="Haitao Yang" w:date="2012-02-03T20:31:00Z"/>
                <w:sz w:val="16"/>
                <w:szCs w:val="16"/>
              </w:rPr>
            </w:pPr>
            <w:ins w:id="912" w:author="Haitao Yang" w:date="2012-02-03T20:31:00Z">
              <w:r w:rsidRPr="00ED396D">
                <w:rPr>
                  <w:sz w:val="16"/>
                  <w:szCs w:val="16"/>
                </w:rPr>
                <w:t>2</w:t>
              </w:r>
            </w:ins>
          </w:p>
        </w:tc>
        <w:tc>
          <w:tcPr>
            <w:tcW w:w="167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13" w:author="Haitao Yang" w:date="2012-02-03T20:31:00Z"/>
                <w:sz w:val="16"/>
                <w:szCs w:val="16"/>
              </w:rPr>
            </w:pPr>
            <w:ins w:id="914" w:author="Haitao Yang" w:date="2012-02-03T20:31:00Z">
              <w:r w:rsidRPr="00ED396D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15" w:author="Haitao Yang" w:date="2012-02-03T20:31:00Z"/>
                <w:sz w:val="16"/>
                <w:szCs w:val="16"/>
              </w:rPr>
            </w:pPr>
            <w:ins w:id="916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1619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17" w:author="Haitao Yang" w:date="2012-02-03T20:31:00Z"/>
                <w:sz w:val="16"/>
                <w:szCs w:val="16"/>
              </w:rPr>
            </w:pPr>
            <w:ins w:id="918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634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19" w:author="Haitao Yang" w:date="2012-02-03T20:31:00Z"/>
                <w:sz w:val="16"/>
                <w:szCs w:val="16"/>
              </w:rPr>
            </w:pPr>
            <w:ins w:id="920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21" w:author="Haitao Yang" w:date="2012-02-03T20:31:00Z"/>
                <w:sz w:val="16"/>
                <w:szCs w:val="16"/>
              </w:rPr>
            </w:pPr>
            <w:ins w:id="922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</w:tr>
      <w:tr w:rsidR="00207493" w:rsidRPr="00ED396D" w:rsidTr="0049770B">
        <w:trPr>
          <w:jc w:val="center"/>
          <w:ins w:id="923" w:author="Haitao Yang" w:date="2012-02-03T20:31:00Z"/>
        </w:trPr>
        <w:tc>
          <w:tcPr>
            <w:tcW w:w="2355" w:type="dxa"/>
            <w:vMerge/>
          </w:tcPr>
          <w:p w:rsidR="00207493" w:rsidRPr="00ED396D" w:rsidRDefault="00207493" w:rsidP="0049770B">
            <w:pPr>
              <w:keepNext/>
              <w:rPr>
                <w:ins w:id="924" w:author="Haitao Yang" w:date="2012-02-03T20:31:00Z"/>
                <w:sz w:val="16"/>
                <w:szCs w:val="16"/>
                <w:lang w:eastAsia="ko-KR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925" w:author="Haitao Yang" w:date="2012-02-03T20:31:00Z"/>
                <w:sz w:val="16"/>
                <w:szCs w:val="16"/>
                <w:lang w:eastAsia="ko-KR"/>
              </w:rPr>
            </w:pPr>
          </w:p>
        </w:tc>
        <w:tc>
          <w:tcPr>
            <w:tcW w:w="506" w:type="dxa"/>
            <w:shd w:val="clear" w:color="auto" w:fill="auto"/>
          </w:tcPr>
          <w:p w:rsidR="00207493" w:rsidRPr="00ED396D" w:rsidRDefault="00207493" w:rsidP="0049770B">
            <w:pPr>
              <w:keepNext/>
              <w:rPr>
                <w:ins w:id="926" w:author="Haitao Yang" w:date="2012-02-03T20:31:00Z"/>
                <w:sz w:val="16"/>
                <w:szCs w:val="16"/>
              </w:rPr>
            </w:pPr>
            <w:ins w:id="927" w:author="Haitao Yang" w:date="2012-02-03T20:31:00Z">
              <w:r w:rsidRPr="00ED396D">
                <w:rPr>
                  <w:sz w:val="16"/>
                  <w:szCs w:val="16"/>
                </w:rPr>
                <w:t>4</w:t>
              </w:r>
            </w:ins>
          </w:p>
        </w:tc>
        <w:tc>
          <w:tcPr>
            <w:tcW w:w="167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28" w:author="Haitao Yang" w:date="2012-02-03T20:31:00Z"/>
                <w:sz w:val="16"/>
                <w:szCs w:val="16"/>
              </w:rPr>
            </w:pPr>
            <w:ins w:id="929" w:author="Haitao Yang" w:date="2012-02-03T20:31:00Z">
              <w:r w:rsidRPr="00ED396D">
                <w:rPr>
                  <w:sz w:val="16"/>
                  <w:szCs w:val="16"/>
                </w:rPr>
                <w:t>0</w:t>
              </w:r>
            </w:ins>
          </w:p>
        </w:tc>
        <w:tc>
          <w:tcPr>
            <w:tcW w:w="1711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30" w:author="Haitao Yang" w:date="2012-02-03T20:31:00Z"/>
                <w:sz w:val="16"/>
                <w:szCs w:val="16"/>
              </w:rPr>
            </w:pPr>
            <w:ins w:id="931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1619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32" w:author="Haitao Yang" w:date="2012-02-03T20:31:00Z"/>
                <w:sz w:val="16"/>
                <w:szCs w:val="16"/>
              </w:rPr>
            </w:pPr>
            <w:ins w:id="933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634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34" w:author="Haitao Yang" w:date="2012-02-03T20:31:00Z"/>
                <w:sz w:val="16"/>
                <w:szCs w:val="16"/>
              </w:rPr>
            </w:pPr>
            <w:ins w:id="935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  <w:tc>
          <w:tcPr>
            <w:tcW w:w="573" w:type="dxa"/>
            <w:shd w:val="clear" w:color="auto" w:fill="auto"/>
          </w:tcPr>
          <w:p w:rsidR="00207493" w:rsidRPr="00ED396D" w:rsidRDefault="00207493" w:rsidP="0049770B">
            <w:pPr>
              <w:keepNext/>
              <w:jc w:val="center"/>
              <w:rPr>
                <w:ins w:id="936" w:author="Haitao Yang" w:date="2012-02-03T20:31:00Z"/>
                <w:sz w:val="16"/>
                <w:szCs w:val="16"/>
              </w:rPr>
            </w:pPr>
            <w:ins w:id="937" w:author="Haitao Yang" w:date="2012-02-03T20:31:00Z">
              <w:r w:rsidRPr="00ED396D">
                <w:rPr>
                  <w:sz w:val="16"/>
                  <w:szCs w:val="16"/>
                </w:rPr>
                <w:t>na</w:t>
              </w:r>
            </w:ins>
          </w:p>
        </w:tc>
      </w:tr>
    </w:tbl>
    <w:p w:rsidR="00207493" w:rsidRDefault="00B75A2E" w:rsidP="00207493">
      <w:pPr>
        <w:jc w:val="both"/>
        <w:rPr>
          <w:lang w:eastAsia="zh-CN"/>
        </w:rPr>
      </w:pPr>
      <w:r>
        <w:rPr>
          <w:rFonts w:hint="eastAsia"/>
          <w:highlight w:val="yellow"/>
          <w:lang w:eastAsia="zh-CN"/>
        </w:rPr>
        <w:t>O</w:t>
      </w:r>
      <w:r w:rsidR="00207493" w:rsidRPr="00724805">
        <w:rPr>
          <w:rFonts w:hint="eastAsia"/>
          <w:highlight w:val="yellow"/>
          <w:lang w:eastAsia="zh-CN"/>
        </w:rPr>
        <w:t xml:space="preserve">ne table describing the </w:t>
      </w:r>
      <w:r w:rsidR="00207493" w:rsidRPr="00724805">
        <w:rPr>
          <w:rFonts w:hint="eastAsia"/>
          <w:highlight w:val="yellow"/>
          <w:lang w:val="en-GB" w:eastAsia="zh-CN"/>
        </w:rPr>
        <w:t>b</w:t>
      </w:r>
      <w:r w:rsidR="00207493" w:rsidRPr="00724805">
        <w:rPr>
          <w:highlight w:val="yellow"/>
          <w:lang w:val="en-GB"/>
        </w:rPr>
        <w:t xml:space="preserve">inarization for </w:t>
      </w:r>
      <w:r w:rsidR="00207493" w:rsidRPr="00724805">
        <w:rPr>
          <w:rFonts w:hint="eastAsia"/>
          <w:highlight w:val="yellow"/>
          <w:lang w:val="en-GB" w:eastAsia="zh-CN"/>
        </w:rPr>
        <w:t xml:space="preserve">the syntax </w:t>
      </w:r>
      <w:r w:rsidR="00207493" w:rsidRPr="00724805">
        <w:rPr>
          <w:highlight w:val="yellow"/>
          <w:lang w:val="en-GB"/>
        </w:rPr>
        <w:t>intra_</w:t>
      </w:r>
      <w:r w:rsidR="00207493" w:rsidRPr="00724805">
        <w:rPr>
          <w:rFonts w:hint="eastAsia"/>
          <w:highlight w:val="yellow"/>
          <w:lang w:val="en-GB" w:eastAsia="ko-KR"/>
        </w:rPr>
        <w:t>chroma</w:t>
      </w:r>
      <w:r w:rsidR="00207493" w:rsidRPr="00724805">
        <w:rPr>
          <w:highlight w:val="yellow"/>
          <w:lang w:val="en-GB"/>
        </w:rPr>
        <w:t>_pred_mode</w:t>
      </w:r>
      <w:r w:rsidR="00207493" w:rsidRPr="00724805">
        <w:rPr>
          <w:rFonts w:hint="eastAsia"/>
          <w:highlight w:val="yellow"/>
          <w:lang w:val="en-GB" w:eastAsia="zh-CN"/>
        </w:rPr>
        <w:t xml:space="preserve"> is added</w:t>
      </w:r>
      <w:r w:rsidR="00207493" w:rsidRPr="00724805">
        <w:rPr>
          <w:rFonts w:hint="eastAsia"/>
          <w:highlight w:val="yellow"/>
          <w:lang w:eastAsia="zh-CN"/>
        </w:rPr>
        <w:t>.</w:t>
      </w:r>
    </w:p>
    <w:p w:rsidR="00207493" w:rsidRPr="00724805" w:rsidRDefault="00207493" w:rsidP="00207493">
      <w:pPr>
        <w:rPr>
          <w:lang w:eastAsia="ko-KR"/>
        </w:rPr>
      </w:pPr>
    </w:p>
    <w:p w:rsidR="0077360A" w:rsidRDefault="0077360A"/>
    <w:sectPr w:rsidR="0077360A" w:rsidSect="007736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7CD" w:rsidRDefault="00FF47CD">
      <w:pPr>
        <w:spacing w:before="0"/>
        <w:pPrChange w:id="2" w:author="Haitao Yang" w:date="2012-02-03T20:31:00Z">
          <w:pPr/>
        </w:pPrChange>
      </w:pPr>
      <w:r>
        <w:separator/>
      </w:r>
    </w:p>
  </w:endnote>
  <w:endnote w:type="continuationSeparator" w:id="0">
    <w:p w:rsidR="00FF47CD" w:rsidRDefault="00FF47CD">
      <w:pPr>
        <w:spacing w:before="0"/>
        <w:pPrChange w:id="3" w:author="Haitao Yang" w:date="2012-02-03T20:31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7CD" w:rsidRDefault="00FF47CD">
      <w:pPr>
        <w:spacing w:before="0"/>
        <w:pPrChange w:id="0" w:author="Haitao Yang" w:date="2012-02-03T20:31:00Z">
          <w:pPr/>
        </w:pPrChange>
      </w:pPr>
      <w:r>
        <w:separator/>
      </w:r>
    </w:p>
  </w:footnote>
  <w:footnote w:type="continuationSeparator" w:id="0">
    <w:p w:rsidR="00FF47CD" w:rsidRDefault="00FF47CD">
      <w:pPr>
        <w:spacing w:before="0"/>
        <w:pPrChange w:id="1" w:author="Haitao Yang" w:date="2012-02-03T20:31:00Z">
          <w:pPr/>
        </w:pPrChange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1714D0"/>
    <w:multiLevelType w:val="hybridMultilevel"/>
    <w:tmpl w:val="882687BA"/>
    <w:lvl w:ilvl="0" w:tplc="8FA675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E14426"/>
    <w:multiLevelType w:val="hybridMultilevel"/>
    <w:tmpl w:val="29A03E94"/>
    <w:lvl w:ilvl="0" w:tplc="7432205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E657BC"/>
    <w:multiLevelType w:val="hybridMultilevel"/>
    <w:tmpl w:val="F6D4B560"/>
    <w:lvl w:ilvl="0" w:tplc="71AC347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6876E90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9F721C4"/>
    <w:multiLevelType w:val="hybridMultilevel"/>
    <w:tmpl w:val="EF3EDC60"/>
    <w:lvl w:ilvl="0" w:tplc="919ED22E">
      <w:numFmt w:val="bullet"/>
      <w:lvlText w:val="–"/>
      <w:lvlJc w:val="left"/>
      <w:pPr>
        <w:ind w:left="420" w:hanging="420"/>
      </w:pPr>
      <w:rPr>
        <w:rFonts w:ascii="Times New Roman" w:eastAsia="Batang" w:hAnsi="Times New Roman" w:hint="default"/>
      </w:rPr>
    </w:lvl>
    <w:lvl w:ilvl="1" w:tplc="04070019">
      <w:start w:val="1"/>
      <w:numFmt w:val="bullet"/>
      <w:lvlText w:val="-"/>
      <w:lvlJc w:val="left"/>
      <w:pPr>
        <w:ind w:left="840" w:hanging="42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011E6"/>
    <w:multiLevelType w:val="hybridMultilevel"/>
    <w:tmpl w:val="0CC65C96"/>
    <w:lvl w:ilvl="0" w:tplc="D26049A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640726"/>
    <w:multiLevelType w:val="hybridMultilevel"/>
    <w:tmpl w:val="167E4628"/>
    <w:lvl w:ilvl="0" w:tplc="7D1C094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D1F6EBC"/>
    <w:multiLevelType w:val="hybridMultilevel"/>
    <w:tmpl w:val="DD06C190"/>
    <w:lvl w:ilvl="0" w:tplc="82569C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6"/>
  </w:num>
  <w:num w:numId="7">
    <w:abstractNumId w:val="8"/>
  </w:num>
  <w:num w:numId="8">
    <w:abstractNumId w:val="2"/>
  </w:num>
  <w:num w:numId="9">
    <w:abstractNumId w:val="5"/>
  </w:num>
  <w:num w:numId="10">
    <w:abstractNumId w:val="9"/>
  </w:num>
  <w:num w:numId="11">
    <w:abstractNumId w:val="4"/>
  </w:num>
  <w:num w:numId="12">
    <w:abstractNumId w:val="16"/>
  </w:num>
  <w:num w:numId="13">
    <w:abstractNumId w:val="1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493"/>
    <w:rsid w:val="00014EA9"/>
    <w:rsid w:val="00036D4D"/>
    <w:rsid w:val="000C6D0C"/>
    <w:rsid w:val="00114DB3"/>
    <w:rsid w:val="001A501F"/>
    <w:rsid w:val="001F7D7D"/>
    <w:rsid w:val="00207493"/>
    <w:rsid w:val="002B66F6"/>
    <w:rsid w:val="002F0563"/>
    <w:rsid w:val="00317E5C"/>
    <w:rsid w:val="003B556F"/>
    <w:rsid w:val="003F3547"/>
    <w:rsid w:val="00426874"/>
    <w:rsid w:val="004D5375"/>
    <w:rsid w:val="005E64E7"/>
    <w:rsid w:val="00637D59"/>
    <w:rsid w:val="006476D3"/>
    <w:rsid w:val="00651C37"/>
    <w:rsid w:val="00653070"/>
    <w:rsid w:val="0077360A"/>
    <w:rsid w:val="007A7FD7"/>
    <w:rsid w:val="009277EE"/>
    <w:rsid w:val="00996650"/>
    <w:rsid w:val="00A10B01"/>
    <w:rsid w:val="00A77059"/>
    <w:rsid w:val="00AB2239"/>
    <w:rsid w:val="00AC1A3B"/>
    <w:rsid w:val="00AC69F7"/>
    <w:rsid w:val="00B40178"/>
    <w:rsid w:val="00B7551A"/>
    <w:rsid w:val="00B75A2E"/>
    <w:rsid w:val="00B84537"/>
    <w:rsid w:val="00BE065A"/>
    <w:rsid w:val="00C071EE"/>
    <w:rsid w:val="00C819CC"/>
    <w:rsid w:val="00C85B6D"/>
    <w:rsid w:val="00CE55C2"/>
    <w:rsid w:val="00D617DA"/>
    <w:rsid w:val="00D97045"/>
    <w:rsid w:val="00E06489"/>
    <w:rsid w:val="00E36FCB"/>
    <w:rsid w:val="00E54A3E"/>
    <w:rsid w:val="00EB0A0F"/>
    <w:rsid w:val="00FF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9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宋体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207493"/>
    <w:pPr>
      <w:keepNext/>
      <w:numPr>
        <w:numId w:val="6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0749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07493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20749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20749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20749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20749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20749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20749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07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7493"/>
    <w:rPr>
      <w:sz w:val="18"/>
      <w:szCs w:val="18"/>
    </w:rPr>
  </w:style>
  <w:style w:type="paragraph" w:styleId="a4">
    <w:name w:val="footer"/>
    <w:basedOn w:val="a"/>
    <w:link w:val="Char0"/>
    <w:unhideWhenUsed/>
    <w:rsid w:val="0020749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7493"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207493"/>
    <w:rPr>
      <w:rFonts w:ascii="Times New Roman" w:eastAsia="宋体" w:hAnsi="Times New Roman" w:cs="Times New Roman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207493"/>
    <w:rPr>
      <w:rFonts w:ascii="Times New Roman" w:eastAsia="宋体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207493"/>
    <w:rPr>
      <w:rFonts w:ascii="Times New Roman" w:eastAsia="宋体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标题 4 Char"/>
    <w:aliases w:val="Heading 4 Char1 Char,Heading 4 Char Char Char"/>
    <w:basedOn w:val="a0"/>
    <w:link w:val="4"/>
    <w:rsid w:val="00207493"/>
    <w:rPr>
      <w:rFonts w:ascii="Times New Roman" w:eastAsia="宋体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207493"/>
    <w:rPr>
      <w:rFonts w:ascii="Times New Roman" w:eastAsia="宋体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207493"/>
    <w:rPr>
      <w:rFonts w:ascii="Times New Roman" w:eastAsia="宋体" w:hAnsi="Times New Roman" w:cs="Times New Roman"/>
      <w:b/>
      <w:bCs/>
      <w:kern w:val="0"/>
      <w:sz w:val="22"/>
      <w:lang w:eastAsia="en-US"/>
    </w:rPr>
  </w:style>
  <w:style w:type="character" w:customStyle="1" w:styleId="7Char">
    <w:name w:val="标题 7 Char"/>
    <w:basedOn w:val="a0"/>
    <w:link w:val="7"/>
    <w:rsid w:val="00207493"/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207493"/>
    <w:rPr>
      <w:rFonts w:ascii="Times New Roman" w:eastAsia="宋体" w:hAnsi="Times New Roman" w:cs="Times New Roman"/>
      <w:i/>
      <w:iCs/>
      <w:kern w:val="0"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207493"/>
    <w:rPr>
      <w:rFonts w:ascii="Times New Roman" w:eastAsia="宋体" w:hAnsi="Times New Roman" w:cs="Times New Roman"/>
      <w:b/>
      <w:kern w:val="0"/>
      <w:sz w:val="22"/>
      <w:lang w:eastAsia="en-US"/>
    </w:rPr>
  </w:style>
  <w:style w:type="character" w:styleId="a5">
    <w:name w:val="page number"/>
    <w:basedOn w:val="a0"/>
    <w:rsid w:val="00207493"/>
  </w:style>
  <w:style w:type="character" w:styleId="a6">
    <w:name w:val="Hyperlink"/>
    <w:rsid w:val="00207493"/>
    <w:rPr>
      <w:color w:val="0000FF"/>
      <w:u w:val="single"/>
    </w:rPr>
  </w:style>
  <w:style w:type="paragraph" w:styleId="a7">
    <w:name w:val="Balloon Text"/>
    <w:basedOn w:val="a"/>
    <w:link w:val="Char1"/>
    <w:semiHidden/>
    <w:rsid w:val="00207493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7"/>
    <w:semiHidden/>
    <w:rsid w:val="00207493"/>
    <w:rPr>
      <w:rFonts w:ascii="Tahoma" w:eastAsia="宋体" w:hAnsi="Tahoma" w:cs="Tahoma"/>
      <w:kern w:val="0"/>
      <w:sz w:val="16"/>
      <w:szCs w:val="16"/>
      <w:lang w:eastAsia="en-US"/>
    </w:rPr>
  </w:style>
  <w:style w:type="paragraph" w:customStyle="1" w:styleId="a8">
    <w:rsid w:val="0020749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宋体" w:hAnsi="Times New Roman" w:cs="Times New Roman"/>
      <w:kern w:val="0"/>
      <w:sz w:val="22"/>
      <w:szCs w:val="20"/>
      <w:lang w:eastAsia="en-US"/>
    </w:rPr>
  </w:style>
  <w:style w:type="paragraph" w:customStyle="1" w:styleId="StyleHeading1Justified">
    <w:name w:val="Style Heading 1 + Justified"/>
    <w:basedOn w:val="1"/>
    <w:rsid w:val="00207493"/>
    <w:pPr>
      <w:jc w:val="both"/>
    </w:pPr>
    <w:rPr>
      <w:rFonts w:ascii="Times New Roman Bold" w:hAnsi="Times New Roman Bold"/>
      <w:szCs w:val="20"/>
    </w:rPr>
  </w:style>
  <w:style w:type="paragraph" w:styleId="a9">
    <w:name w:val="Document Map"/>
    <w:basedOn w:val="a"/>
    <w:link w:val="Char2"/>
    <w:rsid w:val="00207493"/>
    <w:rPr>
      <w:rFonts w:ascii="Tahoma" w:hAnsi="Tahoma"/>
      <w:sz w:val="16"/>
      <w:szCs w:val="16"/>
    </w:rPr>
  </w:style>
  <w:style w:type="character" w:customStyle="1" w:styleId="Char2">
    <w:name w:val="文档结构图 Char"/>
    <w:basedOn w:val="a0"/>
    <w:link w:val="a9"/>
    <w:rsid w:val="00207493"/>
    <w:rPr>
      <w:rFonts w:ascii="Tahoma" w:eastAsia="宋体" w:hAnsi="Tahoma" w:cs="Times New Roman"/>
      <w:kern w:val="0"/>
      <w:sz w:val="16"/>
      <w:szCs w:val="16"/>
      <w:lang w:eastAsia="en-US"/>
    </w:rPr>
  </w:style>
  <w:style w:type="paragraph" w:customStyle="1" w:styleId="TableText">
    <w:name w:val="Table_Text"/>
    <w:basedOn w:val="a"/>
    <w:rsid w:val="00207493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a">
    <w:name w:val="Date"/>
    <w:basedOn w:val="a"/>
    <w:next w:val="a"/>
    <w:link w:val="Char3"/>
    <w:rsid w:val="00207493"/>
    <w:pPr>
      <w:ind w:leftChars="2500" w:left="100"/>
    </w:pPr>
  </w:style>
  <w:style w:type="character" w:customStyle="1" w:styleId="Char3">
    <w:name w:val="日期 Char"/>
    <w:basedOn w:val="a0"/>
    <w:link w:val="aa"/>
    <w:rsid w:val="00207493"/>
    <w:rPr>
      <w:rFonts w:ascii="Times New Roman" w:eastAsia="宋体" w:hAnsi="Times New Roman" w:cs="Times New Roman"/>
      <w:kern w:val="0"/>
      <w:sz w:val="22"/>
      <w:szCs w:val="20"/>
      <w:lang w:eastAsia="en-US"/>
    </w:rPr>
  </w:style>
  <w:style w:type="paragraph" w:customStyle="1" w:styleId="tablecell">
    <w:name w:val="table cell"/>
    <w:basedOn w:val="a"/>
    <w:rsid w:val="0020749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20749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07493"/>
    <w:rPr>
      <w:rFonts w:ascii="Times" w:eastAsia="Malgun Gothic" w:hAnsi="Times" w:cs="Times New Roman"/>
      <w:kern w:val="0"/>
      <w:sz w:val="20"/>
      <w:szCs w:val="20"/>
      <w:lang w:val="en-GB" w:eastAsia="en-US"/>
    </w:rPr>
  </w:style>
  <w:style w:type="paragraph" w:styleId="ab">
    <w:name w:val="annotation text"/>
    <w:basedOn w:val="a"/>
    <w:link w:val="Char4"/>
    <w:uiPriority w:val="99"/>
    <w:rsid w:val="00207493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har4">
    <w:name w:val="批注文字 Char"/>
    <w:basedOn w:val="a0"/>
    <w:link w:val="ab"/>
    <w:uiPriority w:val="99"/>
    <w:rsid w:val="00207493"/>
    <w:rPr>
      <w:rFonts w:ascii="Times New Roman" w:eastAsia="Malgun Gothic" w:hAnsi="Times New Roman" w:cs="Times New Roman"/>
      <w:kern w:val="0"/>
      <w:sz w:val="20"/>
      <w:szCs w:val="20"/>
      <w:lang w:val="en-GB"/>
    </w:rPr>
  </w:style>
  <w:style w:type="paragraph" w:styleId="ac">
    <w:name w:val="caption"/>
    <w:basedOn w:val="a"/>
    <w:next w:val="a"/>
    <w:link w:val="Char5"/>
    <w:qFormat/>
    <w:rsid w:val="00207493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har5">
    <w:name w:val="题注 Char"/>
    <w:link w:val="ac"/>
    <w:locked/>
    <w:rsid w:val="00207493"/>
    <w:rPr>
      <w:rFonts w:ascii="Times New Roman" w:eastAsia="Malgun Gothic" w:hAnsi="Times New Roman" w:cs="Times New Roman"/>
      <w:b/>
      <w:bCs/>
      <w:kern w:val="0"/>
      <w:sz w:val="20"/>
      <w:szCs w:val="20"/>
      <w:lang w:eastAsia="en-US"/>
    </w:rPr>
  </w:style>
  <w:style w:type="character" w:styleId="ad">
    <w:name w:val="annotation reference"/>
    <w:rsid w:val="00207493"/>
    <w:rPr>
      <w:sz w:val="21"/>
      <w:szCs w:val="21"/>
    </w:rPr>
  </w:style>
  <w:style w:type="paragraph" w:styleId="ae">
    <w:name w:val="annotation subject"/>
    <w:basedOn w:val="ab"/>
    <w:next w:val="ab"/>
    <w:link w:val="Char6"/>
    <w:rsid w:val="0020749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b/>
      <w:bCs/>
      <w:sz w:val="22"/>
    </w:rPr>
  </w:style>
  <w:style w:type="character" w:customStyle="1" w:styleId="Char6">
    <w:name w:val="批注主题 Char"/>
    <w:basedOn w:val="Char4"/>
    <w:link w:val="ae"/>
    <w:rsid w:val="00207493"/>
    <w:rPr>
      <w:b/>
      <w:bCs/>
      <w:sz w:val="22"/>
      <w:lang w:eastAsia="en-US"/>
    </w:rPr>
  </w:style>
  <w:style w:type="paragraph" w:styleId="af">
    <w:name w:val="List Paragraph"/>
    <w:basedOn w:val="a"/>
    <w:uiPriority w:val="34"/>
    <w:qFormat/>
    <w:rsid w:val="00207493"/>
    <w:pPr>
      <w:ind w:leftChars="400" w:left="800"/>
    </w:pPr>
    <w:rPr>
      <w:rFonts w:eastAsia="Malgun Gothic"/>
    </w:rPr>
  </w:style>
  <w:style w:type="character" w:styleId="af0">
    <w:name w:val="FollowedHyperlink"/>
    <w:basedOn w:val="a0"/>
    <w:uiPriority w:val="99"/>
    <w:semiHidden/>
    <w:unhideWhenUsed/>
    <w:rsid w:val="0020749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1384</Words>
  <Characters>7893</Characters>
  <Application>Microsoft Office Word</Application>
  <DocSecurity>0</DocSecurity>
  <Lines>65</Lines>
  <Paragraphs>18</Paragraphs>
  <ScaleCrop>false</ScaleCrop>
  <Company>Huawei Technologies Co.,Ltd.</Company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Haitao Yang</dc:creator>
  <cp:keywords/>
  <dc:description/>
  <cp:lastModifiedBy>Haitao Yang</cp:lastModifiedBy>
  <cp:revision>16</cp:revision>
  <dcterms:created xsi:type="dcterms:W3CDTF">2012-02-04T04:51:00Z</dcterms:created>
  <dcterms:modified xsi:type="dcterms:W3CDTF">2012-02-08T17:47:00Z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(2)T212OJ7NoRsFTVdkrXeHU0X+3WkwHSjItyutZ7O83/H3P/x4D+F9886DLY8pr8h2Koe1S64M
gbs3nxX20GTIPGuxW6jcOtHL0tF8/ZPfWdiQzWdd9DUNID9tJTs6Gv5dQEvZZN+7sjGml5SU
fY471GLMcB268WC6GKEil0ADZ0Vwn8d0eTwif7Q+tVpLCAjYvk7OCxUpdou1H0trNqUBk+H2
xCGYJRfZaWG7oT0Tb1abq</vt:lpwstr>
  </property>
  <property fmtid="{D5CDD505-2E9C-101B-9397-08002B2CF9AE}" pid="3" name="_ms_pID_7253431">
    <vt:lpwstr>O/4uDNCt1vrLDAEPbDdAkbmIbkYZtIQhVNlaaqPUGrriV6lYyKZ
xwKu4iAW63tQi9ozjVCSSWpyUTOcahILVBsVKNq7LYIAsWqr7O+GVmO/vWlbGIgCmhw3YmV1
0h44CKXz0gpfivwU8vTmXY0YBJNV/tlwJbBN9qtQFahQHA==</vt:lpwstr>
  </property>
  <property fmtid="{D5CDD505-2E9C-101B-9397-08002B2CF9AE}" pid="4" name="sflag">
    <vt:lpwstr>1328720614</vt:lpwstr>
  </property>
</Properties>
</file>