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34256A" w:rsidP="00C97D78">
            <w:pPr>
              <w:tabs>
                <w:tab w:val="left" w:pos="7200"/>
              </w:tabs>
              <w:spacing w:before="0"/>
              <w:rPr>
                <w:b/>
                <w:szCs w:val="22"/>
                <w:lang w:val="en-CA"/>
              </w:rPr>
            </w:pPr>
            <w:r w:rsidRPr="0034256A">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627135">
              <w:rPr>
                <w:b/>
                <w:noProof/>
                <w:szCs w:val="22"/>
                <w:lang w:val="fr-FR" w:eastAsia="fr-F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627135">
              <w:rPr>
                <w:b/>
                <w:noProof/>
                <w:szCs w:val="22"/>
                <w:lang w:val="fr-FR" w:eastAsia="fr-F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E354C0">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B217D" w:rsidRPr="005B217D">
              <w:rPr>
                <w:lang w:val="en-CA"/>
              </w:rPr>
              <w:t>H</w:t>
            </w:r>
            <w:r w:rsidR="006B5E74" w:rsidRPr="006B5E74">
              <w:rPr>
                <w:u w:val="single"/>
                <w:lang w:val="en-CA"/>
              </w:rPr>
              <w:t>0</w:t>
            </w:r>
            <w:r w:rsidR="006B5E74">
              <w:rPr>
                <w:u w:val="single"/>
                <w:lang w:val="en-CA"/>
              </w:rPr>
              <w:t>321-r1</w:t>
            </w:r>
          </w:p>
        </w:tc>
      </w:tr>
    </w:tbl>
    <w:p w:rsidR="00E61DAC" w:rsidRPr="005B217D" w:rsidRDefault="00E61DAC" w:rsidP="00531AE9">
      <w:pPr>
        <w:spacing w:before="0"/>
        <w:rPr>
          <w:lang w:val="en-CA"/>
        </w:rPr>
      </w:pPr>
    </w:p>
    <w:tbl>
      <w:tblPr>
        <w:tblW w:w="9606" w:type="dxa"/>
        <w:tblLayout w:type="fixed"/>
        <w:tblLook w:val="0000"/>
      </w:tblPr>
      <w:tblGrid>
        <w:gridCol w:w="1458"/>
        <w:gridCol w:w="3895"/>
        <w:gridCol w:w="900"/>
        <w:gridCol w:w="3353"/>
      </w:tblGrid>
      <w:tr w:rsidR="00E61DAC" w:rsidRPr="005B217D" w:rsidTr="00730AA7">
        <w:tc>
          <w:tcPr>
            <w:tcW w:w="1458" w:type="dxa"/>
          </w:tcPr>
          <w:p w:rsidR="00E61DAC" w:rsidRPr="005B217D" w:rsidRDefault="00E61DAC">
            <w:pPr>
              <w:spacing w:before="60" w:after="60"/>
              <w:rPr>
                <w:i/>
                <w:szCs w:val="22"/>
                <w:lang w:val="en-CA"/>
              </w:rPr>
            </w:pPr>
            <w:r w:rsidRPr="005B217D">
              <w:rPr>
                <w:i/>
                <w:szCs w:val="22"/>
                <w:lang w:val="en-CA"/>
              </w:rPr>
              <w:t>Title:</w:t>
            </w:r>
          </w:p>
        </w:tc>
        <w:tc>
          <w:tcPr>
            <w:tcW w:w="8148" w:type="dxa"/>
            <w:gridSpan w:val="3"/>
          </w:tcPr>
          <w:p w:rsidR="00E61DAC" w:rsidRPr="005B217D" w:rsidRDefault="0090548B" w:rsidP="00D36646">
            <w:pPr>
              <w:spacing w:before="60" w:after="60"/>
              <w:rPr>
                <w:b/>
                <w:szCs w:val="22"/>
                <w:lang w:val="en-CA"/>
              </w:rPr>
            </w:pPr>
            <w:r>
              <w:rPr>
                <w:b/>
                <w:szCs w:val="22"/>
                <w:lang w:val="en-CA"/>
              </w:rPr>
              <w:t>AHG18</w:t>
            </w:r>
            <w:r w:rsidR="001A58EB">
              <w:rPr>
                <w:b/>
                <w:szCs w:val="22"/>
                <w:lang w:val="en-CA"/>
              </w:rPr>
              <w:t>:</w:t>
            </w:r>
            <w:r>
              <w:rPr>
                <w:b/>
                <w:szCs w:val="22"/>
                <w:lang w:val="en-CA"/>
              </w:rPr>
              <w:t xml:space="preserve"> </w:t>
            </w:r>
            <w:r w:rsidR="00093E66">
              <w:rPr>
                <w:b/>
                <w:szCs w:val="22"/>
                <w:lang w:val="en-CA"/>
              </w:rPr>
              <w:t xml:space="preserve">Resolution Adaptation </w:t>
            </w:r>
            <w:r w:rsidR="00D36646">
              <w:rPr>
                <w:b/>
                <w:szCs w:val="22"/>
                <w:lang w:val="en-CA"/>
              </w:rPr>
              <w:t>Coding (ARC)</w:t>
            </w:r>
            <w:r w:rsidR="00093E66">
              <w:rPr>
                <w:b/>
                <w:szCs w:val="22"/>
                <w:lang w:val="en-CA"/>
              </w:rPr>
              <w:t xml:space="preserve"> using single resolution in DPB</w:t>
            </w:r>
          </w:p>
        </w:tc>
      </w:tr>
      <w:tr w:rsidR="00E61DAC" w:rsidRPr="005B217D" w:rsidTr="00730AA7">
        <w:tc>
          <w:tcPr>
            <w:tcW w:w="1458" w:type="dxa"/>
          </w:tcPr>
          <w:p w:rsidR="00E61DAC" w:rsidRPr="005B217D" w:rsidRDefault="00E61DAC">
            <w:pPr>
              <w:spacing w:before="60" w:after="60"/>
              <w:rPr>
                <w:i/>
                <w:szCs w:val="22"/>
                <w:lang w:val="en-CA"/>
              </w:rPr>
            </w:pPr>
            <w:r w:rsidRPr="005B217D">
              <w:rPr>
                <w:i/>
                <w:szCs w:val="22"/>
                <w:lang w:val="en-CA"/>
              </w:rPr>
              <w:t>Status:</w:t>
            </w:r>
          </w:p>
        </w:tc>
        <w:tc>
          <w:tcPr>
            <w:tcW w:w="8148" w:type="dxa"/>
            <w:gridSpan w:val="3"/>
          </w:tcPr>
          <w:p w:rsidR="00E61DAC" w:rsidRPr="005B217D" w:rsidRDefault="00730AA7">
            <w:pPr>
              <w:spacing w:before="60" w:after="60"/>
              <w:rPr>
                <w:szCs w:val="22"/>
                <w:lang w:val="en-CA"/>
              </w:rPr>
            </w:pPr>
            <w:r w:rsidRPr="00AE341B">
              <w:rPr>
                <w:szCs w:val="22"/>
              </w:rPr>
              <w:t xml:space="preserve">Input Document to </w:t>
            </w:r>
            <w:r>
              <w:rPr>
                <w:szCs w:val="22"/>
              </w:rPr>
              <w:t>JCT-VC</w:t>
            </w:r>
          </w:p>
        </w:tc>
      </w:tr>
      <w:tr w:rsidR="00E61DAC" w:rsidRPr="005B217D" w:rsidTr="00730AA7">
        <w:tc>
          <w:tcPr>
            <w:tcW w:w="1458" w:type="dxa"/>
          </w:tcPr>
          <w:p w:rsidR="00E61DAC" w:rsidRPr="005B217D" w:rsidRDefault="00E61DAC">
            <w:pPr>
              <w:spacing w:before="60" w:after="60"/>
              <w:rPr>
                <w:i/>
                <w:szCs w:val="22"/>
                <w:lang w:val="en-CA"/>
              </w:rPr>
            </w:pPr>
            <w:r w:rsidRPr="005B217D">
              <w:rPr>
                <w:i/>
                <w:szCs w:val="22"/>
                <w:lang w:val="en-CA"/>
              </w:rPr>
              <w:t>Purpose:</w:t>
            </w:r>
          </w:p>
        </w:tc>
        <w:tc>
          <w:tcPr>
            <w:tcW w:w="8148" w:type="dxa"/>
            <w:gridSpan w:val="3"/>
          </w:tcPr>
          <w:p w:rsidR="00E61DAC" w:rsidRPr="005B217D" w:rsidRDefault="00730AA7">
            <w:pPr>
              <w:spacing w:before="60" w:after="60"/>
              <w:rPr>
                <w:szCs w:val="22"/>
                <w:lang w:val="en-CA"/>
              </w:rPr>
            </w:pPr>
            <w:r w:rsidRPr="00AE341B">
              <w:rPr>
                <w:szCs w:val="22"/>
              </w:rPr>
              <w:t>Proposal</w:t>
            </w:r>
          </w:p>
        </w:tc>
      </w:tr>
      <w:tr w:rsidR="00E61DAC" w:rsidRPr="005B217D" w:rsidTr="00730AA7">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895" w:type="dxa"/>
          </w:tcPr>
          <w:p w:rsidR="00E61DAC" w:rsidRPr="008645AF" w:rsidRDefault="00730AA7">
            <w:pPr>
              <w:spacing w:before="60" w:after="60"/>
              <w:rPr>
                <w:szCs w:val="22"/>
                <w:lang w:val="fr-FR"/>
              </w:rPr>
            </w:pPr>
            <w:r w:rsidRPr="00CC400C">
              <w:rPr>
                <w:lang w:val="fr-FR" w:eastAsia="ja-JP"/>
              </w:rPr>
              <w:t>Philippe Bordes</w:t>
            </w:r>
            <w:r>
              <w:rPr>
                <w:lang w:val="fr-FR" w:eastAsia="ja-JP"/>
              </w:rPr>
              <w:t>, Pierre Andrivon</w:t>
            </w:r>
            <w:r w:rsidR="00E61DAC" w:rsidRPr="008645AF">
              <w:rPr>
                <w:szCs w:val="22"/>
                <w:lang w:val="fr-FR"/>
              </w:rPr>
              <w:br/>
            </w:r>
            <w:r w:rsidRPr="007A0432">
              <w:rPr>
                <w:lang w:val="fr-FR" w:eastAsia="ja-JP"/>
              </w:rPr>
              <w:t>1, av. De Belle-Fontaine – CS17616</w:t>
            </w:r>
            <w:r w:rsidR="00E61DAC" w:rsidRPr="008645AF">
              <w:rPr>
                <w:szCs w:val="22"/>
                <w:lang w:val="fr-FR"/>
              </w:rPr>
              <w:br/>
            </w:r>
            <w:r w:rsidRPr="007A0432">
              <w:rPr>
                <w:lang w:val="fr-FR" w:eastAsia="ja-JP"/>
              </w:rPr>
              <w:t>35576 Cesson-Sévigné Cedex - France</w:t>
            </w:r>
            <w:r w:rsidRPr="008645AF">
              <w:rPr>
                <w:szCs w:val="22"/>
                <w:lang w:val="fr-FR"/>
              </w:rPr>
              <w:br/>
            </w:r>
          </w:p>
        </w:tc>
        <w:tc>
          <w:tcPr>
            <w:tcW w:w="900" w:type="dxa"/>
          </w:tcPr>
          <w:p w:rsidR="00E61DAC" w:rsidRPr="005B217D" w:rsidRDefault="00E61DAC">
            <w:pPr>
              <w:spacing w:before="60" w:after="60"/>
              <w:rPr>
                <w:szCs w:val="22"/>
                <w:lang w:val="en-CA"/>
              </w:rPr>
            </w:pPr>
            <w:r w:rsidRPr="008645AF">
              <w:rPr>
                <w:szCs w:val="22"/>
                <w:lang w:val="fr-FR"/>
              </w:rPr>
              <w:br/>
            </w:r>
            <w:r w:rsidRPr="005B217D">
              <w:rPr>
                <w:szCs w:val="22"/>
                <w:lang w:val="en-CA"/>
              </w:rPr>
              <w:t>Tel:</w:t>
            </w:r>
            <w:r w:rsidRPr="005B217D">
              <w:rPr>
                <w:szCs w:val="22"/>
                <w:lang w:val="en-CA"/>
              </w:rPr>
              <w:br/>
              <w:t>Email:</w:t>
            </w:r>
          </w:p>
        </w:tc>
        <w:tc>
          <w:tcPr>
            <w:tcW w:w="3353" w:type="dxa"/>
          </w:tcPr>
          <w:p w:rsidR="00E61DAC" w:rsidRPr="005B217D" w:rsidRDefault="00E61DAC" w:rsidP="005952A5">
            <w:pPr>
              <w:spacing w:before="60" w:after="60"/>
              <w:rPr>
                <w:szCs w:val="22"/>
                <w:lang w:val="en-CA"/>
              </w:rPr>
            </w:pPr>
            <w:r w:rsidRPr="005B217D">
              <w:rPr>
                <w:szCs w:val="22"/>
                <w:lang w:val="en-CA"/>
              </w:rPr>
              <w:br/>
            </w:r>
            <w:r w:rsidR="00730AA7">
              <w:rPr>
                <w:szCs w:val="22"/>
              </w:rPr>
              <w:t>+33-2-99-27-32-42</w:t>
            </w:r>
            <w:r w:rsidRPr="005B217D">
              <w:rPr>
                <w:szCs w:val="22"/>
                <w:lang w:val="en-CA"/>
              </w:rPr>
              <w:br/>
            </w:r>
            <w:hyperlink r:id="rId10" w:history="1">
              <w:r w:rsidR="00730AA7">
                <w:rPr>
                  <w:rStyle w:val="Hyperlink"/>
                  <w:szCs w:val="22"/>
                </w:rPr>
                <w:t>philippe.bordes@technicolor.com</w:t>
              </w:r>
            </w:hyperlink>
          </w:p>
        </w:tc>
      </w:tr>
      <w:tr w:rsidR="00E61DAC" w:rsidRPr="005B217D" w:rsidTr="00730AA7">
        <w:tc>
          <w:tcPr>
            <w:tcW w:w="1458" w:type="dxa"/>
          </w:tcPr>
          <w:p w:rsidR="00E61DAC" w:rsidRPr="005B217D" w:rsidRDefault="00E61DAC">
            <w:pPr>
              <w:spacing w:before="60" w:after="60"/>
              <w:rPr>
                <w:i/>
                <w:szCs w:val="22"/>
                <w:lang w:val="en-CA"/>
              </w:rPr>
            </w:pPr>
            <w:r w:rsidRPr="005B217D">
              <w:rPr>
                <w:i/>
                <w:szCs w:val="22"/>
                <w:lang w:val="en-CA"/>
              </w:rPr>
              <w:t>Source:</w:t>
            </w:r>
          </w:p>
        </w:tc>
        <w:tc>
          <w:tcPr>
            <w:tcW w:w="8148" w:type="dxa"/>
            <w:gridSpan w:val="3"/>
          </w:tcPr>
          <w:p w:rsidR="00E61DAC" w:rsidRPr="005B217D" w:rsidRDefault="00730AA7">
            <w:pPr>
              <w:spacing w:before="60" w:after="60"/>
              <w:rPr>
                <w:szCs w:val="22"/>
                <w:lang w:val="en-CA"/>
              </w:rPr>
            </w:pPr>
            <w:r>
              <w:rPr>
                <w:szCs w:val="22"/>
              </w:rPr>
              <w:t>Technicolor</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5C3027" w:rsidRDefault="00451169" w:rsidP="005C3027">
      <w:pPr>
        <w:jc w:val="both"/>
      </w:pPr>
      <w:r>
        <w:t>T</w:t>
      </w:r>
      <w:r w:rsidR="005C3027">
        <w:t>his contribution present</w:t>
      </w:r>
      <w:r>
        <w:t>s</w:t>
      </w:r>
      <w:r w:rsidR="005C3027">
        <w:t xml:space="preserve"> a method for implementing Adaptive Resolution Coding (ARC) using only one single reference pictures</w:t>
      </w:r>
      <w:r w:rsidRPr="00451169">
        <w:t xml:space="preserve"> </w:t>
      </w:r>
      <w:r>
        <w:t>resolution</w:t>
      </w:r>
      <w:r w:rsidR="005C3027">
        <w:t xml:space="preserve"> for prediction. It is reported the encoding gains are between 0.</w:t>
      </w:r>
      <w:r w:rsidR="00AC38CA">
        <w:t>1</w:t>
      </w:r>
      <w:r w:rsidR="005C3027">
        <w:t xml:space="preserve">% to </w:t>
      </w:r>
      <w:r w:rsidR="008D3A40">
        <w:t>1.8</w:t>
      </w:r>
      <w:r w:rsidR="005C3027">
        <w:t xml:space="preserve">% </w:t>
      </w:r>
      <w:r w:rsidR="004041B5">
        <w:t xml:space="preserve">in Luma and up to 4.9% in Chroma </w:t>
      </w:r>
      <w:r w:rsidR="00C95A82">
        <w:t xml:space="preserve">on average </w:t>
      </w:r>
      <w:r w:rsidR="005C3027">
        <w:t>depending on configuration cases</w:t>
      </w:r>
      <w:r w:rsidR="00C95A82" w:rsidRPr="00C95A82">
        <w:t xml:space="preserve"> </w:t>
      </w:r>
      <w:r w:rsidR="00C95A82">
        <w:t>and scenarios (Low-to-High or High-to-Low)</w:t>
      </w:r>
      <w:r w:rsidR="005C3027">
        <w:t>. The DPB memory size is reduced at the decoder side, compared to previous ARC proposals.</w:t>
      </w:r>
    </w:p>
    <w:p w:rsidR="00263398" w:rsidRPr="005C3027" w:rsidRDefault="005C3027" w:rsidP="009234A5">
      <w:pPr>
        <w:jc w:val="both"/>
      </w:pPr>
      <w:r>
        <w:t>At the encoder side, both resolutions are still necessary to compute motion estimation only.</w:t>
      </w:r>
    </w:p>
    <w:p w:rsidR="00745F6B" w:rsidRPr="005B217D" w:rsidRDefault="00745F6B" w:rsidP="00E11923">
      <w:pPr>
        <w:pStyle w:val="Heading1"/>
        <w:rPr>
          <w:lang w:val="en-CA"/>
        </w:rPr>
      </w:pPr>
      <w:r w:rsidRPr="005B217D">
        <w:rPr>
          <w:lang w:val="en-CA"/>
        </w:rPr>
        <w:t>Introduction</w:t>
      </w:r>
      <w:r w:rsidR="004509C5">
        <w:rPr>
          <w:lang w:val="en-CA"/>
        </w:rPr>
        <w:t>:</w:t>
      </w:r>
      <w:r w:rsidRPr="005B217D">
        <w:rPr>
          <w:lang w:val="en-CA"/>
        </w:rPr>
        <w:t xml:space="preserve"> </w:t>
      </w:r>
      <w:r w:rsidR="004509C5">
        <w:rPr>
          <w:lang w:val="en-CA"/>
        </w:rPr>
        <w:t>problem statement</w:t>
      </w:r>
    </w:p>
    <w:p w:rsidR="00F310CA" w:rsidRDefault="00F310CA" w:rsidP="009234A5">
      <w:pPr>
        <w:jc w:val="both"/>
        <w:rPr>
          <w:szCs w:val="22"/>
        </w:rPr>
      </w:pPr>
      <w:r>
        <w:rPr>
          <w:szCs w:val="22"/>
        </w:rPr>
        <w:t>The concept of Adaptive Resolution Change (ARC) in HEVC – adapting resolution dynamically in response to circumstance</w:t>
      </w:r>
      <w:r w:rsidR="00CE7803">
        <w:rPr>
          <w:szCs w:val="22"/>
        </w:rPr>
        <w:t>s</w:t>
      </w:r>
      <w:r w:rsidR="006F6426">
        <w:rPr>
          <w:szCs w:val="22"/>
        </w:rPr>
        <w:t>, without inserting IDR</w:t>
      </w:r>
      <w:r>
        <w:rPr>
          <w:szCs w:val="22"/>
        </w:rPr>
        <w:t xml:space="preserve"> – </w:t>
      </w:r>
      <w:r w:rsidR="008F4653">
        <w:rPr>
          <w:szCs w:val="22"/>
        </w:rPr>
        <w:t>has been</w:t>
      </w:r>
      <w:r>
        <w:rPr>
          <w:szCs w:val="22"/>
        </w:rPr>
        <w:t xml:space="preserve"> introduced in the </w:t>
      </w:r>
      <w:r w:rsidR="00082C53">
        <w:rPr>
          <w:szCs w:val="22"/>
        </w:rPr>
        <w:t>context of HEVC by JCTVC-F158 [1</w:t>
      </w:r>
      <w:r>
        <w:rPr>
          <w:szCs w:val="22"/>
        </w:rPr>
        <w:t>]</w:t>
      </w:r>
      <w:r w:rsidR="008F4653">
        <w:rPr>
          <w:szCs w:val="22"/>
        </w:rPr>
        <w:t xml:space="preserve">. </w:t>
      </w:r>
      <w:r w:rsidR="00E53634">
        <w:rPr>
          <w:szCs w:val="22"/>
        </w:rPr>
        <w:t xml:space="preserve">One added value of the approach is </w:t>
      </w:r>
      <w:r w:rsidR="00CE7803">
        <w:rPr>
          <w:szCs w:val="22"/>
        </w:rPr>
        <w:t xml:space="preserve">to </w:t>
      </w:r>
      <w:r w:rsidR="00E53634">
        <w:rPr>
          <w:szCs w:val="22"/>
        </w:rPr>
        <w:t>not insert IDR at resolution change point and</w:t>
      </w:r>
      <w:r w:rsidR="00CE7803">
        <w:rPr>
          <w:szCs w:val="22"/>
        </w:rPr>
        <w:t xml:space="preserve"> to</w:t>
      </w:r>
      <w:r w:rsidR="00E53634">
        <w:rPr>
          <w:szCs w:val="22"/>
        </w:rPr>
        <w:t xml:space="preserve"> continue </w:t>
      </w:r>
      <w:r w:rsidR="00CE7803">
        <w:rPr>
          <w:szCs w:val="22"/>
        </w:rPr>
        <w:t xml:space="preserve">temporal </w:t>
      </w:r>
      <w:r w:rsidR="00E53634">
        <w:rPr>
          <w:szCs w:val="22"/>
        </w:rPr>
        <w:t xml:space="preserve">predicting across the resolution change. </w:t>
      </w:r>
      <w:r w:rsidR="008F4653">
        <w:rPr>
          <w:szCs w:val="22"/>
        </w:rPr>
        <w:t>Further studies reported</w:t>
      </w:r>
      <w:r w:rsidR="006F6426">
        <w:rPr>
          <w:szCs w:val="22"/>
        </w:rPr>
        <w:t xml:space="preserve"> potential gains between 3% to 30%</w:t>
      </w:r>
      <w:r w:rsidR="008F4653">
        <w:rPr>
          <w:szCs w:val="22"/>
        </w:rPr>
        <w:t xml:space="preserve"> </w:t>
      </w:r>
      <w:r w:rsidR="006F6426">
        <w:rPr>
          <w:szCs w:val="22"/>
        </w:rPr>
        <w:t>depending on the original frame size</w:t>
      </w:r>
      <w:r w:rsidR="005F7457">
        <w:rPr>
          <w:szCs w:val="22"/>
        </w:rPr>
        <w:t xml:space="preserve"> and configuration, and using one empirical resolution selection method</w:t>
      </w:r>
      <w:r w:rsidR="006F6426">
        <w:rPr>
          <w:szCs w:val="22"/>
        </w:rPr>
        <w:t xml:space="preserve"> </w:t>
      </w:r>
      <w:r w:rsidR="00FD4D06">
        <w:rPr>
          <w:szCs w:val="22"/>
        </w:rPr>
        <w:t>[2]</w:t>
      </w:r>
      <w:r>
        <w:rPr>
          <w:szCs w:val="22"/>
        </w:rPr>
        <w:t xml:space="preserve">. </w:t>
      </w:r>
      <w:r w:rsidR="00E53634">
        <w:rPr>
          <w:szCs w:val="22"/>
        </w:rPr>
        <w:t>However, in the proposed implementation, both resolutions (low and high) are stored in the DPB for every reference pictures</w:t>
      </w:r>
      <w:r w:rsidR="005A5B22">
        <w:rPr>
          <w:szCs w:val="22"/>
        </w:rPr>
        <w:t xml:space="preserve"> (</w:t>
      </w:r>
      <w:r w:rsidR="0034256A">
        <w:rPr>
          <w:szCs w:val="22"/>
        </w:rPr>
        <w:fldChar w:fldCharType="begin"/>
      </w:r>
      <w:r w:rsidR="005A5B22">
        <w:rPr>
          <w:szCs w:val="22"/>
        </w:rPr>
        <w:instrText xml:space="preserve"> REF _Ref314757604 \h </w:instrText>
      </w:r>
      <w:r w:rsidR="0034256A">
        <w:rPr>
          <w:szCs w:val="22"/>
        </w:rPr>
      </w:r>
      <w:r w:rsidR="0034256A">
        <w:rPr>
          <w:szCs w:val="22"/>
        </w:rPr>
        <w:fldChar w:fldCharType="separate"/>
      </w:r>
      <w:r w:rsidR="005A5B22">
        <w:t xml:space="preserve">Figure </w:t>
      </w:r>
      <w:r w:rsidR="005A5B22">
        <w:rPr>
          <w:noProof/>
        </w:rPr>
        <w:t>1</w:t>
      </w:r>
      <w:r w:rsidR="0034256A">
        <w:rPr>
          <w:szCs w:val="22"/>
        </w:rPr>
        <w:fldChar w:fldCharType="end"/>
      </w:r>
      <w:r w:rsidR="005A5B22">
        <w:rPr>
          <w:szCs w:val="22"/>
        </w:rPr>
        <w:t>)</w:t>
      </w:r>
      <w:r w:rsidR="00DB26FA">
        <w:rPr>
          <w:szCs w:val="22"/>
        </w:rPr>
        <w:t>. This increases the decoder memory amount requirements</w:t>
      </w:r>
      <w:r w:rsidR="00E53634">
        <w:rPr>
          <w:szCs w:val="22"/>
        </w:rPr>
        <w:t>. The prediction is built using the reference picture with same resolution as the current frame.</w:t>
      </w:r>
    </w:p>
    <w:p w:rsidR="00F310CA" w:rsidRDefault="00F310CA" w:rsidP="009234A5">
      <w:pPr>
        <w:jc w:val="both"/>
        <w:rPr>
          <w:szCs w:val="22"/>
        </w:rPr>
      </w:pPr>
      <w:r>
        <w:rPr>
          <w:szCs w:val="22"/>
        </w:rPr>
        <w:t xml:space="preserve">This contribution is intended to </w:t>
      </w:r>
      <w:r w:rsidR="00DB26FA">
        <w:rPr>
          <w:szCs w:val="22"/>
        </w:rPr>
        <w:t xml:space="preserve">cope with this limitation and to </w:t>
      </w:r>
      <w:r>
        <w:rPr>
          <w:szCs w:val="22"/>
        </w:rPr>
        <w:t>answer one mandate of AH</w:t>
      </w:r>
      <w:r w:rsidR="00DB26FA">
        <w:rPr>
          <w:szCs w:val="22"/>
        </w:rPr>
        <w:t>G 18 on Resolution Adaption [3]:</w:t>
      </w:r>
    </w:p>
    <w:p w:rsidR="00DB26FA" w:rsidRDefault="00DB26FA" w:rsidP="00DB26FA">
      <w:pPr>
        <w:numPr>
          <w:ilvl w:val="0"/>
          <w:numId w:val="11"/>
        </w:numPr>
        <w:tabs>
          <w:tab w:val="left" w:pos="360"/>
        </w:tabs>
        <w:spacing w:before="60" w:after="60"/>
        <w:rPr>
          <w:i/>
        </w:rPr>
      </w:pPr>
      <w:r w:rsidRPr="00DB26FA">
        <w:rPr>
          <w:i/>
        </w:rPr>
        <w:t xml:space="preserve">Determine the necessity of </w:t>
      </w:r>
      <w:r w:rsidR="005310D2" w:rsidRPr="00DB26FA">
        <w:rPr>
          <w:i/>
        </w:rPr>
        <w:t>keeping both</w:t>
      </w:r>
      <w:r w:rsidRPr="00DB26FA">
        <w:rPr>
          <w:i/>
        </w:rPr>
        <w:t xml:space="preserve"> resolutions in buffer and suitable limitations on DPB for managing complexity</w:t>
      </w:r>
      <w:r w:rsidR="003A1EC9">
        <w:rPr>
          <w:i/>
        </w:rPr>
        <w:t>.</w:t>
      </w:r>
    </w:p>
    <w:p w:rsidR="003A1EC9" w:rsidRPr="003A1EC9" w:rsidRDefault="003A1EC9" w:rsidP="003A1EC9">
      <w:pPr>
        <w:spacing w:before="60" w:after="60"/>
        <w:jc w:val="both"/>
      </w:pPr>
      <w:r>
        <w:t xml:space="preserve">With this proposal, only </w:t>
      </w:r>
      <w:r w:rsidRPr="00F66CB9">
        <w:rPr>
          <w:u w:val="single"/>
        </w:rPr>
        <w:t>one single resolution of the reconstructed frames is stored in the DPB</w:t>
      </w:r>
      <w:r w:rsidR="00F66CB9">
        <w:t xml:space="preserve"> for the decoder</w:t>
      </w:r>
      <w:r>
        <w:t xml:space="preserve">. There is no </w:t>
      </w:r>
      <w:r w:rsidR="005310D2">
        <w:t>additional</w:t>
      </w:r>
      <w:r>
        <w:t xml:space="preserve"> down-sampling (or up-sampling) of reconstructed reference frames at the decoder side.</w:t>
      </w:r>
      <w:r w:rsidR="00F66CB9">
        <w:t xml:space="preserve"> Both resolutions are still necessary at the encoder side for motion estimat</w:t>
      </w:r>
      <w:r w:rsidR="008B012C">
        <w:t>i</w:t>
      </w:r>
      <w:r w:rsidR="00F66CB9">
        <w:t>on.</w:t>
      </w:r>
    </w:p>
    <w:p w:rsidR="00662429" w:rsidRDefault="003A1EC9" w:rsidP="00662429">
      <w:pPr>
        <w:jc w:val="center"/>
      </w:pPr>
      <w:r>
        <w:object w:dxaOrig="9418" w:dyaOrig="96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75pt;height:304.5pt" o:ole="">
            <v:imagedata r:id="rId11" o:title=""/>
          </v:shape>
          <o:OLEObject Type="Embed" ProgID="Visio.Drawing.11" ShapeID="_x0000_i1025" DrawAspect="Content" ObjectID="_1389190506" r:id="rId12"/>
        </w:object>
      </w:r>
    </w:p>
    <w:p w:rsidR="00662429" w:rsidRPr="00DB26FA" w:rsidRDefault="00662429" w:rsidP="003A1EC9">
      <w:pPr>
        <w:pStyle w:val="Caption"/>
        <w:jc w:val="center"/>
        <w:rPr>
          <w:szCs w:val="22"/>
        </w:rPr>
      </w:pPr>
      <w:bookmarkStart w:id="0" w:name="_Ref314757604"/>
      <w:r>
        <w:t xml:space="preserve">Figure </w:t>
      </w:r>
      <w:fldSimple w:instr=" SEQ Figure \* ARABIC ">
        <w:r w:rsidR="0034640E">
          <w:rPr>
            <w:noProof/>
          </w:rPr>
          <w:t>1</w:t>
        </w:r>
      </w:fldSimple>
      <w:bookmarkEnd w:id="0"/>
      <w:r>
        <w:t xml:space="preserve">: </w:t>
      </w:r>
      <w:r w:rsidR="003A1EC9">
        <w:t>In previous ARC implementation, the DPB contains both the reconstructed pictures marked as reference (in white) and the corresponding down-sampled (resp. up-sampled) resolutions (in grey).</w:t>
      </w:r>
    </w:p>
    <w:p w:rsidR="00BD1344" w:rsidRDefault="00BD1344" w:rsidP="00BD1344">
      <w:pPr>
        <w:pStyle w:val="Heading1"/>
        <w:rPr>
          <w:lang w:val="en-CA"/>
        </w:rPr>
      </w:pPr>
      <w:r>
        <w:rPr>
          <w:lang w:val="en-CA"/>
        </w:rPr>
        <w:t>Approach</w:t>
      </w:r>
    </w:p>
    <w:p w:rsidR="00CA21AB" w:rsidRDefault="00CA21AB" w:rsidP="00CA21AB">
      <w:pPr>
        <w:jc w:val="both"/>
        <w:rPr>
          <w:lang w:val="en-CA"/>
        </w:rPr>
      </w:pPr>
      <w:r>
        <w:rPr>
          <w:lang w:val="en-CA"/>
        </w:rPr>
        <w:t xml:space="preserve">In HEVC, the interpolation filters used to build the </w:t>
      </w:r>
      <w:r w:rsidR="008B012C">
        <w:rPr>
          <w:lang w:val="en-CA"/>
        </w:rPr>
        <w:t>Prediction</w:t>
      </w:r>
      <w:r>
        <w:rPr>
          <w:lang w:val="en-CA"/>
        </w:rPr>
        <w:t xml:space="preserve"> with motion compensation supports fractional values (frac</w:t>
      </w:r>
      <w:r w:rsidRPr="00CA21AB">
        <w:rPr>
          <w:vertAlign w:val="subscript"/>
          <w:lang w:val="en-CA"/>
        </w:rPr>
        <w:t>x</w:t>
      </w:r>
      <w:r>
        <w:rPr>
          <w:lang w:val="en-CA"/>
        </w:rPr>
        <w:t>,frac</w:t>
      </w:r>
      <w:r w:rsidRPr="00CA21AB">
        <w:rPr>
          <w:vertAlign w:val="subscript"/>
          <w:lang w:val="en-CA"/>
        </w:rPr>
        <w:t>y</w:t>
      </w:r>
      <w:r>
        <w:rPr>
          <w:lang w:val="en-CA"/>
        </w:rPr>
        <w:t xml:space="preserve">) of motion vectors (1/4 pel precision </w:t>
      </w:r>
      <w:r w:rsidR="00101AED">
        <w:rPr>
          <w:lang w:val="en-CA"/>
        </w:rPr>
        <w:t>for</w:t>
      </w:r>
      <w:r>
        <w:rPr>
          <w:lang w:val="en-CA"/>
        </w:rPr>
        <w:t xml:space="preserve"> Luma and 1/8 pel  precision </w:t>
      </w:r>
      <w:r w:rsidR="00101AED">
        <w:rPr>
          <w:lang w:val="en-CA"/>
        </w:rPr>
        <w:t>for</w:t>
      </w:r>
      <w:r>
        <w:rPr>
          <w:lang w:val="en-CA"/>
        </w:rPr>
        <w:t xml:space="preserve"> Chroma)</w:t>
      </w:r>
      <w:r w:rsidR="001E4057">
        <w:rPr>
          <w:lang w:val="en-CA"/>
        </w:rPr>
        <w:t xml:space="preserve"> </w:t>
      </w:r>
      <w:r w:rsidR="003A5813">
        <w:rPr>
          <w:lang w:val="en-CA"/>
        </w:rPr>
        <w:t>(</w:t>
      </w:r>
      <w:r w:rsidR="0034256A">
        <w:rPr>
          <w:lang w:val="en-CA"/>
        </w:rPr>
        <w:fldChar w:fldCharType="begin"/>
      </w:r>
      <w:r w:rsidR="003A5813">
        <w:rPr>
          <w:lang w:val="en-CA"/>
        </w:rPr>
        <w:instrText xml:space="preserve"> REF _Ref314768338 \h </w:instrText>
      </w:r>
      <w:r w:rsidR="0034256A">
        <w:rPr>
          <w:lang w:val="en-CA"/>
        </w:rPr>
      </w:r>
      <w:r w:rsidR="0034256A">
        <w:rPr>
          <w:lang w:val="en-CA"/>
        </w:rPr>
        <w:fldChar w:fldCharType="separate"/>
      </w:r>
      <w:r w:rsidR="003A5813">
        <w:t xml:space="preserve">Figure </w:t>
      </w:r>
      <w:r w:rsidR="003A5813">
        <w:rPr>
          <w:noProof/>
        </w:rPr>
        <w:t>2</w:t>
      </w:r>
      <w:r w:rsidR="0034256A">
        <w:rPr>
          <w:lang w:val="en-CA"/>
        </w:rPr>
        <w:fldChar w:fldCharType="end"/>
      </w:r>
      <w:r w:rsidR="003A5813">
        <w:rPr>
          <w:lang w:val="en-CA"/>
        </w:rPr>
        <w:t>)</w:t>
      </w:r>
      <w:r>
        <w:rPr>
          <w:lang w:val="en-CA"/>
        </w:rPr>
        <w:t xml:space="preserve">. They are separable filters: the Horizontal filter first </w:t>
      </w:r>
      <w:r w:rsidR="00414640">
        <w:rPr>
          <w:lang w:val="en-CA"/>
        </w:rPr>
        <w:t>MCI</w:t>
      </w:r>
      <w:r w:rsidR="00414640" w:rsidRPr="00414640">
        <w:rPr>
          <w:vertAlign w:val="subscript"/>
          <w:lang w:val="en-CA"/>
        </w:rPr>
        <w:t>H</w:t>
      </w:r>
      <w:r>
        <w:rPr>
          <w:lang w:val="en-CA"/>
        </w:rPr>
        <w:t>(frac</w:t>
      </w:r>
      <w:r w:rsidRPr="00CA21AB">
        <w:rPr>
          <w:vertAlign w:val="subscript"/>
          <w:lang w:val="en-CA"/>
        </w:rPr>
        <w:t>x</w:t>
      </w:r>
      <w:r>
        <w:rPr>
          <w:lang w:val="en-CA"/>
        </w:rPr>
        <w:t xml:space="preserve">) and the Vertical filter next </w:t>
      </w:r>
      <w:r w:rsidR="00414640">
        <w:rPr>
          <w:lang w:val="en-CA"/>
        </w:rPr>
        <w:t>MCI</w:t>
      </w:r>
      <w:r w:rsidR="00414640" w:rsidRPr="00414640">
        <w:rPr>
          <w:vertAlign w:val="subscript"/>
          <w:lang w:val="en-CA"/>
        </w:rPr>
        <w:t>V</w:t>
      </w:r>
      <w:r>
        <w:rPr>
          <w:lang w:val="en-CA"/>
        </w:rPr>
        <w:t>(frac</w:t>
      </w:r>
      <w:r w:rsidRPr="00CA21AB">
        <w:rPr>
          <w:vertAlign w:val="subscript"/>
          <w:lang w:val="en-CA"/>
        </w:rPr>
        <w:t>y</w:t>
      </w:r>
      <w:r>
        <w:rPr>
          <w:lang w:val="en-CA"/>
        </w:rPr>
        <w:t>).</w:t>
      </w:r>
    </w:p>
    <w:p w:rsidR="003A5813" w:rsidRDefault="003A5813" w:rsidP="003A5813">
      <w:pPr>
        <w:jc w:val="center"/>
      </w:pPr>
      <w:r>
        <w:object w:dxaOrig="4729" w:dyaOrig="4304">
          <v:shape id="_x0000_i1026" type="#_x0000_t75" style="width:236.25pt;height:215.25pt" o:ole="">
            <v:imagedata r:id="rId13" o:title=""/>
          </v:shape>
          <o:OLEObject Type="Embed" ProgID="Visio.Drawing.11" ShapeID="_x0000_i1026" DrawAspect="Content" ObjectID="_1389190507" r:id="rId14"/>
        </w:object>
      </w:r>
    </w:p>
    <w:p w:rsidR="003A5813" w:rsidRDefault="003A5813" w:rsidP="003A5813">
      <w:pPr>
        <w:pStyle w:val="Caption"/>
        <w:jc w:val="center"/>
        <w:rPr>
          <w:lang w:val="en-CA"/>
        </w:rPr>
      </w:pPr>
      <w:bookmarkStart w:id="1" w:name="_Ref314768338"/>
      <w:r>
        <w:t xml:space="preserve">Figure </w:t>
      </w:r>
      <w:fldSimple w:instr=" SEQ Figure \* ARABIC ">
        <w:r w:rsidR="0034640E">
          <w:rPr>
            <w:noProof/>
          </w:rPr>
          <w:t>2</w:t>
        </w:r>
      </w:fldSimple>
      <w:bookmarkEnd w:id="1"/>
      <w:r>
        <w:t xml:space="preserve">: The position </w:t>
      </w:r>
      <w:r w:rsidR="00914608">
        <w:t>(</w:t>
      </w:r>
      <w:r w:rsidR="00914608">
        <w:rPr>
          <w:lang w:val="en-CA"/>
        </w:rPr>
        <w:t>frac</w:t>
      </w:r>
      <w:r w:rsidR="00914608" w:rsidRPr="00CA21AB">
        <w:rPr>
          <w:vertAlign w:val="subscript"/>
          <w:lang w:val="en-CA"/>
        </w:rPr>
        <w:t>x</w:t>
      </w:r>
      <w:r w:rsidR="00914608">
        <w:rPr>
          <w:lang w:val="en-CA"/>
        </w:rPr>
        <w:t>,frac</w:t>
      </w:r>
      <w:r w:rsidR="00914608" w:rsidRPr="00CA21AB">
        <w:rPr>
          <w:vertAlign w:val="subscript"/>
          <w:lang w:val="en-CA"/>
        </w:rPr>
        <w:t>y</w:t>
      </w:r>
      <w:r w:rsidR="00914608">
        <w:t xml:space="preserve">) </w:t>
      </w:r>
      <w:r>
        <w:t>of the interpolated samples (in grey) with respect to the original samples in the reference picture (in black).</w:t>
      </w:r>
    </w:p>
    <w:p w:rsidR="00CA21AB" w:rsidRDefault="00CA21AB" w:rsidP="00CA21AB">
      <w:pPr>
        <w:jc w:val="both"/>
        <w:rPr>
          <w:lang w:val="en-CA"/>
        </w:rPr>
      </w:pPr>
      <w:r>
        <w:rPr>
          <w:lang w:val="en-CA"/>
        </w:rPr>
        <w:lastRenderedPageBreak/>
        <w:t>In ARC proposals, a set of filters are used for up or down scaling the reference pictures</w:t>
      </w:r>
      <w:r w:rsidR="00D44990">
        <w:rPr>
          <w:lang w:val="en-CA"/>
        </w:rPr>
        <w:t xml:space="preserve"> that will be needed across a resolution switch point</w:t>
      </w:r>
      <w:r w:rsidR="00414640">
        <w:rPr>
          <w:lang w:val="en-CA"/>
        </w:rPr>
        <w:t xml:space="preserve">. They are </w:t>
      </w:r>
      <w:r w:rsidR="0046359B">
        <w:rPr>
          <w:lang w:val="en-CA"/>
        </w:rPr>
        <w:t>Horizontal SC</w:t>
      </w:r>
      <w:r w:rsidR="0046359B" w:rsidRPr="0046359B">
        <w:rPr>
          <w:vertAlign w:val="subscript"/>
          <w:lang w:val="en-CA"/>
        </w:rPr>
        <w:t>H</w:t>
      </w:r>
      <w:r w:rsidR="00265E37">
        <w:rPr>
          <w:lang w:val="en-CA"/>
        </w:rPr>
        <w:t>(</w:t>
      </w:r>
      <w:r w:rsidR="00265E37">
        <w:rPr>
          <w:lang w:val="en-CA"/>
        </w:rPr>
        <w:sym w:font="Symbol" w:char="F071"/>
      </w:r>
      <w:r w:rsidR="00265E37" w:rsidRPr="00265E37">
        <w:rPr>
          <w:vertAlign w:val="subscript"/>
          <w:lang w:val="en-CA"/>
        </w:rPr>
        <w:t>x</w:t>
      </w:r>
      <w:r w:rsidR="00265E37">
        <w:rPr>
          <w:lang w:val="en-CA"/>
        </w:rPr>
        <w:t>)</w:t>
      </w:r>
      <w:r w:rsidR="0046359B">
        <w:rPr>
          <w:lang w:val="en-CA"/>
        </w:rPr>
        <w:t xml:space="preserve"> and </w:t>
      </w:r>
      <w:r w:rsidR="004B4592">
        <w:rPr>
          <w:lang w:val="en-CA"/>
        </w:rPr>
        <w:t>Vertical</w:t>
      </w:r>
      <w:r w:rsidR="0046359B">
        <w:rPr>
          <w:lang w:val="en-CA"/>
        </w:rPr>
        <w:t xml:space="preserve"> SC</w:t>
      </w:r>
      <w:r w:rsidR="0046359B" w:rsidRPr="0046359B">
        <w:rPr>
          <w:vertAlign w:val="subscript"/>
          <w:lang w:val="en-CA"/>
        </w:rPr>
        <w:t>V</w:t>
      </w:r>
      <w:r w:rsidR="00265E37">
        <w:rPr>
          <w:lang w:val="en-CA"/>
        </w:rPr>
        <w:t>(</w:t>
      </w:r>
      <w:r w:rsidR="00265E37">
        <w:rPr>
          <w:lang w:val="en-CA"/>
        </w:rPr>
        <w:sym w:font="Symbol" w:char="F071"/>
      </w:r>
      <w:r w:rsidR="00265E37" w:rsidRPr="00265E37">
        <w:rPr>
          <w:vertAlign w:val="subscript"/>
          <w:lang w:val="en-CA"/>
        </w:rPr>
        <w:t>y</w:t>
      </w:r>
      <w:r w:rsidR="00265E37">
        <w:rPr>
          <w:lang w:val="en-CA"/>
        </w:rPr>
        <w:t>)</w:t>
      </w:r>
      <w:r w:rsidR="0046359B">
        <w:rPr>
          <w:lang w:val="en-CA"/>
        </w:rPr>
        <w:t xml:space="preserve"> </w:t>
      </w:r>
      <w:r w:rsidR="00414640">
        <w:rPr>
          <w:lang w:val="en-CA"/>
        </w:rPr>
        <w:t xml:space="preserve">separable filters </w:t>
      </w:r>
      <w:r>
        <w:rPr>
          <w:lang w:val="en-CA"/>
        </w:rPr>
        <w:t xml:space="preserve">too. </w:t>
      </w:r>
      <w:r w:rsidR="00265E37">
        <w:rPr>
          <w:lang w:val="en-CA"/>
        </w:rPr>
        <w:t>The parameters (</w:t>
      </w:r>
      <w:r w:rsidR="00265E37">
        <w:rPr>
          <w:lang w:val="en-CA"/>
        </w:rPr>
        <w:sym w:font="Symbol" w:char="F071"/>
      </w:r>
      <w:r w:rsidR="00265E37" w:rsidRPr="00265E37">
        <w:rPr>
          <w:vertAlign w:val="subscript"/>
          <w:lang w:val="en-CA"/>
        </w:rPr>
        <w:t>x</w:t>
      </w:r>
      <w:r w:rsidR="00265E37">
        <w:rPr>
          <w:lang w:val="en-CA"/>
        </w:rPr>
        <w:t>,</w:t>
      </w:r>
      <w:r w:rsidR="00265E37" w:rsidRPr="00265E37">
        <w:rPr>
          <w:lang w:val="en-CA"/>
        </w:rPr>
        <w:t xml:space="preserve"> </w:t>
      </w:r>
      <w:r w:rsidR="00265E37">
        <w:rPr>
          <w:lang w:val="en-CA"/>
        </w:rPr>
        <w:sym w:font="Symbol" w:char="F071"/>
      </w:r>
      <w:r w:rsidR="00265E37" w:rsidRPr="00265E37">
        <w:rPr>
          <w:vertAlign w:val="subscript"/>
          <w:lang w:val="en-CA"/>
        </w:rPr>
        <w:t>y</w:t>
      </w:r>
      <w:r w:rsidR="00265E37">
        <w:rPr>
          <w:lang w:val="en-CA"/>
        </w:rPr>
        <w:t xml:space="preserve">) are the Horizontal and Vertical phase, that is the relative position of the pixel to interpolate in the original </w:t>
      </w:r>
      <w:r w:rsidR="00B83C99">
        <w:rPr>
          <w:lang w:val="en-CA"/>
        </w:rPr>
        <w:t xml:space="preserve">picture </w:t>
      </w:r>
      <w:r w:rsidR="00265E37">
        <w:rPr>
          <w:lang w:val="en-CA"/>
        </w:rPr>
        <w:t>grid</w:t>
      </w:r>
      <w:r w:rsidR="00D33625">
        <w:rPr>
          <w:lang w:val="en-CA"/>
        </w:rPr>
        <w:t xml:space="preserve"> (</w:t>
      </w:r>
      <w:r w:rsidR="0034256A">
        <w:rPr>
          <w:lang w:val="en-CA"/>
        </w:rPr>
        <w:fldChar w:fldCharType="begin"/>
      </w:r>
      <w:r w:rsidR="00225410">
        <w:rPr>
          <w:lang w:val="en-CA"/>
        </w:rPr>
        <w:instrText xml:space="preserve"> REF _Ref314768411 \h </w:instrText>
      </w:r>
      <w:r w:rsidR="0034256A">
        <w:rPr>
          <w:lang w:val="en-CA"/>
        </w:rPr>
      </w:r>
      <w:r w:rsidR="0034256A">
        <w:rPr>
          <w:lang w:val="en-CA"/>
        </w:rPr>
        <w:fldChar w:fldCharType="separate"/>
      </w:r>
      <w:r w:rsidR="00225410">
        <w:t xml:space="preserve">Figure </w:t>
      </w:r>
      <w:r w:rsidR="00225410">
        <w:rPr>
          <w:noProof/>
        </w:rPr>
        <w:t>3</w:t>
      </w:r>
      <w:r w:rsidR="0034256A">
        <w:rPr>
          <w:lang w:val="en-CA"/>
        </w:rPr>
        <w:fldChar w:fldCharType="end"/>
      </w:r>
      <w:r w:rsidR="00D33625">
        <w:rPr>
          <w:lang w:val="en-CA"/>
        </w:rPr>
        <w:t>)</w:t>
      </w:r>
      <w:r w:rsidR="00265E37">
        <w:rPr>
          <w:lang w:val="en-CA"/>
        </w:rPr>
        <w:t xml:space="preserve">. </w:t>
      </w:r>
      <w:r>
        <w:rPr>
          <w:lang w:val="en-CA"/>
        </w:rPr>
        <w:t>These filters are applied on the reconstructed pictures in order to store in the DPB reference pictures at all possible resolutions.</w:t>
      </w:r>
    </w:p>
    <w:p w:rsidR="00D33625" w:rsidRDefault="00D33625" w:rsidP="00AF0CF3">
      <w:pPr>
        <w:spacing w:before="0"/>
        <w:jc w:val="center"/>
      </w:pPr>
      <w:r>
        <w:object w:dxaOrig="6057" w:dyaOrig="2772">
          <v:shape id="_x0000_i1027" type="#_x0000_t75" style="width:303pt;height:138.75pt" o:ole="">
            <v:imagedata r:id="rId15" o:title=""/>
          </v:shape>
          <o:OLEObject Type="Embed" ProgID="Visio.Drawing.11" ShapeID="_x0000_i1027" DrawAspect="Content" ObjectID="_1389190508" r:id="rId16"/>
        </w:object>
      </w:r>
    </w:p>
    <w:p w:rsidR="00D33625" w:rsidRDefault="00D33625" w:rsidP="00D33625">
      <w:pPr>
        <w:pStyle w:val="Caption"/>
        <w:jc w:val="center"/>
      </w:pPr>
      <w:bookmarkStart w:id="2" w:name="_Ref314768411"/>
      <w:r>
        <w:t xml:space="preserve">Figure </w:t>
      </w:r>
      <w:fldSimple w:instr=" SEQ Figure \* ARABIC ">
        <w:r w:rsidR="0034640E">
          <w:rPr>
            <w:noProof/>
          </w:rPr>
          <w:t>3</w:t>
        </w:r>
      </w:fldSimple>
      <w:bookmarkEnd w:id="2"/>
      <w:r>
        <w:t xml:space="preserve">: The </w:t>
      </w:r>
      <w:r>
        <w:rPr>
          <w:lang w:val="en-CA"/>
        </w:rPr>
        <w:t xml:space="preserve">position </w:t>
      </w:r>
      <w:r w:rsidR="00A22F40">
        <w:rPr>
          <w:lang w:val="en-CA"/>
        </w:rPr>
        <w:t>(</w:t>
      </w:r>
      <w:r w:rsidR="00A22F40">
        <w:rPr>
          <w:lang w:val="en-CA"/>
        </w:rPr>
        <w:sym w:font="Symbol" w:char="F071"/>
      </w:r>
      <w:r w:rsidR="00A22F40" w:rsidRPr="00265E37">
        <w:rPr>
          <w:vertAlign w:val="subscript"/>
          <w:lang w:val="en-CA"/>
        </w:rPr>
        <w:t>x</w:t>
      </w:r>
      <w:r w:rsidR="00A22F40">
        <w:rPr>
          <w:lang w:val="en-CA"/>
        </w:rPr>
        <w:t>,</w:t>
      </w:r>
      <w:r w:rsidR="00A22F40" w:rsidRPr="00265E37">
        <w:rPr>
          <w:lang w:val="en-CA"/>
        </w:rPr>
        <w:t xml:space="preserve"> </w:t>
      </w:r>
      <w:r w:rsidR="00A22F40">
        <w:rPr>
          <w:lang w:val="en-CA"/>
        </w:rPr>
        <w:sym w:font="Symbol" w:char="F071"/>
      </w:r>
      <w:r w:rsidR="00A22F40" w:rsidRPr="00265E37">
        <w:rPr>
          <w:vertAlign w:val="subscript"/>
          <w:lang w:val="en-CA"/>
        </w:rPr>
        <w:t>y</w:t>
      </w:r>
      <w:r w:rsidR="00A22F40">
        <w:rPr>
          <w:lang w:val="en-CA"/>
        </w:rPr>
        <w:t xml:space="preserve">) </w:t>
      </w:r>
      <w:r>
        <w:rPr>
          <w:lang w:val="en-CA"/>
        </w:rPr>
        <w:t xml:space="preserve">of the pixels to interpolate (in grey) in the original grid </w:t>
      </w:r>
      <w:r>
        <w:t>(in black).</w:t>
      </w:r>
    </w:p>
    <w:p w:rsidR="00CA4BC7" w:rsidRDefault="00CA4BC7" w:rsidP="00CA4BC7">
      <w:r>
        <w:t>Then the whole process for building Inter prediction is equivalent to the convolution of these 4 filters</w:t>
      </w:r>
      <w:r w:rsidR="00A0072F">
        <w:t xml:space="preserve"> (</w:t>
      </w:r>
      <w:r w:rsidR="0034256A">
        <w:fldChar w:fldCharType="begin"/>
      </w:r>
      <w:r w:rsidR="00A0072F">
        <w:instrText xml:space="preserve"> REF _Ref314767838 \h </w:instrText>
      </w:r>
      <w:r w:rsidR="0034256A">
        <w:fldChar w:fldCharType="separate"/>
      </w:r>
      <w:r w:rsidR="00A0072F">
        <w:t xml:space="preserve">Figure </w:t>
      </w:r>
      <w:r w:rsidR="00A0072F">
        <w:rPr>
          <w:noProof/>
        </w:rPr>
        <w:t>4</w:t>
      </w:r>
      <w:r w:rsidR="0034256A">
        <w:fldChar w:fldCharType="end"/>
      </w:r>
      <w:r w:rsidR="00A0072F">
        <w:t>a)</w:t>
      </w:r>
      <w:r>
        <w:t>:</w:t>
      </w:r>
    </w:p>
    <w:p w:rsidR="00CA4BC7" w:rsidRPr="00CA4BC7" w:rsidRDefault="00CA4BC7" w:rsidP="00CA4BC7">
      <w:pPr>
        <w:jc w:val="center"/>
      </w:pPr>
      <w:r w:rsidRPr="00CA4BC7">
        <w:t>Pred(x</w:t>
      </w:r>
      <w:r w:rsidRPr="00CA4BC7">
        <w:rPr>
          <w:vertAlign w:val="subscript"/>
        </w:rPr>
        <w:t>cur</w:t>
      </w:r>
      <w:r w:rsidRPr="00CA4BC7">
        <w:t>,y</w:t>
      </w:r>
      <w:r w:rsidRPr="00CA4BC7">
        <w:rPr>
          <w:vertAlign w:val="subscript"/>
        </w:rPr>
        <w:t>cur</w:t>
      </w:r>
      <w:r>
        <w:t xml:space="preserve">) = [ </w:t>
      </w:r>
      <w:r w:rsidRPr="00CA4BC7">
        <w:t>MCI</w:t>
      </w:r>
      <w:r w:rsidRPr="00CA4BC7">
        <w:rPr>
          <w:vertAlign w:val="subscript"/>
        </w:rPr>
        <w:t>H</w:t>
      </w:r>
      <w:r w:rsidRPr="00CA4BC7">
        <w:t>(frac</w:t>
      </w:r>
      <w:r w:rsidRPr="00CA4BC7">
        <w:rPr>
          <w:vertAlign w:val="subscript"/>
        </w:rPr>
        <w:t>x</w:t>
      </w:r>
      <w:r w:rsidRPr="00CA4BC7">
        <w:t>) o MCI</w:t>
      </w:r>
      <w:r w:rsidRPr="00CA4BC7">
        <w:rPr>
          <w:vertAlign w:val="subscript"/>
        </w:rPr>
        <w:t>V</w:t>
      </w:r>
      <w:r w:rsidRPr="00CA4BC7">
        <w:t>(frac</w:t>
      </w:r>
      <w:r w:rsidRPr="00CA4BC7">
        <w:rPr>
          <w:vertAlign w:val="subscript"/>
        </w:rPr>
        <w:t>y</w:t>
      </w:r>
      <w:r w:rsidRPr="00CA4BC7">
        <w:t>) o SC</w:t>
      </w:r>
      <w:r w:rsidRPr="00CA4BC7">
        <w:rPr>
          <w:vertAlign w:val="subscript"/>
        </w:rPr>
        <w:t>V</w:t>
      </w:r>
      <w:r w:rsidRPr="00CA4BC7">
        <w:t>(</w:t>
      </w:r>
      <w:r>
        <w:rPr>
          <w:lang w:val="en-CA"/>
        </w:rPr>
        <w:sym w:font="Symbol" w:char="F071"/>
      </w:r>
      <w:r w:rsidRPr="00CA4BC7">
        <w:rPr>
          <w:vertAlign w:val="subscript"/>
        </w:rPr>
        <w:t>y</w:t>
      </w:r>
      <w:r w:rsidRPr="00CA4BC7">
        <w:t>) o SC</w:t>
      </w:r>
      <w:r w:rsidRPr="00CA4BC7">
        <w:rPr>
          <w:vertAlign w:val="subscript"/>
        </w:rPr>
        <w:t>H</w:t>
      </w:r>
      <w:r w:rsidRPr="00CA4BC7">
        <w:t>(</w:t>
      </w:r>
      <w:r>
        <w:rPr>
          <w:lang w:val="en-CA"/>
        </w:rPr>
        <w:sym w:font="Symbol" w:char="F071"/>
      </w:r>
      <w:r w:rsidRPr="00CA4BC7">
        <w:rPr>
          <w:vertAlign w:val="subscript"/>
        </w:rPr>
        <w:t>x</w:t>
      </w:r>
      <w:r w:rsidRPr="00CA4BC7">
        <w:t xml:space="preserve">) </w:t>
      </w:r>
      <w:r>
        <w:t>]</w:t>
      </w:r>
      <w:r w:rsidRPr="00CA4BC7">
        <w:t xml:space="preserve"> </w:t>
      </w:r>
      <w:r>
        <w:t>(</w:t>
      </w:r>
      <w:r w:rsidRPr="00CA4BC7">
        <w:t>ref</w:t>
      </w:r>
      <w:r>
        <w:t>Pic</w:t>
      </w:r>
      <w:r w:rsidRPr="00CA4BC7">
        <w:t>(x</w:t>
      </w:r>
      <w:r w:rsidRPr="00CA4BC7">
        <w:rPr>
          <w:vertAlign w:val="subscript"/>
        </w:rPr>
        <w:t>ref</w:t>
      </w:r>
      <w:r w:rsidRPr="00CA4BC7">
        <w:t>,y</w:t>
      </w:r>
      <w:r w:rsidRPr="00CA4BC7">
        <w:rPr>
          <w:vertAlign w:val="subscript"/>
        </w:rPr>
        <w:t>ref</w:t>
      </w:r>
      <w:r w:rsidRPr="00CA4BC7">
        <w:t>)</w:t>
      </w:r>
      <w:r>
        <w:t>)</w:t>
      </w:r>
      <w:r w:rsidR="00A0072F">
        <w:tab/>
      </w:r>
      <w:r w:rsidR="00A0072F">
        <w:tab/>
        <w:t>(1)</w:t>
      </w:r>
    </w:p>
    <w:p w:rsidR="00CA4BC7" w:rsidRPr="00CA4BC7" w:rsidRDefault="00CA4BC7" w:rsidP="00CA4BC7">
      <w:r>
        <w:t>One property of separable filters is they can be permuted</w:t>
      </w:r>
      <w:r w:rsidR="00A0072F">
        <w:t>. Then (1) is equivalent to (2):</w:t>
      </w:r>
    </w:p>
    <w:p w:rsidR="00A0072F" w:rsidRPr="00CA4BC7" w:rsidRDefault="00A0072F" w:rsidP="00A0072F">
      <w:pPr>
        <w:jc w:val="center"/>
      </w:pPr>
      <w:r w:rsidRPr="00CA4BC7">
        <w:t>Pred(x</w:t>
      </w:r>
      <w:r w:rsidRPr="00CA4BC7">
        <w:rPr>
          <w:vertAlign w:val="subscript"/>
        </w:rPr>
        <w:t>cur</w:t>
      </w:r>
      <w:r w:rsidRPr="00CA4BC7">
        <w:t>,y</w:t>
      </w:r>
      <w:r w:rsidRPr="00CA4BC7">
        <w:rPr>
          <w:vertAlign w:val="subscript"/>
        </w:rPr>
        <w:t>cur</w:t>
      </w:r>
      <w:r>
        <w:t>) = [</w:t>
      </w:r>
      <w:r w:rsidRPr="00CA4BC7">
        <w:t>MCI</w:t>
      </w:r>
      <w:r w:rsidRPr="00CA4BC7">
        <w:rPr>
          <w:vertAlign w:val="subscript"/>
        </w:rPr>
        <w:t>V</w:t>
      </w:r>
      <w:r w:rsidRPr="00CA4BC7">
        <w:t>(frac</w:t>
      </w:r>
      <w:r w:rsidRPr="00CA4BC7">
        <w:rPr>
          <w:vertAlign w:val="subscript"/>
        </w:rPr>
        <w:t>y</w:t>
      </w:r>
      <w:r w:rsidRPr="00CA4BC7">
        <w:t>) o SC</w:t>
      </w:r>
      <w:r w:rsidRPr="00CA4BC7">
        <w:rPr>
          <w:vertAlign w:val="subscript"/>
        </w:rPr>
        <w:t>V</w:t>
      </w:r>
      <w:r w:rsidRPr="00CA4BC7">
        <w:t>(</w:t>
      </w:r>
      <w:r>
        <w:rPr>
          <w:lang w:val="en-CA"/>
        </w:rPr>
        <w:sym w:font="Symbol" w:char="F071"/>
      </w:r>
      <w:r w:rsidRPr="00CA4BC7">
        <w:rPr>
          <w:vertAlign w:val="subscript"/>
        </w:rPr>
        <w:t>y</w:t>
      </w:r>
      <w:r w:rsidRPr="00CA4BC7">
        <w:t>) o MCI</w:t>
      </w:r>
      <w:r w:rsidRPr="00CA4BC7">
        <w:rPr>
          <w:vertAlign w:val="subscript"/>
        </w:rPr>
        <w:t>H</w:t>
      </w:r>
      <w:r w:rsidRPr="00CA4BC7">
        <w:t>(frac</w:t>
      </w:r>
      <w:r w:rsidRPr="00CA4BC7">
        <w:rPr>
          <w:vertAlign w:val="subscript"/>
        </w:rPr>
        <w:t>x</w:t>
      </w:r>
      <w:r w:rsidRPr="00CA4BC7">
        <w:t>) o SC</w:t>
      </w:r>
      <w:r w:rsidRPr="00CA4BC7">
        <w:rPr>
          <w:vertAlign w:val="subscript"/>
        </w:rPr>
        <w:t>H</w:t>
      </w:r>
      <w:r w:rsidRPr="00CA4BC7">
        <w:t>(</w:t>
      </w:r>
      <w:r>
        <w:rPr>
          <w:lang w:val="en-CA"/>
        </w:rPr>
        <w:sym w:font="Symbol" w:char="F071"/>
      </w:r>
      <w:r w:rsidRPr="00CA4BC7">
        <w:rPr>
          <w:vertAlign w:val="subscript"/>
        </w:rPr>
        <w:t>x</w:t>
      </w:r>
      <w:r w:rsidRPr="00CA4BC7">
        <w:t xml:space="preserve">) </w:t>
      </w:r>
      <w:r>
        <w:t>]</w:t>
      </w:r>
      <w:r w:rsidRPr="00CA4BC7">
        <w:t xml:space="preserve"> </w:t>
      </w:r>
      <w:r>
        <w:t>(</w:t>
      </w:r>
      <w:r w:rsidRPr="00CA4BC7">
        <w:t>ref</w:t>
      </w:r>
      <w:r>
        <w:t>Pic</w:t>
      </w:r>
      <w:r w:rsidRPr="00CA4BC7">
        <w:t>(x</w:t>
      </w:r>
      <w:r w:rsidRPr="00CA4BC7">
        <w:rPr>
          <w:vertAlign w:val="subscript"/>
        </w:rPr>
        <w:t>ref</w:t>
      </w:r>
      <w:r w:rsidRPr="00CA4BC7">
        <w:t>,y</w:t>
      </w:r>
      <w:r w:rsidRPr="00CA4BC7">
        <w:rPr>
          <w:vertAlign w:val="subscript"/>
        </w:rPr>
        <w:t>ref</w:t>
      </w:r>
      <w:r w:rsidRPr="00CA4BC7">
        <w:t>)</w:t>
      </w:r>
      <w:r>
        <w:t>)</w:t>
      </w:r>
      <w:r>
        <w:tab/>
      </w:r>
      <w:r>
        <w:tab/>
        <w:t>(2)</w:t>
      </w:r>
    </w:p>
    <w:p w:rsidR="00414640" w:rsidRPr="00A0072F" w:rsidRDefault="00A0072F" w:rsidP="00CA21AB">
      <w:pPr>
        <w:jc w:val="both"/>
      </w:pPr>
      <w:r w:rsidRPr="00CA4BC7">
        <w:t>MCI</w:t>
      </w:r>
      <w:r w:rsidRPr="00CA4BC7">
        <w:rPr>
          <w:vertAlign w:val="subscript"/>
        </w:rPr>
        <w:t>V</w:t>
      </w:r>
      <w:r w:rsidRPr="00CA4BC7">
        <w:t>(frac</w:t>
      </w:r>
      <w:r w:rsidRPr="00CA4BC7">
        <w:rPr>
          <w:vertAlign w:val="subscript"/>
        </w:rPr>
        <w:t>y</w:t>
      </w:r>
      <w:r w:rsidRPr="00CA4BC7">
        <w:t>) o SC</w:t>
      </w:r>
      <w:r w:rsidRPr="00CA4BC7">
        <w:rPr>
          <w:vertAlign w:val="subscript"/>
        </w:rPr>
        <w:t>V</w:t>
      </w:r>
      <w:r w:rsidRPr="00CA4BC7">
        <w:t>(</w:t>
      </w:r>
      <w:r>
        <w:rPr>
          <w:lang w:val="en-CA"/>
        </w:rPr>
        <w:sym w:font="Symbol" w:char="F071"/>
      </w:r>
      <w:r w:rsidRPr="00CA4BC7">
        <w:rPr>
          <w:vertAlign w:val="subscript"/>
        </w:rPr>
        <w:t>y</w:t>
      </w:r>
      <w:r w:rsidRPr="00CA4BC7">
        <w:t>)</w:t>
      </w:r>
      <w:r>
        <w:t xml:space="preserve"> and </w:t>
      </w:r>
      <w:r w:rsidRPr="00CA4BC7">
        <w:t>MCI</w:t>
      </w:r>
      <w:r w:rsidRPr="00CA4BC7">
        <w:rPr>
          <w:vertAlign w:val="subscript"/>
        </w:rPr>
        <w:t>H</w:t>
      </w:r>
      <w:r w:rsidRPr="00CA4BC7">
        <w:t>(frac</w:t>
      </w:r>
      <w:r w:rsidRPr="00CA4BC7">
        <w:rPr>
          <w:vertAlign w:val="subscript"/>
        </w:rPr>
        <w:t>x</w:t>
      </w:r>
      <w:r w:rsidRPr="00CA4BC7">
        <w:t>) o SC</w:t>
      </w:r>
      <w:r w:rsidRPr="00CA4BC7">
        <w:rPr>
          <w:vertAlign w:val="subscript"/>
        </w:rPr>
        <w:t>H</w:t>
      </w:r>
      <w:r w:rsidRPr="00CA4BC7">
        <w:t>(</w:t>
      </w:r>
      <w:r>
        <w:rPr>
          <w:lang w:val="en-CA"/>
        </w:rPr>
        <w:sym w:font="Symbol" w:char="F071"/>
      </w:r>
      <w:r w:rsidRPr="00CA4BC7">
        <w:rPr>
          <w:vertAlign w:val="subscript"/>
        </w:rPr>
        <w:t>x</w:t>
      </w:r>
      <w:r w:rsidRPr="00CA4BC7">
        <w:t>)</w:t>
      </w:r>
      <w:r>
        <w:t xml:space="preserve"> are equivalent to two separable filters G</w:t>
      </w:r>
      <w:r w:rsidRPr="00A0072F">
        <w:rPr>
          <w:vertAlign w:val="subscript"/>
        </w:rPr>
        <w:t>V</w:t>
      </w:r>
      <w:r>
        <w:t>(</w:t>
      </w:r>
      <w:r w:rsidRPr="00CA4BC7">
        <w:t>frac</w:t>
      </w:r>
      <w:r w:rsidRPr="00CA4BC7">
        <w:rPr>
          <w:vertAlign w:val="subscript"/>
        </w:rPr>
        <w:t>y</w:t>
      </w:r>
      <w:r>
        <w:t>,</w:t>
      </w:r>
      <w:r>
        <w:rPr>
          <w:lang w:val="en-CA"/>
        </w:rPr>
        <w:sym w:font="Symbol" w:char="F071"/>
      </w:r>
      <w:r w:rsidRPr="00CA4BC7">
        <w:rPr>
          <w:vertAlign w:val="subscript"/>
        </w:rPr>
        <w:t>y</w:t>
      </w:r>
      <w:r w:rsidRPr="00CA4BC7">
        <w:t>)</w:t>
      </w:r>
      <w:r>
        <w:t xml:space="preserve"> and G</w:t>
      </w:r>
      <w:r w:rsidR="00513996">
        <w:rPr>
          <w:vertAlign w:val="subscript"/>
        </w:rPr>
        <w:t>H</w:t>
      </w:r>
      <w:r>
        <w:t>(</w:t>
      </w:r>
      <w:r w:rsidRPr="00CA4BC7">
        <w:t>frac</w:t>
      </w:r>
      <w:r>
        <w:rPr>
          <w:vertAlign w:val="subscript"/>
        </w:rPr>
        <w:t>x</w:t>
      </w:r>
      <w:r>
        <w:t>,</w:t>
      </w:r>
      <w:r>
        <w:rPr>
          <w:lang w:val="en-CA"/>
        </w:rPr>
        <w:sym w:font="Symbol" w:char="F071"/>
      </w:r>
      <w:r>
        <w:rPr>
          <w:vertAlign w:val="subscript"/>
        </w:rPr>
        <w:t>x</w:t>
      </w:r>
      <w:r w:rsidRPr="00CA4BC7">
        <w:t>)</w:t>
      </w:r>
      <w:r>
        <w:t xml:space="preserve"> as depicted in </w:t>
      </w:r>
      <w:r w:rsidR="0034256A">
        <w:fldChar w:fldCharType="begin"/>
      </w:r>
      <w:r>
        <w:instrText xml:space="preserve"> REF _Ref314767838 \h </w:instrText>
      </w:r>
      <w:r w:rsidR="0034256A">
        <w:fldChar w:fldCharType="separate"/>
      </w:r>
      <w:r>
        <w:t xml:space="preserve">Figure </w:t>
      </w:r>
      <w:r>
        <w:rPr>
          <w:noProof/>
        </w:rPr>
        <w:t>4</w:t>
      </w:r>
      <w:r w:rsidR="0034256A">
        <w:fldChar w:fldCharType="end"/>
      </w:r>
      <w:r>
        <w:t>b.</w:t>
      </w:r>
    </w:p>
    <w:p w:rsidR="00414640" w:rsidRDefault="00A0072F" w:rsidP="003A5813">
      <w:pPr>
        <w:jc w:val="center"/>
      </w:pPr>
      <w:r>
        <w:object w:dxaOrig="12674" w:dyaOrig="5494">
          <v:shape id="_x0000_i1028" type="#_x0000_t75" style="width:468pt;height:202.5pt" o:ole="">
            <v:imagedata r:id="rId17" o:title=""/>
          </v:shape>
          <o:OLEObject Type="Embed" ProgID="Visio.Drawing.11" ShapeID="_x0000_i1028" DrawAspect="Content" ObjectID="_1389190509" r:id="rId18"/>
        </w:object>
      </w:r>
    </w:p>
    <w:p w:rsidR="00414640" w:rsidRDefault="00414640" w:rsidP="00A0072F">
      <w:pPr>
        <w:pStyle w:val="Caption"/>
        <w:jc w:val="center"/>
      </w:pPr>
      <w:bookmarkStart w:id="3" w:name="_Ref314767838"/>
      <w:r>
        <w:t xml:space="preserve">Figure </w:t>
      </w:r>
      <w:fldSimple w:instr=" SEQ Figure \* ARABIC ">
        <w:r w:rsidR="0034640E">
          <w:rPr>
            <w:noProof/>
          </w:rPr>
          <w:t>4</w:t>
        </w:r>
      </w:fldSimple>
      <w:bookmarkEnd w:id="3"/>
      <w:r>
        <w:t>:</w:t>
      </w:r>
      <w:r w:rsidR="00D5464A">
        <w:t xml:space="preserve"> </w:t>
      </w:r>
      <w:r w:rsidR="00047FEF">
        <w:t>T</w:t>
      </w:r>
      <w:r w:rsidR="00D5464A">
        <w:t>he convolution of 4 separable filters is equivalent to 2 separable (Horizontal and Vertical)</w:t>
      </w:r>
      <w:r w:rsidR="00047FEF">
        <w:t xml:space="preserve"> filters.</w:t>
      </w:r>
    </w:p>
    <w:p w:rsidR="00FC384F" w:rsidRDefault="00AD0166" w:rsidP="00AF0CF3">
      <w:pPr>
        <w:jc w:val="both"/>
      </w:pPr>
      <w:r>
        <w:t xml:space="preserve">For each sample values </w:t>
      </w:r>
      <w:r w:rsidR="00FC384F">
        <w:t>(x</w:t>
      </w:r>
      <w:r w:rsidR="00FC384F" w:rsidRPr="00FC384F">
        <w:rPr>
          <w:vertAlign w:val="subscript"/>
        </w:rPr>
        <w:t>cur</w:t>
      </w:r>
      <w:r w:rsidR="00FC384F">
        <w:t>,y</w:t>
      </w:r>
      <w:r w:rsidR="00FC384F" w:rsidRPr="00FC384F">
        <w:rPr>
          <w:vertAlign w:val="subscript"/>
        </w:rPr>
        <w:t>cur</w:t>
      </w:r>
      <w:r w:rsidR="00FC384F">
        <w:t xml:space="preserve">) </w:t>
      </w:r>
      <w:r>
        <w:t xml:space="preserve">of the Prediction Unit (PU), </w:t>
      </w:r>
      <w:r w:rsidR="00FC384F">
        <w:t>we determine the corresponding position in the reference picture grid (Px</w:t>
      </w:r>
      <w:r w:rsidR="00FC384F" w:rsidRPr="00FC384F">
        <w:rPr>
          <w:vertAlign w:val="subscript"/>
        </w:rPr>
        <w:t>ref</w:t>
      </w:r>
      <w:r w:rsidR="00FC384F">
        <w:t>,Py</w:t>
      </w:r>
      <w:r w:rsidR="00FC384F" w:rsidRPr="00FC384F">
        <w:rPr>
          <w:vertAlign w:val="subscript"/>
        </w:rPr>
        <w:t>ref</w:t>
      </w:r>
      <w:r w:rsidR="00FC384F">
        <w:t xml:space="preserve">) (in grey in </w:t>
      </w:r>
      <w:r w:rsidR="0034256A">
        <w:fldChar w:fldCharType="begin"/>
      </w:r>
      <w:r w:rsidR="00FC384F">
        <w:instrText xml:space="preserve"> REF _Ref314768411 \h </w:instrText>
      </w:r>
      <w:r w:rsidR="0034256A">
        <w:fldChar w:fldCharType="separate"/>
      </w:r>
      <w:r w:rsidR="00FC384F">
        <w:t xml:space="preserve">Figure </w:t>
      </w:r>
      <w:r w:rsidR="00FC384F">
        <w:rPr>
          <w:noProof/>
        </w:rPr>
        <w:t>3</w:t>
      </w:r>
      <w:r w:rsidR="0034256A">
        <w:fldChar w:fldCharType="end"/>
      </w:r>
      <w:r w:rsidR="00FC384F">
        <w:t xml:space="preserve">) with (4). Next, we compute </w:t>
      </w:r>
      <w:r w:rsidR="00FC384F">
        <w:rPr>
          <w:lang w:val="en-CA"/>
        </w:rPr>
        <w:sym w:font="Symbol" w:char="F071"/>
      </w:r>
      <w:r w:rsidR="00FC384F">
        <w:rPr>
          <w:vertAlign w:val="subscript"/>
        </w:rPr>
        <w:t>x</w:t>
      </w:r>
      <w:r w:rsidR="00FC384F">
        <w:t>,</w:t>
      </w:r>
      <w:r w:rsidR="00FC384F">
        <w:rPr>
          <w:lang w:val="en-CA"/>
        </w:rPr>
        <w:sym w:font="Symbol" w:char="F071"/>
      </w:r>
      <w:r w:rsidR="00FC384F" w:rsidRPr="00CA4BC7">
        <w:rPr>
          <w:vertAlign w:val="subscript"/>
        </w:rPr>
        <w:t>y</w:t>
      </w:r>
      <w:r w:rsidR="00FC384F">
        <w:t xml:space="preserve"> using (6).</w:t>
      </w:r>
    </w:p>
    <w:p w:rsidR="00AD0166" w:rsidRPr="00AD0166" w:rsidRDefault="00FC384F" w:rsidP="00AF0CF3">
      <w:pPr>
        <w:jc w:val="both"/>
      </w:pPr>
      <w:r>
        <w:t>T</w:t>
      </w:r>
      <w:r w:rsidR="00AD0166">
        <w:t xml:space="preserve">he parameters </w:t>
      </w:r>
      <w:r>
        <w:t>(</w:t>
      </w:r>
      <w:r w:rsidR="00AD0166" w:rsidRPr="00CA4BC7">
        <w:t>frac</w:t>
      </w:r>
      <w:r w:rsidR="00AD0166">
        <w:rPr>
          <w:vertAlign w:val="subscript"/>
        </w:rPr>
        <w:t>x</w:t>
      </w:r>
      <w:r w:rsidR="00AD0166">
        <w:t>,</w:t>
      </w:r>
      <w:r w:rsidR="00AD0166" w:rsidRPr="00CA4BC7">
        <w:t>frac</w:t>
      </w:r>
      <w:r w:rsidR="00AD0166" w:rsidRPr="00CA4BC7">
        <w:rPr>
          <w:vertAlign w:val="subscript"/>
        </w:rPr>
        <w:t>y</w:t>
      </w:r>
      <w:r>
        <w:t>)</w:t>
      </w:r>
      <w:r w:rsidR="00AD0166">
        <w:t xml:space="preserve"> </w:t>
      </w:r>
      <w:r>
        <w:t>are computed with</w:t>
      </w:r>
      <w:r w:rsidR="00AD0166">
        <w:t xml:space="preserve"> (3) </w:t>
      </w:r>
      <w:r>
        <w:t>as usual in HEVC</w:t>
      </w:r>
      <w:r w:rsidR="00AD0166">
        <w:t>.</w:t>
      </w:r>
      <w:r w:rsidR="003F3AAF">
        <w:t xml:space="preserve"> In HM</w:t>
      </w:r>
      <w:r w:rsidR="009F273F">
        <w:t>5.0</w:t>
      </w:r>
      <w:r w:rsidR="003F3AAF">
        <w:t xml:space="preserve">, </w:t>
      </w:r>
      <w:r>
        <w:t>at the Inter prediction</w:t>
      </w:r>
      <w:r w:rsidR="009F273F">
        <w:t xml:space="preserve"> </w:t>
      </w:r>
      <w:r w:rsidR="004A3AD8">
        <w:t>stage</w:t>
      </w:r>
      <w:r>
        <w:t xml:space="preserve">, </w:t>
      </w:r>
      <w:r w:rsidR="003F3AAF">
        <w:t>interpolation filters are replaced with the G</w:t>
      </w:r>
      <w:r w:rsidR="003F3AAF">
        <w:rPr>
          <w:vertAlign w:val="subscript"/>
        </w:rPr>
        <w:t>H</w:t>
      </w:r>
      <w:r w:rsidR="003F3AAF">
        <w:t>(</w:t>
      </w:r>
      <w:r w:rsidR="003F3AAF" w:rsidRPr="00CA4BC7">
        <w:t>frac</w:t>
      </w:r>
      <w:r w:rsidR="003F3AAF">
        <w:rPr>
          <w:vertAlign w:val="subscript"/>
        </w:rPr>
        <w:t>x</w:t>
      </w:r>
      <w:r w:rsidR="003F3AAF">
        <w:t>,</w:t>
      </w:r>
      <w:r w:rsidR="003F3AAF">
        <w:rPr>
          <w:lang w:val="en-CA"/>
        </w:rPr>
        <w:sym w:font="Symbol" w:char="F071"/>
      </w:r>
      <w:r w:rsidR="003F3AAF">
        <w:rPr>
          <w:vertAlign w:val="subscript"/>
        </w:rPr>
        <w:t>x</w:t>
      </w:r>
      <w:r w:rsidR="003F3AAF" w:rsidRPr="00CA4BC7">
        <w:t>)</w:t>
      </w:r>
      <w:r w:rsidR="003F3AAF">
        <w:t xml:space="preserve"> and G</w:t>
      </w:r>
      <w:r w:rsidR="003F3AAF" w:rsidRPr="00A0072F">
        <w:rPr>
          <w:vertAlign w:val="subscript"/>
        </w:rPr>
        <w:t>V</w:t>
      </w:r>
      <w:r w:rsidR="003F3AAF">
        <w:t>(</w:t>
      </w:r>
      <w:r w:rsidR="003F3AAF" w:rsidRPr="00CA4BC7">
        <w:t>frac</w:t>
      </w:r>
      <w:r w:rsidR="003F3AAF" w:rsidRPr="00CA4BC7">
        <w:rPr>
          <w:vertAlign w:val="subscript"/>
        </w:rPr>
        <w:t>y</w:t>
      </w:r>
      <w:r w:rsidR="003F3AAF">
        <w:t>,</w:t>
      </w:r>
      <w:r w:rsidR="003F3AAF">
        <w:rPr>
          <w:lang w:val="en-CA"/>
        </w:rPr>
        <w:sym w:font="Symbol" w:char="F071"/>
      </w:r>
      <w:r w:rsidR="003F3AAF" w:rsidRPr="00CA4BC7">
        <w:rPr>
          <w:vertAlign w:val="subscript"/>
        </w:rPr>
        <w:t>y</w:t>
      </w:r>
      <w:r w:rsidR="003F3AAF" w:rsidRPr="00CA4BC7">
        <w:t>)</w:t>
      </w:r>
      <w:r w:rsidR="003F3AAF">
        <w:t xml:space="preserve"> filters operating directly on the </w:t>
      </w:r>
      <w:r>
        <w:t>samples (x</w:t>
      </w:r>
      <w:r w:rsidRPr="00FC384F">
        <w:rPr>
          <w:vertAlign w:val="subscript"/>
        </w:rPr>
        <w:t>ref</w:t>
      </w:r>
      <w:r>
        <w:t>(x</w:t>
      </w:r>
      <w:r w:rsidRPr="00FC384F">
        <w:rPr>
          <w:vertAlign w:val="subscript"/>
        </w:rPr>
        <w:t>cur</w:t>
      </w:r>
      <w:r>
        <w:t>),y</w:t>
      </w:r>
      <w:r w:rsidRPr="00FC384F">
        <w:rPr>
          <w:vertAlign w:val="subscript"/>
        </w:rPr>
        <w:t>ref</w:t>
      </w:r>
      <w:r>
        <w:t>(y</w:t>
      </w:r>
      <w:r w:rsidRPr="00FC384F">
        <w:rPr>
          <w:vertAlign w:val="subscript"/>
        </w:rPr>
        <w:t>cur</w:t>
      </w:r>
      <w:r>
        <w:t xml:space="preserve">)) of the </w:t>
      </w:r>
      <w:r w:rsidR="003F3AAF">
        <w:t>reconstructed reference pictures</w:t>
      </w:r>
      <w:r w:rsidR="00B85E94">
        <w:t xml:space="preserve"> (5)</w:t>
      </w:r>
      <w:r w:rsidR="003F3AAF">
        <w:t xml:space="preserve">. </w:t>
      </w:r>
    </w:p>
    <w:p w:rsidR="00475D18" w:rsidRDefault="0034256A" w:rsidP="007B0A19">
      <w:pPr>
        <w:jc w:val="center"/>
      </w:pPr>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cs="Arial"/>
                          <w:lang w:val="fr-FR"/>
                        </w:rPr>
                      </m:ctrlPr>
                    </m:sSubPr>
                    <m:e>
                      <m:r>
                        <m:rPr>
                          <m:sty m:val="p"/>
                        </m:rPr>
                        <w:rPr>
                          <w:rFonts w:ascii="Cambria Math" w:hAnsi="Cambria Math" w:cs="Arial"/>
                        </w:rPr>
                        <m:t>MV</m:t>
                      </m:r>
                    </m:e>
                    <m:sub>
                      <m:r>
                        <m:rPr>
                          <m:sty m:val="p"/>
                        </m:rPr>
                        <w:rPr>
                          <w:rFonts w:ascii="Cambria Math" w:hAnsi="Cambria Math" w:cs="Arial"/>
                        </w:rPr>
                        <m:t>X</m:t>
                      </m:r>
                    </m:sub>
                  </m:sSub>
                  <m:r>
                    <m:rPr>
                      <m:sty m:val="p"/>
                    </m:rPr>
                    <w:rPr>
                      <w:rFonts w:ascii="Cambria Math" w:hAnsi="Cambria Math" w:cs="Arial"/>
                    </w:rPr>
                    <m:t xml:space="preserve"> = </m:t>
                  </m:r>
                  <m:sSub>
                    <m:sSubPr>
                      <m:ctrlPr>
                        <w:rPr>
                          <w:rFonts w:ascii="Cambria Math" w:hAnsi="Cambria Math" w:cs="Arial"/>
                          <w:lang w:val="fr-FR"/>
                        </w:rPr>
                      </m:ctrlPr>
                    </m:sSubPr>
                    <m:e>
                      <m:r>
                        <m:rPr>
                          <m:sty m:val="p"/>
                        </m:rPr>
                        <w:rPr>
                          <w:rFonts w:ascii="Cambria Math" w:hAnsi="Cambria Math" w:cs="Arial"/>
                        </w:rPr>
                        <m:t>iMV</m:t>
                      </m:r>
                    </m:e>
                    <m:sub>
                      <m:r>
                        <m:rPr>
                          <m:sty m:val="p"/>
                        </m:rPr>
                        <w:rPr>
                          <w:rFonts w:ascii="Cambria Math" w:hAnsi="Cambria Math" w:cs="Arial"/>
                        </w:rPr>
                        <m:t>X</m:t>
                      </m:r>
                    </m:sub>
                  </m:sSub>
                  <m:r>
                    <m:rPr>
                      <m:sty m:val="p"/>
                    </m:rPr>
                    <w:rPr>
                      <w:rFonts w:ascii="Cambria Math" w:hAnsi="Cambria Math" w:cs="Arial"/>
                    </w:rPr>
                    <m:t xml:space="preserve"> + </m:t>
                  </m:r>
                  <m:sSub>
                    <m:sSubPr>
                      <m:ctrlPr>
                        <w:rPr>
                          <w:rFonts w:ascii="Cambria Math" w:hAnsi="Cambria Math" w:cs="Arial"/>
                          <w:lang w:val="fr-FR"/>
                        </w:rPr>
                      </m:ctrlPr>
                    </m:sSubPr>
                    <m:e>
                      <m:r>
                        <m:rPr>
                          <m:sty m:val="p"/>
                        </m:rPr>
                        <w:rPr>
                          <w:rFonts w:ascii="Cambria Math" w:hAnsi="Cambria Math" w:cs="Arial"/>
                        </w:rPr>
                        <m:t>frac</m:t>
                      </m:r>
                    </m:e>
                    <m:sub>
                      <m:r>
                        <m:rPr>
                          <m:sty m:val="p"/>
                        </m:rPr>
                        <w:rPr>
                          <w:rFonts w:ascii="Cambria Math" w:hAnsi="Cambria Math" w:cs="Arial"/>
                        </w:rPr>
                        <m:t>X</m:t>
                      </m:r>
                    </m:sub>
                  </m:sSub>
                  <m:r>
                    <m:rPr>
                      <m:sty m:val="p"/>
                    </m:rPr>
                    <w:rPr>
                      <w:rFonts w:ascii="Cambria Math" w:hAnsi="Cambria Math" w:cs="Arial"/>
                    </w:rPr>
                    <m:t xml:space="preserve">,  with </m:t>
                  </m:r>
                  <m:sSub>
                    <m:sSubPr>
                      <m:ctrlPr>
                        <w:rPr>
                          <w:rFonts w:ascii="Cambria Math" w:hAnsi="Cambria Math" w:cs="Arial"/>
                          <w:lang w:val="fr-FR"/>
                        </w:rPr>
                      </m:ctrlPr>
                    </m:sSubPr>
                    <m:e>
                      <m:r>
                        <m:rPr>
                          <m:sty m:val="p"/>
                        </m:rPr>
                        <w:rPr>
                          <w:rFonts w:ascii="Cambria Math" w:hAnsi="Cambria Math" w:cs="Arial"/>
                        </w:rPr>
                        <m:t>iMV</m:t>
                      </m:r>
                    </m:e>
                    <m:sub>
                      <m:r>
                        <m:rPr>
                          <m:sty m:val="p"/>
                        </m:rPr>
                        <w:rPr>
                          <w:rFonts w:ascii="Cambria Math" w:hAnsi="Cambria Math" w:cs="Arial"/>
                        </w:rPr>
                        <m:t>X</m:t>
                      </m:r>
                    </m:sub>
                  </m:sSub>
                  <m:r>
                    <m:rPr>
                      <m:sty m:val="p"/>
                    </m:rPr>
                    <w:rPr>
                      <w:rFonts w:ascii="Cambria Math" w:hAnsi="Cambria Math" w:cs="Arial"/>
                    </w:rPr>
                    <m:t>=int(</m:t>
                  </m:r>
                  <m:sSub>
                    <m:sSubPr>
                      <m:ctrlPr>
                        <w:rPr>
                          <w:rFonts w:ascii="Cambria Math" w:hAnsi="Cambria Math" w:cs="Arial"/>
                          <w:lang w:val="fr-FR"/>
                        </w:rPr>
                      </m:ctrlPr>
                    </m:sSubPr>
                    <m:e>
                      <m:r>
                        <m:rPr>
                          <m:sty m:val="p"/>
                        </m:rPr>
                        <w:rPr>
                          <w:rFonts w:ascii="Cambria Math" w:hAnsi="Cambria Math" w:cs="Arial"/>
                        </w:rPr>
                        <m:t>MV</m:t>
                      </m:r>
                    </m:e>
                    <m:sub>
                      <m:r>
                        <m:rPr>
                          <m:sty m:val="p"/>
                        </m:rPr>
                        <w:rPr>
                          <w:rFonts w:ascii="Cambria Math" w:hAnsi="Cambria Math" w:cs="Arial"/>
                        </w:rPr>
                        <m:t>X</m:t>
                      </m:r>
                    </m:sub>
                  </m:sSub>
                  <m:r>
                    <m:rPr>
                      <m:sty m:val="p"/>
                    </m:rPr>
                    <w:rPr>
                      <w:rFonts w:ascii="Cambria Math" w:hAnsi="Cambria Math" w:cs="Arial"/>
                    </w:rPr>
                    <m:t>)</m:t>
                  </m:r>
                </m:e>
              </m:mr>
              <m:mr>
                <m:e>
                  <m:sSub>
                    <m:sSubPr>
                      <m:ctrlPr>
                        <w:rPr>
                          <w:rFonts w:ascii="Cambria Math" w:hAnsi="Cambria Math" w:cs="Arial"/>
                          <w:lang w:val="fr-FR"/>
                        </w:rPr>
                      </m:ctrlPr>
                    </m:sSubPr>
                    <m:e>
                      <m:r>
                        <m:rPr>
                          <m:sty m:val="p"/>
                        </m:rPr>
                        <w:rPr>
                          <w:rFonts w:ascii="Cambria Math" w:hAnsi="Cambria Math" w:cs="Arial"/>
                        </w:rPr>
                        <m:t>MV</m:t>
                      </m:r>
                    </m:e>
                    <m:sub>
                      <m:r>
                        <m:rPr>
                          <m:sty m:val="p"/>
                        </m:rPr>
                        <w:rPr>
                          <w:rFonts w:ascii="Cambria Math" w:hAnsi="Cambria Math" w:cs="Arial"/>
                        </w:rPr>
                        <m:t>Y</m:t>
                      </m:r>
                    </m:sub>
                  </m:sSub>
                  <m:r>
                    <m:rPr>
                      <m:sty m:val="p"/>
                    </m:rPr>
                    <w:rPr>
                      <w:rFonts w:ascii="Cambria Math" w:hAnsi="Cambria Math" w:cs="Arial"/>
                    </w:rPr>
                    <m:t xml:space="preserve"> = </m:t>
                  </m:r>
                  <m:sSub>
                    <m:sSubPr>
                      <m:ctrlPr>
                        <w:rPr>
                          <w:rFonts w:ascii="Cambria Math" w:hAnsi="Cambria Math" w:cs="Arial"/>
                          <w:lang w:val="fr-FR"/>
                        </w:rPr>
                      </m:ctrlPr>
                    </m:sSubPr>
                    <m:e>
                      <m:r>
                        <m:rPr>
                          <m:sty m:val="p"/>
                        </m:rPr>
                        <w:rPr>
                          <w:rFonts w:ascii="Cambria Math" w:hAnsi="Cambria Math" w:cs="Arial"/>
                        </w:rPr>
                        <m:t>iMV</m:t>
                      </m:r>
                    </m:e>
                    <m:sub>
                      <m:r>
                        <m:rPr>
                          <m:sty m:val="p"/>
                        </m:rPr>
                        <w:rPr>
                          <w:rFonts w:ascii="Cambria Math" w:hAnsi="Cambria Math" w:cs="Arial"/>
                        </w:rPr>
                        <m:t>Y</m:t>
                      </m:r>
                    </m:sub>
                  </m:sSub>
                  <m:r>
                    <m:rPr>
                      <m:sty m:val="p"/>
                    </m:rPr>
                    <w:rPr>
                      <w:rFonts w:ascii="Cambria Math" w:hAnsi="Cambria Math" w:cs="Arial"/>
                    </w:rPr>
                    <m:t xml:space="preserve"> + </m:t>
                  </m:r>
                  <m:sSub>
                    <m:sSubPr>
                      <m:ctrlPr>
                        <w:rPr>
                          <w:rFonts w:ascii="Cambria Math" w:hAnsi="Cambria Math" w:cs="Arial"/>
                          <w:lang w:val="fr-FR"/>
                        </w:rPr>
                      </m:ctrlPr>
                    </m:sSubPr>
                    <m:e>
                      <m:r>
                        <m:rPr>
                          <m:sty m:val="p"/>
                        </m:rPr>
                        <w:rPr>
                          <w:rFonts w:ascii="Cambria Math" w:hAnsi="Cambria Math" w:cs="Arial"/>
                        </w:rPr>
                        <m:t>frac</m:t>
                      </m:r>
                    </m:e>
                    <m:sub>
                      <m:r>
                        <m:rPr>
                          <m:sty m:val="p"/>
                        </m:rPr>
                        <w:rPr>
                          <w:rFonts w:ascii="Cambria Math" w:hAnsi="Cambria Math" w:cs="Arial"/>
                        </w:rPr>
                        <m:t>Y</m:t>
                      </m:r>
                    </m:sub>
                  </m:sSub>
                  <m:r>
                    <m:rPr>
                      <m:sty m:val="p"/>
                    </m:rPr>
                    <w:rPr>
                      <w:rFonts w:ascii="Cambria Math" w:hAnsi="Cambria Math" w:cs="Arial"/>
                    </w:rPr>
                    <m:t xml:space="preserve">,  with </m:t>
                  </m:r>
                  <m:sSub>
                    <m:sSubPr>
                      <m:ctrlPr>
                        <w:rPr>
                          <w:rFonts w:ascii="Cambria Math" w:hAnsi="Cambria Math" w:cs="Arial"/>
                          <w:lang w:val="fr-FR"/>
                        </w:rPr>
                      </m:ctrlPr>
                    </m:sSubPr>
                    <m:e>
                      <m:r>
                        <m:rPr>
                          <m:sty m:val="p"/>
                        </m:rPr>
                        <w:rPr>
                          <w:rFonts w:ascii="Cambria Math" w:hAnsi="Cambria Math" w:cs="Arial"/>
                        </w:rPr>
                        <m:t>iMV</m:t>
                      </m:r>
                    </m:e>
                    <m:sub>
                      <m:r>
                        <m:rPr>
                          <m:sty m:val="p"/>
                        </m:rPr>
                        <w:rPr>
                          <w:rFonts w:ascii="Cambria Math" w:hAnsi="Cambria Math" w:cs="Arial"/>
                        </w:rPr>
                        <m:t>Y</m:t>
                      </m:r>
                    </m:sub>
                  </m:sSub>
                  <m:r>
                    <m:rPr>
                      <m:sty m:val="p"/>
                    </m:rPr>
                    <w:rPr>
                      <w:rFonts w:ascii="Cambria Math" w:hAnsi="Cambria Math" w:cs="Arial"/>
                    </w:rPr>
                    <m:t>=int(</m:t>
                  </m:r>
                  <m:sSub>
                    <m:sSubPr>
                      <m:ctrlPr>
                        <w:rPr>
                          <w:rFonts w:ascii="Cambria Math" w:hAnsi="Cambria Math" w:cs="Arial"/>
                          <w:lang w:val="fr-FR"/>
                        </w:rPr>
                      </m:ctrlPr>
                    </m:sSubPr>
                    <m:e>
                      <m:r>
                        <m:rPr>
                          <m:sty m:val="p"/>
                        </m:rPr>
                        <w:rPr>
                          <w:rFonts w:ascii="Cambria Math" w:hAnsi="Cambria Math" w:cs="Arial"/>
                        </w:rPr>
                        <m:t>MV</m:t>
                      </m:r>
                    </m:e>
                    <m:sub>
                      <m:r>
                        <m:rPr>
                          <m:sty m:val="p"/>
                        </m:rPr>
                        <w:rPr>
                          <w:rFonts w:ascii="Cambria Math" w:hAnsi="Cambria Math" w:cs="Arial"/>
                        </w:rPr>
                        <m:t>Y</m:t>
                      </m:r>
                    </m:sub>
                  </m:sSub>
                  <m:r>
                    <m:rPr>
                      <m:sty m:val="p"/>
                    </m:rPr>
                    <w:rPr>
                      <w:rFonts w:ascii="Cambria Math" w:hAnsi="Cambria Math" w:cs="Arial"/>
                    </w:rPr>
                    <m:t>)</m:t>
                  </m:r>
                </m:e>
              </m:mr>
            </m:m>
          </m:e>
        </m:d>
      </m:oMath>
      <w:r w:rsidR="007B0A19">
        <w:tab/>
      </w:r>
      <w:r w:rsidR="007B0A19">
        <w:tab/>
        <w:t>(3)</w:t>
      </w:r>
    </w:p>
    <w:p w:rsidR="00F66CB9" w:rsidRDefault="00F66CB9" w:rsidP="007B0A19">
      <w:pPr>
        <w:jc w:val="center"/>
      </w:pPr>
    </w:p>
    <w:p w:rsidR="00EC0146" w:rsidRDefault="0034256A" w:rsidP="007B0A19">
      <w:pPr>
        <w:jc w:val="center"/>
      </w:pPr>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P</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ref</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cur</m:t>
                          </m:r>
                        </m:sub>
                      </m:sSub>
                    </m:e>
                  </m:d>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Sx</m:t>
                          </m:r>
                        </m:e>
                        <m:sub>
                          <m:r>
                            <m:rPr>
                              <m:sty m:val="p"/>
                            </m:rPr>
                            <w:rPr>
                              <w:rFonts w:ascii="Cambria Math" w:hAnsi="Cambria Math"/>
                            </w:rPr>
                            <m:t>ref</m:t>
                          </m:r>
                        </m:sub>
                      </m:sSub>
                    </m:num>
                    <m:den>
                      <m:sSub>
                        <m:sSubPr>
                          <m:ctrlPr>
                            <w:rPr>
                              <w:rFonts w:ascii="Cambria Math" w:hAnsi="Cambria Math"/>
                            </w:rPr>
                          </m:ctrlPr>
                        </m:sSubPr>
                        <m:e>
                          <m:r>
                            <m:rPr>
                              <m:sty m:val="p"/>
                            </m:rPr>
                            <w:rPr>
                              <w:rFonts w:ascii="Cambria Math" w:hAnsi="Cambria Math"/>
                            </w:rPr>
                            <m:t>Sx</m:t>
                          </m:r>
                        </m:e>
                        <m:sub>
                          <m:r>
                            <m:rPr>
                              <m:sty m:val="p"/>
                            </m:rPr>
                            <w:rPr>
                              <w:rFonts w:ascii="Cambria Math" w:hAnsi="Cambria Math"/>
                            </w:rPr>
                            <m:t>cur</m:t>
                          </m:r>
                        </m:sub>
                      </m:sSub>
                    </m:den>
                  </m:f>
                  <m:r>
                    <m:rPr>
                      <m:sty m:val="p"/>
                    </m:rPr>
                    <w:rPr>
                      <w:rFonts w:ascii="Cambria Math" w:hAnsi="Cambria Math"/>
                    </w:rPr>
                    <m:t>×</m:t>
                  </m:r>
                  <m:d>
                    <m:dPr>
                      <m:ctrlPr>
                        <w:rPr>
                          <w:rFonts w:ascii="Cambria Math" w:hAnsi="Cambria Math"/>
                        </w:rPr>
                      </m:ctrlPr>
                    </m:dPr>
                    <m:e>
                      <m:sSub>
                        <m:sSubPr>
                          <m:ctrlPr>
                            <w:rPr>
                              <w:rFonts w:ascii="Cambria Math" w:hAnsi="Cambria Math" w:cs="Arial"/>
                              <w:lang w:val="fr-FR"/>
                            </w:rPr>
                          </m:ctrlPr>
                        </m:sSubPr>
                        <m:e>
                          <m:r>
                            <m:rPr>
                              <m:sty m:val="p"/>
                            </m:rPr>
                            <w:rPr>
                              <w:rFonts w:ascii="Cambria Math" w:hAnsi="Cambria Math" w:cs="Arial"/>
                            </w:rPr>
                            <m:t>iMV</m:t>
                          </m:r>
                        </m:e>
                        <m:sub>
                          <m:r>
                            <m:rPr>
                              <m:sty m:val="p"/>
                            </m:rPr>
                            <w:rPr>
                              <w:rFonts w:ascii="Cambria Math" w:hAnsi="Cambria Math" w:cs="Arial"/>
                            </w:rPr>
                            <m:t>x</m:t>
                          </m:r>
                        </m:sub>
                      </m:sSub>
                      <m:r>
                        <m:rPr>
                          <m:sty m:val="p"/>
                        </m:rPr>
                        <w:rPr>
                          <w:rFonts w:ascii="Cambria Math" w:hAnsi="Cambria Math" w:cs="Arial"/>
                        </w:rPr>
                        <m:t>+</m:t>
                      </m:r>
                      <m:sSub>
                        <m:sSubPr>
                          <m:ctrlPr>
                            <w:rPr>
                              <w:rFonts w:ascii="Cambria Math" w:hAnsi="Cambria Math" w:cs="Arial"/>
                              <w:lang w:val="fr-FR"/>
                            </w:rPr>
                          </m:ctrlPr>
                        </m:sSubPr>
                        <m:e>
                          <m:r>
                            <m:rPr>
                              <m:sty m:val="p"/>
                            </m:rPr>
                            <w:rPr>
                              <w:rFonts w:ascii="Cambria Math" w:hAnsi="Cambria Math" w:cs="Arial"/>
                            </w:rPr>
                            <m:t>x</m:t>
                          </m:r>
                        </m:e>
                        <m:sub>
                          <m:r>
                            <m:rPr>
                              <m:sty m:val="p"/>
                            </m:rPr>
                            <w:rPr>
                              <w:rFonts w:ascii="Cambria Math" w:hAnsi="Cambria Math" w:cs="Arial"/>
                            </w:rPr>
                            <m:t>cur</m:t>
                          </m:r>
                        </m:sub>
                      </m:sSub>
                    </m:e>
                  </m:d>
                </m:e>
              </m:mr>
              <m:mr>
                <m:e>
                  <m:sSub>
                    <m:sSubPr>
                      <m:ctrlPr>
                        <w:rPr>
                          <w:rFonts w:ascii="Cambria Math" w:hAnsi="Cambria Math"/>
                        </w:rPr>
                      </m:ctrlPr>
                    </m:sSubPr>
                    <m:e>
                      <m:r>
                        <m:rPr>
                          <m:sty m:val="p"/>
                        </m:rPr>
                        <w:rPr>
                          <w:rFonts w:ascii="Cambria Math" w:hAnsi="Cambria Math"/>
                        </w:rPr>
                        <m:t>Py</m:t>
                      </m:r>
                    </m:e>
                    <m:sub>
                      <m:r>
                        <m:rPr>
                          <m:sty m:val="p"/>
                        </m:rPr>
                        <w:rPr>
                          <w:rFonts w:ascii="Cambria Math" w:hAnsi="Cambria Math"/>
                        </w:rPr>
                        <m:t>ref</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y</m:t>
                          </m:r>
                        </m:e>
                        <m:sub>
                          <m:r>
                            <m:rPr>
                              <m:sty m:val="p"/>
                            </m:rPr>
                            <w:rPr>
                              <w:rFonts w:ascii="Cambria Math" w:hAnsi="Cambria Math"/>
                            </w:rPr>
                            <m:t>cur</m:t>
                          </m:r>
                        </m:sub>
                      </m:sSub>
                    </m:e>
                  </m:d>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Sy</m:t>
                          </m:r>
                        </m:e>
                        <m:sub>
                          <m:r>
                            <m:rPr>
                              <m:sty m:val="p"/>
                            </m:rPr>
                            <w:rPr>
                              <w:rFonts w:ascii="Cambria Math" w:hAnsi="Cambria Math"/>
                            </w:rPr>
                            <m:t>ref</m:t>
                          </m:r>
                        </m:sub>
                      </m:sSub>
                    </m:num>
                    <m:den>
                      <m:sSub>
                        <m:sSubPr>
                          <m:ctrlPr>
                            <w:rPr>
                              <w:rFonts w:ascii="Cambria Math" w:hAnsi="Cambria Math"/>
                            </w:rPr>
                          </m:ctrlPr>
                        </m:sSubPr>
                        <m:e>
                          <m:r>
                            <m:rPr>
                              <m:sty m:val="p"/>
                            </m:rPr>
                            <w:rPr>
                              <w:rFonts w:ascii="Cambria Math" w:hAnsi="Cambria Math"/>
                            </w:rPr>
                            <m:t>Sy</m:t>
                          </m:r>
                        </m:e>
                        <m:sub>
                          <m:r>
                            <m:rPr>
                              <m:sty m:val="p"/>
                            </m:rPr>
                            <w:rPr>
                              <w:rFonts w:ascii="Cambria Math" w:hAnsi="Cambria Math"/>
                            </w:rPr>
                            <m:t>cur</m:t>
                          </m:r>
                        </m:sub>
                      </m:sSub>
                    </m:den>
                  </m:f>
                  <m:r>
                    <m:rPr>
                      <m:sty m:val="p"/>
                    </m:rPr>
                    <w:rPr>
                      <w:rFonts w:ascii="Cambria Math" w:hAnsi="Cambria Math"/>
                    </w:rPr>
                    <m:t>×</m:t>
                  </m:r>
                  <m:d>
                    <m:dPr>
                      <m:ctrlPr>
                        <w:rPr>
                          <w:rFonts w:ascii="Cambria Math" w:hAnsi="Cambria Math"/>
                        </w:rPr>
                      </m:ctrlPr>
                    </m:dPr>
                    <m:e>
                      <m:sSub>
                        <m:sSubPr>
                          <m:ctrlPr>
                            <w:rPr>
                              <w:rFonts w:ascii="Cambria Math" w:hAnsi="Cambria Math" w:cs="Arial"/>
                              <w:lang w:val="fr-FR"/>
                            </w:rPr>
                          </m:ctrlPr>
                        </m:sSubPr>
                        <m:e>
                          <m:r>
                            <m:rPr>
                              <m:sty m:val="p"/>
                            </m:rPr>
                            <w:rPr>
                              <w:rFonts w:ascii="Cambria Math" w:hAnsi="Cambria Math" w:cs="Arial"/>
                            </w:rPr>
                            <m:t>iMV</m:t>
                          </m:r>
                        </m:e>
                        <m:sub>
                          <m:r>
                            <m:rPr>
                              <m:sty m:val="p"/>
                            </m:rPr>
                            <w:rPr>
                              <w:rFonts w:ascii="Cambria Math" w:hAnsi="Cambria Math" w:cs="Arial"/>
                            </w:rPr>
                            <m:t>y</m:t>
                          </m:r>
                        </m:sub>
                      </m:sSub>
                      <m:r>
                        <m:rPr>
                          <m:sty m:val="p"/>
                        </m:rPr>
                        <w:rPr>
                          <w:rFonts w:ascii="Cambria Math" w:hAnsi="Cambria Math" w:cs="Arial"/>
                        </w:rPr>
                        <m:t>+</m:t>
                      </m:r>
                      <m:sSub>
                        <m:sSubPr>
                          <m:ctrlPr>
                            <w:rPr>
                              <w:rFonts w:ascii="Cambria Math" w:hAnsi="Cambria Math" w:cs="Arial"/>
                              <w:lang w:val="fr-FR"/>
                            </w:rPr>
                          </m:ctrlPr>
                        </m:sSubPr>
                        <m:e>
                          <m:r>
                            <m:rPr>
                              <m:sty m:val="p"/>
                            </m:rPr>
                            <w:rPr>
                              <w:rFonts w:ascii="Cambria Math" w:hAnsi="Cambria Math" w:cs="Arial"/>
                            </w:rPr>
                            <m:t>y</m:t>
                          </m:r>
                        </m:e>
                        <m:sub>
                          <m:r>
                            <m:rPr>
                              <m:sty m:val="p"/>
                            </m:rPr>
                            <w:rPr>
                              <w:rFonts w:ascii="Cambria Math" w:hAnsi="Cambria Math" w:cs="Arial"/>
                            </w:rPr>
                            <m:t>cur</m:t>
                          </m:r>
                        </m:sub>
                      </m:sSub>
                    </m:e>
                  </m:d>
                </m:e>
              </m:mr>
            </m:m>
          </m:e>
        </m:d>
      </m:oMath>
      <w:r w:rsidR="00EC0146">
        <w:tab/>
      </w:r>
      <w:r w:rsidR="00EC0146">
        <w:tab/>
      </w:r>
      <w:r w:rsidR="00EC0146">
        <w:tab/>
      </w:r>
      <w:r w:rsidR="00EC0146">
        <w:tab/>
        <w:t>(4)</w:t>
      </w:r>
    </w:p>
    <w:p w:rsidR="00F66CB9" w:rsidRDefault="00F66CB9" w:rsidP="007B0A19">
      <w:pPr>
        <w:jc w:val="center"/>
      </w:pPr>
    </w:p>
    <w:p w:rsidR="0030081F" w:rsidRDefault="0034256A" w:rsidP="007B0A19">
      <w:pPr>
        <w:jc w:val="center"/>
      </w:pPr>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ref</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cur</m:t>
                          </m:r>
                        </m:sub>
                      </m:sSub>
                    </m:e>
                  </m:d>
                  <m:r>
                    <m:rPr>
                      <m:sty m:val="p"/>
                    </m:rPr>
                    <w:rPr>
                      <w:rFonts w:ascii="Cambria Math" w:hAnsi="Cambria Math"/>
                    </w:rPr>
                    <m:t>=int</m:t>
                  </m:r>
                  <m:d>
                    <m:dPr>
                      <m:ctrlPr>
                        <w:rPr>
                          <w:rFonts w:ascii="Cambria Math" w:hAnsi="Cambria Math"/>
                        </w:rPr>
                      </m:ctrlPr>
                    </m:dPr>
                    <m:e>
                      <m:r>
                        <w:rPr>
                          <w:rFonts w:ascii="Cambria Math" w:hAnsi="Cambria Math"/>
                        </w:rPr>
                        <m:t>P</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ref</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cur</m:t>
                              </m:r>
                            </m:sub>
                          </m:sSub>
                        </m:e>
                      </m:d>
                    </m:e>
                  </m:d>
                </m:e>
              </m:mr>
              <m:mr>
                <m:e>
                  <m:sSub>
                    <m:sSubPr>
                      <m:ctrlPr>
                        <w:rPr>
                          <w:rFonts w:ascii="Cambria Math" w:hAnsi="Cambria Math"/>
                        </w:rPr>
                      </m:ctrlPr>
                    </m:sSubPr>
                    <m:e>
                      <m:r>
                        <m:rPr>
                          <m:sty m:val="p"/>
                        </m:rPr>
                        <w:rPr>
                          <w:rFonts w:ascii="Cambria Math" w:hAnsi="Cambria Math"/>
                        </w:rPr>
                        <m:t>y</m:t>
                      </m:r>
                    </m:e>
                    <m:sub>
                      <m:r>
                        <m:rPr>
                          <m:sty m:val="p"/>
                        </m:rPr>
                        <w:rPr>
                          <w:rFonts w:ascii="Cambria Math" w:hAnsi="Cambria Math"/>
                        </w:rPr>
                        <m:t>ref</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y</m:t>
                          </m:r>
                        </m:e>
                        <m:sub>
                          <m:r>
                            <m:rPr>
                              <m:sty m:val="p"/>
                            </m:rPr>
                            <w:rPr>
                              <w:rFonts w:ascii="Cambria Math" w:hAnsi="Cambria Math"/>
                            </w:rPr>
                            <m:t>cur</m:t>
                          </m:r>
                        </m:sub>
                      </m:sSub>
                    </m:e>
                  </m:d>
                  <m:r>
                    <m:rPr>
                      <m:sty m:val="p"/>
                    </m:rPr>
                    <w:rPr>
                      <w:rFonts w:ascii="Cambria Math" w:hAnsi="Cambria Math"/>
                    </w:rPr>
                    <m:t>=int</m:t>
                  </m:r>
                  <m:d>
                    <m:dPr>
                      <m:ctrlPr>
                        <w:rPr>
                          <w:rFonts w:ascii="Cambria Math" w:hAnsi="Cambria Math"/>
                        </w:rPr>
                      </m:ctrlPr>
                    </m:dPr>
                    <m:e>
                      <m:sSub>
                        <m:sSubPr>
                          <m:ctrlPr>
                            <w:rPr>
                              <w:rFonts w:ascii="Cambria Math" w:hAnsi="Cambria Math"/>
                            </w:rPr>
                          </m:ctrlPr>
                        </m:sSubPr>
                        <m:e>
                          <m:r>
                            <m:rPr>
                              <m:sty m:val="p"/>
                            </m:rPr>
                            <w:rPr>
                              <w:rFonts w:ascii="Cambria Math" w:hAnsi="Cambria Math"/>
                            </w:rPr>
                            <m:t>Py</m:t>
                          </m:r>
                        </m:e>
                        <m:sub>
                          <m:r>
                            <m:rPr>
                              <m:sty m:val="p"/>
                            </m:rPr>
                            <w:rPr>
                              <w:rFonts w:ascii="Cambria Math" w:hAnsi="Cambria Math"/>
                            </w:rPr>
                            <m:t>ref</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y</m:t>
                              </m:r>
                            </m:e>
                            <m:sub>
                              <m:r>
                                <m:rPr>
                                  <m:sty m:val="p"/>
                                </m:rPr>
                                <w:rPr>
                                  <w:rFonts w:ascii="Cambria Math" w:hAnsi="Cambria Math"/>
                                </w:rPr>
                                <m:t>cur</m:t>
                              </m:r>
                            </m:sub>
                          </m:sSub>
                        </m:e>
                      </m:d>
                    </m:e>
                  </m:d>
                </m:e>
              </m:mr>
            </m:m>
          </m:e>
        </m:d>
      </m:oMath>
      <w:r w:rsidR="001E33C1">
        <w:tab/>
      </w:r>
      <w:r w:rsidR="001E33C1">
        <w:tab/>
      </w:r>
      <w:r w:rsidR="00EC0146">
        <w:tab/>
      </w:r>
      <w:r w:rsidR="00EC0146">
        <w:tab/>
      </w:r>
      <w:r w:rsidR="00EC0146">
        <w:tab/>
        <w:t>(5</w:t>
      </w:r>
      <w:r w:rsidR="001E33C1">
        <w:t>)</w:t>
      </w:r>
    </w:p>
    <w:p w:rsidR="00F66CB9" w:rsidRDefault="00F66CB9" w:rsidP="007B0A19">
      <w:pPr>
        <w:jc w:val="center"/>
      </w:pPr>
    </w:p>
    <w:p w:rsidR="00DE2993" w:rsidRDefault="0034256A" w:rsidP="007B0A19">
      <w:pPr>
        <w:jc w:val="center"/>
      </w:pPr>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rPr>
                      </m:ctrlPr>
                    </m:sSubPr>
                    <m:e>
                      <m:r>
                        <m:rPr>
                          <m:sty m:val="p"/>
                        </m:rPr>
                        <w:rPr>
                          <w:rFonts w:ascii="Cambria Math" w:hAnsi="Cambria Math"/>
                        </w:rPr>
                        <m:t>θ</m:t>
                      </m:r>
                    </m:e>
                    <m:sub>
                      <m:r>
                        <m:rPr>
                          <m:sty m:val="p"/>
                        </m:rPr>
                        <w:rPr>
                          <w:rFonts w:ascii="Cambria Math" w:hAnsi="Cambria Math"/>
                        </w:rPr>
                        <m:t>x</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cur</m:t>
                          </m:r>
                        </m:sub>
                      </m:sSub>
                    </m:e>
                  </m:d>
                  <m:r>
                    <m:rPr>
                      <m:sty m:val="p"/>
                    </m:rPr>
                    <w:rPr>
                      <w:rFonts w:ascii="Cambria Math" w:hAnsi="Cambria Math"/>
                    </w:rPr>
                    <m:t>=</m:t>
                  </m:r>
                  <m:r>
                    <w:rPr>
                      <w:rFonts w:ascii="Cambria Math" w:hAnsi="Cambria Math"/>
                    </w:rPr>
                    <m:t>P</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ref</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cur</m:t>
                          </m:r>
                        </m:sub>
                      </m:sSub>
                    </m:e>
                  </m:d>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ref</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cur</m:t>
                          </m:r>
                        </m:sub>
                      </m:sSub>
                    </m:e>
                  </m:d>
                </m:e>
              </m:mr>
              <m:mr>
                <m:e>
                  <m:sSub>
                    <m:sSubPr>
                      <m:ctrlPr>
                        <w:rPr>
                          <w:rFonts w:ascii="Cambria Math" w:hAnsi="Cambria Math"/>
                        </w:rPr>
                      </m:ctrlPr>
                    </m:sSubPr>
                    <m:e>
                      <m:r>
                        <m:rPr>
                          <m:sty m:val="p"/>
                        </m:rPr>
                        <w:rPr>
                          <w:rFonts w:ascii="Cambria Math" w:hAnsi="Cambria Math"/>
                        </w:rPr>
                        <m:t>θ</m:t>
                      </m:r>
                    </m:e>
                    <m:sub>
                      <m:r>
                        <m:rPr>
                          <m:sty m:val="p"/>
                        </m:rPr>
                        <w:rPr>
                          <w:rFonts w:ascii="Cambria Math" w:hAnsi="Cambria Math"/>
                        </w:rPr>
                        <m:t>y</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y</m:t>
                          </m:r>
                        </m:e>
                        <m:sub>
                          <m:r>
                            <m:rPr>
                              <m:sty m:val="p"/>
                            </m:rPr>
                            <w:rPr>
                              <w:rFonts w:ascii="Cambria Math" w:hAnsi="Cambria Math"/>
                            </w:rPr>
                            <m:t>cur</m:t>
                          </m:r>
                        </m:sub>
                      </m:sSub>
                    </m:e>
                  </m:d>
                  <m:r>
                    <m:rPr>
                      <m:sty m:val="p"/>
                    </m:rPr>
                    <w:rPr>
                      <w:rFonts w:ascii="Cambria Math" w:hAnsi="Cambria Math"/>
                    </w:rPr>
                    <m:t>=</m:t>
                  </m:r>
                  <m:sSub>
                    <m:sSubPr>
                      <m:ctrlPr>
                        <w:rPr>
                          <w:rFonts w:ascii="Cambria Math" w:hAnsi="Cambria Math"/>
                        </w:rPr>
                      </m:ctrlPr>
                    </m:sSubPr>
                    <m:e>
                      <m:r>
                        <m:rPr>
                          <m:sty m:val="p"/>
                        </m:rPr>
                        <w:rPr>
                          <w:rFonts w:ascii="Cambria Math" w:hAnsi="Cambria Math"/>
                        </w:rPr>
                        <m:t>Py</m:t>
                      </m:r>
                    </m:e>
                    <m:sub>
                      <m:r>
                        <m:rPr>
                          <m:sty m:val="p"/>
                        </m:rPr>
                        <w:rPr>
                          <w:rFonts w:ascii="Cambria Math" w:hAnsi="Cambria Math"/>
                        </w:rPr>
                        <m:t>ref</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y</m:t>
                          </m:r>
                        </m:e>
                        <m:sub>
                          <m:r>
                            <m:rPr>
                              <m:sty m:val="p"/>
                            </m:rPr>
                            <w:rPr>
                              <w:rFonts w:ascii="Cambria Math" w:hAnsi="Cambria Math"/>
                            </w:rPr>
                            <m:t>cur</m:t>
                          </m:r>
                        </m:sub>
                      </m:sSub>
                    </m:e>
                  </m:d>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y</m:t>
                      </m:r>
                    </m:e>
                    <m:sub>
                      <m:r>
                        <m:rPr>
                          <m:sty m:val="p"/>
                        </m:rPr>
                        <w:rPr>
                          <w:rFonts w:ascii="Cambria Math" w:hAnsi="Cambria Math"/>
                        </w:rPr>
                        <m:t>ref</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y</m:t>
                          </m:r>
                        </m:e>
                        <m:sub>
                          <m:r>
                            <m:rPr>
                              <m:sty m:val="p"/>
                            </m:rPr>
                            <w:rPr>
                              <w:rFonts w:ascii="Cambria Math" w:hAnsi="Cambria Math"/>
                            </w:rPr>
                            <m:t>cur</m:t>
                          </m:r>
                        </m:sub>
                      </m:sSub>
                    </m:e>
                  </m:d>
                </m:e>
              </m:mr>
            </m:m>
          </m:e>
        </m:d>
      </m:oMath>
      <w:r w:rsidR="00DE2993">
        <w:tab/>
      </w:r>
      <w:r w:rsidR="00DE2993">
        <w:tab/>
      </w:r>
      <w:r w:rsidR="00DE2993">
        <w:tab/>
      </w:r>
      <w:r w:rsidR="00DE2993">
        <w:tab/>
        <w:t>(6)</w:t>
      </w:r>
    </w:p>
    <w:p w:rsidR="00FC384F" w:rsidRDefault="00FC384F" w:rsidP="00FC384F">
      <w:pPr>
        <w:jc w:val="both"/>
      </w:pPr>
      <w:r>
        <w:t xml:space="preserve">In </w:t>
      </w:r>
      <w:r w:rsidR="0034256A">
        <w:fldChar w:fldCharType="begin"/>
      </w:r>
      <w:r>
        <w:instrText xml:space="preserve"> REF _Ref314772942 \h </w:instrText>
      </w:r>
      <w:r w:rsidR="0034256A">
        <w:fldChar w:fldCharType="separate"/>
      </w:r>
      <w:r>
        <w:t xml:space="preserve">Figure </w:t>
      </w:r>
      <w:r>
        <w:rPr>
          <w:noProof/>
        </w:rPr>
        <w:t>5</w:t>
      </w:r>
      <w:r w:rsidR="0034256A">
        <w:fldChar w:fldCharType="end"/>
      </w:r>
      <w:r>
        <w:t xml:space="preserve"> </w:t>
      </w:r>
      <w:r w:rsidR="004B0FB0">
        <w:t xml:space="preserve">is </w:t>
      </w:r>
      <w:r>
        <w:t xml:space="preserve">depicted the computation </w:t>
      </w:r>
      <w:r w:rsidR="004A3AD8">
        <w:t>of the Prediction</w:t>
      </w:r>
      <w:r>
        <w:t xml:space="preserve"> in the case of Low-to-High resolution change (reference is Low resolution and current is High resolution). In the first step, </w:t>
      </w:r>
      <w:r w:rsidR="00B85E94">
        <w:t>G</w:t>
      </w:r>
      <w:r w:rsidR="00B85E94">
        <w:rPr>
          <w:vertAlign w:val="subscript"/>
        </w:rPr>
        <w:t>H</w:t>
      </w:r>
      <w:r w:rsidR="00B85E94">
        <w:t>(</w:t>
      </w:r>
      <w:r w:rsidR="00B85E94" w:rsidRPr="00CA4BC7">
        <w:t>frac</w:t>
      </w:r>
      <w:r w:rsidR="00B85E94">
        <w:rPr>
          <w:vertAlign w:val="subscript"/>
        </w:rPr>
        <w:t>x</w:t>
      </w:r>
      <w:r w:rsidR="00B85E94">
        <w:t>,</w:t>
      </w:r>
      <w:r w:rsidR="00B85E94">
        <w:rPr>
          <w:lang w:val="en-CA"/>
        </w:rPr>
        <w:sym w:font="Symbol" w:char="F071"/>
      </w:r>
      <w:r w:rsidR="00B85E94">
        <w:rPr>
          <w:vertAlign w:val="subscript"/>
        </w:rPr>
        <w:t>xu</w:t>
      </w:r>
      <w:r w:rsidR="00B85E94" w:rsidRPr="00CA4BC7">
        <w:t>)</w:t>
      </w:r>
      <w:r w:rsidR="00B85E94">
        <w:t xml:space="preserve"> and G</w:t>
      </w:r>
      <w:r w:rsidR="00B85E94">
        <w:rPr>
          <w:vertAlign w:val="subscript"/>
        </w:rPr>
        <w:t>H</w:t>
      </w:r>
      <w:r w:rsidR="00B85E94">
        <w:t>(</w:t>
      </w:r>
      <w:r w:rsidR="00B85E94" w:rsidRPr="00CA4BC7">
        <w:t>frac</w:t>
      </w:r>
      <w:r w:rsidR="00B85E94">
        <w:rPr>
          <w:vertAlign w:val="subscript"/>
        </w:rPr>
        <w:t>x</w:t>
      </w:r>
      <w:r w:rsidR="00B85E94">
        <w:t>,</w:t>
      </w:r>
      <w:r w:rsidR="00B85E94">
        <w:rPr>
          <w:lang w:val="en-CA"/>
        </w:rPr>
        <w:sym w:font="Symbol" w:char="F071"/>
      </w:r>
      <w:r w:rsidR="00B85E94">
        <w:rPr>
          <w:vertAlign w:val="subscript"/>
        </w:rPr>
        <w:t>xv</w:t>
      </w:r>
      <w:r w:rsidR="00B85E94" w:rsidRPr="00CA4BC7">
        <w:t>)</w:t>
      </w:r>
      <w:r w:rsidR="00B85E94">
        <w:t xml:space="preserve"> are</w:t>
      </w:r>
      <w:r>
        <w:t xml:space="preserve"> applie</w:t>
      </w:r>
      <w:r w:rsidR="00B85E94">
        <w:t xml:space="preserve">d to compute temporary samples </w:t>
      </w:r>
      <w:r w:rsidR="00B85E94" w:rsidRPr="00B83E5A">
        <w:rPr>
          <w:i/>
        </w:rPr>
        <w:t>u</w:t>
      </w:r>
      <w:r w:rsidR="00B85E94">
        <w:t xml:space="preserve"> and </w:t>
      </w:r>
      <w:r w:rsidRPr="00B83E5A">
        <w:rPr>
          <w:i/>
        </w:rPr>
        <w:t>v</w:t>
      </w:r>
      <w:r w:rsidR="00B83E5A">
        <w:t xml:space="preserve"> from sample </w:t>
      </w:r>
      <w:r w:rsidR="00B83E5A" w:rsidRPr="00B83E5A">
        <w:rPr>
          <w:i/>
        </w:rPr>
        <w:t>s</w:t>
      </w:r>
      <w:r w:rsidR="00B83E5A">
        <w:t xml:space="preserve"> in reference</w:t>
      </w:r>
      <w:r w:rsidR="00B85E94">
        <w:t>. Next, G</w:t>
      </w:r>
      <w:r w:rsidR="00B85E94">
        <w:rPr>
          <w:vertAlign w:val="subscript"/>
        </w:rPr>
        <w:t>V</w:t>
      </w:r>
      <w:r w:rsidR="00B85E94">
        <w:t>(</w:t>
      </w:r>
      <w:r w:rsidR="00B85E94" w:rsidRPr="00CA4BC7">
        <w:t>frac</w:t>
      </w:r>
      <w:r w:rsidR="00B85E94">
        <w:rPr>
          <w:vertAlign w:val="subscript"/>
        </w:rPr>
        <w:t>y</w:t>
      </w:r>
      <w:r w:rsidR="00B85E94">
        <w:t>,</w:t>
      </w:r>
      <w:r w:rsidR="00B85E94">
        <w:rPr>
          <w:lang w:val="en-CA"/>
        </w:rPr>
        <w:sym w:font="Symbol" w:char="F071"/>
      </w:r>
      <w:r w:rsidR="00B85E94">
        <w:rPr>
          <w:vertAlign w:val="subscript"/>
        </w:rPr>
        <w:t>yu</w:t>
      </w:r>
      <w:r w:rsidR="00B85E94" w:rsidRPr="00CA4BC7">
        <w:t>)</w:t>
      </w:r>
      <w:r w:rsidR="00B85E94">
        <w:t xml:space="preserve"> and G</w:t>
      </w:r>
      <w:r w:rsidR="00B85E94">
        <w:rPr>
          <w:vertAlign w:val="subscript"/>
        </w:rPr>
        <w:t>V</w:t>
      </w:r>
      <w:r w:rsidR="00B85E94">
        <w:t>(</w:t>
      </w:r>
      <w:r w:rsidR="00B85E94" w:rsidRPr="00CA4BC7">
        <w:t>frac</w:t>
      </w:r>
      <w:r w:rsidR="00B85E94">
        <w:rPr>
          <w:vertAlign w:val="subscript"/>
        </w:rPr>
        <w:t>y</w:t>
      </w:r>
      <w:r w:rsidR="00B85E94">
        <w:t>,</w:t>
      </w:r>
      <w:r w:rsidR="00B85E94">
        <w:rPr>
          <w:lang w:val="en-CA"/>
        </w:rPr>
        <w:sym w:font="Symbol" w:char="F071"/>
      </w:r>
      <w:r w:rsidR="00B85E94">
        <w:rPr>
          <w:vertAlign w:val="subscript"/>
        </w:rPr>
        <w:t>yv</w:t>
      </w:r>
      <w:r w:rsidR="00B85E94" w:rsidRPr="00CA4BC7">
        <w:t>)</w:t>
      </w:r>
      <w:r w:rsidR="00B85E94" w:rsidRPr="00B85E94">
        <w:t xml:space="preserve"> </w:t>
      </w:r>
      <w:r w:rsidR="00B85E94">
        <w:t>are applied with (</w:t>
      </w:r>
      <w:r w:rsidR="00B85E94" w:rsidRPr="00B83E5A">
        <w:rPr>
          <w:i/>
        </w:rPr>
        <w:t>u,v</w:t>
      </w:r>
      <w:r w:rsidR="00B85E94">
        <w:t>) to compute (</w:t>
      </w:r>
      <w:r w:rsidR="00B85E94" w:rsidRPr="00B83E5A">
        <w:rPr>
          <w:i/>
        </w:rPr>
        <w:t>pa,pb,pc,pd</w:t>
      </w:r>
      <w:r w:rsidR="00B85E94">
        <w:t>).</w:t>
      </w:r>
    </w:p>
    <w:p w:rsidR="00AF0CF3" w:rsidRDefault="00AF0CF3" w:rsidP="00AF0CF3">
      <w:r>
        <w:object w:dxaOrig="11488" w:dyaOrig="8884">
          <v:shape id="_x0000_i1029" type="#_x0000_t75" style="width:467.25pt;height:361.5pt" o:ole="">
            <v:imagedata r:id="rId19" o:title=""/>
          </v:shape>
          <o:OLEObject Type="Embed" ProgID="Visio.Drawing.11" ShapeID="_x0000_i1029" DrawAspect="Content" ObjectID="_1389190510" r:id="rId20"/>
        </w:object>
      </w:r>
    </w:p>
    <w:p w:rsidR="00AF0CF3" w:rsidRPr="00AF0CF3" w:rsidRDefault="00AF0CF3" w:rsidP="00611338">
      <w:pPr>
        <w:pStyle w:val="Caption"/>
        <w:jc w:val="center"/>
      </w:pPr>
      <w:bookmarkStart w:id="4" w:name="_Ref314772942"/>
      <w:r>
        <w:t xml:space="preserve">Figure </w:t>
      </w:r>
      <w:fldSimple w:instr=" SEQ Figure \* ARABIC ">
        <w:r w:rsidR="0034640E">
          <w:rPr>
            <w:noProof/>
          </w:rPr>
          <w:t>5</w:t>
        </w:r>
      </w:fldSimple>
      <w:bookmarkEnd w:id="4"/>
      <w:r>
        <w:t xml:space="preserve">: </w:t>
      </w:r>
      <w:r w:rsidR="00611338">
        <w:t>Computation of the PU in case of Low-to-High resolution change.</w:t>
      </w:r>
    </w:p>
    <w:p w:rsidR="00BD1344" w:rsidRDefault="00BD1344" w:rsidP="00BD1344">
      <w:pPr>
        <w:pStyle w:val="Heading1"/>
        <w:rPr>
          <w:lang w:val="en-CA"/>
        </w:rPr>
      </w:pPr>
      <w:r>
        <w:rPr>
          <w:lang w:val="en-CA"/>
        </w:rPr>
        <w:t>Results</w:t>
      </w:r>
    </w:p>
    <w:p w:rsidR="005B18B0" w:rsidRDefault="00FA19B9" w:rsidP="005B18B0">
      <w:pPr>
        <w:rPr>
          <w:lang w:val="en-CA"/>
        </w:rPr>
      </w:pPr>
      <w:r>
        <w:rPr>
          <w:lang w:val="en-CA"/>
        </w:rPr>
        <w:t>T</w:t>
      </w:r>
      <w:r w:rsidR="00092617">
        <w:rPr>
          <w:lang w:val="en-CA"/>
        </w:rPr>
        <w:t xml:space="preserve">his </w:t>
      </w:r>
      <w:r w:rsidR="00B83E5A">
        <w:rPr>
          <w:lang w:val="en-CA"/>
        </w:rPr>
        <w:t xml:space="preserve">method </w:t>
      </w:r>
      <w:r>
        <w:rPr>
          <w:lang w:val="en-CA"/>
        </w:rPr>
        <w:t xml:space="preserve">has been implemented </w:t>
      </w:r>
      <w:r w:rsidR="00B83E5A">
        <w:rPr>
          <w:lang w:val="en-CA"/>
        </w:rPr>
        <w:t>into</w:t>
      </w:r>
      <w:r w:rsidR="00092617">
        <w:rPr>
          <w:lang w:val="en-CA"/>
        </w:rPr>
        <w:t xml:space="preserve"> </w:t>
      </w:r>
      <w:r w:rsidR="00AD0166">
        <w:rPr>
          <w:lang w:val="en-CA"/>
        </w:rPr>
        <w:t>the ARC-HM5.0 software provided in AHG18</w:t>
      </w:r>
      <w:r w:rsidR="00F26DBC">
        <w:rPr>
          <w:lang w:val="en-CA"/>
        </w:rPr>
        <w:t>.</w:t>
      </w:r>
    </w:p>
    <w:p w:rsidR="00F26DBC" w:rsidRDefault="005E2BBB" w:rsidP="00F26DBC">
      <w:pPr>
        <w:jc w:val="both"/>
        <w:rPr>
          <w:lang w:val="en-CA"/>
        </w:rPr>
      </w:pPr>
      <w:r>
        <w:rPr>
          <w:lang w:val="en-CA"/>
        </w:rPr>
        <w:t xml:space="preserve">The reported </w:t>
      </w:r>
      <w:r w:rsidR="00F26DBC">
        <w:rPr>
          <w:lang w:val="en-CA"/>
        </w:rPr>
        <w:t xml:space="preserve">method </w:t>
      </w:r>
      <w:r w:rsidR="00B83E5A">
        <w:rPr>
          <w:lang w:val="en-CA"/>
        </w:rPr>
        <w:t>(single reconstructed resolution pictures in the DPB) is compared</w:t>
      </w:r>
      <w:r w:rsidR="00F26DBC">
        <w:rPr>
          <w:lang w:val="en-CA"/>
        </w:rPr>
        <w:t xml:space="preserve"> with previous one </w:t>
      </w:r>
      <w:r w:rsidR="00B83E5A">
        <w:rPr>
          <w:lang w:val="en-CA"/>
        </w:rPr>
        <w:t>(</w:t>
      </w:r>
      <w:r w:rsidR="00E63174">
        <w:rPr>
          <w:lang w:val="en-CA"/>
        </w:rPr>
        <w:t xml:space="preserve">ARC-HM5.0 : </w:t>
      </w:r>
      <w:r w:rsidR="00F26DBC">
        <w:rPr>
          <w:lang w:val="en-CA"/>
        </w:rPr>
        <w:t>both resolutions</w:t>
      </w:r>
      <w:r w:rsidR="00B83E5A">
        <w:rPr>
          <w:lang w:val="en-CA"/>
        </w:rPr>
        <w:t xml:space="preserve"> in DPB).</w:t>
      </w:r>
      <w:r w:rsidR="00F26DBC">
        <w:rPr>
          <w:lang w:val="en-CA"/>
        </w:rPr>
        <w:t xml:space="preserve"> </w:t>
      </w:r>
      <w:r>
        <w:rPr>
          <w:lang w:val="en-CA"/>
        </w:rPr>
        <w:t>T</w:t>
      </w:r>
      <w:r w:rsidR="00F26DBC">
        <w:rPr>
          <w:lang w:val="en-CA"/>
        </w:rPr>
        <w:t>wo resolution change scenarios</w:t>
      </w:r>
      <w:r>
        <w:rPr>
          <w:lang w:val="en-CA"/>
        </w:rPr>
        <w:t xml:space="preserve"> are tested</w:t>
      </w:r>
      <w:r w:rsidR="00F26DBC">
        <w:rPr>
          <w:lang w:val="en-CA"/>
        </w:rPr>
        <w:t xml:space="preserve">: High-to-Low and </w:t>
      </w:r>
      <w:r w:rsidR="00F26DBC">
        <w:rPr>
          <w:lang w:val="en-CA"/>
        </w:rPr>
        <w:lastRenderedPageBreak/>
        <w:t>Low-to-High Resolution Change. Since the prediction of Low (or High) resolution frames from High (resp. Low) resolution pictures has been modified only, we consider the portion just around the resolution change point.</w:t>
      </w:r>
    </w:p>
    <w:p w:rsidR="00F26DBC" w:rsidRDefault="00F26DBC" w:rsidP="00F26DBC">
      <w:pPr>
        <w:jc w:val="both"/>
        <w:rPr>
          <w:lang w:val="en-CA"/>
        </w:rPr>
      </w:pPr>
      <w:r>
        <w:rPr>
          <w:lang w:val="en-CA"/>
        </w:rPr>
        <w:t>The first 4 coded pictures are High (normal) resolution</w:t>
      </w:r>
      <w:r w:rsidR="0034640E">
        <w:rPr>
          <w:lang w:val="en-CA"/>
        </w:rPr>
        <w:t xml:space="preserve"> (resp. Low)</w:t>
      </w:r>
      <w:r>
        <w:rPr>
          <w:lang w:val="en-CA"/>
        </w:rPr>
        <w:t>, the next ones are Low resolution</w:t>
      </w:r>
      <w:r w:rsidR="0034640E">
        <w:rPr>
          <w:lang w:val="en-CA"/>
        </w:rPr>
        <w:t xml:space="preserve"> (reps. High)</w:t>
      </w:r>
      <w:r>
        <w:rPr>
          <w:lang w:val="en-CA"/>
        </w:rPr>
        <w:t xml:space="preserve">. </w:t>
      </w:r>
      <w:r w:rsidR="00154E59">
        <w:rPr>
          <w:lang w:val="en-CA"/>
        </w:rPr>
        <w:t xml:space="preserve"> In </w:t>
      </w:r>
      <w:r>
        <w:rPr>
          <w:lang w:val="en-CA"/>
        </w:rPr>
        <w:t>LP and LB configuration</w:t>
      </w:r>
      <w:r w:rsidR="00B83E5A">
        <w:rPr>
          <w:lang w:val="en-CA"/>
        </w:rPr>
        <w:t>s</w:t>
      </w:r>
      <w:r w:rsidR="00154E59">
        <w:rPr>
          <w:lang w:val="en-CA"/>
        </w:rPr>
        <w:t xml:space="preserve">, </w:t>
      </w:r>
      <w:r>
        <w:rPr>
          <w:lang w:val="en-CA"/>
        </w:rPr>
        <w:t>9 frames</w:t>
      </w:r>
      <w:r w:rsidR="00154E59">
        <w:rPr>
          <w:lang w:val="en-CA"/>
        </w:rPr>
        <w:t xml:space="preserve"> are encoded</w:t>
      </w:r>
      <w:r w:rsidR="0034640E">
        <w:rPr>
          <w:lang w:val="en-CA"/>
        </w:rPr>
        <w:t xml:space="preserve"> (</w:t>
      </w:r>
      <w:r w:rsidR="0034256A">
        <w:rPr>
          <w:lang w:val="en-CA"/>
        </w:rPr>
        <w:fldChar w:fldCharType="begin"/>
      </w:r>
      <w:r w:rsidR="0034640E">
        <w:rPr>
          <w:lang w:val="en-CA"/>
        </w:rPr>
        <w:instrText xml:space="preserve"> REF _Ref314779791 \h </w:instrText>
      </w:r>
      <w:r w:rsidR="0034256A">
        <w:rPr>
          <w:lang w:val="en-CA"/>
        </w:rPr>
      </w:r>
      <w:r w:rsidR="0034256A">
        <w:rPr>
          <w:lang w:val="en-CA"/>
        </w:rPr>
        <w:fldChar w:fldCharType="separate"/>
      </w:r>
      <w:r w:rsidR="0034640E">
        <w:t xml:space="preserve">Figure </w:t>
      </w:r>
      <w:r w:rsidR="0034640E">
        <w:rPr>
          <w:noProof/>
        </w:rPr>
        <w:t>6</w:t>
      </w:r>
      <w:r w:rsidR="0034256A">
        <w:rPr>
          <w:lang w:val="en-CA"/>
        </w:rPr>
        <w:fldChar w:fldCharType="end"/>
      </w:r>
      <w:r w:rsidR="0034640E">
        <w:rPr>
          <w:lang w:val="en-CA"/>
        </w:rPr>
        <w:t>)</w:t>
      </w:r>
      <w:r w:rsidR="00154E59">
        <w:rPr>
          <w:lang w:val="en-CA"/>
        </w:rPr>
        <w:t>. In RA configuration 16 frames are encoded</w:t>
      </w:r>
      <w:r w:rsidR="0034640E">
        <w:rPr>
          <w:lang w:val="en-CA"/>
        </w:rPr>
        <w:t xml:space="preserve"> (</w:t>
      </w:r>
      <w:r w:rsidR="0034256A">
        <w:rPr>
          <w:lang w:val="en-CA"/>
        </w:rPr>
        <w:fldChar w:fldCharType="begin"/>
      </w:r>
      <w:r w:rsidR="0034640E">
        <w:rPr>
          <w:lang w:val="en-CA"/>
        </w:rPr>
        <w:instrText xml:space="preserve"> REF _Ref314779801 \h </w:instrText>
      </w:r>
      <w:r w:rsidR="0034256A">
        <w:rPr>
          <w:lang w:val="en-CA"/>
        </w:rPr>
      </w:r>
      <w:r w:rsidR="0034256A">
        <w:rPr>
          <w:lang w:val="en-CA"/>
        </w:rPr>
        <w:fldChar w:fldCharType="separate"/>
      </w:r>
      <w:r w:rsidR="0034640E">
        <w:t xml:space="preserve">Figure </w:t>
      </w:r>
      <w:r w:rsidR="0034640E">
        <w:rPr>
          <w:noProof/>
        </w:rPr>
        <w:t>7</w:t>
      </w:r>
      <w:r w:rsidR="0034256A">
        <w:rPr>
          <w:lang w:val="en-CA"/>
        </w:rPr>
        <w:fldChar w:fldCharType="end"/>
      </w:r>
      <w:r w:rsidR="0034640E">
        <w:rPr>
          <w:lang w:val="en-CA"/>
        </w:rPr>
        <w:t>)</w:t>
      </w:r>
      <w:r w:rsidR="00154E59">
        <w:rPr>
          <w:lang w:val="en-CA"/>
        </w:rPr>
        <w:t>.</w:t>
      </w:r>
    </w:p>
    <w:p w:rsidR="0034640E" w:rsidRDefault="008B5249" w:rsidP="0034640E">
      <w:pPr>
        <w:jc w:val="center"/>
      </w:pPr>
      <w:r>
        <w:object w:dxaOrig="11899" w:dyaOrig="9424">
          <v:shape id="_x0000_i1030" type="#_x0000_t75" style="width:349.5pt;height:276.75pt" o:ole="">
            <v:imagedata r:id="rId21" o:title=""/>
          </v:shape>
          <o:OLEObject Type="Embed" ProgID="Visio.Drawing.11" ShapeID="_x0000_i1030" DrawAspect="Content" ObjectID="_1389190511" r:id="rId22"/>
        </w:object>
      </w:r>
    </w:p>
    <w:p w:rsidR="0034640E" w:rsidRDefault="0034640E" w:rsidP="0034640E">
      <w:pPr>
        <w:pStyle w:val="Caption"/>
        <w:jc w:val="center"/>
        <w:rPr>
          <w:lang w:val="en-CA"/>
        </w:rPr>
      </w:pPr>
      <w:bookmarkStart w:id="5" w:name="_Ref314779791"/>
      <w:r>
        <w:t xml:space="preserve">Figure </w:t>
      </w:r>
      <w:fldSimple w:instr=" SEQ Figure \* ARABIC ">
        <w:r>
          <w:rPr>
            <w:noProof/>
          </w:rPr>
          <w:t>6</w:t>
        </w:r>
      </w:fldSimple>
      <w:bookmarkEnd w:id="5"/>
      <w:r>
        <w:t>: In LP and LB configuration, 9 first frames are coded (High-to-Low scenario).</w:t>
      </w:r>
    </w:p>
    <w:p w:rsidR="00F774E5" w:rsidRDefault="008B5249" w:rsidP="00F774E5">
      <w:pPr>
        <w:jc w:val="center"/>
      </w:pPr>
      <w:r>
        <w:object w:dxaOrig="16624" w:dyaOrig="9515">
          <v:shape id="_x0000_i1031" type="#_x0000_t75" style="width:468pt;height:267.75pt" o:ole="">
            <v:imagedata r:id="rId23" o:title=""/>
          </v:shape>
          <o:OLEObject Type="Embed" ProgID="Visio.Drawing.11" ShapeID="_x0000_i1031" DrawAspect="Content" ObjectID="_1389190512" r:id="rId24"/>
        </w:object>
      </w:r>
    </w:p>
    <w:p w:rsidR="00F774E5" w:rsidRDefault="00F774E5" w:rsidP="00F774E5">
      <w:pPr>
        <w:pStyle w:val="Caption"/>
        <w:jc w:val="center"/>
      </w:pPr>
      <w:bookmarkStart w:id="6" w:name="_Ref314779801"/>
      <w:r>
        <w:t xml:space="preserve">Figure </w:t>
      </w:r>
      <w:fldSimple w:instr=" SEQ Figure \* ARABIC ">
        <w:r w:rsidR="0034640E">
          <w:rPr>
            <w:noProof/>
          </w:rPr>
          <w:t>7</w:t>
        </w:r>
      </w:fldSimple>
      <w:bookmarkEnd w:id="6"/>
      <w:r>
        <w:t>: In RA configuration, 16 first frames are coded (High-to-Low scenario).</w:t>
      </w:r>
    </w:p>
    <w:p w:rsidR="00E63174" w:rsidRDefault="00E63174" w:rsidP="00E63174">
      <w:r>
        <w:t>The detailed results are provided in separate excel files:</w:t>
      </w:r>
    </w:p>
    <w:p w:rsidR="00E63174" w:rsidRPr="00E63174" w:rsidRDefault="00E63174" w:rsidP="00E63174">
      <w:r w:rsidRPr="00E63174">
        <w:lastRenderedPageBreak/>
        <w:t>For LowToHigh resolution change, I gathered separately the first part (part1) and the second part (part2) of the bit-streams:</w:t>
      </w:r>
    </w:p>
    <w:p w:rsidR="00E63174" w:rsidRPr="00E63174" w:rsidRDefault="00E63174" w:rsidP="00E63174">
      <w:pPr>
        <w:pStyle w:val="ListParagraph"/>
        <w:numPr>
          <w:ilvl w:val="0"/>
          <w:numId w:val="13"/>
        </w:numPr>
        <w:spacing w:before="0"/>
      </w:pPr>
      <w:r w:rsidRPr="00E63174">
        <w:rPr>
          <w:b/>
        </w:rPr>
        <w:t>HM5.0_ARC_Filters_LowToHigh_part1.xls</w:t>
      </w:r>
      <w:r>
        <w:t>:</w:t>
      </w:r>
      <w:r>
        <w:tab/>
      </w:r>
      <w:r w:rsidRPr="00E63174">
        <w:t>Low</w:t>
      </w:r>
      <w:r>
        <w:t>-t</w:t>
      </w:r>
      <w:r w:rsidRPr="00E63174">
        <w:t>o</w:t>
      </w:r>
      <w:r>
        <w:t>-</w:t>
      </w:r>
      <w:r w:rsidRPr="00E63174">
        <w:t>High</w:t>
      </w:r>
      <w:r>
        <w:t xml:space="preserve"> </w:t>
      </w:r>
      <w:r w:rsidRPr="00E63174">
        <w:t>resolution change first part (part1) of the bit-streams</w:t>
      </w:r>
      <w:r>
        <w:t>.</w:t>
      </w:r>
    </w:p>
    <w:p w:rsidR="00E63174" w:rsidRPr="00E63174" w:rsidRDefault="00E63174" w:rsidP="00E63174">
      <w:pPr>
        <w:pStyle w:val="ListParagraph"/>
        <w:numPr>
          <w:ilvl w:val="0"/>
          <w:numId w:val="13"/>
        </w:numPr>
        <w:spacing w:before="0"/>
      </w:pPr>
      <w:r w:rsidRPr="00E63174">
        <w:rPr>
          <w:b/>
        </w:rPr>
        <w:t>HM5.0_ARC_Filters_LowToHigh_part2.xls</w:t>
      </w:r>
      <w:r>
        <w:t>:</w:t>
      </w:r>
      <w:r>
        <w:tab/>
      </w:r>
      <w:r w:rsidRPr="00E63174">
        <w:t>Low</w:t>
      </w:r>
      <w:r>
        <w:t>-t</w:t>
      </w:r>
      <w:r w:rsidRPr="00E63174">
        <w:t>o</w:t>
      </w:r>
      <w:r>
        <w:t>-</w:t>
      </w:r>
      <w:r w:rsidRPr="00E63174">
        <w:t>High</w:t>
      </w:r>
      <w:r>
        <w:t xml:space="preserve"> </w:t>
      </w:r>
      <w:r w:rsidRPr="00E63174">
        <w:t>resolution change second part (part</w:t>
      </w:r>
      <w:r>
        <w:t>2</w:t>
      </w:r>
      <w:r w:rsidRPr="00E63174">
        <w:t>) of the bit-streams</w:t>
      </w:r>
      <w:r>
        <w:t>.</w:t>
      </w:r>
    </w:p>
    <w:p w:rsidR="00E63174" w:rsidRPr="00E63174" w:rsidRDefault="00E63174" w:rsidP="00E63174">
      <w:r w:rsidRPr="00E63174">
        <w:t>And for HighToLow resolution change, I gathered separately the second part (part2) of the bit-streams</w:t>
      </w:r>
      <w:r>
        <w:t>, since the first parts (part1) are identical</w:t>
      </w:r>
      <w:r w:rsidRPr="00E63174">
        <w:t>:</w:t>
      </w:r>
    </w:p>
    <w:p w:rsidR="00E63174" w:rsidRPr="00E63174" w:rsidRDefault="00E63174" w:rsidP="00E63174">
      <w:pPr>
        <w:pStyle w:val="ListParagraph"/>
        <w:numPr>
          <w:ilvl w:val="0"/>
          <w:numId w:val="13"/>
        </w:numPr>
        <w:spacing w:before="0"/>
      </w:pPr>
      <w:r w:rsidRPr="00E63174">
        <w:rPr>
          <w:b/>
        </w:rPr>
        <w:t>HM5.0_ARC_Filters_HighToLow_part2.xls</w:t>
      </w:r>
      <w:r>
        <w:t>:</w:t>
      </w:r>
      <w:r>
        <w:tab/>
        <w:t>High-t</w:t>
      </w:r>
      <w:r w:rsidRPr="00E63174">
        <w:t>o</w:t>
      </w:r>
      <w:r>
        <w:t xml:space="preserve">-Low </w:t>
      </w:r>
      <w:r w:rsidRPr="00E63174">
        <w:t>resolution change second part (part</w:t>
      </w:r>
      <w:r>
        <w:t>2</w:t>
      </w:r>
      <w:r w:rsidRPr="00E63174">
        <w:t>) of the bit-streams</w:t>
      </w:r>
      <w:r>
        <w:t>.</w:t>
      </w:r>
    </w:p>
    <w:p w:rsidR="00E63174" w:rsidRPr="00E63174" w:rsidRDefault="00E63174" w:rsidP="00E63174">
      <w:r w:rsidRPr="00E63174">
        <w:t xml:space="preserve">The files </w:t>
      </w:r>
      <w:r w:rsidRPr="00E63174">
        <w:rPr>
          <w:b/>
        </w:rPr>
        <w:t>HM5.0_ARC_Filters_LowToHigh.xls</w:t>
      </w:r>
      <w:r w:rsidRPr="00E63174">
        <w:t xml:space="preserve"> and </w:t>
      </w:r>
      <w:r w:rsidRPr="00E63174">
        <w:rPr>
          <w:b/>
        </w:rPr>
        <w:t>HM5.0_ARC_Filters_HighToLow.xls</w:t>
      </w:r>
      <w:r w:rsidRPr="00E63174">
        <w:t xml:space="preserve"> correspond to the low and high resolution parts gathered together.</w:t>
      </w:r>
    </w:p>
    <w:p w:rsidR="005021A9" w:rsidRPr="00717783" w:rsidRDefault="00CF7CE6" w:rsidP="0034640E">
      <w:pPr>
        <w:pStyle w:val="Heading2"/>
      </w:pPr>
      <w:r w:rsidRPr="00717783">
        <w:t xml:space="preserve">High-to-Low </w:t>
      </w:r>
      <w:r w:rsidR="008645AF">
        <w:t xml:space="preserve">Resolution </w:t>
      </w:r>
      <w:r w:rsidRPr="00717783">
        <w:t>Change :</w:t>
      </w:r>
    </w:p>
    <w:p w:rsidR="00CF7CE6" w:rsidRDefault="00CD43E0" w:rsidP="00CD43E0">
      <w:pPr>
        <w:jc w:val="both"/>
        <w:rPr>
          <w:lang w:val="en-CA"/>
        </w:rPr>
      </w:pPr>
      <w:r>
        <w:rPr>
          <w:lang w:val="en-CA"/>
        </w:rPr>
        <w:t xml:space="preserve">The results of the part-2 of the bit-stream (Low resolution) are presented below </w:t>
      </w:r>
      <w:r w:rsidR="00371E0B">
        <w:rPr>
          <w:lang w:val="en-CA"/>
        </w:rPr>
        <w:t>(without class F)</w:t>
      </w:r>
      <w:r>
        <w:rPr>
          <w:lang w:val="en-CA"/>
        </w:rPr>
        <w:t>. The part-1 of the bit-stream is unchanged compared to original ARC-HM5.0 implementation.</w:t>
      </w:r>
    </w:p>
    <w:p w:rsidR="00371E0B" w:rsidRDefault="00371E0B" w:rsidP="005021A9">
      <w:pPr>
        <w:rPr>
          <w:lang w:val="en-CA"/>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59"/>
        <w:gridCol w:w="851"/>
        <w:gridCol w:w="850"/>
        <w:gridCol w:w="851"/>
        <w:gridCol w:w="850"/>
        <w:gridCol w:w="851"/>
        <w:gridCol w:w="774"/>
      </w:tblGrid>
      <w:tr w:rsidR="005021A9" w:rsidRPr="00614C85" w:rsidTr="00054330">
        <w:tc>
          <w:tcPr>
            <w:tcW w:w="1559" w:type="dxa"/>
            <w:tcBorders>
              <w:top w:val="nil"/>
              <w:left w:val="nil"/>
              <w:bottom w:val="nil"/>
              <w:right w:val="single" w:sz="12" w:space="0" w:color="000000"/>
            </w:tcBorders>
          </w:tcPr>
          <w:p w:rsidR="005021A9" w:rsidRPr="00614C85" w:rsidRDefault="005021A9" w:rsidP="00614C85">
            <w:pPr>
              <w:spacing w:before="0"/>
              <w:jc w:val="center"/>
              <w:rPr>
                <w:lang w:val="en-CA"/>
              </w:rPr>
            </w:pPr>
          </w:p>
        </w:tc>
        <w:tc>
          <w:tcPr>
            <w:tcW w:w="2552" w:type="dxa"/>
            <w:gridSpan w:val="3"/>
            <w:tcBorders>
              <w:top w:val="single" w:sz="12" w:space="0" w:color="000000"/>
              <w:left w:val="single" w:sz="12" w:space="0" w:color="000000"/>
              <w:bottom w:val="single" w:sz="6" w:space="0" w:color="000000"/>
              <w:right w:val="single" w:sz="12" w:space="0" w:color="000000"/>
            </w:tcBorders>
            <w:shd w:val="pct5" w:color="auto" w:fill="auto"/>
          </w:tcPr>
          <w:p w:rsidR="005021A9" w:rsidRPr="0040599F" w:rsidRDefault="005021A9" w:rsidP="00101AED">
            <w:pPr>
              <w:spacing w:before="0"/>
              <w:jc w:val="center"/>
              <w:rPr>
                <w:rFonts w:ascii="Arial" w:hAnsi="Arial" w:cs="Arial"/>
                <w:b/>
                <w:color w:val="000000"/>
                <w:sz w:val="18"/>
                <w:szCs w:val="18"/>
              </w:rPr>
            </w:pPr>
            <w:r w:rsidRPr="0040599F">
              <w:rPr>
                <w:rFonts w:ascii="Arial" w:hAnsi="Arial" w:cs="Arial"/>
                <w:b/>
                <w:color w:val="000000"/>
                <w:sz w:val="18"/>
                <w:szCs w:val="18"/>
              </w:rPr>
              <w:t>Random Access HE</w:t>
            </w:r>
          </w:p>
        </w:tc>
        <w:tc>
          <w:tcPr>
            <w:tcW w:w="2475" w:type="dxa"/>
            <w:gridSpan w:val="3"/>
            <w:tcBorders>
              <w:top w:val="single" w:sz="12" w:space="0" w:color="000000"/>
              <w:left w:val="single" w:sz="12" w:space="0" w:color="000000"/>
              <w:bottom w:val="single" w:sz="6" w:space="0" w:color="000000"/>
              <w:right w:val="single" w:sz="12" w:space="0" w:color="000000"/>
            </w:tcBorders>
            <w:shd w:val="pct5" w:color="auto" w:fill="auto"/>
          </w:tcPr>
          <w:p w:rsidR="005021A9" w:rsidRPr="0040599F" w:rsidRDefault="005021A9" w:rsidP="00101AED">
            <w:pPr>
              <w:spacing w:before="0"/>
              <w:jc w:val="center"/>
              <w:rPr>
                <w:rFonts w:ascii="Arial" w:hAnsi="Arial" w:cs="Arial"/>
                <w:b/>
                <w:color w:val="000000"/>
                <w:sz w:val="18"/>
                <w:szCs w:val="18"/>
              </w:rPr>
            </w:pPr>
            <w:r w:rsidRPr="0040599F">
              <w:rPr>
                <w:rFonts w:ascii="Arial" w:hAnsi="Arial" w:cs="Arial"/>
                <w:b/>
                <w:color w:val="000000"/>
                <w:sz w:val="18"/>
                <w:szCs w:val="18"/>
              </w:rPr>
              <w:t>Random Access LC</w:t>
            </w:r>
          </w:p>
        </w:tc>
      </w:tr>
      <w:tr w:rsidR="00A65103" w:rsidRPr="00614C85" w:rsidTr="00B751F8">
        <w:tc>
          <w:tcPr>
            <w:tcW w:w="1559" w:type="dxa"/>
            <w:tcBorders>
              <w:top w:val="nil"/>
              <w:left w:val="nil"/>
              <w:bottom w:val="single" w:sz="12" w:space="0" w:color="000000"/>
              <w:right w:val="single" w:sz="12" w:space="0" w:color="000000"/>
            </w:tcBorders>
          </w:tcPr>
          <w:p w:rsidR="005021A9" w:rsidRPr="00614C85" w:rsidRDefault="005021A9" w:rsidP="00614C85">
            <w:pPr>
              <w:spacing w:before="0"/>
              <w:jc w:val="center"/>
              <w:rPr>
                <w:lang w:val="en-CA"/>
              </w:rPr>
            </w:pPr>
          </w:p>
        </w:tc>
        <w:tc>
          <w:tcPr>
            <w:tcW w:w="851" w:type="dxa"/>
            <w:tcBorders>
              <w:top w:val="single" w:sz="6" w:space="0" w:color="000000"/>
              <w:left w:val="single" w:sz="12" w:space="0" w:color="000000"/>
              <w:bottom w:val="single" w:sz="12" w:space="0" w:color="000000"/>
              <w:right w:val="single" w:sz="6" w:space="0" w:color="000000"/>
            </w:tcBorders>
            <w:shd w:val="pct5" w:color="auto" w:fill="auto"/>
          </w:tcPr>
          <w:p w:rsidR="005021A9" w:rsidRPr="0040599F" w:rsidRDefault="005021A9" w:rsidP="00101AED">
            <w:pPr>
              <w:spacing w:before="0"/>
              <w:jc w:val="center"/>
              <w:rPr>
                <w:rFonts w:ascii="Arial" w:hAnsi="Arial" w:cs="Arial"/>
                <w:b/>
                <w:color w:val="000000"/>
                <w:sz w:val="18"/>
                <w:szCs w:val="18"/>
              </w:rPr>
            </w:pPr>
            <w:r w:rsidRPr="0040599F">
              <w:rPr>
                <w:rFonts w:ascii="Arial" w:hAnsi="Arial" w:cs="Arial"/>
                <w:b/>
                <w:color w:val="000000"/>
                <w:sz w:val="18"/>
                <w:szCs w:val="18"/>
              </w:rPr>
              <w:t>Y</w:t>
            </w:r>
          </w:p>
        </w:tc>
        <w:tc>
          <w:tcPr>
            <w:tcW w:w="850" w:type="dxa"/>
            <w:tcBorders>
              <w:top w:val="single" w:sz="6" w:space="0" w:color="000000"/>
              <w:left w:val="single" w:sz="6" w:space="0" w:color="000000"/>
              <w:bottom w:val="single" w:sz="12" w:space="0" w:color="000000"/>
              <w:right w:val="single" w:sz="6" w:space="0" w:color="000000"/>
            </w:tcBorders>
            <w:shd w:val="pct5" w:color="auto" w:fill="auto"/>
          </w:tcPr>
          <w:p w:rsidR="005021A9" w:rsidRPr="0040599F" w:rsidRDefault="005021A9" w:rsidP="00101AED">
            <w:pPr>
              <w:spacing w:before="0"/>
              <w:jc w:val="center"/>
              <w:rPr>
                <w:rFonts w:ascii="Arial" w:hAnsi="Arial" w:cs="Arial"/>
                <w:b/>
                <w:color w:val="000000"/>
                <w:sz w:val="18"/>
                <w:szCs w:val="18"/>
              </w:rPr>
            </w:pPr>
            <w:r w:rsidRPr="0040599F">
              <w:rPr>
                <w:rFonts w:ascii="Arial" w:hAnsi="Arial" w:cs="Arial"/>
                <w:b/>
                <w:color w:val="000000"/>
                <w:sz w:val="18"/>
                <w:szCs w:val="18"/>
              </w:rPr>
              <w:t>U</w:t>
            </w:r>
          </w:p>
        </w:tc>
        <w:tc>
          <w:tcPr>
            <w:tcW w:w="851" w:type="dxa"/>
            <w:tcBorders>
              <w:top w:val="single" w:sz="6" w:space="0" w:color="000000"/>
              <w:left w:val="single" w:sz="6" w:space="0" w:color="000000"/>
              <w:bottom w:val="single" w:sz="12" w:space="0" w:color="000000"/>
              <w:right w:val="single" w:sz="12" w:space="0" w:color="000000"/>
            </w:tcBorders>
            <w:shd w:val="pct5" w:color="auto" w:fill="auto"/>
          </w:tcPr>
          <w:p w:rsidR="005021A9" w:rsidRPr="0040599F" w:rsidRDefault="005021A9" w:rsidP="00101AED">
            <w:pPr>
              <w:spacing w:before="0"/>
              <w:jc w:val="center"/>
              <w:rPr>
                <w:rFonts w:ascii="Arial" w:hAnsi="Arial" w:cs="Arial"/>
                <w:b/>
                <w:color w:val="000000"/>
                <w:sz w:val="18"/>
                <w:szCs w:val="18"/>
              </w:rPr>
            </w:pPr>
            <w:r w:rsidRPr="0040599F">
              <w:rPr>
                <w:rFonts w:ascii="Arial" w:hAnsi="Arial" w:cs="Arial"/>
                <w:b/>
                <w:color w:val="000000"/>
                <w:sz w:val="18"/>
                <w:szCs w:val="18"/>
              </w:rPr>
              <w:t>V</w:t>
            </w:r>
          </w:p>
        </w:tc>
        <w:tc>
          <w:tcPr>
            <w:tcW w:w="850" w:type="dxa"/>
            <w:tcBorders>
              <w:top w:val="single" w:sz="6" w:space="0" w:color="000000"/>
              <w:left w:val="single" w:sz="12" w:space="0" w:color="000000"/>
              <w:bottom w:val="single" w:sz="12" w:space="0" w:color="000000"/>
              <w:right w:val="single" w:sz="6" w:space="0" w:color="000000"/>
            </w:tcBorders>
            <w:shd w:val="pct5" w:color="auto" w:fill="auto"/>
          </w:tcPr>
          <w:p w:rsidR="005021A9" w:rsidRPr="0040599F" w:rsidRDefault="005021A9" w:rsidP="00101AED">
            <w:pPr>
              <w:spacing w:before="0"/>
              <w:jc w:val="center"/>
              <w:rPr>
                <w:rFonts w:ascii="Arial" w:hAnsi="Arial" w:cs="Arial"/>
                <w:b/>
                <w:color w:val="000000"/>
                <w:sz w:val="18"/>
                <w:szCs w:val="18"/>
              </w:rPr>
            </w:pPr>
            <w:r w:rsidRPr="0040599F">
              <w:rPr>
                <w:rFonts w:ascii="Arial" w:hAnsi="Arial" w:cs="Arial"/>
                <w:b/>
                <w:color w:val="000000"/>
                <w:sz w:val="18"/>
                <w:szCs w:val="18"/>
              </w:rPr>
              <w:t>Y</w:t>
            </w:r>
          </w:p>
        </w:tc>
        <w:tc>
          <w:tcPr>
            <w:tcW w:w="851" w:type="dxa"/>
            <w:tcBorders>
              <w:top w:val="single" w:sz="6" w:space="0" w:color="000000"/>
              <w:left w:val="single" w:sz="6" w:space="0" w:color="000000"/>
              <w:bottom w:val="single" w:sz="12" w:space="0" w:color="000000"/>
              <w:right w:val="single" w:sz="6" w:space="0" w:color="000000"/>
            </w:tcBorders>
            <w:shd w:val="pct5" w:color="auto" w:fill="auto"/>
          </w:tcPr>
          <w:p w:rsidR="005021A9" w:rsidRPr="0040599F" w:rsidRDefault="005021A9" w:rsidP="00101AED">
            <w:pPr>
              <w:spacing w:before="0"/>
              <w:jc w:val="center"/>
              <w:rPr>
                <w:rFonts w:ascii="Arial" w:hAnsi="Arial" w:cs="Arial"/>
                <w:b/>
                <w:color w:val="000000"/>
                <w:sz w:val="18"/>
                <w:szCs w:val="18"/>
              </w:rPr>
            </w:pPr>
            <w:r w:rsidRPr="0040599F">
              <w:rPr>
                <w:rFonts w:ascii="Arial" w:hAnsi="Arial" w:cs="Arial"/>
                <w:b/>
                <w:color w:val="000000"/>
                <w:sz w:val="18"/>
                <w:szCs w:val="18"/>
              </w:rPr>
              <w:t>U</w:t>
            </w:r>
          </w:p>
        </w:tc>
        <w:tc>
          <w:tcPr>
            <w:tcW w:w="774" w:type="dxa"/>
            <w:tcBorders>
              <w:top w:val="single" w:sz="6" w:space="0" w:color="000000"/>
              <w:left w:val="single" w:sz="6" w:space="0" w:color="000000"/>
              <w:bottom w:val="single" w:sz="12" w:space="0" w:color="000000"/>
              <w:right w:val="single" w:sz="12" w:space="0" w:color="000000"/>
            </w:tcBorders>
            <w:shd w:val="pct5" w:color="auto" w:fill="auto"/>
          </w:tcPr>
          <w:p w:rsidR="005021A9" w:rsidRPr="0040599F" w:rsidRDefault="005021A9" w:rsidP="00101AED">
            <w:pPr>
              <w:spacing w:before="0"/>
              <w:jc w:val="center"/>
              <w:rPr>
                <w:rFonts w:ascii="Arial" w:hAnsi="Arial" w:cs="Arial"/>
                <w:b/>
                <w:color w:val="000000"/>
                <w:sz w:val="18"/>
                <w:szCs w:val="18"/>
              </w:rPr>
            </w:pPr>
            <w:r w:rsidRPr="0040599F">
              <w:rPr>
                <w:rFonts w:ascii="Arial" w:hAnsi="Arial" w:cs="Arial"/>
                <w:b/>
                <w:color w:val="000000"/>
                <w:sz w:val="18"/>
                <w:szCs w:val="18"/>
              </w:rPr>
              <w:t>V</w:t>
            </w:r>
          </w:p>
        </w:tc>
      </w:tr>
      <w:tr w:rsidR="00B751F8" w:rsidRPr="00614C85" w:rsidTr="00B751F8">
        <w:tc>
          <w:tcPr>
            <w:tcW w:w="1559" w:type="dxa"/>
            <w:tcBorders>
              <w:top w:val="single" w:sz="12" w:space="0" w:color="000000"/>
              <w:left w:val="single" w:sz="12" w:space="0" w:color="000000"/>
              <w:bottom w:val="single" w:sz="6" w:space="0" w:color="000000"/>
              <w:right w:val="single" w:sz="12" w:space="0" w:color="000000"/>
            </w:tcBorders>
            <w:shd w:val="pct5" w:color="auto" w:fill="auto"/>
          </w:tcPr>
          <w:p w:rsidR="00B751F8" w:rsidRPr="00274327" w:rsidRDefault="00B751F8" w:rsidP="00B751F8">
            <w:pPr>
              <w:spacing w:before="0"/>
              <w:jc w:val="center"/>
              <w:rPr>
                <w:rFonts w:ascii="Arial" w:hAnsi="Arial" w:cs="Arial"/>
                <w:b/>
                <w:color w:val="000000"/>
                <w:sz w:val="18"/>
                <w:szCs w:val="18"/>
              </w:rPr>
            </w:pPr>
            <w:r w:rsidRPr="00274327">
              <w:rPr>
                <w:rFonts w:ascii="Arial" w:hAnsi="Arial" w:cs="Arial"/>
                <w:b/>
                <w:color w:val="000000"/>
                <w:sz w:val="18"/>
                <w:szCs w:val="18"/>
              </w:rPr>
              <w:t>Class A</w:t>
            </w:r>
          </w:p>
        </w:tc>
        <w:tc>
          <w:tcPr>
            <w:tcW w:w="851" w:type="dxa"/>
            <w:tcBorders>
              <w:top w:val="single" w:sz="12"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-1,0%</w:t>
            </w:r>
          </w:p>
        </w:tc>
        <w:tc>
          <w:tcPr>
            <w:tcW w:w="850" w:type="dxa"/>
            <w:tcBorders>
              <w:top w:val="single" w:sz="12"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-4,8%</w:t>
            </w:r>
          </w:p>
        </w:tc>
        <w:tc>
          <w:tcPr>
            <w:tcW w:w="851" w:type="dxa"/>
            <w:tcBorders>
              <w:top w:val="single" w:sz="12"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-5,2%</w:t>
            </w:r>
          </w:p>
        </w:tc>
        <w:tc>
          <w:tcPr>
            <w:tcW w:w="850" w:type="dxa"/>
            <w:tcBorders>
              <w:top w:val="single" w:sz="12"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-1,2%</w:t>
            </w:r>
          </w:p>
        </w:tc>
        <w:tc>
          <w:tcPr>
            <w:tcW w:w="851" w:type="dxa"/>
            <w:tcBorders>
              <w:top w:val="single" w:sz="12"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-4,2%</w:t>
            </w:r>
          </w:p>
        </w:tc>
        <w:tc>
          <w:tcPr>
            <w:tcW w:w="774" w:type="dxa"/>
            <w:tcBorders>
              <w:top w:val="single" w:sz="12"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-5,1%</w:t>
            </w:r>
          </w:p>
        </w:tc>
      </w:tr>
      <w:tr w:rsidR="00B751F8" w:rsidRPr="00614C85" w:rsidTr="00B751F8">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B751F8" w:rsidRPr="00274327" w:rsidRDefault="00B751F8" w:rsidP="00B751F8">
            <w:pPr>
              <w:spacing w:before="0"/>
              <w:jc w:val="center"/>
              <w:rPr>
                <w:rFonts w:ascii="Arial" w:hAnsi="Arial" w:cs="Arial"/>
                <w:b/>
                <w:color w:val="000000"/>
                <w:sz w:val="18"/>
                <w:szCs w:val="18"/>
              </w:rPr>
            </w:pPr>
            <w:r w:rsidRPr="00274327">
              <w:rPr>
                <w:rFonts w:ascii="Arial" w:hAnsi="Arial" w:cs="Arial"/>
                <w:b/>
                <w:color w:val="000000"/>
                <w:sz w:val="18"/>
                <w:szCs w:val="18"/>
              </w:rPr>
              <w:t>Class B</w:t>
            </w:r>
          </w:p>
        </w:tc>
        <w:tc>
          <w:tcPr>
            <w:tcW w:w="851" w:type="dxa"/>
            <w:tcBorders>
              <w:top w:val="single" w:sz="6"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-1,7%</w:t>
            </w:r>
          </w:p>
        </w:tc>
        <w:tc>
          <w:tcPr>
            <w:tcW w:w="850" w:type="dxa"/>
            <w:tcBorders>
              <w:top w:val="single" w:sz="6"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-6,7%</w:t>
            </w:r>
          </w:p>
        </w:tc>
        <w:tc>
          <w:tcPr>
            <w:tcW w:w="851" w:type="dxa"/>
            <w:tcBorders>
              <w:top w:val="single" w:sz="6"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-6,4%</w:t>
            </w:r>
          </w:p>
        </w:tc>
        <w:tc>
          <w:tcPr>
            <w:tcW w:w="850" w:type="dxa"/>
            <w:tcBorders>
              <w:top w:val="single" w:sz="6"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-1,2%</w:t>
            </w:r>
          </w:p>
        </w:tc>
        <w:tc>
          <w:tcPr>
            <w:tcW w:w="851" w:type="dxa"/>
            <w:tcBorders>
              <w:top w:val="single" w:sz="6"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-5,4%</w:t>
            </w:r>
          </w:p>
        </w:tc>
        <w:tc>
          <w:tcPr>
            <w:tcW w:w="774" w:type="dxa"/>
            <w:tcBorders>
              <w:top w:val="single" w:sz="6"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-5,2%</w:t>
            </w:r>
          </w:p>
        </w:tc>
      </w:tr>
      <w:tr w:rsidR="00B751F8" w:rsidRPr="00614C85" w:rsidTr="00B751F8">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B751F8" w:rsidRPr="00274327" w:rsidRDefault="00B751F8" w:rsidP="00B751F8">
            <w:pPr>
              <w:spacing w:before="0"/>
              <w:jc w:val="center"/>
              <w:rPr>
                <w:rFonts w:ascii="Arial" w:hAnsi="Arial" w:cs="Arial"/>
                <w:b/>
                <w:color w:val="000000"/>
                <w:sz w:val="18"/>
                <w:szCs w:val="18"/>
              </w:rPr>
            </w:pPr>
            <w:r w:rsidRPr="00274327">
              <w:rPr>
                <w:rFonts w:ascii="Arial" w:hAnsi="Arial" w:cs="Arial"/>
                <w:b/>
                <w:color w:val="000000"/>
                <w:sz w:val="18"/>
                <w:szCs w:val="18"/>
              </w:rPr>
              <w:t>Class C</w:t>
            </w:r>
          </w:p>
        </w:tc>
        <w:tc>
          <w:tcPr>
            <w:tcW w:w="851" w:type="dxa"/>
            <w:tcBorders>
              <w:top w:val="single" w:sz="6"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-2,9%</w:t>
            </w:r>
          </w:p>
        </w:tc>
        <w:tc>
          <w:tcPr>
            <w:tcW w:w="851" w:type="dxa"/>
            <w:tcBorders>
              <w:top w:val="single" w:sz="6"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-3,4%</w:t>
            </w:r>
          </w:p>
        </w:tc>
        <w:tc>
          <w:tcPr>
            <w:tcW w:w="850" w:type="dxa"/>
            <w:tcBorders>
              <w:top w:val="single" w:sz="6"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hemeFill="background1"/>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-2,4%</w:t>
            </w:r>
          </w:p>
        </w:tc>
        <w:tc>
          <w:tcPr>
            <w:tcW w:w="774" w:type="dxa"/>
            <w:tcBorders>
              <w:top w:val="single" w:sz="6"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-3,1%</w:t>
            </w:r>
          </w:p>
        </w:tc>
      </w:tr>
      <w:tr w:rsidR="00B751F8" w:rsidRPr="00614C85" w:rsidTr="00B751F8">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B751F8" w:rsidRPr="00274327" w:rsidRDefault="00B751F8" w:rsidP="00B751F8">
            <w:pPr>
              <w:spacing w:before="0"/>
              <w:jc w:val="center"/>
              <w:rPr>
                <w:rFonts w:ascii="Arial" w:hAnsi="Arial" w:cs="Arial"/>
                <w:b/>
                <w:color w:val="000000"/>
                <w:sz w:val="18"/>
                <w:szCs w:val="18"/>
              </w:rPr>
            </w:pPr>
            <w:r w:rsidRPr="00274327">
              <w:rPr>
                <w:rFonts w:ascii="Arial" w:hAnsi="Arial" w:cs="Arial"/>
                <w:b/>
                <w:color w:val="000000"/>
                <w:sz w:val="18"/>
                <w:szCs w:val="18"/>
              </w:rPr>
              <w:t>Class D</w:t>
            </w:r>
          </w:p>
        </w:tc>
        <w:tc>
          <w:tcPr>
            <w:tcW w:w="851" w:type="dxa"/>
            <w:tcBorders>
              <w:top w:val="single" w:sz="6"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-2,3%</w:t>
            </w:r>
          </w:p>
        </w:tc>
        <w:tc>
          <w:tcPr>
            <w:tcW w:w="850" w:type="dxa"/>
            <w:tcBorders>
              <w:top w:val="single" w:sz="6"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-4,7%</w:t>
            </w:r>
          </w:p>
        </w:tc>
        <w:tc>
          <w:tcPr>
            <w:tcW w:w="851" w:type="dxa"/>
            <w:tcBorders>
              <w:top w:val="single" w:sz="6"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-4,5%</w:t>
            </w:r>
          </w:p>
        </w:tc>
        <w:tc>
          <w:tcPr>
            <w:tcW w:w="850" w:type="dxa"/>
            <w:tcBorders>
              <w:top w:val="single" w:sz="6"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-1,7%</w:t>
            </w:r>
          </w:p>
        </w:tc>
        <w:tc>
          <w:tcPr>
            <w:tcW w:w="851" w:type="dxa"/>
            <w:tcBorders>
              <w:top w:val="single" w:sz="6"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-4,9%</w:t>
            </w:r>
          </w:p>
        </w:tc>
        <w:tc>
          <w:tcPr>
            <w:tcW w:w="774" w:type="dxa"/>
            <w:tcBorders>
              <w:top w:val="single" w:sz="6"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-4,0%</w:t>
            </w:r>
          </w:p>
        </w:tc>
      </w:tr>
      <w:tr w:rsidR="00C718BF" w:rsidRPr="00614C85" w:rsidTr="00B751F8">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C718BF" w:rsidRPr="00274327" w:rsidRDefault="00C718BF" w:rsidP="00B751F8">
            <w:pPr>
              <w:spacing w:before="0"/>
              <w:jc w:val="center"/>
              <w:rPr>
                <w:rFonts w:ascii="Arial" w:hAnsi="Arial" w:cs="Arial"/>
                <w:b/>
                <w:color w:val="000000"/>
                <w:sz w:val="18"/>
                <w:szCs w:val="18"/>
              </w:rPr>
            </w:pPr>
            <w:r w:rsidRPr="00274327">
              <w:rPr>
                <w:rFonts w:ascii="Arial" w:hAnsi="Arial" w:cs="Arial"/>
                <w:b/>
                <w:color w:val="000000"/>
                <w:sz w:val="18"/>
                <w:szCs w:val="18"/>
              </w:rPr>
              <w:t>Class E</w:t>
            </w:r>
          </w:p>
        </w:tc>
        <w:tc>
          <w:tcPr>
            <w:tcW w:w="851" w:type="dxa"/>
            <w:tcBorders>
              <w:top w:val="single" w:sz="6" w:space="0" w:color="000000"/>
              <w:left w:val="single" w:sz="12" w:space="0" w:color="000000"/>
              <w:bottom w:val="single" w:sz="6" w:space="0" w:color="000000"/>
              <w:right w:val="single" w:sz="6" w:space="0" w:color="000000"/>
            </w:tcBorders>
            <w:shd w:val="pct25" w:color="auto" w:fill="auto"/>
            <w:vAlign w:val="bottom"/>
          </w:tcPr>
          <w:p w:rsidR="00C718BF" w:rsidRDefault="00C718BF" w:rsidP="00B751F8">
            <w:pPr>
              <w:spacing w:before="0"/>
              <w:jc w:val="center"/>
              <w:rPr>
                <w:rFonts w:ascii="Arial" w:hAnsi="Arial" w:cs="Arial"/>
                <w:color w:val="000000"/>
                <w:sz w:val="18"/>
                <w:szCs w:val="18"/>
              </w:rPr>
            </w:pPr>
          </w:p>
        </w:tc>
        <w:tc>
          <w:tcPr>
            <w:tcW w:w="850" w:type="dxa"/>
            <w:tcBorders>
              <w:top w:val="single" w:sz="6" w:space="0" w:color="000000"/>
              <w:left w:val="single" w:sz="6" w:space="0" w:color="000000"/>
              <w:bottom w:val="single" w:sz="6" w:space="0" w:color="000000"/>
              <w:right w:val="single" w:sz="6" w:space="0" w:color="000000"/>
            </w:tcBorders>
            <w:shd w:val="pct25" w:color="auto" w:fill="auto"/>
            <w:vAlign w:val="bottom"/>
          </w:tcPr>
          <w:p w:rsidR="00C718BF" w:rsidRDefault="00C718BF" w:rsidP="00B751F8">
            <w:pPr>
              <w:spacing w:before="0"/>
              <w:jc w:val="center"/>
              <w:rPr>
                <w:rFonts w:ascii="Arial" w:hAnsi="Arial" w:cs="Arial"/>
                <w:color w:val="000000"/>
                <w:sz w:val="18"/>
                <w:szCs w:val="18"/>
              </w:rPr>
            </w:pPr>
          </w:p>
        </w:tc>
        <w:tc>
          <w:tcPr>
            <w:tcW w:w="851" w:type="dxa"/>
            <w:tcBorders>
              <w:top w:val="single" w:sz="6" w:space="0" w:color="000000"/>
              <w:left w:val="single" w:sz="6" w:space="0" w:color="000000"/>
              <w:bottom w:val="single" w:sz="6" w:space="0" w:color="000000"/>
              <w:right w:val="single" w:sz="12" w:space="0" w:color="000000"/>
            </w:tcBorders>
            <w:shd w:val="pct25" w:color="auto" w:fill="auto"/>
            <w:vAlign w:val="bottom"/>
          </w:tcPr>
          <w:p w:rsidR="00C718BF" w:rsidRDefault="00C718BF" w:rsidP="00B751F8">
            <w:pPr>
              <w:spacing w:before="0"/>
              <w:jc w:val="center"/>
              <w:rPr>
                <w:rFonts w:ascii="Arial" w:hAnsi="Arial" w:cs="Arial"/>
                <w:color w:val="000000"/>
                <w:sz w:val="18"/>
                <w:szCs w:val="18"/>
              </w:rPr>
            </w:pPr>
          </w:p>
        </w:tc>
        <w:tc>
          <w:tcPr>
            <w:tcW w:w="850" w:type="dxa"/>
            <w:tcBorders>
              <w:top w:val="single" w:sz="6" w:space="0" w:color="000000"/>
              <w:left w:val="single" w:sz="12" w:space="0" w:color="000000"/>
              <w:bottom w:val="single" w:sz="6" w:space="0" w:color="000000"/>
              <w:right w:val="single" w:sz="6" w:space="0" w:color="000000"/>
            </w:tcBorders>
            <w:shd w:val="pct25" w:color="auto" w:fill="auto"/>
            <w:vAlign w:val="bottom"/>
          </w:tcPr>
          <w:p w:rsidR="00C718BF" w:rsidRDefault="00C718BF" w:rsidP="00B751F8">
            <w:pPr>
              <w:spacing w:before="0"/>
              <w:jc w:val="center"/>
              <w:rPr>
                <w:rFonts w:ascii="Arial" w:hAnsi="Arial" w:cs="Arial"/>
                <w:color w:val="000000"/>
                <w:sz w:val="18"/>
                <w:szCs w:val="18"/>
              </w:rPr>
            </w:pPr>
            <w:r>
              <w:rPr>
                <w:rFonts w:ascii="Arial" w:hAnsi="Arial" w:cs="Arial"/>
                <w:color w:val="000000"/>
                <w:sz w:val="18"/>
                <w:szCs w:val="18"/>
              </w:rPr>
              <w:t> </w:t>
            </w:r>
          </w:p>
        </w:tc>
        <w:tc>
          <w:tcPr>
            <w:tcW w:w="851" w:type="dxa"/>
            <w:tcBorders>
              <w:top w:val="single" w:sz="6" w:space="0" w:color="000000"/>
              <w:left w:val="single" w:sz="6" w:space="0" w:color="000000"/>
              <w:bottom w:val="single" w:sz="6" w:space="0" w:color="000000"/>
              <w:right w:val="single" w:sz="6" w:space="0" w:color="000000"/>
            </w:tcBorders>
            <w:shd w:val="pct25" w:color="auto" w:fill="auto"/>
            <w:vAlign w:val="bottom"/>
          </w:tcPr>
          <w:p w:rsidR="00C718BF" w:rsidRDefault="00C718BF" w:rsidP="00B751F8">
            <w:pPr>
              <w:spacing w:before="0"/>
              <w:jc w:val="center"/>
              <w:rPr>
                <w:rFonts w:ascii="Arial" w:hAnsi="Arial" w:cs="Arial"/>
                <w:color w:val="000000"/>
                <w:sz w:val="18"/>
                <w:szCs w:val="18"/>
              </w:rPr>
            </w:pPr>
          </w:p>
        </w:tc>
        <w:tc>
          <w:tcPr>
            <w:tcW w:w="774" w:type="dxa"/>
            <w:tcBorders>
              <w:top w:val="single" w:sz="6" w:space="0" w:color="000000"/>
              <w:left w:val="single" w:sz="6" w:space="0" w:color="000000"/>
              <w:bottom w:val="single" w:sz="6" w:space="0" w:color="000000"/>
              <w:right w:val="single" w:sz="12" w:space="0" w:color="000000"/>
            </w:tcBorders>
            <w:shd w:val="pct25" w:color="auto" w:fill="auto"/>
            <w:vAlign w:val="bottom"/>
          </w:tcPr>
          <w:p w:rsidR="00C718BF" w:rsidRDefault="00C718BF" w:rsidP="00B751F8">
            <w:pPr>
              <w:spacing w:before="0"/>
              <w:jc w:val="center"/>
              <w:rPr>
                <w:rFonts w:ascii="Arial" w:hAnsi="Arial" w:cs="Arial"/>
                <w:color w:val="000000"/>
                <w:sz w:val="18"/>
                <w:szCs w:val="18"/>
              </w:rPr>
            </w:pPr>
            <w:r>
              <w:rPr>
                <w:rFonts w:ascii="Arial" w:hAnsi="Arial" w:cs="Arial"/>
                <w:color w:val="000000"/>
                <w:sz w:val="18"/>
                <w:szCs w:val="18"/>
              </w:rPr>
              <w:t> </w:t>
            </w:r>
          </w:p>
        </w:tc>
      </w:tr>
      <w:tr w:rsidR="00B751F8" w:rsidRPr="00614C85" w:rsidTr="00B751F8">
        <w:tc>
          <w:tcPr>
            <w:tcW w:w="1559" w:type="dxa"/>
            <w:tcBorders>
              <w:top w:val="single" w:sz="6" w:space="0" w:color="000000"/>
              <w:left w:val="single" w:sz="12" w:space="0" w:color="000000"/>
              <w:bottom w:val="single" w:sz="12" w:space="0" w:color="000000"/>
              <w:right w:val="single" w:sz="12" w:space="0" w:color="000000"/>
            </w:tcBorders>
            <w:shd w:val="pct5" w:color="auto" w:fill="auto"/>
          </w:tcPr>
          <w:p w:rsidR="00B751F8" w:rsidRPr="00274327" w:rsidRDefault="00B751F8" w:rsidP="00B751F8">
            <w:pPr>
              <w:spacing w:before="0"/>
              <w:jc w:val="center"/>
              <w:rPr>
                <w:rFonts w:ascii="Arial" w:hAnsi="Arial" w:cs="Arial"/>
                <w:b/>
                <w:color w:val="000000"/>
                <w:sz w:val="18"/>
                <w:szCs w:val="18"/>
              </w:rPr>
            </w:pPr>
            <w:r w:rsidRPr="00274327">
              <w:rPr>
                <w:rFonts w:ascii="Arial" w:hAnsi="Arial" w:cs="Arial"/>
                <w:b/>
                <w:color w:val="000000"/>
                <w:sz w:val="18"/>
                <w:szCs w:val="18"/>
              </w:rPr>
              <w:t>Class F</w:t>
            </w:r>
          </w:p>
        </w:tc>
        <w:tc>
          <w:tcPr>
            <w:tcW w:w="851" w:type="dxa"/>
            <w:tcBorders>
              <w:top w:val="single" w:sz="6" w:space="0" w:color="000000"/>
              <w:left w:val="single" w:sz="12" w:space="0" w:color="000000"/>
              <w:bottom w:val="single" w:sz="12"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-2,8%</w:t>
            </w:r>
          </w:p>
        </w:tc>
        <w:tc>
          <w:tcPr>
            <w:tcW w:w="850" w:type="dxa"/>
            <w:tcBorders>
              <w:top w:val="single" w:sz="6" w:space="0" w:color="000000"/>
              <w:left w:val="single" w:sz="6" w:space="0" w:color="000000"/>
              <w:bottom w:val="single" w:sz="12"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-5,0%</w:t>
            </w:r>
          </w:p>
        </w:tc>
        <w:tc>
          <w:tcPr>
            <w:tcW w:w="851" w:type="dxa"/>
            <w:tcBorders>
              <w:top w:val="single" w:sz="6" w:space="0" w:color="000000"/>
              <w:left w:val="single" w:sz="6" w:space="0" w:color="000000"/>
              <w:bottom w:val="single" w:sz="12"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-4,2%</w:t>
            </w:r>
          </w:p>
        </w:tc>
        <w:tc>
          <w:tcPr>
            <w:tcW w:w="850" w:type="dxa"/>
            <w:tcBorders>
              <w:top w:val="single" w:sz="6" w:space="0" w:color="000000"/>
              <w:left w:val="single" w:sz="12" w:space="0" w:color="000000"/>
              <w:bottom w:val="single" w:sz="12" w:space="0" w:color="000000"/>
              <w:right w:val="single" w:sz="6" w:space="0" w:color="000000"/>
            </w:tcBorders>
            <w:shd w:val="clear" w:color="auto" w:fill="FFFFFF" w:themeFill="background1"/>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-2,2%</w:t>
            </w:r>
          </w:p>
        </w:tc>
        <w:tc>
          <w:tcPr>
            <w:tcW w:w="851" w:type="dxa"/>
            <w:tcBorders>
              <w:top w:val="single" w:sz="6" w:space="0" w:color="000000"/>
              <w:left w:val="single" w:sz="6" w:space="0" w:color="000000"/>
              <w:bottom w:val="single" w:sz="12"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-4,1%</w:t>
            </w:r>
          </w:p>
        </w:tc>
        <w:tc>
          <w:tcPr>
            <w:tcW w:w="774" w:type="dxa"/>
            <w:tcBorders>
              <w:top w:val="single" w:sz="6" w:space="0" w:color="000000"/>
              <w:left w:val="single" w:sz="6" w:space="0" w:color="000000"/>
              <w:bottom w:val="single" w:sz="12"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-4,3%</w:t>
            </w:r>
          </w:p>
        </w:tc>
      </w:tr>
      <w:tr w:rsidR="00B751F8" w:rsidRPr="00614C85" w:rsidTr="00B751F8">
        <w:tc>
          <w:tcPr>
            <w:tcW w:w="1559" w:type="dxa"/>
            <w:tcBorders>
              <w:top w:val="single" w:sz="12" w:space="0" w:color="000000"/>
              <w:left w:val="single" w:sz="12" w:space="0" w:color="000000"/>
              <w:bottom w:val="single" w:sz="6" w:space="0" w:color="000000"/>
              <w:right w:val="single" w:sz="12" w:space="0" w:color="000000"/>
            </w:tcBorders>
            <w:shd w:val="pct5" w:color="auto" w:fill="auto"/>
          </w:tcPr>
          <w:p w:rsidR="00B751F8" w:rsidRPr="00274327" w:rsidRDefault="00B751F8" w:rsidP="00B751F8">
            <w:pPr>
              <w:spacing w:before="0"/>
              <w:jc w:val="center"/>
              <w:rPr>
                <w:rFonts w:ascii="Arial" w:hAnsi="Arial" w:cs="Arial"/>
                <w:b/>
                <w:color w:val="000000"/>
                <w:sz w:val="18"/>
                <w:szCs w:val="18"/>
              </w:rPr>
            </w:pPr>
            <w:r w:rsidRPr="00274327">
              <w:rPr>
                <w:rFonts w:ascii="Arial" w:hAnsi="Arial" w:cs="Arial"/>
                <w:b/>
                <w:color w:val="000000"/>
                <w:sz w:val="18"/>
                <w:szCs w:val="18"/>
              </w:rPr>
              <w:t>Overall</w:t>
            </w:r>
          </w:p>
        </w:tc>
        <w:tc>
          <w:tcPr>
            <w:tcW w:w="851" w:type="dxa"/>
            <w:tcBorders>
              <w:top w:val="single" w:sz="12"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-1,6%</w:t>
            </w:r>
          </w:p>
        </w:tc>
        <w:tc>
          <w:tcPr>
            <w:tcW w:w="850" w:type="dxa"/>
            <w:tcBorders>
              <w:top w:val="single" w:sz="12"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-4,9%</w:t>
            </w:r>
          </w:p>
        </w:tc>
        <w:tc>
          <w:tcPr>
            <w:tcW w:w="851" w:type="dxa"/>
            <w:tcBorders>
              <w:top w:val="single" w:sz="12"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-4,9%</w:t>
            </w:r>
          </w:p>
        </w:tc>
        <w:tc>
          <w:tcPr>
            <w:tcW w:w="850" w:type="dxa"/>
            <w:tcBorders>
              <w:top w:val="single" w:sz="12" w:space="0" w:color="000000"/>
              <w:left w:val="single" w:sz="12" w:space="0" w:color="000000"/>
              <w:bottom w:val="single" w:sz="6" w:space="0" w:color="000000"/>
              <w:right w:val="single" w:sz="6" w:space="0" w:color="000000"/>
            </w:tcBorders>
            <w:shd w:val="clear" w:color="auto" w:fill="FFFFFF" w:themeFill="background1"/>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-1,3%</w:t>
            </w:r>
          </w:p>
        </w:tc>
        <w:tc>
          <w:tcPr>
            <w:tcW w:w="851" w:type="dxa"/>
            <w:tcBorders>
              <w:top w:val="single" w:sz="12"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-4,3%</w:t>
            </w:r>
          </w:p>
        </w:tc>
        <w:tc>
          <w:tcPr>
            <w:tcW w:w="774" w:type="dxa"/>
            <w:tcBorders>
              <w:top w:val="single" w:sz="12"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-4,3%</w:t>
            </w:r>
          </w:p>
        </w:tc>
      </w:tr>
      <w:tr w:rsidR="00B751F8" w:rsidRPr="00614C85" w:rsidTr="00B751F8">
        <w:tc>
          <w:tcPr>
            <w:tcW w:w="1559" w:type="dxa"/>
            <w:tcBorders>
              <w:top w:val="single" w:sz="6" w:space="0" w:color="000000"/>
              <w:left w:val="single" w:sz="12" w:space="0" w:color="000000"/>
              <w:bottom w:val="single" w:sz="12" w:space="0" w:color="000000"/>
              <w:right w:val="single" w:sz="12" w:space="0" w:color="000000"/>
            </w:tcBorders>
            <w:shd w:val="pct5" w:color="auto" w:fill="auto"/>
          </w:tcPr>
          <w:p w:rsidR="00B751F8" w:rsidRPr="00274327" w:rsidRDefault="00B751F8" w:rsidP="00B751F8">
            <w:pPr>
              <w:spacing w:before="0"/>
              <w:jc w:val="center"/>
              <w:rPr>
                <w:rFonts w:ascii="Arial" w:hAnsi="Arial" w:cs="Arial"/>
                <w:b/>
                <w:color w:val="000000"/>
                <w:sz w:val="18"/>
                <w:szCs w:val="18"/>
              </w:rPr>
            </w:pPr>
          </w:p>
        </w:tc>
        <w:tc>
          <w:tcPr>
            <w:tcW w:w="851" w:type="dxa"/>
            <w:tcBorders>
              <w:top w:val="single" w:sz="6" w:space="0" w:color="000000"/>
              <w:left w:val="single" w:sz="12" w:space="0" w:color="000000"/>
              <w:bottom w:val="single" w:sz="12" w:space="0" w:color="000000"/>
              <w:right w:val="single" w:sz="6" w:space="0" w:color="000000"/>
            </w:tcBorders>
            <w:vAlign w:val="bottom"/>
          </w:tcPr>
          <w:p w:rsidR="00B751F8" w:rsidRDefault="00B751F8" w:rsidP="00B751F8">
            <w:pPr>
              <w:spacing w:before="0"/>
              <w:jc w:val="center"/>
              <w:rPr>
                <w:rFonts w:ascii="Arial" w:hAnsi="Arial" w:cs="Arial"/>
                <w:color w:val="808080"/>
                <w:sz w:val="18"/>
                <w:szCs w:val="18"/>
              </w:rPr>
            </w:pPr>
            <w:r>
              <w:rPr>
                <w:rFonts w:ascii="Arial" w:hAnsi="Arial" w:cs="Arial"/>
                <w:color w:val="808080"/>
                <w:sz w:val="18"/>
                <w:szCs w:val="18"/>
              </w:rPr>
              <w:t>-1,6%</w:t>
            </w:r>
          </w:p>
        </w:tc>
        <w:tc>
          <w:tcPr>
            <w:tcW w:w="850" w:type="dxa"/>
            <w:tcBorders>
              <w:top w:val="single" w:sz="6" w:space="0" w:color="000000"/>
              <w:left w:val="single" w:sz="6" w:space="0" w:color="000000"/>
              <w:bottom w:val="single" w:sz="12"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color w:val="808080"/>
                <w:sz w:val="18"/>
                <w:szCs w:val="18"/>
              </w:rPr>
            </w:pPr>
            <w:r>
              <w:rPr>
                <w:rFonts w:ascii="Arial" w:hAnsi="Arial" w:cs="Arial"/>
                <w:color w:val="808080"/>
                <w:sz w:val="18"/>
                <w:szCs w:val="18"/>
              </w:rPr>
              <w:t>-4,9%</w:t>
            </w:r>
          </w:p>
        </w:tc>
        <w:tc>
          <w:tcPr>
            <w:tcW w:w="851" w:type="dxa"/>
            <w:tcBorders>
              <w:top w:val="single" w:sz="6" w:space="0" w:color="000000"/>
              <w:left w:val="single" w:sz="6" w:space="0" w:color="000000"/>
              <w:bottom w:val="single" w:sz="12"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color w:val="808080"/>
                <w:sz w:val="18"/>
                <w:szCs w:val="18"/>
              </w:rPr>
            </w:pPr>
            <w:r>
              <w:rPr>
                <w:rFonts w:ascii="Arial" w:hAnsi="Arial" w:cs="Arial"/>
                <w:color w:val="808080"/>
                <w:sz w:val="18"/>
                <w:szCs w:val="18"/>
              </w:rPr>
              <w:t>-4,9%</w:t>
            </w:r>
          </w:p>
        </w:tc>
        <w:tc>
          <w:tcPr>
            <w:tcW w:w="850" w:type="dxa"/>
            <w:tcBorders>
              <w:top w:val="single" w:sz="6" w:space="0" w:color="000000"/>
              <w:left w:val="single" w:sz="12" w:space="0" w:color="000000"/>
              <w:bottom w:val="single" w:sz="12" w:space="0" w:color="000000"/>
              <w:right w:val="single" w:sz="6" w:space="0" w:color="000000"/>
            </w:tcBorders>
            <w:shd w:val="clear" w:color="auto" w:fill="FFFFFF" w:themeFill="background1"/>
            <w:vAlign w:val="bottom"/>
          </w:tcPr>
          <w:p w:rsidR="00B751F8" w:rsidRDefault="00B751F8" w:rsidP="00B751F8">
            <w:pPr>
              <w:spacing w:before="0"/>
              <w:jc w:val="center"/>
              <w:rPr>
                <w:rFonts w:ascii="Arial" w:hAnsi="Arial" w:cs="Arial"/>
                <w:color w:val="808080"/>
                <w:sz w:val="18"/>
                <w:szCs w:val="18"/>
              </w:rPr>
            </w:pPr>
            <w:r>
              <w:rPr>
                <w:rFonts w:ascii="Arial" w:hAnsi="Arial" w:cs="Arial"/>
                <w:color w:val="808080"/>
                <w:sz w:val="18"/>
                <w:szCs w:val="18"/>
              </w:rPr>
              <w:t>-1,4%</w:t>
            </w:r>
          </w:p>
        </w:tc>
        <w:tc>
          <w:tcPr>
            <w:tcW w:w="851" w:type="dxa"/>
            <w:tcBorders>
              <w:top w:val="single" w:sz="6" w:space="0" w:color="000000"/>
              <w:left w:val="single" w:sz="6" w:space="0" w:color="000000"/>
              <w:bottom w:val="single" w:sz="12"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color w:val="808080"/>
                <w:sz w:val="18"/>
                <w:szCs w:val="18"/>
              </w:rPr>
            </w:pPr>
            <w:r>
              <w:rPr>
                <w:rFonts w:ascii="Arial" w:hAnsi="Arial" w:cs="Arial"/>
                <w:color w:val="808080"/>
                <w:sz w:val="18"/>
                <w:szCs w:val="18"/>
              </w:rPr>
              <w:t>-4,4%</w:t>
            </w:r>
          </w:p>
        </w:tc>
        <w:tc>
          <w:tcPr>
            <w:tcW w:w="774" w:type="dxa"/>
            <w:tcBorders>
              <w:top w:val="single" w:sz="6" w:space="0" w:color="000000"/>
              <w:left w:val="single" w:sz="6" w:space="0" w:color="000000"/>
              <w:bottom w:val="single" w:sz="12"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color w:val="808080"/>
                <w:sz w:val="18"/>
                <w:szCs w:val="18"/>
              </w:rPr>
            </w:pPr>
            <w:r>
              <w:rPr>
                <w:rFonts w:ascii="Arial" w:hAnsi="Arial" w:cs="Arial"/>
                <w:color w:val="808080"/>
                <w:sz w:val="18"/>
                <w:szCs w:val="18"/>
              </w:rPr>
              <w:t>-4,2%</w:t>
            </w:r>
          </w:p>
        </w:tc>
      </w:tr>
      <w:tr w:rsidR="00E464AD" w:rsidRPr="00614C85" w:rsidTr="00054330">
        <w:tc>
          <w:tcPr>
            <w:tcW w:w="1559" w:type="dxa"/>
            <w:tcBorders>
              <w:top w:val="single" w:sz="12" w:space="0" w:color="000000"/>
              <w:left w:val="single" w:sz="12" w:space="0" w:color="000000"/>
              <w:bottom w:val="single" w:sz="6" w:space="0" w:color="000000"/>
              <w:right w:val="single" w:sz="12" w:space="0" w:color="000000"/>
            </w:tcBorders>
            <w:shd w:val="pct5" w:color="auto" w:fill="auto"/>
          </w:tcPr>
          <w:p w:rsidR="00E464AD" w:rsidRPr="00274327" w:rsidRDefault="00E464AD" w:rsidP="00101AED">
            <w:pPr>
              <w:spacing w:before="0"/>
              <w:jc w:val="center"/>
              <w:rPr>
                <w:rFonts w:ascii="Arial" w:hAnsi="Arial" w:cs="Arial"/>
                <w:b/>
                <w:color w:val="000000"/>
                <w:sz w:val="18"/>
                <w:szCs w:val="18"/>
              </w:rPr>
            </w:pPr>
            <w:r w:rsidRPr="00274327">
              <w:rPr>
                <w:rFonts w:ascii="Arial" w:hAnsi="Arial" w:cs="Arial"/>
                <w:b/>
                <w:color w:val="000000"/>
                <w:sz w:val="18"/>
                <w:szCs w:val="18"/>
              </w:rPr>
              <w:t>Enc. Time</w:t>
            </w:r>
          </w:p>
        </w:tc>
        <w:tc>
          <w:tcPr>
            <w:tcW w:w="2552" w:type="dxa"/>
            <w:gridSpan w:val="3"/>
            <w:tcBorders>
              <w:top w:val="single" w:sz="12" w:space="0" w:color="000000"/>
              <w:left w:val="single" w:sz="12" w:space="0" w:color="000000"/>
              <w:bottom w:val="single" w:sz="6" w:space="0" w:color="000000"/>
              <w:right w:val="single" w:sz="12" w:space="0" w:color="000000"/>
            </w:tcBorders>
          </w:tcPr>
          <w:p w:rsidR="00E464AD" w:rsidRPr="00274327" w:rsidRDefault="00E464AD" w:rsidP="007210AE">
            <w:pPr>
              <w:spacing w:before="0"/>
              <w:jc w:val="center"/>
              <w:rPr>
                <w:rFonts w:ascii="Arial" w:hAnsi="Arial" w:cs="Arial"/>
                <w:color w:val="000000"/>
                <w:sz w:val="18"/>
                <w:szCs w:val="18"/>
              </w:rPr>
            </w:pPr>
            <w:r w:rsidRPr="00274327">
              <w:rPr>
                <w:rFonts w:ascii="Arial" w:hAnsi="Arial" w:cs="Arial"/>
                <w:color w:val="000000"/>
                <w:sz w:val="18"/>
                <w:szCs w:val="18"/>
              </w:rPr>
              <w:t>12</w:t>
            </w:r>
            <w:r w:rsidR="007210AE">
              <w:rPr>
                <w:rFonts w:ascii="Arial" w:hAnsi="Arial" w:cs="Arial"/>
                <w:color w:val="000000"/>
                <w:sz w:val="18"/>
                <w:szCs w:val="18"/>
              </w:rPr>
              <w:t>8</w:t>
            </w:r>
            <w:r w:rsidRPr="00274327">
              <w:rPr>
                <w:rFonts w:ascii="Arial" w:hAnsi="Arial" w:cs="Arial"/>
                <w:color w:val="000000"/>
                <w:sz w:val="18"/>
                <w:szCs w:val="18"/>
              </w:rPr>
              <w:t>%</w:t>
            </w:r>
          </w:p>
        </w:tc>
        <w:tc>
          <w:tcPr>
            <w:tcW w:w="2475" w:type="dxa"/>
            <w:gridSpan w:val="3"/>
            <w:tcBorders>
              <w:top w:val="single" w:sz="12" w:space="0" w:color="000000"/>
              <w:left w:val="single" w:sz="12" w:space="0" w:color="000000"/>
              <w:bottom w:val="single" w:sz="6" w:space="0" w:color="000000"/>
              <w:right w:val="single" w:sz="12" w:space="0" w:color="000000"/>
            </w:tcBorders>
          </w:tcPr>
          <w:p w:rsidR="00E464AD" w:rsidRPr="00274327" w:rsidRDefault="00C718BF" w:rsidP="00101AED">
            <w:pPr>
              <w:spacing w:before="0"/>
              <w:jc w:val="center"/>
              <w:rPr>
                <w:rFonts w:ascii="Arial" w:hAnsi="Arial" w:cs="Arial"/>
                <w:color w:val="000000"/>
                <w:sz w:val="18"/>
                <w:szCs w:val="18"/>
              </w:rPr>
            </w:pPr>
            <w:r>
              <w:rPr>
                <w:rFonts w:ascii="Arial" w:hAnsi="Arial" w:cs="Arial"/>
                <w:color w:val="000000"/>
                <w:sz w:val="18"/>
                <w:szCs w:val="18"/>
              </w:rPr>
              <w:t>137%</w:t>
            </w:r>
          </w:p>
        </w:tc>
      </w:tr>
      <w:tr w:rsidR="00E464AD" w:rsidRPr="00614C85" w:rsidTr="00054330">
        <w:tc>
          <w:tcPr>
            <w:tcW w:w="1559" w:type="dxa"/>
            <w:tcBorders>
              <w:top w:val="single" w:sz="6" w:space="0" w:color="000000"/>
              <w:left w:val="single" w:sz="12" w:space="0" w:color="000000"/>
              <w:bottom w:val="single" w:sz="12" w:space="0" w:color="000000"/>
              <w:right w:val="single" w:sz="12" w:space="0" w:color="000000"/>
            </w:tcBorders>
            <w:shd w:val="pct5" w:color="auto" w:fill="auto"/>
          </w:tcPr>
          <w:p w:rsidR="00E464AD" w:rsidRPr="00274327" w:rsidRDefault="00E464AD" w:rsidP="00101AED">
            <w:pPr>
              <w:spacing w:before="0"/>
              <w:jc w:val="center"/>
              <w:rPr>
                <w:rFonts w:ascii="Arial" w:hAnsi="Arial" w:cs="Arial"/>
                <w:b/>
                <w:color w:val="000000"/>
                <w:sz w:val="18"/>
                <w:szCs w:val="18"/>
              </w:rPr>
            </w:pPr>
            <w:r w:rsidRPr="00274327">
              <w:rPr>
                <w:rFonts w:ascii="Arial" w:hAnsi="Arial" w:cs="Arial"/>
                <w:b/>
                <w:color w:val="000000"/>
                <w:sz w:val="18"/>
                <w:szCs w:val="18"/>
              </w:rPr>
              <w:t>Dec. Time</w:t>
            </w:r>
          </w:p>
        </w:tc>
        <w:tc>
          <w:tcPr>
            <w:tcW w:w="2552" w:type="dxa"/>
            <w:gridSpan w:val="3"/>
            <w:tcBorders>
              <w:top w:val="single" w:sz="6" w:space="0" w:color="000000"/>
              <w:left w:val="single" w:sz="12" w:space="0" w:color="000000"/>
              <w:bottom w:val="single" w:sz="12" w:space="0" w:color="000000"/>
              <w:right w:val="single" w:sz="12" w:space="0" w:color="000000"/>
            </w:tcBorders>
          </w:tcPr>
          <w:p w:rsidR="00E464AD" w:rsidRPr="00274327" w:rsidRDefault="007210AE" w:rsidP="00101AED">
            <w:pPr>
              <w:spacing w:before="0"/>
              <w:jc w:val="center"/>
              <w:rPr>
                <w:rFonts w:ascii="Arial" w:hAnsi="Arial" w:cs="Arial"/>
                <w:sz w:val="18"/>
                <w:szCs w:val="18"/>
                <w:lang w:val="en-CA"/>
              </w:rPr>
            </w:pPr>
            <w:r>
              <w:rPr>
                <w:rFonts w:ascii="Arial" w:hAnsi="Arial" w:cs="Arial"/>
                <w:sz w:val="18"/>
                <w:szCs w:val="18"/>
                <w:lang w:val="en-CA"/>
              </w:rPr>
              <w:t>150%</w:t>
            </w:r>
          </w:p>
        </w:tc>
        <w:tc>
          <w:tcPr>
            <w:tcW w:w="2475" w:type="dxa"/>
            <w:gridSpan w:val="3"/>
            <w:tcBorders>
              <w:top w:val="single" w:sz="6" w:space="0" w:color="000000"/>
              <w:left w:val="single" w:sz="12" w:space="0" w:color="000000"/>
              <w:bottom w:val="single" w:sz="12" w:space="0" w:color="000000"/>
              <w:right w:val="single" w:sz="12" w:space="0" w:color="000000"/>
            </w:tcBorders>
          </w:tcPr>
          <w:p w:rsidR="00E464AD" w:rsidRPr="00274327" w:rsidRDefault="00C718BF" w:rsidP="00101AED">
            <w:pPr>
              <w:spacing w:before="0"/>
              <w:jc w:val="center"/>
              <w:rPr>
                <w:rFonts w:ascii="Arial" w:hAnsi="Arial" w:cs="Arial"/>
                <w:sz w:val="18"/>
                <w:szCs w:val="18"/>
                <w:lang w:val="en-CA"/>
              </w:rPr>
            </w:pPr>
            <w:r>
              <w:rPr>
                <w:rFonts w:ascii="Arial" w:hAnsi="Arial" w:cs="Arial"/>
                <w:sz w:val="18"/>
                <w:szCs w:val="18"/>
                <w:lang w:val="en-CA"/>
              </w:rPr>
              <w:t>152%</w:t>
            </w:r>
          </w:p>
        </w:tc>
      </w:tr>
    </w:tbl>
    <w:p w:rsidR="005021A9" w:rsidRPr="005021A9" w:rsidRDefault="005021A9" w:rsidP="005021A9">
      <w:pPr>
        <w:jc w:val="center"/>
        <w:rPr>
          <w:lang w:val="en-CA"/>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59"/>
        <w:gridCol w:w="851"/>
        <w:gridCol w:w="850"/>
        <w:gridCol w:w="851"/>
        <w:gridCol w:w="850"/>
        <w:gridCol w:w="851"/>
        <w:gridCol w:w="774"/>
      </w:tblGrid>
      <w:tr w:rsidR="008F28F4" w:rsidRPr="00614C85" w:rsidTr="00054330">
        <w:tc>
          <w:tcPr>
            <w:tcW w:w="1559" w:type="dxa"/>
            <w:tcBorders>
              <w:top w:val="nil"/>
              <w:left w:val="nil"/>
              <w:bottom w:val="nil"/>
              <w:right w:val="single" w:sz="12" w:space="0" w:color="000000"/>
            </w:tcBorders>
          </w:tcPr>
          <w:p w:rsidR="008F28F4" w:rsidRPr="00614C85" w:rsidRDefault="008F28F4" w:rsidP="00614C85">
            <w:pPr>
              <w:spacing w:before="0"/>
              <w:jc w:val="center"/>
              <w:rPr>
                <w:lang w:val="en-CA"/>
              </w:rPr>
            </w:pPr>
          </w:p>
        </w:tc>
        <w:tc>
          <w:tcPr>
            <w:tcW w:w="2552" w:type="dxa"/>
            <w:gridSpan w:val="3"/>
            <w:tcBorders>
              <w:top w:val="single" w:sz="12" w:space="0" w:color="000000"/>
              <w:left w:val="single" w:sz="12" w:space="0" w:color="000000"/>
              <w:bottom w:val="single" w:sz="6" w:space="0" w:color="000000"/>
              <w:right w:val="single" w:sz="12" w:space="0" w:color="000000"/>
            </w:tcBorders>
            <w:shd w:val="pct5" w:color="auto" w:fill="auto"/>
          </w:tcPr>
          <w:p w:rsidR="008F28F4" w:rsidRPr="0040599F" w:rsidRDefault="008F28F4" w:rsidP="00614C85">
            <w:pPr>
              <w:spacing w:before="0"/>
              <w:jc w:val="center"/>
              <w:rPr>
                <w:rFonts w:ascii="Arial" w:hAnsi="Arial" w:cs="Arial"/>
                <w:b/>
                <w:color w:val="000000"/>
                <w:sz w:val="18"/>
                <w:szCs w:val="18"/>
              </w:rPr>
            </w:pPr>
            <w:r w:rsidRPr="0040599F">
              <w:rPr>
                <w:rFonts w:ascii="Arial" w:hAnsi="Arial" w:cs="Arial"/>
                <w:b/>
                <w:color w:val="000000"/>
                <w:sz w:val="18"/>
                <w:szCs w:val="18"/>
              </w:rPr>
              <w:t>Low Delay B - HE</w:t>
            </w:r>
          </w:p>
        </w:tc>
        <w:tc>
          <w:tcPr>
            <w:tcW w:w="2475" w:type="dxa"/>
            <w:gridSpan w:val="3"/>
            <w:tcBorders>
              <w:top w:val="single" w:sz="12" w:space="0" w:color="000000"/>
              <w:left w:val="single" w:sz="12" w:space="0" w:color="000000"/>
              <w:bottom w:val="single" w:sz="6" w:space="0" w:color="000000"/>
              <w:right w:val="single" w:sz="12" w:space="0" w:color="000000"/>
            </w:tcBorders>
            <w:shd w:val="pct5" w:color="auto" w:fill="auto"/>
          </w:tcPr>
          <w:p w:rsidR="008F28F4" w:rsidRPr="0040599F" w:rsidRDefault="008F28F4" w:rsidP="00614C85">
            <w:pPr>
              <w:spacing w:before="0"/>
              <w:jc w:val="center"/>
              <w:rPr>
                <w:rFonts w:ascii="Arial" w:hAnsi="Arial" w:cs="Arial"/>
                <w:b/>
                <w:color w:val="000000"/>
                <w:sz w:val="18"/>
                <w:szCs w:val="18"/>
              </w:rPr>
            </w:pPr>
            <w:r w:rsidRPr="0040599F">
              <w:rPr>
                <w:rFonts w:ascii="Arial" w:hAnsi="Arial" w:cs="Arial"/>
                <w:b/>
                <w:color w:val="000000"/>
                <w:sz w:val="18"/>
                <w:szCs w:val="18"/>
              </w:rPr>
              <w:t>Low Delay B - LC</w:t>
            </w:r>
          </w:p>
        </w:tc>
      </w:tr>
      <w:tr w:rsidR="008F28F4" w:rsidRPr="00614C85" w:rsidTr="00054330">
        <w:tc>
          <w:tcPr>
            <w:tcW w:w="1559" w:type="dxa"/>
            <w:tcBorders>
              <w:top w:val="nil"/>
              <w:left w:val="nil"/>
              <w:bottom w:val="single" w:sz="12" w:space="0" w:color="000000"/>
              <w:right w:val="single" w:sz="12" w:space="0" w:color="000000"/>
            </w:tcBorders>
          </w:tcPr>
          <w:p w:rsidR="008F28F4" w:rsidRPr="00614C85" w:rsidRDefault="008F28F4" w:rsidP="00614C85">
            <w:pPr>
              <w:spacing w:before="0"/>
              <w:jc w:val="center"/>
              <w:rPr>
                <w:lang w:val="en-CA"/>
              </w:rPr>
            </w:pPr>
          </w:p>
        </w:tc>
        <w:tc>
          <w:tcPr>
            <w:tcW w:w="851" w:type="dxa"/>
            <w:tcBorders>
              <w:top w:val="single" w:sz="6" w:space="0" w:color="000000"/>
              <w:left w:val="single" w:sz="12" w:space="0" w:color="000000"/>
              <w:bottom w:val="single" w:sz="12" w:space="0" w:color="000000"/>
              <w:right w:val="single" w:sz="6" w:space="0" w:color="000000"/>
            </w:tcBorders>
            <w:shd w:val="pct5" w:color="auto" w:fill="auto"/>
          </w:tcPr>
          <w:p w:rsidR="008F28F4" w:rsidRPr="0040599F" w:rsidRDefault="008F28F4" w:rsidP="00614C85">
            <w:pPr>
              <w:spacing w:before="0"/>
              <w:jc w:val="center"/>
              <w:rPr>
                <w:rFonts w:ascii="Arial" w:hAnsi="Arial" w:cs="Arial"/>
                <w:b/>
                <w:color w:val="000000"/>
                <w:sz w:val="18"/>
                <w:szCs w:val="18"/>
              </w:rPr>
            </w:pPr>
            <w:r w:rsidRPr="0040599F">
              <w:rPr>
                <w:rFonts w:ascii="Arial" w:hAnsi="Arial" w:cs="Arial"/>
                <w:b/>
                <w:color w:val="000000"/>
                <w:sz w:val="18"/>
                <w:szCs w:val="18"/>
              </w:rPr>
              <w:t>Y</w:t>
            </w:r>
          </w:p>
        </w:tc>
        <w:tc>
          <w:tcPr>
            <w:tcW w:w="850" w:type="dxa"/>
            <w:tcBorders>
              <w:top w:val="single" w:sz="6" w:space="0" w:color="000000"/>
              <w:left w:val="single" w:sz="6" w:space="0" w:color="000000"/>
              <w:bottom w:val="single" w:sz="12" w:space="0" w:color="000000"/>
              <w:right w:val="single" w:sz="6" w:space="0" w:color="000000"/>
            </w:tcBorders>
            <w:shd w:val="pct5" w:color="auto" w:fill="auto"/>
          </w:tcPr>
          <w:p w:rsidR="008F28F4" w:rsidRPr="0040599F" w:rsidRDefault="008F28F4" w:rsidP="00614C85">
            <w:pPr>
              <w:spacing w:before="0"/>
              <w:jc w:val="center"/>
              <w:rPr>
                <w:rFonts w:ascii="Arial" w:hAnsi="Arial" w:cs="Arial"/>
                <w:b/>
                <w:color w:val="000000"/>
                <w:sz w:val="18"/>
                <w:szCs w:val="18"/>
              </w:rPr>
            </w:pPr>
            <w:r w:rsidRPr="0040599F">
              <w:rPr>
                <w:rFonts w:ascii="Arial" w:hAnsi="Arial" w:cs="Arial"/>
                <w:b/>
                <w:color w:val="000000"/>
                <w:sz w:val="18"/>
                <w:szCs w:val="18"/>
              </w:rPr>
              <w:t>U</w:t>
            </w:r>
          </w:p>
        </w:tc>
        <w:tc>
          <w:tcPr>
            <w:tcW w:w="851" w:type="dxa"/>
            <w:tcBorders>
              <w:top w:val="single" w:sz="6" w:space="0" w:color="000000"/>
              <w:left w:val="single" w:sz="6" w:space="0" w:color="000000"/>
              <w:bottom w:val="single" w:sz="12" w:space="0" w:color="000000"/>
              <w:right w:val="single" w:sz="12" w:space="0" w:color="000000"/>
            </w:tcBorders>
            <w:shd w:val="pct5" w:color="auto" w:fill="auto"/>
          </w:tcPr>
          <w:p w:rsidR="008F28F4" w:rsidRPr="0040599F" w:rsidRDefault="008F28F4" w:rsidP="00614C85">
            <w:pPr>
              <w:spacing w:before="0"/>
              <w:jc w:val="center"/>
              <w:rPr>
                <w:rFonts w:ascii="Arial" w:hAnsi="Arial" w:cs="Arial"/>
                <w:b/>
                <w:color w:val="000000"/>
                <w:sz w:val="18"/>
                <w:szCs w:val="18"/>
              </w:rPr>
            </w:pPr>
            <w:r w:rsidRPr="0040599F">
              <w:rPr>
                <w:rFonts w:ascii="Arial" w:hAnsi="Arial" w:cs="Arial"/>
                <w:b/>
                <w:color w:val="000000"/>
                <w:sz w:val="18"/>
                <w:szCs w:val="18"/>
              </w:rPr>
              <w:t>V</w:t>
            </w:r>
          </w:p>
        </w:tc>
        <w:tc>
          <w:tcPr>
            <w:tcW w:w="850" w:type="dxa"/>
            <w:tcBorders>
              <w:top w:val="single" w:sz="6" w:space="0" w:color="000000"/>
              <w:left w:val="single" w:sz="12" w:space="0" w:color="000000"/>
              <w:bottom w:val="single" w:sz="12" w:space="0" w:color="000000"/>
              <w:right w:val="single" w:sz="6" w:space="0" w:color="000000"/>
            </w:tcBorders>
            <w:shd w:val="pct5" w:color="auto" w:fill="auto"/>
          </w:tcPr>
          <w:p w:rsidR="008F28F4" w:rsidRPr="0040599F" w:rsidRDefault="008F28F4" w:rsidP="00614C85">
            <w:pPr>
              <w:spacing w:before="0"/>
              <w:jc w:val="center"/>
              <w:rPr>
                <w:rFonts w:ascii="Arial" w:hAnsi="Arial" w:cs="Arial"/>
                <w:b/>
                <w:color w:val="000000"/>
                <w:sz w:val="18"/>
                <w:szCs w:val="18"/>
              </w:rPr>
            </w:pPr>
            <w:r w:rsidRPr="0040599F">
              <w:rPr>
                <w:rFonts w:ascii="Arial" w:hAnsi="Arial" w:cs="Arial"/>
                <w:b/>
                <w:color w:val="000000"/>
                <w:sz w:val="18"/>
                <w:szCs w:val="18"/>
              </w:rPr>
              <w:t>Y</w:t>
            </w:r>
          </w:p>
        </w:tc>
        <w:tc>
          <w:tcPr>
            <w:tcW w:w="851" w:type="dxa"/>
            <w:tcBorders>
              <w:top w:val="single" w:sz="6" w:space="0" w:color="000000"/>
              <w:left w:val="single" w:sz="6" w:space="0" w:color="000000"/>
              <w:bottom w:val="single" w:sz="12" w:space="0" w:color="000000"/>
              <w:right w:val="single" w:sz="6" w:space="0" w:color="000000"/>
            </w:tcBorders>
            <w:shd w:val="pct5" w:color="auto" w:fill="auto"/>
          </w:tcPr>
          <w:p w:rsidR="008F28F4" w:rsidRPr="0040599F" w:rsidRDefault="008F28F4" w:rsidP="00614C85">
            <w:pPr>
              <w:spacing w:before="0"/>
              <w:jc w:val="center"/>
              <w:rPr>
                <w:rFonts w:ascii="Arial" w:hAnsi="Arial" w:cs="Arial"/>
                <w:b/>
                <w:color w:val="000000"/>
                <w:sz w:val="18"/>
                <w:szCs w:val="18"/>
              </w:rPr>
            </w:pPr>
            <w:r w:rsidRPr="0040599F">
              <w:rPr>
                <w:rFonts w:ascii="Arial" w:hAnsi="Arial" w:cs="Arial"/>
                <w:b/>
                <w:color w:val="000000"/>
                <w:sz w:val="18"/>
                <w:szCs w:val="18"/>
              </w:rPr>
              <w:t>U</w:t>
            </w:r>
          </w:p>
        </w:tc>
        <w:tc>
          <w:tcPr>
            <w:tcW w:w="774" w:type="dxa"/>
            <w:tcBorders>
              <w:top w:val="single" w:sz="6" w:space="0" w:color="000000"/>
              <w:left w:val="single" w:sz="6" w:space="0" w:color="000000"/>
              <w:bottom w:val="single" w:sz="12" w:space="0" w:color="000000"/>
              <w:right w:val="single" w:sz="12" w:space="0" w:color="000000"/>
            </w:tcBorders>
            <w:shd w:val="pct5" w:color="auto" w:fill="auto"/>
          </w:tcPr>
          <w:p w:rsidR="008F28F4" w:rsidRPr="0040599F" w:rsidRDefault="008F28F4" w:rsidP="00614C85">
            <w:pPr>
              <w:spacing w:before="0"/>
              <w:jc w:val="center"/>
              <w:rPr>
                <w:rFonts w:ascii="Arial" w:hAnsi="Arial" w:cs="Arial"/>
                <w:b/>
                <w:color w:val="000000"/>
                <w:sz w:val="18"/>
                <w:szCs w:val="18"/>
              </w:rPr>
            </w:pPr>
            <w:r w:rsidRPr="0040599F">
              <w:rPr>
                <w:rFonts w:ascii="Arial" w:hAnsi="Arial" w:cs="Arial"/>
                <w:b/>
                <w:color w:val="000000"/>
                <w:sz w:val="18"/>
                <w:szCs w:val="18"/>
              </w:rPr>
              <w:t>V</w:t>
            </w:r>
          </w:p>
        </w:tc>
      </w:tr>
      <w:tr w:rsidR="008F28F4" w:rsidRPr="00614C85" w:rsidTr="00B751F8">
        <w:tc>
          <w:tcPr>
            <w:tcW w:w="1559" w:type="dxa"/>
            <w:tcBorders>
              <w:top w:val="single" w:sz="12" w:space="0" w:color="000000"/>
              <w:left w:val="single" w:sz="12" w:space="0" w:color="000000"/>
              <w:bottom w:val="single" w:sz="6" w:space="0" w:color="000000"/>
              <w:right w:val="single" w:sz="12" w:space="0" w:color="000000"/>
            </w:tcBorders>
            <w:shd w:val="pct5" w:color="auto" w:fill="auto"/>
          </w:tcPr>
          <w:p w:rsidR="008F28F4" w:rsidRPr="00274327" w:rsidRDefault="008F28F4" w:rsidP="00101AED">
            <w:pPr>
              <w:spacing w:before="0"/>
              <w:jc w:val="center"/>
              <w:rPr>
                <w:rFonts w:ascii="Arial" w:hAnsi="Arial" w:cs="Arial"/>
                <w:b/>
                <w:color w:val="000000"/>
                <w:sz w:val="18"/>
                <w:szCs w:val="18"/>
              </w:rPr>
            </w:pPr>
            <w:r w:rsidRPr="00274327">
              <w:rPr>
                <w:rFonts w:ascii="Arial" w:hAnsi="Arial" w:cs="Arial"/>
                <w:b/>
                <w:color w:val="000000"/>
                <w:sz w:val="18"/>
                <w:szCs w:val="18"/>
              </w:rPr>
              <w:t>Class A</w:t>
            </w:r>
          </w:p>
        </w:tc>
        <w:tc>
          <w:tcPr>
            <w:tcW w:w="851" w:type="dxa"/>
            <w:tcBorders>
              <w:top w:val="single" w:sz="12" w:space="0" w:color="000000"/>
              <w:left w:val="single" w:sz="12" w:space="0" w:color="000000"/>
              <w:bottom w:val="single" w:sz="6" w:space="0" w:color="000000"/>
              <w:right w:val="single" w:sz="6" w:space="0" w:color="000000"/>
            </w:tcBorders>
            <w:shd w:val="pct25" w:color="auto" w:fill="auto"/>
            <w:vAlign w:val="bottom"/>
          </w:tcPr>
          <w:p w:rsidR="008F28F4" w:rsidRPr="00274327" w:rsidRDefault="008F28F4" w:rsidP="00101AED">
            <w:pPr>
              <w:spacing w:before="0"/>
              <w:jc w:val="center"/>
              <w:rPr>
                <w:rFonts w:ascii="Arial" w:hAnsi="Arial" w:cs="Arial"/>
                <w:color w:val="000000"/>
                <w:sz w:val="18"/>
                <w:szCs w:val="18"/>
              </w:rPr>
            </w:pPr>
          </w:p>
        </w:tc>
        <w:tc>
          <w:tcPr>
            <w:tcW w:w="850" w:type="dxa"/>
            <w:tcBorders>
              <w:top w:val="single" w:sz="12" w:space="0" w:color="000000"/>
              <w:left w:val="single" w:sz="6" w:space="0" w:color="000000"/>
              <w:bottom w:val="single" w:sz="6" w:space="0" w:color="000000"/>
              <w:right w:val="single" w:sz="6" w:space="0" w:color="000000"/>
            </w:tcBorders>
            <w:shd w:val="pct25" w:color="auto" w:fill="auto"/>
            <w:vAlign w:val="bottom"/>
          </w:tcPr>
          <w:p w:rsidR="008F28F4" w:rsidRPr="00274327" w:rsidRDefault="008F28F4" w:rsidP="00101AED">
            <w:pPr>
              <w:spacing w:before="0"/>
              <w:jc w:val="center"/>
              <w:rPr>
                <w:rFonts w:ascii="Arial" w:hAnsi="Arial" w:cs="Arial"/>
                <w:color w:val="000000"/>
                <w:sz w:val="18"/>
                <w:szCs w:val="18"/>
              </w:rPr>
            </w:pPr>
          </w:p>
        </w:tc>
        <w:tc>
          <w:tcPr>
            <w:tcW w:w="851" w:type="dxa"/>
            <w:tcBorders>
              <w:top w:val="single" w:sz="12" w:space="0" w:color="000000"/>
              <w:left w:val="single" w:sz="6" w:space="0" w:color="000000"/>
              <w:bottom w:val="single" w:sz="6" w:space="0" w:color="000000"/>
              <w:right w:val="single" w:sz="12" w:space="0" w:color="000000"/>
            </w:tcBorders>
            <w:shd w:val="pct25" w:color="auto" w:fill="auto"/>
            <w:vAlign w:val="bottom"/>
          </w:tcPr>
          <w:p w:rsidR="008F28F4" w:rsidRPr="00274327" w:rsidRDefault="008F28F4" w:rsidP="00101AED">
            <w:pPr>
              <w:spacing w:before="0"/>
              <w:jc w:val="center"/>
              <w:rPr>
                <w:rFonts w:ascii="Arial" w:hAnsi="Arial" w:cs="Arial"/>
                <w:color w:val="000000"/>
                <w:sz w:val="18"/>
                <w:szCs w:val="18"/>
              </w:rPr>
            </w:pPr>
          </w:p>
        </w:tc>
        <w:tc>
          <w:tcPr>
            <w:tcW w:w="850" w:type="dxa"/>
            <w:tcBorders>
              <w:top w:val="single" w:sz="12" w:space="0" w:color="000000"/>
              <w:left w:val="single" w:sz="12" w:space="0" w:color="000000"/>
              <w:bottom w:val="single" w:sz="6" w:space="0" w:color="000000"/>
              <w:right w:val="single" w:sz="6" w:space="0" w:color="000000"/>
            </w:tcBorders>
            <w:shd w:val="pct25" w:color="auto" w:fill="auto"/>
          </w:tcPr>
          <w:p w:rsidR="008F28F4" w:rsidRPr="00274327" w:rsidRDefault="008F28F4" w:rsidP="00101AED">
            <w:pPr>
              <w:spacing w:before="0"/>
              <w:jc w:val="center"/>
              <w:rPr>
                <w:rFonts w:ascii="Arial" w:hAnsi="Arial" w:cs="Arial"/>
                <w:sz w:val="18"/>
                <w:szCs w:val="18"/>
                <w:lang w:val="en-CA"/>
              </w:rPr>
            </w:pPr>
          </w:p>
        </w:tc>
        <w:tc>
          <w:tcPr>
            <w:tcW w:w="851" w:type="dxa"/>
            <w:tcBorders>
              <w:top w:val="single" w:sz="12" w:space="0" w:color="000000"/>
              <w:left w:val="single" w:sz="6" w:space="0" w:color="000000"/>
              <w:bottom w:val="single" w:sz="6" w:space="0" w:color="000000"/>
              <w:right w:val="single" w:sz="6" w:space="0" w:color="000000"/>
            </w:tcBorders>
            <w:shd w:val="pct25" w:color="auto" w:fill="auto"/>
          </w:tcPr>
          <w:p w:rsidR="008F28F4" w:rsidRPr="00274327" w:rsidRDefault="008F28F4" w:rsidP="00101AED">
            <w:pPr>
              <w:spacing w:before="0"/>
              <w:jc w:val="center"/>
              <w:rPr>
                <w:rFonts w:ascii="Arial" w:hAnsi="Arial" w:cs="Arial"/>
                <w:sz w:val="18"/>
                <w:szCs w:val="18"/>
                <w:lang w:val="en-CA"/>
              </w:rPr>
            </w:pPr>
          </w:p>
        </w:tc>
        <w:tc>
          <w:tcPr>
            <w:tcW w:w="774" w:type="dxa"/>
            <w:tcBorders>
              <w:top w:val="single" w:sz="12" w:space="0" w:color="000000"/>
              <w:left w:val="single" w:sz="6" w:space="0" w:color="000000"/>
              <w:bottom w:val="single" w:sz="6" w:space="0" w:color="000000"/>
              <w:right w:val="single" w:sz="12" w:space="0" w:color="000000"/>
            </w:tcBorders>
            <w:shd w:val="pct25" w:color="auto" w:fill="auto"/>
          </w:tcPr>
          <w:p w:rsidR="008F28F4" w:rsidRPr="00274327" w:rsidRDefault="008F28F4" w:rsidP="00101AED">
            <w:pPr>
              <w:spacing w:before="0"/>
              <w:jc w:val="center"/>
              <w:rPr>
                <w:rFonts w:ascii="Arial" w:hAnsi="Arial" w:cs="Arial"/>
                <w:sz w:val="18"/>
                <w:szCs w:val="18"/>
                <w:lang w:val="en-CA"/>
              </w:rPr>
            </w:pPr>
          </w:p>
        </w:tc>
      </w:tr>
      <w:tr w:rsidR="00B751F8" w:rsidRPr="00614C85" w:rsidTr="00B751F8">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B751F8" w:rsidRPr="00274327" w:rsidRDefault="00B751F8" w:rsidP="006D0040">
            <w:pPr>
              <w:spacing w:before="0"/>
              <w:jc w:val="center"/>
              <w:rPr>
                <w:rFonts w:ascii="Arial" w:hAnsi="Arial" w:cs="Arial"/>
                <w:b/>
                <w:color w:val="000000"/>
                <w:sz w:val="18"/>
                <w:szCs w:val="18"/>
              </w:rPr>
            </w:pPr>
            <w:r w:rsidRPr="00274327">
              <w:rPr>
                <w:rFonts w:ascii="Arial" w:hAnsi="Arial" w:cs="Arial"/>
                <w:b/>
                <w:color w:val="000000"/>
                <w:sz w:val="18"/>
                <w:szCs w:val="18"/>
              </w:rPr>
              <w:t>Class B</w:t>
            </w:r>
          </w:p>
        </w:tc>
        <w:tc>
          <w:tcPr>
            <w:tcW w:w="851" w:type="dxa"/>
            <w:tcBorders>
              <w:top w:val="single" w:sz="6"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-1,0%</w:t>
            </w:r>
          </w:p>
        </w:tc>
        <w:tc>
          <w:tcPr>
            <w:tcW w:w="850" w:type="dxa"/>
            <w:tcBorders>
              <w:top w:val="single" w:sz="6"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-3,7%</w:t>
            </w:r>
          </w:p>
        </w:tc>
        <w:tc>
          <w:tcPr>
            <w:tcW w:w="851" w:type="dxa"/>
            <w:tcBorders>
              <w:top w:val="single" w:sz="6"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-4,0%</w:t>
            </w:r>
          </w:p>
        </w:tc>
        <w:tc>
          <w:tcPr>
            <w:tcW w:w="850" w:type="dxa"/>
            <w:tcBorders>
              <w:top w:val="single" w:sz="6"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-1,4%</w:t>
            </w:r>
          </w:p>
        </w:tc>
        <w:tc>
          <w:tcPr>
            <w:tcW w:w="851" w:type="dxa"/>
            <w:tcBorders>
              <w:top w:val="single" w:sz="6"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-4,9%</w:t>
            </w:r>
          </w:p>
        </w:tc>
        <w:tc>
          <w:tcPr>
            <w:tcW w:w="774" w:type="dxa"/>
            <w:tcBorders>
              <w:top w:val="single" w:sz="6"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-4,2%</w:t>
            </w:r>
          </w:p>
        </w:tc>
      </w:tr>
      <w:tr w:rsidR="00B751F8" w:rsidRPr="00614C85" w:rsidTr="00B751F8">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B751F8" w:rsidRPr="00274327" w:rsidRDefault="00B751F8" w:rsidP="006D0040">
            <w:pPr>
              <w:spacing w:before="0"/>
              <w:jc w:val="center"/>
              <w:rPr>
                <w:rFonts w:ascii="Arial" w:hAnsi="Arial" w:cs="Arial"/>
                <w:b/>
                <w:color w:val="000000"/>
                <w:sz w:val="18"/>
                <w:szCs w:val="18"/>
              </w:rPr>
            </w:pPr>
            <w:r w:rsidRPr="00274327">
              <w:rPr>
                <w:rFonts w:ascii="Arial" w:hAnsi="Arial" w:cs="Arial"/>
                <w:b/>
                <w:color w:val="000000"/>
                <w:sz w:val="18"/>
                <w:szCs w:val="18"/>
              </w:rPr>
              <w:t>Class C</w:t>
            </w:r>
          </w:p>
        </w:tc>
        <w:tc>
          <w:tcPr>
            <w:tcW w:w="851" w:type="dxa"/>
            <w:tcBorders>
              <w:top w:val="single" w:sz="6"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-0,8%</w:t>
            </w:r>
          </w:p>
        </w:tc>
        <w:tc>
          <w:tcPr>
            <w:tcW w:w="850" w:type="dxa"/>
            <w:tcBorders>
              <w:top w:val="single" w:sz="6" w:space="0" w:color="000000"/>
              <w:left w:val="single" w:sz="6"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-2,7%</w:t>
            </w:r>
          </w:p>
        </w:tc>
        <w:tc>
          <w:tcPr>
            <w:tcW w:w="851" w:type="dxa"/>
            <w:tcBorders>
              <w:top w:val="single" w:sz="6" w:space="0" w:color="000000"/>
              <w:left w:val="single" w:sz="6" w:space="0" w:color="000000"/>
              <w:bottom w:val="single" w:sz="6" w:space="0" w:color="000000"/>
              <w:right w:val="single" w:sz="12"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-1,9%</w:t>
            </w:r>
          </w:p>
        </w:tc>
        <w:tc>
          <w:tcPr>
            <w:tcW w:w="850" w:type="dxa"/>
            <w:tcBorders>
              <w:top w:val="single" w:sz="6"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-0,9%</w:t>
            </w:r>
          </w:p>
        </w:tc>
        <w:tc>
          <w:tcPr>
            <w:tcW w:w="851" w:type="dxa"/>
            <w:tcBorders>
              <w:top w:val="single" w:sz="6" w:space="0" w:color="000000"/>
              <w:left w:val="single" w:sz="6"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-1,2%</w:t>
            </w:r>
          </w:p>
        </w:tc>
        <w:tc>
          <w:tcPr>
            <w:tcW w:w="774" w:type="dxa"/>
            <w:tcBorders>
              <w:top w:val="single" w:sz="6" w:space="0" w:color="000000"/>
              <w:left w:val="single" w:sz="6" w:space="0" w:color="000000"/>
              <w:bottom w:val="single" w:sz="6" w:space="0" w:color="000000"/>
              <w:right w:val="single" w:sz="12"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-1,6%</w:t>
            </w:r>
          </w:p>
        </w:tc>
      </w:tr>
      <w:tr w:rsidR="00B751F8" w:rsidRPr="00614C85" w:rsidTr="00B751F8">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B751F8" w:rsidRPr="00274327" w:rsidRDefault="00B751F8" w:rsidP="006D0040">
            <w:pPr>
              <w:spacing w:before="0"/>
              <w:jc w:val="center"/>
              <w:rPr>
                <w:rFonts w:ascii="Arial" w:hAnsi="Arial" w:cs="Arial"/>
                <w:b/>
                <w:color w:val="000000"/>
                <w:sz w:val="18"/>
                <w:szCs w:val="18"/>
              </w:rPr>
            </w:pPr>
            <w:r w:rsidRPr="00274327">
              <w:rPr>
                <w:rFonts w:ascii="Arial" w:hAnsi="Arial" w:cs="Arial"/>
                <w:b/>
                <w:color w:val="000000"/>
                <w:sz w:val="18"/>
                <w:szCs w:val="18"/>
              </w:rPr>
              <w:t>Class D</w:t>
            </w:r>
          </w:p>
        </w:tc>
        <w:tc>
          <w:tcPr>
            <w:tcW w:w="851" w:type="dxa"/>
            <w:tcBorders>
              <w:top w:val="single" w:sz="6"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-0,8%</w:t>
            </w:r>
          </w:p>
        </w:tc>
        <w:tc>
          <w:tcPr>
            <w:tcW w:w="850" w:type="dxa"/>
            <w:tcBorders>
              <w:top w:val="single" w:sz="6" w:space="0" w:color="000000"/>
              <w:left w:val="single" w:sz="6"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-2,4%</w:t>
            </w:r>
          </w:p>
        </w:tc>
        <w:tc>
          <w:tcPr>
            <w:tcW w:w="851" w:type="dxa"/>
            <w:tcBorders>
              <w:top w:val="single" w:sz="6" w:space="0" w:color="000000"/>
              <w:left w:val="single" w:sz="6" w:space="0" w:color="000000"/>
              <w:bottom w:val="single" w:sz="6" w:space="0" w:color="000000"/>
              <w:right w:val="single" w:sz="12"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-1,8%</w:t>
            </w:r>
          </w:p>
        </w:tc>
        <w:tc>
          <w:tcPr>
            <w:tcW w:w="850" w:type="dxa"/>
            <w:tcBorders>
              <w:top w:val="single" w:sz="6"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-1,1%</w:t>
            </w:r>
          </w:p>
        </w:tc>
        <w:tc>
          <w:tcPr>
            <w:tcW w:w="851" w:type="dxa"/>
            <w:tcBorders>
              <w:top w:val="single" w:sz="6"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-3,7%</w:t>
            </w:r>
          </w:p>
        </w:tc>
        <w:tc>
          <w:tcPr>
            <w:tcW w:w="774" w:type="dxa"/>
            <w:tcBorders>
              <w:top w:val="single" w:sz="6" w:space="0" w:color="000000"/>
              <w:left w:val="single" w:sz="6" w:space="0" w:color="000000"/>
              <w:bottom w:val="single" w:sz="6" w:space="0" w:color="000000"/>
              <w:right w:val="single" w:sz="12"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-2,4%</w:t>
            </w:r>
          </w:p>
        </w:tc>
      </w:tr>
      <w:tr w:rsidR="00B751F8" w:rsidRPr="00614C85" w:rsidTr="00B751F8">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B751F8" w:rsidRPr="00274327" w:rsidRDefault="00B751F8" w:rsidP="006D0040">
            <w:pPr>
              <w:spacing w:before="0"/>
              <w:jc w:val="center"/>
              <w:rPr>
                <w:rFonts w:ascii="Arial" w:hAnsi="Arial" w:cs="Arial"/>
                <w:b/>
                <w:color w:val="000000"/>
                <w:sz w:val="18"/>
                <w:szCs w:val="18"/>
              </w:rPr>
            </w:pPr>
            <w:r w:rsidRPr="00274327">
              <w:rPr>
                <w:rFonts w:ascii="Arial" w:hAnsi="Arial" w:cs="Arial"/>
                <w:b/>
                <w:color w:val="000000"/>
                <w:sz w:val="18"/>
                <w:szCs w:val="18"/>
              </w:rPr>
              <w:t>Class E</w:t>
            </w:r>
          </w:p>
        </w:tc>
        <w:tc>
          <w:tcPr>
            <w:tcW w:w="851" w:type="dxa"/>
            <w:tcBorders>
              <w:top w:val="single" w:sz="6"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-2,8%</w:t>
            </w:r>
          </w:p>
        </w:tc>
        <w:tc>
          <w:tcPr>
            <w:tcW w:w="850" w:type="dxa"/>
            <w:tcBorders>
              <w:top w:val="single" w:sz="6"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-9,0%</w:t>
            </w:r>
          </w:p>
        </w:tc>
        <w:tc>
          <w:tcPr>
            <w:tcW w:w="851" w:type="dxa"/>
            <w:tcBorders>
              <w:top w:val="single" w:sz="6"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-6,1%</w:t>
            </w:r>
          </w:p>
        </w:tc>
        <w:tc>
          <w:tcPr>
            <w:tcW w:w="850" w:type="dxa"/>
            <w:tcBorders>
              <w:top w:val="single" w:sz="6" w:space="0" w:color="000000"/>
              <w:left w:val="single" w:sz="12"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-3,7%</w:t>
            </w:r>
          </w:p>
        </w:tc>
        <w:tc>
          <w:tcPr>
            <w:tcW w:w="851" w:type="dxa"/>
            <w:tcBorders>
              <w:top w:val="single" w:sz="6"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-8,8%</w:t>
            </w:r>
          </w:p>
        </w:tc>
        <w:tc>
          <w:tcPr>
            <w:tcW w:w="774" w:type="dxa"/>
            <w:tcBorders>
              <w:top w:val="single" w:sz="6"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-7,6%</w:t>
            </w:r>
          </w:p>
        </w:tc>
      </w:tr>
      <w:tr w:rsidR="00B751F8" w:rsidRPr="00614C85" w:rsidTr="00B751F8">
        <w:tc>
          <w:tcPr>
            <w:tcW w:w="1559" w:type="dxa"/>
            <w:tcBorders>
              <w:top w:val="single" w:sz="6" w:space="0" w:color="000000"/>
              <w:left w:val="single" w:sz="12" w:space="0" w:color="000000"/>
              <w:bottom w:val="single" w:sz="12" w:space="0" w:color="000000"/>
              <w:right w:val="single" w:sz="12" w:space="0" w:color="000000"/>
            </w:tcBorders>
            <w:shd w:val="pct5" w:color="auto" w:fill="auto"/>
          </w:tcPr>
          <w:p w:rsidR="00B751F8" w:rsidRPr="00274327" w:rsidRDefault="00B751F8" w:rsidP="006D0040">
            <w:pPr>
              <w:spacing w:before="0"/>
              <w:jc w:val="center"/>
              <w:rPr>
                <w:rFonts w:ascii="Arial" w:hAnsi="Arial" w:cs="Arial"/>
                <w:b/>
                <w:color w:val="000000"/>
                <w:sz w:val="18"/>
                <w:szCs w:val="18"/>
              </w:rPr>
            </w:pPr>
            <w:r w:rsidRPr="00274327">
              <w:rPr>
                <w:rFonts w:ascii="Arial" w:hAnsi="Arial" w:cs="Arial"/>
                <w:b/>
                <w:color w:val="000000"/>
                <w:sz w:val="18"/>
                <w:szCs w:val="18"/>
              </w:rPr>
              <w:t>Class F</w:t>
            </w:r>
          </w:p>
        </w:tc>
        <w:tc>
          <w:tcPr>
            <w:tcW w:w="851" w:type="dxa"/>
            <w:tcBorders>
              <w:top w:val="single" w:sz="6" w:space="0" w:color="000000"/>
              <w:left w:val="single" w:sz="12" w:space="0" w:color="000000"/>
              <w:bottom w:val="single" w:sz="12"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-1,4%</w:t>
            </w:r>
          </w:p>
        </w:tc>
        <w:tc>
          <w:tcPr>
            <w:tcW w:w="850" w:type="dxa"/>
            <w:tcBorders>
              <w:top w:val="single" w:sz="6" w:space="0" w:color="000000"/>
              <w:left w:val="single" w:sz="6" w:space="0" w:color="000000"/>
              <w:bottom w:val="single" w:sz="12"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-3,1%</w:t>
            </w:r>
          </w:p>
        </w:tc>
        <w:tc>
          <w:tcPr>
            <w:tcW w:w="851" w:type="dxa"/>
            <w:tcBorders>
              <w:top w:val="single" w:sz="6" w:space="0" w:color="000000"/>
              <w:left w:val="single" w:sz="6" w:space="0" w:color="000000"/>
              <w:bottom w:val="single" w:sz="12" w:space="0" w:color="000000"/>
              <w:right w:val="single" w:sz="12"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-2,1%</w:t>
            </w:r>
          </w:p>
        </w:tc>
        <w:tc>
          <w:tcPr>
            <w:tcW w:w="850" w:type="dxa"/>
            <w:tcBorders>
              <w:top w:val="single" w:sz="6" w:space="0" w:color="000000"/>
              <w:left w:val="single" w:sz="12" w:space="0" w:color="000000"/>
              <w:bottom w:val="single" w:sz="12"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-0,7%</w:t>
            </w:r>
          </w:p>
        </w:tc>
        <w:tc>
          <w:tcPr>
            <w:tcW w:w="851" w:type="dxa"/>
            <w:tcBorders>
              <w:top w:val="single" w:sz="6" w:space="0" w:color="000000"/>
              <w:left w:val="single" w:sz="6" w:space="0" w:color="000000"/>
              <w:bottom w:val="single" w:sz="12"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-3,2%</w:t>
            </w:r>
          </w:p>
        </w:tc>
        <w:tc>
          <w:tcPr>
            <w:tcW w:w="774" w:type="dxa"/>
            <w:tcBorders>
              <w:top w:val="single" w:sz="6" w:space="0" w:color="000000"/>
              <w:left w:val="single" w:sz="6" w:space="0" w:color="000000"/>
              <w:bottom w:val="single" w:sz="12" w:space="0" w:color="000000"/>
              <w:right w:val="single" w:sz="12"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-1,6%</w:t>
            </w:r>
          </w:p>
        </w:tc>
      </w:tr>
      <w:tr w:rsidR="00B751F8" w:rsidRPr="00614C85" w:rsidTr="00B751F8">
        <w:tc>
          <w:tcPr>
            <w:tcW w:w="1559" w:type="dxa"/>
            <w:tcBorders>
              <w:top w:val="single" w:sz="12" w:space="0" w:color="000000"/>
              <w:left w:val="single" w:sz="12" w:space="0" w:color="000000"/>
              <w:bottom w:val="single" w:sz="6" w:space="0" w:color="000000"/>
              <w:right w:val="single" w:sz="12" w:space="0" w:color="000000"/>
            </w:tcBorders>
            <w:shd w:val="pct5" w:color="auto" w:fill="auto"/>
          </w:tcPr>
          <w:p w:rsidR="00B751F8" w:rsidRPr="00274327" w:rsidRDefault="00B751F8" w:rsidP="006D0040">
            <w:pPr>
              <w:spacing w:before="0"/>
              <w:jc w:val="center"/>
              <w:rPr>
                <w:rFonts w:ascii="Arial" w:hAnsi="Arial" w:cs="Arial"/>
                <w:b/>
                <w:color w:val="000000"/>
                <w:sz w:val="18"/>
                <w:szCs w:val="18"/>
              </w:rPr>
            </w:pPr>
            <w:r w:rsidRPr="00274327">
              <w:rPr>
                <w:rFonts w:ascii="Arial" w:hAnsi="Arial" w:cs="Arial"/>
                <w:b/>
                <w:color w:val="000000"/>
                <w:sz w:val="18"/>
                <w:szCs w:val="18"/>
              </w:rPr>
              <w:t>Overall</w:t>
            </w:r>
          </w:p>
        </w:tc>
        <w:tc>
          <w:tcPr>
            <w:tcW w:w="851" w:type="dxa"/>
            <w:tcBorders>
              <w:top w:val="single" w:sz="12"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-1,3%</w:t>
            </w:r>
          </w:p>
        </w:tc>
        <w:tc>
          <w:tcPr>
            <w:tcW w:w="850" w:type="dxa"/>
            <w:tcBorders>
              <w:top w:val="single" w:sz="12"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-3,9%</w:t>
            </w:r>
          </w:p>
        </w:tc>
        <w:tc>
          <w:tcPr>
            <w:tcW w:w="851" w:type="dxa"/>
            <w:tcBorders>
              <w:top w:val="single" w:sz="12"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-3,1%</w:t>
            </w:r>
          </w:p>
        </w:tc>
        <w:tc>
          <w:tcPr>
            <w:tcW w:w="850" w:type="dxa"/>
            <w:tcBorders>
              <w:top w:val="single" w:sz="12"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-1,4%</w:t>
            </w:r>
          </w:p>
        </w:tc>
        <w:tc>
          <w:tcPr>
            <w:tcW w:w="851" w:type="dxa"/>
            <w:tcBorders>
              <w:top w:val="single" w:sz="12"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-4,2%</w:t>
            </w:r>
          </w:p>
        </w:tc>
        <w:tc>
          <w:tcPr>
            <w:tcW w:w="774" w:type="dxa"/>
            <w:tcBorders>
              <w:top w:val="single" w:sz="12"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-3,3%</w:t>
            </w:r>
          </w:p>
        </w:tc>
      </w:tr>
      <w:tr w:rsidR="00B751F8" w:rsidRPr="00614C85" w:rsidTr="00B751F8">
        <w:tc>
          <w:tcPr>
            <w:tcW w:w="1559" w:type="dxa"/>
            <w:tcBorders>
              <w:top w:val="single" w:sz="6" w:space="0" w:color="000000"/>
              <w:left w:val="single" w:sz="12" w:space="0" w:color="000000"/>
              <w:bottom w:val="single" w:sz="12" w:space="0" w:color="000000"/>
              <w:right w:val="single" w:sz="12" w:space="0" w:color="000000"/>
            </w:tcBorders>
            <w:shd w:val="pct5" w:color="auto" w:fill="auto"/>
          </w:tcPr>
          <w:p w:rsidR="00B751F8" w:rsidRPr="00274327" w:rsidRDefault="00B751F8" w:rsidP="006D0040">
            <w:pPr>
              <w:spacing w:before="0"/>
              <w:jc w:val="center"/>
              <w:rPr>
                <w:rFonts w:ascii="Arial" w:hAnsi="Arial" w:cs="Arial"/>
                <w:b/>
                <w:color w:val="000000"/>
                <w:sz w:val="18"/>
                <w:szCs w:val="18"/>
              </w:rPr>
            </w:pPr>
          </w:p>
        </w:tc>
        <w:tc>
          <w:tcPr>
            <w:tcW w:w="851" w:type="dxa"/>
            <w:tcBorders>
              <w:top w:val="single" w:sz="6" w:space="0" w:color="000000"/>
              <w:left w:val="single" w:sz="12" w:space="0" w:color="000000"/>
              <w:bottom w:val="single" w:sz="12" w:space="0" w:color="000000"/>
              <w:right w:val="single" w:sz="6" w:space="0" w:color="000000"/>
            </w:tcBorders>
            <w:vAlign w:val="bottom"/>
          </w:tcPr>
          <w:p w:rsidR="00B751F8" w:rsidRDefault="00B751F8" w:rsidP="00B751F8">
            <w:pPr>
              <w:spacing w:before="0"/>
              <w:jc w:val="center"/>
              <w:rPr>
                <w:rFonts w:ascii="Arial" w:hAnsi="Arial" w:cs="Arial"/>
                <w:color w:val="808080"/>
                <w:sz w:val="18"/>
                <w:szCs w:val="18"/>
              </w:rPr>
            </w:pPr>
            <w:r>
              <w:rPr>
                <w:rFonts w:ascii="Arial" w:hAnsi="Arial" w:cs="Arial"/>
                <w:color w:val="808080"/>
                <w:sz w:val="18"/>
                <w:szCs w:val="18"/>
              </w:rPr>
              <w:t>-1,3%</w:t>
            </w:r>
          </w:p>
        </w:tc>
        <w:tc>
          <w:tcPr>
            <w:tcW w:w="850" w:type="dxa"/>
            <w:tcBorders>
              <w:top w:val="single" w:sz="6" w:space="0" w:color="000000"/>
              <w:left w:val="single" w:sz="6" w:space="0" w:color="000000"/>
              <w:bottom w:val="single" w:sz="12"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color w:val="808080"/>
                <w:sz w:val="18"/>
                <w:szCs w:val="18"/>
              </w:rPr>
            </w:pPr>
            <w:r>
              <w:rPr>
                <w:rFonts w:ascii="Arial" w:hAnsi="Arial" w:cs="Arial"/>
                <w:color w:val="808080"/>
                <w:sz w:val="18"/>
                <w:szCs w:val="18"/>
              </w:rPr>
              <w:t>-3,9%</w:t>
            </w:r>
          </w:p>
        </w:tc>
        <w:tc>
          <w:tcPr>
            <w:tcW w:w="851" w:type="dxa"/>
            <w:tcBorders>
              <w:top w:val="single" w:sz="6" w:space="0" w:color="000000"/>
              <w:left w:val="single" w:sz="6" w:space="0" w:color="000000"/>
              <w:bottom w:val="single" w:sz="12"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color w:val="808080"/>
                <w:sz w:val="18"/>
                <w:szCs w:val="18"/>
              </w:rPr>
            </w:pPr>
            <w:r>
              <w:rPr>
                <w:rFonts w:ascii="Arial" w:hAnsi="Arial" w:cs="Arial"/>
                <w:color w:val="808080"/>
                <w:sz w:val="18"/>
                <w:szCs w:val="18"/>
              </w:rPr>
              <w:t>-3,1%</w:t>
            </w:r>
          </w:p>
        </w:tc>
        <w:tc>
          <w:tcPr>
            <w:tcW w:w="850" w:type="dxa"/>
            <w:tcBorders>
              <w:top w:val="single" w:sz="6" w:space="0" w:color="000000"/>
              <w:left w:val="single" w:sz="12" w:space="0" w:color="000000"/>
              <w:bottom w:val="single" w:sz="12" w:space="0" w:color="000000"/>
              <w:right w:val="single" w:sz="6" w:space="0" w:color="000000"/>
            </w:tcBorders>
            <w:vAlign w:val="bottom"/>
          </w:tcPr>
          <w:p w:rsidR="00B751F8" w:rsidRDefault="00B751F8" w:rsidP="00B751F8">
            <w:pPr>
              <w:spacing w:before="0"/>
              <w:jc w:val="center"/>
              <w:rPr>
                <w:rFonts w:ascii="Arial" w:hAnsi="Arial" w:cs="Arial"/>
                <w:color w:val="808080"/>
                <w:sz w:val="18"/>
                <w:szCs w:val="18"/>
              </w:rPr>
            </w:pPr>
            <w:r>
              <w:rPr>
                <w:rFonts w:ascii="Arial" w:hAnsi="Arial" w:cs="Arial"/>
                <w:color w:val="808080"/>
                <w:sz w:val="18"/>
                <w:szCs w:val="18"/>
              </w:rPr>
              <w:t>-1,4%</w:t>
            </w:r>
          </w:p>
        </w:tc>
        <w:tc>
          <w:tcPr>
            <w:tcW w:w="851" w:type="dxa"/>
            <w:tcBorders>
              <w:top w:val="single" w:sz="6" w:space="0" w:color="000000"/>
              <w:left w:val="single" w:sz="6" w:space="0" w:color="000000"/>
              <w:bottom w:val="single" w:sz="12"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color w:val="808080"/>
                <w:sz w:val="18"/>
                <w:szCs w:val="18"/>
              </w:rPr>
            </w:pPr>
            <w:r>
              <w:rPr>
                <w:rFonts w:ascii="Arial" w:hAnsi="Arial" w:cs="Arial"/>
                <w:color w:val="808080"/>
                <w:sz w:val="18"/>
                <w:szCs w:val="18"/>
              </w:rPr>
              <w:t>-4,2%</w:t>
            </w:r>
          </w:p>
        </w:tc>
        <w:tc>
          <w:tcPr>
            <w:tcW w:w="774" w:type="dxa"/>
            <w:tcBorders>
              <w:top w:val="single" w:sz="6" w:space="0" w:color="000000"/>
              <w:left w:val="single" w:sz="6" w:space="0" w:color="000000"/>
              <w:bottom w:val="single" w:sz="12"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color w:val="808080"/>
                <w:sz w:val="18"/>
                <w:szCs w:val="18"/>
              </w:rPr>
            </w:pPr>
            <w:r>
              <w:rPr>
                <w:rFonts w:ascii="Arial" w:hAnsi="Arial" w:cs="Arial"/>
                <w:color w:val="808080"/>
                <w:sz w:val="18"/>
                <w:szCs w:val="18"/>
              </w:rPr>
              <w:t>-3,4%</w:t>
            </w:r>
          </w:p>
        </w:tc>
      </w:tr>
      <w:tr w:rsidR="00E464AD" w:rsidRPr="00614C85" w:rsidTr="00054330">
        <w:tc>
          <w:tcPr>
            <w:tcW w:w="1559" w:type="dxa"/>
            <w:tcBorders>
              <w:top w:val="single" w:sz="12" w:space="0" w:color="000000"/>
              <w:left w:val="single" w:sz="12" w:space="0" w:color="000000"/>
              <w:bottom w:val="single" w:sz="6" w:space="0" w:color="000000"/>
              <w:right w:val="single" w:sz="12" w:space="0" w:color="000000"/>
            </w:tcBorders>
            <w:shd w:val="pct5" w:color="auto" w:fill="auto"/>
          </w:tcPr>
          <w:p w:rsidR="00E464AD" w:rsidRPr="00274327" w:rsidRDefault="00E464AD" w:rsidP="00101AED">
            <w:pPr>
              <w:spacing w:before="0"/>
              <w:jc w:val="center"/>
              <w:rPr>
                <w:rFonts w:ascii="Arial" w:hAnsi="Arial" w:cs="Arial"/>
                <w:b/>
                <w:color w:val="000000"/>
                <w:sz w:val="18"/>
                <w:szCs w:val="18"/>
              </w:rPr>
            </w:pPr>
            <w:r w:rsidRPr="00274327">
              <w:rPr>
                <w:rFonts w:ascii="Arial" w:hAnsi="Arial" w:cs="Arial"/>
                <w:b/>
                <w:color w:val="000000"/>
                <w:sz w:val="18"/>
                <w:szCs w:val="18"/>
              </w:rPr>
              <w:t>Enc. Time</w:t>
            </w:r>
          </w:p>
        </w:tc>
        <w:tc>
          <w:tcPr>
            <w:tcW w:w="2552" w:type="dxa"/>
            <w:gridSpan w:val="3"/>
            <w:tcBorders>
              <w:top w:val="single" w:sz="12" w:space="0" w:color="000000"/>
              <w:left w:val="single" w:sz="12" w:space="0" w:color="000000"/>
              <w:bottom w:val="single" w:sz="6" w:space="0" w:color="000000"/>
              <w:right w:val="single" w:sz="12" w:space="0" w:color="000000"/>
            </w:tcBorders>
          </w:tcPr>
          <w:p w:rsidR="00E464AD" w:rsidRPr="00274327" w:rsidRDefault="00E464AD" w:rsidP="00101AED">
            <w:pPr>
              <w:spacing w:before="0"/>
              <w:jc w:val="center"/>
              <w:rPr>
                <w:rFonts w:ascii="Arial" w:hAnsi="Arial" w:cs="Arial"/>
                <w:color w:val="000000"/>
                <w:sz w:val="18"/>
                <w:szCs w:val="18"/>
              </w:rPr>
            </w:pPr>
            <w:r w:rsidRPr="00274327">
              <w:rPr>
                <w:rFonts w:ascii="Arial" w:hAnsi="Arial" w:cs="Arial"/>
                <w:color w:val="000000"/>
                <w:sz w:val="18"/>
                <w:szCs w:val="18"/>
              </w:rPr>
              <w:t>117%</w:t>
            </w:r>
          </w:p>
        </w:tc>
        <w:tc>
          <w:tcPr>
            <w:tcW w:w="2475" w:type="dxa"/>
            <w:gridSpan w:val="3"/>
            <w:tcBorders>
              <w:top w:val="single" w:sz="12" w:space="0" w:color="000000"/>
              <w:left w:val="single" w:sz="12" w:space="0" w:color="000000"/>
              <w:bottom w:val="single" w:sz="6" w:space="0" w:color="000000"/>
              <w:right w:val="single" w:sz="12" w:space="0" w:color="000000"/>
            </w:tcBorders>
          </w:tcPr>
          <w:p w:rsidR="00E464AD" w:rsidRPr="00274327" w:rsidRDefault="00C718BF" w:rsidP="00101AED">
            <w:pPr>
              <w:spacing w:before="0"/>
              <w:jc w:val="center"/>
              <w:rPr>
                <w:rFonts w:ascii="Arial" w:hAnsi="Arial" w:cs="Arial"/>
                <w:color w:val="000000"/>
                <w:sz w:val="18"/>
                <w:szCs w:val="18"/>
              </w:rPr>
            </w:pPr>
            <w:r>
              <w:rPr>
                <w:rFonts w:ascii="Arial" w:hAnsi="Arial" w:cs="Arial"/>
                <w:color w:val="000000"/>
                <w:sz w:val="18"/>
                <w:szCs w:val="18"/>
              </w:rPr>
              <w:t>121%</w:t>
            </w:r>
          </w:p>
        </w:tc>
      </w:tr>
      <w:tr w:rsidR="00E464AD" w:rsidRPr="00614C85" w:rsidTr="00054330">
        <w:tc>
          <w:tcPr>
            <w:tcW w:w="1559" w:type="dxa"/>
            <w:tcBorders>
              <w:top w:val="single" w:sz="6" w:space="0" w:color="000000"/>
              <w:left w:val="single" w:sz="12" w:space="0" w:color="000000"/>
              <w:bottom w:val="single" w:sz="12" w:space="0" w:color="000000"/>
              <w:right w:val="single" w:sz="12" w:space="0" w:color="000000"/>
            </w:tcBorders>
            <w:shd w:val="pct5" w:color="auto" w:fill="auto"/>
          </w:tcPr>
          <w:p w:rsidR="00E464AD" w:rsidRPr="00274327" w:rsidRDefault="00E464AD" w:rsidP="00101AED">
            <w:pPr>
              <w:spacing w:before="0"/>
              <w:jc w:val="center"/>
              <w:rPr>
                <w:rFonts w:ascii="Arial" w:hAnsi="Arial" w:cs="Arial"/>
                <w:b/>
                <w:color w:val="000000"/>
                <w:sz w:val="18"/>
                <w:szCs w:val="18"/>
              </w:rPr>
            </w:pPr>
            <w:r w:rsidRPr="00274327">
              <w:rPr>
                <w:rFonts w:ascii="Arial" w:hAnsi="Arial" w:cs="Arial"/>
                <w:b/>
                <w:color w:val="000000"/>
                <w:sz w:val="18"/>
                <w:szCs w:val="18"/>
              </w:rPr>
              <w:t>Dec. Time</w:t>
            </w:r>
          </w:p>
        </w:tc>
        <w:tc>
          <w:tcPr>
            <w:tcW w:w="2552" w:type="dxa"/>
            <w:gridSpan w:val="3"/>
            <w:tcBorders>
              <w:top w:val="single" w:sz="6" w:space="0" w:color="000000"/>
              <w:left w:val="single" w:sz="12" w:space="0" w:color="000000"/>
              <w:bottom w:val="single" w:sz="12" w:space="0" w:color="000000"/>
              <w:right w:val="single" w:sz="12" w:space="0" w:color="000000"/>
            </w:tcBorders>
          </w:tcPr>
          <w:p w:rsidR="00E464AD" w:rsidRPr="00274327" w:rsidRDefault="007210AE" w:rsidP="00101AED">
            <w:pPr>
              <w:spacing w:before="0"/>
              <w:jc w:val="center"/>
              <w:rPr>
                <w:rFonts w:ascii="Arial" w:hAnsi="Arial" w:cs="Arial"/>
                <w:color w:val="000000"/>
                <w:sz w:val="18"/>
                <w:szCs w:val="18"/>
              </w:rPr>
            </w:pPr>
            <w:r>
              <w:rPr>
                <w:rFonts w:ascii="Arial" w:hAnsi="Arial" w:cs="Arial"/>
                <w:color w:val="000000"/>
                <w:sz w:val="18"/>
                <w:szCs w:val="18"/>
              </w:rPr>
              <w:t>131%</w:t>
            </w:r>
          </w:p>
        </w:tc>
        <w:tc>
          <w:tcPr>
            <w:tcW w:w="2475" w:type="dxa"/>
            <w:gridSpan w:val="3"/>
            <w:tcBorders>
              <w:top w:val="single" w:sz="6" w:space="0" w:color="000000"/>
              <w:left w:val="single" w:sz="12" w:space="0" w:color="000000"/>
              <w:bottom w:val="single" w:sz="12" w:space="0" w:color="000000"/>
              <w:right w:val="single" w:sz="12" w:space="0" w:color="000000"/>
            </w:tcBorders>
          </w:tcPr>
          <w:p w:rsidR="00E464AD" w:rsidRPr="00274327" w:rsidRDefault="00C718BF" w:rsidP="00101AED">
            <w:pPr>
              <w:spacing w:before="0"/>
              <w:jc w:val="center"/>
              <w:rPr>
                <w:rFonts w:ascii="Arial" w:hAnsi="Arial" w:cs="Arial"/>
                <w:color w:val="000000"/>
                <w:sz w:val="18"/>
                <w:szCs w:val="18"/>
              </w:rPr>
            </w:pPr>
            <w:r>
              <w:rPr>
                <w:rFonts w:ascii="Arial" w:hAnsi="Arial" w:cs="Arial"/>
                <w:color w:val="000000"/>
                <w:sz w:val="18"/>
                <w:szCs w:val="18"/>
              </w:rPr>
              <w:t>138%</w:t>
            </w:r>
          </w:p>
        </w:tc>
      </w:tr>
    </w:tbl>
    <w:p w:rsidR="008F28F4" w:rsidRDefault="008F28F4" w:rsidP="00BD1344">
      <w:pPr>
        <w:rPr>
          <w:lang w:val="en-CA"/>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59"/>
        <w:gridCol w:w="851"/>
        <w:gridCol w:w="850"/>
        <w:gridCol w:w="851"/>
        <w:gridCol w:w="850"/>
        <w:gridCol w:w="851"/>
        <w:gridCol w:w="774"/>
      </w:tblGrid>
      <w:tr w:rsidR="008F28F4" w:rsidRPr="00614C85" w:rsidTr="00054330">
        <w:tc>
          <w:tcPr>
            <w:tcW w:w="1559" w:type="dxa"/>
            <w:tcBorders>
              <w:top w:val="nil"/>
              <w:left w:val="nil"/>
              <w:bottom w:val="nil"/>
              <w:right w:val="single" w:sz="12" w:space="0" w:color="000000"/>
            </w:tcBorders>
          </w:tcPr>
          <w:p w:rsidR="008F28F4" w:rsidRPr="00614C85" w:rsidRDefault="008F28F4" w:rsidP="00614C85">
            <w:pPr>
              <w:spacing w:before="0"/>
              <w:jc w:val="center"/>
              <w:rPr>
                <w:lang w:val="en-CA"/>
              </w:rPr>
            </w:pPr>
          </w:p>
        </w:tc>
        <w:tc>
          <w:tcPr>
            <w:tcW w:w="2552" w:type="dxa"/>
            <w:gridSpan w:val="3"/>
            <w:tcBorders>
              <w:top w:val="single" w:sz="12" w:space="0" w:color="000000"/>
              <w:left w:val="single" w:sz="12" w:space="0" w:color="000000"/>
              <w:bottom w:val="single" w:sz="6" w:space="0" w:color="000000"/>
              <w:right w:val="single" w:sz="12" w:space="0" w:color="000000"/>
            </w:tcBorders>
            <w:shd w:val="pct5" w:color="auto" w:fill="auto"/>
          </w:tcPr>
          <w:p w:rsidR="008F28F4" w:rsidRPr="0040599F" w:rsidRDefault="008F28F4" w:rsidP="00614C85">
            <w:pPr>
              <w:spacing w:before="0"/>
              <w:jc w:val="center"/>
              <w:rPr>
                <w:rFonts w:ascii="Arial" w:hAnsi="Arial" w:cs="Arial"/>
                <w:b/>
                <w:color w:val="000000"/>
                <w:sz w:val="18"/>
                <w:szCs w:val="18"/>
              </w:rPr>
            </w:pPr>
            <w:r w:rsidRPr="0040599F">
              <w:rPr>
                <w:rFonts w:ascii="Arial" w:hAnsi="Arial" w:cs="Arial"/>
                <w:b/>
                <w:color w:val="000000"/>
                <w:sz w:val="18"/>
                <w:szCs w:val="18"/>
              </w:rPr>
              <w:t>Low Delay P - HE</w:t>
            </w:r>
          </w:p>
        </w:tc>
        <w:tc>
          <w:tcPr>
            <w:tcW w:w="2475" w:type="dxa"/>
            <w:gridSpan w:val="3"/>
            <w:tcBorders>
              <w:top w:val="single" w:sz="12" w:space="0" w:color="000000"/>
              <w:left w:val="single" w:sz="12" w:space="0" w:color="000000"/>
              <w:bottom w:val="single" w:sz="6" w:space="0" w:color="000000"/>
              <w:right w:val="single" w:sz="12" w:space="0" w:color="000000"/>
            </w:tcBorders>
            <w:shd w:val="pct5" w:color="auto" w:fill="auto"/>
          </w:tcPr>
          <w:p w:rsidR="008F28F4" w:rsidRPr="0040599F" w:rsidRDefault="008F28F4" w:rsidP="00614C85">
            <w:pPr>
              <w:spacing w:before="0"/>
              <w:jc w:val="center"/>
              <w:rPr>
                <w:rFonts w:ascii="Arial" w:hAnsi="Arial" w:cs="Arial"/>
                <w:b/>
                <w:color w:val="000000"/>
                <w:sz w:val="18"/>
                <w:szCs w:val="18"/>
              </w:rPr>
            </w:pPr>
            <w:r w:rsidRPr="0040599F">
              <w:rPr>
                <w:rFonts w:ascii="Arial" w:hAnsi="Arial" w:cs="Arial"/>
                <w:b/>
                <w:color w:val="000000"/>
                <w:sz w:val="18"/>
                <w:szCs w:val="18"/>
              </w:rPr>
              <w:t>Low Delay P - LC</w:t>
            </w:r>
          </w:p>
        </w:tc>
      </w:tr>
      <w:tr w:rsidR="008F28F4" w:rsidRPr="00614C85" w:rsidTr="00054330">
        <w:tc>
          <w:tcPr>
            <w:tcW w:w="1559" w:type="dxa"/>
            <w:tcBorders>
              <w:top w:val="nil"/>
              <w:left w:val="nil"/>
              <w:bottom w:val="single" w:sz="12" w:space="0" w:color="000000"/>
              <w:right w:val="single" w:sz="12" w:space="0" w:color="000000"/>
            </w:tcBorders>
          </w:tcPr>
          <w:p w:rsidR="008F28F4" w:rsidRPr="00614C85" w:rsidRDefault="008F28F4" w:rsidP="00614C85">
            <w:pPr>
              <w:spacing w:before="0"/>
              <w:jc w:val="center"/>
              <w:rPr>
                <w:lang w:val="en-CA"/>
              </w:rPr>
            </w:pPr>
          </w:p>
        </w:tc>
        <w:tc>
          <w:tcPr>
            <w:tcW w:w="851" w:type="dxa"/>
            <w:tcBorders>
              <w:top w:val="single" w:sz="6" w:space="0" w:color="000000"/>
              <w:left w:val="single" w:sz="12" w:space="0" w:color="000000"/>
              <w:bottom w:val="single" w:sz="12" w:space="0" w:color="000000"/>
              <w:right w:val="single" w:sz="6" w:space="0" w:color="000000"/>
            </w:tcBorders>
            <w:shd w:val="pct5" w:color="auto" w:fill="auto"/>
          </w:tcPr>
          <w:p w:rsidR="008F28F4" w:rsidRPr="0040599F" w:rsidRDefault="008F28F4" w:rsidP="00614C85">
            <w:pPr>
              <w:spacing w:before="0"/>
              <w:jc w:val="center"/>
              <w:rPr>
                <w:rFonts w:ascii="Arial" w:hAnsi="Arial" w:cs="Arial"/>
                <w:b/>
                <w:color w:val="000000"/>
                <w:sz w:val="18"/>
                <w:szCs w:val="18"/>
              </w:rPr>
            </w:pPr>
            <w:r w:rsidRPr="0040599F">
              <w:rPr>
                <w:rFonts w:ascii="Arial" w:hAnsi="Arial" w:cs="Arial"/>
                <w:b/>
                <w:color w:val="000000"/>
                <w:sz w:val="18"/>
                <w:szCs w:val="18"/>
              </w:rPr>
              <w:t>Y</w:t>
            </w:r>
          </w:p>
        </w:tc>
        <w:tc>
          <w:tcPr>
            <w:tcW w:w="850" w:type="dxa"/>
            <w:tcBorders>
              <w:top w:val="single" w:sz="6" w:space="0" w:color="000000"/>
              <w:left w:val="single" w:sz="6" w:space="0" w:color="000000"/>
              <w:bottom w:val="single" w:sz="12" w:space="0" w:color="000000"/>
              <w:right w:val="single" w:sz="6" w:space="0" w:color="000000"/>
            </w:tcBorders>
            <w:shd w:val="pct5" w:color="auto" w:fill="auto"/>
          </w:tcPr>
          <w:p w:rsidR="008F28F4" w:rsidRPr="0040599F" w:rsidRDefault="008F28F4" w:rsidP="00614C85">
            <w:pPr>
              <w:spacing w:before="0"/>
              <w:jc w:val="center"/>
              <w:rPr>
                <w:rFonts w:ascii="Arial" w:hAnsi="Arial" w:cs="Arial"/>
                <w:b/>
                <w:color w:val="000000"/>
                <w:sz w:val="18"/>
                <w:szCs w:val="18"/>
              </w:rPr>
            </w:pPr>
            <w:r w:rsidRPr="0040599F">
              <w:rPr>
                <w:rFonts w:ascii="Arial" w:hAnsi="Arial" w:cs="Arial"/>
                <w:b/>
                <w:color w:val="000000"/>
                <w:sz w:val="18"/>
                <w:szCs w:val="18"/>
              </w:rPr>
              <w:t>U</w:t>
            </w:r>
          </w:p>
        </w:tc>
        <w:tc>
          <w:tcPr>
            <w:tcW w:w="851" w:type="dxa"/>
            <w:tcBorders>
              <w:top w:val="single" w:sz="6" w:space="0" w:color="000000"/>
              <w:left w:val="single" w:sz="6" w:space="0" w:color="000000"/>
              <w:bottom w:val="single" w:sz="12" w:space="0" w:color="000000"/>
              <w:right w:val="single" w:sz="12" w:space="0" w:color="000000"/>
            </w:tcBorders>
            <w:shd w:val="pct5" w:color="auto" w:fill="auto"/>
          </w:tcPr>
          <w:p w:rsidR="008F28F4" w:rsidRPr="0040599F" w:rsidRDefault="008F28F4" w:rsidP="00614C85">
            <w:pPr>
              <w:spacing w:before="0"/>
              <w:jc w:val="center"/>
              <w:rPr>
                <w:rFonts w:ascii="Arial" w:hAnsi="Arial" w:cs="Arial"/>
                <w:b/>
                <w:color w:val="000000"/>
                <w:sz w:val="18"/>
                <w:szCs w:val="18"/>
              </w:rPr>
            </w:pPr>
            <w:r w:rsidRPr="0040599F">
              <w:rPr>
                <w:rFonts w:ascii="Arial" w:hAnsi="Arial" w:cs="Arial"/>
                <w:b/>
                <w:color w:val="000000"/>
                <w:sz w:val="18"/>
                <w:szCs w:val="18"/>
              </w:rPr>
              <w:t>V</w:t>
            </w:r>
          </w:p>
        </w:tc>
        <w:tc>
          <w:tcPr>
            <w:tcW w:w="850" w:type="dxa"/>
            <w:tcBorders>
              <w:top w:val="single" w:sz="6" w:space="0" w:color="000000"/>
              <w:left w:val="single" w:sz="12" w:space="0" w:color="000000"/>
              <w:bottom w:val="single" w:sz="12" w:space="0" w:color="000000"/>
              <w:right w:val="single" w:sz="6" w:space="0" w:color="000000"/>
            </w:tcBorders>
            <w:shd w:val="pct5" w:color="auto" w:fill="auto"/>
          </w:tcPr>
          <w:p w:rsidR="008F28F4" w:rsidRPr="0040599F" w:rsidRDefault="008F28F4" w:rsidP="00614C85">
            <w:pPr>
              <w:spacing w:before="0"/>
              <w:jc w:val="center"/>
              <w:rPr>
                <w:rFonts w:ascii="Arial" w:hAnsi="Arial" w:cs="Arial"/>
                <w:b/>
                <w:color w:val="000000"/>
                <w:sz w:val="18"/>
                <w:szCs w:val="18"/>
              </w:rPr>
            </w:pPr>
            <w:r w:rsidRPr="0040599F">
              <w:rPr>
                <w:rFonts w:ascii="Arial" w:hAnsi="Arial" w:cs="Arial"/>
                <w:b/>
                <w:color w:val="000000"/>
                <w:sz w:val="18"/>
                <w:szCs w:val="18"/>
              </w:rPr>
              <w:t>Y</w:t>
            </w:r>
          </w:p>
        </w:tc>
        <w:tc>
          <w:tcPr>
            <w:tcW w:w="851" w:type="dxa"/>
            <w:tcBorders>
              <w:top w:val="single" w:sz="6" w:space="0" w:color="000000"/>
              <w:left w:val="single" w:sz="6" w:space="0" w:color="000000"/>
              <w:bottom w:val="single" w:sz="12" w:space="0" w:color="000000"/>
              <w:right w:val="single" w:sz="6" w:space="0" w:color="000000"/>
            </w:tcBorders>
            <w:shd w:val="pct5" w:color="auto" w:fill="auto"/>
          </w:tcPr>
          <w:p w:rsidR="008F28F4" w:rsidRPr="0040599F" w:rsidRDefault="008F28F4" w:rsidP="00614C85">
            <w:pPr>
              <w:spacing w:before="0"/>
              <w:jc w:val="center"/>
              <w:rPr>
                <w:rFonts w:ascii="Arial" w:hAnsi="Arial" w:cs="Arial"/>
                <w:b/>
                <w:color w:val="000000"/>
                <w:sz w:val="18"/>
                <w:szCs w:val="18"/>
              </w:rPr>
            </w:pPr>
            <w:r w:rsidRPr="0040599F">
              <w:rPr>
                <w:rFonts w:ascii="Arial" w:hAnsi="Arial" w:cs="Arial"/>
                <w:b/>
                <w:color w:val="000000"/>
                <w:sz w:val="18"/>
                <w:szCs w:val="18"/>
              </w:rPr>
              <w:t>U</w:t>
            </w:r>
          </w:p>
        </w:tc>
        <w:tc>
          <w:tcPr>
            <w:tcW w:w="774" w:type="dxa"/>
            <w:tcBorders>
              <w:top w:val="single" w:sz="6" w:space="0" w:color="000000"/>
              <w:left w:val="single" w:sz="6" w:space="0" w:color="000000"/>
              <w:bottom w:val="single" w:sz="12" w:space="0" w:color="000000"/>
              <w:right w:val="single" w:sz="12" w:space="0" w:color="000000"/>
            </w:tcBorders>
            <w:shd w:val="pct5" w:color="auto" w:fill="auto"/>
          </w:tcPr>
          <w:p w:rsidR="008F28F4" w:rsidRPr="0040599F" w:rsidRDefault="008F28F4" w:rsidP="00614C85">
            <w:pPr>
              <w:spacing w:before="0"/>
              <w:jc w:val="center"/>
              <w:rPr>
                <w:rFonts w:ascii="Arial" w:hAnsi="Arial" w:cs="Arial"/>
                <w:b/>
                <w:color w:val="000000"/>
                <w:sz w:val="18"/>
                <w:szCs w:val="18"/>
              </w:rPr>
            </w:pPr>
            <w:r w:rsidRPr="0040599F">
              <w:rPr>
                <w:rFonts w:ascii="Arial" w:hAnsi="Arial" w:cs="Arial"/>
                <w:b/>
                <w:color w:val="000000"/>
                <w:sz w:val="18"/>
                <w:szCs w:val="18"/>
              </w:rPr>
              <w:t>V</w:t>
            </w:r>
          </w:p>
        </w:tc>
      </w:tr>
      <w:tr w:rsidR="008F28F4" w:rsidRPr="00614C85" w:rsidTr="00B751F8">
        <w:tc>
          <w:tcPr>
            <w:tcW w:w="1559" w:type="dxa"/>
            <w:tcBorders>
              <w:top w:val="single" w:sz="12" w:space="0" w:color="000000"/>
              <w:left w:val="single" w:sz="12" w:space="0" w:color="000000"/>
              <w:bottom w:val="single" w:sz="6" w:space="0" w:color="000000"/>
              <w:right w:val="single" w:sz="12" w:space="0" w:color="000000"/>
            </w:tcBorders>
            <w:shd w:val="pct5" w:color="auto" w:fill="auto"/>
          </w:tcPr>
          <w:p w:rsidR="008F28F4" w:rsidRPr="00274327" w:rsidRDefault="008F28F4" w:rsidP="00101AED">
            <w:pPr>
              <w:spacing w:before="0"/>
              <w:jc w:val="center"/>
              <w:rPr>
                <w:rFonts w:ascii="Arial" w:hAnsi="Arial" w:cs="Arial"/>
                <w:b/>
                <w:color w:val="000000"/>
                <w:sz w:val="18"/>
                <w:szCs w:val="18"/>
              </w:rPr>
            </w:pPr>
            <w:r w:rsidRPr="00274327">
              <w:rPr>
                <w:rFonts w:ascii="Arial" w:hAnsi="Arial" w:cs="Arial"/>
                <w:b/>
                <w:color w:val="000000"/>
                <w:sz w:val="18"/>
                <w:szCs w:val="18"/>
              </w:rPr>
              <w:t>Class A</w:t>
            </w:r>
          </w:p>
        </w:tc>
        <w:tc>
          <w:tcPr>
            <w:tcW w:w="851" w:type="dxa"/>
            <w:tcBorders>
              <w:top w:val="single" w:sz="12" w:space="0" w:color="000000"/>
              <w:left w:val="single" w:sz="12" w:space="0" w:color="000000"/>
              <w:bottom w:val="single" w:sz="6" w:space="0" w:color="000000"/>
              <w:right w:val="single" w:sz="6" w:space="0" w:color="000000"/>
            </w:tcBorders>
            <w:shd w:val="pct25" w:color="auto" w:fill="auto"/>
            <w:vAlign w:val="bottom"/>
          </w:tcPr>
          <w:p w:rsidR="008F28F4" w:rsidRPr="00274327" w:rsidRDefault="008F28F4" w:rsidP="00101AED">
            <w:pPr>
              <w:spacing w:before="0"/>
              <w:jc w:val="center"/>
              <w:rPr>
                <w:rFonts w:ascii="Arial" w:hAnsi="Arial" w:cs="Arial"/>
                <w:color w:val="000000"/>
                <w:sz w:val="18"/>
                <w:szCs w:val="18"/>
              </w:rPr>
            </w:pPr>
          </w:p>
        </w:tc>
        <w:tc>
          <w:tcPr>
            <w:tcW w:w="850" w:type="dxa"/>
            <w:tcBorders>
              <w:top w:val="single" w:sz="12" w:space="0" w:color="000000"/>
              <w:left w:val="single" w:sz="6" w:space="0" w:color="000000"/>
              <w:bottom w:val="single" w:sz="6" w:space="0" w:color="000000"/>
              <w:right w:val="single" w:sz="6" w:space="0" w:color="000000"/>
            </w:tcBorders>
            <w:shd w:val="pct25" w:color="auto" w:fill="auto"/>
            <w:vAlign w:val="bottom"/>
          </w:tcPr>
          <w:p w:rsidR="008F28F4" w:rsidRPr="00274327" w:rsidRDefault="008F28F4" w:rsidP="00101AED">
            <w:pPr>
              <w:spacing w:before="0"/>
              <w:jc w:val="center"/>
              <w:rPr>
                <w:rFonts w:ascii="Arial" w:hAnsi="Arial" w:cs="Arial"/>
                <w:color w:val="000000"/>
                <w:sz w:val="18"/>
                <w:szCs w:val="18"/>
              </w:rPr>
            </w:pPr>
          </w:p>
        </w:tc>
        <w:tc>
          <w:tcPr>
            <w:tcW w:w="851" w:type="dxa"/>
            <w:tcBorders>
              <w:top w:val="single" w:sz="12" w:space="0" w:color="000000"/>
              <w:left w:val="single" w:sz="6" w:space="0" w:color="000000"/>
              <w:bottom w:val="single" w:sz="6" w:space="0" w:color="000000"/>
              <w:right w:val="single" w:sz="12" w:space="0" w:color="000000"/>
            </w:tcBorders>
            <w:shd w:val="pct25" w:color="auto" w:fill="auto"/>
            <w:vAlign w:val="bottom"/>
          </w:tcPr>
          <w:p w:rsidR="008F28F4" w:rsidRPr="00274327" w:rsidRDefault="008F28F4" w:rsidP="00101AED">
            <w:pPr>
              <w:spacing w:before="0"/>
              <w:jc w:val="center"/>
              <w:rPr>
                <w:rFonts w:ascii="Arial" w:hAnsi="Arial" w:cs="Arial"/>
                <w:color w:val="000000"/>
                <w:sz w:val="18"/>
                <w:szCs w:val="18"/>
              </w:rPr>
            </w:pPr>
          </w:p>
        </w:tc>
        <w:tc>
          <w:tcPr>
            <w:tcW w:w="850" w:type="dxa"/>
            <w:tcBorders>
              <w:top w:val="single" w:sz="12" w:space="0" w:color="000000"/>
              <w:left w:val="single" w:sz="12" w:space="0" w:color="000000"/>
              <w:bottom w:val="single" w:sz="6" w:space="0" w:color="000000"/>
              <w:right w:val="single" w:sz="6" w:space="0" w:color="000000"/>
            </w:tcBorders>
            <w:shd w:val="pct25" w:color="auto" w:fill="auto"/>
          </w:tcPr>
          <w:p w:rsidR="008F28F4" w:rsidRPr="00274327" w:rsidRDefault="008F28F4" w:rsidP="00101AED">
            <w:pPr>
              <w:spacing w:before="0"/>
              <w:jc w:val="center"/>
              <w:rPr>
                <w:rFonts w:ascii="Arial" w:hAnsi="Arial" w:cs="Arial"/>
                <w:color w:val="000000"/>
                <w:sz w:val="18"/>
                <w:szCs w:val="18"/>
              </w:rPr>
            </w:pPr>
          </w:p>
        </w:tc>
        <w:tc>
          <w:tcPr>
            <w:tcW w:w="851" w:type="dxa"/>
            <w:tcBorders>
              <w:top w:val="single" w:sz="12" w:space="0" w:color="000000"/>
              <w:left w:val="single" w:sz="6" w:space="0" w:color="000000"/>
              <w:bottom w:val="single" w:sz="6" w:space="0" w:color="000000"/>
              <w:right w:val="single" w:sz="6" w:space="0" w:color="000000"/>
            </w:tcBorders>
            <w:shd w:val="pct25" w:color="auto" w:fill="auto"/>
          </w:tcPr>
          <w:p w:rsidR="008F28F4" w:rsidRPr="00274327" w:rsidRDefault="008F28F4" w:rsidP="00101AED">
            <w:pPr>
              <w:spacing w:before="0"/>
              <w:jc w:val="center"/>
              <w:rPr>
                <w:rFonts w:ascii="Arial" w:hAnsi="Arial" w:cs="Arial"/>
                <w:color w:val="000000"/>
                <w:sz w:val="18"/>
                <w:szCs w:val="18"/>
              </w:rPr>
            </w:pPr>
          </w:p>
        </w:tc>
        <w:tc>
          <w:tcPr>
            <w:tcW w:w="774" w:type="dxa"/>
            <w:tcBorders>
              <w:top w:val="single" w:sz="12" w:space="0" w:color="000000"/>
              <w:left w:val="single" w:sz="6" w:space="0" w:color="000000"/>
              <w:bottom w:val="single" w:sz="6" w:space="0" w:color="000000"/>
              <w:right w:val="single" w:sz="12" w:space="0" w:color="000000"/>
            </w:tcBorders>
            <w:shd w:val="pct25" w:color="auto" w:fill="auto"/>
          </w:tcPr>
          <w:p w:rsidR="008F28F4" w:rsidRPr="00274327" w:rsidRDefault="008F28F4" w:rsidP="00101AED">
            <w:pPr>
              <w:spacing w:before="0"/>
              <w:jc w:val="center"/>
              <w:rPr>
                <w:rFonts w:ascii="Arial" w:hAnsi="Arial" w:cs="Arial"/>
                <w:color w:val="000000"/>
                <w:sz w:val="18"/>
                <w:szCs w:val="18"/>
              </w:rPr>
            </w:pPr>
          </w:p>
        </w:tc>
      </w:tr>
      <w:tr w:rsidR="00B751F8" w:rsidRPr="00614C85" w:rsidTr="00B751F8">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B751F8" w:rsidRPr="00274327" w:rsidRDefault="00B751F8" w:rsidP="006D0040">
            <w:pPr>
              <w:spacing w:before="0"/>
              <w:jc w:val="center"/>
              <w:rPr>
                <w:rFonts w:ascii="Arial" w:hAnsi="Arial" w:cs="Arial"/>
                <w:b/>
                <w:color w:val="000000"/>
                <w:sz w:val="18"/>
                <w:szCs w:val="18"/>
              </w:rPr>
            </w:pPr>
            <w:r w:rsidRPr="00274327">
              <w:rPr>
                <w:rFonts w:ascii="Arial" w:hAnsi="Arial" w:cs="Arial"/>
                <w:b/>
                <w:color w:val="000000"/>
                <w:sz w:val="18"/>
                <w:szCs w:val="18"/>
              </w:rPr>
              <w:t>Class B</w:t>
            </w:r>
          </w:p>
        </w:tc>
        <w:tc>
          <w:tcPr>
            <w:tcW w:w="851" w:type="dxa"/>
            <w:tcBorders>
              <w:top w:val="single" w:sz="6"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-1,1%</w:t>
            </w:r>
          </w:p>
        </w:tc>
        <w:tc>
          <w:tcPr>
            <w:tcW w:w="850" w:type="dxa"/>
            <w:tcBorders>
              <w:top w:val="single" w:sz="6"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-5,2%</w:t>
            </w:r>
          </w:p>
        </w:tc>
        <w:tc>
          <w:tcPr>
            <w:tcW w:w="851" w:type="dxa"/>
            <w:tcBorders>
              <w:top w:val="single" w:sz="6"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-5,0%</w:t>
            </w:r>
          </w:p>
        </w:tc>
        <w:tc>
          <w:tcPr>
            <w:tcW w:w="850" w:type="dxa"/>
            <w:tcBorders>
              <w:top w:val="single" w:sz="6"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-1,2%</w:t>
            </w:r>
          </w:p>
        </w:tc>
        <w:tc>
          <w:tcPr>
            <w:tcW w:w="851" w:type="dxa"/>
            <w:tcBorders>
              <w:top w:val="single" w:sz="6"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-5,6%</w:t>
            </w:r>
          </w:p>
        </w:tc>
        <w:tc>
          <w:tcPr>
            <w:tcW w:w="774" w:type="dxa"/>
            <w:tcBorders>
              <w:top w:val="single" w:sz="6"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-5,1%</w:t>
            </w:r>
          </w:p>
        </w:tc>
      </w:tr>
      <w:tr w:rsidR="00B751F8" w:rsidRPr="00614C85" w:rsidTr="00B751F8">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B751F8" w:rsidRPr="00274327" w:rsidRDefault="00B751F8" w:rsidP="006D0040">
            <w:pPr>
              <w:spacing w:before="0"/>
              <w:jc w:val="center"/>
              <w:rPr>
                <w:rFonts w:ascii="Arial" w:hAnsi="Arial" w:cs="Arial"/>
                <w:b/>
                <w:color w:val="000000"/>
                <w:sz w:val="18"/>
                <w:szCs w:val="18"/>
              </w:rPr>
            </w:pPr>
            <w:r w:rsidRPr="00274327">
              <w:rPr>
                <w:rFonts w:ascii="Arial" w:hAnsi="Arial" w:cs="Arial"/>
                <w:b/>
                <w:color w:val="000000"/>
                <w:sz w:val="18"/>
                <w:szCs w:val="18"/>
              </w:rPr>
              <w:t>Class C</w:t>
            </w:r>
          </w:p>
        </w:tc>
        <w:tc>
          <w:tcPr>
            <w:tcW w:w="851" w:type="dxa"/>
            <w:tcBorders>
              <w:top w:val="single" w:sz="6"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-0,5%</w:t>
            </w:r>
          </w:p>
        </w:tc>
        <w:tc>
          <w:tcPr>
            <w:tcW w:w="850" w:type="dxa"/>
            <w:tcBorders>
              <w:top w:val="single" w:sz="6" w:space="0" w:color="000000"/>
              <w:left w:val="single" w:sz="6"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-2,3%</w:t>
            </w:r>
          </w:p>
        </w:tc>
        <w:tc>
          <w:tcPr>
            <w:tcW w:w="851" w:type="dxa"/>
            <w:tcBorders>
              <w:top w:val="single" w:sz="6" w:space="0" w:color="000000"/>
              <w:left w:val="single" w:sz="6" w:space="0" w:color="000000"/>
              <w:bottom w:val="single" w:sz="6" w:space="0" w:color="000000"/>
              <w:right w:val="single" w:sz="12"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-1,5%</w:t>
            </w:r>
          </w:p>
        </w:tc>
        <w:tc>
          <w:tcPr>
            <w:tcW w:w="850" w:type="dxa"/>
            <w:tcBorders>
              <w:top w:val="single" w:sz="6"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-0,6%</w:t>
            </w:r>
          </w:p>
        </w:tc>
        <w:tc>
          <w:tcPr>
            <w:tcW w:w="851" w:type="dxa"/>
            <w:tcBorders>
              <w:top w:val="single" w:sz="6" w:space="0" w:color="000000"/>
              <w:left w:val="single" w:sz="6"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-1,1%</w:t>
            </w:r>
          </w:p>
        </w:tc>
        <w:tc>
          <w:tcPr>
            <w:tcW w:w="774" w:type="dxa"/>
            <w:tcBorders>
              <w:top w:val="single" w:sz="6" w:space="0" w:color="000000"/>
              <w:left w:val="single" w:sz="6" w:space="0" w:color="000000"/>
              <w:bottom w:val="single" w:sz="6" w:space="0" w:color="000000"/>
              <w:right w:val="single" w:sz="12"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-1,3%</w:t>
            </w:r>
          </w:p>
        </w:tc>
      </w:tr>
      <w:tr w:rsidR="00B751F8" w:rsidRPr="00614C85" w:rsidTr="00B751F8">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B751F8" w:rsidRPr="00274327" w:rsidRDefault="00B751F8" w:rsidP="006D0040">
            <w:pPr>
              <w:spacing w:before="0"/>
              <w:jc w:val="center"/>
              <w:rPr>
                <w:rFonts w:ascii="Arial" w:hAnsi="Arial" w:cs="Arial"/>
                <w:b/>
                <w:color w:val="000000"/>
                <w:sz w:val="18"/>
                <w:szCs w:val="18"/>
              </w:rPr>
            </w:pPr>
            <w:r w:rsidRPr="00274327">
              <w:rPr>
                <w:rFonts w:ascii="Arial" w:hAnsi="Arial" w:cs="Arial"/>
                <w:b/>
                <w:color w:val="000000"/>
                <w:sz w:val="18"/>
                <w:szCs w:val="18"/>
              </w:rPr>
              <w:t>Class D</w:t>
            </w:r>
          </w:p>
        </w:tc>
        <w:tc>
          <w:tcPr>
            <w:tcW w:w="851" w:type="dxa"/>
            <w:tcBorders>
              <w:top w:val="single" w:sz="6"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-1,0%</w:t>
            </w:r>
          </w:p>
        </w:tc>
        <w:tc>
          <w:tcPr>
            <w:tcW w:w="850" w:type="dxa"/>
            <w:tcBorders>
              <w:top w:val="single" w:sz="6" w:space="0" w:color="000000"/>
              <w:left w:val="single" w:sz="6"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-2,8%</w:t>
            </w:r>
          </w:p>
        </w:tc>
        <w:tc>
          <w:tcPr>
            <w:tcW w:w="851" w:type="dxa"/>
            <w:tcBorders>
              <w:top w:val="single" w:sz="6" w:space="0" w:color="000000"/>
              <w:left w:val="single" w:sz="6" w:space="0" w:color="000000"/>
              <w:bottom w:val="single" w:sz="6" w:space="0" w:color="000000"/>
              <w:right w:val="single" w:sz="12"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-2,4%</w:t>
            </w:r>
          </w:p>
        </w:tc>
        <w:tc>
          <w:tcPr>
            <w:tcW w:w="850" w:type="dxa"/>
            <w:tcBorders>
              <w:top w:val="single" w:sz="6"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-1,9%</w:t>
            </w:r>
          </w:p>
        </w:tc>
        <w:tc>
          <w:tcPr>
            <w:tcW w:w="851" w:type="dxa"/>
            <w:tcBorders>
              <w:top w:val="single" w:sz="6"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-3,4%</w:t>
            </w:r>
          </w:p>
        </w:tc>
        <w:tc>
          <w:tcPr>
            <w:tcW w:w="774" w:type="dxa"/>
            <w:tcBorders>
              <w:top w:val="single" w:sz="6"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-3,8%</w:t>
            </w:r>
          </w:p>
        </w:tc>
      </w:tr>
      <w:tr w:rsidR="00B751F8" w:rsidRPr="00614C85" w:rsidTr="00B751F8">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B751F8" w:rsidRPr="00274327" w:rsidRDefault="00B751F8" w:rsidP="006D0040">
            <w:pPr>
              <w:spacing w:before="0"/>
              <w:jc w:val="center"/>
              <w:rPr>
                <w:rFonts w:ascii="Arial" w:hAnsi="Arial" w:cs="Arial"/>
                <w:b/>
                <w:color w:val="000000"/>
                <w:sz w:val="18"/>
                <w:szCs w:val="18"/>
              </w:rPr>
            </w:pPr>
            <w:r w:rsidRPr="00274327">
              <w:rPr>
                <w:rFonts w:ascii="Arial" w:hAnsi="Arial" w:cs="Arial"/>
                <w:b/>
                <w:color w:val="000000"/>
                <w:sz w:val="18"/>
                <w:szCs w:val="18"/>
              </w:rPr>
              <w:t>Class E</w:t>
            </w:r>
          </w:p>
        </w:tc>
        <w:tc>
          <w:tcPr>
            <w:tcW w:w="851" w:type="dxa"/>
            <w:tcBorders>
              <w:top w:val="single" w:sz="6" w:space="0" w:color="000000"/>
              <w:left w:val="single" w:sz="12"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-3,6%</w:t>
            </w:r>
          </w:p>
        </w:tc>
        <w:tc>
          <w:tcPr>
            <w:tcW w:w="850" w:type="dxa"/>
            <w:tcBorders>
              <w:top w:val="single" w:sz="6"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-9,9%</w:t>
            </w:r>
          </w:p>
        </w:tc>
        <w:tc>
          <w:tcPr>
            <w:tcW w:w="851" w:type="dxa"/>
            <w:tcBorders>
              <w:top w:val="single" w:sz="6"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-7,1%</w:t>
            </w:r>
          </w:p>
        </w:tc>
        <w:tc>
          <w:tcPr>
            <w:tcW w:w="850" w:type="dxa"/>
            <w:tcBorders>
              <w:top w:val="single" w:sz="6" w:space="0" w:color="000000"/>
              <w:left w:val="single" w:sz="12"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-4,8%</w:t>
            </w:r>
          </w:p>
        </w:tc>
        <w:tc>
          <w:tcPr>
            <w:tcW w:w="851" w:type="dxa"/>
            <w:tcBorders>
              <w:top w:val="single" w:sz="6"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-9,5%</w:t>
            </w:r>
          </w:p>
        </w:tc>
        <w:tc>
          <w:tcPr>
            <w:tcW w:w="774" w:type="dxa"/>
            <w:tcBorders>
              <w:top w:val="single" w:sz="6"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-8,0%</w:t>
            </w:r>
          </w:p>
        </w:tc>
      </w:tr>
      <w:tr w:rsidR="00B751F8" w:rsidRPr="00614C85" w:rsidTr="00B751F8">
        <w:tc>
          <w:tcPr>
            <w:tcW w:w="1559" w:type="dxa"/>
            <w:tcBorders>
              <w:top w:val="single" w:sz="6" w:space="0" w:color="000000"/>
              <w:left w:val="single" w:sz="12" w:space="0" w:color="000000"/>
              <w:bottom w:val="single" w:sz="12" w:space="0" w:color="000000"/>
              <w:right w:val="single" w:sz="12" w:space="0" w:color="000000"/>
            </w:tcBorders>
            <w:shd w:val="pct5" w:color="auto" w:fill="auto"/>
          </w:tcPr>
          <w:p w:rsidR="00B751F8" w:rsidRPr="00274327" w:rsidRDefault="00B751F8" w:rsidP="006D0040">
            <w:pPr>
              <w:spacing w:before="0"/>
              <w:jc w:val="center"/>
              <w:rPr>
                <w:rFonts w:ascii="Arial" w:hAnsi="Arial" w:cs="Arial"/>
                <w:b/>
                <w:color w:val="000000"/>
                <w:sz w:val="18"/>
                <w:szCs w:val="18"/>
              </w:rPr>
            </w:pPr>
            <w:r w:rsidRPr="00274327">
              <w:rPr>
                <w:rFonts w:ascii="Arial" w:hAnsi="Arial" w:cs="Arial"/>
                <w:b/>
                <w:color w:val="000000"/>
                <w:sz w:val="18"/>
                <w:szCs w:val="18"/>
              </w:rPr>
              <w:t>Class F</w:t>
            </w:r>
          </w:p>
        </w:tc>
        <w:tc>
          <w:tcPr>
            <w:tcW w:w="851" w:type="dxa"/>
            <w:tcBorders>
              <w:top w:val="single" w:sz="6" w:space="0" w:color="000000"/>
              <w:left w:val="single" w:sz="12" w:space="0" w:color="000000"/>
              <w:bottom w:val="single" w:sz="12"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-1,0%</w:t>
            </w:r>
          </w:p>
        </w:tc>
        <w:tc>
          <w:tcPr>
            <w:tcW w:w="850" w:type="dxa"/>
            <w:tcBorders>
              <w:top w:val="single" w:sz="6" w:space="0" w:color="000000"/>
              <w:left w:val="single" w:sz="6" w:space="0" w:color="000000"/>
              <w:bottom w:val="single" w:sz="12"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-2,4%</w:t>
            </w:r>
          </w:p>
        </w:tc>
        <w:tc>
          <w:tcPr>
            <w:tcW w:w="851" w:type="dxa"/>
            <w:tcBorders>
              <w:top w:val="single" w:sz="6" w:space="0" w:color="000000"/>
              <w:left w:val="single" w:sz="6" w:space="0" w:color="000000"/>
              <w:bottom w:val="single" w:sz="12" w:space="0" w:color="000000"/>
              <w:right w:val="single" w:sz="12"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-0,6%</w:t>
            </w:r>
          </w:p>
        </w:tc>
        <w:tc>
          <w:tcPr>
            <w:tcW w:w="850" w:type="dxa"/>
            <w:tcBorders>
              <w:top w:val="single" w:sz="6" w:space="0" w:color="000000"/>
              <w:left w:val="single" w:sz="12" w:space="0" w:color="000000"/>
              <w:bottom w:val="single" w:sz="12"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-1,3%</w:t>
            </w:r>
          </w:p>
        </w:tc>
        <w:tc>
          <w:tcPr>
            <w:tcW w:w="851" w:type="dxa"/>
            <w:tcBorders>
              <w:top w:val="single" w:sz="6" w:space="0" w:color="000000"/>
              <w:left w:val="single" w:sz="6" w:space="0" w:color="000000"/>
              <w:bottom w:val="single" w:sz="12"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-2,5%</w:t>
            </w:r>
          </w:p>
        </w:tc>
        <w:tc>
          <w:tcPr>
            <w:tcW w:w="774" w:type="dxa"/>
            <w:tcBorders>
              <w:top w:val="single" w:sz="6" w:space="0" w:color="000000"/>
              <w:left w:val="single" w:sz="6" w:space="0" w:color="000000"/>
              <w:bottom w:val="single" w:sz="12" w:space="0" w:color="000000"/>
              <w:right w:val="single" w:sz="12"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-2,8%</w:t>
            </w:r>
          </w:p>
        </w:tc>
      </w:tr>
      <w:tr w:rsidR="00B751F8" w:rsidRPr="00614C85" w:rsidTr="00B751F8">
        <w:tc>
          <w:tcPr>
            <w:tcW w:w="1559" w:type="dxa"/>
            <w:tcBorders>
              <w:top w:val="single" w:sz="12" w:space="0" w:color="000000"/>
              <w:left w:val="single" w:sz="12" w:space="0" w:color="000000"/>
              <w:bottom w:val="single" w:sz="6" w:space="0" w:color="000000"/>
              <w:right w:val="single" w:sz="12" w:space="0" w:color="000000"/>
            </w:tcBorders>
            <w:shd w:val="pct5" w:color="auto" w:fill="auto"/>
          </w:tcPr>
          <w:p w:rsidR="00B751F8" w:rsidRPr="00274327" w:rsidRDefault="00B751F8" w:rsidP="006D0040">
            <w:pPr>
              <w:spacing w:before="0"/>
              <w:jc w:val="center"/>
              <w:rPr>
                <w:rFonts w:ascii="Arial" w:hAnsi="Arial" w:cs="Arial"/>
                <w:b/>
                <w:color w:val="000000"/>
                <w:sz w:val="18"/>
                <w:szCs w:val="18"/>
              </w:rPr>
            </w:pPr>
            <w:r w:rsidRPr="00274327">
              <w:rPr>
                <w:rFonts w:ascii="Arial" w:hAnsi="Arial" w:cs="Arial"/>
                <w:b/>
                <w:color w:val="000000"/>
                <w:sz w:val="18"/>
                <w:szCs w:val="18"/>
              </w:rPr>
              <w:t>Overall</w:t>
            </w:r>
          </w:p>
        </w:tc>
        <w:tc>
          <w:tcPr>
            <w:tcW w:w="851" w:type="dxa"/>
            <w:tcBorders>
              <w:top w:val="single" w:sz="12"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-1,3%</w:t>
            </w:r>
          </w:p>
        </w:tc>
        <w:tc>
          <w:tcPr>
            <w:tcW w:w="850" w:type="dxa"/>
            <w:tcBorders>
              <w:top w:val="single" w:sz="12"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-4,3%</w:t>
            </w:r>
          </w:p>
        </w:tc>
        <w:tc>
          <w:tcPr>
            <w:tcW w:w="851" w:type="dxa"/>
            <w:tcBorders>
              <w:top w:val="single" w:sz="12"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-3,2%</w:t>
            </w:r>
          </w:p>
        </w:tc>
        <w:tc>
          <w:tcPr>
            <w:tcW w:w="850" w:type="dxa"/>
            <w:tcBorders>
              <w:top w:val="single" w:sz="12" w:space="0" w:color="000000"/>
              <w:left w:val="single" w:sz="12" w:space="0" w:color="000000"/>
              <w:bottom w:val="single" w:sz="6" w:space="0" w:color="000000"/>
              <w:right w:val="single" w:sz="6" w:space="0" w:color="000000"/>
            </w:tcBorders>
            <w:vAlign w:val="bottom"/>
          </w:tcPr>
          <w:p w:rsidR="00B751F8" w:rsidRDefault="00B751F8" w:rsidP="00B751F8">
            <w:pPr>
              <w:spacing w:before="0"/>
              <w:jc w:val="center"/>
              <w:rPr>
                <w:rFonts w:ascii="Arial" w:hAnsi="Arial" w:cs="Arial"/>
                <w:color w:val="000000"/>
                <w:sz w:val="18"/>
                <w:szCs w:val="18"/>
              </w:rPr>
            </w:pPr>
            <w:r>
              <w:rPr>
                <w:rFonts w:ascii="Arial" w:hAnsi="Arial" w:cs="Arial"/>
                <w:color w:val="000000"/>
                <w:sz w:val="18"/>
                <w:szCs w:val="18"/>
              </w:rPr>
              <w:t>-1,8%</w:t>
            </w:r>
          </w:p>
        </w:tc>
        <w:tc>
          <w:tcPr>
            <w:tcW w:w="851" w:type="dxa"/>
            <w:tcBorders>
              <w:top w:val="single" w:sz="12" w:space="0" w:color="000000"/>
              <w:left w:val="single" w:sz="6" w:space="0" w:color="000000"/>
              <w:bottom w:val="single" w:sz="6"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-4,2%</w:t>
            </w:r>
          </w:p>
        </w:tc>
        <w:tc>
          <w:tcPr>
            <w:tcW w:w="774" w:type="dxa"/>
            <w:tcBorders>
              <w:top w:val="single" w:sz="12" w:space="0" w:color="000000"/>
              <w:left w:val="single" w:sz="6" w:space="0" w:color="000000"/>
              <w:bottom w:val="single" w:sz="6"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sz w:val="18"/>
                <w:szCs w:val="18"/>
              </w:rPr>
            </w:pPr>
            <w:r>
              <w:rPr>
                <w:rFonts w:ascii="Arial" w:hAnsi="Arial" w:cs="Arial"/>
                <w:sz w:val="18"/>
                <w:szCs w:val="18"/>
              </w:rPr>
              <w:t>-4,1%</w:t>
            </w:r>
          </w:p>
        </w:tc>
      </w:tr>
      <w:tr w:rsidR="00B751F8" w:rsidRPr="00614C85" w:rsidTr="00B751F8">
        <w:tc>
          <w:tcPr>
            <w:tcW w:w="1559" w:type="dxa"/>
            <w:tcBorders>
              <w:top w:val="single" w:sz="6" w:space="0" w:color="000000"/>
              <w:left w:val="single" w:sz="12" w:space="0" w:color="000000"/>
              <w:bottom w:val="single" w:sz="12" w:space="0" w:color="000000"/>
              <w:right w:val="single" w:sz="12" w:space="0" w:color="000000"/>
            </w:tcBorders>
            <w:shd w:val="pct5" w:color="auto" w:fill="auto"/>
          </w:tcPr>
          <w:p w:rsidR="00B751F8" w:rsidRPr="00274327" w:rsidRDefault="00B751F8" w:rsidP="006D0040">
            <w:pPr>
              <w:spacing w:before="0"/>
              <w:jc w:val="center"/>
              <w:rPr>
                <w:rFonts w:ascii="Arial" w:hAnsi="Arial" w:cs="Arial"/>
                <w:b/>
                <w:color w:val="000000"/>
                <w:sz w:val="18"/>
                <w:szCs w:val="18"/>
              </w:rPr>
            </w:pPr>
          </w:p>
        </w:tc>
        <w:tc>
          <w:tcPr>
            <w:tcW w:w="851" w:type="dxa"/>
            <w:tcBorders>
              <w:top w:val="single" w:sz="6" w:space="0" w:color="000000"/>
              <w:left w:val="single" w:sz="12" w:space="0" w:color="000000"/>
              <w:bottom w:val="single" w:sz="12" w:space="0" w:color="000000"/>
              <w:right w:val="single" w:sz="6" w:space="0" w:color="000000"/>
            </w:tcBorders>
            <w:vAlign w:val="bottom"/>
          </w:tcPr>
          <w:p w:rsidR="00B751F8" w:rsidRDefault="00B751F8" w:rsidP="00B751F8">
            <w:pPr>
              <w:spacing w:before="0"/>
              <w:jc w:val="center"/>
              <w:rPr>
                <w:rFonts w:ascii="Arial" w:hAnsi="Arial" w:cs="Arial"/>
                <w:color w:val="808080"/>
                <w:sz w:val="18"/>
                <w:szCs w:val="18"/>
              </w:rPr>
            </w:pPr>
            <w:r>
              <w:rPr>
                <w:rFonts w:ascii="Arial" w:hAnsi="Arial" w:cs="Arial"/>
                <w:color w:val="808080"/>
                <w:sz w:val="18"/>
                <w:szCs w:val="18"/>
              </w:rPr>
              <w:t>-1,4%</w:t>
            </w:r>
          </w:p>
        </w:tc>
        <w:tc>
          <w:tcPr>
            <w:tcW w:w="850" w:type="dxa"/>
            <w:tcBorders>
              <w:top w:val="single" w:sz="6" w:space="0" w:color="000000"/>
              <w:left w:val="single" w:sz="6" w:space="0" w:color="000000"/>
              <w:bottom w:val="single" w:sz="12"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color w:val="808080"/>
                <w:sz w:val="18"/>
                <w:szCs w:val="18"/>
              </w:rPr>
            </w:pPr>
            <w:r>
              <w:rPr>
                <w:rFonts w:ascii="Arial" w:hAnsi="Arial" w:cs="Arial"/>
                <w:color w:val="808080"/>
                <w:sz w:val="18"/>
                <w:szCs w:val="18"/>
              </w:rPr>
              <w:t>-4,3%</w:t>
            </w:r>
          </w:p>
        </w:tc>
        <w:tc>
          <w:tcPr>
            <w:tcW w:w="851" w:type="dxa"/>
            <w:tcBorders>
              <w:top w:val="single" w:sz="6" w:space="0" w:color="000000"/>
              <w:left w:val="single" w:sz="6" w:space="0" w:color="000000"/>
              <w:bottom w:val="single" w:sz="12"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color w:val="808080"/>
                <w:sz w:val="18"/>
                <w:szCs w:val="18"/>
              </w:rPr>
            </w:pPr>
            <w:r>
              <w:rPr>
                <w:rFonts w:ascii="Arial" w:hAnsi="Arial" w:cs="Arial"/>
                <w:color w:val="808080"/>
                <w:sz w:val="18"/>
                <w:szCs w:val="18"/>
              </w:rPr>
              <w:t>-3,1%</w:t>
            </w:r>
          </w:p>
        </w:tc>
        <w:tc>
          <w:tcPr>
            <w:tcW w:w="850" w:type="dxa"/>
            <w:tcBorders>
              <w:top w:val="single" w:sz="6" w:space="0" w:color="000000"/>
              <w:left w:val="single" w:sz="12" w:space="0" w:color="000000"/>
              <w:bottom w:val="single" w:sz="12" w:space="0" w:color="000000"/>
              <w:right w:val="single" w:sz="6" w:space="0" w:color="000000"/>
            </w:tcBorders>
            <w:vAlign w:val="bottom"/>
          </w:tcPr>
          <w:p w:rsidR="00B751F8" w:rsidRDefault="00B751F8" w:rsidP="00B751F8">
            <w:pPr>
              <w:spacing w:before="0"/>
              <w:jc w:val="center"/>
              <w:rPr>
                <w:rFonts w:ascii="Arial" w:hAnsi="Arial" w:cs="Arial"/>
                <w:color w:val="808080"/>
                <w:sz w:val="18"/>
                <w:szCs w:val="18"/>
              </w:rPr>
            </w:pPr>
            <w:r>
              <w:rPr>
                <w:rFonts w:ascii="Arial" w:hAnsi="Arial" w:cs="Arial"/>
                <w:color w:val="808080"/>
                <w:sz w:val="18"/>
                <w:szCs w:val="18"/>
              </w:rPr>
              <w:t>-1,8%</w:t>
            </w:r>
          </w:p>
        </w:tc>
        <w:tc>
          <w:tcPr>
            <w:tcW w:w="851" w:type="dxa"/>
            <w:tcBorders>
              <w:top w:val="single" w:sz="6" w:space="0" w:color="000000"/>
              <w:left w:val="single" w:sz="6" w:space="0" w:color="000000"/>
              <w:bottom w:val="single" w:sz="12" w:space="0" w:color="000000"/>
              <w:right w:val="single" w:sz="6" w:space="0" w:color="000000"/>
            </w:tcBorders>
            <w:shd w:val="clear" w:color="auto" w:fill="CCFFCC"/>
            <w:vAlign w:val="bottom"/>
          </w:tcPr>
          <w:p w:rsidR="00B751F8" w:rsidRDefault="00B751F8" w:rsidP="00B751F8">
            <w:pPr>
              <w:spacing w:before="0"/>
              <w:jc w:val="center"/>
              <w:rPr>
                <w:rFonts w:ascii="Arial" w:hAnsi="Arial" w:cs="Arial"/>
                <w:color w:val="808080"/>
                <w:sz w:val="18"/>
                <w:szCs w:val="18"/>
              </w:rPr>
            </w:pPr>
            <w:r>
              <w:rPr>
                <w:rFonts w:ascii="Arial" w:hAnsi="Arial" w:cs="Arial"/>
                <w:color w:val="808080"/>
                <w:sz w:val="18"/>
                <w:szCs w:val="18"/>
              </w:rPr>
              <w:t>-4,3%</w:t>
            </w:r>
          </w:p>
        </w:tc>
        <w:tc>
          <w:tcPr>
            <w:tcW w:w="774" w:type="dxa"/>
            <w:tcBorders>
              <w:top w:val="single" w:sz="6" w:space="0" w:color="000000"/>
              <w:left w:val="single" w:sz="6" w:space="0" w:color="000000"/>
              <w:bottom w:val="single" w:sz="12" w:space="0" w:color="000000"/>
              <w:right w:val="single" w:sz="12" w:space="0" w:color="000000"/>
            </w:tcBorders>
            <w:shd w:val="clear" w:color="auto" w:fill="CCFFCC"/>
            <w:vAlign w:val="bottom"/>
          </w:tcPr>
          <w:p w:rsidR="00B751F8" w:rsidRDefault="00B751F8" w:rsidP="00B751F8">
            <w:pPr>
              <w:spacing w:before="0"/>
              <w:jc w:val="center"/>
              <w:rPr>
                <w:rFonts w:ascii="Arial" w:hAnsi="Arial" w:cs="Arial"/>
                <w:color w:val="808080"/>
                <w:sz w:val="18"/>
                <w:szCs w:val="18"/>
              </w:rPr>
            </w:pPr>
            <w:r>
              <w:rPr>
                <w:rFonts w:ascii="Arial" w:hAnsi="Arial" w:cs="Arial"/>
                <w:color w:val="808080"/>
                <w:sz w:val="18"/>
                <w:szCs w:val="18"/>
              </w:rPr>
              <w:t>-4,1%</w:t>
            </w:r>
          </w:p>
        </w:tc>
      </w:tr>
      <w:tr w:rsidR="00E464AD" w:rsidRPr="00614C85" w:rsidTr="00054330">
        <w:tc>
          <w:tcPr>
            <w:tcW w:w="1559" w:type="dxa"/>
            <w:tcBorders>
              <w:top w:val="single" w:sz="12" w:space="0" w:color="000000"/>
              <w:left w:val="single" w:sz="12" w:space="0" w:color="000000"/>
              <w:bottom w:val="single" w:sz="6" w:space="0" w:color="000000"/>
              <w:right w:val="single" w:sz="12" w:space="0" w:color="000000"/>
            </w:tcBorders>
            <w:shd w:val="pct5" w:color="auto" w:fill="auto"/>
          </w:tcPr>
          <w:p w:rsidR="00E464AD" w:rsidRPr="00274327" w:rsidRDefault="00E464AD" w:rsidP="00101AED">
            <w:pPr>
              <w:spacing w:before="0"/>
              <w:jc w:val="center"/>
              <w:rPr>
                <w:rFonts w:ascii="Arial" w:hAnsi="Arial" w:cs="Arial"/>
                <w:b/>
                <w:color w:val="000000"/>
                <w:sz w:val="18"/>
                <w:szCs w:val="18"/>
              </w:rPr>
            </w:pPr>
            <w:r w:rsidRPr="00274327">
              <w:rPr>
                <w:rFonts w:ascii="Arial" w:hAnsi="Arial" w:cs="Arial"/>
                <w:b/>
                <w:color w:val="000000"/>
                <w:sz w:val="18"/>
                <w:szCs w:val="18"/>
              </w:rPr>
              <w:t>Enc. Time</w:t>
            </w:r>
          </w:p>
        </w:tc>
        <w:tc>
          <w:tcPr>
            <w:tcW w:w="2552" w:type="dxa"/>
            <w:gridSpan w:val="3"/>
            <w:tcBorders>
              <w:top w:val="single" w:sz="12" w:space="0" w:color="000000"/>
              <w:left w:val="single" w:sz="12" w:space="0" w:color="000000"/>
              <w:bottom w:val="single" w:sz="6" w:space="0" w:color="000000"/>
              <w:right w:val="single" w:sz="12" w:space="0" w:color="000000"/>
            </w:tcBorders>
          </w:tcPr>
          <w:p w:rsidR="00E464AD" w:rsidRPr="00274327" w:rsidRDefault="00E464AD" w:rsidP="00101AED">
            <w:pPr>
              <w:spacing w:before="0"/>
              <w:jc w:val="center"/>
              <w:rPr>
                <w:rFonts w:ascii="Arial" w:hAnsi="Arial" w:cs="Arial"/>
                <w:color w:val="000000"/>
                <w:sz w:val="18"/>
                <w:szCs w:val="18"/>
              </w:rPr>
            </w:pPr>
            <w:r w:rsidRPr="00274327">
              <w:rPr>
                <w:rFonts w:ascii="Arial" w:hAnsi="Arial" w:cs="Arial"/>
                <w:color w:val="000000"/>
                <w:sz w:val="18"/>
                <w:szCs w:val="18"/>
              </w:rPr>
              <w:t>112%</w:t>
            </w:r>
          </w:p>
        </w:tc>
        <w:tc>
          <w:tcPr>
            <w:tcW w:w="2475" w:type="dxa"/>
            <w:gridSpan w:val="3"/>
            <w:tcBorders>
              <w:top w:val="single" w:sz="12" w:space="0" w:color="000000"/>
              <w:left w:val="single" w:sz="12" w:space="0" w:color="000000"/>
              <w:bottom w:val="single" w:sz="6" w:space="0" w:color="000000"/>
              <w:right w:val="single" w:sz="12" w:space="0" w:color="000000"/>
            </w:tcBorders>
          </w:tcPr>
          <w:p w:rsidR="00E464AD" w:rsidRPr="00274327" w:rsidRDefault="00C718BF" w:rsidP="00101AED">
            <w:pPr>
              <w:spacing w:before="0"/>
              <w:jc w:val="center"/>
              <w:rPr>
                <w:rFonts w:ascii="Arial" w:hAnsi="Arial" w:cs="Arial"/>
                <w:color w:val="000000"/>
                <w:sz w:val="18"/>
                <w:szCs w:val="18"/>
              </w:rPr>
            </w:pPr>
            <w:r>
              <w:rPr>
                <w:rFonts w:ascii="Arial" w:hAnsi="Arial" w:cs="Arial"/>
                <w:color w:val="000000"/>
                <w:sz w:val="18"/>
                <w:szCs w:val="18"/>
              </w:rPr>
              <w:t>115%</w:t>
            </w:r>
          </w:p>
        </w:tc>
      </w:tr>
      <w:tr w:rsidR="00E464AD" w:rsidRPr="00614C85" w:rsidTr="00054330">
        <w:tc>
          <w:tcPr>
            <w:tcW w:w="1559" w:type="dxa"/>
            <w:tcBorders>
              <w:top w:val="single" w:sz="6" w:space="0" w:color="000000"/>
              <w:left w:val="single" w:sz="12" w:space="0" w:color="000000"/>
              <w:bottom w:val="single" w:sz="12" w:space="0" w:color="000000"/>
              <w:right w:val="single" w:sz="12" w:space="0" w:color="000000"/>
            </w:tcBorders>
            <w:shd w:val="pct5" w:color="auto" w:fill="auto"/>
          </w:tcPr>
          <w:p w:rsidR="00E464AD" w:rsidRPr="00274327" w:rsidRDefault="00E464AD" w:rsidP="00101AED">
            <w:pPr>
              <w:spacing w:before="0"/>
              <w:jc w:val="center"/>
              <w:rPr>
                <w:rFonts w:ascii="Arial" w:hAnsi="Arial" w:cs="Arial"/>
                <w:b/>
                <w:color w:val="000000"/>
                <w:sz w:val="18"/>
                <w:szCs w:val="18"/>
              </w:rPr>
            </w:pPr>
            <w:r w:rsidRPr="00274327">
              <w:rPr>
                <w:rFonts w:ascii="Arial" w:hAnsi="Arial" w:cs="Arial"/>
                <w:b/>
                <w:color w:val="000000"/>
                <w:sz w:val="18"/>
                <w:szCs w:val="18"/>
              </w:rPr>
              <w:lastRenderedPageBreak/>
              <w:t>Dec. Time</w:t>
            </w:r>
          </w:p>
        </w:tc>
        <w:tc>
          <w:tcPr>
            <w:tcW w:w="2552" w:type="dxa"/>
            <w:gridSpan w:val="3"/>
            <w:tcBorders>
              <w:top w:val="single" w:sz="6" w:space="0" w:color="000000"/>
              <w:left w:val="single" w:sz="12" w:space="0" w:color="000000"/>
              <w:bottom w:val="single" w:sz="12" w:space="0" w:color="000000"/>
              <w:right w:val="single" w:sz="12" w:space="0" w:color="000000"/>
            </w:tcBorders>
          </w:tcPr>
          <w:p w:rsidR="00E464AD" w:rsidRPr="00274327" w:rsidRDefault="007210AE" w:rsidP="00101AED">
            <w:pPr>
              <w:spacing w:before="0"/>
              <w:jc w:val="center"/>
              <w:rPr>
                <w:rFonts w:ascii="Arial" w:hAnsi="Arial" w:cs="Arial"/>
                <w:color w:val="000000"/>
                <w:sz w:val="18"/>
                <w:szCs w:val="18"/>
              </w:rPr>
            </w:pPr>
            <w:r>
              <w:rPr>
                <w:rFonts w:ascii="Arial" w:hAnsi="Arial" w:cs="Arial"/>
                <w:color w:val="000000"/>
                <w:sz w:val="18"/>
                <w:szCs w:val="18"/>
              </w:rPr>
              <w:t>133%</w:t>
            </w:r>
          </w:p>
        </w:tc>
        <w:tc>
          <w:tcPr>
            <w:tcW w:w="2475" w:type="dxa"/>
            <w:gridSpan w:val="3"/>
            <w:tcBorders>
              <w:top w:val="single" w:sz="6" w:space="0" w:color="000000"/>
              <w:left w:val="single" w:sz="12" w:space="0" w:color="000000"/>
              <w:bottom w:val="single" w:sz="12" w:space="0" w:color="000000"/>
              <w:right w:val="single" w:sz="12" w:space="0" w:color="000000"/>
            </w:tcBorders>
          </w:tcPr>
          <w:p w:rsidR="00E464AD" w:rsidRPr="00274327" w:rsidRDefault="00C718BF" w:rsidP="00101AED">
            <w:pPr>
              <w:spacing w:before="0"/>
              <w:jc w:val="center"/>
              <w:rPr>
                <w:rFonts w:ascii="Arial" w:hAnsi="Arial" w:cs="Arial"/>
                <w:color w:val="000000"/>
                <w:sz w:val="18"/>
                <w:szCs w:val="18"/>
              </w:rPr>
            </w:pPr>
            <w:r>
              <w:rPr>
                <w:rFonts w:ascii="Arial" w:hAnsi="Arial" w:cs="Arial"/>
                <w:color w:val="000000"/>
                <w:sz w:val="18"/>
                <w:szCs w:val="18"/>
              </w:rPr>
              <w:t>138%</w:t>
            </w:r>
          </w:p>
        </w:tc>
      </w:tr>
    </w:tbl>
    <w:p w:rsidR="008F28F4" w:rsidRDefault="008F28F4" w:rsidP="00BD1344">
      <w:pPr>
        <w:rPr>
          <w:lang w:val="en-CA"/>
        </w:rPr>
      </w:pPr>
    </w:p>
    <w:p w:rsidR="00FE233A" w:rsidRPr="00717783" w:rsidRDefault="00FE233A" w:rsidP="00FE233A">
      <w:pPr>
        <w:pStyle w:val="Heading2"/>
      </w:pPr>
      <w:r>
        <w:t>Low</w:t>
      </w:r>
      <w:r w:rsidRPr="00717783">
        <w:t>-to-</w:t>
      </w:r>
      <w:r>
        <w:t>High</w:t>
      </w:r>
      <w:r w:rsidRPr="00717783">
        <w:t xml:space="preserve"> </w:t>
      </w:r>
      <w:r>
        <w:t xml:space="preserve">Resolution </w:t>
      </w:r>
      <w:r w:rsidRPr="00717783">
        <w:t>Change :</w:t>
      </w:r>
    </w:p>
    <w:p w:rsidR="00AA6485" w:rsidRDefault="00AA6485" w:rsidP="00AA6485">
      <w:pPr>
        <w:jc w:val="both"/>
        <w:rPr>
          <w:lang w:val="en-CA"/>
        </w:rPr>
      </w:pPr>
      <w:r>
        <w:rPr>
          <w:lang w:val="en-CA"/>
        </w:rPr>
        <w:t>The results of both parts (part-1 and part-2) of the bit-stream (Low and High resolution) are presented below (without class F). The part-1 of the bit-stream is slightly different from original ARC-HM5.0 implementation since we used same filtering functions than used for inter prediction, with rounding stage performed once at last.</w:t>
      </w:r>
    </w:p>
    <w:p w:rsidR="00FE233A" w:rsidRDefault="00FE233A" w:rsidP="00FE233A">
      <w:pPr>
        <w:rPr>
          <w:lang w:val="en-CA"/>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59"/>
        <w:gridCol w:w="851"/>
        <w:gridCol w:w="850"/>
        <w:gridCol w:w="851"/>
        <w:gridCol w:w="850"/>
        <w:gridCol w:w="851"/>
        <w:gridCol w:w="774"/>
      </w:tblGrid>
      <w:tr w:rsidR="00FE233A" w:rsidRPr="00614C85" w:rsidTr="00054330">
        <w:tc>
          <w:tcPr>
            <w:tcW w:w="1559" w:type="dxa"/>
            <w:tcBorders>
              <w:top w:val="nil"/>
              <w:left w:val="nil"/>
              <w:bottom w:val="nil"/>
              <w:right w:val="single" w:sz="12" w:space="0" w:color="000000"/>
            </w:tcBorders>
          </w:tcPr>
          <w:p w:rsidR="00FE233A" w:rsidRPr="00614C85" w:rsidRDefault="00FE233A" w:rsidP="006B5E74">
            <w:pPr>
              <w:spacing w:before="0"/>
              <w:jc w:val="center"/>
              <w:rPr>
                <w:lang w:val="en-CA"/>
              </w:rPr>
            </w:pPr>
          </w:p>
        </w:tc>
        <w:tc>
          <w:tcPr>
            <w:tcW w:w="2552" w:type="dxa"/>
            <w:gridSpan w:val="3"/>
            <w:tcBorders>
              <w:top w:val="single" w:sz="12" w:space="0" w:color="000000"/>
              <w:left w:val="single" w:sz="12" w:space="0" w:color="000000"/>
              <w:bottom w:val="single" w:sz="6" w:space="0" w:color="000000"/>
              <w:right w:val="single" w:sz="12"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Random Access HE</w:t>
            </w:r>
          </w:p>
        </w:tc>
        <w:tc>
          <w:tcPr>
            <w:tcW w:w="2475" w:type="dxa"/>
            <w:gridSpan w:val="3"/>
            <w:tcBorders>
              <w:top w:val="single" w:sz="12" w:space="0" w:color="000000"/>
              <w:left w:val="single" w:sz="12" w:space="0" w:color="000000"/>
              <w:bottom w:val="single" w:sz="6" w:space="0" w:color="000000"/>
              <w:right w:val="single" w:sz="12"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Random Access LC</w:t>
            </w:r>
          </w:p>
        </w:tc>
      </w:tr>
      <w:tr w:rsidR="00FE233A" w:rsidRPr="00614C85" w:rsidTr="00054330">
        <w:tc>
          <w:tcPr>
            <w:tcW w:w="1559" w:type="dxa"/>
            <w:tcBorders>
              <w:top w:val="nil"/>
              <w:left w:val="nil"/>
              <w:bottom w:val="single" w:sz="12" w:space="0" w:color="000000"/>
              <w:right w:val="single" w:sz="12" w:space="0" w:color="000000"/>
            </w:tcBorders>
          </w:tcPr>
          <w:p w:rsidR="00FE233A" w:rsidRPr="00614C85" w:rsidRDefault="00FE233A" w:rsidP="006B5E74">
            <w:pPr>
              <w:spacing w:before="0"/>
              <w:jc w:val="center"/>
              <w:rPr>
                <w:lang w:val="en-CA"/>
              </w:rPr>
            </w:pPr>
          </w:p>
        </w:tc>
        <w:tc>
          <w:tcPr>
            <w:tcW w:w="851" w:type="dxa"/>
            <w:tcBorders>
              <w:top w:val="single" w:sz="6" w:space="0" w:color="000000"/>
              <w:left w:val="single" w:sz="12" w:space="0" w:color="000000"/>
              <w:bottom w:val="single" w:sz="12" w:space="0" w:color="000000"/>
              <w:right w:val="single" w:sz="6"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Y</w:t>
            </w:r>
          </w:p>
        </w:tc>
        <w:tc>
          <w:tcPr>
            <w:tcW w:w="850" w:type="dxa"/>
            <w:tcBorders>
              <w:top w:val="single" w:sz="6" w:space="0" w:color="000000"/>
              <w:left w:val="single" w:sz="6" w:space="0" w:color="000000"/>
              <w:bottom w:val="single" w:sz="12" w:space="0" w:color="000000"/>
              <w:right w:val="single" w:sz="6"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U</w:t>
            </w:r>
          </w:p>
        </w:tc>
        <w:tc>
          <w:tcPr>
            <w:tcW w:w="851" w:type="dxa"/>
            <w:tcBorders>
              <w:top w:val="single" w:sz="6" w:space="0" w:color="000000"/>
              <w:left w:val="single" w:sz="6" w:space="0" w:color="000000"/>
              <w:bottom w:val="single" w:sz="12" w:space="0" w:color="000000"/>
              <w:right w:val="single" w:sz="12"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V</w:t>
            </w:r>
          </w:p>
        </w:tc>
        <w:tc>
          <w:tcPr>
            <w:tcW w:w="850" w:type="dxa"/>
            <w:tcBorders>
              <w:top w:val="single" w:sz="6" w:space="0" w:color="000000"/>
              <w:left w:val="single" w:sz="12" w:space="0" w:color="000000"/>
              <w:bottom w:val="single" w:sz="12" w:space="0" w:color="000000"/>
              <w:right w:val="single" w:sz="6"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Y</w:t>
            </w:r>
          </w:p>
        </w:tc>
        <w:tc>
          <w:tcPr>
            <w:tcW w:w="851" w:type="dxa"/>
            <w:tcBorders>
              <w:top w:val="single" w:sz="6" w:space="0" w:color="000000"/>
              <w:left w:val="single" w:sz="6" w:space="0" w:color="000000"/>
              <w:bottom w:val="single" w:sz="12" w:space="0" w:color="000000"/>
              <w:right w:val="single" w:sz="6"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U</w:t>
            </w:r>
          </w:p>
        </w:tc>
        <w:tc>
          <w:tcPr>
            <w:tcW w:w="774" w:type="dxa"/>
            <w:tcBorders>
              <w:top w:val="single" w:sz="6" w:space="0" w:color="000000"/>
              <w:left w:val="single" w:sz="6" w:space="0" w:color="000000"/>
              <w:bottom w:val="single" w:sz="12" w:space="0" w:color="000000"/>
              <w:right w:val="single" w:sz="12"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V</w:t>
            </w:r>
          </w:p>
        </w:tc>
      </w:tr>
      <w:tr w:rsidR="006B5E74" w:rsidRPr="00614C85" w:rsidTr="00054330">
        <w:tc>
          <w:tcPr>
            <w:tcW w:w="1559" w:type="dxa"/>
            <w:tcBorders>
              <w:top w:val="single" w:sz="12" w:space="0" w:color="000000"/>
              <w:left w:val="single" w:sz="12" w:space="0" w:color="000000"/>
              <w:bottom w:val="single" w:sz="6" w:space="0" w:color="000000"/>
              <w:right w:val="single" w:sz="12" w:space="0" w:color="000000"/>
            </w:tcBorders>
            <w:shd w:val="pct5" w:color="auto" w:fill="auto"/>
          </w:tcPr>
          <w:p w:rsidR="006B5E74" w:rsidRPr="00274327" w:rsidRDefault="006B5E74" w:rsidP="00274327">
            <w:pPr>
              <w:spacing w:before="0"/>
              <w:jc w:val="center"/>
              <w:rPr>
                <w:rFonts w:ascii="Arial" w:hAnsi="Arial" w:cs="Arial"/>
                <w:b/>
                <w:color w:val="000000"/>
                <w:sz w:val="18"/>
                <w:szCs w:val="18"/>
              </w:rPr>
            </w:pPr>
            <w:r w:rsidRPr="00274327">
              <w:rPr>
                <w:rFonts w:ascii="Arial" w:hAnsi="Arial" w:cs="Arial"/>
                <w:b/>
                <w:color w:val="000000"/>
                <w:sz w:val="18"/>
                <w:szCs w:val="18"/>
              </w:rPr>
              <w:t>Class A</w:t>
            </w:r>
          </w:p>
        </w:tc>
        <w:tc>
          <w:tcPr>
            <w:tcW w:w="851" w:type="dxa"/>
            <w:tcBorders>
              <w:top w:val="single" w:sz="12" w:space="0" w:color="000000"/>
              <w:left w:val="single" w:sz="12"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-0,1%</w:t>
            </w:r>
          </w:p>
        </w:tc>
        <w:tc>
          <w:tcPr>
            <w:tcW w:w="850" w:type="dxa"/>
            <w:tcBorders>
              <w:top w:val="single" w:sz="12" w:space="0" w:color="000000"/>
              <w:left w:val="single" w:sz="6"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-0,2%</w:t>
            </w:r>
          </w:p>
        </w:tc>
        <w:tc>
          <w:tcPr>
            <w:tcW w:w="851" w:type="dxa"/>
            <w:tcBorders>
              <w:top w:val="single" w:sz="12" w:space="0" w:color="000000"/>
              <w:left w:val="single" w:sz="6" w:space="0" w:color="000000"/>
              <w:bottom w:val="single" w:sz="6" w:space="0" w:color="000000"/>
              <w:right w:val="single" w:sz="12"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-0,6%</w:t>
            </w:r>
          </w:p>
        </w:tc>
        <w:tc>
          <w:tcPr>
            <w:tcW w:w="850" w:type="dxa"/>
            <w:tcBorders>
              <w:top w:val="single" w:sz="12" w:space="0" w:color="000000"/>
              <w:left w:val="single" w:sz="12"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-0,1%</w:t>
            </w:r>
          </w:p>
        </w:tc>
        <w:tc>
          <w:tcPr>
            <w:tcW w:w="851" w:type="dxa"/>
            <w:tcBorders>
              <w:top w:val="single" w:sz="12" w:space="0" w:color="000000"/>
              <w:left w:val="single" w:sz="6"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-0,9%</w:t>
            </w:r>
          </w:p>
        </w:tc>
        <w:tc>
          <w:tcPr>
            <w:tcW w:w="774" w:type="dxa"/>
            <w:tcBorders>
              <w:top w:val="single" w:sz="12" w:space="0" w:color="000000"/>
              <w:left w:val="single" w:sz="6" w:space="0" w:color="000000"/>
              <w:bottom w:val="single" w:sz="6" w:space="0" w:color="000000"/>
              <w:right w:val="single" w:sz="12"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-0,8%</w:t>
            </w:r>
          </w:p>
        </w:tc>
      </w:tr>
      <w:tr w:rsidR="006B5E74" w:rsidRPr="00614C85" w:rsidTr="00054330">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6B5E74" w:rsidRPr="00274327" w:rsidRDefault="006B5E74" w:rsidP="00274327">
            <w:pPr>
              <w:spacing w:before="0"/>
              <w:jc w:val="center"/>
              <w:rPr>
                <w:rFonts w:ascii="Arial" w:hAnsi="Arial" w:cs="Arial"/>
                <w:b/>
                <w:color w:val="000000"/>
                <w:sz w:val="18"/>
                <w:szCs w:val="18"/>
              </w:rPr>
            </w:pPr>
            <w:r w:rsidRPr="00274327">
              <w:rPr>
                <w:rFonts w:ascii="Arial" w:hAnsi="Arial" w:cs="Arial"/>
                <w:b/>
                <w:color w:val="000000"/>
                <w:sz w:val="18"/>
                <w:szCs w:val="18"/>
              </w:rPr>
              <w:t>Class B</w:t>
            </w:r>
          </w:p>
        </w:tc>
        <w:tc>
          <w:tcPr>
            <w:tcW w:w="851" w:type="dxa"/>
            <w:tcBorders>
              <w:top w:val="single" w:sz="6" w:space="0" w:color="000000"/>
              <w:left w:val="single" w:sz="12"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-0,3%</w:t>
            </w:r>
          </w:p>
        </w:tc>
        <w:tc>
          <w:tcPr>
            <w:tcW w:w="850" w:type="dxa"/>
            <w:tcBorders>
              <w:top w:val="single" w:sz="6" w:space="0" w:color="000000"/>
              <w:left w:val="single" w:sz="6"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-1,2%</w:t>
            </w:r>
          </w:p>
        </w:tc>
        <w:tc>
          <w:tcPr>
            <w:tcW w:w="851" w:type="dxa"/>
            <w:tcBorders>
              <w:top w:val="single" w:sz="6" w:space="0" w:color="000000"/>
              <w:left w:val="single" w:sz="6" w:space="0" w:color="000000"/>
              <w:bottom w:val="single" w:sz="6" w:space="0" w:color="000000"/>
              <w:right w:val="single" w:sz="12"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-1,0%</w:t>
            </w:r>
          </w:p>
        </w:tc>
        <w:tc>
          <w:tcPr>
            <w:tcW w:w="850" w:type="dxa"/>
            <w:tcBorders>
              <w:top w:val="single" w:sz="6" w:space="0" w:color="000000"/>
              <w:left w:val="single" w:sz="12"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-0,5%</w:t>
            </w:r>
          </w:p>
        </w:tc>
        <w:tc>
          <w:tcPr>
            <w:tcW w:w="851" w:type="dxa"/>
            <w:tcBorders>
              <w:top w:val="single" w:sz="6" w:space="0" w:color="000000"/>
              <w:left w:val="single" w:sz="6"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-0,9%</w:t>
            </w:r>
          </w:p>
        </w:tc>
        <w:tc>
          <w:tcPr>
            <w:tcW w:w="774" w:type="dxa"/>
            <w:tcBorders>
              <w:top w:val="single" w:sz="6" w:space="0" w:color="000000"/>
              <w:left w:val="single" w:sz="6" w:space="0" w:color="000000"/>
              <w:bottom w:val="single" w:sz="6" w:space="0" w:color="000000"/>
              <w:right w:val="single" w:sz="12"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-0,5%</w:t>
            </w:r>
          </w:p>
        </w:tc>
      </w:tr>
      <w:tr w:rsidR="006B5E74" w:rsidRPr="00614C85" w:rsidTr="00054330">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6B5E74" w:rsidRPr="00274327" w:rsidRDefault="006B5E74" w:rsidP="00274327">
            <w:pPr>
              <w:spacing w:before="0"/>
              <w:jc w:val="center"/>
              <w:rPr>
                <w:rFonts w:ascii="Arial" w:hAnsi="Arial" w:cs="Arial"/>
                <w:b/>
                <w:color w:val="000000"/>
                <w:sz w:val="18"/>
                <w:szCs w:val="18"/>
              </w:rPr>
            </w:pPr>
            <w:r w:rsidRPr="00274327">
              <w:rPr>
                <w:rFonts w:ascii="Arial" w:hAnsi="Arial" w:cs="Arial"/>
                <w:b/>
                <w:color w:val="000000"/>
                <w:sz w:val="18"/>
                <w:szCs w:val="18"/>
              </w:rPr>
              <w:t>Class C</w:t>
            </w:r>
          </w:p>
        </w:tc>
        <w:tc>
          <w:tcPr>
            <w:tcW w:w="851" w:type="dxa"/>
            <w:tcBorders>
              <w:top w:val="single" w:sz="6" w:space="0" w:color="000000"/>
              <w:left w:val="single" w:sz="12"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-0,2%</w:t>
            </w:r>
          </w:p>
        </w:tc>
        <w:tc>
          <w:tcPr>
            <w:tcW w:w="850" w:type="dxa"/>
            <w:tcBorders>
              <w:top w:val="single" w:sz="6" w:space="0" w:color="000000"/>
              <w:left w:val="single" w:sz="6"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-0,7%</w:t>
            </w:r>
          </w:p>
        </w:tc>
        <w:tc>
          <w:tcPr>
            <w:tcW w:w="851" w:type="dxa"/>
            <w:tcBorders>
              <w:top w:val="single" w:sz="6" w:space="0" w:color="000000"/>
              <w:left w:val="single" w:sz="6" w:space="0" w:color="000000"/>
              <w:bottom w:val="single" w:sz="6" w:space="0" w:color="000000"/>
              <w:right w:val="single" w:sz="12"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-0,2%</w:t>
            </w:r>
          </w:p>
        </w:tc>
        <w:tc>
          <w:tcPr>
            <w:tcW w:w="850" w:type="dxa"/>
            <w:tcBorders>
              <w:top w:val="single" w:sz="6" w:space="0" w:color="000000"/>
              <w:left w:val="single" w:sz="12"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-0,1%</w:t>
            </w:r>
          </w:p>
        </w:tc>
        <w:tc>
          <w:tcPr>
            <w:tcW w:w="851" w:type="dxa"/>
            <w:tcBorders>
              <w:top w:val="single" w:sz="6" w:space="0" w:color="000000"/>
              <w:left w:val="single" w:sz="6"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-1,1%</w:t>
            </w:r>
          </w:p>
        </w:tc>
        <w:tc>
          <w:tcPr>
            <w:tcW w:w="774" w:type="dxa"/>
            <w:tcBorders>
              <w:top w:val="single" w:sz="6" w:space="0" w:color="000000"/>
              <w:left w:val="single" w:sz="6" w:space="0" w:color="000000"/>
              <w:bottom w:val="single" w:sz="6" w:space="0" w:color="000000"/>
              <w:right w:val="single" w:sz="12"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-1,2%</w:t>
            </w:r>
          </w:p>
        </w:tc>
      </w:tr>
      <w:tr w:rsidR="006B5E74" w:rsidRPr="00614C85" w:rsidTr="00054330">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6B5E74" w:rsidRPr="00274327" w:rsidRDefault="006B5E74" w:rsidP="00274327">
            <w:pPr>
              <w:spacing w:before="0"/>
              <w:jc w:val="center"/>
              <w:rPr>
                <w:rFonts w:ascii="Arial" w:hAnsi="Arial" w:cs="Arial"/>
                <w:b/>
                <w:color w:val="000000"/>
                <w:sz w:val="18"/>
                <w:szCs w:val="18"/>
              </w:rPr>
            </w:pPr>
            <w:r w:rsidRPr="00274327">
              <w:rPr>
                <w:rFonts w:ascii="Arial" w:hAnsi="Arial" w:cs="Arial"/>
                <w:b/>
                <w:color w:val="000000"/>
                <w:sz w:val="18"/>
                <w:szCs w:val="18"/>
              </w:rPr>
              <w:t>Class D</w:t>
            </w:r>
          </w:p>
        </w:tc>
        <w:tc>
          <w:tcPr>
            <w:tcW w:w="851" w:type="dxa"/>
            <w:tcBorders>
              <w:top w:val="single" w:sz="6" w:space="0" w:color="000000"/>
              <w:left w:val="single" w:sz="12"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-0,2%</w:t>
            </w:r>
          </w:p>
        </w:tc>
        <w:tc>
          <w:tcPr>
            <w:tcW w:w="850" w:type="dxa"/>
            <w:tcBorders>
              <w:top w:val="single" w:sz="6" w:space="0" w:color="000000"/>
              <w:left w:val="single" w:sz="6"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0,3%</w:t>
            </w:r>
          </w:p>
        </w:tc>
        <w:tc>
          <w:tcPr>
            <w:tcW w:w="851" w:type="dxa"/>
            <w:tcBorders>
              <w:top w:val="single" w:sz="6" w:space="0" w:color="000000"/>
              <w:left w:val="single" w:sz="6" w:space="0" w:color="000000"/>
              <w:bottom w:val="single" w:sz="6" w:space="0" w:color="000000"/>
              <w:right w:val="single" w:sz="12"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1,4%</w:t>
            </w:r>
          </w:p>
        </w:tc>
        <w:tc>
          <w:tcPr>
            <w:tcW w:w="850" w:type="dxa"/>
            <w:tcBorders>
              <w:top w:val="single" w:sz="6" w:space="0" w:color="000000"/>
              <w:left w:val="single" w:sz="12"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0,0%</w:t>
            </w:r>
          </w:p>
        </w:tc>
        <w:tc>
          <w:tcPr>
            <w:tcW w:w="851" w:type="dxa"/>
            <w:tcBorders>
              <w:top w:val="single" w:sz="6" w:space="0" w:color="000000"/>
              <w:left w:val="single" w:sz="6"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-0,1%</w:t>
            </w:r>
          </w:p>
        </w:tc>
        <w:tc>
          <w:tcPr>
            <w:tcW w:w="774" w:type="dxa"/>
            <w:tcBorders>
              <w:top w:val="single" w:sz="6" w:space="0" w:color="000000"/>
              <w:left w:val="single" w:sz="6" w:space="0" w:color="000000"/>
              <w:bottom w:val="single" w:sz="6" w:space="0" w:color="000000"/>
              <w:right w:val="single" w:sz="12"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-1,0%</w:t>
            </w:r>
          </w:p>
        </w:tc>
      </w:tr>
      <w:tr w:rsidR="00E464AD" w:rsidRPr="00614C85" w:rsidTr="00054330">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E464AD" w:rsidRPr="00274327" w:rsidRDefault="00E464AD" w:rsidP="00274327">
            <w:pPr>
              <w:spacing w:before="0"/>
              <w:jc w:val="center"/>
              <w:rPr>
                <w:rFonts w:ascii="Arial" w:hAnsi="Arial" w:cs="Arial"/>
                <w:b/>
                <w:color w:val="000000"/>
                <w:sz w:val="18"/>
                <w:szCs w:val="18"/>
              </w:rPr>
            </w:pPr>
            <w:r w:rsidRPr="00274327">
              <w:rPr>
                <w:rFonts w:ascii="Arial" w:hAnsi="Arial" w:cs="Arial"/>
                <w:b/>
                <w:color w:val="000000"/>
                <w:sz w:val="18"/>
                <w:szCs w:val="18"/>
              </w:rPr>
              <w:t>Class E</w:t>
            </w:r>
          </w:p>
        </w:tc>
        <w:tc>
          <w:tcPr>
            <w:tcW w:w="851" w:type="dxa"/>
            <w:tcBorders>
              <w:top w:val="single" w:sz="6" w:space="0" w:color="000000"/>
              <w:left w:val="single" w:sz="12" w:space="0" w:color="000000"/>
              <w:bottom w:val="single" w:sz="6" w:space="0" w:color="000000"/>
              <w:right w:val="single" w:sz="6" w:space="0" w:color="000000"/>
            </w:tcBorders>
            <w:shd w:val="pct20" w:color="auto" w:fill="auto"/>
            <w:vAlign w:val="bottom"/>
          </w:tcPr>
          <w:p w:rsidR="00E464AD" w:rsidRPr="00274327" w:rsidRDefault="00E464AD" w:rsidP="00274327">
            <w:pPr>
              <w:spacing w:before="0"/>
              <w:jc w:val="center"/>
              <w:rPr>
                <w:rFonts w:ascii="Arial" w:hAnsi="Arial" w:cs="Arial"/>
                <w:color w:val="000000"/>
                <w:sz w:val="18"/>
                <w:szCs w:val="18"/>
              </w:rPr>
            </w:pPr>
          </w:p>
        </w:tc>
        <w:tc>
          <w:tcPr>
            <w:tcW w:w="850" w:type="dxa"/>
            <w:tcBorders>
              <w:top w:val="single" w:sz="6" w:space="0" w:color="000000"/>
              <w:left w:val="single" w:sz="6" w:space="0" w:color="000000"/>
              <w:bottom w:val="single" w:sz="6" w:space="0" w:color="000000"/>
              <w:right w:val="single" w:sz="6" w:space="0" w:color="000000"/>
            </w:tcBorders>
            <w:shd w:val="pct20" w:color="auto" w:fill="auto"/>
            <w:vAlign w:val="bottom"/>
          </w:tcPr>
          <w:p w:rsidR="00E464AD" w:rsidRPr="00274327" w:rsidRDefault="00E464AD" w:rsidP="00274327">
            <w:pPr>
              <w:spacing w:before="0"/>
              <w:jc w:val="center"/>
              <w:rPr>
                <w:rFonts w:ascii="Arial" w:hAnsi="Arial" w:cs="Arial"/>
                <w:color w:val="000000"/>
                <w:sz w:val="18"/>
                <w:szCs w:val="18"/>
              </w:rPr>
            </w:pPr>
          </w:p>
        </w:tc>
        <w:tc>
          <w:tcPr>
            <w:tcW w:w="851" w:type="dxa"/>
            <w:tcBorders>
              <w:top w:val="single" w:sz="6" w:space="0" w:color="000000"/>
              <w:left w:val="single" w:sz="6" w:space="0" w:color="000000"/>
              <w:bottom w:val="single" w:sz="6" w:space="0" w:color="000000"/>
              <w:right w:val="single" w:sz="12" w:space="0" w:color="000000"/>
            </w:tcBorders>
            <w:shd w:val="pct20" w:color="auto" w:fill="auto"/>
            <w:vAlign w:val="bottom"/>
          </w:tcPr>
          <w:p w:rsidR="00E464AD" w:rsidRPr="00274327" w:rsidRDefault="00E464AD" w:rsidP="00274327">
            <w:pPr>
              <w:spacing w:before="0"/>
              <w:jc w:val="center"/>
              <w:rPr>
                <w:rFonts w:ascii="Arial" w:hAnsi="Arial" w:cs="Arial"/>
                <w:color w:val="000000"/>
                <w:sz w:val="18"/>
                <w:szCs w:val="18"/>
              </w:rPr>
            </w:pPr>
          </w:p>
        </w:tc>
        <w:tc>
          <w:tcPr>
            <w:tcW w:w="850" w:type="dxa"/>
            <w:tcBorders>
              <w:top w:val="single" w:sz="6" w:space="0" w:color="000000"/>
              <w:left w:val="single" w:sz="12" w:space="0" w:color="000000"/>
              <w:bottom w:val="single" w:sz="6" w:space="0" w:color="000000"/>
              <w:right w:val="single" w:sz="6" w:space="0" w:color="000000"/>
            </w:tcBorders>
            <w:shd w:val="pct20" w:color="auto" w:fill="auto"/>
          </w:tcPr>
          <w:p w:rsidR="00E464AD" w:rsidRPr="00274327" w:rsidRDefault="00E464AD" w:rsidP="00274327">
            <w:pPr>
              <w:spacing w:before="0"/>
              <w:jc w:val="center"/>
              <w:rPr>
                <w:rFonts w:ascii="Arial" w:hAnsi="Arial" w:cs="Arial"/>
                <w:sz w:val="18"/>
                <w:szCs w:val="18"/>
                <w:lang w:val="en-CA"/>
              </w:rPr>
            </w:pPr>
          </w:p>
        </w:tc>
        <w:tc>
          <w:tcPr>
            <w:tcW w:w="851" w:type="dxa"/>
            <w:tcBorders>
              <w:top w:val="single" w:sz="6" w:space="0" w:color="000000"/>
              <w:left w:val="single" w:sz="6" w:space="0" w:color="000000"/>
              <w:bottom w:val="single" w:sz="6" w:space="0" w:color="000000"/>
              <w:right w:val="single" w:sz="6" w:space="0" w:color="000000"/>
            </w:tcBorders>
            <w:shd w:val="pct20" w:color="auto" w:fill="auto"/>
          </w:tcPr>
          <w:p w:rsidR="00E464AD" w:rsidRPr="00274327" w:rsidRDefault="00E464AD" w:rsidP="00274327">
            <w:pPr>
              <w:spacing w:before="0"/>
              <w:jc w:val="center"/>
              <w:rPr>
                <w:rFonts w:ascii="Arial" w:hAnsi="Arial" w:cs="Arial"/>
                <w:sz w:val="18"/>
                <w:szCs w:val="18"/>
                <w:lang w:val="en-CA"/>
              </w:rPr>
            </w:pPr>
          </w:p>
        </w:tc>
        <w:tc>
          <w:tcPr>
            <w:tcW w:w="774" w:type="dxa"/>
            <w:tcBorders>
              <w:top w:val="single" w:sz="6" w:space="0" w:color="000000"/>
              <w:left w:val="single" w:sz="6" w:space="0" w:color="000000"/>
              <w:bottom w:val="single" w:sz="6" w:space="0" w:color="000000"/>
              <w:right w:val="single" w:sz="12" w:space="0" w:color="000000"/>
            </w:tcBorders>
            <w:shd w:val="pct20" w:color="auto" w:fill="auto"/>
          </w:tcPr>
          <w:p w:rsidR="00E464AD" w:rsidRPr="00274327" w:rsidRDefault="00E464AD" w:rsidP="00274327">
            <w:pPr>
              <w:spacing w:before="0"/>
              <w:jc w:val="center"/>
              <w:rPr>
                <w:rFonts w:ascii="Arial" w:hAnsi="Arial" w:cs="Arial"/>
                <w:sz w:val="18"/>
                <w:szCs w:val="18"/>
                <w:lang w:val="en-CA"/>
              </w:rPr>
            </w:pPr>
          </w:p>
        </w:tc>
      </w:tr>
      <w:tr w:rsidR="006B5E74" w:rsidRPr="00614C85" w:rsidTr="00054330">
        <w:tc>
          <w:tcPr>
            <w:tcW w:w="1559" w:type="dxa"/>
            <w:tcBorders>
              <w:top w:val="single" w:sz="6" w:space="0" w:color="000000"/>
              <w:left w:val="single" w:sz="12" w:space="0" w:color="000000"/>
              <w:bottom w:val="single" w:sz="12" w:space="0" w:color="000000"/>
              <w:right w:val="single" w:sz="12" w:space="0" w:color="000000"/>
            </w:tcBorders>
            <w:shd w:val="pct5" w:color="auto" w:fill="auto"/>
          </w:tcPr>
          <w:p w:rsidR="006B5E74" w:rsidRPr="00274327" w:rsidRDefault="006B5E74" w:rsidP="00274327">
            <w:pPr>
              <w:spacing w:before="0"/>
              <w:jc w:val="center"/>
              <w:rPr>
                <w:rFonts w:ascii="Arial" w:hAnsi="Arial" w:cs="Arial"/>
                <w:b/>
                <w:color w:val="000000"/>
                <w:sz w:val="18"/>
                <w:szCs w:val="18"/>
              </w:rPr>
            </w:pPr>
            <w:r w:rsidRPr="00274327">
              <w:rPr>
                <w:rFonts w:ascii="Arial" w:hAnsi="Arial" w:cs="Arial"/>
                <w:b/>
                <w:color w:val="000000"/>
                <w:sz w:val="18"/>
                <w:szCs w:val="18"/>
              </w:rPr>
              <w:t>Class F</w:t>
            </w:r>
          </w:p>
        </w:tc>
        <w:tc>
          <w:tcPr>
            <w:tcW w:w="851" w:type="dxa"/>
            <w:tcBorders>
              <w:top w:val="single" w:sz="6" w:space="0" w:color="000000"/>
              <w:left w:val="single" w:sz="12" w:space="0" w:color="000000"/>
              <w:bottom w:val="single" w:sz="12"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0,0%</w:t>
            </w:r>
          </w:p>
        </w:tc>
        <w:tc>
          <w:tcPr>
            <w:tcW w:w="850" w:type="dxa"/>
            <w:tcBorders>
              <w:top w:val="single" w:sz="6" w:space="0" w:color="000000"/>
              <w:left w:val="single" w:sz="6" w:space="0" w:color="000000"/>
              <w:bottom w:val="single" w:sz="12"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0,0%</w:t>
            </w:r>
          </w:p>
        </w:tc>
        <w:tc>
          <w:tcPr>
            <w:tcW w:w="851" w:type="dxa"/>
            <w:tcBorders>
              <w:top w:val="single" w:sz="6" w:space="0" w:color="000000"/>
              <w:left w:val="single" w:sz="6" w:space="0" w:color="000000"/>
              <w:bottom w:val="single" w:sz="12" w:space="0" w:color="000000"/>
              <w:right w:val="single" w:sz="12"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-0,9%</w:t>
            </w:r>
          </w:p>
        </w:tc>
        <w:tc>
          <w:tcPr>
            <w:tcW w:w="850" w:type="dxa"/>
            <w:tcBorders>
              <w:top w:val="single" w:sz="6" w:space="0" w:color="000000"/>
              <w:left w:val="single" w:sz="12" w:space="0" w:color="000000"/>
              <w:bottom w:val="single" w:sz="12"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0,2%</w:t>
            </w:r>
          </w:p>
        </w:tc>
        <w:tc>
          <w:tcPr>
            <w:tcW w:w="851" w:type="dxa"/>
            <w:tcBorders>
              <w:top w:val="single" w:sz="6" w:space="0" w:color="000000"/>
              <w:left w:val="single" w:sz="6" w:space="0" w:color="000000"/>
              <w:bottom w:val="single" w:sz="12"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0,6%</w:t>
            </w:r>
          </w:p>
        </w:tc>
        <w:tc>
          <w:tcPr>
            <w:tcW w:w="774" w:type="dxa"/>
            <w:tcBorders>
              <w:top w:val="single" w:sz="6" w:space="0" w:color="000000"/>
              <w:left w:val="single" w:sz="6" w:space="0" w:color="000000"/>
              <w:bottom w:val="single" w:sz="12" w:space="0" w:color="000000"/>
              <w:right w:val="single" w:sz="12"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-0,9%</w:t>
            </w:r>
          </w:p>
        </w:tc>
      </w:tr>
      <w:tr w:rsidR="006B5E74" w:rsidRPr="00614C85" w:rsidTr="00054330">
        <w:tc>
          <w:tcPr>
            <w:tcW w:w="1559" w:type="dxa"/>
            <w:tcBorders>
              <w:top w:val="single" w:sz="12" w:space="0" w:color="000000"/>
              <w:left w:val="single" w:sz="12" w:space="0" w:color="000000"/>
              <w:bottom w:val="single" w:sz="6" w:space="0" w:color="000000"/>
              <w:right w:val="single" w:sz="12" w:space="0" w:color="000000"/>
            </w:tcBorders>
            <w:shd w:val="pct5" w:color="auto" w:fill="auto"/>
          </w:tcPr>
          <w:p w:rsidR="006B5E74" w:rsidRPr="00274327" w:rsidRDefault="006B5E74" w:rsidP="00274327">
            <w:pPr>
              <w:spacing w:before="0"/>
              <w:jc w:val="center"/>
              <w:rPr>
                <w:rFonts w:ascii="Arial" w:hAnsi="Arial" w:cs="Arial"/>
                <w:b/>
                <w:color w:val="000000"/>
                <w:sz w:val="18"/>
                <w:szCs w:val="18"/>
              </w:rPr>
            </w:pPr>
            <w:r w:rsidRPr="00274327">
              <w:rPr>
                <w:rFonts w:ascii="Arial" w:hAnsi="Arial" w:cs="Arial"/>
                <w:b/>
                <w:color w:val="000000"/>
                <w:sz w:val="18"/>
                <w:szCs w:val="18"/>
              </w:rPr>
              <w:t>Overall</w:t>
            </w:r>
          </w:p>
        </w:tc>
        <w:tc>
          <w:tcPr>
            <w:tcW w:w="851" w:type="dxa"/>
            <w:tcBorders>
              <w:top w:val="single" w:sz="12" w:space="0" w:color="000000"/>
              <w:left w:val="single" w:sz="12"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-0,2%</w:t>
            </w:r>
          </w:p>
        </w:tc>
        <w:tc>
          <w:tcPr>
            <w:tcW w:w="850" w:type="dxa"/>
            <w:tcBorders>
              <w:top w:val="single" w:sz="12" w:space="0" w:color="000000"/>
              <w:left w:val="single" w:sz="6"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-0,5%</w:t>
            </w:r>
          </w:p>
        </w:tc>
        <w:tc>
          <w:tcPr>
            <w:tcW w:w="851" w:type="dxa"/>
            <w:tcBorders>
              <w:top w:val="single" w:sz="12" w:space="0" w:color="000000"/>
              <w:left w:val="single" w:sz="6" w:space="0" w:color="000000"/>
              <w:bottom w:val="single" w:sz="6" w:space="0" w:color="000000"/>
              <w:right w:val="single" w:sz="12"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-0,1%</w:t>
            </w:r>
          </w:p>
        </w:tc>
        <w:tc>
          <w:tcPr>
            <w:tcW w:w="850" w:type="dxa"/>
            <w:tcBorders>
              <w:top w:val="single" w:sz="12" w:space="0" w:color="000000"/>
              <w:left w:val="single" w:sz="12"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-0,2%</w:t>
            </w:r>
          </w:p>
        </w:tc>
        <w:tc>
          <w:tcPr>
            <w:tcW w:w="851" w:type="dxa"/>
            <w:tcBorders>
              <w:top w:val="single" w:sz="12" w:space="0" w:color="000000"/>
              <w:left w:val="single" w:sz="6" w:space="0" w:color="000000"/>
              <w:bottom w:val="single" w:sz="6" w:space="0" w:color="000000"/>
              <w:right w:val="single" w:sz="6"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-0,7%</w:t>
            </w:r>
          </w:p>
        </w:tc>
        <w:tc>
          <w:tcPr>
            <w:tcW w:w="774" w:type="dxa"/>
            <w:tcBorders>
              <w:top w:val="single" w:sz="12" w:space="0" w:color="000000"/>
              <w:left w:val="single" w:sz="6" w:space="0" w:color="000000"/>
              <w:bottom w:val="single" w:sz="6" w:space="0" w:color="000000"/>
              <w:right w:val="single" w:sz="12" w:space="0" w:color="000000"/>
            </w:tcBorders>
            <w:vAlign w:val="bottom"/>
          </w:tcPr>
          <w:p w:rsidR="006B5E74"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-0,9%</w:t>
            </w:r>
          </w:p>
        </w:tc>
      </w:tr>
      <w:tr w:rsidR="006B5E74" w:rsidRPr="00614C85" w:rsidTr="00054330">
        <w:tc>
          <w:tcPr>
            <w:tcW w:w="1559" w:type="dxa"/>
            <w:tcBorders>
              <w:top w:val="single" w:sz="6" w:space="0" w:color="000000"/>
              <w:left w:val="single" w:sz="12" w:space="0" w:color="000000"/>
              <w:bottom w:val="single" w:sz="12" w:space="0" w:color="000000"/>
              <w:right w:val="single" w:sz="12" w:space="0" w:color="000000"/>
            </w:tcBorders>
            <w:shd w:val="pct5" w:color="auto" w:fill="auto"/>
          </w:tcPr>
          <w:p w:rsidR="006B5E74" w:rsidRPr="00274327" w:rsidRDefault="006B5E74" w:rsidP="00274327">
            <w:pPr>
              <w:spacing w:before="0"/>
              <w:jc w:val="center"/>
              <w:rPr>
                <w:rFonts w:ascii="Arial" w:hAnsi="Arial" w:cs="Arial"/>
                <w:b/>
                <w:color w:val="000000"/>
                <w:sz w:val="18"/>
                <w:szCs w:val="18"/>
              </w:rPr>
            </w:pPr>
          </w:p>
        </w:tc>
        <w:tc>
          <w:tcPr>
            <w:tcW w:w="851" w:type="dxa"/>
            <w:tcBorders>
              <w:top w:val="single" w:sz="6" w:space="0" w:color="000000"/>
              <w:left w:val="single" w:sz="12" w:space="0" w:color="000000"/>
              <w:bottom w:val="single" w:sz="12" w:space="0" w:color="000000"/>
              <w:right w:val="single" w:sz="6" w:space="0" w:color="000000"/>
            </w:tcBorders>
            <w:vAlign w:val="bottom"/>
          </w:tcPr>
          <w:p w:rsidR="006B5E74" w:rsidRPr="00274327" w:rsidRDefault="006B5E74" w:rsidP="00274327">
            <w:pPr>
              <w:spacing w:before="0"/>
              <w:jc w:val="center"/>
              <w:rPr>
                <w:rFonts w:ascii="Arial" w:hAnsi="Arial" w:cs="Arial"/>
                <w:color w:val="808080"/>
                <w:sz w:val="18"/>
                <w:szCs w:val="18"/>
              </w:rPr>
            </w:pPr>
            <w:r w:rsidRPr="00274327">
              <w:rPr>
                <w:rFonts w:ascii="Arial" w:hAnsi="Arial" w:cs="Arial"/>
                <w:color w:val="808080"/>
                <w:sz w:val="18"/>
                <w:szCs w:val="18"/>
              </w:rPr>
              <w:t>-0,2%</w:t>
            </w:r>
          </w:p>
        </w:tc>
        <w:tc>
          <w:tcPr>
            <w:tcW w:w="850" w:type="dxa"/>
            <w:tcBorders>
              <w:top w:val="single" w:sz="6" w:space="0" w:color="000000"/>
              <w:left w:val="single" w:sz="6" w:space="0" w:color="000000"/>
              <w:bottom w:val="single" w:sz="12" w:space="0" w:color="000000"/>
              <w:right w:val="single" w:sz="6" w:space="0" w:color="000000"/>
            </w:tcBorders>
            <w:vAlign w:val="bottom"/>
          </w:tcPr>
          <w:p w:rsidR="006B5E74" w:rsidRPr="00274327" w:rsidRDefault="006B5E74" w:rsidP="00274327">
            <w:pPr>
              <w:spacing w:before="0"/>
              <w:jc w:val="center"/>
              <w:rPr>
                <w:rFonts w:ascii="Arial" w:hAnsi="Arial" w:cs="Arial"/>
                <w:color w:val="808080"/>
                <w:sz w:val="18"/>
                <w:szCs w:val="18"/>
              </w:rPr>
            </w:pPr>
            <w:r w:rsidRPr="00274327">
              <w:rPr>
                <w:rFonts w:ascii="Arial" w:hAnsi="Arial" w:cs="Arial"/>
                <w:color w:val="808080"/>
                <w:sz w:val="18"/>
                <w:szCs w:val="18"/>
              </w:rPr>
              <w:t>-0,9%</w:t>
            </w:r>
          </w:p>
        </w:tc>
        <w:tc>
          <w:tcPr>
            <w:tcW w:w="851" w:type="dxa"/>
            <w:tcBorders>
              <w:top w:val="single" w:sz="6" w:space="0" w:color="000000"/>
              <w:left w:val="single" w:sz="6" w:space="0" w:color="000000"/>
              <w:bottom w:val="single" w:sz="12" w:space="0" w:color="000000"/>
              <w:right w:val="single" w:sz="12" w:space="0" w:color="000000"/>
            </w:tcBorders>
            <w:vAlign w:val="bottom"/>
          </w:tcPr>
          <w:p w:rsidR="006B5E74" w:rsidRPr="00274327" w:rsidRDefault="006B5E74" w:rsidP="00274327">
            <w:pPr>
              <w:spacing w:before="0"/>
              <w:jc w:val="center"/>
              <w:rPr>
                <w:rFonts w:ascii="Arial" w:hAnsi="Arial" w:cs="Arial"/>
                <w:color w:val="808080"/>
                <w:sz w:val="18"/>
                <w:szCs w:val="18"/>
              </w:rPr>
            </w:pPr>
            <w:r w:rsidRPr="00274327">
              <w:rPr>
                <w:rFonts w:ascii="Arial" w:hAnsi="Arial" w:cs="Arial"/>
                <w:color w:val="808080"/>
                <w:sz w:val="18"/>
                <w:szCs w:val="18"/>
              </w:rPr>
              <w:t>0,3%</w:t>
            </w:r>
          </w:p>
        </w:tc>
        <w:tc>
          <w:tcPr>
            <w:tcW w:w="850" w:type="dxa"/>
            <w:tcBorders>
              <w:top w:val="single" w:sz="6" w:space="0" w:color="000000"/>
              <w:left w:val="single" w:sz="12" w:space="0" w:color="000000"/>
              <w:bottom w:val="single" w:sz="12" w:space="0" w:color="000000"/>
              <w:right w:val="single" w:sz="6" w:space="0" w:color="000000"/>
            </w:tcBorders>
            <w:vAlign w:val="bottom"/>
          </w:tcPr>
          <w:p w:rsidR="006B5E74" w:rsidRPr="00274327" w:rsidRDefault="006B5E74" w:rsidP="00274327">
            <w:pPr>
              <w:spacing w:before="0"/>
              <w:jc w:val="center"/>
              <w:rPr>
                <w:rFonts w:ascii="Arial" w:hAnsi="Arial" w:cs="Arial"/>
                <w:color w:val="808080"/>
                <w:sz w:val="18"/>
                <w:szCs w:val="18"/>
              </w:rPr>
            </w:pPr>
            <w:r w:rsidRPr="00274327">
              <w:rPr>
                <w:rFonts w:ascii="Arial" w:hAnsi="Arial" w:cs="Arial"/>
                <w:color w:val="808080"/>
                <w:sz w:val="18"/>
                <w:szCs w:val="18"/>
              </w:rPr>
              <w:t>-0,2%</w:t>
            </w:r>
          </w:p>
        </w:tc>
        <w:tc>
          <w:tcPr>
            <w:tcW w:w="851" w:type="dxa"/>
            <w:tcBorders>
              <w:top w:val="single" w:sz="6" w:space="0" w:color="000000"/>
              <w:left w:val="single" w:sz="6" w:space="0" w:color="000000"/>
              <w:bottom w:val="single" w:sz="12" w:space="0" w:color="000000"/>
              <w:right w:val="single" w:sz="6" w:space="0" w:color="000000"/>
            </w:tcBorders>
            <w:vAlign w:val="bottom"/>
          </w:tcPr>
          <w:p w:rsidR="006B5E74" w:rsidRPr="00274327" w:rsidRDefault="006B5E74" w:rsidP="00274327">
            <w:pPr>
              <w:spacing w:before="0"/>
              <w:jc w:val="center"/>
              <w:rPr>
                <w:rFonts w:ascii="Arial" w:hAnsi="Arial" w:cs="Arial"/>
                <w:color w:val="808080"/>
                <w:sz w:val="18"/>
                <w:szCs w:val="18"/>
              </w:rPr>
            </w:pPr>
            <w:r w:rsidRPr="00274327">
              <w:rPr>
                <w:rFonts w:ascii="Arial" w:hAnsi="Arial" w:cs="Arial"/>
                <w:color w:val="808080"/>
                <w:sz w:val="18"/>
                <w:szCs w:val="18"/>
              </w:rPr>
              <w:t>-0,7%</w:t>
            </w:r>
          </w:p>
        </w:tc>
        <w:tc>
          <w:tcPr>
            <w:tcW w:w="774" w:type="dxa"/>
            <w:tcBorders>
              <w:top w:val="single" w:sz="6" w:space="0" w:color="000000"/>
              <w:left w:val="single" w:sz="6" w:space="0" w:color="000000"/>
              <w:bottom w:val="single" w:sz="12" w:space="0" w:color="000000"/>
              <w:right w:val="single" w:sz="12" w:space="0" w:color="000000"/>
            </w:tcBorders>
            <w:vAlign w:val="bottom"/>
          </w:tcPr>
          <w:p w:rsidR="006B5E74" w:rsidRPr="00274327" w:rsidRDefault="006B5E74" w:rsidP="00274327">
            <w:pPr>
              <w:spacing w:before="0"/>
              <w:jc w:val="center"/>
              <w:rPr>
                <w:rFonts w:ascii="Arial" w:hAnsi="Arial" w:cs="Arial"/>
                <w:color w:val="808080"/>
                <w:sz w:val="18"/>
                <w:szCs w:val="18"/>
              </w:rPr>
            </w:pPr>
            <w:r w:rsidRPr="00274327">
              <w:rPr>
                <w:rFonts w:ascii="Arial" w:hAnsi="Arial" w:cs="Arial"/>
                <w:color w:val="808080"/>
                <w:sz w:val="18"/>
                <w:szCs w:val="18"/>
              </w:rPr>
              <w:t>-0,7%</w:t>
            </w:r>
          </w:p>
        </w:tc>
      </w:tr>
      <w:tr w:rsidR="00E464AD" w:rsidRPr="00614C85" w:rsidTr="00054330">
        <w:tc>
          <w:tcPr>
            <w:tcW w:w="1559" w:type="dxa"/>
            <w:tcBorders>
              <w:top w:val="single" w:sz="12" w:space="0" w:color="000000"/>
              <w:left w:val="single" w:sz="12" w:space="0" w:color="000000"/>
              <w:bottom w:val="single" w:sz="6" w:space="0" w:color="000000"/>
              <w:right w:val="single" w:sz="12" w:space="0" w:color="000000"/>
            </w:tcBorders>
            <w:shd w:val="pct5" w:color="auto" w:fill="auto"/>
          </w:tcPr>
          <w:p w:rsidR="00E464AD" w:rsidRPr="00274327" w:rsidRDefault="00E464AD" w:rsidP="00274327">
            <w:pPr>
              <w:spacing w:before="0"/>
              <w:jc w:val="center"/>
              <w:rPr>
                <w:rFonts w:ascii="Arial" w:hAnsi="Arial" w:cs="Arial"/>
                <w:b/>
                <w:color w:val="000000"/>
                <w:sz w:val="18"/>
                <w:szCs w:val="18"/>
              </w:rPr>
            </w:pPr>
            <w:r w:rsidRPr="00274327">
              <w:rPr>
                <w:rFonts w:ascii="Arial" w:hAnsi="Arial" w:cs="Arial"/>
                <w:b/>
                <w:color w:val="000000"/>
                <w:sz w:val="18"/>
                <w:szCs w:val="18"/>
              </w:rPr>
              <w:t>Enc. Time</w:t>
            </w:r>
          </w:p>
        </w:tc>
        <w:tc>
          <w:tcPr>
            <w:tcW w:w="2552" w:type="dxa"/>
            <w:gridSpan w:val="3"/>
            <w:tcBorders>
              <w:top w:val="single" w:sz="12" w:space="0" w:color="000000"/>
              <w:left w:val="single" w:sz="12" w:space="0" w:color="000000"/>
              <w:bottom w:val="single" w:sz="6" w:space="0" w:color="000000"/>
              <w:right w:val="single" w:sz="12" w:space="0" w:color="000000"/>
            </w:tcBorders>
          </w:tcPr>
          <w:p w:rsidR="00E464AD" w:rsidRPr="00274327" w:rsidRDefault="00E464AD" w:rsidP="00274327">
            <w:pPr>
              <w:spacing w:before="0"/>
              <w:jc w:val="center"/>
              <w:rPr>
                <w:rFonts w:ascii="Arial" w:hAnsi="Arial" w:cs="Arial"/>
                <w:color w:val="000000"/>
                <w:sz w:val="18"/>
                <w:szCs w:val="18"/>
              </w:rPr>
            </w:pPr>
            <w:r w:rsidRPr="00274327">
              <w:rPr>
                <w:rFonts w:ascii="Arial" w:hAnsi="Arial" w:cs="Arial"/>
                <w:color w:val="000000"/>
                <w:sz w:val="18"/>
                <w:szCs w:val="18"/>
              </w:rPr>
              <w:t>119%</w:t>
            </w:r>
          </w:p>
        </w:tc>
        <w:tc>
          <w:tcPr>
            <w:tcW w:w="2475" w:type="dxa"/>
            <w:gridSpan w:val="3"/>
            <w:tcBorders>
              <w:top w:val="single" w:sz="12" w:space="0" w:color="000000"/>
              <w:left w:val="single" w:sz="12" w:space="0" w:color="000000"/>
              <w:bottom w:val="single" w:sz="6" w:space="0" w:color="000000"/>
              <w:right w:val="single" w:sz="12" w:space="0" w:color="000000"/>
            </w:tcBorders>
          </w:tcPr>
          <w:p w:rsidR="00E464AD" w:rsidRPr="00274327" w:rsidRDefault="006B5E74" w:rsidP="00274327">
            <w:pPr>
              <w:spacing w:before="0"/>
              <w:jc w:val="center"/>
              <w:rPr>
                <w:rFonts w:ascii="Arial" w:hAnsi="Arial" w:cs="Arial"/>
                <w:color w:val="000000"/>
                <w:sz w:val="18"/>
                <w:szCs w:val="18"/>
              </w:rPr>
            </w:pPr>
            <w:r w:rsidRPr="00274327">
              <w:rPr>
                <w:rFonts w:ascii="Arial" w:hAnsi="Arial" w:cs="Arial"/>
                <w:color w:val="000000"/>
                <w:sz w:val="18"/>
                <w:szCs w:val="18"/>
              </w:rPr>
              <w:t>122%</w:t>
            </w:r>
          </w:p>
        </w:tc>
      </w:tr>
      <w:tr w:rsidR="00E464AD" w:rsidRPr="00614C85" w:rsidTr="00054330">
        <w:tc>
          <w:tcPr>
            <w:tcW w:w="1559" w:type="dxa"/>
            <w:tcBorders>
              <w:top w:val="single" w:sz="6" w:space="0" w:color="000000"/>
              <w:left w:val="single" w:sz="12" w:space="0" w:color="000000"/>
              <w:bottom w:val="single" w:sz="12" w:space="0" w:color="000000"/>
              <w:right w:val="single" w:sz="12" w:space="0" w:color="000000"/>
            </w:tcBorders>
            <w:shd w:val="pct5" w:color="auto" w:fill="auto"/>
          </w:tcPr>
          <w:p w:rsidR="00E464AD" w:rsidRPr="00274327" w:rsidRDefault="00E464AD" w:rsidP="00274327">
            <w:pPr>
              <w:spacing w:before="0"/>
              <w:jc w:val="center"/>
              <w:rPr>
                <w:rFonts w:ascii="Arial" w:hAnsi="Arial" w:cs="Arial"/>
                <w:b/>
                <w:color w:val="000000"/>
                <w:sz w:val="18"/>
                <w:szCs w:val="18"/>
              </w:rPr>
            </w:pPr>
            <w:r w:rsidRPr="00274327">
              <w:rPr>
                <w:rFonts w:ascii="Arial" w:hAnsi="Arial" w:cs="Arial"/>
                <w:b/>
                <w:color w:val="000000"/>
                <w:sz w:val="18"/>
                <w:szCs w:val="18"/>
              </w:rPr>
              <w:t>Dec. Time</w:t>
            </w:r>
          </w:p>
        </w:tc>
        <w:tc>
          <w:tcPr>
            <w:tcW w:w="2552" w:type="dxa"/>
            <w:gridSpan w:val="3"/>
            <w:tcBorders>
              <w:top w:val="single" w:sz="6" w:space="0" w:color="000000"/>
              <w:left w:val="single" w:sz="12" w:space="0" w:color="000000"/>
              <w:bottom w:val="single" w:sz="12" w:space="0" w:color="000000"/>
              <w:right w:val="single" w:sz="12" w:space="0" w:color="000000"/>
            </w:tcBorders>
          </w:tcPr>
          <w:p w:rsidR="00E464AD" w:rsidRPr="00274327" w:rsidRDefault="003429C7" w:rsidP="00274327">
            <w:pPr>
              <w:spacing w:before="0"/>
              <w:jc w:val="center"/>
              <w:rPr>
                <w:rFonts w:ascii="Arial" w:hAnsi="Arial" w:cs="Arial"/>
                <w:sz w:val="18"/>
                <w:szCs w:val="18"/>
                <w:lang w:val="en-CA"/>
              </w:rPr>
            </w:pPr>
            <w:r w:rsidRPr="00274327">
              <w:rPr>
                <w:rFonts w:ascii="Arial" w:hAnsi="Arial" w:cs="Arial"/>
                <w:sz w:val="18"/>
                <w:szCs w:val="18"/>
                <w:lang w:val="en-CA"/>
              </w:rPr>
              <w:t>126%</w:t>
            </w:r>
          </w:p>
        </w:tc>
        <w:tc>
          <w:tcPr>
            <w:tcW w:w="2475" w:type="dxa"/>
            <w:gridSpan w:val="3"/>
            <w:tcBorders>
              <w:top w:val="single" w:sz="6" w:space="0" w:color="000000"/>
              <w:left w:val="single" w:sz="12" w:space="0" w:color="000000"/>
              <w:bottom w:val="single" w:sz="12" w:space="0" w:color="000000"/>
              <w:right w:val="single" w:sz="12" w:space="0" w:color="000000"/>
            </w:tcBorders>
          </w:tcPr>
          <w:p w:rsidR="00E464AD" w:rsidRPr="00274327" w:rsidRDefault="0043423D" w:rsidP="00274327">
            <w:pPr>
              <w:spacing w:before="0"/>
              <w:jc w:val="center"/>
              <w:rPr>
                <w:rFonts w:ascii="Arial" w:hAnsi="Arial" w:cs="Arial"/>
                <w:sz w:val="18"/>
                <w:szCs w:val="18"/>
                <w:lang w:val="en-CA"/>
              </w:rPr>
            </w:pPr>
            <w:r w:rsidRPr="00274327">
              <w:rPr>
                <w:rFonts w:ascii="Arial" w:hAnsi="Arial" w:cs="Arial"/>
                <w:sz w:val="18"/>
                <w:szCs w:val="18"/>
                <w:lang w:val="en-CA"/>
              </w:rPr>
              <w:t>133%</w:t>
            </w:r>
          </w:p>
        </w:tc>
      </w:tr>
    </w:tbl>
    <w:p w:rsidR="00FE233A" w:rsidRDefault="00FE233A" w:rsidP="00FE233A">
      <w:pPr>
        <w:rPr>
          <w:lang w:val="en-CA"/>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59"/>
        <w:gridCol w:w="851"/>
        <w:gridCol w:w="850"/>
        <w:gridCol w:w="851"/>
        <w:gridCol w:w="850"/>
        <w:gridCol w:w="851"/>
        <w:gridCol w:w="774"/>
      </w:tblGrid>
      <w:tr w:rsidR="00FE233A" w:rsidRPr="00614C85" w:rsidTr="00054330">
        <w:tc>
          <w:tcPr>
            <w:tcW w:w="1559" w:type="dxa"/>
            <w:tcBorders>
              <w:top w:val="nil"/>
              <w:left w:val="nil"/>
              <w:bottom w:val="nil"/>
              <w:right w:val="single" w:sz="12" w:space="0" w:color="000000"/>
            </w:tcBorders>
          </w:tcPr>
          <w:p w:rsidR="00FE233A" w:rsidRPr="00614C85" w:rsidRDefault="00FE233A" w:rsidP="006B5E74">
            <w:pPr>
              <w:spacing w:before="0"/>
              <w:jc w:val="center"/>
              <w:rPr>
                <w:lang w:val="en-CA"/>
              </w:rPr>
            </w:pPr>
          </w:p>
        </w:tc>
        <w:tc>
          <w:tcPr>
            <w:tcW w:w="2552" w:type="dxa"/>
            <w:gridSpan w:val="3"/>
            <w:tcBorders>
              <w:top w:val="single" w:sz="12" w:space="0" w:color="000000"/>
              <w:left w:val="single" w:sz="12" w:space="0" w:color="000000"/>
              <w:bottom w:val="single" w:sz="6" w:space="0" w:color="000000"/>
              <w:right w:val="single" w:sz="12"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Low Delay B - HE</w:t>
            </w:r>
          </w:p>
        </w:tc>
        <w:tc>
          <w:tcPr>
            <w:tcW w:w="2475" w:type="dxa"/>
            <w:gridSpan w:val="3"/>
            <w:tcBorders>
              <w:top w:val="single" w:sz="12" w:space="0" w:color="000000"/>
              <w:left w:val="single" w:sz="12" w:space="0" w:color="000000"/>
              <w:bottom w:val="single" w:sz="6" w:space="0" w:color="000000"/>
              <w:right w:val="single" w:sz="12"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Low Delay B - LC</w:t>
            </w:r>
          </w:p>
        </w:tc>
      </w:tr>
      <w:tr w:rsidR="00FE233A" w:rsidRPr="00614C85" w:rsidTr="00054330">
        <w:tc>
          <w:tcPr>
            <w:tcW w:w="1559" w:type="dxa"/>
            <w:tcBorders>
              <w:top w:val="nil"/>
              <w:left w:val="nil"/>
              <w:bottom w:val="single" w:sz="12" w:space="0" w:color="000000"/>
              <w:right w:val="single" w:sz="12" w:space="0" w:color="000000"/>
            </w:tcBorders>
          </w:tcPr>
          <w:p w:rsidR="00FE233A" w:rsidRPr="00614C85" w:rsidRDefault="00FE233A" w:rsidP="006B5E74">
            <w:pPr>
              <w:spacing w:before="0"/>
              <w:jc w:val="center"/>
              <w:rPr>
                <w:lang w:val="en-CA"/>
              </w:rPr>
            </w:pPr>
          </w:p>
        </w:tc>
        <w:tc>
          <w:tcPr>
            <w:tcW w:w="851" w:type="dxa"/>
            <w:tcBorders>
              <w:top w:val="single" w:sz="6" w:space="0" w:color="000000"/>
              <w:left w:val="single" w:sz="12" w:space="0" w:color="000000"/>
              <w:bottom w:val="single" w:sz="12" w:space="0" w:color="000000"/>
              <w:right w:val="single" w:sz="6"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Y</w:t>
            </w:r>
          </w:p>
        </w:tc>
        <w:tc>
          <w:tcPr>
            <w:tcW w:w="850" w:type="dxa"/>
            <w:tcBorders>
              <w:top w:val="single" w:sz="6" w:space="0" w:color="000000"/>
              <w:left w:val="single" w:sz="6" w:space="0" w:color="000000"/>
              <w:bottom w:val="single" w:sz="12" w:space="0" w:color="000000"/>
              <w:right w:val="single" w:sz="6"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U</w:t>
            </w:r>
          </w:p>
        </w:tc>
        <w:tc>
          <w:tcPr>
            <w:tcW w:w="851" w:type="dxa"/>
            <w:tcBorders>
              <w:top w:val="single" w:sz="6" w:space="0" w:color="000000"/>
              <w:left w:val="single" w:sz="6" w:space="0" w:color="000000"/>
              <w:bottom w:val="single" w:sz="12" w:space="0" w:color="000000"/>
              <w:right w:val="single" w:sz="12"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V</w:t>
            </w:r>
          </w:p>
        </w:tc>
        <w:tc>
          <w:tcPr>
            <w:tcW w:w="850" w:type="dxa"/>
            <w:tcBorders>
              <w:top w:val="single" w:sz="6" w:space="0" w:color="000000"/>
              <w:left w:val="single" w:sz="12" w:space="0" w:color="000000"/>
              <w:bottom w:val="single" w:sz="12" w:space="0" w:color="000000"/>
              <w:right w:val="single" w:sz="6"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Y</w:t>
            </w:r>
          </w:p>
        </w:tc>
        <w:tc>
          <w:tcPr>
            <w:tcW w:w="851" w:type="dxa"/>
            <w:tcBorders>
              <w:top w:val="single" w:sz="6" w:space="0" w:color="000000"/>
              <w:left w:val="single" w:sz="6" w:space="0" w:color="000000"/>
              <w:bottom w:val="single" w:sz="12" w:space="0" w:color="000000"/>
              <w:right w:val="single" w:sz="6"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U</w:t>
            </w:r>
          </w:p>
        </w:tc>
        <w:tc>
          <w:tcPr>
            <w:tcW w:w="774" w:type="dxa"/>
            <w:tcBorders>
              <w:top w:val="single" w:sz="6" w:space="0" w:color="000000"/>
              <w:left w:val="single" w:sz="6" w:space="0" w:color="000000"/>
              <w:bottom w:val="single" w:sz="12" w:space="0" w:color="000000"/>
              <w:right w:val="single" w:sz="12"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V</w:t>
            </w:r>
          </w:p>
        </w:tc>
      </w:tr>
      <w:tr w:rsidR="00FE233A" w:rsidRPr="00614C85" w:rsidTr="00054330">
        <w:tc>
          <w:tcPr>
            <w:tcW w:w="1559" w:type="dxa"/>
            <w:tcBorders>
              <w:top w:val="single" w:sz="12" w:space="0" w:color="000000"/>
              <w:left w:val="single" w:sz="12" w:space="0" w:color="000000"/>
              <w:bottom w:val="single" w:sz="6" w:space="0" w:color="000000"/>
              <w:right w:val="single" w:sz="12" w:space="0" w:color="000000"/>
            </w:tcBorders>
            <w:shd w:val="pct5" w:color="auto" w:fill="auto"/>
          </w:tcPr>
          <w:p w:rsidR="00FE233A" w:rsidRPr="0040599F" w:rsidRDefault="00FE233A" w:rsidP="00274327">
            <w:pPr>
              <w:spacing w:before="0"/>
              <w:jc w:val="center"/>
              <w:rPr>
                <w:rFonts w:ascii="Arial" w:hAnsi="Arial" w:cs="Arial"/>
                <w:b/>
                <w:color w:val="000000"/>
                <w:sz w:val="18"/>
                <w:szCs w:val="18"/>
              </w:rPr>
            </w:pPr>
            <w:r w:rsidRPr="0040599F">
              <w:rPr>
                <w:rFonts w:ascii="Arial" w:hAnsi="Arial" w:cs="Arial"/>
                <w:b/>
                <w:color w:val="000000"/>
                <w:sz w:val="18"/>
                <w:szCs w:val="18"/>
              </w:rPr>
              <w:t>Class A</w:t>
            </w:r>
          </w:p>
        </w:tc>
        <w:tc>
          <w:tcPr>
            <w:tcW w:w="851" w:type="dxa"/>
            <w:tcBorders>
              <w:top w:val="single" w:sz="12" w:space="0" w:color="000000"/>
              <w:left w:val="single" w:sz="12" w:space="0" w:color="000000"/>
              <w:bottom w:val="single" w:sz="6" w:space="0" w:color="000000"/>
              <w:right w:val="single" w:sz="6" w:space="0" w:color="000000"/>
            </w:tcBorders>
            <w:shd w:val="pct25" w:color="auto" w:fill="auto"/>
            <w:vAlign w:val="bottom"/>
          </w:tcPr>
          <w:p w:rsidR="00FE233A" w:rsidRPr="00614C85" w:rsidRDefault="00FE233A" w:rsidP="00274327">
            <w:pPr>
              <w:spacing w:before="0"/>
              <w:jc w:val="center"/>
              <w:rPr>
                <w:rFonts w:ascii="Arial" w:hAnsi="Arial" w:cs="Arial"/>
                <w:color w:val="000000"/>
                <w:sz w:val="18"/>
                <w:szCs w:val="18"/>
              </w:rPr>
            </w:pPr>
          </w:p>
        </w:tc>
        <w:tc>
          <w:tcPr>
            <w:tcW w:w="850" w:type="dxa"/>
            <w:tcBorders>
              <w:top w:val="single" w:sz="12" w:space="0" w:color="000000"/>
              <w:left w:val="single" w:sz="6" w:space="0" w:color="000000"/>
              <w:bottom w:val="single" w:sz="6" w:space="0" w:color="000000"/>
              <w:right w:val="single" w:sz="6" w:space="0" w:color="000000"/>
            </w:tcBorders>
            <w:shd w:val="pct25" w:color="auto" w:fill="auto"/>
            <w:vAlign w:val="bottom"/>
          </w:tcPr>
          <w:p w:rsidR="00FE233A" w:rsidRPr="00614C85" w:rsidRDefault="00FE233A" w:rsidP="00274327">
            <w:pPr>
              <w:spacing w:before="0"/>
              <w:jc w:val="center"/>
              <w:rPr>
                <w:rFonts w:ascii="Arial" w:hAnsi="Arial" w:cs="Arial"/>
                <w:color w:val="000000"/>
                <w:sz w:val="18"/>
                <w:szCs w:val="18"/>
              </w:rPr>
            </w:pPr>
          </w:p>
        </w:tc>
        <w:tc>
          <w:tcPr>
            <w:tcW w:w="851" w:type="dxa"/>
            <w:tcBorders>
              <w:top w:val="single" w:sz="12" w:space="0" w:color="000000"/>
              <w:left w:val="single" w:sz="6" w:space="0" w:color="000000"/>
              <w:bottom w:val="single" w:sz="6" w:space="0" w:color="000000"/>
              <w:right w:val="single" w:sz="12" w:space="0" w:color="000000"/>
            </w:tcBorders>
            <w:shd w:val="pct25" w:color="auto" w:fill="auto"/>
            <w:vAlign w:val="bottom"/>
          </w:tcPr>
          <w:p w:rsidR="00FE233A" w:rsidRPr="00614C85" w:rsidRDefault="00FE233A" w:rsidP="00274327">
            <w:pPr>
              <w:spacing w:before="0"/>
              <w:jc w:val="center"/>
              <w:rPr>
                <w:rFonts w:ascii="Arial" w:hAnsi="Arial" w:cs="Arial"/>
                <w:color w:val="000000"/>
                <w:sz w:val="18"/>
                <w:szCs w:val="18"/>
              </w:rPr>
            </w:pPr>
          </w:p>
        </w:tc>
        <w:tc>
          <w:tcPr>
            <w:tcW w:w="850" w:type="dxa"/>
            <w:tcBorders>
              <w:top w:val="single" w:sz="12" w:space="0" w:color="000000"/>
              <w:left w:val="single" w:sz="12" w:space="0" w:color="000000"/>
              <w:bottom w:val="single" w:sz="6" w:space="0" w:color="000000"/>
              <w:right w:val="single" w:sz="6" w:space="0" w:color="000000"/>
            </w:tcBorders>
            <w:shd w:val="pct25" w:color="auto" w:fill="auto"/>
          </w:tcPr>
          <w:p w:rsidR="00FE233A" w:rsidRPr="00614C85" w:rsidRDefault="00FE233A" w:rsidP="00274327">
            <w:pPr>
              <w:spacing w:before="0"/>
              <w:jc w:val="center"/>
              <w:rPr>
                <w:lang w:val="en-CA"/>
              </w:rPr>
            </w:pPr>
          </w:p>
        </w:tc>
        <w:tc>
          <w:tcPr>
            <w:tcW w:w="851" w:type="dxa"/>
            <w:tcBorders>
              <w:top w:val="single" w:sz="12" w:space="0" w:color="000000"/>
              <w:left w:val="single" w:sz="6" w:space="0" w:color="000000"/>
              <w:bottom w:val="single" w:sz="6" w:space="0" w:color="000000"/>
              <w:right w:val="single" w:sz="6" w:space="0" w:color="000000"/>
            </w:tcBorders>
            <w:shd w:val="pct25" w:color="auto" w:fill="auto"/>
          </w:tcPr>
          <w:p w:rsidR="00FE233A" w:rsidRPr="00614C85" w:rsidRDefault="00FE233A" w:rsidP="00274327">
            <w:pPr>
              <w:spacing w:before="0"/>
              <w:jc w:val="center"/>
              <w:rPr>
                <w:lang w:val="en-CA"/>
              </w:rPr>
            </w:pPr>
          </w:p>
        </w:tc>
        <w:tc>
          <w:tcPr>
            <w:tcW w:w="774" w:type="dxa"/>
            <w:tcBorders>
              <w:top w:val="single" w:sz="12" w:space="0" w:color="000000"/>
              <w:left w:val="single" w:sz="6" w:space="0" w:color="000000"/>
              <w:bottom w:val="single" w:sz="6" w:space="0" w:color="000000"/>
              <w:right w:val="single" w:sz="12" w:space="0" w:color="000000"/>
            </w:tcBorders>
            <w:shd w:val="pct25" w:color="auto" w:fill="auto"/>
          </w:tcPr>
          <w:p w:rsidR="00FE233A" w:rsidRPr="00614C85" w:rsidRDefault="00FE233A" w:rsidP="00274327">
            <w:pPr>
              <w:spacing w:before="0"/>
              <w:jc w:val="center"/>
              <w:rPr>
                <w:lang w:val="en-CA"/>
              </w:rPr>
            </w:pPr>
          </w:p>
        </w:tc>
      </w:tr>
      <w:tr w:rsidR="006B5E74" w:rsidRPr="00614C85" w:rsidTr="00054330">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6B5E74" w:rsidRPr="0040599F" w:rsidRDefault="006B5E74" w:rsidP="00274327">
            <w:pPr>
              <w:spacing w:before="0"/>
              <w:jc w:val="center"/>
              <w:rPr>
                <w:rFonts w:ascii="Arial" w:hAnsi="Arial" w:cs="Arial"/>
                <w:b/>
                <w:color w:val="000000"/>
                <w:sz w:val="18"/>
                <w:szCs w:val="18"/>
              </w:rPr>
            </w:pPr>
            <w:r w:rsidRPr="0040599F">
              <w:rPr>
                <w:rFonts w:ascii="Arial" w:hAnsi="Arial" w:cs="Arial"/>
                <w:b/>
                <w:color w:val="000000"/>
                <w:sz w:val="18"/>
                <w:szCs w:val="18"/>
              </w:rPr>
              <w:t>Class B</w:t>
            </w:r>
          </w:p>
        </w:tc>
        <w:tc>
          <w:tcPr>
            <w:tcW w:w="851" w:type="dxa"/>
            <w:tcBorders>
              <w:top w:val="single" w:sz="6"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-0,1%</w:t>
            </w:r>
          </w:p>
        </w:tc>
        <w:tc>
          <w:tcPr>
            <w:tcW w:w="850" w:type="dxa"/>
            <w:tcBorders>
              <w:top w:val="single" w:sz="6"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-0,7%</w:t>
            </w:r>
          </w:p>
        </w:tc>
        <w:tc>
          <w:tcPr>
            <w:tcW w:w="851" w:type="dxa"/>
            <w:tcBorders>
              <w:top w:val="single" w:sz="6"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-0,9%</w:t>
            </w:r>
          </w:p>
        </w:tc>
        <w:tc>
          <w:tcPr>
            <w:tcW w:w="850" w:type="dxa"/>
            <w:tcBorders>
              <w:top w:val="single" w:sz="6"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-0,4%</w:t>
            </w:r>
          </w:p>
        </w:tc>
        <w:tc>
          <w:tcPr>
            <w:tcW w:w="851" w:type="dxa"/>
            <w:tcBorders>
              <w:top w:val="single" w:sz="6"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-1,0%</w:t>
            </w:r>
          </w:p>
        </w:tc>
        <w:tc>
          <w:tcPr>
            <w:tcW w:w="774" w:type="dxa"/>
            <w:tcBorders>
              <w:top w:val="single" w:sz="6"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-0,9%</w:t>
            </w:r>
          </w:p>
        </w:tc>
      </w:tr>
      <w:tr w:rsidR="006B5E74" w:rsidRPr="00614C85" w:rsidTr="00054330">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6B5E74" w:rsidRPr="0040599F" w:rsidRDefault="006B5E74" w:rsidP="00274327">
            <w:pPr>
              <w:spacing w:before="0"/>
              <w:jc w:val="center"/>
              <w:rPr>
                <w:rFonts w:ascii="Arial" w:hAnsi="Arial" w:cs="Arial"/>
                <w:b/>
                <w:color w:val="000000"/>
                <w:sz w:val="18"/>
                <w:szCs w:val="18"/>
              </w:rPr>
            </w:pPr>
            <w:r w:rsidRPr="0040599F">
              <w:rPr>
                <w:rFonts w:ascii="Arial" w:hAnsi="Arial" w:cs="Arial"/>
                <w:b/>
                <w:color w:val="000000"/>
                <w:sz w:val="18"/>
                <w:szCs w:val="18"/>
              </w:rPr>
              <w:t>Class C</w:t>
            </w:r>
          </w:p>
        </w:tc>
        <w:tc>
          <w:tcPr>
            <w:tcW w:w="851" w:type="dxa"/>
            <w:tcBorders>
              <w:top w:val="single" w:sz="6"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-0,2%</w:t>
            </w:r>
          </w:p>
        </w:tc>
        <w:tc>
          <w:tcPr>
            <w:tcW w:w="850" w:type="dxa"/>
            <w:tcBorders>
              <w:top w:val="single" w:sz="6"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-0,5%</w:t>
            </w:r>
          </w:p>
        </w:tc>
        <w:tc>
          <w:tcPr>
            <w:tcW w:w="851" w:type="dxa"/>
            <w:tcBorders>
              <w:top w:val="single" w:sz="6"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0,7%</w:t>
            </w:r>
          </w:p>
        </w:tc>
        <w:tc>
          <w:tcPr>
            <w:tcW w:w="850" w:type="dxa"/>
            <w:tcBorders>
              <w:top w:val="single" w:sz="6"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0,0%</w:t>
            </w:r>
          </w:p>
        </w:tc>
        <w:tc>
          <w:tcPr>
            <w:tcW w:w="851" w:type="dxa"/>
            <w:tcBorders>
              <w:top w:val="single" w:sz="6"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0,2%</w:t>
            </w:r>
          </w:p>
        </w:tc>
        <w:tc>
          <w:tcPr>
            <w:tcW w:w="774" w:type="dxa"/>
            <w:tcBorders>
              <w:top w:val="single" w:sz="6"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-0,2%</w:t>
            </w:r>
          </w:p>
        </w:tc>
      </w:tr>
      <w:tr w:rsidR="006B5E74" w:rsidRPr="00614C85" w:rsidTr="00054330">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6B5E74" w:rsidRPr="0040599F" w:rsidRDefault="006B5E74" w:rsidP="00274327">
            <w:pPr>
              <w:spacing w:before="0"/>
              <w:jc w:val="center"/>
              <w:rPr>
                <w:rFonts w:ascii="Arial" w:hAnsi="Arial" w:cs="Arial"/>
                <w:b/>
                <w:color w:val="000000"/>
                <w:sz w:val="18"/>
                <w:szCs w:val="18"/>
              </w:rPr>
            </w:pPr>
            <w:r w:rsidRPr="0040599F">
              <w:rPr>
                <w:rFonts w:ascii="Arial" w:hAnsi="Arial" w:cs="Arial"/>
                <w:b/>
                <w:color w:val="000000"/>
                <w:sz w:val="18"/>
                <w:szCs w:val="18"/>
              </w:rPr>
              <w:t>Class D</w:t>
            </w:r>
          </w:p>
        </w:tc>
        <w:tc>
          <w:tcPr>
            <w:tcW w:w="851" w:type="dxa"/>
            <w:tcBorders>
              <w:top w:val="single" w:sz="6"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-0,2%</w:t>
            </w:r>
          </w:p>
        </w:tc>
        <w:tc>
          <w:tcPr>
            <w:tcW w:w="850" w:type="dxa"/>
            <w:tcBorders>
              <w:top w:val="single" w:sz="6"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-0,7%</w:t>
            </w:r>
          </w:p>
        </w:tc>
        <w:tc>
          <w:tcPr>
            <w:tcW w:w="851" w:type="dxa"/>
            <w:tcBorders>
              <w:top w:val="single" w:sz="6"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0,4%</w:t>
            </w:r>
          </w:p>
        </w:tc>
        <w:tc>
          <w:tcPr>
            <w:tcW w:w="850" w:type="dxa"/>
            <w:tcBorders>
              <w:top w:val="single" w:sz="6"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0,2%</w:t>
            </w:r>
          </w:p>
        </w:tc>
        <w:tc>
          <w:tcPr>
            <w:tcW w:w="851" w:type="dxa"/>
            <w:tcBorders>
              <w:top w:val="single" w:sz="6"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-2,1%</w:t>
            </w:r>
          </w:p>
        </w:tc>
        <w:tc>
          <w:tcPr>
            <w:tcW w:w="774" w:type="dxa"/>
            <w:tcBorders>
              <w:top w:val="single" w:sz="6"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-1,1%</w:t>
            </w:r>
          </w:p>
        </w:tc>
      </w:tr>
      <w:tr w:rsidR="006B5E74" w:rsidRPr="00614C85" w:rsidTr="00054330">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6B5E74" w:rsidRPr="0040599F" w:rsidRDefault="006B5E74" w:rsidP="00274327">
            <w:pPr>
              <w:spacing w:before="0"/>
              <w:jc w:val="center"/>
              <w:rPr>
                <w:rFonts w:ascii="Arial" w:hAnsi="Arial" w:cs="Arial"/>
                <w:b/>
                <w:color w:val="000000"/>
                <w:sz w:val="18"/>
                <w:szCs w:val="18"/>
              </w:rPr>
            </w:pPr>
            <w:r w:rsidRPr="0040599F">
              <w:rPr>
                <w:rFonts w:ascii="Arial" w:hAnsi="Arial" w:cs="Arial"/>
                <w:b/>
                <w:color w:val="000000"/>
                <w:sz w:val="18"/>
                <w:szCs w:val="18"/>
              </w:rPr>
              <w:t>Class E</w:t>
            </w:r>
          </w:p>
        </w:tc>
        <w:tc>
          <w:tcPr>
            <w:tcW w:w="851" w:type="dxa"/>
            <w:tcBorders>
              <w:top w:val="single" w:sz="6"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-0,7%</w:t>
            </w:r>
          </w:p>
        </w:tc>
        <w:tc>
          <w:tcPr>
            <w:tcW w:w="850" w:type="dxa"/>
            <w:tcBorders>
              <w:top w:val="single" w:sz="6"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-1,9%</w:t>
            </w:r>
          </w:p>
        </w:tc>
        <w:tc>
          <w:tcPr>
            <w:tcW w:w="851" w:type="dxa"/>
            <w:tcBorders>
              <w:top w:val="single" w:sz="6"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-1,7%</w:t>
            </w:r>
          </w:p>
        </w:tc>
        <w:tc>
          <w:tcPr>
            <w:tcW w:w="850" w:type="dxa"/>
            <w:tcBorders>
              <w:top w:val="single" w:sz="6"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-0,7%</w:t>
            </w:r>
          </w:p>
        </w:tc>
        <w:tc>
          <w:tcPr>
            <w:tcW w:w="851" w:type="dxa"/>
            <w:tcBorders>
              <w:top w:val="single" w:sz="6"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-0,9%</w:t>
            </w:r>
          </w:p>
        </w:tc>
        <w:tc>
          <w:tcPr>
            <w:tcW w:w="774" w:type="dxa"/>
            <w:tcBorders>
              <w:top w:val="single" w:sz="6"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-2,0%</w:t>
            </w:r>
          </w:p>
        </w:tc>
      </w:tr>
      <w:tr w:rsidR="006B5E74" w:rsidRPr="00614C85" w:rsidTr="00054330">
        <w:tc>
          <w:tcPr>
            <w:tcW w:w="1559" w:type="dxa"/>
            <w:tcBorders>
              <w:top w:val="single" w:sz="6" w:space="0" w:color="000000"/>
              <w:left w:val="single" w:sz="12" w:space="0" w:color="000000"/>
              <w:bottom w:val="single" w:sz="12" w:space="0" w:color="000000"/>
              <w:right w:val="single" w:sz="12" w:space="0" w:color="000000"/>
            </w:tcBorders>
            <w:shd w:val="pct5" w:color="auto" w:fill="auto"/>
          </w:tcPr>
          <w:p w:rsidR="006B5E74" w:rsidRPr="0040599F" w:rsidRDefault="006B5E74" w:rsidP="00274327">
            <w:pPr>
              <w:spacing w:before="0"/>
              <w:jc w:val="center"/>
              <w:rPr>
                <w:rFonts w:ascii="Arial" w:hAnsi="Arial" w:cs="Arial"/>
                <w:b/>
                <w:color w:val="000000"/>
                <w:sz w:val="18"/>
                <w:szCs w:val="18"/>
              </w:rPr>
            </w:pPr>
            <w:r w:rsidRPr="0040599F">
              <w:rPr>
                <w:rFonts w:ascii="Arial" w:hAnsi="Arial" w:cs="Arial"/>
                <w:b/>
                <w:color w:val="000000"/>
                <w:sz w:val="18"/>
                <w:szCs w:val="18"/>
              </w:rPr>
              <w:t>Class F</w:t>
            </w:r>
          </w:p>
        </w:tc>
        <w:tc>
          <w:tcPr>
            <w:tcW w:w="851" w:type="dxa"/>
            <w:tcBorders>
              <w:top w:val="single" w:sz="6" w:space="0" w:color="000000"/>
              <w:left w:val="single" w:sz="12" w:space="0" w:color="000000"/>
              <w:bottom w:val="single" w:sz="12"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0,2%</w:t>
            </w:r>
          </w:p>
        </w:tc>
        <w:tc>
          <w:tcPr>
            <w:tcW w:w="850" w:type="dxa"/>
            <w:tcBorders>
              <w:top w:val="single" w:sz="6" w:space="0" w:color="000000"/>
              <w:left w:val="single" w:sz="6" w:space="0" w:color="000000"/>
              <w:bottom w:val="single" w:sz="12"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-0,1%</w:t>
            </w:r>
          </w:p>
        </w:tc>
        <w:tc>
          <w:tcPr>
            <w:tcW w:w="851" w:type="dxa"/>
            <w:tcBorders>
              <w:top w:val="single" w:sz="6" w:space="0" w:color="000000"/>
              <w:left w:val="single" w:sz="6" w:space="0" w:color="000000"/>
              <w:bottom w:val="single" w:sz="12"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0,0%</w:t>
            </w:r>
          </w:p>
        </w:tc>
        <w:tc>
          <w:tcPr>
            <w:tcW w:w="850" w:type="dxa"/>
            <w:tcBorders>
              <w:top w:val="single" w:sz="6" w:space="0" w:color="000000"/>
              <w:left w:val="single" w:sz="12" w:space="0" w:color="000000"/>
              <w:bottom w:val="single" w:sz="12"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0,3%</w:t>
            </w:r>
          </w:p>
        </w:tc>
        <w:tc>
          <w:tcPr>
            <w:tcW w:w="851" w:type="dxa"/>
            <w:tcBorders>
              <w:top w:val="single" w:sz="6" w:space="0" w:color="000000"/>
              <w:left w:val="single" w:sz="6" w:space="0" w:color="000000"/>
              <w:bottom w:val="single" w:sz="12"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-0,2%</w:t>
            </w:r>
          </w:p>
        </w:tc>
        <w:tc>
          <w:tcPr>
            <w:tcW w:w="774" w:type="dxa"/>
            <w:tcBorders>
              <w:top w:val="single" w:sz="6" w:space="0" w:color="000000"/>
              <w:left w:val="single" w:sz="6" w:space="0" w:color="000000"/>
              <w:bottom w:val="single" w:sz="12"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0,3%</w:t>
            </w:r>
          </w:p>
        </w:tc>
      </w:tr>
      <w:tr w:rsidR="006B5E74" w:rsidRPr="00614C85" w:rsidTr="00054330">
        <w:tc>
          <w:tcPr>
            <w:tcW w:w="1559" w:type="dxa"/>
            <w:tcBorders>
              <w:top w:val="single" w:sz="12" w:space="0" w:color="000000"/>
              <w:left w:val="single" w:sz="12" w:space="0" w:color="000000"/>
              <w:bottom w:val="single" w:sz="6" w:space="0" w:color="000000"/>
              <w:right w:val="single" w:sz="12" w:space="0" w:color="000000"/>
            </w:tcBorders>
            <w:shd w:val="pct5" w:color="auto" w:fill="auto"/>
          </w:tcPr>
          <w:p w:rsidR="006B5E74" w:rsidRPr="0040599F" w:rsidRDefault="006B5E74" w:rsidP="00274327">
            <w:pPr>
              <w:spacing w:before="0"/>
              <w:jc w:val="center"/>
              <w:rPr>
                <w:rFonts w:ascii="Arial" w:hAnsi="Arial" w:cs="Arial"/>
                <w:b/>
                <w:color w:val="000000"/>
                <w:sz w:val="18"/>
                <w:szCs w:val="18"/>
              </w:rPr>
            </w:pPr>
            <w:r w:rsidRPr="0040599F">
              <w:rPr>
                <w:rFonts w:ascii="Arial" w:hAnsi="Arial" w:cs="Arial"/>
                <w:b/>
                <w:color w:val="000000"/>
                <w:sz w:val="18"/>
                <w:szCs w:val="18"/>
              </w:rPr>
              <w:t>Overall</w:t>
            </w:r>
          </w:p>
        </w:tc>
        <w:tc>
          <w:tcPr>
            <w:tcW w:w="851" w:type="dxa"/>
            <w:tcBorders>
              <w:top w:val="single" w:sz="12"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-0,2%</w:t>
            </w:r>
          </w:p>
        </w:tc>
        <w:tc>
          <w:tcPr>
            <w:tcW w:w="850" w:type="dxa"/>
            <w:tcBorders>
              <w:top w:val="single" w:sz="12"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-0,7%</w:t>
            </w:r>
          </w:p>
        </w:tc>
        <w:tc>
          <w:tcPr>
            <w:tcW w:w="851" w:type="dxa"/>
            <w:tcBorders>
              <w:top w:val="single" w:sz="12"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-0,3%</w:t>
            </w:r>
          </w:p>
        </w:tc>
        <w:tc>
          <w:tcPr>
            <w:tcW w:w="850" w:type="dxa"/>
            <w:tcBorders>
              <w:top w:val="single" w:sz="12"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-0,1%</w:t>
            </w:r>
          </w:p>
        </w:tc>
        <w:tc>
          <w:tcPr>
            <w:tcW w:w="851" w:type="dxa"/>
            <w:tcBorders>
              <w:top w:val="single" w:sz="12"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-0,8%</w:t>
            </w:r>
          </w:p>
        </w:tc>
        <w:tc>
          <w:tcPr>
            <w:tcW w:w="774" w:type="dxa"/>
            <w:tcBorders>
              <w:top w:val="single" w:sz="12"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-0,7%</w:t>
            </w:r>
          </w:p>
        </w:tc>
      </w:tr>
      <w:tr w:rsidR="006B5E74" w:rsidRPr="00614C85" w:rsidTr="00054330">
        <w:tc>
          <w:tcPr>
            <w:tcW w:w="1559" w:type="dxa"/>
            <w:tcBorders>
              <w:top w:val="single" w:sz="6" w:space="0" w:color="000000"/>
              <w:left w:val="single" w:sz="12" w:space="0" w:color="000000"/>
              <w:bottom w:val="single" w:sz="12" w:space="0" w:color="000000"/>
              <w:right w:val="single" w:sz="12" w:space="0" w:color="000000"/>
            </w:tcBorders>
            <w:shd w:val="pct5" w:color="auto" w:fill="auto"/>
          </w:tcPr>
          <w:p w:rsidR="006B5E74" w:rsidRPr="0040599F" w:rsidRDefault="006B5E74" w:rsidP="00274327">
            <w:pPr>
              <w:spacing w:before="0"/>
              <w:jc w:val="center"/>
              <w:rPr>
                <w:rFonts w:ascii="Arial" w:hAnsi="Arial" w:cs="Arial"/>
                <w:b/>
                <w:color w:val="000000"/>
                <w:sz w:val="18"/>
                <w:szCs w:val="18"/>
              </w:rPr>
            </w:pPr>
          </w:p>
        </w:tc>
        <w:tc>
          <w:tcPr>
            <w:tcW w:w="851" w:type="dxa"/>
            <w:tcBorders>
              <w:top w:val="single" w:sz="6" w:space="0" w:color="000000"/>
              <w:left w:val="single" w:sz="12" w:space="0" w:color="000000"/>
              <w:bottom w:val="single" w:sz="12" w:space="0" w:color="000000"/>
              <w:right w:val="single" w:sz="6" w:space="0" w:color="000000"/>
            </w:tcBorders>
            <w:vAlign w:val="bottom"/>
          </w:tcPr>
          <w:p w:rsidR="006B5E74" w:rsidRDefault="006B5E74" w:rsidP="00274327">
            <w:pPr>
              <w:spacing w:before="0"/>
              <w:jc w:val="center"/>
              <w:rPr>
                <w:rFonts w:ascii="Arial" w:hAnsi="Arial" w:cs="Arial"/>
                <w:color w:val="808080"/>
                <w:sz w:val="18"/>
                <w:szCs w:val="18"/>
              </w:rPr>
            </w:pPr>
            <w:r>
              <w:rPr>
                <w:rFonts w:ascii="Arial" w:hAnsi="Arial" w:cs="Arial"/>
                <w:color w:val="808080"/>
                <w:sz w:val="18"/>
                <w:szCs w:val="18"/>
              </w:rPr>
              <w:t>-0,2%</w:t>
            </w:r>
          </w:p>
        </w:tc>
        <w:tc>
          <w:tcPr>
            <w:tcW w:w="850" w:type="dxa"/>
            <w:tcBorders>
              <w:top w:val="single" w:sz="6" w:space="0" w:color="000000"/>
              <w:left w:val="single" w:sz="6" w:space="0" w:color="000000"/>
              <w:bottom w:val="single" w:sz="12" w:space="0" w:color="000000"/>
              <w:right w:val="single" w:sz="6" w:space="0" w:color="000000"/>
            </w:tcBorders>
            <w:vAlign w:val="bottom"/>
          </w:tcPr>
          <w:p w:rsidR="006B5E74" w:rsidRDefault="006B5E74" w:rsidP="00274327">
            <w:pPr>
              <w:spacing w:before="0"/>
              <w:jc w:val="center"/>
              <w:rPr>
                <w:rFonts w:ascii="Arial" w:hAnsi="Arial" w:cs="Arial"/>
                <w:color w:val="808080"/>
                <w:sz w:val="18"/>
                <w:szCs w:val="18"/>
              </w:rPr>
            </w:pPr>
            <w:r>
              <w:rPr>
                <w:rFonts w:ascii="Arial" w:hAnsi="Arial" w:cs="Arial"/>
                <w:color w:val="808080"/>
                <w:sz w:val="18"/>
                <w:szCs w:val="18"/>
              </w:rPr>
              <w:t>-0,8%</w:t>
            </w:r>
          </w:p>
        </w:tc>
        <w:tc>
          <w:tcPr>
            <w:tcW w:w="851" w:type="dxa"/>
            <w:tcBorders>
              <w:top w:val="single" w:sz="6" w:space="0" w:color="000000"/>
              <w:left w:val="single" w:sz="6" w:space="0" w:color="000000"/>
              <w:bottom w:val="single" w:sz="12" w:space="0" w:color="000000"/>
              <w:right w:val="single" w:sz="12" w:space="0" w:color="000000"/>
            </w:tcBorders>
            <w:vAlign w:val="bottom"/>
          </w:tcPr>
          <w:p w:rsidR="006B5E74" w:rsidRDefault="006B5E74" w:rsidP="00274327">
            <w:pPr>
              <w:spacing w:before="0"/>
              <w:jc w:val="center"/>
              <w:rPr>
                <w:rFonts w:ascii="Arial" w:hAnsi="Arial" w:cs="Arial"/>
                <w:color w:val="808080"/>
                <w:sz w:val="18"/>
                <w:szCs w:val="18"/>
              </w:rPr>
            </w:pPr>
            <w:r>
              <w:rPr>
                <w:rFonts w:ascii="Arial" w:hAnsi="Arial" w:cs="Arial"/>
                <w:color w:val="808080"/>
                <w:sz w:val="18"/>
                <w:szCs w:val="18"/>
              </w:rPr>
              <w:t>-0,1%</w:t>
            </w:r>
          </w:p>
        </w:tc>
        <w:tc>
          <w:tcPr>
            <w:tcW w:w="850" w:type="dxa"/>
            <w:tcBorders>
              <w:top w:val="single" w:sz="6" w:space="0" w:color="000000"/>
              <w:left w:val="single" w:sz="12" w:space="0" w:color="000000"/>
              <w:bottom w:val="single" w:sz="12" w:space="0" w:color="000000"/>
              <w:right w:val="single" w:sz="6" w:space="0" w:color="000000"/>
            </w:tcBorders>
            <w:vAlign w:val="bottom"/>
          </w:tcPr>
          <w:p w:rsidR="006B5E74" w:rsidRDefault="006B5E74" w:rsidP="00274327">
            <w:pPr>
              <w:spacing w:before="0"/>
              <w:jc w:val="center"/>
              <w:rPr>
                <w:rFonts w:ascii="Arial" w:hAnsi="Arial" w:cs="Arial"/>
                <w:color w:val="808080"/>
                <w:sz w:val="18"/>
                <w:szCs w:val="18"/>
              </w:rPr>
            </w:pPr>
            <w:r>
              <w:rPr>
                <w:rFonts w:ascii="Arial" w:hAnsi="Arial" w:cs="Arial"/>
                <w:color w:val="808080"/>
                <w:sz w:val="18"/>
                <w:szCs w:val="18"/>
              </w:rPr>
              <w:t>-0,1%</w:t>
            </w:r>
          </w:p>
        </w:tc>
        <w:tc>
          <w:tcPr>
            <w:tcW w:w="851" w:type="dxa"/>
            <w:tcBorders>
              <w:top w:val="single" w:sz="6" w:space="0" w:color="000000"/>
              <w:left w:val="single" w:sz="6" w:space="0" w:color="000000"/>
              <w:bottom w:val="single" w:sz="12" w:space="0" w:color="000000"/>
              <w:right w:val="single" w:sz="6" w:space="0" w:color="000000"/>
            </w:tcBorders>
            <w:vAlign w:val="bottom"/>
          </w:tcPr>
          <w:p w:rsidR="006B5E74" w:rsidRDefault="006B5E74" w:rsidP="00274327">
            <w:pPr>
              <w:spacing w:before="0"/>
              <w:jc w:val="center"/>
              <w:rPr>
                <w:rFonts w:ascii="Arial" w:hAnsi="Arial" w:cs="Arial"/>
                <w:color w:val="808080"/>
                <w:sz w:val="18"/>
                <w:szCs w:val="18"/>
              </w:rPr>
            </w:pPr>
            <w:r>
              <w:rPr>
                <w:rFonts w:ascii="Arial" w:hAnsi="Arial" w:cs="Arial"/>
                <w:color w:val="808080"/>
                <w:sz w:val="18"/>
                <w:szCs w:val="18"/>
              </w:rPr>
              <w:t>-0,8%</w:t>
            </w:r>
          </w:p>
        </w:tc>
        <w:tc>
          <w:tcPr>
            <w:tcW w:w="774" w:type="dxa"/>
            <w:tcBorders>
              <w:top w:val="single" w:sz="6" w:space="0" w:color="000000"/>
              <w:left w:val="single" w:sz="6" w:space="0" w:color="000000"/>
              <w:bottom w:val="single" w:sz="12" w:space="0" w:color="000000"/>
              <w:right w:val="single" w:sz="12" w:space="0" w:color="000000"/>
            </w:tcBorders>
            <w:vAlign w:val="bottom"/>
          </w:tcPr>
          <w:p w:rsidR="006B5E74" w:rsidRDefault="006B5E74" w:rsidP="00274327">
            <w:pPr>
              <w:spacing w:before="0"/>
              <w:jc w:val="center"/>
              <w:rPr>
                <w:rFonts w:ascii="Arial" w:hAnsi="Arial" w:cs="Arial"/>
                <w:color w:val="808080"/>
                <w:sz w:val="18"/>
                <w:szCs w:val="18"/>
              </w:rPr>
            </w:pPr>
            <w:r>
              <w:rPr>
                <w:rFonts w:ascii="Arial" w:hAnsi="Arial" w:cs="Arial"/>
                <w:color w:val="808080"/>
                <w:sz w:val="18"/>
                <w:szCs w:val="18"/>
              </w:rPr>
              <w:t>-0,6%</w:t>
            </w:r>
          </w:p>
        </w:tc>
      </w:tr>
      <w:tr w:rsidR="00E464AD" w:rsidRPr="00614C85" w:rsidTr="00054330">
        <w:tc>
          <w:tcPr>
            <w:tcW w:w="1559" w:type="dxa"/>
            <w:tcBorders>
              <w:top w:val="single" w:sz="12" w:space="0" w:color="000000"/>
              <w:left w:val="single" w:sz="12" w:space="0" w:color="000000"/>
              <w:bottom w:val="single" w:sz="6" w:space="0" w:color="000000"/>
              <w:right w:val="single" w:sz="12" w:space="0" w:color="000000"/>
            </w:tcBorders>
            <w:shd w:val="pct5" w:color="auto" w:fill="auto"/>
          </w:tcPr>
          <w:p w:rsidR="00E464AD" w:rsidRPr="0040599F" w:rsidRDefault="00E464AD" w:rsidP="00274327">
            <w:pPr>
              <w:spacing w:before="0"/>
              <w:jc w:val="center"/>
              <w:rPr>
                <w:rFonts w:ascii="Arial" w:hAnsi="Arial" w:cs="Arial"/>
                <w:b/>
                <w:color w:val="000000"/>
                <w:sz w:val="18"/>
                <w:szCs w:val="18"/>
              </w:rPr>
            </w:pPr>
            <w:r w:rsidRPr="0040599F">
              <w:rPr>
                <w:rFonts w:ascii="Arial" w:hAnsi="Arial" w:cs="Arial"/>
                <w:b/>
                <w:color w:val="000000"/>
                <w:sz w:val="18"/>
                <w:szCs w:val="18"/>
              </w:rPr>
              <w:t>Enc. Time</w:t>
            </w:r>
          </w:p>
        </w:tc>
        <w:tc>
          <w:tcPr>
            <w:tcW w:w="2552" w:type="dxa"/>
            <w:gridSpan w:val="3"/>
            <w:tcBorders>
              <w:top w:val="single" w:sz="12" w:space="0" w:color="000000"/>
              <w:left w:val="single" w:sz="12" w:space="0" w:color="000000"/>
              <w:bottom w:val="single" w:sz="6" w:space="0" w:color="000000"/>
              <w:right w:val="single" w:sz="12" w:space="0" w:color="000000"/>
            </w:tcBorders>
          </w:tcPr>
          <w:p w:rsidR="00E464AD" w:rsidRPr="00101AED" w:rsidRDefault="00E464AD" w:rsidP="00274327">
            <w:pPr>
              <w:spacing w:before="0"/>
              <w:jc w:val="center"/>
              <w:rPr>
                <w:rFonts w:ascii="Arial" w:hAnsi="Arial" w:cs="Arial"/>
                <w:color w:val="000000"/>
                <w:sz w:val="18"/>
                <w:szCs w:val="18"/>
              </w:rPr>
            </w:pPr>
            <w:r>
              <w:rPr>
                <w:rFonts w:ascii="Arial" w:hAnsi="Arial" w:cs="Arial"/>
                <w:color w:val="000000"/>
                <w:sz w:val="18"/>
                <w:szCs w:val="18"/>
              </w:rPr>
              <w:t>114%</w:t>
            </w:r>
          </w:p>
        </w:tc>
        <w:tc>
          <w:tcPr>
            <w:tcW w:w="2475" w:type="dxa"/>
            <w:gridSpan w:val="3"/>
            <w:tcBorders>
              <w:top w:val="single" w:sz="12" w:space="0" w:color="000000"/>
              <w:left w:val="single" w:sz="12" w:space="0" w:color="000000"/>
              <w:bottom w:val="single" w:sz="6" w:space="0" w:color="000000"/>
              <w:right w:val="single" w:sz="12" w:space="0" w:color="000000"/>
            </w:tcBorders>
          </w:tcPr>
          <w:p w:rsidR="00E464AD" w:rsidRPr="00101AED" w:rsidRDefault="006B5E74" w:rsidP="00274327">
            <w:pPr>
              <w:spacing w:before="0"/>
              <w:jc w:val="center"/>
              <w:rPr>
                <w:rFonts w:ascii="Arial" w:hAnsi="Arial" w:cs="Arial"/>
                <w:color w:val="000000"/>
                <w:sz w:val="18"/>
                <w:szCs w:val="18"/>
              </w:rPr>
            </w:pPr>
            <w:r>
              <w:rPr>
                <w:rFonts w:ascii="Arial" w:hAnsi="Arial" w:cs="Arial"/>
                <w:color w:val="000000"/>
                <w:sz w:val="18"/>
                <w:szCs w:val="18"/>
              </w:rPr>
              <w:t>114%</w:t>
            </w:r>
          </w:p>
        </w:tc>
      </w:tr>
      <w:tr w:rsidR="00E464AD" w:rsidRPr="00614C85" w:rsidTr="00054330">
        <w:tc>
          <w:tcPr>
            <w:tcW w:w="1559" w:type="dxa"/>
            <w:tcBorders>
              <w:top w:val="single" w:sz="6" w:space="0" w:color="000000"/>
              <w:left w:val="single" w:sz="12" w:space="0" w:color="000000"/>
              <w:bottom w:val="single" w:sz="12" w:space="0" w:color="000000"/>
              <w:right w:val="single" w:sz="12" w:space="0" w:color="000000"/>
            </w:tcBorders>
            <w:shd w:val="pct5" w:color="auto" w:fill="auto"/>
          </w:tcPr>
          <w:p w:rsidR="00E464AD" w:rsidRPr="0040599F" w:rsidRDefault="00E464AD" w:rsidP="00274327">
            <w:pPr>
              <w:spacing w:before="0"/>
              <w:jc w:val="center"/>
              <w:rPr>
                <w:rFonts w:ascii="Arial" w:hAnsi="Arial" w:cs="Arial"/>
                <w:b/>
                <w:color w:val="000000"/>
                <w:sz w:val="18"/>
                <w:szCs w:val="18"/>
              </w:rPr>
            </w:pPr>
            <w:r w:rsidRPr="0040599F">
              <w:rPr>
                <w:rFonts w:ascii="Arial" w:hAnsi="Arial" w:cs="Arial"/>
                <w:b/>
                <w:color w:val="000000"/>
                <w:sz w:val="18"/>
                <w:szCs w:val="18"/>
              </w:rPr>
              <w:t>Dec. Time</w:t>
            </w:r>
          </w:p>
        </w:tc>
        <w:tc>
          <w:tcPr>
            <w:tcW w:w="2552" w:type="dxa"/>
            <w:gridSpan w:val="3"/>
            <w:tcBorders>
              <w:top w:val="single" w:sz="6" w:space="0" w:color="000000"/>
              <w:left w:val="single" w:sz="12" w:space="0" w:color="000000"/>
              <w:bottom w:val="single" w:sz="12" w:space="0" w:color="000000"/>
              <w:right w:val="single" w:sz="12" w:space="0" w:color="000000"/>
            </w:tcBorders>
          </w:tcPr>
          <w:p w:rsidR="00E464AD" w:rsidRPr="00101AED" w:rsidRDefault="004045B0" w:rsidP="00274327">
            <w:pPr>
              <w:spacing w:before="0"/>
              <w:jc w:val="center"/>
              <w:rPr>
                <w:rFonts w:ascii="Arial" w:hAnsi="Arial" w:cs="Arial"/>
                <w:color w:val="000000"/>
                <w:sz w:val="18"/>
                <w:szCs w:val="18"/>
              </w:rPr>
            </w:pPr>
            <w:r>
              <w:rPr>
                <w:rFonts w:ascii="Arial" w:hAnsi="Arial" w:cs="Arial"/>
                <w:color w:val="000000"/>
                <w:sz w:val="18"/>
                <w:szCs w:val="18"/>
              </w:rPr>
              <w:t>125%</w:t>
            </w:r>
          </w:p>
        </w:tc>
        <w:tc>
          <w:tcPr>
            <w:tcW w:w="2475" w:type="dxa"/>
            <w:gridSpan w:val="3"/>
            <w:tcBorders>
              <w:top w:val="single" w:sz="6" w:space="0" w:color="000000"/>
              <w:left w:val="single" w:sz="12" w:space="0" w:color="000000"/>
              <w:bottom w:val="single" w:sz="12" w:space="0" w:color="000000"/>
              <w:right w:val="single" w:sz="12" w:space="0" w:color="000000"/>
            </w:tcBorders>
          </w:tcPr>
          <w:p w:rsidR="00E464AD" w:rsidRPr="00101AED" w:rsidRDefault="0043423D" w:rsidP="00274327">
            <w:pPr>
              <w:spacing w:before="0"/>
              <w:jc w:val="center"/>
              <w:rPr>
                <w:rFonts w:ascii="Arial" w:hAnsi="Arial" w:cs="Arial"/>
                <w:color w:val="000000"/>
                <w:sz w:val="18"/>
                <w:szCs w:val="18"/>
              </w:rPr>
            </w:pPr>
            <w:r>
              <w:rPr>
                <w:rFonts w:ascii="Arial" w:hAnsi="Arial" w:cs="Arial"/>
                <w:color w:val="000000"/>
                <w:sz w:val="18"/>
                <w:szCs w:val="18"/>
              </w:rPr>
              <w:t>128%</w:t>
            </w:r>
          </w:p>
        </w:tc>
      </w:tr>
    </w:tbl>
    <w:p w:rsidR="00FE233A" w:rsidRDefault="00FE233A" w:rsidP="00FE233A">
      <w:pPr>
        <w:rPr>
          <w:lang w:val="en-CA"/>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59"/>
        <w:gridCol w:w="851"/>
        <w:gridCol w:w="850"/>
        <w:gridCol w:w="851"/>
        <w:gridCol w:w="850"/>
        <w:gridCol w:w="851"/>
        <w:gridCol w:w="774"/>
      </w:tblGrid>
      <w:tr w:rsidR="00FE233A" w:rsidRPr="00614C85" w:rsidTr="00054330">
        <w:tc>
          <w:tcPr>
            <w:tcW w:w="1559" w:type="dxa"/>
            <w:tcBorders>
              <w:top w:val="nil"/>
              <w:left w:val="nil"/>
              <w:bottom w:val="nil"/>
              <w:right w:val="single" w:sz="12" w:space="0" w:color="000000"/>
            </w:tcBorders>
          </w:tcPr>
          <w:p w:rsidR="00FE233A" w:rsidRPr="00614C85" w:rsidRDefault="00FE233A" w:rsidP="006B5E74">
            <w:pPr>
              <w:spacing w:before="0"/>
              <w:jc w:val="center"/>
              <w:rPr>
                <w:lang w:val="en-CA"/>
              </w:rPr>
            </w:pPr>
          </w:p>
        </w:tc>
        <w:tc>
          <w:tcPr>
            <w:tcW w:w="2552" w:type="dxa"/>
            <w:gridSpan w:val="3"/>
            <w:tcBorders>
              <w:top w:val="single" w:sz="12" w:space="0" w:color="000000"/>
              <w:left w:val="single" w:sz="12" w:space="0" w:color="000000"/>
              <w:bottom w:val="single" w:sz="6" w:space="0" w:color="000000"/>
              <w:right w:val="single" w:sz="12"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Low Delay P - HE</w:t>
            </w:r>
          </w:p>
        </w:tc>
        <w:tc>
          <w:tcPr>
            <w:tcW w:w="2475" w:type="dxa"/>
            <w:gridSpan w:val="3"/>
            <w:tcBorders>
              <w:top w:val="single" w:sz="12" w:space="0" w:color="000000"/>
              <w:left w:val="single" w:sz="12" w:space="0" w:color="000000"/>
              <w:bottom w:val="single" w:sz="6" w:space="0" w:color="000000"/>
              <w:right w:val="single" w:sz="12"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Low Delay P - LC</w:t>
            </w:r>
          </w:p>
        </w:tc>
      </w:tr>
      <w:tr w:rsidR="00FE233A" w:rsidRPr="00614C85" w:rsidTr="00054330">
        <w:tc>
          <w:tcPr>
            <w:tcW w:w="1559" w:type="dxa"/>
            <w:tcBorders>
              <w:top w:val="nil"/>
              <w:left w:val="nil"/>
              <w:bottom w:val="single" w:sz="12" w:space="0" w:color="000000"/>
              <w:right w:val="single" w:sz="12" w:space="0" w:color="000000"/>
            </w:tcBorders>
          </w:tcPr>
          <w:p w:rsidR="00FE233A" w:rsidRPr="00614C85" w:rsidRDefault="00FE233A" w:rsidP="006B5E74">
            <w:pPr>
              <w:spacing w:before="0"/>
              <w:jc w:val="center"/>
              <w:rPr>
                <w:lang w:val="en-CA"/>
              </w:rPr>
            </w:pPr>
          </w:p>
        </w:tc>
        <w:tc>
          <w:tcPr>
            <w:tcW w:w="851" w:type="dxa"/>
            <w:tcBorders>
              <w:top w:val="single" w:sz="6" w:space="0" w:color="000000"/>
              <w:left w:val="single" w:sz="12" w:space="0" w:color="000000"/>
              <w:bottom w:val="single" w:sz="12" w:space="0" w:color="000000"/>
              <w:right w:val="single" w:sz="6"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Y</w:t>
            </w:r>
          </w:p>
        </w:tc>
        <w:tc>
          <w:tcPr>
            <w:tcW w:w="850" w:type="dxa"/>
            <w:tcBorders>
              <w:top w:val="single" w:sz="6" w:space="0" w:color="000000"/>
              <w:left w:val="single" w:sz="6" w:space="0" w:color="000000"/>
              <w:bottom w:val="single" w:sz="12" w:space="0" w:color="000000"/>
              <w:right w:val="single" w:sz="6"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U</w:t>
            </w:r>
          </w:p>
        </w:tc>
        <w:tc>
          <w:tcPr>
            <w:tcW w:w="851" w:type="dxa"/>
            <w:tcBorders>
              <w:top w:val="single" w:sz="6" w:space="0" w:color="000000"/>
              <w:left w:val="single" w:sz="6" w:space="0" w:color="000000"/>
              <w:bottom w:val="single" w:sz="12" w:space="0" w:color="000000"/>
              <w:right w:val="single" w:sz="12"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V</w:t>
            </w:r>
          </w:p>
        </w:tc>
        <w:tc>
          <w:tcPr>
            <w:tcW w:w="850" w:type="dxa"/>
            <w:tcBorders>
              <w:top w:val="single" w:sz="6" w:space="0" w:color="000000"/>
              <w:left w:val="single" w:sz="12" w:space="0" w:color="000000"/>
              <w:bottom w:val="single" w:sz="12" w:space="0" w:color="000000"/>
              <w:right w:val="single" w:sz="6"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Y</w:t>
            </w:r>
          </w:p>
        </w:tc>
        <w:tc>
          <w:tcPr>
            <w:tcW w:w="851" w:type="dxa"/>
            <w:tcBorders>
              <w:top w:val="single" w:sz="6" w:space="0" w:color="000000"/>
              <w:left w:val="single" w:sz="6" w:space="0" w:color="000000"/>
              <w:bottom w:val="single" w:sz="12" w:space="0" w:color="000000"/>
              <w:right w:val="single" w:sz="6"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U</w:t>
            </w:r>
          </w:p>
        </w:tc>
        <w:tc>
          <w:tcPr>
            <w:tcW w:w="774" w:type="dxa"/>
            <w:tcBorders>
              <w:top w:val="single" w:sz="6" w:space="0" w:color="000000"/>
              <w:left w:val="single" w:sz="6" w:space="0" w:color="000000"/>
              <w:bottom w:val="single" w:sz="12" w:space="0" w:color="000000"/>
              <w:right w:val="single" w:sz="12" w:space="0" w:color="000000"/>
            </w:tcBorders>
            <w:shd w:val="pct5" w:color="auto" w:fill="auto"/>
          </w:tcPr>
          <w:p w:rsidR="00FE233A" w:rsidRPr="0040599F" w:rsidRDefault="00FE233A" w:rsidP="006B5E74">
            <w:pPr>
              <w:spacing w:before="0"/>
              <w:jc w:val="center"/>
              <w:rPr>
                <w:rFonts w:ascii="Arial" w:hAnsi="Arial" w:cs="Arial"/>
                <w:b/>
                <w:color w:val="000000"/>
                <w:sz w:val="18"/>
                <w:szCs w:val="18"/>
              </w:rPr>
            </w:pPr>
            <w:r w:rsidRPr="0040599F">
              <w:rPr>
                <w:rFonts w:ascii="Arial" w:hAnsi="Arial" w:cs="Arial"/>
                <w:b/>
                <w:color w:val="000000"/>
                <w:sz w:val="18"/>
                <w:szCs w:val="18"/>
              </w:rPr>
              <w:t>V</w:t>
            </w:r>
          </w:p>
        </w:tc>
      </w:tr>
      <w:tr w:rsidR="00FE233A" w:rsidRPr="00614C85" w:rsidTr="00054330">
        <w:tc>
          <w:tcPr>
            <w:tcW w:w="1559" w:type="dxa"/>
            <w:tcBorders>
              <w:top w:val="single" w:sz="12" w:space="0" w:color="000000"/>
              <w:left w:val="single" w:sz="12" w:space="0" w:color="000000"/>
              <w:bottom w:val="single" w:sz="6" w:space="0" w:color="000000"/>
              <w:right w:val="single" w:sz="12" w:space="0" w:color="000000"/>
            </w:tcBorders>
            <w:shd w:val="pct5" w:color="auto" w:fill="auto"/>
          </w:tcPr>
          <w:p w:rsidR="00FE233A" w:rsidRPr="0040599F" w:rsidRDefault="00FE233A" w:rsidP="00E464AD">
            <w:pPr>
              <w:spacing w:before="0"/>
              <w:jc w:val="center"/>
              <w:rPr>
                <w:rFonts w:ascii="Arial" w:hAnsi="Arial" w:cs="Arial"/>
                <w:b/>
                <w:color w:val="000000"/>
                <w:sz w:val="18"/>
                <w:szCs w:val="18"/>
              </w:rPr>
            </w:pPr>
            <w:r w:rsidRPr="0040599F">
              <w:rPr>
                <w:rFonts w:ascii="Arial" w:hAnsi="Arial" w:cs="Arial"/>
                <w:b/>
                <w:color w:val="000000"/>
                <w:sz w:val="18"/>
                <w:szCs w:val="18"/>
              </w:rPr>
              <w:t>Class A</w:t>
            </w:r>
          </w:p>
        </w:tc>
        <w:tc>
          <w:tcPr>
            <w:tcW w:w="851" w:type="dxa"/>
            <w:tcBorders>
              <w:top w:val="single" w:sz="12" w:space="0" w:color="000000"/>
              <w:left w:val="single" w:sz="12" w:space="0" w:color="000000"/>
              <w:bottom w:val="single" w:sz="6" w:space="0" w:color="000000"/>
              <w:right w:val="single" w:sz="6" w:space="0" w:color="000000"/>
            </w:tcBorders>
            <w:shd w:val="pct25" w:color="auto" w:fill="auto"/>
            <w:vAlign w:val="bottom"/>
          </w:tcPr>
          <w:p w:rsidR="00FE233A" w:rsidRPr="00614C85" w:rsidRDefault="00FE233A" w:rsidP="00E464AD">
            <w:pPr>
              <w:spacing w:before="0"/>
              <w:jc w:val="center"/>
              <w:rPr>
                <w:rFonts w:ascii="Arial" w:hAnsi="Arial" w:cs="Arial"/>
                <w:color w:val="000000"/>
                <w:sz w:val="18"/>
                <w:szCs w:val="18"/>
              </w:rPr>
            </w:pPr>
          </w:p>
        </w:tc>
        <w:tc>
          <w:tcPr>
            <w:tcW w:w="850" w:type="dxa"/>
            <w:tcBorders>
              <w:top w:val="single" w:sz="12" w:space="0" w:color="000000"/>
              <w:left w:val="single" w:sz="6" w:space="0" w:color="000000"/>
              <w:bottom w:val="single" w:sz="6" w:space="0" w:color="000000"/>
              <w:right w:val="single" w:sz="6" w:space="0" w:color="000000"/>
            </w:tcBorders>
            <w:shd w:val="pct25" w:color="auto" w:fill="auto"/>
            <w:vAlign w:val="bottom"/>
          </w:tcPr>
          <w:p w:rsidR="00FE233A" w:rsidRPr="00614C85" w:rsidRDefault="00FE233A" w:rsidP="00E464AD">
            <w:pPr>
              <w:spacing w:before="0"/>
              <w:jc w:val="center"/>
              <w:rPr>
                <w:rFonts w:ascii="Arial" w:hAnsi="Arial" w:cs="Arial"/>
                <w:color w:val="000000"/>
                <w:sz w:val="18"/>
                <w:szCs w:val="18"/>
              </w:rPr>
            </w:pPr>
          </w:p>
        </w:tc>
        <w:tc>
          <w:tcPr>
            <w:tcW w:w="851" w:type="dxa"/>
            <w:tcBorders>
              <w:top w:val="single" w:sz="12" w:space="0" w:color="000000"/>
              <w:left w:val="single" w:sz="6" w:space="0" w:color="000000"/>
              <w:bottom w:val="single" w:sz="6" w:space="0" w:color="000000"/>
              <w:right w:val="single" w:sz="12" w:space="0" w:color="000000"/>
            </w:tcBorders>
            <w:shd w:val="pct25" w:color="auto" w:fill="auto"/>
            <w:vAlign w:val="bottom"/>
          </w:tcPr>
          <w:p w:rsidR="00FE233A" w:rsidRPr="00614C85" w:rsidRDefault="00FE233A" w:rsidP="00E464AD">
            <w:pPr>
              <w:spacing w:before="0"/>
              <w:jc w:val="center"/>
              <w:rPr>
                <w:rFonts w:ascii="Arial" w:hAnsi="Arial" w:cs="Arial"/>
                <w:color w:val="000000"/>
                <w:sz w:val="18"/>
                <w:szCs w:val="18"/>
              </w:rPr>
            </w:pPr>
          </w:p>
        </w:tc>
        <w:tc>
          <w:tcPr>
            <w:tcW w:w="850" w:type="dxa"/>
            <w:tcBorders>
              <w:top w:val="single" w:sz="12" w:space="0" w:color="000000"/>
              <w:left w:val="single" w:sz="12" w:space="0" w:color="000000"/>
              <w:bottom w:val="single" w:sz="6" w:space="0" w:color="000000"/>
              <w:right w:val="single" w:sz="6" w:space="0" w:color="000000"/>
            </w:tcBorders>
            <w:shd w:val="pct25" w:color="auto" w:fill="auto"/>
          </w:tcPr>
          <w:p w:rsidR="00FE233A" w:rsidRPr="00101AED" w:rsidRDefault="00FE233A" w:rsidP="00E464AD">
            <w:pPr>
              <w:spacing w:before="0"/>
              <w:jc w:val="center"/>
              <w:rPr>
                <w:rFonts w:ascii="Arial" w:hAnsi="Arial" w:cs="Arial"/>
                <w:color w:val="000000"/>
                <w:sz w:val="18"/>
                <w:szCs w:val="18"/>
              </w:rPr>
            </w:pPr>
          </w:p>
        </w:tc>
        <w:tc>
          <w:tcPr>
            <w:tcW w:w="851" w:type="dxa"/>
            <w:tcBorders>
              <w:top w:val="single" w:sz="12" w:space="0" w:color="000000"/>
              <w:left w:val="single" w:sz="6" w:space="0" w:color="000000"/>
              <w:bottom w:val="single" w:sz="6" w:space="0" w:color="000000"/>
              <w:right w:val="single" w:sz="6" w:space="0" w:color="000000"/>
            </w:tcBorders>
            <w:shd w:val="pct25" w:color="auto" w:fill="auto"/>
          </w:tcPr>
          <w:p w:rsidR="00FE233A" w:rsidRPr="00101AED" w:rsidRDefault="00FE233A" w:rsidP="00E464AD">
            <w:pPr>
              <w:spacing w:before="0"/>
              <w:jc w:val="center"/>
              <w:rPr>
                <w:rFonts w:ascii="Arial" w:hAnsi="Arial" w:cs="Arial"/>
                <w:color w:val="000000"/>
                <w:sz w:val="18"/>
                <w:szCs w:val="18"/>
              </w:rPr>
            </w:pPr>
          </w:p>
        </w:tc>
        <w:tc>
          <w:tcPr>
            <w:tcW w:w="774" w:type="dxa"/>
            <w:tcBorders>
              <w:top w:val="single" w:sz="12" w:space="0" w:color="000000"/>
              <w:left w:val="single" w:sz="6" w:space="0" w:color="000000"/>
              <w:bottom w:val="single" w:sz="6" w:space="0" w:color="000000"/>
              <w:right w:val="single" w:sz="12" w:space="0" w:color="000000"/>
            </w:tcBorders>
            <w:shd w:val="pct25" w:color="auto" w:fill="auto"/>
          </w:tcPr>
          <w:p w:rsidR="00FE233A" w:rsidRPr="00101AED" w:rsidRDefault="00FE233A" w:rsidP="00E464AD">
            <w:pPr>
              <w:spacing w:before="0"/>
              <w:jc w:val="center"/>
              <w:rPr>
                <w:rFonts w:ascii="Arial" w:hAnsi="Arial" w:cs="Arial"/>
                <w:color w:val="000000"/>
                <w:sz w:val="18"/>
                <w:szCs w:val="18"/>
              </w:rPr>
            </w:pPr>
          </w:p>
        </w:tc>
      </w:tr>
      <w:tr w:rsidR="006B5E74" w:rsidRPr="00614C85" w:rsidTr="00054330">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6B5E74" w:rsidRPr="0040599F" w:rsidRDefault="006B5E74" w:rsidP="00274327">
            <w:pPr>
              <w:spacing w:before="0"/>
              <w:jc w:val="center"/>
              <w:rPr>
                <w:rFonts w:ascii="Arial" w:hAnsi="Arial" w:cs="Arial"/>
                <w:b/>
                <w:color w:val="000000"/>
                <w:sz w:val="18"/>
                <w:szCs w:val="18"/>
              </w:rPr>
            </w:pPr>
            <w:r w:rsidRPr="0040599F">
              <w:rPr>
                <w:rFonts w:ascii="Arial" w:hAnsi="Arial" w:cs="Arial"/>
                <w:b/>
                <w:color w:val="000000"/>
                <w:sz w:val="18"/>
                <w:szCs w:val="18"/>
              </w:rPr>
              <w:t>Class B</w:t>
            </w:r>
          </w:p>
        </w:tc>
        <w:tc>
          <w:tcPr>
            <w:tcW w:w="851" w:type="dxa"/>
            <w:tcBorders>
              <w:top w:val="single" w:sz="6"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-0,2%</w:t>
            </w:r>
          </w:p>
        </w:tc>
        <w:tc>
          <w:tcPr>
            <w:tcW w:w="850" w:type="dxa"/>
            <w:tcBorders>
              <w:top w:val="single" w:sz="6"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-0,7%</w:t>
            </w:r>
          </w:p>
        </w:tc>
        <w:tc>
          <w:tcPr>
            <w:tcW w:w="851" w:type="dxa"/>
            <w:tcBorders>
              <w:top w:val="single" w:sz="6"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-0,9%</w:t>
            </w:r>
          </w:p>
        </w:tc>
        <w:tc>
          <w:tcPr>
            <w:tcW w:w="850" w:type="dxa"/>
            <w:tcBorders>
              <w:top w:val="single" w:sz="6"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-0,4%</w:t>
            </w:r>
          </w:p>
        </w:tc>
        <w:tc>
          <w:tcPr>
            <w:tcW w:w="851" w:type="dxa"/>
            <w:tcBorders>
              <w:top w:val="single" w:sz="6"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-0,7%</w:t>
            </w:r>
          </w:p>
        </w:tc>
        <w:tc>
          <w:tcPr>
            <w:tcW w:w="774" w:type="dxa"/>
            <w:tcBorders>
              <w:top w:val="single" w:sz="6"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-0,7%</w:t>
            </w:r>
          </w:p>
        </w:tc>
      </w:tr>
      <w:tr w:rsidR="006B5E74" w:rsidRPr="00614C85" w:rsidTr="00054330">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6B5E74" w:rsidRPr="0040599F" w:rsidRDefault="006B5E74" w:rsidP="00274327">
            <w:pPr>
              <w:spacing w:before="0"/>
              <w:jc w:val="center"/>
              <w:rPr>
                <w:rFonts w:ascii="Arial" w:hAnsi="Arial" w:cs="Arial"/>
                <w:b/>
                <w:color w:val="000000"/>
                <w:sz w:val="18"/>
                <w:szCs w:val="18"/>
              </w:rPr>
            </w:pPr>
            <w:r w:rsidRPr="0040599F">
              <w:rPr>
                <w:rFonts w:ascii="Arial" w:hAnsi="Arial" w:cs="Arial"/>
                <w:b/>
                <w:color w:val="000000"/>
                <w:sz w:val="18"/>
                <w:szCs w:val="18"/>
              </w:rPr>
              <w:t>Class C</w:t>
            </w:r>
          </w:p>
        </w:tc>
        <w:tc>
          <w:tcPr>
            <w:tcW w:w="851" w:type="dxa"/>
            <w:tcBorders>
              <w:top w:val="single" w:sz="6"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-0,3%</w:t>
            </w:r>
          </w:p>
        </w:tc>
        <w:tc>
          <w:tcPr>
            <w:tcW w:w="850" w:type="dxa"/>
            <w:tcBorders>
              <w:top w:val="single" w:sz="6"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-0,5%</w:t>
            </w:r>
          </w:p>
        </w:tc>
        <w:tc>
          <w:tcPr>
            <w:tcW w:w="851" w:type="dxa"/>
            <w:tcBorders>
              <w:top w:val="single" w:sz="6"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0,6%</w:t>
            </w:r>
          </w:p>
        </w:tc>
        <w:tc>
          <w:tcPr>
            <w:tcW w:w="850" w:type="dxa"/>
            <w:tcBorders>
              <w:top w:val="single" w:sz="6"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-0,2%</w:t>
            </w:r>
          </w:p>
        </w:tc>
        <w:tc>
          <w:tcPr>
            <w:tcW w:w="851" w:type="dxa"/>
            <w:tcBorders>
              <w:top w:val="single" w:sz="6"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0,1%</w:t>
            </w:r>
          </w:p>
        </w:tc>
        <w:tc>
          <w:tcPr>
            <w:tcW w:w="774" w:type="dxa"/>
            <w:tcBorders>
              <w:top w:val="single" w:sz="6"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-0,4%</w:t>
            </w:r>
          </w:p>
        </w:tc>
      </w:tr>
      <w:tr w:rsidR="006B5E74" w:rsidRPr="00614C85" w:rsidTr="00054330">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6B5E74" w:rsidRPr="0040599F" w:rsidRDefault="006B5E74" w:rsidP="00274327">
            <w:pPr>
              <w:spacing w:before="0"/>
              <w:jc w:val="center"/>
              <w:rPr>
                <w:rFonts w:ascii="Arial" w:hAnsi="Arial" w:cs="Arial"/>
                <w:b/>
                <w:color w:val="000000"/>
                <w:sz w:val="18"/>
                <w:szCs w:val="18"/>
              </w:rPr>
            </w:pPr>
            <w:r w:rsidRPr="0040599F">
              <w:rPr>
                <w:rFonts w:ascii="Arial" w:hAnsi="Arial" w:cs="Arial"/>
                <w:b/>
                <w:color w:val="000000"/>
                <w:sz w:val="18"/>
                <w:szCs w:val="18"/>
              </w:rPr>
              <w:t>Class D</w:t>
            </w:r>
          </w:p>
        </w:tc>
        <w:tc>
          <w:tcPr>
            <w:tcW w:w="851" w:type="dxa"/>
            <w:tcBorders>
              <w:top w:val="single" w:sz="6"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-0,2%</w:t>
            </w:r>
          </w:p>
        </w:tc>
        <w:tc>
          <w:tcPr>
            <w:tcW w:w="850" w:type="dxa"/>
            <w:tcBorders>
              <w:top w:val="single" w:sz="6"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-1,0%</w:t>
            </w:r>
          </w:p>
        </w:tc>
        <w:tc>
          <w:tcPr>
            <w:tcW w:w="851" w:type="dxa"/>
            <w:tcBorders>
              <w:top w:val="single" w:sz="6"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-0,1%</w:t>
            </w:r>
          </w:p>
        </w:tc>
        <w:tc>
          <w:tcPr>
            <w:tcW w:w="850" w:type="dxa"/>
            <w:tcBorders>
              <w:top w:val="single" w:sz="6"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-0,2%</w:t>
            </w:r>
          </w:p>
        </w:tc>
        <w:tc>
          <w:tcPr>
            <w:tcW w:w="851" w:type="dxa"/>
            <w:tcBorders>
              <w:top w:val="single" w:sz="6"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-1,4%</w:t>
            </w:r>
          </w:p>
        </w:tc>
        <w:tc>
          <w:tcPr>
            <w:tcW w:w="774" w:type="dxa"/>
            <w:tcBorders>
              <w:top w:val="single" w:sz="6"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-1,1%</w:t>
            </w:r>
          </w:p>
        </w:tc>
      </w:tr>
      <w:tr w:rsidR="006B5E74" w:rsidRPr="00614C85" w:rsidTr="00054330">
        <w:tc>
          <w:tcPr>
            <w:tcW w:w="1559" w:type="dxa"/>
            <w:tcBorders>
              <w:top w:val="single" w:sz="6" w:space="0" w:color="000000"/>
              <w:left w:val="single" w:sz="12" w:space="0" w:color="000000"/>
              <w:bottom w:val="single" w:sz="6" w:space="0" w:color="000000"/>
              <w:right w:val="single" w:sz="12" w:space="0" w:color="000000"/>
            </w:tcBorders>
            <w:shd w:val="pct5" w:color="auto" w:fill="auto"/>
          </w:tcPr>
          <w:p w:rsidR="006B5E74" w:rsidRPr="0040599F" w:rsidRDefault="006B5E74" w:rsidP="00274327">
            <w:pPr>
              <w:spacing w:before="0"/>
              <w:jc w:val="center"/>
              <w:rPr>
                <w:rFonts w:ascii="Arial" w:hAnsi="Arial" w:cs="Arial"/>
                <w:b/>
                <w:color w:val="000000"/>
                <w:sz w:val="18"/>
                <w:szCs w:val="18"/>
              </w:rPr>
            </w:pPr>
            <w:r w:rsidRPr="0040599F">
              <w:rPr>
                <w:rFonts w:ascii="Arial" w:hAnsi="Arial" w:cs="Arial"/>
                <w:b/>
                <w:color w:val="000000"/>
                <w:sz w:val="18"/>
                <w:szCs w:val="18"/>
              </w:rPr>
              <w:t>Class E</w:t>
            </w:r>
          </w:p>
        </w:tc>
        <w:tc>
          <w:tcPr>
            <w:tcW w:w="851" w:type="dxa"/>
            <w:tcBorders>
              <w:top w:val="single" w:sz="6"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-0,6%</w:t>
            </w:r>
          </w:p>
        </w:tc>
        <w:tc>
          <w:tcPr>
            <w:tcW w:w="850" w:type="dxa"/>
            <w:tcBorders>
              <w:top w:val="single" w:sz="6"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-2,2%</w:t>
            </w:r>
          </w:p>
        </w:tc>
        <w:tc>
          <w:tcPr>
            <w:tcW w:w="851" w:type="dxa"/>
            <w:tcBorders>
              <w:top w:val="single" w:sz="6"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-2,0%</w:t>
            </w:r>
          </w:p>
        </w:tc>
        <w:tc>
          <w:tcPr>
            <w:tcW w:w="850" w:type="dxa"/>
            <w:tcBorders>
              <w:top w:val="single" w:sz="6"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-0,5%</w:t>
            </w:r>
          </w:p>
        </w:tc>
        <w:tc>
          <w:tcPr>
            <w:tcW w:w="851" w:type="dxa"/>
            <w:tcBorders>
              <w:top w:val="single" w:sz="6"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-1,3%</w:t>
            </w:r>
          </w:p>
        </w:tc>
        <w:tc>
          <w:tcPr>
            <w:tcW w:w="774" w:type="dxa"/>
            <w:tcBorders>
              <w:top w:val="single" w:sz="6"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-2,1%</w:t>
            </w:r>
          </w:p>
        </w:tc>
      </w:tr>
      <w:tr w:rsidR="006B5E74" w:rsidRPr="00614C85" w:rsidTr="00054330">
        <w:tc>
          <w:tcPr>
            <w:tcW w:w="1559" w:type="dxa"/>
            <w:tcBorders>
              <w:top w:val="single" w:sz="6" w:space="0" w:color="000000"/>
              <w:left w:val="single" w:sz="12" w:space="0" w:color="000000"/>
              <w:bottom w:val="single" w:sz="12" w:space="0" w:color="000000"/>
              <w:right w:val="single" w:sz="12" w:space="0" w:color="000000"/>
            </w:tcBorders>
            <w:shd w:val="pct5" w:color="auto" w:fill="auto"/>
          </w:tcPr>
          <w:p w:rsidR="006B5E74" w:rsidRPr="0040599F" w:rsidRDefault="006B5E74" w:rsidP="00274327">
            <w:pPr>
              <w:spacing w:before="0"/>
              <w:jc w:val="center"/>
              <w:rPr>
                <w:rFonts w:ascii="Arial" w:hAnsi="Arial" w:cs="Arial"/>
                <w:b/>
                <w:color w:val="000000"/>
                <w:sz w:val="18"/>
                <w:szCs w:val="18"/>
              </w:rPr>
            </w:pPr>
            <w:r w:rsidRPr="0040599F">
              <w:rPr>
                <w:rFonts w:ascii="Arial" w:hAnsi="Arial" w:cs="Arial"/>
                <w:b/>
                <w:color w:val="000000"/>
                <w:sz w:val="18"/>
                <w:szCs w:val="18"/>
              </w:rPr>
              <w:t>Class F</w:t>
            </w:r>
          </w:p>
        </w:tc>
        <w:tc>
          <w:tcPr>
            <w:tcW w:w="851" w:type="dxa"/>
            <w:tcBorders>
              <w:top w:val="single" w:sz="6" w:space="0" w:color="000000"/>
              <w:left w:val="single" w:sz="12" w:space="0" w:color="000000"/>
              <w:bottom w:val="single" w:sz="12"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-0,1%</w:t>
            </w:r>
          </w:p>
        </w:tc>
        <w:tc>
          <w:tcPr>
            <w:tcW w:w="850" w:type="dxa"/>
            <w:tcBorders>
              <w:top w:val="single" w:sz="6" w:space="0" w:color="000000"/>
              <w:left w:val="single" w:sz="6" w:space="0" w:color="000000"/>
              <w:bottom w:val="single" w:sz="12"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0,6%</w:t>
            </w:r>
          </w:p>
        </w:tc>
        <w:tc>
          <w:tcPr>
            <w:tcW w:w="851" w:type="dxa"/>
            <w:tcBorders>
              <w:top w:val="single" w:sz="6" w:space="0" w:color="000000"/>
              <w:left w:val="single" w:sz="6" w:space="0" w:color="000000"/>
              <w:bottom w:val="single" w:sz="12"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-0,4%</w:t>
            </w:r>
          </w:p>
        </w:tc>
        <w:tc>
          <w:tcPr>
            <w:tcW w:w="850" w:type="dxa"/>
            <w:tcBorders>
              <w:top w:val="single" w:sz="6" w:space="0" w:color="000000"/>
              <w:left w:val="single" w:sz="12" w:space="0" w:color="000000"/>
              <w:bottom w:val="single" w:sz="12"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0,2%</w:t>
            </w:r>
          </w:p>
        </w:tc>
        <w:tc>
          <w:tcPr>
            <w:tcW w:w="851" w:type="dxa"/>
            <w:tcBorders>
              <w:top w:val="single" w:sz="6" w:space="0" w:color="000000"/>
              <w:left w:val="single" w:sz="6" w:space="0" w:color="000000"/>
              <w:bottom w:val="single" w:sz="12"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0,2%</w:t>
            </w:r>
          </w:p>
        </w:tc>
        <w:tc>
          <w:tcPr>
            <w:tcW w:w="774" w:type="dxa"/>
            <w:tcBorders>
              <w:top w:val="single" w:sz="6" w:space="0" w:color="000000"/>
              <w:left w:val="single" w:sz="6" w:space="0" w:color="000000"/>
              <w:bottom w:val="single" w:sz="12" w:space="0" w:color="000000"/>
              <w:right w:val="single" w:sz="12" w:space="0" w:color="000000"/>
            </w:tcBorders>
            <w:vAlign w:val="bottom"/>
          </w:tcPr>
          <w:p w:rsidR="006B5E74" w:rsidRPr="00274327" w:rsidRDefault="006B5E74" w:rsidP="00274327">
            <w:pPr>
              <w:spacing w:before="0"/>
              <w:jc w:val="center"/>
              <w:rPr>
                <w:rFonts w:ascii="Arial" w:hAnsi="Arial" w:cs="Arial"/>
                <w:sz w:val="16"/>
                <w:szCs w:val="16"/>
              </w:rPr>
            </w:pPr>
            <w:r w:rsidRPr="00274327">
              <w:rPr>
                <w:rFonts w:ascii="Arial" w:hAnsi="Arial" w:cs="Arial"/>
                <w:sz w:val="16"/>
                <w:szCs w:val="16"/>
              </w:rPr>
              <w:t>-15,2%</w:t>
            </w:r>
          </w:p>
        </w:tc>
      </w:tr>
      <w:tr w:rsidR="006B5E74" w:rsidRPr="00614C85" w:rsidTr="00054330">
        <w:tc>
          <w:tcPr>
            <w:tcW w:w="1559" w:type="dxa"/>
            <w:tcBorders>
              <w:top w:val="single" w:sz="12" w:space="0" w:color="000000"/>
              <w:left w:val="single" w:sz="12" w:space="0" w:color="000000"/>
              <w:bottom w:val="single" w:sz="6" w:space="0" w:color="000000"/>
              <w:right w:val="single" w:sz="12" w:space="0" w:color="000000"/>
            </w:tcBorders>
            <w:shd w:val="pct5" w:color="auto" w:fill="auto"/>
          </w:tcPr>
          <w:p w:rsidR="006B5E74" w:rsidRPr="0040599F" w:rsidRDefault="006B5E74" w:rsidP="00274327">
            <w:pPr>
              <w:spacing w:before="0"/>
              <w:jc w:val="center"/>
              <w:rPr>
                <w:rFonts w:ascii="Arial" w:hAnsi="Arial" w:cs="Arial"/>
                <w:b/>
                <w:color w:val="000000"/>
                <w:sz w:val="18"/>
                <w:szCs w:val="18"/>
              </w:rPr>
            </w:pPr>
            <w:r w:rsidRPr="0040599F">
              <w:rPr>
                <w:rFonts w:ascii="Arial" w:hAnsi="Arial" w:cs="Arial"/>
                <w:b/>
                <w:color w:val="000000"/>
                <w:sz w:val="18"/>
                <w:szCs w:val="18"/>
              </w:rPr>
              <w:t>Overall</w:t>
            </w:r>
          </w:p>
        </w:tc>
        <w:tc>
          <w:tcPr>
            <w:tcW w:w="851" w:type="dxa"/>
            <w:tcBorders>
              <w:top w:val="single" w:sz="12"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-0,3%</w:t>
            </w:r>
          </w:p>
        </w:tc>
        <w:tc>
          <w:tcPr>
            <w:tcW w:w="850" w:type="dxa"/>
            <w:tcBorders>
              <w:top w:val="single" w:sz="12"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-0,7%</w:t>
            </w:r>
          </w:p>
        </w:tc>
        <w:tc>
          <w:tcPr>
            <w:tcW w:w="851" w:type="dxa"/>
            <w:tcBorders>
              <w:top w:val="single" w:sz="12"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-0,5%</w:t>
            </w:r>
          </w:p>
        </w:tc>
        <w:tc>
          <w:tcPr>
            <w:tcW w:w="850" w:type="dxa"/>
            <w:tcBorders>
              <w:top w:val="single" w:sz="12" w:space="0" w:color="000000"/>
              <w:left w:val="single" w:sz="12"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-0,2%</w:t>
            </w:r>
          </w:p>
        </w:tc>
        <w:tc>
          <w:tcPr>
            <w:tcW w:w="851" w:type="dxa"/>
            <w:tcBorders>
              <w:top w:val="single" w:sz="12" w:space="0" w:color="000000"/>
              <w:left w:val="single" w:sz="6" w:space="0" w:color="000000"/>
              <w:bottom w:val="single" w:sz="6" w:space="0" w:color="000000"/>
              <w:right w:val="single" w:sz="6" w:space="0" w:color="000000"/>
            </w:tcBorders>
            <w:vAlign w:val="bottom"/>
          </w:tcPr>
          <w:p w:rsidR="006B5E74" w:rsidRDefault="006B5E74" w:rsidP="00274327">
            <w:pPr>
              <w:spacing w:before="0"/>
              <w:jc w:val="center"/>
              <w:rPr>
                <w:rFonts w:ascii="Arial" w:hAnsi="Arial" w:cs="Arial"/>
                <w:color w:val="000000"/>
                <w:sz w:val="18"/>
                <w:szCs w:val="18"/>
              </w:rPr>
            </w:pPr>
            <w:r>
              <w:rPr>
                <w:rFonts w:ascii="Arial" w:hAnsi="Arial" w:cs="Arial"/>
                <w:color w:val="000000"/>
                <w:sz w:val="18"/>
                <w:szCs w:val="18"/>
              </w:rPr>
              <w:t>-0,6%</w:t>
            </w:r>
          </w:p>
        </w:tc>
        <w:tc>
          <w:tcPr>
            <w:tcW w:w="774" w:type="dxa"/>
            <w:tcBorders>
              <w:top w:val="single" w:sz="12" w:space="0" w:color="000000"/>
              <w:left w:val="single" w:sz="6" w:space="0" w:color="000000"/>
              <w:bottom w:val="single" w:sz="6" w:space="0" w:color="000000"/>
              <w:right w:val="single" w:sz="12" w:space="0" w:color="000000"/>
            </w:tcBorders>
            <w:vAlign w:val="bottom"/>
          </w:tcPr>
          <w:p w:rsidR="006B5E74" w:rsidRDefault="006B5E74" w:rsidP="00274327">
            <w:pPr>
              <w:spacing w:before="0"/>
              <w:jc w:val="center"/>
              <w:rPr>
                <w:rFonts w:ascii="Arial" w:hAnsi="Arial" w:cs="Arial"/>
                <w:sz w:val="18"/>
                <w:szCs w:val="18"/>
              </w:rPr>
            </w:pPr>
            <w:r>
              <w:rPr>
                <w:rFonts w:ascii="Arial" w:hAnsi="Arial" w:cs="Arial"/>
                <w:sz w:val="18"/>
                <w:szCs w:val="18"/>
              </w:rPr>
              <w:t>-3,8%</w:t>
            </w:r>
          </w:p>
        </w:tc>
      </w:tr>
      <w:tr w:rsidR="006B5E74" w:rsidRPr="00614C85" w:rsidTr="00054330">
        <w:tc>
          <w:tcPr>
            <w:tcW w:w="1559" w:type="dxa"/>
            <w:tcBorders>
              <w:top w:val="single" w:sz="6" w:space="0" w:color="000000"/>
              <w:left w:val="single" w:sz="12" w:space="0" w:color="000000"/>
              <w:bottom w:val="single" w:sz="12" w:space="0" w:color="000000"/>
              <w:right w:val="single" w:sz="12" w:space="0" w:color="000000"/>
            </w:tcBorders>
            <w:shd w:val="pct5" w:color="auto" w:fill="auto"/>
          </w:tcPr>
          <w:p w:rsidR="006B5E74" w:rsidRPr="0040599F" w:rsidRDefault="006B5E74" w:rsidP="00274327">
            <w:pPr>
              <w:spacing w:before="0"/>
              <w:jc w:val="center"/>
              <w:rPr>
                <w:rFonts w:ascii="Arial" w:hAnsi="Arial" w:cs="Arial"/>
                <w:b/>
                <w:color w:val="000000"/>
                <w:sz w:val="18"/>
                <w:szCs w:val="18"/>
              </w:rPr>
            </w:pPr>
          </w:p>
        </w:tc>
        <w:tc>
          <w:tcPr>
            <w:tcW w:w="851" w:type="dxa"/>
            <w:tcBorders>
              <w:top w:val="single" w:sz="6" w:space="0" w:color="000000"/>
              <w:left w:val="single" w:sz="12" w:space="0" w:color="000000"/>
              <w:bottom w:val="single" w:sz="12" w:space="0" w:color="000000"/>
              <w:right w:val="single" w:sz="6" w:space="0" w:color="000000"/>
            </w:tcBorders>
            <w:vAlign w:val="bottom"/>
          </w:tcPr>
          <w:p w:rsidR="006B5E74" w:rsidRDefault="006B5E74" w:rsidP="00274327">
            <w:pPr>
              <w:spacing w:before="0"/>
              <w:jc w:val="center"/>
              <w:rPr>
                <w:rFonts w:ascii="Arial" w:hAnsi="Arial" w:cs="Arial"/>
                <w:color w:val="808080"/>
                <w:sz w:val="18"/>
                <w:szCs w:val="18"/>
              </w:rPr>
            </w:pPr>
            <w:r>
              <w:rPr>
                <w:rFonts w:ascii="Arial" w:hAnsi="Arial" w:cs="Arial"/>
                <w:color w:val="808080"/>
                <w:sz w:val="18"/>
                <w:szCs w:val="18"/>
              </w:rPr>
              <w:t>-0,3%</w:t>
            </w:r>
          </w:p>
        </w:tc>
        <w:tc>
          <w:tcPr>
            <w:tcW w:w="850" w:type="dxa"/>
            <w:tcBorders>
              <w:top w:val="single" w:sz="6" w:space="0" w:color="000000"/>
              <w:left w:val="single" w:sz="6" w:space="0" w:color="000000"/>
              <w:bottom w:val="single" w:sz="12" w:space="0" w:color="000000"/>
              <w:right w:val="single" w:sz="6" w:space="0" w:color="000000"/>
            </w:tcBorders>
            <w:vAlign w:val="bottom"/>
          </w:tcPr>
          <w:p w:rsidR="006B5E74" w:rsidRDefault="006B5E74" w:rsidP="00274327">
            <w:pPr>
              <w:spacing w:before="0"/>
              <w:jc w:val="center"/>
              <w:rPr>
                <w:rFonts w:ascii="Arial" w:hAnsi="Arial" w:cs="Arial"/>
                <w:color w:val="808080"/>
                <w:sz w:val="18"/>
                <w:szCs w:val="18"/>
              </w:rPr>
            </w:pPr>
            <w:r>
              <w:rPr>
                <w:rFonts w:ascii="Arial" w:hAnsi="Arial" w:cs="Arial"/>
                <w:color w:val="808080"/>
                <w:sz w:val="18"/>
                <w:szCs w:val="18"/>
              </w:rPr>
              <w:t>-0,8%</w:t>
            </w:r>
          </w:p>
        </w:tc>
        <w:tc>
          <w:tcPr>
            <w:tcW w:w="851" w:type="dxa"/>
            <w:tcBorders>
              <w:top w:val="single" w:sz="6" w:space="0" w:color="000000"/>
              <w:left w:val="single" w:sz="6" w:space="0" w:color="000000"/>
              <w:bottom w:val="single" w:sz="12" w:space="0" w:color="000000"/>
              <w:right w:val="single" w:sz="12" w:space="0" w:color="000000"/>
            </w:tcBorders>
            <w:vAlign w:val="bottom"/>
          </w:tcPr>
          <w:p w:rsidR="006B5E74" w:rsidRDefault="006B5E74" w:rsidP="00274327">
            <w:pPr>
              <w:spacing w:before="0"/>
              <w:jc w:val="center"/>
              <w:rPr>
                <w:rFonts w:ascii="Arial" w:hAnsi="Arial" w:cs="Arial"/>
                <w:color w:val="808080"/>
                <w:sz w:val="18"/>
                <w:szCs w:val="18"/>
              </w:rPr>
            </w:pPr>
            <w:r>
              <w:rPr>
                <w:rFonts w:ascii="Arial" w:hAnsi="Arial" w:cs="Arial"/>
                <w:color w:val="808080"/>
                <w:sz w:val="18"/>
                <w:szCs w:val="18"/>
              </w:rPr>
              <w:t>-0,3%</w:t>
            </w:r>
          </w:p>
        </w:tc>
        <w:tc>
          <w:tcPr>
            <w:tcW w:w="850" w:type="dxa"/>
            <w:tcBorders>
              <w:top w:val="single" w:sz="6" w:space="0" w:color="000000"/>
              <w:left w:val="single" w:sz="12" w:space="0" w:color="000000"/>
              <w:bottom w:val="single" w:sz="12" w:space="0" w:color="000000"/>
              <w:right w:val="single" w:sz="6" w:space="0" w:color="000000"/>
            </w:tcBorders>
            <w:vAlign w:val="bottom"/>
          </w:tcPr>
          <w:p w:rsidR="006B5E74" w:rsidRDefault="006B5E74" w:rsidP="00274327">
            <w:pPr>
              <w:spacing w:before="0"/>
              <w:jc w:val="center"/>
              <w:rPr>
                <w:rFonts w:ascii="Arial" w:hAnsi="Arial" w:cs="Arial"/>
                <w:color w:val="808080"/>
                <w:sz w:val="18"/>
                <w:szCs w:val="18"/>
              </w:rPr>
            </w:pPr>
            <w:r>
              <w:rPr>
                <w:rFonts w:ascii="Arial" w:hAnsi="Arial" w:cs="Arial"/>
                <w:color w:val="808080"/>
                <w:sz w:val="18"/>
                <w:szCs w:val="18"/>
              </w:rPr>
              <w:t>-0,2%</w:t>
            </w:r>
          </w:p>
        </w:tc>
        <w:tc>
          <w:tcPr>
            <w:tcW w:w="851" w:type="dxa"/>
            <w:tcBorders>
              <w:top w:val="single" w:sz="6" w:space="0" w:color="000000"/>
              <w:left w:val="single" w:sz="6" w:space="0" w:color="000000"/>
              <w:bottom w:val="single" w:sz="12" w:space="0" w:color="000000"/>
              <w:right w:val="single" w:sz="6" w:space="0" w:color="000000"/>
            </w:tcBorders>
            <w:vAlign w:val="bottom"/>
          </w:tcPr>
          <w:p w:rsidR="006B5E74" w:rsidRDefault="006B5E74" w:rsidP="00274327">
            <w:pPr>
              <w:spacing w:before="0"/>
              <w:jc w:val="center"/>
              <w:rPr>
                <w:rFonts w:ascii="Arial" w:hAnsi="Arial" w:cs="Arial"/>
                <w:color w:val="808080"/>
                <w:sz w:val="18"/>
                <w:szCs w:val="18"/>
              </w:rPr>
            </w:pPr>
            <w:r>
              <w:rPr>
                <w:rFonts w:ascii="Arial" w:hAnsi="Arial" w:cs="Arial"/>
                <w:color w:val="808080"/>
                <w:sz w:val="18"/>
                <w:szCs w:val="18"/>
              </w:rPr>
              <w:t>-0,8%</w:t>
            </w:r>
          </w:p>
        </w:tc>
        <w:tc>
          <w:tcPr>
            <w:tcW w:w="774" w:type="dxa"/>
            <w:tcBorders>
              <w:top w:val="single" w:sz="6" w:space="0" w:color="000000"/>
              <w:left w:val="single" w:sz="6" w:space="0" w:color="000000"/>
              <w:bottom w:val="single" w:sz="12" w:space="0" w:color="000000"/>
              <w:right w:val="single" w:sz="12" w:space="0" w:color="000000"/>
            </w:tcBorders>
            <w:vAlign w:val="bottom"/>
          </w:tcPr>
          <w:p w:rsidR="006B5E74" w:rsidRDefault="006B5E74" w:rsidP="00274327">
            <w:pPr>
              <w:spacing w:before="0"/>
              <w:jc w:val="center"/>
              <w:rPr>
                <w:rFonts w:ascii="Arial" w:hAnsi="Arial" w:cs="Arial"/>
                <w:color w:val="808080"/>
                <w:sz w:val="18"/>
                <w:szCs w:val="18"/>
              </w:rPr>
            </w:pPr>
            <w:r>
              <w:rPr>
                <w:rFonts w:ascii="Arial" w:hAnsi="Arial" w:cs="Arial"/>
                <w:color w:val="808080"/>
                <w:sz w:val="18"/>
                <w:szCs w:val="18"/>
              </w:rPr>
              <w:t>-0,7%</w:t>
            </w:r>
          </w:p>
        </w:tc>
      </w:tr>
      <w:tr w:rsidR="00E464AD" w:rsidRPr="00614C85" w:rsidTr="00054330">
        <w:tc>
          <w:tcPr>
            <w:tcW w:w="1559" w:type="dxa"/>
            <w:tcBorders>
              <w:top w:val="single" w:sz="12" w:space="0" w:color="000000"/>
              <w:left w:val="single" w:sz="12" w:space="0" w:color="000000"/>
              <w:bottom w:val="single" w:sz="6" w:space="0" w:color="000000"/>
              <w:right w:val="single" w:sz="12" w:space="0" w:color="000000"/>
            </w:tcBorders>
            <w:shd w:val="pct5" w:color="auto" w:fill="auto"/>
          </w:tcPr>
          <w:p w:rsidR="00E464AD" w:rsidRPr="0040599F" w:rsidRDefault="00E464AD" w:rsidP="00274327">
            <w:pPr>
              <w:spacing w:before="0"/>
              <w:jc w:val="center"/>
              <w:rPr>
                <w:rFonts w:ascii="Arial" w:hAnsi="Arial" w:cs="Arial"/>
                <w:b/>
                <w:color w:val="000000"/>
                <w:sz w:val="18"/>
                <w:szCs w:val="18"/>
              </w:rPr>
            </w:pPr>
            <w:r w:rsidRPr="0040599F">
              <w:rPr>
                <w:rFonts w:ascii="Arial" w:hAnsi="Arial" w:cs="Arial"/>
                <w:b/>
                <w:color w:val="000000"/>
                <w:sz w:val="18"/>
                <w:szCs w:val="18"/>
              </w:rPr>
              <w:t>Enc. Time</w:t>
            </w:r>
          </w:p>
        </w:tc>
        <w:tc>
          <w:tcPr>
            <w:tcW w:w="2552" w:type="dxa"/>
            <w:gridSpan w:val="3"/>
            <w:tcBorders>
              <w:top w:val="single" w:sz="12" w:space="0" w:color="000000"/>
              <w:left w:val="single" w:sz="12" w:space="0" w:color="000000"/>
              <w:bottom w:val="single" w:sz="6" w:space="0" w:color="000000"/>
              <w:right w:val="single" w:sz="12" w:space="0" w:color="000000"/>
            </w:tcBorders>
          </w:tcPr>
          <w:p w:rsidR="00E464AD" w:rsidRPr="00101AED" w:rsidRDefault="00E464AD" w:rsidP="00274327">
            <w:pPr>
              <w:spacing w:before="0"/>
              <w:jc w:val="center"/>
              <w:rPr>
                <w:rFonts w:ascii="Arial" w:hAnsi="Arial" w:cs="Arial"/>
                <w:color w:val="000000"/>
                <w:sz w:val="18"/>
                <w:szCs w:val="18"/>
              </w:rPr>
            </w:pPr>
            <w:r>
              <w:rPr>
                <w:rFonts w:ascii="Arial" w:hAnsi="Arial" w:cs="Arial"/>
                <w:color w:val="000000"/>
                <w:sz w:val="18"/>
                <w:szCs w:val="18"/>
              </w:rPr>
              <w:t>111%</w:t>
            </w:r>
          </w:p>
        </w:tc>
        <w:tc>
          <w:tcPr>
            <w:tcW w:w="2475" w:type="dxa"/>
            <w:gridSpan w:val="3"/>
            <w:tcBorders>
              <w:top w:val="single" w:sz="12" w:space="0" w:color="000000"/>
              <w:left w:val="single" w:sz="12" w:space="0" w:color="000000"/>
              <w:bottom w:val="single" w:sz="6" w:space="0" w:color="000000"/>
              <w:right w:val="single" w:sz="12" w:space="0" w:color="000000"/>
            </w:tcBorders>
          </w:tcPr>
          <w:p w:rsidR="00E464AD" w:rsidRPr="00101AED" w:rsidRDefault="006B5E74" w:rsidP="00274327">
            <w:pPr>
              <w:spacing w:before="0"/>
              <w:jc w:val="center"/>
              <w:rPr>
                <w:rFonts w:ascii="Arial" w:hAnsi="Arial" w:cs="Arial"/>
                <w:color w:val="000000"/>
                <w:sz w:val="18"/>
                <w:szCs w:val="18"/>
              </w:rPr>
            </w:pPr>
            <w:r>
              <w:rPr>
                <w:rFonts w:ascii="Arial" w:hAnsi="Arial" w:cs="Arial"/>
                <w:color w:val="000000"/>
                <w:sz w:val="18"/>
                <w:szCs w:val="18"/>
              </w:rPr>
              <w:t>112%</w:t>
            </w:r>
          </w:p>
        </w:tc>
      </w:tr>
      <w:tr w:rsidR="00E464AD" w:rsidRPr="00614C85" w:rsidTr="00054330">
        <w:tc>
          <w:tcPr>
            <w:tcW w:w="1559" w:type="dxa"/>
            <w:tcBorders>
              <w:top w:val="single" w:sz="6" w:space="0" w:color="000000"/>
              <w:left w:val="single" w:sz="12" w:space="0" w:color="000000"/>
              <w:bottom w:val="single" w:sz="12" w:space="0" w:color="000000"/>
              <w:right w:val="single" w:sz="12" w:space="0" w:color="000000"/>
            </w:tcBorders>
            <w:shd w:val="pct5" w:color="auto" w:fill="auto"/>
          </w:tcPr>
          <w:p w:rsidR="00E464AD" w:rsidRPr="0040599F" w:rsidRDefault="00E464AD" w:rsidP="00274327">
            <w:pPr>
              <w:spacing w:before="0"/>
              <w:jc w:val="center"/>
              <w:rPr>
                <w:rFonts w:ascii="Arial" w:hAnsi="Arial" w:cs="Arial"/>
                <w:b/>
                <w:color w:val="000000"/>
                <w:sz w:val="18"/>
                <w:szCs w:val="18"/>
              </w:rPr>
            </w:pPr>
            <w:r w:rsidRPr="0040599F">
              <w:rPr>
                <w:rFonts w:ascii="Arial" w:hAnsi="Arial" w:cs="Arial"/>
                <w:b/>
                <w:color w:val="000000"/>
                <w:sz w:val="18"/>
                <w:szCs w:val="18"/>
              </w:rPr>
              <w:t>Dec. Time</w:t>
            </w:r>
          </w:p>
        </w:tc>
        <w:tc>
          <w:tcPr>
            <w:tcW w:w="2552" w:type="dxa"/>
            <w:gridSpan w:val="3"/>
            <w:tcBorders>
              <w:top w:val="single" w:sz="6" w:space="0" w:color="000000"/>
              <w:left w:val="single" w:sz="12" w:space="0" w:color="000000"/>
              <w:bottom w:val="single" w:sz="12" w:space="0" w:color="000000"/>
              <w:right w:val="single" w:sz="12" w:space="0" w:color="000000"/>
            </w:tcBorders>
          </w:tcPr>
          <w:p w:rsidR="00E464AD" w:rsidRPr="00101AED" w:rsidRDefault="004045B0" w:rsidP="00274327">
            <w:pPr>
              <w:spacing w:before="0"/>
              <w:jc w:val="center"/>
              <w:rPr>
                <w:rFonts w:ascii="Arial" w:hAnsi="Arial" w:cs="Arial"/>
                <w:color w:val="000000"/>
                <w:sz w:val="18"/>
                <w:szCs w:val="18"/>
              </w:rPr>
            </w:pPr>
            <w:r>
              <w:rPr>
                <w:rFonts w:ascii="Arial" w:hAnsi="Arial" w:cs="Arial"/>
                <w:color w:val="000000"/>
                <w:sz w:val="18"/>
                <w:szCs w:val="18"/>
              </w:rPr>
              <w:t>124%</w:t>
            </w:r>
          </w:p>
        </w:tc>
        <w:tc>
          <w:tcPr>
            <w:tcW w:w="2475" w:type="dxa"/>
            <w:gridSpan w:val="3"/>
            <w:tcBorders>
              <w:top w:val="single" w:sz="6" w:space="0" w:color="000000"/>
              <w:left w:val="single" w:sz="12" w:space="0" w:color="000000"/>
              <w:bottom w:val="single" w:sz="12" w:space="0" w:color="000000"/>
              <w:right w:val="single" w:sz="12" w:space="0" w:color="000000"/>
            </w:tcBorders>
          </w:tcPr>
          <w:p w:rsidR="00E464AD" w:rsidRPr="00101AED" w:rsidRDefault="00683E3A" w:rsidP="00274327">
            <w:pPr>
              <w:spacing w:before="0"/>
              <w:jc w:val="center"/>
              <w:rPr>
                <w:rFonts w:ascii="Arial" w:hAnsi="Arial" w:cs="Arial"/>
                <w:color w:val="000000"/>
                <w:sz w:val="18"/>
                <w:szCs w:val="18"/>
              </w:rPr>
            </w:pPr>
            <w:r>
              <w:rPr>
                <w:rFonts w:ascii="Arial" w:hAnsi="Arial" w:cs="Arial"/>
                <w:color w:val="000000"/>
                <w:sz w:val="18"/>
                <w:szCs w:val="18"/>
              </w:rPr>
              <w:t>128%</w:t>
            </w:r>
          </w:p>
        </w:tc>
      </w:tr>
    </w:tbl>
    <w:p w:rsidR="00FE233A" w:rsidRPr="00BD1344" w:rsidDel="0067603B" w:rsidRDefault="00FE233A" w:rsidP="00FE233A">
      <w:pPr>
        <w:rPr>
          <w:del w:id="7" w:author="Bordes Philippe" w:date="2012-01-20T13:25:00Z"/>
          <w:lang w:val="en-CA"/>
        </w:rPr>
      </w:pPr>
    </w:p>
    <w:p w:rsidR="00FE233A" w:rsidRPr="00BD1344" w:rsidRDefault="00FA19B9" w:rsidP="00BD1344">
      <w:pPr>
        <w:rPr>
          <w:lang w:val="en-CA"/>
        </w:rPr>
      </w:pPr>
      <w:r>
        <w:rPr>
          <w:lang w:val="en-CA"/>
        </w:rPr>
        <w:t>The gains may be explained because with the proposed method, only one rounding stage is made, while with previous method two rounding stages are performed: one after the up/down scaling and one after the interpolation filtering.</w:t>
      </w:r>
    </w:p>
    <w:p w:rsidR="00716536" w:rsidRDefault="00716536" w:rsidP="00DB26FA">
      <w:pPr>
        <w:pStyle w:val="Heading1"/>
        <w:rPr>
          <w:lang w:val="en-CA"/>
        </w:rPr>
      </w:pPr>
      <w:r>
        <w:rPr>
          <w:lang w:val="en-CA"/>
        </w:rPr>
        <w:lastRenderedPageBreak/>
        <w:t>Conclusion</w:t>
      </w:r>
    </w:p>
    <w:p w:rsidR="00B731DD" w:rsidRDefault="00B731DD" w:rsidP="00B731DD">
      <w:pPr>
        <w:jc w:val="both"/>
      </w:pPr>
      <w:r>
        <w:t>In this contribution, a method for implementing Adaptive Resolution Coding (ARC) using only one single resolution reference pictures for prediction is proposed. It is reported th</w:t>
      </w:r>
      <w:r w:rsidR="00CB71F2">
        <w:t>at</w:t>
      </w:r>
      <w:r>
        <w:t xml:space="preserve"> encoding gains are between </w:t>
      </w:r>
      <w:r w:rsidR="00C95A82">
        <w:t>0.1% to 1.8% in Luma and up to 4.9% in Chroma</w:t>
      </w:r>
      <w:r>
        <w:t xml:space="preserve"> </w:t>
      </w:r>
      <w:r w:rsidR="00CB71F2">
        <w:t xml:space="preserve">on average </w:t>
      </w:r>
      <w:r>
        <w:t>depending on configuration cases</w:t>
      </w:r>
      <w:r w:rsidR="00C95A82">
        <w:t xml:space="preserve"> and scenarios (Low-to-High or High-to-Low)</w:t>
      </w:r>
      <w:r w:rsidR="00233617">
        <w:t>. T</w:t>
      </w:r>
      <w:r>
        <w:t>he DPB memory size is reduced at the decoder side, compared to previous ARC proposals.</w:t>
      </w:r>
    </w:p>
    <w:p w:rsidR="00B731DD" w:rsidRDefault="00B731DD" w:rsidP="00B731DD">
      <w:pPr>
        <w:jc w:val="both"/>
      </w:pPr>
      <w:r>
        <w:t>At the encoder side, both resolutions are still necessary to compute motion estimation only.</w:t>
      </w:r>
    </w:p>
    <w:p w:rsidR="00B731DD" w:rsidRDefault="00B731DD" w:rsidP="00B731DD">
      <w:pPr>
        <w:jc w:val="both"/>
      </w:pPr>
      <w:r>
        <w:t>It is recommended that Adaptive Resolution Coding using single resolution for prediction is adopted into the Working Draft and the HM.</w:t>
      </w:r>
    </w:p>
    <w:p w:rsidR="00B731DD" w:rsidRPr="00B731DD" w:rsidRDefault="00B731DD" w:rsidP="00B731DD">
      <w:pPr>
        <w:rPr>
          <w:lang w:val="en-CA"/>
        </w:rPr>
      </w:pPr>
    </w:p>
    <w:p w:rsidR="00DB26FA" w:rsidRPr="00DB26FA" w:rsidRDefault="00DB26FA" w:rsidP="00DB26FA">
      <w:pPr>
        <w:pStyle w:val="Heading1"/>
        <w:rPr>
          <w:lang w:val="en-CA"/>
        </w:rPr>
      </w:pPr>
      <w:r>
        <w:rPr>
          <w:lang w:val="en-CA"/>
        </w:rPr>
        <w:t>References</w:t>
      </w:r>
    </w:p>
    <w:p w:rsidR="008F4653" w:rsidRPr="00082C53" w:rsidRDefault="008F4653" w:rsidP="003A1EC9">
      <w:pPr>
        <w:numPr>
          <w:ilvl w:val="0"/>
          <w:numId w:val="12"/>
        </w:numPr>
        <w:jc w:val="both"/>
        <w:rPr>
          <w:lang w:val="en-GB" w:eastAsia="ja-JP"/>
        </w:rPr>
      </w:pPr>
      <w:r>
        <w:rPr>
          <w:lang w:val="en-GB" w:eastAsia="ja-JP"/>
        </w:rPr>
        <w:t>JCTVC-F158, “</w:t>
      </w:r>
      <w:r>
        <w:rPr>
          <w:szCs w:val="22"/>
          <w:lang w:val="en-GB" w:eastAsia="ja-JP"/>
        </w:rPr>
        <w:t>Resolution switching for coding efficiency and resilience,</w:t>
      </w:r>
      <w:r w:rsidR="00FD4D06">
        <w:rPr>
          <w:szCs w:val="22"/>
          <w:lang w:val="en-GB" w:eastAsia="ja-JP"/>
        </w:rPr>
        <w:t>”</w:t>
      </w:r>
      <w:r>
        <w:rPr>
          <w:szCs w:val="22"/>
          <w:lang w:val="en-GB" w:eastAsia="ja-JP"/>
        </w:rPr>
        <w:t xml:space="preserve"> T. Davies (Cisco), JCTVC 6th Meeting, Turin, IT, 14-22 July 2011</w:t>
      </w:r>
      <w:r w:rsidR="00082C53">
        <w:rPr>
          <w:szCs w:val="22"/>
          <w:lang w:val="en-GB" w:eastAsia="ja-JP"/>
        </w:rPr>
        <w:t>.</w:t>
      </w:r>
    </w:p>
    <w:p w:rsidR="00082C53" w:rsidRDefault="00082C53" w:rsidP="003A1EC9">
      <w:pPr>
        <w:numPr>
          <w:ilvl w:val="0"/>
          <w:numId w:val="12"/>
        </w:numPr>
        <w:jc w:val="both"/>
        <w:rPr>
          <w:szCs w:val="22"/>
        </w:rPr>
      </w:pPr>
      <w:r>
        <w:rPr>
          <w:szCs w:val="22"/>
          <w:lang w:val="en-GB" w:eastAsia="ja-JP"/>
        </w:rPr>
        <w:t>JCTVC-G</w:t>
      </w:r>
      <w:r w:rsidR="00FD4D06">
        <w:rPr>
          <w:szCs w:val="22"/>
          <w:lang w:val="en-GB" w:eastAsia="ja-JP"/>
        </w:rPr>
        <w:t>264</w:t>
      </w:r>
      <w:r>
        <w:rPr>
          <w:szCs w:val="22"/>
          <w:lang w:val="en-GB" w:eastAsia="ja-JP"/>
        </w:rPr>
        <w:t>, “</w:t>
      </w:r>
      <w:r w:rsidR="00FD4D06" w:rsidRPr="00FD4D06">
        <w:rPr>
          <w:szCs w:val="22"/>
          <w:lang w:val="en-GB" w:eastAsia="ja-JP"/>
        </w:rPr>
        <w:t>AHG18: Adaptive Resolution Coding (ARC)</w:t>
      </w:r>
      <w:r>
        <w:rPr>
          <w:szCs w:val="22"/>
          <w:lang w:val="en-GB" w:eastAsia="ja-JP"/>
        </w:rPr>
        <w:t>,</w:t>
      </w:r>
      <w:r w:rsidR="00FD4D06">
        <w:rPr>
          <w:szCs w:val="22"/>
          <w:lang w:val="en-GB" w:eastAsia="ja-JP"/>
        </w:rPr>
        <w:t>”</w:t>
      </w:r>
      <w:r>
        <w:rPr>
          <w:szCs w:val="22"/>
          <w:lang w:val="en-GB" w:eastAsia="ja-JP"/>
        </w:rPr>
        <w:t xml:space="preserve"> T. Davies (Cisco), P. Topiwala (FastVDO), JCT-VC </w:t>
      </w:r>
      <w:r>
        <w:rPr>
          <w:szCs w:val="22"/>
        </w:rPr>
        <w:t>7th Meeting, Geneva, CH,  21-30 November, 2011.</w:t>
      </w:r>
    </w:p>
    <w:p w:rsidR="00082C53" w:rsidRPr="005C3027" w:rsidRDefault="00FD4D06" w:rsidP="008F4653">
      <w:pPr>
        <w:numPr>
          <w:ilvl w:val="0"/>
          <w:numId w:val="12"/>
        </w:numPr>
        <w:jc w:val="both"/>
        <w:rPr>
          <w:szCs w:val="22"/>
        </w:rPr>
      </w:pPr>
      <w:r>
        <w:rPr>
          <w:szCs w:val="22"/>
          <w:lang w:val="en-GB" w:eastAsia="ja-JP"/>
        </w:rPr>
        <w:t xml:space="preserve">JCTVC-G018, “JCTVC AHG report: Resolution adaption (AHG18),” T. Davies (Cisco), P. Topiwala (FastVDO) and P. Wu (ZTE), JCT-VC </w:t>
      </w:r>
      <w:r>
        <w:rPr>
          <w:szCs w:val="22"/>
        </w:rPr>
        <w:t>7th Meeting, Geneva, CH,  21-30 November, 2011.</w:t>
      </w:r>
    </w:p>
    <w:p w:rsidR="008F4653" w:rsidRPr="003A1EC9" w:rsidRDefault="008F4653" w:rsidP="008F4653"/>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Default="00344BB7" w:rsidP="009234A5">
      <w:pPr>
        <w:jc w:val="both"/>
        <w:rPr>
          <w:b/>
          <w:szCs w:val="22"/>
          <w:lang w:val="en-CA"/>
        </w:rPr>
      </w:pPr>
      <w:r>
        <w:rPr>
          <w:b/>
          <w:szCs w:val="22"/>
          <w:lang w:val="en-CA"/>
        </w:rPr>
        <w:t>Technicolor</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1A5F63" w:rsidRDefault="001A5F63">
      <w:pPr>
        <w:tabs>
          <w:tab w:val="clear" w:pos="360"/>
          <w:tab w:val="clear" w:pos="720"/>
          <w:tab w:val="clear" w:pos="1080"/>
          <w:tab w:val="clear" w:pos="1440"/>
        </w:tabs>
        <w:overflowPunct/>
        <w:autoSpaceDE/>
        <w:autoSpaceDN/>
        <w:adjustRightInd/>
        <w:spacing w:before="0"/>
        <w:textAlignment w:val="auto"/>
        <w:rPr>
          <w:b/>
          <w:szCs w:val="22"/>
          <w:lang w:val="en-CA"/>
        </w:rPr>
      </w:pPr>
      <w:r>
        <w:rPr>
          <w:b/>
          <w:szCs w:val="22"/>
          <w:lang w:val="en-CA"/>
        </w:rPr>
        <w:br w:type="page"/>
      </w:r>
    </w:p>
    <w:p w:rsidR="001A5F63" w:rsidRDefault="001A5F63" w:rsidP="001A5F63">
      <w:pPr>
        <w:pStyle w:val="Heading1"/>
        <w:rPr>
          <w:lang w:val="en-CA"/>
        </w:rPr>
      </w:pPr>
      <w:r>
        <w:rPr>
          <w:lang w:val="en-CA"/>
        </w:rPr>
        <w:lastRenderedPageBreak/>
        <w:t>Annex: Filters</w:t>
      </w:r>
    </w:p>
    <w:p w:rsidR="001A5F63" w:rsidRDefault="001A5F63" w:rsidP="001A5F63">
      <w:pPr>
        <w:pStyle w:val="Heading2"/>
        <w:rPr>
          <w:lang w:val="en-CA"/>
        </w:rPr>
      </w:pPr>
      <w:r>
        <w:rPr>
          <w:lang w:val="en-CA"/>
        </w:rPr>
        <w:t>Down-Scale filters</w:t>
      </w:r>
    </w:p>
    <w:p w:rsidR="001A5F63"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sz w:val="20"/>
          <w:lang w:val="fr-FR" w:eastAsia="ja-JP"/>
        </w:rPr>
      </w:pPr>
      <w:r>
        <w:rPr>
          <w:rFonts w:ascii="Courier New" w:hAnsi="Courier New" w:cs="Courier New"/>
          <w:noProof/>
          <w:sz w:val="20"/>
          <w:lang w:val="fr-FR" w:eastAsia="ja-JP"/>
        </w:rPr>
        <w:t>downScaleFilter (Original pictures) :</w:t>
      </w:r>
    </w:p>
    <w:p w:rsidR="001A5F63"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sz w:val="20"/>
          <w:lang w:val="fr-FR" w:eastAsia="ja-JP"/>
        </w:rPr>
      </w:pPr>
      <w:r>
        <w:rPr>
          <w:rFonts w:ascii="Courier New" w:hAnsi="Courier New" w:cs="Courier New"/>
          <w:noProof/>
          <w:sz w:val="20"/>
          <w:lang w:val="fr-FR" w:eastAsia="ja-JP"/>
        </w:rPr>
        <w:t>{</w:t>
      </w:r>
    </w:p>
    <w:p w:rsidR="001A5F63"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fr-FR" w:eastAsia="ja-JP"/>
        </w:rPr>
      </w:pPr>
      <w:r>
        <w:rPr>
          <w:rFonts w:ascii="Courier New" w:hAnsi="Courier New" w:cs="Courier New"/>
          <w:noProof/>
          <w:sz w:val="20"/>
          <w:lang w:val="fr-FR" w:eastAsia="ja-JP"/>
        </w:rPr>
        <w:t xml:space="preserve">  4, 0, -12, 0, 40, 64, 40, 0, -12, 0, 4, 0       </w:t>
      </w:r>
      <w:r>
        <w:rPr>
          <w:rFonts w:ascii="Courier New" w:hAnsi="Courier New" w:cs="Courier New"/>
          <w:noProof/>
          <w:color w:val="008000"/>
          <w:sz w:val="20"/>
          <w:lang w:val="fr-FR" w:eastAsia="ja-JP"/>
        </w:rPr>
        <w:t>// sum = 128</w:t>
      </w:r>
    </w:p>
    <w:p w:rsidR="001A5F63"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sz w:val="20"/>
          <w:lang w:val="fr-FR" w:eastAsia="ja-JP"/>
        </w:rPr>
      </w:pPr>
      <w:r>
        <w:rPr>
          <w:rFonts w:ascii="Courier New" w:hAnsi="Courier New" w:cs="Courier New"/>
          <w:noProof/>
          <w:sz w:val="20"/>
          <w:lang w:val="fr-FR" w:eastAsia="ja-JP"/>
        </w:rPr>
        <w:t>}</w:t>
      </w:r>
    </w:p>
    <w:p w:rsidR="001A5F63"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sz w:val="20"/>
          <w:lang w:val="fr-FR" w:eastAsia="ja-JP"/>
        </w:rPr>
      </w:pPr>
      <w:r>
        <w:rPr>
          <w:rFonts w:ascii="Courier New" w:hAnsi="Courier New" w:cs="Courier New"/>
          <w:noProof/>
          <w:sz w:val="20"/>
          <w:lang w:val="fr-FR" w:eastAsia="ja-JP"/>
        </w:rPr>
        <w:t>downScaleFilterHalfPhase (Reference Pictures) :</w:t>
      </w:r>
    </w:p>
    <w:p w:rsidR="001A5F63"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sz w:val="20"/>
          <w:lang w:val="fr-FR" w:eastAsia="ja-JP"/>
        </w:rPr>
      </w:pPr>
      <w:r>
        <w:rPr>
          <w:rFonts w:ascii="Courier New" w:hAnsi="Courier New" w:cs="Courier New"/>
          <w:noProof/>
          <w:sz w:val="20"/>
          <w:lang w:val="fr-FR" w:eastAsia="ja-JP"/>
        </w:rPr>
        <w:t>{</w:t>
      </w:r>
    </w:p>
    <w:p w:rsidR="001A5F63"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fr-FR" w:eastAsia="ja-JP"/>
        </w:rPr>
      </w:pPr>
      <w:r>
        <w:rPr>
          <w:rFonts w:ascii="Courier New" w:hAnsi="Courier New" w:cs="Courier New"/>
          <w:noProof/>
          <w:sz w:val="20"/>
          <w:lang w:val="fr-FR" w:eastAsia="ja-JP"/>
        </w:rPr>
        <w:t xml:space="preserve">  1, 3, -7, -15, 33, 113, 113, 33, -15, -7, 3, 1  </w:t>
      </w:r>
      <w:r>
        <w:rPr>
          <w:rFonts w:ascii="Courier New" w:hAnsi="Courier New" w:cs="Courier New"/>
          <w:noProof/>
          <w:color w:val="008000"/>
          <w:sz w:val="20"/>
          <w:lang w:val="fr-FR" w:eastAsia="ja-JP"/>
        </w:rPr>
        <w:t>// sum = 256</w:t>
      </w:r>
    </w:p>
    <w:p w:rsidR="001A5F63"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sz w:val="20"/>
          <w:lang w:val="fr-FR" w:eastAsia="ja-JP"/>
        </w:rPr>
      </w:pPr>
      <w:r>
        <w:rPr>
          <w:rFonts w:ascii="Courier New" w:hAnsi="Courier New" w:cs="Courier New"/>
          <w:noProof/>
          <w:sz w:val="20"/>
          <w:lang w:val="fr-FR" w:eastAsia="ja-JP"/>
        </w:rPr>
        <w:t>};</w:t>
      </w:r>
    </w:p>
    <w:p w:rsidR="001A5F63"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sz w:val="20"/>
          <w:lang w:val="fr-FR" w:eastAsia="ja-JP"/>
        </w:rPr>
      </w:pPr>
    </w:p>
    <w:p w:rsidR="001A5F63"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fr-FR" w:eastAsia="ja-JP"/>
        </w:rPr>
      </w:pPr>
      <w:r>
        <w:rPr>
          <w:rFonts w:ascii="Courier New" w:hAnsi="Courier New" w:cs="Courier New"/>
          <w:noProof/>
          <w:color w:val="008000"/>
          <w:sz w:val="20"/>
          <w:lang w:val="fr-FR" w:eastAsia="ja-JP"/>
        </w:rPr>
        <w:t>//==========================================================================</w:t>
      </w: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r w:rsidRPr="00384424">
        <w:rPr>
          <w:rFonts w:ascii="Courier New" w:hAnsi="Courier New" w:cs="Courier New"/>
          <w:noProof/>
          <w:color w:val="008000"/>
          <w:sz w:val="20"/>
          <w:lang w:eastAsia="ja-JP"/>
        </w:rPr>
        <w:t>//  DOWN-SCALING(downScale2x2HalfPhase) 2x2 + MV Interpolation Filters</w:t>
      </w: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r w:rsidRPr="00384424">
        <w:rPr>
          <w:rFonts w:ascii="Courier New" w:hAnsi="Courier New" w:cs="Courier New"/>
          <w:noProof/>
          <w:color w:val="008000"/>
          <w:sz w:val="20"/>
          <w:lang w:eastAsia="ja-JP"/>
        </w:rPr>
        <w:t>//==========================================================================</w:t>
      </w: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eastAsia="ja-JP"/>
        </w:rPr>
      </w:pPr>
      <w:r w:rsidRPr="00384424">
        <w:rPr>
          <w:rFonts w:ascii="Courier New" w:hAnsi="Courier New" w:cs="Courier New"/>
          <w:noProof/>
          <w:sz w:val="20"/>
          <w:lang w:eastAsia="ja-JP"/>
        </w:rPr>
        <w:t>Luma_downScale2x2_mvInter_filter :</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sz w:val="20"/>
          <w:lang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eastAsia="ja-JP"/>
        </w:rPr>
      </w:pPr>
      <w:r w:rsidRPr="00384424">
        <w:rPr>
          <w:rFonts w:ascii="Courier New" w:hAnsi="Courier New" w:cs="Courier New"/>
          <w:noProof/>
          <w:sz w:val="20"/>
          <w:lang w:eastAsia="ja-JP"/>
        </w:rPr>
        <w:t>{1, 3, -7, -15, 33, 113, 113, 33, -15, -7, 3, 1,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sz w:val="20"/>
          <w:lang w:eastAsia="ja-JP"/>
        </w:rPr>
      </w:pPr>
      <w:r w:rsidRPr="00384424">
        <w:rPr>
          <w:rFonts w:ascii="Courier New" w:hAnsi="Courier New" w:cs="Courier New"/>
          <w:noProof/>
          <w:color w:val="008000"/>
          <w:sz w:val="20"/>
          <w:lang w:eastAsia="ja-JP"/>
        </w:rPr>
        <w:t>// frac=0</w:t>
      </w:r>
      <w:r w:rsidRPr="00384424">
        <w:rPr>
          <w:rFonts w:ascii="Courier New" w:hAnsi="Courier New" w:cs="Courier New"/>
          <w:noProof/>
          <w:color w:val="008000"/>
          <w:sz w:val="20"/>
          <w:lang w:eastAsia="ja-JP"/>
        </w:rPr>
        <w:tab/>
        <w:t>(sum=256)</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eastAsia="ja-JP"/>
        </w:rPr>
      </w:pPr>
      <w:r w:rsidRPr="00384424">
        <w:rPr>
          <w:rFonts w:ascii="Courier New" w:hAnsi="Courier New" w:cs="Courier New"/>
          <w:noProof/>
          <w:sz w:val="20"/>
          <w:lang w:eastAsia="ja-JP"/>
        </w:rPr>
        <w:t>{0, -1, -3, 11, 27, -71, -203, 147, 743, -252, -1810, 597, 5925, 7313, 3987, 849, -435, -613, -113, 239, 85, -30, -12, 3, 1,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eastAsia="ja-JP"/>
        </w:rPr>
      </w:pPr>
      <w:r w:rsidRPr="00384424">
        <w:rPr>
          <w:rFonts w:ascii="Courier New" w:hAnsi="Courier New" w:cs="Courier New"/>
          <w:noProof/>
          <w:color w:val="008000"/>
          <w:sz w:val="20"/>
          <w:lang w:eastAsia="ja-JP"/>
        </w:rPr>
        <w:t>// frac=1</w:t>
      </w:r>
      <w:r w:rsidRPr="00384424">
        <w:rPr>
          <w:rFonts w:ascii="Courier New" w:hAnsi="Courier New" w:cs="Courier New"/>
          <w:noProof/>
          <w:color w:val="008000"/>
          <w:sz w:val="20"/>
          <w:lang w:eastAsia="ja-JP"/>
        </w:rPr>
        <w:tab/>
        <w:t>(sum=16384)</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eastAsia="ja-JP"/>
        </w:rPr>
      </w:pPr>
      <w:r w:rsidRPr="00384424">
        <w:rPr>
          <w:rFonts w:ascii="Courier New" w:hAnsi="Courier New" w:cs="Courier New"/>
          <w:noProof/>
          <w:sz w:val="20"/>
          <w:lang w:eastAsia="ja-JP"/>
        </w:rPr>
        <w:t>{0, -1, -3, 11, 27, -72, -206, 136, 704, -136, -1584, -277, 3495, 6098, 6098, 3495, -277, -1584, -136, 704, 136, -206, -72, 27, 11, -3, -1,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eastAsia="ja-JP"/>
        </w:rPr>
      </w:pPr>
      <w:r w:rsidRPr="00384424">
        <w:rPr>
          <w:rFonts w:ascii="Courier New" w:hAnsi="Courier New" w:cs="Courier New"/>
          <w:noProof/>
          <w:color w:val="008000"/>
          <w:sz w:val="20"/>
          <w:lang w:eastAsia="ja-JP"/>
        </w:rPr>
        <w:t>// frac=2</w:t>
      </w:r>
      <w:r w:rsidRPr="00384424">
        <w:rPr>
          <w:rFonts w:ascii="Courier New" w:hAnsi="Courier New" w:cs="Courier New"/>
          <w:noProof/>
          <w:color w:val="008000"/>
          <w:sz w:val="20"/>
          <w:lang w:eastAsia="ja-JP"/>
        </w:rPr>
        <w:tab/>
        <w:t>(sum=16384)</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eastAsia="ja-JP"/>
        </w:rPr>
      </w:pPr>
      <w:r w:rsidRPr="00384424">
        <w:rPr>
          <w:rFonts w:ascii="Courier New" w:hAnsi="Courier New" w:cs="Courier New"/>
          <w:noProof/>
          <w:sz w:val="20"/>
          <w:lang w:eastAsia="ja-JP"/>
        </w:rPr>
        <w:t>{0, 0, 0, 1, 3, -12, -30, 85, 239, -113, -613, -435, 849, 3987, 7313, 5925, 597, -1810, -252, 743, 147, -203, -71, 27, 11, -3, -1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eastAsia="ja-JP"/>
        </w:rPr>
      </w:pPr>
      <w:r w:rsidRPr="00384424">
        <w:rPr>
          <w:rFonts w:ascii="Courier New" w:hAnsi="Courier New" w:cs="Courier New"/>
          <w:noProof/>
          <w:color w:val="008000"/>
          <w:sz w:val="20"/>
          <w:lang w:eastAsia="ja-JP"/>
        </w:rPr>
        <w:t>// frac=3</w:t>
      </w:r>
      <w:r w:rsidRPr="00384424">
        <w:rPr>
          <w:rFonts w:ascii="Courier New" w:hAnsi="Courier New" w:cs="Courier New"/>
          <w:noProof/>
          <w:color w:val="008000"/>
          <w:sz w:val="20"/>
          <w:lang w:eastAsia="ja-JP"/>
        </w:rPr>
        <w:tab/>
        <w:t>(sum=16384)</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sz w:val="20"/>
          <w:lang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eastAsia="ja-JP"/>
        </w:rPr>
      </w:pPr>
      <w:r w:rsidRPr="00384424">
        <w:rPr>
          <w:rFonts w:ascii="Courier New" w:hAnsi="Courier New" w:cs="Courier New"/>
          <w:noProof/>
          <w:sz w:val="20"/>
          <w:lang w:eastAsia="ja-JP"/>
        </w:rPr>
        <w:t>Chroma_downScale2x2_mvInter_filter :</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sz w:val="20"/>
          <w:lang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eastAsia="ja-JP"/>
        </w:rPr>
      </w:pPr>
      <w:r w:rsidRPr="00384424">
        <w:rPr>
          <w:rFonts w:ascii="Courier New" w:hAnsi="Courier New" w:cs="Courier New"/>
          <w:noProof/>
          <w:sz w:val="20"/>
          <w:lang w:eastAsia="ja-JP"/>
        </w:rPr>
        <w:t xml:space="preserve">{1, 3, -7, -15, 33, 113, 113, 33, -15, -7, 3, 1, 0  },  </w:t>
      </w:r>
    </w:p>
    <w:p w:rsidR="001A5F63" w:rsidRPr="00451169" w:rsidRDefault="00384424" w:rsidP="001A5F63">
      <w:pPr>
        <w:tabs>
          <w:tab w:val="clear" w:pos="360"/>
          <w:tab w:val="clear" w:pos="720"/>
          <w:tab w:val="clear" w:pos="1080"/>
          <w:tab w:val="clear" w:pos="1440"/>
        </w:tabs>
        <w:overflowPunct/>
        <w:spacing w:before="0"/>
        <w:ind w:left="2160"/>
        <w:textAlignment w:val="auto"/>
        <w:rPr>
          <w:rFonts w:ascii="Courier New" w:hAnsi="Courier New" w:cs="Courier New"/>
          <w:noProof/>
          <w:color w:val="008000"/>
          <w:sz w:val="20"/>
          <w:lang w:eastAsia="ja-JP"/>
        </w:rPr>
      </w:pPr>
      <w:r w:rsidRPr="00384424">
        <w:rPr>
          <w:rFonts w:ascii="Courier New" w:hAnsi="Courier New" w:cs="Courier New"/>
          <w:noProof/>
          <w:sz w:val="20"/>
          <w:lang w:eastAsia="ja-JP"/>
        </w:rPr>
        <w:t xml:space="preserve">   </w:t>
      </w:r>
      <w:r w:rsidRPr="00384424">
        <w:rPr>
          <w:rFonts w:ascii="Courier New" w:hAnsi="Courier New" w:cs="Courier New"/>
          <w:noProof/>
          <w:color w:val="008000"/>
          <w:sz w:val="20"/>
          <w:lang w:eastAsia="ja-JP"/>
        </w:rPr>
        <w:t>// frac=0</w:t>
      </w:r>
      <w:r w:rsidRPr="00384424">
        <w:rPr>
          <w:rFonts w:ascii="Courier New" w:hAnsi="Courier New" w:cs="Courier New"/>
          <w:noProof/>
          <w:color w:val="008000"/>
          <w:sz w:val="20"/>
          <w:lang w:eastAsia="ja-JP"/>
        </w:rPr>
        <w:tab/>
        <w:t>(sum=256)</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r w:rsidRPr="00384424">
        <w:rPr>
          <w:rFonts w:ascii="Courier New" w:hAnsi="Courier New" w:cs="Courier New"/>
          <w:noProof/>
          <w:sz w:val="20"/>
          <w:lang w:eastAsia="ja-JP"/>
        </w:rPr>
        <w:t xml:space="preserve">{0, -1, -3, 36, 102, -231, -533, 808, 3166, 3464, 1544, 94, -152, -101, -39, 30, 12, -3, -1  },   </w:t>
      </w:r>
      <w:r w:rsidRPr="00384424">
        <w:rPr>
          <w:rFonts w:ascii="Courier New" w:hAnsi="Courier New" w:cs="Courier New"/>
          <w:noProof/>
          <w:color w:val="008000"/>
          <w:sz w:val="20"/>
          <w:lang w:eastAsia="ja-JP"/>
        </w:rPr>
        <w:t>// frac=1</w:t>
      </w:r>
      <w:r w:rsidRPr="00384424">
        <w:rPr>
          <w:rFonts w:ascii="Courier New" w:hAnsi="Courier New" w:cs="Courier New"/>
          <w:noProof/>
          <w:color w:val="008000"/>
          <w:sz w:val="20"/>
          <w:lang w:eastAsia="ja-JP"/>
        </w:rPr>
        <w:tab/>
        <w:t>(sum=8192)</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r w:rsidRPr="00384424">
        <w:rPr>
          <w:rFonts w:ascii="Courier New" w:hAnsi="Courier New" w:cs="Courier New"/>
          <w:noProof/>
          <w:sz w:val="20"/>
          <w:lang w:eastAsia="ja-JP"/>
        </w:rPr>
        <w:t xml:space="preserve">{0, -2, -6, 41, 111, -247, -607, 608, 2862, 3352, 1824, 460, -40, -152, -62, 39, 15, -3, -1  },   </w:t>
      </w:r>
      <w:r w:rsidRPr="00384424">
        <w:rPr>
          <w:rFonts w:ascii="Courier New" w:hAnsi="Courier New" w:cs="Courier New"/>
          <w:noProof/>
          <w:color w:val="008000"/>
          <w:sz w:val="20"/>
          <w:lang w:eastAsia="ja-JP"/>
        </w:rPr>
        <w:t>// frac=2</w:t>
      </w:r>
      <w:r w:rsidRPr="00384424">
        <w:rPr>
          <w:rFonts w:ascii="Courier New" w:hAnsi="Courier New" w:cs="Courier New"/>
          <w:noProof/>
          <w:color w:val="008000"/>
          <w:sz w:val="20"/>
          <w:lang w:eastAsia="ja-JP"/>
        </w:rPr>
        <w:tab/>
        <w:t>(sum=8192)</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r w:rsidRPr="00384424">
        <w:rPr>
          <w:rFonts w:ascii="Courier New" w:hAnsi="Courier New" w:cs="Courier New"/>
          <w:noProof/>
          <w:sz w:val="20"/>
          <w:lang w:eastAsia="ja-JP"/>
        </w:rPr>
        <w:t xml:space="preserve">{0, -3, -9, 44, 114, -246, -642, 320, 2284, 3120, 2392, 1162, 72, -367, -141, 72, 28, -6, -2  },   </w:t>
      </w:r>
      <w:r w:rsidRPr="00384424">
        <w:rPr>
          <w:rFonts w:ascii="Courier New" w:hAnsi="Courier New" w:cs="Courier New"/>
          <w:noProof/>
          <w:color w:val="008000"/>
          <w:sz w:val="20"/>
          <w:lang w:eastAsia="ja-JP"/>
        </w:rPr>
        <w:t>// frac=3</w:t>
      </w:r>
      <w:r w:rsidRPr="00384424">
        <w:rPr>
          <w:rFonts w:ascii="Courier New" w:hAnsi="Courier New" w:cs="Courier New"/>
          <w:noProof/>
          <w:color w:val="008000"/>
          <w:sz w:val="20"/>
          <w:lang w:eastAsia="ja-JP"/>
        </w:rPr>
        <w:tab/>
        <w:t>(sum=8192)</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r w:rsidRPr="00384424">
        <w:rPr>
          <w:rFonts w:ascii="Courier New" w:hAnsi="Courier New" w:cs="Courier New"/>
          <w:noProof/>
          <w:sz w:val="20"/>
          <w:lang w:eastAsia="ja-JP"/>
        </w:rPr>
        <w:t xml:space="preserve">{0, -1, -3, 16, 42, -87, -221, 120, 846, 1336, 1336, 846, 120, -221, -87, 42, 16, -3, -1  },       </w:t>
      </w:r>
      <w:r w:rsidRPr="00384424">
        <w:rPr>
          <w:rFonts w:ascii="Courier New" w:hAnsi="Courier New" w:cs="Courier New"/>
          <w:noProof/>
          <w:color w:val="008000"/>
          <w:sz w:val="20"/>
          <w:lang w:eastAsia="ja-JP"/>
        </w:rPr>
        <w:t>// frac=4</w:t>
      </w:r>
      <w:r w:rsidRPr="00384424">
        <w:rPr>
          <w:rFonts w:ascii="Courier New" w:hAnsi="Courier New" w:cs="Courier New"/>
          <w:noProof/>
          <w:color w:val="008000"/>
          <w:sz w:val="20"/>
          <w:lang w:eastAsia="ja-JP"/>
        </w:rPr>
        <w:tab/>
        <w:t>(sum=4096)</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r w:rsidRPr="00384424">
        <w:rPr>
          <w:rFonts w:ascii="Courier New" w:hAnsi="Courier New" w:cs="Courier New"/>
          <w:noProof/>
          <w:sz w:val="20"/>
          <w:lang w:eastAsia="ja-JP"/>
        </w:rPr>
        <w:t xml:space="preserve">{0, -2, -6, 28, 72, -141, -367, 72, 1162, 2392, 3120, 2284, 320, -642, -246, 114, 44, -9, -3  },  </w:t>
      </w:r>
      <w:r w:rsidRPr="00384424">
        <w:rPr>
          <w:rFonts w:ascii="Courier New" w:hAnsi="Courier New" w:cs="Courier New"/>
          <w:noProof/>
          <w:color w:val="008000"/>
          <w:sz w:val="20"/>
          <w:lang w:eastAsia="ja-JP"/>
        </w:rPr>
        <w:t>// frac=5</w:t>
      </w:r>
      <w:r w:rsidRPr="00384424">
        <w:rPr>
          <w:rFonts w:ascii="Courier New" w:hAnsi="Courier New" w:cs="Courier New"/>
          <w:noProof/>
          <w:color w:val="008000"/>
          <w:sz w:val="20"/>
          <w:lang w:eastAsia="ja-JP"/>
        </w:rPr>
        <w:tab/>
        <w:t>(sum=8192)</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r w:rsidRPr="00384424">
        <w:rPr>
          <w:rFonts w:ascii="Courier New" w:hAnsi="Courier New" w:cs="Courier New"/>
          <w:noProof/>
          <w:sz w:val="20"/>
          <w:lang w:eastAsia="ja-JP"/>
        </w:rPr>
        <w:t xml:space="preserve">{0, -1, -3, 15, 39, -62, -152, -40, 460, 1824, 3352, 2862, 608, -607, -247, 111, 41, -6, -2  },  </w:t>
      </w:r>
      <w:r w:rsidRPr="00384424">
        <w:rPr>
          <w:rFonts w:ascii="Courier New" w:hAnsi="Courier New" w:cs="Courier New"/>
          <w:noProof/>
          <w:color w:val="008000"/>
          <w:sz w:val="20"/>
          <w:lang w:eastAsia="ja-JP"/>
        </w:rPr>
        <w:t>// frac=6</w:t>
      </w:r>
      <w:r w:rsidRPr="00384424">
        <w:rPr>
          <w:rFonts w:ascii="Courier New" w:hAnsi="Courier New" w:cs="Courier New"/>
          <w:noProof/>
          <w:color w:val="008000"/>
          <w:sz w:val="20"/>
          <w:lang w:eastAsia="ja-JP"/>
        </w:rPr>
        <w:tab/>
        <w:t>(sum=8192)</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r w:rsidRPr="00384424">
        <w:rPr>
          <w:rFonts w:ascii="Courier New" w:hAnsi="Courier New" w:cs="Courier New"/>
          <w:noProof/>
          <w:sz w:val="20"/>
          <w:lang w:eastAsia="ja-JP"/>
        </w:rPr>
        <w:t xml:space="preserve">{0, -1, -3, 12, 30, -39, -101, -152, 94, 1544, 3464, 3166, 808, -533, -231, 102, 36, -3, -1  }   </w:t>
      </w:r>
      <w:r w:rsidRPr="00384424">
        <w:rPr>
          <w:rFonts w:ascii="Courier New" w:hAnsi="Courier New" w:cs="Courier New"/>
          <w:noProof/>
          <w:color w:val="008000"/>
          <w:sz w:val="20"/>
          <w:lang w:eastAsia="ja-JP"/>
        </w:rPr>
        <w:t>// frac=7</w:t>
      </w:r>
      <w:r w:rsidRPr="00384424">
        <w:rPr>
          <w:rFonts w:ascii="Courier New" w:hAnsi="Courier New" w:cs="Courier New"/>
          <w:noProof/>
          <w:color w:val="008000"/>
          <w:sz w:val="20"/>
          <w:lang w:eastAsia="ja-JP"/>
        </w:rPr>
        <w:tab/>
        <w:t>(sum=8192)</w:t>
      </w:r>
    </w:p>
    <w:p w:rsidR="001A5F63" w:rsidRDefault="001A5F63" w:rsidP="001A5F63">
      <w:pPr>
        <w:rPr>
          <w:lang w:val="en-CA"/>
        </w:rPr>
      </w:pPr>
    </w:p>
    <w:p w:rsidR="001A5F63" w:rsidRDefault="001A5F63" w:rsidP="001A5F63">
      <w:pPr>
        <w:pStyle w:val="Heading2"/>
        <w:rPr>
          <w:lang w:val="en-CA"/>
        </w:rPr>
      </w:pPr>
      <w:r>
        <w:rPr>
          <w:lang w:val="en-CA"/>
        </w:rPr>
        <w:lastRenderedPageBreak/>
        <w:t>Up-Scale filters</w:t>
      </w:r>
    </w:p>
    <w:p w:rsidR="001A5F63"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sz w:val="20"/>
          <w:lang w:val="fr-FR" w:eastAsia="ja-JP"/>
        </w:rPr>
      </w:pPr>
      <w:r>
        <w:rPr>
          <w:rFonts w:ascii="Courier New" w:hAnsi="Courier New" w:cs="Courier New"/>
          <w:noProof/>
          <w:sz w:val="20"/>
          <w:lang w:val="fr-FR" w:eastAsia="ja-JP"/>
        </w:rPr>
        <w:t>upScaleFilter (Original pictures) :</w:t>
      </w:r>
    </w:p>
    <w:p w:rsidR="001A5F63"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fr-FR" w:eastAsia="ja-JP"/>
        </w:rPr>
      </w:pPr>
      <w:r>
        <w:rPr>
          <w:rFonts w:ascii="Courier New" w:hAnsi="Courier New" w:cs="Courier New"/>
          <w:noProof/>
          <w:sz w:val="20"/>
          <w:lang w:val="fr-FR" w:eastAsia="ja-JP"/>
        </w:rPr>
        <w:t xml:space="preserve">  { 0, 64,  0,  0}, </w:t>
      </w:r>
      <w:r>
        <w:rPr>
          <w:rFonts w:ascii="Courier New" w:hAnsi="Courier New" w:cs="Courier New"/>
          <w:noProof/>
          <w:color w:val="008000"/>
          <w:sz w:val="20"/>
          <w:lang w:val="fr-FR" w:eastAsia="ja-JP"/>
        </w:rPr>
        <w:t>// phase 0</w:t>
      </w:r>
    </w:p>
    <w:p w:rsidR="001A5F63"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fr-FR" w:eastAsia="ja-JP"/>
        </w:rPr>
      </w:pPr>
      <w:r>
        <w:rPr>
          <w:rFonts w:ascii="Courier New" w:hAnsi="Courier New" w:cs="Courier New"/>
          <w:noProof/>
          <w:sz w:val="20"/>
          <w:lang w:val="fr-FR" w:eastAsia="ja-JP"/>
        </w:rPr>
        <w:t xml:space="preserve">  {-8, 40, 40, -8}, </w:t>
      </w:r>
      <w:r>
        <w:rPr>
          <w:rFonts w:ascii="Courier New" w:hAnsi="Courier New" w:cs="Courier New"/>
          <w:noProof/>
          <w:color w:val="008000"/>
          <w:sz w:val="20"/>
          <w:lang w:val="fr-FR" w:eastAsia="ja-JP"/>
        </w:rPr>
        <w:t>// phase 1</w:t>
      </w:r>
    </w:p>
    <w:p w:rsidR="001A5F63"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sz w:val="20"/>
          <w:lang w:val="fr-FR" w:eastAsia="ja-JP"/>
        </w:rPr>
      </w:pPr>
    </w:p>
    <w:p w:rsidR="001A5F63"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sz w:val="20"/>
          <w:lang w:val="fr-FR" w:eastAsia="ja-JP"/>
        </w:rPr>
      </w:pPr>
      <w:r>
        <w:rPr>
          <w:rFonts w:ascii="Courier New" w:hAnsi="Courier New" w:cs="Courier New"/>
          <w:noProof/>
          <w:sz w:val="20"/>
          <w:lang w:val="fr-FR" w:eastAsia="ja-JP"/>
        </w:rPr>
        <w:t>upScaleFilterQuarterPhase (Reference Pictures) :</w:t>
      </w:r>
    </w:p>
    <w:p w:rsidR="001A5F63"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fr-FR" w:eastAsia="ja-JP"/>
        </w:rPr>
      </w:pPr>
      <w:r>
        <w:rPr>
          <w:rFonts w:ascii="Courier New" w:hAnsi="Courier New" w:cs="Courier New"/>
          <w:noProof/>
          <w:sz w:val="20"/>
          <w:lang w:val="fr-FR" w:eastAsia="ja-JP"/>
        </w:rPr>
        <w:t xml:space="preserve">  { 1,    -6,   25,  130, -33,  11, 0, 0 }, </w:t>
      </w:r>
      <w:r>
        <w:rPr>
          <w:rFonts w:ascii="Courier New" w:hAnsi="Courier New" w:cs="Courier New"/>
          <w:noProof/>
          <w:color w:val="008000"/>
          <w:sz w:val="20"/>
          <w:lang w:val="fr-FR" w:eastAsia="ja-JP"/>
        </w:rPr>
        <w:t>// phase 0 - sum = 128</w:t>
      </w:r>
    </w:p>
    <w:p w:rsidR="001A5F63" w:rsidRPr="0049195F"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fr-FR" w:eastAsia="ja-JP"/>
        </w:rPr>
      </w:pPr>
      <w:r>
        <w:rPr>
          <w:rFonts w:ascii="Courier New" w:hAnsi="Courier New" w:cs="Courier New"/>
          <w:noProof/>
          <w:sz w:val="20"/>
          <w:lang w:val="fr-FR" w:eastAsia="ja-JP"/>
        </w:rPr>
        <w:t xml:space="preserve">  { 0, 11,  -33,  130,   25,  -6,   1, 0 }  </w:t>
      </w:r>
      <w:r>
        <w:rPr>
          <w:rFonts w:ascii="Courier New" w:hAnsi="Courier New" w:cs="Courier New"/>
          <w:noProof/>
          <w:color w:val="008000"/>
          <w:sz w:val="20"/>
          <w:lang w:val="fr-FR" w:eastAsia="ja-JP"/>
        </w:rPr>
        <w:t>// phase 1 - sum = 128</w:t>
      </w:r>
    </w:p>
    <w:p w:rsidR="001A5F63" w:rsidRDefault="001A5F63" w:rsidP="001A5F63">
      <w:pPr>
        <w:rPr>
          <w:lang w:val="en-CA"/>
        </w:rPr>
      </w:pPr>
    </w:p>
    <w:p w:rsidR="001A5F63"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fr-FR" w:eastAsia="ja-JP"/>
        </w:rPr>
      </w:pPr>
      <w:r>
        <w:rPr>
          <w:rFonts w:ascii="Courier New" w:hAnsi="Courier New" w:cs="Courier New"/>
          <w:noProof/>
          <w:color w:val="008000"/>
          <w:sz w:val="20"/>
          <w:lang w:val="fr-FR" w:eastAsia="ja-JP"/>
        </w:rPr>
        <w:t>//============================================================</w:t>
      </w: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eastAsia="ja-JP"/>
        </w:rPr>
      </w:pPr>
      <w:r w:rsidRPr="00384424">
        <w:rPr>
          <w:rFonts w:ascii="Courier New" w:hAnsi="Courier New" w:cs="Courier New"/>
          <w:noProof/>
          <w:color w:val="008000"/>
          <w:sz w:val="20"/>
          <w:lang w:eastAsia="ja-JP"/>
        </w:rPr>
        <w:t>//  UP-SCALING(QuarterPhase) 2x2 + MV Interpolation Filters</w:t>
      </w: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w:t>
      </w: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Luma_upScale2x2_mvInter_filter :</w:t>
      </w: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phase 0 : -----------------------</w:t>
      </w: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 1, -6, 25, 130, -33, 11, 0, 0,     0,0,0,0,0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frac=0</w:t>
      </w:r>
      <w:r w:rsidRPr="00384424">
        <w:rPr>
          <w:rFonts w:ascii="Courier New" w:hAnsi="Courier New" w:cs="Courier New"/>
          <w:noProof/>
          <w:color w:val="008000"/>
          <w:sz w:val="20"/>
          <w:lang w:val="it-IT" w:eastAsia="ja-JP"/>
        </w:rPr>
        <w:tab/>
        <w:t>(sum=128)</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-7, -43, 134, 125, 9216, -1906, 716, -44, 1, 0,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frac=1</w:t>
      </w:r>
      <w:r w:rsidRPr="00384424">
        <w:rPr>
          <w:rFonts w:ascii="Courier New" w:hAnsi="Courier New" w:cs="Courier New"/>
          <w:noProof/>
          <w:color w:val="008000"/>
          <w:sz w:val="20"/>
          <w:lang w:val="it-IT" w:eastAsia="ja-JP"/>
        </w:rPr>
        <w:tab/>
        <w:t>(sum=8192)</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-7, -72, 522, -1146, 9598, -1146, 522, -72, -7, 0,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frac=2</w:t>
      </w:r>
      <w:r w:rsidRPr="00384424">
        <w:rPr>
          <w:rFonts w:ascii="Courier New" w:hAnsi="Courier New" w:cs="Courier New"/>
          <w:noProof/>
          <w:color w:val="008000"/>
          <w:sz w:val="20"/>
          <w:lang w:val="it-IT" w:eastAsia="ja-JP"/>
        </w:rPr>
        <w:tab/>
        <w:t>(sum=8192)</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1, -44, 716, -1906, 9216, 125, 134, -43, -7, 0,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frac=3</w:t>
      </w:r>
      <w:r w:rsidRPr="00384424">
        <w:rPr>
          <w:rFonts w:ascii="Courier New" w:hAnsi="Courier New" w:cs="Courier New"/>
          <w:noProof/>
          <w:color w:val="008000"/>
          <w:sz w:val="20"/>
          <w:lang w:val="it-IT" w:eastAsia="ja-JP"/>
        </w:rPr>
        <w:tab/>
        <w:t>(sum=8192)</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color w:val="008000"/>
          <w:sz w:val="20"/>
          <w:lang w:val="it-IT" w:eastAsia="ja-JP"/>
        </w:rPr>
        <w:t>// phase 1 : -----------------------</w:t>
      </w: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11, -33, 130, 25, -6, 1, 0,      0,0,0,0,0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frac=0</w:t>
      </w:r>
      <w:r w:rsidRPr="00384424">
        <w:rPr>
          <w:rFonts w:ascii="Courier New" w:hAnsi="Courier New" w:cs="Courier New"/>
          <w:noProof/>
          <w:color w:val="008000"/>
          <w:sz w:val="20"/>
          <w:lang w:val="it-IT" w:eastAsia="ja-JP"/>
        </w:rPr>
        <w:tab/>
        <w:t>(sum=128)</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-1, 40, 558, -1930, 6957, 3330, -1010, 242, 6, 0,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frac=1</w:t>
      </w:r>
      <w:r w:rsidRPr="00384424">
        <w:rPr>
          <w:rFonts w:ascii="Courier New" w:hAnsi="Courier New" w:cs="Courier New"/>
          <w:noProof/>
          <w:color w:val="008000"/>
          <w:sz w:val="20"/>
          <w:lang w:val="it-IT" w:eastAsia="ja-JP"/>
        </w:rPr>
        <w:tab/>
        <w:t>(sum=8192)</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-1, 39, 389, -1562, 5231, 5231, -1562, 389, 39, -1,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frac=2</w:t>
      </w:r>
      <w:r w:rsidRPr="00384424">
        <w:rPr>
          <w:rFonts w:ascii="Courier New" w:hAnsi="Courier New" w:cs="Courier New"/>
          <w:noProof/>
          <w:color w:val="008000"/>
          <w:sz w:val="20"/>
          <w:lang w:val="it-IT" w:eastAsia="ja-JP"/>
        </w:rPr>
        <w:tab/>
        <w:t>(sum=8192)</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0, 6, 242, -1010, 3330, 6957, -1930, 558, 40, -1,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frac=3</w:t>
      </w:r>
      <w:r w:rsidRPr="00384424">
        <w:rPr>
          <w:rFonts w:ascii="Courier New" w:hAnsi="Courier New" w:cs="Courier New"/>
          <w:noProof/>
          <w:color w:val="008000"/>
          <w:sz w:val="20"/>
          <w:lang w:val="it-IT" w:eastAsia="ja-JP"/>
        </w:rPr>
        <w:tab/>
        <w:t>(sum=8192)</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 </w:t>
      </w: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Chroma_upScale2x2_mvInter_filter :</w:t>
      </w: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phase 0 : -------------------------</w:t>
      </w: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{1, -6, 25, 130, -33, 11, 0, 0,   0,0,0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frac=0</w:t>
      </w:r>
      <w:r w:rsidRPr="00384424">
        <w:rPr>
          <w:rFonts w:ascii="Courier New" w:hAnsi="Courier New" w:cs="Courier New"/>
          <w:noProof/>
          <w:color w:val="008000"/>
          <w:sz w:val="20"/>
          <w:lang w:val="it-IT" w:eastAsia="ja-JP"/>
        </w:rPr>
        <w:tab/>
        <w:t>(sum=128)</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18, -87, 436, 4370, -956, 321, -6, 0,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frac=1</w:t>
      </w:r>
      <w:r w:rsidRPr="00384424">
        <w:rPr>
          <w:rFonts w:ascii="Courier New" w:hAnsi="Courier New" w:cs="Courier New"/>
          <w:noProof/>
          <w:color w:val="008000"/>
          <w:sz w:val="20"/>
          <w:lang w:val="it-IT" w:eastAsia="ja-JP"/>
        </w:rPr>
        <w:tab/>
        <w:t>(sum=4096)</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5, -9, 157, 4475, -809, 280, -3, 0,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frac=2</w:t>
      </w:r>
      <w:r w:rsidRPr="00384424">
        <w:rPr>
          <w:rFonts w:ascii="Courier New" w:hAnsi="Courier New" w:cs="Courier New"/>
          <w:noProof/>
          <w:color w:val="008000"/>
          <w:sz w:val="20"/>
          <w:lang w:val="it-IT" w:eastAsia="ja-JP"/>
        </w:rPr>
        <w:tab/>
        <w:t>(sum=4096)</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-10, 113, -265, 4685, -651, 232, -8, 0,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frac=3</w:t>
      </w:r>
      <w:r w:rsidRPr="00384424">
        <w:rPr>
          <w:rFonts w:ascii="Courier New" w:hAnsi="Courier New" w:cs="Courier New"/>
          <w:noProof/>
          <w:color w:val="008000"/>
          <w:sz w:val="20"/>
          <w:lang w:val="it-IT" w:eastAsia="ja-JP"/>
        </w:rPr>
        <w:tab/>
        <w:t>(sum=4096)</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-2, 77, -196, 2290, -196, 77, -2, 0,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frac=4</w:t>
      </w:r>
      <w:r w:rsidRPr="00384424">
        <w:rPr>
          <w:rFonts w:ascii="Courier New" w:hAnsi="Courier New" w:cs="Courier New"/>
          <w:noProof/>
          <w:color w:val="008000"/>
          <w:sz w:val="20"/>
          <w:lang w:val="it-IT" w:eastAsia="ja-JP"/>
        </w:rPr>
        <w:tab/>
        <w:t>(sum=2048)</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-8, 232, -651, 4685, -265, 113, -10, 0,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frac=5</w:t>
      </w:r>
      <w:r w:rsidRPr="00384424">
        <w:rPr>
          <w:rFonts w:ascii="Courier New" w:hAnsi="Courier New" w:cs="Courier New"/>
          <w:noProof/>
          <w:color w:val="008000"/>
          <w:sz w:val="20"/>
          <w:lang w:val="it-IT" w:eastAsia="ja-JP"/>
        </w:rPr>
        <w:tab/>
        <w:t>(sum=4096)</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lastRenderedPageBreak/>
        <w:t xml:space="preserve">    {0, -3, 280, -809, 4475, 157, -9, 5, 0,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frac=6</w:t>
      </w:r>
      <w:r w:rsidRPr="00384424">
        <w:rPr>
          <w:rFonts w:ascii="Courier New" w:hAnsi="Courier New" w:cs="Courier New"/>
          <w:noProof/>
          <w:color w:val="008000"/>
          <w:sz w:val="20"/>
          <w:lang w:val="it-IT" w:eastAsia="ja-JP"/>
        </w:rPr>
        <w:tab/>
        <w:t>(sum=4096)</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-6, 321, -956, 4370, 436, -87, 18, 0,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frac=7</w:t>
      </w:r>
      <w:r w:rsidRPr="00384424">
        <w:rPr>
          <w:rFonts w:ascii="Courier New" w:hAnsi="Courier New" w:cs="Courier New"/>
          <w:noProof/>
          <w:color w:val="008000"/>
          <w:sz w:val="20"/>
          <w:lang w:val="it-IT" w:eastAsia="ja-JP"/>
        </w:rPr>
        <w:tab/>
        <w:t>(sum=4096)</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phase 1 : ------------------------</w:t>
      </w: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11, -33, 130, 25, -6, 1, 0,   0,0,0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frac=0</w:t>
      </w:r>
      <w:r w:rsidRPr="00384424">
        <w:rPr>
          <w:rFonts w:ascii="Courier New" w:hAnsi="Courier New" w:cs="Courier New"/>
          <w:noProof/>
          <w:color w:val="008000"/>
          <w:sz w:val="20"/>
          <w:lang w:val="it-IT" w:eastAsia="ja-JP"/>
        </w:rPr>
        <w:tab/>
        <w:t>(sum=128)</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-1, 330, -1023, 3798, 1278, -375, 90, -1,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frac=1</w:t>
      </w:r>
      <w:r w:rsidRPr="00384424">
        <w:rPr>
          <w:rFonts w:ascii="Courier New" w:hAnsi="Courier New" w:cs="Courier New"/>
          <w:noProof/>
          <w:color w:val="008000"/>
          <w:sz w:val="20"/>
          <w:lang w:val="it-IT" w:eastAsia="ja-JP"/>
        </w:rPr>
        <w:tab/>
        <w:t>(sum=4096)</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-2, 317, -1000, 3483, 1651, -473, 121, -1,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frac=2</w:t>
      </w:r>
      <w:r w:rsidRPr="00384424">
        <w:rPr>
          <w:rFonts w:ascii="Courier New" w:hAnsi="Courier New" w:cs="Courier New"/>
          <w:noProof/>
          <w:color w:val="008000"/>
          <w:sz w:val="20"/>
          <w:lang w:val="it-IT" w:eastAsia="ja-JP"/>
        </w:rPr>
        <w:tab/>
        <w:t>(sum=4096)</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-3, 285, -940, 3016, 2234, -683, 189, -2,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frac=3</w:t>
      </w:r>
      <w:r w:rsidRPr="00384424">
        <w:rPr>
          <w:rFonts w:ascii="Courier New" w:hAnsi="Courier New" w:cs="Courier New"/>
          <w:noProof/>
          <w:color w:val="008000"/>
          <w:sz w:val="20"/>
          <w:lang w:val="it-IT" w:eastAsia="ja-JP"/>
        </w:rPr>
        <w:tab/>
        <w:t>(sum=4096)</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-1, 114, -387, 1298, 1298, -387, 114, -1,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frac=4</w:t>
      </w:r>
      <w:r w:rsidRPr="00384424">
        <w:rPr>
          <w:rFonts w:ascii="Courier New" w:hAnsi="Courier New" w:cs="Courier New"/>
          <w:noProof/>
          <w:color w:val="008000"/>
          <w:sz w:val="20"/>
          <w:lang w:val="it-IT" w:eastAsia="ja-JP"/>
        </w:rPr>
        <w:tab/>
        <w:t>(sum=2048)</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-2, 189, -683, 2234, 3016, -940, 285, -3,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frac=5</w:t>
      </w:r>
      <w:r w:rsidRPr="00384424">
        <w:rPr>
          <w:rFonts w:ascii="Courier New" w:hAnsi="Courier New" w:cs="Courier New"/>
          <w:noProof/>
          <w:color w:val="008000"/>
          <w:sz w:val="20"/>
          <w:lang w:val="it-IT" w:eastAsia="ja-JP"/>
        </w:rPr>
        <w:tab/>
        <w:t>(sum=4096)</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Pr="00451169"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it-IT" w:eastAsia="ja-JP"/>
        </w:rPr>
      </w:pPr>
      <w:r w:rsidRPr="00384424">
        <w:rPr>
          <w:rFonts w:ascii="Courier New" w:hAnsi="Courier New" w:cs="Courier New"/>
          <w:noProof/>
          <w:sz w:val="20"/>
          <w:lang w:val="it-IT" w:eastAsia="ja-JP"/>
        </w:rPr>
        <w:t xml:space="preserve">    {0, -1, 121, -473, 1651, 3483, -1000, 317, -2, 0, 0  },</w:t>
      </w:r>
    </w:p>
    <w:p w:rsidR="001A5F63" w:rsidRPr="00451169" w:rsidRDefault="00384424"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it-IT" w:eastAsia="ja-JP"/>
        </w:rPr>
      </w:pPr>
      <w:r w:rsidRPr="00384424">
        <w:rPr>
          <w:rFonts w:ascii="Courier New" w:hAnsi="Courier New" w:cs="Courier New"/>
          <w:noProof/>
          <w:color w:val="008000"/>
          <w:sz w:val="20"/>
          <w:lang w:val="it-IT" w:eastAsia="ja-JP"/>
        </w:rPr>
        <w:t>// frac=6</w:t>
      </w:r>
      <w:r w:rsidRPr="00384424">
        <w:rPr>
          <w:rFonts w:ascii="Courier New" w:hAnsi="Courier New" w:cs="Courier New"/>
          <w:noProof/>
          <w:color w:val="008000"/>
          <w:sz w:val="20"/>
          <w:lang w:val="it-IT" w:eastAsia="ja-JP"/>
        </w:rPr>
        <w:tab/>
        <w:t>(sum=4096)</w:t>
      </w:r>
    </w:p>
    <w:p w:rsidR="001A5F63" w:rsidRPr="00451169" w:rsidRDefault="001A5F63" w:rsidP="001A5F63">
      <w:pPr>
        <w:tabs>
          <w:tab w:val="clear" w:pos="360"/>
          <w:tab w:val="clear" w:pos="720"/>
          <w:tab w:val="clear" w:pos="1080"/>
          <w:tab w:val="clear" w:pos="1440"/>
        </w:tabs>
        <w:overflowPunct/>
        <w:spacing w:before="0"/>
        <w:textAlignment w:val="auto"/>
        <w:rPr>
          <w:rFonts w:ascii="Courier New" w:hAnsi="Courier New" w:cs="Courier New"/>
          <w:noProof/>
          <w:color w:val="008000"/>
          <w:sz w:val="20"/>
          <w:lang w:val="it-IT" w:eastAsia="ja-JP"/>
        </w:rPr>
      </w:pPr>
    </w:p>
    <w:p w:rsidR="001A5F63" w:rsidRDefault="00384424" w:rsidP="001A5F63">
      <w:pPr>
        <w:tabs>
          <w:tab w:val="clear" w:pos="360"/>
          <w:tab w:val="clear" w:pos="720"/>
          <w:tab w:val="clear" w:pos="1080"/>
          <w:tab w:val="clear" w:pos="1440"/>
        </w:tabs>
        <w:overflowPunct/>
        <w:spacing w:before="0"/>
        <w:textAlignment w:val="auto"/>
        <w:rPr>
          <w:rFonts w:ascii="Courier New" w:hAnsi="Courier New" w:cs="Courier New"/>
          <w:noProof/>
          <w:sz w:val="20"/>
          <w:lang w:val="fr-FR" w:eastAsia="ja-JP"/>
        </w:rPr>
      </w:pPr>
      <w:r w:rsidRPr="00384424">
        <w:rPr>
          <w:rFonts w:ascii="Courier New" w:hAnsi="Courier New" w:cs="Courier New"/>
          <w:noProof/>
          <w:sz w:val="20"/>
          <w:lang w:val="it-IT" w:eastAsia="ja-JP"/>
        </w:rPr>
        <w:t xml:space="preserve">    </w:t>
      </w:r>
      <w:r w:rsidR="001A5F63">
        <w:rPr>
          <w:rFonts w:ascii="Courier New" w:hAnsi="Courier New" w:cs="Courier New"/>
          <w:noProof/>
          <w:sz w:val="20"/>
          <w:lang w:val="fr-FR" w:eastAsia="ja-JP"/>
        </w:rPr>
        <w:t xml:space="preserve">{0, -1, 90, -375, 1278, 3798, -1023, 330, -1, 0, 0  } </w:t>
      </w:r>
    </w:p>
    <w:p w:rsidR="001A5F63" w:rsidRDefault="001A5F63" w:rsidP="001A5F63">
      <w:pPr>
        <w:tabs>
          <w:tab w:val="clear" w:pos="360"/>
          <w:tab w:val="clear" w:pos="720"/>
          <w:tab w:val="clear" w:pos="1080"/>
          <w:tab w:val="clear" w:pos="1440"/>
        </w:tabs>
        <w:overflowPunct/>
        <w:spacing w:before="0"/>
        <w:ind w:firstLine="720"/>
        <w:textAlignment w:val="auto"/>
        <w:rPr>
          <w:rFonts w:ascii="Courier New" w:hAnsi="Courier New" w:cs="Courier New"/>
          <w:noProof/>
          <w:color w:val="008000"/>
          <w:sz w:val="20"/>
          <w:lang w:val="fr-FR" w:eastAsia="ja-JP"/>
        </w:rPr>
      </w:pPr>
      <w:r>
        <w:rPr>
          <w:rFonts w:ascii="Courier New" w:hAnsi="Courier New" w:cs="Courier New"/>
          <w:noProof/>
          <w:color w:val="008000"/>
          <w:sz w:val="20"/>
          <w:lang w:val="fr-FR" w:eastAsia="ja-JP"/>
        </w:rPr>
        <w:t>// frac=7</w:t>
      </w:r>
      <w:r>
        <w:rPr>
          <w:rFonts w:ascii="Courier New" w:hAnsi="Courier New" w:cs="Courier New"/>
          <w:noProof/>
          <w:color w:val="008000"/>
          <w:sz w:val="20"/>
          <w:lang w:val="fr-FR" w:eastAsia="ja-JP"/>
        </w:rPr>
        <w:tab/>
        <w:t>(sum=4096)</w:t>
      </w:r>
    </w:p>
    <w:p w:rsidR="001A5F63" w:rsidRPr="00363804" w:rsidRDefault="001A5F63" w:rsidP="001A5F63">
      <w:pPr>
        <w:rPr>
          <w:lang w:val="en-CA"/>
        </w:rPr>
      </w:pPr>
    </w:p>
    <w:p w:rsidR="001A5F63" w:rsidRPr="005B217D" w:rsidRDefault="001A5F63" w:rsidP="009234A5">
      <w:pPr>
        <w:jc w:val="both"/>
        <w:rPr>
          <w:szCs w:val="22"/>
          <w:lang w:val="en-CA"/>
        </w:rPr>
      </w:pPr>
    </w:p>
    <w:sectPr w:rsidR="001A5F63" w:rsidRPr="005B217D" w:rsidSect="00B751F8">
      <w:footerReference w:type="default" r:id="rId25"/>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3253" w:rsidRDefault="00053253">
      <w:r>
        <w:separator/>
      </w:r>
    </w:p>
  </w:endnote>
  <w:endnote w:type="continuationSeparator" w:id="0">
    <w:p w:rsidR="00053253" w:rsidRDefault="000532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E74" w:rsidRDefault="006B5E7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34256A">
      <w:rPr>
        <w:rStyle w:val="PageNumber"/>
      </w:rPr>
      <w:fldChar w:fldCharType="begin"/>
    </w:r>
    <w:r>
      <w:rPr>
        <w:rStyle w:val="PageNumber"/>
      </w:rPr>
      <w:instrText xml:space="preserve"> PAGE </w:instrText>
    </w:r>
    <w:r w:rsidR="0034256A">
      <w:rPr>
        <w:rStyle w:val="PageNumber"/>
      </w:rPr>
      <w:fldChar w:fldCharType="separate"/>
    </w:r>
    <w:r w:rsidR="00C95A82">
      <w:rPr>
        <w:rStyle w:val="PageNumber"/>
        <w:noProof/>
      </w:rPr>
      <w:t>1</w:t>
    </w:r>
    <w:r w:rsidR="0034256A">
      <w:rPr>
        <w:rStyle w:val="PageNumber"/>
      </w:rPr>
      <w:fldChar w:fldCharType="end"/>
    </w:r>
    <w:r>
      <w:rPr>
        <w:rStyle w:val="PageNumber"/>
      </w:rPr>
      <w:tab/>
      <w:t xml:space="preserve">Date Saved: </w:t>
    </w:r>
    <w:r w:rsidR="0034256A">
      <w:rPr>
        <w:rStyle w:val="PageNumber"/>
      </w:rPr>
      <w:fldChar w:fldCharType="begin"/>
    </w:r>
    <w:r>
      <w:rPr>
        <w:rStyle w:val="PageNumber"/>
      </w:rPr>
      <w:instrText xml:space="preserve"> SAVEDATE  \@ "yyyy-MM-dd"  \* MERGEFORMAT </w:instrText>
    </w:r>
    <w:r w:rsidR="0034256A">
      <w:rPr>
        <w:rStyle w:val="PageNumber"/>
      </w:rPr>
      <w:fldChar w:fldCharType="separate"/>
    </w:r>
    <w:r w:rsidR="00B751F8">
      <w:rPr>
        <w:rStyle w:val="PageNumber"/>
        <w:noProof/>
      </w:rPr>
      <w:t>2012-01-27</w:t>
    </w:r>
    <w:r w:rsidR="0034256A">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3253" w:rsidRDefault="00053253">
      <w:r>
        <w:separator/>
      </w:r>
    </w:p>
  </w:footnote>
  <w:footnote w:type="continuationSeparator" w:id="0">
    <w:p w:rsidR="00053253" w:rsidRDefault="000532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E450E7"/>
    <w:multiLevelType w:val="hybridMultilevel"/>
    <w:tmpl w:val="EC6205C2"/>
    <w:lvl w:ilvl="0" w:tplc="19EE3F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2AA64CD7"/>
    <w:multiLevelType w:val="hybridMultilevel"/>
    <w:tmpl w:val="22DEF93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8829D5"/>
    <w:multiLevelType w:val="hybridMultilevel"/>
    <w:tmpl w:val="1E5C3106"/>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ind w:left="360" w:hanging="360"/>
      </w:pPr>
      <w:rPr>
        <w:rFonts w:ascii="Courier New" w:hAnsi="Courier New" w:hint="default"/>
      </w:rPr>
    </w:lvl>
    <w:lvl w:ilvl="2" w:tplc="04070005">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4"/>
  </w:num>
  <w:num w:numId="7">
    <w:abstractNumId w:val="6"/>
  </w:num>
  <w:num w:numId="8">
    <w:abstractNumId w:val="4"/>
  </w:num>
  <w:num w:numId="9">
    <w:abstractNumId w:val="1"/>
  </w:num>
  <w:num w:numId="10">
    <w:abstractNumId w:val="3"/>
  </w:num>
  <w:num w:numId="11">
    <w:abstractNumId w:val="7"/>
  </w:num>
  <w:num w:numId="12">
    <w:abstractNumId w:val="2"/>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33794"/>
  </w:hdrShapeDefaults>
  <w:footnotePr>
    <w:footnote w:id="-1"/>
    <w:footnote w:id="0"/>
  </w:footnotePr>
  <w:endnotePr>
    <w:endnote w:id="-1"/>
    <w:endnote w:id="0"/>
  </w:endnotePr>
  <w:compat>
    <w:spaceForUL/>
    <w:balanceSingleByteDoubleByteWidth/>
    <w:doNotLeaveBackslashAlone/>
    <w:ulTrailSpace/>
    <w:doNotExpandShiftReturn/>
  </w:compat>
  <w:rsids>
    <w:rsidRoot w:val="006C5D39"/>
    <w:rsid w:val="000158A8"/>
    <w:rsid w:val="000458BC"/>
    <w:rsid w:val="00045C41"/>
    <w:rsid w:val="00046C03"/>
    <w:rsid w:val="00047FEF"/>
    <w:rsid w:val="00053253"/>
    <w:rsid w:val="00054330"/>
    <w:rsid w:val="00072E84"/>
    <w:rsid w:val="0007614F"/>
    <w:rsid w:val="00082C53"/>
    <w:rsid w:val="00092617"/>
    <w:rsid w:val="00092FF4"/>
    <w:rsid w:val="00093E66"/>
    <w:rsid w:val="000B0F03"/>
    <w:rsid w:val="000B1C6B"/>
    <w:rsid w:val="000C09AC"/>
    <w:rsid w:val="000E00F3"/>
    <w:rsid w:val="000E50D9"/>
    <w:rsid w:val="000F158C"/>
    <w:rsid w:val="00101AED"/>
    <w:rsid w:val="00102F3D"/>
    <w:rsid w:val="00124E38"/>
    <w:rsid w:val="0012580B"/>
    <w:rsid w:val="0013526E"/>
    <w:rsid w:val="00154E59"/>
    <w:rsid w:val="00171371"/>
    <w:rsid w:val="00175A24"/>
    <w:rsid w:val="00187E58"/>
    <w:rsid w:val="001A297E"/>
    <w:rsid w:val="001A368E"/>
    <w:rsid w:val="001A48D2"/>
    <w:rsid w:val="001A58EB"/>
    <w:rsid w:val="001A5F63"/>
    <w:rsid w:val="001A7329"/>
    <w:rsid w:val="001B4E28"/>
    <w:rsid w:val="001C3525"/>
    <w:rsid w:val="001C3A15"/>
    <w:rsid w:val="001D1BD2"/>
    <w:rsid w:val="001E02BE"/>
    <w:rsid w:val="001E33C1"/>
    <w:rsid w:val="001E3B37"/>
    <w:rsid w:val="001E4057"/>
    <w:rsid w:val="001F2594"/>
    <w:rsid w:val="002055A6"/>
    <w:rsid w:val="00206460"/>
    <w:rsid w:val="002069B4"/>
    <w:rsid w:val="00215DFC"/>
    <w:rsid w:val="002212DF"/>
    <w:rsid w:val="00225410"/>
    <w:rsid w:val="00227BA7"/>
    <w:rsid w:val="00233617"/>
    <w:rsid w:val="00263398"/>
    <w:rsid w:val="00265E37"/>
    <w:rsid w:val="00274327"/>
    <w:rsid w:val="00275BCF"/>
    <w:rsid w:val="0028125C"/>
    <w:rsid w:val="00292257"/>
    <w:rsid w:val="002A54E0"/>
    <w:rsid w:val="002B1595"/>
    <w:rsid w:val="002B191D"/>
    <w:rsid w:val="002D0AF6"/>
    <w:rsid w:val="002D384F"/>
    <w:rsid w:val="002E225F"/>
    <w:rsid w:val="002F164D"/>
    <w:rsid w:val="0030081F"/>
    <w:rsid w:val="00306206"/>
    <w:rsid w:val="00317D85"/>
    <w:rsid w:val="00327C56"/>
    <w:rsid w:val="003315A1"/>
    <w:rsid w:val="003373EC"/>
    <w:rsid w:val="00340752"/>
    <w:rsid w:val="0034256A"/>
    <w:rsid w:val="003429C7"/>
    <w:rsid w:val="00342FF4"/>
    <w:rsid w:val="00344BB7"/>
    <w:rsid w:val="0034640E"/>
    <w:rsid w:val="00363804"/>
    <w:rsid w:val="003706CC"/>
    <w:rsid w:val="00371E0B"/>
    <w:rsid w:val="00384424"/>
    <w:rsid w:val="00394161"/>
    <w:rsid w:val="003A1EC9"/>
    <w:rsid w:val="003A2D8E"/>
    <w:rsid w:val="003A5813"/>
    <w:rsid w:val="003C20E4"/>
    <w:rsid w:val="003D0ED9"/>
    <w:rsid w:val="003E6F90"/>
    <w:rsid w:val="003F3AAF"/>
    <w:rsid w:val="003F5D0F"/>
    <w:rsid w:val="004041B5"/>
    <w:rsid w:val="004045B0"/>
    <w:rsid w:val="0040599F"/>
    <w:rsid w:val="00414101"/>
    <w:rsid w:val="00414640"/>
    <w:rsid w:val="00433DDB"/>
    <w:rsid w:val="0043423D"/>
    <w:rsid w:val="00437619"/>
    <w:rsid w:val="004509C5"/>
    <w:rsid w:val="00451169"/>
    <w:rsid w:val="0046359B"/>
    <w:rsid w:val="00475D18"/>
    <w:rsid w:val="0049195F"/>
    <w:rsid w:val="004A2A63"/>
    <w:rsid w:val="004A3AD8"/>
    <w:rsid w:val="004B0FB0"/>
    <w:rsid w:val="004B210C"/>
    <w:rsid w:val="004B250B"/>
    <w:rsid w:val="004B4592"/>
    <w:rsid w:val="004D0720"/>
    <w:rsid w:val="004D31B1"/>
    <w:rsid w:val="004D405F"/>
    <w:rsid w:val="004E4F4F"/>
    <w:rsid w:val="004E6789"/>
    <w:rsid w:val="004F61E3"/>
    <w:rsid w:val="005021A9"/>
    <w:rsid w:val="0051015C"/>
    <w:rsid w:val="00513996"/>
    <w:rsid w:val="00516CF1"/>
    <w:rsid w:val="005310D2"/>
    <w:rsid w:val="00531AE9"/>
    <w:rsid w:val="00537CC9"/>
    <w:rsid w:val="00550A66"/>
    <w:rsid w:val="00567EC7"/>
    <w:rsid w:val="00570013"/>
    <w:rsid w:val="005801A2"/>
    <w:rsid w:val="005952A5"/>
    <w:rsid w:val="0059749C"/>
    <w:rsid w:val="005A33A1"/>
    <w:rsid w:val="005A5B22"/>
    <w:rsid w:val="005B18B0"/>
    <w:rsid w:val="005B217D"/>
    <w:rsid w:val="005C3027"/>
    <w:rsid w:val="005C385F"/>
    <w:rsid w:val="005E2BBB"/>
    <w:rsid w:val="005F6F1B"/>
    <w:rsid w:val="005F7457"/>
    <w:rsid w:val="00611338"/>
    <w:rsid w:val="00614C85"/>
    <w:rsid w:val="00624B33"/>
    <w:rsid w:val="00627135"/>
    <w:rsid w:val="00630AA2"/>
    <w:rsid w:val="00646707"/>
    <w:rsid w:val="00662429"/>
    <w:rsid w:val="00662E58"/>
    <w:rsid w:val="00664DCF"/>
    <w:rsid w:val="0067603B"/>
    <w:rsid w:val="00683E3A"/>
    <w:rsid w:val="006B5E74"/>
    <w:rsid w:val="006C5D39"/>
    <w:rsid w:val="006D0040"/>
    <w:rsid w:val="006E2810"/>
    <w:rsid w:val="006E5417"/>
    <w:rsid w:val="006F6426"/>
    <w:rsid w:val="00712F60"/>
    <w:rsid w:val="00716536"/>
    <w:rsid w:val="00717783"/>
    <w:rsid w:val="00720E3B"/>
    <w:rsid w:val="007210AE"/>
    <w:rsid w:val="00730AA7"/>
    <w:rsid w:val="00745F6B"/>
    <w:rsid w:val="0075585E"/>
    <w:rsid w:val="00770571"/>
    <w:rsid w:val="007768FF"/>
    <w:rsid w:val="007824D3"/>
    <w:rsid w:val="00796EE3"/>
    <w:rsid w:val="007A7D29"/>
    <w:rsid w:val="007B0A19"/>
    <w:rsid w:val="007B4AB8"/>
    <w:rsid w:val="007F1F8B"/>
    <w:rsid w:val="007F67A1"/>
    <w:rsid w:val="008206C8"/>
    <w:rsid w:val="00834B25"/>
    <w:rsid w:val="008645AF"/>
    <w:rsid w:val="00874A6C"/>
    <w:rsid w:val="00876C65"/>
    <w:rsid w:val="008A4B4C"/>
    <w:rsid w:val="008B012C"/>
    <w:rsid w:val="008B5249"/>
    <w:rsid w:val="008C239F"/>
    <w:rsid w:val="008D3A40"/>
    <w:rsid w:val="008E480C"/>
    <w:rsid w:val="008F28F4"/>
    <w:rsid w:val="008F390A"/>
    <w:rsid w:val="008F4653"/>
    <w:rsid w:val="0090548B"/>
    <w:rsid w:val="00907757"/>
    <w:rsid w:val="00914608"/>
    <w:rsid w:val="009212B0"/>
    <w:rsid w:val="009234A5"/>
    <w:rsid w:val="00932B79"/>
    <w:rsid w:val="009336F7"/>
    <w:rsid w:val="009374A7"/>
    <w:rsid w:val="00944AF2"/>
    <w:rsid w:val="00963F64"/>
    <w:rsid w:val="0098551D"/>
    <w:rsid w:val="0099518F"/>
    <w:rsid w:val="009A523D"/>
    <w:rsid w:val="009F273F"/>
    <w:rsid w:val="009F496B"/>
    <w:rsid w:val="00A0072F"/>
    <w:rsid w:val="00A01439"/>
    <w:rsid w:val="00A02E61"/>
    <w:rsid w:val="00A05CFF"/>
    <w:rsid w:val="00A22F40"/>
    <w:rsid w:val="00A56B97"/>
    <w:rsid w:val="00A6093D"/>
    <w:rsid w:val="00A65103"/>
    <w:rsid w:val="00A76A6D"/>
    <w:rsid w:val="00A825D4"/>
    <w:rsid w:val="00A83253"/>
    <w:rsid w:val="00AA6485"/>
    <w:rsid w:val="00AA6E84"/>
    <w:rsid w:val="00AC38CA"/>
    <w:rsid w:val="00AD0166"/>
    <w:rsid w:val="00AE341B"/>
    <w:rsid w:val="00AF0CF3"/>
    <w:rsid w:val="00B07CA7"/>
    <w:rsid w:val="00B1279A"/>
    <w:rsid w:val="00B5222E"/>
    <w:rsid w:val="00B61C96"/>
    <w:rsid w:val="00B731DD"/>
    <w:rsid w:val="00B73A2A"/>
    <w:rsid w:val="00B751F8"/>
    <w:rsid w:val="00B83C99"/>
    <w:rsid w:val="00B83E5A"/>
    <w:rsid w:val="00B85E94"/>
    <w:rsid w:val="00B94B06"/>
    <w:rsid w:val="00B94C28"/>
    <w:rsid w:val="00B96073"/>
    <w:rsid w:val="00BA0D10"/>
    <w:rsid w:val="00BC10BA"/>
    <w:rsid w:val="00BC5AFD"/>
    <w:rsid w:val="00BD1344"/>
    <w:rsid w:val="00C04F43"/>
    <w:rsid w:val="00C0609D"/>
    <w:rsid w:val="00C115AB"/>
    <w:rsid w:val="00C25CDB"/>
    <w:rsid w:val="00C30249"/>
    <w:rsid w:val="00C3723B"/>
    <w:rsid w:val="00C54D1F"/>
    <w:rsid w:val="00C606C9"/>
    <w:rsid w:val="00C718BF"/>
    <w:rsid w:val="00C77A82"/>
    <w:rsid w:val="00C80288"/>
    <w:rsid w:val="00C90650"/>
    <w:rsid w:val="00C95A82"/>
    <w:rsid w:val="00C97D78"/>
    <w:rsid w:val="00CA21AB"/>
    <w:rsid w:val="00CA4BC7"/>
    <w:rsid w:val="00CB71F2"/>
    <w:rsid w:val="00CC2AAE"/>
    <w:rsid w:val="00CC3942"/>
    <w:rsid w:val="00CC5A42"/>
    <w:rsid w:val="00CD0EAB"/>
    <w:rsid w:val="00CD43E0"/>
    <w:rsid w:val="00CE7803"/>
    <w:rsid w:val="00CF34DB"/>
    <w:rsid w:val="00CF558F"/>
    <w:rsid w:val="00CF7CE6"/>
    <w:rsid w:val="00D073E2"/>
    <w:rsid w:val="00D10236"/>
    <w:rsid w:val="00D33625"/>
    <w:rsid w:val="00D36646"/>
    <w:rsid w:val="00D446EC"/>
    <w:rsid w:val="00D44990"/>
    <w:rsid w:val="00D51BF0"/>
    <w:rsid w:val="00D5464A"/>
    <w:rsid w:val="00D55942"/>
    <w:rsid w:val="00D807BF"/>
    <w:rsid w:val="00D81792"/>
    <w:rsid w:val="00DA7768"/>
    <w:rsid w:val="00DA7887"/>
    <w:rsid w:val="00DB26FA"/>
    <w:rsid w:val="00DB2C26"/>
    <w:rsid w:val="00DB61C5"/>
    <w:rsid w:val="00DE2993"/>
    <w:rsid w:val="00DE6B43"/>
    <w:rsid w:val="00DF5088"/>
    <w:rsid w:val="00E11923"/>
    <w:rsid w:val="00E262D4"/>
    <w:rsid w:val="00E34BE6"/>
    <w:rsid w:val="00E354C0"/>
    <w:rsid w:val="00E36250"/>
    <w:rsid w:val="00E464AD"/>
    <w:rsid w:val="00E53634"/>
    <w:rsid w:val="00E54511"/>
    <w:rsid w:val="00E61DAC"/>
    <w:rsid w:val="00E63174"/>
    <w:rsid w:val="00E75FE3"/>
    <w:rsid w:val="00EA6A1F"/>
    <w:rsid w:val="00EB7AB1"/>
    <w:rsid w:val="00EC0146"/>
    <w:rsid w:val="00ED2E29"/>
    <w:rsid w:val="00EF48CC"/>
    <w:rsid w:val="00F26DBC"/>
    <w:rsid w:val="00F310CA"/>
    <w:rsid w:val="00F524C6"/>
    <w:rsid w:val="00F66CB9"/>
    <w:rsid w:val="00F73032"/>
    <w:rsid w:val="00F774E5"/>
    <w:rsid w:val="00F848FC"/>
    <w:rsid w:val="00F9282A"/>
    <w:rsid w:val="00F96BAD"/>
    <w:rsid w:val="00FA19B9"/>
    <w:rsid w:val="00FB0E84"/>
    <w:rsid w:val="00FC384F"/>
    <w:rsid w:val="00FD01C2"/>
    <w:rsid w:val="00FD4D06"/>
    <w:rsid w:val="00FE233A"/>
    <w:rsid w:val="00FF0CE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825D4"/>
    <w:pPr>
      <w:tabs>
        <w:tab w:val="center" w:pos="4320"/>
        <w:tab w:val="right" w:pos="8640"/>
      </w:tabs>
    </w:pPr>
  </w:style>
  <w:style w:type="paragraph" w:styleId="Footer">
    <w:name w:val="footer"/>
    <w:basedOn w:val="Normal"/>
    <w:rsid w:val="00A825D4"/>
    <w:pPr>
      <w:tabs>
        <w:tab w:val="center" w:pos="4320"/>
        <w:tab w:val="right" w:pos="8640"/>
      </w:tabs>
    </w:pPr>
  </w:style>
  <w:style w:type="character" w:styleId="PageNumber">
    <w:name w:val="page number"/>
    <w:basedOn w:val="DefaultParagraphFont"/>
    <w:rsid w:val="00A825D4"/>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662429"/>
    <w:rPr>
      <w:b/>
      <w:bCs/>
      <w:sz w:val="20"/>
    </w:rPr>
  </w:style>
  <w:style w:type="table" w:styleId="TableGrid">
    <w:name w:val="Table Grid"/>
    <w:basedOn w:val="TableNormal"/>
    <w:rsid w:val="005021A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B0A19"/>
    <w:rPr>
      <w:color w:val="808080"/>
    </w:rPr>
  </w:style>
  <w:style w:type="character" w:styleId="CommentReference">
    <w:name w:val="annotation reference"/>
    <w:basedOn w:val="DefaultParagraphFont"/>
    <w:rsid w:val="00CC3942"/>
    <w:rPr>
      <w:sz w:val="16"/>
      <w:szCs w:val="16"/>
    </w:rPr>
  </w:style>
  <w:style w:type="paragraph" w:styleId="CommentText">
    <w:name w:val="annotation text"/>
    <w:basedOn w:val="Normal"/>
    <w:link w:val="CommentTextChar"/>
    <w:rsid w:val="00CC3942"/>
    <w:rPr>
      <w:sz w:val="20"/>
    </w:rPr>
  </w:style>
  <w:style w:type="character" w:customStyle="1" w:styleId="CommentTextChar">
    <w:name w:val="Comment Text Char"/>
    <w:basedOn w:val="DefaultParagraphFont"/>
    <w:link w:val="CommentText"/>
    <w:rsid w:val="00CC3942"/>
    <w:rPr>
      <w:lang w:eastAsia="en-US"/>
    </w:rPr>
  </w:style>
  <w:style w:type="paragraph" w:styleId="CommentSubject">
    <w:name w:val="annotation subject"/>
    <w:basedOn w:val="CommentText"/>
    <w:next w:val="CommentText"/>
    <w:link w:val="CommentSubjectChar"/>
    <w:rsid w:val="00CC3942"/>
    <w:rPr>
      <w:b/>
      <w:bCs/>
    </w:rPr>
  </w:style>
  <w:style w:type="character" w:customStyle="1" w:styleId="CommentSubjectChar">
    <w:name w:val="Comment Subject Char"/>
    <w:basedOn w:val="CommentTextChar"/>
    <w:link w:val="CommentSubject"/>
    <w:rsid w:val="00CC3942"/>
    <w:rPr>
      <w:b/>
      <w:bCs/>
    </w:rPr>
  </w:style>
  <w:style w:type="paragraph" w:styleId="ListParagraph">
    <w:name w:val="List Paragraph"/>
    <w:basedOn w:val="Normal"/>
    <w:uiPriority w:val="34"/>
    <w:qFormat/>
    <w:rsid w:val="00E63174"/>
    <w:pPr>
      <w:ind w:left="720"/>
      <w:contextualSpacing/>
    </w:pPr>
  </w:style>
</w:styles>
</file>

<file path=word/webSettings.xml><?xml version="1.0" encoding="utf-8"?>
<w:webSettings xmlns:r="http://schemas.openxmlformats.org/officeDocument/2006/relationships" xmlns:w="http://schemas.openxmlformats.org/wordprocessingml/2006/main">
  <w:divs>
    <w:div w:id="8161084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oleObject" Target="embeddings/oleObject4.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6.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9.emf"/><Relationship Id="rId10" Type="http://schemas.openxmlformats.org/officeDocument/2006/relationships/hyperlink" Target="mailto:philippe.bordes@technicolor.com" TargetMode="External"/><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2C7B8-EF31-4415-BEBB-6C2EB72C7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Pages>
  <Words>2734</Words>
  <Characters>15038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Thomson</Company>
  <LinksUpToDate>false</LinksUpToDate>
  <CharactersWithSpaces>17737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Bordes Philippe</cp:lastModifiedBy>
  <cp:revision>33</cp:revision>
  <cp:lastPrinted>1601-01-01T00:00:00Z</cp:lastPrinted>
  <dcterms:created xsi:type="dcterms:W3CDTF">2012-01-20T12:25:00Z</dcterms:created>
  <dcterms:modified xsi:type="dcterms:W3CDTF">2012-01-27T16:28:00Z</dcterms:modified>
</cp:coreProperties>
</file>