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B5" w:rsidRPr="00210652" w:rsidRDefault="00A44BB5" w:rsidP="00A44BB5">
      <w:pPr>
        <w:pStyle w:val="Heading3"/>
        <w:keepLines w:val="0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spacing w:before="240" w:after="60"/>
        <w:ind w:left="720" w:hanging="720"/>
        <w:jc w:val="left"/>
        <w:rPr>
          <w:lang w:val="en-GB" w:eastAsia="ko-KR"/>
        </w:rPr>
      </w:pPr>
      <w:bookmarkStart w:id="0" w:name="_Ref278186747"/>
      <w:bookmarkStart w:id="1" w:name="_Toc287363829"/>
      <w:bookmarkStart w:id="2" w:name="_Toc311217260"/>
      <w:r w:rsidRPr="00210652">
        <w:rPr>
          <w:lang w:val="en-GB" w:eastAsia="ko-KR"/>
        </w:rPr>
        <w:t>Scaling process for transform coefficients</w:t>
      </w:r>
      <w:bookmarkEnd w:id="0"/>
      <w:bookmarkEnd w:id="1"/>
      <w:bookmarkEnd w:id="2"/>
    </w:p>
    <w:p w:rsidR="00A44BB5" w:rsidRPr="00210652" w:rsidRDefault="00A44BB5" w:rsidP="00A44BB5">
      <w:pPr>
        <w:rPr>
          <w:lang w:eastAsia="ko-KR"/>
        </w:rPr>
      </w:pPr>
      <w:r w:rsidRPr="00210652">
        <w:rPr>
          <w:lang w:eastAsia="ko-KR"/>
        </w:rPr>
        <w:t>Inputs of this process are: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variable nW specifying the width of the current transform unit,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variable nH specifying the height of the current transform unit,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a (nW)x(nH) array c of transform coefficients with elements c</w:t>
      </w:r>
      <w:r w:rsidRPr="00210652">
        <w:rPr>
          <w:vertAlign w:val="subscript"/>
          <w:lang w:eastAsia="ko-KR"/>
        </w:rPr>
        <w:t>ij</w:t>
      </w:r>
      <w:r w:rsidRPr="00210652">
        <w:rPr>
          <w:lang w:eastAsia="ko-KR"/>
        </w:rPr>
        <w:t>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>a variable cIdx specifying the chroma component of the current block</w:t>
      </w:r>
      <w:r w:rsidRPr="00210652">
        <w:rPr>
          <w:lang w:eastAsia="ko-KR"/>
        </w:rPr>
        <w:t>,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  <w:t xml:space="preserve">a variable </w:t>
      </w:r>
      <w:r w:rsidRPr="00210652">
        <w:rPr>
          <w:lang w:eastAsia="ko-KR"/>
        </w:rPr>
        <w:t>qP specifying the quantization parameter.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Output of this process is scaled transform coefficients as a (nW)x(nH) array of d with elements d</w:t>
      </w:r>
      <w:r w:rsidRPr="00210652">
        <w:rPr>
          <w:vertAlign w:val="subscript"/>
          <w:lang w:eastAsia="ko-KR"/>
        </w:rPr>
        <w:t>ij</w:t>
      </w:r>
      <w:r w:rsidRPr="00210652">
        <w:rPr>
          <w:lang w:eastAsia="ko-KR"/>
        </w:rPr>
        <w:t>.</w:t>
      </w:r>
    </w:p>
    <w:p w:rsidR="00A44BB5" w:rsidRDefault="00A44BB5" w:rsidP="00A44BB5">
      <w:pPr>
        <w:rPr>
          <w:lang w:eastAsia="ko-KR"/>
        </w:rPr>
      </w:pPr>
      <w:r w:rsidRPr="00210652">
        <w:t xml:space="preserve">The variable </w:t>
      </w:r>
      <w:r>
        <w:rPr>
          <w:rFonts w:hint="eastAsia"/>
          <w:lang w:eastAsia="ko-KR"/>
        </w:rPr>
        <w:t>log2TrSize is derived as follows: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rFonts w:hint="eastAsia"/>
          <w:sz w:val="20"/>
          <w:lang w:eastAsia="ko-KR"/>
        </w:rPr>
        <w:t>log2TrSize = 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NW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NH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rFonts w:hint="eastAsia"/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>
        <w:rPr>
          <w:rFonts w:hint="eastAsia"/>
          <w:lang w:eastAsia="ko-KR"/>
        </w:rPr>
        <w:t>The variable shift is derived as follows: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If cIdx is equal to 0,</w:t>
      </w:r>
    </w:p>
    <w:p w:rsidR="00A44BB5" w:rsidRPr="00210652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</w:pPr>
      <w:r>
        <w:rPr>
          <w:rFonts w:hint="eastAsia"/>
          <w:sz w:val="20"/>
          <w:lang w:eastAsia="ko-KR"/>
        </w:rPr>
        <w:t>shift = BitDepth</w:t>
      </w:r>
      <w:r w:rsidRPr="00975466">
        <w:rPr>
          <w:rFonts w:hint="eastAsia"/>
          <w:sz w:val="20"/>
          <w:vertAlign w:val="subscript"/>
          <w:lang w:eastAsia="ko-KR"/>
        </w:rPr>
        <w:t>Y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log2TrSize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9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150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1459A3" w:rsidRPr="00A42850" w:rsidRDefault="007C742F" w:rsidP="001459A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3" w:author="Kerofsky, Louis" w:date="2012-02-01T16:00:00Z"/>
          <w:sz w:val="20"/>
          <w:lang w:eastAsia="ko-KR"/>
        </w:rPr>
      </w:pPr>
      <w:ins w:id="4" w:author="Kerofsky, Louis" w:date="2012-02-01T16:13:00Z">
        <w:r>
          <w:rPr>
            <w:lang w:eastAsia="ko-KR"/>
          </w:rPr>
          <w:t>levelLimit</w:t>
        </w:r>
      </w:ins>
      <w:ins w:id="5" w:author="Kerofsky, Louis" w:date="2012-02-01T16:00:00Z">
        <w:r w:rsidR="001459A3">
          <w:rPr>
            <w:lang w:eastAsia="ko-KR"/>
          </w:rPr>
          <w:t xml:space="preserve"> = </w:t>
        </w:r>
      </w:ins>
      <w:ins w:id="6" w:author="Kerofsky, Louis" w:date="2012-02-01T16:13:00Z">
        <w:r>
          <w:rPr>
            <w:lang w:eastAsia="ko-KR"/>
          </w:rPr>
          <w:t>1&lt;&lt;</w:t>
        </w:r>
      </w:ins>
      <w:ins w:id="7" w:author="Kerofsky, Louis" w:date="2012-02-01T16:00:00Z">
        <w:r w:rsidR="001459A3">
          <w:rPr>
            <w:lang w:eastAsia="ko-KR"/>
          </w:rPr>
          <w:t>min(1</w:t>
        </w:r>
      </w:ins>
      <w:ins w:id="8" w:author="Kerofsky, Louis" w:date="2012-02-01T16:12:00Z">
        <w:r>
          <w:rPr>
            <w:lang w:eastAsia="ko-KR"/>
          </w:rPr>
          <w:t>5</w:t>
        </w:r>
      </w:ins>
      <w:ins w:id="9" w:author="Kerofsky, Louis" w:date="2012-02-01T16:00:00Z">
        <w:r w:rsidR="001459A3">
          <w:rPr>
            <w:lang w:eastAsia="ko-KR"/>
          </w:rPr>
          <w:t>,1</w:t>
        </w:r>
      </w:ins>
      <w:ins w:id="10" w:author="Kerofsky, Louis" w:date="2012-02-01T16:12:00Z">
        <w:r>
          <w:rPr>
            <w:lang w:eastAsia="ko-KR"/>
          </w:rPr>
          <w:t>2</w:t>
        </w:r>
      </w:ins>
      <w:ins w:id="11" w:author="Kerofsky, Louis" w:date="2012-02-01T16:26:00Z">
        <w:r w:rsidR="00F5294E">
          <w:rPr>
            <w:lang w:eastAsia="ko-KR"/>
          </w:rPr>
          <w:t xml:space="preserve"> </w:t>
        </w:r>
      </w:ins>
      <w:ins w:id="12" w:author="Kerofsky, Louis" w:date="2012-02-01T16:00:00Z">
        <w:r w:rsidR="001459A3">
          <w:rPr>
            <w:lang w:eastAsia="ko-KR"/>
          </w:rPr>
          <w:t>+</w:t>
        </w:r>
      </w:ins>
      <w:ins w:id="13" w:author="Kerofsky, Louis" w:date="2012-02-01T16:26:00Z">
        <w:r w:rsidR="00F5294E">
          <w:rPr>
            <w:lang w:eastAsia="ko-KR"/>
          </w:rPr>
          <w:t xml:space="preserve"> </w:t>
        </w:r>
      </w:ins>
      <w:ins w:id="14" w:author="Kerofsky, Louis" w:date="2012-02-01T16:00:00Z">
        <w:r w:rsidR="001459A3">
          <w:rPr>
            <w:rFonts w:hint="eastAsia"/>
            <w:sz w:val="20"/>
            <w:lang w:eastAsia="ko-KR"/>
          </w:rPr>
          <w:t>BitDepth</w:t>
        </w:r>
      </w:ins>
      <w:ins w:id="15" w:author="Kerofsky, Louis" w:date="2012-02-01T16:01:00Z">
        <w:r w:rsidR="006E57FD">
          <w:rPr>
            <w:sz w:val="20"/>
            <w:vertAlign w:val="subscript"/>
            <w:lang w:eastAsia="ko-KR"/>
          </w:rPr>
          <w:t>y</w:t>
        </w:r>
      </w:ins>
      <w:ins w:id="16" w:author="Kerofsky, Louis" w:date="2012-02-01T16:26:00Z">
        <w:r w:rsidR="00F5294E">
          <w:rPr>
            <w:sz w:val="20"/>
            <w:vertAlign w:val="subscript"/>
            <w:lang w:eastAsia="ko-KR"/>
          </w:rPr>
          <w:t xml:space="preserve"> </w:t>
        </w:r>
      </w:ins>
      <w:ins w:id="17" w:author="Kerofsky, Louis" w:date="2012-02-01T16:00:00Z">
        <w:r w:rsidR="001459A3">
          <w:rPr>
            <w:lang w:eastAsia="ko-KR"/>
          </w:rPr>
          <w:t>+</w:t>
        </w:r>
      </w:ins>
      <w:ins w:id="18" w:author="Kerofsky, Louis" w:date="2012-02-01T16:26:00Z">
        <w:r w:rsidR="00F5294E">
          <w:rPr>
            <w:lang w:eastAsia="ko-KR"/>
          </w:rPr>
          <w:t xml:space="preserve"> </w:t>
        </w:r>
      </w:ins>
      <w:ins w:id="19" w:author="Kerofsky, Louis" w:date="2012-02-01T16:00:00Z">
        <w:r w:rsidR="001459A3">
          <w:rPr>
            <w:rFonts w:hint="eastAsia"/>
            <w:sz w:val="20"/>
            <w:lang w:eastAsia="ko-KR"/>
          </w:rPr>
          <w:t>log2TrSize</w:t>
        </w:r>
      </w:ins>
      <w:ins w:id="20" w:author="Kerofsky, Louis" w:date="2012-02-01T16:26:00Z">
        <w:r w:rsidR="00F5294E">
          <w:rPr>
            <w:sz w:val="20"/>
            <w:lang w:eastAsia="ko-KR"/>
          </w:rPr>
          <w:t xml:space="preserve"> </w:t>
        </w:r>
      </w:ins>
      <w:ins w:id="21" w:author="Kerofsky, Louis" w:date="2012-02-01T16:00:00Z">
        <w:r w:rsidR="001459A3">
          <w:rPr>
            <w:lang w:eastAsia="ko-KR"/>
          </w:rPr>
          <w:t>-</w:t>
        </w:r>
      </w:ins>
      <w:ins w:id="22" w:author="Kerofsky, Louis" w:date="2012-02-01T16:26:00Z">
        <w:r w:rsidR="00F5294E">
          <w:rPr>
            <w:lang w:eastAsia="ko-KR"/>
          </w:rPr>
          <w:t xml:space="preserve"> </w:t>
        </w:r>
      </w:ins>
      <w:ins w:id="23" w:author="Kerofsky, Louis" w:date="2012-02-01T16:00:00Z">
        <w:r w:rsidR="001459A3">
          <w:rPr>
            <w:lang w:eastAsia="ko-KR"/>
          </w:rPr>
          <w:t>QP/6)</w:t>
        </w:r>
        <w:r w:rsidR="001459A3" w:rsidRPr="001459A3">
          <w:rPr>
            <w:sz w:val="20"/>
          </w:rPr>
          <w:t xml:space="preserve"> </w:t>
        </w:r>
        <w:r w:rsidR="001459A3">
          <w:rPr>
            <w:sz w:val="20"/>
          </w:rPr>
          <w:tab/>
        </w:r>
        <w:r w:rsidR="001459A3" w:rsidRPr="00210652">
          <w:rPr>
            <w:sz w:val="20"/>
          </w:rPr>
          <w:t>(</w:t>
        </w:r>
        <w:r w:rsidR="007A244B" w:rsidRPr="00210652">
          <w:rPr>
            <w:sz w:val="20"/>
          </w:rPr>
          <w:fldChar w:fldCharType="begin" w:fldLock="1"/>
        </w:r>
        <w:r w:rsidR="001459A3" w:rsidRPr="00210652">
          <w:rPr>
            <w:sz w:val="20"/>
          </w:rPr>
          <w:instrText xml:space="preserve"> STYLEREF 1 \s </w:instrText>
        </w:r>
        <w:r w:rsidR="007A244B" w:rsidRPr="00210652">
          <w:rPr>
            <w:sz w:val="20"/>
          </w:rPr>
          <w:fldChar w:fldCharType="separate"/>
        </w:r>
        <w:r w:rsidR="001459A3" w:rsidRPr="00210652">
          <w:rPr>
            <w:noProof/>
            <w:sz w:val="20"/>
          </w:rPr>
          <w:t>8</w:t>
        </w:r>
        <w:r w:rsidR="007A244B" w:rsidRPr="00210652">
          <w:rPr>
            <w:sz w:val="20"/>
          </w:rPr>
          <w:fldChar w:fldCharType="end"/>
        </w:r>
        <w:r w:rsidR="001459A3" w:rsidRPr="00210652">
          <w:rPr>
            <w:sz w:val="20"/>
          </w:rPr>
          <w:noBreakHyphen/>
        </w:r>
        <w:r w:rsidR="007A244B" w:rsidRPr="00210652">
          <w:rPr>
            <w:sz w:val="20"/>
          </w:rPr>
          <w:fldChar w:fldCharType="begin" w:fldLock="1"/>
        </w:r>
        <w:r w:rsidR="001459A3" w:rsidRPr="00210652">
          <w:rPr>
            <w:sz w:val="20"/>
          </w:rPr>
          <w:instrText xml:space="preserve"> SEQ Equation \* ARABIC \s 1 </w:instrText>
        </w:r>
        <w:r w:rsidR="007A244B" w:rsidRPr="00210652">
          <w:rPr>
            <w:sz w:val="20"/>
          </w:rPr>
          <w:fldChar w:fldCharType="separate"/>
        </w:r>
        <w:r w:rsidR="001459A3" w:rsidRPr="00210652">
          <w:rPr>
            <w:noProof/>
            <w:sz w:val="20"/>
          </w:rPr>
          <w:t>150</w:t>
        </w:r>
        <w:r w:rsidR="007A244B" w:rsidRPr="00210652">
          <w:rPr>
            <w:sz w:val="20"/>
          </w:rPr>
          <w:fldChar w:fldCharType="end"/>
        </w:r>
        <w:r w:rsidR="001459A3" w:rsidRPr="00210652">
          <w:rPr>
            <w:sz w:val="20"/>
          </w:rPr>
          <w:t>)</w:t>
        </w:r>
      </w:ins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>Otherwise,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24" w:author="Kerofsky, Louis" w:date="2012-02-01T15:59:00Z"/>
          <w:sz w:val="20"/>
        </w:rPr>
      </w:pPr>
      <w:r>
        <w:rPr>
          <w:rFonts w:hint="eastAsia"/>
          <w:sz w:val="20"/>
          <w:lang w:eastAsia="ko-KR"/>
        </w:rPr>
        <w:t>shift = BitDepth</w:t>
      </w:r>
      <w:r>
        <w:rPr>
          <w:rFonts w:hint="eastAsia"/>
          <w:sz w:val="20"/>
          <w:vertAlign w:val="subscript"/>
          <w:lang w:eastAsia="ko-KR"/>
        </w:rPr>
        <w:t>C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log2TrSize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9</w:t>
      </w:r>
      <w:r w:rsidRPr="00210652">
        <w:rPr>
          <w:sz w:val="20"/>
          <w:lang w:eastAsia="ko-KR"/>
        </w:rPr>
        <w:tab/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150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1459A3" w:rsidRPr="001459A3" w:rsidRDefault="007C742F" w:rsidP="001459A3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  <w:rPrChange w:id="25" w:author="Kerofsky, Louis" w:date="2012-02-01T15:59:00Z">
            <w:rPr>
              <w:lang w:eastAsia="ko-KR"/>
            </w:rPr>
          </w:rPrChange>
        </w:rPr>
      </w:pPr>
      <w:ins w:id="26" w:author="Kerofsky, Louis" w:date="2012-02-01T16:13:00Z">
        <w:r>
          <w:rPr>
            <w:lang w:eastAsia="ko-KR"/>
          </w:rPr>
          <w:t>levelLimit</w:t>
        </w:r>
      </w:ins>
      <w:ins w:id="27" w:author="Kerofsky, Louis" w:date="2012-02-01T15:59:00Z">
        <w:r w:rsidR="001459A3">
          <w:rPr>
            <w:lang w:eastAsia="ko-KR"/>
          </w:rPr>
          <w:t xml:space="preserve"> = </w:t>
        </w:r>
      </w:ins>
      <w:ins w:id="28" w:author="Kerofsky, Louis" w:date="2012-02-01T16:13:00Z">
        <w:r>
          <w:rPr>
            <w:lang w:eastAsia="ko-KR"/>
          </w:rPr>
          <w:t>1&lt;&lt;</w:t>
        </w:r>
      </w:ins>
      <w:ins w:id="29" w:author="Kerofsky, Louis" w:date="2012-02-01T15:59:00Z">
        <w:r w:rsidR="001459A3">
          <w:rPr>
            <w:lang w:eastAsia="ko-KR"/>
          </w:rPr>
          <w:t>min(1</w:t>
        </w:r>
      </w:ins>
      <w:ins w:id="30" w:author="Kerofsky, Louis" w:date="2012-02-01T16:12:00Z">
        <w:r>
          <w:rPr>
            <w:lang w:eastAsia="ko-KR"/>
          </w:rPr>
          <w:t>5</w:t>
        </w:r>
      </w:ins>
      <w:ins w:id="31" w:author="Kerofsky, Louis" w:date="2012-02-01T15:59:00Z">
        <w:r w:rsidR="001459A3">
          <w:rPr>
            <w:lang w:eastAsia="ko-KR"/>
          </w:rPr>
          <w:t>,1</w:t>
        </w:r>
      </w:ins>
      <w:ins w:id="32" w:author="Kerofsky, Louis" w:date="2012-02-01T16:12:00Z">
        <w:r>
          <w:rPr>
            <w:lang w:eastAsia="ko-KR"/>
          </w:rPr>
          <w:t>2</w:t>
        </w:r>
      </w:ins>
      <w:ins w:id="33" w:author="Kerofsky, Louis" w:date="2012-02-01T16:26:00Z">
        <w:r w:rsidR="00F5294E">
          <w:rPr>
            <w:lang w:eastAsia="ko-KR"/>
          </w:rPr>
          <w:t xml:space="preserve"> </w:t>
        </w:r>
      </w:ins>
      <w:ins w:id="34" w:author="Kerofsky, Louis" w:date="2012-02-01T15:59:00Z">
        <w:r w:rsidR="001459A3">
          <w:rPr>
            <w:lang w:eastAsia="ko-KR"/>
          </w:rPr>
          <w:t>+</w:t>
        </w:r>
      </w:ins>
      <w:ins w:id="35" w:author="Kerofsky, Louis" w:date="2012-02-01T16:26:00Z">
        <w:r w:rsidR="00F5294E">
          <w:rPr>
            <w:lang w:eastAsia="ko-KR"/>
          </w:rPr>
          <w:t xml:space="preserve"> </w:t>
        </w:r>
      </w:ins>
      <w:ins w:id="36" w:author="Kerofsky, Louis" w:date="2012-02-01T15:59:00Z">
        <w:r w:rsidR="001459A3">
          <w:rPr>
            <w:rFonts w:hint="eastAsia"/>
            <w:sz w:val="20"/>
            <w:lang w:eastAsia="ko-KR"/>
          </w:rPr>
          <w:t>BitDepth</w:t>
        </w:r>
        <w:r w:rsidR="001459A3">
          <w:rPr>
            <w:rFonts w:hint="eastAsia"/>
            <w:sz w:val="20"/>
            <w:vertAlign w:val="subscript"/>
            <w:lang w:eastAsia="ko-KR"/>
          </w:rPr>
          <w:t>C</w:t>
        </w:r>
      </w:ins>
      <w:ins w:id="37" w:author="Kerofsky, Louis" w:date="2012-02-01T16:26:00Z">
        <w:r w:rsidR="00F5294E">
          <w:rPr>
            <w:sz w:val="20"/>
            <w:vertAlign w:val="subscript"/>
            <w:lang w:eastAsia="ko-KR"/>
          </w:rPr>
          <w:t xml:space="preserve"> </w:t>
        </w:r>
      </w:ins>
      <w:ins w:id="38" w:author="Kerofsky, Louis" w:date="2012-02-01T15:59:00Z">
        <w:r w:rsidR="001459A3">
          <w:rPr>
            <w:lang w:eastAsia="ko-KR"/>
          </w:rPr>
          <w:t>+</w:t>
        </w:r>
      </w:ins>
      <w:ins w:id="39" w:author="Kerofsky, Louis" w:date="2012-02-01T16:26:00Z">
        <w:r w:rsidR="00F5294E">
          <w:rPr>
            <w:lang w:eastAsia="ko-KR"/>
          </w:rPr>
          <w:t xml:space="preserve"> </w:t>
        </w:r>
      </w:ins>
      <w:ins w:id="40" w:author="Kerofsky, Louis" w:date="2012-02-01T15:59:00Z">
        <w:r w:rsidR="001459A3">
          <w:rPr>
            <w:rFonts w:hint="eastAsia"/>
            <w:sz w:val="20"/>
            <w:lang w:eastAsia="ko-KR"/>
          </w:rPr>
          <w:t>log2TrSize</w:t>
        </w:r>
      </w:ins>
      <w:ins w:id="41" w:author="Kerofsky, Louis" w:date="2012-02-01T16:26:00Z">
        <w:r w:rsidR="00F5294E">
          <w:rPr>
            <w:sz w:val="20"/>
            <w:lang w:eastAsia="ko-KR"/>
          </w:rPr>
          <w:t xml:space="preserve"> </w:t>
        </w:r>
      </w:ins>
      <w:ins w:id="42" w:author="Kerofsky, Louis" w:date="2012-02-01T15:59:00Z">
        <w:r w:rsidR="001459A3">
          <w:rPr>
            <w:lang w:eastAsia="ko-KR"/>
          </w:rPr>
          <w:t>-</w:t>
        </w:r>
      </w:ins>
      <w:ins w:id="43" w:author="Kerofsky, Louis" w:date="2012-02-01T16:26:00Z">
        <w:r w:rsidR="00F5294E">
          <w:rPr>
            <w:lang w:eastAsia="ko-KR"/>
          </w:rPr>
          <w:t xml:space="preserve"> </w:t>
        </w:r>
      </w:ins>
      <w:ins w:id="44" w:author="Kerofsky, Louis" w:date="2012-02-01T15:59:00Z">
        <w:r w:rsidR="001459A3">
          <w:rPr>
            <w:lang w:eastAsia="ko-KR"/>
          </w:rPr>
          <w:t>QP/6)</w:t>
        </w:r>
      </w:ins>
      <w:ins w:id="45" w:author="Kerofsky, Louis" w:date="2012-02-01T16:00:00Z">
        <w:r w:rsidR="001459A3" w:rsidRPr="001459A3">
          <w:rPr>
            <w:sz w:val="20"/>
          </w:rPr>
          <w:t xml:space="preserve"> </w:t>
        </w:r>
        <w:r w:rsidR="001459A3">
          <w:rPr>
            <w:sz w:val="20"/>
          </w:rPr>
          <w:tab/>
        </w:r>
        <w:r w:rsidR="001459A3" w:rsidRPr="00210652">
          <w:rPr>
            <w:sz w:val="20"/>
          </w:rPr>
          <w:t>(</w:t>
        </w:r>
        <w:r w:rsidR="007A244B" w:rsidRPr="00210652">
          <w:rPr>
            <w:sz w:val="20"/>
          </w:rPr>
          <w:fldChar w:fldCharType="begin" w:fldLock="1"/>
        </w:r>
        <w:r w:rsidR="001459A3" w:rsidRPr="00210652">
          <w:rPr>
            <w:sz w:val="20"/>
          </w:rPr>
          <w:instrText xml:space="preserve"> STYLEREF 1 \s </w:instrText>
        </w:r>
        <w:r w:rsidR="007A244B" w:rsidRPr="00210652">
          <w:rPr>
            <w:sz w:val="20"/>
          </w:rPr>
          <w:fldChar w:fldCharType="separate"/>
        </w:r>
        <w:r w:rsidR="001459A3" w:rsidRPr="00210652">
          <w:rPr>
            <w:noProof/>
            <w:sz w:val="20"/>
          </w:rPr>
          <w:t>8</w:t>
        </w:r>
        <w:r w:rsidR="007A244B" w:rsidRPr="00210652">
          <w:rPr>
            <w:sz w:val="20"/>
          </w:rPr>
          <w:fldChar w:fldCharType="end"/>
        </w:r>
        <w:r w:rsidR="001459A3" w:rsidRPr="00210652">
          <w:rPr>
            <w:sz w:val="20"/>
          </w:rPr>
          <w:noBreakHyphen/>
        </w:r>
        <w:r w:rsidR="007A244B" w:rsidRPr="00210652">
          <w:rPr>
            <w:sz w:val="20"/>
          </w:rPr>
          <w:fldChar w:fldCharType="begin" w:fldLock="1"/>
        </w:r>
        <w:r w:rsidR="001459A3" w:rsidRPr="00210652">
          <w:rPr>
            <w:sz w:val="20"/>
          </w:rPr>
          <w:instrText xml:space="preserve"> SEQ Equation \* ARABIC \s 1 </w:instrText>
        </w:r>
        <w:r w:rsidR="007A244B" w:rsidRPr="00210652">
          <w:rPr>
            <w:sz w:val="20"/>
          </w:rPr>
          <w:fldChar w:fldCharType="separate"/>
        </w:r>
        <w:r w:rsidR="001459A3" w:rsidRPr="00210652">
          <w:rPr>
            <w:noProof/>
            <w:sz w:val="20"/>
          </w:rPr>
          <w:t>150</w:t>
        </w:r>
        <w:r w:rsidR="007A244B" w:rsidRPr="00210652">
          <w:rPr>
            <w:sz w:val="20"/>
          </w:rPr>
          <w:fldChar w:fldCharType="end"/>
        </w:r>
        <w:r w:rsidR="001459A3" w:rsidRPr="00210652">
          <w:rPr>
            <w:sz w:val="20"/>
          </w:rPr>
          <w:t>)</w:t>
        </w:r>
      </w:ins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>
        <w:rPr>
          <w:rFonts w:hint="eastAsia"/>
          <w:lang w:eastAsia="ko-KR"/>
        </w:rPr>
        <w:t>The scaling array levelScale[</w:t>
      </w:r>
      <w:r>
        <w:rPr>
          <w:lang w:eastAsia="ko-KR"/>
        </w:rPr>
        <w:t>·</w:t>
      </w:r>
      <w:r>
        <w:rPr>
          <w:rFonts w:hint="eastAsia"/>
          <w:lang w:eastAsia="ko-KR"/>
        </w:rPr>
        <w:t>] is specified as levelScale[k] = {</w:t>
      </w:r>
      <w:r>
        <w:rPr>
          <w:lang w:val="en-US" w:eastAsia="ko-KR"/>
        </w:rPr>
        <w:t> </w:t>
      </w:r>
      <w:r w:rsidRPr="009E58F1">
        <w:rPr>
          <w:lang w:eastAsia="ko-KR"/>
        </w:rPr>
        <w:t>40,</w:t>
      </w:r>
      <w:r>
        <w:rPr>
          <w:lang w:val="en-US" w:eastAsia="ko-KR"/>
        </w:rPr>
        <w:t> </w:t>
      </w:r>
      <w:r w:rsidRPr="009E58F1">
        <w:rPr>
          <w:lang w:eastAsia="ko-KR"/>
        </w:rPr>
        <w:t>45,</w:t>
      </w:r>
      <w:r>
        <w:rPr>
          <w:lang w:val="en-US" w:eastAsia="ko-KR"/>
        </w:rPr>
        <w:t> </w:t>
      </w:r>
      <w:r w:rsidRPr="009E58F1">
        <w:rPr>
          <w:lang w:eastAsia="ko-KR"/>
        </w:rPr>
        <w:t>51,</w:t>
      </w:r>
      <w:r>
        <w:rPr>
          <w:lang w:val="en-US" w:eastAsia="ko-KR"/>
        </w:rPr>
        <w:t> </w:t>
      </w:r>
      <w:r w:rsidRPr="009E58F1">
        <w:rPr>
          <w:lang w:eastAsia="ko-KR"/>
        </w:rPr>
        <w:t>57,</w:t>
      </w:r>
      <w:r>
        <w:rPr>
          <w:lang w:val="en-US" w:eastAsia="ko-KR"/>
        </w:rPr>
        <w:t> </w:t>
      </w:r>
      <w:r w:rsidRPr="009E58F1">
        <w:rPr>
          <w:lang w:eastAsia="ko-KR"/>
        </w:rPr>
        <w:t>64,</w:t>
      </w:r>
      <w:r>
        <w:rPr>
          <w:lang w:val="en-US" w:eastAsia="ko-KR"/>
        </w:rPr>
        <w:t> </w:t>
      </w:r>
      <w:r w:rsidRPr="009E58F1">
        <w:rPr>
          <w:lang w:eastAsia="ko-KR"/>
        </w:rPr>
        <w:t>72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} with k=0..5.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>
        <w:rPr>
          <w:rFonts w:hint="eastAsia"/>
          <w:lang w:eastAsia="ko-KR"/>
        </w:rPr>
        <w:t xml:space="preserve">The variable shiftScale is set equal to shift + 4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QP/6.</w:t>
      </w:r>
    </w:p>
    <w:p w:rsidR="00A44BB5" w:rsidRDefault="00A44BB5" w:rsidP="00A44BB5">
      <w:pPr>
        <w:tabs>
          <w:tab w:val="left" w:pos="0"/>
        </w:tabs>
        <w:rPr>
          <w:lang w:eastAsia="ko-KR"/>
        </w:rPr>
      </w:pPr>
      <w:r>
        <w:rPr>
          <w:rFonts w:hint="eastAsia"/>
          <w:lang w:eastAsia="ko-KR"/>
        </w:rPr>
        <w:t>The elements of array M[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i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 with i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=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0..nW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1</w:t>
      </w:r>
      <w:r>
        <w:rPr>
          <w:rFonts w:hint="eastAsia"/>
          <w:lang w:eastAsia="ko-KR"/>
        </w:rPr>
        <w:t>,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=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0..nH</w:t>
      </w:r>
      <w:r>
        <w:rPr>
          <w:lang w:val="en-US" w:eastAsia="ko-KR"/>
        </w:rPr>
        <w:t> </w:t>
      </w:r>
      <w:r>
        <w:rPr>
          <w:lang w:eastAsia="ko-KR"/>
        </w:rPr>
        <w:t>–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1</w:t>
      </w:r>
      <w:r>
        <w:rPr>
          <w:rFonts w:hint="eastAsia"/>
          <w:lang w:eastAsia="ko-KR"/>
        </w:rPr>
        <w:t xml:space="preserve"> are set equal to ScalingList[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SizeID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val="en-US" w:eastAsia="ko-KR"/>
        </w:rPr>
        <w:t>Ref</w:t>
      </w:r>
      <w:r>
        <w:rPr>
          <w:rFonts w:hint="eastAsia"/>
          <w:lang w:eastAsia="ko-KR"/>
        </w:rPr>
        <w:t>MatrixID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trafoType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][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>i*nW+j</w:t>
      </w:r>
      <w:r>
        <w:rPr>
          <w:lang w:val="en-US" w:eastAsia="ko-KR"/>
        </w:rPr>
        <w:t> </w:t>
      </w:r>
      <w:r>
        <w:rPr>
          <w:rFonts w:hint="eastAsia"/>
          <w:lang w:eastAsia="ko-KR"/>
        </w:rPr>
        <w:t xml:space="preserve">], where SizeID and RefMatrixID are specified in </w:t>
      </w:r>
      <w:r w:rsidR="007A244B">
        <w:rPr>
          <w:lang w:eastAsia="ko-KR"/>
        </w:rPr>
        <w:fldChar w:fldCharType="begin"/>
      </w:r>
      <w:r>
        <w:rPr>
          <w:lang w:eastAsia="ko-KR"/>
        </w:rPr>
        <w:instrText xml:space="preserve"> </w:instrText>
      </w:r>
      <w:r>
        <w:rPr>
          <w:rFonts w:hint="eastAsia"/>
          <w:lang w:eastAsia="ko-KR"/>
        </w:rPr>
        <w:instrText>REF _Ref315285157 \h</w:instrText>
      </w:r>
      <w:r>
        <w:rPr>
          <w:lang w:eastAsia="ko-KR"/>
        </w:rPr>
        <w:instrText xml:space="preserve"> </w:instrText>
      </w:r>
      <w:r w:rsidR="007A244B">
        <w:rPr>
          <w:lang w:eastAsia="ko-KR"/>
        </w:rPr>
      </w:r>
      <w:r w:rsidR="007A244B">
        <w:rPr>
          <w:lang w:eastAsia="ko-KR"/>
        </w:rPr>
        <w:fldChar w:fldCharType="separate"/>
      </w:r>
      <w:r w:rsidR="003662B3">
        <w:rPr>
          <w:b/>
          <w:bCs/>
          <w:lang w:val="en-US" w:eastAsia="ko-KR"/>
        </w:rPr>
        <w:t>Error! Reference source not found.</w:t>
      </w:r>
      <w:r w:rsidR="007A244B">
        <w:rPr>
          <w:lang w:eastAsia="ko-KR"/>
        </w:rPr>
        <w:fldChar w:fldCharType="end"/>
      </w:r>
      <w:r>
        <w:rPr>
          <w:rFonts w:hint="eastAsia"/>
          <w:lang w:eastAsia="ko-KR"/>
        </w:rPr>
        <w:t xml:space="preserve"> and </w:t>
      </w:r>
      <w:r w:rsidR="007A244B">
        <w:rPr>
          <w:lang w:eastAsia="ko-KR"/>
        </w:rPr>
        <w:fldChar w:fldCharType="begin"/>
      </w:r>
      <w:r>
        <w:rPr>
          <w:lang w:eastAsia="ko-KR"/>
        </w:rPr>
        <w:instrText xml:space="preserve"> </w:instrText>
      </w:r>
      <w:r>
        <w:rPr>
          <w:rFonts w:hint="eastAsia"/>
          <w:lang w:eastAsia="ko-KR"/>
        </w:rPr>
        <w:instrText>REF _Ref315285160 \h</w:instrText>
      </w:r>
      <w:r>
        <w:rPr>
          <w:lang w:eastAsia="ko-KR"/>
        </w:rPr>
        <w:instrText xml:space="preserve"> </w:instrText>
      </w:r>
      <w:r w:rsidR="007A244B">
        <w:rPr>
          <w:lang w:eastAsia="ko-KR"/>
        </w:rPr>
      </w:r>
      <w:r w:rsidR="007A244B">
        <w:rPr>
          <w:lang w:eastAsia="ko-KR"/>
        </w:rPr>
        <w:fldChar w:fldCharType="separate"/>
      </w:r>
      <w:r w:rsidR="003662B3">
        <w:rPr>
          <w:b/>
          <w:bCs/>
          <w:lang w:val="en-US" w:eastAsia="ko-KR"/>
        </w:rPr>
        <w:t>Error! Reference source not found.</w:t>
      </w:r>
      <w:r w:rsidR="007A244B">
        <w:rPr>
          <w:lang w:eastAsia="ko-KR"/>
        </w:rPr>
        <w:fldChar w:fldCharType="end"/>
      </w:r>
      <w:r>
        <w:rPr>
          <w:rFonts w:hint="eastAsia"/>
          <w:lang w:eastAsia="ko-KR"/>
        </w:rPr>
        <w:t>, respectively, and trafoType is derived by</w:t>
      </w:r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>
        <w:rPr>
          <w:rFonts w:hint="eastAsia"/>
          <w:sz w:val="20"/>
          <w:lang w:eastAsia="ko-KR"/>
        </w:rPr>
        <w:t>trafoType = ( ( nW =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= nH ) ? 0 : ( ( nW &gt; nH ) ? 1 : 2 ) 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rPr>
          <w:lang w:eastAsia="ko-KR"/>
        </w:rPr>
        <w:t>The scaled transform coefficient d</w:t>
      </w:r>
      <w:r w:rsidRPr="00975466">
        <w:rPr>
          <w:vertAlign w:val="subscript"/>
          <w:lang w:eastAsia="ko-KR"/>
        </w:rPr>
        <w:t>ij</w:t>
      </w:r>
      <w:r>
        <w:rPr>
          <w:rFonts w:hint="eastAsia"/>
          <w:lang w:eastAsia="ko-KR"/>
        </w:rPr>
        <w:t xml:space="preserve"> </w:t>
      </w:r>
      <w:r w:rsidRPr="00210652">
        <w:rPr>
          <w:lang w:eastAsia="ko-KR"/>
        </w:rPr>
        <w:t>with i = 0..nW − 1, j = 0..nH − 1 is derived as follows.</w:t>
      </w:r>
    </w:p>
    <w:p w:rsidR="00A44BB5" w:rsidRPr="00210652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t>–</w:t>
      </w:r>
      <w:r w:rsidRPr="00210652">
        <w:tab/>
      </w:r>
      <w:r w:rsidRPr="00210652">
        <w:rPr>
          <w:lang w:eastAsia="ko-KR"/>
        </w:rPr>
        <w:t xml:space="preserve">If </w:t>
      </w:r>
      <w:r>
        <w:rPr>
          <w:rFonts w:hint="eastAsia"/>
          <w:lang w:eastAsia="ko-KR"/>
        </w:rPr>
        <w:t>scaling_list_present_flag is equal to 1, [Ed. (WJ): should be replaced by better conditioning]</w:t>
      </w:r>
    </w:p>
    <w:p w:rsidR="006E57FD" w:rsidRPr="00A42850" w:rsidRDefault="006E57FD" w:rsidP="006E57FD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46" w:author="Kerofsky, Louis" w:date="2012-02-01T16:01:00Z"/>
          <w:sz w:val="20"/>
          <w:lang w:eastAsia="ko-KR"/>
        </w:rPr>
      </w:pPr>
      <w:ins w:id="47" w:author="Kerofsky, Louis" w:date="2012-02-01T16:01:00Z">
        <w:r>
          <w:rPr>
            <w:sz w:val="20"/>
            <w:lang w:eastAsia="ko-KR"/>
          </w:rPr>
          <w:t>y</w:t>
        </w:r>
        <w:r w:rsidRPr="00A42850">
          <w:rPr>
            <w:sz w:val="20"/>
            <w:vertAlign w:val="subscript"/>
            <w:lang w:eastAsia="ko-KR"/>
          </w:rPr>
          <w:t>ij</w:t>
        </w:r>
        <w:r>
          <w:rPr>
            <w:sz w:val="20"/>
            <w:lang w:eastAsia="ko-KR"/>
          </w:rPr>
          <w:t xml:space="preserve"> = </w:t>
        </w:r>
        <w:bookmarkStart w:id="48" w:name="OLE_LINK7"/>
        <w:bookmarkStart w:id="49" w:name="OLE_LINK8"/>
        <w:bookmarkStart w:id="50" w:name="OLE_LINK9"/>
        <w:bookmarkStart w:id="51" w:name="OLE_LINK10"/>
        <w:r>
          <w:rPr>
            <w:sz w:val="20"/>
            <w:lang w:eastAsia="ko-KR"/>
          </w:rPr>
          <w:t>Clip3</w:t>
        </w:r>
      </w:ins>
      <w:bookmarkStart w:id="52" w:name="OLE_LINK11"/>
      <w:bookmarkStart w:id="53" w:name="OLE_LINK12"/>
      <w:ins w:id="54" w:author="Kerofsky, Louis" w:date="2012-02-01T16:08:00Z">
        <w:r>
          <w:rPr>
            <w:sz w:val="20"/>
            <w:lang w:eastAsia="ko-KR"/>
          </w:rPr>
          <w:t>(</w:t>
        </w:r>
        <w:r>
          <w:rPr>
            <w:rFonts w:hint="eastAsia"/>
            <w:sz w:val="20"/>
            <w:lang w:eastAsia="ko-KR"/>
          </w:rPr>
          <w:t>-32768</w:t>
        </w:r>
        <w:r>
          <w:rPr>
            <w:sz w:val="20"/>
            <w:lang w:eastAsia="ko-KR"/>
          </w:rPr>
          <w:t>,</w:t>
        </w:r>
        <w:r w:rsidRPr="006E57FD">
          <w:rPr>
            <w:rFonts w:hint="eastAsia"/>
            <w:sz w:val="20"/>
            <w:lang w:eastAsia="ko-KR"/>
          </w:rPr>
          <w:t xml:space="preserve"> </w:t>
        </w:r>
        <w:r>
          <w:rPr>
            <w:rFonts w:hint="eastAsia"/>
            <w:sz w:val="20"/>
            <w:lang w:eastAsia="ko-KR"/>
          </w:rPr>
          <w:t>32767,</w:t>
        </w:r>
      </w:ins>
      <w:ins w:id="55" w:author="Kerofsky, Louis" w:date="2012-02-01T16:01:00Z">
        <w:r>
          <w:rPr>
            <w:sz w:val="20"/>
            <w:lang w:eastAsia="ko-KR"/>
          </w:rPr>
          <w:t>c</w:t>
        </w:r>
        <w:r w:rsidRPr="00A42850">
          <w:rPr>
            <w:sz w:val="20"/>
            <w:vertAlign w:val="subscript"/>
            <w:lang w:eastAsia="ko-KR"/>
          </w:rPr>
          <w:t>ij</w:t>
        </w:r>
        <w:r>
          <w:rPr>
            <w:sz w:val="20"/>
            <w:lang w:eastAsia="ko-KR"/>
          </w:rPr>
          <w:t>)</w:t>
        </w:r>
        <w:bookmarkEnd w:id="48"/>
        <w:bookmarkEnd w:id="49"/>
        <w:bookmarkEnd w:id="50"/>
        <w:bookmarkEnd w:id="51"/>
        <w:bookmarkEnd w:id="52"/>
        <w:bookmarkEnd w:id="53"/>
      </w:ins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d</w:t>
      </w:r>
      <w:r w:rsidRPr="00210652">
        <w:rPr>
          <w:sz w:val="20"/>
          <w:vertAlign w:val="subscript"/>
          <w:lang w:eastAsia="ko-KR"/>
        </w:rPr>
        <w:t>ij</w:t>
      </w:r>
      <w:r w:rsidRPr="00210652">
        <w:rPr>
          <w:sz w:val="20"/>
          <w:lang w:eastAsia="ko-KR"/>
        </w:rPr>
        <w:t xml:space="preserve"> = </w:t>
      </w:r>
      <w:r>
        <w:rPr>
          <w:rFonts w:hint="eastAsia"/>
          <w:sz w:val="20"/>
          <w:lang w:eastAsia="ko-KR"/>
        </w:rPr>
        <w:t>Clip3</w:t>
      </w:r>
      <w:r w:rsidRPr="00210652"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32767,( (</w:t>
      </w:r>
      <w:r>
        <w:rPr>
          <w:sz w:val="20"/>
          <w:lang w:val="en-US" w:eastAsia="ko-KR"/>
        </w:rPr>
        <w:t> </w:t>
      </w:r>
      <w:del w:id="56" w:author="Kerofsky, Louis" w:date="2012-02-01T15:48:00Z">
        <w:r w:rsidRPr="00210652" w:rsidDel="003662B3">
          <w:rPr>
            <w:sz w:val="20"/>
            <w:lang w:eastAsia="ko-KR"/>
          </w:rPr>
          <w:delText>c</w:delText>
        </w:r>
        <w:r w:rsidRPr="00210652" w:rsidDel="003662B3">
          <w:rPr>
            <w:sz w:val="20"/>
            <w:vertAlign w:val="subscript"/>
            <w:lang w:eastAsia="ko-KR"/>
          </w:rPr>
          <w:delText>ij</w:delText>
        </w:r>
        <w:r w:rsidDel="003662B3">
          <w:rPr>
            <w:sz w:val="20"/>
            <w:lang w:val="en-US" w:eastAsia="ko-KR"/>
          </w:rPr>
          <w:delText> </w:delText>
        </w:r>
      </w:del>
      <w:ins w:id="57" w:author="Kerofsky, Louis" w:date="2012-02-01T15:48:00Z">
        <w:r w:rsidR="003662B3">
          <w:rPr>
            <w:sz w:val="20"/>
            <w:lang w:eastAsia="ko-KR"/>
          </w:rPr>
          <w:t>y</w:t>
        </w:r>
        <w:r w:rsidR="003662B3" w:rsidRPr="00210652">
          <w:rPr>
            <w:sz w:val="20"/>
            <w:vertAlign w:val="subscript"/>
            <w:lang w:eastAsia="ko-KR"/>
          </w:rPr>
          <w:t>ij</w:t>
        </w:r>
        <w:r w:rsidR="003662B3">
          <w:rPr>
            <w:sz w:val="20"/>
            <w:lang w:val="en-US" w:eastAsia="ko-KR"/>
          </w:rPr>
          <w:t> </w:t>
        </w:r>
      </w:ins>
      <w:r w:rsidRPr="00210652"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l</w:t>
      </w:r>
      <w:r w:rsidRPr="00210652">
        <w:rPr>
          <w:sz w:val="20"/>
          <w:lang w:eastAsia="ko-KR"/>
        </w:rPr>
        <w:t>evelScale[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qP%6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&lt;&lt; (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qP/6 )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&lt;&lt;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shift</w:t>
      </w:r>
      <w:r>
        <w:rPr>
          <w:sz w:val="20"/>
          <w:lang w:val="en-US" w:eastAsia="ko-KR"/>
        </w:rPr>
        <w:t> </w:t>
      </w:r>
      <w:r>
        <w:rPr>
          <w:sz w:val="20"/>
          <w:lang w:eastAsia="ko-KR"/>
        </w:rPr>
        <w:t>–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1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&gt;&gt;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shift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CF43A9" w:rsidRDefault="00A44BB5" w:rsidP="00CF43A9">
      <w:pPr>
        <w:tabs>
          <w:tab w:val="left" w:pos="284"/>
        </w:tabs>
        <w:ind w:left="284" w:hanging="284"/>
        <w:rPr>
          <w:ins w:id="58" w:author="Kerofsky, Louis" w:date="2012-02-01T15:56:00Z"/>
          <w:lang w:eastAsia="ko-KR"/>
        </w:rPr>
      </w:pPr>
      <w:r w:rsidRPr="00210652">
        <w:t>–</w:t>
      </w:r>
      <w:r w:rsidRPr="00210652">
        <w:tab/>
      </w:r>
      <w:r>
        <w:rPr>
          <w:rFonts w:hint="eastAsia"/>
          <w:lang w:eastAsia="ko-KR"/>
        </w:rPr>
        <w:t>Otherwise, if shiftScale is greater than 0,</w:t>
      </w:r>
    </w:p>
    <w:p w:rsidR="00000000" w:rsidRDefault="00CF43A9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lang w:eastAsia="ko-KR"/>
        </w:rPr>
        <w:pPrChange w:id="59" w:author="Kerofsky, Louis" w:date="2012-02-01T15:56:00Z">
          <w:pPr>
            <w:tabs>
              <w:tab w:val="left" w:pos="284"/>
            </w:tabs>
            <w:ind w:left="284" w:hanging="284"/>
          </w:pPr>
        </w:pPrChange>
      </w:pPr>
      <w:ins w:id="60" w:author="Kerofsky, Louis" w:date="2012-02-01T15:56:00Z">
        <w:r>
          <w:rPr>
            <w:sz w:val="20"/>
            <w:lang w:eastAsia="ko-KR"/>
          </w:rPr>
          <w:t>y</w:t>
        </w:r>
        <w:r w:rsidRPr="00A42850">
          <w:rPr>
            <w:sz w:val="20"/>
            <w:vertAlign w:val="subscript"/>
            <w:lang w:eastAsia="ko-KR"/>
          </w:rPr>
          <w:t>ij</w:t>
        </w:r>
        <w:r>
          <w:rPr>
            <w:sz w:val="20"/>
            <w:lang w:eastAsia="ko-KR"/>
          </w:rPr>
          <w:t xml:space="preserve"> = Clip3</w:t>
        </w:r>
      </w:ins>
      <w:ins w:id="61" w:author="xun guo" w:date="2012-02-03T03:20:00Z">
        <w:r w:rsidR="0018626C">
          <w:rPr>
            <w:lang w:eastAsia="ko-KR"/>
          </w:rPr>
          <w:t>(-32768, 32767,c</w:t>
        </w:r>
        <w:r w:rsidR="0018626C">
          <w:rPr>
            <w:vertAlign w:val="subscript"/>
            <w:lang w:eastAsia="ko-KR"/>
          </w:rPr>
          <w:t>ij</w:t>
        </w:r>
        <w:r w:rsidR="0018626C">
          <w:rPr>
            <w:lang w:eastAsia="ko-KR"/>
          </w:rPr>
          <w:t>)</w:t>
        </w:r>
      </w:ins>
      <w:ins w:id="62" w:author="Kerofsky, Louis" w:date="2012-02-01T16:13:00Z">
        <w:del w:id="63" w:author="xun guo" w:date="2012-02-03T03:20:00Z">
          <w:r w:rsidR="007C742F" w:rsidDel="0018626C">
            <w:rPr>
              <w:sz w:val="20"/>
              <w:lang w:eastAsia="ko-KR"/>
            </w:rPr>
            <w:delText>(-</w:delText>
          </w:r>
          <w:r w:rsidR="007C742F" w:rsidDel="0018626C">
            <w:rPr>
              <w:lang w:eastAsia="ko-KR"/>
            </w:rPr>
            <w:delText>levelLimit</w:delText>
          </w:r>
        </w:del>
      </w:ins>
      <w:ins w:id="64" w:author="Kerofsky, Louis" w:date="2012-02-01T16:14:00Z">
        <w:del w:id="65" w:author="xun guo" w:date="2012-02-03T03:20:00Z">
          <w:r w:rsidR="007C742F" w:rsidDel="0018626C">
            <w:rPr>
              <w:sz w:val="20"/>
              <w:lang w:eastAsia="ko-KR"/>
            </w:rPr>
            <w:delText>,</w:delText>
          </w:r>
          <w:r w:rsidR="007C742F" w:rsidRPr="007C742F" w:rsidDel="0018626C">
            <w:rPr>
              <w:lang w:eastAsia="ko-KR"/>
            </w:rPr>
            <w:delText xml:space="preserve"> </w:delText>
          </w:r>
          <w:r w:rsidR="007C742F" w:rsidDel="0018626C">
            <w:rPr>
              <w:lang w:eastAsia="ko-KR"/>
            </w:rPr>
            <w:delText>levelLimit</w:delText>
          </w:r>
        </w:del>
      </w:ins>
      <w:ins w:id="66" w:author="Kerofsky, Louis" w:date="2012-02-01T16:26:00Z">
        <w:del w:id="67" w:author="xun guo" w:date="2012-02-03T03:20:00Z">
          <w:r w:rsidR="00F5294E" w:rsidDel="0018626C">
            <w:rPr>
              <w:lang w:eastAsia="ko-KR"/>
            </w:rPr>
            <w:delText xml:space="preserve"> </w:delText>
          </w:r>
        </w:del>
      </w:ins>
      <w:ins w:id="68" w:author="Kerofsky, Louis" w:date="2012-02-01T16:14:00Z">
        <w:del w:id="69" w:author="xun guo" w:date="2012-02-03T03:20:00Z">
          <w:r w:rsidR="007C742F" w:rsidDel="0018626C">
            <w:rPr>
              <w:lang w:eastAsia="ko-KR"/>
            </w:rPr>
            <w:delText>-</w:delText>
          </w:r>
        </w:del>
      </w:ins>
      <w:ins w:id="70" w:author="Kerofsky, Louis" w:date="2012-02-01T16:26:00Z">
        <w:del w:id="71" w:author="xun guo" w:date="2012-02-03T03:20:00Z">
          <w:r w:rsidR="00F5294E" w:rsidDel="0018626C">
            <w:rPr>
              <w:lang w:eastAsia="ko-KR"/>
            </w:rPr>
            <w:delText xml:space="preserve"> </w:delText>
          </w:r>
        </w:del>
      </w:ins>
      <w:ins w:id="72" w:author="Kerofsky, Louis" w:date="2012-02-01T15:56:00Z">
        <w:del w:id="73" w:author="xun guo" w:date="2012-02-03T03:20:00Z">
          <w:r w:rsidDel="0018626C">
            <w:rPr>
              <w:lang w:eastAsia="ko-KR"/>
            </w:rPr>
            <w:delText>1)</w:delText>
          </w:r>
          <w:r w:rsidDel="0018626C">
            <w:rPr>
              <w:sz w:val="20"/>
              <w:lang w:eastAsia="ko-KR"/>
            </w:rPr>
            <w:delText>,c</w:delText>
          </w:r>
          <w:r w:rsidRPr="00A42850" w:rsidDel="0018626C">
            <w:rPr>
              <w:sz w:val="20"/>
              <w:vertAlign w:val="subscript"/>
              <w:lang w:eastAsia="ko-KR"/>
            </w:rPr>
            <w:delText>ij</w:delText>
          </w:r>
          <w:r w:rsidDel="0018626C">
            <w:rPr>
              <w:sz w:val="20"/>
              <w:lang w:eastAsia="ko-KR"/>
            </w:rPr>
            <w:delText>)</w:delText>
          </w:r>
        </w:del>
      </w:ins>
    </w:p>
    <w:p w:rsidR="003662B3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74" w:author="Kerofsky, Louis" w:date="2012-02-01T15:50:00Z"/>
          <w:sz w:val="20"/>
          <w:lang w:val="en-US" w:eastAsia="ko-KR"/>
        </w:rPr>
      </w:pPr>
      <w:r w:rsidRPr="00210652">
        <w:rPr>
          <w:sz w:val="20"/>
          <w:lang w:eastAsia="ko-KR"/>
        </w:rPr>
        <w:t>d</w:t>
      </w:r>
      <w:r w:rsidRPr="00210652">
        <w:rPr>
          <w:sz w:val="20"/>
          <w:vertAlign w:val="subscript"/>
          <w:lang w:eastAsia="ko-KR"/>
        </w:rPr>
        <w:t>ij</w:t>
      </w:r>
      <w:r w:rsidRPr="00210652">
        <w:rPr>
          <w:sz w:val="20"/>
          <w:lang w:eastAsia="ko-KR"/>
        </w:rPr>
        <w:t xml:space="preserve"> = </w:t>
      </w:r>
      <w:r>
        <w:rPr>
          <w:rFonts w:hint="eastAsia"/>
          <w:sz w:val="20"/>
          <w:lang w:eastAsia="ko-KR"/>
        </w:rPr>
        <w:t>Clip3</w:t>
      </w:r>
      <w:r w:rsidRPr="00210652"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32767,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del w:id="75" w:author="Kerofsky, Louis" w:date="2012-02-01T15:56:00Z">
        <w:r w:rsidRPr="00210652" w:rsidDel="00CF43A9">
          <w:rPr>
            <w:sz w:val="20"/>
            <w:lang w:eastAsia="ko-KR"/>
          </w:rPr>
          <w:delText>c</w:delText>
        </w:r>
        <w:r w:rsidRPr="00210652" w:rsidDel="00CF43A9">
          <w:rPr>
            <w:sz w:val="20"/>
            <w:vertAlign w:val="subscript"/>
            <w:lang w:eastAsia="ko-KR"/>
          </w:rPr>
          <w:delText>ij</w:delText>
        </w:r>
        <w:r w:rsidDel="00CF43A9">
          <w:rPr>
            <w:sz w:val="20"/>
            <w:lang w:val="en-US" w:eastAsia="ko-KR"/>
          </w:rPr>
          <w:delText> </w:delText>
        </w:r>
      </w:del>
      <w:ins w:id="76" w:author="Kerofsky, Louis" w:date="2012-02-01T15:56:00Z">
        <w:r w:rsidR="00CF43A9">
          <w:rPr>
            <w:sz w:val="20"/>
            <w:lang w:eastAsia="ko-KR"/>
          </w:rPr>
          <w:t>y</w:t>
        </w:r>
        <w:r w:rsidR="00CF43A9" w:rsidRPr="00210652">
          <w:rPr>
            <w:sz w:val="20"/>
            <w:vertAlign w:val="subscript"/>
            <w:lang w:eastAsia="ko-KR"/>
          </w:rPr>
          <w:t>ij</w:t>
        </w:r>
        <w:r w:rsidR="00CF43A9">
          <w:rPr>
            <w:sz w:val="20"/>
            <w:lang w:val="en-US" w:eastAsia="ko-KR"/>
          </w:rPr>
          <w:t> </w:t>
        </w:r>
      </w:ins>
      <w:r w:rsidRPr="00210652"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M[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j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]*</w:t>
      </w:r>
      <w:r>
        <w:rPr>
          <w:rFonts w:hint="eastAsia"/>
          <w:sz w:val="20"/>
          <w:lang w:eastAsia="ko-KR"/>
        </w:rPr>
        <w:t>l</w:t>
      </w:r>
      <w:r w:rsidRPr="00210652">
        <w:rPr>
          <w:sz w:val="20"/>
          <w:lang w:eastAsia="ko-KR"/>
        </w:rPr>
        <w:t>evelScale[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qP%6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+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  <w:r>
        <w:rPr>
          <w:rFonts w:hint="eastAsia"/>
          <w:sz w:val="20"/>
          <w:lang w:val="en-US" w:eastAsia="ko-KR"/>
        </w:rPr>
        <w:tab/>
      </w:r>
    </w:p>
    <w:p w:rsidR="00A44BB5" w:rsidRDefault="003662B3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ins w:id="77" w:author="Kerofsky, Louis" w:date="2012-02-01T15:50:00Z"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  <w:r w:rsidR="00A44BB5">
        <w:rPr>
          <w:rFonts w:hint="eastAsia"/>
          <w:sz w:val="20"/>
          <w:lang w:eastAsia="ko-KR"/>
        </w:rPr>
        <w:t>(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1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&lt;&lt;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(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shiftScale</w:t>
      </w:r>
      <w:r w:rsidR="00A44BB5">
        <w:rPr>
          <w:sz w:val="20"/>
          <w:lang w:val="en-US" w:eastAsia="ko-KR"/>
        </w:rPr>
        <w:t> </w:t>
      </w:r>
      <w:r w:rsidR="00A44BB5">
        <w:rPr>
          <w:sz w:val="20"/>
          <w:lang w:eastAsia="ko-KR"/>
        </w:rPr>
        <w:t>–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val="en-US" w:eastAsia="ko-KR"/>
        </w:rPr>
        <w:t>1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&gt;&gt;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shiftScale</w:t>
      </w:r>
      <w:r w:rsidR="00A44BB5">
        <w:rPr>
          <w:sz w:val="20"/>
          <w:lang w:val="en-US" w:eastAsia="ko-KR"/>
        </w:rPr>
        <w:t> </w:t>
      </w:r>
      <w:r w:rsidR="00A44BB5">
        <w:rPr>
          <w:rFonts w:hint="eastAsia"/>
          <w:sz w:val="20"/>
          <w:lang w:eastAsia="ko-KR"/>
        </w:rPr>
        <w:t>)</w:t>
      </w:r>
      <w:r w:rsidR="00A44BB5" w:rsidRPr="00210652">
        <w:rPr>
          <w:sz w:val="20"/>
          <w:lang w:eastAsia="ko-KR"/>
        </w:rPr>
        <w:tab/>
      </w:r>
      <w:r w:rsidR="00A44BB5"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="00A44BB5"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="00A44BB5"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="00A44BB5"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="00A44BB5"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="00A44BB5" w:rsidRPr="00210652">
        <w:rPr>
          <w:noProof/>
          <w:sz w:val="20"/>
        </w:rPr>
        <w:t>158</w:t>
      </w:r>
      <w:r w:rsidR="007A244B" w:rsidRPr="00210652">
        <w:rPr>
          <w:sz w:val="20"/>
        </w:rPr>
        <w:fldChar w:fldCharType="end"/>
      </w:r>
      <w:r w:rsidR="00A44BB5" w:rsidRPr="00210652">
        <w:rPr>
          <w:sz w:val="20"/>
        </w:rPr>
        <w:t>)</w:t>
      </w:r>
    </w:p>
    <w:p w:rsidR="00A44BB5" w:rsidRDefault="00A44BB5" w:rsidP="00A44BB5">
      <w:pPr>
        <w:tabs>
          <w:tab w:val="left" w:pos="284"/>
        </w:tabs>
        <w:ind w:left="284" w:hanging="284"/>
        <w:rPr>
          <w:lang w:eastAsia="ko-KR"/>
        </w:rPr>
      </w:pPr>
      <w:r w:rsidRPr="00210652">
        <w:lastRenderedPageBreak/>
        <w:t>–</w:t>
      </w:r>
      <w:r w:rsidRPr="00210652">
        <w:tab/>
      </w:r>
      <w:r>
        <w:rPr>
          <w:rFonts w:hint="eastAsia"/>
          <w:lang w:eastAsia="ko-KR"/>
        </w:rPr>
        <w:t>Otherwise,</w:t>
      </w:r>
    </w:p>
    <w:p w:rsidR="007C742F" w:rsidRPr="00A42850" w:rsidRDefault="007C742F" w:rsidP="007C742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78" w:author="Kerofsky, Louis" w:date="2012-02-01T16:14:00Z"/>
          <w:sz w:val="20"/>
          <w:lang w:eastAsia="ko-KR"/>
        </w:rPr>
      </w:pPr>
      <w:ins w:id="79" w:author="Kerofsky, Louis" w:date="2012-02-01T16:14:00Z">
        <w:r>
          <w:rPr>
            <w:sz w:val="20"/>
            <w:lang w:eastAsia="ko-KR"/>
          </w:rPr>
          <w:t>y</w:t>
        </w:r>
        <w:r w:rsidRPr="00A42850">
          <w:rPr>
            <w:sz w:val="20"/>
            <w:vertAlign w:val="subscript"/>
            <w:lang w:eastAsia="ko-KR"/>
          </w:rPr>
          <w:t>ij</w:t>
        </w:r>
        <w:r>
          <w:rPr>
            <w:sz w:val="20"/>
            <w:lang w:eastAsia="ko-KR"/>
          </w:rPr>
          <w:t xml:space="preserve"> = Clip3(-</w:t>
        </w:r>
        <w:r>
          <w:rPr>
            <w:lang w:eastAsia="ko-KR"/>
          </w:rPr>
          <w:t>levelLimit</w:t>
        </w:r>
        <w:r>
          <w:rPr>
            <w:sz w:val="20"/>
            <w:lang w:eastAsia="ko-KR"/>
          </w:rPr>
          <w:t>,</w:t>
        </w:r>
        <w:r w:rsidRPr="007C742F">
          <w:rPr>
            <w:lang w:eastAsia="ko-KR"/>
          </w:rPr>
          <w:t xml:space="preserve"> </w:t>
        </w:r>
        <w:r>
          <w:rPr>
            <w:lang w:eastAsia="ko-KR"/>
          </w:rPr>
          <w:t>levelLimit</w:t>
        </w:r>
      </w:ins>
      <w:ins w:id="80" w:author="Kerofsky, Louis" w:date="2012-02-01T16:26:00Z">
        <w:r w:rsidR="00F5294E">
          <w:rPr>
            <w:lang w:eastAsia="ko-KR"/>
          </w:rPr>
          <w:t xml:space="preserve"> </w:t>
        </w:r>
      </w:ins>
      <w:ins w:id="81" w:author="Kerofsky, Louis" w:date="2012-02-01T16:14:00Z">
        <w:r>
          <w:rPr>
            <w:lang w:eastAsia="ko-KR"/>
          </w:rPr>
          <w:t>-</w:t>
        </w:r>
      </w:ins>
      <w:ins w:id="82" w:author="Kerofsky, Louis" w:date="2012-02-01T16:26:00Z">
        <w:r w:rsidR="00F5294E">
          <w:rPr>
            <w:lang w:eastAsia="ko-KR"/>
          </w:rPr>
          <w:t xml:space="preserve"> </w:t>
        </w:r>
      </w:ins>
      <w:bookmarkStart w:id="83" w:name="_GoBack"/>
      <w:bookmarkEnd w:id="83"/>
      <w:ins w:id="84" w:author="Kerofsky, Louis" w:date="2012-02-01T16:14:00Z">
        <w:r>
          <w:rPr>
            <w:lang w:eastAsia="ko-KR"/>
          </w:rPr>
          <w:t>1)</w:t>
        </w:r>
        <w:r>
          <w:rPr>
            <w:sz w:val="20"/>
            <w:lang w:eastAsia="ko-KR"/>
          </w:rPr>
          <w:t>,c</w:t>
        </w:r>
        <w:r w:rsidRPr="00A42850">
          <w:rPr>
            <w:sz w:val="20"/>
            <w:vertAlign w:val="subscript"/>
            <w:lang w:eastAsia="ko-KR"/>
          </w:rPr>
          <w:t>ij</w:t>
        </w:r>
        <w:r>
          <w:rPr>
            <w:sz w:val="20"/>
            <w:lang w:eastAsia="ko-KR"/>
          </w:rPr>
          <w:t>)</w:t>
        </w:r>
      </w:ins>
    </w:p>
    <w:p w:rsidR="00A44BB5" w:rsidRDefault="00A44BB5" w:rsidP="00A44BB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sz w:val="20"/>
          <w:lang w:eastAsia="ko-KR"/>
        </w:rPr>
      </w:pPr>
      <w:r w:rsidRPr="00210652">
        <w:rPr>
          <w:sz w:val="20"/>
          <w:lang w:eastAsia="ko-KR"/>
        </w:rPr>
        <w:t>d</w:t>
      </w:r>
      <w:r w:rsidRPr="00210652">
        <w:rPr>
          <w:sz w:val="20"/>
          <w:vertAlign w:val="subscript"/>
          <w:lang w:eastAsia="ko-KR"/>
        </w:rPr>
        <w:t>ij</w:t>
      </w:r>
      <w:r w:rsidRPr="00210652">
        <w:rPr>
          <w:sz w:val="20"/>
          <w:lang w:eastAsia="ko-KR"/>
        </w:rPr>
        <w:t xml:space="preserve"> = </w:t>
      </w:r>
      <w:r>
        <w:rPr>
          <w:rFonts w:hint="eastAsia"/>
          <w:sz w:val="20"/>
          <w:lang w:eastAsia="ko-KR"/>
        </w:rPr>
        <w:t>Clip3</w:t>
      </w:r>
      <w:r w:rsidRPr="00210652">
        <w:rPr>
          <w:sz w:val="20"/>
          <w:lang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-32768,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32767, (</w:t>
      </w:r>
      <w:r>
        <w:rPr>
          <w:sz w:val="20"/>
          <w:lang w:val="en-US" w:eastAsia="ko-KR"/>
        </w:rPr>
        <w:t> </w:t>
      </w:r>
      <w:del w:id="85" w:author="Kerofsky, Louis" w:date="2012-02-01T15:58:00Z">
        <w:r w:rsidRPr="00210652" w:rsidDel="00CF43A9">
          <w:rPr>
            <w:sz w:val="20"/>
            <w:lang w:eastAsia="ko-KR"/>
          </w:rPr>
          <w:delText>c</w:delText>
        </w:r>
        <w:r w:rsidRPr="00210652" w:rsidDel="00CF43A9">
          <w:rPr>
            <w:sz w:val="20"/>
            <w:vertAlign w:val="subscript"/>
            <w:lang w:eastAsia="ko-KR"/>
          </w:rPr>
          <w:delText>ij</w:delText>
        </w:r>
        <w:r w:rsidDel="00CF43A9">
          <w:rPr>
            <w:sz w:val="20"/>
            <w:lang w:val="en-US" w:eastAsia="ko-KR"/>
          </w:rPr>
          <w:delText> </w:delText>
        </w:r>
      </w:del>
      <w:ins w:id="86" w:author="Kerofsky, Louis" w:date="2012-02-01T15:58:00Z">
        <w:r w:rsidR="00CF43A9">
          <w:rPr>
            <w:sz w:val="20"/>
            <w:lang w:eastAsia="ko-KR"/>
          </w:rPr>
          <w:t>y</w:t>
        </w:r>
        <w:r w:rsidR="00CF43A9" w:rsidRPr="00210652">
          <w:rPr>
            <w:sz w:val="20"/>
            <w:vertAlign w:val="subscript"/>
            <w:lang w:eastAsia="ko-KR"/>
          </w:rPr>
          <w:t>ij</w:t>
        </w:r>
        <w:r w:rsidR="00CF43A9">
          <w:rPr>
            <w:sz w:val="20"/>
            <w:lang w:val="en-US" w:eastAsia="ko-KR"/>
          </w:rPr>
          <w:t> </w:t>
        </w:r>
      </w:ins>
      <w:r w:rsidRPr="00210652">
        <w:rPr>
          <w:sz w:val="20"/>
          <w:lang w:eastAsia="ko-KR"/>
        </w:rPr>
        <w:t>*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M[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i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][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j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]*</w:t>
      </w:r>
      <w:r>
        <w:rPr>
          <w:rFonts w:hint="eastAsia"/>
          <w:sz w:val="20"/>
          <w:lang w:eastAsia="ko-KR"/>
        </w:rPr>
        <w:t>l</w:t>
      </w:r>
      <w:r w:rsidRPr="00210652">
        <w:rPr>
          <w:sz w:val="20"/>
          <w:lang w:eastAsia="ko-KR"/>
        </w:rPr>
        <w:t>evelScale[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qP%6</w:t>
      </w:r>
      <w:r>
        <w:rPr>
          <w:sz w:val="20"/>
          <w:lang w:val="en-US" w:eastAsia="ko-KR"/>
        </w:rPr>
        <w:t> </w:t>
      </w:r>
      <w:r w:rsidRPr="00210652">
        <w:rPr>
          <w:sz w:val="20"/>
          <w:lang w:eastAsia="ko-KR"/>
        </w:rPr>
        <w:t>]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&lt;&lt;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(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val="en-US" w:eastAsia="ko-KR"/>
        </w:rPr>
        <w:t>-</w:t>
      </w:r>
      <w:r>
        <w:rPr>
          <w:rFonts w:hint="eastAsia"/>
          <w:sz w:val="20"/>
          <w:lang w:eastAsia="ko-KR"/>
        </w:rPr>
        <w:t>shiftScale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>
        <w:rPr>
          <w:sz w:val="20"/>
          <w:lang w:val="en-US" w:eastAsia="ko-KR"/>
        </w:rPr>
        <w:t> </w:t>
      </w:r>
      <w:r>
        <w:rPr>
          <w:rFonts w:hint="eastAsia"/>
          <w:sz w:val="20"/>
          <w:lang w:eastAsia="ko-KR"/>
        </w:rPr>
        <w:t>)</w:t>
      </w:r>
      <w:r w:rsidRPr="00210652">
        <w:rPr>
          <w:sz w:val="20"/>
          <w:lang w:eastAsia="ko-KR"/>
        </w:rPr>
        <w:tab/>
      </w:r>
      <w:r w:rsidRPr="00210652">
        <w:rPr>
          <w:sz w:val="20"/>
        </w:rPr>
        <w:t>(</w:t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STYLEREF 1 \s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noBreakHyphen/>
      </w:r>
      <w:r w:rsidR="007A244B" w:rsidRPr="00210652">
        <w:rPr>
          <w:sz w:val="20"/>
        </w:rPr>
        <w:fldChar w:fldCharType="begin" w:fldLock="1"/>
      </w:r>
      <w:r w:rsidRPr="00210652">
        <w:rPr>
          <w:sz w:val="20"/>
        </w:rPr>
        <w:instrText xml:space="preserve"> SEQ Equation \* ARABIC \s 1 </w:instrText>
      </w:r>
      <w:r w:rsidR="007A244B" w:rsidRPr="00210652">
        <w:rPr>
          <w:sz w:val="20"/>
        </w:rPr>
        <w:fldChar w:fldCharType="separate"/>
      </w:r>
      <w:r w:rsidRPr="00210652">
        <w:rPr>
          <w:noProof/>
          <w:sz w:val="20"/>
        </w:rPr>
        <w:t>158</w:t>
      </w:r>
      <w:r w:rsidR="007A244B" w:rsidRPr="00210652">
        <w:rPr>
          <w:sz w:val="20"/>
        </w:rPr>
        <w:fldChar w:fldCharType="end"/>
      </w:r>
      <w:r w:rsidRPr="00210652">
        <w:rPr>
          <w:sz w:val="20"/>
        </w:rPr>
        <w:t>)</w:t>
      </w:r>
    </w:p>
    <w:p w:rsidR="00A44BB5" w:rsidDel="00CE56D3" w:rsidRDefault="00A44BB5" w:rsidP="00A44BB5">
      <w:pPr>
        <w:tabs>
          <w:tab w:val="left" w:pos="284"/>
        </w:tabs>
        <w:ind w:left="284" w:hanging="284"/>
        <w:rPr>
          <w:del w:id="87" w:author="Kerofsky, Louis" w:date="2012-02-01T16:10:00Z"/>
          <w:lang w:eastAsia="ko-KR"/>
        </w:rPr>
      </w:pPr>
      <w:r>
        <w:rPr>
          <w:rFonts w:hint="eastAsia"/>
          <w:lang w:eastAsia="ko-KR"/>
        </w:rPr>
        <w:t>[Ed. (WJ): do we need to clip c</w:t>
      </w:r>
      <w:r w:rsidRPr="00975466">
        <w:rPr>
          <w:rFonts w:hint="eastAsia"/>
          <w:vertAlign w:val="subscript"/>
          <w:lang w:eastAsia="ko-KR"/>
        </w:rPr>
        <w:t>ij</w:t>
      </w:r>
      <w:r>
        <w:rPr>
          <w:rFonts w:hint="eastAsia"/>
          <w:lang w:eastAsia="ko-KR"/>
        </w:rPr>
        <w:t xml:space="preserve"> to 16b before computing d</w:t>
      </w:r>
      <w:r w:rsidRPr="00975466">
        <w:rPr>
          <w:rFonts w:hint="eastAsia"/>
          <w:vertAlign w:val="subscript"/>
          <w:lang w:eastAsia="ko-KR"/>
        </w:rPr>
        <w:t>ij</w:t>
      </w:r>
      <w:r>
        <w:rPr>
          <w:rFonts w:hint="eastAsia"/>
          <w:lang w:eastAsia="ko-KR"/>
        </w:rPr>
        <w:t xml:space="preserve">?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related to G719 </w:t>
      </w:r>
      <w:r>
        <w:rPr>
          <w:lang w:eastAsia="ko-KR"/>
        </w:rPr>
        <w:t>–</w:t>
      </w:r>
      <w:r>
        <w:rPr>
          <w:rFonts w:hint="eastAsia"/>
          <w:lang w:eastAsia="ko-KR"/>
        </w:rPr>
        <w:t xml:space="preserve"> maybe not]</w:t>
      </w:r>
    </w:p>
    <w:p w:rsidR="00781DDF" w:rsidRDefault="00781DDF">
      <w:pPr>
        <w:tabs>
          <w:tab w:val="left" w:pos="284"/>
        </w:tabs>
        <w:ind w:left="284" w:hanging="284"/>
        <w:pPrChange w:id="88" w:author="Kerofsky, Louis" w:date="2012-02-01T16:10:00Z">
          <w:pPr/>
        </w:pPrChange>
      </w:pPr>
    </w:p>
    <w:sectPr w:rsidR="00781DDF" w:rsidSect="007A2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DF" w:rsidRDefault="00781DDF" w:rsidP="0018626C">
      <w:pPr>
        <w:spacing w:before="0"/>
      </w:pPr>
      <w:r>
        <w:separator/>
      </w:r>
    </w:p>
  </w:endnote>
  <w:endnote w:type="continuationSeparator" w:id="0">
    <w:p w:rsidR="00781DDF" w:rsidRDefault="00781DDF" w:rsidP="0018626C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DF" w:rsidRDefault="00781DDF" w:rsidP="0018626C">
      <w:pPr>
        <w:spacing w:before="0"/>
      </w:pPr>
      <w:r>
        <w:separator/>
      </w:r>
    </w:p>
  </w:footnote>
  <w:footnote w:type="continuationSeparator" w:id="0">
    <w:p w:rsidR="00781DDF" w:rsidRDefault="00781DDF" w:rsidP="0018626C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6DE"/>
    <w:multiLevelType w:val="multilevel"/>
    <w:tmpl w:val="F00224BC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44BB5"/>
    <w:rsid w:val="001459A3"/>
    <w:rsid w:val="0018626C"/>
    <w:rsid w:val="003662B3"/>
    <w:rsid w:val="006E57FD"/>
    <w:rsid w:val="00781DDF"/>
    <w:rsid w:val="007A244B"/>
    <w:rsid w:val="007C742F"/>
    <w:rsid w:val="00A44BB5"/>
    <w:rsid w:val="00C9213A"/>
    <w:rsid w:val="00CE1F04"/>
    <w:rsid w:val="00CE56D3"/>
    <w:rsid w:val="00CF43A9"/>
    <w:rsid w:val="00F5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B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BB5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BB5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BB5"/>
    <w:pPr>
      <w:keepNext/>
      <w:keepLines/>
      <w:numPr>
        <w:ilvl w:val="2"/>
        <w:numId w:val="1"/>
      </w:numPr>
      <w:spacing w:before="181"/>
      <w:outlineLvl w:val="2"/>
    </w:pPr>
    <w:rPr>
      <w:b/>
      <w:bCs/>
      <w:lang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44BB5"/>
    <w:pPr>
      <w:numPr>
        <w:ilvl w:val="3"/>
      </w:numPr>
      <w:ind w:left="1701" w:hanging="1701"/>
      <w:jc w:val="left"/>
      <w:outlineLvl w:val="3"/>
    </w:pPr>
    <w:rPr>
      <w:lang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A44BB5"/>
    <w:pPr>
      <w:numPr>
        <w:ilvl w:val="4"/>
      </w:numPr>
      <w:tabs>
        <w:tab w:val="left" w:pos="907"/>
      </w:tabs>
      <w:ind w:left="2268" w:hanging="2268"/>
      <w:outlineLvl w:val="4"/>
    </w:pPr>
    <w:rPr>
      <w:lang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A44BB5"/>
    <w:pPr>
      <w:numPr>
        <w:ilvl w:val="5"/>
      </w:numPr>
      <w:ind w:left="0" w:firstLine="0"/>
      <w:outlineLvl w:val="5"/>
    </w:pPr>
    <w:rPr>
      <w:rFonts w:ascii="Times" w:hAnsi="Times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44BB5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44BB5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5Char">
    <w:name w:val="Heading 5 Char"/>
    <w:basedOn w:val="DefaultParagraphFont"/>
    <w:link w:val="Heading5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/>
    </w:rPr>
  </w:style>
  <w:style w:type="character" w:customStyle="1" w:styleId="Heading6Char">
    <w:name w:val="Heading 6 Char"/>
    <w:basedOn w:val="DefaultParagraphFont"/>
    <w:link w:val="Heading6"/>
    <w:uiPriority w:val="99"/>
    <w:rsid w:val="00A44BB5"/>
    <w:rPr>
      <w:rFonts w:ascii="Times" w:eastAsia="Malgun Gothic" w:hAnsi="Times" w:cs="Times New Roman"/>
      <w:b/>
      <w:bCs/>
      <w:sz w:val="20"/>
      <w:szCs w:val="20"/>
      <w:lang/>
    </w:rPr>
  </w:style>
  <w:style w:type="paragraph" w:customStyle="1" w:styleId="Equation">
    <w:name w:val="Equation"/>
    <w:basedOn w:val="Normal"/>
    <w:uiPriority w:val="99"/>
    <w:rsid w:val="00A44BB5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2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2B3"/>
    <w:rPr>
      <w:rFonts w:ascii="Tahoma" w:eastAsia="Malgun Gothic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8626C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8626C"/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8626C"/>
    <w:pPr>
      <w:tabs>
        <w:tab w:val="clear" w:pos="794"/>
        <w:tab w:val="clear" w:pos="1191"/>
        <w:tab w:val="clear" w:pos="1588"/>
        <w:tab w:val="clear" w:pos="1985"/>
        <w:tab w:val="center" w:pos="4320"/>
        <w:tab w:val="right" w:pos="864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8626C"/>
    <w:rPr>
      <w:rFonts w:ascii="Times New Roman" w:eastAsia="Malgun Gothic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BB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4BB5"/>
    <w:pPr>
      <w:keepNext/>
      <w:keepLines/>
      <w:numPr>
        <w:numId w:val="1"/>
      </w:numPr>
      <w:spacing w:before="480"/>
      <w:jc w:val="left"/>
      <w:outlineLvl w:val="0"/>
    </w:pPr>
    <w:rPr>
      <w:rFonts w:ascii="Times" w:hAnsi="Times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4BB5"/>
    <w:pPr>
      <w:keepNext/>
      <w:keepLines/>
      <w:numPr>
        <w:ilvl w:val="1"/>
        <w:numId w:val="1"/>
      </w:numPr>
      <w:spacing w:before="313"/>
      <w:outlineLvl w:val="1"/>
    </w:pPr>
    <w:rPr>
      <w:rFonts w:ascii="Times" w:hAnsi="Times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4BB5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A44BB5"/>
    <w:pPr>
      <w:numPr>
        <w:ilvl w:val="3"/>
      </w:numPr>
      <w:ind w:left="1701" w:hanging="1701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A44BB5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A44BB5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44BB5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A44BB5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A44BB5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A44BB5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uiPriority w:val="99"/>
    <w:rsid w:val="00A44BB5"/>
    <w:pPr>
      <w:tabs>
        <w:tab w:val="clear" w:pos="1191"/>
        <w:tab w:val="clear" w:pos="1985"/>
        <w:tab w:val="center" w:pos="4849"/>
        <w:tab w:val="right" w:pos="9696"/>
      </w:tabs>
      <w:spacing w:before="193" w:after="240"/>
      <w:jc w:val="left"/>
    </w:pPr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62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2B3"/>
    <w:rPr>
      <w:rFonts w:ascii="Tahoma" w:eastAsia="Malgun Gothic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Sharp Labs of America</Company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Kerofsky, Louis</dc:creator>
  <cp:lastModifiedBy>xun guo</cp:lastModifiedBy>
  <cp:revision>6</cp:revision>
  <cp:lastPrinted>2012-02-01T23:05:00Z</cp:lastPrinted>
  <dcterms:created xsi:type="dcterms:W3CDTF">2012-02-01T23:59:00Z</dcterms:created>
  <dcterms:modified xsi:type="dcterms:W3CDTF">2012-02-02T19:20:00Z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-104171596</vt:i4>
  </property>
  <property fmtid="{D5CDD505-2E9C-101B-9397-08002B2CF9AE}" pid="3" name="_NewReviewCycle">
    <vt:lpwstr/>
  </property>
  <property fmtid="{D5CDD505-2E9C-101B-9397-08002B2CF9AE}" pid="4" name="_EmailSubject">
    <vt:lpwstr>JCTVC-H0312</vt:lpwstr>
  </property>
  <property fmtid="{D5CDD505-2E9C-101B-9397-08002B2CF9AE}" pid="5" name="_AuthorEmail">
    <vt:lpwstr>xun.guo@mediatek.com</vt:lpwstr>
  </property>
  <property fmtid="{D5CDD505-2E9C-101B-9397-08002B2CF9AE}" pid="6" name="_AuthorEmailDisplayName">
    <vt:lpwstr>Xun Guo (郭峋)</vt:lpwstr>
  </property>
</Properties>
</file>