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bookmarkStart w:id="0" w:name="_Toc287363837"/>
      <w:bookmarkStart w:id="1" w:name="_Toc293649243"/>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1"/>
          <w:numId w:val="3"/>
        </w:numPr>
        <w:spacing w:before="313"/>
        <w:ind w:left="0"/>
        <w:outlineLvl w:val="1"/>
        <w:rPr>
          <w:rFonts w:ascii="Times" w:hAnsi="Times"/>
          <w:b/>
          <w:bCs/>
          <w:vanish/>
          <w:sz w:val="22"/>
          <w:szCs w:val="22"/>
        </w:rPr>
      </w:pPr>
    </w:p>
    <w:p w:rsidR="009A4303" w:rsidRPr="009A4303" w:rsidRDefault="009A4303" w:rsidP="009A4303">
      <w:pPr>
        <w:pStyle w:val="ListParagraph"/>
        <w:keepNext/>
        <w:keepLines/>
        <w:numPr>
          <w:ilvl w:val="1"/>
          <w:numId w:val="3"/>
        </w:numPr>
        <w:spacing w:before="313"/>
        <w:ind w:left="0"/>
        <w:outlineLvl w:val="1"/>
        <w:rPr>
          <w:rFonts w:ascii="Times" w:hAnsi="Times"/>
          <w:b/>
          <w:bCs/>
          <w:vanish/>
          <w:sz w:val="22"/>
          <w:szCs w:val="22"/>
        </w:rPr>
      </w:pPr>
    </w:p>
    <w:p w:rsidR="009A4303" w:rsidRPr="009A4303" w:rsidRDefault="009A4303" w:rsidP="009A4303">
      <w:pPr>
        <w:pStyle w:val="ListParagraph"/>
        <w:keepNext/>
        <w:keepLines/>
        <w:numPr>
          <w:ilvl w:val="1"/>
          <w:numId w:val="3"/>
        </w:numPr>
        <w:spacing w:before="313"/>
        <w:ind w:left="0"/>
        <w:outlineLvl w:val="1"/>
        <w:rPr>
          <w:rFonts w:ascii="Times" w:hAnsi="Times"/>
          <w:b/>
          <w:bCs/>
          <w:vanish/>
          <w:sz w:val="22"/>
          <w:szCs w:val="22"/>
        </w:rPr>
      </w:pPr>
    </w:p>
    <w:p w:rsidR="009A4303" w:rsidRPr="009A4303" w:rsidRDefault="009A4303" w:rsidP="009A4303">
      <w:pPr>
        <w:pStyle w:val="ListParagraph"/>
        <w:keepNext/>
        <w:keepLines/>
        <w:numPr>
          <w:ilvl w:val="1"/>
          <w:numId w:val="3"/>
        </w:numPr>
        <w:spacing w:before="313"/>
        <w:ind w:left="0"/>
        <w:outlineLvl w:val="1"/>
        <w:rPr>
          <w:rFonts w:ascii="Times" w:hAnsi="Times"/>
          <w:b/>
          <w:bCs/>
          <w:vanish/>
          <w:sz w:val="22"/>
          <w:szCs w:val="22"/>
        </w:rPr>
      </w:pPr>
    </w:p>
    <w:p w:rsidR="009A4303" w:rsidRPr="009A4303" w:rsidRDefault="009A4303" w:rsidP="009A4303">
      <w:pPr>
        <w:pStyle w:val="ListParagraph"/>
        <w:keepNext/>
        <w:keepLines/>
        <w:numPr>
          <w:ilvl w:val="1"/>
          <w:numId w:val="3"/>
        </w:numPr>
        <w:spacing w:before="313"/>
        <w:ind w:left="0"/>
        <w:outlineLvl w:val="1"/>
        <w:rPr>
          <w:rFonts w:ascii="Times" w:hAnsi="Times"/>
          <w:b/>
          <w:bCs/>
          <w:vanish/>
          <w:sz w:val="22"/>
          <w:szCs w:val="22"/>
        </w:rPr>
      </w:pPr>
    </w:p>
    <w:p w:rsidR="009A4303" w:rsidRPr="009A4303" w:rsidRDefault="009A4303" w:rsidP="009A4303">
      <w:pPr>
        <w:pStyle w:val="ListParagraph"/>
        <w:keepNext/>
        <w:keepLines/>
        <w:numPr>
          <w:ilvl w:val="1"/>
          <w:numId w:val="3"/>
        </w:numPr>
        <w:spacing w:before="313"/>
        <w:ind w:left="0"/>
        <w:outlineLvl w:val="1"/>
        <w:rPr>
          <w:rFonts w:ascii="Times" w:hAnsi="Times"/>
          <w:b/>
          <w:bCs/>
          <w:vanish/>
          <w:sz w:val="22"/>
          <w:szCs w:val="22"/>
        </w:rPr>
      </w:pPr>
    </w:p>
    <w:p w:rsidR="008A518B" w:rsidRPr="00210652" w:rsidRDefault="008A518B" w:rsidP="009A4303">
      <w:pPr>
        <w:pStyle w:val="Heading3"/>
        <w:rPr>
          <w:lang w:eastAsia="ko-KR"/>
        </w:rPr>
      </w:pPr>
      <w:r w:rsidRPr="00210652">
        <w:t>Deblocking filter process</w:t>
      </w:r>
      <w:bookmarkEnd w:id="0"/>
      <w:bookmarkEnd w:id="1"/>
    </w:p>
    <w:p w:rsidR="008A518B" w:rsidRPr="00210652" w:rsidRDefault="008A518B" w:rsidP="008A518B">
      <w:pPr>
        <w:rPr>
          <w:lang w:eastAsia="ko-KR"/>
        </w:rPr>
      </w:pPr>
      <w:r w:rsidRPr="00210652">
        <w:rPr>
          <w:lang w:eastAsia="ko-KR"/>
        </w:rPr>
        <w:t xml:space="preserve">A conditional filtering process shall be performed on a treeblock basis after the completion of the picture construction process prior to deblocking filter process for the entire decoded picture (as specified in subclauses </w:t>
      </w:r>
      <w:r w:rsidRPr="00210652">
        <w:rPr>
          <w:highlight w:val="yellow"/>
          <w:lang w:eastAsia="ko-KR"/>
        </w:rPr>
        <w:t>XXX</w:t>
      </w:r>
      <w:r w:rsidRPr="00210652">
        <w:rPr>
          <w:lang w:eastAsia="ko-KR"/>
        </w:rPr>
        <w:t xml:space="preserve"> and </w:t>
      </w:r>
      <w:r w:rsidRPr="00210652">
        <w:rPr>
          <w:highlight w:val="yellow"/>
          <w:lang w:eastAsia="ko-KR"/>
        </w:rPr>
        <w:t>YYY</w:t>
      </w:r>
      <w:r w:rsidRPr="00210652">
        <w:rPr>
          <w:lang w:eastAsia="ko-KR"/>
        </w:rPr>
        <w:t>) [Ed.: (WJ) those subclauses seem not defined yet], with all treeblocks in a picture processed in order of increasing treeblock addresses.</w:t>
      </w:r>
    </w:p>
    <w:p w:rsidR="008A518B" w:rsidRPr="00210652" w:rsidRDefault="008A518B" w:rsidP="008A518B">
      <w:pPr>
        <w:rPr>
          <w:lang w:eastAsia="ko-KR"/>
        </w:rPr>
      </w:pPr>
      <w:r w:rsidRPr="00210652">
        <w:rPr>
          <w:lang w:eastAsia="ko-KR"/>
        </w:rPr>
        <w:t>Each treeblock is processed on a coding unit basis with the same order as decoding process. For each coding unit, vertical edges are filtered first, starting with the edge on the left-hand side of the coding unit proceeding through the edges towards the right-hand side of the coding unit in their geometrical order. Then, the horizontal edges are filtered starting with the edge on the top of the coding unit proceeding through the edges towards the bottom of the coding unit in their geometrical order.</w:t>
      </w:r>
    </w:p>
    <w:p w:rsidR="008A518B" w:rsidRPr="00210652" w:rsidRDefault="008A518B" w:rsidP="008A518B">
      <w:pPr>
        <w:rPr>
          <w:lang w:eastAsia="ko-KR"/>
        </w:rPr>
      </w:pPr>
      <w:r w:rsidRPr="00210652">
        <w:rPr>
          <w:lang w:eastAsia="ko-KR"/>
        </w:rPr>
        <w:t>Sample values above of the current coding unit that may have already been modified by the filtering of horizontal edges of deblocking filter process operation on previous coding unit shall be used as inputs to the deblocking filter process on the current coding unit and may be further modified during the filtering of the current coding unit. Sample values to the left of the current coding unit shall be used as inputs to the deblocking filter process on the current coding unit and may be further modified during the filtering of the current coding unit. Sample values to the left of the current coding unit may be modified by the filtering of vertical edge and may be further modified by the filtering of horizontal edges.</w:t>
      </w:r>
    </w:p>
    <w:p w:rsidR="008A518B" w:rsidRPr="00210652" w:rsidRDefault="008A518B" w:rsidP="008A518B">
      <w:pPr>
        <w:rPr>
          <w:lang w:eastAsia="ko-KR"/>
        </w:rPr>
      </w:pPr>
      <w:r w:rsidRPr="00210652">
        <w:rPr>
          <w:lang w:eastAsia="ko-KR"/>
        </w:rPr>
        <w:t>Sample values modified during filtering of vertical edges are used as input for the filtering of the horizontal edges. For sample values modified by both filtering of horizontal edges and filtering of vertical edges, filtering of horizontal edges is applied after filtering of vertical edges.</w:t>
      </w:r>
    </w:p>
    <w:p w:rsidR="008A518B" w:rsidRPr="00210652" w:rsidRDefault="008A518B" w:rsidP="008A518B">
      <w:pPr>
        <w:rPr>
          <w:lang w:eastAsia="ko-KR"/>
        </w:rPr>
      </w:pPr>
      <w:r w:rsidRPr="00210652">
        <w:rPr>
          <w:lang w:eastAsia="ko-KR"/>
        </w:rPr>
        <w:t>The deblocking filter process shall be applied to all prediction unit edges and transform unit edges of a picture, except edges at the boundary of the picture, any edges for which the deblocking filter process is disabled by disable_deblocking_filter_idc and any edges coinside with slice boundaries when loop_filter_across_slice_flag is equal to 0. For the transform units and prediction units with edges smaller than 8 samples in either vertical or horizontal direction, only the edges lying on the 8x8 sample grid are filtered.</w:t>
      </w:r>
    </w:p>
    <w:p w:rsidR="008A518B" w:rsidRPr="00210652" w:rsidRDefault="008A518B" w:rsidP="008A518B">
      <w:pPr>
        <w:rPr>
          <w:lang w:eastAsia="ko-KR"/>
        </w:rPr>
      </w:pPr>
      <w:r w:rsidRPr="00210652">
        <w:rPr>
          <w:lang w:eastAsia="ko-KR"/>
        </w:rPr>
        <w:t>When disable_deblocking_filter_idc is not equal to 1, the deblocking filter process is invoked as the following ordered steps for each coding unit with the same order as decoding process.</w:t>
      </w:r>
    </w:p>
    <w:p w:rsidR="008A518B" w:rsidRPr="00210652" w:rsidRDefault="008A518B" w:rsidP="00AC39FB">
      <w:pPr>
        <w:numPr>
          <w:ilvl w:val="0"/>
          <w:numId w:val="27"/>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 xml:space="preserve">The coding unit size nS is set equal to </w:t>
      </w:r>
      <w:r w:rsidRPr="00210652">
        <w:t>1 &lt;&lt; log2</w:t>
      </w:r>
      <w:r w:rsidRPr="00210652">
        <w:rPr>
          <w:lang w:eastAsia="ko-KR"/>
        </w:rPr>
        <w:t>CUSize.</w:t>
      </w:r>
    </w:p>
    <w:p w:rsidR="008A518B" w:rsidRPr="00210652" w:rsidRDefault="008A518B" w:rsidP="00AC39FB">
      <w:pPr>
        <w:numPr>
          <w:ilvl w:val="0"/>
          <w:numId w:val="27"/>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The variables FilterInternalEdgesFlag, FilterLeftCuEdgeFlag and FilterTopCuEdgeFlag are derived as follows.</w:t>
      </w:r>
    </w:p>
    <w:p w:rsidR="008A518B" w:rsidRPr="00210652" w:rsidRDefault="008A518B" w:rsidP="00AC39FB">
      <w:pPr>
        <w:numPr>
          <w:ilvl w:val="0"/>
          <w:numId w:val="24"/>
        </w:numPr>
        <w:tabs>
          <w:tab w:val="clear" w:pos="794"/>
          <w:tab w:val="left" w:pos="400"/>
        </w:tabs>
        <w:rPr>
          <w:lang w:eastAsia="ko-KR"/>
        </w:rPr>
      </w:pPr>
      <w:r w:rsidRPr="00210652">
        <w:rPr>
          <w:lang w:eastAsia="ko-KR"/>
        </w:rPr>
        <w:t>The variable FilterInternalEdges is set equal to 1.</w:t>
      </w:r>
    </w:p>
    <w:p w:rsidR="008A518B" w:rsidRPr="00210652" w:rsidRDefault="008A518B" w:rsidP="00AC39FB">
      <w:pPr>
        <w:numPr>
          <w:ilvl w:val="0"/>
          <w:numId w:val="24"/>
        </w:numPr>
        <w:tabs>
          <w:tab w:val="clear" w:pos="794"/>
          <w:tab w:val="left" w:pos="400"/>
        </w:tabs>
        <w:rPr>
          <w:lang w:eastAsia="ko-KR"/>
        </w:rPr>
      </w:pPr>
      <w:r w:rsidRPr="00210652">
        <w:rPr>
          <w:lang w:eastAsia="ko-KR"/>
        </w:rPr>
        <w:t>If the left boundary of current coding unit is the left boundary of the picture or if the left boundary of current coding unit is the left boundary of the slice and loop_filter_across_slice_flag is equal to 0, the variable FilterLeftCuEdgeFlag is set equal to 0, otherwise set equal to 1.</w:t>
      </w:r>
    </w:p>
    <w:p w:rsidR="008A518B" w:rsidRPr="00210652" w:rsidRDefault="008A518B" w:rsidP="00AC39FB">
      <w:pPr>
        <w:numPr>
          <w:ilvl w:val="0"/>
          <w:numId w:val="24"/>
        </w:numPr>
        <w:tabs>
          <w:tab w:val="clear" w:pos="794"/>
          <w:tab w:val="left" w:pos="400"/>
        </w:tabs>
        <w:rPr>
          <w:lang w:eastAsia="ko-KR"/>
        </w:rPr>
      </w:pPr>
      <w:r w:rsidRPr="00210652">
        <w:rPr>
          <w:lang w:eastAsia="ko-KR"/>
        </w:rPr>
        <w:t>If the top boundary of current coding unit is the top boundary of the picture or if the top boundary of current coding unit is the top boundary of the slice and loop_filter_across_slice_flag is equal to 0, the variable FilterTopCuEdgeFlag is set equal to 0, otherwise set equal to 1.</w:t>
      </w:r>
    </w:p>
    <w:p w:rsidR="008A518B" w:rsidRPr="00210652" w:rsidRDefault="008A518B" w:rsidP="00AC39FB">
      <w:pPr>
        <w:numPr>
          <w:ilvl w:val="0"/>
          <w:numId w:val="27"/>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All elements of two-dimensional array of size (nS)x(nS), horEdgeFlags and verEdgeFlags are initialized to zero.</w:t>
      </w:r>
    </w:p>
    <w:p w:rsidR="008A518B" w:rsidRPr="00210652" w:rsidRDefault="008A518B" w:rsidP="00AC39FB">
      <w:pPr>
        <w:numPr>
          <w:ilvl w:val="0"/>
          <w:numId w:val="27"/>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 xml:space="preserve">The derivation process of transform unit boundary specified in subclause </w:t>
      </w:r>
      <w:fldSimple w:instr=" REF _Ref280362404 \r \h  \* MERGEFORMAT " w:fldLock="1">
        <w:r w:rsidRPr="00210652">
          <w:rPr>
            <w:lang w:eastAsia="ko-KR"/>
          </w:rPr>
          <w:t>8.6.1.1</w:t>
        </w:r>
      </w:fldSimple>
      <w:r w:rsidRPr="00210652">
        <w:rPr>
          <w:lang w:eastAsia="ko-KR"/>
        </w:rPr>
        <w:t xml:space="preserve"> are invoked with the luma location ( xB, yB ) set equal to ( 0, 0 ), the transform unit width log2TrafoWidth set equal to log2CUSize, the transform unit height log2TrafoHeight set equal to log2CUSize and the variable trafoDepth set equal to 0 as the inputs and the modified horEdgeFlags and verEdgeFlags as outputs.</w:t>
      </w:r>
    </w:p>
    <w:p w:rsidR="008A518B" w:rsidRPr="00210652" w:rsidRDefault="008A518B" w:rsidP="00AC39FB">
      <w:pPr>
        <w:numPr>
          <w:ilvl w:val="0"/>
          <w:numId w:val="27"/>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lastRenderedPageBreak/>
        <w:t xml:space="preserve">The derivation process of prediction unit boundary specified in subclause </w:t>
      </w:r>
      <w:fldSimple w:instr=" REF _Ref280369361 \r \h  \* MERGEFORMAT " w:fldLock="1">
        <w:r w:rsidRPr="00210652">
          <w:rPr>
            <w:lang w:eastAsia="ko-KR"/>
          </w:rPr>
          <w:t>8.6.1.2</w:t>
        </w:r>
      </w:fldSimple>
      <w:r w:rsidRPr="00210652">
        <w:rPr>
          <w:lang w:eastAsia="ko-KR"/>
        </w:rPr>
        <w:t xml:space="preserve"> are invoked with the coding unit size log2CUSize and the prediction partition mode PartMode as inputs, and the modified horEdgeFlags and verEdgeFlags as outputs.</w:t>
      </w:r>
    </w:p>
    <w:p w:rsidR="008A518B" w:rsidRPr="00210652" w:rsidRDefault="008A518B" w:rsidP="00AC39FB">
      <w:pPr>
        <w:numPr>
          <w:ilvl w:val="0"/>
          <w:numId w:val="27"/>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 xml:space="preserve">The derivation process of the boundary filtering strength specified in subclause </w:t>
      </w:r>
      <w:r w:rsidR="004C7663" w:rsidRPr="00210652">
        <w:rPr>
          <w:lang w:eastAsia="ko-KR"/>
        </w:rPr>
        <w:fldChar w:fldCharType="begin" w:fldLock="1"/>
      </w:r>
      <w:r w:rsidRPr="00210652">
        <w:rPr>
          <w:lang w:eastAsia="ko-KR"/>
        </w:rPr>
        <w:instrText xml:space="preserve"> REF _Ref280383745 \r \h </w:instrText>
      </w:r>
      <w:r w:rsidR="004C7663" w:rsidRPr="00210652">
        <w:rPr>
          <w:lang w:eastAsia="ko-KR"/>
        </w:rPr>
      </w:r>
      <w:r w:rsidR="004C7663" w:rsidRPr="00210652">
        <w:rPr>
          <w:lang w:eastAsia="ko-KR"/>
        </w:rPr>
        <w:fldChar w:fldCharType="separate"/>
      </w:r>
      <w:r w:rsidRPr="00210652">
        <w:rPr>
          <w:lang w:eastAsia="ko-KR"/>
        </w:rPr>
        <w:t>8.6.1.3</w:t>
      </w:r>
      <w:r w:rsidR="004C7663" w:rsidRPr="00210652">
        <w:rPr>
          <w:lang w:eastAsia="ko-KR"/>
        </w:rPr>
        <w:fldChar w:fldCharType="end"/>
      </w:r>
      <w:r w:rsidRPr="00210652">
        <w:rPr>
          <w:lang w:eastAsia="ko-KR"/>
        </w:rPr>
        <w:t xml:space="preserve"> is invoked with the luma location ( xC, yC ), the coding unit size log2CUSize, horEdgeFlags and verEdgeFlags as inputs and an array of size (2)x(nS)x(nS), bS as output.</w:t>
      </w:r>
    </w:p>
    <w:p w:rsidR="008A518B" w:rsidRPr="00210652" w:rsidRDefault="008A518B" w:rsidP="00AC39FB">
      <w:pPr>
        <w:numPr>
          <w:ilvl w:val="0"/>
          <w:numId w:val="27"/>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 xml:space="preserve">The filtering process for coding unit specified in subclause </w:t>
      </w:r>
      <w:r w:rsidR="004C7663" w:rsidRPr="00210652">
        <w:rPr>
          <w:lang w:eastAsia="ko-KR"/>
        </w:rPr>
        <w:fldChar w:fldCharType="begin" w:fldLock="1"/>
      </w:r>
      <w:r w:rsidRPr="00210652">
        <w:rPr>
          <w:lang w:eastAsia="ko-KR"/>
        </w:rPr>
        <w:instrText xml:space="preserve"> REF _Ref280383764 \r \h </w:instrText>
      </w:r>
      <w:r w:rsidR="004C7663" w:rsidRPr="00210652">
        <w:rPr>
          <w:lang w:eastAsia="ko-KR"/>
        </w:rPr>
      </w:r>
      <w:r w:rsidR="004C7663" w:rsidRPr="00210652">
        <w:rPr>
          <w:lang w:eastAsia="ko-KR"/>
        </w:rPr>
        <w:fldChar w:fldCharType="separate"/>
      </w:r>
      <w:r w:rsidRPr="00210652">
        <w:rPr>
          <w:lang w:eastAsia="ko-KR"/>
        </w:rPr>
        <w:t>8.6.1.4</w:t>
      </w:r>
      <w:r w:rsidR="004C7663" w:rsidRPr="00210652">
        <w:rPr>
          <w:lang w:eastAsia="ko-KR"/>
        </w:rPr>
        <w:fldChar w:fldCharType="end"/>
      </w:r>
      <w:r w:rsidRPr="00210652">
        <w:rPr>
          <w:lang w:eastAsia="ko-KR"/>
        </w:rPr>
        <w:t xml:space="preserve"> are invoked with the luma location ( xC, yC ) specifying the top-left luma sample of the current coding unit relative to the top left luma sample of the current picture, the coding unit size log2CUSize and the array bS as inputs and the modified reconstructued picture as output.</w:t>
      </w:r>
    </w:p>
    <w:p w:rsidR="008A518B" w:rsidRPr="00210652" w:rsidRDefault="008A518B" w:rsidP="008A518B">
      <w:pPr>
        <w:pStyle w:val="Heading4"/>
      </w:pPr>
      <w:bookmarkStart w:id="2" w:name="_Ref280362404"/>
      <w:bookmarkStart w:id="3" w:name="_Toc287363838"/>
      <w:bookmarkStart w:id="4" w:name="_Toc293649244"/>
      <w:r w:rsidRPr="00210652">
        <w:t>Derivation process of transform unit boundary</w:t>
      </w:r>
      <w:bookmarkEnd w:id="2"/>
      <w:bookmarkEnd w:id="3"/>
      <w:bookmarkEnd w:id="4"/>
    </w:p>
    <w:p w:rsidR="008A518B" w:rsidRPr="00210652" w:rsidRDefault="008A518B" w:rsidP="008A518B">
      <w:pPr>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t>a luma location ( x</w:t>
      </w:r>
      <w:r w:rsidRPr="00210652">
        <w:rPr>
          <w:lang w:eastAsia="ko-KR"/>
        </w:rPr>
        <w:t>B</w:t>
      </w:r>
      <w:r w:rsidRPr="00210652">
        <w:t>, y</w:t>
      </w:r>
      <w:r w:rsidRPr="00210652">
        <w:rPr>
          <w:lang w:eastAsia="ko-KR"/>
        </w:rPr>
        <w:t>B</w:t>
      </w:r>
      <w:r w:rsidRPr="00210652">
        <w:t xml:space="preserve"> ) specifying the top-left luma sample of the current </w:t>
      </w:r>
      <w:r w:rsidRPr="00210652">
        <w:rPr>
          <w:lang w:eastAsia="ko-KR"/>
        </w:rPr>
        <w:t xml:space="preserve">block </w:t>
      </w:r>
      <w:r w:rsidRPr="00210652">
        <w:t>relative to the top</w:t>
      </w:r>
      <w:r w:rsidRPr="00210652">
        <w:noBreakHyphen/>
        <w:t xml:space="preserve">left luma sample of the current </w:t>
      </w:r>
      <w:r w:rsidRPr="00210652">
        <w:rPr>
          <w:lang w:eastAsia="ko-KR"/>
        </w:rPr>
        <w:t xml:space="preserve">coding unit, </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 xml:space="preserve">a </w:t>
      </w:r>
      <w:r w:rsidRPr="00210652">
        <w:t>variable</w:t>
      </w:r>
      <w:r w:rsidRPr="00210652">
        <w:rPr>
          <w:lang w:eastAsia="ko-KR"/>
        </w:rPr>
        <w:t xml:space="preserve"> log2TrafoWidth</w:t>
      </w:r>
      <w:r w:rsidRPr="00210652">
        <w:t xml:space="preserve"> specifying the width of the current block</w:t>
      </w:r>
      <w:r w:rsidRPr="00210652">
        <w:rPr>
          <w:lang w:eastAsia="ko-KR"/>
        </w:rPr>
        <w:t>,</w:t>
      </w:r>
    </w:p>
    <w:p w:rsidR="008A518B" w:rsidRPr="00210652" w:rsidRDefault="008A518B" w:rsidP="008A518B">
      <w:pPr>
        <w:tabs>
          <w:tab w:val="left" w:pos="284"/>
        </w:tabs>
        <w:ind w:left="284" w:hanging="284"/>
      </w:pPr>
      <w:r w:rsidRPr="00210652">
        <w:t>–</w:t>
      </w:r>
      <w:r w:rsidRPr="00210652">
        <w:tab/>
        <w:t>a variable log2TrafoHeight specifying the height of the current block,</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trafoDepth.</w:t>
      </w:r>
    </w:p>
    <w:p w:rsidR="008A518B" w:rsidRPr="00210652" w:rsidRDefault="008A518B" w:rsidP="008A518B">
      <w:pPr>
        <w:tabs>
          <w:tab w:val="left" w:pos="284"/>
        </w:tabs>
        <w:ind w:left="284" w:hanging="284"/>
        <w:rPr>
          <w:lang w:eastAsia="ko-KR"/>
        </w:rPr>
      </w:pPr>
      <w:r w:rsidRPr="00210652">
        <w:rPr>
          <w:lang w:eastAsia="ko-KR"/>
        </w:rPr>
        <w:t>Outputs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two-dimensional arrays of (nS)x(nS), horEdgeFlags and verEdgeFlags.</w:t>
      </w:r>
    </w:p>
    <w:p w:rsidR="008A518B" w:rsidRPr="00210652" w:rsidRDefault="008A518B" w:rsidP="008A518B">
      <w:pPr>
        <w:tabs>
          <w:tab w:val="left" w:pos="284"/>
        </w:tabs>
        <w:ind w:left="284" w:hanging="284"/>
        <w:rPr>
          <w:lang w:eastAsia="ko-KR"/>
        </w:rPr>
      </w:pPr>
      <w:r w:rsidRPr="00210652">
        <w:rPr>
          <w:lang w:eastAsia="ko-KR"/>
        </w:rPr>
        <w:t>Depending on split_transform_flag[ xB ][ yB ][ trafoDepth ], the following applies:</w:t>
      </w:r>
    </w:p>
    <w:p w:rsidR="008A518B" w:rsidRPr="00210652" w:rsidRDefault="008A518B" w:rsidP="008A518B">
      <w:pPr>
        <w:tabs>
          <w:tab w:val="left" w:pos="284"/>
        </w:tabs>
        <w:ind w:left="284" w:hanging="284"/>
      </w:pPr>
      <w:r w:rsidRPr="00210652">
        <w:t>–</w:t>
      </w:r>
      <w:r w:rsidRPr="00210652">
        <w:tab/>
        <w:t>If split_transform_flag[ xB ][ yB ][ trafoDepth ]</w:t>
      </w:r>
      <w:r w:rsidRPr="00210652">
        <w:rPr>
          <w:lang w:eastAsia="ko-KR"/>
        </w:rPr>
        <w:t xml:space="preserve"> </w:t>
      </w:r>
      <w:r w:rsidRPr="00210652">
        <w:t>is equal to 1, the following ordered steps apply:</w:t>
      </w:r>
    </w:p>
    <w:p w:rsidR="008A518B" w:rsidRPr="00210652" w:rsidRDefault="008A518B" w:rsidP="00AC39FB">
      <w:pPr>
        <w:numPr>
          <w:ilvl w:val="0"/>
          <w:numId w:val="26"/>
        </w:numPr>
        <w:tabs>
          <w:tab w:val="clear" w:pos="794"/>
          <w:tab w:val="clear" w:pos="1191"/>
          <w:tab w:val="clear" w:pos="1588"/>
          <w:tab w:val="clear" w:pos="1985"/>
          <w:tab w:val="left" w:pos="720"/>
          <w:tab w:val="left" w:pos="1080"/>
          <w:tab w:val="left" w:pos="1440"/>
          <w:tab w:val="left" w:pos="2977"/>
        </w:tabs>
        <w:ind w:left="709"/>
      </w:pPr>
      <w:r w:rsidRPr="00210652">
        <w:t xml:space="preserve">The </w:t>
      </w:r>
      <w:r w:rsidRPr="00210652">
        <w:rPr>
          <w:lang w:eastAsia="ko-KR"/>
        </w:rPr>
        <w:t>variables</w:t>
      </w:r>
      <w:r w:rsidRPr="00210652">
        <w:t xml:space="preserve"> xB1, yB1, xB2, yB2, xB3 and yB3 are derived as follows.</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num" w:pos="1350"/>
          <w:tab w:val="left" w:pos="2977"/>
        </w:tabs>
        <w:ind w:left="900" w:hanging="180"/>
      </w:pPr>
      <w:r w:rsidRPr="00210652">
        <w:t>If InterTUSplitDirection is equal to 2, the following applies.</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rPr>
          <w:lang w:eastAsia="ko-KR"/>
        </w:rPr>
        <w:t xml:space="preserve">The variable xB1 is set equal to </w:t>
      </w:r>
      <w:r w:rsidRPr="00210652">
        <w:t>xB + ( ( 1 &lt;&lt; log2TrafoWidth ) &gt;&gt; 1 ).</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yB1 is set equal to yB.</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xB2 is set equal to xB.</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rPr>
          <w:lang w:eastAsia="ko-KR"/>
        </w:rPr>
        <w:t xml:space="preserve">The variable </w:t>
      </w:r>
      <w:r w:rsidRPr="00210652">
        <w:t>yB1</w:t>
      </w:r>
      <w:r w:rsidRPr="00210652">
        <w:rPr>
          <w:lang w:eastAsia="ko-KR"/>
        </w:rPr>
        <w:t xml:space="preserve"> is set equal to y</w:t>
      </w:r>
      <w:r w:rsidRPr="00210652">
        <w:t>B + ( ( 1 &lt;&lt; log2TrafoHeight ) &gt;&gt; 1 ).</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xB3 is set equal to xB1.</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yB3 is set equal to yB2.</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 xml:space="preserve">The variable log2TrafoWidth1 is set equal to log2TrafoWidth − 1. </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log2TrafoHeight1 is set equal to log2TrafoHeight − 1.</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num" w:pos="1350"/>
          <w:tab w:val="left" w:pos="2977"/>
        </w:tabs>
        <w:ind w:left="900" w:hanging="180"/>
      </w:pPr>
      <w:r w:rsidRPr="00210652">
        <w:t>Otherwise (InterTUSplitDirection is equal to 0 or 1), the following applies.</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xB1 is set equal to xB + ((1 &lt;&lt; (log2TrafoWidth)) &gt;&gt; 2) * InterTUSplitDirection.</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yB1 is set equal to yB + ((1 &lt;&lt; (log2TrafoHeight)) &gt;&gt; 2) * (1 − InterTUSplitDirection).</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xB2 is set equal to xB1 + ((1 &lt;&lt; (log2TrafoWidth)) &gt;&gt; 2) * InterTUSplitDirection.</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yB2 is set equal to yB1 + ((1 &lt;&lt; (log2TrafoHeight)) &gt;&gt; 2) * (1 − InterTUSplitDirection).</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lastRenderedPageBreak/>
        <w:t>The variable xB3 is set equal to xB2 + ((1 &lt;&lt; (log2TrafoWidth)) &gt;&gt; 2) * InterTUSplitDirection.</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yB3 is set equal to yB2 + ((1 &lt;&lt; (log2TrafoHeight)) &gt;&gt; 2) * (1 − InterTUSplitDirection).</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log2TrafoWidth1 is set equal to (log2TrafoWidth − 2) * InterTUSplitDirection.</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log2TrafoHeight1 is set equal to (log2TrafoHeight − 2) * (1 − InterTUSplitDirection).</w:t>
      </w:r>
    </w:p>
    <w:p w:rsidR="008A518B" w:rsidRPr="00210652" w:rsidRDefault="008A518B" w:rsidP="00AC39FB">
      <w:pPr>
        <w:numPr>
          <w:ilvl w:val="0"/>
          <w:numId w:val="26"/>
        </w:numPr>
        <w:tabs>
          <w:tab w:val="clear" w:pos="794"/>
          <w:tab w:val="clear" w:pos="1191"/>
          <w:tab w:val="clear" w:pos="1588"/>
          <w:tab w:val="clear" w:pos="1985"/>
          <w:tab w:val="left" w:pos="720"/>
          <w:tab w:val="left" w:pos="1080"/>
          <w:tab w:val="left" w:pos="1440"/>
          <w:tab w:val="left" w:pos="2977"/>
        </w:tabs>
        <w:ind w:left="709"/>
      </w:pPr>
      <w:r w:rsidRPr="00210652">
        <w:rPr>
          <w:lang w:eastAsia="ko-KR"/>
        </w:rPr>
        <w:t>The deriviation process of transform unit boundary as specified in this subclause is invoked with the luma location ( xB, yB ), the variable log2TrafoWidth set equal to log2TrafoWidth1, the variable log2TrafoHeight set equal to log2TrafoHeight1 and the variable trafoDepth1 set equal to trafoDepth + 1 as inputs and the outputs are the modified versions of two arrays, horEdgeFlags and verEdgeFlags.</w:t>
      </w:r>
    </w:p>
    <w:p w:rsidR="008A518B" w:rsidRPr="00210652" w:rsidRDefault="008A518B" w:rsidP="00AC39FB">
      <w:pPr>
        <w:numPr>
          <w:ilvl w:val="0"/>
          <w:numId w:val="26"/>
        </w:numPr>
        <w:tabs>
          <w:tab w:val="clear" w:pos="794"/>
          <w:tab w:val="clear" w:pos="1191"/>
          <w:tab w:val="clear" w:pos="1588"/>
          <w:tab w:val="clear" w:pos="1985"/>
          <w:tab w:val="left" w:pos="720"/>
          <w:tab w:val="left" w:pos="1080"/>
          <w:tab w:val="left" w:pos="1440"/>
          <w:tab w:val="left" w:pos="2977"/>
        </w:tabs>
        <w:ind w:left="709"/>
      </w:pPr>
      <w:r w:rsidRPr="00210652">
        <w:rPr>
          <w:lang w:eastAsia="ko-KR"/>
        </w:rPr>
        <w:t>The deriviation process of transform unit boundary as specified in this subclause is invoked with the luma location ( xB1, yB1 ), the variable log2TrafoWidth set equal to log2TrafoSizeWidth1, the variable log2TrafoHeight set equal to log2TrafoHeight1 and the variable trafoDepth1 set equal to trafoDepth + 1 as inputs and the outputs are the modified versions of two arrays, horEdgeFlags and verEdgeFlags.</w:t>
      </w:r>
    </w:p>
    <w:p w:rsidR="008A518B" w:rsidRPr="00210652" w:rsidRDefault="008A518B" w:rsidP="00AC39FB">
      <w:pPr>
        <w:numPr>
          <w:ilvl w:val="0"/>
          <w:numId w:val="26"/>
        </w:numPr>
        <w:tabs>
          <w:tab w:val="clear" w:pos="794"/>
          <w:tab w:val="clear" w:pos="1191"/>
          <w:tab w:val="clear" w:pos="1588"/>
          <w:tab w:val="clear" w:pos="1985"/>
          <w:tab w:val="left" w:pos="720"/>
          <w:tab w:val="left" w:pos="1080"/>
          <w:tab w:val="left" w:pos="1440"/>
          <w:tab w:val="left" w:pos="2977"/>
        </w:tabs>
        <w:ind w:left="709"/>
      </w:pPr>
      <w:r w:rsidRPr="00210652">
        <w:rPr>
          <w:lang w:eastAsia="ko-KR"/>
        </w:rPr>
        <w:t>The deriviation process of transform unit boundary as specified in this subclause is invoked with the luma location ( xB2, yB2 ), the variable log2TrafoWidth set equal to log2TrafoSizeWidth1, the variable log2TrafoHeight set equal to log2TrafoHeight1 and the variable trafoDepth1 set equal to trafoDepth + 1 as inputs and the outputs are the modified versions of two arrays, horEdgeFlags and verEdgeFlags.</w:t>
      </w:r>
    </w:p>
    <w:p w:rsidR="008A518B" w:rsidRPr="00210652" w:rsidRDefault="008A518B" w:rsidP="00AC39FB">
      <w:pPr>
        <w:numPr>
          <w:ilvl w:val="0"/>
          <w:numId w:val="26"/>
        </w:numPr>
        <w:tabs>
          <w:tab w:val="clear" w:pos="794"/>
          <w:tab w:val="clear" w:pos="1191"/>
          <w:tab w:val="clear" w:pos="1588"/>
          <w:tab w:val="clear" w:pos="1985"/>
          <w:tab w:val="left" w:pos="720"/>
          <w:tab w:val="left" w:pos="1080"/>
          <w:tab w:val="left" w:pos="1440"/>
          <w:tab w:val="left" w:pos="2977"/>
        </w:tabs>
        <w:ind w:left="709"/>
      </w:pPr>
      <w:r w:rsidRPr="00210652">
        <w:rPr>
          <w:lang w:eastAsia="ko-KR"/>
        </w:rPr>
        <w:t>The deriviation process of transform unit boundary as specified in this subclause is invoked with the luma location ( xB3, yB3 ), the variable log2TrafoWidth1 set equal to log2TrafoSizeWidth1, the variable log2TrafoHeight set equal to log2TrafoHeight1 and the variable trafoDepth1 set equal to trafoDepth + 1 as inputs and the outputs are the modified versions of two arrays, horEdgeFlags and verEdgeFlags.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(split_transform_flag[ xB ][ yB ][ trafoDepth ] is equal to 0), the following applies:</w:t>
      </w:r>
    </w:p>
    <w:p w:rsidR="008A518B" w:rsidRPr="00210652" w:rsidRDefault="008A518B" w:rsidP="00AC39FB">
      <w:pPr>
        <w:numPr>
          <w:ilvl w:val="0"/>
          <w:numId w:val="23"/>
        </w:numPr>
        <w:tabs>
          <w:tab w:val="left" w:pos="400"/>
        </w:tabs>
      </w:pPr>
      <w:r w:rsidRPr="00210652">
        <w:rPr>
          <w:lang w:eastAsia="ko-KR"/>
        </w:rPr>
        <w:t>If yB is equal to zero, horEdgeFlags[ xB + k ][ yB ] is set equal to FilterTopCuEdgeFlag, otherwise horEdgeFlags[ xB + k ][ yB ] is set equal to FilterInternalEdgesFlag for k = 0..</w:t>
      </w:r>
      <w:r w:rsidRPr="00210652">
        <w:t xml:space="preserve"> ( 1 &lt;&lt; log2TrafoWidth </w:t>
      </w:r>
      <w:r w:rsidRPr="00210652">
        <w:rPr>
          <w:lang w:eastAsia="ko-KR"/>
        </w:rPr>
        <w:t>) – 1.</w:t>
      </w:r>
    </w:p>
    <w:p w:rsidR="008A518B" w:rsidRPr="00210652" w:rsidRDefault="008A518B" w:rsidP="00AC39FB">
      <w:pPr>
        <w:numPr>
          <w:ilvl w:val="0"/>
          <w:numId w:val="23"/>
        </w:numPr>
        <w:tabs>
          <w:tab w:val="left" w:pos="400"/>
        </w:tabs>
      </w:pPr>
      <w:r w:rsidRPr="00210652">
        <w:rPr>
          <w:lang w:eastAsia="ko-KR"/>
        </w:rPr>
        <w:t>If xB is equal to zero, verEdgeFlags[ xB ][ yB + k ] is set equal to FilterLeftCuEdgeFlag, otherwise verEdgeFlags[ xB ][ yB + k ] is set equal to FilterInternalEdgesFlag for k = 0..</w:t>
      </w:r>
      <w:r w:rsidRPr="00210652">
        <w:t xml:space="preserve"> ( 1 &lt;&lt; log2TrafoHeight </w:t>
      </w:r>
      <w:r w:rsidRPr="00210652">
        <w:rPr>
          <w:lang w:eastAsia="ko-KR"/>
        </w:rPr>
        <w:t>) – 1.</w:t>
      </w:r>
    </w:p>
    <w:p w:rsidR="008A518B" w:rsidRPr="00210652" w:rsidRDefault="008A518B" w:rsidP="008A518B">
      <w:pPr>
        <w:pStyle w:val="Heading4"/>
      </w:pPr>
      <w:bookmarkStart w:id="5" w:name="_Ref280369361"/>
      <w:bookmarkStart w:id="6" w:name="_Toc287363839"/>
      <w:bookmarkStart w:id="7" w:name="_Toc293649245"/>
      <w:r w:rsidRPr="00210652">
        <w:t>Derivation process of prediction unit boundary</w:t>
      </w:r>
      <w:bookmarkEnd w:id="5"/>
      <w:bookmarkEnd w:id="6"/>
      <w:bookmarkEnd w:id="7"/>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t xml:space="preserve">a </w:t>
      </w:r>
      <w:r w:rsidRPr="00210652">
        <w:rPr>
          <w:lang w:eastAsia="ko-KR"/>
        </w:rPr>
        <w:t xml:space="preserve">variable log2CUSize specifying the coding unit size, </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prediction partition mode PartMode.</w:t>
      </w:r>
    </w:p>
    <w:p w:rsidR="008A518B" w:rsidRPr="00210652" w:rsidRDefault="008A518B" w:rsidP="008A518B">
      <w:pPr>
        <w:tabs>
          <w:tab w:val="left" w:pos="284"/>
        </w:tabs>
        <w:ind w:left="284" w:hanging="284"/>
        <w:rPr>
          <w:lang w:eastAsia="ko-KR"/>
        </w:rPr>
      </w:pPr>
      <w:r w:rsidRPr="00210652">
        <w:rPr>
          <w:lang w:eastAsia="ko-KR"/>
        </w:rPr>
        <w:t>Outputs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two-dimensional arrays of (nS)x(nS), horEdgeFlags and verEdgeFlags.</w:t>
      </w:r>
    </w:p>
    <w:p w:rsidR="008A518B" w:rsidRPr="00210652" w:rsidRDefault="008A518B" w:rsidP="008A518B">
      <w:pPr>
        <w:tabs>
          <w:tab w:val="left" w:pos="284"/>
        </w:tabs>
        <w:ind w:left="284" w:hanging="284"/>
        <w:rPr>
          <w:lang w:eastAsia="ko-KR"/>
        </w:rPr>
      </w:pPr>
      <w:r w:rsidRPr="00210652">
        <w:rPr>
          <w:lang w:eastAsia="ko-KR"/>
        </w:rPr>
        <w:t>Depending on PartMode, the following applies:</w:t>
      </w:r>
    </w:p>
    <w:p w:rsidR="008A518B" w:rsidRPr="00210652" w:rsidRDefault="008A518B" w:rsidP="008A518B">
      <w:pPr>
        <w:tabs>
          <w:tab w:val="left" w:pos="284"/>
        </w:tabs>
        <w:ind w:left="284" w:hanging="284"/>
      </w:pPr>
      <w:r w:rsidRPr="00210652">
        <w:t>–</w:t>
      </w:r>
      <w:r w:rsidRPr="00210652">
        <w:tab/>
        <w:t xml:space="preserve">If </w:t>
      </w:r>
      <w:r w:rsidRPr="00210652">
        <w:rPr>
          <w:lang w:eastAsia="ko-KR"/>
        </w:rPr>
        <w:t>PartMode is equal to PART_2NxN or PART_NxN, horEdgeFlags[ k ][ 1 &lt;&lt; ( log2CUSize – 1 )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8A518B" w:rsidRPr="00210652" w:rsidRDefault="008A518B" w:rsidP="008A518B">
      <w:pPr>
        <w:tabs>
          <w:tab w:val="left" w:pos="284"/>
        </w:tabs>
        <w:ind w:left="284" w:hanging="284"/>
      </w:pPr>
      <w:r w:rsidRPr="00210652">
        <w:lastRenderedPageBreak/>
        <w:t>–</w:t>
      </w:r>
      <w:r w:rsidRPr="00210652">
        <w:tab/>
        <w:t xml:space="preserve">If </w:t>
      </w:r>
      <w:r w:rsidRPr="00210652">
        <w:rPr>
          <w:lang w:eastAsia="ko-KR"/>
        </w:rPr>
        <w:t>PartMode is equal to PART_Nx2N or PART_NxN, verEdgeFlags[ 1 &lt;&lt; ( log2CUSize – 1 ) ][ k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8A518B" w:rsidRPr="00210652" w:rsidRDefault="008A518B" w:rsidP="008A518B">
      <w:pPr>
        <w:tabs>
          <w:tab w:val="left" w:pos="284"/>
        </w:tabs>
        <w:ind w:left="284" w:hanging="284"/>
        <w:rPr>
          <w:lang w:eastAsia="ko-KR"/>
        </w:rPr>
      </w:pPr>
      <w:bookmarkStart w:id="8" w:name="_Ref280383745"/>
      <w:bookmarkStart w:id="9" w:name="_Toc287363840"/>
      <w:bookmarkStart w:id="10" w:name="_Toc293649246"/>
      <w:bookmarkStart w:id="11" w:name="_Ref280369882"/>
      <w:r w:rsidRPr="00210652">
        <w:t>–</w:t>
      </w:r>
      <w:r w:rsidRPr="00210652">
        <w:tab/>
        <w:t xml:space="preserve">If </w:t>
      </w:r>
      <w:r w:rsidRPr="00210652">
        <w:rPr>
          <w:lang w:eastAsia="ko-KR"/>
        </w:rPr>
        <w:t>PartMode is equal to PART_2NxnU, horEdgeFlags[ k ][ (1 &lt;&lt; ( log2CUSize – 1 )) – (1 &lt;&lt; ( log2CUSize – 2 ))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8A518B" w:rsidRPr="00210652" w:rsidRDefault="008A518B" w:rsidP="008A518B">
      <w:pPr>
        <w:tabs>
          <w:tab w:val="left" w:pos="284"/>
        </w:tabs>
        <w:ind w:left="284" w:hanging="284"/>
      </w:pPr>
      <w:r w:rsidRPr="00210652">
        <w:t>–</w:t>
      </w:r>
      <w:r w:rsidRPr="00210652">
        <w:tab/>
        <w:t xml:space="preserve">If </w:t>
      </w:r>
      <w:r w:rsidRPr="00210652">
        <w:rPr>
          <w:lang w:eastAsia="ko-KR"/>
        </w:rPr>
        <w:t>PartMode is equal to PART_2NxnD, horEdgeFlags[ k ][ (1 &lt;&lt; ( log2CUSize – 1 )) + (1 &lt;&lt; ( log2CUSize – 2 ))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8A518B" w:rsidRPr="00210652" w:rsidRDefault="008A518B" w:rsidP="008A518B">
      <w:pPr>
        <w:tabs>
          <w:tab w:val="left" w:pos="284"/>
        </w:tabs>
        <w:ind w:left="284" w:hanging="284"/>
        <w:rPr>
          <w:lang w:eastAsia="ko-KR"/>
        </w:rPr>
      </w:pPr>
      <w:r w:rsidRPr="00210652">
        <w:t>–</w:t>
      </w:r>
      <w:r w:rsidRPr="00210652">
        <w:tab/>
        <w:t xml:space="preserve">If </w:t>
      </w:r>
      <w:r w:rsidRPr="00210652">
        <w:rPr>
          <w:lang w:eastAsia="ko-KR"/>
        </w:rPr>
        <w:t>PartMode is equal to PART_nLx2N, verEdgeFlags[ (1 &lt;&lt; ( log2CUSize – 1 )) – (1 &lt;&lt; ( log2CUSize – 2 )) ][ k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8A518B" w:rsidRPr="00210652" w:rsidRDefault="008A518B" w:rsidP="008A518B">
      <w:pPr>
        <w:tabs>
          <w:tab w:val="left" w:pos="284"/>
        </w:tabs>
        <w:ind w:left="284" w:hanging="284"/>
        <w:rPr>
          <w:rFonts w:eastAsia="宋体"/>
          <w:lang w:eastAsia="zh-CN"/>
        </w:rPr>
      </w:pPr>
      <w:r w:rsidRPr="00210652">
        <w:t>–</w:t>
      </w:r>
      <w:r w:rsidRPr="00210652">
        <w:tab/>
        <w:t xml:space="preserve">If </w:t>
      </w:r>
      <w:r w:rsidRPr="00210652">
        <w:rPr>
          <w:lang w:eastAsia="ko-KR"/>
        </w:rPr>
        <w:t>PartMode is equal to PART_nRx2N, verEdgeFlags[ (1 &lt;&lt; ( log2CUSize – 1 )) + (1 &lt;&lt; ( log2CUSize – 2 )) ][ k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8A518B" w:rsidRPr="00210652" w:rsidRDefault="008A518B" w:rsidP="008A518B">
      <w:pPr>
        <w:pStyle w:val="Heading4"/>
      </w:pPr>
      <w:r w:rsidRPr="00210652">
        <w:t>Derivation process of boundary filtering strength</w:t>
      </w:r>
      <w:bookmarkEnd w:id="8"/>
      <w:bookmarkEnd w:id="9"/>
      <w:bookmarkEnd w:id="10"/>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 xml:space="preserve">a luma location ( xC, yC ) specifying the top-left luma sample of the current coding unit relative to the top-left luma sample of the current picture, </w:t>
      </w:r>
    </w:p>
    <w:p w:rsidR="008A518B" w:rsidRPr="00210652" w:rsidRDefault="008A518B" w:rsidP="008A518B">
      <w:pPr>
        <w:tabs>
          <w:tab w:val="left" w:pos="284"/>
        </w:tabs>
        <w:ind w:left="284" w:hanging="284"/>
        <w:rPr>
          <w:lang w:eastAsia="ko-KR"/>
        </w:rPr>
      </w:pPr>
      <w:r w:rsidRPr="00210652">
        <w:t>–</w:t>
      </w:r>
      <w:r w:rsidRPr="00210652">
        <w:tab/>
        <w:t>a</w:t>
      </w:r>
      <w:r w:rsidRPr="00210652">
        <w:rPr>
          <w:lang w:eastAsia="ko-KR"/>
        </w:rPr>
        <w:t xml:space="preserve"> variable log2CUSize specifying the size of the current coding unit,</w:t>
      </w:r>
    </w:p>
    <w:p w:rsidR="008A518B" w:rsidRPr="00210652" w:rsidRDefault="008A518B" w:rsidP="008A518B">
      <w:pPr>
        <w:tabs>
          <w:tab w:val="left" w:pos="284"/>
        </w:tabs>
        <w:ind w:left="284" w:hanging="284"/>
        <w:rPr>
          <w:lang w:eastAsia="ko-KR"/>
        </w:rPr>
      </w:pPr>
      <w:r w:rsidRPr="00210652">
        <w:t>–</w:t>
      </w:r>
      <w:r w:rsidRPr="00210652">
        <w:tab/>
        <w:t>a</w:t>
      </w:r>
      <w:r w:rsidRPr="00210652">
        <w:rPr>
          <w:lang w:eastAsia="ko-KR"/>
        </w:rPr>
        <w:t xml:space="preserve"> two-dimensional arrays of size (nS)x(nS), horEdgeFlags and verEdgeFlags.</w:t>
      </w:r>
    </w:p>
    <w:p w:rsidR="008A518B" w:rsidRPr="00210652" w:rsidRDefault="008A518B" w:rsidP="008A518B">
      <w:pPr>
        <w:tabs>
          <w:tab w:val="left" w:pos="284"/>
        </w:tabs>
        <w:ind w:left="284" w:hanging="284"/>
        <w:rPr>
          <w:lang w:eastAsia="ko-KR"/>
        </w:rPr>
      </w:pPr>
      <w:r w:rsidRPr="00210652">
        <w:rPr>
          <w:lang w:eastAsia="ko-KR"/>
        </w:rPr>
        <w:t xml:space="preserve">Output of this process </w:t>
      </w:r>
      <w:del w:id="12" w:author="Qian Huang" w:date="2011-11-07T21:08:00Z">
        <w:r w:rsidRPr="00210652" w:rsidDel="000B3471">
          <w:rPr>
            <w:lang w:eastAsia="ko-KR"/>
          </w:rPr>
          <w:delText>is an array</w:delText>
        </w:r>
      </w:del>
      <w:r w:rsidRPr="00210652">
        <w:rPr>
          <w:lang w:eastAsia="ko-KR"/>
        </w:rPr>
        <w:t xml:space="preserve"> </w:t>
      </w:r>
      <w:bookmarkStart w:id="13" w:name="OLE_LINK1"/>
      <w:bookmarkStart w:id="14" w:name="OLE_LINK2"/>
      <w:ins w:id="15" w:author="Qian Huang" w:date="2011-11-07T21:08:00Z">
        <w:r w:rsidR="000B3471">
          <w:rPr>
            <w:rFonts w:eastAsiaTheme="minorEastAsia" w:hint="eastAsia"/>
            <w:lang w:eastAsia="zh-CN"/>
          </w:rPr>
          <w:t>are three arrays</w:t>
        </w:r>
        <w:bookmarkEnd w:id="13"/>
        <w:bookmarkEnd w:id="14"/>
        <w:r w:rsidR="000B3471">
          <w:rPr>
            <w:rFonts w:eastAsiaTheme="minorEastAsia" w:hint="eastAsia"/>
            <w:lang w:eastAsia="zh-CN"/>
          </w:rPr>
          <w:t xml:space="preserve"> </w:t>
        </w:r>
      </w:ins>
      <w:r w:rsidRPr="00210652">
        <w:rPr>
          <w:lang w:eastAsia="ko-KR"/>
        </w:rPr>
        <w:t>of size (2)x(nS)x(nS), bS</w:t>
      </w:r>
      <w:bookmarkStart w:id="16" w:name="OLE_LINK3"/>
      <w:bookmarkStart w:id="17" w:name="OLE_LINK4"/>
      <w:ins w:id="18" w:author="Qian Huang" w:date="2011-11-07T21:08:00Z">
        <w:r w:rsidR="000B3471">
          <w:rPr>
            <w:lang w:eastAsia="ko-KR"/>
          </w:rPr>
          <w:t>, bSCb, bSCr</w:t>
        </w:r>
      </w:ins>
      <w:bookmarkEnd w:id="16"/>
      <w:bookmarkEnd w:id="17"/>
      <w:r w:rsidRPr="00210652">
        <w:rPr>
          <w:lang w:eastAsia="ko-KR"/>
        </w:rPr>
        <w:t xml:space="preserve"> specifying the boundary filtering strength</w:t>
      </w:r>
      <w:ins w:id="19" w:author="Qian Huang" w:date="2011-11-07T21:09:00Z">
        <w:r w:rsidR="000B3471">
          <w:rPr>
            <w:rFonts w:eastAsiaTheme="minorEastAsia" w:hint="eastAsia"/>
            <w:lang w:eastAsia="zh-CN"/>
          </w:rPr>
          <w:t xml:space="preserve"> </w:t>
        </w:r>
        <w:bookmarkStart w:id="20" w:name="OLE_LINK5"/>
        <w:bookmarkStart w:id="21" w:name="OLE_LINK6"/>
        <w:r w:rsidR="005B64BD">
          <w:rPr>
            <w:lang w:eastAsia="ko-KR"/>
          </w:rPr>
          <w:t>for luma</w:t>
        </w:r>
        <w:r w:rsidR="000B3471">
          <w:rPr>
            <w:lang w:eastAsia="ko-KR"/>
          </w:rPr>
          <w:t xml:space="preserve"> and two chroma components respectively</w:t>
        </w:r>
      </w:ins>
      <w:bookmarkEnd w:id="20"/>
      <w:bookmarkEnd w:id="21"/>
      <w:r w:rsidRPr="00210652">
        <w:rPr>
          <w:lang w:eastAsia="ko-KR"/>
        </w:rPr>
        <w:t>.</w:t>
      </w:r>
    </w:p>
    <w:p w:rsidR="008A518B" w:rsidRPr="00210652" w:rsidRDefault="008A518B" w:rsidP="008A518B">
      <w:pPr>
        <w:rPr>
          <w:lang w:eastAsia="ko-KR"/>
        </w:rPr>
      </w:pPr>
      <w:r w:rsidRPr="00210652">
        <w:rPr>
          <w:lang w:eastAsia="ko-KR"/>
        </w:rPr>
        <w:t>Let ( xE</w:t>
      </w:r>
      <w:r w:rsidRPr="00210652">
        <w:rPr>
          <w:vertAlign w:val="subscript"/>
          <w:lang w:eastAsia="ko-KR"/>
        </w:rPr>
        <w:t>k</w:t>
      </w:r>
      <w:r w:rsidRPr="00210652">
        <w:rPr>
          <w:lang w:eastAsia="ko-KR"/>
        </w:rPr>
        <w:t>, yE</w:t>
      </w:r>
      <w:r w:rsidRPr="00210652">
        <w:rPr>
          <w:vertAlign w:val="subscript"/>
          <w:lang w:eastAsia="ko-KR"/>
        </w:rPr>
        <w:t>j</w:t>
      </w:r>
      <w:r w:rsidRPr="00210652">
        <w:rPr>
          <w:lang w:eastAsia="ko-KR"/>
        </w:rPr>
        <w:t> ) with k = 0..nE-1 and j = 0..nE-1 specify a set of edge sample locations where nE is set equal to ( ( 1 &lt;&lt; log2CUSize ) &gt;&gt; 2 ), xE</w:t>
      </w:r>
      <w:r w:rsidRPr="00210652">
        <w:rPr>
          <w:vertAlign w:val="subscript"/>
          <w:lang w:eastAsia="ko-KR"/>
        </w:rPr>
        <w:t>0</w:t>
      </w:r>
      <w:r w:rsidRPr="00210652">
        <w:rPr>
          <w:lang w:eastAsia="ko-KR"/>
        </w:rPr>
        <w:t> = 0, yE</w:t>
      </w:r>
      <w:r w:rsidRPr="00210652">
        <w:rPr>
          <w:vertAlign w:val="subscript"/>
          <w:lang w:eastAsia="ko-KR"/>
        </w:rPr>
        <w:t>0</w:t>
      </w:r>
      <w:r w:rsidRPr="00210652">
        <w:rPr>
          <w:lang w:eastAsia="ko-KR"/>
        </w:rPr>
        <w:t> = 0, xE</w:t>
      </w:r>
      <w:r w:rsidRPr="00210652">
        <w:rPr>
          <w:vertAlign w:val="subscript"/>
          <w:lang w:eastAsia="ko-KR"/>
        </w:rPr>
        <w:t>k+1</w:t>
      </w:r>
      <w:r w:rsidRPr="00210652">
        <w:rPr>
          <w:lang w:eastAsia="ko-KR"/>
        </w:rPr>
        <w:t> = xE</w:t>
      </w:r>
      <w:r w:rsidRPr="00210652">
        <w:rPr>
          <w:vertAlign w:val="subscript"/>
          <w:lang w:eastAsia="ko-KR"/>
        </w:rPr>
        <w:t>k</w:t>
      </w:r>
      <w:r w:rsidRPr="00210652">
        <w:rPr>
          <w:lang w:eastAsia="ko-KR"/>
        </w:rPr>
        <w:t> + 4 and yE</w:t>
      </w:r>
      <w:r w:rsidRPr="00210652">
        <w:rPr>
          <w:vertAlign w:val="subscript"/>
          <w:lang w:eastAsia="ko-KR"/>
        </w:rPr>
        <w:t>j+1</w:t>
      </w:r>
      <w:r w:rsidRPr="00210652">
        <w:rPr>
          <w:lang w:eastAsia="ko-KR"/>
        </w:rPr>
        <w:t> = yE</w:t>
      </w:r>
      <w:r w:rsidRPr="00210652">
        <w:rPr>
          <w:vertAlign w:val="subscript"/>
          <w:lang w:eastAsia="ko-KR"/>
        </w:rPr>
        <w:t>j</w:t>
      </w:r>
      <w:r w:rsidRPr="00210652">
        <w:rPr>
          <w:lang w:eastAsia="ko-KR"/>
        </w:rPr>
        <w:t> + 4.</w:t>
      </w:r>
    </w:p>
    <w:p w:rsidR="008A518B" w:rsidRPr="00210652" w:rsidRDefault="008A518B" w:rsidP="008A518B">
      <w:pPr>
        <w:tabs>
          <w:tab w:val="left" w:pos="284"/>
        </w:tabs>
        <w:ind w:left="284" w:hanging="284"/>
        <w:rPr>
          <w:lang w:eastAsia="ko-KR"/>
        </w:rPr>
      </w:pPr>
      <w:r w:rsidRPr="00210652">
        <w:rPr>
          <w:lang w:eastAsia="ko-KR"/>
        </w:rPr>
        <w:t>For ( xE</w:t>
      </w:r>
      <w:r w:rsidRPr="00210652">
        <w:rPr>
          <w:vertAlign w:val="subscript"/>
          <w:lang w:eastAsia="ko-KR"/>
        </w:rPr>
        <w:t>k</w:t>
      </w:r>
      <w:r w:rsidRPr="00210652">
        <w:rPr>
          <w:lang w:eastAsia="ko-KR"/>
        </w:rPr>
        <w:t>, yE</w:t>
      </w:r>
      <w:r w:rsidRPr="00210652">
        <w:rPr>
          <w:vertAlign w:val="subscript"/>
          <w:lang w:eastAsia="ko-KR"/>
        </w:rPr>
        <w:t>j</w:t>
      </w:r>
      <w:r w:rsidRPr="00210652">
        <w:rPr>
          <w:lang w:eastAsia="ko-KR"/>
        </w:rPr>
        <w:t> ) with k = 0..nE-1 and j = 0..nE-1, the following applies.</w:t>
      </w:r>
    </w:p>
    <w:p w:rsidR="008A518B" w:rsidRPr="00210652" w:rsidRDefault="008A518B" w:rsidP="00AC39FB">
      <w:pPr>
        <w:numPr>
          <w:ilvl w:val="0"/>
          <w:numId w:val="22"/>
        </w:numPr>
        <w:tabs>
          <w:tab w:val="clear" w:pos="794"/>
        </w:tabs>
        <w:rPr>
          <w:lang w:eastAsia="ko-KR"/>
        </w:rPr>
      </w:pPr>
      <w:r w:rsidRPr="00210652">
        <w:rPr>
          <w:lang w:eastAsia="ko-KR"/>
        </w:rPr>
        <w:t>If horEdgeFlags[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equal to 1,</w:t>
      </w:r>
    </w:p>
    <w:p w:rsidR="008A518B" w:rsidRPr="00210652" w:rsidRDefault="008A518B" w:rsidP="00AC39FB">
      <w:pPr>
        <w:numPr>
          <w:ilvl w:val="0"/>
          <w:numId w:val="23"/>
        </w:numPr>
        <w:tabs>
          <w:tab w:val="left" w:pos="400"/>
        </w:tabs>
        <w:rPr>
          <w:lang w:eastAsia="ko-KR"/>
        </w:rPr>
      </w:pPr>
      <w:r w:rsidRPr="00210652">
        <w:rPr>
          <w:lang w:eastAsia="ko-KR"/>
        </w:rPr>
        <w:t>Set sample p</w:t>
      </w:r>
      <w:r w:rsidRPr="00210652">
        <w:rPr>
          <w:vertAlign w:val="subscript"/>
          <w:lang w:eastAsia="ko-KR"/>
        </w:rPr>
        <w:t>0</w:t>
      </w:r>
      <w:r w:rsidRPr="00210652">
        <w:rPr>
          <w:lang w:eastAsia="ko-KR"/>
        </w:rPr>
        <w:t> = </w:t>
      </w:r>
      <w:r w:rsidRPr="00210652">
        <w:rPr>
          <w:highlight w:val="yellow"/>
          <w:lang w:eastAsia="ko-KR"/>
        </w:rPr>
        <w:t>recPicture</w:t>
      </w:r>
      <w:r w:rsidRPr="00210652">
        <w:rPr>
          <w:lang w:eastAsia="ko-KR"/>
        </w:rPr>
        <w:t>[ xC + xE</w:t>
      </w:r>
      <w:r w:rsidRPr="00210652">
        <w:rPr>
          <w:vertAlign w:val="subscript"/>
          <w:lang w:eastAsia="ko-KR"/>
        </w:rPr>
        <w:t>k</w:t>
      </w:r>
      <w:r w:rsidRPr="00210652">
        <w:rPr>
          <w:lang w:eastAsia="ko-KR"/>
        </w:rPr>
        <w:t> ][ yC + yE</w:t>
      </w:r>
      <w:r w:rsidRPr="00210652">
        <w:rPr>
          <w:vertAlign w:val="subscript"/>
          <w:lang w:eastAsia="ko-KR"/>
        </w:rPr>
        <w:t>j</w:t>
      </w:r>
      <w:r w:rsidRPr="00210652">
        <w:rPr>
          <w:lang w:eastAsia="ko-KR"/>
        </w:rPr>
        <w:t> – 1 ] and q</w:t>
      </w:r>
      <w:r w:rsidRPr="00210652">
        <w:rPr>
          <w:vertAlign w:val="subscript"/>
          <w:lang w:eastAsia="ko-KR"/>
        </w:rPr>
        <w:t>0</w:t>
      </w:r>
      <w:r w:rsidRPr="00210652">
        <w:rPr>
          <w:lang w:eastAsia="ko-KR"/>
        </w:rPr>
        <w:t> = recPicture[ xC + xE</w:t>
      </w:r>
      <w:r w:rsidRPr="00210652">
        <w:rPr>
          <w:vertAlign w:val="subscript"/>
          <w:lang w:eastAsia="ko-KR"/>
        </w:rPr>
        <w:t>k</w:t>
      </w:r>
      <w:r w:rsidRPr="00210652">
        <w:rPr>
          <w:lang w:eastAsia="ko-KR"/>
        </w:rPr>
        <w:t> ][ yC + yE</w:t>
      </w:r>
      <w:r w:rsidRPr="00210652">
        <w:rPr>
          <w:vertAlign w:val="subscript"/>
          <w:lang w:eastAsia="ko-KR"/>
        </w:rPr>
        <w:t>j</w:t>
      </w:r>
      <w:r w:rsidRPr="00210652">
        <w:rPr>
          <w:lang w:eastAsia="ko-KR"/>
        </w:rPr>
        <w:t> ].</w:t>
      </w:r>
    </w:p>
    <w:p w:rsidR="008A518B" w:rsidRPr="00210652" w:rsidRDefault="008A518B" w:rsidP="00AC39FB">
      <w:pPr>
        <w:numPr>
          <w:ilvl w:val="0"/>
          <w:numId w:val="23"/>
        </w:numPr>
        <w:tabs>
          <w:tab w:val="left" w:pos="400"/>
        </w:tabs>
        <w:rPr>
          <w:lang w:eastAsia="ko-KR"/>
        </w:rPr>
      </w:pPr>
      <w:r w:rsidRPr="00210652">
        <w:rPr>
          <w:lang w:eastAsia="ko-KR"/>
        </w:rPr>
        <w:t>The variable filterDir is set equal to 1.</w:t>
      </w:r>
    </w:p>
    <w:p w:rsidR="008A518B" w:rsidRPr="00210652" w:rsidRDefault="008A518B" w:rsidP="00AC39FB">
      <w:pPr>
        <w:numPr>
          <w:ilvl w:val="0"/>
          <w:numId w:val="22"/>
        </w:numPr>
        <w:tabs>
          <w:tab w:val="clear" w:pos="794"/>
        </w:tabs>
        <w:rPr>
          <w:lang w:eastAsia="ko-KR"/>
        </w:rPr>
      </w:pPr>
      <w:r w:rsidRPr="00210652">
        <w:rPr>
          <w:lang w:eastAsia="ko-KR"/>
        </w:rPr>
        <w:t>Otherwise, if verEdgeFlags[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equal to 1,</w:t>
      </w:r>
    </w:p>
    <w:p w:rsidR="008A518B" w:rsidRPr="00210652" w:rsidRDefault="008A518B" w:rsidP="00AC39FB">
      <w:pPr>
        <w:numPr>
          <w:ilvl w:val="0"/>
          <w:numId w:val="23"/>
        </w:numPr>
        <w:tabs>
          <w:tab w:val="left" w:pos="400"/>
        </w:tabs>
        <w:rPr>
          <w:lang w:eastAsia="ko-KR"/>
        </w:rPr>
      </w:pPr>
      <w:r w:rsidRPr="00210652">
        <w:rPr>
          <w:lang w:eastAsia="ko-KR"/>
        </w:rPr>
        <w:t>Set sample p</w:t>
      </w:r>
      <w:r w:rsidRPr="00210652">
        <w:rPr>
          <w:vertAlign w:val="subscript"/>
          <w:lang w:eastAsia="ko-KR"/>
        </w:rPr>
        <w:t>0</w:t>
      </w:r>
      <w:r w:rsidRPr="00210652">
        <w:rPr>
          <w:lang w:eastAsia="ko-KR"/>
        </w:rPr>
        <w:t> = </w:t>
      </w:r>
      <w:r w:rsidRPr="00210652">
        <w:rPr>
          <w:highlight w:val="yellow"/>
          <w:lang w:eastAsia="ko-KR"/>
        </w:rPr>
        <w:t>recPicture</w:t>
      </w:r>
      <w:r w:rsidRPr="00210652">
        <w:rPr>
          <w:lang w:eastAsia="ko-KR"/>
        </w:rPr>
        <w:t>[ xC + xE</w:t>
      </w:r>
      <w:r w:rsidRPr="00210652">
        <w:rPr>
          <w:vertAlign w:val="subscript"/>
          <w:lang w:eastAsia="ko-KR"/>
        </w:rPr>
        <w:t>k</w:t>
      </w:r>
      <w:r w:rsidRPr="00210652">
        <w:rPr>
          <w:lang w:eastAsia="ko-KR"/>
        </w:rPr>
        <w:t> – 1 ][ yC + yE</w:t>
      </w:r>
      <w:r w:rsidRPr="00210652">
        <w:rPr>
          <w:vertAlign w:val="subscript"/>
          <w:lang w:eastAsia="ko-KR"/>
        </w:rPr>
        <w:t>j</w:t>
      </w:r>
      <w:r w:rsidRPr="00210652">
        <w:rPr>
          <w:lang w:eastAsia="ko-KR"/>
        </w:rPr>
        <w:t> ] and q</w:t>
      </w:r>
      <w:r w:rsidRPr="00210652">
        <w:rPr>
          <w:vertAlign w:val="subscript"/>
          <w:lang w:eastAsia="ko-KR"/>
        </w:rPr>
        <w:t>0</w:t>
      </w:r>
      <w:r w:rsidRPr="00210652">
        <w:rPr>
          <w:lang w:eastAsia="ko-KR"/>
        </w:rPr>
        <w:t> = recPicture[ xC + xE</w:t>
      </w:r>
      <w:r w:rsidRPr="00210652">
        <w:rPr>
          <w:vertAlign w:val="subscript"/>
          <w:lang w:eastAsia="ko-KR"/>
        </w:rPr>
        <w:t>k</w:t>
      </w:r>
      <w:r w:rsidRPr="00210652">
        <w:rPr>
          <w:lang w:eastAsia="ko-KR"/>
        </w:rPr>
        <w:t> ][ yC + yE</w:t>
      </w:r>
      <w:r w:rsidRPr="00210652">
        <w:rPr>
          <w:vertAlign w:val="subscript"/>
          <w:lang w:eastAsia="ko-KR"/>
        </w:rPr>
        <w:t>j</w:t>
      </w:r>
      <w:r w:rsidRPr="00210652">
        <w:rPr>
          <w:lang w:eastAsia="ko-KR"/>
        </w:rPr>
        <w:t> ].</w:t>
      </w:r>
    </w:p>
    <w:p w:rsidR="008A518B" w:rsidRPr="00210652" w:rsidRDefault="008A518B" w:rsidP="00AC39FB">
      <w:pPr>
        <w:numPr>
          <w:ilvl w:val="0"/>
          <w:numId w:val="23"/>
        </w:numPr>
        <w:tabs>
          <w:tab w:val="left" w:pos="400"/>
        </w:tabs>
        <w:rPr>
          <w:lang w:eastAsia="ko-KR"/>
        </w:rPr>
      </w:pPr>
      <w:r w:rsidRPr="00210652">
        <w:rPr>
          <w:lang w:eastAsia="ko-KR"/>
        </w:rPr>
        <w:t>The variable filterDir is set equal to 0.</w:t>
      </w:r>
    </w:p>
    <w:p w:rsidR="008A518B" w:rsidRPr="00210652" w:rsidRDefault="008A518B" w:rsidP="00AC39FB">
      <w:pPr>
        <w:numPr>
          <w:ilvl w:val="0"/>
          <w:numId w:val="22"/>
        </w:numPr>
        <w:tabs>
          <w:tab w:val="clear" w:pos="794"/>
        </w:tabs>
        <w:rPr>
          <w:lang w:eastAsia="ko-KR"/>
        </w:rPr>
      </w:pPr>
      <w:r w:rsidRPr="00210652">
        <w:rPr>
          <w:lang w:eastAsia="ko-KR"/>
        </w:rPr>
        <w:t>Depending on the value of filterDir, the variable bS[ filterDir ][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derived as follows.</w:t>
      </w:r>
    </w:p>
    <w:p w:rsidR="008A518B" w:rsidRPr="00210652" w:rsidRDefault="008A518B" w:rsidP="00AC39FB">
      <w:pPr>
        <w:numPr>
          <w:ilvl w:val="0"/>
          <w:numId w:val="23"/>
        </w:numPr>
        <w:tabs>
          <w:tab w:val="left" w:pos="400"/>
        </w:tabs>
        <w:rPr>
          <w:lang w:eastAsia="ko-KR"/>
        </w:rPr>
      </w:pPr>
      <w:r w:rsidRPr="00210652">
        <w:rPr>
          <w:lang w:eastAsia="ko-KR"/>
        </w:rPr>
        <w:t>If the block edge is also a coding unit edge and the following condition is true, the variable bS[ 0 ][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set equal to 4.</w:t>
      </w:r>
    </w:p>
    <w:p w:rsidR="008A518B" w:rsidRPr="00210652" w:rsidRDefault="008A518B" w:rsidP="00AC39FB">
      <w:pPr>
        <w:numPr>
          <w:ilvl w:val="0"/>
          <w:numId w:val="24"/>
        </w:numPr>
        <w:tabs>
          <w:tab w:val="clear" w:pos="794"/>
          <w:tab w:val="left" w:pos="400"/>
        </w:tabs>
        <w:rPr>
          <w:lang w:eastAsia="ko-KR"/>
        </w:rPr>
      </w:pPr>
      <w:r w:rsidRPr="00210652">
        <w:rPr>
          <w:lang w:eastAsia="ko-KR"/>
        </w:rPr>
        <w:t>The sample p</w:t>
      </w:r>
      <w:r w:rsidRPr="00210652">
        <w:rPr>
          <w:vertAlign w:val="subscript"/>
          <w:lang w:eastAsia="ko-KR"/>
        </w:rPr>
        <w:t>0</w:t>
      </w:r>
      <w:r w:rsidRPr="00210652">
        <w:rPr>
          <w:lang w:eastAsia="ko-KR"/>
        </w:rPr>
        <w:t xml:space="preserve"> or q</w:t>
      </w:r>
      <w:r w:rsidRPr="00210652">
        <w:rPr>
          <w:vertAlign w:val="subscript"/>
          <w:lang w:eastAsia="ko-KR"/>
        </w:rPr>
        <w:t>0</w:t>
      </w:r>
      <w:r w:rsidRPr="00210652">
        <w:rPr>
          <w:lang w:eastAsia="ko-KR"/>
        </w:rPr>
        <w:t xml:space="preserve"> is in a coding unit coded with intra prediction mode</w:t>
      </w:r>
    </w:p>
    <w:p w:rsidR="008A518B" w:rsidRPr="00210652" w:rsidRDefault="008A518B" w:rsidP="00AC39FB">
      <w:pPr>
        <w:numPr>
          <w:ilvl w:val="0"/>
          <w:numId w:val="23"/>
        </w:numPr>
        <w:tabs>
          <w:tab w:val="left" w:pos="400"/>
        </w:tabs>
        <w:rPr>
          <w:lang w:eastAsia="ko-KR"/>
        </w:rPr>
      </w:pPr>
      <w:r w:rsidRPr="00210652">
        <w:rPr>
          <w:lang w:eastAsia="ko-KR"/>
        </w:rPr>
        <w:t>Otherwise, if the following condition is true, the variable bS[ filterDir ][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set equal to 3.</w:t>
      </w:r>
    </w:p>
    <w:p w:rsidR="008A518B" w:rsidRPr="00210652" w:rsidRDefault="008A518B" w:rsidP="00AC39FB">
      <w:pPr>
        <w:numPr>
          <w:ilvl w:val="0"/>
          <w:numId w:val="24"/>
        </w:numPr>
        <w:tabs>
          <w:tab w:val="clear" w:pos="794"/>
          <w:tab w:val="left" w:pos="400"/>
        </w:tabs>
        <w:rPr>
          <w:lang w:eastAsia="ko-KR"/>
        </w:rPr>
      </w:pPr>
      <w:r w:rsidRPr="00210652">
        <w:rPr>
          <w:lang w:eastAsia="ko-KR"/>
        </w:rPr>
        <w:t>The sample p</w:t>
      </w:r>
      <w:r w:rsidRPr="00210652">
        <w:rPr>
          <w:vertAlign w:val="subscript"/>
          <w:lang w:eastAsia="ko-KR"/>
        </w:rPr>
        <w:t>0</w:t>
      </w:r>
      <w:r w:rsidRPr="00210652">
        <w:rPr>
          <w:lang w:eastAsia="ko-KR"/>
        </w:rPr>
        <w:t xml:space="preserve"> or q</w:t>
      </w:r>
      <w:r w:rsidRPr="00210652">
        <w:rPr>
          <w:vertAlign w:val="subscript"/>
          <w:lang w:eastAsia="ko-KR"/>
        </w:rPr>
        <w:t>0</w:t>
      </w:r>
      <w:r w:rsidRPr="00210652">
        <w:rPr>
          <w:lang w:eastAsia="ko-KR"/>
        </w:rPr>
        <w:t xml:space="preserve"> is in a coding unit coded with intra prediction mode</w:t>
      </w:r>
    </w:p>
    <w:p w:rsidR="008A518B" w:rsidRPr="00210652" w:rsidRDefault="008A518B" w:rsidP="00AC39FB">
      <w:pPr>
        <w:numPr>
          <w:ilvl w:val="0"/>
          <w:numId w:val="23"/>
        </w:numPr>
        <w:tabs>
          <w:tab w:val="left" w:pos="400"/>
        </w:tabs>
        <w:rPr>
          <w:lang w:eastAsia="ko-KR"/>
        </w:rPr>
      </w:pPr>
      <w:r w:rsidRPr="00210652">
        <w:rPr>
          <w:lang w:eastAsia="ko-KR"/>
        </w:rPr>
        <w:t>Otherwise, if the block edge is also a transform unit edge and the following condition is true, the variable bS[ filterDir ][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set equal to 2.</w:t>
      </w:r>
    </w:p>
    <w:p w:rsidR="008A518B" w:rsidRPr="00210652" w:rsidRDefault="008A518B" w:rsidP="00AC39FB">
      <w:pPr>
        <w:numPr>
          <w:ilvl w:val="0"/>
          <w:numId w:val="24"/>
        </w:numPr>
        <w:tabs>
          <w:tab w:val="clear" w:pos="794"/>
          <w:tab w:val="left" w:pos="400"/>
        </w:tabs>
        <w:rPr>
          <w:lang w:eastAsia="ko-KR"/>
        </w:rPr>
      </w:pPr>
      <w:r w:rsidRPr="00210652">
        <w:rPr>
          <w:lang w:eastAsia="ko-KR"/>
        </w:rPr>
        <w:lastRenderedPageBreak/>
        <w:t>The sample p</w:t>
      </w:r>
      <w:r w:rsidRPr="00210652">
        <w:rPr>
          <w:vertAlign w:val="subscript"/>
          <w:lang w:eastAsia="ko-KR"/>
        </w:rPr>
        <w:t>0</w:t>
      </w:r>
      <w:r w:rsidRPr="00210652">
        <w:rPr>
          <w:lang w:eastAsia="ko-KR"/>
        </w:rPr>
        <w:t xml:space="preserve"> or q</w:t>
      </w:r>
      <w:r w:rsidRPr="00210652">
        <w:rPr>
          <w:vertAlign w:val="subscript"/>
          <w:lang w:eastAsia="ko-KR"/>
        </w:rPr>
        <w:t>0</w:t>
      </w:r>
      <w:r w:rsidRPr="00210652">
        <w:rPr>
          <w:lang w:eastAsia="ko-KR"/>
        </w:rPr>
        <w:t xml:space="preserve"> is in a transform unit which contains non-zero transform coefficient level.</w:t>
      </w:r>
    </w:p>
    <w:p w:rsidR="008A518B" w:rsidRPr="00210652" w:rsidRDefault="008A518B" w:rsidP="00AC39FB">
      <w:pPr>
        <w:numPr>
          <w:ilvl w:val="0"/>
          <w:numId w:val="23"/>
        </w:numPr>
        <w:tabs>
          <w:tab w:val="left" w:pos="400"/>
        </w:tabs>
        <w:rPr>
          <w:lang w:eastAsia="ko-KR"/>
        </w:rPr>
      </w:pPr>
      <w:r w:rsidRPr="00210652">
        <w:rPr>
          <w:lang w:eastAsia="ko-KR"/>
        </w:rPr>
        <w:t>Otherwise, if any of the following conditions are true, the variable bS[ filterDir ][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set equal to 1.</w:t>
      </w:r>
    </w:p>
    <w:p w:rsidR="008A518B" w:rsidRPr="00210652" w:rsidRDefault="008A518B" w:rsidP="00AC39FB">
      <w:pPr>
        <w:numPr>
          <w:ilvl w:val="0"/>
          <w:numId w:val="24"/>
        </w:numPr>
        <w:tabs>
          <w:tab w:val="clear" w:pos="794"/>
          <w:tab w:val="left" w:pos="400"/>
        </w:tabs>
        <w:rPr>
          <w:lang w:eastAsia="ko-KR"/>
        </w:rPr>
      </w:pPr>
      <w:r w:rsidRPr="00210652">
        <w:rPr>
          <w:lang w:eastAsia="ko-KR"/>
        </w:rPr>
        <w:t>The prediction unit containing sample p</w:t>
      </w:r>
      <w:r w:rsidRPr="00210652">
        <w:rPr>
          <w:vertAlign w:val="subscript"/>
          <w:lang w:eastAsia="ko-KR"/>
        </w:rPr>
        <w:t>0</w:t>
      </w:r>
      <w:r w:rsidRPr="00210652">
        <w:rPr>
          <w:lang w:eastAsia="ko-KR"/>
        </w:rPr>
        <w:t xml:space="preserve"> has different reference pictures or a different number of motion vectors with the prediction unit containing the sample q</w:t>
      </w:r>
      <w:r w:rsidRPr="00210652">
        <w:rPr>
          <w:vertAlign w:val="subscript"/>
          <w:lang w:eastAsia="ko-KR"/>
        </w:rPr>
        <w:t>0</w:t>
      </w:r>
      <w:r w:rsidRPr="00210652">
        <w:rPr>
          <w:lang w:eastAsia="ko-KR"/>
        </w:rPr>
        <w:t>.</w:t>
      </w:r>
    </w:p>
    <w:p w:rsidR="008A518B" w:rsidRPr="00210652" w:rsidRDefault="008A518B" w:rsidP="008A518B">
      <w:pPr>
        <w:pStyle w:val="Note2"/>
        <w:ind w:left="1134"/>
        <w:rPr>
          <w:lang w:eastAsia="ko-KR"/>
        </w:rPr>
      </w:pPr>
      <w:r w:rsidRPr="00210652">
        <w:t xml:space="preserve">NOTE – </w:t>
      </w:r>
      <w:r w:rsidRPr="00210652">
        <w:rPr>
          <w:lang w:eastAsia="ko-KR"/>
        </w:rPr>
        <w:t>The determination of whether the reference pictures used for the two prediction are the same or different is based on which pictures are referenced, without regard to whether a prediction is formed using an index into list 0 or an index into list 1, and also without regard to whether or not the index position within a reference picture list is different or not.</w:t>
      </w:r>
    </w:p>
    <w:p w:rsidR="008A518B" w:rsidRPr="00210652" w:rsidRDefault="008A518B" w:rsidP="00AC39FB">
      <w:pPr>
        <w:numPr>
          <w:ilvl w:val="0"/>
          <w:numId w:val="24"/>
        </w:numPr>
        <w:tabs>
          <w:tab w:val="clear" w:pos="794"/>
          <w:tab w:val="left" w:pos="400"/>
        </w:tabs>
        <w:rPr>
          <w:lang w:eastAsia="ko-KR"/>
        </w:rPr>
      </w:pPr>
      <w:r w:rsidRPr="00210652">
        <w:rPr>
          <w:lang w:eastAsia="ko-KR"/>
        </w:rPr>
        <w:t>One motion vector is used to predict the prediction unit containing sample p</w:t>
      </w:r>
      <w:r w:rsidRPr="00210652">
        <w:rPr>
          <w:vertAlign w:val="subscript"/>
          <w:lang w:eastAsia="ko-KR"/>
        </w:rPr>
        <w:t>0</w:t>
      </w:r>
      <w:r w:rsidRPr="00210652">
        <w:rPr>
          <w:lang w:eastAsia="ko-KR"/>
        </w:rPr>
        <w:t>, one motion vector is used to predict the prediction unit containing sample q</w:t>
      </w:r>
      <w:r w:rsidRPr="00210652">
        <w:rPr>
          <w:vertAlign w:val="subscript"/>
          <w:lang w:eastAsia="ko-KR"/>
        </w:rPr>
        <w:t>0</w:t>
      </w:r>
      <w:r w:rsidRPr="00210652">
        <w:rPr>
          <w:lang w:eastAsia="ko-KR"/>
        </w:rPr>
        <w:t>, and the absolute difference between the horizontal or vertical component of the motion vector used is greater than or equal to 4 in units of quarter luma samples.</w:t>
      </w:r>
    </w:p>
    <w:p w:rsidR="008A518B" w:rsidRPr="00210652" w:rsidRDefault="008A518B" w:rsidP="00AC39FB">
      <w:pPr>
        <w:numPr>
          <w:ilvl w:val="0"/>
          <w:numId w:val="24"/>
        </w:numPr>
        <w:tabs>
          <w:tab w:val="clear" w:pos="794"/>
          <w:tab w:val="left" w:pos="400"/>
        </w:tabs>
        <w:rPr>
          <w:lang w:eastAsia="ko-KR"/>
        </w:rPr>
      </w:pPr>
      <w:r w:rsidRPr="00210652">
        <w:rPr>
          <w:lang w:eastAsia="ko-KR"/>
        </w:rPr>
        <w:t>[Ed.: (WJ) needs to be checked again whether this condition covers all 2-motion cases] Two motion vectors are used to predict the prediction unit containing sample p</w:t>
      </w:r>
      <w:r w:rsidRPr="00210652">
        <w:rPr>
          <w:vertAlign w:val="subscript"/>
          <w:lang w:eastAsia="ko-KR"/>
        </w:rPr>
        <w:t>0</w:t>
      </w:r>
      <w:r w:rsidRPr="00210652">
        <w:rPr>
          <w:lang w:eastAsia="ko-KR"/>
        </w:rPr>
        <w:t>, two motion vectors are used to predict the prediction unit containing sample q</w:t>
      </w:r>
      <w:r w:rsidRPr="00210652">
        <w:rPr>
          <w:vertAlign w:val="subscript"/>
          <w:lang w:eastAsia="ko-KR"/>
        </w:rPr>
        <w:t>0</w:t>
      </w:r>
      <w:r w:rsidRPr="00210652">
        <w:rPr>
          <w:lang w:eastAsia="ko-KR"/>
        </w:rPr>
        <w:t>, and at least one of the motion vector pairs corresponding the same reference pictures and the different boundary samples p</w:t>
      </w:r>
      <w:r w:rsidRPr="00210652">
        <w:rPr>
          <w:vertAlign w:val="subscript"/>
          <w:lang w:eastAsia="ko-KR"/>
        </w:rPr>
        <w:t>0</w:t>
      </w:r>
      <w:r w:rsidRPr="00210652">
        <w:rPr>
          <w:lang w:eastAsia="ko-KR"/>
        </w:rPr>
        <w:t xml:space="preserve"> and q</w:t>
      </w:r>
      <w:r w:rsidRPr="00210652">
        <w:rPr>
          <w:vertAlign w:val="subscript"/>
          <w:lang w:eastAsia="ko-KR"/>
        </w:rPr>
        <w:t>0</w:t>
      </w:r>
      <w:r w:rsidRPr="00210652">
        <w:rPr>
          <w:lang w:eastAsia="ko-KR"/>
        </w:rPr>
        <w:t xml:space="preserve"> satisfies the following condition:</w:t>
      </w:r>
    </w:p>
    <w:p w:rsidR="008A518B" w:rsidRPr="00210652" w:rsidRDefault="008A518B" w:rsidP="00AC39FB">
      <w:pPr>
        <w:numPr>
          <w:ilvl w:val="0"/>
          <w:numId w:val="25"/>
        </w:numPr>
        <w:tabs>
          <w:tab w:val="clear" w:pos="794"/>
          <w:tab w:val="left" w:pos="400"/>
        </w:tabs>
        <w:rPr>
          <w:lang w:eastAsia="ko-KR"/>
        </w:rPr>
      </w:pPr>
      <w:r w:rsidRPr="00210652">
        <w:rPr>
          <w:lang w:eastAsia="ko-KR"/>
        </w:rPr>
        <w:t>The absolute difference between the horizontal or vertical component of a motion vector used in the prediction of the two prediction units is greater than or equal to 4 in units of quarter luma samples.</w:t>
      </w:r>
    </w:p>
    <w:p w:rsidR="008A518B" w:rsidRPr="00210652" w:rsidRDefault="008A518B" w:rsidP="00AC39FB">
      <w:pPr>
        <w:numPr>
          <w:ilvl w:val="0"/>
          <w:numId w:val="23"/>
        </w:numPr>
        <w:tabs>
          <w:tab w:val="left" w:pos="400"/>
        </w:tabs>
        <w:rPr>
          <w:lang w:eastAsia="ko-KR"/>
        </w:rPr>
      </w:pPr>
      <w:r w:rsidRPr="00210652">
        <w:rPr>
          <w:lang w:eastAsia="ko-KR"/>
        </w:rPr>
        <w:t>Otherwise, the variable bS[ filterDir ][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set equal to 0.</w:t>
      </w:r>
    </w:p>
    <w:p w:rsidR="000B3471" w:rsidRDefault="000B3471" w:rsidP="000B3471">
      <w:pPr>
        <w:numPr>
          <w:ilvl w:val="0"/>
          <w:numId w:val="22"/>
        </w:numPr>
        <w:tabs>
          <w:tab w:val="clear" w:pos="794"/>
        </w:tabs>
        <w:rPr>
          <w:ins w:id="22" w:author="Qian Huang" w:date="2011-11-07T21:10:00Z"/>
          <w:lang w:eastAsia="ko-KR"/>
        </w:rPr>
      </w:pPr>
      <w:bookmarkStart w:id="23" w:name="_Toc282087407"/>
      <w:bookmarkStart w:id="24" w:name="_Ref280383764"/>
      <w:bookmarkStart w:id="25" w:name="_Toc287363841"/>
      <w:bookmarkStart w:id="26" w:name="_Toc293649247"/>
      <w:bookmarkStart w:id="27" w:name="OLE_LINK7"/>
      <w:bookmarkStart w:id="28" w:name="OLE_LINK8"/>
      <w:bookmarkEnd w:id="23"/>
      <w:ins w:id="29" w:author="Qian Huang" w:date="2011-11-07T21:10:00Z">
        <w:r>
          <w:rPr>
            <w:rFonts w:hint="eastAsia"/>
            <w:lang w:eastAsia="ko-KR"/>
          </w:rPr>
          <w:t>Depending on the value of filterDir, the variable</w:t>
        </w:r>
        <w:r>
          <w:rPr>
            <w:lang w:eastAsia="ko-KR"/>
          </w:rPr>
          <w:t>s</w:t>
        </w:r>
        <w:r>
          <w:rPr>
            <w:rFonts w:hint="eastAsia"/>
            <w:lang w:eastAsia="ko-KR"/>
          </w:rPr>
          <w:t xml:space="preserve"> bS</w:t>
        </w:r>
        <w:r>
          <w:rPr>
            <w:lang w:eastAsia="ko-KR"/>
          </w:rPr>
          <w:t>Cb</w:t>
        </w:r>
        <w:r>
          <w:rPr>
            <w:rFonts w:hint="eastAsia"/>
            <w:lang w:eastAsia="ko-KR"/>
          </w:rPr>
          <w:t>[ filterDir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w:t>
        </w:r>
        <w:r>
          <w:rPr>
            <w:lang w:eastAsia="ko-KR"/>
          </w:rPr>
          <w:t xml:space="preserve"> and </w:t>
        </w:r>
        <w:r>
          <w:rPr>
            <w:rFonts w:hint="eastAsia"/>
            <w:lang w:eastAsia="ko-KR"/>
          </w:rPr>
          <w:t>bS</w:t>
        </w:r>
        <w:r>
          <w:rPr>
            <w:lang w:eastAsia="ko-KR"/>
          </w:rPr>
          <w:t>Cr</w:t>
        </w:r>
        <w:r>
          <w:rPr>
            <w:rFonts w:hint="eastAsia"/>
            <w:lang w:eastAsia="ko-KR"/>
          </w:rPr>
          <w:t>[ filterDir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w:t>
        </w:r>
        <w:r>
          <w:rPr>
            <w:lang w:eastAsia="ko-KR"/>
          </w:rPr>
          <w:t xml:space="preserve"> are</w:t>
        </w:r>
        <w:r>
          <w:rPr>
            <w:rFonts w:hint="eastAsia"/>
            <w:lang w:eastAsia="ko-KR"/>
          </w:rPr>
          <w:t xml:space="preserve"> derived as follows.</w:t>
        </w:r>
      </w:ins>
    </w:p>
    <w:p w:rsidR="000B3471" w:rsidRDefault="000B3471" w:rsidP="000B3471">
      <w:pPr>
        <w:numPr>
          <w:ilvl w:val="0"/>
          <w:numId w:val="23"/>
        </w:numPr>
        <w:tabs>
          <w:tab w:val="left" w:pos="400"/>
        </w:tabs>
        <w:rPr>
          <w:ins w:id="30" w:author="Qian Huang" w:date="2011-11-07T21:10:00Z"/>
          <w:lang w:eastAsia="ko-KR"/>
        </w:rPr>
      </w:pPr>
      <w:ins w:id="31" w:author="Qian Huang" w:date="2011-11-07T21:10:00Z">
        <w:r w:rsidRPr="002B55D0">
          <w:rPr>
            <w:lang w:eastAsia="ko-KR"/>
          </w:rPr>
          <w:t xml:space="preserve">If </w:t>
        </w:r>
        <w:r>
          <w:rPr>
            <w:rFonts w:hint="eastAsia"/>
            <w:lang w:eastAsia="ko-KR"/>
          </w:rPr>
          <w:t>the block edge is also a coding unit edge and the following condition is true, the variable</w:t>
        </w:r>
        <w:r>
          <w:rPr>
            <w:lang w:eastAsia="ko-KR"/>
          </w:rPr>
          <w:t xml:space="preserve">s </w:t>
        </w:r>
        <w:r>
          <w:rPr>
            <w:rFonts w:hint="eastAsia"/>
            <w:lang w:eastAsia="ko-KR"/>
          </w:rPr>
          <w:t>bS</w:t>
        </w:r>
        <w:r>
          <w:rPr>
            <w:lang w:eastAsia="ko-KR"/>
          </w:rPr>
          <w:t>Cb</w:t>
        </w:r>
        <w:r>
          <w:rPr>
            <w:rFonts w:hint="eastAsia"/>
            <w:lang w:eastAsia="ko-KR"/>
          </w:rPr>
          <w:t>[ 0 ][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xml:space="preserve"> ] </w:t>
        </w:r>
        <w:r>
          <w:rPr>
            <w:lang w:eastAsia="ko-KR"/>
          </w:rPr>
          <w:t xml:space="preserve">and </w:t>
        </w:r>
        <w:r>
          <w:rPr>
            <w:rFonts w:hint="eastAsia"/>
            <w:lang w:eastAsia="ko-KR"/>
          </w:rPr>
          <w:t>bS</w:t>
        </w:r>
        <w:r>
          <w:rPr>
            <w:lang w:eastAsia="ko-KR"/>
          </w:rPr>
          <w:t>Cr</w:t>
        </w:r>
        <w:r>
          <w:rPr>
            <w:rFonts w:hint="eastAsia"/>
            <w:lang w:eastAsia="ko-KR"/>
          </w:rPr>
          <w:t>[ filterDir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w:t>
        </w:r>
        <w:r>
          <w:rPr>
            <w:lang w:eastAsia="ko-KR"/>
          </w:rPr>
          <w:t xml:space="preserve"> are</w:t>
        </w:r>
        <w:r>
          <w:rPr>
            <w:rFonts w:hint="eastAsia"/>
            <w:lang w:eastAsia="ko-KR"/>
          </w:rPr>
          <w:t xml:space="preserve"> set equal to 4.</w:t>
        </w:r>
      </w:ins>
    </w:p>
    <w:p w:rsidR="000B3471" w:rsidRDefault="000B3471" w:rsidP="000B3471">
      <w:pPr>
        <w:numPr>
          <w:ilvl w:val="0"/>
          <w:numId w:val="24"/>
        </w:numPr>
        <w:tabs>
          <w:tab w:val="clear" w:pos="794"/>
          <w:tab w:val="left" w:pos="400"/>
        </w:tabs>
        <w:rPr>
          <w:ins w:id="32" w:author="Qian Huang" w:date="2011-11-07T21:10:00Z"/>
          <w:lang w:eastAsia="ko-KR"/>
        </w:rPr>
      </w:pPr>
      <w:ins w:id="33" w:author="Qian Huang" w:date="2011-11-07T21:10:00Z">
        <w:r>
          <w:rPr>
            <w:rFonts w:hint="eastAsia"/>
            <w:lang w:eastAsia="ko-KR"/>
          </w:rPr>
          <w:t>The sample p</w:t>
        </w:r>
        <w:r w:rsidRPr="00F77E1A">
          <w:rPr>
            <w:rFonts w:hint="eastAsia"/>
            <w:vertAlign w:val="subscript"/>
            <w:lang w:eastAsia="ko-KR"/>
          </w:rPr>
          <w:t>0</w:t>
        </w:r>
        <w:r>
          <w:rPr>
            <w:rFonts w:hint="eastAsia"/>
            <w:lang w:eastAsia="ko-KR"/>
          </w:rPr>
          <w:t xml:space="preserve"> or q</w:t>
        </w:r>
        <w:r w:rsidRPr="00F77E1A">
          <w:rPr>
            <w:rFonts w:hint="eastAsia"/>
            <w:vertAlign w:val="subscript"/>
            <w:lang w:eastAsia="ko-KR"/>
          </w:rPr>
          <w:t>0</w:t>
        </w:r>
        <w:r>
          <w:rPr>
            <w:rFonts w:hint="eastAsia"/>
            <w:lang w:eastAsia="ko-KR"/>
          </w:rPr>
          <w:t xml:space="preserve"> is in a coding unit coded with intra prediction mode</w:t>
        </w:r>
      </w:ins>
    </w:p>
    <w:p w:rsidR="000B3471" w:rsidRDefault="000B3471" w:rsidP="000B3471">
      <w:pPr>
        <w:numPr>
          <w:ilvl w:val="0"/>
          <w:numId w:val="23"/>
        </w:numPr>
        <w:tabs>
          <w:tab w:val="left" w:pos="400"/>
        </w:tabs>
        <w:rPr>
          <w:ins w:id="34" w:author="Qian Huang" w:date="2011-11-07T21:10:00Z"/>
          <w:lang w:eastAsia="ko-KR"/>
        </w:rPr>
      </w:pPr>
      <w:ins w:id="35" w:author="Qian Huang" w:date="2011-11-07T21:10:00Z">
        <w:r>
          <w:rPr>
            <w:rFonts w:hint="eastAsia"/>
            <w:lang w:eastAsia="ko-KR"/>
          </w:rPr>
          <w:t>Otherwise, if the following condition is true, the variable</w:t>
        </w:r>
        <w:r>
          <w:rPr>
            <w:lang w:eastAsia="ko-KR"/>
          </w:rPr>
          <w:t xml:space="preserve">s </w:t>
        </w:r>
        <w:r>
          <w:rPr>
            <w:rFonts w:hint="eastAsia"/>
            <w:lang w:eastAsia="ko-KR"/>
          </w:rPr>
          <w:t>bS</w:t>
        </w:r>
        <w:r>
          <w:rPr>
            <w:lang w:eastAsia="ko-KR"/>
          </w:rPr>
          <w:t>Cb</w:t>
        </w:r>
        <w:r>
          <w:rPr>
            <w:rFonts w:hint="eastAsia"/>
            <w:lang w:eastAsia="ko-KR"/>
          </w:rPr>
          <w:t>[ 0 ][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xml:space="preserve"> ] </w:t>
        </w:r>
        <w:r>
          <w:rPr>
            <w:lang w:eastAsia="ko-KR"/>
          </w:rPr>
          <w:t xml:space="preserve">and </w:t>
        </w:r>
        <w:r>
          <w:rPr>
            <w:rFonts w:hint="eastAsia"/>
            <w:lang w:eastAsia="ko-KR"/>
          </w:rPr>
          <w:t>bS</w:t>
        </w:r>
        <w:r>
          <w:rPr>
            <w:lang w:eastAsia="ko-KR"/>
          </w:rPr>
          <w:t>Cr</w:t>
        </w:r>
        <w:r>
          <w:rPr>
            <w:rFonts w:hint="eastAsia"/>
            <w:lang w:eastAsia="ko-KR"/>
          </w:rPr>
          <w:t>[ filterDir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w:t>
        </w:r>
        <w:r>
          <w:rPr>
            <w:lang w:eastAsia="ko-KR"/>
          </w:rPr>
          <w:t xml:space="preserve"> are</w:t>
        </w:r>
        <w:r>
          <w:rPr>
            <w:rFonts w:hint="eastAsia"/>
            <w:lang w:eastAsia="ko-KR"/>
          </w:rPr>
          <w:t xml:space="preserve"> set equal to 3.</w:t>
        </w:r>
      </w:ins>
    </w:p>
    <w:p w:rsidR="000B3471" w:rsidRDefault="000B3471" w:rsidP="000B3471">
      <w:pPr>
        <w:numPr>
          <w:ilvl w:val="0"/>
          <w:numId w:val="24"/>
        </w:numPr>
        <w:tabs>
          <w:tab w:val="clear" w:pos="794"/>
          <w:tab w:val="left" w:pos="400"/>
        </w:tabs>
        <w:rPr>
          <w:ins w:id="36" w:author="Qian Huang" w:date="2011-11-07T21:10:00Z"/>
          <w:lang w:eastAsia="ko-KR"/>
        </w:rPr>
      </w:pPr>
      <w:ins w:id="37" w:author="Qian Huang" w:date="2011-11-07T21:10:00Z">
        <w:r>
          <w:rPr>
            <w:rFonts w:hint="eastAsia"/>
            <w:lang w:eastAsia="ko-KR"/>
          </w:rPr>
          <w:t>The sample p</w:t>
        </w:r>
        <w:r w:rsidRPr="00AC4D8D">
          <w:rPr>
            <w:rFonts w:hint="eastAsia"/>
            <w:vertAlign w:val="subscript"/>
            <w:lang w:eastAsia="ko-KR"/>
          </w:rPr>
          <w:t>0</w:t>
        </w:r>
        <w:r>
          <w:rPr>
            <w:rFonts w:hint="eastAsia"/>
            <w:lang w:eastAsia="ko-KR"/>
          </w:rPr>
          <w:t xml:space="preserve"> or q</w:t>
        </w:r>
        <w:r w:rsidRPr="00AC4D8D">
          <w:rPr>
            <w:rFonts w:hint="eastAsia"/>
            <w:vertAlign w:val="subscript"/>
            <w:lang w:eastAsia="ko-KR"/>
          </w:rPr>
          <w:t>0</w:t>
        </w:r>
        <w:r>
          <w:rPr>
            <w:rFonts w:hint="eastAsia"/>
            <w:lang w:eastAsia="ko-KR"/>
          </w:rPr>
          <w:t xml:space="preserve"> is in a coding unit coded with intra prediction mode</w:t>
        </w:r>
      </w:ins>
    </w:p>
    <w:p w:rsidR="000B3471" w:rsidRDefault="000B3471" w:rsidP="000B3471">
      <w:pPr>
        <w:numPr>
          <w:ilvl w:val="0"/>
          <w:numId w:val="23"/>
        </w:numPr>
        <w:tabs>
          <w:tab w:val="left" w:pos="400"/>
        </w:tabs>
        <w:rPr>
          <w:ins w:id="38" w:author="Qian Huang" w:date="2011-11-07T21:10:00Z"/>
          <w:lang w:eastAsia="ko-KR"/>
        </w:rPr>
      </w:pPr>
      <w:ins w:id="39" w:author="Qian Huang" w:date="2011-11-07T21:10:00Z">
        <w:r>
          <w:rPr>
            <w:lang w:eastAsia="ko-KR"/>
          </w:rPr>
          <w:t>Otherwise</w:t>
        </w:r>
        <w:r>
          <w:rPr>
            <w:rFonts w:hint="eastAsia"/>
            <w:lang w:eastAsia="ko-KR"/>
          </w:rPr>
          <w:t xml:space="preserve">, </w:t>
        </w:r>
      </w:ins>
    </w:p>
    <w:p w:rsidR="000B3471" w:rsidRDefault="000B3471" w:rsidP="000B3471">
      <w:pPr>
        <w:tabs>
          <w:tab w:val="left" w:pos="400"/>
        </w:tabs>
        <w:ind w:left="800"/>
        <w:rPr>
          <w:ins w:id="40" w:author="Qian Huang" w:date="2011-11-07T21:10:00Z"/>
          <w:lang w:eastAsia="ko-KR"/>
        </w:rPr>
      </w:pPr>
      <w:ins w:id="41" w:author="Qian Huang" w:date="2011-11-07T21:10:00Z">
        <w:r>
          <w:rPr>
            <w:lang w:eastAsia="ko-KR"/>
          </w:rPr>
          <w:t>- I</w:t>
        </w:r>
        <w:r>
          <w:rPr>
            <w:rFonts w:hint="eastAsia"/>
            <w:lang w:eastAsia="ko-KR"/>
          </w:rPr>
          <w:t xml:space="preserve">f the </w:t>
        </w:r>
        <w:r>
          <w:rPr>
            <w:lang w:eastAsia="ko-KR"/>
          </w:rPr>
          <w:t xml:space="preserve">block edge is also a transform unit edge and the </w:t>
        </w:r>
        <w:r>
          <w:rPr>
            <w:rFonts w:hint="eastAsia"/>
            <w:lang w:eastAsia="ko-KR"/>
          </w:rPr>
          <w:t>following condition is true, the variable bS</w:t>
        </w:r>
        <w:r>
          <w:rPr>
            <w:lang w:eastAsia="ko-KR"/>
          </w:rPr>
          <w:t>Cb</w:t>
        </w:r>
        <w:r>
          <w:rPr>
            <w:rFonts w:hint="eastAsia"/>
            <w:lang w:eastAsia="ko-KR"/>
          </w:rPr>
          <w:t>[ filterDir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 is set equal to 2</w:t>
        </w:r>
        <w:r>
          <w:rPr>
            <w:lang w:eastAsia="ko-KR"/>
          </w:rPr>
          <w:t>,</w:t>
        </w:r>
      </w:ins>
    </w:p>
    <w:p w:rsidR="000B3471" w:rsidRDefault="000B3471" w:rsidP="000B3471">
      <w:pPr>
        <w:tabs>
          <w:tab w:val="clear" w:pos="1191"/>
          <w:tab w:val="left" w:pos="400"/>
        </w:tabs>
        <w:ind w:left="1440"/>
        <w:rPr>
          <w:ins w:id="42" w:author="Qian Huang" w:date="2011-11-07T21:10:00Z"/>
          <w:lang w:eastAsia="ko-KR"/>
        </w:rPr>
      </w:pPr>
      <w:ins w:id="43" w:author="Qian Huang" w:date="2011-11-07T21:10:00Z">
        <w:r>
          <w:rPr>
            <w:lang w:eastAsia="ko-KR"/>
          </w:rPr>
          <w:t xml:space="preserve"> -</w:t>
        </w:r>
        <w:r>
          <w:rPr>
            <w:rFonts w:hint="eastAsia"/>
            <w:lang w:eastAsia="ko-KR"/>
          </w:rPr>
          <w:t>The sample p</w:t>
        </w:r>
        <w:r w:rsidRPr="00F77E1A">
          <w:rPr>
            <w:rFonts w:hint="eastAsia"/>
            <w:vertAlign w:val="subscript"/>
            <w:lang w:eastAsia="ko-KR"/>
          </w:rPr>
          <w:t>0</w:t>
        </w:r>
        <w:r>
          <w:rPr>
            <w:rFonts w:hint="eastAsia"/>
            <w:lang w:eastAsia="ko-KR"/>
          </w:rPr>
          <w:t xml:space="preserve"> or q</w:t>
        </w:r>
        <w:r w:rsidRPr="00F77E1A">
          <w:rPr>
            <w:rFonts w:hint="eastAsia"/>
            <w:vertAlign w:val="subscript"/>
            <w:lang w:eastAsia="ko-KR"/>
          </w:rPr>
          <w:t>0</w:t>
        </w:r>
        <w:r>
          <w:rPr>
            <w:rFonts w:hint="eastAsia"/>
            <w:lang w:eastAsia="ko-KR"/>
          </w:rPr>
          <w:t xml:space="preserve"> is in a transform unit which contains non-zero </w:t>
        </w:r>
        <w:r>
          <w:rPr>
            <w:lang w:eastAsia="ko-KR"/>
          </w:rPr>
          <w:t xml:space="preserve">chroma component Cb </w:t>
        </w:r>
        <w:r>
          <w:rPr>
            <w:rFonts w:hint="eastAsia"/>
            <w:lang w:eastAsia="ko-KR"/>
          </w:rPr>
          <w:t>transform coefficient level.</w:t>
        </w:r>
      </w:ins>
    </w:p>
    <w:p w:rsidR="000B3471" w:rsidRDefault="000B3471" w:rsidP="000B3471">
      <w:pPr>
        <w:tabs>
          <w:tab w:val="clear" w:pos="1191"/>
          <w:tab w:val="left" w:pos="400"/>
        </w:tabs>
        <w:ind w:left="851"/>
        <w:rPr>
          <w:ins w:id="44" w:author="Qian Huang" w:date="2011-11-07T21:10:00Z"/>
          <w:lang w:eastAsia="ko-KR"/>
        </w:rPr>
      </w:pPr>
      <w:ins w:id="45" w:author="Qian Huang" w:date="2011-11-07T21:10:00Z">
        <w:r>
          <w:rPr>
            <w:lang w:eastAsia="ko-KR"/>
          </w:rPr>
          <w:t>-Otherwise</w:t>
        </w:r>
        <w:r>
          <w:rPr>
            <w:rFonts w:hint="eastAsia"/>
            <w:lang w:eastAsia="ko-KR"/>
          </w:rPr>
          <w:t>, the variable bS[ filterDir ][ xE</w:t>
        </w:r>
        <w:r w:rsidRPr="00731691">
          <w:rPr>
            <w:rFonts w:hint="eastAsia"/>
            <w:vertAlign w:val="subscript"/>
            <w:lang w:eastAsia="ko-KR"/>
          </w:rPr>
          <w:t>k</w:t>
        </w:r>
        <w:r>
          <w:rPr>
            <w:rFonts w:hint="eastAsia"/>
            <w:lang w:eastAsia="ko-KR"/>
          </w:rPr>
          <w:t> ][ yE</w:t>
        </w:r>
        <w:r w:rsidRPr="00731691">
          <w:rPr>
            <w:rFonts w:hint="eastAsia"/>
            <w:vertAlign w:val="subscript"/>
            <w:lang w:eastAsia="ko-KR"/>
          </w:rPr>
          <w:t>j</w:t>
        </w:r>
        <w:r>
          <w:rPr>
            <w:rFonts w:hint="eastAsia"/>
            <w:lang w:eastAsia="ko-KR"/>
          </w:rPr>
          <w:t> ] is set equal to 0.</w:t>
        </w:r>
      </w:ins>
    </w:p>
    <w:p w:rsidR="000B3471" w:rsidRPr="002B55D0" w:rsidRDefault="000B3471" w:rsidP="000B3471">
      <w:pPr>
        <w:tabs>
          <w:tab w:val="left" w:pos="400"/>
        </w:tabs>
        <w:ind w:left="800"/>
        <w:rPr>
          <w:ins w:id="46" w:author="Qian Huang" w:date="2011-11-07T21:10:00Z"/>
          <w:lang w:eastAsia="ko-KR"/>
        </w:rPr>
      </w:pPr>
      <w:ins w:id="47" w:author="Qian Huang" w:date="2011-11-07T21:10:00Z">
        <w:r>
          <w:rPr>
            <w:lang w:eastAsia="ko-KR"/>
          </w:rPr>
          <w:t>- I</w:t>
        </w:r>
        <w:r>
          <w:rPr>
            <w:rFonts w:hint="eastAsia"/>
            <w:lang w:eastAsia="ko-KR"/>
          </w:rPr>
          <w:t xml:space="preserve">f the </w:t>
        </w:r>
        <w:r>
          <w:rPr>
            <w:lang w:eastAsia="ko-KR"/>
          </w:rPr>
          <w:t xml:space="preserve">block edge is also a transform unit edge and the </w:t>
        </w:r>
        <w:r>
          <w:rPr>
            <w:rFonts w:hint="eastAsia"/>
            <w:lang w:eastAsia="ko-KR"/>
          </w:rPr>
          <w:t>following condition is true, the variable bS</w:t>
        </w:r>
        <w:r>
          <w:rPr>
            <w:lang w:eastAsia="ko-KR"/>
          </w:rPr>
          <w:t>Cr</w:t>
        </w:r>
        <w:r>
          <w:rPr>
            <w:rFonts w:hint="eastAsia"/>
            <w:lang w:eastAsia="ko-KR"/>
          </w:rPr>
          <w:t>[ filterDir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 is set equal to 2.</w:t>
        </w:r>
      </w:ins>
    </w:p>
    <w:p w:rsidR="000B3471" w:rsidRDefault="000B3471" w:rsidP="000B3471">
      <w:pPr>
        <w:tabs>
          <w:tab w:val="left" w:pos="400"/>
        </w:tabs>
        <w:ind w:left="1440"/>
        <w:rPr>
          <w:ins w:id="48" w:author="Qian Huang" w:date="2011-11-07T21:10:00Z"/>
          <w:lang w:eastAsia="ko-KR"/>
        </w:rPr>
      </w:pPr>
      <w:ins w:id="49" w:author="Qian Huang" w:date="2011-11-07T21:10:00Z">
        <w:r>
          <w:rPr>
            <w:lang w:eastAsia="ko-KR"/>
          </w:rPr>
          <w:t xml:space="preserve"> -</w:t>
        </w:r>
        <w:r>
          <w:rPr>
            <w:rFonts w:hint="eastAsia"/>
            <w:lang w:eastAsia="ko-KR"/>
          </w:rPr>
          <w:t>The sample p</w:t>
        </w:r>
        <w:r w:rsidRPr="00F77E1A">
          <w:rPr>
            <w:rFonts w:hint="eastAsia"/>
            <w:vertAlign w:val="subscript"/>
            <w:lang w:eastAsia="ko-KR"/>
          </w:rPr>
          <w:t>0</w:t>
        </w:r>
        <w:r>
          <w:rPr>
            <w:rFonts w:hint="eastAsia"/>
            <w:lang w:eastAsia="ko-KR"/>
          </w:rPr>
          <w:t xml:space="preserve"> or q</w:t>
        </w:r>
        <w:r w:rsidRPr="00F77E1A">
          <w:rPr>
            <w:rFonts w:hint="eastAsia"/>
            <w:vertAlign w:val="subscript"/>
            <w:lang w:eastAsia="ko-KR"/>
          </w:rPr>
          <w:t>0</w:t>
        </w:r>
        <w:r>
          <w:rPr>
            <w:rFonts w:hint="eastAsia"/>
            <w:lang w:eastAsia="ko-KR"/>
          </w:rPr>
          <w:t xml:space="preserve"> is in a transform unit which contains non-zero </w:t>
        </w:r>
        <w:r>
          <w:rPr>
            <w:lang w:eastAsia="ko-KR"/>
          </w:rPr>
          <w:t xml:space="preserve">chroma component Cr </w:t>
        </w:r>
        <w:r>
          <w:rPr>
            <w:rFonts w:hint="eastAsia"/>
            <w:lang w:eastAsia="ko-KR"/>
          </w:rPr>
          <w:t>transform coefficient level.</w:t>
        </w:r>
      </w:ins>
    </w:p>
    <w:p w:rsidR="000B3471" w:rsidRDefault="000B3471" w:rsidP="000B3471">
      <w:pPr>
        <w:tabs>
          <w:tab w:val="left" w:pos="400"/>
        </w:tabs>
        <w:ind w:left="851"/>
        <w:rPr>
          <w:ins w:id="50" w:author="Qian Huang" w:date="2011-11-07T21:10:00Z"/>
          <w:lang w:eastAsia="ko-KR"/>
        </w:rPr>
      </w:pPr>
      <w:ins w:id="51" w:author="Qian Huang" w:date="2011-11-07T21:10:00Z">
        <w:r>
          <w:rPr>
            <w:lang w:eastAsia="ko-KR"/>
          </w:rPr>
          <w:t>-Otherwise</w:t>
        </w:r>
        <w:r>
          <w:rPr>
            <w:rFonts w:hint="eastAsia"/>
            <w:lang w:eastAsia="ko-KR"/>
          </w:rPr>
          <w:t>, the variable bS[ filterDir ][ xE</w:t>
        </w:r>
        <w:r w:rsidRPr="00731691">
          <w:rPr>
            <w:rFonts w:hint="eastAsia"/>
            <w:vertAlign w:val="subscript"/>
            <w:lang w:eastAsia="ko-KR"/>
          </w:rPr>
          <w:t>k</w:t>
        </w:r>
        <w:r>
          <w:rPr>
            <w:rFonts w:hint="eastAsia"/>
            <w:lang w:eastAsia="ko-KR"/>
          </w:rPr>
          <w:t> ][ yE</w:t>
        </w:r>
        <w:r w:rsidRPr="00731691">
          <w:rPr>
            <w:rFonts w:hint="eastAsia"/>
            <w:vertAlign w:val="subscript"/>
            <w:lang w:eastAsia="ko-KR"/>
          </w:rPr>
          <w:t>j</w:t>
        </w:r>
        <w:r>
          <w:rPr>
            <w:rFonts w:hint="eastAsia"/>
            <w:lang w:eastAsia="ko-KR"/>
          </w:rPr>
          <w:t> ] is set equal to 0.</w:t>
        </w:r>
      </w:ins>
    </w:p>
    <w:bookmarkEnd w:id="27"/>
    <w:bookmarkEnd w:id="28"/>
    <w:p w:rsidR="008A518B" w:rsidRPr="00210652" w:rsidRDefault="008A518B" w:rsidP="008A518B">
      <w:pPr>
        <w:pStyle w:val="Heading4"/>
      </w:pPr>
      <w:r w:rsidRPr="00210652">
        <w:t xml:space="preserve">Filtering process for </w:t>
      </w:r>
      <w:bookmarkEnd w:id="11"/>
      <w:r w:rsidRPr="00210652">
        <w:t>coding unit</w:t>
      </w:r>
      <w:bookmarkEnd w:id="24"/>
      <w:bookmarkEnd w:id="25"/>
      <w:bookmarkEnd w:id="26"/>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lastRenderedPageBreak/>
        <w:t>–</w:t>
      </w:r>
      <w:r w:rsidRPr="00210652">
        <w:tab/>
      </w:r>
      <w:r w:rsidRPr="00210652">
        <w:rPr>
          <w:lang w:eastAsia="ko-KR"/>
        </w:rPr>
        <w:t>a luma location ( xC, yC ) specifying the top-left luma sample of the current coding unit relative to the top left luma sample of the current picture,</w:t>
      </w:r>
    </w:p>
    <w:p w:rsidR="008A518B" w:rsidRPr="00210652" w:rsidRDefault="008A518B" w:rsidP="008A518B">
      <w:pPr>
        <w:tabs>
          <w:tab w:val="left" w:pos="284"/>
        </w:tabs>
        <w:ind w:left="284" w:hanging="284"/>
        <w:rPr>
          <w:lang w:eastAsia="ko-KR"/>
        </w:rPr>
      </w:pPr>
      <w:r w:rsidRPr="00210652">
        <w:t>–</w:t>
      </w:r>
      <w:r w:rsidRPr="00210652">
        <w:tab/>
        <w:t xml:space="preserve">a </w:t>
      </w:r>
      <w:r w:rsidRPr="00210652">
        <w:rPr>
          <w:lang w:eastAsia="ko-KR"/>
        </w:rPr>
        <w:t xml:space="preserve">variable log2CUSize specifying the coding unit size, </w:t>
      </w:r>
    </w:p>
    <w:p w:rsidR="008A518B" w:rsidRPr="00210652" w:rsidRDefault="008A518B" w:rsidP="008A518B">
      <w:pPr>
        <w:tabs>
          <w:tab w:val="left" w:pos="284"/>
        </w:tabs>
        <w:ind w:left="284" w:hanging="284"/>
        <w:rPr>
          <w:lang w:eastAsia="ko-KR"/>
        </w:rPr>
      </w:pPr>
      <w:r w:rsidRPr="00210652">
        <w:t>–</w:t>
      </w:r>
      <w:r w:rsidRPr="00210652">
        <w:tab/>
      </w:r>
      <w:del w:id="52" w:author="Qian Huang" w:date="2011-11-07T21:27:00Z">
        <w:r w:rsidRPr="00210652" w:rsidDel="005B64BD">
          <w:delText>a</w:delText>
        </w:r>
        <w:r w:rsidRPr="00210652" w:rsidDel="005B64BD">
          <w:rPr>
            <w:lang w:eastAsia="ko-KR"/>
          </w:rPr>
          <w:delText>n</w:delText>
        </w:r>
      </w:del>
      <w:bookmarkStart w:id="53" w:name="OLE_LINK9"/>
      <w:bookmarkStart w:id="54" w:name="OLE_LINK10"/>
      <w:ins w:id="55" w:author="Qian Huang" w:date="2011-11-07T21:27:00Z">
        <w:r w:rsidR="005B64BD">
          <w:rPr>
            <w:rFonts w:eastAsiaTheme="minorEastAsia" w:hint="eastAsia"/>
            <w:lang w:eastAsia="zh-CN"/>
          </w:rPr>
          <w:t>three</w:t>
        </w:r>
      </w:ins>
      <w:bookmarkEnd w:id="53"/>
      <w:bookmarkEnd w:id="54"/>
      <w:r w:rsidRPr="00210652">
        <w:rPr>
          <w:lang w:eastAsia="ko-KR"/>
        </w:rPr>
        <w:t xml:space="preserve"> array</w:t>
      </w:r>
      <w:ins w:id="56" w:author="Qian Huang" w:date="2011-11-07T21:27:00Z">
        <w:r w:rsidR="005B64BD">
          <w:rPr>
            <w:rFonts w:eastAsiaTheme="minorEastAsia" w:hint="eastAsia"/>
            <w:lang w:eastAsia="zh-CN"/>
          </w:rPr>
          <w:t>s</w:t>
        </w:r>
      </w:ins>
      <w:r w:rsidRPr="00210652">
        <w:rPr>
          <w:lang w:eastAsia="ko-KR"/>
        </w:rPr>
        <w:t xml:space="preserve"> bS</w:t>
      </w:r>
      <w:bookmarkStart w:id="57" w:name="OLE_LINK11"/>
      <w:bookmarkStart w:id="58" w:name="OLE_LINK12"/>
      <w:ins w:id="59" w:author="Qian Huang" w:date="2011-11-07T21:27:00Z">
        <w:r w:rsidR="005B64BD">
          <w:rPr>
            <w:rFonts w:eastAsiaTheme="minorEastAsia" w:hint="eastAsia"/>
            <w:lang w:eastAsia="zh-CN"/>
          </w:rPr>
          <w:t>, bSCb and bSCr</w:t>
        </w:r>
      </w:ins>
      <w:bookmarkEnd w:id="57"/>
      <w:bookmarkEnd w:id="58"/>
      <w:r w:rsidRPr="00210652">
        <w:rPr>
          <w:lang w:eastAsia="ko-KR"/>
        </w:rPr>
        <w:t xml:space="preserve"> specifying the boundary filtering strength</w:t>
      </w:r>
      <w:ins w:id="60" w:author="Qian Huang" w:date="2011-11-07T21:28:00Z">
        <w:r w:rsidR="005B64BD">
          <w:rPr>
            <w:rFonts w:eastAsiaTheme="minorEastAsia" w:hint="eastAsia"/>
            <w:lang w:eastAsia="zh-CN"/>
          </w:rPr>
          <w:t xml:space="preserve"> </w:t>
        </w:r>
        <w:bookmarkStart w:id="61" w:name="OLE_LINK13"/>
        <w:bookmarkStart w:id="62" w:name="OLE_LINK14"/>
        <w:r w:rsidR="005B64BD">
          <w:rPr>
            <w:lang w:eastAsia="ko-KR"/>
          </w:rPr>
          <w:t>for luma and two chroma components respectively</w:t>
        </w:r>
      </w:ins>
      <w:bookmarkEnd w:id="61"/>
      <w:bookmarkEnd w:id="62"/>
      <w:r w:rsidRPr="00210652">
        <w:rPr>
          <w:lang w:eastAsia="ko-KR"/>
        </w:rPr>
        <w:t xml:space="preserve">. </w:t>
      </w:r>
    </w:p>
    <w:p w:rsidR="008A518B" w:rsidRPr="00210652" w:rsidRDefault="008A518B" w:rsidP="008A518B">
      <w:pPr>
        <w:tabs>
          <w:tab w:val="left" w:pos="284"/>
        </w:tabs>
        <w:ind w:left="284" w:hanging="284"/>
        <w:rPr>
          <w:lang w:eastAsia="ko-KR"/>
        </w:rPr>
      </w:pPr>
      <w:r w:rsidRPr="00210652">
        <w:rPr>
          <w:lang w:eastAsia="ko-KR"/>
        </w:rPr>
        <w:t>Output of this process is: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modified reconstruction of the picture.</w:t>
      </w:r>
    </w:p>
    <w:p w:rsidR="008A518B" w:rsidRPr="00210652" w:rsidRDefault="008A518B" w:rsidP="008A518B">
      <w:pPr>
        <w:rPr>
          <w:lang w:eastAsia="ko-KR"/>
        </w:rPr>
      </w:pPr>
      <w:r w:rsidRPr="00210652">
        <w:rPr>
          <w:lang w:eastAsia="ko-KR"/>
        </w:rPr>
        <w:t>The filtering process for luma edges in the current coding unit consists of the following ordered steps:</w:t>
      </w:r>
    </w:p>
    <w:p w:rsidR="008A518B" w:rsidRPr="00210652" w:rsidRDefault="008A518B" w:rsidP="00AC39FB">
      <w:pPr>
        <w:numPr>
          <w:ilvl w:val="0"/>
          <w:numId w:val="28"/>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The variable nD is set equal to 1 &lt;&lt; ( log2CUSize – 3 ).</w:t>
      </w:r>
    </w:p>
    <w:p w:rsidR="008A518B" w:rsidRPr="00210652" w:rsidRDefault="008A518B" w:rsidP="00AC39FB">
      <w:pPr>
        <w:numPr>
          <w:ilvl w:val="0"/>
          <w:numId w:val="28"/>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All elements of the three-dimensional array of size (2)x(nD)x(nD), dEdge are initialized to zero.</w:t>
      </w:r>
    </w:p>
    <w:p w:rsidR="008A518B" w:rsidRPr="00210652" w:rsidRDefault="008A518B" w:rsidP="00AC39FB">
      <w:pPr>
        <w:numPr>
          <w:ilvl w:val="0"/>
          <w:numId w:val="28"/>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All elements of the three-dimensional array of size (2)x(nD)x(1&lt;&lt;log2CUSize), dSample are initialized to zero.</w:t>
      </w:r>
    </w:p>
    <w:p w:rsidR="008A518B" w:rsidRPr="00210652" w:rsidRDefault="008A518B" w:rsidP="00AC39FB">
      <w:pPr>
        <w:numPr>
          <w:ilvl w:val="0"/>
          <w:numId w:val="28"/>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All elements of the three-dimensional array of size (2)x(nD)x(nD), bStrength a</w:t>
      </w:r>
      <w:ins w:id="63" w:author="Qian Huang" w:date="2011-11-07T22:14:00Z">
        <w:r w:rsidR="006C606B">
          <w:rPr>
            <w:rFonts w:eastAsiaTheme="minorEastAsia" w:hint="eastAsia"/>
            <w:lang w:eastAsia="zh-CN"/>
          </w:rPr>
          <w:t>r</w:t>
        </w:r>
      </w:ins>
      <w:r w:rsidRPr="00210652">
        <w:rPr>
          <w:lang w:eastAsia="ko-KR"/>
        </w:rPr>
        <w:t>e initialized to zero.</w:t>
      </w:r>
    </w:p>
    <w:p w:rsidR="008A518B" w:rsidRPr="00210652" w:rsidRDefault="008A518B" w:rsidP="00AC39FB">
      <w:pPr>
        <w:numPr>
          <w:ilvl w:val="0"/>
          <w:numId w:val="28"/>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For xD</w:t>
      </w:r>
      <w:r w:rsidRPr="00210652">
        <w:rPr>
          <w:vertAlign w:val="subscript"/>
          <w:lang w:eastAsia="ko-KR"/>
        </w:rPr>
        <w:t>k</w:t>
      </w:r>
      <w:r w:rsidRPr="00210652">
        <w:rPr>
          <w:lang w:eastAsia="ko-KR"/>
        </w:rPr>
        <w:t xml:space="preserve"> set equal to xC+( k &lt;&lt; 3 ), k=0..nD – 1, the following applies:</w:t>
      </w:r>
    </w:p>
    <w:p w:rsidR="008A518B" w:rsidRPr="00210652" w:rsidRDefault="008A518B" w:rsidP="00AC39FB">
      <w:pPr>
        <w:numPr>
          <w:ilvl w:val="0"/>
          <w:numId w:val="24"/>
        </w:numPr>
        <w:tabs>
          <w:tab w:val="clear" w:pos="794"/>
          <w:tab w:val="left" w:pos="400"/>
        </w:tabs>
        <w:rPr>
          <w:lang w:eastAsia="ko-KR"/>
        </w:rPr>
      </w:pPr>
      <w:r w:rsidRPr="00210652">
        <w:rPr>
          <w:lang w:eastAsia="ko-KR"/>
        </w:rPr>
        <w:t>For yD</w:t>
      </w:r>
      <w:r w:rsidRPr="00210652">
        <w:rPr>
          <w:vertAlign w:val="subscript"/>
          <w:lang w:eastAsia="ko-KR"/>
        </w:rPr>
        <w:t>m</w:t>
      </w:r>
      <w:r w:rsidRPr="00210652">
        <w:rPr>
          <w:lang w:eastAsia="ko-KR"/>
        </w:rPr>
        <w:t xml:space="preserve"> set equal to yC+( m &lt;&lt; 3 ), m=0..nD – 1, the following ordered steps apply:</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Boundary filtering strength bSVer is derived as follows:</w:t>
      </w:r>
    </w:p>
    <w:p w:rsidR="008A518B" w:rsidRPr="00651B9F" w:rsidRDefault="008A518B" w:rsidP="008A518B">
      <w:pPr>
        <w:pStyle w:val="Equation"/>
        <w:tabs>
          <w:tab w:val="clear" w:pos="794"/>
          <w:tab w:val="clear" w:pos="1588"/>
          <w:tab w:val="left" w:pos="851"/>
          <w:tab w:val="left" w:pos="1134"/>
          <w:tab w:val="left" w:pos="1418"/>
          <w:tab w:val="left" w:pos="1701"/>
        </w:tabs>
        <w:ind w:left="567"/>
        <w:rPr>
          <w:sz w:val="20"/>
          <w:lang w:eastAsia="ko-KR"/>
        </w:rPr>
      </w:pPr>
      <w:r w:rsidRPr="00210652">
        <w:rPr>
          <w:sz w:val="20"/>
          <w:lang w:eastAsia="ko-KR"/>
        </w:rPr>
        <w:tab/>
      </w:r>
      <w:r w:rsidRPr="00210652">
        <w:rPr>
          <w:sz w:val="20"/>
          <w:lang w:eastAsia="ko-KR"/>
        </w:rPr>
        <w:tab/>
      </w:r>
      <w:r w:rsidRPr="00210652">
        <w:rPr>
          <w:sz w:val="20"/>
          <w:lang w:eastAsia="ko-KR"/>
        </w:rPr>
        <w:tab/>
      </w:r>
      <w:r w:rsidRPr="00210652">
        <w:rPr>
          <w:sz w:val="20"/>
          <w:lang w:eastAsia="ko-KR"/>
        </w:rPr>
        <w:tab/>
        <w:t>bSVer = Max( bS[ 0 ][ xD</w:t>
      </w:r>
      <w:r w:rsidRPr="00210652">
        <w:rPr>
          <w:sz w:val="20"/>
          <w:vertAlign w:val="subscript"/>
          <w:lang w:eastAsia="ko-KR"/>
        </w:rPr>
        <w:t>k</w:t>
      </w:r>
      <w:r w:rsidRPr="00210652">
        <w:rPr>
          <w:sz w:val="20"/>
          <w:lang w:eastAsia="ko-KR"/>
        </w:rPr>
        <w:t> ][ yD</w:t>
      </w:r>
      <w:r w:rsidRPr="00210652">
        <w:rPr>
          <w:sz w:val="20"/>
          <w:vertAlign w:val="subscript"/>
          <w:lang w:eastAsia="ko-KR"/>
        </w:rPr>
        <w:t>m</w:t>
      </w:r>
      <w:r w:rsidRPr="00210652">
        <w:rPr>
          <w:sz w:val="20"/>
          <w:lang w:eastAsia="ko-KR"/>
        </w:rPr>
        <w:t xml:space="preserve"> + i ] ) for i = 0..7 </w:t>
      </w:r>
      <w:r w:rsidRPr="00210652">
        <w:rPr>
          <w:sz w:val="20"/>
          <w:lang w:eastAsia="ko-KR"/>
        </w:rPr>
        <w:tab/>
      </w:r>
      <w:r w:rsidRPr="00210652">
        <w:rPr>
          <w:sz w:val="20"/>
        </w:rPr>
        <w:t>(</w:t>
      </w:r>
      <w:r w:rsidR="004C7663" w:rsidRPr="00210652">
        <w:rPr>
          <w:sz w:val="20"/>
        </w:rPr>
        <w:fldChar w:fldCharType="begin" w:fldLock="1"/>
      </w:r>
      <w:r w:rsidRPr="00210652">
        <w:rPr>
          <w:sz w:val="20"/>
        </w:rPr>
        <w:instrText xml:space="preserve"> STYLEREF 1 \s </w:instrText>
      </w:r>
      <w:r w:rsidR="004C7663" w:rsidRPr="00210652">
        <w:rPr>
          <w:sz w:val="20"/>
        </w:rPr>
        <w:fldChar w:fldCharType="separate"/>
      </w:r>
      <w:r w:rsidRPr="00210652">
        <w:rPr>
          <w:noProof/>
          <w:sz w:val="20"/>
        </w:rPr>
        <w:t>8</w:t>
      </w:r>
      <w:r w:rsidR="004C7663" w:rsidRPr="00210652">
        <w:rPr>
          <w:sz w:val="20"/>
        </w:rPr>
        <w:fldChar w:fldCharType="end"/>
      </w:r>
      <w:r w:rsidRPr="00210652">
        <w:rPr>
          <w:sz w:val="20"/>
        </w:rPr>
        <w:noBreakHyphen/>
      </w:r>
      <w:r w:rsidR="004C7663" w:rsidRPr="00210652">
        <w:rPr>
          <w:sz w:val="20"/>
        </w:rPr>
        <w:fldChar w:fldCharType="begin" w:fldLock="1"/>
      </w:r>
      <w:r w:rsidRPr="00210652">
        <w:rPr>
          <w:sz w:val="20"/>
        </w:rPr>
        <w:instrText xml:space="preserve"> SEQ Equation \* ARABIC \s 1 </w:instrText>
      </w:r>
      <w:r w:rsidR="004C7663" w:rsidRPr="00210652">
        <w:rPr>
          <w:sz w:val="20"/>
        </w:rPr>
        <w:fldChar w:fldCharType="separate"/>
      </w:r>
      <w:r w:rsidRPr="00210652">
        <w:rPr>
          <w:noProof/>
          <w:sz w:val="20"/>
        </w:rPr>
        <w:t>428</w:t>
      </w:r>
      <w:r w:rsidR="004C7663" w:rsidRPr="00210652">
        <w:rPr>
          <w:sz w:val="20"/>
        </w:rPr>
        <w:fldChar w:fldCharType="end"/>
      </w:r>
      <w:r w:rsidRPr="00210652">
        <w:rPr>
          <w:sz w:val="20"/>
        </w:rPr>
        <w:t>)</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bStrength[1][k][m] is set equal to bSVer.</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 xml:space="preserve">Decision process for luma block edge in subclause </w:t>
      </w:r>
      <w:r w:rsidR="004C7663" w:rsidRPr="00210652">
        <w:rPr>
          <w:lang w:eastAsia="ko-KR"/>
        </w:rPr>
        <w:fldChar w:fldCharType="begin" w:fldLock="1"/>
      </w:r>
      <w:r w:rsidRPr="00210652">
        <w:rPr>
          <w:lang w:eastAsia="ko-KR"/>
        </w:rPr>
        <w:instrText xml:space="preserve"> REF _Ref295419313 \r \h </w:instrText>
      </w:r>
      <w:r w:rsidR="004C7663" w:rsidRPr="00210652">
        <w:rPr>
          <w:lang w:eastAsia="ko-KR"/>
        </w:rPr>
      </w:r>
      <w:r w:rsidR="004C7663" w:rsidRPr="00210652">
        <w:rPr>
          <w:lang w:eastAsia="ko-KR"/>
        </w:rPr>
        <w:fldChar w:fldCharType="separate"/>
      </w:r>
      <w:r w:rsidRPr="00210652">
        <w:rPr>
          <w:lang w:eastAsia="ko-KR"/>
        </w:rPr>
        <w:t>8.6.1.4.1</w:t>
      </w:r>
      <w:r w:rsidR="004C7663" w:rsidRPr="00210652">
        <w:rPr>
          <w:lang w:eastAsia="ko-KR"/>
        </w:rPr>
        <w:fldChar w:fldCharType="end"/>
      </w:r>
      <w:r w:rsidRPr="00210652">
        <w:rPr>
          <w:lang w:eastAsia="ko-KR"/>
        </w:rPr>
        <w:t xml:space="preserve"> is invoked with the luma location of the coding unit ( xC, yC ), the luma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 a variable verticalEdgeFlag set equal to 1, and the boundary filtering strength bSVer as inputs and the decision dEdge[1][k][m]</w:t>
      </w:r>
      <w:ins w:id="64" w:author="Qian Huang" w:date="2011-11-08T10:38:00Z">
        <w:r w:rsidR="004D76FD">
          <w:rPr>
            <w:rFonts w:eastAsiaTheme="minorEastAsia" w:hint="eastAsia"/>
            <w:lang w:eastAsia="zh-CN"/>
          </w:rPr>
          <w:t>,</w:t>
        </w:r>
      </w:ins>
      <w:r w:rsidRPr="00210652">
        <w:rPr>
          <w:lang w:eastAsia="ko-KR"/>
        </w:rPr>
        <w:t xml:space="preserve"> </w:t>
      </w:r>
      <w:del w:id="65" w:author="Qian Huang" w:date="2011-11-08T10:38:00Z">
        <w:r w:rsidRPr="00210652" w:rsidDel="004D76FD">
          <w:rPr>
            <w:lang w:eastAsia="ko-KR"/>
          </w:rPr>
          <w:delText xml:space="preserve">and </w:delText>
        </w:r>
      </w:del>
      <w:r w:rsidRPr="00210652">
        <w:rPr>
          <w:lang w:eastAsia="ko-KR"/>
        </w:rPr>
        <w:t>an array dS of size (8)</w:t>
      </w:r>
      <w:ins w:id="66" w:author="Qian Huang" w:date="2011-11-08T10:38:00Z">
        <w:r w:rsidR="004D76FD">
          <w:rPr>
            <w:rFonts w:eastAsiaTheme="minorEastAsia" w:hint="eastAsia"/>
            <w:lang w:eastAsia="zh-CN"/>
          </w:rPr>
          <w:t xml:space="preserve"> and a variable d</w:t>
        </w:r>
      </w:ins>
      <w:r w:rsidRPr="00210652">
        <w:rPr>
          <w:lang w:eastAsia="ko-KR"/>
        </w:rPr>
        <w:t xml:space="preserve"> as outputs.</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dSample[1][k][(m&lt;&lt;3)+i] is set equal to dS[i] for i=0..7</w:t>
      </w:r>
      <w:ins w:id="67" w:author="Qian Huang" w:date="2011-11-08T10:38:00Z">
        <w:r w:rsidR="004D76FD">
          <w:rPr>
            <w:rFonts w:eastAsiaTheme="minorEastAsia" w:hint="eastAsia"/>
            <w:lang w:eastAsia="zh-CN"/>
          </w:rPr>
          <w:t>, and diff[1][k][m] is set equal to d</w:t>
        </w:r>
      </w:ins>
      <w:r w:rsidRPr="00210652">
        <w:rPr>
          <w:lang w:eastAsia="ko-KR"/>
        </w:rPr>
        <w:t>.</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Boundary filtering strength bSHor is derived as follows:</w:t>
      </w:r>
    </w:p>
    <w:p w:rsidR="008A518B" w:rsidRPr="00651B9F" w:rsidRDefault="008A518B" w:rsidP="008A518B">
      <w:pPr>
        <w:pStyle w:val="Equation"/>
        <w:tabs>
          <w:tab w:val="clear" w:pos="794"/>
          <w:tab w:val="clear" w:pos="1588"/>
          <w:tab w:val="left" w:pos="851"/>
          <w:tab w:val="left" w:pos="1134"/>
          <w:tab w:val="left" w:pos="1418"/>
          <w:tab w:val="left" w:pos="1701"/>
        </w:tabs>
        <w:ind w:left="567"/>
        <w:rPr>
          <w:sz w:val="20"/>
          <w:lang w:eastAsia="ko-KR"/>
        </w:rPr>
      </w:pPr>
      <w:r w:rsidRPr="00210652">
        <w:rPr>
          <w:sz w:val="20"/>
          <w:lang w:eastAsia="ko-KR"/>
        </w:rPr>
        <w:tab/>
      </w:r>
      <w:r w:rsidRPr="00210652">
        <w:rPr>
          <w:sz w:val="20"/>
          <w:lang w:eastAsia="ko-KR"/>
        </w:rPr>
        <w:tab/>
      </w:r>
      <w:r w:rsidRPr="00210652">
        <w:rPr>
          <w:sz w:val="20"/>
          <w:lang w:eastAsia="ko-KR"/>
        </w:rPr>
        <w:tab/>
      </w:r>
      <w:r w:rsidRPr="00210652">
        <w:rPr>
          <w:sz w:val="20"/>
          <w:lang w:eastAsia="ko-KR"/>
        </w:rPr>
        <w:tab/>
        <w:t>bSHor = Max( bS[ 1 ][ xD</w:t>
      </w:r>
      <w:r w:rsidRPr="00210652">
        <w:rPr>
          <w:sz w:val="20"/>
          <w:vertAlign w:val="subscript"/>
          <w:lang w:eastAsia="ko-KR"/>
        </w:rPr>
        <w:t>k</w:t>
      </w:r>
      <w:r w:rsidRPr="00210652">
        <w:rPr>
          <w:sz w:val="20"/>
          <w:lang w:eastAsia="ko-KR"/>
        </w:rPr>
        <w:t> + i ][ yD</w:t>
      </w:r>
      <w:r w:rsidRPr="00210652">
        <w:rPr>
          <w:sz w:val="20"/>
          <w:vertAlign w:val="subscript"/>
          <w:lang w:eastAsia="ko-KR"/>
        </w:rPr>
        <w:t>m</w:t>
      </w:r>
      <w:r w:rsidRPr="00210652">
        <w:rPr>
          <w:sz w:val="20"/>
          <w:lang w:eastAsia="ko-KR"/>
        </w:rPr>
        <w:t xml:space="preserve"> ] ) for i = 0..7 </w:t>
      </w:r>
      <w:r w:rsidRPr="00210652">
        <w:rPr>
          <w:sz w:val="20"/>
          <w:lang w:eastAsia="ko-KR"/>
        </w:rPr>
        <w:tab/>
      </w:r>
      <w:r w:rsidRPr="00210652">
        <w:rPr>
          <w:sz w:val="20"/>
        </w:rPr>
        <w:t>(</w:t>
      </w:r>
      <w:r w:rsidR="004C7663" w:rsidRPr="00210652">
        <w:rPr>
          <w:sz w:val="20"/>
        </w:rPr>
        <w:fldChar w:fldCharType="begin" w:fldLock="1"/>
      </w:r>
      <w:r w:rsidRPr="00210652">
        <w:rPr>
          <w:sz w:val="20"/>
        </w:rPr>
        <w:instrText xml:space="preserve"> STYLEREF 1 \s </w:instrText>
      </w:r>
      <w:r w:rsidR="004C7663" w:rsidRPr="00210652">
        <w:rPr>
          <w:sz w:val="20"/>
        </w:rPr>
        <w:fldChar w:fldCharType="separate"/>
      </w:r>
      <w:r w:rsidRPr="00210652">
        <w:rPr>
          <w:noProof/>
          <w:sz w:val="20"/>
        </w:rPr>
        <w:t>8</w:t>
      </w:r>
      <w:r w:rsidR="004C7663" w:rsidRPr="00210652">
        <w:rPr>
          <w:sz w:val="20"/>
        </w:rPr>
        <w:fldChar w:fldCharType="end"/>
      </w:r>
      <w:r w:rsidRPr="00210652">
        <w:rPr>
          <w:sz w:val="20"/>
        </w:rPr>
        <w:noBreakHyphen/>
      </w:r>
      <w:del w:id="68" w:author="Qian Huang" w:date="2011-11-08T09:16:00Z">
        <w:r w:rsidR="004C7663" w:rsidRPr="00210652" w:rsidDel="00651B9F">
          <w:rPr>
            <w:sz w:val="20"/>
          </w:rPr>
          <w:fldChar w:fldCharType="begin" w:fldLock="1"/>
        </w:r>
        <w:r w:rsidRPr="00210652" w:rsidDel="00651B9F">
          <w:rPr>
            <w:sz w:val="20"/>
          </w:rPr>
          <w:delInstrText xml:space="preserve"> SEQ Equation \* ARABIC \s 1 </w:delInstrText>
        </w:r>
        <w:r w:rsidR="004C7663" w:rsidRPr="00210652" w:rsidDel="00651B9F">
          <w:rPr>
            <w:sz w:val="20"/>
          </w:rPr>
          <w:fldChar w:fldCharType="separate"/>
        </w:r>
        <w:r w:rsidRPr="00210652" w:rsidDel="00651B9F">
          <w:rPr>
            <w:noProof/>
            <w:sz w:val="20"/>
          </w:rPr>
          <w:delText>428</w:delText>
        </w:r>
        <w:r w:rsidR="004C7663" w:rsidRPr="00210652" w:rsidDel="00651B9F">
          <w:rPr>
            <w:sz w:val="20"/>
          </w:rPr>
          <w:fldChar w:fldCharType="end"/>
        </w:r>
      </w:del>
      <w:ins w:id="69" w:author="Qian Huang" w:date="2011-11-08T09:16:00Z">
        <w:r w:rsidR="00651B9F">
          <w:rPr>
            <w:rFonts w:eastAsiaTheme="minorEastAsia" w:hint="eastAsia"/>
            <w:sz w:val="20"/>
            <w:lang w:eastAsia="zh-CN"/>
          </w:rPr>
          <w:t>429</w:t>
        </w:r>
      </w:ins>
      <w:r w:rsidRPr="00210652">
        <w:rPr>
          <w:sz w:val="20"/>
        </w:rPr>
        <w:t>)</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bStrength[0][k][m] is set equal to bSHor.</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 xml:space="preserve">Decision process for luma block edge in subclause </w:t>
      </w:r>
      <w:r w:rsidR="004C7663" w:rsidRPr="00210652">
        <w:rPr>
          <w:lang w:eastAsia="ko-KR"/>
        </w:rPr>
        <w:fldChar w:fldCharType="begin" w:fldLock="1"/>
      </w:r>
      <w:r w:rsidRPr="00210652">
        <w:rPr>
          <w:lang w:eastAsia="ko-KR"/>
        </w:rPr>
        <w:instrText xml:space="preserve"> REF _Ref295419313 \r \h </w:instrText>
      </w:r>
      <w:r w:rsidR="004C7663" w:rsidRPr="00210652">
        <w:rPr>
          <w:lang w:eastAsia="ko-KR"/>
        </w:rPr>
      </w:r>
      <w:r w:rsidR="004C7663" w:rsidRPr="00210652">
        <w:rPr>
          <w:lang w:eastAsia="ko-KR"/>
        </w:rPr>
        <w:fldChar w:fldCharType="separate"/>
      </w:r>
      <w:r w:rsidRPr="00210652">
        <w:rPr>
          <w:lang w:eastAsia="ko-KR"/>
        </w:rPr>
        <w:t>8.6.1.4.1</w:t>
      </w:r>
      <w:r w:rsidR="004C7663" w:rsidRPr="00210652">
        <w:rPr>
          <w:lang w:eastAsia="ko-KR"/>
        </w:rPr>
        <w:fldChar w:fldCharType="end"/>
      </w:r>
      <w:r w:rsidRPr="00210652">
        <w:rPr>
          <w:lang w:eastAsia="ko-KR"/>
        </w:rPr>
        <w:t xml:space="preserve"> is invoked with the luma location of the coding unit ( xC, yC ), the luma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 a variable verticalEdgeFlag set equal to 0, the boundary filtering strength bSHor as inputs, the decision dEdge[0][k][m]</w:t>
      </w:r>
      <w:ins w:id="70" w:author="Qian Huang" w:date="2011-11-08T10:39:00Z">
        <w:r w:rsidR="004D76FD">
          <w:rPr>
            <w:rFonts w:eastAsiaTheme="minorEastAsia" w:hint="eastAsia"/>
            <w:lang w:eastAsia="zh-CN"/>
          </w:rPr>
          <w:t>,</w:t>
        </w:r>
      </w:ins>
      <w:r w:rsidRPr="00210652">
        <w:rPr>
          <w:lang w:eastAsia="ko-KR"/>
        </w:rPr>
        <w:t xml:space="preserve"> </w:t>
      </w:r>
      <w:del w:id="71" w:author="Qian Huang" w:date="2011-11-08T10:39:00Z">
        <w:r w:rsidRPr="00210652" w:rsidDel="004D76FD">
          <w:rPr>
            <w:lang w:eastAsia="ko-KR"/>
          </w:rPr>
          <w:delText xml:space="preserve">and </w:delText>
        </w:r>
      </w:del>
      <w:r w:rsidRPr="00210652">
        <w:rPr>
          <w:lang w:eastAsia="ko-KR"/>
        </w:rPr>
        <w:t xml:space="preserve">an array dS of size (8) </w:t>
      </w:r>
      <w:ins w:id="72" w:author="Qian Huang" w:date="2011-11-08T10:39:00Z">
        <w:r w:rsidR="004D76FD">
          <w:rPr>
            <w:rFonts w:eastAsiaTheme="minorEastAsia" w:hint="eastAsia"/>
            <w:lang w:eastAsia="zh-CN"/>
          </w:rPr>
          <w:t xml:space="preserve">and a variable d </w:t>
        </w:r>
      </w:ins>
      <w:r w:rsidRPr="00210652">
        <w:rPr>
          <w:lang w:eastAsia="ko-KR"/>
        </w:rPr>
        <w:t>as outputs.</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dSample[0][m][(k&lt;&lt;3)+i] is set equal to dS[i] for i=0..7</w:t>
      </w:r>
      <w:ins w:id="73" w:author="Qian Huang" w:date="2011-11-08T10:39:00Z">
        <w:r w:rsidR="004D76FD">
          <w:rPr>
            <w:rFonts w:eastAsiaTheme="minorEastAsia" w:hint="eastAsia"/>
            <w:lang w:eastAsia="zh-CN"/>
          </w:rPr>
          <w:t>, and diff[0][k][m] is set equal to d</w:t>
        </w:r>
      </w:ins>
      <w:r w:rsidRPr="00210652">
        <w:rPr>
          <w:lang w:eastAsia="ko-KR"/>
        </w:rPr>
        <w:t>.</w:t>
      </w:r>
    </w:p>
    <w:p w:rsidR="008A518B" w:rsidRPr="00210652" w:rsidRDefault="008A518B" w:rsidP="00AC39FB">
      <w:pPr>
        <w:numPr>
          <w:ilvl w:val="0"/>
          <w:numId w:val="28"/>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For xD</w:t>
      </w:r>
      <w:r w:rsidRPr="00210652">
        <w:rPr>
          <w:vertAlign w:val="subscript"/>
          <w:lang w:eastAsia="ko-KR"/>
        </w:rPr>
        <w:t>k</w:t>
      </w:r>
      <w:r w:rsidRPr="00210652">
        <w:rPr>
          <w:lang w:eastAsia="ko-KR"/>
        </w:rPr>
        <w:t xml:space="preserve"> set equal to xC+( k &lt;&lt; 3 ), k=0..nD - 1, the following applies:</w:t>
      </w:r>
    </w:p>
    <w:p w:rsidR="008A518B" w:rsidRPr="00210652" w:rsidRDefault="008A518B" w:rsidP="00AC39FB">
      <w:pPr>
        <w:numPr>
          <w:ilvl w:val="0"/>
          <w:numId w:val="24"/>
        </w:numPr>
        <w:tabs>
          <w:tab w:val="clear" w:pos="794"/>
          <w:tab w:val="left" w:pos="400"/>
        </w:tabs>
        <w:rPr>
          <w:lang w:eastAsia="ko-KR"/>
        </w:rPr>
      </w:pPr>
      <w:r w:rsidRPr="00210652">
        <w:rPr>
          <w:lang w:eastAsia="ko-KR"/>
        </w:rPr>
        <w:t>For yD</w:t>
      </w:r>
      <w:r w:rsidRPr="00210652">
        <w:rPr>
          <w:vertAlign w:val="subscript"/>
          <w:lang w:eastAsia="ko-KR"/>
        </w:rPr>
        <w:t>m</w:t>
      </w:r>
      <w:r w:rsidRPr="00210652">
        <w:rPr>
          <w:lang w:eastAsia="ko-KR"/>
        </w:rPr>
        <w:t xml:space="preserve"> set equal to yB+( m &lt;&lt; 3 ), m=0..nD – 1, the following ordered steps apply:</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dS[i] is set equal to dSample[1][k][(m&lt;&lt;3)+i] for i=0..7.</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lastRenderedPageBreak/>
        <w:t xml:space="preserve">Filtering process for luma block edge in subclause </w:t>
      </w:r>
      <w:r w:rsidR="004C7663" w:rsidRPr="00210652">
        <w:rPr>
          <w:lang w:eastAsia="ko-KR"/>
        </w:rPr>
        <w:fldChar w:fldCharType="begin" w:fldLock="1"/>
      </w:r>
      <w:r w:rsidRPr="00210652">
        <w:rPr>
          <w:lang w:eastAsia="ko-KR"/>
        </w:rPr>
        <w:instrText xml:space="preserve"> REF _Ref295419339 \r \h </w:instrText>
      </w:r>
      <w:r w:rsidR="004C7663" w:rsidRPr="00210652">
        <w:rPr>
          <w:lang w:eastAsia="ko-KR"/>
        </w:rPr>
      </w:r>
      <w:r w:rsidR="004C7663" w:rsidRPr="00210652">
        <w:rPr>
          <w:lang w:eastAsia="ko-KR"/>
        </w:rPr>
        <w:fldChar w:fldCharType="separate"/>
      </w:r>
      <w:r w:rsidRPr="00210652">
        <w:rPr>
          <w:lang w:eastAsia="ko-KR"/>
        </w:rPr>
        <w:t>8.6.1.4.2</w:t>
      </w:r>
      <w:r w:rsidR="004C7663" w:rsidRPr="00210652">
        <w:rPr>
          <w:lang w:eastAsia="ko-KR"/>
        </w:rPr>
        <w:fldChar w:fldCharType="end"/>
      </w:r>
      <w:r w:rsidRPr="00210652">
        <w:rPr>
          <w:lang w:eastAsia="ko-KR"/>
        </w:rPr>
        <w:t xml:space="preserve"> is invoked with the luma location of the coding unit ( xC, yC ), the luma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 a variable verticalEdgeFlag set equal to 1, the boundary filtering strength bStrength[1][k][m], the decision dEdge[1][k][m], and the array of size (8), dS as inputs and the modified luma picture buffer as outputs.</w:t>
      </w:r>
    </w:p>
    <w:p w:rsidR="008A518B" w:rsidRPr="00210652" w:rsidRDefault="008A518B" w:rsidP="00AC39FB">
      <w:pPr>
        <w:numPr>
          <w:ilvl w:val="0"/>
          <w:numId w:val="28"/>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For yD</w:t>
      </w:r>
      <w:r w:rsidRPr="00210652">
        <w:rPr>
          <w:vertAlign w:val="subscript"/>
          <w:lang w:eastAsia="ko-KR"/>
        </w:rPr>
        <w:t>m</w:t>
      </w:r>
      <w:r w:rsidRPr="00210652">
        <w:rPr>
          <w:lang w:eastAsia="ko-KR"/>
        </w:rPr>
        <w:t xml:space="preserve"> set equal to yC+( m &lt;&lt; 3 ), m=0..nD - 1, the following applies:</w:t>
      </w:r>
    </w:p>
    <w:p w:rsidR="008A518B" w:rsidRPr="00210652" w:rsidRDefault="008A518B" w:rsidP="00AC39FB">
      <w:pPr>
        <w:numPr>
          <w:ilvl w:val="0"/>
          <w:numId w:val="24"/>
        </w:numPr>
        <w:tabs>
          <w:tab w:val="clear" w:pos="794"/>
          <w:tab w:val="left" w:pos="400"/>
        </w:tabs>
        <w:rPr>
          <w:lang w:eastAsia="ko-KR"/>
        </w:rPr>
      </w:pPr>
      <w:r w:rsidRPr="00210652">
        <w:rPr>
          <w:lang w:eastAsia="ko-KR"/>
        </w:rPr>
        <w:t>For xD</w:t>
      </w:r>
      <w:r w:rsidRPr="00210652">
        <w:rPr>
          <w:vertAlign w:val="subscript"/>
          <w:lang w:eastAsia="ko-KR"/>
        </w:rPr>
        <w:t>k</w:t>
      </w:r>
      <w:r w:rsidRPr="00210652">
        <w:rPr>
          <w:lang w:eastAsia="ko-KR"/>
        </w:rPr>
        <w:t xml:space="preserve"> set equal to xC+( k &lt;&lt; 3 ), k=0..nD – 1, the following ordered steps apply:</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If xD</w:t>
      </w:r>
      <w:r w:rsidRPr="00210652">
        <w:rPr>
          <w:vertAlign w:val="subscript"/>
          <w:lang w:eastAsia="ko-KR"/>
        </w:rPr>
        <w:t>k</w:t>
      </w:r>
      <w:r w:rsidRPr="00210652">
        <w:rPr>
          <w:lang w:eastAsia="ko-KR"/>
        </w:rPr>
        <w:t xml:space="preserve"> is equal to 0, the parameter xPOS is set equal to 1. If xD</w:t>
      </w:r>
      <w:r w:rsidRPr="00210652">
        <w:rPr>
          <w:vertAlign w:val="subscript"/>
          <w:lang w:eastAsia="ko-KR"/>
        </w:rPr>
        <w:t>k</w:t>
      </w:r>
      <w:r w:rsidRPr="00210652">
        <w:rPr>
          <w:lang w:eastAsia="ko-KR"/>
        </w:rPr>
        <w:t xml:space="preserve"> is equal to xB+( ( nD – 1) &lt;&lt; 3 ) xPOS is set equal to 2. Otherwise xPOS is set to 0.</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dS[i] is set equal to dSample[0][m][ (k &lt;&lt; 3) + i ] for i = 0..7.</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 xml:space="preserve">Filtering process for luma block edge in subclause </w:t>
      </w:r>
      <w:r w:rsidR="004C7663" w:rsidRPr="00210652">
        <w:rPr>
          <w:lang w:eastAsia="ko-KR"/>
        </w:rPr>
        <w:fldChar w:fldCharType="begin" w:fldLock="1"/>
      </w:r>
      <w:r w:rsidRPr="00210652">
        <w:rPr>
          <w:lang w:eastAsia="ko-KR"/>
        </w:rPr>
        <w:instrText xml:space="preserve"> REF _Ref295419339 \r \h </w:instrText>
      </w:r>
      <w:r w:rsidR="004C7663" w:rsidRPr="00210652">
        <w:rPr>
          <w:lang w:eastAsia="ko-KR"/>
        </w:rPr>
      </w:r>
      <w:r w:rsidR="004C7663" w:rsidRPr="00210652">
        <w:rPr>
          <w:lang w:eastAsia="ko-KR"/>
        </w:rPr>
        <w:fldChar w:fldCharType="separate"/>
      </w:r>
      <w:r w:rsidRPr="00210652">
        <w:rPr>
          <w:lang w:eastAsia="ko-KR"/>
        </w:rPr>
        <w:t>8.6.1.4.2</w:t>
      </w:r>
      <w:r w:rsidR="004C7663" w:rsidRPr="00210652">
        <w:rPr>
          <w:lang w:eastAsia="ko-KR"/>
        </w:rPr>
        <w:fldChar w:fldCharType="end"/>
      </w:r>
      <w:r w:rsidRPr="00210652">
        <w:rPr>
          <w:lang w:eastAsia="ko-KR"/>
        </w:rPr>
        <w:t xml:space="preserve"> is invoked with the luma location of the coding unit ( xC, yC ), the luma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 a variable verticalEdgeFlag set equal to 0, the boundary filtering strength bStrength[0][k][m], the decision dEdge[0][k][m], and the array of size (8), dS, xPOS, dS</w:t>
      </w:r>
      <w:r w:rsidRPr="00210652">
        <w:rPr>
          <w:vertAlign w:val="subscript"/>
          <w:lang w:eastAsia="ko-KR"/>
        </w:rPr>
        <w:t>L</w:t>
      </w:r>
      <w:r w:rsidRPr="00210652">
        <w:rPr>
          <w:lang w:eastAsia="ko-KR"/>
        </w:rPr>
        <w:t>[m][], dE</w:t>
      </w:r>
      <w:r w:rsidRPr="00210652">
        <w:rPr>
          <w:vertAlign w:val="subscript"/>
          <w:lang w:eastAsia="ko-KR"/>
        </w:rPr>
        <w:t>L</w:t>
      </w:r>
      <w:r w:rsidRPr="00210652">
        <w:rPr>
          <w:lang w:eastAsia="ko-KR"/>
        </w:rPr>
        <w:t>[m], bS</w:t>
      </w:r>
      <w:r w:rsidRPr="00210652">
        <w:rPr>
          <w:vertAlign w:val="subscript"/>
          <w:lang w:eastAsia="ko-KR"/>
        </w:rPr>
        <w:t>L</w:t>
      </w:r>
      <w:r w:rsidRPr="00210652">
        <w:rPr>
          <w:lang w:eastAsia="ko-KR"/>
        </w:rPr>
        <w:t>[m], and t</w:t>
      </w:r>
      <w:r w:rsidRPr="00210652">
        <w:rPr>
          <w:vertAlign w:val="subscript"/>
          <w:lang w:eastAsia="ko-KR"/>
        </w:rPr>
        <w:t>CL</w:t>
      </w:r>
      <w:r w:rsidRPr="00210652">
        <w:rPr>
          <w:lang w:eastAsia="ko-KR"/>
        </w:rPr>
        <w:t>[m], as inputs and the modified luma picture buffer as output.</w:t>
      </w:r>
    </w:p>
    <w:p w:rsidR="008A518B" w:rsidRPr="00210652" w:rsidRDefault="008A518B" w:rsidP="00AC39FB">
      <w:pPr>
        <w:numPr>
          <w:ilvl w:val="0"/>
          <w:numId w:val="24"/>
        </w:numPr>
        <w:tabs>
          <w:tab w:val="clear" w:pos="794"/>
          <w:tab w:val="left" w:pos="400"/>
        </w:tabs>
        <w:rPr>
          <w:lang w:eastAsia="ko-KR"/>
        </w:rPr>
      </w:pPr>
      <w:r w:rsidRPr="00210652">
        <w:rPr>
          <w:lang w:eastAsia="ko-KR"/>
        </w:rPr>
        <w:t>The elements of the two dimensional array of size (3)x(nD), dS</w:t>
      </w:r>
      <w:r w:rsidRPr="00210652">
        <w:rPr>
          <w:vertAlign w:val="subscript"/>
          <w:lang w:eastAsia="ko-KR"/>
        </w:rPr>
        <w:t>L</w:t>
      </w:r>
      <w:r w:rsidRPr="00210652">
        <w:rPr>
          <w:lang w:eastAsia="ko-KR"/>
        </w:rPr>
        <w:t xml:space="preserve"> are set as follows. dS</w:t>
      </w:r>
      <w:r w:rsidRPr="00210652">
        <w:rPr>
          <w:vertAlign w:val="subscript"/>
          <w:lang w:eastAsia="ko-KR"/>
        </w:rPr>
        <w:t>L</w:t>
      </w:r>
      <w:r w:rsidRPr="00210652">
        <w:rPr>
          <w:lang w:eastAsia="ko-KR"/>
        </w:rPr>
        <w:t>[m][0], dS</w:t>
      </w:r>
      <w:r w:rsidRPr="00210652">
        <w:rPr>
          <w:vertAlign w:val="subscript"/>
          <w:lang w:eastAsia="ko-KR"/>
        </w:rPr>
        <w:t>L</w:t>
      </w:r>
      <w:r w:rsidRPr="00210652">
        <w:rPr>
          <w:lang w:eastAsia="ko-KR"/>
        </w:rPr>
        <w:t>[m][1], and dS</w:t>
      </w:r>
      <w:r w:rsidRPr="00210652">
        <w:rPr>
          <w:vertAlign w:val="subscript"/>
          <w:lang w:eastAsia="ko-KR"/>
        </w:rPr>
        <w:t>L</w:t>
      </w:r>
      <w:r w:rsidRPr="00210652">
        <w:rPr>
          <w:lang w:eastAsia="ko-KR"/>
        </w:rPr>
        <w:t>[m][2], are set equal to dS[5], dS[6] and dS[7].</w:t>
      </w:r>
    </w:p>
    <w:p w:rsidR="008A518B" w:rsidRPr="00210652" w:rsidRDefault="008A518B" w:rsidP="00AC39FB">
      <w:pPr>
        <w:numPr>
          <w:ilvl w:val="0"/>
          <w:numId w:val="24"/>
        </w:numPr>
        <w:tabs>
          <w:tab w:val="clear" w:pos="794"/>
          <w:tab w:val="left" w:pos="400"/>
        </w:tabs>
        <w:rPr>
          <w:lang w:eastAsia="ko-KR"/>
        </w:rPr>
      </w:pPr>
      <w:r w:rsidRPr="00210652">
        <w:rPr>
          <w:lang w:eastAsia="ko-KR"/>
        </w:rPr>
        <w:t>The elements of the array of size (nD), dE</w:t>
      </w:r>
      <w:r w:rsidRPr="00210652">
        <w:rPr>
          <w:vertAlign w:val="subscript"/>
          <w:lang w:eastAsia="ko-KR"/>
        </w:rPr>
        <w:t>L</w:t>
      </w:r>
      <w:r w:rsidRPr="00210652">
        <w:rPr>
          <w:lang w:eastAsia="ko-KR"/>
        </w:rPr>
        <w:t xml:space="preserve"> are set as follows. dE</w:t>
      </w:r>
      <w:r w:rsidRPr="00210652">
        <w:rPr>
          <w:vertAlign w:val="subscript"/>
          <w:lang w:eastAsia="ko-KR"/>
        </w:rPr>
        <w:t>L</w:t>
      </w:r>
      <w:r w:rsidRPr="00210652">
        <w:rPr>
          <w:lang w:eastAsia="ko-KR"/>
        </w:rPr>
        <w:t xml:space="preserve">[m] is set equal to dEdge[0][k][m]. </w:t>
      </w:r>
    </w:p>
    <w:p w:rsidR="008A518B" w:rsidRPr="00210652" w:rsidRDefault="008A518B" w:rsidP="00AC39FB">
      <w:pPr>
        <w:numPr>
          <w:ilvl w:val="0"/>
          <w:numId w:val="24"/>
        </w:numPr>
        <w:tabs>
          <w:tab w:val="clear" w:pos="794"/>
          <w:tab w:val="left" w:pos="400"/>
        </w:tabs>
        <w:rPr>
          <w:lang w:eastAsia="ko-KR"/>
        </w:rPr>
      </w:pPr>
      <w:r w:rsidRPr="00210652">
        <w:rPr>
          <w:lang w:eastAsia="ko-KR"/>
        </w:rPr>
        <w:t>The elements of the array of size (nD), bS</w:t>
      </w:r>
      <w:r w:rsidRPr="00210652">
        <w:rPr>
          <w:vertAlign w:val="subscript"/>
          <w:lang w:eastAsia="ko-KR"/>
        </w:rPr>
        <w:t>L</w:t>
      </w:r>
      <w:r w:rsidRPr="00210652">
        <w:rPr>
          <w:lang w:eastAsia="ko-KR"/>
        </w:rPr>
        <w:t xml:space="preserve"> are set as follows. bS</w:t>
      </w:r>
      <w:r w:rsidRPr="00210652">
        <w:rPr>
          <w:vertAlign w:val="subscript"/>
          <w:lang w:eastAsia="ko-KR"/>
        </w:rPr>
        <w:t>L</w:t>
      </w:r>
      <w:r w:rsidRPr="00210652">
        <w:rPr>
          <w:lang w:eastAsia="ko-KR"/>
        </w:rPr>
        <w:t>[m] is set equal to bStrength[0][k][m].</w:t>
      </w:r>
    </w:p>
    <w:p w:rsidR="008A518B" w:rsidRPr="00210652" w:rsidRDefault="008A518B" w:rsidP="00AC39FB">
      <w:pPr>
        <w:numPr>
          <w:ilvl w:val="0"/>
          <w:numId w:val="24"/>
        </w:numPr>
        <w:tabs>
          <w:tab w:val="clear" w:pos="794"/>
          <w:tab w:val="left" w:pos="400"/>
        </w:tabs>
        <w:rPr>
          <w:lang w:eastAsia="ko-KR"/>
        </w:rPr>
      </w:pPr>
      <w:r w:rsidRPr="00210652">
        <w:rPr>
          <w:lang w:eastAsia="ko-KR"/>
        </w:rPr>
        <w:t>The elements of the array of size (nD), t</w:t>
      </w:r>
      <w:r w:rsidRPr="00210652">
        <w:rPr>
          <w:vertAlign w:val="subscript"/>
          <w:lang w:eastAsia="ko-KR"/>
        </w:rPr>
        <w:t>C</w:t>
      </w:r>
      <w:r w:rsidRPr="00210652">
        <w:rPr>
          <w:lang w:eastAsia="ko-KR"/>
        </w:rPr>
        <w:t xml:space="preserve"> are set as follows. t</w:t>
      </w:r>
      <w:r w:rsidRPr="00210652">
        <w:rPr>
          <w:vertAlign w:val="subscript"/>
          <w:lang w:eastAsia="ko-KR"/>
        </w:rPr>
        <w:t>CL</w:t>
      </w:r>
      <w:r w:rsidRPr="00210652">
        <w:rPr>
          <w:lang w:eastAsia="ko-KR"/>
        </w:rPr>
        <w:t>[m] is set equal to t</w:t>
      </w:r>
      <w:r w:rsidRPr="00210652">
        <w:rPr>
          <w:vertAlign w:val="subscript"/>
          <w:lang w:eastAsia="ko-KR"/>
        </w:rPr>
        <w:t>c</w:t>
      </w:r>
      <w:r w:rsidRPr="00210652">
        <w:rPr>
          <w:lang w:eastAsia="ko-KR"/>
        </w:rPr>
        <w:t>.</w:t>
      </w:r>
    </w:p>
    <w:p w:rsidR="008A518B" w:rsidRPr="00210652" w:rsidRDefault="008A518B" w:rsidP="008A518B">
      <w:pPr>
        <w:rPr>
          <w:lang w:eastAsia="ko-KR"/>
        </w:rPr>
      </w:pPr>
      <w:r w:rsidRPr="00210652">
        <w:rPr>
          <w:lang w:eastAsia="ko-KR"/>
        </w:rPr>
        <w:t>The filtering process for chroma edges in the current coding unit consists of the following ordered steps:</w:t>
      </w:r>
    </w:p>
    <w:p w:rsidR="008A518B" w:rsidRPr="00210652" w:rsidRDefault="008A518B" w:rsidP="00AC39FB">
      <w:pPr>
        <w:numPr>
          <w:ilvl w:val="0"/>
          <w:numId w:val="29"/>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The variable nD is set equal to 1 &lt;&lt; ( Max( log2CUSize, 4 ) – 4 ).</w:t>
      </w:r>
    </w:p>
    <w:p w:rsidR="008A518B" w:rsidRPr="00210652" w:rsidRDefault="008A518B" w:rsidP="00AC39FB">
      <w:pPr>
        <w:numPr>
          <w:ilvl w:val="0"/>
          <w:numId w:val="29"/>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For xD</w:t>
      </w:r>
      <w:r w:rsidRPr="00210652">
        <w:rPr>
          <w:vertAlign w:val="subscript"/>
          <w:lang w:eastAsia="ko-KR"/>
        </w:rPr>
        <w:t>k</w:t>
      </w:r>
      <w:r w:rsidRPr="00210652">
        <w:rPr>
          <w:lang w:eastAsia="ko-KR"/>
        </w:rPr>
        <w:t xml:space="preserve"> set equal to ( xC / 2 )+( k &lt;&lt; 3 ), k=0..nD – 1, the following applies:</w:t>
      </w:r>
    </w:p>
    <w:p w:rsidR="008A518B" w:rsidRPr="00210652" w:rsidRDefault="008A518B" w:rsidP="00AC39FB">
      <w:pPr>
        <w:numPr>
          <w:ilvl w:val="0"/>
          <w:numId w:val="24"/>
        </w:numPr>
        <w:tabs>
          <w:tab w:val="clear" w:pos="794"/>
          <w:tab w:val="left" w:pos="400"/>
        </w:tabs>
        <w:rPr>
          <w:lang w:eastAsia="ko-KR"/>
        </w:rPr>
      </w:pPr>
      <w:r w:rsidRPr="00210652">
        <w:rPr>
          <w:lang w:eastAsia="ko-KR"/>
        </w:rPr>
        <w:t>For yD</w:t>
      </w:r>
      <w:r w:rsidRPr="00210652">
        <w:rPr>
          <w:vertAlign w:val="subscript"/>
          <w:lang w:eastAsia="ko-KR"/>
        </w:rPr>
        <w:t>m</w:t>
      </w:r>
      <w:r w:rsidRPr="00210652">
        <w:rPr>
          <w:lang w:eastAsia="ko-KR"/>
        </w:rPr>
        <w:t xml:space="preserve"> set equal to ( yC / 2)+( m &lt;&lt; 2 ), m=0..nD*2 – 1, the following ordered steps apply:</w:t>
      </w:r>
    </w:p>
    <w:p w:rsidR="008A518B" w:rsidRPr="00210652" w:rsidRDefault="008A518B" w:rsidP="00AC39FB">
      <w:pPr>
        <w:numPr>
          <w:ilvl w:val="0"/>
          <w:numId w:val="32"/>
        </w:numPr>
        <w:tabs>
          <w:tab w:val="clear" w:pos="794"/>
          <w:tab w:val="left" w:pos="400"/>
        </w:tabs>
        <w:rPr>
          <w:lang w:eastAsia="ko-KR"/>
        </w:rPr>
      </w:pPr>
      <w:r w:rsidRPr="00210652">
        <w:rPr>
          <w:lang w:eastAsia="ko-KR"/>
        </w:rPr>
        <w:t>Boundary filtering strength bS</w:t>
      </w:r>
      <w:ins w:id="74" w:author="Qian Huang" w:date="2011-11-07T22:26:00Z">
        <w:r w:rsidR="006C606B">
          <w:rPr>
            <w:rFonts w:eastAsiaTheme="minorEastAsia" w:hint="eastAsia"/>
            <w:lang w:eastAsia="zh-CN"/>
          </w:rPr>
          <w:t>Cb</w:t>
        </w:r>
      </w:ins>
      <w:r w:rsidRPr="00210652">
        <w:rPr>
          <w:lang w:eastAsia="ko-KR"/>
        </w:rPr>
        <w:t>Ver</w:t>
      </w:r>
      <w:ins w:id="75" w:author="Qian Huang" w:date="2011-11-08T09:15:00Z">
        <w:r w:rsidR="00651B9F">
          <w:rPr>
            <w:rFonts w:eastAsiaTheme="minorEastAsia" w:hint="eastAsia"/>
            <w:lang w:eastAsia="zh-CN"/>
          </w:rPr>
          <w:t>1</w:t>
        </w:r>
      </w:ins>
      <w:r w:rsidRPr="00210652">
        <w:rPr>
          <w:lang w:eastAsia="ko-KR"/>
        </w:rPr>
        <w:t xml:space="preserve"> </w:t>
      </w:r>
      <w:ins w:id="76" w:author="Qian Huang" w:date="2011-11-08T09:15:00Z">
        <w:r w:rsidR="00651B9F">
          <w:rPr>
            <w:rFonts w:eastAsiaTheme="minorEastAsia" w:hint="eastAsia"/>
            <w:lang w:eastAsia="zh-CN"/>
          </w:rPr>
          <w:t xml:space="preserve">and </w:t>
        </w:r>
        <w:r w:rsidR="00651B9F" w:rsidRPr="00210652">
          <w:rPr>
            <w:lang w:eastAsia="ko-KR"/>
          </w:rPr>
          <w:t>bS</w:t>
        </w:r>
        <w:r w:rsidR="00651B9F">
          <w:rPr>
            <w:rFonts w:eastAsiaTheme="minorEastAsia" w:hint="eastAsia"/>
            <w:lang w:eastAsia="zh-CN"/>
          </w:rPr>
          <w:t>Cb</w:t>
        </w:r>
        <w:r w:rsidR="00651B9F" w:rsidRPr="00210652">
          <w:rPr>
            <w:lang w:eastAsia="ko-KR"/>
          </w:rPr>
          <w:t>Ver</w:t>
        </w:r>
        <w:r w:rsidR="00651B9F">
          <w:rPr>
            <w:rFonts w:eastAsiaTheme="minorEastAsia" w:hint="eastAsia"/>
            <w:lang w:eastAsia="zh-CN"/>
          </w:rPr>
          <w:t xml:space="preserve">2 </w:t>
        </w:r>
      </w:ins>
      <w:del w:id="77" w:author="Qian Huang" w:date="2011-11-08T09:15:00Z">
        <w:r w:rsidRPr="00210652" w:rsidDel="00651B9F">
          <w:rPr>
            <w:lang w:eastAsia="ko-KR"/>
          </w:rPr>
          <w:delText xml:space="preserve">is </w:delText>
        </w:r>
      </w:del>
      <w:ins w:id="78" w:author="Qian Huang" w:date="2011-11-08T09:15:00Z">
        <w:r w:rsidR="00651B9F">
          <w:rPr>
            <w:rFonts w:eastAsiaTheme="minorEastAsia" w:hint="eastAsia"/>
            <w:lang w:eastAsia="zh-CN"/>
          </w:rPr>
          <w:t xml:space="preserve">are </w:t>
        </w:r>
      </w:ins>
      <w:r w:rsidRPr="00210652">
        <w:rPr>
          <w:lang w:eastAsia="ko-KR"/>
        </w:rPr>
        <w:t>derived as follows:</w:t>
      </w:r>
    </w:p>
    <w:p w:rsidR="004C7663" w:rsidRDefault="008A518B" w:rsidP="004C7663">
      <w:pPr>
        <w:pStyle w:val="Equation"/>
        <w:tabs>
          <w:tab w:val="clear" w:pos="794"/>
          <w:tab w:val="clear" w:pos="1588"/>
          <w:tab w:val="left" w:pos="851"/>
          <w:tab w:val="left" w:pos="1134"/>
          <w:tab w:val="left" w:pos="1418"/>
          <w:tab w:val="left" w:pos="1701"/>
        </w:tabs>
        <w:ind w:left="1605"/>
        <w:rPr>
          <w:ins w:id="79" w:author="Qian Huang" w:date="2011-11-08T09:15:00Z"/>
          <w:rFonts w:eastAsiaTheme="minorEastAsia"/>
          <w:sz w:val="20"/>
          <w:lang w:eastAsia="zh-CN"/>
        </w:rPr>
        <w:pPrChange w:id="80" w:author="Qian Huang" w:date="2011-11-08T09:15:00Z">
          <w:pPr>
            <w:pStyle w:val="Equation"/>
            <w:tabs>
              <w:tab w:val="clear" w:pos="794"/>
              <w:tab w:val="clear" w:pos="1588"/>
              <w:tab w:val="left" w:pos="851"/>
              <w:tab w:val="left" w:pos="1134"/>
              <w:tab w:val="left" w:pos="1418"/>
              <w:tab w:val="left" w:pos="1701"/>
            </w:tabs>
            <w:ind w:left="567"/>
          </w:pPr>
        </w:pPrChange>
      </w:pPr>
      <w:r w:rsidRPr="00210652">
        <w:rPr>
          <w:sz w:val="20"/>
          <w:lang w:eastAsia="ko-KR"/>
        </w:rPr>
        <w:t>bS</w:t>
      </w:r>
      <w:ins w:id="81" w:author="Qian Huang" w:date="2011-11-07T22:24:00Z">
        <w:r w:rsidR="006C606B">
          <w:rPr>
            <w:rFonts w:eastAsiaTheme="minorEastAsia" w:hint="eastAsia"/>
            <w:sz w:val="20"/>
            <w:lang w:eastAsia="zh-CN"/>
          </w:rPr>
          <w:t>Cb</w:t>
        </w:r>
      </w:ins>
      <w:r w:rsidRPr="00210652">
        <w:rPr>
          <w:sz w:val="20"/>
          <w:lang w:eastAsia="ko-KR"/>
        </w:rPr>
        <w:t>Ver</w:t>
      </w:r>
      <w:ins w:id="82" w:author="Qian Huang" w:date="2011-11-08T09:15:00Z">
        <w:r w:rsidR="00651B9F">
          <w:rPr>
            <w:rFonts w:eastAsiaTheme="minorEastAsia" w:hint="eastAsia"/>
            <w:sz w:val="20"/>
            <w:lang w:eastAsia="zh-CN"/>
          </w:rPr>
          <w:t>1</w:t>
        </w:r>
      </w:ins>
      <w:r w:rsidRPr="00210652">
        <w:rPr>
          <w:sz w:val="20"/>
          <w:lang w:eastAsia="ko-KR"/>
        </w:rPr>
        <w:t xml:space="preserve"> = </w:t>
      </w:r>
      <w:ins w:id="83" w:author="Qian Huang" w:date="2011-11-07T22:18:00Z">
        <w:r w:rsidR="006C606B">
          <w:rPr>
            <w:rFonts w:eastAsiaTheme="minorEastAsia" w:hint="eastAsia"/>
            <w:sz w:val="20"/>
            <w:lang w:eastAsia="zh-CN"/>
          </w:rPr>
          <w:t xml:space="preserve">Max( </w:t>
        </w:r>
      </w:ins>
      <w:r w:rsidRPr="00210652">
        <w:rPr>
          <w:sz w:val="20"/>
          <w:lang w:eastAsia="ko-KR"/>
        </w:rPr>
        <w:t>bS</w:t>
      </w:r>
      <w:ins w:id="84" w:author="Qian Huang" w:date="2011-11-07T22:16:00Z">
        <w:r w:rsidR="006C606B">
          <w:rPr>
            <w:rFonts w:eastAsiaTheme="minorEastAsia" w:hint="eastAsia"/>
            <w:sz w:val="20"/>
            <w:lang w:eastAsia="zh-CN"/>
          </w:rPr>
          <w:t>Cb</w:t>
        </w:r>
      </w:ins>
      <w:r w:rsidRPr="00210652">
        <w:rPr>
          <w:sz w:val="20"/>
          <w:lang w:eastAsia="ko-KR"/>
        </w:rPr>
        <w:t>[ 0 ][ xD</w:t>
      </w:r>
      <w:r w:rsidRPr="00210652">
        <w:rPr>
          <w:sz w:val="20"/>
          <w:vertAlign w:val="subscript"/>
          <w:lang w:eastAsia="ko-KR"/>
        </w:rPr>
        <w:t>k</w:t>
      </w:r>
      <w:r w:rsidRPr="00210652">
        <w:rPr>
          <w:sz w:val="20"/>
          <w:lang w:eastAsia="ko-KR"/>
        </w:rPr>
        <w:t>*2 ][ yD</w:t>
      </w:r>
      <w:r w:rsidRPr="00210652">
        <w:rPr>
          <w:sz w:val="20"/>
          <w:vertAlign w:val="subscript"/>
          <w:lang w:eastAsia="ko-KR"/>
        </w:rPr>
        <w:t>m</w:t>
      </w:r>
      <w:r w:rsidRPr="00210652">
        <w:rPr>
          <w:sz w:val="20"/>
          <w:lang w:eastAsia="ko-KR"/>
        </w:rPr>
        <w:t>*2</w:t>
      </w:r>
      <w:ins w:id="85" w:author="Qian Huang" w:date="2011-11-07T22:21:00Z">
        <w:r w:rsidR="006C606B">
          <w:rPr>
            <w:rFonts w:eastAsiaTheme="minorEastAsia" w:hint="eastAsia"/>
            <w:sz w:val="20"/>
            <w:lang w:eastAsia="zh-CN"/>
          </w:rPr>
          <w:t xml:space="preserve"> + i</w:t>
        </w:r>
      </w:ins>
      <w:r w:rsidRPr="00210652">
        <w:rPr>
          <w:sz w:val="20"/>
          <w:lang w:eastAsia="ko-KR"/>
        </w:rPr>
        <w:t> ]</w:t>
      </w:r>
      <w:ins w:id="86" w:author="Qian Huang" w:date="2011-11-07T22:21:00Z">
        <w:r w:rsidR="006C606B">
          <w:rPr>
            <w:rFonts w:eastAsiaTheme="minorEastAsia" w:hint="eastAsia"/>
            <w:sz w:val="20"/>
            <w:lang w:eastAsia="zh-CN"/>
          </w:rPr>
          <w:t xml:space="preserve"> </w:t>
        </w:r>
      </w:ins>
      <w:ins w:id="87" w:author="Qian Huang" w:date="2011-11-07T22:18:00Z">
        <w:r w:rsidR="006C606B">
          <w:rPr>
            <w:rFonts w:eastAsiaTheme="minorEastAsia" w:hint="eastAsia"/>
            <w:sz w:val="20"/>
            <w:lang w:eastAsia="zh-CN"/>
          </w:rPr>
          <w:t>)</w:t>
        </w:r>
      </w:ins>
      <w:ins w:id="88" w:author="Qian Huang" w:date="2011-11-07T22:21:00Z">
        <w:r w:rsidR="006C606B">
          <w:rPr>
            <w:rFonts w:eastAsiaTheme="minorEastAsia" w:hint="eastAsia"/>
            <w:sz w:val="20"/>
            <w:lang w:eastAsia="zh-CN"/>
          </w:rPr>
          <w:t xml:space="preserve"> for </w:t>
        </w:r>
        <w:r w:rsidR="006C606B">
          <w:rPr>
            <w:rFonts w:eastAsiaTheme="minorEastAsia"/>
            <w:sz w:val="20"/>
            <w:lang w:eastAsia="zh-CN"/>
          </w:rPr>
          <w:t>i = 0.</w:t>
        </w:r>
        <w:r w:rsidR="006C606B">
          <w:rPr>
            <w:rFonts w:eastAsiaTheme="minorEastAsia" w:hint="eastAsia"/>
            <w:sz w:val="20"/>
            <w:lang w:eastAsia="zh-CN"/>
          </w:rPr>
          <w:t>.</w:t>
        </w:r>
      </w:ins>
      <w:ins w:id="89" w:author="Qian Huang" w:date="2011-11-07T22:29:00Z">
        <w:r w:rsidR="006C606B">
          <w:rPr>
            <w:rFonts w:eastAsiaTheme="minorEastAsia" w:hint="eastAsia"/>
            <w:sz w:val="20"/>
            <w:lang w:eastAsia="zh-CN"/>
          </w:rPr>
          <w:t>3</w:t>
        </w:r>
      </w:ins>
      <w:r w:rsidRPr="00210652">
        <w:rPr>
          <w:sz w:val="20"/>
          <w:lang w:eastAsia="ko-KR"/>
        </w:rPr>
        <w:t xml:space="preserve"> </w:t>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r w:rsidR="004C7663" w:rsidRPr="00210652">
        <w:rPr>
          <w:sz w:val="20"/>
          <w:lang w:eastAsia="ko-KR"/>
        </w:rPr>
        <w:fldChar w:fldCharType="begin" w:fldLock="1"/>
      </w:r>
      <w:r w:rsidRPr="00210652">
        <w:rPr>
          <w:sz w:val="20"/>
          <w:lang w:eastAsia="ko-KR"/>
        </w:rPr>
        <w:instrText xml:space="preserve"> SEQ Equation \* ARABIC \s 1 </w:instrText>
      </w:r>
      <w:r w:rsidR="004C7663" w:rsidRPr="00210652">
        <w:rPr>
          <w:sz w:val="20"/>
          <w:lang w:eastAsia="ko-KR"/>
        </w:rPr>
        <w:fldChar w:fldCharType="separate"/>
      </w:r>
      <w:r w:rsidRPr="00210652">
        <w:rPr>
          <w:noProof/>
          <w:sz w:val="20"/>
          <w:lang w:eastAsia="ko-KR"/>
        </w:rPr>
        <w:t>430</w:t>
      </w:r>
      <w:r w:rsidR="004C7663" w:rsidRPr="00210652">
        <w:rPr>
          <w:sz w:val="20"/>
          <w:lang w:eastAsia="ko-KR"/>
        </w:rPr>
        <w:fldChar w:fldCharType="end"/>
      </w:r>
      <w:r w:rsidRPr="00210652">
        <w:rPr>
          <w:sz w:val="20"/>
          <w:lang w:eastAsia="ko-KR"/>
        </w:rPr>
        <w:t>)</w:t>
      </w:r>
    </w:p>
    <w:p w:rsidR="004C7663" w:rsidRDefault="00651B9F" w:rsidP="004C7663">
      <w:pPr>
        <w:pStyle w:val="Equation"/>
        <w:tabs>
          <w:tab w:val="clear" w:pos="794"/>
          <w:tab w:val="clear" w:pos="1588"/>
          <w:tab w:val="left" w:pos="851"/>
          <w:tab w:val="left" w:pos="1134"/>
          <w:tab w:val="left" w:pos="1418"/>
          <w:tab w:val="left" w:pos="1701"/>
        </w:tabs>
        <w:ind w:left="1605"/>
        <w:rPr>
          <w:ins w:id="90" w:author="Qian Huang" w:date="2011-11-07T22:18:00Z"/>
          <w:rFonts w:eastAsiaTheme="minorEastAsia"/>
          <w:sz w:val="20"/>
          <w:lang w:eastAsia="zh-CN"/>
        </w:rPr>
        <w:pPrChange w:id="91" w:author="Qian Huang" w:date="2011-11-08T09:15:00Z">
          <w:pPr>
            <w:pStyle w:val="Equation"/>
            <w:tabs>
              <w:tab w:val="clear" w:pos="794"/>
              <w:tab w:val="clear" w:pos="1588"/>
              <w:tab w:val="left" w:pos="851"/>
              <w:tab w:val="left" w:pos="1134"/>
              <w:tab w:val="left" w:pos="1418"/>
              <w:tab w:val="left" w:pos="1701"/>
            </w:tabs>
            <w:ind w:left="567"/>
          </w:pPr>
        </w:pPrChange>
      </w:pPr>
      <w:ins w:id="92" w:author="Qian Huang" w:date="2011-11-08T09:15:00Z">
        <w:r w:rsidRPr="00210652">
          <w:rPr>
            <w:sz w:val="20"/>
            <w:lang w:eastAsia="ko-KR"/>
          </w:rPr>
          <w:t>bS</w:t>
        </w:r>
        <w:r>
          <w:rPr>
            <w:rFonts w:eastAsiaTheme="minorEastAsia" w:hint="eastAsia"/>
            <w:sz w:val="20"/>
            <w:lang w:eastAsia="zh-CN"/>
          </w:rPr>
          <w:t>Cb</w:t>
        </w:r>
        <w:r w:rsidRPr="00210652">
          <w:rPr>
            <w:sz w:val="20"/>
            <w:lang w:eastAsia="ko-KR"/>
          </w:rPr>
          <w:t>Ver</w:t>
        </w:r>
      </w:ins>
      <w:ins w:id="93" w:author="Qian Huang" w:date="2011-11-08T09:16:00Z">
        <w:r>
          <w:rPr>
            <w:rFonts w:eastAsiaTheme="minorEastAsia" w:hint="eastAsia"/>
            <w:sz w:val="20"/>
            <w:lang w:eastAsia="zh-CN"/>
          </w:rPr>
          <w:t>2</w:t>
        </w:r>
      </w:ins>
      <w:ins w:id="94" w:author="Qian Huang" w:date="2011-11-08T09:15:00Z">
        <w:r w:rsidRPr="00210652">
          <w:rPr>
            <w:sz w:val="20"/>
            <w:lang w:eastAsia="ko-KR"/>
          </w:rPr>
          <w:t xml:space="preserve"> = </w:t>
        </w:r>
        <w:r>
          <w:rPr>
            <w:rFonts w:eastAsiaTheme="minorEastAsia" w:hint="eastAsia"/>
            <w:sz w:val="20"/>
            <w:lang w:eastAsia="zh-CN"/>
          </w:rPr>
          <w:t xml:space="preserve">Max( </w:t>
        </w:r>
        <w:r w:rsidRPr="00210652">
          <w:rPr>
            <w:sz w:val="20"/>
            <w:lang w:eastAsia="ko-KR"/>
          </w:rPr>
          <w:t>bS</w:t>
        </w:r>
        <w:r>
          <w:rPr>
            <w:rFonts w:eastAsiaTheme="minorEastAsia" w:hint="eastAsia"/>
            <w:sz w:val="20"/>
            <w:lang w:eastAsia="zh-CN"/>
          </w:rPr>
          <w:t>Cb</w:t>
        </w:r>
        <w:r w:rsidRPr="00210652">
          <w:rPr>
            <w:sz w:val="20"/>
            <w:lang w:eastAsia="ko-KR"/>
          </w:rPr>
          <w:t>[ 0 ][ xD</w:t>
        </w:r>
        <w:r w:rsidRPr="00210652">
          <w:rPr>
            <w:sz w:val="20"/>
            <w:vertAlign w:val="subscript"/>
            <w:lang w:eastAsia="ko-KR"/>
          </w:rPr>
          <w:t>k</w:t>
        </w:r>
        <w:r w:rsidRPr="00210652">
          <w:rPr>
            <w:sz w:val="20"/>
            <w:lang w:eastAsia="ko-KR"/>
          </w:rPr>
          <w:t>*2 ][ yD</w:t>
        </w:r>
        <w:r w:rsidRPr="00210652">
          <w:rPr>
            <w:sz w:val="20"/>
            <w:vertAlign w:val="subscript"/>
            <w:lang w:eastAsia="ko-KR"/>
          </w:rPr>
          <w:t>m</w:t>
        </w:r>
        <w:r w:rsidRPr="00210652">
          <w:rPr>
            <w:sz w:val="20"/>
            <w:lang w:eastAsia="ko-KR"/>
          </w:rPr>
          <w:t>*2</w:t>
        </w:r>
        <w:r>
          <w:rPr>
            <w:rFonts w:eastAsiaTheme="minorEastAsia" w:hint="eastAsia"/>
            <w:sz w:val="20"/>
            <w:lang w:eastAsia="zh-CN"/>
          </w:rPr>
          <w:t xml:space="preserve"> + i</w:t>
        </w:r>
        <w:r w:rsidRPr="00210652">
          <w:rPr>
            <w:sz w:val="20"/>
            <w:lang w:eastAsia="ko-KR"/>
          </w:rPr>
          <w:t> ]</w:t>
        </w:r>
        <w:r>
          <w:rPr>
            <w:rFonts w:eastAsiaTheme="minorEastAsia" w:hint="eastAsia"/>
            <w:sz w:val="20"/>
            <w:lang w:eastAsia="zh-CN"/>
          </w:rPr>
          <w:t xml:space="preserve"> ) for </w:t>
        </w:r>
        <w:r>
          <w:rPr>
            <w:rFonts w:eastAsiaTheme="minorEastAsia"/>
            <w:sz w:val="20"/>
            <w:lang w:eastAsia="zh-CN"/>
          </w:rPr>
          <w:t xml:space="preserve">i = </w:t>
        </w:r>
      </w:ins>
      <w:ins w:id="95" w:author="Qian Huang" w:date="2011-11-08T09:16:00Z">
        <w:r>
          <w:rPr>
            <w:rFonts w:eastAsiaTheme="minorEastAsia" w:hint="eastAsia"/>
            <w:sz w:val="20"/>
            <w:lang w:eastAsia="zh-CN"/>
          </w:rPr>
          <w:t>4</w:t>
        </w:r>
      </w:ins>
      <w:ins w:id="96" w:author="Qian Huang" w:date="2011-11-08T09:15:00Z">
        <w:r>
          <w:rPr>
            <w:rFonts w:eastAsiaTheme="minorEastAsia"/>
            <w:sz w:val="20"/>
            <w:lang w:eastAsia="zh-CN"/>
          </w:rPr>
          <w:t>.</w:t>
        </w:r>
        <w:r>
          <w:rPr>
            <w:rFonts w:eastAsiaTheme="minorEastAsia" w:hint="eastAsia"/>
            <w:sz w:val="20"/>
            <w:lang w:eastAsia="zh-CN"/>
          </w:rPr>
          <w:t>.</w:t>
        </w:r>
      </w:ins>
      <w:ins w:id="97" w:author="Qian Huang" w:date="2011-11-08T09:16:00Z">
        <w:r>
          <w:rPr>
            <w:rFonts w:eastAsiaTheme="minorEastAsia" w:hint="eastAsia"/>
            <w:sz w:val="20"/>
            <w:lang w:eastAsia="zh-CN"/>
          </w:rPr>
          <w:t>7</w:t>
        </w:r>
      </w:ins>
      <w:ins w:id="98" w:author="Qian Huang" w:date="2011-11-08T09:15:00Z">
        <w:r w:rsidRPr="00210652">
          <w:rPr>
            <w:sz w:val="20"/>
            <w:lang w:eastAsia="ko-KR"/>
          </w:rPr>
          <w:t xml:space="preserve"> </w:t>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r w:rsidR="004C7663" w:rsidRPr="00210652">
          <w:rPr>
            <w:sz w:val="20"/>
            <w:lang w:eastAsia="ko-KR"/>
          </w:rPr>
          <w:fldChar w:fldCharType="begin" w:fldLock="1"/>
        </w:r>
        <w:r w:rsidRPr="00210652">
          <w:rPr>
            <w:sz w:val="20"/>
            <w:lang w:eastAsia="ko-KR"/>
          </w:rPr>
          <w:instrText xml:space="preserve"> SEQ Equation \* ARABIC \s 1 </w:instrText>
        </w:r>
        <w:r w:rsidR="004C7663" w:rsidRPr="00210652">
          <w:rPr>
            <w:sz w:val="20"/>
            <w:lang w:eastAsia="ko-KR"/>
          </w:rPr>
          <w:fldChar w:fldCharType="separate"/>
        </w:r>
        <w:r w:rsidRPr="00210652">
          <w:rPr>
            <w:noProof/>
            <w:sz w:val="20"/>
            <w:lang w:eastAsia="ko-KR"/>
          </w:rPr>
          <w:t>43</w:t>
        </w:r>
        <w:r w:rsidR="004C7663" w:rsidRPr="00210652">
          <w:rPr>
            <w:sz w:val="20"/>
            <w:lang w:eastAsia="ko-KR"/>
          </w:rPr>
          <w:fldChar w:fldCharType="end"/>
        </w:r>
      </w:ins>
      <w:ins w:id="99" w:author="Qian Huang" w:date="2011-11-08T09:16:00Z">
        <w:r>
          <w:rPr>
            <w:rFonts w:eastAsiaTheme="minorEastAsia" w:hint="eastAsia"/>
            <w:sz w:val="20"/>
            <w:lang w:eastAsia="zh-CN"/>
          </w:rPr>
          <w:t>1</w:t>
        </w:r>
      </w:ins>
      <w:ins w:id="100" w:author="Qian Huang" w:date="2011-11-08T09:15:00Z">
        <w:r w:rsidRPr="00210652">
          <w:rPr>
            <w:sz w:val="20"/>
            <w:lang w:eastAsia="ko-KR"/>
          </w:rPr>
          <w:t>)</w:t>
        </w:r>
      </w:ins>
    </w:p>
    <w:p w:rsidR="006C606B" w:rsidRPr="00FA3E0E" w:rsidDel="006C606B" w:rsidRDefault="006C606B" w:rsidP="008A518B">
      <w:pPr>
        <w:pStyle w:val="Equation"/>
        <w:tabs>
          <w:tab w:val="clear" w:pos="794"/>
          <w:tab w:val="clear" w:pos="1588"/>
          <w:tab w:val="left" w:pos="851"/>
          <w:tab w:val="left" w:pos="1134"/>
          <w:tab w:val="left" w:pos="1418"/>
          <w:tab w:val="left" w:pos="1701"/>
        </w:tabs>
        <w:ind w:left="567"/>
        <w:rPr>
          <w:del w:id="101" w:author="Qian Huang" w:date="2011-11-07T22:22:00Z"/>
          <w:rFonts w:eastAsiaTheme="minorEastAsia"/>
          <w:sz w:val="20"/>
          <w:szCs w:val="20"/>
          <w:lang w:eastAsia="zh-CN"/>
          <w:rPrChange w:id="102" w:author="Qian Huang" w:date="2011-11-08T09:20:00Z">
            <w:rPr>
              <w:del w:id="103" w:author="Qian Huang" w:date="2011-11-07T22:22:00Z"/>
              <w:rFonts w:eastAsiaTheme="minorEastAsia"/>
              <w:lang w:eastAsia="zh-CN"/>
            </w:rPr>
          </w:rPrChange>
        </w:rPr>
      </w:pPr>
      <w:ins w:id="104" w:author="Qian Huang" w:date="2011-11-07T22:22:00Z">
        <w:r>
          <w:rPr>
            <w:rFonts w:eastAsiaTheme="minorEastAsia" w:hint="eastAsia"/>
            <w:lang w:eastAsia="zh-CN"/>
          </w:rPr>
          <w:tab/>
        </w:r>
        <w:r>
          <w:rPr>
            <w:rFonts w:eastAsiaTheme="minorEastAsia" w:hint="eastAsia"/>
            <w:lang w:eastAsia="zh-CN"/>
          </w:rPr>
          <w:tab/>
        </w:r>
        <w:r>
          <w:rPr>
            <w:rFonts w:eastAsiaTheme="minorEastAsia" w:hint="eastAsia"/>
            <w:lang w:eastAsia="zh-CN"/>
          </w:rPr>
          <w:tab/>
          <w:t xml:space="preserve">    </w:t>
        </w:r>
        <w:r w:rsidR="004C7663" w:rsidRPr="004C7663">
          <w:rPr>
            <w:sz w:val="20"/>
            <w:szCs w:val="20"/>
            <w:lang w:eastAsia="ko-KR"/>
            <w:rPrChange w:id="105" w:author="Qian Huang" w:date="2011-11-08T09:20:00Z">
              <w:rPr>
                <w:lang w:eastAsia="ko-KR"/>
              </w:rPr>
            </w:rPrChange>
          </w:rPr>
          <w:t>Boundary filtering strength bS</w:t>
        </w:r>
      </w:ins>
      <w:ins w:id="106" w:author="Qian Huang" w:date="2011-11-07T22:26:00Z">
        <w:r w:rsidR="004C7663" w:rsidRPr="004C7663">
          <w:rPr>
            <w:rFonts w:eastAsiaTheme="minorEastAsia"/>
            <w:sz w:val="20"/>
            <w:szCs w:val="20"/>
            <w:lang w:eastAsia="zh-CN"/>
            <w:rPrChange w:id="107" w:author="Qian Huang" w:date="2011-11-08T09:20:00Z">
              <w:rPr>
                <w:rFonts w:eastAsiaTheme="minorEastAsia"/>
                <w:lang w:eastAsia="zh-CN"/>
              </w:rPr>
            </w:rPrChange>
          </w:rPr>
          <w:t>Cr</w:t>
        </w:r>
      </w:ins>
      <w:ins w:id="108" w:author="Qian Huang" w:date="2011-11-07T22:22:00Z">
        <w:r w:rsidR="004C7663" w:rsidRPr="004C7663">
          <w:rPr>
            <w:sz w:val="20"/>
            <w:szCs w:val="20"/>
            <w:lang w:eastAsia="ko-KR"/>
            <w:rPrChange w:id="109" w:author="Qian Huang" w:date="2011-11-08T09:20:00Z">
              <w:rPr>
                <w:lang w:eastAsia="ko-KR"/>
              </w:rPr>
            </w:rPrChange>
          </w:rPr>
          <w:t>Ver</w:t>
        </w:r>
      </w:ins>
      <w:ins w:id="110" w:author="Qian Huang" w:date="2011-11-08T09:16:00Z">
        <w:r w:rsidR="004C7663" w:rsidRPr="004C7663">
          <w:rPr>
            <w:rFonts w:eastAsiaTheme="minorEastAsia"/>
            <w:sz w:val="20"/>
            <w:szCs w:val="20"/>
            <w:lang w:eastAsia="zh-CN"/>
            <w:rPrChange w:id="111" w:author="Qian Huang" w:date="2011-11-08T09:20:00Z">
              <w:rPr>
                <w:rFonts w:eastAsiaTheme="minorEastAsia"/>
                <w:lang w:eastAsia="zh-CN"/>
              </w:rPr>
            </w:rPrChange>
          </w:rPr>
          <w:t>1 and bSCrVer2</w:t>
        </w:r>
      </w:ins>
      <w:ins w:id="112" w:author="Qian Huang" w:date="2011-11-07T22:22:00Z">
        <w:r w:rsidR="004C7663" w:rsidRPr="004C7663">
          <w:rPr>
            <w:sz w:val="20"/>
            <w:szCs w:val="20"/>
            <w:lang w:eastAsia="ko-KR"/>
            <w:rPrChange w:id="113" w:author="Qian Huang" w:date="2011-11-08T09:20:00Z">
              <w:rPr>
                <w:lang w:eastAsia="ko-KR"/>
              </w:rPr>
            </w:rPrChange>
          </w:rPr>
          <w:t xml:space="preserve"> </w:t>
        </w:r>
      </w:ins>
      <w:ins w:id="114" w:author="Qian Huang" w:date="2011-11-08T09:16:00Z">
        <w:r w:rsidR="004C7663" w:rsidRPr="004C7663">
          <w:rPr>
            <w:rFonts w:eastAsiaTheme="minorEastAsia"/>
            <w:sz w:val="20"/>
            <w:szCs w:val="20"/>
            <w:lang w:eastAsia="zh-CN"/>
            <w:rPrChange w:id="115" w:author="Qian Huang" w:date="2011-11-08T09:20:00Z">
              <w:rPr>
                <w:rFonts w:eastAsiaTheme="minorEastAsia"/>
                <w:lang w:eastAsia="zh-CN"/>
              </w:rPr>
            </w:rPrChange>
          </w:rPr>
          <w:t>are</w:t>
        </w:r>
      </w:ins>
      <w:ins w:id="116" w:author="Qian Huang" w:date="2011-11-07T22:22:00Z">
        <w:r w:rsidR="004C7663" w:rsidRPr="004C7663">
          <w:rPr>
            <w:sz w:val="20"/>
            <w:szCs w:val="20"/>
            <w:lang w:eastAsia="ko-KR"/>
            <w:rPrChange w:id="117" w:author="Qian Huang" w:date="2011-11-08T09:20:00Z">
              <w:rPr>
                <w:lang w:eastAsia="ko-KR"/>
              </w:rPr>
            </w:rPrChange>
          </w:rPr>
          <w:t xml:space="preserve"> derived as follows:</w:t>
        </w:r>
      </w:ins>
    </w:p>
    <w:p w:rsidR="006C606B" w:rsidRDefault="006C606B" w:rsidP="008A518B">
      <w:pPr>
        <w:pStyle w:val="Equation"/>
        <w:tabs>
          <w:tab w:val="clear" w:pos="794"/>
          <w:tab w:val="clear" w:pos="1588"/>
          <w:tab w:val="left" w:pos="851"/>
          <w:tab w:val="left" w:pos="1134"/>
          <w:tab w:val="left" w:pos="1418"/>
          <w:tab w:val="left" w:pos="1701"/>
        </w:tabs>
        <w:ind w:left="567"/>
        <w:rPr>
          <w:ins w:id="118" w:author="Qian Huang" w:date="2011-11-08T09:17:00Z"/>
          <w:rFonts w:eastAsiaTheme="minorEastAsia"/>
          <w:sz w:val="20"/>
          <w:lang w:eastAsia="zh-CN"/>
        </w:rPr>
      </w:pPr>
      <w:ins w:id="119" w:author="Qian Huang" w:date="2011-11-07T22:23:00Z">
        <w:r>
          <w:rPr>
            <w:rFonts w:eastAsiaTheme="minorEastAsia" w:hint="eastAsia"/>
            <w:sz w:val="20"/>
            <w:lang w:eastAsia="zh-CN"/>
          </w:rPr>
          <w:tab/>
        </w:r>
        <w:r>
          <w:rPr>
            <w:rFonts w:eastAsiaTheme="minorEastAsia" w:hint="eastAsia"/>
            <w:sz w:val="20"/>
            <w:lang w:eastAsia="zh-CN"/>
          </w:rPr>
          <w:tab/>
        </w:r>
        <w:r>
          <w:rPr>
            <w:rFonts w:eastAsiaTheme="minorEastAsia" w:hint="eastAsia"/>
            <w:sz w:val="20"/>
            <w:lang w:eastAsia="zh-CN"/>
          </w:rPr>
          <w:tab/>
        </w:r>
        <w:r>
          <w:rPr>
            <w:rFonts w:eastAsiaTheme="minorEastAsia" w:hint="eastAsia"/>
            <w:sz w:val="20"/>
            <w:lang w:eastAsia="zh-CN"/>
          </w:rPr>
          <w:tab/>
        </w:r>
        <w:r w:rsidRPr="00210652">
          <w:rPr>
            <w:sz w:val="20"/>
            <w:lang w:eastAsia="ko-KR"/>
          </w:rPr>
          <w:t>bS</w:t>
        </w:r>
      </w:ins>
      <w:ins w:id="120" w:author="Qian Huang" w:date="2011-11-07T22:24:00Z">
        <w:r>
          <w:rPr>
            <w:rFonts w:eastAsiaTheme="minorEastAsia" w:hint="eastAsia"/>
            <w:sz w:val="20"/>
            <w:lang w:eastAsia="zh-CN"/>
          </w:rPr>
          <w:t>Cr</w:t>
        </w:r>
      </w:ins>
      <w:ins w:id="121" w:author="Qian Huang" w:date="2011-11-07T22:23:00Z">
        <w:r w:rsidRPr="00210652">
          <w:rPr>
            <w:sz w:val="20"/>
            <w:lang w:eastAsia="ko-KR"/>
          </w:rPr>
          <w:t>Ver</w:t>
        </w:r>
      </w:ins>
      <w:ins w:id="122" w:author="Qian Huang" w:date="2011-11-08T09:16:00Z">
        <w:r w:rsidR="00651B9F">
          <w:rPr>
            <w:rFonts w:eastAsiaTheme="minorEastAsia" w:hint="eastAsia"/>
            <w:sz w:val="20"/>
            <w:lang w:eastAsia="zh-CN"/>
          </w:rPr>
          <w:t>1</w:t>
        </w:r>
      </w:ins>
      <w:ins w:id="123" w:author="Qian Huang" w:date="2011-11-07T22:23:00Z">
        <w:r w:rsidRPr="00210652">
          <w:rPr>
            <w:sz w:val="20"/>
            <w:lang w:eastAsia="ko-KR"/>
          </w:rPr>
          <w:t xml:space="preserve"> = </w:t>
        </w:r>
        <w:r>
          <w:rPr>
            <w:rFonts w:eastAsiaTheme="minorEastAsia" w:hint="eastAsia"/>
            <w:sz w:val="20"/>
            <w:lang w:eastAsia="zh-CN"/>
          </w:rPr>
          <w:t xml:space="preserve">Max( </w:t>
        </w:r>
        <w:r w:rsidRPr="00210652">
          <w:rPr>
            <w:sz w:val="20"/>
            <w:lang w:eastAsia="ko-KR"/>
          </w:rPr>
          <w:t>bS</w:t>
        </w:r>
        <w:r>
          <w:rPr>
            <w:rFonts w:eastAsiaTheme="minorEastAsia" w:hint="eastAsia"/>
            <w:sz w:val="20"/>
            <w:lang w:eastAsia="zh-CN"/>
          </w:rPr>
          <w:t>Cr</w:t>
        </w:r>
        <w:r w:rsidRPr="00210652">
          <w:rPr>
            <w:sz w:val="20"/>
            <w:lang w:eastAsia="ko-KR"/>
          </w:rPr>
          <w:t>[ 0 ][ xD</w:t>
        </w:r>
        <w:r w:rsidRPr="00210652">
          <w:rPr>
            <w:sz w:val="20"/>
            <w:vertAlign w:val="subscript"/>
            <w:lang w:eastAsia="ko-KR"/>
          </w:rPr>
          <w:t>k</w:t>
        </w:r>
        <w:r w:rsidRPr="00210652">
          <w:rPr>
            <w:sz w:val="20"/>
            <w:lang w:eastAsia="ko-KR"/>
          </w:rPr>
          <w:t>*2 ][ yD</w:t>
        </w:r>
        <w:r w:rsidRPr="00210652">
          <w:rPr>
            <w:sz w:val="20"/>
            <w:vertAlign w:val="subscript"/>
            <w:lang w:eastAsia="ko-KR"/>
          </w:rPr>
          <w:t>m</w:t>
        </w:r>
        <w:r w:rsidRPr="00210652">
          <w:rPr>
            <w:sz w:val="20"/>
            <w:lang w:eastAsia="ko-KR"/>
          </w:rPr>
          <w:t>*2</w:t>
        </w:r>
        <w:r>
          <w:rPr>
            <w:rFonts w:eastAsiaTheme="minorEastAsia" w:hint="eastAsia"/>
            <w:sz w:val="20"/>
            <w:lang w:eastAsia="zh-CN"/>
          </w:rPr>
          <w:t xml:space="preserve"> + i</w:t>
        </w:r>
        <w:r w:rsidRPr="00210652">
          <w:rPr>
            <w:sz w:val="20"/>
            <w:lang w:eastAsia="ko-KR"/>
          </w:rPr>
          <w:t> ]</w:t>
        </w:r>
        <w:r>
          <w:rPr>
            <w:rFonts w:eastAsiaTheme="minorEastAsia" w:hint="eastAsia"/>
            <w:sz w:val="20"/>
            <w:lang w:eastAsia="zh-CN"/>
          </w:rPr>
          <w:t xml:space="preserve"> ) for </w:t>
        </w:r>
        <w:r>
          <w:rPr>
            <w:rFonts w:eastAsiaTheme="minorEastAsia"/>
            <w:sz w:val="20"/>
            <w:lang w:eastAsia="zh-CN"/>
          </w:rPr>
          <w:t>i = 0.</w:t>
        </w:r>
        <w:r>
          <w:rPr>
            <w:rFonts w:eastAsiaTheme="minorEastAsia" w:hint="eastAsia"/>
            <w:sz w:val="20"/>
            <w:lang w:eastAsia="zh-CN"/>
          </w:rPr>
          <w:t>.</w:t>
        </w:r>
      </w:ins>
      <w:ins w:id="124" w:author="Qian Huang" w:date="2011-11-07T22:29:00Z">
        <w:r>
          <w:rPr>
            <w:rFonts w:eastAsiaTheme="minorEastAsia" w:hint="eastAsia"/>
            <w:sz w:val="20"/>
            <w:lang w:eastAsia="zh-CN"/>
          </w:rPr>
          <w:t>3</w:t>
        </w:r>
      </w:ins>
      <w:ins w:id="125" w:author="Qian Huang" w:date="2011-11-07T22:23:00Z">
        <w:r w:rsidRPr="00210652">
          <w:rPr>
            <w:sz w:val="20"/>
            <w:lang w:eastAsia="ko-KR"/>
          </w:rPr>
          <w:t xml:space="preserve"> </w:t>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r>
          <w:rPr>
            <w:rFonts w:eastAsiaTheme="minorEastAsia" w:hint="eastAsia"/>
            <w:sz w:val="20"/>
            <w:lang w:eastAsia="zh-CN"/>
          </w:rPr>
          <w:t>43</w:t>
        </w:r>
      </w:ins>
      <w:ins w:id="126" w:author="Qian Huang" w:date="2011-11-08T09:17:00Z">
        <w:r w:rsidR="00651B9F">
          <w:rPr>
            <w:rFonts w:eastAsiaTheme="minorEastAsia" w:hint="eastAsia"/>
            <w:sz w:val="20"/>
            <w:lang w:eastAsia="zh-CN"/>
          </w:rPr>
          <w:t>2</w:t>
        </w:r>
      </w:ins>
      <w:ins w:id="127" w:author="Qian Huang" w:date="2011-11-07T22:23:00Z">
        <w:r w:rsidRPr="00210652">
          <w:rPr>
            <w:sz w:val="20"/>
            <w:lang w:eastAsia="ko-KR"/>
          </w:rPr>
          <w:t>)</w:t>
        </w:r>
      </w:ins>
    </w:p>
    <w:p w:rsidR="00651B9F" w:rsidRPr="00651B9F" w:rsidRDefault="00651B9F" w:rsidP="008A518B">
      <w:pPr>
        <w:pStyle w:val="Equation"/>
        <w:tabs>
          <w:tab w:val="clear" w:pos="794"/>
          <w:tab w:val="clear" w:pos="1588"/>
          <w:tab w:val="left" w:pos="851"/>
          <w:tab w:val="left" w:pos="1134"/>
          <w:tab w:val="left" w:pos="1418"/>
          <w:tab w:val="left" w:pos="1701"/>
        </w:tabs>
        <w:ind w:left="567"/>
        <w:rPr>
          <w:ins w:id="128" w:author="Qian Huang" w:date="2011-11-07T22:23:00Z"/>
          <w:rFonts w:eastAsiaTheme="minorEastAsia"/>
          <w:sz w:val="20"/>
          <w:lang w:eastAsia="zh-CN"/>
          <w:rPrChange w:id="129" w:author="Qian Huang" w:date="2011-11-08T09:17:00Z">
            <w:rPr>
              <w:ins w:id="130" w:author="Qian Huang" w:date="2011-11-07T22:23:00Z"/>
              <w:sz w:val="20"/>
              <w:lang w:eastAsia="ko-KR"/>
            </w:rPr>
          </w:rPrChange>
        </w:rPr>
      </w:pPr>
      <w:ins w:id="131" w:author="Qian Huang" w:date="2011-11-08T09:17:00Z">
        <w:r>
          <w:rPr>
            <w:rFonts w:eastAsiaTheme="minorEastAsia" w:hint="eastAsia"/>
            <w:sz w:val="20"/>
            <w:lang w:eastAsia="zh-CN"/>
          </w:rPr>
          <w:tab/>
        </w:r>
        <w:r>
          <w:rPr>
            <w:rFonts w:eastAsiaTheme="minorEastAsia" w:hint="eastAsia"/>
            <w:sz w:val="20"/>
            <w:lang w:eastAsia="zh-CN"/>
          </w:rPr>
          <w:tab/>
        </w:r>
        <w:r>
          <w:rPr>
            <w:rFonts w:eastAsiaTheme="minorEastAsia" w:hint="eastAsia"/>
            <w:sz w:val="20"/>
            <w:lang w:eastAsia="zh-CN"/>
          </w:rPr>
          <w:tab/>
        </w:r>
        <w:r>
          <w:rPr>
            <w:rFonts w:eastAsiaTheme="minorEastAsia" w:hint="eastAsia"/>
            <w:sz w:val="20"/>
            <w:lang w:eastAsia="zh-CN"/>
          </w:rPr>
          <w:tab/>
        </w:r>
        <w:r w:rsidRPr="00210652">
          <w:rPr>
            <w:sz w:val="20"/>
            <w:lang w:eastAsia="ko-KR"/>
          </w:rPr>
          <w:t>bS</w:t>
        </w:r>
        <w:r>
          <w:rPr>
            <w:rFonts w:eastAsiaTheme="minorEastAsia" w:hint="eastAsia"/>
            <w:sz w:val="20"/>
            <w:lang w:eastAsia="zh-CN"/>
          </w:rPr>
          <w:t>Cr</w:t>
        </w:r>
        <w:r w:rsidRPr="00210652">
          <w:rPr>
            <w:sz w:val="20"/>
            <w:lang w:eastAsia="ko-KR"/>
          </w:rPr>
          <w:t>Ver</w:t>
        </w:r>
        <w:r>
          <w:rPr>
            <w:rFonts w:eastAsiaTheme="minorEastAsia" w:hint="eastAsia"/>
            <w:sz w:val="20"/>
            <w:lang w:eastAsia="zh-CN"/>
          </w:rPr>
          <w:t>2</w:t>
        </w:r>
        <w:r w:rsidRPr="00210652">
          <w:rPr>
            <w:sz w:val="20"/>
            <w:lang w:eastAsia="ko-KR"/>
          </w:rPr>
          <w:t xml:space="preserve"> = </w:t>
        </w:r>
        <w:r>
          <w:rPr>
            <w:rFonts w:eastAsiaTheme="minorEastAsia" w:hint="eastAsia"/>
            <w:sz w:val="20"/>
            <w:lang w:eastAsia="zh-CN"/>
          </w:rPr>
          <w:t xml:space="preserve">Max( </w:t>
        </w:r>
        <w:r w:rsidRPr="00210652">
          <w:rPr>
            <w:sz w:val="20"/>
            <w:lang w:eastAsia="ko-KR"/>
          </w:rPr>
          <w:t>bS</w:t>
        </w:r>
        <w:r>
          <w:rPr>
            <w:rFonts w:eastAsiaTheme="minorEastAsia" w:hint="eastAsia"/>
            <w:sz w:val="20"/>
            <w:lang w:eastAsia="zh-CN"/>
          </w:rPr>
          <w:t>Cr</w:t>
        </w:r>
        <w:r w:rsidRPr="00210652">
          <w:rPr>
            <w:sz w:val="20"/>
            <w:lang w:eastAsia="ko-KR"/>
          </w:rPr>
          <w:t>[ 0 ][ xD</w:t>
        </w:r>
        <w:r w:rsidRPr="00210652">
          <w:rPr>
            <w:sz w:val="20"/>
            <w:vertAlign w:val="subscript"/>
            <w:lang w:eastAsia="ko-KR"/>
          </w:rPr>
          <w:t>k</w:t>
        </w:r>
        <w:r w:rsidRPr="00210652">
          <w:rPr>
            <w:sz w:val="20"/>
            <w:lang w:eastAsia="ko-KR"/>
          </w:rPr>
          <w:t>*2 ][ yD</w:t>
        </w:r>
        <w:r w:rsidRPr="00210652">
          <w:rPr>
            <w:sz w:val="20"/>
            <w:vertAlign w:val="subscript"/>
            <w:lang w:eastAsia="ko-KR"/>
          </w:rPr>
          <w:t>m</w:t>
        </w:r>
        <w:r w:rsidRPr="00210652">
          <w:rPr>
            <w:sz w:val="20"/>
            <w:lang w:eastAsia="ko-KR"/>
          </w:rPr>
          <w:t>*2</w:t>
        </w:r>
        <w:r>
          <w:rPr>
            <w:rFonts w:eastAsiaTheme="minorEastAsia" w:hint="eastAsia"/>
            <w:sz w:val="20"/>
            <w:lang w:eastAsia="zh-CN"/>
          </w:rPr>
          <w:t xml:space="preserve"> + i</w:t>
        </w:r>
        <w:r w:rsidRPr="00210652">
          <w:rPr>
            <w:sz w:val="20"/>
            <w:lang w:eastAsia="ko-KR"/>
          </w:rPr>
          <w:t> ]</w:t>
        </w:r>
        <w:r>
          <w:rPr>
            <w:rFonts w:eastAsiaTheme="minorEastAsia" w:hint="eastAsia"/>
            <w:sz w:val="20"/>
            <w:lang w:eastAsia="zh-CN"/>
          </w:rPr>
          <w:t xml:space="preserve"> ) for </w:t>
        </w:r>
        <w:r>
          <w:rPr>
            <w:rFonts w:eastAsiaTheme="minorEastAsia"/>
            <w:sz w:val="20"/>
            <w:lang w:eastAsia="zh-CN"/>
          </w:rPr>
          <w:t xml:space="preserve">i = </w:t>
        </w:r>
        <w:r>
          <w:rPr>
            <w:rFonts w:eastAsiaTheme="minorEastAsia" w:hint="eastAsia"/>
            <w:sz w:val="20"/>
            <w:lang w:eastAsia="zh-CN"/>
          </w:rPr>
          <w:t>4</w:t>
        </w:r>
        <w:r>
          <w:rPr>
            <w:rFonts w:eastAsiaTheme="minorEastAsia"/>
            <w:sz w:val="20"/>
            <w:lang w:eastAsia="zh-CN"/>
          </w:rPr>
          <w:t>.</w:t>
        </w:r>
        <w:r>
          <w:rPr>
            <w:rFonts w:eastAsiaTheme="minorEastAsia" w:hint="eastAsia"/>
            <w:sz w:val="20"/>
            <w:lang w:eastAsia="zh-CN"/>
          </w:rPr>
          <w:t>.7</w:t>
        </w:r>
        <w:r w:rsidRPr="00210652">
          <w:rPr>
            <w:sz w:val="20"/>
            <w:lang w:eastAsia="ko-KR"/>
          </w:rPr>
          <w:t xml:space="preserve"> </w:t>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r>
          <w:rPr>
            <w:rFonts w:eastAsiaTheme="minorEastAsia" w:hint="eastAsia"/>
            <w:sz w:val="20"/>
            <w:lang w:eastAsia="zh-CN"/>
          </w:rPr>
          <w:t>43</w:t>
        </w:r>
      </w:ins>
      <w:ins w:id="132" w:author="Qian Huang" w:date="2011-11-08T09:22:00Z">
        <w:r w:rsidR="00B207F3">
          <w:rPr>
            <w:rFonts w:eastAsiaTheme="minorEastAsia" w:hint="eastAsia"/>
            <w:sz w:val="20"/>
            <w:lang w:eastAsia="zh-CN"/>
          </w:rPr>
          <w:t>3</w:t>
        </w:r>
      </w:ins>
      <w:ins w:id="133" w:author="Qian Huang" w:date="2011-11-08T09:17:00Z">
        <w:r w:rsidRPr="00210652">
          <w:rPr>
            <w:sz w:val="20"/>
            <w:lang w:eastAsia="ko-KR"/>
          </w:rPr>
          <w:t>)</w:t>
        </w:r>
      </w:ins>
    </w:p>
    <w:p w:rsidR="00000000" w:rsidRDefault="004C7663">
      <w:pPr>
        <w:numPr>
          <w:ilvl w:val="0"/>
          <w:numId w:val="32"/>
        </w:numPr>
        <w:tabs>
          <w:tab w:val="clear" w:pos="794"/>
          <w:tab w:val="left" w:pos="400"/>
        </w:tabs>
        <w:rPr>
          <w:ins w:id="134" w:author="Qian Huang" w:date="2011-11-08T10:59:00Z"/>
          <w:lang w:eastAsia="ko-KR"/>
        </w:rPr>
        <w:pPrChange w:id="135" w:author="Qian Huang" w:date="2011-11-08T10:59:00Z">
          <w:pPr>
            <w:numPr>
              <w:numId w:val="45"/>
            </w:numPr>
            <w:tabs>
              <w:tab w:val="clear" w:pos="794"/>
              <w:tab w:val="clear" w:pos="1588"/>
              <w:tab w:val="left" w:pos="400"/>
              <w:tab w:val="num" w:pos="1605"/>
            </w:tabs>
            <w:ind w:left="1605" w:hanging="405"/>
          </w:pPr>
        </w:pPrChange>
      </w:pPr>
      <w:ins w:id="136" w:author="Qian Huang" w:date="2011-11-08T10:59:00Z">
        <w:r>
          <w:rPr>
            <w:rFonts w:eastAsiaTheme="minorEastAsia"/>
            <w:lang w:eastAsia="zh-CN"/>
          </w:rPr>
          <w:t>Luma pixel differences d1 and d2 are derived as follows</w:t>
        </w:r>
        <w:r>
          <w:rPr>
            <w:lang w:eastAsia="ko-KR"/>
          </w:rPr>
          <w:t>:</w:t>
        </w:r>
      </w:ins>
    </w:p>
    <w:p w:rsidR="00000000" w:rsidRDefault="00AB605B">
      <w:pPr>
        <w:pStyle w:val="Equation"/>
        <w:tabs>
          <w:tab w:val="clear" w:pos="794"/>
          <w:tab w:val="clear" w:pos="1588"/>
          <w:tab w:val="left" w:pos="851"/>
          <w:tab w:val="left" w:pos="1134"/>
          <w:tab w:val="left" w:pos="1418"/>
          <w:tab w:val="left" w:pos="1701"/>
        </w:tabs>
        <w:ind w:left="1605"/>
        <w:rPr>
          <w:ins w:id="137" w:author="Qian Huang" w:date="2011-11-08T10:59:00Z"/>
          <w:rFonts w:eastAsiaTheme="minorEastAsia"/>
          <w:sz w:val="20"/>
          <w:lang w:eastAsia="zh-CN"/>
        </w:rPr>
        <w:pPrChange w:id="138" w:author="Qian Huang" w:date="2011-11-08T10:59:00Z">
          <w:pPr>
            <w:pStyle w:val="Equation"/>
            <w:numPr>
              <w:numId w:val="32"/>
            </w:numPr>
            <w:tabs>
              <w:tab w:val="clear" w:pos="794"/>
              <w:tab w:val="clear" w:pos="1588"/>
              <w:tab w:val="left" w:pos="851"/>
              <w:tab w:val="left" w:pos="1134"/>
              <w:tab w:val="left" w:pos="1418"/>
              <w:tab w:val="num" w:pos="1605"/>
              <w:tab w:val="left" w:pos="1701"/>
            </w:tabs>
            <w:ind w:left="1605" w:hanging="405"/>
          </w:pPr>
        </w:pPrChange>
      </w:pPr>
      <w:ins w:id="139" w:author="Qian Huang" w:date="2011-11-08T11:03:00Z">
        <w:r>
          <w:rPr>
            <w:rFonts w:eastAsiaTheme="minorEastAsia" w:hint="eastAsia"/>
            <w:sz w:val="20"/>
            <w:lang w:eastAsia="zh-CN"/>
          </w:rPr>
          <w:tab/>
        </w:r>
      </w:ins>
      <w:ins w:id="140" w:author="Qian Huang" w:date="2011-11-08T11:00:00Z">
        <w:r w:rsidR="004C7663">
          <w:rPr>
            <w:rFonts w:eastAsiaTheme="minorEastAsia"/>
            <w:sz w:val="20"/>
            <w:lang w:eastAsia="zh-CN"/>
          </w:rPr>
          <w:t>d</w:t>
        </w:r>
      </w:ins>
      <w:ins w:id="141" w:author="Qian Huang" w:date="2011-11-08T10:59:00Z">
        <w:r w:rsidR="004C7663">
          <w:rPr>
            <w:rFonts w:eastAsiaTheme="minorEastAsia"/>
            <w:sz w:val="20"/>
            <w:lang w:eastAsia="zh-CN"/>
          </w:rPr>
          <w:t>1</w:t>
        </w:r>
        <w:r w:rsidR="004C7663">
          <w:rPr>
            <w:sz w:val="20"/>
            <w:lang w:eastAsia="ko-KR"/>
          </w:rPr>
          <w:t xml:space="preserve"> = </w:t>
        </w:r>
      </w:ins>
      <w:ins w:id="142" w:author="Qian Huang" w:date="2011-11-08T11:00:00Z">
        <w:r w:rsidR="004C7663">
          <w:rPr>
            <w:rFonts w:eastAsiaTheme="minorEastAsia"/>
            <w:sz w:val="20"/>
            <w:lang w:eastAsia="zh-CN"/>
          </w:rPr>
          <w:t>diff[0]</w:t>
        </w:r>
      </w:ins>
      <w:ins w:id="143" w:author="Qian Huang" w:date="2011-11-08T11:03:00Z">
        <w:r w:rsidR="004C7663">
          <w:rPr>
            <w:sz w:val="20"/>
            <w:lang w:eastAsia="ko-KR"/>
          </w:rPr>
          <w:t xml:space="preserve"> [ xD</w:t>
        </w:r>
        <w:r w:rsidR="004C7663">
          <w:rPr>
            <w:sz w:val="20"/>
            <w:vertAlign w:val="subscript"/>
            <w:lang w:eastAsia="ko-KR"/>
          </w:rPr>
          <w:t>k</w:t>
        </w:r>
        <w:r w:rsidR="004C7663">
          <w:rPr>
            <w:sz w:val="20"/>
            <w:lang w:eastAsia="ko-KR"/>
          </w:rPr>
          <w:t>*2 ][ yD</w:t>
        </w:r>
        <w:r w:rsidR="004C7663">
          <w:rPr>
            <w:sz w:val="20"/>
            <w:vertAlign w:val="subscript"/>
            <w:lang w:eastAsia="ko-KR"/>
          </w:rPr>
          <w:t>m</w:t>
        </w:r>
        <w:r w:rsidR="004C7663">
          <w:rPr>
            <w:sz w:val="20"/>
            <w:lang w:eastAsia="ko-KR"/>
          </w:rPr>
          <w:t>*2</w:t>
        </w:r>
        <w:r w:rsidR="004C7663">
          <w:rPr>
            <w:rFonts w:eastAsiaTheme="minorEastAsia"/>
            <w:sz w:val="20"/>
            <w:lang w:eastAsia="zh-CN"/>
          </w:rPr>
          <w:t xml:space="preserve"> + i</w:t>
        </w:r>
        <w:r w:rsidR="004C7663">
          <w:rPr>
            <w:sz w:val="20"/>
            <w:lang w:eastAsia="ko-KR"/>
          </w:rPr>
          <w:t> ]</w:t>
        </w:r>
      </w:ins>
      <w:ins w:id="144" w:author="Qian Huang" w:date="2011-11-08T10:59:00Z">
        <w:r w:rsidR="004C7663">
          <w:rPr>
            <w:rFonts w:eastAsiaTheme="minorEastAsia"/>
            <w:sz w:val="20"/>
            <w:lang w:eastAsia="zh-CN"/>
          </w:rPr>
          <w:t xml:space="preserve"> </w:t>
        </w:r>
      </w:ins>
      <w:ins w:id="145" w:author="Qian Huang" w:date="2011-11-08T11:03:00Z">
        <w:r>
          <w:rPr>
            <w:rFonts w:eastAsiaTheme="minorEastAsia" w:hint="eastAsia"/>
            <w:sz w:val="20"/>
            <w:lang w:eastAsia="zh-CN"/>
          </w:rPr>
          <w:t xml:space="preserve">     </w:t>
        </w:r>
      </w:ins>
      <w:ins w:id="146" w:author="Qian Huang" w:date="2011-11-08T10:59:00Z">
        <w:r w:rsidR="004C7663">
          <w:rPr>
            <w:rFonts w:eastAsiaTheme="minorEastAsia"/>
            <w:sz w:val="20"/>
            <w:lang w:eastAsia="zh-CN"/>
          </w:rPr>
          <w:t>for i = 0..3</w:t>
        </w:r>
        <w:r w:rsidR="004C7663">
          <w:rPr>
            <w:sz w:val="20"/>
            <w:lang w:eastAsia="ko-KR"/>
          </w:rPr>
          <w:t xml:space="preserve"> </w:t>
        </w:r>
      </w:ins>
    </w:p>
    <w:p w:rsidR="00AB605B" w:rsidRPr="00AB605B" w:rsidRDefault="004C7663" w:rsidP="00AB605B">
      <w:pPr>
        <w:pStyle w:val="Equation"/>
        <w:tabs>
          <w:tab w:val="clear" w:pos="794"/>
          <w:tab w:val="clear" w:pos="1588"/>
          <w:tab w:val="left" w:pos="851"/>
          <w:tab w:val="left" w:pos="1134"/>
          <w:tab w:val="left" w:pos="1418"/>
          <w:tab w:val="left" w:pos="1701"/>
        </w:tabs>
        <w:ind w:left="1605"/>
        <w:rPr>
          <w:ins w:id="147" w:author="Qian Huang" w:date="2011-11-08T10:59:00Z"/>
          <w:rFonts w:eastAsiaTheme="minorEastAsia"/>
          <w:sz w:val="20"/>
          <w:lang w:eastAsia="zh-CN"/>
        </w:rPr>
      </w:pPr>
      <w:ins w:id="148" w:author="Qian Huang" w:date="2011-11-08T11:01:00Z">
        <w:r>
          <w:rPr>
            <w:rFonts w:eastAsiaTheme="minorEastAsia"/>
            <w:sz w:val="20"/>
            <w:lang w:eastAsia="zh-CN"/>
          </w:rPr>
          <w:tab/>
        </w:r>
      </w:ins>
      <w:ins w:id="149" w:author="Qian Huang" w:date="2011-11-08T11:03:00Z">
        <w:r w:rsidR="00AB605B">
          <w:rPr>
            <w:rFonts w:eastAsiaTheme="minorEastAsia" w:hint="eastAsia"/>
            <w:sz w:val="20"/>
            <w:lang w:eastAsia="zh-CN"/>
          </w:rPr>
          <w:tab/>
        </w:r>
      </w:ins>
      <w:ins w:id="150" w:author="Qian Huang" w:date="2011-11-08T11:00:00Z">
        <w:r>
          <w:rPr>
            <w:rFonts w:eastAsiaTheme="minorEastAsia"/>
            <w:sz w:val="20"/>
            <w:lang w:eastAsia="zh-CN"/>
          </w:rPr>
          <w:t>d</w:t>
        </w:r>
      </w:ins>
      <w:ins w:id="151" w:author="Qian Huang" w:date="2011-11-08T10:59:00Z">
        <w:r>
          <w:rPr>
            <w:rFonts w:eastAsiaTheme="minorEastAsia"/>
            <w:sz w:val="20"/>
            <w:lang w:eastAsia="zh-CN"/>
          </w:rPr>
          <w:t>2</w:t>
        </w:r>
        <w:r>
          <w:rPr>
            <w:sz w:val="20"/>
            <w:lang w:eastAsia="ko-KR"/>
          </w:rPr>
          <w:t xml:space="preserve"> =</w:t>
        </w:r>
      </w:ins>
      <w:ins w:id="152" w:author="Qian Huang" w:date="2011-11-08T11:01:00Z">
        <w:r>
          <w:rPr>
            <w:sz w:val="20"/>
            <w:lang w:eastAsia="ko-KR"/>
          </w:rPr>
          <w:t xml:space="preserve"> </w:t>
        </w:r>
        <w:r>
          <w:rPr>
            <w:rFonts w:eastAsiaTheme="minorEastAsia"/>
            <w:sz w:val="20"/>
            <w:lang w:eastAsia="zh-CN"/>
          </w:rPr>
          <w:t>diff[</w:t>
        </w:r>
      </w:ins>
      <w:ins w:id="153" w:author="Qian Huang" w:date="2011-11-08T11:02:00Z">
        <w:r w:rsidRPr="004C7663">
          <w:rPr>
            <w:rFonts w:eastAsiaTheme="minorEastAsia"/>
            <w:sz w:val="20"/>
            <w:lang w:eastAsia="zh-CN"/>
            <w:rPrChange w:id="154" w:author="Qian Huang" w:date="2011-11-08T11:03:00Z">
              <w:rPr>
                <w:rFonts w:eastAsiaTheme="minorEastAsia"/>
                <w:sz w:val="20"/>
                <w:highlight w:val="yellow"/>
                <w:lang w:eastAsia="zh-CN"/>
              </w:rPr>
            </w:rPrChange>
          </w:rPr>
          <w:t>0</w:t>
        </w:r>
      </w:ins>
      <w:ins w:id="155" w:author="Qian Huang" w:date="2011-11-08T11:01:00Z">
        <w:r>
          <w:rPr>
            <w:rFonts w:eastAsiaTheme="minorEastAsia"/>
            <w:sz w:val="20"/>
            <w:lang w:eastAsia="zh-CN"/>
          </w:rPr>
          <w:t>]</w:t>
        </w:r>
      </w:ins>
      <w:ins w:id="156" w:author="Qian Huang" w:date="2011-11-08T11:03:00Z">
        <w:r>
          <w:rPr>
            <w:sz w:val="20"/>
            <w:lang w:eastAsia="ko-KR"/>
          </w:rPr>
          <w:t xml:space="preserve"> [ xD</w:t>
        </w:r>
        <w:r>
          <w:rPr>
            <w:sz w:val="20"/>
            <w:vertAlign w:val="subscript"/>
            <w:lang w:eastAsia="ko-KR"/>
          </w:rPr>
          <w:t>k</w:t>
        </w:r>
        <w:r>
          <w:rPr>
            <w:sz w:val="20"/>
            <w:lang w:eastAsia="ko-KR"/>
          </w:rPr>
          <w:t>*2 ][ yD</w:t>
        </w:r>
        <w:r>
          <w:rPr>
            <w:sz w:val="20"/>
            <w:vertAlign w:val="subscript"/>
            <w:lang w:eastAsia="ko-KR"/>
          </w:rPr>
          <w:t>m</w:t>
        </w:r>
        <w:r>
          <w:rPr>
            <w:sz w:val="20"/>
            <w:lang w:eastAsia="ko-KR"/>
          </w:rPr>
          <w:t>*2</w:t>
        </w:r>
        <w:r>
          <w:rPr>
            <w:rFonts w:eastAsiaTheme="minorEastAsia"/>
            <w:sz w:val="20"/>
            <w:lang w:eastAsia="zh-CN"/>
          </w:rPr>
          <w:t xml:space="preserve"> + i</w:t>
        </w:r>
        <w:r>
          <w:rPr>
            <w:sz w:val="20"/>
            <w:lang w:eastAsia="ko-KR"/>
          </w:rPr>
          <w:t> ]</w:t>
        </w:r>
        <w:r w:rsidR="00AB605B">
          <w:rPr>
            <w:rFonts w:eastAsiaTheme="minorEastAsia" w:hint="eastAsia"/>
            <w:sz w:val="20"/>
            <w:lang w:eastAsia="zh-CN"/>
          </w:rPr>
          <w:t xml:space="preserve">      </w:t>
        </w:r>
      </w:ins>
      <w:ins w:id="157" w:author="Qian Huang" w:date="2011-11-08T10:59:00Z">
        <w:r>
          <w:rPr>
            <w:rFonts w:eastAsiaTheme="minorEastAsia"/>
            <w:sz w:val="20"/>
            <w:lang w:eastAsia="zh-CN"/>
          </w:rPr>
          <w:t>for i = 4..7</w:t>
        </w:r>
        <w:r w:rsidR="00AB605B" w:rsidRPr="00210652">
          <w:rPr>
            <w:sz w:val="20"/>
            <w:lang w:eastAsia="ko-KR"/>
          </w:rPr>
          <w:t xml:space="preserve"> </w:t>
        </w:r>
      </w:ins>
    </w:p>
    <w:p w:rsidR="00000000" w:rsidRDefault="008A518B">
      <w:pPr>
        <w:numPr>
          <w:ilvl w:val="0"/>
          <w:numId w:val="32"/>
        </w:numPr>
        <w:tabs>
          <w:tab w:val="clear" w:pos="794"/>
          <w:tab w:val="left" w:pos="400"/>
        </w:tabs>
        <w:rPr>
          <w:lang w:eastAsia="ko-KR"/>
        </w:rPr>
        <w:pPrChange w:id="158" w:author="Qian Huang" w:date="2011-11-08T10:59:00Z">
          <w:pPr>
            <w:numPr>
              <w:numId w:val="45"/>
            </w:numPr>
            <w:tabs>
              <w:tab w:val="clear" w:pos="794"/>
              <w:tab w:val="clear" w:pos="1588"/>
              <w:tab w:val="left" w:pos="400"/>
              <w:tab w:val="num" w:pos="1605"/>
            </w:tabs>
            <w:ind w:left="1605" w:hanging="405"/>
          </w:pPr>
        </w:pPrChange>
      </w:pPr>
      <w:r w:rsidRPr="00210652">
        <w:rPr>
          <w:lang w:eastAsia="ko-KR"/>
        </w:rPr>
        <w:t xml:space="preserve">Filtering process for chroma block edge in subclause </w:t>
      </w:r>
      <w:r w:rsidR="004C7663" w:rsidRPr="00210652">
        <w:rPr>
          <w:lang w:eastAsia="ko-KR"/>
        </w:rPr>
        <w:fldChar w:fldCharType="begin" w:fldLock="1"/>
      </w:r>
      <w:r w:rsidRPr="00210652">
        <w:rPr>
          <w:lang w:eastAsia="ko-KR"/>
        </w:rPr>
        <w:instrText xml:space="preserve"> REF _Ref286594894 \r \h </w:instrText>
      </w:r>
      <w:r w:rsidR="004C7663" w:rsidRPr="00210652">
        <w:rPr>
          <w:lang w:eastAsia="ko-KR"/>
        </w:rPr>
      </w:r>
      <w:r w:rsidR="004C7663" w:rsidRPr="00210652">
        <w:rPr>
          <w:lang w:eastAsia="ko-KR"/>
        </w:rPr>
        <w:fldChar w:fldCharType="separate"/>
      </w:r>
      <w:r w:rsidRPr="00210652">
        <w:rPr>
          <w:lang w:eastAsia="ko-KR"/>
        </w:rPr>
        <w:t>8.6.1.4.3</w:t>
      </w:r>
      <w:r w:rsidR="004C7663" w:rsidRPr="00210652">
        <w:rPr>
          <w:lang w:eastAsia="ko-KR"/>
        </w:rPr>
        <w:fldChar w:fldCharType="end"/>
      </w:r>
      <w:r w:rsidRPr="00210652">
        <w:rPr>
          <w:lang w:eastAsia="ko-KR"/>
        </w:rPr>
        <w:t xml:space="preserve"> is invoked with the chroma location of the coding unit ( xC/2, yC/2 ), the chroma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xml:space="preserve"> ), a variable verticalEdgeFlag set equal to 1, a chroma component index </w:t>
      </w:r>
      <w:r w:rsidRPr="00210652">
        <w:rPr>
          <w:lang w:eastAsia="ko-KR"/>
        </w:rPr>
        <w:lastRenderedPageBreak/>
        <w:t>cIdx set equal to 1</w:t>
      </w:r>
      <w:ins w:id="159" w:author="Qian Huang" w:date="2011-11-08T10:40:00Z">
        <w:r w:rsidR="004D76FD">
          <w:rPr>
            <w:rFonts w:eastAsiaTheme="minorEastAsia" w:hint="eastAsia"/>
            <w:lang w:eastAsia="zh-CN"/>
          </w:rPr>
          <w:t>,</w:t>
        </w:r>
      </w:ins>
      <w:r w:rsidRPr="00210652">
        <w:rPr>
          <w:lang w:eastAsia="ko-KR"/>
        </w:rPr>
        <w:t xml:space="preserve"> </w:t>
      </w:r>
      <w:del w:id="160" w:author="Qian Huang" w:date="2011-11-08T10:40:00Z">
        <w:r w:rsidRPr="00210652" w:rsidDel="004D76FD">
          <w:rPr>
            <w:lang w:eastAsia="ko-KR"/>
          </w:rPr>
          <w:delText xml:space="preserve">and </w:delText>
        </w:r>
      </w:del>
      <w:r w:rsidRPr="00210652">
        <w:rPr>
          <w:lang w:eastAsia="ko-KR"/>
        </w:rPr>
        <w:t>the boundary filtering strength bS</w:t>
      </w:r>
      <w:ins w:id="161" w:author="Qian Huang" w:date="2011-11-07T22:25:00Z">
        <w:r w:rsidR="006C606B">
          <w:rPr>
            <w:rFonts w:eastAsiaTheme="minorEastAsia" w:hint="eastAsia"/>
            <w:lang w:eastAsia="zh-CN"/>
          </w:rPr>
          <w:t>Cb</w:t>
        </w:r>
      </w:ins>
      <w:r w:rsidRPr="00210652">
        <w:rPr>
          <w:lang w:eastAsia="ko-KR"/>
        </w:rPr>
        <w:t>Ver</w:t>
      </w:r>
      <w:ins w:id="162" w:author="Qian Huang" w:date="2011-11-08T09:24:00Z">
        <w:r w:rsidR="008A3071">
          <w:rPr>
            <w:rFonts w:eastAsiaTheme="minorEastAsia" w:hint="eastAsia"/>
            <w:lang w:eastAsia="zh-CN"/>
          </w:rPr>
          <w:t>1 and bSCbVer2</w:t>
        </w:r>
      </w:ins>
      <w:ins w:id="163" w:author="Qian Huang" w:date="2011-11-08T10:40:00Z">
        <w:r w:rsidR="004D76FD">
          <w:rPr>
            <w:rFonts w:eastAsiaTheme="minorEastAsia" w:hint="eastAsia"/>
            <w:lang w:eastAsia="zh-CN"/>
          </w:rPr>
          <w:t xml:space="preserve">, and </w:t>
        </w:r>
      </w:ins>
      <w:ins w:id="164" w:author="Qian Huang" w:date="2011-11-08T10:57:00Z">
        <w:r w:rsidR="00AB605B">
          <w:rPr>
            <w:rFonts w:eastAsiaTheme="minorEastAsia" w:hint="eastAsia"/>
            <w:lang w:eastAsia="zh-CN"/>
          </w:rPr>
          <w:t>two</w:t>
        </w:r>
      </w:ins>
      <w:ins w:id="165" w:author="Qian Huang" w:date="2011-11-08T10:40:00Z">
        <w:r w:rsidR="004D76FD">
          <w:rPr>
            <w:rFonts w:eastAsiaTheme="minorEastAsia" w:hint="eastAsia"/>
            <w:lang w:eastAsia="zh-CN"/>
          </w:rPr>
          <w:t xml:space="preserve"> luma sample </w:t>
        </w:r>
        <w:r w:rsidR="004C7663">
          <w:rPr>
            <w:rFonts w:eastAsiaTheme="minorEastAsia"/>
            <w:lang w:eastAsia="zh-CN"/>
          </w:rPr>
          <w:t>difference</w:t>
        </w:r>
      </w:ins>
      <w:ins w:id="166" w:author="Qian Huang" w:date="2011-11-08T10:57:00Z">
        <w:r w:rsidR="00AB605B">
          <w:rPr>
            <w:rFonts w:eastAsiaTheme="minorEastAsia" w:hint="eastAsia"/>
            <w:lang w:eastAsia="zh-CN"/>
          </w:rPr>
          <w:t>s</w:t>
        </w:r>
      </w:ins>
      <w:ins w:id="167" w:author="Qian Huang" w:date="2011-11-08T10:40:00Z">
        <w:r w:rsidR="004C7663">
          <w:rPr>
            <w:rFonts w:eastAsiaTheme="minorEastAsia"/>
            <w:lang w:eastAsia="zh-CN"/>
          </w:rPr>
          <w:t xml:space="preserve"> </w:t>
        </w:r>
      </w:ins>
      <w:ins w:id="168" w:author="Qian Huang" w:date="2011-11-08T11:03:00Z">
        <w:r w:rsidR="00AB605B">
          <w:rPr>
            <w:rFonts w:eastAsiaTheme="minorEastAsia" w:hint="eastAsia"/>
            <w:lang w:eastAsia="zh-CN"/>
          </w:rPr>
          <w:t>d1 and d2</w:t>
        </w:r>
      </w:ins>
      <w:r w:rsidR="004C7663">
        <w:rPr>
          <w:lang w:eastAsia="ko-KR"/>
        </w:rPr>
        <w:t xml:space="preserve"> as</w:t>
      </w:r>
      <w:r w:rsidRPr="00210652">
        <w:rPr>
          <w:lang w:eastAsia="ko-KR"/>
        </w:rPr>
        <w:t xml:space="preserve"> inputs and the modified </w:t>
      </w:r>
      <w:r w:rsidRPr="00210652">
        <w:t>chroma</w:t>
      </w:r>
      <w:r w:rsidRPr="00210652">
        <w:rPr>
          <w:lang w:eastAsia="ko-KR"/>
        </w:rPr>
        <w:t xml:space="preserve"> picture buffer as output.</w:t>
      </w:r>
    </w:p>
    <w:p w:rsidR="00000000" w:rsidRDefault="008A518B">
      <w:pPr>
        <w:numPr>
          <w:ilvl w:val="0"/>
          <w:numId w:val="32"/>
        </w:numPr>
        <w:tabs>
          <w:tab w:val="clear" w:pos="794"/>
          <w:tab w:val="left" w:pos="400"/>
        </w:tabs>
        <w:rPr>
          <w:lang w:eastAsia="ko-KR"/>
        </w:rPr>
        <w:pPrChange w:id="169" w:author="Qian Huang" w:date="2011-11-08T10:59:00Z">
          <w:pPr>
            <w:numPr>
              <w:numId w:val="45"/>
            </w:numPr>
            <w:tabs>
              <w:tab w:val="clear" w:pos="794"/>
              <w:tab w:val="clear" w:pos="1588"/>
              <w:tab w:val="left" w:pos="400"/>
              <w:tab w:val="num" w:pos="1605"/>
            </w:tabs>
            <w:ind w:left="1605" w:hanging="405"/>
          </w:pPr>
        </w:pPrChange>
      </w:pPr>
      <w:r w:rsidRPr="00210652">
        <w:rPr>
          <w:lang w:eastAsia="ko-KR"/>
        </w:rPr>
        <w:t xml:space="preserve">Filtering process for chroma block edge in subclause </w:t>
      </w:r>
      <w:r w:rsidR="004C7663" w:rsidRPr="00210652">
        <w:rPr>
          <w:lang w:eastAsia="ko-KR"/>
        </w:rPr>
        <w:fldChar w:fldCharType="begin" w:fldLock="1"/>
      </w:r>
      <w:r w:rsidRPr="00210652">
        <w:rPr>
          <w:lang w:eastAsia="ko-KR"/>
        </w:rPr>
        <w:instrText xml:space="preserve"> REF _Ref286594894 \r \h </w:instrText>
      </w:r>
      <w:r w:rsidR="004C7663" w:rsidRPr="00210652">
        <w:rPr>
          <w:lang w:eastAsia="ko-KR"/>
        </w:rPr>
      </w:r>
      <w:r w:rsidR="004C7663" w:rsidRPr="00210652">
        <w:rPr>
          <w:lang w:eastAsia="ko-KR"/>
        </w:rPr>
        <w:fldChar w:fldCharType="separate"/>
      </w:r>
      <w:r w:rsidRPr="00210652">
        <w:rPr>
          <w:lang w:eastAsia="ko-KR"/>
        </w:rPr>
        <w:t>8.6.1.4.3</w:t>
      </w:r>
      <w:r w:rsidR="004C7663" w:rsidRPr="00210652">
        <w:rPr>
          <w:lang w:eastAsia="ko-KR"/>
        </w:rPr>
        <w:fldChar w:fldCharType="end"/>
      </w:r>
      <w:r w:rsidRPr="00210652">
        <w:rPr>
          <w:lang w:eastAsia="ko-KR"/>
        </w:rPr>
        <w:t xml:space="preserve"> is invoked with the chroma location of the coding unit ( xC/2, yC/2 ), the chroma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 a variable verticalEdgeFlag set equal to 1, a chroma component index cIdx set equal to 2</w:t>
      </w:r>
      <w:ins w:id="170" w:author="Qian Huang" w:date="2011-11-08T10:41:00Z">
        <w:r w:rsidR="004D76FD">
          <w:rPr>
            <w:rFonts w:eastAsiaTheme="minorEastAsia" w:hint="eastAsia"/>
            <w:lang w:eastAsia="zh-CN"/>
          </w:rPr>
          <w:t>,</w:t>
        </w:r>
      </w:ins>
      <w:del w:id="171" w:author="Qian Huang" w:date="2011-11-08T10:41:00Z">
        <w:r w:rsidRPr="00210652" w:rsidDel="004D76FD">
          <w:rPr>
            <w:lang w:eastAsia="ko-KR"/>
          </w:rPr>
          <w:delText xml:space="preserve"> and</w:delText>
        </w:r>
      </w:del>
      <w:r w:rsidRPr="00210652">
        <w:rPr>
          <w:lang w:eastAsia="ko-KR"/>
        </w:rPr>
        <w:t xml:space="preserve"> the boundary filtering strength bS</w:t>
      </w:r>
      <w:ins w:id="172" w:author="Qian Huang" w:date="2011-11-07T22:25:00Z">
        <w:r w:rsidR="006C606B">
          <w:rPr>
            <w:rFonts w:eastAsiaTheme="minorEastAsia" w:hint="eastAsia"/>
            <w:lang w:eastAsia="zh-CN"/>
          </w:rPr>
          <w:t>Cr</w:t>
        </w:r>
      </w:ins>
      <w:r w:rsidRPr="00210652">
        <w:rPr>
          <w:lang w:eastAsia="ko-KR"/>
        </w:rPr>
        <w:t>Ver</w:t>
      </w:r>
      <w:ins w:id="173" w:author="Qian Huang" w:date="2011-11-08T09:24:00Z">
        <w:r w:rsidR="008A3071">
          <w:rPr>
            <w:rFonts w:eastAsiaTheme="minorEastAsia" w:hint="eastAsia"/>
            <w:lang w:eastAsia="zh-CN"/>
          </w:rPr>
          <w:t>1 and bSCrVer2</w:t>
        </w:r>
      </w:ins>
      <w:ins w:id="174" w:author="Qian Huang" w:date="2011-11-08T10:42:00Z">
        <w:r w:rsidR="004D76FD">
          <w:rPr>
            <w:rFonts w:eastAsiaTheme="minorEastAsia" w:hint="eastAsia"/>
            <w:lang w:eastAsia="zh-CN"/>
          </w:rPr>
          <w:t>,</w:t>
        </w:r>
      </w:ins>
      <w:ins w:id="175" w:author="Qian Huang" w:date="2011-11-08T10:41:00Z">
        <w:r w:rsidR="004D76FD" w:rsidRPr="004D76FD">
          <w:rPr>
            <w:rFonts w:eastAsiaTheme="minorEastAsia" w:hint="eastAsia"/>
            <w:lang w:eastAsia="zh-CN"/>
          </w:rPr>
          <w:t xml:space="preserve"> </w:t>
        </w:r>
        <w:r w:rsidR="004D76FD">
          <w:rPr>
            <w:rFonts w:eastAsiaTheme="minorEastAsia" w:hint="eastAsia"/>
            <w:lang w:eastAsia="zh-CN"/>
          </w:rPr>
          <w:t xml:space="preserve">and the luma sample </w:t>
        </w:r>
        <w:r w:rsidR="004C7663">
          <w:rPr>
            <w:rFonts w:eastAsiaTheme="minorEastAsia"/>
            <w:lang w:eastAsia="zh-CN"/>
          </w:rPr>
          <w:t xml:space="preserve">difference </w:t>
        </w:r>
      </w:ins>
      <w:ins w:id="176" w:author="Qian Huang" w:date="2011-11-08T11:03:00Z">
        <w:r w:rsidR="00AB605B">
          <w:rPr>
            <w:rFonts w:eastAsiaTheme="minorEastAsia" w:hint="eastAsia"/>
            <w:lang w:eastAsia="zh-CN"/>
          </w:rPr>
          <w:t>d1 and d2</w:t>
        </w:r>
      </w:ins>
      <w:r w:rsidR="004C7663">
        <w:rPr>
          <w:lang w:eastAsia="ko-KR"/>
        </w:rPr>
        <w:t xml:space="preserve"> as</w:t>
      </w:r>
      <w:r w:rsidRPr="00210652">
        <w:rPr>
          <w:lang w:eastAsia="ko-KR"/>
        </w:rPr>
        <w:t xml:space="preserve"> inputs and the modified chroma picture </w:t>
      </w:r>
      <w:r w:rsidRPr="00210652">
        <w:t>buffer</w:t>
      </w:r>
      <w:r w:rsidRPr="00210652">
        <w:rPr>
          <w:lang w:eastAsia="ko-KR"/>
        </w:rPr>
        <w:t xml:space="preserve"> as output.</w:t>
      </w:r>
    </w:p>
    <w:p w:rsidR="008A518B" w:rsidRPr="00210652" w:rsidRDefault="008A518B" w:rsidP="00AC39FB">
      <w:pPr>
        <w:numPr>
          <w:ilvl w:val="0"/>
          <w:numId w:val="29"/>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For yD</w:t>
      </w:r>
      <w:r w:rsidRPr="00210652">
        <w:rPr>
          <w:vertAlign w:val="subscript"/>
          <w:lang w:eastAsia="ko-KR"/>
        </w:rPr>
        <w:t>m</w:t>
      </w:r>
      <w:r w:rsidRPr="00210652">
        <w:rPr>
          <w:lang w:eastAsia="ko-KR"/>
        </w:rPr>
        <w:t xml:space="preserve"> set equal to ( yC / 2 )+( m &lt;&lt; 3 ), m=0..nD – 1, the following applies:</w:t>
      </w:r>
    </w:p>
    <w:p w:rsidR="008A518B" w:rsidRPr="00210652" w:rsidRDefault="008A518B" w:rsidP="00AC39FB">
      <w:pPr>
        <w:numPr>
          <w:ilvl w:val="0"/>
          <w:numId w:val="24"/>
        </w:numPr>
        <w:tabs>
          <w:tab w:val="clear" w:pos="794"/>
          <w:tab w:val="left" w:pos="400"/>
        </w:tabs>
        <w:rPr>
          <w:lang w:eastAsia="ko-KR"/>
        </w:rPr>
      </w:pPr>
      <w:r w:rsidRPr="00210652">
        <w:rPr>
          <w:lang w:eastAsia="ko-KR"/>
        </w:rPr>
        <w:t>For xD</w:t>
      </w:r>
      <w:r w:rsidRPr="00210652">
        <w:rPr>
          <w:vertAlign w:val="subscript"/>
          <w:lang w:eastAsia="ko-KR"/>
        </w:rPr>
        <w:t>k</w:t>
      </w:r>
      <w:r w:rsidRPr="00210652">
        <w:rPr>
          <w:lang w:eastAsia="ko-KR"/>
        </w:rPr>
        <w:t xml:space="preserve"> set equal to ( xC / 2 )+( k &lt;&lt; 2 ), k=0..nD*2 – 1, the following ordered steps apply:</w:t>
      </w:r>
    </w:p>
    <w:p w:rsidR="008A518B" w:rsidRPr="00210652" w:rsidRDefault="008A518B" w:rsidP="00AC39FB">
      <w:pPr>
        <w:numPr>
          <w:ilvl w:val="0"/>
          <w:numId w:val="33"/>
        </w:numPr>
        <w:tabs>
          <w:tab w:val="clear" w:pos="794"/>
          <w:tab w:val="left" w:pos="400"/>
        </w:tabs>
        <w:rPr>
          <w:lang w:eastAsia="ko-KR"/>
        </w:rPr>
      </w:pPr>
      <w:r w:rsidRPr="00210652">
        <w:rPr>
          <w:lang w:eastAsia="ko-KR"/>
        </w:rPr>
        <w:t>If xD</w:t>
      </w:r>
      <w:r w:rsidRPr="00210652">
        <w:rPr>
          <w:vertAlign w:val="subscript"/>
          <w:lang w:eastAsia="ko-KR"/>
        </w:rPr>
        <w:t>k</w:t>
      </w:r>
      <w:r w:rsidRPr="00210652">
        <w:rPr>
          <w:lang w:eastAsia="ko-KR"/>
        </w:rPr>
        <w:t xml:space="preserve"> is equal to 0, the parameter xPOS is set equal to 1. If xD</w:t>
      </w:r>
      <w:r w:rsidRPr="00210652">
        <w:rPr>
          <w:vertAlign w:val="subscript"/>
          <w:lang w:eastAsia="ko-KR"/>
        </w:rPr>
        <w:t>k</w:t>
      </w:r>
      <w:r w:rsidRPr="00210652">
        <w:rPr>
          <w:lang w:eastAsia="ko-KR"/>
        </w:rPr>
        <w:t xml:space="preserve"> is equal to xB+( ( nD*2 – 1) &lt;&lt; 2 ) xPOS is set equal to 2. Otherwise xPOS is set to 0.</w:t>
      </w:r>
    </w:p>
    <w:p w:rsidR="008A518B" w:rsidRPr="00210652" w:rsidRDefault="008A518B" w:rsidP="00AC39FB">
      <w:pPr>
        <w:numPr>
          <w:ilvl w:val="0"/>
          <w:numId w:val="33"/>
        </w:numPr>
        <w:tabs>
          <w:tab w:val="clear" w:pos="794"/>
          <w:tab w:val="left" w:pos="400"/>
        </w:tabs>
        <w:rPr>
          <w:lang w:eastAsia="ko-KR"/>
        </w:rPr>
      </w:pPr>
      <w:r w:rsidRPr="00210652">
        <w:rPr>
          <w:lang w:eastAsia="ko-KR"/>
        </w:rPr>
        <w:t>Boundary filtering strength bS</w:t>
      </w:r>
      <w:ins w:id="177" w:author="Qian Huang" w:date="2011-11-07T22:26:00Z">
        <w:r w:rsidR="006C606B">
          <w:rPr>
            <w:rFonts w:eastAsiaTheme="minorEastAsia" w:hint="eastAsia"/>
            <w:lang w:eastAsia="zh-CN"/>
          </w:rPr>
          <w:t>Cb</w:t>
        </w:r>
      </w:ins>
      <w:r w:rsidRPr="00210652">
        <w:rPr>
          <w:lang w:eastAsia="ko-KR"/>
        </w:rPr>
        <w:t>Hor</w:t>
      </w:r>
      <w:ins w:id="178" w:author="Qian Huang" w:date="2011-11-08T09:21:00Z">
        <w:r w:rsidR="00B207F3">
          <w:rPr>
            <w:rFonts w:eastAsiaTheme="minorEastAsia" w:hint="eastAsia"/>
            <w:lang w:eastAsia="zh-CN"/>
          </w:rPr>
          <w:t>1 and bSCbHor2</w:t>
        </w:r>
      </w:ins>
      <w:r w:rsidRPr="00210652">
        <w:rPr>
          <w:lang w:eastAsia="ko-KR"/>
        </w:rPr>
        <w:t xml:space="preserve"> </w:t>
      </w:r>
      <w:del w:id="179" w:author="Qian Huang" w:date="2011-11-08T09:21:00Z">
        <w:r w:rsidRPr="00210652" w:rsidDel="00B207F3">
          <w:rPr>
            <w:lang w:eastAsia="ko-KR"/>
          </w:rPr>
          <w:delText xml:space="preserve">is </w:delText>
        </w:r>
      </w:del>
      <w:ins w:id="180" w:author="Qian Huang" w:date="2011-11-08T09:21:00Z">
        <w:r w:rsidR="00B207F3">
          <w:rPr>
            <w:rFonts w:eastAsiaTheme="minorEastAsia" w:hint="eastAsia"/>
            <w:lang w:eastAsia="zh-CN"/>
          </w:rPr>
          <w:t xml:space="preserve">are </w:t>
        </w:r>
      </w:ins>
      <w:r w:rsidRPr="00210652">
        <w:rPr>
          <w:lang w:eastAsia="ko-KR"/>
        </w:rPr>
        <w:t>derived as follows:</w:t>
      </w:r>
    </w:p>
    <w:p w:rsidR="004C7663" w:rsidRDefault="008A518B" w:rsidP="004C7663">
      <w:pPr>
        <w:pStyle w:val="Equation"/>
        <w:tabs>
          <w:tab w:val="clear" w:pos="794"/>
          <w:tab w:val="clear" w:pos="1588"/>
          <w:tab w:val="left" w:pos="851"/>
          <w:tab w:val="left" w:pos="1134"/>
          <w:tab w:val="left" w:pos="1418"/>
          <w:tab w:val="left" w:pos="1701"/>
        </w:tabs>
        <w:ind w:left="1605"/>
        <w:rPr>
          <w:ins w:id="181" w:author="Qian Huang" w:date="2011-11-08T09:21:00Z"/>
          <w:rFonts w:eastAsiaTheme="minorEastAsia"/>
          <w:sz w:val="20"/>
          <w:lang w:eastAsia="zh-CN"/>
        </w:rPr>
        <w:pPrChange w:id="182" w:author="Qian Huang" w:date="2011-11-08T09:21:00Z">
          <w:pPr>
            <w:pStyle w:val="Equation"/>
            <w:tabs>
              <w:tab w:val="clear" w:pos="794"/>
              <w:tab w:val="clear" w:pos="1588"/>
              <w:tab w:val="left" w:pos="851"/>
              <w:tab w:val="left" w:pos="1134"/>
              <w:tab w:val="left" w:pos="1418"/>
              <w:tab w:val="left" w:pos="1701"/>
            </w:tabs>
            <w:ind w:left="567"/>
          </w:pPr>
        </w:pPrChange>
      </w:pPr>
      <w:r w:rsidRPr="00210652">
        <w:rPr>
          <w:sz w:val="20"/>
          <w:lang w:eastAsia="ko-KR"/>
        </w:rPr>
        <w:t>bS</w:t>
      </w:r>
      <w:ins w:id="183" w:author="Qian Huang" w:date="2011-11-07T22:26:00Z">
        <w:r w:rsidR="006C606B">
          <w:rPr>
            <w:rFonts w:eastAsiaTheme="minorEastAsia" w:hint="eastAsia"/>
            <w:sz w:val="20"/>
            <w:lang w:eastAsia="zh-CN"/>
          </w:rPr>
          <w:t>Cb</w:t>
        </w:r>
      </w:ins>
      <w:r w:rsidRPr="00210652">
        <w:rPr>
          <w:sz w:val="20"/>
          <w:lang w:eastAsia="ko-KR"/>
        </w:rPr>
        <w:t>Hor</w:t>
      </w:r>
      <w:ins w:id="184" w:author="Qian Huang" w:date="2011-11-08T09:21:00Z">
        <w:r w:rsidR="00B207F3">
          <w:rPr>
            <w:rFonts w:eastAsiaTheme="minorEastAsia" w:hint="eastAsia"/>
            <w:sz w:val="20"/>
            <w:lang w:eastAsia="zh-CN"/>
          </w:rPr>
          <w:t>1</w:t>
        </w:r>
      </w:ins>
      <w:r w:rsidRPr="00210652">
        <w:rPr>
          <w:sz w:val="20"/>
          <w:lang w:eastAsia="ko-KR"/>
        </w:rPr>
        <w:t xml:space="preserve"> = </w:t>
      </w:r>
      <w:ins w:id="185" w:author="Qian Huang" w:date="2011-11-07T22:26:00Z">
        <w:r w:rsidR="006C606B">
          <w:rPr>
            <w:rFonts w:eastAsiaTheme="minorEastAsia" w:hint="eastAsia"/>
            <w:sz w:val="20"/>
            <w:lang w:eastAsia="zh-CN"/>
          </w:rPr>
          <w:t xml:space="preserve">Max( </w:t>
        </w:r>
      </w:ins>
      <w:r w:rsidRPr="00210652">
        <w:rPr>
          <w:sz w:val="20"/>
          <w:lang w:eastAsia="ko-KR"/>
        </w:rPr>
        <w:t>bS</w:t>
      </w:r>
      <w:ins w:id="186" w:author="Qian Huang" w:date="2011-11-07T22:28:00Z">
        <w:r w:rsidR="006C606B">
          <w:rPr>
            <w:rFonts w:eastAsiaTheme="minorEastAsia" w:hint="eastAsia"/>
            <w:sz w:val="20"/>
            <w:lang w:eastAsia="zh-CN"/>
          </w:rPr>
          <w:t>Cb</w:t>
        </w:r>
      </w:ins>
      <w:r w:rsidRPr="00210652">
        <w:rPr>
          <w:sz w:val="20"/>
          <w:lang w:eastAsia="ko-KR"/>
        </w:rPr>
        <w:t>[ 1 ][ xD</w:t>
      </w:r>
      <w:r w:rsidRPr="00210652">
        <w:rPr>
          <w:sz w:val="20"/>
          <w:vertAlign w:val="subscript"/>
          <w:lang w:eastAsia="ko-KR"/>
        </w:rPr>
        <w:t>k</w:t>
      </w:r>
      <w:r w:rsidRPr="00210652">
        <w:rPr>
          <w:sz w:val="20"/>
          <w:lang w:eastAsia="ko-KR"/>
        </w:rPr>
        <w:t>*2</w:t>
      </w:r>
      <w:ins w:id="187" w:author="Qian Huang" w:date="2011-11-07T22:27:00Z">
        <w:r w:rsidR="006C606B">
          <w:rPr>
            <w:rFonts w:eastAsiaTheme="minorEastAsia" w:hint="eastAsia"/>
            <w:sz w:val="20"/>
            <w:lang w:eastAsia="zh-CN"/>
          </w:rPr>
          <w:t xml:space="preserve"> + i</w:t>
        </w:r>
      </w:ins>
      <w:r w:rsidRPr="00210652">
        <w:rPr>
          <w:sz w:val="20"/>
          <w:lang w:eastAsia="ko-KR"/>
        </w:rPr>
        <w:t> ][ yD</w:t>
      </w:r>
      <w:r w:rsidRPr="00210652">
        <w:rPr>
          <w:sz w:val="20"/>
          <w:vertAlign w:val="subscript"/>
          <w:lang w:eastAsia="ko-KR"/>
        </w:rPr>
        <w:t>m</w:t>
      </w:r>
      <w:r w:rsidRPr="00210652">
        <w:rPr>
          <w:sz w:val="20"/>
          <w:lang w:eastAsia="ko-KR"/>
        </w:rPr>
        <w:t xml:space="preserve">*2 ] </w:t>
      </w:r>
      <w:ins w:id="188" w:author="Qian Huang" w:date="2011-11-07T22:27:00Z">
        <w:r w:rsidR="006C606B">
          <w:rPr>
            <w:rFonts w:eastAsiaTheme="minorEastAsia" w:hint="eastAsia"/>
            <w:sz w:val="20"/>
            <w:lang w:eastAsia="zh-CN"/>
          </w:rPr>
          <w:t>) for i = 0..</w:t>
        </w:r>
      </w:ins>
      <w:ins w:id="189" w:author="Qian Huang" w:date="2011-11-07T22:29:00Z">
        <w:r w:rsidR="006C606B">
          <w:rPr>
            <w:rFonts w:eastAsiaTheme="minorEastAsia" w:hint="eastAsia"/>
            <w:sz w:val="20"/>
            <w:lang w:eastAsia="zh-CN"/>
          </w:rPr>
          <w:t>3</w:t>
        </w:r>
      </w:ins>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del w:id="190" w:author="Qian Huang" w:date="2011-11-07T22:27:00Z">
        <w:r w:rsidR="004C7663" w:rsidRPr="00210652" w:rsidDel="006C606B">
          <w:rPr>
            <w:sz w:val="20"/>
            <w:lang w:eastAsia="ko-KR"/>
          </w:rPr>
          <w:fldChar w:fldCharType="begin" w:fldLock="1"/>
        </w:r>
        <w:r w:rsidRPr="00210652" w:rsidDel="006C606B">
          <w:rPr>
            <w:sz w:val="20"/>
            <w:lang w:eastAsia="ko-KR"/>
          </w:rPr>
          <w:delInstrText xml:space="preserve"> SEQ Equation \* ARABIC \s 1 </w:delInstrText>
        </w:r>
        <w:r w:rsidR="004C7663" w:rsidRPr="00210652" w:rsidDel="006C606B">
          <w:rPr>
            <w:sz w:val="20"/>
            <w:lang w:eastAsia="ko-KR"/>
          </w:rPr>
          <w:fldChar w:fldCharType="separate"/>
        </w:r>
        <w:r w:rsidRPr="00210652" w:rsidDel="006C606B">
          <w:rPr>
            <w:noProof/>
            <w:sz w:val="20"/>
            <w:lang w:eastAsia="ko-KR"/>
          </w:rPr>
          <w:delText>431</w:delText>
        </w:r>
        <w:r w:rsidR="004C7663" w:rsidRPr="00210652" w:rsidDel="006C606B">
          <w:rPr>
            <w:sz w:val="20"/>
            <w:lang w:eastAsia="ko-KR"/>
          </w:rPr>
          <w:fldChar w:fldCharType="end"/>
        </w:r>
      </w:del>
      <w:ins w:id="191" w:author="Qian Huang" w:date="2011-11-07T22:27:00Z">
        <w:r w:rsidR="006C606B">
          <w:rPr>
            <w:rFonts w:eastAsiaTheme="minorEastAsia" w:hint="eastAsia"/>
            <w:sz w:val="20"/>
            <w:lang w:eastAsia="zh-CN"/>
          </w:rPr>
          <w:t>43</w:t>
        </w:r>
      </w:ins>
      <w:ins w:id="192" w:author="Qian Huang" w:date="2011-11-08T09:22:00Z">
        <w:r w:rsidR="00B207F3">
          <w:rPr>
            <w:rFonts w:eastAsiaTheme="minorEastAsia" w:hint="eastAsia"/>
            <w:sz w:val="20"/>
            <w:lang w:eastAsia="zh-CN"/>
          </w:rPr>
          <w:t>4</w:t>
        </w:r>
      </w:ins>
      <w:r w:rsidRPr="00210652">
        <w:rPr>
          <w:sz w:val="20"/>
          <w:lang w:eastAsia="ko-KR"/>
        </w:rPr>
        <w:t>)</w:t>
      </w:r>
    </w:p>
    <w:p w:rsidR="004C7663" w:rsidRDefault="00B207F3" w:rsidP="004C7663">
      <w:pPr>
        <w:pStyle w:val="Equation"/>
        <w:tabs>
          <w:tab w:val="clear" w:pos="794"/>
          <w:tab w:val="clear" w:pos="1588"/>
          <w:tab w:val="left" w:pos="851"/>
          <w:tab w:val="left" w:pos="1134"/>
          <w:tab w:val="left" w:pos="1418"/>
          <w:tab w:val="left" w:pos="1701"/>
        </w:tabs>
        <w:ind w:left="1605"/>
        <w:rPr>
          <w:ins w:id="193" w:author="Qian Huang" w:date="2011-11-07T22:27:00Z"/>
          <w:rFonts w:eastAsiaTheme="minorEastAsia"/>
          <w:sz w:val="20"/>
          <w:lang w:eastAsia="zh-CN"/>
        </w:rPr>
        <w:pPrChange w:id="194" w:author="Qian Huang" w:date="2011-11-08T09:21:00Z">
          <w:pPr>
            <w:pStyle w:val="Equation"/>
            <w:tabs>
              <w:tab w:val="clear" w:pos="794"/>
              <w:tab w:val="clear" w:pos="1588"/>
              <w:tab w:val="left" w:pos="851"/>
              <w:tab w:val="left" w:pos="1134"/>
              <w:tab w:val="left" w:pos="1418"/>
              <w:tab w:val="left" w:pos="1701"/>
            </w:tabs>
            <w:ind w:left="567"/>
          </w:pPr>
        </w:pPrChange>
      </w:pPr>
      <w:ins w:id="195" w:author="Qian Huang" w:date="2011-11-08T09:21:00Z">
        <w:r w:rsidRPr="00210652">
          <w:rPr>
            <w:sz w:val="20"/>
            <w:lang w:eastAsia="ko-KR"/>
          </w:rPr>
          <w:t>bS</w:t>
        </w:r>
        <w:r>
          <w:rPr>
            <w:rFonts w:eastAsiaTheme="minorEastAsia" w:hint="eastAsia"/>
            <w:sz w:val="20"/>
            <w:lang w:eastAsia="zh-CN"/>
          </w:rPr>
          <w:t>Cb</w:t>
        </w:r>
        <w:r w:rsidRPr="00210652">
          <w:rPr>
            <w:sz w:val="20"/>
            <w:lang w:eastAsia="ko-KR"/>
          </w:rPr>
          <w:t>Hor</w:t>
        </w:r>
        <w:r>
          <w:rPr>
            <w:rFonts w:eastAsiaTheme="minorEastAsia" w:hint="eastAsia"/>
            <w:sz w:val="20"/>
            <w:lang w:eastAsia="zh-CN"/>
          </w:rPr>
          <w:t>2</w:t>
        </w:r>
        <w:r w:rsidRPr="00210652">
          <w:rPr>
            <w:sz w:val="20"/>
            <w:lang w:eastAsia="ko-KR"/>
          </w:rPr>
          <w:t xml:space="preserve"> = </w:t>
        </w:r>
        <w:r>
          <w:rPr>
            <w:rFonts w:eastAsiaTheme="minorEastAsia" w:hint="eastAsia"/>
            <w:sz w:val="20"/>
            <w:lang w:eastAsia="zh-CN"/>
          </w:rPr>
          <w:t xml:space="preserve">Max( </w:t>
        </w:r>
        <w:r w:rsidRPr="00210652">
          <w:rPr>
            <w:sz w:val="20"/>
            <w:lang w:eastAsia="ko-KR"/>
          </w:rPr>
          <w:t>bS</w:t>
        </w:r>
        <w:r>
          <w:rPr>
            <w:rFonts w:eastAsiaTheme="minorEastAsia" w:hint="eastAsia"/>
            <w:sz w:val="20"/>
            <w:lang w:eastAsia="zh-CN"/>
          </w:rPr>
          <w:t>Cb</w:t>
        </w:r>
        <w:r w:rsidRPr="00210652">
          <w:rPr>
            <w:sz w:val="20"/>
            <w:lang w:eastAsia="ko-KR"/>
          </w:rPr>
          <w:t>[ 1 ][ xD</w:t>
        </w:r>
        <w:r w:rsidRPr="00210652">
          <w:rPr>
            <w:sz w:val="20"/>
            <w:vertAlign w:val="subscript"/>
            <w:lang w:eastAsia="ko-KR"/>
          </w:rPr>
          <w:t>k</w:t>
        </w:r>
        <w:r w:rsidRPr="00210652">
          <w:rPr>
            <w:sz w:val="20"/>
            <w:lang w:eastAsia="ko-KR"/>
          </w:rPr>
          <w:t>*2</w:t>
        </w:r>
        <w:r>
          <w:rPr>
            <w:rFonts w:eastAsiaTheme="minorEastAsia" w:hint="eastAsia"/>
            <w:sz w:val="20"/>
            <w:lang w:eastAsia="zh-CN"/>
          </w:rPr>
          <w:t xml:space="preserve"> + i</w:t>
        </w:r>
        <w:r w:rsidRPr="00210652">
          <w:rPr>
            <w:sz w:val="20"/>
            <w:lang w:eastAsia="ko-KR"/>
          </w:rPr>
          <w:t> ][ yD</w:t>
        </w:r>
        <w:r w:rsidRPr="00210652">
          <w:rPr>
            <w:sz w:val="20"/>
            <w:vertAlign w:val="subscript"/>
            <w:lang w:eastAsia="ko-KR"/>
          </w:rPr>
          <w:t>m</w:t>
        </w:r>
        <w:r w:rsidRPr="00210652">
          <w:rPr>
            <w:sz w:val="20"/>
            <w:lang w:eastAsia="ko-KR"/>
          </w:rPr>
          <w:t xml:space="preserve">*2 ] </w:t>
        </w:r>
        <w:r>
          <w:rPr>
            <w:rFonts w:eastAsiaTheme="minorEastAsia" w:hint="eastAsia"/>
            <w:sz w:val="20"/>
            <w:lang w:eastAsia="zh-CN"/>
          </w:rPr>
          <w:t>) for i = 4..7</w:t>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r>
          <w:rPr>
            <w:rFonts w:eastAsiaTheme="minorEastAsia" w:hint="eastAsia"/>
            <w:sz w:val="20"/>
            <w:lang w:eastAsia="zh-CN"/>
          </w:rPr>
          <w:t>43</w:t>
        </w:r>
      </w:ins>
      <w:ins w:id="196" w:author="Qian Huang" w:date="2011-11-08T09:22:00Z">
        <w:r>
          <w:rPr>
            <w:rFonts w:eastAsiaTheme="minorEastAsia" w:hint="eastAsia"/>
            <w:sz w:val="20"/>
            <w:lang w:eastAsia="zh-CN"/>
          </w:rPr>
          <w:t>5</w:t>
        </w:r>
      </w:ins>
      <w:ins w:id="197" w:author="Qian Huang" w:date="2011-11-08T09:21:00Z">
        <w:r w:rsidRPr="00210652">
          <w:rPr>
            <w:sz w:val="20"/>
            <w:lang w:eastAsia="ko-KR"/>
          </w:rPr>
          <w:t>)</w:t>
        </w:r>
      </w:ins>
    </w:p>
    <w:p w:rsidR="004C7663" w:rsidRPr="004C7663" w:rsidRDefault="006C606B" w:rsidP="004C7663">
      <w:pPr>
        <w:tabs>
          <w:tab w:val="clear" w:pos="794"/>
          <w:tab w:val="clear" w:pos="1588"/>
          <w:tab w:val="left" w:pos="400"/>
        </w:tabs>
        <w:ind w:left="1605"/>
        <w:rPr>
          <w:ins w:id="198" w:author="Qian Huang" w:date="2011-11-07T22:27:00Z"/>
          <w:lang w:eastAsia="ko-KR"/>
          <w:rPrChange w:id="199" w:author="Qian Huang" w:date="2011-11-08T09:19:00Z">
            <w:rPr>
              <w:ins w:id="200" w:author="Qian Huang" w:date="2011-11-07T22:27:00Z"/>
              <w:rFonts w:eastAsiaTheme="minorEastAsia"/>
              <w:lang w:eastAsia="zh-CN"/>
            </w:rPr>
          </w:rPrChange>
        </w:rPr>
        <w:pPrChange w:id="201" w:author="Qian Huang" w:date="2011-11-08T09:19:00Z">
          <w:pPr>
            <w:pStyle w:val="Equation"/>
            <w:tabs>
              <w:tab w:val="clear" w:pos="794"/>
              <w:tab w:val="clear" w:pos="1588"/>
              <w:tab w:val="left" w:pos="851"/>
              <w:tab w:val="left" w:pos="1134"/>
              <w:tab w:val="left" w:pos="1418"/>
              <w:tab w:val="left" w:pos="1701"/>
            </w:tabs>
            <w:ind w:left="567"/>
          </w:pPr>
        </w:pPrChange>
      </w:pPr>
      <w:ins w:id="202" w:author="Qian Huang" w:date="2011-11-07T22:27:00Z">
        <w:r w:rsidRPr="00210652">
          <w:rPr>
            <w:lang w:eastAsia="ko-KR"/>
          </w:rPr>
          <w:t>Boundary filtering strength bS</w:t>
        </w:r>
        <w:r w:rsidR="004C7663" w:rsidRPr="004C7663">
          <w:rPr>
            <w:lang w:eastAsia="ko-KR"/>
            <w:rPrChange w:id="203" w:author="Qian Huang" w:date="2011-11-08T09:19:00Z">
              <w:rPr>
                <w:rFonts w:eastAsiaTheme="minorEastAsia"/>
                <w:lang w:eastAsia="zh-CN"/>
              </w:rPr>
            </w:rPrChange>
          </w:rPr>
          <w:t>Cr</w:t>
        </w:r>
      </w:ins>
      <w:ins w:id="204" w:author="Qian Huang" w:date="2011-11-08T09:22:00Z">
        <w:r w:rsidR="00B207F3">
          <w:rPr>
            <w:rFonts w:eastAsiaTheme="minorEastAsia" w:hint="eastAsia"/>
            <w:lang w:eastAsia="zh-CN"/>
          </w:rPr>
          <w:t>Hor1 and bSCrHor2</w:t>
        </w:r>
      </w:ins>
      <w:ins w:id="205" w:author="Qian Huang" w:date="2011-11-07T22:27:00Z">
        <w:r w:rsidRPr="00210652">
          <w:rPr>
            <w:lang w:eastAsia="ko-KR"/>
          </w:rPr>
          <w:t xml:space="preserve"> is derived as follows:</w:t>
        </w:r>
      </w:ins>
    </w:p>
    <w:p w:rsidR="004C7663" w:rsidRDefault="006C606B" w:rsidP="004C7663">
      <w:pPr>
        <w:pStyle w:val="Equation"/>
        <w:tabs>
          <w:tab w:val="clear" w:pos="794"/>
          <w:tab w:val="clear" w:pos="1588"/>
          <w:tab w:val="left" w:pos="851"/>
          <w:tab w:val="left" w:pos="1134"/>
          <w:tab w:val="left" w:pos="1418"/>
          <w:tab w:val="left" w:pos="1701"/>
        </w:tabs>
        <w:ind w:left="1605"/>
        <w:rPr>
          <w:ins w:id="206" w:author="Qian Huang" w:date="2011-11-08T09:22:00Z"/>
          <w:rFonts w:eastAsiaTheme="minorEastAsia"/>
          <w:sz w:val="20"/>
          <w:lang w:eastAsia="zh-CN"/>
        </w:rPr>
        <w:pPrChange w:id="207" w:author="Qian Huang" w:date="2011-11-08T09:22:00Z">
          <w:pPr>
            <w:pStyle w:val="Equation"/>
            <w:tabs>
              <w:tab w:val="clear" w:pos="794"/>
              <w:tab w:val="clear" w:pos="1588"/>
              <w:tab w:val="left" w:pos="851"/>
              <w:tab w:val="left" w:pos="1134"/>
              <w:tab w:val="left" w:pos="1418"/>
              <w:tab w:val="left" w:pos="1701"/>
            </w:tabs>
            <w:ind w:left="567"/>
          </w:pPr>
        </w:pPrChange>
      </w:pPr>
      <w:ins w:id="208" w:author="Qian Huang" w:date="2011-11-07T22:27:00Z">
        <w:r w:rsidRPr="00210652">
          <w:rPr>
            <w:sz w:val="20"/>
            <w:lang w:eastAsia="ko-KR"/>
          </w:rPr>
          <w:t>bS</w:t>
        </w:r>
        <w:r>
          <w:rPr>
            <w:rFonts w:eastAsiaTheme="minorEastAsia" w:hint="eastAsia"/>
            <w:sz w:val="20"/>
            <w:lang w:eastAsia="zh-CN"/>
          </w:rPr>
          <w:t>Cr</w:t>
        </w:r>
      </w:ins>
      <w:ins w:id="209" w:author="Qian Huang" w:date="2011-11-07T22:28:00Z">
        <w:r>
          <w:rPr>
            <w:rFonts w:eastAsiaTheme="minorEastAsia" w:hint="eastAsia"/>
            <w:sz w:val="20"/>
            <w:lang w:eastAsia="zh-CN"/>
          </w:rPr>
          <w:t>Hor</w:t>
        </w:r>
      </w:ins>
      <w:ins w:id="210" w:author="Qian Huang" w:date="2011-11-08T09:22:00Z">
        <w:r w:rsidR="00B207F3">
          <w:rPr>
            <w:rFonts w:eastAsiaTheme="minorEastAsia" w:hint="eastAsia"/>
            <w:sz w:val="20"/>
            <w:lang w:eastAsia="zh-CN"/>
          </w:rPr>
          <w:t>1</w:t>
        </w:r>
      </w:ins>
      <w:ins w:id="211" w:author="Qian Huang" w:date="2011-11-07T22:27:00Z">
        <w:r w:rsidRPr="00210652">
          <w:rPr>
            <w:sz w:val="20"/>
            <w:lang w:eastAsia="ko-KR"/>
          </w:rPr>
          <w:t xml:space="preserve"> = </w:t>
        </w:r>
        <w:r>
          <w:rPr>
            <w:rFonts w:eastAsiaTheme="minorEastAsia" w:hint="eastAsia"/>
            <w:sz w:val="20"/>
            <w:lang w:eastAsia="zh-CN"/>
          </w:rPr>
          <w:t xml:space="preserve">Max( </w:t>
        </w:r>
        <w:r w:rsidRPr="00210652">
          <w:rPr>
            <w:sz w:val="20"/>
            <w:lang w:eastAsia="ko-KR"/>
          </w:rPr>
          <w:t>bS</w:t>
        </w:r>
        <w:r>
          <w:rPr>
            <w:rFonts w:eastAsiaTheme="minorEastAsia" w:hint="eastAsia"/>
            <w:sz w:val="20"/>
            <w:lang w:eastAsia="zh-CN"/>
          </w:rPr>
          <w:t>Cr</w:t>
        </w:r>
        <w:r w:rsidRPr="00210652">
          <w:rPr>
            <w:sz w:val="20"/>
            <w:lang w:eastAsia="ko-KR"/>
          </w:rPr>
          <w:t>[ </w:t>
        </w:r>
      </w:ins>
      <w:ins w:id="212" w:author="Qian Huang" w:date="2011-11-07T22:28:00Z">
        <w:r>
          <w:rPr>
            <w:rFonts w:eastAsiaTheme="minorEastAsia" w:hint="eastAsia"/>
            <w:sz w:val="20"/>
            <w:lang w:eastAsia="zh-CN"/>
          </w:rPr>
          <w:t>1</w:t>
        </w:r>
      </w:ins>
      <w:ins w:id="213" w:author="Qian Huang" w:date="2011-11-07T22:27:00Z">
        <w:r w:rsidRPr="00210652">
          <w:rPr>
            <w:sz w:val="20"/>
            <w:lang w:eastAsia="ko-KR"/>
          </w:rPr>
          <w:t> ][ xD</w:t>
        </w:r>
        <w:r w:rsidRPr="00210652">
          <w:rPr>
            <w:sz w:val="20"/>
            <w:vertAlign w:val="subscript"/>
            <w:lang w:eastAsia="ko-KR"/>
          </w:rPr>
          <w:t>k</w:t>
        </w:r>
        <w:r w:rsidRPr="00210652">
          <w:rPr>
            <w:sz w:val="20"/>
            <w:lang w:eastAsia="ko-KR"/>
          </w:rPr>
          <w:t>*2 </w:t>
        </w:r>
      </w:ins>
      <w:ins w:id="214" w:author="Qian Huang" w:date="2011-11-07T22:28:00Z">
        <w:r>
          <w:rPr>
            <w:rFonts w:eastAsiaTheme="minorEastAsia" w:hint="eastAsia"/>
            <w:sz w:val="20"/>
            <w:lang w:eastAsia="zh-CN"/>
          </w:rPr>
          <w:t>+ i</w:t>
        </w:r>
      </w:ins>
      <w:ins w:id="215" w:author="Qian Huang" w:date="2011-11-07T22:27:00Z">
        <w:r w:rsidRPr="00210652">
          <w:rPr>
            <w:sz w:val="20"/>
            <w:lang w:eastAsia="ko-KR"/>
          </w:rPr>
          <w:t>][ yD</w:t>
        </w:r>
        <w:r w:rsidRPr="00210652">
          <w:rPr>
            <w:sz w:val="20"/>
            <w:vertAlign w:val="subscript"/>
            <w:lang w:eastAsia="ko-KR"/>
          </w:rPr>
          <w:t>m</w:t>
        </w:r>
        <w:r w:rsidRPr="00210652">
          <w:rPr>
            <w:sz w:val="20"/>
            <w:lang w:eastAsia="ko-KR"/>
          </w:rPr>
          <w:t>*2 ]</w:t>
        </w:r>
        <w:r>
          <w:rPr>
            <w:rFonts w:eastAsiaTheme="minorEastAsia" w:hint="eastAsia"/>
            <w:sz w:val="20"/>
            <w:lang w:eastAsia="zh-CN"/>
          </w:rPr>
          <w:t xml:space="preserve"> ) for </w:t>
        </w:r>
        <w:r>
          <w:rPr>
            <w:rFonts w:eastAsiaTheme="minorEastAsia"/>
            <w:sz w:val="20"/>
            <w:lang w:eastAsia="zh-CN"/>
          </w:rPr>
          <w:t>i = 0.</w:t>
        </w:r>
        <w:r>
          <w:rPr>
            <w:rFonts w:eastAsiaTheme="minorEastAsia" w:hint="eastAsia"/>
            <w:sz w:val="20"/>
            <w:lang w:eastAsia="zh-CN"/>
          </w:rPr>
          <w:t>.</w:t>
        </w:r>
      </w:ins>
      <w:ins w:id="216" w:author="Qian Huang" w:date="2011-11-07T22:29:00Z">
        <w:r>
          <w:rPr>
            <w:rFonts w:eastAsiaTheme="minorEastAsia" w:hint="eastAsia"/>
            <w:sz w:val="20"/>
            <w:lang w:eastAsia="zh-CN"/>
          </w:rPr>
          <w:t>3</w:t>
        </w:r>
      </w:ins>
      <w:ins w:id="217" w:author="Qian Huang" w:date="2011-11-07T22:27:00Z">
        <w:r w:rsidRPr="00210652">
          <w:rPr>
            <w:sz w:val="20"/>
            <w:lang w:eastAsia="ko-KR"/>
          </w:rPr>
          <w:t xml:space="preserve"> </w:t>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r>
          <w:rPr>
            <w:rFonts w:eastAsiaTheme="minorEastAsia" w:hint="eastAsia"/>
            <w:sz w:val="20"/>
            <w:lang w:eastAsia="zh-CN"/>
          </w:rPr>
          <w:t>43</w:t>
        </w:r>
      </w:ins>
      <w:ins w:id="218" w:author="Qian Huang" w:date="2011-11-08T09:22:00Z">
        <w:r w:rsidR="00B207F3">
          <w:rPr>
            <w:rFonts w:eastAsiaTheme="minorEastAsia" w:hint="eastAsia"/>
            <w:sz w:val="20"/>
            <w:lang w:eastAsia="zh-CN"/>
          </w:rPr>
          <w:t>6</w:t>
        </w:r>
      </w:ins>
      <w:ins w:id="219" w:author="Qian Huang" w:date="2011-11-07T22:27:00Z">
        <w:r w:rsidRPr="00210652">
          <w:rPr>
            <w:sz w:val="20"/>
            <w:lang w:eastAsia="ko-KR"/>
          </w:rPr>
          <w:t>)</w:t>
        </w:r>
      </w:ins>
    </w:p>
    <w:p w:rsidR="004C7663" w:rsidRPr="004C7663" w:rsidRDefault="00B207F3" w:rsidP="004C7663">
      <w:pPr>
        <w:pStyle w:val="Equation"/>
        <w:tabs>
          <w:tab w:val="clear" w:pos="794"/>
          <w:tab w:val="clear" w:pos="1588"/>
          <w:tab w:val="left" w:pos="851"/>
          <w:tab w:val="left" w:pos="1134"/>
          <w:tab w:val="left" w:pos="1418"/>
          <w:tab w:val="left" w:pos="1701"/>
        </w:tabs>
        <w:ind w:left="1605"/>
        <w:rPr>
          <w:rFonts w:eastAsiaTheme="minorEastAsia"/>
          <w:sz w:val="20"/>
          <w:lang w:eastAsia="zh-CN"/>
          <w:rPrChange w:id="220" w:author="Qian Huang" w:date="2011-11-08T09:22:00Z">
            <w:rPr>
              <w:sz w:val="20"/>
              <w:lang w:eastAsia="ko-KR"/>
            </w:rPr>
          </w:rPrChange>
        </w:rPr>
        <w:pPrChange w:id="221" w:author="Qian Huang" w:date="2011-11-08T09:22:00Z">
          <w:pPr>
            <w:pStyle w:val="Equation"/>
            <w:tabs>
              <w:tab w:val="clear" w:pos="794"/>
              <w:tab w:val="clear" w:pos="1588"/>
              <w:tab w:val="left" w:pos="851"/>
              <w:tab w:val="left" w:pos="1134"/>
              <w:tab w:val="left" w:pos="1418"/>
              <w:tab w:val="left" w:pos="1701"/>
            </w:tabs>
            <w:ind w:left="567"/>
          </w:pPr>
        </w:pPrChange>
      </w:pPr>
      <w:ins w:id="222" w:author="Qian Huang" w:date="2011-11-08T09:22:00Z">
        <w:r w:rsidRPr="00210652">
          <w:rPr>
            <w:sz w:val="20"/>
            <w:lang w:eastAsia="ko-KR"/>
          </w:rPr>
          <w:t>bS</w:t>
        </w:r>
        <w:r>
          <w:rPr>
            <w:rFonts w:eastAsiaTheme="minorEastAsia" w:hint="eastAsia"/>
            <w:sz w:val="20"/>
            <w:lang w:eastAsia="zh-CN"/>
          </w:rPr>
          <w:t>CrHor</w:t>
        </w:r>
      </w:ins>
      <w:ins w:id="223" w:author="Qian Huang" w:date="2011-11-08T09:23:00Z">
        <w:r>
          <w:rPr>
            <w:rFonts w:eastAsiaTheme="minorEastAsia" w:hint="eastAsia"/>
            <w:sz w:val="20"/>
            <w:lang w:eastAsia="zh-CN"/>
          </w:rPr>
          <w:t>2</w:t>
        </w:r>
      </w:ins>
      <w:ins w:id="224" w:author="Qian Huang" w:date="2011-11-08T09:22:00Z">
        <w:r w:rsidRPr="00210652">
          <w:rPr>
            <w:sz w:val="20"/>
            <w:lang w:eastAsia="ko-KR"/>
          </w:rPr>
          <w:t xml:space="preserve"> = </w:t>
        </w:r>
        <w:r>
          <w:rPr>
            <w:rFonts w:eastAsiaTheme="minorEastAsia" w:hint="eastAsia"/>
            <w:sz w:val="20"/>
            <w:lang w:eastAsia="zh-CN"/>
          </w:rPr>
          <w:t xml:space="preserve">Max( </w:t>
        </w:r>
        <w:r w:rsidRPr="00210652">
          <w:rPr>
            <w:sz w:val="20"/>
            <w:lang w:eastAsia="ko-KR"/>
          </w:rPr>
          <w:t>bS</w:t>
        </w:r>
        <w:r>
          <w:rPr>
            <w:rFonts w:eastAsiaTheme="minorEastAsia" w:hint="eastAsia"/>
            <w:sz w:val="20"/>
            <w:lang w:eastAsia="zh-CN"/>
          </w:rPr>
          <w:t>Cr</w:t>
        </w:r>
        <w:r w:rsidRPr="00210652">
          <w:rPr>
            <w:sz w:val="20"/>
            <w:lang w:eastAsia="ko-KR"/>
          </w:rPr>
          <w:t>[ </w:t>
        </w:r>
        <w:r>
          <w:rPr>
            <w:rFonts w:eastAsiaTheme="minorEastAsia" w:hint="eastAsia"/>
            <w:sz w:val="20"/>
            <w:lang w:eastAsia="zh-CN"/>
          </w:rPr>
          <w:t>1</w:t>
        </w:r>
        <w:r w:rsidRPr="00210652">
          <w:rPr>
            <w:sz w:val="20"/>
            <w:lang w:eastAsia="ko-KR"/>
          </w:rPr>
          <w:t> ][ xD</w:t>
        </w:r>
        <w:r w:rsidRPr="00210652">
          <w:rPr>
            <w:sz w:val="20"/>
            <w:vertAlign w:val="subscript"/>
            <w:lang w:eastAsia="ko-KR"/>
          </w:rPr>
          <w:t>k</w:t>
        </w:r>
        <w:r w:rsidRPr="00210652">
          <w:rPr>
            <w:sz w:val="20"/>
            <w:lang w:eastAsia="ko-KR"/>
          </w:rPr>
          <w:t>*2 </w:t>
        </w:r>
        <w:r>
          <w:rPr>
            <w:rFonts w:eastAsiaTheme="minorEastAsia" w:hint="eastAsia"/>
            <w:sz w:val="20"/>
            <w:lang w:eastAsia="zh-CN"/>
          </w:rPr>
          <w:t>+ i</w:t>
        </w:r>
        <w:r w:rsidRPr="00210652">
          <w:rPr>
            <w:sz w:val="20"/>
            <w:lang w:eastAsia="ko-KR"/>
          </w:rPr>
          <w:t>][ yD</w:t>
        </w:r>
        <w:r w:rsidRPr="00210652">
          <w:rPr>
            <w:sz w:val="20"/>
            <w:vertAlign w:val="subscript"/>
            <w:lang w:eastAsia="ko-KR"/>
          </w:rPr>
          <w:t>m</w:t>
        </w:r>
        <w:r w:rsidRPr="00210652">
          <w:rPr>
            <w:sz w:val="20"/>
            <w:lang w:eastAsia="ko-KR"/>
          </w:rPr>
          <w:t>*2 ]</w:t>
        </w:r>
        <w:r>
          <w:rPr>
            <w:rFonts w:eastAsiaTheme="minorEastAsia" w:hint="eastAsia"/>
            <w:sz w:val="20"/>
            <w:lang w:eastAsia="zh-CN"/>
          </w:rPr>
          <w:t xml:space="preserve"> ) for </w:t>
        </w:r>
        <w:r>
          <w:rPr>
            <w:rFonts w:eastAsiaTheme="minorEastAsia"/>
            <w:sz w:val="20"/>
            <w:lang w:eastAsia="zh-CN"/>
          </w:rPr>
          <w:t xml:space="preserve">i = </w:t>
        </w:r>
      </w:ins>
      <w:ins w:id="225" w:author="Qian Huang" w:date="2011-11-08T09:23:00Z">
        <w:r>
          <w:rPr>
            <w:rFonts w:eastAsiaTheme="minorEastAsia" w:hint="eastAsia"/>
            <w:sz w:val="20"/>
            <w:lang w:eastAsia="zh-CN"/>
          </w:rPr>
          <w:t>4</w:t>
        </w:r>
      </w:ins>
      <w:ins w:id="226" w:author="Qian Huang" w:date="2011-11-08T09:22:00Z">
        <w:r>
          <w:rPr>
            <w:rFonts w:eastAsiaTheme="minorEastAsia"/>
            <w:sz w:val="20"/>
            <w:lang w:eastAsia="zh-CN"/>
          </w:rPr>
          <w:t>.</w:t>
        </w:r>
        <w:r>
          <w:rPr>
            <w:rFonts w:eastAsiaTheme="minorEastAsia" w:hint="eastAsia"/>
            <w:sz w:val="20"/>
            <w:lang w:eastAsia="zh-CN"/>
          </w:rPr>
          <w:t>.</w:t>
        </w:r>
      </w:ins>
      <w:ins w:id="227" w:author="Qian Huang" w:date="2011-11-08T09:23:00Z">
        <w:r>
          <w:rPr>
            <w:rFonts w:eastAsiaTheme="minorEastAsia" w:hint="eastAsia"/>
            <w:sz w:val="20"/>
            <w:lang w:eastAsia="zh-CN"/>
          </w:rPr>
          <w:t>7</w:t>
        </w:r>
      </w:ins>
      <w:ins w:id="228" w:author="Qian Huang" w:date="2011-11-08T09:22:00Z">
        <w:r w:rsidRPr="00210652">
          <w:rPr>
            <w:sz w:val="20"/>
            <w:lang w:eastAsia="ko-KR"/>
          </w:rPr>
          <w:t xml:space="preserve"> </w:t>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r>
          <w:rPr>
            <w:rFonts w:eastAsiaTheme="minorEastAsia" w:hint="eastAsia"/>
            <w:sz w:val="20"/>
            <w:lang w:eastAsia="zh-CN"/>
          </w:rPr>
          <w:t>43</w:t>
        </w:r>
      </w:ins>
      <w:ins w:id="229" w:author="Qian Huang" w:date="2011-11-08T09:23:00Z">
        <w:r>
          <w:rPr>
            <w:rFonts w:eastAsiaTheme="minorEastAsia" w:hint="eastAsia"/>
            <w:sz w:val="20"/>
            <w:lang w:eastAsia="zh-CN"/>
          </w:rPr>
          <w:t>7</w:t>
        </w:r>
      </w:ins>
      <w:ins w:id="230" w:author="Qian Huang" w:date="2011-11-08T09:22:00Z">
        <w:r w:rsidRPr="00210652">
          <w:rPr>
            <w:sz w:val="20"/>
            <w:lang w:eastAsia="ko-KR"/>
          </w:rPr>
          <w:t>)</w:t>
        </w:r>
      </w:ins>
    </w:p>
    <w:p w:rsidR="00000000" w:rsidRDefault="00AB605B">
      <w:pPr>
        <w:numPr>
          <w:ilvl w:val="0"/>
          <w:numId w:val="33"/>
        </w:numPr>
        <w:tabs>
          <w:tab w:val="clear" w:pos="794"/>
          <w:tab w:val="left" w:pos="400"/>
        </w:tabs>
        <w:rPr>
          <w:ins w:id="231" w:author="Qian Huang" w:date="2011-11-08T11:04:00Z"/>
          <w:lang w:eastAsia="ko-KR"/>
        </w:rPr>
        <w:pPrChange w:id="232" w:author="Qian Huang" w:date="2011-11-08T11:04:00Z">
          <w:pPr>
            <w:numPr>
              <w:numId w:val="32"/>
            </w:numPr>
            <w:tabs>
              <w:tab w:val="clear" w:pos="794"/>
              <w:tab w:val="clear" w:pos="1588"/>
              <w:tab w:val="left" w:pos="400"/>
              <w:tab w:val="num" w:pos="1605"/>
            </w:tabs>
            <w:ind w:left="1605" w:hanging="405"/>
          </w:pPr>
        </w:pPrChange>
      </w:pPr>
      <w:ins w:id="233" w:author="Qian Huang" w:date="2011-11-08T11:04:00Z">
        <w:r w:rsidRPr="00AB605B">
          <w:rPr>
            <w:rFonts w:eastAsiaTheme="minorEastAsia" w:hint="eastAsia"/>
            <w:lang w:eastAsia="zh-CN"/>
          </w:rPr>
          <w:t>Luma pixel differences d1 and d2 are derived as follows</w:t>
        </w:r>
        <w:r w:rsidRPr="00AB605B">
          <w:rPr>
            <w:lang w:eastAsia="ko-KR"/>
          </w:rPr>
          <w:t>:</w:t>
        </w:r>
      </w:ins>
    </w:p>
    <w:p w:rsidR="00AB605B" w:rsidRPr="00AB605B" w:rsidRDefault="00AB605B" w:rsidP="00AB605B">
      <w:pPr>
        <w:pStyle w:val="Equation"/>
        <w:tabs>
          <w:tab w:val="clear" w:pos="794"/>
          <w:tab w:val="clear" w:pos="1588"/>
          <w:tab w:val="left" w:pos="851"/>
          <w:tab w:val="left" w:pos="1134"/>
          <w:tab w:val="left" w:pos="1418"/>
          <w:tab w:val="left" w:pos="1701"/>
        </w:tabs>
        <w:ind w:left="1605"/>
        <w:rPr>
          <w:ins w:id="234" w:author="Qian Huang" w:date="2011-11-08T11:04:00Z"/>
          <w:rFonts w:eastAsiaTheme="minorEastAsia"/>
          <w:sz w:val="20"/>
          <w:lang w:eastAsia="zh-CN"/>
        </w:rPr>
      </w:pPr>
      <w:ins w:id="235" w:author="Qian Huang" w:date="2011-11-08T11:04:00Z">
        <w:r>
          <w:rPr>
            <w:rFonts w:eastAsiaTheme="minorEastAsia" w:hint="eastAsia"/>
            <w:sz w:val="20"/>
            <w:lang w:eastAsia="zh-CN"/>
          </w:rPr>
          <w:tab/>
        </w:r>
        <w:r>
          <w:rPr>
            <w:rFonts w:eastAsiaTheme="minorEastAsia" w:hint="eastAsia"/>
            <w:sz w:val="20"/>
            <w:lang w:eastAsia="zh-CN"/>
          </w:rPr>
          <w:tab/>
        </w:r>
        <w:r w:rsidRPr="00AB605B">
          <w:rPr>
            <w:rFonts w:eastAsiaTheme="minorEastAsia" w:hint="eastAsia"/>
            <w:sz w:val="20"/>
            <w:lang w:eastAsia="zh-CN"/>
          </w:rPr>
          <w:t>d1</w:t>
        </w:r>
        <w:r w:rsidRPr="00AB605B">
          <w:rPr>
            <w:sz w:val="20"/>
            <w:lang w:eastAsia="ko-KR"/>
          </w:rPr>
          <w:t xml:space="preserve"> = </w:t>
        </w:r>
        <w:r w:rsidRPr="00AB605B">
          <w:rPr>
            <w:rFonts w:eastAsiaTheme="minorEastAsia" w:hint="eastAsia"/>
            <w:sz w:val="20"/>
            <w:lang w:eastAsia="zh-CN"/>
          </w:rPr>
          <w:t>diff[</w:t>
        </w:r>
        <w:r>
          <w:rPr>
            <w:rFonts w:eastAsiaTheme="minorEastAsia" w:hint="eastAsia"/>
            <w:sz w:val="20"/>
            <w:lang w:eastAsia="zh-CN"/>
          </w:rPr>
          <w:t>1</w:t>
        </w:r>
        <w:r w:rsidRPr="00AB605B">
          <w:rPr>
            <w:rFonts w:eastAsiaTheme="minorEastAsia" w:hint="eastAsia"/>
            <w:sz w:val="20"/>
            <w:lang w:eastAsia="zh-CN"/>
          </w:rPr>
          <w:t>]</w:t>
        </w:r>
        <w:r w:rsidRPr="00AB605B">
          <w:rPr>
            <w:sz w:val="20"/>
            <w:lang w:eastAsia="ko-KR"/>
          </w:rPr>
          <w:t xml:space="preserve"> [ xD</w:t>
        </w:r>
        <w:r w:rsidRPr="00AB605B">
          <w:rPr>
            <w:sz w:val="20"/>
            <w:vertAlign w:val="subscript"/>
            <w:lang w:eastAsia="ko-KR"/>
          </w:rPr>
          <w:t>k</w:t>
        </w:r>
        <w:r w:rsidRPr="00AB605B">
          <w:rPr>
            <w:sz w:val="20"/>
            <w:lang w:eastAsia="ko-KR"/>
          </w:rPr>
          <w:t>*2</w:t>
        </w:r>
        <w:r>
          <w:rPr>
            <w:rFonts w:eastAsiaTheme="minorEastAsia" w:hint="eastAsia"/>
            <w:sz w:val="20"/>
            <w:lang w:eastAsia="zh-CN"/>
          </w:rPr>
          <w:t xml:space="preserve"> + i</w:t>
        </w:r>
        <w:r w:rsidRPr="00AB605B">
          <w:rPr>
            <w:sz w:val="20"/>
            <w:lang w:eastAsia="ko-KR"/>
          </w:rPr>
          <w:t> ][ yD</w:t>
        </w:r>
        <w:r w:rsidRPr="00AB605B">
          <w:rPr>
            <w:sz w:val="20"/>
            <w:vertAlign w:val="subscript"/>
            <w:lang w:eastAsia="ko-KR"/>
          </w:rPr>
          <w:t>m</w:t>
        </w:r>
        <w:r w:rsidRPr="00AB605B">
          <w:rPr>
            <w:sz w:val="20"/>
            <w:lang w:eastAsia="ko-KR"/>
          </w:rPr>
          <w:t>*2 ]</w:t>
        </w:r>
        <w:r w:rsidRPr="00AB605B">
          <w:rPr>
            <w:rFonts w:eastAsiaTheme="minorEastAsia" w:hint="eastAsia"/>
            <w:sz w:val="20"/>
            <w:lang w:eastAsia="zh-CN"/>
          </w:rPr>
          <w:t xml:space="preserve"> </w:t>
        </w:r>
        <w:r>
          <w:rPr>
            <w:rFonts w:eastAsiaTheme="minorEastAsia" w:hint="eastAsia"/>
            <w:sz w:val="20"/>
            <w:lang w:eastAsia="zh-CN"/>
          </w:rPr>
          <w:t xml:space="preserve">     </w:t>
        </w:r>
        <w:r w:rsidRPr="00AB605B">
          <w:rPr>
            <w:rFonts w:eastAsiaTheme="minorEastAsia" w:hint="eastAsia"/>
            <w:sz w:val="20"/>
            <w:lang w:eastAsia="zh-CN"/>
          </w:rPr>
          <w:t xml:space="preserve">for </w:t>
        </w:r>
        <w:r w:rsidRPr="00AB605B">
          <w:rPr>
            <w:rFonts w:eastAsiaTheme="minorEastAsia"/>
            <w:sz w:val="20"/>
            <w:lang w:eastAsia="zh-CN"/>
          </w:rPr>
          <w:t>i = 0.</w:t>
        </w:r>
        <w:r w:rsidRPr="00AB605B">
          <w:rPr>
            <w:rFonts w:eastAsiaTheme="minorEastAsia" w:hint="eastAsia"/>
            <w:sz w:val="20"/>
            <w:lang w:eastAsia="zh-CN"/>
          </w:rPr>
          <w:t>.3</w:t>
        </w:r>
        <w:r w:rsidRPr="00AB605B">
          <w:rPr>
            <w:sz w:val="20"/>
            <w:lang w:eastAsia="ko-KR"/>
          </w:rPr>
          <w:t xml:space="preserve"> </w:t>
        </w:r>
      </w:ins>
    </w:p>
    <w:p w:rsidR="00AB605B" w:rsidRPr="00AB605B" w:rsidRDefault="00AB605B" w:rsidP="00AB605B">
      <w:pPr>
        <w:pStyle w:val="Equation"/>
        <w:tabs>
          <w:tab w:val="clear" w:pos="794"/>
          <w:tab w:val="clear" w:pos="1588"/>
          <w:tab w:val="left" w:pos="851"/>
          <w:tab w:val="left" w:pos="1134"/>
          <w:tab w:val="left" w:pos="1418"/>
          <w:tab w:val="left" w:pos="1701"/>
        </w:tabs>
        <w:ind w:left="1605"/>
        <w:rPr>
          <w:ins w:id="236" w:author="Qian Huang" w:date="2011-11-08T11:04:00Z"/>
          <w:rFonts w:eastAsiaTheme="minorEastAsia"/>
          <w:sz w:val="20"/>
          <w:lang w:eastAsia="zh-CN"/>
        </w:rPr>
      </w:pPr>
      <w:ins w:id="237" w:author="Qian Huang" w:date="2011-11-08T11:04:00Z">
        <w:r w:rsidRPr="00AB605B">
          <w:rPr>
            <w:rFonts w:eastAsiaTheme="minorEastAsia" w:hint="eastAsia"/>
            <w:sz w:val="20"/>
            <w:lang w:eastAsia="zh-CN"/>
          </w:rPr>
          <w:tab/>
        </w:r>
        <w:r>
          <w:rPr>
            <w:rFonts w:eastAsiaTheme="minorEastAsia" w:hint="eastAsia"/>
            <w:sz w:val="20"/>
            <w:lang w:eastAsia="zh-CN"/>
          </w:rPr>
          <w:tab/>
        </w:r>
        <w:r w:rsidRPr="00AB605B">
          <w:rPr>
            <w:rFonts w:eastAsiaTheme="minorEastAsia" w:hint="eastAsia"/>
            <w:sz w:val="20"/>
            <w:lang w:eastAsia="zh-CN"/>
          </w:rPr>
          <w:t>d2</w:t>
        </w:r>
        <w:r w:rsidRPr="00AB605B">
          <w:rPr>
            <w:sz w:val="20"/>
            <w:lang w:eastAsia="ko-KR"/>
          </w:rPr>
          <w:t xml:space="preserve"> = </w:t>
        </w:r>
        <w:r w:rsidRPr="00AB605B">
          <w:rPr>
            <w:rFonts w:eastAsiaTheme="minorEastAsia" w:hint="eastAsia"/>
            <w:sz w:val="20"/>
            <w:lang w:eastAsia="zh-CN"/>
          </w:rPr>
          <w:t>diff[</w:t>
        </w:r>
        <w:r>
          <w:rPr>
            <w:rFonts w:eastAsiaTheme="minorEastAsia" w:hint="eastAsia"/>
            <w:sz w:val="20"/>
            <w:lang w:eastAsia="zh-CN"/>
          </w:rPr>
          <w:t>1</w:t>
        </w:r>
        <w:r w:rsidRPr="00AB605B">
          <w:rPr>
            <w:rFonts w:eastAsiaTheme="minorEastAsia" w:hint="eastAsia"/>
            <w:sz w:val="20"/>
            <w:lang w:eastAsia="zh-CN"/>
          </w:rPr>
          <w:t>]</w:t>
        </w:r>
        <w:r w:rsidRPr="00AB605B">
          <w:rPr>
            <w:sz w:val="20"/>
            <w:lang w:eastAsia="ko-KR"/>
          </w:rPr>
          <w:t xml:space="preserve"> [ xD</w:t>
        </w:r>
        <w:r w:rsidRPr="00AB605B">
          <w:rPr>
            <w:sz w:val="20"/>
            <w:vertAlign w:val="subscript"/>
            <w:lang w:eastAsia="ko-KR"/>
          </w:rPr>
          <w:t>k</w:t>
        </w:r>
        <w:r w:rsidRPr="00AB605B">
          <w:rPr>
            <w:sz w:val="20"/>
            <w:lang w:eastAsia="ko-KR"/>
          </w:rPr>
          <w:t>*2</w:t>
        </w:r>
        <w:r>
          <w:rPr>
            <w:rFonts w:eastAsiaTheme="minorEastAsia" w:hint="eastAsia"/>
            <w:sz w:val="20"/>
            <w:lang w:eastAsia="zh-CN"/>
          </w:rPr>
          <w:t xml:space="preserve"> + i</w:t>
        </w:r>
        <w:r w:rsidRPr="00AB605B">
          <w:rPr>
            <w:sz w:val="20"/>
            <w:lang w:eastAsia="ko-KR"/>
          </w:rPr>
          <w:t> ][ yD</w:t>
        </w:r>
        <w:r w:rsidRPr="00AB605B">
          <w:rPr>
            <w:sz w:val="20"/>
            <w:vertAlign w:val="subscript"/>
            <w:lang w:eastAsia="ko-KR"/>
          </w:rPr>
          <w:t>m</w:t>
        </w:r>
        <w:r w:rsidRPr="00AB605B">
          <w:rPr>
            <w:sz w:val="20"/>
            <w:lang w:eastAsia="ko-KR"/>
          </w:rPr>
          <w:t>*2 ]</w:t>
        </w:r>
        <w:r>
          <w:rPr>
            <w:rFonts w:eastAsiaTheme="minorEastAsia" w:hint="eastAsia"/>
            <w:sz w:val="20"/>
            <w:lang w:eastAsia="zh-CN"/>
          </w:rPr>
          <w:t xml:space="preserve">      </w:t>
        </w:r>
        <w:r w:rsidRPr="00AB605B">
          <w:rPr>
            <w:rFonts w:eastAsiaTheme="minorEastAsia" w:hint="eastAsia"/>
            <w:sz w:val="20"/>
            <w:lang w:eastAsia="zh-CN"/>
          </w:rPr>
          <w:t xml:space="preserve">for </w:t>
        </w:r>
        <w:r w:rsidRPr="00AB605B">
          <w:rPr>
            <w:rFonts w:eastAsiaTheme="minorEastAsia"/>
            <w:sz w:val="20"/>
            <w:lang w:eastAsia="zh-CN"/>
          </w:rPr>
          <w:t xml:space="preserve">i = </w:t>
        </w:r>
        <w:r w:rsidRPr="00AB605B">
          <w:rPr>
            <w:rFonts w:eastAsiaTheme="minorEastAsia" w:hint="eastAsia"/>
            <w:sz w:val="20"/>
            <w:lang w:eastAsia="zh-CN"/>
          </w:rPr>
          <w:t>4</w:t>
        </w:r>
        <w:r w:rsidRPr="00AB605B">
          <w:rPr>
            <w:rFonts w:eastAsiaTheme="minorEastAsia"/>
            <w:sz w:val="20"/>
            <w:lang w:eastAsia="zh-CN"/>
          </w:rPr>
          <w:t>.</w:t>
        </w:r>
        <w:r w:rsidRPr="00AB605B">
          <w:rPr>
            <w:rFonts w:eastAsiaTheme="minorEastAsia" w:hint="eastAsia"/>
            <w:sz w:val="20"/>
            <w:lang w:eastAsia="zh-CN"/>
          </w:rPr>
          <w:t>.7</w:t>
        </w:r>
        <w:r w:rsidRPr="00210652">
          <w:rPr>
            <w:sz w:val="20"/>
            <w:lang w:eastAsia="ko-KR"/>
          </w:rPr>
          <w:t xml:space="preserve"> </w:t>
        </w:r>
      </w:ins>
    </w:p>
    <w:p w:rsidR="008A518B" w:rsidRPr="00210652" w:rsidRDefault="008A518B" w:rsidP="00AC39FB">
      <w:pPr>
        <w:numPr>
          <w:ilvl w:val="0"/>
          <w:numId w:val="33"/>
        </w:numPr>
        <w:tabs>
          <w:tab w:val="clear" w:pos="794"/>
          <w:tab w:val="left" w:pos="400"/>
        </w:tabs>
        <w:rPr>
          <w:lang w:eastAsia="ko-KR"/>
        </w:rPr>
      </w:pPr>
      <w:r w:rsidRPr="00210652">
        <w:rPr>
          <w:lang w:eastAsia="ko-KR"/>
        </w:rPr>
        <w:t xml:space="preserve">Filtering process for chroma block edge in subclause </w:t>
      </w:r>
      <w:r w:rsidR="004C7663" w:rsidRPr="00210652">
        <w:rPr>
          <w:lang w:eastAsia="ko-KR"/>
        </w:rPr>
        <w:fldChar w:fldCharType="begin" w:fldLock="1"/>
      </w:r>
      <w:r w:rsidRPr="00210652">
        <w:rPr>
          <w:lang w:eastAsia="ko-KR"/>
        </w:rPr>
        <w:instrText xml:space="preserve"> REF _Ref286594894 \r \h </w:instrText>
      </w:r>
      <w:r w:rsidR="004C7663" w:rsidRPr="00210652">
        <w:rPr>
          <w:lang w:eastAsia="ko-KR"/>
        </w:rPr>
      </w:r>
      <w:r w:rsidR="004C7663" w:rsidRPr="00210652">
        <w:rPr>
          <w:lang w:eastAsia="ko-KR"/>
        </w:rPr>
        <w:fldChar w:fldCharType="separate"/>
      </w:r>
      <w:r w:rsidRPr="00210652">
        <w:rPr>
          <w:lang w:eastAsia="ko-KR"/>
        </w:rPr>
        <w:t>8.6.1.4.3</w:t>
      </w:r>
      <w:r w:rsidR="004C7663" w:rsidRPr="00210652">
        <w:rPr>
          <w:lang w:eastAsia="ko-KR"/>
        </w:rPr>
        <w:fldChar w:fldCharType="end"/>
      </w:r>
      <w:r w:rsidRPr="00210652">
        <w:rPr>
          <w:lang w:eastAsia="ko-KR"/>
        </w:rPr>
        <w:t xml:space="preserve"> is invoked with the chroma location of the coding unit ( xC/2, yC/2 ), the chroma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 a variable verticalEdgeFlag set equal to 0, a chroma component index cIdx set equal to 1</w:t>
      </w:r>
      <w:ins w:id="238" w:author="Qian Huang" w:date="2011-11-08T10:42:00Z">
        <w:r w:rsidR="004D76FD">
          <w:rPr>
            <w:rFonts w:eastAsiaTheme="minorEastAsia" w:hint="eastAsia"/>
            <w:lang w:eastAsia="zh-CN"/>
          </w:rPr>
          <w:t>,</w:t>
        </w:r>
      </w:ins>
      <w:del w:id="239" w:author="Qian Huang" w:date="2011-11-08T10:42:00Z">
        <w:r w:rsidRPr="00210652" w:rsidDel="004D76FD">
          <w:rPr>
            <w:lang w:eastAsia="ko-KR"/>
          </w:rPr>
          <w:delText xml:space="preserve"> and</w:delText>
        </w:r>
      </w:del>
      <w:r w:rsidRPr="00210652">
        <w:rPr>
          <w:lang w:eastAsia="ko-KR"/>
        </w:rPr>
        <w:t xml:space="preserve"> the boundary filtering strength bS</w:t>
      </w:r>
      <w:ins w:id="240" w:author="Qian Huang" w:date="2011-11-07T22:29:00Z">
        <w:r w:rsidR="006C606B">
          <w:rPr>
            <w:rFonts w:eastAsiaTheme="minorEastAsia" w:hint="eastAsia"/>
            <w:lang w:eastAsia="zh-CN"/>
          </w:rPr>
          <w:t>Cb</w:t>
        </w:r>
      </w:ins>
      <w:r w:rsidRPr="00210652">
        <w:rPr>
          <w:lang w:eastAsia="ko-KR"/>
        </w:rPr>
        <w:t>Hor</w:t>
      </w:r>
      <w:ins w:id="241" w:author="Qian Huang" w:date="2011-11-08T09:23:00Z">
        <w:r w:rsidR="008A3071">
          <w:rPr>
            <w:rFonts w:eastAsiaTheme="minorEastAsia" w:hint="eastAsia"/>
            <w:lang w:eastAsia="zh-CN"/>
          </w:rPr>
          <w:t>1 and bSCbHor2</w:t>
        </w:r>
      </w:ins>
      <w:r w:rsidRPr="00210652">
        <w:rPr>
          <w:lang w:eastAsia="ko-KR"/>
        </w:rPr>
        <w:t>,</w:t>
      </w:r>
      <w:ins w:id="242" w:author="Qian Huang" w:date="2011-11-08T10:42:00Z">
        <w:r w:rsidR="004D76FD">
          <w:rPr>
            <w:rFonts w:eastAsiaTheme="minorEastAsia" w:hint="eastAsia"/>
            <w:lang w:eastAsia="zh-CN"/>
          </w:rPr>
          <w:t xml:space="preserve"> the luma sample </w:t>
        </w:r>
        <w:r w:rsidR="004C7663">
          <w:rPr>
            <w:rFonts w:eastAsiaTheme="minorEastAsia"/>
            <w:lang w:eastAsia="zh-CN"/>
          </w:rPr>
          <w:t>difference</w:t>
        </w:r>
      </w:ins>
      <w:ins w:id="243" w:author="Qian Huang" w:date="2011-11-08T11:04:00Z">
        <w:r w:rsidR="00AB605B">
          <w:rPr>
            <w:rFonts w:eastAsiaTheme="minorEastAsia" w:hint="eastAsia"/>
            <w:lang w:eastAsia="zh-CN"/>
          </w:rPr>
          <w:t>s</w:t>
        </w:r>
      </w:ins>
      <w:ins w:id="244" w:author="Qian Huang" w:date="2011-11-08T10:42:00Z">
        <w:r w:rsidR="004C7663">
          <w:rPr>
            <w:rFonts w:eastAsiaTheme="minorEastAsia"/>
            <w:lang w:eastAsia="zh-CN"/>
          </w:rPr>
          <w:t xml:space="preserve"> </w:t>
        </w:r>
      </w:ins>
      <w:ins w:id="245" w:author="Qian Huang" w:date="2011-11-08T11:04:00Z">
        <w:r w:rsidR="00AB605B">
          <w:rPr>
            <w:rFonts w:eastAsiaTheme="minorEastAsia" w:hint="eastAsia"/>
            <w:lang w:eastAsia="zh-CN"/>
          </w:rPr>
          <w:t>d1 and d2</w:t>
        </w:r>
      </w:ins>
      <w:ins w:id="246" w:author="Qian Huang" w:date="2011-11-08T10:42:00Z">
        <w:r w:rsidR="004C7663">
          <w:rPr>
            <w:rFonts w:eastAsiaTheme="minorEastAsia"/>
            <w:lang w:eastAsia="zh-CN"/>
          </w:rPr>
          <w:t>,</w:t>
        </w:r>
      </w:ins>
      <w:r w:rsidR="004C7663">
        <w:rPr>
          <w:lang w:eastAsia="ko-KR"/>
        </w:rPr>
        <w:t xml:space="preserve"> xPOS</w:t>
      </w:r>
      <w:r w:rsidRPr="00210652">
        <w:rPr>
          <w:lang w:eastAsia="ko-KR"/>
        </w:rPr>
        <w:t>, bS</w:t>
      </w:r>
      <w:r w:rsidRPr="00210652">
        <w:rPr>
          <w:vertAlign w:val="subscript"/>
          <w:lang w:eastAsia="ko-KR"/>
        </w:rPr>
        <w:t>L</w:t>
      </w:r>
      <w:r w:rsidRPr="00210652">
        <w:rPr>
          <w:lang w:eastAsia="ko-KR"/>
        </w:rPr>
        <w:t>[m] and t</w:t>
      </w:r>
      <w:r w:rsidRPr="00210652">
        <w:rPr>
          <w:vertAlign w:val="subscript"/>
          <w:lang w:eastAsia="ko-KR"/>
        </w:rPr>
        <w:t>CL</w:t>
      </w:r>
      <w:r w:rsidRPr="00210652">
        <w:rPr>
          <w:lang w:eastAsia="ko-KR"/>
        </w:rPr>
        <w:t xml:space="preserve">[m] as inputs and the modified chroma picture </w:t>
      </w:r>
      <w:r w:rsidRPr="00210652">
        <w:t>buffer</w:t>
      </w:r>
      <w:r w:rsidRPr="00210652">
        <w:rPr>
          <w:lang w:eastAsia="ko-KR"/>
        </w:rPr>
        <w:t xml:space="preserve"> as output.</w:t>
      </w:r>
    </w:p>
    <w:p w:rsidR="008A518B" w:rsidRPr="00210652" w:rsidRDefault="008A518B" w:rsidP="00AC39FB">
      <w:pPr>
        <w:numPr>
          <w:ilvl w:val="0"/>
          <w:numId w:val="33"/>
        </w:numPr>
        <w:tabs>
          <w:tab w:val="clear" w:pos="794"/>
          <w:tab w:val="left" w:pos="400"/>
        </w:tabs>
        <w:rPr>
          <w:lang w:eastAsia="ko-KR"/>
        </w:rPr>
      </w:pPr>
      <w:r w:rsidRPr="00210652">
        <w:rPr>
          <w:lang w:eastAsia="ko-KR"/>
        </w:rPr>
        <w:t xml:space="preserve">Filtering process for chroma block edge in subclause </w:t>
      </w:r>
      <w:r w:rsidR="004C7663" w:rsidRPr="00210652">
        <w:rPr>
          <w:lang w:eastAsia="ko-KR"/>
        </w:rPr>
        <w:fldChar w:fldCharType="begin" w:fldLock="1"/>
      </w:r>
      <w:r w:rsidRPr="00210652">
        <w:rPr>
          <w:lang w:eastAsia="ko-KR"/>
        </w:rPr>
        <w:instrText xml:space="preserve"> REF _Ref286594894 \r \h </w:instrText>
      </w:r>
      <w:r w:rsidR="004C7663" w:rsidRPr="00210652">
        <w:rPr>
          <w:lang w:eastAsia="ko-KR"/>
        </w:rPr>
      </w:r>
      <w:r w:rsidR="004C7663" w:rsidRPr="00210652">
        <w:rPr>
          <w:lang w:eastAsia="ko-KR"/>
        </w:rPr>
        <w:fldChar w:fldCharType="separate"/>
      </w:r>
      <w:r w:rsidRPr="00210652">
        <w:rPr>
          <w:lang w:eastAsia="ko-KR"/>
        </w:rPr>
        <w:t>8.6.1.4.3</w:t>
      </w:r>
      <w:r w:rsidR="004C7663" w:rsidRPr="00210652">
        <w:rPr>
          <w:lang w:eastAsia="ko-KR"/>
        </w:rPr>
        <w:fldChar w:fldCharType="end"/>
      </w:r>
      <w:r w:rsidRPr="00210652">
        <w:rPr>
          <w:lang w:eastAsia="ko-KR"/>
        </w:rPr>
        <w:t xml:space="preserve"> is invoked with the chroma location of the coding unit ( xC/2, yC/2 ), the chroma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 a variable verticalEdgeFlag set equal to 0, a chroma component index cIdx set equal to 2</w:t>
      </w:r>
      <w:ins w:id="247" w:author="Qian Huang" w:date="2011-11-08T10:42:00Z">
        <w:r w:rsidR="004D76FD">
          <w:rPr>
            <w:rFonts w:eastAsiaTheme="minorEastAsia" w:hint="eastAsia"/>
            <w:lang w:eastAsia="zh-CN"/>
          </w:rPr>
          <w:t>,</w:t>
        </w:r>
      </w:ins>
      <w:r w:rsidRPr="00210652">
        <w:rPr>
          <w:lang w:eastAsia="ko-KR"/>
        </w:rPr>
        <w:t xml:space="preserve"> </w:t>
      </w:r>
      <w:del w:id="248" w:author="Qian Huang" w:date="2011-11-08T10:42:00Z">
        <w:r w:rsidRPr="00210652" w:rsidDel="004D76FD">
          <w:rPr>
            <w:lang w:eastAsia="ko-KR"/>
          </w:rPr>
          <w:delText xml:space="preserve">and </w:delText>
        </w:r>
      </w:del>
      <w:r w:rsidRPr="00210652">
        <w:rPr>
          <w:lang w:eastAsia="ko-KR"/>
        </w:rPr>
        <w:t>the boundary filtering strength bS</w:t>
      </w:r>
      <w:ins w:id="249" w:author="Qian Huang" w:date="2011-11-07T22:29:00Z">
        <w:r w:rsidR="006C606B">
          <w:rPr>
            <w:rFonts w:eastAsiaTheme="minorEastAsia" w:hint="eastAsia"/>
            <w:lang w:eastAsia="zh-CN"/>
          </w:rPr>
          <w:t>Cr</w:t>
        </w:r>
      </w:ins>
      <w:r w:rsidRPr="00210652">
        <w:rPr>
          <w:lang w:eastAsia="ko-KR"/>
        </w:rPr>
        <w:t>Hor</w:t>
      </w:r>
      <w:ins w:id="250" w:author="Qian Huang" w:date="2011-11-08T09:24:00Z">
        <w:r w:rsidR="008A3071">
          <w:rPr>
            <w:rFonts w:eastAsiaTheme="minorEastAsia" w:hint="eastAsia"/>
            <w:lang w:eastAsia="zh-CN"/>
          </w:rPr>
          <w:t>1 and bSCrHor2</w:t>
        </w:r>
      </w:ins>
      <w:r w:rsidRPr="00210652">
        <w:rPr>
          <w:lang w:eastAsia="ko-KR"/>
        </w:rPr>
        <w:t xml:space="preserve">, </w:t>
      </w:r>
      <w:ins w:id="251" w:author="Qian Huang" w:date="2011-11-08T10:43:00Z">
        <w:r w:rsidR="004D76FD">
          <w:rPr>
            <w:rFonts w:eastAsiaTheme="minorEastAsia" w:hint="eastAsia"/>
            <w:lang w:eastAsia="zh-CN"/>
          </w:rPr>
          <w:t xml:space="preserve">the luma sample </w:t>
        </w:r>
        <w:r w:rsidR="004C7663">
          <w:rPr>
            <w:rFonts w:eastAsiaTheme="minorEastAsia"/>
            <w:lang w:eastAsia="zh-CN"/>
          </w:rPr>
          <w:t>difference</w:t>
        </w:r>
      </w:ins>
      <w:ins w:id="252" w:author="Qian Huang" w:date="2011-11-08T11:04:00Z">
        <w:r w:rsidR="00AB605B">
          <w:rPr>
            <w:rFonts w:eastAsiaTheme="minorEastAsia" w:hint="eastAsia"/>
            <w:lang w:eastAsia="zh-CN"/>
          </w:rPr>
          <w:t>s</w:t>
        </w:r>
      </w:ins>
      <w:ins w:id="253" w:author="Qian Huang" w:date="2011-11-08T10:43:00Z">
        <w:r w:rsidR="004C7663">
          <w:rPr>
            <w:rFonts w:eastAsiaTheme="minorEastAsia"/>
            <w:lang w:eastAsia="zh-CN"/>
          </w:rPr>
          <w:t xml:space="preserve"> </w:t>
        </w:r>
      </w:ins>
      <w:ins w:id="254" w:author="Qian Huang" w:date="2011-11-08T11:05:00Z">
        <w:r w:rsidR="00AB605B">
          <w:rPr>
            <w:rFonts w:eastAsiaTheme="minorEastAsia" w:hint="eastAsia"/>
            <w:lang w:eastAsia="zh-CN"/>
          </w:rPr>
          <w:t>d1 and d2</w:t>
        </w:r>
      </w:ins>
      <w:ins w:id="255" w:author="Qian Huang" w:date="2011-11-08T10:43:00Z">
        <w:r w:rsidR="004C7663">
          <w:rPr>
            <w:rFonts w:eastAsiaTheme="minorEastAsia"/>
            <w:lang w:eastAsia="zh-CN"/>
          </w:rPr>
          <w:t xml:space="preserve">, </w:t>
        </w:r>
      </w:ins>
      <w:r w:rsidR="004C7663">
        <w:rPr>
          <w:lang w:eastAsia="ko-KR"/>
        </w:rPr>
        <w:t>xPOS</w:t>
      </w:r>
      <w:r w:rsidRPr="00210652">
        <w:rPr>
          <w:lang w:eastAsia="ko-KR"/>
        </w:rPr>
        <w:t>, bS</w:t>
      </w:r>
      <w:r w:rsidRPr="00210652">
        <w:rPr>
          <w:vertAlign w:val="subscript"/>
          <w:lang w:eastAsia="ko-KR"/>
        </w:rPr>
        <w:t>L</w:t>
      </w:r>
      <w:r w:rsidRPr="00210652">
        <w:rPr>
          <w:lang w:eastAsia="ko-KR"/>
        </w:rPr>
        <w:t>[m] and t</w:t>
      </w:r>
      <w:r w:rsidRPr="00210652">
        <w:rPr>
          <w:vertAlign w:val="subscript"/>
          <w:lang w:eastAsia="ko-KR"/>
        </w:rPr>
        <w:t>CL</w:t>
      </w:r>
      <w:r w:rsidRPr="00210652">
        <w:rPr>
          <w:lang w:eastAsia="ko-KR"/>
        </w:rPr>
        <w:t xml:space="preserve">[m] as inputs and the modified chroma </w:t>
      </w:r>
      <w:r w:rsidRPr="00210652">
        <w:t>picture</w:t>
      </w:r>
      <w:r w:rsidRPr="00210652">
        <w:rPr>
          <w:lang w:eastAsia="ko-KR"/>
        </w:rPr>
        <w:t xml:space="preserve"> buffer as output.</w:t>
      </w:r>
    </w:p>
    <w:p w:rsidR="008A518B" w:rsidRPr="00210652" w:rsidRDefault="008A518B" w:rsidP="008A518B">
      <w:pPr>
        <w:pStyle w:val="Heading5"/>
      </w:pPr>
      <w:bookmarkStart w:id="256" w:name="_Ref295419313"/>
      <w:bookmarkStart w:id="257" w:name="_Ref282080392"/>
      <w:r w:rsidRPr="00210652">
        <w:t>Decision process for luma block edge</w:t>
      </w:r>
      <w:bookmarkEnd w:id="256"/>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luma location ( xC, yC ) specifying the top-left luma sample of the current coding unit relative to the top left luma sample of the current picture,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luma location ( xB, yB ) specifying the top-left luma sample of the current block relative to the top left luma sample of the current coding unit,</w:t>
      </w:r>
    </w:p>
    <w:p w:rsidR="008A518B" w:rsidRPr="00210652" w:rsidRDefault="008A518B" w:rsidP="008A518B">
      <w:pPr>
        <w:tabs>
          <w:tab w:val="left" w:pos="284"/>
        </w:tabs>
        <w:ind w:left="284" w:hanging="284"/>
        <w:rPr>
          <w:lang w:eastAsia="ko-KR"/>
        </w:rPr>
      </w:pPr>
      <w:r w:rsidRPr="00210652">
        <w:lastRenderedPageBreak/>
        <w:t>–</w:t>
      </w:r>
      <w:r w:rsidRPr="00210652">
        <w:tab/>
      </w:r>
      <w:r w:rsidRPr="00210652">
        <w:rPr>
          <w:lang w:eastAsia="ko-KR"/>
        </w:rPr>
        <w:t>a variable verticalEdgeFlag,</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bS specifying the boundary filtering strength,</w:t>
      </w:r>
    </w:p>
    <w:p w:rsidR="008A518B" w:rsidRPr="00210652" w:rsidRDefault="008A518B" w:rsidP="008A518B">
      <w:pPr>
        <w:tabs>
          <w:tab w:val="left" w:pos="284"/>
        </w:tabs>
        <w:ind w:left="284" w:hanging="284"/>
        <w:rPr>
          <w:lang w:eastAsia="ko-KR"/>
        </w:rPr>
      </w:pPr>
      <w:r w:rsidRPr="00210652">
        <w:rPr>
          <w:lang w:eastAsia="ko-KR"/>
        </w:rPr>
        <w:t>Output of this process is: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variables dE, dEp1 and dEq1 containing decisions,</w:t>
      </w:r>
    </w:p>
    <w:p w:rsidR="008A518B" w:rsidRDefault="008A518B" w:rsidP="008A518B">
      <w:pPr>
        <w:tabs>
          <w:tab w:val="left" w:pos="284"/>
        </w:tabs>
        <w:ind w:left="284" w:hanging="284"/>
        <w:rPr>
          <w:ins w:id="258" w:author="Qian Huang" w:date="2011-11-08T10:43:00Z"/>
          <w:rFonts w:eastAsiaTheme="minorEastAsia"/>
          <w:lang w:eastAsia="zh-CN"/>
        </w:rPr>
      </w:pPr>
      <w:r w:rsidRPr="00210652">
        <w:t>–</w:t>
      </w:r>
      <w:r w:rsidRPr="00210652">
        <w:tab/>
      </w:r>
      <w:r w:rsidRPr="00210652">
        <w:rPr>
          <w:lang w:eastAsia="ko-KR"/>
        </w:rPr>
        <w:t>one-dimensional array of size (8), dS containing decisions.</w:t>
      </w:r>
    </w:p>
    <w:p w:rsidR="004D76FD" w:rsidRPr="004D76FD" w:rsidDel="004D76FD" w:rsidRDefault="004D76FD" w:rsidP="008A518B">
      <w:pPr>
        <w:tabs>
          <w:tab w:val="left" w:pos="284"/>
        </w:tabs>
        <w:ind w:left="284" w:hanging="284"/>
        <w:rPr>
          <w:del w:id="259" w:author="Qian Huang" w:date="2011-11-08T10:43:00Z"/>
          <w:rFonts w:eastAsiaTheme="minorEastAsia"/>
          <w:lang w:eastAsia="zh-CN"/>
          <w:rPrChange w:id="260" w:author="Qian Huang" w:date="2011-11-08T10:43:00Z">
            <w:rPr>
              <w:del w:id="261" w:author="Qian Huang" w:date="2011-11-08T10:43:00Z"/>
              <w:lang w:eastAsia="ko-KR"/>
            </w:rPr>
          </w:rPrChange>
        </w:rPr>
      </w:pPr>
      <w:ins w:id="262" w:author="Qian Huang" w:date="2011-11-08T10:43:00Z">
        <w:r w:rsidRPr="00210652">
          <w:t>–</w:t>
        </w:r>
        <w:r w:rsidRPr="00210652">
          <w:tab/>
        </w:r>
        <w:r>
          <w:rPr>
            <w:rFonts w:eastAsiaTheme="minorEastAsia" w:hint="eastAsia"/>
            <w:lang w:eastAsia="zh-CN"/>
          </w:rPr>
          <w:t>a variable d</w:t>
        </w:r>
        <w:r w:rsidRPr="00210652">
          <w:rPr>
            <w:lang w:eastAsia="ko-KR"/>
          </w:rPr>
          <w:t>.</w:t>
        </w:r>
      </w:ins>
    </w:p>
    <w:p w:rsidR="008A518B" w:rsidRPr="00210652" w:rsidRDefault="008A518B" w:rsidP="008A518B">
      <w:pPr>
        <w:rPr>
          <w:lang w:eastAsia="ko-KR"/>
        </w:rPr>
      </w:pPr>
      <w:r w:rsidRPr="00210652">
        <w:rPr>
          <w:lang w:eastAsia="ko-KR"/>
        </w:rPr>
        <w:t>Let s’ represent the luma sample array recPicture</w:t>
      </w:r>
      <w:r w:rsidRPr="00210652">
        <w:rPr>
          <w:vertAlign w:val="subscript"/>
          <w:lang w:eastAsia="ko-KR"/>
        </w:rPr>
        <w:t>L</w:t>
      </w:r>
      <w:r w:rsidRPr="00210652">
        <w:rPr>
          <w:lang w:eastAsia="ko-KR"/>
        </w:rPr>
        <w:t xml:space="preserve"> of the current picture.</w:t>
      </w:r>
    </w:p>
    <w:p w:rsidR="008A518B" w:rsidRPr="00210652" w:rsidRDefault="008A518B" w:rsidP="008A518B">
      <w:pPr>
        <w:rPr>
          <w:lang w:eastAsia="ko-KR"/>
        </w:rPr>
      </w:pPr>
      <w:r w:rsidRPr="00210652">
        <w:rPr>
          <w:lang w:eastAsia="ko-KR"/>
        </w:rPr>
        <w:t xml:space="preserve">A variables β is specified as </w:t>
      </w:r>
      <w:del w:id="263" w:author="Qian Huang" w:date="2011-11-08T10:33:00Z">
        <w:r w:rsidR="004C7663" w:rsidRPr="00210652" w:rsidDel="001A2472">
          <w:rPr>
            <w:lang w:eastAsia="ko-KR"/>
          </w:rPr>
          <w:fldChar w:fldCharType="begin" w:fldLock="1"/>
        </w:r>
        <w:r w:rsidRPr="00210652" w:rsidDel="001A2472">
          <w:rPr>
            <w:lang w:eastAsia="ko-KR"/>
          </w:rPr>
          <w:delInstrText xml:space="preserve"> REF _Ref280387839 \h </w:delInstrText>
        </w:r>
        <w:r w:rsidR="004C7663" w:rsidRPr="00210652" w:rsidDel="001A2472">
          <w:rPr>
            <w:lang w:eastAsia="ko-KR"/>
          </w:rPr>
        </w:r>
        <w:r w:rsidR="004C7663" w:rsidRPr="00210652" w:rsidDel="001A2472">
          <w:rPr>
            <w:lang w:eastAsia="ko-KR"/>
          </w:rPr>
          <w:fldChar w:fldCharType="separate"/>
        </w:r>
        <w:r w:rsidRPr="00210652" w:rsidDel="001A2472">
          <w:delText>Table </w:delText>
        </w:r>
        <w:r w:rsidRPr="00210652" w:rsidDel="001A2472">
          <w:rPr>
            <w:noProof/>
          </w:rPr>
          <w:delText>8</w:delText>
        </w:r>
        <w:r w:rsidRPr="00210652" w:rsidDel="001A2472">
          <w:noBreakHyphen/>
        </w:r>
        <w:r w:rsidRPr="00210652" w:rsidDel="001A2472">
          <w:rPr>
            <w:noProof/>
          </w:rPr>
          <w:delText>13</w:delText>
        </w:r>
        <w:r w:rsidR="004C7663" w:rsidRPr="00210652" w:rsidDel="001A2472">
          <w:rPr>
            <w:lang w:eastAsia="ko-KR"/>
          </w:rPr>
          <w:fldChar w:fldCharType="end"/>
        </w:r>
        <w:r w:rsidRPr="00210652" w:rsidDel="001A2472">
          <w:rPr>
            <w:lang w:eastAsia="ko-KR"/>
          </w:rPr>
          <w:delText xml:space="preserve"> </w:delText>
        </w:r>
      </w:del>
      <w:ins w:id="264" w:author="Qian Huang" w:date="2011-11-08T10:33:00Z">
        <w:r w:rsidR="004C7663" w:rsidRPr="00210652">
          <w:rPr>
            <w:lang w:eastAsia="ko-KR"/>
          </w:rPr>
          <w:fldChar w:fldCharType="begin" w:fldLock="1"/>
        </w:r>
        <w:r w:rsidR="001A2472" w:rsidRPr="00210652">
          <w:rPr>
            <w:lang w:eastAsia="ko-KR"/>
          </w:rPr>
          <w:instrText xml:space="preserve"> REF _Ref280387839 \h </w:instrText>
        </w:r>
      </w:ins>
      <w:r w:rsidR="004C7663" w:rsidRPr="00210652">
        <w:rPr>
          <w:lang w:eastAsia="ko-KR"/>
        </w:rPr>
      </w:r>
      <w:ins w:id="265" w:author="Qian Huang" w:date="2011-11-08T10:33:00Z">
        <w:r w:rsidR="004C7663" w:rsidRPr="00210652">
          <w:rPr>
            <w:lang w:eastAsia="ko-KR"/>
          </w:rPr>
          <w:fldChar w:fldCharType="separate"/>
        </w:r>
        <w:r w:rsidR="001A2472" w:rsidRPr="00210652">
          <w:t>Table </w:t>
        </w:r>
        <w:r w:rsidR="001A2472" w:rsidRPr="00210652">
          <w:rPr>
            <w:noProof/>
          </w:rPr>
          <w:t>8</w:t>
        </w:r>
        <w:r w:rsidR="001A2472" w:rsidRPr="00210652">
          <w:noBreakHyphen/>
        </w:r>
        <w:r w:rsidR="001A2472" w:rsidRPr="00210652">
          <w:rPr>
            <w:noProof/>
          </w:rPr>
          <w:t>1</w:t>
        </w:r>
        <w:r w:rsidR="001A2472">
          <w:rPr>
            <w:rFonts w:eastAsiaTheme="minorEastAsia" w:hint="eastAsia"/>
            <w:noProof/>
            <w:lang w:eastAsia="zh-CN"/>
          </w:rPr>
          <w:t>5</w:t>
        </w:r>
        <w:r w:rsidR="004C7663" w:rsidRPr="00210652">
          <w:rPr>
            <w:lang w:eastAsia="ko-KR"/>
          </w:rPr>
          <w:fldChar w:fldCharType="end"/>
        </w:r>
        <w:r w:rsidR="001A2472" w:rsidRPr="00210652">
          <w:rPr>
            <w:lang w:eastAsia="ko-KR"/>
          </w:rPr>
          <w:t xml:space="preserve"> </w:t>
        </w:r>
      </w:ins>
      <w:r w:rsidRPr="00210652">
        <w:rPr>
          <w:lang w:eastAsia="ko-KR"/>
        </w:rPr>
        <w:t>with luma quantization parameter qP</w:t>
      </w:r>
      <w:r w:rsidRPr="00210652">
        <w:rPr>
          <w:vertAlign w:val="subscript"/>
          <w:lang w:eastAsia="ko-KR"/>
        </w:rPr>
        <w:t>L</w:t>
      </w:r>
      <w:r w:rsidRPr="00210652">
        <w:rPr>
          <w:lang w:eastAsia="ko-KR"/>
        </w:rPr>
        <w:t xml:space="preserve"> as input.</w:t>
      </w:r>
    </w:p>
    <w:p w:rsidR="008A518B" w:rsidRPr="00210652" w:rsidRDefault="008A518B" w:rsidP="008A518B">
      <w:pPr>
        <w:rPr>
          <w:lang w:eastAsia="ko-KR"/>
        </w:rPr>
      </w:pPr>
      <w:r w:rsidRPr="00210652">
        <w:rPr>
          <w:lang w:eastAsia="ko-KR"/>
        </w:rPr>
        <w:t>A variable t</w:t>
      </w:r>
      <w:r w:rsidRPr="00210652">
        <w:rPr>
          <w:vertAlign w:val="subscript"/>
          <w:lang w:eastAsia="ko-KR"/>
        </w:rPr>
        <w:t>C</w:t>
      </w:r>
      <w:r w:rsidRPr="00210652">
        <w:rPr>
          <w:lang w:eastAsia="ko-KR"/>
        </w:rPr>
        <w:t xml:space="preserve"> is specified as follows: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I</w:t>
      </w:r>
      <w:r w:rsidRPr="00210652">
        <w:t xml:space="preserve">f </w:t>
      </w:r>
      <w:r w:rsidRPr="00210652">
        <w:rPr>
          <w:lang w:eastAsia="ko-KR"/>
        </w:rPr>
        <w:t>bS is greater than 2, the variable t</w:t>
      </w:r>
      <w:r w:rsidRPr="00210652">
        <w:rPr>
          <w:vertAlign w:val="subscript"/>
          <w:lang w:eastAsia="ko-KR"/>
        </w:rPr>
        <w:t>C</w:t>
      </w:r>
      <w:r w:rsidRPr="00210652">
        <w:rPr>
          <w:lang w:eastAsia="ko-KR"/>
        </w:rPr>
        <w:t xml:space="preserve"> is specified </w:t>
      </w:r>
      <w:del w:id="266" w:author="Qian Huang" w:date="2011-11-08T10:34:00Z">
        <w:r w:rsidRPr="00210652" w:rsidDel="001A2472">
          <w:rPr>
            <w:lang w:eastAsia="ko-KR"/>
          </w:rPr>
          <w:delText xml:space="preserve">specified </w:delText>
        </w:r>
      </w:del>
      <w:r w:rsidRPr="00210652">
        <w:rPr>
          <w:lang w:eastAsia="ko-KR"/>
        </w:rPr>
        <w:t xml:space="preserve">as </w:t>
      </w:r>
      <w:del w:id="267" w:author="Qian Huang" w:date="2011-11-08T10:33:00Z">
        <w:r w:rsidR="004C7663" w:rsidRPr="00210652" w:rsidDel="001A2472">
          <w:rPr>
            <w:lang w:eastAsia="ko-KR"/>
          </w:rPr>
          <w:fldChar w:fldCharType="begin" w:fldLock="1"/>
        </w:r>
        <w:r w:rsidRPr="00210652" w:rsidDel="001A2472">
          <w:rPr>
            <w:lang w:eastAsia="ko-KR"/>
          </w:rPr>
          <w:delInstrText xml:space="preserve"> REF _Ref280387839 \h </w:delInstrText>
        </w:r>
        <w:r w:rsidR="004C7663" w:rsidRPr="00210652" w:rsidDel="001A2472">
          <w:rPr>
            <w:lang w:eastAsia="ko-KR"/>
          </w:rPr>
        </w:r>
        <w:r w:rsidR="004C7663" w:rsidRPr="00210652" w:rsidDel="001A2472">
          <w:rPr>
            <w:lang w:eastAsia="ko-KR"/>
          </w:rPr>
          <w:fldChar w:fldCharType="separate"/>
        </w:r>
        <w:r w:rsidRPr="00210652" w:rsidDel="001A2472">
          <w:delText>Table </w:delText>
        </w:r>
        <w:r w:rsidRPr="00210652" w:rsidDel="001A2472">
          <w:rPr>
            <w:noProof/>
          </w:rPr>
          <w:delText>8</w:delText>
        </w:r>
        <w:r w:rsidRPr="00210652" w:rsidDel="001A2472">
          <w:noBreakHyphen/>
        </w:r>
        <w:r w:rsidRPr="00210652" w:rsidDel="001A2472">
          <w:rPr>
            <w:noProof/>
          </w:rPr>
          <w:delText>13</w:delText>
        </w:r>
        <w:r w:rsidR="004C7663" w:rsidRPr="00210652" w:rsidDel="001A2472">
          <w:rPr>
            <w:lang w:eastAsia="ko-KR"/>
          </w:rPr>
          <w:fldChar w:fldCharType="end"/>
        </w:r>
        <w:r w:rsidRPr="00210652" w:rsidDel="001A2472">
          <w:rPr>
            <w:lang w:eastAsia="ko-KR"/>
          </w:rPr>
          <w:delText xml:space="preserve"> </w:delText>
        </w:r>
      </w:del>
      <w:ins w:id="268" w:author="Qian Huang" w:date="2011-11-08T10:33:00Z">
        <w:r w:rsidR="004C7663" w:rsidRPr="00210652">
          <w:rPr>
            <w:lang w:eastAsia="ko-KR"/>
          </w:rPr>
          <w:fldChar w:fldCharType="begin" w:fldLock="1"/>
        </w:r>
        <w:r w:rsidR="001A2472" w:rsidRPr="00210652">
          <w:rPr>
            <w:lang w:eastAsia="ko-KR"/>
          </w:rPr>
          <w:instrText xml:space="preserve"> REF _Ref280387839 \h </w:instrText>
        </w:r>
      </w:ins>
      <w:r w:rsidR="004C7663" w:rsidRPr="00210652">
        <w:rPr>
          <w:lang w:eastAsia="ko-KR"/>
        </w:rPr>
      </w:r>
      <w:ins w:id="269" w:author="Qian Huang" w:date="2011-11-08T10:33:00Z">
        <w:r w:rsidR="004C7663" w:rsidRPr="00210652">
          <w:rPr>
            <w:lang w:eastAsia="ko-KR"/>
          </w:rPr>
          <w:fldChar w:fldCharType="separate"/>
        </w:r>
        <w:r w:rsidR="001A2472" w:rsidRPr="00210652">
          <w:t>Table </w:t>
        </w:r>
        <w:r w:rsidR="001A2472" w:rsidRPr="00210652">
          <w:rPr>
            <w:noProof/>
          </w:rPr>
          <w:t>8</w:t>
        </w:r>
        <w:r w:rsidR="001A2472" w:rsidRPr="00210652">
          <w:noBreakHyphen/>
        </w:r>
        <w:r w:rsidR="001A2472" w:rsidRPr="00210652">
          <w:rPr>
            <w:noProof/>
          </w:rPr>
          <w:t>1</w:t>
        </w:r>
        <w:r w:rsidR="001A2472">
          <w:rPr>
            <w:rFonts w:eastAsiaTheme="minorEastAsia" w:hint="eastAsia"/>
            <w:noProof/>
            <w:lang w:eastAsia="zh-CN"/>
          </w:rPr>
          <w:t>5</w:t>
        </w:r>
        <w:r w:rsidR="004C7663" w:rsidRPr="00210652">
          <w:rPr>
            <w:lang w:eastAsia="ko-KR"/>
          </w:rPr>
          <w:fldChar w:fldCharType="end"/>
        </w:r>
        <w:r w:rsidR="001A2472" w:rsidRPr="00210652">
          <w:rPr>
            <w:lang w:eastAsia="ko-KR"/>
          </w:rPr>
          <w:t xml:space="preserve"> </w:t>
        </w:r>
      </w:ins>
      <w:r w:rsidRPr="00210652">
        <w:rPr>
          <w:lang w:eastAsia="ko-KR"/>
        </w:rPr>
        <w:t>with luma quantization parameter Clip3(0, 55, qP</w:t>
      </w:r>
      <w:r w:rsidRPr="00210652">
        <w:rPr>
          <w:vertAlign w:val="subscript"/>
          <w:lang w:eastAsia="ko-KR"/>
        </w:rPr>
        <w:t>L</w:t>
      </w:r>
      <w:r w:rsidRPr="00210652">
        <w:rPr>
          <w:lang w:eastAsia="ko-KR"/>
        </w:rPr>
        <w:t> + 2 ) as input,</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(bS is equal or less than 2), the variable t</w:t>
      </w:r>
      <w:r w:rsidRPr="00210652">
        <w:rPr>
          <w:vertAlign w:val="subscript"/>
          <w:lang w:eastAsia="ko-KR"/>
        </w:rPr>
        <w:t>C</w:t>
      </w:r>
      <w:r w:rsidRPr="00210652">
        <w:rPr>
          <w:lang w:eastAsia="ko-KR"/>
        </w:rPr>
        <w:t xml:space="preserve"> is specified </w:t>
      </w:r>
      <w:del w:id="270" w:author="Qian Huang" w:date="2011-11-08T10:34:00Z">
        <w:r w:rsidRPr="00210652" w:rsidDel="001A2472">
          <w:rPr>
            <w:lang w:eastAsia="ko-KR"/>
          </w:rPr>
          <w:delText xml:space="preserve">specified </w:delText>
        </w:r>
      </w:del>
      <w:r w:rsidRPr="00210652">
        <w:rPr>
          <w:lang w:eastAsia="ko-KR"/>
        </w:rPr>
        <w:t xml:space="preserve">as </w:t>
      </w:r>
      <w:del w:id="271" w:author="Qian Huang" w:date="2011-11-08T10:34:00Z">
        <w:r w:rsidR="004C7663" w:rsidRPr="00210652" w:rsidDel="001A2472">
          <w:rPr>
            <w:lang w:eastAsia="ko-KR"/>
          </w:rPr>
          <w:fldChar w:fldCharType="begin" w:fldLock="1"/>
        </w:r>
        <w:r w:rsidRPr="00210652" w:rsidDel="001A2472">
          <w:rPr>
            <w:lang w:eastAsia="ko-KR"/>
          </w:rPr>
          <w:delInstrText xml:space="preserve"> REF _Ref280387839 \h </w:delInstrText>
        </w:r>
        <w:r w:rsidR="004C7663" w:rsidRPr="00210652" w:rsidDel="001A2472">
          <w:rPr>
            <w:lang w:eastAsia="ko-KR"/>
          </w:rPr>
        </w:r>
        <w:r w:rsidR="004C7663" w:rsidRPr="00210652" w:rsidDel="001A2472">
          <w:rPr>
            <w:lang w:eastAsia="ko-KR"/>
          </w:rPr>
          <w:fldChar w:fldCharType="separate"/>
        </w:r>
        <w:r w:rsidRPr="00210652" w:rsidDel="001A2472">
          <w:delText>Table </w:delText>
        </w:r>
        <w:r w:rsidRPr="00210652" w:rsidDel="001A2472">
          <w:rPr>
            <w:noProof/>
          </w:rPr>
          <w:delText>8</w:delText>
        </w:r>
        <w:r w:rsidRPr="00210652" w:rsidDel="001A2472">
          <w:noBreakHyphen/>
        </w:r>
        <w:r w:rsidRPr="00210652" w:rsidDel="001A2472">
          <w:rPr>
            <w:noProof/>
          </w:rPr>
          <w:delText>13</w:delText>
        </w:r>
        <w:r w:rsidR="004C7663" w:rsidRPr="00210652" w:rsidDel="001A2472">
          <w:rPr>
            <w:lang w:eastAsia="ko-KR"/>
          </w:rPr>
          <w:fldChar w:fldCharType="end"/>
        </w:r>
        <w:r w:rsidRPr="00210652" w:rsidDel="001A2472">
          <w:rPr>
            <w:lang w:eastAsia="ko-KR"/>
          </w:rPr>
          <w:delText xml:space="preserve"> </w:delText>
        </w:r>
      </w:del>
      <w:ins w:id="272" w:author="Qian Huang" w:date="2011-11-08T10:34:00Z">
        <w:r w:rsidR="004C7663" w:rsidRPr="00210652">
          <w:rPr>
            <w:lang w:eastAsia="ko-KR"/>
          </w:rPr>
          <w:fldChar w:fldCharType="begin" w:fldLock="1"/>
        </w:r>
        <w:r w:rsidR="001A2472" w:rsidRPr="00210652">
          <w:rPr>
            <w:lang w:eastAsia="ko-KR"/>
          </w:rPr>
          <w:instrText xml:space="preserve"> REF _Ref280387839 \h </w:instrText>
        </w:r>
      </w:ins>
      <w:r w:rsidR="004C7663" w:rsidRPr="00210652">
        <w:rPr>
          <w:lang w:eastAsia="ko-KR"/>
        </w:rPr>
      </w:r>
      <w:ins w:id="273" w:author="Qian Huang" w:date="2011-11-08T10:34:00Z">
        <w:r w:rsidR="004C7663" w:rsidRPr="00210652">
          <w:rPr>
            <w:lang w:eastAsia="ko-KR"/>
          </w:rPr>
          <w:fldChar w:fldCharType="separate"/>
        </w:r>
        <w:r w:rsidR="001A2472" w:rsidRPr="00210652">
          <w:t>Table </w:t>
        </w:r>
        <w:r w:rsidR="001A2472" w:rsidRPr="00210652">
          <w:rPr>
            <w:noProof/>
          </w:rPr>
          <w:t>8</w:t>
        </w:r>
        <w:r w:rsidR="001A2472" w:rsidRPr="00210652">
          <w:noBreakHyphen/>
        </w:r>
        <w:r w:rsidR="001A2472" w:rsidRPr="00210652">
          <w:rPr>
            <w:noProof/>
          </w:rPr>
          <w:t>1</w:t>
        </w:r>
        <w:r w:rsidR="001A2472">
          <w:rPr>
            <w:rFonts w:eastAsiaTheme="minorEastAsia" w:hint="eastAsia"/>
            <w:noProof/>
            <w:lang w:eastAsia="zh-CN"/>
          </w:rPr>
          <w:t>5</w:t>
        </w:r>
        <w:r w:rsidR="004C7663" w:rsidRPr="00210652">
          <w:rPr>
            <w:lang w:eastAsia="ko-KR"/>
          </w:rPr>
          <w:fldChar w:fldCharType="end"/>
        </w:r>
        <w:r w:rsidR="001A2472" w:rsidRPr="00210652">
          <w:rPr>
            <w:lang w:eastAsia="ko-KR"/>
          </w:rPr>
          <w:t xml:space="preserve"> </w:t>
        </w:r>
      </w:ins>
      <w:r w:rsidRPr="00210652">
        <w:rPr>
          <w:lang w:eastAsia="ko-KR"/>
        </w:rPr>
        <w:t>with luma quantization parameter qP</w:t>
      </w:r>
      <w:r w:rsidRPr="00210652">
        <w:rPr>
          <w:vertAlign w:val="subscript"/>
          <w:lang w:eastAsia="ko-KR"/>
        </w:rPr>
        <w:t>L</w:t>
      </w:r>
      <w:r w:rsidRPr="00210652">
        <w:rPr>
          <w:lang w:eastAsia="ko-KR"/>
        </w:rPr>
        <w:t xml:space="preserve"> as input.</w:t>
      </w:r>
    </w:p>
    <w:p w:rsidR="008A518B" w:rsidRPr="00210652" w:rsidRDefault="008A518B" w:rsidP="008A518B">
      <w:pPr>
        <w:tabs>
          <w:tab w:val="left" w:pos="284"/>
        </w:tabs>
        <w:ind w:left="284" w:hanging="284"/>
        <w:rPr>
          <w:lang w:eastAsia="ko-KR"/>
        </w:rPr>
      </w:pPr>
      <w:r w:rsidRPr="00210652">
        <w:rPr>
          <w:lang w:eastAsia="ko-KR"/>
        </w:rPr>
        <w:t>Depending on verticalEdgeFlag, the following applies:</w:t>
      </w:r>
    </w:p>
    <w:p w:rsidR="008A518B" w:rsidRPr="00210652" w:rsidRDefault="008A518B" w:rsidP="008A518B">
      <w:pPr>
        <w:tabs>
          <w:tab w:val="left" w:pos="284"/>
        </w:tabs>
        <w:ind w:left="284" w:hanging="284"/>
        <w:rPr>
          <w:lang w:eastAsia="ko-KR"/>
        </w:rPr>
      </w:pPr>
      <w:r w:rsidRPr="00210652">
        <w:t>–</w:t>
      </w:r>
      <w:r w:rsidRPr="00210652">
        <w:tab/>
        <w:t xml:space="preserve">If </w:t>
      </w:r>
      <w:r w:rsidRPr="00210652">
        <w:rPr>
          <w:lang w:eastAsia="ko-KR"/>
        </w:rPr>
        <w:t>verticalEdgeFlag is equal to 1, the following ordered steps apply:</w:t>
      </w:r>
    </w:p>
    <w:p w:rsidR="008A518B" w:rsidRPr="00210652" w:rsidRDefault="008A518B" w:rsidP="00AC39FB">
      <w:pPr>
        <w:numPr>
          <w:ilvl w:val="0"/>
          <w:numId w:val="30"/>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sample values p</w:t>
      </w:r>
      <w:r w:rsidRPr="00210652">
        <w:rPr>
          <w:vertAlign w:val="subscript"/>
          <w:lang w:eastAsia="ko-KR"/>
        </w:rPr>
        <w:t>i,k</w:t>
      </w:r>
      <w:r w:rsidRPr="00210652">
        <w:rPr>
          <w:lang w:eastAsia="ko-KR"/>
        </w:rPr>
        <w:t xml:space="preserve"> and q</w:t>
      </w:r>
      <w:r w:rsidRPr="00210652">
        <w:rPr>
          <w:vertAlign w:val="subscript"/>
          <w:lang w:eastAsia="ko-KR"/>
        </w:rPr>
        <w:t>i,k</w:t>
      </w:r>
      <w:r w:rsidRPr="00210652">
        <w:rPr>
          <w:lang w:eastAsia="ko-KR"/>
        </w:rPr>
        <w:t xml:space="preserve"> with i = 0..3 and k = 2,5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q</w:t>
      </w:r>
      <w:r w:rsidRPr="00210652">
        <w:rPr>
          <w:sz w:val="20"/>
          <w:vertAlign w:val="subscript"/>
          <w:lang w:eastAsia="ko-KR"/>
        </w:rPr>
        <w:t>i,k</w:t>
      </w:r>
      <w:r w:rsidRPr="00210652">
        <w:rPr>
          <w:sz w:val="20"/>
          <w:lang w:eastAsia="ko-KR"/>
        </w:rPr>
        <w:t xml:space="preserve"> = s’[ xC + xB +i, yC + yB + k ]</w:t>
      </w:r>
      <w:r w:rsidRPr="00210652">
        <w:rPr>
          <w:sz w:val="20"/>
          <w:lang w:eastAsia="ko-KR"/>
        </w:rPr>
        <w:tab/>
      </w:r>
      <w:r w:rsidRPr="00210652">
        <w:rPr>
          <w:sz w:val="20"/>
          <w:lang w:eastAsia="ko-KR"/>
        </w:rPr>
        <w:tab/>
      </w:r>
      <w:r w:rsidRPr="00210652">
        <w:rPr>
          <w:sz w:val="20"/>
        </w:rPr>
        <w:t>(</w:t>
      </w:r>
      <w:r w:rsidR="004C7663" w:rsidRPr="00210652">
        <w:rPr>
          <w:sz w:val="20"/>
        </w:rPr>
        <w:fldChar w:fldCharType="begin" w:fldLock="1"/>
      </w:r>
      <w:r w:rsidRPr="00210652">
        <w:rPr>
          <w:sz w:val="20"/>
        </w:rPr>
        <w:instrText xml:space="preserve"> STYLEREF 1 \s </w:instrText>
      </w:r>
      <w:r w:rsidR="004C7663" w:rsidRPr="00210652">
        <w:rPr>
          <w:sz w:val="20"/>
        </w:rPr>
        <w:fldChar w:fldCharType="separate"/>
      </w:r>
      <w:r w:rsidRPr="00210652">
        <w:rPr>
          <w:noProof/>
          <w:sz w:val="20"/>
        </w:rPr>
        <w:t>8</w:t>
      </w:r>
      <w:r w:rsidR="004C7663" w:rsidRPr="00210652">
        <w:rPr>
          <w:sz w:val="20"/>
        </w:rPr>
        <w:fldChar w:fldCharType="end"/>
      </w:r>
      <w:r w:rsidRPr="00210652">
        <w:rPr>
          <w:sz w:val="20"/>
        </w:rPr>
        <w:noBreakHyphen/>
      </w:r>
      <w:ins w:id="274" w:author="Qian Huang" w:date="2011-11-08T09:50:00Z">
        <w:r w:rsidR="00E043F8">
          <w:rPr>
            <w:rFonts w:eastAsiaTheme="minorEastAsia" w:hint="eastAsia"/>
            <w:sz w:val="20"/>
            <w:lang w:eastAsia="zh-CN"/>
          </w:rPr>
          <w:t>438</w:t>
        </w:r>
      </w:ins>
      <w:del w:id="275" w:author="Qian Huang" w:date="2011-11-08T09:50:00Z">
        <w:r w:rsidR="004C7663" w:rsidRPr="00210652" w:rsidDel="00E043F8">
          <w:rPr>
            <w:sz w:val="20"/>
          </w:rPr>
          <w:fldChar w:fldCharType="begin" w:fldLock="1"/>
        </w:r>
        <w:r w:rsidRPr="00210652" w:rsidDel="00E043F8">
          <w:rPr>
            <w:sz w:val="20"/>
          </w:rPr>
          <w:delInstrText xml:space="preserve"> SEQ Equation \* ARABIC \s 1 </w:delInstrText>
        </w:r>
        <w:r w:rsidR="004C7663" w:rsidRPr="00210652" w:rsidDel="00E043F8">
          <w:rPr>
            <w:sz w:val="20"/>
          </w:rPr>
          <w:fldChar w:fldCharType="separate"/>
        </w:r>
        <w:r w:rsidRPr="00210652" w:rsidDel="00E043F8">
          <w:rPr>
            <w:noProof/>
            <w:sz w:val="20"/>
          </w:rPr>
          <w:delText>447</w:delText>
        </w:r>
        <w:r w:rsidR="004C7663" w:rsidRPr="00210652" w:rsidDel="00E043F8">
          <w:rPr>
            <w:sz w:val="20"/>
          </w:rPr>
          <w:fldChar w:fldCharType="end"/>
        </w:r>
      </w:del>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rPr>
      </w:pPr>
      <w:r w:rsidRPr="00210652">
        <w:rPr>
          <w:sz w:val="20"/>
          <w:lang w:eastAsia="ko-KR"/>
        </w:rPr>
        <w:tab/>
        <w:t>p</w:t>
      </w:r>
      <w:r w:rsidRPr="00210652">
        <w:rPr>
          <w:sz w:val="20"/>
          <w:vertAlign w:val="subscript"/>
          <w:lang w:eastAsia="ko-KR"/>
        </w:rPr>
        <w:t>i,k</w:t>
      </w:r>
      <w:r w:rsidRPr="00210652">
        <w:rPr>
          <w:sz w:val="20"/>
          <w:lang w:eastAsia="ko-KR"/>
        </w:rPr>
        <w:t xml:space="preserve"> = s’[ xC + xB – i – 1, yC + yB + k ]</w:t>
      </w:r>
      <w:r w:rsidRPr="00210652">
        <w:rPr>
          <w:sz w:val="20"/>
          <w:lang w:eastAsia="ko-KR"/>
        </w:rPr>
        <w:tab/>
      </w:r>
      <w:r w:rsidRPr="00210652">
        <w:rPr>
          <w:sz w:val="20"/>
          <w:lang w:eastAsia="ko-KR"/>
        </w:rPr>
        <w:tab/>
      </w:r>
      <w:r w:rsidRPr="00210652">
        <w:rPr>
          <w:sz w:val="20"/>
        </w:rPr>
        <w:t>(</w:t>
      </w:r>
      <w:r w:rsidR="004C7663" w:rsidRPr="00210652">
        <w:rPr>
          <w:sz w:val="20"/>
        </w:rPr>
        <w:fldChar w:fldCharType="begin" w:fldLock="1"/>
      </w:r>
      <w:r w:rsidRPr="00210652">
        <w:rPr>
          <w:sz w:val="20"/>
        </w:rPr>
        <w:instrText xml:space="preserve"> STYLEREF 1 \s </w:instrText>
      </w:r>
      <w:r w:rsidR="004C7663" w:rsidRPr="00210652">
        <w:rPr>
          <w:sz w:val="20"/>
        </w:rPr>
        <w:fldChar w:fldCharType="separate"/>
      </w:r>
      <w:r w:rsidRPr="00210652">
        <w:rPr>
          <w:noProof/>
          <w:sz w:val="20"/>
        </w:rPr>
        <w:t>8</w:t>
      </w:r>
      <w:r w:rsidR="004C7663" w:rsidRPr="00210652">
        <w:rPr>
          <w:sz w:val="20"/>
        </w:rPr>
        <w:fldChar w:fldCharType="end"/>
      </w:r>
      <w:r w:rsidRPr="00210652">
        <w:rPr>
          <w:sz w:val="20"/>
        </w:rPr>
        <w:noBreakHyphen/>
      </w:r>
      <w:ins w:id="276" w:author="Qian Huang" w:date="2011-11-08T09:50:00Z">
        <w:r w:rsidR="00E043F8">
          <w:rPr>
            <w:rFonts w:eastAsiaTheme="minorEastAsia" w:hint="eastAsia"/>
            <w:sz w:val="20"/>
            <w:lang w:eastAsia="zh-CN"/>
          </w:rPr>
          <w:t>439</w:t>
        </w:r>
      </w:ins>
      <w:del w:id="277" w:author="Qian Huang" w:date="2011-11-08T09:50:00Z">
        <w:r w:rsidR="004C7663" w:rsidRPr="00210652" w:rsidDel="00E043F8">
          <w:rPr>
            <w:sz w:val="20"/>
          </w:rPr>
          <w:fldChar w:fldCharType="begin" w:fldLock="1"/>
        </w:r>
        <w:r w:rsidRPr="00210652" w:rsidDel="00E043F8">
          <w:rPr>
            <w:sz w:val="20"/>
          </w:rPr>
          <w:delInstrText xml:space="preserve"> SEQ Equation \* ARABIC \s 1 </w:delInstrText>
        </w:r>
        <w:r w:rsidR="004C7663" w:rsidRPr="00210652" w:rsidDel="00E043F8">
          <w:rPr>
            <w:sz w:val="20"/>
          </w:rPr>
          <w:fldChar w:fldCharType="separate"/>
        </w:r>
        <w:r w:rsidRPr="00210652" w:rsidDel="00E043F8">
          <w:rPr>
            <w:noProof/>
            <w:sz w:val="20"/>
          </w:rPr>
          <w:delText>448</w:delText>
        </w:r>
        <w:r w:rsidR="004C7663" w:rsidRPr="00210652" w:rsidDel="00E043F8">
          <w:rPr>
            <w:sz w:val="20"/>
          </w:rPr>
          <w:fldChar w:fldCharType="end"/>
        </w:r>
      </w:del>
      <w:r w:rsidRPr="00210652">
        <w:rPr>
          <w:sz w:val="20"/>
        </w:rPr>
        <w:t>)</w:t>
      </w:r>
    </w:p>
    <w:p w:rsidR="008A518B" w:rsidRPr="00210652" w:rsidRDefault="008A518B" w:rsidP="00AC39FB">
      <w:pPr>
        <w:numPr>
          <w:ilvl w:val="0"/>
          <w:numId w:val="30"/>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variables dp, dq and d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dp = | p</w:t>
      </w:r>
      <w:r w:rsidRPr="00210652">
        <w:rPr>
          <w:sz w:val="20"/>
          <w:vertAlign w:val="subscript"/>
          <w:lang w:eastAsia="ko-KR"/>
        </w:rPr>
        <w:t>2,2</w:t>
      </w:r>
      <w:r w:rsidRPr="00210652">
        <w:rPr>
          <w:sz w:val="20"/>
          <w:lang w:eastAsia="ko-KR"/>
        </w:rPr>
        <w:t> – 2*p</w:t>
      </w:r>
      <w:r w:rsidRPr="00210652">
        <w:rPr>
          <w:sz w:val="20"/>
          <w:vertAlign w:val="subscript"/>
          <w:lang w:eastAsia="ko-KR"/>
        </w:rPr>
        <w:t>1,2</w:t>
      </w:r>
      <w:r w:rsidRPr="00210652">
        <w:rPr>
          <w:sz w:val="20"/>
          <w:lang w:eastAsia="ko-KR"/>
        </w:rPr>
        <w:t> + p</w:t>
      </w:r>
      <w:r w:rsidRPr="00210652">
        <w:rPr>
          <w:sz w:val="20"/>
          <w:vertAlign w:val="subscript"/>
          <w:lang w:eastAsia="ko-KR"/>
        </w:rPr>
        <w:t>0,2</w:t>
      </w:r>
      <w:r w:rsidRPr="00210652">
        <w:rPr>
          <w:sz w:val="20"/>
          <w:lang w:eastAsia="ko-KR"/>
        </w:rPr>
        <w:t> | + | p</w:t>
      </w:r>
      <w:r w:rsidRPr="00210652">
        <w:rPr>
          <w:sz w:val="20"/>
          <w:vertAlign w:val="subscript"/>
          <w:lang w:eastAsia="ko-KR"/>
        </w:rPr>
        <w:t>2,5</w:t>
      </w:r>
      <w:r w:rsidRPr="00210652">
        <w:rPr>
          <w:sz w:val="20"/>
          <w:lang w:eastAsia="ko-KR"/>
        </w:rPr>
        <w:t> – 2*p</w:t>
      </w:r>
      <w:r w:rsidRPr="00210652">
        <w:rPr>
          <w:sz w:val="20"/>
          <w:vertAlign w:val="subscript"/>
          <w:lang w:eastAsia="ko-KR"/>
        </w:rPr>
        <w:t>1,5</w:t>
      </w:r>
      <w:r w:rsidRPr="00210652">
        <w:rPr>
          <w:sz w:val="20"/>
          <w:lang w:eastAsia="ko-KR"/>
        </w:rPr>
        <w:t> + p</w:t>
      </w:r>
      <w:r w:rsidRPr="00210652">
        <w:rPr>
          <w:sz w:val="20"/>
          <w:vertAlign w:val="subscript"/>
          <w:lang w:eastAsia="ko-KR"/>
        </w:rPr>
        <w:t>0,5</w:t>
      </w:r>
      <w:r w:rsidRPr="00210652">
        <w:rPr>
          <w:sz w:val="20"/>
          <w:lang w:eastAsia="ko-KR"/>
        </w:rPr>
        <w:t> |</w:t>
      </w:r>
      <w:r w:rsidRPr="00210652">
        <w:rPr>
          <w:sz w:val="20"/>
          <w:lang w:eastAsia="ko-KR"/>
        </w:rPr>
        <w:tab/>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ins w:id="278" w:author="Qian Huang" w:date="2011-11-08T09:50:00Z">
        <w:r w:rsidR="00E043F8">
          <w:rPr>
            <w:rFonts w:eastAsiaTheme="minorEastAsia" w:hint="eastAsia"/>
            <w:sz w:val="20"/>
            <w:lang w:eastAsia="zh-CN"/>
          </w:rPr>
          <w:t>440</w:t>
        </w:r>
      </w:ins>
      <w:del w:id="279" w:author="Qian Huang" w:date="2011-11-08T09:50:00Z">
        <w:r w:rsidR="004C7663" w:rsidRPr="00210652" w:rsidDel="00E043F8">
          <w:rPr>
            <w:sz w:val="20"/>
            <w:lang w:eastAsia="ko-KR"/>
          </w:rPr>
          <w:fldChar w:fldCharType="begin" w:fldLock="1"/>
        </w:r>
        <w:r w:rsidRPr="00210652" w:rsidDel="00E043F8">
          <w:rPr>
            <w:sz w:val="20"/>
            <w:lang w:eastAsia="ko-KR"/>
          </w:rPr>
          <w:delInstrText xml:space="preserve"> SEQ Equation \* ARABIC \s 1 </w:delInstrText>
        </w:r>
        <w:r w:rsidR="004C7663" w:rsidRPr="00210652" w:rsidDel="00E043F8">
          <w:rPr>
            <w:sz w:val="20"/>
            <w:lang w:eastAsia="ko-KR"/>
          </w:rPr>
          <w:fldChar w:fldCharType="separate"/>
        </w:r>
        <w:r w:rsidRPr="00210652" w:rsidDel="00E043F8">
          <w:rPr>
            <w:noProof/>
            <w:sz w:val="20"/>
            <w:lang w:eastAsia="ko-KR"/>
          </w:rPr>
          <w:delText>449</w:delText>
        </w:r>
        <w:r w:rsidR="004C7663" w:rsidRPr="00210652" w:rsidDel="00E043F8">
          <w:rPr>
            <w:sz w:val="20"/>
            <w:lang w:eastAsia="ko-KR"/>
          </w:rPr>
          <w:fldChar w:fldCharType="end"/>
        </w:r>
      </w:del>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dq = | q</w:t>
      </w:r>
      <w:r w:rsidRPr="00210652">
        <w:rPr>
          <w:sz w:val="20"/>
          <w:vertAlign w:val="subscript"/>
          <w:lang w:eastAsia="ko-KR"/>
        </w:rPr>
        <w:t>2,2</w:t>
      </w:r>
      <w:r w:rsidRPr="00210652">
        <w:rPr>
          <w:sz w:val="20"/>
          <w:lang w:eastAsia="ko-KR"/>
        </w:rPr>
        <w:t> – 2*q</w:t>
      </w:r>
      <w:r w:rsidRPr="00210652">
        <w:rPr>
          <w:sz w:val="20"/>
          <w:vertAlign w:val="subscript"/>
          <w:lang w:eastAsia="ko-KR"/>
        </w:rPr>
        <w:t>1,2</w:t>
      </w:r>
      <w:r w:rsidRPr="00210652">
        <w:rPr>
          <w:sz w:val="20"/>
          <w:lang w:eastAsia="ko-KR"/>
        </w:rPr>
        <w:t> + q</w:t>
      </w:r>
      <w:r w:rsidRPr="00210652">
        <w:rPr>
          <w:sz w:val="20"/>
          <w:vertAlign w:val="subscript"/>
          <w:lang w:eastAsia="ko-KR"/>
        </w:rPr>
        <w:t>0,2</w:t>
      </w:r>
      <w:r w:rsidRPr="00210652">
        <w:rPr>
          <w:sz w:val="20"/>
          <w:lang w:eastAsia="ko-KR"/>
        </w:rPr>
        <w:t> | + | q</w:t>
      </w:r>
      <w:r w:rsidRPr="00210652">
        <w:rPr>
          <w:sz w:val="20"/>
          <w:vertAlign w:val="subscript"/>
          <w:lang w:eastAsia="ko-KR"/>
        </w:rPr>
        <w:t>2,5</w:t>
      </w:r>
      <w:r w:rsidRPr="00210652">
        <w:rPr>
          <w:sz w:val="20"/>
          <w:lang w:eastAsia="ko-KR"/>
        </w:rPr>
        <w:t> – 2*q</w:t>
      </w:r>
      <w:r w:rsidRPr="00210652">
        <w:rPr>
          <w:sz w:val="20"/>
          <w:vertAlign w:val="subscript"/>
          <w:lang w:eastAsia="ko-KR"/>
        </w:rPr>
        <w:t>1,5</w:t>
      </w:r>
      <w:r w:rsidRPr="00210652">
        <w:rPr>
          <w:sz w:val="20"/>
          <w:lang w:eastAsia="ko-KR"/>
        </w:rPr>
        <w:t> + q</w:t>
      </w:r>
      <w:r w:rsidRPr="00210652">
        <w:rPr>
          <w:sz w:val="20"/>
          <w:vertAlign w:val="subscript"/>
          <w:lang w:eastAsia="ko-KR"/>
        </w:rPr>
        <w:t>0,5</w:t>
      </w:r>
      <w:r w:rsidRPr="00210652">
        <w:rPr>
          <w:sz w:val="20"/>
          <w:lang w:eastAsia="ko-KR"/>
        </w:rPr>
        <w:t> |</w:t>
      </w:r>
      <w:r w:rsidRPr="00210652">
        <w:rPr>
          <w:sz w:val="20"/>
          <w:lang w:eastAsia="ko-KR"/>
        </w:rPr>
        <w:tab/>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del w:id="280" w:author="Qian Huang" w:date="2011-11-08T09:51:00Z">
        <w:r w:rsidR="004C7663" w:rsidRPr="00210652" w:rsidDel="00E043F8">
          <w:rPr>
            <w:sz w:val="20"/>
            <w:lang w:eastAsia="ko-KR"/>
          </w:rPr>
          <w:fldChar w:fldCharType="begin" w:fldLock="1"/>
        </w:r>
        <w:r w:rsidRPr="00210652" w:rsidDel="00E043F8">
          <w:rPr>
            <w:sz w:val="20"/>
            <w:lang w:eastAsia="ko-KR"/>
          </w:rPr>
          <w:delInstrText xml:space="preserve"> SEQ Equation \* ARABIC \s 1 </w:delInstrText>
        </w:r>
        <w:r w:rsidR="004C7663" w:rsidRPr="00210652" w:rsidDel="00E043F8">
          <w:rPr>
            <w:sz w:val="20"/>
            <w:lang w:eastAsia="ko-KR"/>
          </w:rPr>
          <w:fldChar w:fldCharType="separate"/>
        </w:r>
        <w:r w:rsidRPr="00210652" w:rsidDel="00E043F8">
          <w:rPr>
            <w:noProof/>
            <w:sz w:val="20"/>
            <w:lang w:eastAsia="ko-KR"/>
          </w:rPr>
          <w:delText>449</w:delText>
        </w:r>
        <w:r w:rsidR="004C7663" w:rsidRPr="00210652" w:rsidDel="00E043F8">
          <w:rPr>
            <w:sz w:val="20"/>
            <w:lang w:eastAsia="ko-KR"/>
          </w:rPr>
          <w:fldChar w:fldCharType="end"/>
        </w:r>
      </w:del>
      <w:ins w:id="281" w:author="Qian Huang" w:date="2011-11-08T09:51:00Z">
        <w:r w:rsidR="00E043F8">
          <w:rPr>
            <w:rFonts w:eastAsiaTheme="minorEastAsia" w:hint="eastAsia"/>
            <w:sz w:val="20"/>
            <w:lang w:eastAsia="zh-CN"/>
          </w:rPr>
          <w:t>441</w:t>
        </w:r>
      </w:ins>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d = dp + dq</w:t>
      </w:r>
      <w:r w:rsidRPr="00210652">
        <w:rPr>
          <w:sz w:val="20"/>
          <w:lang w:eastAsia="ko-KR"/>
        </w:rPr>
        <w:tab/>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ins w:id="282" w:author="Qian Huang" w:date="2011-11-08T09:51:00Z">
        <w:r w:rsidR="00E043F8">
          <w:rPr>
            <w:rFonts w:eastAsiaTheme="minorEastAsia" w:hint="eastAsia"/>
            <w:sz w:val="20"/>
            <w:lang w:eastAsia="zh-CN"/>
          </w:rPr>
          <w:t>441</w:t>
        </w:r>
      </w:ins>
      <w:del w:id="283" w:author="Qian Huang" w:date="2011-11-08T09:51:00Z">
        <w:r w:rsidR="004C7663" w:rsidRPr="00210652" w:rsidDel="00E043F8">
          <w:rPr>
            <w:sz w:val="20"/>
            <w:lang w:eastAsia="ko-KR"/>
          </w:rPr>
          <w:fldChar w:fldCharType="begin" w:fldLock="1"/>
        </w:r>
        <w:r w:rsidRPr="00210652" w:rsidDel="00E043F8">
          <w:rPr>
            <w:sz w:val="20"/>
            <w:lang w:eastAsia="ko-KR"/>
          </w:rPr>
          <w:delInstrText xml:space="preserve"> SEQ Equation \* ARABIC \s 1 </w:delInstrText>
        </w:r>
        <w:r w:rsidR="004C7663" w:rsidRPr="00210652" w:rsidDel="00E043F8">
          <w:rPr>
            <w:sz w:val="20"/>
            <w:lang w:eastAsia="ko-KR"/>
          </w:rPr>
          <w:fldChar w:fldCharType="separate"/>
        </w:r>
        <w:r w:rsidRPr="00210652" w:rsidDel="00E043F8">
          <w:rPr>
            <w:noProof/>
            <w:sz w:val="20"/>
            <w:lang w:eastAsia="ko-KR"/>
          </w:rPr>
          <w:delText>449</w:delText>
        </w:r>
        <w:r w:rsidR="004C7663" w:rsidRPr="00210652" w:rsidDel="00E043F8">
          <w:rPr>
            <w:sz w:val="20"/>
            <w:lang w:eastAsia="ko-KR"/>
          </w:rPr>
          <w:fldChar w:fldCharType="end"/>
        </w:r>
      </w:del>
      <w:r w:rsidRPr="00210652">
        <w:rPr>
          <w:sz w:val="20"/>
          <w:lang w:eastAsia="ko-KR"/>
        </w:rPr>
        <w:t>)</w:t>
      </w:r>
    </w:p>
    <w:p w:rsidR="008A518B" w:rsidRPr="00210652" w:rsidRDefault="008A518B" w:rsidP="00AC39FB">
      <w:pPr>
        <w:numPr>
          <w:ilvl w:val="0"/>
          <w:numId w:val="30"/>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 xml:space="preserve">The variables dE, dEp1 and dEq1 are set equal to 0. </w:t>
      </w:r>
    </w:p>
    <w:p w:rsidR="008A518B" w:rsidRPr="00210652" w:rsidRDefault="008A518B" w:rsidP="00AC39FB">
      <w:pPr>
        <w:numPr>
          <w:ilvl w:val="0"/>
          <w:numId w:val="30"/>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If bS is not equal to 0 and d is less than β, the following ordered steps apply:</w:t>
      </w:r>
    </w:p>
    <w:p w:rsidR="008A518B" w:rsidRPr="00210652" w:rsidRDefault="008A518B" w:rsidP="00AC39FB">
      <w:pPr>
        <w:numPr>
          <w:ilvl w:val="0"/>
          <w:numId w:val="34"/>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for each sample location ( xC + xB, yC + yB + k ), k = 0..7, the following ordered steps apply:</w:t>
      </w:r>
    </w:p>
    <w:p w:rsidR="008A518B" w:rsidRPr="00210652" w:rsidRDefault="008A518B" w:rsidP="00AC39FB">
      <w:pPr>
        <w:numPr>
          <w:ilvl w:val="1"/>
          <w:numId w:val="34"/>
        </w:numPr>
        <w:tabs>
          <w:tab w:val="clear" w:pos="794"/>
          <w:tab w:val="clear" w:pos="1191"/>
          <w:tab w:val="clear" w:pos="1588"/>
          <w:tab w:val="clear" w:pos="1985"/>
          <w:tab w:val="left" w:pos="720"/>
          <w:tab w:val="left" w:pos="1100"/>
          <w:tab w:val="left" w:pos="1500"/>
        </w:tabs>
        <w:ind w:left="1500" w:hanging="300"/>
        <w:rPr>
          <w:lang w:eastAsia="ko-KR"/>
        </w:rPr>
      </w:pPr>
      <w:r w:rsidRPr="00210652">
        <w:rPr>
          <w:lang w:eastAsia="ko-KR"/>
        </w:rPr>
        <w:t xml:space="preserve">The decision process for a luma sample specified in subclause </w:t>
      </w:r>
      <w:r w:rsidR="004C7663" w:rsidRPr="00210652">
        <w:rPr>
          <w:lang w:eastAsia="ko-KR"/>
        </w:rPr>
        <w:fldChar w:fldCharType="begin" w:fldLock="1"/>
      </w:r>
      <w:r w:rsidRPr="00210652">
        <w:rPr>
          <w:lang w:eastAsia="ko-KR"/>
        </w:rPr>
        <w:instrText xml:space="preserve"> REF _Ref295421791 \r \h </w:instrText>
      </w:r>
      <w:r w:rsidR="004C7663" w:rsidRPr="00210652">
        <w:rPr>
          <w:lang w:eastAsia="ko-KR"/>
        </w:rPr>
      </w:r>
      <w:r w:rsidR="004C7663" w:rsidRPr="00210652">
        <w:rPr>
          <w:lang w:eastAsia="ko-KR"/>
        </w:rPr>
        <w:fldChar w:fldCharType="separate"/>
      </w:r>
      <w:r w:rsidRPr="00210652">
        <w:rPr>
          <w:lang w:eastAsia="ko-KR"/>
        </w:rPr>
        <w:t>8.6.1.4.4</w:t>
      </w:r>
      <w:r w:rsidR="004C7663" w:rsidRPr="00210652">
        <w:rPr>
          <w:lang w:eastAsia="ko-KR"/>
        </w:rPr>
        <w:fldChar w:fldCharType="end"/>
      </w:r>
      <w:r w:rsidRPr="00210652">
        <w:rPr>
          <w:lang w:eastAsia="ko-KR"/>
        </w:rPr>
        <w:t xml:space="preserve"> is invoked with sample values p</w:t>
      </w:r>
      <w:r w:rsidRPr="00210652">
        <w:rPr>
          <w:vertAlign w:val="subscript"/>
          <w:lang w:eastAsia="ko-KR"/>
        </w:rPr>
        <w:t>i</w:t>
      </w:r>
      <w:r w:rsidRPr="00210652">
        <w:rPr>
          <w:vertAlign w:val="subscript"/>
        </w:rPr>
        <w:t>,</w:t>
      </w:r>
      <w:r w:rsidRPr="00210652">
        <w:rPr>
          <w:vertAlign w:val="subscript"/>
          <w:lang w:eastAsia="ko-KR"/>
        </w:rPr>
        <w:t>k</w:t>
      </w:r>
      <w:r w:rsidRPr="00210652">
        <w:rPr>
          <w:lang w:eastAsia="ko-KR"/>
        </w:rPr>
        <w:t>, q</w:t>
      </w:r>
      <w:r w:rsidRPr="00210652">
        <w:rPr>
          <w:vertAlign w:val="subscript"/>
          <w:lang w:eastAsia="ko-KR"/>
        </w:rPr>
        <w:t>i</w:t>
      </w:r>
      <w:r w:rsidRPr="00210652">
        <w:rPr>
          <w:vertAlign w:val="subscript"/>
        </w:rPr>
        <w:t>,</w:t>
      </w:r>
      <w:r w:rsidRPr="00210652">
        <w:rPr>
          <w:vertAlign w:val="subscript"/>
          <w:lang w:eastAsia="ko-KR"/>
        </w:rPr>
        <w:t>k</w:t>
      </w:r>
      <w:r w:rsidRPr="00210652">
        <w:rPr>
          <w:lang w:eastAsia="ko-KR"/>
        </w:rPr>
        <w:t xml:space="preserve"> with i = 0..3, the boundary filtering strength bS and the variables d, β and t</w:t>
      </w:r>
      <w:r w:rsidRPr="00210652">
        <w:rPr>
          <w:vertAlign w:val="subscript"/>
          <w:lang w:eastAsia="ko-KR"/>
        </w:rPr>
        <w:t>C</w:t>
      </w:r>
      <w:r w:rsidRPr="00210652">
        <w:rPr>
          <w:lang w:eastAsia="ko-KR"/>
        </w:rPr>
        <w:t xml:space="preserve"> as inputs and a decision dSam as output.</w:t>
      </w:r>
    </w:p>
    <w:p w:rsidR="008A518B" w:rsidRPr="00210652" w:rsidRDefault="008A518B" w:rsidP="00AC39FB">
      <w:pPr>
        <w:numPr>
          <w:ilvl w:val="1"/>
          <w:numId w:val="34"/>
        </w:numPr>
        <w:tabs>
          <w:tab w:val="clear" w:pos="794"/>
          <w:tab w:val="clear" w:pos="1191"/>
          <w:tab w:val="clear" w:pos="1588"/>
          <w:tab w:val="clear" w:pos="1985"/>
          <w:tab w:val="left" w:pos="720"/>
          <w:tab w:val="left" w:pos="1100"/>
          <w:tab w:val="left" w:pos="1500"/>
        </w:tabs>
        <w:ind w:left="1500" w:hanging="300"/>
        <w:rPr>
          <w:lang w:eastAsia="ko-KR"/>
        </w:rPr>
      </w:pPr>
      <w:r w:rsidRPr="00210652">
        <w:rPr>
          <w:lang w:eastAsia="ko-KR"/>
        </w:rPr>
        <w:t>The variable dS[k] is set equal to dSam</w:t>
      </w:r>
    </w:p>
    <w:p w:rsidR="008A518B" w:rsidRPr="00210652" w:rsidRDefault="008A518B" w:rsidP="00AC39FB">
      <w:pPr>
        <w:numPr>
          <w:ilvl w:val="0"/>
          <w:numId w:val="34"/>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variable dE is set equal to 1.</w:t>
      </w:r>
    </w:p>
    <w:p w:rsidR="008A518B" w:rsidRPr="00210652" w:rsidRDefault="008A518B" w:rsidP="00AC39FB">
      <w:pPr>
        <w:numPr>
          <w:ilvl w:val="0"/>
          <w:numId w:val="34"/>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If dp is less than ( β + ( β &gt;&gt; 1 ) ) &gt;&gt; 3, the variable dEp1 is set equal to 1.</w:t>
      </w:r>
    </w:p>
    <w:p w:rsidR="008A518B" w:rsidRPr="00210652" w:rsidRDefault="008A518B" w:rsidP="00AC39FB">
      <w:pPr>
        <w:numPr>
          <w:ilvl w:val="0"/>
          <w:numId w:val="34"/>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If dq is less than ( β + ( β &gt;&gt; 1 ) ) &gt;&gt; 3, the variable dEq1 is set equal to 1.</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(verticalEdgeFlag is equal to 0), the following ordered steps apply:</w:t>
      </w:r>
    </w:p>
    <w:p w:rsidR="008A518B" w:rsidRPr="00210652" w:rsidRDefault="008A518B" w:rsidP="00AC39FB">
      <w:pPr>
        <w:numPr>
          <w:ilvl w:val="0"/>
          <w:numId w:val="31"/>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sample values p</w:t>
      </w:r>
      <w:r w:rsidRPr="00210652">
        <w:rPr>
          <w:vertAlign w:val="subscript"/>
          <w:lang w:eastAsia="ko-KR"/>
        </w:rPr>
        <w:t>i,k</w:t>
      </w:r>
      <w:r w:rsidRPr="00210652">
        <w:rPr>
          <w:lang w:eastAsia="ko-KR"/>
        </w:rPr>
        <w:t xml:space="preserve"> and q</w:t>
      </w:r>
      <w:r w:rsidRPr="00210652">
        <w:rPr>
          <w:vertAlign w:val="subscript"/>
          <w:lang w:eastAsia="ko-KR"/>
        </w:rPr>
        <w:t>i,k</w:t>
      </w:r>
      <w:r w:rsidRPr="00210652">
        <w:rPr>
          <w:lang w:eastAsia="ko-KR"/>
        </w:rPr>
        <w:t xml:space="preserve"> with i = 0..3 and k = 2,5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q</w:t>
      </w:r>
      <w:r w:rsidRPr="00210652">
        <w:rPr>
          <w:sz w:val="20"/>
          <w:vertAlign w:val="subscript"/>
          <w:lang w:eastAsia="ko-KR"/>
        </w:rPr>
        <w:t>i,k</w:t>
      </w:r>
      <w:r w:rsidRPr="00210652">
        <w:rPr>
          <w:sz w:val="20"/>
          <w:lang w:eastAsia="ko-KR"/>
        </w:rPr>
        <w:t xml:space="preserve"> = s’[ xC + xB +k, yC + yB + i ]</w:t>
      </w:r>
      <w:r w:rsidRPr="00210652">
        <w:rPr>
          <w:sz w:val="20"/>
          <w:lang w:eastAsia="ko-KR"/>
        </w:rPr>
        <w:tab/>
      </w:r>
      <w:r w:rsidRPr="00210652">
        <w:rPr>
          <w:sz w:val="20"/>
          <w:lang w:eastAsia="ko-KR"/>
        </w:rPr>
        <w:tab/>
      </w:r>
      <w:r w:rsidRPr="00210652">
        <w:rPr>
          <w:sz w:val="20"/>
        </w:rPr>
        <w:t>(</w:t>
      </w:r>
      <w:r w:rsidR="004C7663" w:rsidRPr="00210652">
        <w:rPr>
          <w:sz w:val="20"/>
        </w:rPr>
        <w:fldChar w:fldCharType="begin" w:fldLock="1"/>
      </w:r>
      <w:r w:rsidRPr="00210652">
        <w:rPr>
          <w:sz w:val="20"/>
        </w:rPr>
        <w:instrText xml:space="preserve"> STYLEREF 1 \s </w:instrText>
      </w:r>
      <w:r w:rsidR="004C7663" w:rsidRPr="00210652">
        <w:rPr>
          <w:sz w:val="20"/>
        </w:rPr>
        <w:fldChar w:fldCharType="separate"/>
      </w:r>
      <w:r w:rsidRPr="00210652">
        <w:rPr>
          <w:noProof/>
          <w:sz w:val="20"/>
        </w:rPr>
        <w:t>8</w:t>
      </w:r>
      <w:r w:rsidR="004C7663" w:rsidRPr="00210652">
        <w:rPr>
          <w:sz w:val="20"/>
        </w:rPr>
        <w:fldChar w:fldCharType="end"/>
      </w:r>
      <w:r w:rsidRPr="00210652">
        <w:rPr>
          <w:sz w:val="20"/>
        </w:rPr>
        <w:noBreakHyphen/>
      </w:r>
      <w:r w:rsidR="004C7663" w:rsidRPr="00210652">
        <w:rPr>
          <w:sz w:val="20"/>
        </w:rPr>
        <w:fldChar w:fldCharType="begin" w:fldLock="1"/>
      </w:r>
      <w:r w:rsidRPr="00210652">
        <w:rPr>
          <w:sz w:val="20"/>
        </w:rPr>
        <w:instrText xml:space="preserve"> SEQ Equation \* ARABIC \s 1 </w:instrText>
      </w:r>
      <w:r w:rsidR="004C7663" w:rsidRPr="00210652">
        <w:rPr>
          <w:sz w:val="20"/>
        </w:rPr>
        <w:fldChar w:fldCharType="separate"/>
      </w:r>
      <w:ins w:id="284" w:author="Qian Huang" w:date="2011-11-08T09:51:00Z">
        <w:r w:rsidR="00E043F8">
          <w:rPr>
            <w:rFonts w:eastAsiaTheme="minorEastAsia" w:hint="eastAsia"/>
            <w:noProof/>
            <w:sz w:val="20"/>
            <w:lang w:eastAsia="zh-CN"/>
          </w:rPr>
          <w:t>442</w:t>
        </w:r>
      </w:ins>
      <w:del w:id="285" w:author="Qian Huang" w:date="2011-11-08T09:51:00Z">
        <w:r w:rsidRPr="00210652" w:rsidDel="00E043F8">
          <w:rPr>
            <w:noProof/>
            <w:sz w:val="20"/>
          </w:rPr>
          <w:delText>435</w:delText>
        </w:r>
      </w:del>
      <w:r w:rsidR="004C7663" w:rsidRPr="00210652">
        <w:rPr>
          <w:sz w:val="20"/>
        </w:rPr>
        <w:fldChar w:fldCharType="end"/>
      </w:r>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lastRenderedPageBreak/>
        <w:tab/>
        <w:t>p</w:t>
      </w:r>
      <w:r w:rsidRPr="00210652">
        <w:rPr>
          <w:sz w:val="20"/>
          <w:vertAlign w:val="subscript"/>
          <w:lang w:eastAsia="ko-KR"/>
        </w:rPr>
        <w:t>i,k</w:t>
      </w:r>
      <w:r w:rsidRPr="00210652">
        <w:rPr>
          <w:sz w:val="20"/>
          <w:lang w:eastAsia="ko-KR"/>
        </w:rPr>
        <w:t xml:space="preserve"> = s’[ xC + xB +k, yC + yB – i – 1 ]</w:t>
      </w:r>
      <w:r w:rsidRPr="00210652">
        <w:rPr>
          <w:sz w:val="20"/>
          <w:lang w:eastAsia="ko-KR"/>
        </w:rPr>
        <w:tab/>
      </w:r>
      <w:r w:rsidRPr="00210652">
        <w:rPr>
          <w:sz w:val="20"/>
          <w:lang w:eastAsia="ko-KR"/>
        </w:rPr>
        <w:tab/>
      </w:r>
      <w:r w:rsidRPr="00210652">
        <w:rPr>
          <w:sz w:val="20"/>
        </w:rPr>
        <w:t>(</w:t>
      </w:r>
      <w:r w:rsidR="004C7663" w:rsidRPr="00210652">
        <w:rPr>
          <w:sz w:val="20"/>
        </w:rPr>
        <w:fldChar w:fldCharType="begin" w:fldLock="1"/>
      </w:r>
      <w:r w:rsidRPr="00210652">
        <w:rPr>
          <w:sz w:val="20"/>
        </w:rPr>
        <w:instrText xml:space="preserve"> STYLEREF 1 \s </w:instrText>
      </w:r>
      <w:r w:rsidR="004C7663" w:rsidRPr="00210652">
        <w:rPr>
          <w:sz w:val="20"/>
        </w:rPr>
        <w:fldChar w:fldCharType="separate"/>
      </w:r>
      <w:r w:rsidRPr="00210652">
        <w:rPr>
          <w:noProof/>
          <w:sz w:val="20"/>
        </w:rPr>
        <w:t>8</w:t>
      </w:r>
      <w:r w:rsidR="004C7663" w:rsidRPr="00210652">
        <w:rPr>
          <w:sz w:val="20"/>
        </w:rPr>
        <w:fldChar w:fldCharType="end"/>
      </w:r>
      <w:r w:rsidRPr="00210652">
        <w:rPr>
          <w:sz w:val="20"/>
        </w:rPr>
        <w:noBreakHyphen/>
      </w:r>
      <w:ins w:id="286" w:author="Qian Huang" w:date="2011-11-08T09:51:00Z">
        <w:r w:rsidR="00E043F8">
          <w:rPr>
            <w:rFonts w:eastAsiaTheme="minorEastAsia" w:hint="eastAsia"/>
            <w:sz w:val="20"/>
            <w:lang w:eastAsia="zh-CN"/>
          </w:rPr>
          <w:t>443</w:t>
        </w:r>
      </w:ins>
      <w:del w:id="287" w:author="Qian Huang" w:date="2011-11-08T09:51:00Z">
        <w:r w:rsidR="004C7663" w:rsidRPr="00210652" w:rsidDel="00E043F8">
          <w:rPr>
            <w:sz w:val="20"/>
          </w:rPr>
          <w:fldChar w:fldCharType="begin" w:fldLock="1"/>
        </w:r>
        <w:r w:rsidRPr="00210652" w:rsidDel="00E043F8">
          <w:rPr>
            <w:sz w:val="20"/>
          </w:rPr>
          <w:delInstrText xml:space="preserve"> SEQ Equation \* ARABIC \s 1 </w:delInstrText>
        </w:r>
        <w:r w:rsidR="004C7663" w:rsidRPr="00210652" w:rsidDel="00E043F8">
          <w:rPr>
            <w:sz w:val="20"/>
          </w:rPr>
          <w:fldChar w:fldCharType="separate"/>
        </w:r>
        <w:r w:rsidRPr="00210652" w:rsidDel="00E043F8">
          <w:rPr>
            <w:noProof/>
            <w:sz w:val="20"/>
          </w:rPr>
          <w:delText>436</w:delText>
        </w:r>
        <w:r w:rsidR="004C7663" w:rsidRPr="00210652" w:rsidDel="00E043F8">
          <w:rPr>
            <w:sz w:val="20"/>
          </w:rPr>
          <w:fldChar w:fldCharType="end"/>
        </w:r>
      </w:del>
      <w:r w:rsidRPr="00210652">
        <w:rPr>
          <w:sz w:val="20"/>
        </w:rPr>
        <w:t>)</w:t>
      </w:r>
    </w:p>
    <w:p w:rsidR="008A518B" w:rsidRPr="00210652" w:rsidRDefault="008A518B" w:rsidP="00AC39FB">
      <w:pPr>
        <w:numPr>
          <w:ilvl w:val="0"/>
          <w:numId w:val="31"/>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variables dp, dq and d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dp = | p</w:t>
      </w:r>
      <w:r w:rsidRPr="00210652">
        <w:rPr>
          <w:sz w:val="20"/>
          <w:vertAlign w:val="subscript"/>
          <w:lang w:eastAsia="ko-KR"/>
        </w:rPr>
        <w:t>2,2</w:t>
      </w:r>
      <w:r w:rsidRPr="00210652">
        <w:rPr>
          <w:sz w:val="20"/>
          <w:lang w:eastAsia="ko-KR"/>
        </w:rPr>
        <w:t> – 2*p</w:t>
      </w:r>
      <w:r w:rsidRPr="00210652">
        <w:rPr>
          <w:sz w:val="20"/>
          <w:vertAlign w:val="subscript"/>
          <w:lang w:eastAsia="ko-KR"/>
        </w:rPr>
        <w:t>1,2</w:t>
      </w:r>
      <w:r w:rsidRPr="00210652">
        <w:rPr>
          <w:sz w:val="20"/>
          <w:lang w:eastAsia="ko-KR"/>
        </w:rPr>
        <w:t> + p</w:t>
      </w:r>
      <w:r w:rsidRPr="00210652">
        <w:rPr>
          <w:sz w:val="20"/>
          <w:vertAlign w:val="subscript"/>
          <w:lang w:eastAsia="ko-KR"/>
        </w:rPr>
        <w:t>0,2</w:t>
      </w:r>
      <w:r w:rsidRPr="00210652">
        <w:rPr>
          <w:sz w:val="20"/>
          <w:lang w:eastAsia="ko-KR"/>
        </w:rPr>
        <w:t> | + | p</w:t>
      </w:r>
      <w:r w:rsidRPr="00210652">
        <w:rPr>
          <w:sz w:val="20"/>
          <w:vertAlign w:val="subscript"/>
          <w:lang w:eastAsia="ko-KR"/>
        </w:rPr>
        <w:t>2,5</w:t>
      </w:r>
      <w:r w:rsidRPr="00210652">
        <w:rPr>
          <w:sz w:val="20"/>
          <w:lang w:eastAsia="ko-KR"/>
        </w:rPr>
        <w:t> – 2*p</w:t>
      </w:r>
      <w:r w:rsidRPr="00210652">
        <w:rPr>
          <w:sz w:val="20"/>
          <w:vertAlign w:val="subscript"/>
          <w:lang w:eastAsia="ko-KR"/>
        </w:rPr>
        <w:t>1,5</w:t>
      </w:r>
      <w:r w:rsidRPr="00210652">
        <w:rPr>
          <w:sz w:val="20"/>
          <w:lang w:eastAsia="ko-KR"/>
        </w:rPr>
        <w:t> + p</w:t>
      </w:r>
      <w:r w:rsidRPr="00210652">
        <w:rPr>
          <w:sz w:val="20"/>
          <w:vertAlign w:val="subscript"/>
          <w:lang w:eastAsia="ko-KR"/>
        </w:rPr>
        <w:t>0,5</w:t>
      </w:r>
      <w:r w:rsidRPr="00210652">
        <w:rPr>
          <w:sz w:val="20"/>
          <w:lang w:eastAsia="ko-KR"/>
        </w:rPr>
        <w:t> |</w:t>
      </w:r>
      <w:r w:rsidRPr="00210652">
        <w:rPr>
          <w:sz w:val="20"/>
          <w:lang w:eastAsia="ko-KR"/>
        </w:rPr>
        <w:tab/>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ins w:id="288" w:author="Qian Huang" w:date="2011-11-08T09:51:00Z">
        <w:r w:rsidR="00E043F8">
          <w:rPr>
            <w:rFonts w:eastAsiaTheme="minorEastAsia" w:hint="eastAsia"/>
            <w:sz w:val="20"/>
            <w:lang w:eastAsia="zh-CN"/>
          </w:rPr>
          <w:t>444</w:t>
        </w:r>
      </w:ins>
      <w:del w:id="289" w:author="Qian Huang" w:date="2011-11-08T09:51:00Z">
        <w:r w:rsidR="004C7663" w:rsidRPr="00210652" w:rsidDel="00E043F8">
          <w:rPr>
            <w:sz w:val="20"/>
            <w:lang w:eastAsia="ko-KR"/>
          </w:rPr>
          <w:fldChar w:fldCharType="begin" w:fldLock="1"/>
        </w:r>
        <w:r w:rsidRPr="00210652" w:rsidDel="00E043F8">
          <w:rPr>
            <w:sz w:val="20"/>
            <w:lang w:eastAsia="ko-KR"/>
          </w:rPr>
          <w:delInstrText xml:space="preserve"> SEQ Equation \* ARABIC \s 1 </w:delInstrText>
        </w:r>
        <w:r w:rsidR="004C7663" w:rsidRPr="00210652" w:rsidDel="00E043F8">
          <w:rPr>
            <w:sz w:val="20"/>
            <w:lang w:eastAsia="ko-KR"/>
          </w:rPr>
          <w:fldChar w:fldCharType="separate"/>
        </w:r>
        <w:r w:rsidRPr="00210652" w:rsidDel="00E043F8">
          <w:rPr>
            <w:noProof/>
            <w:sz w:val="20"/>
            <w:lang w:eastAsia="ko-KR"/>
          </w:rPr>
          <w:delText>437</w:delText>
        </w:r>
        <w:r w:rsidR="004C7663" w:rsidRPr="00210652" w:rsidDel="00E043F8">
          <w:rPr>
            <w:sz w:val="20"/>
            <w:lang w:eastAsia="ko-KR"/>
          </w:rPr>
          <w:fldChar w:fldCharType="end"/>
        </w:r>
      </w:del>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dq = | q</w:t>
      </w:r>
      <w:r w:rsidRPr="00210652">
        <w:rPr>
          <w:sz w:val="20"/>
          <w:vertAlign w:val="subscript"/>
          <w:lang w:eastAsia="ko-KR"/>
        </w:rPr>
        <w:t>2,2</w:t>
      </w:r>
      <w:r w:rsidRPr="00210652">
        <w:rPr>
          <w:sz w:val="20"/>
          <w:lang w:eastAsia="ko-KR"/>
        </w:rPr>
        <w:t> – 2*q</w:t>
      </w:r>
      <w:r w:rsidRPr="00210652">
        <w:rPr>
          <w:sz w:val="20"/>
          <w:vertAlign w:val="subscript"/>
          <w:lang w:eastAsia="ko-KR"/>
        </w:rPr>
        <w:t>1,2</w:t>
      </w:r>
      <w:r w:rsidRPr="00210652">
        <w:rPr>
          <w:sz w:val="20"/>
          <w:lang w:eastAsia="ko-KR"/>
        </w:rPr>
        <w:t> + q</w:t>
      </w:r>
      <w:r w:rsidRPr="00210652">
        <w:rPr>
          <w:sz w:val="20"/>
          <w:vertAlign w:val="subscript"/>
          <w:lang w:eastAsia="ko-KR"/>
        </w:rPr>
        <w:t>0,2</w:t>
      </w:r>
      <w:r w:rsidRPr="00210652">
        <w:rPr>
          <w:sz w:val="20"/>
          <w:lang w:eastAsia="ko-KR"/>
        </w:rPr>
        <w:t> | + | q</w:t>
      </w:r>
      <w:r w:rsidRPr="00210652">
        <w:rPr>
          <w:sz w:val="20"/>
          <w:vertAlign w:val="subscript"/>
          <w:lang w:eastAsia="ko-KR"/>
        </w:rPr>
        <w:t>2,5</w:t>
      </w:r>
      <w:r w:rsidRPr="00210652">
        <w:rPr>
          <w:sz w:val="20"/>
          <w:lang w:eastAsia="ko-KR"/>
        </w:rPr>
        <w:t> – 2*q</w:t>
      </w:r>
      <w:r w:rsidRPr="00210652">
        <w:rPr>
          <w:sz w:val="20"/>
          <w:vertAlign w:val="subscript"/>
          <w:lang w:eastAsia="ko-KR"/>
        </w:rPr>
        <w:t>1,5</w:t>
      </w:r>
      <w:r w:rsidRPr="00210652">
        <w:rPr>
          <w:sz w:val="20"/>
          <w:lang w:eastAsia="ko-KR"/>
        </w:rPr>
        <w:t> + q</w:t>
      </w:r>
      <w:r w:rsidRPr="00210652">
        <w:rPr>
          <w:sz w:val="20"/>
          <w:vertAlign w:val="subscript"/>
          <w:lang w:eastAsia="ko-KR"/>
        </w:rPr>
        <w:t>0,5</w:t>
      </w:r>
      <w:r w:rsidRPr="00210652">
        <w:rPr>
          <w:sz w:val="20"/>
          <w:lang w:eastAsia="ko-KR"/>
        </w:rPr>
        <w:t> |</w:t>
      </w:r>
      <w:r w:rsidRPr="00210652">
        <w:rPr>
          <w:sz w:val="20"/>
          <w:lang w:eastAsia="ko-KR"/>
        </w:rPr>
        <w:tab/>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del w:id="290" w:author="Qian Huang" w:date="2011-11-08T09:51:00Z">
        <w:r w:rsidR="004C7663" w:rsidRPr="00210652" w:rsidDel="00E043F8">
          <w:rPr>
            <w:sz w:val="20"/>
            <w:lang w:eastAsia="ko-KR"/>
          </w:rPr>
          <w:fldChar w:fldCharType="begin" w:fldLock="1"/>
        </w:r>
        <w:r w:rsidRPr="00210652" w:rsidDel="00E043F8">
          <w:rPr>
            <w:sz w:val="20"/>
            <w:lang w:eastAsia="ko-KR"/>
          </w:rPr>
          <w:delInstrText xml:space="preserve"> SEQ Equation \* ARABIC \s 1 </w:delInstrText>
        </w:r>
        <w:r w:rsidR="004C7663" w:rsidRPr="00210652" w:rsidDel="00E043F8">
          <w:rPr>
            <w:sz w:val="20"/>
            <w:lang w:eastAsia="ko-KR"/>
          </w:rPr>
          <w:fldChar w:fldCharType="separate"/>
        </w:r>
        <w:r w:rsidRPr="00210652" w:rsidDel="00E043F8">
          <w:rPr>
            <w:noProof/>
            <w:sz w:val="20"/>
            <w:lang w:eastAsia="ko-KR"/>
          </w:rPr>
          <w:delText>437</w:delText>
        </w:r>
        <w:r w:rsidR="004C7663" w:rsidRPr="00210652" w:rsidDel="00E043F8">
          <w:rPr>
            <w:sz w:val="20"/>
            <w:lang w:eastAsia="ko-KR"/>
          </w:rPr>
          <w:fldChar w:fldCharType="end"/>
        </w:r>
      </w:del>
      <w:ins w:id="291" w:author="Qian Huang" w:date="2011-11-08T09:51:00Z">
        <w:r w:rsidR="00E043F8">
          <w:rPr>
            <w:rFonts w:eastAsiaTheme="minorEastAsia" w:hint="eastAsia"/>
            <w:sz w:val="20"/>
            <w:lang w:eastAsia="zh-CN"/>
          </w:rPr>
          <w:t>445</w:t>
        </w:r>
      </w:ins>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d = dp + dq</w:t>
      </w:r>
      <w:r w:rsidRPr="00210652">
        <w:rPr>
          <w:sz w:val="20"/>
          <w:lang w:eastAsia="ko-KR"/>
        </w:rPr>
        <w:tab/>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ins w:id="292" w:author="Qian Huang" w:date="2011-11-08T09:51:00Z">
        <w:r w:rsidR="00E043F8">
          <w:rPr>
            <w:rFonts w:eastAsiaTheme="minorEastAsia" w:hint="eastAsia"/>
            <w:sz w:val="20"/>
            <w:lang w:eastAsia="zh-CN"/>
          </w:rPr>
          <w:t>446</w:t>
        </w:r>
      </w:ins>
      <w:del w:id="293" w:author="Qian Huang" w:date="2011-11-08T09:51:00Z">
        <w:r w:rsidR="004C7663" w:rsidRPr="00210652" w:rsidDel="00E043F8">
          <w:rPr>
            <w:sz w:val="20"/>
            <w:lang w:eastAsia="ko-KR"/>
          </w:rPr>
          <w:fldChar w:fldCharType="begin" w:fldLock="1"/>
        </w:r>
        <w:r w:rsidRPr="00210652" w:rsidDel="00E043F8">
          <w:rPr>
            <w:sz w:val="20"/>
            <w:lang w:eastAsia="ko-KR"/>
          </w:rPr>
          <w:delInstrText xml:space="preserve"> SEQ Equation \* ARABIC \s 1 </w:delInstrText>
        </w:r>
        <w:r w:rsidR="004C7663" w:rsidRPr="00210652" w:rsidDel="00E043F8">
          <w:rPr>
            <w:sz w:val="20"/>
            <w:lang w:eastAsia="ko-KR"/>
          </w:rPr>
          <w:fldChar w:fldCharType="separate"/>
        </w:r>
        <w:r w:rsidRPr="00210652" w:rsidDel="00E043F8">
          <w:rPr>
            <w:noProof/>
            <w:sz w:val="20"/>
            <w:lang w:eastAsia="ko-KR"/>
          </w:rPr>
          <w:delText>437</w:delText>
        </w:r>
        <w:r w:rsidR="004C7663" w:rsidRPr="00210652" w:rsidDel="00E043F8">
          <w:rPr>
            <w:sz w:val="20"/>
            <w:lang w:eastAsia="ko-KR"/>
          </w:rPr>
          <w:fldChar w:fldCharType="end"/>
        </w:r>
      </w:del>
      <w:r w:rsidRPr="00210652">
        <w:rPr>
          <w:sz w:val="20"/>
          <w:lang w:eastAsia="ko-KR"/>
        </w:rPr>
        <w:t>)</w:t>
      </w:r>
    </w:p>
    <w:p w:rsidR="008A518B" w:rsidRPr="00210652" w:rsidRDefault="008A518B" w:rsidP="00AC39FB">
      <w:pPr>
        <w:numPr>
          <w:ilvl w:val="0"/>
          <w:numId w:val="31"/>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variables dE, dEp1 and dEq1 are set equal to 0.</w:t>
      </w:r>
    </w:p>
    <w:p w:rsidR="008A518B" w:rsidRPr="00210652" w:rsidRDefault="008A518B" w:rsidP="00AC39FB">
      <w:pPr>
        <w:numPr>
          <w:ilvl w:val="0"/>
          <w:numId w:val="31"/>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If bS is not equal to 0 and d is less than β, the following ordered steps apply:</w:t>
      </w:r>
    </w:p>
    <w:p w:rsidR="008A518B" w:rsidRPr="00210652" w:rsidRDefault="008A518B" w:rsidP="00AC39FB">
      <w:pPr>
        <w:numPr>
          <w:ilvl w:val="0"/>
          <w:numId w:val="35"/>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For each sample location ( xC + xB + k, yC + yB ), k = 0..7, the following ordered steps apply:</w:t>
      </w:r>
    </w:p>
    <w:p w:rsidR="008A518B" w:rsidRPr="00210652" w:rsidRDefault="008A518B" w:rsidP="00AC39FB">
      <w:pPr>
        <w:numPr>
          <w:ilvl w:val="1"/>
          <w:numId w:val="35"/>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 xml:space="preserve">The decision process for a luma sample specified in subclause </w:t>
      </w:r>
      <w:r w:rsidR="004C7663" w:rsidRPr="00210652">
        <w:rPr>
          <w:lang w:eastAsia="ko-KR"/>
        </w:rPr>
        <w:fldChar w:fldCharType="begin" w:fldLock="1"/>
      </w:r>
      <w:r w:rsidRPr="00210652">
        <w:rPr>
          <w:lang w:eastAsia="ko-KR"/>
        </w:rPr>
        <w:instrText xml:space="preserve"> REF _Ref295421791 \r \h </w:instrText>
      </w:r>
      <w:r w:rsidR="004C7663" w:rsidRPr="00210652">
        <w:rPr>
          <w:lang w:eastAsia="ko-KR"/>
        </w:rPr>
      </w:r>
      <w:r w:rsidR="004C7663" w:rsidRPr="00210652">
        <w:rPr>
          <w:lang w:eastAsia="ko-KR"/>
        </w:rPr>
        <w:fldChar w:fldCharType="separate"/>
      </w:r>
      <w:r w:rsidRPr="00210652">
        <w:rPr>
          <w:lang w:eastAsia="ko-KR"/>
        </w:rPr>
        <w:t>8.6.1.4.4</w:t>
      </w:r>
      <w:r w:rsidR="004C7663" w:rsidRPr="00210652">
        <w:rPr>
          <w:lang w:eastAsia="ko-KR"/>
        </w:rPr>
        <w:fldChar w:fldCharType="end"/>
      </w:r>
      <w:r w:rsidRPr="00210652">
        <w:rPr>
          <w:lang w:eastAsia="ko-KR"/>
        </w:rPr>
        <w:t xml:space="preserve"> is invoked with sample values p</w:t>
      </w:r>
      <w:r w:rsidRPr="00210652">
        <w:rPr>
          <w:vertAlign w:val="subscript"/>
          <w:lang w:eastAsia="ko-KR"/>
        </w:rPr>
        <w:t>i,k</w:t>
      </w:r>
      <w:r w:rsidRPr="00210652">
        <w:rPr>
          <w:lang w:eastAsia="ko-KR"/>
        </w:rPr>
        <w:t>, q</w:t>
      </w:r>
      <w:r w:rsidRPr="00210652">
        <w:rPr>
          <w:vertAlign w:val="subscript"/>
          <w:lang w:eastAsia="ko-KR"/>
        </w:rPr>
        <w:t>i,k</w:t>
      </w:r>
      <w:r w:rsidRPr="00210652">
        <w:rPr>
          <w:lang w:eastAsia="ko-KR"/>
        </w:rPr>
        <w:t xml:space="preserve"> with i = 0..3, the boundary filtering strength bS and the variables d, β and t</w:t>
      </w:r>
      <w:r w:rsidRPr="00210652">
        <w:rPr>
          <w:vertAlign w:val="subscript"/>
          <w:lang w:eastAsia="ko-KR"/>
        </w:rPr>
        <w:t>C</w:t>
      </w:r>
      <w:r w:rsidRPr="00210652">
        <w:rPr>
          <w:lang w:eastAsia="ko-KR"/>
        </w:rPr>
        <w:t xml:space="preserve"> as inputs and a decision dSam as output.</w:t>
      </w:r>
    </w:p>
    <w:p w:rsidR="008A518B" w:rsidRPr="00210652" w:rsidRDefault="008A518B" w:rsidP="00AC39FB">
      <w:pPr>
        <w:numPr>
          <w:ilvl w:val="1"/>
          <w:numId w:val="35"/>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variable dS[k] is set equal to dSam.</w:t>
      </w:r>
    </w:p>
    <w:p w:rsidR="008A518B" w:rsidRPr="00210652" w:rsidRDefault="008A518B" w:rsidP="00AC39FB">
      <w:pPr>
        <w:numPr>
          <w:ilvl w:val="0"/>
          <w:numId w:val="35"/>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variable dE is set equal to 1.</w:t>
      </w:r>
    </w:p>
    <w:p w:rsidR="008A518B" w:rsidRPr="00210652" w:rsidRDefault="008A518B" w:rsidP="00AC39FB">
      <w:pPr>
        <w:numPr>
          <w:ilvl w:val="0"/>
          <w:numId w:val="35"/>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If dp is less than ( β + ( β &gt;&gt; 1 ) ) &gt;&gt; 3, the variable dEp1 is set equal to 1.</w:t>
      </w:r>
    </w:p>
    <w:p w:rsidR="008A518B" w:rsidRPr="00210652" w:rsidRDefault="008A518B" w:rsidP="00AC39FB">
      <w:pPr>
        <w:numPr>
          <w:ilvl w:val="0"/>
          <w:numId w:val="35"/>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If dq is less than ( β + ( β &gt;&gt; 1 ) ) &gt;&gt; 3, the variable dEq1 is set equal to 1.</w:t>
      </w:r>
    </w:p>
    <w:p w:rsidR="008A518B" w:rsidRPr="00210652" w:rsidRDefault="008A518B" w:rsidP="008A518B">
      <w:pPr>
        <w:pStyle w:val="Heading5"/>
      </w:pPr>
      <w:bookmarkStart w:id="294" w:name="_Ref295419339"/>
      <w:r w:rsidRPr="00210652">
        <w:t>Filtering process for luma block edge</w:t>
      </w:r>
      <w:bookmarkEnd w:id="257"/>
      <w:bookmarkEnd w:id="294"/>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luma location ( xC, yC ) specifying the top-left luma sample of the current coding unit relative to the top left luma sample of the current picture,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luma location ( xB, yB ) specifying the top-left luma sample of the current block relative to the top left luma sample of the current coding unit,</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verticalEdgeFlag,</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bS specifying the boundary filtering strength,</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variables dE, dEp1 and dEq1 containing decisions,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one-dimensional array of size (8), dS containing decisions,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bS</w:t>
      </w:r>
      <w:r w:rsidRPr="00210652">
        <w:rPr>
          <w:vertAlign w:val="subscript"/>
          <w:lang w:eastAsia="ko-KR"/>
        </w:rPr>
        <w:t>L</w:t>
      </w:r>
      <w:r w:rsidRPr="00210652">
        <w:rPr>
          <w:lang w:eastAsia="ko-KR"/>
        </w:rPr>
        <w:t>,</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t</w:t>
      </w:r>
      <w:r w:rsidRPr="00210652">
        <w:rPr>
          <w:vertAlign w:val="subscript"/>
          <w:lang w:eastAsia="ko-KR"/>
        </w:rPr>
        <w:t>CL</w:t>
      </w:r>
      <w:r w:rsidRPr="00210652">
        <w:rPr>
          <w:lang w:eastAsia="ko-KR"/>
        </w:rPr>
        <w:t>,</w:t>
      </w:r>
    </w:p>
    <w:p w:rsidR="008A518B" w:rsidRPr="00210652" w:rsidRDefault="008A518B" w:rsidP="008A518B">
      <w:pPr>
        <w:tabs>
          <w:tab w:val="left" w:pos="284"/>
        </w:tabs>
        <w:ind w:left="284" w:hanging="284"/>
        <w:rPr>
          <w:lang w:eastAsia="ko-KR"/>
        </w:rPr>
      </w:pPr>
      <w:r w:rsidRPr="00210652">
        <w:rPr>
          <w:lang w:eastAsia="ko-KR"/>
        </w:rPr>
        <w:t>Output of this process is: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modified reconstruction of the picture.</w:t>
      </w:r>
    </w:p>
    <w:p w:rsidR="008A518B" w:rsidRPr="00210652" w:rsidRDefault="008A518B" w:rsidP="008A518B">
      <w:pPr>
        <w:rPr>
          <w:lang w:eastAsia="ko-KR"/>
        </w:rPr>
      </w:pPr>
      <w:r w:rsidRPr="00210652">
        <w:rPr>
          <w:lang w:eastAsia="ko-KR"/>
        </w:rPr>
        <w:t>Let s’ represent the luma sample array recPicture</w:t>
      </w:r>
      <w:r w:rsidRPr="00210652">
        <w:rPr>
          <w:vertAlign w:val="subscript"/>
          <w:lang w:eastAsia="ko-KR"/>
        </w:rPr>
        <w:t>L</w:t>
      </w:r>
      <w:r w:rsidRPr="00210652">
        <w:rPr>
          <w:lang w:eastAsia="ko-KR"/>
        </w:rPr>
        <w:t xml:space="preserve"> of the current picture.</w:t>
      </w:r>
    </w:p>
    <w:p w:rsidR="008A518B" w:rsidRPr="00210652" w:rsidRDefault="008A518B" w:rsidP="008A518B">
      <w:pPr>
        <w:rPr>
          <w:lang w:eastAsia="ko-KR"/>
        </w:rPr>
      </w:pPr>
      <w:r w:rsidRPr="00210652">
        <w:rPr>
          <w:lang w:eastAsia="ko-KR"/>
        </w:rPr>
        <w:t>Depending on pcm_flag, a variable β is specified as follows:</w:t>
      </w:r>
    </w:p>
    <w:p w:rsidR="008A518B" w:rsidRPr="00210652" w:rsidRDefault="008A518B" w:rsidP="008A518B">
      <w:pPr>
        <w:tabs>
          <w:tab w:val="left" w:pos="284"/>
        </w:tabs>
        <w:ind w:left="284" w:hanging="284"/>
        <w:rPr>
          <w:lang w:eastAsia="ko-KR"/>
        </w:rPr>
      </w:pPr>
      <w:r w:rsidRPr="00210652">
        <w:rPr>
          <w:lang w:eastAsia="ko-KR"/>
        </w:rPr>
        <w:t>–</w:t>
      </w:r>
      <w:r w:rsidRPr="00210652">
        <w:rPr>
          <w:lang w:eastAsia="ko-KR"/>
        </w:rPr>
        <w:tab/>
        <w:t xml:space="preserve">If pcm_flag is equal to 1, the variables β is specified as </w:t>
      </w:r>
      <w:r w:rsidR="004C7663" w:rsidRPr="00210652">
        <w:rPr>
          <w:lang w:eastAsia="ko-KR"/>
        </w:rPr>
        <w:fldChar w:fldCharType="begin" w:fldLock="1"/>
      </w:r>
      <w:r w:rsidRPr="00210652">
        <w:rPr>
          <w:lang w:eastAsia="ko-KR"/>
        </w:rPr>
        <w:instrText xml:space="preserve"> REF _Ref280387839 \h </w:instrText>
      </w:r>
      <w:r w:rsidR="004C7663" w:rsidRPr="00210652">
        <w:rPr>
          <w:lang w:eastAsia="ko-KR"/>
        </w:rPr>
      </w:r>
      <w:r w:rsidR="004C7663" w:rsidRPr="00210652">
        <w:rPr>
          <w:lang w:eastAsia="ko-KR"/>
        </w:rPr>
        <w:fldChar w:fldCharType="separate"/>
      </w:r>
      <w:r w:rsidRPr="00210652">
        <w:t>Table </w:t>
      </w:r>
      <w:r w:rsidRPr="00210652">
        <w:rPr>
          <w:noProof/>
        </w:rPr>
        <w:t>8</w:t>
      </w:r>
      <w:r w:rsidRPr="00210652">
        <w:noBreakHyphen/>
      </w:r>
      <w:r w:rsidRPr="00210652">
        <w:rPr>
          <w:noProof/>
        </w:rPr>
        <w:t>11</w:t>
      </w:r>
      <w:r w:rsidR="004C7663" w:rsidRPr="00210652">
        <w:rPr>
          <w:lang w:eastAsia="ko-KR"/>
        </w:rPr>
        <w:fldChar w:fldCharType="end"/>
      </w:r>
      <w:r w:rsidRPr="00210652">
        <w:rPr>
          <w:lang w:eastAsia="ko-KR"/>
        </w:rPr>
        <w:t xml:space="preserve"> with luma quantization parameter 0 as input.</w:t>
      </w:r>
    </w:p>
    <w:p w:rsidR="008A518B" w:rsidRPr="00210652" w:rsidRDefault="008A518B" w:rsidP="008A518B">
      <w:pPr>
        <w:tabs>
          <w:tab w:val="left" w:pos="284"/>
        </w:tabs>
        <w:ind w:left="284" w:hanging="284"/>
        <w:rPr>
          <w:lang w:eastAsia="ko-KR"/>
        </w:rPr>
      </w:pPr>
      <w:r w:rsidRPr="00210652">
        <w:rPr>
          <w:lang w:eastAsia="ko-KR"/>
        </w:rPr>
        <w:t>–</w:t>
      </w:r>
      <w:r w:rsidRPr="00210652">
        <w:rPr>
          <w:lang w:eastAsia="ko-KR"/>
        </w:rPr>
        <w:tab/>
        <w:t xml:space="preserve">Otherwise, the variables β is specified as </w:t>
      </w:r>
      <w:r w:rsidR="004C7663" w:rsidRPr="00210652">
        <w:rPr>
          <w:lang w:eastAsia="ko-KR"/>
        </w:rPr>
        <w:fldChar w:fldCharType="begin" w:fldLock="1"/>
      </w:r>
      <w:r w:rsidRPr="00210652">
        <w:rPr>
          <w:lang w:eastAsia="ko-KR"/>
        </w:rPr>
        <w:instrText xml:space="preserve"> REF _Ref280387839 \h </w:instrText>
      </w:r>
      <w:r w:rsidR="004C7663" w:rsidRPr="00210652">
        <w:rPr>
          <w:lang w:eastAsia="ko-KR"/>
        </w:rPr>
      </w:r>
      <w:r w:rsidR="004C7663" w:rsidRPr="00210652">
        <w:rPr>
          <w:lang w:eastAsia="ko-KR"/>
        </w:rPr>
        <w:fldChar w:fldCharType="separate"/>
      </w:r>
      <w:r w:rsidRPr="00210652">
        <w:t>Table </w:t>
      </w:r>
      <w:r w:rsidRPr="00210652">
        <w:rPr>
          <w:noProof/>
        </w:rPr>
        <w:t>8</w:t>
      </w:r>
      <w:r w:rsidRPr="00210652">
        <w:noBreakHyphen/>
      </w:r>
      <w:r w:rsidRPr="00210652">
        <w:rPr>
          <w:noProof/>
        </w:rPr>
        <w:t>11</w:t>
      </w:r>
      <w:r w:rsidR="004C7663" w:rsidRPr="00210652">
        <w:rPr>
          <w:lang w:eastAsia="ko-KR"/>
        </w:rPr>
        <w:fldChar w:fldCharType="end"/>
      </w:r>
      <w:r w:rsidRPr="00210652">
        <w:rPr>
          <w:lang w:eastAsia="ko-KR"/>
        </w:rPr>
        <w:t xml:space="preserve"> with luma quantization parameter qP</w:t>
      </w:r>
      <w:r w:rsidRPr="00210652">
        <w:rPr>
          <w:vertAlign w:val="subscript"/>
          <w:lang w:eastAsia="ko-KR"/>
        </w:rPr>
        <w:t>L</w:t>
      </w:r>
      <w:r w:rsidRPr="00210652">
        <w:rPr>
          <w:lang w:eastAsia="ko-KR"/>
        </w:rPr>
        <w:t xml:space="preserve"> as input.</w:t>
      </w:r>
    </w:p>
    <w:p w:rsidR="008A518B" w:rsidRPr="00210652" w:rsidRDefault="008A518B" w:rsidP="008A518B">
      <w:pPr>
        <w:rPr>
          <w:lang w:eastAsia="ko-KR"/>
        </w:rPr>
      </w:pPr>
      <w:r w:rsidRPr="00210652">
        <w:rPr>
          <w:lang w:eastAsia="ko-KR"/>
        </w:rPr>
        <w:t>A variable t</w:t>
      </w:r>
      <w:r w:rsidRPr="00210652">
        <w:rPr>
          <w:vertAlign w:val="subscript"/>
          <w:lang w:eastAsia="ko-KR"/>
        </w:rPr>
        <w:t>C</w:t>
      </w:r>
      <w:r w:rsidRPr="00210652">
        <w:rPr>
          <w:lang w:eastAsia="ko-KR"/>
        </w:rPr>
        <w:t xml:space="preserve"> is specified as follows:</w:t>
      </w:r>
    </w:p>
    <w:p w:rsidR="008A518B" w:rsidRPr="00210652" w:rsidRDefault="008A518B" w:rsidP="008A518B">
      <w:pPr>
        <w:tabs>
          <w:tab w:val="left" w:pos="284"/>
        </w:tabs>
        <w:ind w:left="284" w:hanging="284"/>
        <w:rPr>
          <w:lang w:eastAsia="ko-KR"/>
        </w:rPr>
      </w:pPr>
      <w:r w:rsidRPr="00210652">
        <w:lastRenderedPageBreak/>
        <w:t>–</w:t>
      </w:r>
      <w:r w:rsidRPr="00210652">
        <w:tab/>
      </w:r>
      <w:r w:rsidRPr="00210652">
        <w:rPr>
          <w:lang w:eastAsia="ko-KR"/>
        </w:rPr>
        <w:t>I</w:t>
      </w:r>
      <w:r w:rsidRPr="00210652">
        <w:t xml:space="preserve">f </w:t>
      </w:r>
      <w:r w:rsidRPr="00210652">
        <w:rPr>
          <w:lang w:eastAsia="ko-KR"/>
        </w:rPr>
        <w:t>bS is greater than 2, the variable t</w:t>
      </w:r>
      <w:r w:rsidRPr="00210652">
        <w:rPr>
          <w:vertAlign w:val="subscript"/>
          <w:lang w:eastAsia="ko-KR"/>
        </w:rPr>
        <w:t>C</w:t>
      </w:r>
      <w:r w:rsidRPr="00210652">
        <w:rPr>
          <w:lang w:eastAsia="ko-KR"/>
        </w:rPr>
        <w:t xml:space="preserve"> is specified as </w:t>
      </w:r>
      <w:r w:rsidR="004C7663" w:rsidRPr="00210652">
        <w:rPr>
          <w:lang w:eastAsia="ko-KR"/>
        </w:rPr>
        <w:fldChar w:fldCharType="begin" w:fldLock="1"/>
      </w:r>
      <w:r w:rsidRPr="00210652">
        <w:rPr>
          <w:lang w:eastAsia="ko-KR"/>
        </w:rPr>
        <w:instrText xml:space="preserve"> REF _Ref280387839 \h </w:instrText>
      </w:r>
      <w:r w:rsidR="004C7663" w:rsidRPr="00210652">
        <w:rPr>
          <w:lang w:eastAsia="ko-KR"/>
        </w:rPr>
      </w:r>
      <w:r w:rsidR="004C7663" w:rsidRPr="00210652">
        <w:rPr>
          <w:lang w:eastAsia="ko-KR"/>
        </w:rPr>
        <w:fldChar w:fldCharType="separate"/>
      </w:r>
      <w:r w:rsidRPr="00210652">
        <w:t>Table </w:t>
      </w:r>
      <w:r w:rsidRPr="00210652">
        <w:rPr>
          <w:noProof/>
        </w:rPr>
        <w:t>8</w:t>
      </w:r>
      <w:r w:rsidRPr="00210652">
        <w:noBreakHyphen/>
      </w:r>
      <w:r w:rsidRPr="00210652">
        <w:rPr>
          <w:noProof/>
        </w:rPr>
        <w:t>11</w:t>
      </w:r>
      <w:r w:rsidR="004C7663" w:rsidRPr="00210652">
        <w:rPr>
          <w:lang w:eastAsia="ko-KR"/>
        </w:rPr>
        <w:fldChar w:fldCharType="end"/>
      </w:r>
      <w:r w:rsidRPr="00210652">
        <w:rPr>
          <w:lang w:eastAsia="ko-KR"/>
        </w:rPr>
        <w:t xml:space="preserve"> with luma quantization parameter Clip3(0, 55, qP</w:t>
      </w:r>
      <w:r w:rsidRPr="00210652">
        <w:rPr>
          <w:vertAlign w:val="subscript"/>
          <w:lang w:eastAsia="ko-KR"/>
        </w:rPr>
        <w:t>L</w:t>
      </w:r>
      <w:r w:rsidRPr="00210652">
        <w:rPr>
          <w:lang w:eastAsia="ko-KR"/>
        </w:rPr>
        <w:t> + 2 ) as input,</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(bS is equal or less than 2), the variable t</w:t>
      </w:r>
      <w:r w:rsidRPr="00210652">
        <w:rPr>
          <w:vertAlign w:val="subscript"/>
          <w:lang w:eastAsia="ko-KR"/>
        </w:rPr>
        <w:t>C</w:t>
      </w:r>
      <w:r w:rsidRPr="00210652">
        <w:rPr>
          <w:lang w:eastAsia="ko-KR"/>
        </w:rPr>
        <w:t xml:space="preserve"> is specified as </w:t>
      </w:r>
      <w:r w:rsidR="004C7663" w:rsidRPr="00210652">
        <w:rPr>
          <w:lang w:eastAsia="ko-KR"/>
        </w:rPr>
        <w:fldChar w:fldCharType="begin" w:fldLock="1"/>
      </w:r>
      <w:r w:rsidRPr="00210652">
        <w:rPr>
          <w:lang w:eastAsia="ko-KR"/>
        </w:rPr>
        <w:instrText xml:space="preserve"> REF _Ref280387839 \h </w:instrText>
      </w:r>
      <w:r w:rsidR="004C7663" w:rsidRPr="00210652">
        <w:rPr>
          <w:lang w:eastAsia="ko-KR"/>
        </w:rPr>
      </w:r>
      <w:r w:rsidR="004C7663" w:rsidRPr="00210652">
        <w:rPr>
          <w:lang w:eastAsia="ko-KR"/>
        </w:rPr>
        <w:fldChar w:fldCharType="separate"/>
      </w:r>
      <w:r w:rsidRPr="00210652">
        <w:t>Table </w:t>
      </w:r>
      <w:r w:rsidRPr="00210652">
        <w:rPr>
          <w:noProof/>
        </w:rPr>
        <w:t>8</w:t>
      </w:r>
      <w:r w:rsidRPr="00210652">
        <w:noBreakHyphen/>
      </w:r>
      <w:r w:rsidRPr="00210652">
        <w:rPr>
          <w:noProof/>
        </w:rPr>
        <w:t>11</w:t>
      </w:r>
      <w:r w:rsidR="004C7663" w:rsidRPr="00210652">
        <w:rPr>
          <w:lang w:eastAsia="ko-KR"/>
        </w:rPr>
        <w:fldChar w:fldCharType="end"/>
      </w:r>
      <w:r w:rsidRPr="00210652">
        <w:rPr>
          <w:lang w:eastAsia="ko-KR"/>
        </w:rPr>
        <w:t xml:space="preserve"> with luma quantization parameter qP</w:t>
      </w:r>
      <w:r w:rsidRPr="00210652">
        <w:rPr>
          <w:vertAlign w:val="subscript"/>
          <w:lang w:eastAsia="ko-KR"/>
        </w:rPr>
        <w:t>L</w:t>
      </w:r>
      <w:r w:rsidRPr="00210652">
        <w:rPr>
          <w:lang w:eastAsia="ko-KR"/>
        </w:rPr>
        <w:t xml:space="preserve"> as input.</w:t>
      </w:r>
    </w:p>
    <w:p w:rsidR="008A518B" w:rsidRPr="00210652" w:rsidRDefault="008A518B" w:rsidP="008A518B">
      <w:pPr>
        <w:tabs>
          <w:tab w:val="left" w:pos="284"/>
        </w:tabs>
        <w:ind w:left="284" w:hanging="284"/>
        <w:rPr>
          <w:lang w:eastAsia="ko-KR"/>
        </w:rPr>
      </w:pPr>
      <w:r w:rsidRPr="00210652">
        <w:rPr>
          <w:lang w:eastAsia="ko-KR"/>
        </w:rPr>
        <w:t>Depending on verticalEdgeFlag, the following applies:</w:t>
      </w:r>
    </w:p>
    <w:p w:rsidR="008A518B" w:rsidRPr="00210652" w:rsidRDefault="008A518B" w:rsidP="008A518B">
      <w:pPr>
        <w:tabs>
          <w:tab w:val="left" w:pos="284"/>
        </w:tabs>
        <w:ind w:left="284" w:hanging="284"/>
        <w:rPr>
          <w:lang w:eastAsia="ko-KR"/>
        </w:rPr>
      </w:pPr>
      <w:r w:rsidRPr="00210652">
        <w:t>–</w:t>
      </w:r>
      <w:r w:rsidRPr="00210652">
        <w:tab/>
        <w:t xml:space="preserve">If </w:t>
      </w:r>
      <w:r w:rsidRPr="00210652">
        <w:rPr>
          <w:lang w:eastAsia="ko-KR"/>
        </w:rPr>
        <w:t>verticalEdgeFlag is equal to 1, the following ordered steps apply:</w:t>
      </w:r>
    </w:p>
    <w:p w:rsidR="008A518B" w:rsidRPr="00210652" w:rsidRDefault="008A518B" w:rsidP="00AC39FB">
      <w:pPr>
        <w:numPr>
          <w:ilvl w:val="0"/>
          <w:numId w:val="40"/>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sample values p</w:t>
      </w:r>
      <w:r w:rsidRPr="00210652">
        <w:rPr>
          <w:vertAlign w:val="subscript"/>
          <w:lang w:eastAsia="ko-KR"/>
        </w:rPr>
        <w:t>i,k</w:t>
      </w:r>
      <w:r w:rsidRPr="00210652">
        <w:rPr>
          <w:lang w:eastAsia="ko-KR"/>
        </w:rPr>
        <w:t xml:space="preserve"> and q</w:t>
      </w:r>
      <w:r w:rsidRPr="00210652">
        <w:rPr>
          <w:vertAlign w:val="subscript"/>
          <w:lang w:eastAsia="ko-KR"/>
        </w:rPr>
        <w:t>i,k</w:t>
      </w:r>
      <w:r w:rsidRPr="00210652">
        <w:rPr>
          <w:lang w:eastAsia="ko-KR"/>
        </w:rPr>
        <w:t xml:space="preserve"> with i = 0..3 and k = 0..7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q</w:t>
      </w:r>
      <w:r w:rsidRPr="00210652">
        <w:rPr>
          <w:sz w:val="20"/>
          <w:vertAlign w:val="subscript"/>
          <w:lang w:eastAsia="ko-KR"/>
        </w:rPr>
        <w:t>i,k</w:t>
      </w:r>
      <w:r w:rsidRPr="00210652">
        <w:rPr>
          <w:sz w:val="20"/>
          <w:lang w:eastAsia="ko-KR"/>
        </w:rPr>
        <w:t xml:space="preserve"> = s’[ xC + xB +i, yC + yB + k ]</w:t>
      </w:r>
      <w:r w:rsidRPr="00210652">
        <w:rPr>
          <w:sz w:val="20"/>
          <w:lang w:eastAsia="ko-KR"/>
        </w:rPr>
        <w:tab/>
      </w:r>
      <w:r w:rsidRPr="00210652">
        <w:rPr>
          <w:sz w:val="20"/>
          <w:lang w:eastAsia="ko-KR"/>
        </w:rPr>
        <w:tab/>
      </w:r>
      <w:r w:rsidRPr="00210652">
        <w:rPr>
          <w:sz w:val="20"/>
        </w:rPr>
        <w:t>(</w:t>
      </w:r>
      <w:r w:rsidR="004C7663" w:rsidRPr="00210652">
        <w:rPr>
          <w:sz w:val="20"/>
        </w:rPr>
        <w:fldChar w:fldCharType="begin" w:fldLock="1"/>
      </w:r>
      <w:r w:rsidRPr="00210652">
        <w:rPr>
          <w:sz w:val="20"/>
        </w:rPr>
        <w:instrText xml:space="preserve"> STYLEREF 1 \s </w:instrText>
      </w:r>
      <w:r w:rsidR="004C7663" w:rsidRPr="00210652">
        <w:rPr>
          <w:sz w:val="20"/>
        </w:rPr>
        <w:fldChar w:fldCharType="separate"/>
      </w:r>
      <w:r w:rsidRPr="00210652">
        <w:rPr>
          <w:noProof/>
          <w:sz w:val="20"/>
        </w:rPr>
        <w:t>8</w:t>
      </w:r>
      <w:r w:rsidR="004C7663" w:rsidRPr="00210652">
        <w:rPr>
          <w:sz w:val="20"/>
        </w:rPr>
        <w:fldChar w:fldCharType="end"/>
      </w:r>
      <w:r w:rsidRPr="00210652">
        <w:rPr>
          <w:sz w:val="20"/>
        </w:rPr>
        <w:noBreakHyphen/>
      </w:r>
      <w:ins w:id="295" w:author="Qian Huang" w:date="2011-11-08T09:51:00Z">
        <w:r w:rsidR="00E043F8">
          <w:rPr>
            <w:rFonts w:eastAsiaTheme="minorEastAsia" w:hint="eastAsia"/>
            <w:sz w:val="20"/>
            <w:lang w:eastAsia="zh-CN"/>
          </w:rPr>
          <w:t>447</w:t>
        </w:r>
      </w:ins>
      <w:del w:id="296" w:author="Qian Huang" w:date="2011-11-08T09:51:00Z">
        <w:r w:rsidR="004C7663" w:rsidRPr="00210652" w:rsidDel="00E043F8">
          <w:rPr>
            <w:sz w:val="20"/>
          </w:rPr>
          <w:fldChar w:fldCharType="begin" w:fldLock="1"/>
        </w:r>
        <w:r w:rsidRPr="00210652" w:rsidDel="00E043F8">
          <w:rPr>
            <w:sz w:val="20"/>
          </w:rPr>
          <w:delInstrText xml:space="preserve"> SEQ Equation \* ARABIC \s 1 </w:delInstrText>
        </w:r>
        <w:r w:rsidR="004C7663" w:rsidRPr="00210652" w:rsidDel="00E043F8">
          <w:rPr>
            <w:sz w:val="20"/>
          </w:rPr>
          <w:fldChar w:fldCharType="separate"/>
        </w:r>
        <w:r w:rsidRPr="00210652" w:rsidDel="00E043F8">
          <w:rPr>
            <w:noProof/>
            <w:sz w:val="20"/>
          </w:rPr>
          <w:delText>432</w:delText>
        </w:r>
        <w:r w:rsidR="004C7663" w:rsidRPr="00210652" w:rsidDel="00E043F8">
          <w:rPr>
            <w:sz w:val="20"/>
          </w:rPr>
          <w:fldChar w:fldCharType="end"/>
        </w:r>
      </w:del>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rPr>
      </w:pPr>
      <w:r w:rsidRPr="00210652">
        <w:rPr>
          <w:sz w:val="20"/>
          <w:lang w:eastAsia="ko-KR"/>
        </w:rPr>
        <w:tab/>
        <w:t>p</w:t>
      </w:r>
      <w:r w:rsidRPr="00210652">
        <w:rPr>
          <w:sz w:val="20"/>
          <w:vertAlign w:val="subscript"/>
          <w:lang w:eastAsia="ko-KR"/>
        </w:rPr>
        <w:t>i,k</w:t>
      </w:r>
      <w:r w:rsidRPr="00210652">
        <w:rPr>
          <w:sz w:val="20"/>
          <w:lang w:eastAsia="ko-KR"/>
        </w:rPr>
        <w:t xml:space="preserve"> = s’[ xC + xB – i – 1, yC + yB + k ]</w:t>
      </w:r>
      <w:r w:rsidRPr="00210652">
        <w:rPr>
          <w:sz w:val="20"/>
          <w:lang w:eastAsia="ko-KR"/>
        </w:rPr>
        <w:tab/>
      </w:r>
      <w:r w:rsidRPr="00210652">
        <w:rPr>
          <w:sz w:val="20"/>
          <w:lang w:eastAsia="ko-KR"/>
        </w:rPr>
        <w:tab/>
      </w:r>
      <w:r w:rsidRPr="00210652">
        <w:rPr>
          <w:sz w:val="20"/>
        </w:rPr>
        <w:t>(</w:t>
      </w:r>
      <w:r w:rsidR="004C7663" w:rsidRPr="00210652">
        <w:rPr>
          <w:sz w:val="20"/>
        </w:rPr>
        <w:fldChar w:fldCharType="begin" w:fldLock="1"/>
      </w:r>
      <w:r w:rsidRPr="00210652">
        <w:rPr>
          <w:sz w:val="20"/>
        </w:rPr>
        <w:instrText xml:space="preserve"> STYLEREF 1 \s </w:instrText>
      </w:r>
      <w:r w:rsidR="004C7663" w:rsidRPr="00210652">
        <w:rPr>
          <w:sz w:val="20"/>
        </w:rPr>
        <w:fldChar w:fldCharType="separate"/>
      </w:r>
      <w:r w:rsidRPr="00210652">
        <w:rPr>
          <w:noProof/>
          <w:sz w:val="20"/>
        </w:rPr>
        <w:t>8</w:t>
      </w:r>
      <w:r w:rsidR="004C7663" w:rsidRPr="00210652">
        <w:rPr>
          <w:sz w:val="20"/>
        </w:rPr>
        <w:fldChar w:fldCharType="end"/>
      </w:r>
      <w:r w:rsidRPr="00210652">
        <w:rPr>
          <w:sz w:val="20"/>
        </w:rPr>
        <w:noBreakHyphen/>
      </w:r>
      <w:ins w:id="297" w:author="Qian Huang" w:date="2011-11-08T09:51:00Z">
        <w:r w:rsidR="00E043F8">
          <w:rPr>
            <w:rFonts w:eastAsiaTheme="minorEastAsia" w:hint="eastAsia"/>
            <w:sz w:val="20"/>
            <w:lang w:eastAsia="zh-CN"/>
          </w:rPr>
          <w:t>448</w:t>
        </w:r>
      </w:ins>
      <w:del w:id="298" w:author="Qian Huang" w:date="2011-11-08T09:51:00Z">
        <w:r w:rsidR="004C7663" w:rsidRPr="00210652" w:rsidDel="00E043F8">
          <w:rPr>
            <w:sz w:val="20"/>
          </w:rPr>
          <w:fldChar w:fldCharType="begin" w:fldLock="1"/>
        </w:r>
        <w:r w:rsidRPr="00210652" w:rsidDel="00E043F8">
          <w:rPr>
            <w:sz w:val="20"/>
          </w:rPr>
          <w:delInstrText xml:space="preserve"> SEQ Equation \* ARABIC \s 1 </w:delInstrText>
        </w:r>
        <w:r w:rsidR="004C7663" w:rsidRPr="00210652" w:rsidDel="00E043F8">
          <w:rPr>
            <w:sz w:val="20"/>
          </w:rPr>
          <w:fldChar w:fldCharType="separate"/>
        </w:r>
        <w:r w:rsidRPr="00210652" w:rsidDel="00E043F8">
          <w:rPr>
            <w:noProof/>
            <w:sz w:val="20"/>
          </w:rPr>
          <w:delText>433</w:delText>
        </w:r>
        <w:r w:rsidR="004C7663" w:rsidRPr="00210652" w:rsidDel="00E043F8">
          <w:rPr>
            <w:sz w:val="20"/>
          </w:rPr>
          <w:fldChar w:fldCharType="end"/>
        </w:r>
      </w:del>
      <w:r w:rsidRPr="00210652">
        <w:rPr>
          <w:sz w:val="20"/>
        </w:rPr>
        <w:t>)</w:t>
      </w:r>
    </w:p>
    <w:p w:rsidR="008A518B" w:rsidRPr="00210652" w:rsidRDefault="008A518B" w:rsidP="00AC39FB">
      <w:pPr>
        <w:numPr>
          <w:ilvl w:val="0"/>
          <w:numId w:val="40"/>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If dE is not equal to 0, for each sample location ( xC + xB, yC + yB + k ), k = 0..7, the following ordered steps apply:</w:t>
      </w:r>
    </w:p>
    <w:p w:rsidR="008A518B" w:rsidRPr="00210652" w:rsidRDefault="008A518B" w:rsidP="00AC39FB">
      <w:pPr>
        <w:numPr>
          <w:ilvl w:val="0"/>
          <w:numId w:val="41"/>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 xml:space="preserve">The filtering process for a luma sample specified in subclause </w:t>
      </w:r>
      <w:r w:rsidR="004C7663" w:rsidRPr="00210652">
        <w:rPr>
          <w:lang w:eastAsia="ko-KR"/>
        </w:rPr>
        <w:fldChar w:fldCharType="begin" w:fldLock="1"/>
      </w:r>
      <w:r w:rsidRPr="00210652">
        <w:rPr>
          <w:lang w:eastAsia="ko-KR"/>
        </w:rPr>
        <w:instrText xml:space="preserve"> REF _Ref286594180 \r \h </w:instrText>
      </w:r>
      <w:r w:rsidR="004C7663" w:rsidRPr="00210652">
        <w:rPr>
          <w:lang w:eastAsia="ko-KR"/>
        </w:rPr>
      </w:r>
      <w:r w:rsidR="004C7663" w:rsidRPr="00210652">
        <w:rPr>
          <w:lang w:eastAsia="ko-KR"/>
        </w:rPr>
        <w:fldChar w:fldCharType="separate"/>
      </w:r>
      <w:r w:rsidRPr="00210652">
        <w:rPr>
          <w:lang w:eastAsia="ko-KR"/>
        </w:rPr>
        <w:t>8.6.1.4.5</w:t>
      </w:r>
      <w:r w:rsidR="004C7663" w:rsidRPr="00210652">
        <w:rPr>
          <w:lang w:eastAsia="ko-KR"/>
        </w:rPr>
        <w:fldChar w:fldCharType="end"/>
      </w:r>
      <w:r w:rsidRPr="00210652">
        <w:rPr>
          <w:lang w:eastAsia="ko-KR"/>
        </w:rPr>
        <w:t xml:space="preserve"> is invoked with sample values p</w:t>
      </w:r>
      <w:r w:rsidRPr="00210652">
        <w:rPr>
          <w:vertAlign w:val="subscript"/>
          <w:lang w:eastAsia="ko-KR"/>
        </w:rPr>
        <w:t>i</w:t>
      </w:r>
      <w:r w:rsidRPr="00210652">
        <w:rPr>
          <w:vertAlign w:val="subscript"/>
        </w:rPr>
        <w:t>,</w:t>
      </w:r>
      <w:r w:rsidRPr="00210652">
        <w:rPr>
          <w:vertAlign w:val="subscript"/>
          <w:lang w:eastAsia="ko-KR"/>
        </w:rPr>
        <w:t>k</w:t>
      </w:r>
      <w:r w:rsidRPr="00210652">
        <w:rPr>
          <w:lang w:eastAsia="ko-KR"/>
        </w:rPr>
        <w:t>, q</w:t>
      </w:r>
      <w:r w:rsidRPr="00210652">
        <w:rPr>
          <w:vertAlign w:val="subscript"/>
          <w:lang w:eastAsia="ko-KR"/>
        </w:rPr>
        <w:t>i</w:t>
      </w:r>
      <w:r w:rsidRPr="00210652">
        <w:rPr>
          <w:vertAlign w:val="subscript"/>
        </w:rPr>
        <w:t>,</w:t>
      </w:r>
      <w:r w:rsidRPr="00210652">
        <w:rPr>
          <w:vertAlign w:val="subscript"/>
          <w:lang w:eastAsia="ko-KR"/>
        </w:rPr>
        <w:t>k</w:t>
      </w:r>
      <w:r w:rsidRPr="00210652">
        <w:rPr>
          <w:lang w:eastAsia="ko-KR"/>
        </w:rPr>
        <w:t xml:space="preserve"> with i = 0..3, the decision dS[k], variables dEp1 and dEq1, the boundary filtering strength bS and the variable t</w:t>
      </w:r>
      <w:r w:rsidRPr="00210652">
        <w:rPr>
          <w:vertAlign w:val="subscript"/>
          <w:lang w:eastAsia="ko-KR"/>
        </w:rPr>
        <w:t>C</w:t>
      </w:r>
      <w:r w:rsidRPr="00210652">
        <w:rPr>
          <w:lang w:eastAsia="ko-KR"/>
        </w:rPr>
        <w:t xml:space="preserve"> as inputs and the number of filtered samples nDp and nDq from each side of the block boundary, and the filtered sample values p</w:t>
      </w:r>
      <w:r w:rsidRPr="00210652">
        <w:rPr>
          <w:vertAlign w:val="subscript"/>
          <w:lang w:eastAsia="ko-KR"/>
        </w:rPr>
        <w:t>i</w:t>
      </w:r>
      <w:r w:rsidRPr="00210652">
        <w:rPr>
          <w:lang w:eastAsia="ko-KR"/>
        </w:rPr>
        <w:t>’ and q</w:t>
      </w:r>
      <w:r w:rsidRPr="00210652">
        <w:rPr>
          <w:vertAlign w:val="subscript"/>
          <w:lang w:eastAsia="ko-KR"/>
        </w:rPr>
        <w:t>j</w:t>
      </w:r>
      <w:r w:rsidRPr="00210652">
        <w:rPr>
          <w:lang w:eastAsia="ko-KR"/>
        </w:rPr>
        <w:t>’ as outputs.</w:t>
      </w:r>
    </w:p>
    <w:p w:rsidR="008A518B" w:rsidRPr="00210652" w:rsidRDefault="008A518B" w:rsidP="00AC39FB">
      <w:pPr>
        <w:numPr>
          <w:ilvl w:val="0"/>
          <w:numId w:val="41"/>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filtered sample values p</w:t>
      </w:r>
      <w:r w:rsidRPr="00210652">
        <w:rPr>
          <w:vertAlign w:val="subscript"/>
          <w:lang w:eastAsia="ko-KR"/>
        </w:rPr>
        <w:t>i</w:t>
      </w:r>
      <w:r w:rsidRPr="00210652">
        <w:rPr>
          <w:lang w:eastAsia="ko-KR"/>
        </w:rPr>
        <w:t>’ and q</w:t>
      </w:r>
      <w:r w:rsidRPr="00210652">
        <w:rPr>
          <w:vertAlign w:val="subscript"/>
          <w:lang w:eastAsia="ko-KR"/>
        </w:rPr>
        <w:t>j</w:t>
      </w:r>
      <w:r w:rsidRPr="00210652">
        <w:rPr>
          <w:lang w:eastAsia="ko-KR"/>
        </w:rPr>
        <w:t>’ with i = 0..nDp</w:t>
      </w:r>
      <w:r w:rsidRPr="00210652">
        <w:t> </w:t>
      </w:r>
      <w:r w:rsidRPr="00210652">
        <w:rPr>
          <w:lang w:eastAsia="ko-KR"/>
        </w:rPr>
        <w:t>– 1, j = 0..nDq – 1 replace the corresponding samples inside the sample array s’ as follows:</w:t>
      </w:r>
    </w:p>
    <w:p w:rsidR="008A518B" w:rsidRPr="00210652" w:rsidRDefault="008A518B" w:rsidP="008A518B">
      <w:pPr>
        <w:pStyle w:val="Equation"/>
        <w:tabs>
          <w:tab w:val="clear" w:pos="794"/>
          <w:tab w:val="clear" w:pos="1588"/>
          <w:tab w:val="left" w:pos="851"/>
          <w:tab w:val="left" w:pos="1134"/>
          <w:tab w:val="left" w:pos="1418"/>
          <w:tab w:val="left" w:pos="1701"/>
        </w:tabs>
        <w:ind w:left="567"/>
        <w:rPr>
          <w:sz w:val="20"/>
          <w:lang w:eastAsia="ko-KR"/>
        </w:rPr>
      </w:pPr>
      <w:r w:rsidRPr="00210652">
        <w:rPr>
          <w:sz w:val="20"/>
          <w:lang w:eastAsia="ko-KR"/>
        </w:rPr>
        <w:tab/>
      </w:r>
      <w:r w:rsidRPr="00210652">
        <w:rPr>
          <w:sz w:val="20"/>
          <w:lang w:eastAsia="ko-KR"/>
        </w:rPr>
        <w:tab/>
      </w:r>
      <w:r w:rsidRPr="00210652">
        <w:rPr>
          <w:sz w:val="20"/>
          <w:lang w:eastAsia="ko-KR"/>
        </w:rPr>
        <w:tab/>
        <w:t>s’[ xC + xB +j, yC + yB + k ] = q</w:t>
      </w:r>
      <w:r w:rsidRPr="00210652">
        <w:rPr>
          <w:sz w:val="20"/>
          <w:vertAlign w:val="subscript"/>
          <w:lang w:eastAsia="ko-KR"/>
        </w:rPr>
        <w:t>j</w:t>
      </w:r>
      <w:r w:rsidRPr="00210652">
        <w:rPr>
          <w:sz w:val="20"/>
          <w:lang w:eastAsia="ko-KR"/>
        </w:rPr>
        <w:t>’</w:t>
      </w:r>
      <w:r w:rsidRPr="00210652">
        <w:rPr>
          <w:sz w:val="20"/>
          <w:lang w:eastAsia="ko-KR"/>
        </w:rPr>
        <w:tab/>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ins w:id="299" w:author="Qian Huang" w:date="2011-11-08T09:51:00Z">
        <w:r w:rsidR="00E043F8">
          <w:rPr>
            <w:rFonts w:eastAsiaTheme="minorEastAsia" w:hint="eastAsia"/>
            <w:sz w:val="20"/>
            <w:lang w:eastAsia="zh-CN"/>
          </w:rPr>
          <w:t>449</w:t>
        </w:r>
      </w:ins>
      <w:del w:id="300" w:author="Qian Huang" w:date="2011-11-08T09:51:00Z">
        <w:r w:rsidR="004C7663" w:rsidRPr="00210652" w:rsidDel="00E043F8">
          <w:rPr>
            <w:sz w:val="20"/>
            <w:lang w:eastAsia="ko-KR"/>
          </w:rPr>
          <w:fldChar w:fldCharType="begin" w:fldLock="1"/>
        </w:r>
        <w:r w:rsidRPr="00210652" w:rsidDel="00E043F8">
          <w:rPr>
            <w:sz w:val="20"/>
            <w:lang w:eastAsia="ko-KR"/>
          </w:rPr>
          <w:delInstrText xml:space="preserve"> SEQ Equation \* ARABIC \s 1 </w:delInstrText>
        </w:r>
        <w:r w:rsidR="004C7663" w:rsidRPr="00210652" w:rsidDel="00E043F8">
          <w:rPr>
            <w:sz w:val="20"/>
            <w:lang w:eastAsia="ko-KR"/>
          </w:rPr>
          <w:fldChar w:fldCharType="separate"/>
        </w:r>
        <w:r w:rsidRPr="00210652" w:rsidDel="00E043F8">
          <w:rPr>
            <w:noProof/>
            <w:sz w:val="20"/>
            <w:lang w:eastAsia="ko-KR"/>
          </w:rPr>
          <w:delText>435</w:delText>
        </w:r>
        <w:r w:rsidR="004C7663" w:rsidRPr="00210652" w:rsidDel="00E043F8">
          <w:rPr>
            <w:sz w:val="20"/>
            <w:lang w:eastAsia="ko-KR"/>
          </w:rPr>
          <w:fldChar w:fldCharType="end"/>
        </w:r>
      </w:del>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 w:val="left" w:pos="1701"/>
        </w:tabs>
        <w:ind w:left="567"/>
        <w:rPr>
          <w:sz w:val="20"/>
          <w:lang w:eastAsia="ko-KR"/>
        </w:rPr>
      </w:pPr>
      <w:r w:rsidRPr="00210652">
        <w:rPr>
          <w:sz w:val="20"/>
          <w:lang w:eastAsia="ko-KR"/>
        </w:rPr>
        <w:tab/>
      </w:r>
      <w:r w:rsidRPr="00210652">
        <w:rPr>
          <w:sz w:val="20"/>
          <w:lang w:eastAsia="ko-KR"/>
        </w:rPr>
        <w:tab/>
      </w:r>
      <w:r w:rsidRPr="00210652">
        <w:rPr>
          <w:sz w:val="20"/>
          <w:lang w:eastAsia="ko-KR"/>
        </w:rPr>
        <w:tab/>
        <w:t>s’[ xC + xB – i – 1, yC + yB + k ] = p</w:t>
      </w:r>
      <w:r w:rsidRPr="00210652">
        <w:rPr>
          <w:sz w:val="20"/>
          <w:vertAlign w:val="subscript"/>
          <w:lang w:eastAsia="ko-KR"/>
        </w:rPr>
        <w:t>i</w:t>
      </w:r>
      <w:r w:rsidRPr="00210652">
        <w:rPr>
          <w:sz w:val="20"/>
          <w:lang w:eastAsia="ko-KR"/>
        </w:rPr>
        <w:t>’</w:t>
      </w:r>
      <w:r w:rsidRPr="00210652">
        <w:rPr>
          <w:sz w:val="20"/>
          <w:lang w:eastAsia="ko-KR"/>
        </w:rPr>
        <w:tab/>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ins w:id="301" w:author="Qian Huang" w:date="2011-11-08T09:51:00Z">
        <w:r w:rsidR="00E043F8">
          <w:rPr>
            <w:rFonts w:eastAsiaTheme="minorEastAsia" w:hint="eastAsia"/>
            <w:sz w:val="20"/>
            <w:lang w:eastAsia="zh-CN"/>
          </w:rPr>
          <w:t>450</w:t>
        </w:r>
      </w:ins>
      <w:del w:id="302" w:author="Qian Huang" w:date="2011-11-08T09:51:00Z">
        <w:r w:rsidR="004C7663" w:rsidRPr="00210652" w:rsidDel="00E043F8">
          <w:rPr>
            <w:sz w:val="20"/>
            <w:lang w:eastAsia="ko-KR"/>
          </w:rPr>
          <w:fldChar w:fldCharType="begin" w:fldLock="1"/>
        </w:r>
        <w:r w:rsidRPr="00210652" w:rsidDel="00E043F8">
          <w:rPr>
            <w:sz w:val="20"/>
            <w:lang w:eastAsia="ko-KR"/>
          </w:rPr>
          <w:delInstrText xml:space="preserve"> SEQ Equation \* ARABIC \s 1 </w:delInstrText>
        </w:r>
        <w:r w:rsidR="004C7663" w:rsidRPr="00210652" w:rsidDel="00E043F8">
          <w:rPr>
            <w:sz w:val="20"/>
            <w:lang w:eastAsia="ko-KR"/>
          </w:rPr>
          <w:fldChar w:fldCharType="separate"/>
        </w:r>
        <w:r w:rsidRPr="00210652" w:rsidDel="00E043F8">
          <w:rPr>
            <w:noProof/>
            <w:sz w:val="20"/>
            <w:lang w:eastAsia="ko-KR"/>
          </w:rPr>
          <w:delText>436</w:delText>
        </w:r>
        <w:r w:rsidR="004C7663" w:rsidRPr="00210652" w:rsidDel="00E043F8">
          <w:rPr>
            <w:sz w:val="20"/>
            <w:lang w:eastAsia="ko-KR"/>
          </w:rPr>
          <w:fldChar w:fldCharType="end"/>
        </w:r>
      </w:del>
      <w:r w:rsidRPr="00210652">
        <w:rPr>
          <w:sz w:val="20"/>
          <w:lang w:eastAsia="ko-KR"/>
        </w:rPr>
        <w:t>)</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(verticalEdgeFlag is equal to 0), the following ordered steps apply:</w:t>
      </w:r>
    </w:p>
    <w:p w:rsidR="008A518B" w:rsidRPr="00210652" w:rsidRDefault="008A518B" w:rsidP="00AC39FB">
      <w:pPr>
        <w:numPr>
          <w:ilvl w:val="0"/>
          <w:numId w:val="42"/>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If xPOS is equal to 1, the parameters k</w:t>
      </w:r>
      <w:r w:rsidRPr="00210652">
        <w:rPr>
          <w:vertAlign w:val="subscript"/>
          <w:lang w:eastAsia="ko-KR"/>
        </w:rPr>
        <w:t>s</w:t>
      </w:r>
      <w:r w:rsidRPr="00210652">
        <w:rPr>
          <w:lang w:eastAsia="ko-KR"/>
        </w:rPr>
        <w:t xml:space="preserve"> and k</w:t>
      </w:r>
      <w:r w:rsidRPr="00210652">
        <w:rPr>
          <w:vertAlign w:val="subscript"/>
          <w:lang w:eastAsia="ko-KR"/>
        </w:rPr>
        <w:t>e</w:t>
      </w:r>
      <w:r w:rsidRPr="00210652">
        <w:rPr>
          <w:lang w:eastAsia="ko-KR"/>
        </w:rPr>
        <w:t xml:space="preserve"> are set to -3 and 4 respectively. If xD is equal to 2, the parameters k</w:t>
      </w:r>
      <w:r w:rsidRPr="00210652">
        <w:rPr>
          <w:vertAlign w:val="subscript"/>
          <w:lang w:eastAsia="ko-KR"/>
        </w:rPr>
        <w:t>s</w:t>
      </w:r>
      <w:r w:rsidRPr="00210652">
        <w:rPr>
          <w:lang w:eastAsia="ko-KR"/>
        </w:rPr>
        <w:t xml:space="preserve"> and k</w:t>
      </w:r>
      <w:r w:rsidRPr="00210652">
        <w:rPr>
          <w:vertAlign w:val="subscript"/>
          <w:lang w:eastAsia="ko-KR"/>
        </w:rPr>
        <w:t>e</w:t>
      </w:r>
      <w:r w:rsidRPr="00210652">
        <w:rPr>
          <w:lang w:eastAsia="ko-KR"/>
        </w:rPr>
        <w:t xml:space="preserve"> are set to 0 and 4 respectively. Otherwise k</w:t>
      </w:r>
      <w:r w:rsidRPr="00210652">
        <w:rPr>
          <w:vertAlign w:val="subscript"/>
          <w:lang w:eastAsia="ko-KR"/>
        </w:rPr>
        <w:t>s</w:t>
      </w:r>
      <w:r w:rsidRPr="00210652">
        <w:rPr>
          <w:lang w:eastAsia="ko-KR"/>
        </w:rPr>
        <w:t xml:space="preserve"> and k</w:t>
      </w:r>
      <w:r w:rsidRPr="00210652">
        <w:rPr>
          <w:vertAlign w:val="subscript"/>
          <w:lang w:eastAsia="ko-KR"/>
        </w:rPr>
        <w:t>e</w:t>
      </w:r>
      <w:r w:rsidRPr="00210652">
        <w:rPr>
          <w:lang w:eastAsia="ko-KR"/>
        </w:rPr>
        <w:t xml:space="preserve"> are set to 0 and 7 respectively.</w:t>
      </w:r>
    </w:p>
    <w:p w:rsidR="008A518B" w:rsidRPr="00210652" w:rsidRDefault="008A518B" w:rsidP="00AC39FB">
      <w:pPr>
        <w:numPr>
          <w:ilvl w:val="0"/>
          <w:numId w:val="42"/>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sample values p</w:t>
      </w:r>
      <w:r w:rsidRPr="00210652">
        <w:rPr>
          <w:vertAlign w:val="subscript"/>
          <w:lang w:eastAsia="ko-KR"/>
        </w:rPr>
        <w:t>i,k</w:t>
      </w:r>
      <w:r w:rsidRPr="00210652">
        <w:rPr>
          <w:lang w:eastAsia="ko-KR"/>
        </w:rPr>
        <w:t xml:space="preserve"> and q</w:t>
      </w:r>
      <w:r w:rsidRPr="00210652">
        <w:rPr>
          <w:vertAlign w:val="subscript"/>
          <w:lang w:eastAsia="ko-KR"/>
        </w:rPr>
        <w:t>i,k</w:t>
      </w:r>
      <w:r w:rsidRPr="00210652">
        <w:rPr>
          <w:lang w:eastAsia="ko-KR"/>
        </w:rPr>
        <w:t xml:space="preserve"> with i = 0..3 and k = k</w:t>
      </w:r>
      <w:r w:rsidRPr="00210652">
        <w:rPr>
          <w:vertAlign w:val="subscript"/>
          <w:lang w:eastAsia="ko-KR"/>
        </w:rPr>
        <w:t>s</w:t>
      </w:r>
      <w:r w:rsidRPr="00210652">
        <w:rPr>
          <w:lang w:eastAsia="ko-KR"/>
        </w:rPr>
        <w:t>..k</w:t>
      </w:r>
      <w:r w:rsidRPr="00210652">
        <w:rPr>
          <w:vertAlign w:val="subscript"/>
          <w:lang w:eastAsia="ko-KR"/>
        </w:rPr>
        <w:t>e</w:t>
      </w:r>
      <w:r w:rsidRPr="00210652">
        <w:rPr>
          <w:lang w:eastAsia="ko-KR"/>
        </w:rPr>
        <w:t xml:space="preserve">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q</w:t>
      </w:r>
      <w:r w:rsidRPr="00210652">
        <w:rPr>
          <w:sz w:val="20"/>
          <w:vertAlign w:val="subscript"/>
          <w:lang w:eastAsia="ko-KR"/>
        </w:rPr>
        <w:t>i,k</w:t>
      </w:r>
      <w:r w:rsidRPr="00210652">
        <w:rPr>
          <w:sz w:val="20"/>
          <w:lang w:eastAsia="ko-KR"/>
        </w:rPr>
        <w:t xml:space="preserve"> = s’[ xC + xB +k, yC + yB + i ]</w:t>
      </w:r>
      <w:r w:rsidRPr="00210652">
        <w:rPr>
          <w:sz w:val="20"/>
          <w:lang w:eastAsia="ko-KR"/>
        </w:rPr>
        <w:tab/>
      </w:r>
      <w:r w:rsidRPr="00210652">
        <w:rPr>
          <w:sz w:val="20"/>
          <w:lang w:eastAsia="ko-KR"/>
        </w:rPr>
        <w:tab/>
      </w:r>
      <w:r w:rsidRPr="00210652">
        <w:rPr>
          <w:sz w:val="20"/>
        </w:rPr>
        <w:t>(</w:t>
      </w:r>
      <w:r w:rsidR="004C7663" w:rsidRPr="00210652">
        <w:rPr>
          <w:sz w:val="20"/>
        </w:rPr>
        <w:fldChar w:fldCharType="begin" w:fldLock="1"/>
      </w:r>
      <w:r w:rsidRPr="00210652">
        <w:rPr>
          <w:sz w:val="20"/>
        </w:rPr>
        <w:instrText xml:space="preserve"> STYLEREF 1 \s </w:instrText>
      </w:r>
      <w:r w:rsidR="004C7663" w:rsidRPr="00210652">
        <w:rPr>
          <w:sz w:val="20"/>
        </w:rPr>
        <w:fldChar w:fldCharType="separate"/>
      </w:r>
      <w:r w:rsidRPr="00210652">
        <w:rPr>
          <w:noProof/>
          <w:sz w:val="20"/>
        </w:rPr>
        <w:t>8</w:t>
      </w:r>
      <w:r w:rsidR="004C7663" w:rsidRPr="00210652">
        <w:rPr>
          <w:sz w:val="20"/>
        </w:rPr>
        <w:fldChar w:fldCharType="end"/>
      </w:r>
      <w:r w:rsidRPr="00210652">
        <w:rPr>
          <w:sz w:val="20"/>
        </w:rPr>
        <w:noBreakHyphen/>
      </w:r>
      <w:ins w:id="303" w:author="Qian Huang" w:date="2011-11-08T09:51:00Z">
        <w:r w:rsidR="00E043F8">
          <w:rPr>
            <w:rFonts w:eastAsiaTheme="minorEastAsia" w:hint="eastAsia"/>
            <w:sz w:val="20"/>
            <w:lang w:eastAsia="zh-CN"/>
          </w:rPr>
          <w:t>451</w:t>
        </w:r>
      </w:ins>
      <w:del w:id="304" w:author="Qian Huang" w:date="2011-11-08T09:51:00Z">
        <w:r w:rsidR="004C7663" w:rsidRPr="00210652" w:rsidDel="00E043F8">
          <w:rPr>
            <w:sz w:val="20"/>
          </w:rPr>
          <w:fldChar w:fldCharType="begin" w:fldLock="1"/>
        </w:r>
        <w:r w:rsidRPr="00210652" w:rsidDel="00E043F8">
          <w:rPr>
            <w:sz w:val="20"/>
          </w:rPr>
          <w:delInstrText xml:space="preserve"> SEQ Equation \* ARABIC \s 1 </w:delInstrText>
        </w:r>
        <w:r w:rsidR="004C7663" w:rsidRPr="00210652" w:rsidDel="00E043F8">
          <w:rPr>
            <w:sz w:val="20"/>
          </w:rPr>
          <w:fldChar w:fldCharType="separate"/>
        </w:r>
        <w:r w:rsidRPr="00210652" w:rsidDel="00E043F8">
          <w:rPr>
            <w:noProof/>
            <w:sz w:val="20"/>
          </w:rPr>
          <w:delText>437</w:delText>
        </w:r>
        <w:r w:rsidR="004C7663" w:rsidRPr="00210652" w:rsidDel="00E043F8">
          <w:rPr>
            <w:sz w:val="20"/>
          </w:rPr>
          <w:fldChar w:fldCharType="end"/>
        </w:r>
      </w:del>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p</w:t>
      </w:r>
      <w:r w:rsidRPr="00210652">
        <w:rPr>
          <w:sz w:val="20"/>
          <w:vertAlign w:val="subscript"/>
          <w:lang w:eastAsia="ko-KR"/>
        </w:rPr>
        <w:t>i,k</w:t>
      </w:r>
      <w:r w:rsidRPr="00210652">
        <w:rPr>
          <w:sz w:val="20"/>
          <w:lang w:eastAsia="ko-KR"/>
        </w:rPr>
        <w:t xml:space="preserve"> = s’[ xC + xB +k, yC + yB – i – 1 ]</w:t>
      </w:r>
      <w:r w:rsidRPr="00210652">
        <w:rPr>
          <w:sz w:val="20"/>
          <w:lang w:eastAsia="ko-KR"/>
        </w:rPr>
        <w:tab/>
      </w:r>
      <w:r w:rsidRPr="00210652">
        <w:rPr>
          <w:sz w:val="20"/>
          <w:lang w:eastAsia="ko-KR"/>
        </w:rPr>
        <w:tab/>
      </w:r>
      <w:r w:rsidRPr="00210652">
        <w:rPr>
          <w:sz w:val="20"/>
        </w:rPr>
        <w:t>(</w:t>
      </w:r>
      <w:r w:rsidR="004C7663" w:rsidRPr="00210652">
        <w:rPr>
          <w:sz w:val="20"/>
        </w:rPr>
        <w:fldChar w:fldCharType="begin" w:fldLock="1"/>
      </w:r>
      <w:r w:rsidRPr="00210652">
        <w:rPr>
          <w:sz w:val="20"/>
        </w:rPr>
        <w:instrText xml:space="preserve"> STYLEREF 1 \s </w:instrText>
      </w:r>
      <w:r w:rsidR="004C7663" w:rsidRPr="00210652">
        <w:rPr>
          <w:sz w:val="20"/>
        </w:rPr>
        <w:fldChar w:fldCharType="separate"/>
      </w:r>
      <w:r w:rsidRPr="00210652">
        <w:rPr>
          <w:noProof/>
          <w:sz w:val="20"/>
        </w:rPr>
        <w:t>8</w:t>
      </w:r>
      <w:r w:rsidR="004C7663" w:rsidRPr="00210652">
        <w:rPr>
          <w:sz w:val="20"/>
        </w:rPr>
        <w:fldChar w:fldCharType="end"/>
      </w:r>
      <w:r w:rsidRPr="00210652">
        <w:rPr>
          <w:sz w:val="20"/>
        </w:rPr>
        <w:noBreakHyphen/>
      </w:r>
      <w:ins w:id="305" w:author="Qian Huang" w:date="2011-11-08T09:51:00Z">
        <w:r w:rsidR="00E043F8">
          <w:rPr>
            <w:rFonts w:eastAsiaTheme="minorEastAsia" w:hint="eastAsia"/>
            <w:sz w:val="20"/>
            <w:lang w:eastAsia="zh-CN"/>
          </w:rPr>
          <w:t>452</w:t>
        </w:r>
      </w:ins>
      <w:del w:id="306" w:author="Qian Huang" w:date="2011-11-08T09:51:00Z">
        <w:r w:rsidR="004C7663" w:rsidRPr="00210652" w:rsidDel="00E043F8">
          <w:rPr>
            <w:sz w:val="20"/>
          </w:rPr>
          <w:fldChar w:fldCharType="begin" w:fldLock="1"/>
        </w:r>
        <w:r w:rsidRPr="00210652" w:rsidDel="00E043F8">
          <w:rPr>
            <w:sz w:val="20"/>
          </w:rPr>
          <w:delInstrText xml:space="preserve"> SEQ Equation \* ARABIC \s 1 </w:delInstrText>
        </w:r>
        <w:r w:rsidR="004C7663" w:rsidRPr="00210652" w:rsidDel="00E043F8">
          <w:rPr>
            <w:sz w:val="20"/>
          </w:rPr>
          <w:fldChar w:fldCharType="separate"/>
        </w:r>
        <w:r w:rsidRPr="00210652" w:rsidDel="00E043F8">
          <w:rPr>
            <w:noProof/>
            <w:sz w:val="20"/>
          </w:rPr>
          <w:delText>438</w:delText>
        </w:r>
        <w:r w:rsidR="004C7663" w:rsidRPr="00210652" w:rsidDel="00E043F8">
          <w:rPr>
            <w:sz w:val="20"/>
          </w:rPr>
          <w:fldChar w:fldCharType="end"/>
        </w:r>
      </w:del>
      <w:r w:rsidRPr="00210652">
        <w:rPr>
          <w:sz w:val="20"/>
        </w:rPr>
        <w:t>)</w:t>
      </w:r>
    </w:p>
    <w:p w:rsidR="008A518B" w:rsidRPr="00210652" w:rsidRDefault="008A518B" w:rsidP="00AC39FB">
      <w:pPr>
        <w:numPr>
          <w:ilvl w:val="0"/>
          <w:numId w:val="42"/>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If xPOS is less than 0 and dE</w:t>
      </w:r>
      <w:r w:rsidRPr="00210652">
        <w:rPr>
          <w:vertAlign w:val="subscript"/>
          <w:lang w:eastAsia="ko-KR"/>
        </w:rPr>
        <w:t>L</w:t>
      </w:r>
      <w:r w:rsidRPr="00210652">
        <w:rPr>
          <w:lang w:eastAsia="ko-KR"/>
        </w:rPr>
        <w:t xml:space="preserve"> is not equal to 0, for each sample location ( xC + xB + k, yC + yB ), k = -3..-1, the following ordered steps apply:</w:t>
      </w:r>
    </w:p>
    <w:p w:rsidR="008A518B" w:rsidRPr="00210652" w:rsidRDefault="008A518B" w:rsidP="00AC39FB">
      <w:pPr>
        <w:numPr>
          <w:ilvl w:val="0"/>
          <w:numId w:val="43"/>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 xml:space="preserve">The filtering process for a luma sample specified in subclause </w:t>
      </w:r>
      <w:r w:rsidR="004C7663" w:rsidRPr="00210652">
        <w:rPr>
          <w:lang w:eastAsia="ko-KR"/>
        </w:rPr>
        <w:fldChar w:fldCharType="begin" w:fldLock="1"/>
      </w:r>
      <w:r w:rsidRPr="00210652">
        <w:rPr>
          <w:lang w:eastAsia="ko-KR"/>
        </w:rPr>
        <w:instrText xml:space="preserve"> REF _Ref286594180 \r \h </w:instrText>
      </w:r>
      <w:r w:rsidR="004C7663" w:rsidRPr="00210652">
        <w:rPr>
          <w:lang w:eastAsia="ko-KR"/>
        </w:rPr>
      </w:r>
      <w:r w:rsidR="004C7663" w:rsidRPr="00210652">
        <w:rPr>
          <w:lang w:eastAsia="ko-KR"/>
        </w:rPr>
        <w:fldChar w:fldCharType="separate"/>
      </w:r>
      <w:r w:rsidRPr="00210652">
        <w:rPr>
          <w:lang w:eastAsia="ko-KR"/>
        </w:rPr>
        <w:t>8.6.1.4.5</w:t>
      </w:r>
      <w:r w:rsidR="004C7663" w:rsidRPr="00210652">
        <w:rPr>
          <w:lang w:eastAsia="ko-KR"/>
        </w:rPr>
        <w:fldChar w:fldCharType="end"/>
      </w:r>
      <w:r w:rsidRPr="00210652">
        <w:rPr>
          <w:lang w:eastAsia="ko-KR"/>
        </w:rPr>
        <w:t xml:space="preserve"> is invoked with sample values p</w:t>
      </w:r>
      <w:r w:rsidRPr="00210652">
        <w:rPr>
          <w:vertAlign w:val="subscript"/>
          <w:lang w:eastAsia="ko-KR"/>
        </w:rPr>
        <w:t>i,k</w:t>
      </w:r>
      <w:r w:rsidRPr="00210652">
        <w:rPr>
          <w:lang w:eastAsia="ko-KR"/>
        </w:rPr>
        <w:t>, q</w:t>
      </w:r>
      <w:r w:rsidRPr="00210652">
        <w:rPr>
          <w:vertAlign w:val="subscript"/>
          <w:lang w:eastAsia="ko-KR"/>
        </w:rPr>
        <w:t>i,k</w:t>
      </w:r>
      <w:r w:rsidRPr="00210652">
        <w:rPr>
          <w:lang w:eastAsia="ko-KR"/>
        </w:rPr>
        <w:t xml:space="preserve"> with i = 0..3, decision dS</w:t>
      </w:r>
      <w:r w:rsidRPr="00210652">
        <w:rPr>
          <w:vertAlign w:val="subscript"/>
          <w:lang w:eastAsia="ko-KR"/>
        </w:rPr>
        <w:t>L</w:t>
      </w:r>
      <w:r w:rsidRPr="00210652">
        <w:rPr>
          <w:lang w:eastAsia="ko-KR"/>
        </w:rPr>
        <w:t>[k+3], variables dEp1 and dEq1, the boundary filtering strength bS</w:t>
      </w:r>
      <w:r w:rsidRPr="00210652">
        <w:rPr>
          <w:vertAlign w:val="subscript"/>
          <w:lang w:eastAsia="ko-KR"/>
        </w:rPr>
        <w:t>L</w:t>
      </w:r>
      <w:r w:rsidRPr="00210652">
        <w:rPr>
          <w:lang w:eastAsia="ko-KR"/>
        </w:rPr>
        <w:t xml:space="preserve"> and the variable t</w:t>
      </w:r>
      <w:r w:rsidRPr="00210652">
        <w:rPr>
          <w:vertAlign w:val="subscript"/>
          <w:lang w:eastAsia="ko-KR"/>
        </w:rPr>
        <w:t>CL</w:t>
      </w:r>
      <w:r w:rsidRPr="00210652">
        <w:rPr>
          <w:lang w:eastAsia="ko-KR"/>
        </w:rPr>
        <w:t xml:space="preserve"> as inputs and the number of filtered samples nDp and nDq from each side of the block boundary and the filtered sample values p</w:t>
      </w:r>
      <w:r w:rsidRPr="00210652">
        <w:rPr>
          <w:vertAlign w:val="subscript"/>
          <w:lang w:eastAsia="ko-KR"/>
        </w:rPr>
        <w:t>i</w:t>
      </w:r>
      <w:r w:rsidRPr="00210652">
        <w:rPr>
          <w:lang w:eastAsia="ko-KR"/>
        </w:rPr>
        <w:t>’ and q</w:t>
      </w:r>
      <w:r w:rsidRPr="00210652">
        <w:rPr>
          <w:vertAlign w:val="subscript"/>
          <w:lang w:eastAsia="ko-KR"/>
        </w:rPr>
        <w:t>j</w:t>
      </w:r>
      <w:r w:rsidRPr="00210652">
        <w:rPr>
          <w:lang w:eastAsia="ko-KR"/>
        </w:rPr>
        <w:t>’ as outputs.</w:t>
      </w:r>
    </w:p>
    <w:p w:rsidR="008A518B" w:rsidRPr="00210652" w:rsidRDefault="008A518B" w:rsidP="00AC39FB">
      <w:pPr>
        <w:numPr>
          <w:ilvl w:val="0"/>
          <w:numId w:val="43"/>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filtered sample values p</w:t>
      </w:r>
      <w:r w:rsidRPr="00210652">
        <w:rPr>
          <w:vertAlign w:val="subscript"/>
          <w:lang w:eastAsia="ko-KR"/>
        </w:rPr>
        <w:t>i</w:t>
      </w:r>
      <w:r w:rsidRPr="00210652">
        <w:rPr>
          <w:lang w:eastAsia="ko-KR"/>
        </w:rPr>
        <w:t>’ and q</w:t>
      </w:r>
      <w:r w:rsidRPr="00210652">
        <w:rPr>
          <w:vertAlign w:val="subscript"/>
          <w:lang w:eastAsia="ko-KR"/>
        </w:rPr>
        <w:t>j</w:t>
      </w:r>
      <w:r w:rsidRPr="00210652">
        <w:rPr>
          <w:lang w:eastAsia="ko-KR"/>
        </w:rPr>
        <w:t>’ with i = 0..nDp</w:t>
      </w:r>
      <w:r w:rsidRPr="00210652">
        <w:t> </w:t>
      </w:r>
      <w:r w:rsidRPr="00210652">
        <w:rPr>
          <w:lang w:eastAsia="ko-KR"/>
        </w:rPr>
        <w:t>– 1, j = 0..nDq – 1 replace the corresponding samples inside the sample array s’ as follows:</w:t>
      </w:r>
    </w:p>
    <w:p w:rsidR="008A518B" w:rsidRPr="00210652" w:rsidRDefault="008A518B" w:rsidP="008A518B">
      <w:pPr>
        <w:pStyle w:val="Equation"/>
        <w:tabs>
          <w:tab w:val="clear" w:pos="794"/>
          <w:tab w:val="clear" w:pos="1588"/>
          <w:tab w:val="left" w:pos="851"/>
          <w:tab w:val="left" w:pos="1134"/>
          <w:tab w:val="left" w:pos="1418"/>
          <w:tab w:val="left" w:pos="1701"/>
        </w:tabs>
        <w:ind w:left="567"/>
        <w:rPr>
          <w:sz w:val="20"/>
          <w:lang w:eastAsia="ko-KR"/>
        </w:rPr>
      </w:pPr>
      <w:r w:rsidRPr="00210652">
        <w:rPr>
          <w:sz w:val="20"/>
          <w:lang w:eastAsia="ko-KR"/>
        </w:rPr>
        <w:tab/>
      </w:r>
      <w:r w:rsidRPr="00210652">
        <w:rPr>
          <w:sz w:val="20"/>
          <w:lang w:eastAsia="ko-KR"/>
        </w:rPr>
        <w:tab/>
      </w:r>
      <w:r w:rsidRPr="00210652">
        <w:rPr>
          <w:sz w:val="20"/>
          <w:lang w:eastAsia="ko-KR"/>
        </w:rPr>
        <w:tab/>
        <w:t>s’[</w:t>
      </w:r>
      <w:r w:rsidRPr="00210652">
        <w:rPr>
          <w:sz w:val="20"/>
        </w:rPr>
        <w:t> </w:t>
      </w:r>
      <w:r w:rsidRPr="00210652">
        <w:rPr>
          <w:sz w:val="20"/>
          <w:lang w:eastAsia="ko-KR"/>
        </w:rPr>
        <w:t>xC</w:t>
      </w:r>
      <w:r w:rsidRPr="00210652">
        <w:rPr>
          <w:sz w:val="20"/>
        </w:rPr>
        <w:t> </w:t>
      </w:r>
      <w:r w:rsidRPr="00210652">
        <w:rPr>
          <w:sz w:val="20"/>
          <w:lang w:eastAsia="ko-KR"/>
        </w:rPr>
        <w:t>+</w:t>
      </w:r>
      <w:r w:rsidRPr="00210652">
        <w:rPr>
          <w:sz w:val="20"/>
        </w:rPr>
        <w:t> </w:t>
      </w:r>
      <w:r w:rsidRPr="00210652">
        <w:rPr>
          <w:sz w:val="20"/>
          <w:lang w:eastAsia="ko-KR"/>
        </w:rPr>
        <w:t>xB</w:t>
      </w:r>
      <w:r w:rsidRPr="00210652">
        <w:rPr>
          <w:sz w:val="20"/>
        </w:rPr>
        <w:t> +</w:t>
      </w:r>
      <w:r w:rsidRPr="00210652">
        <w:rPr>
          <w:sz w:val="20"/>
          <w:lang w:eastAsia="ko-KR"/>
        </w:rPr>
        <w:t>k,</w:t>
      </w:r>
      <w:r w:rsidRPr="00210652">
        <w:rPr>
          <w:sz w:val="20"/>
        </w:rPr>
        <w:t> </w:t>
      </w:r>
      <w:r w:rsidRPr="00210652">
        <w:rPr>
          <w:sz w:val="20"/>
          <w:lang w:eastAsia="ko-KR"/>
        </w:rPr>
        <w:t>yC</w:t>
      </w:r>
      <w:r w:rsidRPr="00210652">
        <w:rPr>
          <w:sz w:val="20"/>
        </w:rPr>
        <w:t> </w:t>
      </w:r>
      <w:r w:rsidRPr="00210652">
        <w:rPr>
          <w:sz w:val="20"/>
          <w:lang w:eastAsia="ko-KR"/>
        </w:rPr>
        <w:t>+</w:t>
      </w:r>
      <w:r w:rsidRPr="00210652">
        <w:rPr>
          <w:sz w:val="20"/>
        </w:rPr>
        <w:t> </w:t>
      </w:r>
      <w:r w:rsidRPr="00210652">
        <w:rPr>
          <w:sz w:val="20"/>
          <w:lang w:eastAsia="ko-KR"/>
        </w:rPr>
        <w:t>yB</w:t>
      </w:r>
      <w:r w:rsidRPr="00210652">
        <w:rPr>
          <w:sz w:val="20"/>
        </w:rPr>
        <w:t> </w:t>
      </w:r>
      <w:r w:rsidRPr="00210652">
        <w:rPr>
          <w:sz w:val="20"/>
          <w:lang w:eastAsia="ko-KR"/>
        </w:rPr>
        <w:t>+</w:t>
      </w:r>
      <w:r w:rsidRPr="00210652">
        <w:rPr>
          <w:sz w:val="20"/>
        </w:rPr>
        <w:t> </w:t>
      </w:r>
      <w:r w:rsidRPr="00210652">
        <w:rPr>
          <w:sz w:val="20"/>
          <w:lang w:eastAsia="ko-KR"/>
        </w:rPr>
        <w:t>j</w:t>
      </w:r>
      <w:r w:rsidRPr="00210652">
        <w:rPr>
          <w:sz w:val="20"/>
        </w:rPr>
        <w:t> ] = q</w:t>
      </w:r>
      <w:r w:rsidRPr="00210652">
        <w:rPr>
          <w:sz w:val="20"/>
          <w:vertAlign w:val="subscript"/>
          <w:lang w:eastAsia="ko-KR"/>
        </w:rPr>
        <w:t>j</w:t>
      </w:r>
      <w:r w:rsidRPr="00210652">
        <w:rPr>
          <w:sz w:val="20"/>
        </w:rPr>
        <w:t>’</w:t>
      </w:r>
      <w:r w:rsidRPr="00210652">
        <w:rPr>
          <w:sz w:val="20"/>
        </w:rPr>
        <w:tab/>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ins w:id="307" w:author="Qian Huang" w:date="2011-11-08T09:52:00Z">
        <w:r w:rsidR="00E043F8">
          <w:rPr>
            <w:rFonts w:eastAsiaTheme="minorEastAsia" w:hint="eastAsia"/>
            <w:sz w:val="20"/>
            <w:lang w:eastAsia="zh-CN"/>
          </w:rPr>
          <w:t>453</w:t>
        </w:r>
      </w:ins>
      <w:del w:id="308" w:author="Qian Huang" w:date="2011-11-08T09:52:00Z">
        <w:r w:rsidR="004C7663" w:rsidRPr="00210652" w:rsidDel="00E043F8">
          <w:rPr>
            <w:sz w:val="20"/>
            <w:lang w:eastAsia="ko-KR"/>
          </w:rPr>
          <w:fldChar w:fldCharType="begin" w:fldLock="1"/>
        </w:r>
        <w:r w:rsidRPr="00210652" w:rsidDel="00E043F8">
          <w:rPr>
            <w:sz w:val="20"/>
            <w:lang w:eastAsia="ko-KR"/>
          </w:rPr>
          <w:delInstrText xml:space="preserve"> SEQ Equation \* ARABIC \s 1 </w:delInstrText>
        </w:r>
        <w:r w:rsidR="004C7663" w:rsidRPr="00210652" w:rsidDel="00E043F8">
          <w:rPr>
            <w:sz w:val="20"/>
            <w:lang w:eastAsia="ko-KR"/>
          </w:rPr>
          <w:fldChar w:fldCharType="separate"/>
        </w:r>
        <w:r w:rsidRPr="00210652" w:rsidDel="00E043F8">
          <w:rPr>
            <w:noProof/>
            <w:sz w:val="20"/>
            <w:lang w:eastAsia="ko-KR"/>
          </w:rPr>
          <w:delText>459</w:delText>
        </w:r>
        <w:r w:rsidR="004C7663" w:rsidRPr="00210652" w:rsidDel="00E043F8">
          <w:rPr>
            <w:sz w:val="20"/>
            <w:lang w:eastAsia="ko-KR"/>
          </w:rPr>
          <w:fldChar w:fldCharType="end"/>
        </w:r>
      </w:del>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 w:val="left" w:pos="1701"/>
        </w:tabs>
        <w:ind w:left="567"/>
        <w:rPr>
          <w:sz w:val="20"/>
          <w:lang w:eastAsia="ko-KR"/>
        </w:rPr>
      </w:pPr>
      <w:r w:rsidRPr="00210652">
        <w:rPr>
          <w:sz w:val="20"/>
          <w:lang w:eastAsia="ko-KR"/>
        </w:rPr>
        <w:tab/>
      </w:r>
      <w:r w:rsidRPr="00210652">
        <w:rPr>
          <w:sz w:val="20"/>
          <w:lang w:eastAsia="ko-KR"/>
        </w:rPr>
        <w:tab/>
      </w:r>
      <w:r w:rsidRPr="00210652">
        <w:rPr>
          <w:sz w:val="20"/>
          <w:lang w:eastAsia="ko-KR"/>
        </w:rPr>
        <w:tab/>
        <w:t>s’[</w:t>
      </w:r>
      <w:r w:rsidRPr="00210652">
        <w:rPr>
          <w:sz w:val="20"/>
        </w:rPr>
        <w:t> </w:t>
      </w:r>
      <w:r w:rsidRPr="00210652">
        <w:rPr>
          <w:sz w:val="20"/>
          <w:lang w:eastAsia="ko-KR"/>
        </w:rPr>
        <w:t>xC</w:t>
      </w:r>
      <w:r w:rsidRPr="00210652">
        <w:rPr>
          <w:sz w:val="20"/>
        </w:rPr>
        <w:t> </w:t>
      </w:r>
      <w:r w:rsidRPr="00210652">
        <w:rPr>
          <w:sz w:val="20"/>
          <w:lang w:eastAsia="ko-KR"/>
        </w:rPr>
        <w:t>+</w:t>
      </w:r>
      <w:r w:rsidRPr="00210652">
        <w:rPr>
          <w:sz w:val="20"/>
        </w:rPr>
        <w:t> </w:t>
      </w:r>
      <w:r w:rsidRPr="00210652">
        <w:rPr>
          <w:sz w:val="20"/>
          <w:lang w:eastAsia="ko-KR"/>
        </w:rPr>
        <w:t>xB</w:t>
      </w:r>
      <w:r w:rsidRPr="00210652">
        <w:rPr>
          <w:sz w:val="20"/>
        </w:rPr>
        <w:t> </w:t>
      </w:r>
      <w:r w:rsidRPr="00210652">
        <w:rPr>
          <w:sz w:val="20"/>
          <w:lang w:eastAsia="ko-KR"/>
        </w:rPr>
        <w:t>+k,</w:t>
      </w:r>
      <w:r w:rsidRPr="00210652">
        <w:rPr>
          <w:sz w:val="20"/>
        </w:rPr>
        <w:t> </w:t>
      </w:r>
      <w:r w:rsidRPr="00210652">
        <w:rPr>
          <w:sz w:val="20"/>
          <w:lang w:eastAsia="ko-KR"/>
        </w:rPr>
        <w:t>yC</w:t>
      </w:r>
      <w:r w:rsidRPr="00210652">
        <w:rPr>
          <w:sz w:val="20"/>
        </w:rPr>
        <w:t> </w:t>
      </w:r>
      <w:r w:rsidRPr="00210652">
        <w:rPr>
          <w:sz w:val="20"/>
          <w:lang w:eastAsia="ko-KR"/>
        </w:rPr>
        <w:t>+</w:t>
      </w:r>
      <w:r w:rsidRPr="00210652">
        <w:rPr>
          <w:sz w:val="20"/>
        </w:rPr>
        <w:t> </w:t>
      </w:r>
      <w:r w:rsidRPr="00210652">
        <w:rPr>
          <w:sz w:val="20"/>
          <w:lang w:eastAsia="ko-KR"/>
        </w:rPr>
        <w:t>yB</w:t>
      </w:r>
      <w:r w:rsidRPr="00210652">
        <w:rPr>
          <w:sz w:val="20"/>
        </w:rPr>
        <w:t> </w:t>
      </w:r>
      <w:r w:rsidRPr="00210652">
        <w:rPr>
          <w:sz w:val="20"/>
          <w:lang w:eastAsia="ko-KR"/>
        </w:rPr>
        <w:t>– i – 1</w:t>
      </w:r>
      <w:r w:rsidRPr="00210652">
        <w:rPr>
          <w:sz w:val="20"/>
        </w:rPr>
        <w:t> ] = p</w:t>
      </w:r>
      <w:r w:rsidRPr="00210652">
        <w:rPr>
          <w:sz w:val="20"/>
          <w:vertAlign w:val="subscript"/>
        </w:rPr>
        <w:t>i</w:t>
      </w:r>
      <w:r w:rsidRPr="00210652">
        <w:rPr>
          <w:sz w:val="20"/>
        </w:rPr>
        <w:t>’</w:t>
      </w:r>
      <w:r w:rsidRPr="00210652">
        <w:rPr>
          <w:sz w:val="20"/>
        </w:rPr>
        <w:tab/>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ins w:id="309" w:author="Qian Huang" w:date="2011-11-08T09:52:00Z">
        <w:r w:rsidR="00E043F8">
          <w:rPr>
            <w:rFonts w:eastAsiaTheme="minorEastAsia" w:hint="eastAsia"/>
            <w:sz w:val="20"/>
            <w:lang w:eastAsia="zh-CN"/>
          </w:rPr>
          <w:t>454</w:t>
        </w:r>
      </w:ins>
      <w:del w:id="310" w:author="Qian Huang" w:date="2011-11-08T09:52:00Z">
        <w:r w:rsidR="004C7663" w:rsidRPr="00210652" w:rsidDel="00E043F8">
          <w:rPr>
            <w:sz w:val="20"/>
            <w:lang w:eastAsia="ko-KR"/>
          </w:rPr>
          <w:fldChar w:fldCharType="begin" w:fldLock="1"/>
        </w:r>
        <w:r w:rsidRPr="00210652" w:rsidDel="00E043F8">
          <w:rPr>
            <w:sz w:val="20"/>
            <w:lang w:eastAsia="ko-KR"/>
          </w:rPr>
          <w:delInstrText xml:space="preserve"> SEQ Equation \* ARABIC \s 1 </w:delInstrText>
        </w:r>
        <w:r w:rsidR="004C7663" w:rsidRPr="00210652" w:rsidDel="00E043F8">
          <w:rPr>
            <w:sz w:val="20"/>
            <w:lang w:eastAsia="ko-KR"/>
          </w:rPr>
          <w:fldChar w:fldCharType="separate"/>
        </w:r>
        <w:r w:rsidRPr="00210652" w:rsidDel="00E043F8">
          <w:rPr>
            <w:noProof/>
            <w:sz w:val="20"/>
            <w:lang w:eastAsia="ko-KR"/>
          </w:rPr>
          <w:delText>460</w:delText>
        </w:r>
        <w:r w:rsidR="004C7663" w:rsidRPr="00210652" w:rsidDel="00E043F8">
          <w:rPr>
            <w:sz w:val="20"/>
            <w:lang w:eastAsia="ko-KR"/>
          </w:rPr>
          <w:fldChar w:fldCharType="end"/>
        </w:r>
      </w:del>
      <w:r w:rsidRPr="00210652">
        <w:rPr>
          <w:sz w:val="20"/>
          <w:lang w:eastAsia="ko-KR"/>
        </w:rPr>
        <w:t>)</w:t>
      </w:r>
    </w:p>
    <w:p w:rsidR="008A518B" w:rsidRPr="00210652" w:rsidRDefault="008A518B" w:rsidP="00AC39FB">
      <w:pPr>
        <w:numPr>
          <w:ilvl w:val="0"/>
          <w:numId w:val="31"/>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lastRenderedPageBreak/>
        <w:t>If dE is not equal to 0, for each sample location ( xC + xB + k, yC + yB ), k = </w:t>
      </w:r>
      <w:r w:rsidRPr="00210652">
        <w:rPr>
          <w:rFonts w:eastAsia="MS Mincho"/>
          <w:lang w:eastAsia="ja-JP"/>
        </w:rPr>
        <w:t>0</w:t>
      </w:r>
      <w:r w:rsidRPr="00210652">
        <w:rPr>
          <w:lang w:eastAsia="ko-KR"/>
        </w:rPr>
        <w:t>..</w:t>
      </w:r>
      <w:r w:rsidRPr="00210652">
        <w:rPr>
          <w:rFonts w:eastAsia="MS Mincho"/>
          <w:lang w:eastAsia="ja-JP"/>
        </w:rPr>
        <w:t xml:space="preserve"> k</w:t>
      </w:r>
      <w:r w:rsidRPr="00210652">
        <w:rPr>
          <w:rFonts w:eastAsia="MS Mincho"/>
          <w:vertAlign w:val="subscript"/>
          <w:lang w:eastAsia="ja-JP"/>
        </w:rPr>
        <w:t>e</w:t>
      </w:r>
      <w:r w:rsidRPr="00210652">
        <w:rPr>
          <w:lang w:eastAsia="ko-KR"/>
        </w:rPr>
        <w:t xml:space="preserve"> , the following ordered steps apply:</w:t>
      </w:r>
    </w:p>
    <w:p w:rsidR="008A518B" w:rsidRPr="00210652" w:rsidRDefault="008A518B" w:rsidP="00AC39FB">
      <w:pPr>
        <w:numPr>
          <w:ilvl w:val="0"/>
          <w:numId w:val="44"/>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 xml:space="preserve">The filtering process for a luma sample specified in subclause </w:t>
      </w:r>
      <w:r w:rsidR="004C7663" w:rsidRPr="00210652">
        <w:rPr>
          <w:lang w:eastAsia="ko-KR"/>
        </w:rPr>
        <w:fldChar w:fldCharType="begin" w:fldLock="1"/>
      </w:r>
      <w:r w:rsidRPr="00210652">
        <w:rPr>
          <w:lang w:eastAsia="ko-KR"/>
        </w:rPr>
        <w:instrText xml:space="preserve"> REF _Ref286594180 \r \h </w:instrText>
      </w:r>
      <w:r w:rsidR="004C7663" w:rsidRPr="00210652">
        <w:rPr>
          <w:lang w:eastAsia="ko-KR"/>
        </w:rPr>
      </w:r>
      <w:r w:rsidR="004C7663" w:rsidRPr="00210652">
        <w:rPr>
          <w:lang w:eastAsia="ko-KR"/>
        </w:rPr>
        <w:fldChar w:fldCharType="separate"/>
      </w:r>
      <w:r w:rsidRPr="00210652">
        <w:rPr>
          <w:lang w:eastAsia="ko-KR"/>
        </w:rPr>
        <w:t>8.6.1.4.5</w:t>
      </w:r>
      <w:r w:rsidR="004C7663" w:rsidRPr="00210652">
        <w:rPr>
          <w:lang w:eastAsia="ko-KR"/>
        </w:rPr>
        <w:fldChar w:fldCharType="end"/>
      </w:r>
      <w:r w:rsidRPr="00210652">
        <w:rPr>
          <w:lang w:eastAsia="ko-KR"/>
        </w:rPr>
        <w:t xml:space="preserve"> is invoked with sample values p</w:t>
      </w:r>
      <w:r w:rsidRPr="00210652">
        <w:rPr>
          <w:vertAlign w:val="subscript"/>
          <w:lang w:eastAsia="ko-KR"/>
        </w:rPr>
        <w:t>i,k</w:t>
      </w:r>
      <w:r w:rsidRPr="00210652">
        <w:rPr>
          <w:lang w:eastAsia="ko-KR"/>
        </w:rPr>
        <w:t>, q</w:t>
      </w:r>
      <w:r w:rsidRPr="00210652">
        <w:rPr>
          <w:vertAlign w:val="subscript"/>
          <w:lang w:eastAsia="ko-KR"/>
        </w:rPr>
        <w:t>i,k</w:t>
      </w:r>
      <w:r w:rsidRPr="00210652">
        <w:rPr>
          <w:lang w:eastAsia="ko-KR"/>
        </w:rPr>
        <w:t xml:space="preserve"> with i = 0..3, decision dS[k], variables dEp1 and dEq1, the boundary filtering strength bS and the variable t</w:t>
      </w:r>
      <w:r w:rsidRPr="00210652">
        <w:rPr>
          <w:vertAlign w:val="subscript"/>
          <w:lang w:eastAsia="ko-KR"/>
        </w:rPr>
        <w:t>C</w:t>
      </w:r>
      <w:r w:rsidRPr="00210652">
        <w:rPr>
          <w:lang w:eastAsia="ko-KR"/>
        </w:rPr>
        <w:t xml:space="preserve"> as inputs and the number of filtered samples nDp and nDq from each side of the block boundary and the filtered sample values p</w:t>
      </w:r>
      <w:r w:rsidRPr="00210652">
        <w:rPr>
          <w:vertAlign w:val="subscript"/>
          <w:lang w:eastAsia="ko-KR"/>
        </w:rPr>
        <w:t>i</w:t>
      </w:r>
      <w:r w:rsidRPr="00210652">
        <w:rPr>
          <w:lang w:eastAsia="ko-KR"/>
        </w:rPr>
        <w:t>’ and q</w:t>
      </w:r>
      <w:r w:rsidRPr="00210652">
        <w:rPr>
          <w:vertAlign w:val="subscript"/>
          <w:lang w:eastAsia="ko-KR"/>
        </w:rPr>
        <w:t>j</w:t>
      </w:r>
      <w:r w:rsidRPr="00210652">
        <w:rPr>
          <w:lang w:eastAsia="ko-KR"/>
        </w:rPr>
        <w:t>’ as outputs.</w:t>
      </w:r>
    </w:p>
    <w:p w:rsidR="008A518B" w:rsidRPr="00210652" w:rsidRDefault="008A518B" w:rsidP="00AC39FB">
      <w:pPr>
        <w:numPr>
          <w:ilvl w:val="0"/>
          <w:numId w:val="44"/>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filtered sample values p</w:t>
      </w:r>
      <w:r w:rsidRPr="00210652">
        <w:rPr>
          <w:vertAlign w:val="subscript"/>
          <w:lang w:eastAsia="ko-KR"/>
        </w:rPr>
        <w:t>i</w:t>
      </w:r>
      <w:r w:rsidRPr="00210652">
        <w:rPr>
          <w:lang w:eastAsia="ko-KR"/>
        </w:rPr>
        <w:t>’ and q</w:t>
      </w:r>
      <w:r w:rsidRPr="00210652">
        <w:rPr>
          <w:vertAlign w:val="subscript"/>
          <w:lang w:eastAsia="ko-KR"/>
        </w:rPr>
        <w:t>j</w:t>
      </w:r>
      <w:r w:rsidRPr="00210652">
        <w:rPr>
          <w:lang w:eastAsia="ko-KR"/>
        </w:rPr>
        <w:t>’ with i = 0..nDp</w:t>
      </w:r>
      <w:r w:rsidRPr="00210652">
        <w:t> </w:t>
      </w:r>
      <w:r w:rsidRPr="00210652">
        <w:rPr>
          <w:lang w:eastAsia="ko-KR"/>
        </w:rPr>
        <w:t>– 1, j = 0..nDq – 1 replace the corresponding samples inside the sample array s’ as follows:</w:t>
      </w:r>
    </w:p>
    <w:p w:rsidR="008A518B" w:rsidRPr="00210652" w:rsidRDefault="008A518B" w:rsidP="008A518B">
      <w:pPr>
        <w:pStyle w:val="Equation"/>
        <w:tabs>
          <w:tab w:val="clear" w:pos="794"/>
          <w:tab w:val="clear" w:pos="1588"/>
          <w:tab w:val="left" w:pos="851"/>
          <w:tab w:val="left" w:pos="1134"/>
          <w:tab w:val="left" w:pos="1418"/>
          <w:tab w:val="left" w:pos="1701"/>
        </w:tabs>
        <w:ind w:left="567"/>
        <w:rPr>
          <w:sz w:val="20"/>
          <w:lang w:eastAsia="ko-KR"/>
        </w:rPr>
      </w:pPr>
      <w:r w:rsidRPr="00210652">
        <w:rPr>
          <w:sz w:val="20"/>
          <w:lang w:eastAsia="ko-KR"/>
        </w:rPr>
        <w:tab/>
      </w:r>
      <w:r w:rsidRPr="00210652">
        <w:rPr>
          <w:sz w:val="20"/>
          <w:lang w:eastAsia="ko-KR"/>
        </w:rPr>
        <w:tab/>
      </w:r>
      <w:r w:rsidRPr="00210652">
        <w:rPr>
          <w:sz w:val="20"/>
          <w:lang w:eastAsia="ko-KR"/>
        </w:rPr>
        <w:tab/>
        <w:t>s’[</w:t>
      </w:r>
      <w:r w:rsidRPr="00210652">
        <w:rPr>
          <w:sz w:val="20"/>
        </w:rPr>
        <w:t> </w:t>
      </w:r>
      <w:r w:rsidRPr="00210652">
        <w:rPr>
          <w:sz w:val="20"/>
          <w:lang w:eastAsia="ko-KR"/>
        </w:rPr>
        <w:t>xC</w:t>
      </w:r>
      <w:r w:rsidRPr="00210652">
        <w:rPr>
          <w:sz w:val="20"/>
        </w:rPr>
        <w:t> </w:t>
      </w:r>
      <w:r w:rsidRPr="00210652">
        <w:rPr>
          <w:sz w:val="20"/>
          <w:lang w:eastAsia="ko-KR"/>
        </w:rPr>
        <w:t>+</w:t>
      </w:r>
      <w:r w:rsidRPr="00210652">
        <w:rPr>
          <w:sz w:val="20"/>
        </w:rPr>
        <w:t> </w:t>
      </w:r>
      <w:r w:rsidRPr="00210652">
        <w:rPr>
          <w:sz w:val="20"/>
          <w:lang w:eastAsia="ko-KR"/>
        </w:rPr>
        <w:t>xB</w:t>
      </w:r>
      <w:r w:rsidRPr="00210652">
        <w:rPr>
          <w:sz w:val="20"/>
        </w:rPr>
        <w:t> +</w:t>
      </w:r>
      <w:r w:rsidRPr="00210652">
        <w:rPr>
          <w:sz w:val="20"/>
          <w:lang w:eastAsia="ko-KR"/>
        </w:rPr>
        <w:t>k,</w:t>
      </w:r>
      <w:r w:rsidRPr="00210652">
        <w:rPr>
          <w:sz w:val="20"/>
        </w:rPr>
        <w:t> </w:t>
      </w:r>
      <w:r w:rsidRPr="00210652">
        <w:rPr>
          <w:sz w:val="20"/>
          <w:lang w:eastAsia="ko-KR"/>
        </w:rPr>
        <w:t>yC</w:t>
      </w:r>
      <w:r w:rsidRPr="00210652">
        <w:rPr>
          <w:sz w:val="20"/>
        </w:rPr>
        <w:t> </w:t>
      </w:r>
      <w:r w:rsidRPr="00210652">
        <w:rPr>
          <w:sz w:val="20"/>
          <w:lang w:eastAsia="ko-KR"/>
        </w:rPr>
        <w:t>+</w:t>
      </w:r>
      <w:r w:rsidRPr="00210652">
        <w:rPr>
          <w:sz w:val="20"/>
        </w:rPr>
        <w:t> </w:t>
      </w:r>
      <w:r w:rsidRPr="00210652">
        <w:rPr>
          <w:sz w:val="20"/>
          <w:lang w:eastAsia="ko-KR"/>
        </w:rPr>
        <w:t>yB</w:t>
      </w:r>
      <w:r w:rsidRPr="00210652">
        <w:rPr>
          <w:sz w:val="20"/>
        </w:rPr>
        <w:t> </w:t>
      </w:r>
      <w:r w:rsidRPr="00210652">
        <w:rPr>
          <w:sz w:val="20"/>
          <w:lang w:eastAsia="ko-KR"/>
        </w:rPr>
        <w:t>+</w:t>
      </w:r>
      <w:r w:rsidRPr="00210652">
        <w:rPr>
          <w:sz w:val="20"/>
        </w:rPr>
        <w:t> </w:t>
      </w:r>
      <w:r w:rsidRPr="00210652">
        <w:rPr>
          <w:sz w:val="20"/>
          <w:lang w:eastAsia="ko-KR"/>
        </w:rPr>
        <w:t>j</w:t>
      </w:r>
      <w:r w:rsidRPr="00210652">
        <w:rPr>
          <w:sz w:val="20"/>
        </w:rPr>
        <w:t> ] = q</w:t>
      </w:r>
      <w:r w:rsidRPr="00210652">
        <w:rPr>
          <w:sz w:val="20"/>
          <w:vertAlign w:val="subscript"/>
          <w:lang w:eastAsia="ko-KR"/>
        </w:rPr>
        <w:t>j</w:t>
      </w:r>
      <w:r w:rsidRPr="00210652">
        <w:rPr>
          <w:sz w:val="20"/>
        </w:rPr>
        <w:t>’</w:t>
      </w:r>
      <w:r w:rsidRPr="00210652">
        <w:rPr>
          <w:sz w:val="20"/>
        </w:rPr>
        <w:tab/>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ins w:id="311" w:author="Qian Huang" w:date="2011-11-08T09:52:00Z">
        <w:r w:rsidR="00E043F8">
          <w:rPr>
            <w:rFonts w:eastAsiaTheme="minorEastAsia" w:hint="eastAsia"/>
            <w:sz w:val="20"/>
            <w:lang w:eastAsia="zh-CN"/>
          </w:rPr>
          <w:t>455</w:t>
        </w:r>
      </w:ins>
      <w:del w:id="312" w:author="Qian Huang" w:date="2011-11-08T09:52:00Z">
        <w:r w:rsidR="004C7663" w:rsidRPr="00210652" w:rsidDel="00E043F8">
          <w:rPr>
            <w:sz w:val="20"/>
            <w:lang w:eastAsia="ko-KR"/>
          </w:rPr>
          <w:fldChar w:fldCharType="begin" w:fldLock="1"/>
        </w:r>
        <w:r w:rsidRPr="00210652" w:rsidDel="00E043F8">
          <w:rPr>
            <w:sz w:val="20"/>
            <w:lang w:eastAsia="ko-KR"/>
          </w:rPr>
          <w:delInstrText xml:space="preserve"> SEQ Equation \* ARABIC \s 1 </w:delInstrText>
        </w:r>
        <w:r w:rsidR="004C7663" w:rsidRPr="00210652" w:rsidDel="00E043F8">
          <w:rPr>
            <w:sz w:val="20"/>
            <w:lang w:eastAsia="ko-KR"/>
          </w:rPr>
          <w:fldChar w:fldCharType="separate"/>
        </w:r>
        <w:r w:rsidRPr="00210652" w:rsidDel="00E043F8">
          <w:rPr>
            <w:noProof/>
            <w:sz w:val="20"/>
            <w:lang w:eastAsia="ko-KR"/>
          </w:rPr>
          <w:delText>461</w:delText>
        </w:r>
        <w:r w:rsidR="004C7663" w:rsidRPr="00210652" w:rsidDel="00E043F8">
          <w:rPr>
            <w:sz w:val="20"/>
            <w:lang w:eastAsia="ko-KR"/>
          </w:rPr>
          <w:fldChar w:fldCharType="end"/>
        </w:r>
      </w:del>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 w:val="left" w:pos="1701"/>
        </w:tabs>
        <w:ind w:left="567"/>
        <w:rPr>
          <w:rFonts w:eastAsia="MS Mincho"/>
          <w:sz w:val="20"/>
          <w:lang w:eastAsia="ja-JP"/>
        </w:rPr>
      </w:pPr>
      <w:r w:rsidRPr="00210652">
        <w:rPr>
          <w:sz w:val="20"/>
          <w:lang w:eastAsia="ko-KR"/>
        </w:rPr>
        <w:tab/>
      </w:r>
      <w:r w:rsidRPr="00210652">
        <w:rPr>
          <w:sz w:val="20"/>
          <w:lang w:eastAsia="ko-KR"/>
        </w:rPr>
        <w:tab/>
      </w:r>
      <w:r w:rsidRPr="00210652">
        <w:rPr>
          <w:sz w:val="20"/>
          <w:lang w:eastAsia="ko-KR"/>
        </w:rPr>
        <w:tab/>
        <w:t>s’[</w:t>
      </w:r>
      <w:r w:rsidRPr="00210652">
        <w:rPr>
          <w:sz w:val="20"/>
        </w:rPr>
        <w:t> </w:t>
      </w:r>
      <w:r w:rsidRPr="00210652">
        <w:rPr>
          <w:sz w:val="20"/>
          <w:lang w:eastAsia="ko-KR"/>
        </w:rPr>
        <w:t>xC</w:t>
      </w:r>
      <w:r w:rsidRPr="00210652">
        <w:rPr>
          <w:sz w:val="20"/>
        </w:rPr>
        <w:t> </w:t>
      </w:r>
      <w:r w:rsidRPr="00210652">
        <w:rPr>
          <w:sz w:val="20"/>
          <w:lang w:eastAsia="ko-KR"/>
        </w:rPr>
        <w:t>+</w:t>
      </w:r>
      <w:r w:rsidRPr="00210652">
        <w:rPr>
          <w:sz w:val="20"/>
        </w:rPr>
        <w:t> </w:t>
      </w:r>
      <w:r w:rsidRPr="00210652">
        <w:rPr>
          <w:sz w:val="20"/>
          <w:lang w:eastAsia="ko-KR"/>
        </w:rPr>
        <w:t>xB</w:t>
      </w:r>
      <w:r w:rsidRPr="00210652">
        <w:rPr>
          <w:sz w:val="20"/>
        </w:rPr>
        <w:t> </w:t>
      </w:r>
      <w:r w:rsidRPr="00210652">
        <w:rPr>
          <w:sz w:val="20"/>
          <w:lang w:eastAsia="ko-KR"/>
        </w:rPr>
        <w:t>+k,</w:t>
      </w:r>
      <w:r w:rsidRPr="00210652">
        <w:rPr>
          <w:sz w:val="20"/>
        </w:rPr>
        <w:t> </w:t>
      </w:r>
      <w:r w:rsidRPr="00210652">
        <w:rPr>
          <w:sz w:val="20"/>
          <w:lang w:eastAsia="ko-KR"/>
        </w:rPr>
        <w:t>yC</w:t>
      </w:r>
      <w:r w:rsidRPr="00210652">
        <w:rPr>
          <w:sz w:val="20"/>
        </w:rPr>
        <w:t> </w:t>
      </w:r>
      <w:r w:rsidRPr="00210652">
        <w:rPr>
          <w:sz w:val="20"/>
          <w:lang w:eastAsia="ko-KR"/>
        </w:rPr>
        <w:t>+</w:t>
      </w:r>
      <w:r w:rsidRPr="00210652">
        <w:rPr>
          <w:sz w:val="20"/>
        </w:rPr>
        <w:t> </w:t>
      </w:r>
      <w:r w:rsidRPr="00210652">
        <w:rPr>
          <w:sz w:val="20"/>
          <w:lang w:eastAsia="ko-KR"/>
        </w:rPr>
        <w:t>yB</w:t>
      </w:r>
      <w:r w:rsidRPr="00210652">
        <w:rPr>
          <w:sz w:val="20"/>
        </w:rPr>
        <w:t> </w:t>
      </w:r>
      <w:r w:rsidRPr="00210652">
        <w:rPr>
          <w:sz w:val="20"/>
          <w:lang w:eastAsia="ko-KR"/>
        </w:rPr>
        <w:t>– i – 1</w:t>
      </w:r>
      <w:r w:rsidRPr="00210652">
        <w:rPr>
          <w:sz w:val="20"/>
        </w:rPr>
        <w:t> ] = p</w:t>
      </w:r>
      <w:r w:rsidRPr="00210652">
        <w:rPr>
          <w:sz w:val="20"/>
          <w:vertAlign w:val="subscript"/>
        </w:rPr>
        <w:t>i</w:t>
      </w:r>
      <w:r w:rsidRPr="00210652">
        <w:rPr>
          <w:sz w:val="20"/>
        </w:rPr>
        <w:t>’</w:t>
      </w:r>
      <w:r w:rsidRPr="00210652">
        <w:rPr>
          <w:sz w:val="20"/>
        </w:rPr>
        <w:tab/>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ins w:id="313" w:author="Qian Huang" w:date="2011-11-08T09:52:00Z">
        <w:r w:rsidR="00E043F8">
          <w:rPr>
            <w:rFonts w:eastAsiaTheme="minorEastAsia" w:hint="eastAsia"/>
            <w:sz w:val="20"/>
            <w:lang w:eastAsia="zh-CN"/>
          </w:rPr>
          <w:t>456</w:t>
        </w:r>
      </w:ins>
      <w:del w:id="314" w:author="Qian Huang" w:date="2011-11-08T09:52:00Z">
        <w:r w:rsidR="004C7663" w:rsidRPr="00210652" w:rsidDel="00E043F8">
          <w:rPr>
            <w:sz w:val="20"/>
            <w:lang w:eastAsia="ko-KR"/>
          </w:rPr>
          <w:fldChar w:fldCharType="begin" w:fldLock="1"/>
        </w:r>
        <w:r w:rsidRPr="00210652" w:rsidDel="00E043F8">
          <w:rPr>
            <w:sz w:val="20"/>
            <w:lang w:eastAsia="ko-KR"/>
          </w:rPr>
          <w:delInstrText xml:space="preserve"> SEQ Equation \* ARABIC \s 1 </w:delInstrText>
        </w:r>
        <w:r w:rsidR="004C7663" w:rsidRPr="00210652" w:rsidDel="00E043F8">
          <w:rPr>
            <w:sz w:val="20"/>
            <w:lang w:eastAsia="ko-KR"/>
          </w:rPr>
          <w:fldChar w:fldCharType="separate"/>
        </w:r>
        <w:r w:rsidRPr="00210652" w:rsidDel="00E043F8">
          <w:rPr>
            <w:noProof/>
            <w:sz w:val="20"/>
            <w:lang w:eastAsia="ko-KR"/>
          </w:rPr>
          <w:delText>462</w:delText>
        </w:r>
        <w:r w:rsidR="004C7663" w:rsidRPr="00210652" w:rsidDel="00E043F8">
          <w:rPr>
            <w:sz w:val="20"/>
            <w:lang w:eastAsia="ko-KR"/>
          </w:rPr>
          <w:fldChar w:fldCharType="end"/>
        </w:r>
      </w:del>
      <w:r w:rsidRPr="00210652">
        <w:rPr>
          <w:sz w:val="20"/>
          <w:lang w:eastAsia="ko-KR"/>
        </w:rPr>
        <w:t>)</w:t>
      </w:r>
    </w:p>
    <w:p w:rsidR="008A518B" w:rsidRPr="00210652" w:rsidRDefault="008A518B" w:rsidP="008A518B">
      <w:pPr>
        <w:pStyle w:val="Heading5"/>
      </w:pPr>
      <w:bookmarkStart w:id="315" w:name="_Ref286594894"/>
      <w:bookmarkStart w:id="316" w:name="_Ref280386596"/>
      <w:r w:rsidRPr="00210652">
        <w:t>Filtering process for chroma block edge</w:t>
      </w:r>
      <w:bookmarkEnd w:id="315"/>
    </w:p>
    <w:p w:rsidR="008A518B" w:rsidRPr="00210652" w:rsidRDefault="008A518B" w:rsidP="008A518B">
      <w:pPr>
        <w:tabs>
          <w:tab w:val="left" w:pos="284"/>
        </w:tabs>
        <w:ind w:left="284" w:hanging="284"/>
        <w:rPr>
          <w:lang w:eastAsia="ko-KR"/>
        </w:rPr>
      </w:pPr>
      <w:r w:rsidRPr="00210652">
        <w:rPr>
          <w:lang w:eastAsia="ko-KR"/>
        </w:rPr>
        <w:t>[Ed.: (WJ) cIdx cannot be 0 here]</w:t>
      </w:r>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luma location ( xC, yC )</w:t>
      </w:r>
      <w:r w:rsidRPr="00210652">
        <w:t xml:space="preserve"> specifying the </w:t>
      </w:r>
      <w:r w:rsidRPr="00210652">
        <w:rPr>
          <w:lang w:eastAsia="ko-KR"/>
        </w:rPr>
        <w:t xml:space="preserve">top-left </w:t>
      </w:r>
      <w:r w:rsidRPr="00210652">
        <w:t xml:space="preserve">chroma </w:t>
      </w:r>
      <w:r w:rsidRPr="00210652">
        <w:rPr>
          <w:lang w:eastAsia="ko-KR"/>
        </w:rPr>
        <w:t>sample of the current coding unit relative to the top left chroma sample of the current picture,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luma location ( xB, yB ) specifying the top-left chroma sample of the current block relative to the top left chroma sample of the current coding unit,</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verticalEdgeFlag,</w:t>
      </w:r>
    </w:p>
    <w:p w:rsidR="008A518B" w:rsidRPr="00210652" w:rsidRDefault="008A518B" w:rsidP="008A518B">
      <w:pPr>
        <w:tabs>
          <w:tab w:val="left" w:pos="284"/>
        </w:tabs>
        <w:ind w:left="284" w:hanging="284"/>
        <w:rPr>
          <w:lang w:eastAsia="ko-KR"/>
        </w:rPr>
      </w:pPr>
      <w:r w:rsidRPr="00210652">
        <w:t>–</w:t>
      </w:r>
      <w:r w:rsidRPr="00210652">
        <w:tab/>
      </w:r>
      <w:del w:id="317" w:author="Qian Huang" w:date="2011-11-07T22:31:00Z">
        <w:r w:rsidRPr="00210652" w:rsidDel="005C133C">
          <w:rPr>
            <w:lang w:eastAsia="ko-KR"/>
          </w:rPr>
          <w:delText xml:space="preserve">a </w:delText>
        </w:r>
      </w:del>
      <w:r w:rsidRPr="00210652">
        <w:rPr>
          <w:lang w:eastAsia="ko-KR"/>
        </w:rPr>
        <w:t>variable</w:t>
      </w:r>
      <w:ins w:id="318" w:author="Qian Huang" w:date="2011-11-07T22:31:00Z">
        <w:r w:rsidR="005C133C">
          <w:rPr>
            <w:rFonts w:eastAsiaTheme="minorEastAsia" w:hint="eastAsia"/>
            <w:lang w:eastAsia="zh-CN"/>
          </w:rPr>
          <w:t>s</w:t>
        </w:r>
      </w:ins>
      <w:r w:rsidRPr="00210652">
        <w:rPr>
          <w:lang w:eastAsia="ko-KR"/>
        </w:rPr>
        <w:t xml:space="preserve"> bS</w:t>
      </w:r>
      <w:ins w:id="319" w:author="Qian Huang" w:date="2011-11-08T09:27:00Z">
        <w:r w:rsidR="008A3071">
          <w:rPr>
            <w:rFonts w:eastAsiaTheme="minorEastAsia" w:hint="eastAsia"/>
            <w:lang w:eastAsia="zh-CN"/>
          </w:rPr>
          <w:t>1 and bS2</w:t>
        </w:r>
      </w:ins>
      <w:ins w:id="320" w:author="Qian Huang" w:date="2011-11-07T22:31:00Z">
        <w:r w:rsidR="005C133C">
          <w:rPr>
            <w:rFonts w:eastAsiaTheme="minorEastAsia" w:hint="eastAsia"/>
            <w:lang w:eastAsia="zh-CN"/>
          </w:rPr>
          <w:t xml:space="preserve"> </w:t>
        </w:r>
      </w:ins>
      <w:del w:id="321" w:author="Qian Huang" w:date="2011-11-08T09:27:00Z">
        <w:r w:rsidRPr="00210652" w:rsidDel="008A3071">
          <w:rPr>
            <w:lang w:eastAsia="ko-KR"/>
          </w:rPr>
          <w:delText xml:space="preserve"> </w:delText>
        </w:r>
      </w:del>
      <w:r w:rsidRPr="00210652">
        <w:rPr>
          <w:lang w:eastAsia="ko-KR"/>
        </w:rPr>
        <w:t>specifying the boundary filtering strength,</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cIdx specifying the chroma component index.</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xPOS,</w:t>
      </w:r>
    </w:p>
    <w:p w:rsidR="008A518B" w:rsidRPr="00210652" w:rsidDel="004B631F" w:rsidRDefault="008A518B" w:rsidP="008A518B">
      <w:pPr>
        <w:tabs>
          <w:tab w:val="left" w:pos="284"/>
        </w:tabs>
        <w:ind w:left="284" w:hanging="284"/>
        <w:rPr>
          <w:del w:id="322" w:author="Qian Huang" w:date="2011-11-08T10:09:00Z"/>
          <w:lang w:eastAsia="ko-KR"/>
        </w:rPr>
      </w:pPr>
      <w:del w:id="323" w:author="Qian Huang" w:date="2011-11-08T10:09:00Z">
        <w:r w:rsidRPr="00210652" w:rsidDel="004B631F">
          <w:delText>–</w:delText>
        </w:r>
        <w:r w:rsidRPr="00210652" w:rsidDel="004B631F">
          <w:tab/>
        </w:r>
        <w:r w:rsidRPr="00210652" w:rsidDel="004B631F">
          <w:rPr>
            <w:lang w:eastAsia="ko-KR"/>
          </w:rPr>
          <w:delText>a variable bS</w:delText>
        </w:r>
        <w:r w:rsidRPr="00210652" w:rsidDel="004B631F">
          <w:rPr>
            <w:vertAlign w:val="subscript"/>
            <w:lang w:eastAsia="ko-KR"/>
          </w:rPr>
          <w:delText>L</w:delText>
        </w:r>
        <w:r w:rsidRPr="00210652" w:rsidDel="004B631F">
          <w:rPr>
            <w:lang w:eastAsia="ko-KR"/>
          </w:rPr>
          <w:delText>,</w:delText>
        </w:r>
      </w:del>
    </w:p>
    <w:p w:rsidR="008A518B" w:rsidRPr="00E31D53" w:rsidRDefault="008A518B" w:rsidP="008A518B">
      <w:pPr>
        <w:tabs>
          <w:tab w:val="left" w:pos="284"/>
        </w:tabs>
        <w:ind w:left="284" w:hanging="284"/>
        <w:rPr>
          <w:rFonts w:eastAsiaTheme="minorEastAsia"/>
          <w:lang w:eastAsia="zh-CN"/>
          <w:rPrChange w:id="324" w:author="Qian Huang" w:date="2011-11-08T09:35:00Z">
            <w:rPr>
              <w:lang w:eastAsia="ko-KR"/>
            </w:rPr>
          </w:rPrChange>
        </w:rPr>
      </w:pPr>
      <w:r w:rsidRPr="00210652">
        <w:t>–</w:t>
      </w:r>
      <w:r w:rsidRPr="00210652">
        <w:tab/>
      </w:r>
      <w:ins w:id="325" w:author="Qian Huang" w:date="2011-11-08T09:34:00Z">
        <w:r w:rsidR="00E31D53">
          <w:rPr>
            <w:rFonts w:eastAsiaTheme="minorEastAsia" w:hint="eastAsia"/>
            <w:lang w:eastAsia="zh-CN"/>
          </w:rPr>
          <w:t>two</w:t>
        </w:r>
      </w:ins>
      <w:del w:id="326" w:author="Qian Huang" w:date="2011-11-08T09:34:00Z">
        <w:r w:rsidRPr="00210652" w:rsidDel="00E31D53">
          <w:rPr>
            <w:lang w:eastAsia="ko-KR"/>
          </w:rPr>
          <w:delText>a</w:delText>
        </w:r>
      </w:del>
      <w:r w:rsidRPr="00210652">
        <w:rPr>
          <w:lang w:eastAsia="ko-KR"/>
        </w:rPr>
        <w:t xml:space="preserve"> variable</w:t>
      </w:r>
      <w:ins w:id="327" w:author="Qian Huang" w:date="2011-11-08T09:35:00Z">
        <w:r w:rsidR="00E31D53">
          <w:rPr>
            <w:rFonts w:eastAsiaTheme="minorEastAsia" w:hint="eastAsia"/>
            <w:lang w:eastAsia="zh-CN"/>
          </w:rPr>
          <w:t>s</w:t>
        </w:r>
      </w:ins>
      <w:r w:rsidRPr="00210652">
        <w:rPr>
          <w:lang w:eastAsia="ko-KR"/>
        </w:rPr>
        <w:t xml:space="preserve"> t</w:t>
      </w:r>
      <w:r w:rsidRPr="00210652">
        <w:rPr>
          <w:vertAlign w:val="subscript"/>
          <w:lang w:eastAsia="ko-KR"/>
        </w:rPr>
        <w:t>C</w:t>
      </w:r>
      <w:ins w:id="328" w:author="Qian Huang" w:date="2011-11-08T09:35:00Z">
        <w:r w:rsidR="00E31D53">
          <w:rPr>
            <w:rFonts w:eastAsiaTheme="minorEastAsia" w:hint="eastAsia"/>
            <w:vertAlign w:val="subscript"/>
            <w:lang w:eastAsia="zh-CN"/>
          </w:rPr>
          <w:t>1</w:t>
        </w:r>
      </w:ins>
      <w:del w:id="329" w:author="Qian Huang" w:date="2011-11-08T09:35:00Z">
        <w:r w:rsidRPr="00210652" w:rsidDel="00E31D53">
          <w:rPr>
            <w:vertAlign w:val="subscript"/>
            <w:lang w:eastAsia="ko-KR"/>
          </w:rPr>
          <w:delText>L</w:delText>
        </w:r>
      </w:del>
      <w:ins w:id="330" w:author="Qian Huang" w:date="2011-11-08T09:35:00Z">
        <w:r w:rsidR="00E31D53">
          <w:rPr>
            <w:rFonts w:eastAsiaTheme="minorEastAsia" w:hint="eastAsia"/>
            <w:lang w:eastAsia="zh-CN"/>
          </w:rPr>
          <w:t xml:space="preserve"> and </w:t>
        </w:r>
        <w:r w:rsidR="00E31D53" w:rsidRPr="00210652">
          <w:rPr>
            <w:lang w:eastAsia="ko-KR"/>
          </w:rPr>
          <w:t>t</w:t>
        </w:r>
        <w:r w:rsidR="00E31D53" w:rsidRPr="00210652">
          <w:rPr>
            <w:vertAlign w:val="subscript"/>
            <w:lang w:eastAsia="ko-KR"/>
          </w:rPr>
          <w:t>C</w:t>
        </w:r>
        <w:r w:rsidR="00E31D53">
          <w:rPr>
            <w:rFonts w:eastAsiaTheme="minorEastAsia" w:hint="eastAsia"/>
            <w:vertAlign w:val="subscript"/>
            <w:lang w:eastAsia="zh-CN"/>
          </w:rPr>
          <w:t>2</w:t>
        </w:r>
      </w:ins>
    </w:p>
    <w:p w:rsidR="004D76FD" w:rsidRPr="004D76FD" w:rsidRDefault="004D76FD" w:rsidP="004D76FD">
      <w:pPr>
        <w:tabs>
          <w:tab w:val="left" w:pos="284"/>
        </w:tabs>
        <w:ind w:left="284" w:hanging="284"/>
        <w:rPr>
          <w:ins w:id="331" w:author="Qian Huang" w:date="2011-11-08T10:44:00Z"/>
          <w:rFonts w:eastAsiaTheme="minorEastAsia"/>
          <w:lang w:eastAsia="zh-CN"/>
        </w:rPr>
      </w:pPr>
      <w:ins w:id="332" w:author="Qian Huang" w:date="2011-11-08T10:44:00Z">
        <w:r w:rsidRPr="00210652">
          <w:t>–</w:t>
        </w:r>
        <w:r w:rsidRPr="00210652">
          <w:tab/>
        </w:r>
      </w:ins>
      <w:ins w:id="333" w:author="Qian Huang" w:date="2011-11-08T10:55:00Z">
        <w:r w:rsidR="000C427F">
          <w:rPr>
            <w:rFonts w:eastAsiaTheme="minorEastAsia" w:hint="eastAsia"/>
            <w:lang w:eastAsia="zh-CN"/>
          </w:rPr>
          <w:t>two</w:t>
        </w:r>
      </w:ins>
      <w:ins w:id="334" w:author="Qian Huang" w:date="2011-11-08T10:44:00Z">
        <w:r w:rsidRPr="00210652">
          <w:rPr>
            <w:lang w:eastAsia="ko-KR"/>
          </w:rPr>
          <w:t xml:space="preserve"> variable</w:t>
        </w:r>
      </w:ins>
      <w:ins w:id="335" w:author="Qian Huang" w:date="2011-11-08T10:55:00Z">
        <w:r w:rsidR="000C427F">
          <w:rPr>
            <w:rFonts w:eastAsiaTheme="minorEastAsia" w:hint="eastAsia"/>
            <w:lang w:eastAsia="zh-CN"/>
          </w:rPr>
          <w:t>s</w:t>
        </w:r>
      </w:ins>
      <w:ins w:id="336" w:author="Qian Huang" w:date="2011-11-08T10:44:00Z">
        <w:r w:rsidRPr="00210652">
          <w:rPr>
            <w:lang w:eastAsia="ko-KR"/>
          </w:rPr>
          <w:t xml:space="preserve"> </w:t>
        </w:r>
        <w:r>
          <w:rPr>
            <w:rFonts w:eastAsiaTheme="minorEastAsia" w:hint="eastAsia"/>
            <w:lang w:eastAsia="zh-CN"/>
          </w:rPr>
          <w:t>d</w:t>
        </w:r>
      </w:ins>
      <w:ins w:id="337" w:author="Qian Huang" w:date="2011-11-08T10:55:00Z">
        <w:r w:rsidR="000C427F">
          <w:rPr>
            <w:rFonts w:eastAsiaTheme="minorEastAsia" w:hint="eastAsia"/>
            <w:lang w:eastAsia="zh-CN"/>
          </w:rPr>
          <w:t>1 and d2</w:t>
        </w:r>
      </w:ins>
      <w:ins w:id="338" w:author="Qian Huang" w:date="2011-11-08T10:47:00Z">
        <w:r w:rsidR="00E123AE">
          <w:rPr>
            <w:rFonts w:eastAsiaTheme="minorEastAsia" w:hint="eastAsia"/>
            <w:lang w:eastAsia="zh-CN"/>
          </w:rPr>
          <w:t xml:space="preserve"> specifying the </w:t>
        </w:r>
      </w:ins>
      <w:ins w:id="339" w:author="Qian Huang" w:date="2011-11-08T10:54:00Z">
        <w:r w:rsidR="000C427F">
          <w:rPr>
            <w:rFonts w:eastAsiaTheme="minorEastAsia" w:hint="eastAsia"/>
            <w:lang w:eastAsia="zh-CN"/>
          </w:rPr>
          <w:t xml:space="preserve">luma </w:t>
        </w:r>
      </w:ins>
      <w:ins w:id="340" w:author="Qian Huang" w:date="2011-11-08T11:05:00Z">
        <w:r w:rsidR="00367DCB">
          <w:rPr>
            <w:rFonts w:eastAsiaTheme="minorEastAsia" w:hint="eastAsia"/>
            <w:lang w:eastAsia="zh-CN"/>
          </w:rPr>
          <w:t>sample</w:t>
        </w:r>
      </w:ins>
      <w:ins w:id="341" w:author="Qian Huang" w:date="2011-11-08T10:54:00Z">
        <w:r w:rsidR="000C427F">
          <w:rPr>
            <w:rFonts w:eastAsiaTheme="minorEastAsia" w:hint="eastAsia"/>
            <w:lang w:eastAsia="zh-CN"/>
          </w:rPr>
          <w:t xml:space="preserve"> difference</w:t>
        </w:r>
      </w:ins>
      <w:ins w:id="342" w:author="Qian Huang" w:date="2011-11-08T10:55:00Z">
        <w:r w:rsidR="000C427F">
          <w:rPr>
            <w:rFonts w:eastAsiaTheme="minorEastAsia" w:hint="eastAsia"/>
            <w:lang w:eastAsia="zh-CN"/>
          </w:rPr>
          <w:t>s.</w:t>
        </w:r>
      </w:ins>
    </w:p>
    <w:p w:rsidR="008A518B" w:rsidRPr="00210652" w:rsidRDefault="008A518B" w:rsidP="008A518B">
      <w:pPr>
        <w:tabs>
          <w:tab w:val="left" w:pos="284"/>
        </w:tabs>
        <w:ind w:left="284" w:hanging="284"/>
        <w:rPr>
          <w:lang w:eastAsia="ko-KR"/>
        </w:rPr>
      </w:pPr>
      <w:r w:rsidRPr="00210652">
        <w:rPr>
          <w:lang w:eastAsia="ko-KR"/>
        </w:rPr>
        <w:t>Output of this process is: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modified reconstruction of the picture.</w:t>
      </w:r>
    </w:p>
    <w:p w:rsidR="008A518B" w:rsidRPr="00210652" w:rsidRDefault="008A518B" w:rsidP="008A518B">
      <w:pPr>
        <w:rPr>
          <w:lang w:eastAsia="ko-KR"/>
        </w:rPr>
      </w:pPr>
      <w:r w:rsidRPr="00210652">
        <w:rPr>
          <w:lang w:eastAsia="ko-KR"/>
        </w:rPr>
        <w:t>Let s’ be a variable specifying chroma sample array which is derived as follows.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I</w:t>
      </w:r>
      <w:r w:rsidRPr="00210652">
        <w:t xml:space="preserve">f </w:t>
      </w:r>
      <w:r w:rsidRPr="00210652">
        <w:rPr>
          <w:lang w:eastAsia="ko-KR"/>
        </w:rPr>
        <w:t>cIdx is equal to 1, s’ represents the chroma sample array recPicture</w:t>
      </w:r>
      <w:r w:rsidRPr="00210652">
        <w:rPr>
          <w:vertAlign w:val="subscript"/>
          <w:lang w:eastAsia="ko-KR"/>
        </w:rPr>
        <w:t>Cb</w:t>
      </w:r>
      <w:r w:rsidRPr="00210652">
        <w:rPr>
          <w:lang w:eastAsia="ko-KR"/>
        </w:rPr>
        <w:t xml:space="preserve"> of the current picture.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(cIdx is equal to 2), s’ represents the chroma sample array recPicture</w:t>
      </w:r>
      <w:r w:rsidRPr="00210652">
        <w:rPr>
          <w:vertAlign w:val="subscript"/>
          <w:lang w:eastAsia="ko-KR"/>
        </w:rPr>
        <w:t>Cr</w:t>
      </w:r>
      <w:r w:rsidRPr="00210652">
        <w:rPr>
          <w:lang w:eastAsia="ko-KR"/>
        </w:rPr>
        <w:t xml:space="preserve"> of the current picture.</w:t>
      </w:r>
    </w:p>
    <w:p w:rsidR="005C133C" w:rsidRPr="004D76FD" w:rsidRDefault="005C133C" w:rsidP="005C133C">
      <w:pPr>
        <w:tabs>
          <w:tab w:val="left" w:pos="284"/>
        </w:tabs>
        <w:ind w:left="284" w:hanging="284"/>
        <w:rPr>
          <w:ins w:id="343" w:author="Qian Huang" w:date="2011-11-07T22:32:00Z"/>
          <w:rFonts w:eastAsiaTheme="minorEastAsia"/>
          <w:lang w:eastAsia="zh-CN"/>
          <w:rPrChange w:id="344" w:author="Qian Huang" w:date="2011-11-08T10:44:00Z">
            <w:rPr>
              <w:ins w:id="345" w:author="Qian Huang" w:date="2011-11-07T22:32:00Z"/>
              <w:lang w:eastAsia="ko-KR"/>
            </w:rPr>
          </w:rPrChange>
        </w:rPr>
      </w:pPr>
      <w:ins w:id="346" w:author="Qian Huang" w:date="2011-11-07T22:32:00Z">
        <w:r>
          <w:rPr>
            <w:rFonts w:hint="eastAsia"/>
            <w:lang w:eastAsia="ko-KR"/>
          </w:rPr>
          <w:t xml:space="preserve">A variable </w:t>
        </w:r>
        <w:r>
          <w:rPr>
            <w:lang w:eastAsia="ko-KR"/>
          </w:rPr>
          <w:t>β</w:t>
        </w:r>
        <w:r>
          <w:rPr>
            <w:rFonts w:hint="eastAsia"/>
            <w:lang w:eastAsia="ko-KR"/>
          </w:rPr>
          <w:t xml:space="preserve"> is specified as </w:t>
        </w:r>
      </w:ins>
      <w:ins w:id="347" w:author="Qian Huang" w:date="2011-11-08T10:44:00Z">
        <w:r w:rsidR="004D76FD">
          <w:rPr>
            <w:rFonts w:eastAsiaTheme="minorEastAsia" w:hint="eastAsia"/>
            <w:lang w:eastAsia="zh-CN"/>
          </w:rPr>
          <w:t>follows:</w:t>
        </w:r>
      </w:ins>
    </w:p>
    <w:p w:rsidR="004D76FD" w:rsidRPr="004D76FD" w:rsidRDefault="004C7663" w:rsidP="004D76FD">
      <w:pPr>
        <w:tabs>
          <w:tab w:val="left" w:pos="284"/>
        </w:tabs>
        <w:ind w:left="284" w:hanging="284"/>
        <w:rPr>
          <w:ins w:id="348" w:author="Qian Huang" w:date="2011-11-08T10:44:00Z"/>
          <w:rFonts w:eastAsiaTheme="minorEastAsia"/>
          <w:lang w:eastAsia="zh-CN"/>
        </w:rPr>
      </w:pPr>
      <w:ins w:id="349" w:author="Qian Huang" w:date="2011-11-08T10:44:00Z">
        <w:r>
          <w:t>–</w:t>
        </w:r>
        <w:r>
          <w:tab/>
        </w:r>
        <w:r w:rsidRPr="004C7663">
          <w:rPr>
            <w:rFonts w:eastAsiaTheme="minorEastAsia"/>
            <w:lang w:eastAsia="zh-CN"/>
            <w:rPrChange w:id="350" w:author="Qian Huang" w:date="2011-11-08T10:45:00Z">
              <w:rPr>
                <w:rFonts w:eastAsiaTheme="minorEastAsia"/>
                <w:highlight w:val="yellow"/>
                <w:lang w:eastAsia="zh-CN"/>
              </w:rPr>
            </w:rPrChange>
          </w:rPr>
          <w:t xml:space="preserve">If current slice is an intra coded slice, </w:t>
        </w:r>
        <w:bookmarkStart w:id="351" w:name="OLE_LINK252"/>
        <w:bookmarkStart w:id="352" w:name="OLE_LINK253"/>
        <w:r w:rsidRPr="004C7663">
          <w:rPr>
            <w:lang w:eastAsia="ko-KR"/>
            <w:rPrChange w:id="353" w:author="Qian Huang" w:date="2011-11-08T10:45:00Z">
              <w:rPr>
                <w:highlight w:val="yellow"/>
                <w:lang w:eastAsia="ko-KR"/>
              </w:rPr>
            </w:rPrChange>
          </w:rPr>
          <w:t>β</w:t>
        </w:r>
        <w:bookmarkEnd w:id="351"/>
        <w:bookmarkEnd w:id="352"/>
        <w:r w:rsidRPr="004C7663">
          <w:rPr>
            <w:lang w:eastAsia="ko-KR"/>
            <w:rPrChange w:id="354" w:author="Qian Huang" w:date="2011-11-08T10:45:00Z">
              <w:rPr>
                <w:highlight w:val="yellow"/>
                <w:lang w:eastAsia="ko-KR"/>
              </w:rPr>
            </w:rPrChange>
          </w:rPr>
          <w:t xml:space="preserve"> is </w:t>
        </w:r>
      </w:ins>
      <w:ins w:id="355" w:author="Qian Huang" w:date="2011-11-08T10:54:00Z">
        <w:r w:rsidR="00E123AE">
          <w:rPr>
            <w:rFonts w:eastAsiaTheme="minorEastAsia" w:hint="eastAsia"/>
            <w:lang w:eastAsia="zh-CN"/>
          </w:rPr>
          <w:t>set equal to</w:t>
        </w:r>
      </w:ins>
      <w:ins w:id="356" w:author="Qian Huang" w:date="2011-11-08T10:44:00Z">
        <w:r w:rsidRPr="004C7663">
          <w:rPr>
            <w:lang w:eastAsia="ko-KR"/>
            <w:rPrChange w:id="357" w:author="Qian Huang" w:date="2011-11-08T10:45:00Z">
              <w:rPr>
                <w:highlight w:val="yellow"/>
                <w:lang w:eastAsia="ko-KR"/>
              </w:rPr>
            </w:rPrChange>
          </w:rPr>
          <w:t xml:space="preserve"> </w:t>
        </w:r>
      </w:ins>
      <w:ins w:id="358" w:author="Qian Huang" w:date="2011-11-08T10:53:00Z">
        <w:r w:rsidR="00E123AE" w:rsidRPr="004D76FD">
          <w:rPr>
            <w:rFonts w:eastAsiaTheme="minorEastAsia" w:hint="eastAsia"/>
            <w:lang w:eastAsia="zh-CN"/>
          </w:rPr>
          <w:t>2*</w:t>
        </w:r>
        <w:r w:rsidR="00E123AE" w:rsidRPr="004D76FD">
          <w:rPr>
            <w:lang w:eastAsia="ko-KR"/>
          </w:rPr>
          <w:t xml:space="preserve"> qP</w:t>
        </w:r>
        <w:r w:rsidR="00E123AE" w:rsidRPr="004D76FD">
          <w:rPr>
            <w:vertAlign w:val="subscript"/>
            <w:lang w:eastAsia="ko-KR"/>
          </w:rPr>
          <w:t>L</w:t>
        </w:r>
        <w:r w:rsidR="00E123AE">
          <w:rPr>
            <w:rFonts w:eastAsiaTheme="minorEastAsia" w:hint="eastAsia"/>
            <w:vertAlign w:val="subscript"/>
            <w:lang w:eastAsia="zh-CN"/>
          </w:rPr>
          <w:t>.</w:t>
        </w:r>
      </w:ins>
    </w:p>
    <w:p w:rsidR="004D76FD" w:rsidRPr="004D76FD" w:rsidRDefault="004C7663" w:rsidP="004D76FD">
      <w:pPr>
        <w:tabs>
          <w:tab w:val="left" w:pos="284"/>
        </w:tabs>
        <w:ind w:left="284" w:hanging="284"/>
        <w:rPr>
          <w:ins w:id="359" w:author="Qian Huang" w:date="2011-11-08T10:44:00Z"/>
          <w:rFonts w:eastAsiaTheme="minorEastAsia"/>
          <w:lang w:eastAsia="zh-CN"/>
        </w:rPr>
      </w:pPr>
      <w:ins w:id="360" w:author="Qian Huang" w:date="2011-11-08T10:44:00Z">
        <w:r>
          <w:t>–</w:t>
        </w:r>
        <w:r>
          <w:tab/>
        </w:r>
      </w:ins>
      <w:ins w:id="361" w:author="Qian Huang" w:date="2011-11-08T10:45:00Z">
        <w:r>
          <w:rPr>
            <w:rFonts w:eastAsiaTheme="minorEastAsia"/>
            <w:lang w:eastAsia="zh-CN"/>
          </w:rPr>
          <w:t xml:space="preserve">Otherwise, </w:t>
        </w:r>
        <w:r w:rsidRPr="004C7663">
          <w:rPr>
            <w:lang w:eastAsia="ko-KR"/>
            <w:rPrChange w:id="362" w:author="Qian Huang" w:date="2011-11-08T10:45:00Z">
              <w:rPr>
                <w:highlight w:val="yellow"/>
                <w:lang w:eastAsia="ko-KR"/>
              </w:rPr>
            </w:rPrChange>
          </w:rPr>
          <w:t>β</w:t>
        </w:r>
        <w:r w:rsidRPr="004C7663">
          <w:rPr>
            <w:rFonts w:eastAsiaTheme="minorEastAsia"/>
            <w:lang w:eastAsia="zh-CN"/>
            <w:rPrChange w:id="363" w:author="Qian Huang" w:date="2011-11-08T10:45:00Z">
              <w:rPr>
                <w:rFonts w:eastAsiaTheme="minorEastAsia"/>
                <w:highlight w:val="yellow"/>
                <w:lang w:eastAsia="zh-CN"/>
              </w:rPr>
            </w:rPrChange>
          </w:rPr>
          <w:t xml:space="preserve"> is </w:t>
        </w:r>
      </w:ins>
      <w:ins w:id="364" w:author="Qian Huang" w:date="2011-11-08T10:53:00Z">
        <w:r w:rsidR="00E123AE" w:rsidRPr="004D76FD">
          <w:rPr>
            <w:lang w:eastAsia="ko-KR"/>
          </w:rPr>
          <w:t>specified as</w:t>
        </w:r>
        <w:r w:rsidR="00E123AE">
          <w:rPr>
            <w:rFonts w:eastAsiaTheme="minorEastAsia" w:hint="eastAsia"/>
            <w:lang w:eastAsia="zh-CN"/>
          </w:rPr>
          <w:t xml:space="preserve"> </w:t>
        </w:r>
      </w:ins>
      <w:ins w:id="365" w:author="Qian Huang" w:date="2011-11-08T10:54:00Z">
        <w:r w:rsidR="00E123AE">
          <w:rPr>
            <w:rFonts w:eastAsiaTheme="minorEastAsia" w:hint="eastAsia"/>
            <w:lang w:eastAsia="zh-CN"/>
          </w:rPr>
          <w:t xml:space="preserve">in </w:t>
        </w:r>
      </w:ins>
      <w:ins w:id="366" w:author="Qian Huang" w:date="2011-11-08T10:53:00Z">
        <w:r w:rsidRPr="004D76FD">
          <w:fldChar w:fldCharType="begin"/>
        </w:r>
        <w:r w:rsidR="00E123AE" w:rsidRPr="004D76FD">
          <w:instrText xml:space="preserve"> REF _Ref280387839 \h  \* MERGEFORMAT </w:instrText>
        </w:r>
      </w:ins>
      <w:ins w:id="367" w:author="Qian Huang" w:date="2011-11-08T10:53:00Z">
        <w:r w:rsidRPr="004D76FD">
          <w:fldChar w:fldCharType="separate"/>
        </w:r>
        <w:r w:rsidR="00E123AE" w:rsidRPr="004D76FD">
          <w:t>Table </w:t>
        </w:r>
        <w:r w:rsidR="00E123AE" w:rsidRPr="004D76FD">
          <w:rPr>
            <w:noProof/>
          </w:rPr>
          <w:t>8</w:t>
        </w:r>
        <w:r w:rsidR="00E123AE" w:rsidRPr="004D76FD">
          <w:noBreakHyphen/>
        </w:r>
        <w:r w:rsidR="00E123AE" w:rsidRPr="004D76FD">
          <w:rPr>
            <w:noProof/>
          </w:rPr>
          <w:t>1</w:t>
        </w:r>
        <w:r w:rsidR="00E123AE">
          <w:rPr>
            <w:rFonts w:eastAsiaTheme="minorEastAsia" w:hint="eastAsia"/>
            <w:noProof/>
            <w:lang w:eastAsia="zh-CN"/>
          </w:rPr>
          <w:t>5</w:t>
        </w:r>
        <w:r w:rsidRPr="004D76FD">
          <w:fldChar w:fldCharType="end"/>
        </w:r>
        <w:r w:rsidR="00E123AE" w:rsidRPr="004D76FD">
          <w:rPr>
            <w:lang w:eastAsia="ko-KR"/>
          </w:rPr>
          <w:t xml:space="preserve"> with luma quantization parameter </w:t>
        </w:r>
        <w:bookmarkStart w:id="368" w:name="OLE_LINK254"/>
        <w:bookmarkStart w:id="369" w:name="OLE_LINK255"/>
        <w:r w:rsidR="00E123AE" w:rsidRPr="004D76FD">
          <w:rPr>
            <w:lang w:eastAsia="ko-KR"/>
          </w:rPr>
          <w:t>qP</w:t>
        </w:r>
        <w:r w:rsidR="00E123AE" w:rsidRPr="004D76FD">
          <w:rPr>
            <w:vertAlign w:val="subscript"/>
            <w:lang w:eastAsia="ko-KR"/>
          </w:rPr>
          <w:t>L</w:t>
        </w:r>
        <w:bookmarkEnd w:id="368"/>
        <w:bookmarkEnd w:id="369"/>
        <w:r w:rsidR="00E123AE" w:rsidRPr="004D76FD">
          <w:rPr>
            <w:lang w:eastAsia="ko-KR"/>
          </w:rPr>
          <w:t xml:space="preserve"> as input</w:t>
        </w:r>
        <w:r w:rsidR="00E123AE" w:rsidRPr="004D76FD">
          <w:rPr>
            <w:rFonts w:eastAsiaTheme="minorEastAsia" w:hint="eastAsia"/>
            <w:lang w:eastAsia="zh-CN"/>
          </w:rPr>
          <w:t>.</w:t>
        </w:r>
      </w:ins>
    </w:p>
    <w:p w:rsidR="008A518B" w:rsidRPr="00210652" w:rsidRDefault="00E31D53" w:rsidP="008A518B">
      <w:pPr>
        <w:rPr>
          <w:lang w:eastAsia="ko-KR"/>
        </w:rPr>
      </w:pPr>
      <w:ins w:id="370" w:author="Qian Huang" w:date="2011-11-08T09:35:00Z">
        <w:r>
          <w:rPr>
            <w:rFonts w:eastAsiaTheme="minorEastAsia" w:hint="eastAsia"/>
            <w:lang w:eastAsia="zh-CN"/>
          </w:rPr>
          <w:t>The</w:t>
        </w:r>
      </w:ins>
      <w:del w:id="371" w:author="Qian Huang" w:date="2011-11-08T09:35:00Z">
        <w:r w:rsidR="008A518B" w:rsidRPr="00210652" w:rsidDel="00E31D53">
          <w:rPr>
            <w:lang w:eastAsia="ko-KR"/>
          </w:rPr>
          <w:delText>A</w:delText>
        </w:r>
      </w:del>
      <w:r w:rsidR="008A518B" w:rsidRPr="00210652">
        <w:rPr>
          <w:lang w:eastAsia="ko-KR"/>
        </w:rPr>
        <w:t xml:space="preserve"> variable t</w:t>
      </w:r>
      <w:r w:rsidR="008A518B" w:rsidRPr="00210652">
        <w:rPr>
          <w:vertAlign w:val="subscript"/>
          <w:lang w:eastAsia="ko-KR"/>
        </w:rPr>
        <w:t>C</w:t>
      </w:r>
      <w:ins w:id="372" w:author="Qian Huang" w:date="2011-11-08T09:34:00Z">
        <w:r>
          <w:rPr>
            <w:rFonts w:eastAsiaTheme="minorEastAsia" w:hint="eastAsia"/>
            <w:vertAlign w:val="subscript"/>
            <w:lang w:eastAsia="zh-CN"/>
          </w:rPr>
          <w:t>1</w:t>
        </w:r>
      </w:ins>
      <w:r w:rsidR="008A518B" w:rsidRPr="00210652">
        <w:rPr>
          <w:lang w:eastAsia="ko-KR"/>
        </w:rPr>
        <w:t xml:space="preserve"> is specified as follows: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I</w:t>
      </w:r>
      <w:r w:rsidRPr="00210652">
        <w:t xml:space="preserve">f </w:t>
      </w:r>
      <w:r w:rsidRPr="00210652">
        <w:rPr>
          <w:lang w:eastAsia="ko-KR"/>
        </w:rPr>
        <w:t>bS</w:t>
      </w:r>
      <w:ins w:id="373" w:author="Qian Huang" w:date="2011-11-08T09:34:00Z">
        <w:r w:rsidR="00E31D53">
          <w:rPr>
            <w:rFonts w:eastAsiaTheme="minorEastAsia" w:hint="eastAsia"/>
            <w:lang w:eastAsia="zh-CN"/>
          </w:rPr>
          <w:t>1</w:t>
        </w:r>
      </w:ins>
      <w:r w:rsidRPr="00210652">
        <w:rPr>
          <w:lang w:eastAsia="ko-KR"/>
        </w:rPr>
        <w:t xml:space="preserve"> is greater than 2, the variable t</w:t>
      </w:r>
      <w:r w:rsidRPr="00210652">
        <w:rPr>
          <w:vertAlign w:val="subscript"/>
          <w:lang w:eastAsia="ko-KR"/>
        </w:rPr>
        <w:t>C</w:t>
      </w:r>
      <w:ins w:id="374" w:author="Qian Huang" w:date="2011-11-08T09:34:00Z">
        <w:r w:rsidR="00E31D53">
          <w:rPr>
            <w:rFonts w:eastAsiaTheme="minorEastAsia" w:hint="eastAsia"/>
            <w:vertAlign w:val="subscript"/>
            <w:lang w:eastAsia="zh-CN"/>
          </w:rPr>
          <w:t>1</w:t>
        </w:r>
      </w:ins>
      <w:r w:rsidRPr="00210652">
        <w:rPr>
          <w:lang w:eastAsia="ko-KR"/>
        </w:rPr>
        <w:t xml:space="preserve"> is specified as </w:t>
      </w:r>
      <w:del w:id="375" w:author="Qian Huang" w:date="2011-11-08T10:34:00Z">
        <w:r w:rsidR="004C7663" w:rsidRPr="00210652" w:rsidDel="001A2472">
          <w:rPr>
            <w:lang w:eastAsia="ko-KR"/>
          </w:rPr>
          <w:fldChar w:fldCharType="begin" w:fldLock="1"/>
        </w:r>
        <w:r w:rsidRPr="00210652" w:rsidDel="001A2472">
          <w:rPr>
            <w:lang w:eastAsia="ko-KR"/>
          </w:rPr>
          <w:delInstrText xml:space="preserve"> REF _Ref280387839 \h </w:delInstrText>
        </w:r>
        <w:r w:rsidR="004C7663" w:rsidRPr="00210652" w:rsidDel="001A2472">
          <w:rPr>
            <w:lang w:eastAsia="ko-KR"/>
          </w:rPr>
        </w:r>
        <w:r w:rsidR="004C7663" w:rsidRPr="00210652" w:rsidDel="001A2472">
          <w:rPr>
            <w:lang w:eastAsia="ko-KR"/>
          </w:rPr>
          <w:fldChar w:fldCharType="separate"/>
        </w:r>
        <w:r w:rsidRPr="00210652" w:rsidDel="001A2472">
          <w:delText>Table </w:delText>
        </w:r>
        <w:r w:rsidRPr="00210652" w:rsidDel="001A2472">
          <w:rPr>
            <w:noProof/>
          </w:rPr>
          <w:delText>8</w:delText>
        </w:r>
        <w:r w:rsidRPr="00210652" w:rsidDel="001A2472">
          <w:noBreakHyphen/>
        </w:r>
        <w:r w:rsidRPr="00210652" w:rsidDel="001A2472">
          <w:rPr>
            <w:noProof/>
          </w:rPr>
          <w:delText>13</w:delText>
        </w:r>
        <w:r w:rsidR="004C7663" w:rsidRPr="00210652" w:rsidDel="001A2472">
          <w:rPr>
            <w:lang w:eastAsia="ko-KR"/>
          </w:rPr>
          <w:fldChar w:fldCharType="end"/>
        </w:r>
        <w:r w:rsidRPr="00210652" w:rsidDel="001A2472">
          <w:rPr>
            <w:lang w:eastAsia="ko-KR"/>
          </w:rPr>
          <w:delText xml:space="preserve"> </w:delText>
        </w:r>
      </w:del>
      <w:ins w:id="376" w:author="Qian Huang" w:date="2011-11-08T10:34:00Z">
        <w:r w:rsidR="004C7663" w:rsidRPr="00210652">
          <w:rPr>
            <w:lang w:eastAsia="ko-KR"/>
          </w:rPr>
          <w:fldChar w:fldCharType="begin" w:fldLock="1"/>
        </w:r>
        <w:r w:rsidR="001A2472" w:rsidRPr="00210652">
          <w:rPr>
            <w:lang w:eastAsia="ko-KR"/>
          </w:rPr>
          <w:instrText xml:space="preserve"> REF _Ref280387839 \h </w:instrText>
        </w:r>
      </w:ins>
      <w:r w:rsidR="004C7663" w:rsidRPr="00210652">
        <w:rPr>
          <w:lang w:eastAsia="ko-KR"/>
        </w:rPr>
      </w:r>
      <w:ins w:id="377" w:author="Qian Huang" w:date="2011-11-08T10:34:00Z">
        <w:r w:rsidR="004C7663" w:rsidRPr="00210652">
          <w:rPr>
            <w:lang w:eastAsia="ko-KR"/>
          </w:rPr>
          <w:fldChar w:fldCharType="separate"/>
        </w:r>
        <w:r w:rsidR="001A2472" w:rsidRPr="00210652">
          <w:t>Table </w:t>
        </w:r>
        <w:r w:rsidR="001A2472" w:rsidRPr="00210652">
          <w:rPr>
            <w:noProof/>
          </w:rPr>
          <w:t>8</w:t>
        </w:r>
        <w:r w:rsidR="001A2472" w:rsidRPr="00210652">
          <w:noBreakHyphen/>
        </w:r>
        <w:r w:rsidR="001A2472" w:rsidRPr="00210652">
          <w:rPr>
            <w:noProof/>
          </w:rPr>
          <w:t>1</w:t>
        </w:r>
        <w:r w:rsidR="001A2472">
          <w:rPr>
            <w:rFonts w:eastAsiaTheme="minorEastAsia" w:hint="eastAsia"/>
            <w:noProof/>
            <w:lang w:eastAsia="zh-CN"/>
          </w:rPr>
          <w:t>5</w:t>
        </w:r>
        <w:r w:rsidR="004C7663" w:rsidRPr="00210652">
          <w:rPr>
            <w:lang w:eastAsia="ko-KR"/>
          </w:rPr>
          <w:fldChar w:fldCharType="end"/>
        </w:r>
        <w:r w:rsidR="001A2472" w:rsidRPr="00210652">
          <w:rPr>
            <w:lang w:eastAsia="ko-KR"/>
          </w:rPr>
          <w:t xml:space="preserve"> </w:t>
        </w:r>
      </w:ins>
      <w:r w:rsidRPr="00210652">
        <w:rPr>
          <w:lang w:eastAsia="ko-KR"/>
        </w:rPr>
        <w:t xml:space="preserve">with </w:t>
      </w:r>
      <w:del w:id="378" w:author="Qian Huang" w:date="2011-11-08T09:28:00Z">
        <w:r w:rsidRPr="00210652" w:rsidDel="008A3071">
          <w:rPr>
            <w:lang w:eastAsia="ko-KR"/>
          </w:rPr>
          <w:delText xml:space="preserve">luma </w:delText>
        </w:r>
      </w:del>
      <w:ins w:id="379" w:author="Qian Huang" w:date="2011-11-08T09:28:00Z">
        <w:r w:rsidR="008A3071">
          <w:rPr>
            <w:rFonts w:eastAsiaTheme="minorEastAsia" w:hint="eastAsia"/>
            <w:lang w:eastAsia="zh-CN"/>
          </w:rPr>
          <w:t xml:space="preserve">chroma </w:t>
        </w:r>
      </w:ins>
      <w:r w:rsidRPr="00210652">
        <w:rPr>
          <w:lang w:eastAsia="ko-KR"/>
        </w:rPr>
        <w:t>quantization parameter Clip3(0, 55, qP</w:t>
      </w:r>
      <w:del w:id="380" w:author="Qian Huang" w:date="2011-11-08T09:28:00Z">
        <w:r w:rsidRPr="00210652" w:rsidDel="008A3071">
          <w:rPr>
            <w:vertAlign w:val="subscript"/>
            <w:lang w:eastAsia="ko-KR"/>
          </w:rPr>
          <w:delText>L</w:delText>
        </w:r>
      </w:del>
      <w:ins w:id="381" w:author="Qian Huang" w:date="2011-11-08T09:28:00Z">
        <w:r w:rsidR="008A3071">
          <w:rPr>
            <w:rFonts w:eastAsiaTheme="minorEastAsia" w:hint="eastAsia"/>
            <w:vertAlign w:val="subscript"/>
            <w:lang w:eastAsia="zh-CN"/>
          </w:rPr>
          <w:t>C</w:t>
        </w:r>
      </w:ins>
      <w:r w:rsidRPr="00210652">
        <w:rPr>
          <w:lang w:eastAsia="ko-KR"/>
        </w:rPr>
        <w:t> + 2 ) as input,</w:t>
      </w:r>
    </w:p>
    <w:p w:rsidR="008A518B" w:rsidRDefault="008A518B" w:rsidP="008A518B">
      <w:pPr>
        <w:tabs>
          <w:tab w:val="left" w:pos="284"/>
        </w:tabs>
        <w:ind w:left="284" w:hanging="284"/>
        <w:rPr>
          <w:ins w:id="382" w:author="Qian Huang" w:date="2011-11-08T09:35:00Z"/>
          <w:rFonts w:eastAsiaTheme="minorEastAsia"/>
          <w:lang w:eastAsia="zh-CN"/>
        </w:rPr>
      </w:pPr>
      <w:r w:rsidRPr="00210652">
        <w:t>–</w:t>
      </w:r>
      <w:r w:rsidRPr="00210652">
        <w:tab/>
      </w:r>
      <w:r w:rsidRPr="00210652">
        <w:rPr>
          <w:lang w:eastAsia="ko-KR"/>
        </w:rPr>
        <w:t>Otherwise (bS</w:t>
      </w:r>
      <w:ins w:id="383" w:author="Qian Huang" w:date="2011-11-08T09:34:00Z">
        <w:r w:rsidR="00E31D53">
          <w:rPr>
            <w:rFonts w:eastAsiaTheme="minorEastAsia" w:hint="eastAsia"/>
            <w:lang w:eastAsia="zh-CN"/>
          </w:rPr>
          <w:t>1</w:t>
        </w:r>
      </w:ins>
      <w:r w:rsidRPr="00210652">
        <w:rPr>
          <w:lang w:eastAsia="ko-KR"/>
        </w:rPr>
        <w:t xml:space="preserve"> is equal or less than 2), the variable t</w:t>
      </w:r>
      <w:r w:rsidRPr="00210652">
        <w:rPr>
          <w:vertAlign w:val="subscript"/>
          <w:lang w:eastAsia="ko-KR"/>
        </w:rPr>
        <w:t>C</w:t>
      </w:r>
      <w:ins w:id="384" w:author="Qian Huang" w:date="2011-11-08T09:34:00Z">
        <w:r w:rsidR="00E31D53">
          <w:rPr>
            <w:rFonts w:eastAsiaTheme="minorEastAsia" w:hint="eastAsia"/>
            <w:vertAlign w:val="subscript"/>
            <w:lang w:eastAsia="zh-CN"/>
          </w:rPr>
          <w:t>1</w:t>
        </w:r>
      </w:ins>
      <w:r w:rsidRPr="00210652">
        <w:rPr>
          <w:lang w:eastAsia="ko-KR"/>
        </w:rPr>
        <w:t xml:space="preserve"> is specified as </w:t>
      </w:r>
      <w:del w:id="385" w:author="Qian Huang" w:date="2011-11-08T10:34:00Z">
        <w:r w:rsidR="004C7663" w:rsidRPr="00210652" w:rsidDel="001A2472">
          <w:rPr>
            <w:lang w:eastAsia="ko-KR"/>
          </w:rPr>
          <w:fldChar w:fldCharType="begin" w:fldLock="1"/>
        </w:r>
        <w:r w:rsidRPr="00210652" w:rsidDel="001A2472">
          <w:rPr>
            <w:lang w:eastAsia="ko-KR"/>
          </w:rPr>
          <w:delInstrText xml:space="preserve"> REF _Ref280387839 \h </w:delInstrText>
        </w:r>
        <w:r w:rsidR="004C7663" w:rsidRPr="00210652" w:rsidDel="001A2472">
          <w:rPr>
            <w:lang w:eastAsia="ko-KR"/>
          </w:rPr>
        </w:r>
        <w:r w:rsidR="004C7663" w:rsidRPr="00210652" w:rsidDel="001A2472">
          <w:rPr>
            <w:lang w:eastAsia="ko-KR"/>
          </w:rPr>
          <w:fldChar w:fldCharType="separate"/>
        </w:r>
        <w:r w:rsidRPr="00210652" w:rsidDel="001A2472">
          <w:delText>Table </w:delText>
        </w:r>
        <w:r w:rsidRPr="00210652" w:rsidDel="001A2472">
          <w:rPr>
            <w:noProof/>
          </w:rPr>
          <w:delText>8</w:delText>
        </w:r>
        <w:r w:rsidRPr="00210652" w:rsidDel="001A2472">
          <w:noBreakHyphen/>
        </w:r>
        <w:r w:rsidRPr="00210652" w:rsidDel="001A2472">
          <w:rPr>
            <w:noProof/>
          </w:rPr>
          <w:delText>13</w:delText>
        </w:r>
        <w:r w:rsidR="004C7663" w:rsidRPr="00210652" w:rsidDel="001A2472">
          <w:rPr>
            <w:lang w:eastAsia="ko-KR"/>
          </w:rPr>
          <w:fldChar w:fldCharType="end"/>
        </w:r>
        <w:r w:rsidRPr="00210652" w:rsidDel="001A2472">
          <w:rPr>
            <w:lang w:eastAsia="ko-KR"/>
          </w:rPr>
          <w:delText xml:space="preserve"> </w:delText>
        </w:r>
      </w:del>
      <w:ins w:id="386" w:author="Qian Huang" w:date="2011-11-08T10:34:00Z">
        <w:r w:rsidR="004C7663" w:rsidRPr="00210652">
          <w:rPr>
            <w:lang w:eastAsia="ko-KR"/>
          </w:rPr>
          <w:fldChar w:fldCharType="begin" w:fldLock="1"/>
        </w:r>
        <w:r w:rsidR="001A2472" w:rsidRPr="00210652">
          <w:rPr>
            <w:lang w:eastAsia="ko-KR"/>
          </w:rPr>
          <w:instrText xml:space="preserve"> REF _Ref280387839 \h </w:instrText>
        </w:r>
      </w:ins>
      <w:r w:rsidR="004C7663" w:rsidRPr="00210652">
        <w:rPr>
          <w:lang w:eastAsia="ko-KR"/>
        </w:rPr>
      </w:r>
      <w:ins w:id="387" w:author="Qian Huang" w:date="2011-11-08T10:34:00Z">
        <w:r w:rsidR="004C7663" w:rsidRPr="00210652">
          <w:rPr>
            <w:lang w:eastAsia="ko-KR"/>
          </w:rPr>
          <w:fldChar w:fldCharType="separate"/>
        </w:r>
        <w:r w:rsidR="001A2472" w:rsidRPr="00210652">
          <w:t>Table </w:t>
        </w:r>
        <w:r w:rsidR="001A2472" w:rsidRPr="00210652">
          <w:rPr>
            <w:noProof/>
          </w:rPr>
          <w:t>8</w:t>
        </w:r>
        <w:r w:rsidR="001A2472" w:rsidRPr="00210652">
          <w:noBreakHyphen/>
        </w:r>
        <w:r w:rsidR="001A2472" w:rsidRPr="00210652">
          <w:rPr>
            <w:noProof/>
          </w:rPr>
          <w:t>1</w:t>
        </w:r>
        <w:r w:rsidR="001A2472">
          <w:rPr>
            <w:rFonts w:eastAsiaTheme="minorEastAsia" w:hint="eastAsia"/>
            <w:noProof/>
            <w:lang w:eastAsia="zh-CN"/>
          </w:rPr>
          <w:t>5</w:t>
        </w:r>
        <w:r w:rsidR="004C7663" w:rsidRPr="00210652">
          <w:rPr>
            <w:lang w:eastAsia="ko-KR"/>
          </w:rPr>
          <w:fldChar w:fldCharType="end"/>
        </w:r>
        <w:r w:rsidR="001A2472" w:rsidRPr="00210652">
          <w:rPr>
            <w:lang w:eastAsia="ko-KR"/>
          </w:rPr>
          <w:t xml:space="preserve"> </w:t>
        </w:r>
      </w:ins>
      <w:r w:rsidRPr="00210652">
        <w:rPr>
          <w:lang w:eastAsia="ko-KR"/>
        </w:rPr>
        <w:t xml:space="preserve">with </w:t>
      </w:r>
      <w:del w:id="388" w:author="Qian Huang" w:date="2011-11-08T09:35:00Z">
        <w:r w:rsidRPr="00210652" w:rsidDel="00E31D53">
          <w:rPr>
            <w:lang w:eastAsia="ko-KR"/>
          </w:rPr>
          <w:delText xml:space="preserve">luma </w:delText>
        </w:r>
      </w:del>
      <w:ins w:id="389" w:author="Qian Huang" w:date="2011-11-08T09:35:00Z">
        <w:r w:rsidR="00E31D53">
          <w:rPr>
            <w:rFonts w:eastAsiaTheme="minorEastAsia" w:hint="eastAsia"/>
            <w:lang w:eastAsia="zh-CN"/>
          </w:rPr>
          <w:t>chroma</w:t>
        </w:r>
        <w:r w:rsidR="00E31D53" w:rsidRPr="00210652">
          <w:rPr>
            <w:lang w:eastAsia="ko-KR"/>
          </w:rPr>
          <w:t xml:space="preserve"> </w:t>
        </w:r>
      </w:ins>
      <w:r w:rsidRPr="00210652">
        <w:rPr>
          <w:lang w:eastAsia="ko-KR"/>
        </w:rPr>
        <w:t>quantization parameter qP</w:t>
      </w:r>
      <w:ins w:id="390" w:author="Qian Huang" w:date="2011-11-08T09:35:00Z">
        <w:r w:rsidR="00E31D53">
          <w:rPr>
            <w:rFonts w:eastAsiaTheme="minorEastAsia" w:hint="eastAsia"/>
            <w:vertAlign w:val="subscript"/>
            <w:lang w:eastAsia="zh-CN"/>
          </w:rPr>
          <w:t>C</w:t>
        </w:r>
      </w:ins>
      <w:del w:id="391" w:author="Qian Huang" w:date="2011-11-08T09:35:00Z">
        <w:r w:rsidRPr="00210652" w:rsidDel="00E31D53">
          <w:rPr>
            <w:vertAlign w:val="subscript"/>
            <w:lang w:eastAsia="ko-KR"/>
          </w:rPr>
          <w:delText>L</w:delText>
        </w:r>
      </w:del>
      <w:r w:rsidRPr="00210652">
        <w:rPr>
          <w:lang w:eastAsia="ko-KR"/>
        </w:rPr>
        <w:t xml:space="preserve"> as input.</w:t>
      </w:r>
    </w:p>
    <w:p w:rsidR="00E31D53" w:rsidRPr="00210652" w:rsidRDefault="00E31D53" w:rsidP="00E31D53">
      <w:pPr>
        <w:rPr>
          <w:ins w:id="392" w:author="Qian Huang" w:date="2011-11-08T09:35:00Z"/>
          <w:lang w:eastAsia="ko-KR"/>
        </w:rPr>
      </w:pPr>
      <w:ins w:id="393" w:author="Qian Huang" w:date="2011-11-08T09:35:00Z">
        <w:r>
          <w:rPr>
            <w:rFonts w:eastAsiaTheme="minorEastAsia" w:hint="eastAsia"/>
            <w:lang w:eastAsia="zh-CN"/>
          </w:rPr>
          <w:t>The</w:t>
        </w:r>
        <w:r w:rsidRPr="00210652">
          <w:rPr>
            <w:lang w:eastAsia="ko-KR"/>
          </w:rPr>
          <w:t xml:space="preserve"> variable t</w:t>
        </w:r>
        <w:r w:rsidRPr="00210652">
          <w:rPr>
            <w:vertAlign w:val="subscript"/>
            <w:lang w:eastAsia="ko-KR"/>
          </w:rPr>
          <w:t>C</w:t>
        </w:r>
        <w:r>
          <w:rPr>
            <w:rFonts w:eastAsiaTheme="minorEastAsia" w:hint="eastAsia"/>
            <w:vertAlign w:val="subscript"/>
            <w:lang w:eastAsia="zh-CN"/>
          </w:rPr>
          <w:t>2</w:t>
        </w:r>
        <w:r w:rsidRPr="00210652">
          <w:rPr>
            <w:lang w:eastAsia="ko-KR"/>
          </w:rPr>
          <w:t xml:space="preserve"> is specified as follows:</w:t>
        </w:r>
      </w:ins>
    </w:p>
    <w:p w:rsidR="00E31D53" w:rsidRPr="00210652" w:rsidRDefault="00E31D53" w:rsidP="00E31D53">
      <w:pPr>
        <w:tabs>
          <w:tab w:val="left" w:pos="284"/>
        </w:tabs>
        <w:ind w:left="284" w:hanging="284"/>
        <w:rPr>
          <w:ins w:id="394" w:author="Qian Huang" w:date="2011-11-08T09:35:00Z"/>
          <w:lang w:eastAsia="ko-KR"/>
        </w:rPr>
      </w:pPr>
      <w:ins w:id="395" w:author="Qian Huang" w:date="2011-11-08T09:35:00Z">
        <w:r w:rsidRPr="00210652">
          <w:lastRenderedPageBreak/>
          <w:t>–</w:t>
        </w:r>
        <w:r w:rsidRPr="00210652">
          <w:tab/>
        </w:r>
        <w:r w:rsidRPr="00210652">
          <w:rPr>
            <w:lang w:eastAsia="ko-KR"/>
          </w:rPr>
          <w:t>I</w:t>
        </w:r>
        <w:r w:rsidRPr="00210652">
          <w:t xml:space="preserve">f </w:t>
        </w:r>
        <w:r w:rsidRPr="00210652">
          <w:rPr>
            <w:lang w:eastAsia="ko-KR"/>
          </w:rPr>
          <w:t>bS</w:t>
        </w:r>
        <w:r>
          <w:rPr>
            <w:rFonts w:eastAsiaTheme="minorEastAsia" w:hint="eastAsia"/>
            <w:lang w:eastAsia="zh-CN"/>
          </w:rPr>
          <w:t>2</w:t>
        </w:r>
        <w:r w:rsidRPr="00210652">
          <w:rPr>
            <w:lang w:eastAsia="ko-KR"/>
          </w:rPr>
          <w:t xml:space="preserve"> is greater than 2, the variable t</w:t>
        </w:r>
        <w:r w:rsidRPr="00210652">
          <w:rPr>
            <w:vertAlign w:val="subscript"/>
            <w:lang w:eastAsia="ko-KR"/>
          </w:rPr>
          <w:t>C</w:t>
        </w:r>
        <w:r>
          <w:rPr>
            <w:rFonts w:eastAsiaTheme="minorEastAsia" w:hint="eastAsia"/>
            <w:vertAlign w:val="subscript"/>
            <w:lang w:eastAsia="zh-CN"/>
          </w:rPr>
          <w:t>2</w:t>
        </w:r>
        <w:r w:rsidRPr="00210652">
          <w:rPr>
            <w:lang w:eastAsia="ko-KR"/>
          </w:rPr>
          <w:t xml:space="preserve"> is specified as </w:t>
        </w:r>
        <w:r w:rsidR="004C7663" w:rsidRPr="00210652">
          <w:rPr>
            <w:lang w:eastAsia="ko-KR"/>
          </w:rPr>
          <w:fldChar w:fldCharType="begin" w:fldLock="1"/>
        </w:r>
        <w:r w:rsidRPr="00210652">
          <w:rPr>
            <w:lang w:eastAsia="ko-KR"/>
          </w:rPr>
          <w:instrText xml:space="preserve"> REF _Ref280387839 \h </w:instrText>
        </w:r>
      </w:ins>
      <w:r w:rsidR="004C7663" w:rsidRPr="00210652">
        <w:rPr>
          <w:lang w:eastAsia="ko-KR"/>
        </w:rPr>
      </w:r>
      <w:ins w:id="396" w:author="Qian Huang" w:date="2011-11-08T09:35:00Z">
        <w:r w:rsidR="004C7663" w:rsidRPr="00210652">
          <w:rPr>
            <w:lang w:eastAsia="ko-KR"/>
          </w:rPr>
          <w:fldChar w:fldCharType="separate"/>
        </w:r>
        <w:r w:rsidRPr="00210652">
          <w:t>Table </w:t>
        </w:r>
        <w:r w:rsidRPr="00210652">
          <w:rPr>
            <w:noProof/>
          </w:rPr>
          <w:t>8</w:t>
        </w:r>
        <w:r w:rsidRPr="00210652">
          <w:noBreakHyphen/>
        </w:r>
        <w:r w:rsidRPr="00210652">
          <w:rPr>
            <w:noProof/>
          </w:rPr>
          <w:t>1</w:t>
        </w:r>
      </w:ins>
      <w:ins w:id="397" w:author="Qian Huang" w:date="2011-11-08T10:34:00Z">
        <w:r w:rsidR="001A2472">
          <w:rPr>
            <w:rFonts w:eastAsiaTheme="minorEastAsia" w:hint="eastAsia"/>
            <w:noProof/>
            <w:lang w:eastAsia="zh-CN"/>
          </w:rPr>
          <w:t>5</w:t>
        </w:r>
      </w:ins>
      <w:ins w:id="398" w:author="Qian Huang" w:date="2011-11-08T09:35:00Z">
        <w:r w:rsidR="004C7663" w:rsidRPr="00210652">
          <w:rPr>
            <w:lang w:eastAsia="ko-KR"/>
          </w:rPr>
          <w:fldChar w:fldCharType="end"/>
        </w:r>
        <w:r w:rsidRPr="00210652">
          <w:rPr>
            <w:lang w:eastAsia="ko-KR"/>
          </w:rPr>
          <w:t xml:space="preserve"> with </w:t>
        </w:r>
        <w:r>
          <w:rPr>
            <w:rFonts w:eastAsiaTheme="minorEastAsia" w:hint="eastAsia"/>
            <w:lang w:eastAsia="zh-CN"/>
          </w:rPr>
          <w:t xml:space="preserve">chroma </w:t>
        </w:r>
        <w:r w:rsidRPr="00210652">
          <w:rPr>
            <w:lang w:eastAsia="ko-KR"/>
          </w:rPr>
          <w:t>quantization parameter Clip3(0, 55, qP</w:t>
        </w:r>
        <w:r>
          <w:rPr>
            <w:rFonts w:eastAsiaTheme="minorEastAsia" w:hint="eastAsia"/>
            <w:vertAlign w:val="subscript"/>
            <w:lang w:eastAsia="zh-CN"/>
          </w:rPr>
          <w:t>C</w:t>
        </w:r>
        <w:r w:rsidRPr="00210652">
          <w:rPr>
            <w:lang w:eastAsia="ko-KR"/>
          </w:rPr>
          <w:t> + 2 ) as input,</w:t>
        </w:r>
      </w:ins>
    </w:p>
    <w:p w:rsidR="00E31D53" w:rsidRPr="00E31D53" w:rsidRDefault="00E31D53" w:rsidP="008A518B">
      <w:pPr>
        <w:tabs>
          <w:tab w:val="left" w:pos="284"/>
        </w:tabs>
        <w:ind w:left="284" w:hanging="284"/>
        <w:rPr>
          <w:rFonts w:eastAsiaTheme="minorEastAsia"/>
          <w:lang w:eastAsia="zh-CN"/>
          <w:rPrChange w:id="399" w:author="Qian Huang" w:date="2011-11-08T09:35:00Z">
            <w:rPr>
              <w:lang w:eastAsia="ko-KR"/>
            </w:rPr>
          </w:rPrChange>
        </w:rPr>
      </w:pPr>
      <w:ins w:id="400" w:author="Qian Huang" w:date="2011-11-08T09:35:00Z">
        <w:r w:rsidRPr="00210652">
          <w:t>–</w:t>
        </w:r>
        <w:r w:rsidRPr="00210652">
          <w:tab/>
        </w:r>
        <w:r w:rsidRPr="00210652">
          <w:rPr>
            <w:lang w:eastAsia="ko-KR"/>
          </w:rPr>
          <w:t>Otherwise (bS</w:t>
        </w:r>
      </w:ins>
      <w:ins w:id="401" w:author="Qian Huang" w:date="2011-11-08T09:36:00Z">
        <w:r>
          <w:rPr>
            <w:rFonts w:eastAsiaTheme="minorEastAsia" w:hint="eastAsia"/>
            <w:lang w:eastAsia="zh-CN"/>
          </w:rPr>
          <w:t>2</w:t>
        </w:r>
      </w:ins>
      <w:ins w:id="402" w:author="Qian Huang" w:date="2011-11-08T09:35:00Z">
        <w:r w:rsidRPr="00210652">
          <w:rPr>
            <w:lang w:eastAsia="ko-KR"/>
          </w:rPr>
          <w:t xml:space="preserve"> is equal or less than 2), the variable t</w:t>
        </w:r>
        <w:r w:rsidRPr="00210652">
          <w:rPr>
            <w:vertAlign w:val="subscript"/>
            <w:lang w:eastAsia="ko-KR"/>
          </w:rPr>
          <w:t>C</w:t>
        </w:r>
      </w:ins>
      <w:ins w:id="403" w:author="Qian Huang" w:date="2011-11-08T09:36:00Z">
        <w:r>
          <w:rPr>
            <w:rFonts w:eastAsiaTheme="minorEastAsia" w:hint="eastAsia"/>
            <w:vertAlign w:val="subscript"/>
            <w:lang w:eastAsia="zh-CN"/>
          </w:rPr>
          <w:t>2</w:t>
        </w:r>
      </w:ins>
      <w:ins w:id="404" w:author="Qian Huang" w:date="2011-11-08T09:35:00Z">
        <w:r w:rsidRPr="00210652">
          <w:rPr>
            <w:lang w:eastAsia="ko-KR"/>
          </w:rPr>
          <w:t xml:space="preserve"> is specified as </w:t>
        </w:r>
        <w:r w:rsidR="004C7663" w:rsidRPr="00210652">
          <w:rPr>
            <w:lang w:eastAsia="ko-KR"/>
          </w:rPr>
          <w:fldChar w:fldCharType="begin" w:fldLock="1"/>
        </w:r>
        <w:r w:rsidRPr="00210652">
          <w:rPr>
            <w:lang w:eastAsia="ko-KR"/>
          </w:rPr>
          <w:instrText xml:space="preserve"> REF _Ref280387839 \h </w:instrText>
        </w:r>
      </w:ins>
      <w:r w:rsidR="004C7663" w:rsidRPr="00210652">
        <w:rPr>
          <w:lang w:eastAsia="ko-KR"/>
        </w:rPr>
      </w:r>
      <w:ins w:id="405" w:author="Qian Huang" w:date="2011-11-08T09:35:00Z">
        <w:r w:rsidR="004C7663" w:rsidRPr="00210652">
          <w:rPr>
            <w:lang w:eastAsia="ko-KR"/>
          </w:rPr>
          <w:fldChar w:fldCharType="separate"/>
        </w:r>
        <w:r w:rsidRPr="00210652">
          <w:t>Table </w:t>
        </w:r>
        <w:r w:rsidRPr="00210652">
          <w:rPr>
            <w:noProof/>
          </w:rPr>
          <w:t>8</w:t>
        </w:r>
        <w:r w:rsidRPr="00210652">
          <w:noBreakHyphen/>
        </w:r>
        <w:r w:rsidRPr="00210652">
          <w:rPr>
            <w:noProof/>
          </w:rPr>
          <w:t>1</w:t>
        </w:r>
      </w:ins>
      <w:ins w:id="406" w:author="Qian Huang" w:date="2011-11-08T10:34:00Z">
        <w:r w:rsidR="001A2472">
          <w:rPr>
            <w:rFonts w:eastAsiaTheme="minorEastAsia" w:hint="eastAsia"/>
            <w:noProof/>
            <w:lang w:eastAsia="zh-CN"/>
          </w:rPr>
          <w:t>5</w:t>
        </w:r>
      </w:ins>
      <w:ins w:id="407" w:author="Qian Huang" w:date="2011-11-08T09:35:00Z">
        <w:r w:rsidR="004C7663" w:rsidRPr="00210652">
          <w:rPr>
            <w:lang w:eastAsia="ko-KR"/>
          </w:rPr>
          <w:fldChar w:fldCharType="end"/>
        </w:r>
        <w:r w:rsidRPr="00210652">
          <w:rPr>
            <w:lang w:eastAsia="ko-KR"/>
          </w:rPr>
          <w:t xml:space="preserve"> with </w:t>
        </w:r>
        <w:r>
          <w:rPr>
            <w:rFonts w:eastAsiaTheme="minorEastAsia" w:hint="eastAsia"/>
            <w:lang w:eastAsia="zh-CN"/>
          </w:rPr>
          <w:t>chroma</w:t>
        </w:r>
        <w:r w:rsidRPr="00210652">
          <w:rPr>
            <w:lang w:eastAsia="ko-KR"/>
          </w:rPr>
          <w:t xml:space="preserve"> quantization parameter qP</w:t>
        </w:r>
        <w:r>
          <w:rPr>
            <w:rFonts w:eastAsiaTheme="minorEastAsia" w:hint="eastAsia"/>
            <w:vertAlign w:val="subscript"/>
            <w:lang w:eastAsia="zh-CN"/>
          </w:rPr>
          <w:t>C</w:t>
        </w:r>
        <w:r w:rsidRPr="00210652">
          <w:rPr>
            <w:lang w:eastAsia="ko-KR"/>
          </w:rPr>
          <w:t xml:space="preserve"> as input.</w:t>
        </w:r>
      </w:ins>
    </w:p>
    <w:p w:rsidR="008A518B" w:rsidRPr="00210652" w:rsidRDefault="008A518B" w:rsidP="008A518B">
      <w:pPr>
        <w:tabs>
          <w:tab w:val="left" w:pos="284"/>
        </w:tabs>
        <w:ind w:left="284" w:hanging="284"/>
        <w:rPr>
          <w:lang w:eastAsia="ko-KR"/>
        </w:rPr>
      </w:pPr>
      <w:r w:rsidRPr="00210652">
        <w:rPr>
          <w:lang w:eastAsia="ko-KR"/>
        </w:rPr>
        <w:t>Depending on verticalEdgeFlag, the following applies:</w:t>
      </w:r>
    </w:p>
    <w:p w:rsidR="008A518B" w:rsidRPr="00210652" w:rsidRDefault="008A518B" w:rsidP="008A518B">
      <w:pPr>
        <w:tabs>
          <w:tab w:val="left" w:pos="284"/>
        </w:tabs>
        <w:ind w:left="284" w:hanging="284"/>
        <w:rPr>
          <w:lang w:eastAsia="ko-KR"/>
        </w:rPr>
      </w:pPr>
      <w:r w:rsidRPr="00210652">
        <w:t>–</w:t>
      </w:r>
      <w:r w:rsidRPr="00210652">
        <w:tab/>
        <w:t xml:space="preserve">If </w:t>
      </w:r>
      <w:r w:rsidRPr="00210652">
        <w:rPr>
          <w:lang w:eastAsia="ko-KR"/>
        </w:rPr>
        <w:t>verticalEdgeFlag is equal to 1, for each sample location ( xC + xB, yC + yB + k ), k = 0..</w:t>
      </w:r>
      <w:ins w:id="408" w:author="Qian Huang" w:date="2011-11-08T09:46:00Z">
        <w:r w:rsidR="00E31D53">
          <w:rPr>
            <w:rFonts w:eastAsiaTheme="minorEastAsia" w:hint="eastAsia"/>
            <w:lang w:eastAsia="zh-CN"/>
          </w:rPr>
          <w:t>7</w:t>
        </w:r>
      </w:ins>
      <w:del w:id="409" w:author="Qian Huang" w:date="2011-11-08T09:46:00Z">
        <w:r w:rsidRPr="00210652" w:rsidDel="00E31D53">
          <w:rPr>
            <w:lang w:eastAsia="ko-KR"/>
          </w:rPr>
          <w:delText>3</w:delText>
        </w:r>
      </w:del>
      <w:r w:rsidRPr="00210652">
        <w:rPr>
          <w:lang w:eastAsia="ko-KR"/>
        </w:rPr>
        <w:t>, the following ordered steps apply:</w:t>
      </w:r>
    </w:p>
    <w:p w:rsidR="008A518B" w:rsidRPr="00210652" w:rsidRDefault="008A518B" w:rsidP="00AC39FB">
      <w:pPr>
        <w:numPr>
          <w:ilvl w:val="0"/>
          <w:numId w:val="36"/>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sample values p</w:t>
      </w:r>
      <w:r w:rsidRPr="00210652">
        <w:rPr>
          <w:vertAlign w:val="subscript"/>
          <w:lang w:eastAsia="ko-KR"/>
        </w:rPr>
        <w:t>i</w:t>
      </w:r>
      <w:r w:rsidRPr="00210652">
        <w:rPr>
          <w:lang w:eastAsia="ko-KR"/>
        </w:rPr>
        <w:t xml:space="preserve"> and q</w:t>
      </w:r>
      <w:r w:rsidRPr="00210652">
        <w:rPr>
          <w:vertAlign w:val="subscript"/>
          <w:lang w:eastAsia="ko-KR"/>
        </w:rPr>
        <w:t>i</w:t>
      </w:r>
      <w:r w:rsidRPr="00210652">
        <w:rPr>
          <w:lang w:eastAsia="ko-KR"/>
        </w:rPr>
        <w:t xml:space="preserve"> with i = 0..1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q</w:t>
      </w:r>
      <w:r w:rsidRPr="00210652">
        <w:rPr>
          <w:sz w:val="20"/>
          <w:vertAlign w:val="subscript"/>
          <w:lang w:eastAsia="ko-KR"/>
        </w:rPr>
        <w:t>i</w:t>
      </w:r>
      <w:ins w:id="410" w:author="Qian Huang" w:date="2011-11-07T22:34:00Z">
        <w:r w:rsidR="005C133C">
          <w:rPr>
            <w:rFonts w:eastAsiaTheme="minorEastAsia" w:hint="eastAsia"/>
            <w:sz w:val="20"/>
            <w:vertAlign w:val="subscript"/>
            <w:lang w:eastAsia="zh-CN"/>
          </w:rPr>
          <w:t>,k</w:t>
        </w:r>
      </w:ins>
      <w:r w:rsidRPr="00210652">
        <w:rPr>
          <w:sz w:val="20"/>
          <w:lang w:eastAsia="ko-KR"/>
        </w:rPr>
        <w:t xml:space="preserve"> = s’[ xC + xB +i, yC + yB + k ]</w:t>
      </w:r>
      <w:r w:rsidRPr="00210652">
        <w:rPr>
          <w:sz w:val="20"/>
          <w:lang w:eastAsia="ko-KR"/>
        </w:rPr>
        <w:tab/>
      </w:r>
      <w:r w:rsidRPr="00210652">
        <w:rPr>
          <w:sz w:val="20"/>
          <w:lang w:eastAsia="ko-KR"/>
        </w:rPr>
        <w:tab/>
      </w:r>
      <w:r w:rsidRPr="00210652">
        <w:rPr>
          <w:sz w:val="20"/>
        </w:rPr>
        <w:t>(</w:t>
      </w:r>
      <w:r w:rsidR="004C7663" w:rsidRPr="00210652">
        <w:rPr>
          <w:sz w:val="20"/>
        </w:rPr>
        <w:fldChar w:fldCharType="begin" w:fldLock="1"/>
      </w:r>
      <w:r w:rsidRPr="00210652">
        <w:rPr>
          <w:sz w:val="20"/>
        </w:rPr>
        <w:instrText xml:space="preserve"> STYLEREF 1 \s </w:instrText>
      </w:r>
      <w:r w:rsidR="004C7663" w:rsidRPr="00210652">
        <w:rPr>
          <w:sz w:val="20"/>
        </w:rPr>
        <w:fldChar w:fldCharType="separate"/>
      </w:r>
      <w:r w:rsidRPr="00210652">
        <w:rPr>
          <w:noProof/>
          <w:sz w:val="20"/>
        </w:rPr>
        <w:t>8</w:t>
      </w:r>
      <w:r w:rsidR="004C7663" w:rsidRPr="00210652">
        <w:rPr>
          <w:sz w:val="20"/>
        </w:rPr>
        <w:fldChar w:fldCharType="end"/>
      </w:r>
      <w:r w:rsidRPr="00210652">
        <w:rPr>
          <w:sz w:val="20"/>
        </w:rPr>
        <w:noBreakHyphen/>
      </w:r>
      <w:ins w:id="411" w:author="Qian Huang" w:date="2011-11-08T09:52:00Z">
        <w:r w:rsidR="00E043F8">
          <w:rPr>
            <w:rFonts w:eastAsiaTheme="minorEastAsia" w:hint="eastAsia"/>
            <w:sz w:val="20"/>
            <w:lang w:eastAsia="zh-CN"/>
          </w:rPr>
          <w:t>457</w:t>
        </w:r>
      </w:ins>
      <w:del w:id="412" w:author="Qian Huang" w:date="2011-11-08T09:52:00Z">
        <w:r w:rsidR="004C7663" w:rsidRPr="00210652" w:rsidDel="00E043F8">
          <w:rPr>
            <w:sz w:val="20"/>
          </w:rPr>
          <w:fldChar w:fldCharType="begin" w:fldLock="1"/>
        </w:r>
        <w:r w:rsidRPr="00210652" w:rsidDel="00E043F8">
          <w:rPr>
            <w:sz w:val="20"/>
          </w:rPr>
          <w:delInstrText xml:space="preserve"> SEQ Equation \* ARABIC \s 1 </w:delInstrText>
        </w:r>
        <w:r w:rsidR="004C7663" w:rsidRPr="00210652" w:rsidDel="00E043F8">
          <w:rPr>
            <w:sz w:val="20"/>
          </w:rPr>
          <w:fldChar w:fldCharType="separate"/>
        </w:r>
        <w:r w:rsidRPr="00210652" w:rsidDel="00E043F8">
          <w:rPr>
            <w:noProof/>
            <w:sz w:val="20"/>
          </w:rPr>
          <w:delText>442</w:delText>
        </w:r>
        <w:r w:rsidR="004C7663" w:rsidRPr="00210652" w:rsidDel="00E043F8">
          <w:rPr>
            <w:sz w:val="20"/>
          </w:rPr>
          <w:fldChar w:fldCharType="end"/>
        </w:r>
      </w:del>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p</w:t>
      </w:r>
      <w:r w:rsidRPr="00210652">
        <w:rPr>
          <w:sz w:val="20"/>
          <w:vertAlign w:val="subscript"/>
          <w:lang w:eastAsia="ko-KR"/>
        </w:rPr>
        <w:t>i</w:t>
      </w:r>
      <w:ins w:id="413" w:author="Qian Huang" w:date="2011-11-07T22:34:00Z">
        <w:r w:rsidR="005C133C">
          <w:rPr>
            <w:rFonts w:eastAsiaTheme="minorEastAsia" w:hint="eastAsia"/>
            <w:sz w:val="20"/>
            <w:vertAlign w:val="subscript"/>
            <w:lang w:eastAsia="zh-CN"/>
          </w:rPr>
          <w:t>,k</w:t>
        </w:r>
      </w:ins>
      <w:r w:rsidRPr="00210652">
        <w:rPr>
          <w:sz w:val="20"/>
          <w:lang w:eastAsia="ko-KR"/>
        </w:rPr>
        <w:t xml:space="preserve"> = s’[ xC + xB – i – 1, yC + yB + k ]</w:t>
      </w:r>
      <w:r w:rsidRPr="00210652">
        <w:rPr>
          <w:sz w:val="20"/>
          <w:lang w:eastAsia="ko-KR"/>
        </w:rPr>
        <w:tab/>
      </w:r>
      <w:r w:rsidRPr="00210652">
        <w:rPr>
          <w:sz w:val="20"/>
          <w:lang w:eastAsia="ko-KR"/>
        </w:rPr>
        <w:tab/>
      </w:r>
      <w:r w:rsidRPr="00210652">
        <w:rPr>
          <w:sz w:val="20"/>
        </w:rPr>
        <w:t>(</w:t>
      </w:r>
      <w:r w:rsidR="004C7663" w:rsidRPr="00210652">
        <w:rPr>
          <w:sz w:val="20"/>
        </w:rPr>
        <w:fldChar w:fldCharType="begin" w:fldLock="1"/>
      </w:r>
      <w:r w:rsidRPr="00210652">
        <w:rPr>
          <w:sz w:val="20"/>
        </w:rPr>
        <w:instrText xml:space="preserve"> STYLEREF 1 \s </w:instrText>
      </w:r>
      <w:r w:rsidR="004C7663" w:rsidRPr="00210652">
        <w:rPr>
          <w:sz w:val="20"/>
        </w:rPr>
        <w:fldChar w:fldCharType="separate"/>
      </w:r>
      <w:r w:rsidRPr="00210652">
        <w:rPr>
          <w:noProof/>
          <w:sz w:val="20"/>
        </w:rPr>
        <w:t>8</w:t>
      </w:r>
      <w:r w:rsidR="004C7663" w:rsidRPr="00210652">
        <w:rPr>
          <w:sz w:val="20"/>
        </w:rPr>
        <w:fldChar w:fldCharType="end"/>
      </w:r>
      <w:r w:rsidRPr="00210652">
        <w:rPr>
          <w:sz w:val="20"/>
        </w:rPr>
        <w:noBreakHyphen/>
      </w:r>
      <w:ins w:id="414" w:author="Qian Huang" w:date="2011-11-08T09:52:00Z">
        <w:r w:rsidR="00E043F8">
          <w:rPr>
            <w:rFonts w:eastAsiaTheme="minorEastAsia" w:hint="eastAsia"/>
            <w:sz w:val="20"/>
            <w:lang w:eastAsia="zh-CN"/>
          </w:rPr>
          <w:t>458</w:t>
        </w:r>
      </w:ins>
      <w:del w:id="415" w:author="Qian Huang" w:date="2011-11-08T09:52:00Z">
        <w:r w:rsidR="004C7663" w:rsidRPr="00210652" w:rsidDel="00E043F8">
          <w:rPr>
            <w:sz w:val="20"/>
          </w:rPr>
          <w:fldChar w:fldCharType="begin" w:fldLock="1"/>
        </w:r>
        <w:r w:rsidRPr="00210652" w:rsidDel="00E043F8">
          <w:rPr>
            <w:sz w:val="20"/>
          </w:rPr>
          <w:delInstrText xml:space="preserve"> SEQ Equation \* ARABIC \s 1 </w:delInstrText>
        </w:r>
        <w:r w:rsidR="004C7663" w:rsidRPr="00210652" w:rsidDel="00E043F8">
          <w:rPr>
            <w:sz w:val="20"/>
          </w:rPr>
          <w:fldChar w:fldCharType="separate"/>
        </w:r>
        <w:r w:rsidRPr="00210652" w:rsidDel="00E043F8">
          <w:rPr>
            <w:noProof/>
            <w:sz w:val="20"/>
          </w:rPr>
          <w:delText>443</w:delText>
        </w:r>
        <w:r w:rsidR="004C7663" w:rsidRPr="00210652" w:rsidDel="00E043F8">
          <w:rPr>
            <w:sz w:val="20"/>
          </w:rPr>
          <w:fldChar w:fldCharType="end"/>
        </w:r>
      </w:del>
      <w:r w:rsidRPr="00210652">
        <w:rPr>
          <w:sz w:val="20"/>
        </w:rPr>
        <w:t>)</w:t>
      </w:r>
    </w:p>
    <w:p w:rsidR="008A518B" w:rsidRPr="00210652" w:rsidRDefault="008A518B" w:rsidP="00AC39FB">
      <w:pPr>
        <w:numPr>
          <w:ilvl w:val="0"/>
          <w:numId w:val="36"/>
        </w:numPr>
        <w:tabs>
          <w:tab w:val="clear" w:pos="794"/>
          <w:tab w:val="clear" w:pos="1191"/>
          <w:tab w:val="clear" w:pos="1588"/>
          <w:tab w:val="clear" w:pos="1985"/>
          <w:tab w:val="left" w:pos="720"/>
          <w:tab w:val="left" w:pos="1080"/>
          <w:tab w:val="left" w:pos="1440"/>
          <w:tab w:val="left" w:pos="2977"/>
        </w:tabs>
        <w:ind w:left="709"/>
        <w:rPr>
          <w:lang w:eastAsia="ko-KR"/>
        </w:rPr>
      </w:pPr>
      <w:bookmarkStart w:id="416" w:name="deblock"/>
      <w:bookmarkEnd w:id="416"/>
      <w:r w:rsidRPr="00210652">
        <w:rPr>
          <w:lang w:eastAsia="ko-KR"/>
        </w:rPr>
        <w:t>If</w:t>
      </w:r>
      <w:del w:id="417" w:author="Qian Huang" w:date="2011-11-07T22:33:00Z">
        <w:r w:rsidRPr="00210652" w:rsidDel="005C133C">
          <w:rPr>
            <w:lang w:eastAsia="ko-KR"/>
          </w:rPr>
          <w:delText xml:space="preserve"> bS is greater than 2</w:delText>
        </w:r>
      </w:del>
      <w:ins w:id="418" w:author="Qian Huang" w:date="2011-11-07T22:33:00Z">
        <w:r w:rsidR="005C133C" w:rsidRPr="005C133C">
          <w:rPr>
            <w:lang w:eastAsia="ko-KR"/>
          </w:rPr>
          <w:t xml:space="preserve"> </w:t>
        </w:r>
        <w:r w:rsidR="005C133C">
          <w:rPr>
            <w:rFonts w:hint="eastAsia"/>
            <w:lang w:eastAsia="ko-KR"/>
          </w:rPr>
          <w:t>bS</w:t>
        </w:r>
      </w:ins>
      <w:ins w:id="419" w:author="Qian Huang" w:date="2011-11-08T10:23:00Z">
        <w:r w:rsidR="00D54F5A">
          <w:rPr>
            <w:rFonts w:eastAsiaTheme="minorEastAsia" w:hint="eastAsia"/>
            <w:lang w:eastAsia="zh-CN"/>
          </w:rPr>
          <w:t>1</w:t>
        </w:r>
      </w:ins>
      <w:ins w:id="420" w:author="Qian Huang" w:date="2011-11-07T22:33:00Z">
        <w:r w:rsidR="005C133C">
          <w:rPr>
            <w:rFonts w:hint="eastAsia"/>
            <w:lang w:eastAsia="ko-KR"/>
          </w:rPr>
          <w:t xml:space="preserve"> is greater than </w:t>
        </w:r>
      </w:ins>
      <w:ins w:id="421" w:author="Qian Huang" w:date="2011-11-08T09:47:00Z">
        <w:r w:rsidR="00D550DF">
          <w:rPr>
            <w:rFonts w:eastAsiaTheme="minorEastAsia" w:hint="eastAsia"/>
            <w:lang w:eastAsia="zh-CN"/>
          </w:rPr>
          <w:t>0</w:t>
        </w:r>
      </w:ins>
      <w:ins w:id="422" w:author="Qian Huang" w:date="2011-11-07T22:33:00Z">
        <w:r w:rsidR="005C133C">
          <w:rPr>
            <w:lang w:eastAsia="ko-KR"/>
          </w:rPr>
          <w:t>, and d</w:t>
        </w:r>
      </w:ins>
      <w:ins w:id="423" w:author="Qian Huang" w:date="2011-11-08T09:48:00Z">
        <w:r w:rsidR="00D550DF">
          <w:rPr>
            <w:rFonts w:eastAsiaTheme="minorEastAsia" w:hint="eastAsia"/>
            <w:lang w:eastAsia="zh-CN"/>
          </w:rPr>
          <w:t>1</w:t>
        </w:r>
      </w:ins>
      <w:ins w:id="424" w:author="Qian Huang" w:date="2011-11-07T22:33:00Z">
        <w:r w:rsidR="005C133C">
          <w:rPr>
            <w:lang w:eastAsia="ko-KR"/>
          </w:rPr>
          <w:t xml:space="preserve"> is less than β, </w:t>
        </w:r>
        <w:r w:rsidR="005C133C">
          <w:rPr>
            <w:rFonts w:hint="eastAsia"/>
            <w:lang w:eastAsia="ko-KR"/>
          </w:rPr>
          <w:t>for each sample location (</w:t>
        </w:r>
        <w:r w:rsidR="005C133C">
          <w:rPr>
            <w:lang w:eastAsia="ko-KR"/>
          </w:rPr>
          <w:t> </w:t>
        </w:r>
        <w:r w:rsidR="005C133C">
          <w:rPr>
            <w:rFonts w:hint="eastAsia"/>
            <w:lang w:eastAsia="ko-KR"/>
          </w:rPr>
          <w:t>xC</w:t>
        </w:r>
        <w:r w:rsidR="005C133C">
          <w:rPr>
            <w:lang w:eastAsia="ko-KR"/>
          </w:rPr>
          <w:t> </w:t>
        </w:r>
        <w:r w:rsidR="005C133C">
          <w:rPr>
            <w:rFonts w:hint="eastAsia"/>
            <w:lang w:eastAsia="ko-KR"/>
          </w:rPr>
          <w:t>+</w:t>
        </w:r>
        <w:r w:rsidR="005C133C">
          <w:rPr>
            <w:lang w:eastAsia="ko-KR"/>
          </w:rPr>
          <w:t> </w:t>
        </w:r>
        <w:r w:rsidR="005C133C">
          <w:rPr>
            <w:rFonts w:hint="eastAsia"/>
            <w:lang w:eastAsia="ko-KR"/>
          </w:rPr>
          <w:t>xB,</w:t>
        </w:r>
        <w:r w:rsidR="005C133C">
          <w:rPr>
            <w:lang w:eastAsia="ko-KR"/>
          </w:rPr>
          <w:t> </w:t>
        </w:r>
        <w:r w:rsidR="005C133C">
          <w:rPr>
            <w:rFonts w:hint="eastAsia"/>
            <w:lang w:eastAsia="ko-KR"/>
          </w:rPr>
          <w:t>yC</w:t>
        </w:r>
        <w:r w:rsidR="005C133C">
          <w:rPr>
            <w:lang w:eastAsia="ko-KR"/>
          </w:rPr>
          <w:t> </w:t>
        </w:r>
        <w:r w:rsidR="005C133C">
          <w:rPr>
            <w:rFonts w:hint="eastAsia"/>
            <w:lang w:eastAsia="ko-KR"/>
          </w:rPr>
          <w:t>+</w:t>
        </w:r>
        <w:r w:rsidR="005C133C">
          <w:rPr>
            <w:lang w:eastAsia="ko-KR"/>
          </w:rPr>
          <w:t> </w:t>
        </w:r>
        <w:r w:rsidR="005C133C">
          <w:rPr>
            <w:rFonts w:hint="eastAsia"/>
            <w:lang w:eastAsia="ko-KR"/>
          </w:rPr>
          <w:t>yB</w:t>
        </w:r>
        <w:r w:rsidR="005C133C">
          <w:rPr>
            <w:lang w:eastAsia="ko-KR"/>
          </w:rPr>
          <w:t> </w:t>
        </w:r>
        <w:r w:rsidR="005C133C">
          <w:rPr>
            <w:rFonts w:hint="eastAsia"/>
            <w:lang w:eastAsia="ko-KR"/>
          </w:rPr>
          <w:t>+</w:t>
        </w:r>
        <w:r w:rsidR="005C133C">
          <w:rPr>
            <w:lang w:eastAsia="ko-KR"/>
          </w:rPr>
          <w:t> </w:t>
        </w:r>
        <w:r w:rsidR="005C133C">
          <w:rPr>
            <w:rFonts w:hint="eastAsia"/>
            <w:lang w:eastAsia="ko-KR"/>
          </w:rPr>
          <w:t>k</w:t>
        </w:r>
        <w:r w:rsidR="005C133C">
          <w:rPr>
            <w:lang w:eastAsia="ko-KR"/>
          </w:rPr>
          <w:t> </w:t>
        </w:r>
        <w:r w:rsidR="005C133C">
          <w:rPr>
            <w:rFonts w:hint="eastAsia"/>
            <w:lang w:eastAsia="ko-KR"/>
          </w:rPr>
          <w:t>), k</w:t>
        </w:r>
        <w:r w:rsidR="005C133C">
          <w:rPr>
            <w:lang w:eastAsia="ko-KR"/>
          </w:rPr>
          <w:t> </w:t>
        </w:r>
        <w:r w:rsidR="005C133C">
          <w:rPr>
            <w:rFonts w:hint="eastAsia"/>
            <w:lang w:eastAsia="ko-KR"/>
          </w:rPr>
          <w:t>=</w:t>
        </w:r>
        <w:r w:rsidR="005C133C">
          <w:rPr>
            <w:lang w:eastAsia="ko-KR"/>
          </w:rPr>
          <w:t> </w:t>
        </w:r>
        <w:r w:rsidR="005C133C">
          <w:rPr>
            <w:rFonts w:hint="eastAsia"/>
            <w:lang w:eastAsia="ko-KR"/>
          </w:rPr>
          <w:t>0..</w:t>
        </w:r>
        <w:r w:rsidR="005C133C">
          <w:rPr>
            <w:lang w:eastAsia="ko-KR"/>
          </w:rPr>
          <w:t>3</w:t>
        </w:r>
      </w:ins>
      <w:r w:rsidRPr="00210652">
        <w:rPr>
          <w:lang w:eastAsia="ko-KR"/>
        </w:rPr>
        <w:t>, the following ordered steps apply:</w:t>
      </w:r>
    </w:p>
    <w:p w:rsidR="008A518B" w:rsidRPr="00210652" w:rsidRDefault="008A518B" w:rsidP="00AC39FB">
      <w:pPr>
        <w:numPr>
          <w:ilvl w:val="0"/>
          <w:numId w:val="38"/>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 xml:space="preserve">The filtering process for a sample specified in subclause </w:t>
      </w:r>
      <w:r w:rsidR="004C7663" w:rsidRPr="00210652">
        <w:rPr>
          <w:lang w:eastAsia="ko-KR"/>
        </w:rPr>
        <w:fldChar w:fldCharType="begin" w:fldLock="1"/>
      </w:r>
      <w:r w:rsidRPr="00210652">
        <w:rPr>
          <w:lang w:eastAsia="ko-KR"/>
        </w:rPr>
        <w:instrText xml:space="preserve"> REF _Ref286595152 \r \h </w:instrText>
      </w:r>
      <w:r w:rsidR="004C7663" w:rsidRPr="00210652">
        <w:rPr>
          <w:lang w:eastAsia="ko-KR"/>
        </w:rPr>
      </w:r>
      <w:r w:rsidR="004C7663" w:rsidRPr="00210652">
        <w:rPr>
          <w:lang w:eastAsia="ko-KR"/>
        </w:rPr>
        <w:fldChar w:fldCharType="separate"/>
      </w:r>
      <w:r w:rsidRPr="00210652">
        <w:rPr>
          <w:lang w:eastAsia="ko-KR"/>
        </w:rPr>
        <w:t>8.6.1.4.6</w:t>
      </w:r>
      <w:r w:rsidR="004C7663" w:rsidRPr="00210652">
        <w:rPr>
          <w:lang w:eastAsia="ko-KR"/>
        </w:rPr>
        <w:fldChar w:fldCharType="end"/>
      </w:r>
      <w:r w:rsidRPr="00210652">
        <w:rPr>
          <w:lang w:eastAsia="ko-KR"/>
        </w:rPr>
        <w:t xml:space="preserve"> is invoked with sample values p</w:t>
      </w:r>
      <w:r w:rsidRPr="00210652">
        <w:rPr>
          <w:vertAlign w:val="subscript"/>
          <w:lang w:eastAsia="ko-KR"/>
        </w:rPr>
        <w:t>i</w:t>
      </w:r>
      <w:ins w:id="425" w:author="Qian Huang" w:date="2011-11-07T22:34:00Z">
        <w:r w:rsidR="005C133C">
          <w:rPr>
            <w:rFonts w:eastAsiaTheme="minorEastAsia" w:hint="eastAsia"/>
            <w:vertAlign w:val="subscript"/>
            <w:lang w:eastAsia="zh-CN"/>
          </w:rPr>
          <w:t>,k</w:t>
        </w:r>
      </w:ins>
      <w:r w:rsidRPr="00210652">
        <w:rPr>
          <w:lang w:eastAsia="ko-KR"/>
        </w:rPr>
        <w:t>, q</w:t>
      </w:r>
      <w:r w:rsidRPr="00210652">
        <w:rPr>
          <w:vertAlign w:val="subscript"/>
          <w:lang w:eastAsia="ko-KR"/>
        </w:rPr>
        <w:t>i</w:t>
      </w:r>
      <w:ins w:id="426" w:author="Qian Huang" w:date="2011-11-07T22:34:00Z">
        <w:r w:rsidR="005C133C">
          <w:rPr>
            <w:rFonts w:eastAsiaTheme="minorEastAsia" w:hint="eastAsia"/>
            <w:vertAlign w:val="subscript"/>
            <w:lang w:eastAsia="zh-CN"/>
          </w:rPr>
          <w:t>,k</w:t>
        </w:r>
      </w:ins>
      <w:r w:rsidRPr="00210652">
        <w:rPr>
          <w:lang w:eastAsia="ko-KR"/>
        </w:rPr>
        <w:t>, with i = 0..1, the boundary filtering strength bS</w:t>
      </w:r>
      <w:ins w:id="427" w:author="Qian Huang" w:date="2011-11-08T09:49:00Z">
        <w:r w:rsidR="00D550DF">
          <w:rPr>
            <w:rFonts w:eastAsiaTheme="minorEastAsia" w:hint="eastAsia"/>
            <w:lang w:eastAsia="zh-CN"/>
          </w:rPr>
          <w:t>1</w:t>
        </w:r>
      </w:ins>
      <w:r w:rsidRPr="00210652">
        <w:rPr>
          <w:lang w:eastAsia="ko-KR"/>
        </w:rPr>
        <w:t xml:space="preserve"> and the variable t</w:t>
      </w:r>
      <w:r w:rsidRPr="00210652">
        <w:rPr>
          <w:vertAlign w:val="subscript"/>
          <w:lang w:eastAsia="ko-KR"/>
        </w:rPr>
        <w:t>C</w:t>
      </w:r>
      <w:ins w:id="428" w:author="Qian Huang" w:date="2011-11-08T09:49:00Z">
        <w:r w:rsidR="00D550DF">
          <w:rPr>
            <w:rFonts w:eastAsiaTheme="minorEastAsia" w:hint="eastAsia"/>
            <w:vertAlign w:val="subscript"/>
            <w:lang w:eastAsia="zh-CN"/>
          </w:rPr>
          <w:t>1</w:t>
        </w:r>
      </w:ins>
      <w:r w:rsidRPr="00210652">
        <w:rPr>
          <w:lang w:eastAsia="ko-KR"/>
        </w:rPr>
        <w:t xml:space="preserve"> as inputs and the filtered sample values p</w:t>
      </w:r>
      <w:r w:rsidRPr="00210652">
        <w:rPr>
          <w:vertAlign w:val="subscript"/>
          <w:lang w:eastAsia="ko-KR"/>
        </w:rPr>
        <w:t>0</w:t>
      </w:r>
      <w:ins w:id="429" w:author="Qian Huang" w:date="2011-11-07T22:34:00Z">
        <w:r w:rsidR="005C133C">
          <w:rPr>
            <w:rFonts w:eastAsiaTheme="minorEastAsia" w:hint="eastAsia"/>
            <w:vertAlign w:val="subscript"/>
            <w:lang w:eastAsia="zh-CN"/>
          </w:rPr>
          <w:t>,k</w:t>
        </w:r>
      </w:ins>
      <w:r w:rsidRPr="00210652">
        <w:rPr>
          <w:lang w:eastAsia="ko-KR"/>
        </w:rPr>
        <w:t>’ and q</w:t>
      </w:r>
      <w:r w:rsidRPr="00210652">
        <w:rPr>
          <w:vertAlign w:val="subscript"/>
          <w:lang w:eastAsia="ko-KR"/>
        </w:rPr>
        <w:t>0</w:t>
      </w:r>
      <w:ins w:id="430" w:author="Qian Huang" w:date="2011-11-07T22:34:00Z">
        <w:r w:rsidR="005C133C">
          <w:rPr>
            <w:rFonts w:eastAsiaTheme="minorEastAsia" w:hint="eastAsia"/>
            <w:vertAlign w:val="subscript"/>
            <w:lang w:eastAsia="zh-CN"/>
          </w:rPr>
          <w:t>,k</w:t>
        </w:r>
      </w:ins>
      <w:r w:rsidRPr="00210652">
        <w:rPr>
          <w:lang w:eastAsia="ko-KR"/>
        </w:rPr>
        <w:t>’ as outputs.</w:t>
      </w:r>
    </w:p>
    <w:p w:rsidR="008A518B" w:rsidRPr="00210652" w:rsidRDefault="008A518B" w:rsidP="00AC39FB">
      <w:pPr>
        <w:numPr>
          <w:ilvl w:val="0"/>
          <w:numId w:val="38"/>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filtered sample values p</w:t>
      </w:r>
      <w:r w:rsidRPr="00210652">
        <w:rPr>
          <w:vertAlign w:val="subscript"/>
          <w:lang w:eastAsia="ko-KR"/>
        </w:rPr>
        <w:t>0</w:t>
      </w:r>
      <w:ins w:id="431" w:author="Qian Huang" w:date="2011-11-07T22:35:00Z">
        <w:r w:rsidR="005C133C">
          <w:rPr>
            <w:rFonts w:eastAsiaTheme="minorEastAsia" w:hint="eastAsia"/>
            <w:vertAlign w:val="subscript"/>
            <w:lang w:eastAsia="zh-CN"/>
          </w:rPr>
          <w:t>,k</w:t>
        </w:r>
      </w:ins>
      <w:r w:rsidRPr="00210652">
        <w:rPr>
          <w:lang w:eastAsia="ko-KR"/>
        </w:rPr>
        <w:t>’ and q</w:t>
      </w:r>
      <w:r w:rsidRPr="00210652">
        <w:rPr>
          <w:vertAlign w:val="subscript"/>
          <w:lang w:eastAsia="ko-KR"/>
        </w:rPr>
        <w:t>0</w:t>
      </w:r>
      <w:ins w:id="432" w:author="Qian Huang" w:date="2011-11-07T22:35:00Z">
        <w:r w:rsidR="005C133C">
          <w:rPr>
            <w:rFonts w:eastAsiaTheme="minorEastAsia" w:hint="eastAsia"/>
            <w:vertAlign w:val="subscript"/>
            <w:lang w:eastAsia="zh-CN"/>
          </w:rPr>
          <w:t>,k</w:t>
        </w:r>
      </w:ins>
      <w:r w:rsidRPr="00210652">
        <w:rPr>
          <w:lang w:eastAsia="ko-KR"/>
        </w:rPr>
        <w:t>’ replace the corresponding samples inside the sample array s’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r>
      <w:r w:rsidRPr="00210652">
        <w:rPr>
          <w:sz w:val="20"/>
          <w:lang w:eastAsia="ko-KR"/>
        </w:rPr>
        <w:tab/>
        <w:t>s’[ xC + xB , yC + yB + k ] = q</w:t>
      </w:r>
      <w:r w:rsidRPr="00210652">
        <w:rPr>
          <w:sz w:val="20"/>
          <w:vertAlign w:val="subscript"/>
          <w:lang w:eastAsia="ko-KR"/>
        </w:rPr>
        <w:t>0</w:t>
      </w:r>
      <w:ins w:id="433" w:author="Qian Huang" w:date="2011-11-07T22:35:00Z">
        <w:r w:rsidR="005C133C">
          <w:rPr>
            <w:rFonts w:eastAsiaTheme="minorEastAsia" w:hint="eastAsia"/>
            <w:sz w:val="20"/>
            <w:vertAlign w:val="subscript"/>
            <w:lang w:eastAsia="zh-CN"/>
          </w:rPr>
          <w:t>,k</w:t>
        </w:r>
      </w:ins>
      <w:r w:rsidRPr="00210652">
        <w:rPr>
          <w:sz w:val="20"/>
          <w:lang w:eastAsia="ko-KR"/>
        </w:rPr>
        <w:t>’</w:t>
      </w:r>
      <w:r w:rsidRPr="00210652">
        <w:rPr>
          <w:sz w:val="20"/>
          <w:lang w:eastAsia="ko-KR"/>
        </w:rPr>
        <w:tab/>
      </w:r>
      <w:r w:rsidRPr="00210652">
        <w:rPr>
          <w:sz w:val="20"/>
          <w:lang w:eastAsia="ko-KR"/>
        </w:rPr>
        <w:tab/>
      </w:r>
      <w:r w:rsidRPr="00210652">
        <w:rPr>
          <w:sz w:val="20"/>
        </w:rPr>
        <w:t>(</w:t>
      </w:r>
      <w:r w:rsidR="004C7663" w:rsidRPr="00210652">
        <w:rPr>
          <w:sz w:val="20"/>
        </w:rPr>
        <w:fldChar w:fldCharType="begin" w:fldLock="1"/>
      </w:r>
      <w:r w:rsidRPr="00210652">
        <w:rPr>
          <w:sz w:val="20"/>
        </w:rPr>
        <w:instrText xml:space="preserve"> STYLEREF 1 \s </w:instrText>
      </w:r>
      <w:r w:rsidR="004C7663" w:rsidRPr="00210652">
        <w:rPr>
          <w:sz w:val="20"/>
        </w:rPr>
        <w:fldChar w:fldCharType="separate"/>
      </w:r>
      <w:r w:rsidRPr="00210652">
        <w:rPr>
          <w:noProof/>
          <w:sz w:val="20"/>
        </w:rPr>
        <w:t>8</w:t>
      </w:r>
      <w:r w:rsidR="004C7663" w:rsidRPr="00210652">
        <w:rPr>
          <w:sz w:val="20"/>
        </w:rPr>
        <w:fldChar w:fldCharType="end"/>
      </w:r>
      <w:r w:rsidRPr="00210652">
        <w:rPr>
          <w:sz w:val="20"/>
        </w:rPr>
        <w:noBreakHyphen/>
      </w:r>
      <w:ins w:id="434" w:author="Qian Huang" w:date="2011-11-08T09:52:00Z">
        <w:r w:rsidR="00E043F8">
          <w:rPr>
            <w:rFonts w:eastAsiaTheme="minorEastAsia" w:hint="eastAsia"/>
            <w:sz w:val="20"/>
            <w:lang w:eastAsia="zh-CN"/>
          </w:rPr>
          <w:t>459</w:t>
        </w:r>
      </w:ins>
      <w:del w:id="435" w:author="Qian Huang" w:date="2011-11-08T09:52:00Z">
        <w:r w:rsidR="004C7663" w:rsidRPr="00210652" w:rsidDel="00E043F8">
          <w:rPr>
            <w:sz w:val="20"/>
          </w:rPr>
          <w:fldChar w:fldCharType="begin" w:fldLock="1"/>
        </w:r>
        <w:r w:rsidRPr="00210652" w:rsidDel="00E043F8">
          <w:rPr>
            <w:sz w:val="20"/>
          </w:rPr>
          <w:delInstrText xml:space="preserve"> SEQ Equation \* ARABIC \s 1 </w:delInstrText>
        </w:r>
        <w:r w:rsidR="004C7663" w:rsidRPr="00210652" w:rsidDel="00E043F8">
          <w:rPr>
            <w:sz w:val="20"/>
          </w:rPr>
          <w:fldChar w:fldCharType="separate"/>
        </w:r>
        <w:r w:rsidRPr="00210652" w:rsidDel="00E043F8">
          <w:rPr>
            <w:noProof/>
            <w:sz w:val="20"/>
          </w:rPr>
          <w:delText>444</w:delText>
        </w:r>
        <w:r w:rsidR="004C7663" w:rsidRPr="00210652" w:rsidDel="00E043F8">
          <w:rPr>
            <w:sz w:val="20"/>
          </w:rPr>
          <w:fldChar w:fldCharType="end"/>
        </w:r>
      </w:del>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r>
      <w:r w:rsidRPr="00210652">
        <w:rPr>
          <w:sz w:val="20"/>
          <w:lang w:eastAsia="ko-KR"/>
        </w:rPr>
        <w:tab/>
        <w:t>s’[ xC + xB – 1, yC + yB + k ] = p</w:t>
      </w:r>
      <w:r w:rsidRPr="00210652">
        <w:rPr>
          <w:sz w:val="20"/>
          <w:vertAlign w:val="subscript"/>
          <w:lang w:eastAsia="ko-KR"/>
        </w:rPr>
        <w:t>0</w:t>
      </w:r>
      <w:ins w:id="436" w:author="Qian Huang" w:date="2011-11-07T22:35:00Z">
        <w:r w:rsidR="005C133C">
          <w:rPr>
            <w:rFonts w:eastAsiaTheme="minorEastAsia" w:hint="eastAsia"/>
            <w:sz w:val="20"/>
            <w:vertAlign w:val="subscript"/>
            <w:lang w:eastAsia="zh-CN"/>
          </w:rPr>
          <w:t>,k</w:t>
        </w:r>
      </w:ins>
      <w:r w:rsidRPr="00210652">
        <w:rPr>
          <w:sz w:val="20"/>
          <w:lang w:eastAsia="ko-KR"/>
        </w:rPr>
        <w:t>’</w:t>
      </w:r>
      <w:r w:rsidRPr="00210652">
        <w:rPr>
          <w:sz w:val="20"/>
          <w:lang w:eastAsia="ko-KR"/>
        </w:rPr>
        <w:tab/>
      </w:r>
      <w:r w:rsidRPr="00210652">
        <w:rPr>
          <w:sz w:val="20"/>
          <w:lang w:eastAsia="ko-KR"/>
        </w:rPr>
        <w:tab/>
      </w:r>
      <w:r w:rsidRPr="00210652">
        <w:rPr>
          <w:sz w:val="20"/>
        </w:rPr>
        <w:t>(</w:t>
      </w:r>
      <w:r w:rsidR="004C7663" w:rsidRPr="00210652">
        <w:rPr>
          <w:sz w:val="20"/>
        </w:rPr>
        <w:fldChar w:fldCharType="begin" w:fldLock="1"/>
      </w:r>
      <w:r w:rsidRPr="00210652">
        <w:rPr>
          <w:sz w:val="20"/>
        </w:rPr>
        <w:instrText xml:space="preserve"> STYLEREF 1 \s </w:instrText>
      </w:r>
      <w:r w:rsidR="004C7663" w:rsidRPr="00210652">
        <w:rPr>
          <w:sz w:val="20"/>
        </w:rPr>
        <w:fldChar w:fldCharType="separate"/>
      </w:r>
      <w:r w:rsidRPr="00210652">
        <w:rPr>
          <w:noProof/>
          <w:sz w:val="20"/>
        </w:rPr>
        <w:t>8</w:t>
      </w:r>
      <w:r w:rsidR="004C7663" w:rsidRPr="00210652">
        <w:rPr>
          <w:sz w:val="20"/>
        </w:rPr>
        <w:fldChar w:fldCharType="end"/>
      </w:r>
      <w:r w:rsidRPr="00210652">
        <w:rPr>
          <w:sz w:val="20"/>
        </w:rPr>
        <w:noBreakHyphen/>
      </w:r>
      <w:ins w:id="437" w:author="Qian Huang" w:date="2011-11-08T09:52:00Z">
        <w:r w:rsidR="00E043F8">
          <w:rPr>
            <w:rFonts w:eastAsiaTheme="minorEastAsia" w:hint="eastAsia"/>
            <w:sz w:val="20"/>
            <w:lang w:eastAsia="zh-CN"/>
          </w:rPr>
          <w:t>460</w:t>
        </w:r>
      </w:ins>
      <w:del w:id="438" w:author="Qian Huang" w:date="2011-11-08T10:26:00Z">
        <w:r w:rsidR="004C7663" w:rsidRPr="00210652" w:rsidDel="00A94F1E">
          <w:rPr>
            <w:sz w:val="20"/>
          </w:rPr>
          <w:fldChar w:fldCharType="begin" w:fldLock="1"/>
        </w:r>
        <w:r w:rsidRPr="00210652" w:rsidDel="00A94F1E">
          <w:rPr>
            <w:sz w:val="20"/>
          </w:rPr>
          <w:delInstrText xml:space="preserve"> SEQ Equation \* ARABIC \s 1 </w:delInstrText>
        </w:r>
        <w:r w:rsidR="004C7663" w:rsidRPr="00210652" w:rsidDel="00A94F1E">
          <w:rPr>
            <w:sz w:val="20"/>
          </w:rPr>
          <w:fldChar w:fldCharType="separate"/>
        </w:r>
        <w:r w:rsidRPr="00210652" w:rsidDel="00A94F1E">
          <w:rPr>
            <w:noProof/>
            <w:sz w:val="20"/>
          </w:rPr>
          <w:delText>445</w:delText>
        </w:r>
        <w:r w:rsidR="004C7663" w:rsidRPr="00210652" w:rsidDel="00A94F1E">
          <w:rPr>
            <w:sz w:val="20"/>
          </w:rPr>
          <w:fldChar w:fldCharType="end"/>
        </w:r>
      </w:del>
      <w:r w:rsidRPr="00210652">
        <w:rPr>
          <w:sz w:val="20"/>
        </w:rPr>
        <w:t>)</w:t>
      </w:r>
    </w:p>
    <w:p w:rsidR="00D550DF" w:rsidRPr="00210652" w:rsidRDefault="00D550DF" w:rsidP="00D550DF">
      <w:pPr>
        <w:numPr>
          <w:ilvl w:val="0"/>
          <w:numId w:val="36"/>
        </w:numPr>
        <w:tabs>
          <w:tab w:val="clear" w:pos="794"/>
          <w:tab w:val="clear" w:pos="1191"/>
          <w:tab w:val="clear" w:pos="1588"/>
          <w:tab w:val="clear" w:pos="1985"/>
          <w:tab w:val="left" w:pos="720"/>
          <w:tab w:val="left" w:pos="1080"/>
          <w:tab w:val="left" w:pos="1440"/>
          <w:tab w:val="left" w:pos="2977"/>
        </w:tabs>
        <w:ind w:left="709"/>
        <w:rPr>
          <w:ins w:id="439" w:author="Qian Huang" w:date="2011-11-08T09:48:00Z"/>
          <w:lang w:eastAsia="ko-KR"/>
        </w:rPr>
      </w:pPr>
      <w:ins w:id="440" w:author="Qian Huang" w:date="2011-11-08T09:48:00Z">
        <w:r w:rsidRPr="00210652">
          <w:rPr>
            <w:lang w:eastAsia="ko-KR"/>
          </w:rPr>
          <w:t>If</w:t>
        </w:r>
        <w:r w:rsidRPr="005C133C">
          <w:rPr>
            <w:lang w:eastAsia="ko-KR"/>
          </w:rPr>
          <w:t xml:space="preserve"> </w:t>
        </w:r>
        <w:r>
          <w:rPr>
            <w:rFonts w:hint="eastAsia"/>
            <w:lang w:eastAsia="ko-KR"/>
          </w:rPr>
          <w:t>bS</w:t>
        </w:r>
      </w:ins>
      <w:ins w:id="441" w:author="Qian Huang" w:date="2011-11-08T10:24:00Z">
        <w:r w:rsidR="00D54F5A">
          <w:rPr>
            <w:rFonts w:eastAsiaTheme="minorEastAsia" w:hint="eastAsia"/>
            <w:lang w:eastAsia="zh-CN"/>
          </w:rPr>
          <w:t>2</w:t>
        </w:r>
      </w:ins>
      <w:ins w:id="442" w:author="Qian Huang" w:date="2011-11-08T09:48:00Z">
        <w:r>
          <w:rPr>
            <w:rFonts w:hint="eastAsia"/>
            <w:lang w:eastAsia="ko-KR"/>
          </w:rPr>
          <w:t xml:space="preserve"> is greater than </w:t>
        </w:r>
        <w:r>
          <w:rPr>
            <w:rFonts w:eastAsiaTheme="minorEastAsia" w:hint="eastAsia"/>
            <w:lang w:eastAsia="zh-CN"/>
          </w:rPr>
          <w:t>0</w:t>
        </w:r>
        <w:r>
          <w:rPr>
            <w:lang w:eastAsia="ko-KR"/>
          </w:rPr>
          <w:t>, and d</w:t>
        </w:r>
      </w:ins>
      <w:ins w:id="443" w:author="Qian Huang" w:date="2011-11-08T09:49:00Z">
        <w:r>
          <w:rPr>
            <w:rFonts w:eastAsiaTheme="minorEastAsia" w:hint="eastAsia"/>
            <w:lang w:eastAsia="zh-CN"/>
          </w:rPr>
          <w:t>2</w:t>
        </w:r>
      </w:ins>
      <w:ins w:id="444" w:author="Qian Huang" w:date="2011-11-08T09:48:00Z">
        <w:r>
          <w:rPr>
            <w:lang w:eastAsia="ko-KR"/>
          </w:rPr>
          <w:t xml:space="preserve"> is less than β, </w:t>
        </w:r>
        <w:r>
          <w:rPr>
            <w:rFonts w:hint="eastAsia"/>
            <w:lang w:eastAsia="ko-KR"/>
          </w:rPr>
          <w:t>for each sample location (</w:t>
        </w:r>
        <w:r>
          <w:rPr>
            <w:lang w:eastAsia="ko-KR"/>
          </w:rPr>
          <w:t> </w:t>
        </w:r>
        <w:r>
          <w:rPr>
            <w:rFonts w:hint="eastAsia"/>
            <w:lang w:eastAsia="ko-KR"/>
          </w:rPr>
          <w:t>xC</w:t>
        </w:r>
        <w:r>
          <w:rPr>
            <w:lang w:eastAsia="ko-KR"/>
          </w:rPr>
          <w:t> </w:t>
        </w:r>
        <w:r>
          <w:rPr>
            <w:rFonts w:hint="eastAsia"/>
            <w:lang w:eastAsia="ko-KR"/>
          </w:rPr>
          <w:t>+</w:t>
        </w:r>
        <w:r>
          <w:rPr>
            <w:lang w:eastAsia="ko-KR"/>
          </w:rPr>
          <w:t> </w:t>
        </w:r>
        <w:r>
          <w:rPr>
            <w:rFonts w:hint="eastAsia"/>
            <w:lang w:eastAsia="ko-KR"/>
          </w:rPr>
          <w:t>xB,</w:t>
        </w:r>
        <w:r>
          <w:rPr>
            <w:lang w:eastAsia="ko-KR"/>
          </w:rPr>
          <w:t> </w:t>
        </w:r>
        <w:r>
          <w:rPr>
            <w:rFonts w:hint="eastAsia"/>
            <w:lang w:eastAsia="ko-KR"/>
          </w:rPr>
          <w:t>yC</w:t>
        </w:r>
        <w:r>
          <w:rPr>
            <w:lang w:eastAsia="ko-KR"/>
          </w:rPr>
          <w:t> </w:t>
        </w:r>
        <w:r>
          <w:rPr>
            <w:rFonts w:hint="eastAsia"/>
            <w:lang w:eastAsia="ko-KR"/>
          </w:rPr>
          <w:t>+</w:t>
        </w:r>
        <w:r>
          <w:rPr>
            <w:lang w:eastAsia="ko-KR"/>
          </w:rPr>
          <w:t> </w:t>
        </w:r>
        <w:r>
          <w:rPr>
            <w:rFonts w:hint="eastAsia"/>
            <w:lang w:eastAsia="ko-KR"/>
          </w:rPr>
          <w:t>yB</w:t>
        </w:r>
        <w:r>
          <w:rPr>
            <w:lang w:eastAsia="ko-KR"/>
          </w:rPr>
          <w:t> </w:t>
        </w:r>
        <w:r>
          <w:rPr>
            <w:rFonts w:hint="eastAsia"/>
            <w:lang w:eastAsia="ko-KR"/>
          </w:rPr>
          <w:t>+</w:t>
        </w:r>
        <w:r>
          <w:rPr>
            <w:lang w:eastAsia="ko-KR"/>
          </w:rPr>
          <w:t> </w:t>
        </w:r>
        <w:r>
          <w:rPr>
            <w:rFonts w:hint="eastAsia"/>
            <w:lang w:eastAsia="ko-KR"/>
          </w:rPr>
          <w:t>k</w:t>
        </w:r>
        <w:r>
          <w:rPr>
            <w:lang w:eastAsia="ko-KR"/>
          </w:rPr>
          <w:t> </w:t>
        </w:r>
        <w:r>
          <w:rPr>
            <w:rFonts w:hint="eastAsia"/>
            <w:lang w:eastAsia="ko-KR"/>
          </w:rPr>
          <w:t>), k</w:t>
        </w:r>
        <w:r>
          <w:rPr>
            <w:lang w:eastAsia="ko-KR"/>
          </w:rPr>
          <w:t> </w:t>
        </w:r>
        <w:r>
          <w:rPr>
            <w:rFonts w:hint="eastAsia"/>
            <w:lang w:eastAsia="ko-KR"/>
          </w:rPr>
          <w:t>=</w:t>
        </w:r>
        <w:r>
          <w:rPr>
            <w:lang w:eastAsia="ko-KR"/>
          </w:rPr>
          <w:t> </w:t>
        </w:r>
      </w:ins>
      <w:ins w:id="445" w:author="Qian Huang" w:date="2011-11-08T09:49:00Z">
        <w:r>
          <w:rPr>
            <w:rFonts w:eastAsiaTheme="minorEastAsia" w:hint="eastAsia"/>
            <w:lang w:eastAsia="zh-CN"/>
          </w:rPr>
          <w:t>4</w:t>
        </w:r>
      </w:ins>
      <w:ins w:id="446" w:author="Qian Huang" w:date="2011-11-08T09:48:00Z">
        <w:r>
          <w:rPr>
            <w:rFonts w:hint="eastAsia"/>
            <w:lang w:eastAsia="ko-KR"/>
          </w:rPr>
          <w:t>..</w:t>
        </w:r>
      </w:ins>
      <w:ins w:id="447" w:author="Qian Huang" w:date="2011-11-08T09:49:00Z">
        <w:r>
          <w:rPr>
            <w:rFonts w:eastAsiaTheme="minorEastAsia" w:hint="eastAsia"/>
            <w:lang w:eastAsia="zh-CN"/>
          </w:rPr>
          <w:t>7</w:t>
        </w:r>
      </w:ins>
      <w:ins w:id="448" w:author="Qian Huang" w:date="2011-11-08T09:48:00Z">
        <w:r w:rsidRPr="00210652">
          <w:rPr>
            <w:lang w:eastAsia="ko-KR"/>
          </w:rPr>
          <w:t>, the following ordered steps apply:</w:t>
        </w:r>
      </w:ins>
    </w:p>
    <w:p w:rsidR="00D550DF" w:rsidRPr="00210652" w:rsidRDefault="00D550DF" w:rsidP="00D550DF">
      <w:pPr>
        <w:numPr>
          <w:ilvl w:val="0"/>
          <w:numId w:val="38"/>
        </w:numPr>
        <w:tabs>
          <w:tab w:val="clear" w:pos="794"/>
          <w:tab w:val="clear" w:pos="1191"/>
          <w:tab w:val="clear" w:pos="1588"/>
          <w:tab w:val="clear" w:pos="1985"/>
          <w:tab w:val="left" w:pos="720"/>
          <w:tab w:val="left" w:pos="1080"/>
          <w:tab w:val="left" w:pos="1440"/>
          <w:tab w:val="left" w:pos="2977"/>
        </w:tabs>
        <w:rPr>
          <w:ins w:id="449" w:author="Qian Huang" w:date="2011-11-08T09:48:00Z"/>
          <w:lang w:eastAsia="ko-KR"/>
        </w:rPr>
      </w:pPr>
      <w:ins w:id="450" w:author="Qian Huang" w:date="2011-11-08T09:48:00Z">
        <w:r w:rsidRPr="00210652">
          <w:rPr>
            <w:lang w:eastAsia="ko-KR"/>
          </w:rPr>
          <w:t xml:space="preserve">The filtering process for a sample specified in subclause </w:t>
        </w:r>
        <w:r w:rsidR="004C7663" w:rsidRPr="00210652">
          <w:rPr>
            <w:lang w:eastAsia="ko-KR"/>
          </w:rPr>
          <w:fldChar w:fldCharType="begin" w:fldLock="1"/>
        </w:r>
        <w:r w:rsidRPr="00210652">
          <w:rPr>
            <w:lang w:eastAsia="ko-KR"/>
          </w:rPr>
          <w:instrText xml:space="preserve"> REF _Ref286595152 \r \h </w:instrText>
        </w:r>
      </w:ins>
      <w:r w:rsidR="004C7663" w:rsidRPr="00210652">
        <w:rPr>
          <w:lang w:eastAsia="ko-KR"/>
        </w:rPr>
      </w:r>
      <w:ins w:id="451" w:author="Qian Huang" w:date="2011-11-08T09:48:00Z">
        <w:r w:rsidR="004C7663" w:rsidRPr="00210652">
          <w:rPr>
            <w:lang w:eastAsia="ko-KR"/>
          </w:rPr>
          <w:fldChar w:fldCharType="separate"/>
        </w:r>
        <w:r w:rsidRPr="00210652">
          <w:rPr>
            <w:lang w:eastAsia="ko-KR"/>
          </w:rPr>
          <w:t>8.6.1.4.6</w:t>
        </w:r>
        <w:r w:rsidR="004C7663" w:rsidRPr="00210652">
          <w:rPr>
            <w:lang w:eastAsia="ko-KR"/>
          </w:rPr>
          <w:fldChar w:fldCharType="end"/>
        </w:r>
        <w:r w:rsidRPr="00210652">
          <w:rPr>
            <w:lang w:eastAsia="ko-KR"/>
          </w:rPr>
          <w:t xml:space="preserve"> is invoked with sample values p</w:t>
        </w:r>
        <w:r w:rsidRPr="00210652">
          <w:rPr>
            <w:vertAlign w:val="subscript"/>
            <w:lang w:eastAsia="ko-KR"/>
          </w:rPr>
          <w:t>i</w:t>
        </w:r>
        <w:r>
          <w:rPr>
            <w:rFonts w:eastAsiaTheme="minorEastAsia" w:hint="eastAsia"/>
            <w:vertAlign w:val="subscript"/>
            <w:lang w:eastAsia="zh-CN"/>
          </w:rPr>
          <w:t>,k</w:t>
        </w:r>
        <w:r w:rsidRPr="00210652">
          <w:rPr>
            <w:lang w:eastAsia="ko-KR"/>
          </w:rPr>
          <w:t>, q</w:t>
        </w:r>
        <w:r w:rsidRPr="00210652">
          <w:rPr>
            <w:vertAlign w:val="subscript"/>
            <w:lang w:eastAsia="ko-KR"/>
          </w:rPr>
          <w:t>i</w:t>
        </w:r>
        <w:r>
          <w:rPr>
            <w:rFonts w:eastAsiaTheme="minorEastAsia" w:hint="eastAsia"/>
            <w:vertAlign w:val="subscript"/>
            <w:lang w:eastAsia="zh-CN"/>
          </w:rPr>
          <w:t>,k</w:t>
        </w:r>
        <w:r w:rsidRPr="00210652">
          <w:rPr>
            <w:lang w:eastAsia="ko-KR"/>
          </w:rPr>
          <w:t>, with i = 0..1, the boundary filtering strength bS</w:t>
        </w:r>
      </w:ins>
      <w:ins w:id="452" w:author="Qian Huang" w:date="2011-11-08T09:49:00Z">
        <w:r>
          <w:rPr>
            <w:rFonts w:eastAsiaTheme="minorEastAsia" w:hint="eastAsia"/>
            <w:lang w:eastAsia="zh-CN"/>
          </w:rPr>
          <w:t>2</w:t>
        </w:r>
      </w:ins>
      <w:ins w:id="453" w:author="Qian Huang" w:date="2011-11-08T09:48:00Z">
        <w:r w:rsidRPr="00210652">
          <w:rPr>
            <w:lang w:eastAsia="ko-KR"/>
          </w:rPr>
          <w:t xml:space="preserve"> and the variable t</w:t>
        </w:r>
        <w:r w:rsidRPr="00210652">
          <w:rPr>
            <w:vertAlign w:val="subscript"/>
            <w:lang w:eastAsia="ko-KR"/>
          </w:rPr>
          <w:t>C</w:t>
        </w:r>
      </w:ins>
      <w:ins w:id="454" w:author="Qian Huang" w:date="2011-11-08T09:49:00Z">
        <w:r>
          <w:rPr>
            <w:rFonts w:eastAsiaTheme="minorEastAsia" w:hint="eastAsia"/>
            <w:vertAlign w:val="subscript"/>
            <w:lang w:eastAsia="zh-CN"/>
          </w:rPr>
          <w:t>2</w:t>
        </w:r>
      </w:ins>
      <w:ins w:id="455" w:author="Qian Huang" w:date="2011-11-08T09:48:00Z">
        <w:r w:rsidRPr="00210652">
          <w:rPr>
            <w:lang w:eastAsia="ko-KR"/>
          </w:rPr>
          <w:t xml:space="preserve"> as inputs and the filtered sample values p</w:t>
        </w:r>
        <w:r w:rsidRPr="00210652">
          <w:rPr>
            <w:vertAlign w:val="subscript"/>
            <w:lang w:eastAsia="ko-KR"/>
          </w:rPr>
          <w:t>0</w:t>
        </w:r>
        <w:r>
          <w:rPr>
            <w:rFonts w:eastAsiaTheme="minorEastAsia" w:hint="eastAsia"/>
            <w:vertAlign w:val="subscript"/>
            <w:lang w:eastAsia="zh-CN"/>
          </w:rPr>
          <w:t>,k</w:t>
        </w:r>
        <w:r w:rsidRPr="00210652">
          <w:rPr>
            <w:lang w:eastAsia="ko-KR"/>
          </w:rPr>
          <w:t>’ and q</w:t>
        </w:r>
        <w:r w:rsidRPr="00210652">
          <w:rPr>
            <w:vertAlign w:val="subscript"/>
            <w:lang w:eastAsia="ko-KR"/>
          </w:rPr>
          <w:t>0</w:t>
        </w:r>
        <w:r>
          <w:rPr>
            <w:rFonts w:eastAsiaTheme="minorEastAsia" w:hint="eastAsia"/>
            <w:vertAlign w:val="subscript"/>
            <w:lang w:eastAsia="zh-CN"/>
          </w:rPr>
          <w:t>,k</w:t>
        </w:r>
        <w:r w:rsidRPr="00210652">
          <w:rPr>
            <w:lang w:eastAsia="ko-KR"/>
          </w:rPr>
          <w:t>’ as outputs.</w:t>
        </w:r>
      </w:ins>
    </w:p>
    <w:p w:rsidR="00D550DF" w:rsidRPr="00210652" w:rsidRDefault="00D550DF" w:rsidP="00D550DF">
      <w:pPr>
        <w:numPr>
          <w:ilvl w:val="0"/>
          <w:numId w:val="38"/>
        </w:numPr>
        <w:tabs>
          <w:tab w:val="clear" w:pos="794"/>
          <w:tab w:val="clear" w:pos="1191"/>
          <w:tab w:val="clear" w:pos="1588"/>
          <w:tab w:val="clear" w:pos="1985"/>
          <w:tab w:val="left" w:pos="720"/>
          <w:tab w:val="left" w:pos="1080"/>
          <w:tab w:val="left" w:pos="1440"/>
          <w:tab w:val="left" w:pos="2977"/>
        </w:tabs>
        <w:rPr>
          <w:ins w:id="456" w:author="Qian Huang" w:date="2011-11-08T09:48:00Z"/>
          <w:lang w:eastAsia="ko-KR"/>
        </w:rPr>
      </w:pPr>
      <w:ins w:id="457" w:author="Qian Huang" w:date="2011-11-08T09:48:00Z">
        <w:r w:rsidRPr="00210652">
          <w:rPr>
            <w:lang w:eastAsia="ko-KR"/>
          </w:rPr>
          <w:t>The filtered sample values p</w:t>
        </w:r>
        <w:r w:rsidRPr="00210652">
          <w:rPr>
            <w:vertAlign w:val="subscript"/>
            <w:lang w:eastAsia="ko-KR"/>
          </w:rPr>
          <w:t>0</w:t>
        </w:r>
        <w:r>
          <w:rPr>
            <w:rFonts w:eastAsiaTheme="minorEastAsia" w:hint="eastAsia"/>
            <w:vertAlign w:val="subscript"/>
            <w:lang w:eastAsia="zh-CN"/>
          </w:rPr>
          <w:t>,k</w:t>
        </w:r>
        <w:r w:rsidRPr="00210652">
          <w:rPr>
            <w:lang w:eastAsia="ko-KR"/>
          </w:rPr>
          <w:t>’ and q</w:t>
        </w:r>
        <w:r w:rsidRPr="00210652">
          <w:rPr>
            <w:vertAlign w:val="subscript"/>
            <w:lang w:eastAsia="ko-KR"/>
          </w:rPr>
          <w:t>0</w:t>
        </w:r>
        <w:r>
          <w:rPr>
            <w:rFonts w:eastAsiaTheme="minorEastAsia" w:hint="eastAsia"/>
            <w:vertAlign w:val="subscript"/>
            <w:lang w:eastAsia="zh-CN"/>
          </w:rPr>
          <w:t>,k</w:t>
        </w:r>
        <w:r w:rsidRPr="00210652">
          <w:rPr>
            <w:lang w:eastAsia="ko-KR"/>
          </w:rPr>
          <w:t>’ replace the corresponding samples inside the sample array s’ as follows:</w:t>
        </w:r>
      </w:ins>
    </w:p>
    <w:p w:rsidR="00D550DF" w:rsidRPr="00210652" w:rsidRDefault="00D550DF" w:rsidP="00D550DF">
      <w:pPr>
        <w:pStyle w:val="Equation"/>
        <w:tabs>
          <w:tab w:val="clear" w:pos="794"/>
          <w:tab w:val="clear" w:pos="1588"/>
          <w:tab w:val="left" w:pos="851"/>
          <w:tab w:val="left" w:pos="1134"/>
          <w:tab w:val="left" w:pos="1418"/>
        </w:tabs>
        <w:ind w:left="567"/>
        <w:rPr>
          <w:ins w:id="458" w:author="Qian Huang" w:date="2011-11-08T09:48:00Z"/>
          <w:sz w:val="20"/>
          <w:lang w:eastAsia="ko-KR"/>
        </w:rPr>
      </w:pPr>
      <w:ins w:id="459" w:author="Qian Huang" w:date="2011-11-08T09:48:00Z">
        <w:r w:rsidRPr="00210652">
          <w:rPr>
            <w:sz w:val="20"/>
            <w:lang w:eastAsia="ko-KR"/>
          </w:rPr>
          <w:tab/>
        </w:r>
        <w:r w:rsidRPr="00210652">
          <w:rPr>
            <w:sz w:val="20"/>
            <w:lang w:eastAsia="ko-KR"/>
          </w:rPr>
          <w:tab/>
        </w:r>
        <w:r w:rsidRPr="00210652">
          <w:rPr>
            <w:sz w:val="20"/>
            <w:lang w:eastAsia="ko-KR"/>
          </w:rPr>
          <w:tab/>
          <w:t>s’[ xC + xB , yC + yB + k ] = q</w:t>
        </w:r>
        <w:r w:rsidRPr="00210652">
          <w:rPr>
            <w:sz w:val="20"/>
            <w:vertAlign w:val="subscript"/>
            <w:lang w:eastAsia="ko-KR"/>
          </w:rPr>
          <w:t>0</w:t>
        </w:r>
        <w:r>
          <w:rPr>
            <w:rFonts w:eastAsiaTheme="minorEastAsia" w:hint="eastAsia"/>
            <w:sz w:val="20"/>
            <w:vertAlign w:val="subscript"/>
            <w:lang w:eastAsia="zh-CN"/>
          </w:rPr>
          <w:t>,k</w:t>
        </w:r>
        <w:r w:rsidRPr="00210652">
          <w:rPr>
            <w:sz w:val="20"/>
            <w:lang w:eastAsia="ko-KR"/>
          </w:rPr>
          <w:t>’</w:t>
        </w:r>
        <w:r w:rsidRPr="00210652">
          <w:rPr>
            <w:sz w:val="20"/>
            <w:lang w:eastAsia="ko-KR"/>
          </w:rPr>
          <w:tab/>
        </w:r>
        <w:r w:rsidRPr="00210652">
          <w:rPr>
            <w:sz w:val="20"/>
            <w:lang w:eastAsia="ko-KR"/>
          </w:rPr>
          <w:tab/>
        </w:r>
        <w:r w:rsidRPr="00210652">
          <w:rPr>
            <w:sz w:val="20"/>
          </w:rPr>
          <w:t>(</w:t>
        </w:r>
        <w:r w:rsidR="004C7663" w:rsidRPr="00210652">
          <w:rPr>
            <w:sz w:val="20"/>
          </w:rPr>
          <w:fldChar w:fldCharType="begin" w:fldLock="1"/>
        </w:r>
        <w:r w:rsidRPr="00210652">
          <w:rPr>
            <w:sz w:val="20"/>
          </w:rPr>
          <w:instrText xml:space="preserve"> STYLEREF 1 \s </w:instrText>
        </w:r>
        <w:r w:rsidR="004C7663" w:rsidRPr="00210652">
          <w:rPr>
            <w:sz w:val="20"/>
          </w:rPr>
          <w:fldChar w:fldCharType="separate"/>
        </w:r>
        <w:r w:rsidRPr="00210652">
          <w:rPr>
            <w:noProof/>
            <w:sz w:val="20"/>
          </w:rPr>
          <w:t>8</w:t>
        </w:r>
        <w:r w:rsidR="004C7663" w:rsidRPr="00210652">
          <w:rPr>
            <w:sz w:val="20"/>
          </w:rPr>
          <w:fldChar w:fldCharType="end"/>
        </w:r>
        <w:r w:rsidRPr="00210652">
          <w:rPr>
            <w:sz w:val="20"/>
          </w:rPr>
          <w:noBreakHyphen/>
        </w:r>
      </w:ins>
      <w:ins w:id="460" w:author="Qian Huang" w:date="2011-11-08T09:55:00Z">
        <w:r w:rsidR="00E043F8">
          <w:rPr>
            <w:rFonts w:eastAsiaTheme="minorEastAsia" w:hint="eastAsia"/>
            <w:sz w:val="20"/>
            <w:lang w:eastAsia="zh-CN"/>
          </w:rPr>
          <w:t>461</w:t>
        </w:r>
      </w:ins>
      <w:ins w:id="461" w:author="Qian Huang" w:date="2011-11-08T09:48:00Z">
        <w:r w:rsidRPr="00210652">
          <w:rPr>
            <w:sz w:val="20"/>
          </w:rPr>
          <w:t>)</w:t>
        </w:r>
      </w:ins>
    </w:p>
    <w:p w:rsidR="00D550DF" w:rsidRPr="00210652" w:rsidRDefault="00D550DF" w:rsidP="00D550DF">
      <w:pPr>
        <w:pStyle w:val="Equation"/>
        <w:tabs>
          <w:tab w:val="clear" w:pos="794"/>
          <w:tab w:val="clear" w:pos="1588"/>
          <w:tab w:val="left" w:pos="851"/>
          <w:tab w:val="left" w:pos="1134"/>
          <w:tab w:val="left" w:pos="1418"/>
        </w:tabs>
        <w:ind w:left="567"/>
        <w:rPr>
          <w:ins w:id="462" w:author="Qian Huang" w:date="2011-11-08T09:48:00Z"/>
          <w:sz w:val="20"/>
          <w:lang w:eastAsia="ko-KR"/>
        </w:rPr>
      </w:pPr>
      <w:ins w:id="463" w:author="Qian Huang" w:date="2011-11-08T09:48:00Z">
        <w:r w:rsidRPr="00210652">
          <w:rPr>
            <w:sz w:val="20"/>
            <w:lang w:eastAsia="ko-KR"/>
          </w:rPr>
          <w:tab/>
        </w:r>
        <w:r w:rsidRPr="00210652">
          <w:rPr>
            <w:sz w:val="20"/>
            <w:lang w:eastAsia="ko-KR"/>
          </w:rPr>
          <w:tab/>
        </w:r>
        <w:r w:rsidRPr="00210652">
          <w:rPr>
            <w:sz w:val="20"/>
            <w:lang w:eastAsia="ko-KR"/>
          </w:rPr>
          <w:tab/>
          <w:t>s’[ xC + xB – 1, yC + yB + k ] = p</w:t>
        </w:r>
        <w:r w:rsidRPr="00210652">
          <w:rPr>
            <w:sz w:val="20"/>
            <w:vertAlign w:val="subscript"/>
            <w:lang w:eastAsia="ko-KR"/>
          </w:rPr>
          <w:t>0</w:t>
        </w:r>
        <w:r>
          <w:rPr>
            <w:rFonts w:eastAsiaTheme="minorEastAsia" w:hint="eastAsia"/>
            <w:sz w:val="20"/>
            <w:vertAlign w:val="subscript"/>
            <w:lang w:eastAsia="zh-CN"/>
          </w:rPr>
          <w:t>,k</w:t>
        </w:r>
        <w:r w:rsidRPr="00210652">
          <w:rPr>
            <w:sz w:val="20"/>
            <w:lang w:eastAsia="ko-KR"/>
          </w:rPr>
          <w:t>’</w:t>
        </w:r>
        <w:r w:rsidRPr="00210652">
          <w:rPr>
            <w:sz w:val="20"/>
            <w:lang w:eastAsia="ko-KR"/>
          </w:rPr>
          <w:tab/>
        </w:r>
        <w:r w:rsidRPr="00210652">
          <w:rPr>
            <w:sz w:val="20"/>
            <w:lang w:eastAsia="ko-KR"/>
          </w:rPr>
          <w:tab/>
        </w:r>
        <w:r w:rsidRPr="00210652">
          <w:rPr>
            <w:sz w:val="20"/>
          </w:rPr>
          <w:t>(</w:t>
        </w:r>
        <w:r w:rsidR="004C7663" w:rsidRPr="00210652">
          <w:rPr>
            <w:sz w:val="20"/>
          </w:rPr>
          <w:fldChar w:fldCharType="begin" w:fldLock="1"/>
        </w:r>
        <w:r w:rsidRPr="00210652">
          <w:rPr>
            <w:sz w:val="20"/>
          </w:rPr>
          <w:instrText xml:space="preserve"> STYLEREF 1 \s </w:instrText>
        </w:r>
        <w:r w:rsidR="004C7663" w:rsidRPr="00210652">
          <w:rPr>
            <w:sz w:val="20"/>
          </w:rPr>
          <w:fldChar w:fldCharType="separate"/>
        </w:r>
        <w:r w:rsidRPr="00210652">
          <w:rPr>
            <w:noProof/>
            <w:sz w:val="20"/>
          </w:rPr>
          <w:t>8</w:t>
        </w:r>
        <w:r w:rsidR="004C7663" w:rsidRPr="00210652">
          <w:rPr>
            <w:sz w:val="20"/>
          </w:rPr>
          <w:fldChar w:fldCharType="end"/>
        </w:r>
        <w:r w:rsidRPr="00210652">
          <w:rPr>
            <w:sz w:val="20"/>
          </w:rPr>
          <w:noBreakHyphen/>
        </w:r>
      </w:ins>
      <w:ins w:id="464" w:author="Qian Huang" w:date="2011-11-08T09:55:00Z">
        <w:r w:rsidR="00E043F8">
          <w:rPr>
            <w:rFonts w:eastAsiaTheme="minorEastAsia" w:hint="eastAsia"/>
            <w:sz w:val="20"/>
            <w:lang w:eastAsia="zh-CN"/>
          </w:rPr>
          <w:t>462</w:t>
        </w:r>
      </w:ins>
      <w:ins w:id="465" w:author="Qian Huang" w:date="2011-11-08T09:48:00Z">
        <w:r w:rsidRPr="00210652">
          <w:rPr>
            <w:sz w:val="20"/>
          </w:rPr>
          <w:t>)</w:t>
        </w:r>
      </w:ins>
    </w:p>
    <w:p w:rsidR="008A518B" w:rsidRPr="00210652" w:rsidRDefault="008A518B" w:rsidP="008A518B">
      <w:pPr>
        <w:tabs>
          <w:tab w:val="left" w:pos="284"/>
        </w:tabs>
        <w:ind w:left="284" w:hanging="284"/>
        <w:rPr>
          <w:lang w:eastAsia="ko-KR"/>
        </w:rPr>
      </w:pPr>
      <w:r w:rsidRPr="00210652">
        <w:rPr>
          <w:lang w:eastAsia="ko-KR"/>
        </w:rPr>
        <w:t>Otherwise (verticalEdgeFlag is equal to 0), the following ordered steps apply:</w:t>
      </w:r>
    </w:p>
    <w:p w:rsidR="008A518B" w:rsidRPr="00210652" w:rsidRDefault="008A518B" w:rsidP="00AC39FB">
      <w:pPr>
        <w:numPr>
          <w:ilvl w:val="0"/>
          <w:numId w:val="37"/>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rFonts w:eastAsia="MS Mincho"/>
          <w:lang w:eastAsia="ja-JP"/>
        </w:rPr>
        <w:t>If xPOS is equal to 1, the parameters k</w:t>
      </w:r>
      <w:r w:rsidRPr="00210652">
        <w:rPr>
          <w:rFonts w:eastAsia="MS Mincho"/>
          <w:vertAlign w:val="subscript"/>
          <w:lang w:eastAsia="ja-JP"/>
        </w:rPr>
        <w:t>s</w:t>
      </w:r>
      <w:r w:rsidRPr="00210652">
        <w:rPr>
          <w:rFonts w:eastAsia="MS Mincho"/>
          <w:lang w:eastAsia="ja-JP"/>
        </w:rPr>
        <w:t xml:space="preserve"> and k</w:t>
      </w:r>
      <w:r w:rsidRPr="00210652">
        <w:rPr>
          <w:rFonts w:eastAsia="MS Mincho"/>
          <w:vertAlign w:val="subscript"/>
          <w:lang w:eastAsia="ja-JP"/>
        </w:rPr>
        <w:t xml:space="preserve">e </w:t>
      </w:r>
      <w:r w:rsidRPr="00210652">
        <w:rPr>
          <w:rFonts w:eastAsia="MS Mincho"/>
          <w:lang w:eastAsia="ja-JP"/>
        </w:rPr>
        <w:t>are set to -1 and 2 respectively. If xD is equal to 2, the parameters k</w:t>
      </w:r>
      <w:r w:rsidRPr="00210652">
        <w:rPr>
          <w:rFonts w:eastAsia="MS Mincho"/>
          <w:vertAlign w:val="subscript"/>
          <w:lang w:eastAsia="ja-JP"/>
        </w:rPr>
        <w:t>s</w:t>
      </w:r>
      <w:r w:rsidRPr="00210652">
        <w:rPr>
          <w:rFonts w:eastAsia="MS Mincho"/>
          <w:lang w:eastAsia="ja-JP"/>
        </w:rPr>
        <w:t xml:space="preserve"> and k</w:t>
      </w:r>
      <w:r w:rsidRPr="00210652">
        <w:rPr>
          <w:rFonts w:eastAsia="MS Mincho"/>
          <w:vertAlign w:val="subscript"/>
          <w:lang w:eastAsia="ja-JP"/>
        </w:rPr>
        <w:t xml:space="preserve">e </w:t>
      </w:r>
      <w:r w:rsidRPr="00210652">
        <w:rPr>
          <w:rFonts w:eastAsia="MS Mincho"/>
          <w:lang w:eastAsia="ja-JP"/>
        </w:rPr>
        <w:t>are set to 0 and 2 respectively. Otherwise k</w:t>
      </w:r>
      <w:r w:rsidRPr="00210652">
        <w:rPr>
          <w:rFonts w:eastAsia="MS Mincho"/>
          <w:vertAlign w:val="subscript"/>
          <w:lang w:eastAsia="ja-JP"/>
        </w:rPr>
        <w:t>s</w:t>
      </w:r>
      <w:r w:rsidRPr="00210652">
        <w:rPr>
          <w:rFonts w:eastAsia="MS Mincho"/>
          <w:lang w:eastAsia="ja-JP"/>
        </w:rPr>
        <w:t xml:space="preserve"> and k</w:t>
      </w:r>
      <w:r w:rsidRPr="00210652">
        <w:rPr>
          <w:rFonts w:eastAsia="MS Mincho"/>
          <w:vertAlign w:val="subscript"/>
          <w:lang w:eastAsia="ja-JP"/>
        </w:rPr>
        <w:t xml:space="preserve">e </w:t>
      </w:r>
      <w:r w:rsidRPr="00210652">
        <w:rPr>
          <w:rFonts w:eastAsia="MS Mincho"/>
          <w:lang w:eastAsia="ja-JP"/>
        </w:rPr>
        <w:t>are set to 0 and 3 respectively.</w:t>
      </w:r>
    </w:p>
    <w:p w:rsidR="008A518B" w:rsidRPr="00210652" w:rsidRDefault="008A518B" w:rsidP="00AC39FB">
      <w:pPr>
        <w:numPr>
          <w:ilvl w:val="0"/>
          <w:numId w:val="37"/>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sample values p</w:t>
      </w:r>
      <w:r w:rsidRPr="00210652">
        <w:rPr>
          <w:vertAlign w:val="subscript"/>
          <w:lang w:eastAsia="ko-KR"/>
        </w:rPr>
        <w:t>i</w:t>
      </w:r>
      <w:r w:rsidRPr="00210652">
        <w:rPr>
          <w:lang w:eastAsia="ko-KR"/>
        </w:rPr>
        <w:t xml:space="preserve"> and q</w:t>
      </w:r>
      <w:r w:rsidRPr="00210652">
        <w:rPr>
          <w:vertAlign w:val="subscript"/>
          <w:lang w:eastAsia="ko-KR"/>
        </w:rPr>
        <w:t>i</w:t>
      </w:r>
      <w:r w:rsidRPr="00210652">
        <w:rPr>
          <w:lang w:eastAsia="ko-KR"/>
        </w:rPr>
        <w:t xml:space="preserve"> with i = 0..1 and k = k</w:t>
      </w:r>
      <w:r w:rsidRPr="00210652">
        <w:rPr>
          <w:vertAlign w:val="subscript"/>
          <w:lang w:eastAsia="ko-KR"/>
        </w:rPr>
        <w:t>s</w:t>
      </w:r>
      <w:r w:rsidRPr="00210652">
        <w:rPr>
          <w:lang w:eastAsia="ko-KR"/>
        </w:rPr>
        <w:t>..k</w:t>
      </w:r>
      <w:r w:rsidRPr="00210652">
        <w:rPr>
          <w:vertAlign w:val="subscript"/>
          <w:lang w:eastAsia="ko-KR"/>
        </w:rPr>
        <w:t>e</w:t>
      </w:r>
      <w:r w:rsidRPr="00210652">
        <w:rPr>
          <w:lang w:eastAsia="ko-KR"/>
        </w:rPr>
        <w:t xml:space="preserve">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q</w:t>
      </w:r>
      <w:r w:rsidRPr="00210652">
        <w:rPr>
          <w:sz w:val="20"/>
          <w:vertAlign w:val="subscript"/>
          <w:lang w:eastAsia="ko-KR"/>
        </w:rPr>
        <w:t>i</w:t>
      </w:r>
      <w:r w:rsidRPr="00210652">
        <w:rPr>
          <w:sz w:val="20"/>
          <w:lang w:eastAsia="ko-KR"/>
        </w:rPr>
        <w:t xml:space="preserve"> = s’[ xC + xB +k, yC + yB + i ]</w:t>
      </w:r>
      <w:r w:rsidRPr="00210652">
        <w:rPr>
          <w:sz w:val="20"/>
          <w:lang w:eastAsia="ko-KR"/>
        </w:rPr>
        <w:tab/>
      </w:r>
      <w:r w:rsidRPr="00210652">
        <w:rPr>
          <w:sz w:val="20"/>
          <w:lang w:eastAsia="ko-KR"/>
        </w:rPr>
        <w:tab/>
      </w:r>
      <w:r w:rsidRPr="00210652">
        <w:rPr>
          <w:sz w:val="20"/>
        </w:rPr>
        <w:t>(</w:t>
      </w:r>
      <w:r w:rsidR="004C7663" w:rsidRPr="00210652">
        <w:rPr>
          <w:sz w:val="20"/>
        </w:rPr>
        <w:fldChar w:fldCharType="begin" w:fldLock="1"/>
      </w:r>
      <w:r w:rsidRPr="00210652">
        <w:rPr>
          <w:sz w:val="20"/>
        </w:rPr>
        <w:instrText xml:space="preserve"> STYLEREF 1 \s </w:instrText>
      </w:r>
      <w:r w:rsidR="004C7663" w:rsidRPr="00210652">
        <w:rPr>
          <w:sz w:val="20"/>
        </w:rPr>
        <w:fldChar w:fldCharType="separate"/>
      </w:r>
      <w:r w:rsidRPr="00210652">
        <w:rPr>
          <w:noProof/>
          <w:sz w:val="20"/>
        </w:rPr>
        <w:t>8</w:t>
      </w:r>
      <w:r w:rsidR="004C7663" w:rsidRPr="00210652">
        <w:rPr>
          <w:sz w:val="20"/>
        </w:rPr>
        <w:fldChar w:fldCharType="end"/>
      </w:r>
      <w:r w:rsidRPr="00210652">
        <w:rPr>
          <w:sz w:val="20"/>
        </w:rPr>
        <w:noBreakHyphen/>
      </w:r>
      <w:del w:id="466" w:author="Qian Huang" w:date="2011-11-08T09:55:00Z">
        <w:r w:rsidR="004C7663" w:rsidRPr="00210652" w:rsidDel="00E043F8">
          <w:rPr>
            <w:sz w:val="20"/>
          </w:rPr>
          <w:fldChar w:fldCharType="begin" w:fldLock="1"/>
        </w:r>
        <w:r w:rsidRPr="00210652" w:rsidDel="00E043F8">
          <w:rPr>
            <w:sz w:val="20"/>
          </w:rPr>
          <w:delInstrText xml:space="preserve"> SEQ Equation \* ARABIC \s 1 </w:delInstrText>
        </w:r>
        <w:r w:rsidR="004C7663" w:rsidRPr="00210652" w:rsidDel="00E043F8">
          <w:rPr>
            <w:sz w:val="20"/>
          </w:rPr>
          <w:fldChar w:fldCharType="separate"/>
        </w:r>
        <w:r w:rsidRPr="00210652" w:rsidDel="00E043F8">
          <w:rPr>
            <w:noProof/>
            <w:sz w:val="20"/>
          </w:rPr>
          <w:delText>446</w:delText>
        </w:r>
        <w:r w:rsidR="004C7663" w:rsidRPr="00210652" w:rsidDel="00E043F8">
          <w:rPr>
            <w:sz w:val="20"/>
          </w:rPr>
          <w:fldChar w:fldCharType="end"/>
        </w:r>
      </w:del>
      <w:ins w:id="467" w:author="Qian Huang" w:date="2011-11-08T09:55:00Z">
        <w:r w:rsidR="00E043F8">
          <w:rPr>
            <w:rFonts w:eastAsiaTheme="minorEastAsia" w:hint="eastAsia"/>
            <w:sz w:val="20"/>
            <w:lang w:eastAsia="zh-CN"/>
          </w:rPr>
          <w:t>46</w:t>
        </w:r>
      </w:ins>
      <w:ins w:id="468" w:author="Qian Huang" w:date="2011-11-08T10:30:00Z">
        <w:r w:rsidR="004F5F16">
          <w:rPr>
            <w:rFonts w:eastAsiaTheme="minorEastAsia" w:hint="eastAsia"/>
            <w:sz w:val="20"/>
            <w:lang w:eastAsia="zh-CN"/>
          </w:rPr>
          <w:t>3</w:t>
        </w:r>
      </w:ins>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p</w:t>
      </w:r>
      <w:r w:rsidRPr="00210652">
        <w:rPr>
          <w:sz w:val="20"/>
          <w:vertAlign w:val="subscript"/>
          <w:lang w:eastAsia="ko-KR"/>
        </w:rPr>
        <w:t>i</w:t>
      </w:r>
      <w:r w:rsidRPr="00210652">
        <w:rPr>
          <w:sz w:val="20"/>
          <w:lang w:eastAsia="ko-KR"/>
        </w:rPr>
        <w:t xml:space="preserve"> = s’[ xC + xB +k, yC + yB – i – 1 ]</w:t>
      </w:r>
      <w:r w:rsidRPr="00210652">
        <w:rPr>
          <w:sz w:val="20"/>
          <w:lang w:eastAsia="ko-KR"/>
        </w:rPr>
        <w:tab/>
      </w:r>
      <w:r w:rsidRPr="00210652">
        <w:rPr>
          <w:sz w:val="20"/>
          <w:lang w:eastAsia="ko-KR"/>
        </w:rPr>
        <w:tab/>
      </w:r>
      <w:r w:rsidRPr="00210652">
        <w:rPr>
          <w:sz w:val="20"/>
        </w:rPr>
        <w:t>(</w:t>
      </w:r>
      <w:r w:rsidR="004C7663" w:rsidRPr="00210652">
        <w:rPr>
          <w:sz w:val="20"/>
        </w:rPr>
        <w:fldChar w:fldCharType="begin" w:fldLock="1"/>
      </w:r>
      <w:r w:rsidRPr="00210652">
        <w:rPr>
          <w:sz w:val="20"/>
        </w:rPr>
        <w:instrText xml:space="preserve"> STYLEREF 1 \s </w:instrText>
      </w:r>
      <w:r w:rsidR="004C7663" w:rsidRPr="00210652">
        <w:rPr>
          <w:sz w:val="20"/>
        </w:rPr>
        <w:fldChar w:fldCharType="separate"/>
      </w:r>
      <w:r w:rsidRPr="00210652">
        <w:rPr>
          <w:noProof/>
          <w:sz w:val="20"/>
        </w:rPr>
        <w:t>8</w:t>
      </w:r>
      <w:r w:rsidR="004C7663" w:rsidRPr="00210652">
        <w:rPr>
          <w:sz w:val="20"/>
        </w:rPr>
        <w:fldChar w:fldCharType="end"/>
      </w:r>
      <w:r w:rsidRPr="00210652">
        <w:rPr>
          <w:sz w:val="20"/>
        </w:rPr>
        <w:noBreakHyphen/>
      </w:r>
      <w:del w:id="469" w:author="Qian Huang" w:date="2011-11-08T09:55:00Z">
        <w:r w:rsidR="004C7663" w:rsidRPr="00210652" w:rsidDel="00E043F8">
          <w:rPr>
            <w:sz w:val="20"/>
          </w:rPr>
          <w:fldChar w:fldCharType="begin" w:fldLock="1"/>
        </w:r>
        <w:r w:rsidRPr="00210652" w:rsidDel="00E043F8">
          <w:rPr>
            <w:sz w:val="20"/>
          </w:rPr>
          <w:delInstrText xml:space="preserve"> SEQ Equation \* ARABIC \s 1 </w:delInstrText>
        </w:r>
        <w:r w:rsidR="004C7663" w:rsidRPr="00210652" w:rsidDel="00E043F8">
          <w:rPr>
            <w:sz w:val="20"/>
          </w:rPr>
          <w:fldChar w:fldCharType="separate"/>
        </w:r>
        <w:r w:rsidRPr="00210652" w:rsidDel="00E043F8">
          <w:rPr>
            <w:noProof/>
            <w:sz w:val="20"/>
          </w:rPr>
          <w:delText>447</w:delText>
        </w:r>
        <w:r w:rsidR="004C7663" w:rsidRPr="00210652" w:rsidDel="00E043F8">
          <w:rPr>
            <w:sz w:val="20"/>
          </w:rPr>
          <w:fldChar w:fldCharType="end"/>
        </w:r>
      </w:del>
      <w:ins w:id="470" w:author="Qian Huang" w:date="2011-11-08T09:55:00Z">
        <w:r w:rsidR="00E043F8">
          <w:rPr>
            <w:rFonts w:eastAsiaTheme="minorEastAsia" w:hint="eastAsia"/>
            <w:sz w:val="20"/>
            <w:lang w:eastAsia="zh-CN"/>
          </w:rPr>
          <w:t>46</w:t>
        </w:r>
      </w:ins>
      <w:ins w:id="471" w:author="Qian Huang" w:date="2011-11-08T10:30:00Z">
        <w:r w:rsidR="004F5F16">
          <w:rPr>
            <w:rFonts w:eastAsiaTheme="minorEastAsia" w:hint="eastAsia"/>
            <w:sz w:val="20"/>
            <w:lang w:eastAsia="zh-CN"/>
          </w:rPr>
          <w:t>4</w:t>
        </w:r>
      </w:ins>
      <w:r w:rsidRPr="00210652">
        <w:rPr>
          <w:sz w:val="20"/>
        </w:rPr>
        <w:t>)</w:t>
      </w:r>
    </w:p>
    <w:p w:rsidR="004C7663" w:rsidRDefault="008A518B" w:rsidP="004C7663">
      <w:pPr>
        <w:numPr>
          <w:ilvl w:val="0"/>
          <w:numId w:val="37"/>
        </w:numPr>
        <w:tabs>
          <w:tab w:val="clear" w:pos="794"/>
          <w:tab w:val="clear" w:pos="1191"/>
          <w:tab w:val="clear" w:pos="1588"/>
          <w:tab w:val="clear" w:pos="1985"/>
          <w:tab w:val="left" w:pos="720"/>
          <w:tab w:val="left" w:pos="1080"/>
          <w:tab w:val="left" w:pos="1440"/>
          <w:tab w:val="left" w:pos="2977"/>
        </w:tabs>
        <w:ind w:left="709"/>
        <w:rPr>
          <w:lang w:eastAsia="ko-KR"/>
        </w:rPr>
        <w:pPrChange w:id="472" w:author="Qian Huang" w:date="2011-11-08T10:18:00Z">
          <w:pPr>
            <w:pStyle w:val="Equation"/>
            <w:tabs>
              <w:tab w:val="clear" w:pos="794"/>
              <w:tab w:val="clear" w:pos="1588"/>
              <w:tab w:val="left" w:pos="851"/>
              <w:tab w:val="left" w:pos="1134"/>
              <w:tab w:val="left" w:pos="1418"/>
            </w:tabs>
          </w:pPr>
        </w:pPrChange>
      </w:pPr>
      <w:r w:rsidRPr="00210652">
        <w:rPr>
          <w:rFonts w:eastAsia="MS Mincho"/>
          <w:lang w:eastAsia="ja-JP"/>
        </w:rPr>
        <w:t>If xPOS is less than 0, and if bS</w:t>
      </w:r>
      <w:ins w:id="473" w:author="Qian Huang" w:date="2011-11-08T10:14:00Z">
        <w:r w:rsidR="004B79F2">
          <w:rPr>
            <w:rFonts w:eastAsiaTheme="minorEastAsia" w:hint="eastAsia"/>
            <w:lang w:eastAsia="zh-CN"/>
          </w:rPr>
          <w:t>1</w:t>
        </w:r>
      </w:ins>
      <w:del w:id="474" w:author="Qian Huang" w:date="2011-11-08T10:14:00Z">
        <w:r w:rsidRPr="00210652" w:rsidDel="004B79F2">
          <w:rPr>
            <w:rFonts w:eastAsia="MS Mincho"/>
            <w:vertAlign w:val="subscript"/>
            <w:lang w:eastAsia="ja-JP"/>
          </w:rPr>
          <w:delText>L</w:delText>
        </w:r>
      </w:del>
      <w:del w:id="475" w:author="Qian Huang" w:date="2011-11-08T10:09:00Z">
        <w:r w:rsidRPr="00210652" w:rsidDel="004B631F">
          <w:rPr>
            <w:rFonts w:eastAsia="MS Mincho"/>
            <w:lang w:eastAsia="ja-JP"/>
          </w:rPr>
          <w:delText>,</w:delText>
        </w:r>
      </w:del>
      <w:r w:rsidRPr="00210652">
        <w:rPr>
          <w:lang w:eastAsia="ko-KR"/>
        </w:rPr>
        <w:t xml:space="preserve"> is </w:t>
      </w:r>
      <w:r w:rsidRPr="00210652">
        <w:rPr>
          <w:rFonts w:eastAsia="MS Mincho"/>
          <w:lang w:eastAsia="ja-JP"/>
        </w:rPr>
        <w:t xml:space="preserve">greater than </w:t>
      </w:r>
      <w:del w:id="476" w:author="Qian Huang" w:date="2011-11-08T10:10:00Z">
        <w:r w:rsidRPr="00210652" w:rsidDel="004B79F2">
          <w:rPr>
            <w:rFonts w:eastAsia="MS Mincho"/>
            <w:lang w:eastAsia="ja-JP"/>
          </w:rPr>
          <w:delText>2</w:delText>
        </w:r>
      </w:del>
      <w:ins w:id="477" w:author="Qian Huang" w:date="2011-11-08T10:10:00Z">
        <w:r w:rsidR="004B79F2">
          <w:rPr>
            <w:rFonts w:eastAsiaTheme="minorEastAsia" w:hint="eastAsia"/>
            <w:lang w:eastAsia="zh-CN"/>
          </w:rPr>
          <w:t>0</w:t>
        </w:r>
      </w:ins>
      <w:r w:rsidRPr="00210652">
        <w:rPr>
          <w:lang w:eastAsia="ko-KR"/>
        </w:rPr>
        <w:t xml:space="preserve">, </w:t>
      </w:r>
      <w:ins w:id="478" w:author="Qian Huang" w:date="2011-11-08T10:16:00Z">
        <w:r w:rsidR="004B79F2">
          <w:rPr>
            <w:lang w:eastAsia="ko-KR"/>
          </w:rPr>
          <w:t>and d</w:t>
        </w:r>
        <w:r w:rsidR="004B79F2">
          <w:rPr>
            <w:rFonts w:eastAsiaTheme="minorEastAsia" w:hint="eastAsia"/>
            <w:lang w:eastAsia="zh-CN"/>
          </w:rPr>
          <w:t>1</w:t>
        </w:r>
      </w:ins>
      <w:ins w:id="479" w:author="Qian Huang" w:date="2011-11-08T10:17:00Z">
        <w:r w:rsidR="004B79F2">
          <w:rPr>
            <w:rFonts w:eastAsiaTheme="minorEastAsia" w:hint="eastAsia"/>
            <w:lang w:eastAsia="zh-CN"/>
          </w:rPr>
          <w:t xml:space="preserve"> </w:t>
        </w:r>
      </w:ins>
      <w:ins w:id="480" w:author="Qian Huang" w:date="2011-11-08T10:16:00Z">
        <w:r w:rsidR="004B79F2">
          <w:rPr>
            <w:lang w:eastAsia="ko-KR"/>
          </w:rPr>
          <w:t>is less than β</w:t>
        </w:r>
        <w:r w:rsidR="004B79F2">
          <w:rPr>
            <w:rFonts w:eastAsiaTheme="minorEastAsia" w:hint="eastAsia"/>
            <w:lang w:eastAsia="zh-CN"/>
          </w:rPr>
          <w:t xml:space="preserve">, </w:t>
        </w:r>
      </w:ins>
      <w:r w:rsidRPr="00210652">
        <w:rPr>
          <w:lang w:eastAsia="ko-KR"/>
        </w:rPr>
        <w:t>for each sample location ( xC + xB </w:t>
      </w:r>
      <w:r w:rsidRPr="00210652">
        <w:rPr>
          <w:rFonts w:eastAsia="MS Mincho"/>
          <w:lang w:eastAsia="ja-JP"/>
        </w:rPr>
        <w:t>-</w:t>
      </w:r>
      <w:r w:rsidRPr="00210652">
        <w:rPr>
          <w:lang w:eastAsia="ko-KR"/>
        </w:rPr>
        <w:t> </w:t>
      </w:r>
      <w:r w:rsidRPr="00210652">
        <w:rPr>
          <w:rFonts w:eastAsia="MS Mincho"/>
          <w:lang w:eastAsia="ja-JP"/>
        </w:rPr>
        <w:t>1</w:t>
      </w:r>
      <w:r w:rsidRPr="00210652">
        <w:rPr>
          <w:lang w:eastAsia="ko-KR"/>
        </w:rPr>
        <w:t>, yC + yB ), the following ordered steps apply</w:t>
      </w:r>
      <w:r w:rsidRPr="00210652">
        <w:rPr>
          <w:rFonts w:eastAsia="MS Mincho"/>
          <w:lang w:eastAsia="ja-JP"/>
        </w:rPr>
        <w:t>:</w:t>
      </w:r>
    </w:p>
    <w:p w:rsidR="008A518B" w:rsidRPr="00210652" w:rsidRDefault="008A518B" w:rsidP="00AC39FB">
      <w:pPr>
        <w:numPr>
          <w:ilvl w:val="0"/>
          <w:numId w:val="39"/>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lastRenderedPageBreak/>
        <w:t xml:space="preserve">The filtering process for a sample specified in subclause </w:t>
      </w:r>
      <w:r w:rsidR="004C7663" w:rsidRPr="00210652">
        <w:rPr>
          <w:lang w:eastAsia="ko-KR"/>
        </w:rPr>
        <w:fldChar w:fldCharType="begin" w:fldLock="1"/>
      </w:r>
      <w:r w:rsidRPr="00210652">
        <w:rPr>
          <w:lang w:eastAsia="ko-KR"/>
        </w:rPr>
        <w:instrText xml:space="preserve"> REF _Ref286595152 \r \h </w:instrText>
      </w:r>
      <w:r w:rsidR="004C7663" w:rsidRPr="00210652">
        <w:rPr>
          <w:lang w:eastAsia="ko-KR"/>
        </w:rPr>
      </w:r>
      <w:r w:rsidR="004C7663" w:rsidRPr="00210652">
        <w:rPr>
          <w:lang w:eastAsia="ko-KR"/>
        </w:rPr>
        <w:fldChar w:fldCharType="separate"/>
      </w:r>
      <w:r w:rsidRPr="00210652">
        <w:rPr>
          <w:lang w:eastAsia="ko-KR"/>
        </w:rPr>
        <w:t>8.6.1.4.6</w:t>
      </w:r>
      <w:r w:rsidR="004C7663" w:rsidRPr="00210652">
        <w:rPr>
          <w:lang w:eastAsia="ko-KR"/>
        </w:rPr>
        <w:fldChar w:fldCharType="end"/>
      </w:r>
      <w:r w:rsidRPr="00210652">
        <w:rPr>
          <w:lang w:eastAsia="ko-KR"/>
        </w:rPr>
        <w:t xml:space="preserve"> is invoked with sample values p</w:t>
      </w:r>
      <w:r w:rsidRPr="00210652">
        <w:rPr>
          <w:vertAlign w:val="subscript"/>
          <w:lang w:eastAsia="ko-KR"/>
        </w:rPr>
        <w:t>i</w:t>
      </w:r>
      <w:r w:rsidRPr="00210652">
        <w:rPr>
          <w:lang w:eastAsia="ko-KR"/>
        </w:rPr>
        <w:t>, q</w:t>
      </w:r>
      <w:r w:rsidRPr="00210652">
        <w:rPr>
          <w:vertAlign w:val="subscript"/>
          <w:lang w:eastAsia="ko-KR"/>
        </w:rPr>
        <w:t>i</w:t>
      </w:r>
      <w:r w:rsidRPr="00210652">
        <w:rPr>
          <w:lang w:eastAsia="ko-KR"/>
        </w:rPr>
        <w:t>, with i = 0..1, the boundary filtering strength bS</w:t>
      </w:r>
      <w:ins w:id="481" w:author="Qian Huang" w:date="2011-11-08T10:14:00Z">
        <w:r w:rsidR="004B79F2">
          <w:rPr>
            <w:rFonts w:eastAsiaTheme="minorEastAsia" w:hint="eastAsia"/>
            <w:lang w:eastAsia="zh-CN"/>
          </w:rPr>
          <w:t>1</w:t>
        </w:r>
      </w:ins>
      <w:del w:id="482" w:author="Qian Huang" w:date="2011-11-08T10:14:00Z">
        <w:r w:rsidRPr="00210652" w:rsidDel="004B79F2">
          <w:rPr>
            <w:rFonts w:eastAsia="MS Mincho"/>
            <w:vertAlign w:val="subscript"/>
            <w:lang w:eastAsia="ja-JP"/>
          </w:rPr>
          <w:delText>L</w:delText>
        </w:r>
      </w:del>
      <w:r w:rsidRPr="00210652">
        <w:rPr>
          <w:lang w:eastAsia="ko-KR"/>
        </w:rPr>
        <w:t xml:space="preserve"> and the variable t</w:t>
      </w:r>
      <w:r w:rsidRPr="00210652">
        <w:rPr>
          <w:vertAlign w:val="subscript"/>
          <w:lang w:eastAsia="ko-KR"/>
        </w:rPr>
        <w:t>C</w:t>
      </w:r>
      <w:ins w:id="483" w:author="Qian Huang" w:date="2011-11-08T10:14:00Z">
        <w:r w:rsidR="004B79F2">
          <w:rPr>
            <w:rFonts w:eastAsiaTheme="minorEastAsia" w:hint="eastAsia"/>
            <w:vertAlign w:val="subscript"/>
            <w:lang w:eastAsia="zh-CN"/>
          </w:rPr>
          <w:t>1</w:t>
        </w:r>
      </w:ins>
      <w:del w:id="484" w:author="Qian Huang" w:date="2011-11-08T10:14:00Z">
        <w:r w:rsidRPr="00210652" w:rsidDel="004B79F2">
          <w:rPr>
            <w:rFonts w:eastAsia="MS Mincho"/>
            <w:vertAlign w:val="subscript"/>
            <w:lang w:eastAsia="ja-JP"/>
          </w:rPr>
          <w:delText>L</w:delText>
        </w:r>
      </w:del>
      <w:r w:rsidRPr="00210652">
        <w:rPr>
          <w:lang w:eastAsia="ko-KR"/>
        </w:rPr>
        <w:t xml:space="preserve"> as inputs and 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 as outputs.</w:t>
      </w:r>
    </w:p>
    <w:p w:rsidR="008A518B" w:rsidRPr="00210652" w:rsidRDefault="008A518B" w:rsidP="00AC39FB">
      <w:pPr>
        <w:numPr>
          <w:ilvl w:val="0"/>
          <w:numId w:val="39"/>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 replace the corresponding samples inside the sample array s’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r>
      <w:r w:rsidRPr="00210652">
        <w:rPr>
          <w:sz w:val="20"/>
          <w:lang w:eastAsia="ko-KR"/>
        </w:rPr>
        <w:tab/>
        <w:t>s’[ xC + xB +k, yC + yB ] = q</w:t>
      </w:r>
      <w:r w:rsidRPr="00210652">
        <w:rPr>
          <w:sz w:val="20"/>
          <w:vertAlign w:val="subscript"/>
          <w:lang w:eastAsia="ko-KR"/>
        </w:rPr>
        <w:t>0</w:t>
      </w:r>
      <w:r w:rsidRPr="00210652">
        <w:rPr>
          <w:sz w:val="20"/>
          <w:lang w:eastAsia="ko-KR"/>
        </w:rPr>
        <w:t>’</w:t>
      </w:r>
      <w:r w:rsidRPr="00210652">
        <w:rPr>
          <w:sz w:val="20"/>
          <w:lang w:eastAsia="ko-KR"/>
        </w:rPr>
        <w:tab/>
      </w:r>
      <w:r w:rsidRPr="00210652">
        <w:rPr>
          <w:sz w:val="20"/>
          <w:lang w:eastAsia="ko-KR"/>
        </w:rPr>
        <w:tab/>
      </w:r>
      <w:r w:rsidRPr="00210652">
        <w:rPr>
          <w:sz w:val="20"/>
        </w:rPr>
        <w:t>(</w:t>
      </w:r>
      <w:r w:rsidR="004C7663" w:rsidRPr="00210652">
        <w:rPr>
          <w:sz w:val="20"/>
        </w:rPr>
        <w:fldChar w:fldCharType="begin" w:fldLock="1"/>
      </w:r>
      <w:r w:rsidRPr="00210652">
        <w:rPr>
          <w:sz w:val="20"/>
        </w:rPr>
        <w:instrText xml:space="preserve"> STYLEREF 1 \s </w:instrText>
      </w:r>
      <w:r w:rsidR="004C7663" w:rsidRPr="00210652">
        <w:rPr>
          <w:sz w:val="20"/>
        </w:rPr>
        <w:fldChar w:fldCharType="separate"/>
      </w:r>
      <w:r w:rsidRPr="00210652">
        <w:rPr>
          <w:noProof/>
          <w:sz w:val="20"/>
        </w:rPr>
        <w:t>8</w:t>
      </w:r>
      <w:r w:rsidR="004C7663" w:rsidRPr="00210652">
        <w:rPr>
          <w:sz w:val="20"/>
        </w:rPr>
        <w:fldChar w:fldCharType="end"/>
      </w:r>
      <w:r w:rsidRPr="00210652">
        <w:rPr>
          <w:sz w:val="20"/>
        </w:rPr>
        <w:noBreakHyphen/>
      </w:r>
      <w:ins w:id="485" w:author="Qian Huang" w:date="2011-11-08T10:15:00Z">
        <w:r w:rsidR="004B79F2">
          <w:rPr>
            <w:rFonts w:eastAsiaTheme="minorEastAsia" w:hint="eastAsia"/>
            <w:sz w:val="20"/>
            <w:lang w:eastAsia="zh-CN"/>
          </w:rPr>
          <w:t>46</w:t>
        </w:r>
      </w:ins>
      <w:ins w:id="486" w:author="Qian Huang" w:date="2011-11-08T10:30:00Z">
        <w:r w:rsidR="004F5F16">
          <w:rPr>
            <w:rFonts w:eastAsiaTheme="minorEastAsia" w:hint="eastAsia"/>
            <w:sz w:val="20"/>
            <w:lang w:eastAsia="zh-CN"/>
          </w:rPr>
          <w:t>5</w:t>
        </w:r>
      </w:ins>
      <w:del w:id="487" w:author="Qian Huang" w:date="2011-11-08T10:15:00Z">
        <w:r w:rsidR="004C7663" w:rsidRPr="00210652" w:rsidDel="004B79F2">
          <w:rPr>
            <w:sz w:val="20"/>
          </w:rPr>
          <w:fldChar w:fldCharType="begin" w:fldLock="1"/>
        </w:r>
        <w:r w:rsidRPr="00210652" w:rsidDel="004B79F2">
          <w:rPr>
            <w:sz w:val="20"/>
          </w:rPr>
          <w:delInstrText xml:space="preserve"> SEQ Equation \* ARABIC \s 1 </w:delInstrText>
        </w:r>
        <w:r w:rsidR="004C7663" w:rsidRPr="00210652" w:rsidDel="004B79F2">
          <w:rPr>
            <w:sz w:val="20"/>
          </w:rPr>
          <w:fldChar w:fldCharType="separate"/>
        </w:r>
        <w:r w:rsidRPr="00210652" w:rsidDel="004B79F2">
          <w:rPr>
            <w:noProof/>
            <w:sz w:val="20"/>
          </w:rPr>
          <w:delText>452</w:delText>
        </w:r>
        <w:r w:rsidR="004C7663" w:rsidRPr="00210652" w:rsidDel="004B79F2">
          <w:rPr>
            <w:sz w:val="20"/>
          </w:rPr>
          <w:fldChar w:fldCharType="end"/>
        </w:r>
      </w:del>
      <w:r w:rsidRPr="00210652">
        <w:rPr>
          <w:sz w:val="20"/>
        </w:rPr>
        <w:t>)</w:t>
      </w:r>
    </w:p>
    <w:p w:rsidR="008A518B" w:rsidRPr="00210652" w:rsidRDefault="008A518B" w:rsidP="008A518B">
      <w:pPr>
        <w:pStyle w:val="Equation"/>
        <w:tabs>
          <w:tab w:val="clear" w:pos="794"/>
          <w:tab w:val="clear" w:pos="1588"/>
          <w:tab w:val="left" w:pos="851"/>
          <w:tab w:val="left" w:pos="1134"/>
          <w:tab w:val="left" w:pos="1418"/>
          <w:tab w:val="left" w:pos="1701"/>
        </w:tabs>
        <w:ind w:left="567"/>
        <w:rPr>
          <w:rFonts w:eastAsia="MS Mincho"/>
          <w:sz w:val="20"/>
          <w:lang w:eastAsia="ja-JP"/>
        </w:rPr>
      </w:pPr>
      <w:r w:rsidRPr="00210652">
        <w:rPr>
          <w:sz w:val="20"/>
          <w:lang w:eastAsia="ko-KR"/>
        </w:rPr>
        <w:tab/>
      </w:r>
      <w:r w:rsidRPr="00210652">
        <w:rPr>
          <w:sz w:val="20"/>
          <w:lang w:eastAsia="ko-KR"/>
        </w:rPr>
        <w:tab/>
      </w:r>
      <w:r w:rsidRPr="00210652">
        <w:rPr>
          <w:sz w:val="20"/>
          <w:lang w:eastAsia="ko-KR"/>
        </w:rPr>
        <w:tab/>
        <w:t>s’[</w:t>
      </w:r>
      <w:r w:rsidRPr="00210652">
        <w:rPr>
          <w:sz w:val="20"/>
        </w:rPr>
        <w:t> </w:t>
      </w:r>
      <w:r w:rsidRPr="00210652">
        <w:rPr>
          <w:sz w:val="20"/>
          <w:lang w:eastAsia="ko-KR"/>
        </w:rPr>
        <w:t>xC</w:t>
      </w:r>
      <w:r w:rsidRPr="00210652">
        <w:rPr>
          <w:sz w:val="20"/>
        </w:rPr>
        <w:t> </w:t>
      </w:r>
      <w:r w:rsidRPr="00210652">
        <w:rPr>
          <w:sz w:val="20"/>
          <w:lang w:eastAsia="ko-KR"/>
        </w:rPr>
        <w:t>+</w:t>
      </w:r>
      <w:r w:rsidRPr="00210652">
        <w:rPr>
          <w:sz w:val="20"/>
        </w:rPr>
        <w:t> </w:t>
      </w:r>
      <w:r w:rsidRPr="00210652">
        <w:rPr>
          <w:sz w:val="20"/>
          <w:lang w:eastAsia="ko-KR"/>
        </w:rPr>
        <w:t>xB</w:t>
      </w:r>
      <w:r w:rsidRPr="00210652">
        <w:rPr>
          <w:sz w:val="20"/>
        </w:rPr>
        <w:t> </w:t>
      </w:r>
      <w:r w:rsidRPr="00210652">
        <w:rPr>
          <w:sz w:val="20"/>
          <w:lang w:eastAsia="ko-KR"/>
        </w:rPr>
        <w:t>+k,</w:t>
      </w:r>
      <w:r w:rsidRPr="00210652">
        <w:rPr>
          <w:sz w:val="20"/>
        </w:rPr>
        <w:t> </w:t>
      </w:r>
      <w:r w:rsidRPr="00210652">
        <w:rPr>
          <w:sz w:val="20"/>
          <w:lang w:eastAsia="ko-KR"/>
        </w:rPr>
        <w:t>yC</w:t>
      </w:r>
      <w:r w:rsidRPr="00210652">
        <w:rPr>
          <w:sz w:val="20"/>
        </w:rPr>
        <w:t> </w:t>
      </w:r>
      <w:r w:rsidRPr="00210652">
        <w:rPr>
          <w:sz w:val="20"/>
          <w:lang w:eastAsia="ko-KR"/>
        </w:rPr>
        <w:t>+</w:t>
      </w:r>
      <w:r w:rsidRPr="00210652">
        <w:rPr>
          <w:sz w:val="20"/>
        </w:rPr>
        <w:t> </w:t>
      </w:r>
      <w:r w:rsidRPr="00210652">
        <w:rPr>
          <w:sz w:val="20"/>
          <w:lang w:eastAsia="ko-KR"/>
        </w:rPr>
        <w:t>yB</w:t>
      </w:r>
      <w:r w:rsidRPr="00210652">
        <w:rPr>
          <w:sz w:val="20"/>
        </w:rPr>
        <w:t> </w:t>
      </w:r>
      <w:r w:rsidRPr="00210652">
        <w:rPr>
          <w:sz w:val="20"/>
          <w:lang w:eastAsia="ko-KR"/>
        </w:rPr>
        <w:t>– i – 1</w:t>
      </w:r>
      <w:r w:rsidRPr="00210652">
        <w:rPr>
          <w:sz w:val="20"/>
        </w:rPr>
        <w:t> ] = p</w:t>
      </w:r>
      <w:r w:rsidRPr="00210652">
        <w:rPr>
          <w:sz w:val="20"/>
          <w:vertAlign w:val="subscript"/>
        </w:rPr>
        <w:t>i</w:t>
      </w:r>
      <w:r w:rsidRPr="00210652">
        <w:rPr>
          <w:sz w:val="20"/>
        </w:rPr>
        <w:t>’</w:t>
      </w:r>
      <w:r w:rsidRPr="00210652">
        <w:rPr>
          <w:sz w:val="20"/>
        </w:rPr>
        <w:tab/>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ins w:id="488" w:author="Qian Huang" w:date="2011-11-08T10:15:00Z">
        <w:r w:rsidR="004B79F2">
          <w:rPr>
            <w:rFonts w:eastAsiaTheme="minorEastAsia" w:hint="eastAsia"/>
            <w:sz w:val="20"/>
            <w:lang w:eastAsia="zh-CN"/>
          </w:rPr>
          <w:t>46</w:t>
        </w:r>
      </w:ins>
      <w:ins w:id="489" w:author="Qian Huang" w:date="2011-11-08T10:31:00Z">
        <w:r w:rsidR="004F5F16">
          <w:rPr>
            <w:rFonts w:eastAsiaTheme="minorEastAsia" w:hint="eastAsia"/>
            <w:sz w:val="20"/>
            <w:lang w:eastAsia="zh-CN"/>
          </w:rPr>
          <w:t>6</w:t>
        </w:r>
      </w:ins>
      <w:del w:id="490" w:author="Qian Huang" w:date="2011-11-08T10:15:00Z">
        <w:r w:rsidR="004C7663" w:rsidRPr="00210652" w:rsidDel="004B79F2">
          <w:rPr>
            <w:sz w:val="20"/>
            <w:lang w:eastAsia="ko-KR"/>
          </w:rPr>
          <w:fldChar w:fldCharType="begin" w:fldLock="1"/>
        </w:r>
        <w:r w:rsidRPr="00210652" w:rsidDel="004B79F2">
          <w:rPr>
            <w:sz w:val="20"/>
            <w:lang w:eastAsia="ko-KR"/>
          </w:rPr>
          <w:delInstrText xml:space="preserve"> SEQ Equation \* ARABIC \s 1 </w:delInstrText>
        </w:r>
        <w:r w:rsidR="004C7663" w:rsidRPr="00210652" w:rsidDel="004B79F2">
          <w:rPr>
            <w:sz w:val="20"/>
            <w:lang w:eastAsia="ko-KR"/>
          </w:rPr>
          <w:fldChar w:fldCharType="separate"/>
        </w:r>
        <w:r w:rsidRPr="00210652" w:rsidDel="004B79F2">
          <w:rPr>
            <w:noProof/>
            <w:sz w:val="20"/>
            <w:lang w:eastAsia="ko-KR"/>
          </w:rPr>
          <w:delText>445</w:delText>
        </w:r>
        <w:r w:rsidR="004C7663" w:rsidRPr="00210652" w:rsidDel="004B79F2">
          <w:rPr>
            <w:sz w:val="20"/>
            <w:lang w:eastAsia="ko-KR"/>
          </w:rPr>
          <w:fldChar w:fldCharType="end"/>
        </w:r>
      </w:del>
      <w:r w:rsidRPr="00210652">
        <w:rPr>
          <w:sz w:val="20"/>
          <w:lang w:eastAsia="ko-KR"/>
        </w:rPr>
        <w:t>)</w:t>
      </w:r>
    </w:p>
    <w:p w:rsidR="008A518B" w:rsidRPr="00210652" w:rsidRDefault="008A518B" w:rsidP="00AC39FB">
      <w:pPr>
        <w:numPr>
          <w:ilvl w:val="0"/>
          <w:numId w:val="37"/>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If bS</w:t>
      </w:r>
      <w:ins w:id="491" w:author="Qian Huang" w:date="2011-11-08T10:14:00Z">
        <w:r w:rsidR="004B79F2">
          <w:rPr>
            <w:rFonts w:eastAsiaTheme="minorEastAsia" w:hint="eastAsia"/>
            <w:lang w:eastAsia="zh-CN"/>
          </w:rPr>
          <w:t>1</w:t>
        </w:r>
      </w:ins>
      <w:r w:rsidRPr="00210652">
        <w:rPr>
          <w:lang w:eastAsia="ko-KR"/>
        </w:rPr>
        <w:t xml:space="preserve"> is greater than </w:t>
      </w:r>
      <w:ins w:id="492" w:author="Qian Huang" w:date="2011-11-08T10:17:00Z">
        <w:r w:rsidR="004B79F2">
          <w:rPr>
            <w:rFonts w:eastAsiaTheme="minorEastAsia" w:hint="eastAsia"/>
            <w:lang w:eastAsia="zh-CN"/>
          </w:rPr>
          <w:t>0</w:t>
        </w:r>
      </w:ins>
      <w:del w:id="493" w:author="Qian Huang" w:date="2011-11-08T10:17:00Z">
        <w:r w:rsidRPr="00210652" w:rsidDel="004B79F2">
          <w:rPr>
            <w:lang w:eastAsia="ko-KR"/>
          </w:rPr>
          <w:delText>2</w:delText>
        </w:r>
      </w:del>
      <w:ins w:id="494" w:author="Qian Huang" w:date="2011-11-08T10:17:00Z">
        <w:r w:rsidR="004B79F2">
          <w:rPr>
            <w:rFonts w:eastAsiaTheme="minorEastAsia" w:hint="eastAsia"/>
            <w:lang w:eastAsia="zh-CN"/>
          </w:rPr>
          <w:t xml:space="preserve"> and </w:t>
        </w:r>
        <w:r w:rsidR="004B79F2">
          <w:rPr>
            <w:lang w:eastAsia="ko-KR"/>
          </w:rPr>
          <w:t>d</w:t>
        </w:r>
        <w:r w:rsidR="004B79F2">
          <w:rPr>
            <w:rFonts w:eastAsiaTheme="minorEastAsia" w:hint="eastAsia"/>
            <w:lang w:eastAsia="zh-CN"/>
          </w:rPr>
          <w:t xml:space="preserve">1 </w:t>
        </w:r>
        <w:r w:rsidR="004B79F2">
          <w:rPr>
            <w:lang w:eastAsia="ko-KR"/>
          </w:rPr>
          <w:t>is less than β</w:t>
        </w:r>
      </w:ins>
      <w:r w:rsidRPr="00210652">
        <w:rPr>
          <w:lang w:eastAsia="ko-KR"/>
        </w:rPr>
        <w:t>, for each sample location ( xC + xB + k, yC + yB ), k = </w:t>
      </w:r>
      <w:r w:rsidRPr="00210652">
        <w:rPr>
          <w:rFonts w:eastAsia="MS Mincho"/>
          <w:lang w:eastAsia="ja-JP"/>
        </w:rPr>
        <w:t>0</w:t>
      </w:r>
      <w:r w:rsidRPr="00210652">
        <w:rPr>
          <w:lang w:eastAsia="ko-KR"/>
        </w:rPr>
        <w:t>..</w:t>
      </w:r>
      <w:r w:rsidRPr="00210652">
        <w:rPr>
          <w:rFonts w:eastAsia="MS Mincho"/>
          <w:lang w:eastAsia="ja-JP"/>
        </w:rPr>
        <w:t xml:space="preserve"> k</w:t>
      </w:r>
      <w:r w:rsidRPr="00210652">
        <w:rPr>
          <w:rFonts w:eastAsia="MS Mincho"/>
          <w:vertAlign w:val="subscript"/>
          <w:lang w:eastAsia="ja-JP"/>
        </w:rPr>
        <w:t>e</w:t>
      </w:r>
      <w:r w:rsidRPr="00210652">
        <w:rPr>
          <w:lang w:eastAsia="ko-KR"/>
        </w:rPr>
        <w:t>, the following ordered steps apply:</w:t>
      </w:r>
    </w:p>
    <w:p w:rsidR="008A518B" w:rsidRPr="00210652" w:rsidRDefault="008A518B" w:rsidP="00AC39FB">
      <w:pPr>
        <w:numPr>
          <w:ilvl w:val="0"/>
          <w:numId w:val="39"/>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 xml:space="preserve">The filtering process for a sample specified in subclause </w:t>
      </w:r>
      <w:r w:rsidR="004C7663" w:rsidRPr="00210652">
        <w:rPr>
          <w:lang w:eastAsia="ko-KR"/>
        </w:rPr>
        <w:fldChar w:fldCharType="begin" w:fldLock="1"/>
      </w:r>
      <w:r w:rsidRPr="00210652">
        <w:rPr>
          <w:lang w:eastAsia="ko-KR"/>
        </w:rPr>
        <w:instrText xml:space="preserve"> REF _Ref286595152 \r \h </w:instrText>
      </w:r>
      <w:r w:rsidR="004C7663" w:rsidRPr="00210652">
        <w:rPr>
          <w:lang w:eastAsia="ko-KR"/>
        </w:rPr>
      </w:r>
      <w:r w:rsidR="004C7663" w:rsidRPr="00210652">
        <w:rPr>
          <w:lang w:eastAsia="ko-KR"/>
        </w:rPr>
        <w:fldChar w:fldCharType="separate"/>
      </w:r>
      <w:r w:rsidRPr="00210652">
        <w:rPr>
          <w:lang w:eastAsia="ko-KR"/>
        </w:rPr>
        <w:t>8.6.1.4.6</w:t>
      </w:r>
      <w:r w:rsidR="004C7663" w:rsidRPr="00210652">
        <w:rPr>
          <w:lang w:eastAsia="ko-KR"/>
        </w:rPr>
        <w:fldChar w:fldCharType="end"/>
      </w:r>
      <w:r w:rsidRPr="00210652">
        <w:rPr>
          <w:lang w:eastAsia="ko-KR"/>
        </w:rPr>
        <w:t xml:space="preserve"> is invoked with sample values p</w:t>
      </w:r>
      <w:r w:rsidRPr="00210652">
        <w:rPr>
          <w:vertAlign w:val="subscript"/>
          <w:lang w:eastAsia="ko-KR"/>
        </w:rPr>
        <w:t>i</w:t>
      </w:r>
      <w:r w:rsidRPr="00210652">
        <w:rPr>
          <w:lang w:eastAsia="ko-KR"/>
        </w:rPr>
        <w:t>, q</w:t>
      </w:r>
      <w:r w:rsidRPr="00210652">
        <w:rPr>
          <w:vertAlign w:val="subscript"/>
          <w:lang w:eastAsia="ko-KR"/>
        </w:rPr>
        <w:t>i</w:t>
      </w:r>
      <w:r w:rsidRPr="00210652">
        <w:rPr>
          <w:lang w:eastAsia="ko-KR"/>
        </w:rPr>
        <w:t>, with i = 0..1, the boundary filtering strength bS</w:t>
      </w:r>
      <w:ins w:id="495" w:author="Qian Huang" w:date="2011-11-08T10:15:00Z">
        <w:r w:rsidR="004B79F2">
          <w:rPr>
            <w:rFonts w:eastAsiaTheme="minorEastAsia" w:hint="eastAsia"/>
            <w:lang w:eastAsia="zh-CN"/>
          </w:rPr>
          <w:t>1</w:t>
        </w:r>
      </w:ins>
      <w:r w:rsidRPr="00210652">
        <w:rPr>
          <w:lang w:eastAsia="ko-KR"/>
        </w:rPr>
        <w:t xml:space="preserve"> and the variable t</w:t>
      </w:r>
      <w:r w:rsidRPr="00210652">
        <w:rPr>
          <w:vertAlign w:val="subscript"/>
          <w:lang w:eastAsia="ko-KR"/>
        </w:rPr>
        <w:t>C</w:t>
      </w:r>
      <w:ins w:id="496" w:author="Qian Huang" w:date="2011-11-08T10:15:00Z">
        <w:r w:rsidR="004B79F2">
          <w:rPr>
            <w:rFonts w:eastAsiaTheme="minorEastAsia" w:hint="eastAsia"/>
            <w:vertAlign w:val="subscript"/>
            <w:lang w:eastAsia="zh-CN"/>
          </w:rPr>
          <w:t>1</w:t>
        </w:r>
      </w:ins>
      <w:r w:rsidRPr="00210652">
        <w:rPr>
          <w:lang w:eastAsia="ko-KR"/>
        </w:rPr>
        <w:t xml:space="preserve"> as inputs and 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 as outputs.</w:t>
      </w:r>
    </w:p>
    <w:p w:rsidR="008A518B" w:rsidRPr="00210652" w:rsidRDefault="008A518B" w:rsidP="00AC39FB">
      <w:pPr>
        <w:numPr>
          <w:ilvl w:val="0"/>
          <w:numId w:val="39"/>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 replace the corresponding samples inside the sample array s’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r>
      <w:r w:rsidRPr="00210652">
        <w:rPr>
          <w:sz w:val="20"/>
          <w:lang w:eastAsia="ko-KR"/>
        </w:rPr>
        <w:tab/>
        <w:t>s’[ xC + xB +k, yC + yB ] = q</w:t>
      </w:r>
      <w:r w:rsidRPr="00210652">
        <w:rPr>
          <w:sz w:val="20"/>
          <w:vertAlign w:val="subscript"/>
          <w:lang w:eastAsia="ko-KR"/>
        </w:rPr>
        <w:t>0</w:t>
      </w:r>
      <w:r w:rsidRPr="00210652">
        <w:rPr>
          <w:sz w:val="20"/>
          <w:lang w:eastAsia="ko-KR"/>
        </w:rPr>
        <w:t>’</w:t>
      </w:r>
      <w:r w:rsidRPr="00210652">
        <w:rPr>
          <w:sz w:val="20"/>
          <w:lang w:eastAsia="ko-KR"/>
        </w:rPr>
        <w:tab/>
      </w:r>
      <w:r w:rsidRPr="00210652">
        <w:rPr>
          <w:sz w:val="20"/>
          <w:lang w:eastAsia="ko-KR"/>
        </w:rPr>
        <w:tab/>
      </w:r>
      <w:r w:rsidRPr="00210652">
        <w:rPr>
          <w:sz w:val="20"/>
        </w:rPr>
        <w:t>(</w:t>
      </w:r>
      <w:r w:rsidR="004C7663" w:rsidRPr="00210652">
        <w:rPr>
          <w:sz w:val="20"/>
        </w:rPr>
        <w:fldChar w:fldCharType="begin" w:fldLock="1"/>
      </w:r>
      <w:r w:rsidRPr="00210652">
        <w:rPr>
          <w:sz w:val="20"/>
        </w:rPr>
        <w:instrText xml:space="preserve"> STYLEREF 1 \s </w:instrText>
      </w:r>
      <w:r w:rsidR="004C7663" w:rsidRPr="00210652">
        <w:rPr>
          <w:sz w:val="20"/>
        </w:rPr>
        <w:fldChar w:fldCharType="separate"/>
      </w:r>
      <w:r w:rsidRPr="00210652">
        <w:rPr>
          <w:noProof/>
          <w:sz w:val="20"/>
        </w:rPr>
        <w:t>8</w:t>
      </w:r>
      <w:r w:rsidR="004C7663" w:rsidRPr="00210652">
        <w:rPr>
          <w:sz w:val="20"/>
        </w:rPr>
        <w:fldChar w:fldCharType="end"/>
      </w:r>
      <w:r w:rsidRPr="00210652">
        <w:rPr>
          <w:sz w:val="20"/>
        </w:rPr>
        <w:noBreakHyphen/>
      </w:r>
      <w:ins w:id="497" w:author="Qian Huang" w:date="2011-11-08T10:15:00Z">
        <w:r w:rsidR="004B79F2">
          <w:rPr>
            <w:rFonts w:eastAsiaTheme="minorEastAsia" w:hint="eastAsia"/>
            <w:sz w:val="20"/>
            <w:lang w:eastAsia="zh-CN"/>
          </w:rPr>
          <w:t>46</w:t>
        </w:r>
      </w:ins>
      <w:ins w:id="498" w:author="Qian Huang" w:date="2011-11-08T10:31:00Z">
        <w:r w:rsidR="004F5F16">
          <w:rPr>
            <w:rFonts w:eastAsiaTheme="minorEastAsia" w:hint="eastAsia"/>
            <w:sz w:val="20"/>
            <w:lang w:eastAsia="zh-CN"/>
          </w:rPr>
          <w:t>7</w:t>
        </w:r>
      </w:ins>
      <w:del w:id="499" w:author="Qian Huang" w:date="2011-11-08T10:15:00Z">
        <w:r w:rsidR="004C7663" w:rsidRPr="00210652" w:rsidDel="004B79F2">
          <w:rPr>
            <w:sz w:val="20"/>
          </w:rPr>
          <w:fldChar w:fldCharType="begin" w:fldLock="1"/>
        </w:r>
        <w:r w:rsidRPr="00210652" w:rsidDel="004B79F2">
          <w:rPr>
            <w:sz w:val="20"/>
          </w:rPr>
          <w:delInstrText xml:space="preserve"> SEQ Equation \* ARABIC \s 1 </w:delInstrText>
        </w:r>
        <w:r w:rsidR="004C7663" w:rsidRPr="00210652" w:rsidDel="004B79F2">
          <w:rPr>
            <w:sz w:val="20"/>
          </w:rPr>
          <w:fldChar w:fldCharType="separate"/>
        </w:r>
        <w:r w:rsidRPr="00210652" w:rsidDel="004B79F2">
          <w:rPr>
            <w:noProof/>
            <w:sz w:val="20"/>
          </w:rPr>
          <w:delText>448</w:delText>
        </w:r>
        <w:r w:rsidR="004C7663" w:rsidRPr="00210652" w:rsidDel="004B79F2">
          <w:rPr>
            <w:sz w:val="20"/>
          </w:rPr>
          <w:fldChar w:fldCharType="end"/>
        </w:r>
      </w:del>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r>
      <w:r w:rsidRPr="00210652">
        <w:rPr>
          <w:sz w:val="20"/>
          <w:lang w:eastAsia="ko-KR"/>
        </w:rPr>
        <w:tab/>
        <w:t>s’[ xC + xB +k, yC + yB – 1 ] = p</w:t>
      </w:r>
      <w:r w:rsidRPr="00210652">
        <w:rPr>
          <w:sz w:val="20"/>
          <w:vertAlign w:val="subscript"/>
          <w:lang w:eastAsia="ko-KR"/>
        </w:rPr>
        <w:t>0</w:t>
      </w:r>
      <w:r w:rsidRPr="00210652">
        <w:rPr>
          <w:sz w:val="20"/>
          <w:lang w:eastAsia="ko-KR"/>
        </w:rPr>
        <w:t>’</w:t>
      </w:r>
      <w:r w:rsidRPr="00210652">
        <w:rPr>
          <w:sz w:val="20"/>
          <w:lang w:eastAsia="ko-KR"/>
        </w:rPr>
        <w:tab/>
      </w:r>
      <w:r w:rsidRPr="00210652">
        <w:rPr>
          <w:sz w:val="20"/>
          <w:lang w:eastAsia="ko-KR"/>
        </w:rPr>
        <w:tab/>
      </w:r>
      <w:r w:rsidRPr="00210652">
        <w:rPr>
          <w:sz w:val="20"/>
        </w:rPr>
        <w:t>(</w:t>
      </w:r>
      <w:r w:rsidR="004C7663" w:rsidRPr="00210652">
        <w:rPr>
          <w:sz w:val="20"/>
        </w:rPr>
        <w:fldChar w:fldCharType="begin" w:fldLock="1"/>
      </w:r>
      <w:r w:rsidRPr="00210652">
        <w:rPr>
          <w:sz w:val="20"/>
        </w:rPr>
        <w:instrText xml:space="preserve"> STYLEREF 1 \s </w:instrText>
      </w:r>
      <w:r w:rsidR="004C7663" w:rsidRPr="00210652">
        <w:rPr>
          <w:sz w:val="20"/>
        </w:rPr>
        <w:fldChar w:fldCharType="separate"/>
      </w:r>
      <w:r w:rsidRPr="00210652">
        <w:rPr>
          <w:noProof/>
          <w:sz w:val="20"/>
        </w:rPr>
        <w:t>8</w:t>
      </w:r>
      <w:r w:rsidR="004C7663" w:rsidRPr="00210652">
        <w:rPr>
          <w:sz w:val="20"/>
        </w:rPr>
        <w:fldChar w:fldCharType="end"/>
      </w:r>
      <w:r w:rsidRPr="00210652">
        <w:rPr>
          <w:sz w:val="20"/>
        </w:rPr>
        <w:noBreakHyphen/>
      </w:r>
      <w:ins w:id="500" w:author="Qian Huang" w:date="2011-11-08T10:15:00Z">
        <w:r w:rsidR="004B79F2">
          <w:rPr>
            <w:rFonts w:eastAsiaTheme="minorEastAsia" w:hint="eastAsia"/>
            <w:sz w:val="20"/>
            <w:lang w:eastAsia="zh-CN"/>
          </w:rPr>
          <w:t>4</w:t>
        </w:r>
      </w:ins>
      <w:ins w:id="501" w:author="Qian Huang" w:date="2011-11-08T10:31:00Z">
        <w:r w:rsidR="004F5F16">
          <w:rPr>
            <w:rFonts w:eastAsiaTheme="minorEastAsia" w:hint="eastAsia"/>
            <w:sz w:val="20"/>
            <w:lang w:eastAsia="zh-CN"/>
          </w:rPr>
          <w:t>68</w:t>
        </w:r>
      </w:ins>
      <w:del w:id="502" w:author="Qian Huang" w:date="2011-11-08T10:15:00Z">
        <w:r w:rsidR="004C7663" w:rsidRPr="00210652" w:rsidDel="004B79F2">
          <w:rPr>
            <w:sz w:val="20"/>
          </w:rPr>
          <w:fldChar w:fldCharType="begin" w:fldLock="1"/>
        </w:r>
        <w:r w:rsidRPr="00210652" w:rsidDel="004B79F2">
          <w:rPr>
            <w:sz w:val="20"/>
          </w:rPr>
          <w:delInstrText xml:space="preserve"> SEQ Equation \* ARABIC \s 1 </w:delInstrText>
        </w:r>
        <w:r w:rsidR="004C7663" w:rsidRPr="00210652" w:rsidDel="004B79F2">
          <w:rPr>
            <w:sz w:val="20"/>
          </w:rPr>
          <w:fldChar w:fldCharType="separate"/>
        </w:r>
        <w:r w:rsidRPr="00210652" w:rsidDel="004B79F2">
          <w:rPr>
            <w:noProof/>
            <w:sz w:val="20"/>
          </w:rPr>
          <w:delText>449</w:delText>
        </w:r>
        <w:r w:rsidR="004C7663" w:rsidRPr="00210652" w:rsidDel="004B79F2">
          <w:rPr>
            <w:sz w:val="20"/>
          </w:rPr>
          <w:fldChar w:fldCharType="end"/>
        </w:r>
      </w:del>
      <w:r w:rsidRPr="00210652">
        <w:rPr>
          <w:sz w:val="20"/>
        </w:rPr>
        <w:t>)</w:t>
      </w:r>
    </w:p>
    <w:p w:rsidR="004F5F16" w:rsidRPr="00210652" w:rsidRDefault="004F5F16" w:rsidP="004F5F16">
      <w:pPr>
        <w:numPr>
          <w:ilvl w:val="0"/>
          <w:numId w:val="37"/>
        </w:numPr>
        <w:tabs>
          <w:tab w:val="clear" w:pos="794"/>
          <w:tab w:val="clear" w:pos="1191"/>
          <w:tab w:val="clear" w:pos="1588"/>
          <w:tab w:val="clear" w:pos="1985"/>
          <w:tab w:val="left" w:pos="720"/>
          <w:tab w:val="left" w:pos="1080"/>
          <w:tab w:val="left" w:pos="1440"/>
          <w:tab w:val="left" w:pos="2977"/>
        </w:tabs>
        <w:ind w:left="709"/>
        <w:rPr>
          <w:ins w:id="503" w:author="Qian Huang" w:date="2011-11-08T10:31:00Z"/>
          <w:lang w:eastAsia="ko-KR"/>
        </w:rPr>
      </w:pPr>
      <w:bookmarkStart w:id="504" w:name="_Ref295421791"/>
      <w:ins w:id="505" w:author="Qian Huang" w:date="2011-11-08T10:31:00Z">
        <w:r w:rsidRPr="00210652">
          <w:rPr>
            <w:lang w:eastAsia="ko-KR"/>
          </w:rPr>
          <w:t>If bS</w:t>
        </w:r>
        <w:r>
          <w:rPr>
            <w:rFonts w:eastAsiaTheme="minorEastAsia" w:hint="eastAsia"/>
            <w:lang w:eastAsia="zh-CN"/>
          </w:rPr>
          <w:t>2</w:t>
        </w:r>
        <w:r w:rsidRPr="00210652">
          <w:rPr>
            <w:lang w:eastAsia="ko-KR"/>
          </w:rPr>
          <w:t xml:space="preserve"> is greater than </w:t>
        </w:r>
        <w:r>
          <w:rPr>
            <w:rFonts w:eastAsiaTheme="minorEastAsia" w:hint="eastAsia"/>
            <w:lang w:eastAsia="zh-CN"/>
          </w:rPr>
          <w:t xml:space="preserve">0 and </w:t>
        </w:r>
        <w:r>
          <w:rPr>
            <w:lang w:eastAsia="ko-KR"/>
          </w:rPr>
          <w:t>d</w:t>
        </w:r>
        <w:r>
          <w:rPr>
            <w:rFonts w:eastAsiaTheme="minorEastAsia" w:hint="eastAsia"/>
            <w:lang w:eastAsia="zh-CN"/>
          </w:rPr>
          <w:t xml:space="preserve">2 </w:t>
        </w:r>
        <w:r>
          <w:rPr>
            <w:lang w:eastAsia="ko-KR"/>
          </w:rPr>
          <w:t>is less than β</w:t>
        </w:r>
        <w:r w:rsidRPr="00210652">
          <w:rPr>
            <w:lang w:eastAsia="ko-KR"/>
          </w:rPr>
          <w:t>, for each sample location ( xC + xB + k, yC + yB ), k = </w:t>
        </w:r>
        <w:r>
          <w:rPr>
            <w:rFonts w:eastAsiaTheme="minorEastAsia" w:hint="eastAsia"/>
            <w:lang w:eastAsia="zh-CN"/>
          </w:rPr>
          <w:t>4</w:t>
        </w:r>
        <w:r w:rsidRPr="00210652">
          <w:rPr>
            <w:lang w:eastAsia="ko-KR"/>
          </w:rPr>
          <w:t>..</w:t>
        </w:r>
        <w:r w:rsidRPr="00210652">
          <w:rPr>
            <w:rFonts w:eastAsia="MS Mincho"/>
            <w:lang w:eastAsia="ja-JP"/>
          </w:rPr>
          <w:t xml:space="preserve"> </w:t>
        </w:r>
        <w:r>
          <w:rPr>
            <w:rFonts w:eastAsiaTheme="minorEastAsia" w:hint="eastAsia"/>
            <w:lang w:eastAsia="zh-CN"/>
          </w:rPr>
          <w:t>4+</w:t>
        </w:r>
        <w:r w:rsidRPr="00210652">
          <w:rPr>
            <w:rFonts w:eastAsia="MS Mincho"/>
            <w:lang w:eastAsia="ja-JP"/>
          </w:rPr>
          <w:t>k</w:t>
        </w:r>
        <w:r w:rsidRPr="00210652">
          <w:rPr>
            <w:rFonts w:eastAsia="MS Mincho"/>
            <w:vertAlign w:val="subscript"/>
            <w:lang w:eastAsia="ja-JP"/>
          </w:rPr>
          <w:t>e</w:t>
        </w:r>
        <w:r w:rsidRPr="00210652">
          <w:rPr>
            <w:lang w:eastAsia="ko-KR"/>
          </w:rPr>
          <w:t>, the following ordered steps apply:</w:t>
        </w:r>
      </w:ins>
    </w:p>
    <w:p w:rsidR="004F5F16" w:rsidRPr="00210652" w:rsidRDefault="004F5F16" w:rsidP="004F5F16">
      <w:pPr>
        <w:numPr>
          <w:ilvl w:val="0"/>
          <w:numId w:val="39"/>
        </w:numPr>
        <w:tabs>
          <w:tab w:val="clear" w:pos="794"/>
          <w:tab w:val="clear" w:pos="1191"/>
          <w:tab w:val="clear" w:pos="1588"/>
          <w:tab w:val="clear" w:pos="1985"/>
          <w:tab w:val="left" w:pos="720"/>
          <w:tab w:val="left" w:pos="1080"/>
          <w:tab w:val="left" w:pos="1440"/>
          <w:tab w:val="left" w:pos="2977"/>
        </w:tabs>
        <w:rPr>
          <w:ins w:id="506" w:author="Qian Huang" w:date="2011-11-08T10:31:00Z"/>
          <w:lang w:eastAsia="ko-KR"/>
        </w:rPr>
      </w:pPr>
      <w:ins w:id="507" w:author="Qian Huang" w:date="2011-11-08T10:31:00Z">
        <w:r w:rsidRPr="00210652">
          <w:rPr>
            <w:lang w:eastAsia="ko-KR"/>
          </w:rPr>
          <w:t xml:space="preserve">The filtering process for a sample specified in subclause </w:t>
        </w:r>
        <w:r w:rsidR="004C7663" w:rsidRPr="00210652">
          <w:rPr>
            <w:lang w:eastAsia="ko-KR"/>
          </w:rPr>
          <w:fldChar w:fldCharType="begin" w:fldLock="1"/>
        </w:r>
        <w:r w:rsidRPr="00210652">
          <w:rPr>
            <w:lang w:eastAsia="ko-KR"/>
          </w:rPr>
          <w:instrText xml:space="preserve"> REF _Ref286595152 \r \h </w:instrText>
        </w:r>
      </w:ins>
      <w:r w:rsidR="004C7663" w:rsidRPr="00210652">
        <w:rPr>
          <w:lang w:eastAsia="ko-KR"/>
        </w:rPr>
      </w:r>
      <w:ins w:id="508" w:author="Qian Huang" w:date="2011-11-08T10:31:00Z">
        <w:r w:rsidR="004C7663" w:rsidRPr="00210652">
          <w:rPr>
            <w:lang w:eastAsia="ko-KR"/>
          </w:rPr>
          <w:fldChar w:fldCharType="separate"/>
        </w:r>
        <w:r w:rsidRPr="00210652">
          <w:rPr>
            <w:lang w:eastAsia="ko-KR"/>
          </w:rPr>
          <w:t>8.6.1.4.6</w:t>
        </w:r>
        <w:r w:rsidR="004C7663" w:rsidRPr="00210652">
          <w:rPr>
            <w:lang w:eastAsia="ko-KR"/>
          </w:rPr>
          <w:fldChar w:fldCharType="end"/>
        </w:r>
        <w:r w:rsidRPr="00210652">
          <w:rPr>
            <w:lang w:eastAsia="ko-KR"/>
          </w:rPr>
          <w:t xml:space="preserve"> is invoked with sample values p</w:t>
        </w:r>
        <w:r w:rsidRPr="00210652">
          <w:rPr>
            <w:vertAlign w:val="subscript"/>
            <w:lang w:eastAsia="ko-KR"/>
          </w:rPr>
          <w:t>i</w:t>
        </w:r>
        <w:r w:rsidRPr="00210652">
          <w:rPr>
            <w:lang w:eastAsia="ko-KR"/>
          </w:rPr>
          <w:t>, q</w:t>
        </w:r>
        <w:r w:rsidRPr="00210652">
          <w:rPr>
            <w:vertAlign w:val="subscript"/>
            <w:lang w:eastAsia="ko-KR"/>
          </w:rPr>
          <w:t>i</w:t>
        </w:r>
        <w:r w:rsidRPr="00210652">
          <w:rPr>
            <w:lang w:eastAsia="ko-KR"/>
          </w:rPr>
          <w:t>, with i = 0..1, the boundary filtering strength bS</w:t>
        </w:r>
      </w:ins>
      <w:ins w:id="509" w:author="Qian Huang" w:date="2011-11-08T10:32:00Z">
        <w:r>
          <w:rPr>
            <w:rFonts w:eastAsiaTheme="minorEastAsia" w:hint="eastAsia"/>
            <w:lang w:eastAsia="zh-CN"/>
          </w:rPr>
          <w:t>2</w:t>
        </w:r>
      </w:ins>
      <w:ins w:id="510" w:author="Qian Huang" w:date="2011-11-08T10:31:00Z">
        <w:r w:rsidRPr="00210652">
          <w:rPr>
            <w:lang w:eastAsia="ko-KR"/>
          </w:rPr>
          <w:t xml:space="preserve"> and the variable t</w:t>
        </w:r>
        <w:r w:rsidRPr="00210652">
          <w:rPr>
            <w:vertAlign w:val="subscript"/>
            <w:lang w:eastAsia="ko-KR"/>
          </w:rPr>
          <w:t>C</w:t>
        </w:r>
      </w:ins>
      <w:ins w:id="511" w:author="Qian Huang" w:date="2011-11-08T10:32:00Z">
        <w:r>
          <w:rPr>
            <w:rFonts w:eastAsiaTheme="minorEastAsia" w:hint="eastAsia"/>
            <w:vertAlign w:val="subscript"/>
            <w:lang w:eastAsia="zh-CN"/>
          </w:rPr>
          <w:t>2</w:t>
        </w:r>
      </w:ins>
      <w:ins w:id="512" w:author="Qian Huang" w:date="2011-11-08T10:31:00Z">
        <w:r w:rsidRPr="00210652">
          <w:rPr>
            <w:lang w:eastAsia="ko-KR"/>
          </w:rPr>
          <w:t xml:space="preserve"> as inputs and 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 as outputs.</w:t>
        </w:r>
      </w:ins>
    </w:p>
    <w:p w:rsidR="004F5F16" w:rsidRPr="00210652" w:rsidRDefault="004F5F16" w:rsidP="004F5F16">
      <w:pPr>
        <w:numPr>
          <w:ilvl w:val="0"/>
          <w:numId w:val="39"/>
        </w:numPr>
        <w:tabs>
          <w:tab w:val="clear" w:pos="794"/>
          <w:tab w:val="clear" w:pos="1191"/>
          <w:tab w:val="clear" w:pos="1588"/>
          <w:tab w:val="clear" w:pos="1985"/>
          <w:tab w:val="left" w:pos="720"/>
          <w:tab w:val="left" w:pos="1080"/>
          <w:tab w:val="left" w:pos="1440"/>
          <w:tab w:val="left" w:pos="2977"/>
        </w:tabs>
        <w:rPr>
          <w:ins w:id="513" w:author="Qian Huang" w:date="2011-11-08T10:31:00Z"/>
          <w:lang w:eastAsia="ko-KR"/>
        </w:rPr>
      </w:pPr>
      <w:ins w:id="514" w:author="Qian Huang" w:date="2011-11-08T10:31:00Z">
        <w:r w:rsidRPr="00210652">
          <w:rPr>
            <w:lang w:eastAsia="ko-KR"/>
          </w:rPr>
          <w:t>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 replace the corresponding samples inside the sample array s’ as follows:</w:t>
        </w:r>
      </w:ins>
    </w:p>
    <w:p w:rsidR="004F5F16" w:rsidRPr="00210652" w:rsidRDefault="004F5F16" w:rsidP="004F5F16">
      <w:pPr>
        <w:pStyle w:val="Equation"/>
        <w:tabs>
          <w:tab w:val="clear" w:pos="794"/>
          <w:tab w:val="clear" w:pos="1588"/>
          <w:tab w:val="left" w:pos="851"/>
          <w:tab w:val="left" w:pos="1134"/>
          <w:tab w:val="left" w:pos="1418"/>
        </w:tabs>
        <w:ind w:left="567"/>
        <w:rPr>
          <w:ins w:id="515" w:author="Qian Huang" w:date="2011-11-08T10:31:00Z"/>
          <w:sz w:val="20"/>
          <w:lang w:eastAsia="ko-KR"/>
        </w:rPr>
      </w:pPr>
      <w:ins w:id="516" w:author="Qian Huang" w:date="2011-11-08T10:31:00Z">
        <w:r w:rsidRPr="00210652">
          <w:rPr>
            <w:sz w:val="20"/>
            <w:lang w:eastAsia="ko-KR"/>
          </w:rPr>
          <w:tab/>
        </w:r>
        <w:r w:rsidRPr="00210652">
          <w:rPr>
            <w:sz w:val="20"/>
            <w:lang w:eastAsia="ko-KR"/>
          </w:rPr>
          <w:tab/>
        </w:r>
        <w:r w:rsidRPr="00210652">
          <w:rPr>
            <w:sz w:val="20"/>
            <w:lang w:eastAsia="ko-KR"/>
          </w:rPr>
          <w:tab/>
          <w:t>s’[ xC + xB +k, yC + yB ] = q</w:t>
        </w:r>
        <w:r w:rsidRPr="00210652">
          <w:rPr>
            <w:sz w:val="20"/>
            <w:vertAlign w:val="subscript"/>
            <w:lang w:eastAsia="ko-KR"/>
          </w:rPr>
          <w:t>0</w:t>
        </w:r>
        <w:r w:rsidRPr="00210652">
          <w:rPr>
            <w:sz w:val="20"/>
            <w:lang w:eastAsia="ko-KR"/>
          </w:rPr>
          <w:t>’</w:t>
        </w:r>
        <w:r w:rsidRPr="00210652">
          <w:rPr>
            <w:sz w:val="20"/>
            <w:lang w:eastAsia="ko-KR"/>
          </w:rPr>
          <w:tab/>
        </w:r>
        <w:r w:rsidRPr="00210652">
          <w:rPr>
            <w:sz w:val="20"/>
            <w:lang w:eastAsia="ko-KR"/>
          </w:rPr>
          <w:tab/>
        </w:r>
        <w:r w:rsidRPr="00210652">
          <w:rPr>
            <w:sz w:val="20"/>
          </w:rPr>
          <w:t>(</w:t>
        </w:r>
        <w:r w:rsidR="004C7663" w:rsidRPr="00210652">
          <w:rPr>
            <w:sz w:val="20"/>
          </w:rPr>
          <w:fldChar w:fldCharType="begin" w:fldLock="1"/>
        </w:r>
        <w:r w:rsidRPr="00210652">
          <w:rPr>
            <w:sz w:val="20"/>
          </w:rPr>
          <w:instrText xml:space="preserve"> STYLEREF 1 \s </w:instrText>
        </w:r>
        <w:r w:rsidR="004C7663" w:rsidRPr="00210652">
          <w:rPr>
            <w:sz w:val="20"/>
          </w:rPr>
          <w:fldChar w:fldCharType="separate"/>
        </w:r>
        <w:r w:rsidRPr="00210652">
          <w:rPr>
            <w:noProof/>
            <w:sz w:val="20"/>
          </w:rPr>
          <w:t>8</w:t>
        </w:r>
        <w:r w:rsidR="004C7663" w:rsidRPr="00210652">
          <w:rPr>
            <w:sz w:val="20"/>
          </w:rPr>
          <w:fldChar w:fldCharType="end"/>
        </w:r>
        <w:r w:rsidRPr="00210652">
          <w:rPr>
            <w:sz w:val="20"/>
          </w:rPr>
          <w:noBreakHyphen/>
        </w:r>
        <w:r>
          <w:rPr>
            <w:rFonts w:eastAsiaTheme="minorEastAsia" w:hint="eastAsia"/>
            <w:sz w:val="20"/>
            <w:lang w:eastAsia="zh-CN"/>
          </w:rPr>
          <w:t>46</w:t>
        </w:r>
      </w:ins>
      <w:ins w:id="517" w:author="Qian Huang" w:date="2011-11-08T10:32:00Z">
        <w:r>
          <w:rPr>
            <w:rFonts w:eastAsiaTheme="minorEastAsia" w:hint="eastAsia"/>
            <w:sz w:val="20"/>
            <w:lang w:eastAsia="zh-CN"/>
          </w:rPr>
          <w:t>9</w:t>
        </w:r>
      </w:ins>
      <w:ins w:id="518" w:author="Qian Huang" w:date="2011-11-08T10:31:00Z">
        <w:r w:rsidRPr="00210652">
          <w:rPr>
            <w:sz w:val="20"/>
          </w:rPr>
          <w:t>)</w:t>
        </w:r>
      </w:ins>
    </w:p>
    <w:p w:rsidR="004F5F16" w:rsidRPr="00210652" w:rsidRDefault="004F5F16" w:rsidP="004F5F16">
      <w:pPr>
        <w:pStyle w:val="Equation"/>
        <w:tabs>
          <w:tab w:val="clear" w:pos="794"/>
          <w:tab w:val="clear" w:pos="1588"/>
          <w:tab w:val="left" w:pos="851"/>
          <w:tab w:val="left" w:pos="1134"/>
          <w:tab w:val="left" w:pos="1418"/>
        </w:tabs>
        <w:ind w:left="567"/>
        <w:rPr>
          <w:ins w:id="519" w:author="Qian Huang" w:date="2011-11-08T10:31:00Z"/>
          <w:sz w:val="20"/>
          <w:lang w:eastAsia="ko-KR"/>
        </w:rPr>
      </w:pPr>
      <w:ins w:id="520" w:author="Qian Huang" w:date="2011-11-08T10:31:00Z">
        <w:r w:rsidRPr="00210652">
          <w:rPr>
            <w:sz w:val="20"/>
            <w:lang w:eastAsia="ko-KR"/>
          </w:rPr>
          <w:tab/>
        </w:r>
        <w:r w:rsidRPr="00210652">
          <w:rPr>
            <w:sz w:val="20"/>
            <w:lang w:eastAsia="ko-KR"/>
          </w:rPr>
          <w:tab/>
        </w:r>
        <w:r w:rsidRPr="00210652">
          <w:rPr>
            <w:sz w:val="20"/>
            <w:lang w:eastAsia="ko-KR"/>
          </w:rPr>
          <w:tab/>
          <w:t>s’[ xC + xB +k, yC + yB – 1 ] = p</w:t>
        </w:r>
        <w:r w:rsidRPr="00210652">
          <w:rPr>
            <w:sz w:val="20"/>
            <w:vertAlign w:val="subscript"/>
            <w:lang w:eastAsia="ko-KR"/>
          </w:rPr>
          <w:t>0</w:t>
        </w:r>
        <w:r w:rsidRPr="00210652">
          <w:rPr>
            <w:sz w:val="20"/>
            <w:lang w:eastAsia="ko-KR"/>
          </w:rPr>
          <w:t>’</w:t>
        </w:r>
        <w:r w:rsidRPr="00210652">
          <w:rPr>
            <w:sz w:val="20"/>
            <w:lang w:eastAsia="ko-KR"/>
          </w:rPr>
          <w:tab/>
        </w:r>
        <w:r w:rsidRPr="00210652">
          <w:rPr>
            <w:sz w:val="20"/>
            <w:lang w:eastAsia="ko-KR"/>
          </w:rPr>
          <w:tab/>
        </w:r>
        <w:r w:rsidRPr="00210652">
          <w:rPr>
            <w:sz w:val="20"/>
          </w:rPr>
          <w:t>(</w:t>
        </w:r>
        <w:r w:rsidR="004C7663" w:rsidRPr="00210652">
          <w:rPr>
            <w:sz w:val="20"/>
          </w:rPr>
          <w:fldChar w:fldCharType="begin" w:fldLock="1"/>
        </w:r>
        <w:r w:rsidRPr="00210652">
          <w:rPr>
            <w:sz w:val="20"/>
          </w:rPr>
          <w:instrText xml:space="preserve"> STYLEREF 1 \s </w:instrText>
        </w:r>
        <w:r w:rsidR="004C7663" w:rsidRPr="00210652">
          <w:rPr>
            <w:sz w:val="20"/>
          </w:rPr>
          <w:fldChar w:fldCharType="separate"/>
        </w:r>
        <w:r w:rsidRPr="00210652">
          <w:rPr>
            <w:noProof/>
            <w:sz w:val="20"/>
          </w:rPr>
          <w:t>8</w:t>
        </w:r>
        <w:r w:rsidR="004C7663" w:rsidRPr="00210652">
          <w:rPr>
            <w:sz w:val="20"/>
          </w:rPr>
          <w:fldChar w:fldCharType="end"/>
        </w:r>
        <w:r w:rsidRPr="00210652">
          <w:rPr>
            <w:sz w:val="20"/>
          </w:rPr>
          <w:noBreakHyphen/>
        </w:r>
        <w:r>
          <w:rPr>
            <w:rFonts w:eastAsiaTheme="minorEastAsia" w:hint="eastAsia"/>
            <w:sz w:val="20"/>
            <w:lang w:eastAsia="zh-CN"/>
          </w:rPr>
          <w:t>4</w:t>
        </w:r>
      </w:ins>
      <w:ins w:id="521" w:author="Qian Huang" w:date="2011-11-08T10:32:00Z">
        <w:r>
          <w:rPr>
            <w:rFonts w:eastAsiaTheme="minorEastAsia" w:hint="eastAsia"/>
            <w:sz w:val="20"/>
            <w:lang w:eastAsia="zh-CN"/>
          </w:rPr>
          <w:t>70</w:t>
        </w:r>
      </w:ins>
      <w:ins w:id="522" w:author="Qian Huang" w:date="2011-11-08T10:31:00Z">
        <w:r w:rsidRPr="00210652">
          <w:rPr>
            <w:sz w:val="20"/>
          </w:rPr>
          <w:t>)</w:t>
        </w:r>
      </w:ins>
    </w:p>
    <w:p w:rsidR="008A518B" w:rsidRPr="00210652" w:rsidRDefault="008A518B" w:rsidP="008A518B">
      <w:pPr>
        <w:pStyle w:val="Heading5"/>
        <w:rPr>
          <w:lang w:eastAsia="ko-KR"/>
        </w:rPr>
      </w:pPr>
      <w:r w:rsidRPr="00210652">
        <w:t>Decision process for a luma sample</w:t>
      </w:r>
      <w:bookmarkEnd w:id="504"/>
    </w:p>
    <w:p w:rsidR="008A518B" w:rsidRPr="00210652" w:rsidRDefault="008A518B" w:rsidP="008A518B">
      <w:pPr>
        <w:tabs>
          <w:tab w:val="left" w:pos="284"/>
        </w:tabs>
        <w:ind w:left="284" w:hanging="284"/>
        <w:rPr>
          <w:lang w:eastAsia="ko-KR"/>
        </w:rPr>
      </w:pPr>
      <w:r w:rsidRPr="00210652">
        <w:rPr>
          <w:lang w:eastAsia="ko-KR"/>
        </w:rPr>
        <w:t>[Ed: (WJ) no filtering when bS is equal to 0]</w:t>
      </w:r>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sample values, p</w:t>
      </w:r>
      <w:r w:rsidRPr="00210652">
        <w:rPr>
          <w:vertAlign w:val="subscript"/>
          <w:lang w:eastAsia="ko-KR"/>
        </w:rPr>
        <w:t>i</w:t>
      </w:r>
      <w:r w:rsidRPr="00210652">
        <w:rPr>
          <w:lang w:eastAsia="ko-KR"/>
        </w:rPr>
        <w:t xml:space="preserve"> and q</w:t>
      </w:r>
      <w:r w:rsidRPr="00210652">
        <w:rPr>
          <w:vertAlign w:val="subscript"/>
          <w:lang w:eastAsia="ko-KR"/>
        </w:rPr>
        <w:t>i</w:t>
      </w:r>
      <w:r w:rsidRPr="00210652">
        <w:rPr>
          <w:lang w:eastAsia="ko-KR"/>
        </w:rPr>
        <w:t xml:space="preserve"> with i = 0..2,</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bS specifying the boundary filtering strength,</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variables d, β and t</w:t>
      </w:r>
      <w:r w:rsidRPr="00210652">
        <w:rPr>
          <w:vertAlign w:val="subscript"/>
          <w:lang w:eastAsia="ko-KR"/>
        </w:rPr>
        <w:t>C</w:t>
      </w:r>
      <w:r w:rsidRPr="00210652">
        <w:rPr>
          <w:lang w:eastAsia="ko-KR"/>
        </w:rPr>
        <w:t>.</w:t>
      </w:r>
    </w:p>
    <w:p w:rsidR="008A518B" w:rsidRPr="00210652" w:rsidRDefault="008A518B" w:rsidP="008A518B">
      <w:pPr>
        <w:tabs>
          <w:tab w:val="left" w:pos="284"/>
        </w:tabs>
        <w:ind w:left="284" w:hanging="284"/>
        <w:rPr>
          <w:lang w:eastAsia="ko-KR"/>
        </w:rPr>
      </w:pPr>
      <w:r w:rsidRPr="00210652">
        <w:rPr>
          <w:lang w:eastAsia="ko-KR"/>
        </w:rPr>
        <w:t>Output of this process is:</w:t>
      </w:r>
    </w:p>
    <w:p w:rsidR="008A518B" w:rsidRPr="00210652" w:rsidRDefault="008A518B" w:rsidP="008A518B">
      <w:pPr>
        <w:tabs>
          <w:tab w:val="left" w:pos="284"/>
        </w:tabs>
        <w:ind w:left="284" w:hanging="284"/>
        <w:rPr>
          <w:lang w:eastAsia="ko-KR"/>
        </w:rPr>
      </w:pPr>
      <w:r w:rsidRPr="00210652">
        <w:t>–</w:t>
      </w:r>
      <w:r w:rsidRPr="00210652">
        <w:tab/>
        <w:t xml:space="preserve">a variable </w:t>
      </w:r>
      <w:r w:rsidRPr="00210652">
        <w:rPr>
          <w:lang w:eastAsia="ko-KR"/>
        </w:rPr>
        <w:t>dSam containing a decision</w:t>
      </w:r>
      <w:r w:rsidRPr="00210652">
        <w:t xml:space="preserve"> </w:t>
      </w:r>
    </w:p>
    <w:p w:rsidR="008A518B" w:rsidRPr="00210652" w:rsidRDefault="008A518B" w:rsidP="008A518B">
      <w:pPr>
        <w:rPr>
          <w:lang w:eastAsia="ko-KR"/>
        </w:rPr>
      </w:pPr>
      <w:r w:rsidRPr="00210652">
        <w:rPr>
          <w:lang w:eastAsia="ko-KR"/>
        </w:rPr>
        <w:t>When the variable bS is not equal to 0, the following applies: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If d is less than ( β &gt;&gt; 2 ), | p</w:t>
      </w:r>
      <w:r w:rsidRPr="00210652">
        <w:rPr>
          <w:vertAlign w:val="subscript"/>
          <w:lang w:eastAsia="ko-KR"/>
        </w:rPr>
        <w:t>3</w:t>
      </w:r>
      <w:r w:rsidRPr="00210652">
        <w:rPr>
          <w:lang w:eastAsia="ko-KR"/>
        </w:rPr>
        <w:t> – p</w:t>
      </w:r>
      <w:r w:rsidRPr="00210652">
        <w:rPr>
          <w:vertAlign w:val="subscript"/>
          <w:lang w:eastAsia="ko-KR"/>
        </w:rPr>
        <w:t>0</w:t>
      </w:r>
      <w:r w:rsidRPr="00210652">
        <w:rPr>
          <w:lang w:eastAsia="ko-KR"/>
        </w:rPr>
        <w:t> | + | q</w:t>
      </w:r>
      <w:r w:rsidRPr="00210652">
        <w:rPr>
          <w:vertAlign w:val="subscript"/>
          <w:lang w:eastAsia="ko-KR"/>
        </w:rPr>
        <w:t>0</w:t>
      </w:r>
      <w:r w:rsidRPr="00210652">
        <w:rPr>
          <w:lang w:eastAsia="ko-KR"/>
        </w:rPr>
        <w:t> – q</w:t>
      </w:r>
      <w:r w:rsidRPr="00210652">
        <w:rPr>
          <w:vertAlign w:val="subscript"/>
          <w:lang w:eastAsia="ko-KR"/>
        </w:rPr>
        <w:t>3</w:t>
      </w:r>
      <w:r w:rsidRPr="00210652">
        <w:rPr>
          <w:lang w:eastAsia="ko-KR"/>
        </w:rPr>
        <w:t> | is less than ( β &gt;&gt; 3 ) and | p</w:t>
      </w:r>
      <w:r w:rsidRPr="00210652">
        <w:rPr>
          <w:vertAlign w:val="subscript"/>
          <w:lang w:eastAsia="ko-KR"/>
        </w:rPr>
        <w:t>0</w:t>
      </w:r>
      <w:r w:rsidRPr="00210652">
        <w:rPr>
          <w:lang w:eastAsia="ko-KR"/>
        </w:rPr>
        <w:t> – q</w:t>
      </w:r>
      <w:r w:rsidRPr="00210652">
        <w:rPr>
          <w:vertAlign w:val="subscript"/>
          <w:lang w:eastAsia="ko-KR"/>
        </w:rPr>
        <w:t>0</w:t>
      </w:r>
      <w:r w:rsidRPr="00210652">
        <w:rPr>
          <w:lang w:eastAsia="ko-KR"/>
        </w:rPr>
        <w:t> | is less than ( 5*t</w:t>
      </w:r>
      <w:r w:rsidRPr="00210652">
        <w:rPr>
          <w:vertAlign w:val="subscript"/>
          <w:lang w:eastAsia="ko-KR"/>
        </w:rPr>
        <w:t>C</w:t>
      </w:r>
      <w:r w:rsidRPr="00210652">
        <w:rPr>
          <w:lang w:eastAsia="ko-KR"/>
        </w:rPr>
        <w:t> + 1 ) &gt;&gt; 1, dSam is set equal to 1.</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dSam is set equal to 0.</w:t>
      </w:r>
    </w:p>
    <w:p w:rsidR="008A518B" w:rsidRPr="00210652" w:rsidRDefault="008A518B" w:rsidP="008A518B">
      <w:pPr>
        <w:pStyle w:val="Heading5"/>
      </w:pPr>
      <w:bookmarkStart w:id="523" w:name="_Ref286594180"/>
      <w:r w:rsidRPr="00210652">
        <w:lastRenderedPageBreak/>
        <w:t>Filtering process for a luma sample</w:t>
      </w:r>
      <w:bookmarkEnd w:id="316"/>
      <w:bookmarkEnd w:id="523"/>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sample values, p</w:t>
      </w:r>
      <w:r w:rsidRPr="00210652">
        <w:rPr>
          <w:vertAlign w:val="subscript"/>
          <w:lang w:eastAsia="ko-KR"/>
        </w:rPr>
        <w:t>i</w:t>
      </w:r>
      <w:r w:rsidRPr="00210652">
        <w:rPr>
          <w:lang w:eastAsia="ko-KR"/>
        </w:rPr>
        <w:t xml:space="preserve"> and q</w:t>
      </w:r>
      <w:r w:rsidRPr="00210652">
        <w:rPr>
          <w:vertAlign w:val="subscript"/>
          <w:lang w:eastAsia="ko-KR"/>
        </w:rPr>
        <w:t>i</w:t>
      </w:r>
      <w:r w:rsidRPr="00210652">
        <w:rPr>
          <w:lang w:eastAsia="ko-KR"/>
        </w:rPr>
        <w:t xml:space="preserve"> with i = 0..3,</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dSam containing a decision,</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variables dEp1 and dEq1 containing decisions to filter pixels p1 and q1 respectively,</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t</w:t>
      </w:r>
      <w:r w:rsidRPr="00210652">
        <w:rPr>
          <w:vertAlign w:val="subscript"/>
          <w:lang w:eastAsia="ko-KR"/>
        </w:rPr>
        <w:t>C</w:t>
      </w:r>
      <w:r w:rsidRPr="00210652">
        <w:rPr>
          <w:lang w:eastAsia="ko-KR"/>
        </w:rPr>
        <w:t>.</w:t>
      </w:r>
    </w:p>
    <w:p w:rsidR="008A518B" w:rsidRPr="00210652" w:rsidRDefault="008A518B" w:rsidP="008A518B">
      <w:pPr>
        <w:tabs>
          <w:tab w:val="left" w:pos="284"/>
        </w:tabs>
        <w:ind w:left="284" w:hanging="284"/>
        <w:rPr>
          <w:lang w:eastAsia="ko-KR"/>
        </w:rPr>
      </w:pPr>
      <w:r w:rsidRPr="00210652">
        <w:rPr>
          <w:lang w:eastAsia="ko-KR"/>
        </w:rPr>
        <w:t>Output of this process is: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number of filtered samples nDp and nDq,</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filtered sample values, p</w:t>
      </w:r>
      <w:r w:rsidRPr="00210652">
        <w:rPr>
          <w:vertAlign w:val="subscript"/>
          <w:lang w:eastAsia="ko-KR"/>
        </w:rPr>
        <w:t>i</w:t>
      </w:r>
      <w:r w:rsidRPr="00210652">
        <w:rPr>
          <w:lang w:eastAsia="ko-KR"/>
        </w:rPr>
        <w:t>’ and q</w:t>
      </w:r>
      <w:r w:rsidRPr="00210652">
        <w:rPr>
          <w:vertAlign w:val="subscript"/>
          <w:lang w:eastAsia="ko-KR"/>
        </w:rPr>
        <w:t>j</w:t>
      </w:r>
      <w:r w:rsidRPr="00210652">
        <w:rPr>
          <w:lang w:eastAsia="ko-KR"/>
        </w:rPr>
        <w:t>’ with i = 0..nDp – 1, j = 0..nDq – 1</w:t>
      </w:r>
    </w:p>
    <w:p w:rsidR="008A518B" w:rsidRPr="00210652" w:rsidRDefault="008A518B" w:rsidP="008A518B">
      <w:pPr>
        <w:rPr>
          <w:lang w:eastAsia="ko-KR"/>
        </w:rPr>
      </w:pPr>
      <w:r w:rsidRPr="00210652">
        <w:rPr>
          <w:lang w:eastAsia="ko-KR"/>
        </w:rPr>
        <w:t>Depending on dSam, the following applies: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When the variable dSam is equal to 1, the following strong filtering applies while nDp and nDq are set equal to 3:</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p</w:t>
      </w:r>
      <w:r w:rsidRPr="00210652">
        <w:rPr>
          <w:sz w:val="20"/>
          <w:vertAlign w:val="subscript"/>
          <w:lang w:eastAsia="ko-KR"/>
        </w:rPr>
        <w:t>0</w:t>
      </w:r>
      <w:r w:rsidRPr="00210652">
        <w:rPr>
          <w:sz w:val="20"/>
          <w:lang w:eastAsia="ko-KR"/>
        </w:rPr>
        <w:t>’ = Clip1</w:t>
      </w:r>
      <w:r w:rsidRPr="00210652">
        <w:rPr>
          <w:sz w:val="20"/>
          <w:vertAlign w:val="subscript"/>
          <w:lang w:eastAsia="ko-KR"/>
        </w:rPr>
        <w:t>Y</w:t>
      </w:r>
      <w:r w:rsidRPr="00210652">
        <w:rPr>
          <w:sz w:val="20"/>
          <w:lang w:eastAsia="ko-KR"/>
        </w:rPr>
        <w:t>( ( p</w:t>
      </w:r>
      <w:r w:rsidRPr="00210652">
        <w:rPr>
          <w:sz w:val="20"/>
          <w:vertAlign w:val="subscript"/>
          <w:lang w:eastAsia="ko-KR"/>
        </w:rPr>
        <w:t>2</w:t>
      </w:r>
      <w:r w:rsidRPr="00210652">
        <w:rPr>
          <w:sz w:val="20"/>
          <w:lang w:eastAsia="ko-KR"/>
        </w:rPr>
        <w:t> + 2*p</w:t>
      </w:r>
      <w:r w:rsidRPr="00210652">
        <w:rPr>
          <w:sz w:val="20"/>
          <w:vertAlign w:val="subscript"/>
          <w:lang w:eastAsia="ko-KR"/>
        </w:rPr>
        <w:t>1</w:t>
      </w:r>
      <w:r w:rsidRPr="00210652">
        <w:rPr>
          <w:sz w:val="20"/>
          <w:lang w:eastAsia="ko-KR"/>
        </w:rPr>
        <w:t> + 2*p</w:t>
      </w:r>
      <w:r w:rsidRPr="00210652">
        <w:rPr>
          <w:sz w:val="20"/>
          <w:vertAlign w:val="subscript"/>
          <w:lang w:eastAsia="ko-KR"/>
        </w:rPr>
        <w:t>0</w:t>
      </w:r>
      <w:r w:rsidRPr="00210652">
        <w:rPr>
          <w:sz w:val="20"/>
          <w:lang w:eastAsia="ko-KR"/>
        </w:rPr>
        <w:t> + 2*q</w:t>
      </w:r>
      <w:r w:rsidRPr="00210652">
        <w:rPr>
          <w:sz w:val="20"/>
          <w:vertAlign w:val="subscript"/>
          <w:lang w:eastAsia="ko-KR"/>
        </w:rPr>
        <w:t>0</w:t>
      </w:r>
      <w:r w:rsidRPr="00210652">
        <w:rPr>
          <w:sz w:val="20"/>
          <w:lang w:eastAsia="ko-KR"/>
        </w:rPr>
        <w:t> + q</w:t>
      </w:r>
      <w:r w:rsidRPr="00210652">
        <w:rPr>
          <w:sz w:val="20"/>
          <w:vertAlign w:val="subscript"/>
          <w:lang w:eastAsia="ko-KR"/>
        </w:rPr>
        <w:t>1</w:t>
      </w:r>
      <w:r w:rsidRPr="00210652">
        <w:rPr>
          <w:sz w:val="20"/>
          <w:lang w:eastAsia="ko-KR"/>
        </w:rPr>
        <w:t> + 4 ) &gt;&gt; 3 )</w:t>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r w:rsidR="004C7663" w:rsidRPr="00210652">
        <w:rPr>
          <w:sz w:val="20"/>
          <w:lang w:eastAsia="ko-KR"/>
        </w:rPr>
        <w:fldChar w:fldCharType="begin" w:fldLock="1"/>
      </w:r>
      <w:r w:rsidRPr="00210652">
        <w:rPr>
          <w:sz w:val="20"/>
          <w:lang w:eastAsia="ko-KR"/>
        </w:rPr>
        <w:instrText xml:space="preserve"> SEQ Equation \* ARABIC \s 1 </w:instrText>
      </w:r>
      <w:r w:rsidR="004C7663" w:rsidRPr="00210652">
        <w:rPr>
          <w:sz w:val="20"/>
          <w:lang w:eastAsia="ko-KR"/>
        </w:rPr>
        <w:fldChar w:fldCharType="separate"/>
      </w:r>
      <w:r w:rsidRPr="00210652">
        <w:rPr>
          <w:noProof/>
          <w:sz w:val="20"/>
          <w:lang w:eastAsia="ko-KR"/>
        </w:rPr>
        <w:t>450</w:t>
      </w:r>
      <w:r w:rsidR="004C7663"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p</w:t>
      </w:r>
      <w:r w:rsidRPr="00210652">
        <w:rPr>
          <w:sz w:val="20"/>
          <w:vertAlign w:val="subscript"/>
          <w:lang w:eastAsia="ko-KR"/>
        </w:rPr>
        <w:t>1</w:t>
      </w:r>
      <w:r w:rsidRPr="00210652">
        <w:rPr>
          <w:sz w:val="20"/>
          <w:lang w:eastAsia="ko-KR"/>
        </w:rPr>
        <w:t>’ = Clip1</w:t>
      </w:r>
      <w:r w:rsidRPr="00210652">
        <w:rPr>
          <w:sz w:val="20"/>
          <w:vertAlign w:val="subscript"/>
          <w:lang w:eastAsia="ko-KR"/>
        </w:rPr>
        <w:t>Y</w:t>
      </w:r>
      <w:r w:rsidRPr="00210652">
        <w:rPr>
          <w:sz w:val="20"/>
          <w:lang w:eastAsia="ko-KR"/>
        </w:rPr>
        <w:t>( ( p</w:t>
      </w:r>
      <w:r w:rsidRPr="00210652">
        <w:rPr>
          <w:sz w:val="20"/>
          <w:vertAlign w:val="subscript"/>
          <w:lang w:eastAsia="ko-KR"/>
        </w:rPr>
        <w:t>2</w:t>
      </w:r>
      <w:r w:rsidRPr="00210652">
        <w:rPr>
          <w:sz w:val="20"/>
          <w:lang w:eastAsia="ko-KR"/>
        </w:rPr>
        <w:t> + p</w:t>
      </w:r>
      <w:r w:rsidRPr="00210652">
        <w:rPr>
          <w:sz w:val="20"/>
          <w:vertAlign w:val="subscript"/>
          <w:lang w:eastAsia="ko-KR"/>
        </w:rPr>
        <w:t>1</w:t>
      </w:r>
      <w:r w:rsidRPr="00210652">
        <w:rPr>
          <w:sz w:val="20"/>
          <w:lang w:eastAsia="ko-KR"/>
        </w:rPr>
        <w:t> + p</w:t>
      </w:r>
      <w:r w:rsidRPr="00210652">
        <w:rPr>
          <w:sz w:val="20"/>
          <w:vertAlign w:val="subscript"/>
          <w:lang w:eastAsia="ko-KR"/>
        </w:rPr>
        <w:t>0</w:t>
      </w:r>
      <w:r w:rsidRPr="00210652">
        <w:rPr>
          <w:sz w:val="20"/>
          <w:lang w:eastAsia="ko-KR"/>
        </w:rPr>
        <w:t> + q</w:t>
      </w:r>
      <w:r w:rsidRPr="00210652">
        <w:rPr>
          <w:sz w:val="20"/>
          <w:vertAlign w:val="subscript"/>
          <w:lang w:eastAsia="ko-KR"/>
        </w:rPr>
        <w:t>0</w:t>
      </w:r>
      <w:r w:rsidRPr="00210652">
        <w:rPr>
          <w:sz w:val="20"/>
          <w:lang w:eastAsia="ko-KR"/>
        </w:rPr>
        <w:t> + 2 ) &gt;&gt; 2 )</w:t>
      </w:r>
      <w:r w:rsidRPr="00210652">
        <w:rPr>
          <w:sz w:val="20"/>
          <w:lang w:eastAsia="ko-KR"/>
        </w:rPr>
        <w:tab/>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r w:rsidR="004C7663" w:rsidRPr="00210652">
        <w:rPr>
          <w:sz w:val="20"/>
          <w:lang w:eastAsia="ko-KR"/>
        </w:rPr>
        <w:fldChar w:fldCharType="begin" w:fldLock="1"/>
      </w:r>
      <w:r w:rsidRPr="00210652">
        <w:rPr>
          <w:sz w:val="20"/>
          <w:lang w:eastAsia="ko-KR"/>
        </w:rPr>
        <w:instrText xml:space="preserve"> SEQ Equation \* ARABIC \s 1 </w:instrText>
      </w:r>
      <w:r w:rsidR="004C7663" w:rsidRPr="00210652">
        <w:rPr>
          <w:sz w:val="20"/>
          <w:lang w:eastAsia="ko-KR"/>
        </w:rPr>
        <w:fldChar w:fldCharType="separate"/>
      </w:r>
      <w:r w:rsidRPr="00210652">
        <w:rPr>
          <w:noProof/>
          <w:sz w:val="20"/>
          <w:lang w:eastAsia="ko-KR"/>
        </w:rPr>
        <w:t>451</w:t>
      </w:r>
      <w:r w:rsidR="004C7663"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p</w:t>
      </w:r>
      <w:r w:rsidRPr="00210652">
        <w:rPr>
          <w:sz w:val="20"/>
          <w:vertAlign w:val="subscript"/>
          <w:lang w:eastAsia="ko-KR"/>
        </w:rPr>
        <w:t>2</w:t>
      </w:r>
      <w:r w:rsidRPr="00210652">
        <w:rPr>
          <w:sz w:val="20"/>
          <w:lang w:eastAsia="ko-KR"/>
        </w:rPr>
        <w:t>’ = Clip1</w:t>
      </w:r>
      <w:r w:rsidRPr="00210652">
        <w:rPr>
          <w:sz w:val="20"/>
          <w:vertAlign w:val="subscript"/>
          <w:lang w:eastAsia="ko-KR"/>
        </w:rPr>
        <w:t>Y</w:t>
      </w:r>
      <w:r w:rsidRPr="00210652">
        <w:rPr>
          <w:sz w:val="20"/>
          <w:lang w:eastAsia="ko-KR"/>
        </w:rPr>
        <w:t>( ( 2*p</w:t>
      </w:r>
      <w:r w:rsidRPr="00210652">
        <w:rPr>
          <w:sz w:val="20"/>
          <w:vertAlign w:val="subscript"/>
          <w:lang w:eastAsia="ko-KR"/>
        </w:rPr>
        <w:t>3</w:t>
      </w:r>
      <w:r w:rsidRPr="00210652">
        <w:rPr>
          <w:sz w:val="20"/>
          <w:lang w:eastAsia="ko-KR"/>
        </w:rPr>
        <w:t> + 3*p</w:t>
      </w:r>
      <w:r w:rsidRPr="00210652">
        <w:rPr>
          <w:sz w:val="20"/>
          <w:vertAlign w:val="subscript"/>
          <w:lang w:eastAsia="ko-KR"/>
        </w:rPr>
        <w:t>2</w:t>
      </w:r>
      <w:r w:rsidRPr="00210652">
        <w:rPr>
          <w:sz w:val="20"/>
          <w:lang w:eastAsia="ko-KR"/>
        </w:rPr>
        <w:t> + p</w:t>
      </w:r>
      <w:r w:rsidRPr="00210652">
        <w:rPr>
          <w:sz w:val="20"/>
          <w:vertAlign w:val="subscript"/>
          <w:lang w:eastAsia="ko-KR"/>
        </w:rPr>
        <w:t>1</w:t>
      </w:r>
      <w:r w:rsidRPr="00210652">
        <w:rPr>
          <w:sz w:val="20"/>
          <w:lang w:eastAsia="ko-KR"/>
        </w:rPr>
        <w:t> + p</w:t>
      </w:r>
      <w:r w:rsidRPr="00210652">
        <w:rPr>
          <w:sz w:val="20"/>
          <w:vertAlign w:val="subscript"/>
          <w:lang w:eastAsia="ko-KR"/>
        </w:rPr>
        <w:t>0</w:t>
      </w:r>
      <w:r w:rsidRPr="00210652">
        <w:rPr>
          <w:sz w:val="20"/>
          <w:lang w:eastAsia="ko-KR"/>
        </w:rPr>
        <w:t> + q</w:t>
      </w:r>
      <w:r w:rsidRPr="00210652">
        <w:rPr>
          <w:sz w:val="20"/>
          <w:vertAlign w:val="subscript"/>
          <w:lang w:eastAsia="ko-KR"/>
        </w:rPr>
        <w:t>0</w:t>
      </w:r>
      <w:r w:rsidRPr="00210652">
        <w:rPr>
          <w:sz w:val="20"/>
          <w:lang w:eastAsia="ko-KR"/>
        </w:rPr>
        <w:t> + 4 ) &gt;&gt; 3 )</w:t>
      </w:r>
      <w:r w:rsidRPr="00210652">
        <w:rPr>
          <w:sz w:val="20"/>
          <w:lang w:eastAsia="ko-KR"/>
        </w:rPr>
        <w:tab/>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r w:rsidR="004C7663" w:rsidRPr="00210652">
        <w:rPr>
          <w:sz w:val="20"/>
          <w:lang w:eastAsia="ko-KR"/>
        </w:rPr>
        <w:fldChar w:fldCharType="begin" w:fldLock="1"/>
      </w:r>
      <w:r w:rsidRPr="00210652">
        <w:rPr>
          <w:sz w:val="20"/>
          <w:lang w:eastAsia="ko-KR"/>
        </w:rPr>
        <w:instrText xml:space="preserve"> SEQ Equation \* ARABIC \s 1 </w:instrText>
      </w:r>
      <w:r w:rsidR="004C7663" w:rsidRPr="00210652">
        <w:rPr>
          <w:sz w:val="20"/>
          <w:lang w:eastAsia="ko-KR"/>
        </w:rPr>
        <w:fldChar w:fldCharType="separate"/>
      </w:r>
      <w:r w:rsidRPr="00210652">
        <w:rPr>
          <w:noProof/>
          <w:sz w:val="20"/>
          <w:lang w:eastAsia="ko-KR"/>
        </w:rPr>
        <w:t>452</w:t>
      </w:r>
      <w:r w:rsidR="004C7663"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q</w:t>
      </w:r>
      <w:r w:rsidRPr="00210652">
        <w:rPr>
          <w:sz w:val="20"/>
          <w:vertAlign w:val="subscript"/>
          <w:lang w:eastAsia="ko-KR"/>
        </w:rPr>
        <w:t>0</w:t>
      </w:r>
      <w:r w:rsidRPr="00210652">
        <w:rPr>
          <w:sz w:val="20"/>
          <w:lang w:eastAsia="ko-KR"/>
        </w:rPr>
        <w:t>’ = Clip1</w:t>
      </w:r>
      <w:r w:rsidRPr="00210652">
        <w:rPr>
          <w:sz w:val="20"/>
          <w:vertAlign w:val="subscript"/>
          <w:lang w:eastAsia="ko-KR"/>
        </w:rPr>
        <w:t>Y</w:t>
      </w:r>
      <w:r w:rsidRPr="00210652">
        <w:rPr>
          <w:sz w:val="20"/>
          <w:lang w:eastAsia="ko-KR"/>
        </w:rPr>
        <w:t>( ( p</w:t>
      </w:r>
      <w:r w:rsidRPr="00210652">
        <w:rPr>
          <w:sz w:val="20"/>
          <w:vertAlign w:val="subscript"/>
          <w:lang w:eastAsia="ko-KR"/>
        </w:rPr>
        <w:t>1</w:t>
      </w:r>
      <w:r w:rsidRPr="00210652">
        <w:rPr>
          <w:sz w:val="20"/>
          <w:lang w:eastAsia="ko-KR"/>
        </w:rPr>
        <w:t> + 2*p</w:t>
      </w:r>
      <w:r w:rsidRPr="00210652">
        <w:rPr>
          <w:sz w:val="20"/>
          <w:vertAlign w:val="subscript"/>
          <w:lang w:eastAsia="ko-KR"/>
        </w:rPr>
        <w:t>0</w:t>
      </w:r>
      <w:r w:rsidRPr="00210652">
        <w:rPr>
          <w:sz w:val="20"/>
          <w:lang w:eastAsia="ko-KR"/>
        </w:rPr>
        <w:t> + 2*q</w:t>
      </w:r>
      <w:r w:rsidRPr="00210652">
        <w:rPr>
          <w:sz w:val="20"/>
          <w:vertAlign w:val="subscript"/>
          <w:lang w:eastAsia="ko-KR"/>
        </w:rPr>
        <w:t>0</w:t>
      </w:r>
      <w:r w:rsidRPr="00210652">
        <w:rPr>
          <w:sz w:val="20"/>
          <w:lang w:eastAsia="ko-KR"/>
        </w:rPr>
        <w:t> + 2*q</w:t>
      </w:r>
      <w:r w:rsidRPr="00210652">
        <w:rPr>
          <w:sz w:val="20"/>
          <w:vertAlign w:val="subscript"/>
          <w:lang w:eastAsia="ko-KR"/>
        </w:rPr>
        <w:t>1</w:t>
      </w:r>
      <w:r w:rsidRPr="00210652">
        <w:rPr>
          <w:sz w:val="20"/>
          <w:lang w:eastAsia="ko-KR"/>
        </w:rPr>
        <w:t> + q</w:t>
      </w:r>
      <w:r w:rsidRPr="00210652">
        <w:rPr>
          <w:sz w:val="20"/>
          <w:vertAlign w:val="subscript"/>
          <w:lang w:eastAsia="ko-KR"/>
        </w:rPr>
        <w:t>2</w:t>
      </w:r>
      <w:r w:rsidRPr="00210652">
        <w:rPr>
          <w:sz w:val="20"/>
          <w:lang w:eastAsia="ko-KR"/>
        </w:rPr>
        <w:t> + 4 ) &gt;&gt; 3 )</w:t>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r w:rsidR="004C7663" w:rsidRPr="00210652">
        <w:rPr>
          <w:sz w:val="20"/>
          <w:lang w:eastAsia="ko-KR"/>
        </w:rPr>
        <w:fldChar w:fldCharType="begin" w:fldLock="1"/>
      </w:r>
      <w:r w:rsidRPr="00210652">
        <w:rPr>
          <w:sz w:val="20"/>
          <w:lang w:eastAsia="ko-KR"/>
        </w:rPr>
        <w:instrText xml:space="preserve"> SEQ Equation \* ARABIC \s 1 </w:instrText>
      </w:r>
      <w:r w:rsidR="004C7663" w:rsidRPr="00210652">
        <w:rPr>
          <w:sz w:val="20"/>
          <w:lang w:eastAsia="ko-KR"/>
        </w:rPr>
        <w:fldChar w:fldCharType="separate"/>
      </w:r>
      <w:r w:rsidRPr="00210652">
        <w:rPr>
          <w:noProof/>
          <w:sz w:val="20"/>
          <w:lang w:eastAsia="ko-KR"/>
        </w:rPr>
        <w:t>453</w:t>
      </w:r>
      <w:r w:rsidR="004C7663"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q</w:t>
      </w:r>
      <w:r w:rsidRPr="00210652">
        <w:rPr>
          <w:sz w:val="20"/>
          <w:vertAlign w:val="subscript"/>
          <w:lang w:eastAsia="ko-KR"/>
        </w:rPr>
        <w:t>1</w:t>
      </w:r>
      <w:r w:rsidRPr="00210652">
        <w:rPr>
          <w:sz w:val="20"/>
          <w:lang w:eastAsia="ko-KR"/>
        </w:rPr>
        <w:t>’ = Clip1</w:t>
      </w:r>
      <w:r w:rsidRPr="00210652">
        <w:rPr>
          <w:sz w:val="20"/>
          <w:vertAlign w:val="subscript"/>
          <w:lang w:eastAsia="ko-KR"/>
        </w:rPr>
        <w:t>Y</w:t>
      </w:r>
      <w:r w:rsidRPr="00210652">
        <w:rPr>
          <w:sz w:val="20"/>
          <w:lang w:eastAsia="ko-KR"/>
        </w:rPr>
        <w:t>( ( p</w:t>
      </w:r>
      <w:r w:rsidRPr="00210652">
        <w:rPr>
          <w:sz w:val="20"/>
          <w:vertAlign w:val="subscript"/>
          <w:lang w:eastAsia="ko-KR"/>
        </w:rPr>
        <w:t>0</w:t>
      </w:r>
      <w:r w:rsidRPr="00210652">
        <w:rPr>
          <w:sz w:val="20"/>
          <w:lang w:eastAsia="ko-KR"/>
        </w:rPr>
        <w:t> + q</w:t>
      </w:r>
      <w:r w:rsidRPr="00210652">
        <w:rPr>
          <w:sz w:val="20"/>
          <w:vertAlign w:val="subscript"/>
          <w:lang w:eastAsia="ko-KR"/>
        </w:rPr>
        <w:t>0</w:t>
      </w:r>
      <w:r w:rsidRPr="00210652">
        <w:rPr>
          <w:sz w:val="20"/>
          <w:lang w:eastAsia="ko-KR"/>
        </w:rPr>
        <w:t> + q</w:t>
      </w:r>
      <w:r w:rsidRPr="00210652">
        <w:rPr>
          <w:sz w:val="20"/>
          <w:vertAlign w:val="subscript"/>
          <w:lang w:eastAsia="ko-KR"/>
        </w:rPr>
        <w:t>1</w:t>
      </w:r>
      <w:r w:rsidRPr="00210652">
        <w:rPr>
          <w:sz w:val="20"/>
          <w:lang w:eastAsia="ko-KR"/>
        </w:rPr>
        <w:t> + q</w:t>
      </w:r>
      <w:r w:rsidRPr="00210652">
        <w:rPr>
          <w:sz w:val="20"/>
          <w:vertAlign w:val="subscript"/>
          <w:lang w:eastAsia="ko-KR"/>
        </w:rPr>
        <w:t>2</w:t>
      </w:r>
      <w:r w:rsidRPr="00210652">
        <w:rPr>
          <w:sz w:val="20"/>
          <w:lang w:eastAsia="ko-KR"/>
        </w:rPr>
        <w:t> + 2 ) &gt;&gt; 2 )</w:t>
      </w:r>
      <w:r w:rsidRPr="00210652">
        <w:rPr>
          <w:sz w:val="20"/>
          <w:lang w:eastAsia="ko-KR"/>
        </w:rPr>
        <w:tab/>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r w:rsidR="004C7663" w:rsidRPr="00210652">
        <w:rPr>
          <w:sz w:val="20"/>
          <w:lang w:eastAsia="ko-KR"/>
        </w:rPr>
        <w:fldChar w:fldCharType="begin" w:fldLock="1"/>
      </w:r>
      <w:r w:rsidRPr="00210652">
        <w:rPr>
          <w:sz w:val="20"/>
          <w:lang w:eastAsia="ko-KR"/>
        </w:rPr>
        <w:instrText xml:space="preserve"> SEQ Equation \* ARABIC \s 1 </w:instrText>
      </w:r>
      <w:r w:rsidR="004C7663" w:rsidRPr="00210652">
        <w:rPr>
          <w:sz w:val="20"/>
          <w:lang w:eastAsia="ko-KR"/>
        </w:rPr>
        <w:fldChar w:fldCharType="separate"/>
      </w:r>
      <w:r w:rsidRPr="00210652">
        <w:rPr>
          <w:noProof/>
          <w:sz w:val="20"/>
          <w:lang w:eastAsia="ko-KR"/>
        </w:rPr>
        <w:t>454</w:t>
      </w:r>
      <w:r w:rsidR="004C7663"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q</w:t>
      </w:r>
      <w:r w:rsidRPr="00210652">
        <w:rPr>
          <w:sz w:val="20"/>
          <w:vertAlign w:val="subscript"/>
          <w:lang w:eastAsia="ko-KR"/>
        </w:rPr>
        <w:t>2</w:t>
      </w:r>
      <w:r w:rsidRPr="00210652">
        <w:rPr>
          <w:sz w:val="20"/>
          <w:lang w:eastAsia="ko-KR"/>
        </w:rPr>
        <w:t>’ = Clip1</w:t>
      </w:r>
      <w:r w:rsidRPr="00210652">
        <w:rPr>
          <w:sz w:val="20"/>
          <w:vertAlign w:val="subscript"/>
          <w:lang w:eastAsia="ko-KR"/>
        </w:rPr>
        <w:t>Y</w:t>
      </w:r>
      <w:r w:rsidRPr="00210652">
        <w:rPr>
          <w:sz w:val="20"/>
          <w:lang w:eastAsia="ko-KR"/>
        </w:rPr>
        <w:t>( ( p</w:t>
      </w:r>
      <w:r w:rsidRPr="00210652">
        <w:rPr>
          <w:sz w:val="20"/>
          <w:vertAlign w:val="subscript"/>
          <w:lang w:eastAsia="ko-KR"/>
        </w:rPr>
        <w:t>0</w:t>
      </w:r>
      <w:r w:rsidRPr="00210652">
        <w:rPr>
          <w:sz w:val="20"/>
          <w:lang w:eastAsia="ko-KR"/>
        </w:rPr>
        <w:t> + q</w:t>
      </w:r>
      <w:r w:rsidRPr="00210652">
        <w:rPr>
          <w:sz w:val="20"/>
          <w:vertAlign w:val="subscript"/>
          <w:lang w:eastAsia="ko-KR"/>
        </w:rPr>
        <w:t>0</w:t>
      </w:r>
      <w:r w:rsidRPr="00210652">
        <w:rPr>
          <w:sz w:val="20"/>
          <w:lang w:eastAsia="ko-KR"/>
        </w:rPr>
        <w:t> + q</w:t>
      </w:r>
      <w:r w:rsidRPr="00210652">
        <w:rPr>
          <w:sz w:val="20"/>
          <w:vertAlign w:val="subscript"/>
          <w:lang w:eastAsia="ko-KR"/>
        </w:rPr>
        <w:t>1</w:t>
      </w:r>
      <w:r w:rsidRPr="00210652">
        <w:rPr>
          <w:sz w:val="20"/>
          <w:lang w:eastAsia="ko-KR"/>
        </w:rPr>
        <w:t> + 3*q</w:t>
      </w:r>
      <w:r w:rsidRPr="00210652">
        <w:rPr>
          <w:sz w:val="20"/>
          <w:vertAlign w:val="subscript"/>
          <w:lang w:eastAsia="ko-KR"/>
        </w:rPr>
        <w:t>2</w:t>
      </w:r>
      <w:r w:rsidRPr="00210652">
        <w:rPr>
          <w:sz w:val="20"/>
          <w:lang w:eastAsia="ko-KR"/>
        </w:rPr>
        <w:t> + 2*q</w:t>
      </w:r>
      <w:r w:rsidRPr="00210652">
        <w:rPr>
          <w:sz w:val="20"/>
          <w:vertAlign w:val="subscript"/>
          <w:lang w:eastAsia="ko-KR"/>
        </w:rPr>
        <w:t>3</w:t>
      </w:r>
      <w:r w:rsidRPr="00210652">
        <w:rPr>
          <w:sz w:val="20"/>
          <w:lang w:eastAsia="ko-KR"/>
        </w:rPr>
        <w:t> + 4 ) &gt;&gt; 3 )</w:t>
      </w:r>
      <w:r w:rsidRPr="00210652">
        <w:rPr>
          <w:sz w:val="20"/>
          <w:lang w:eastAsia="ko-KR"/>
        </w:rPr>
        <w:tab/>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r w:rsidR="004C7663" w:rsidRPr="00210652">
        <w:rPr>
          <w:sz w:val="20"/>
          <w:lang w:eastAsia="ko-KR"/>
        </w:rPr>
        <w:fldChar w:fldCharType="begin" w:fldLock="1"/>
      </w:r>
      <w:r w:rsidRPr="00210652">
        <w:rPr>
          <w:sz w:val="20"/>
          <w:lang w:eastAsia="ko-KR"/>
        </w:rPr>
        <w:instrText xml:space="preserve"> SEQ Equation \* ARABIC \s 1 </w:instrText>
      </w:r>
      <w:r w:rsidR="004C7663" w:rsidRPr="00210652">
        <w:rPr>
          <w:sz w:val="20"/>
          <w:lang w:eastAsia="ko-KR"/>
        </w:rPr>
        <w:fldChar w:fldCharType="separate"/>
      </w:r>
      <w:r w:rsidRPr="00210652">
        <w:rPr>
          <w:noProof/>
          <w:sz w:val="20"/>
          <w:lang w:eastAsia="ko-KR"/>
        </w:rPr>
        <w:t>455</w:t>
      </w:r>
      <w:r w:rsidR="004C7663" w:rsidRPr="00210652">
        <w:rPr>
          <w:sz w:val="20"/>
          <w:lang w:eastAsia="ko-KR"/>
        </w:rPr>
        <w:fldChar w:fldCharType="end"/>
      </w:r>
      <w:r w:rsidRPr="00210652">
        <w:rPr>
          <w:sz w:val="20"/>
          <w:lang w:eastAsia="ko-KR"/>
        </w:rPr>
        <w:t>)</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the following weak filtering applies while nDp and nDq are set equal to 0:</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sym w:font="Symbol" w:char="F044"/>
      </w:r>
      <w:r w:rsidRPr="00210652">
        <w:rPr>
          <w:sz w:val="20"/>
          <w:lang w:eastAsia="ko-KR"/>
        </w:rPr>
        <w:t xml:space="preserve"> = ( 9 * ( q</w:t>
      </w:r>
      <w:r w:rsidRPr="00210652">
        <w:rPr>
          <w:sz w:val="20"/>
          <w:vertAlign w:val="subscript"/>
          <w:lang w:eastAsia="ko-KR"/>
        </w:rPr>
        <w:t>0</w:t>
      </w:r>
      <w:r w:rsidRPr="00210652">
        <w:rPr>
          <w:sz w:val="20"/>
          <w:lang w:eastAsia="ko-KR"/>
        </w:rPr>
        <w:t> –  p</w:t>
      </w:r>
      <w:r w:rsidRPr="00210652">
        <w:rPr>
          <w:sz w:val="20"/>
          <w:vertAlign w:val="subscript"/>
          <w:lang w:eastAsia="ko-KR"/>
        </w:rPr>
        <w:t>0</w:t>
      </w:r>
      <w:r w:rsidRPr="00210652">
        <w:rPr>
          <w:sz w:val="20"/>
          <w:lang w:eastAsia="ko-KR"/>
        </w:rPr>
        <w:t> ) – 3 * ( q</w:t>
      </w:r>
      <w:r w:rsidRPr="00210652">
        <w:rPr>
          <w:sz w:val="20"/>
          <w:vertAlign w:val="subscript"/>
          <w:lang w:eastAsia="ko-KR"/>
        </w:rPr>
        <w:t>1</w:t>
      </w:r>
      <w:r w:rsidRPr="00210652">
        <w:rPr>
          <w:sz w:val="20"/>
          <w:lang w:eastAsia="ko-KR"/>
        </w:rPr>
        <w:t> – p</w:t>
      </w:r>
      <w:r w:rsidRPr="00210652">
        <w:rPr>
          <w:sz w:val="20"/>
          <w:vertAlign w:val="subscript"/>
          <w:lang w:eastAsia="ko-KR"/>
        </w:rPr>
        <w:t>1</w:t>
      </w:r>
      <w:r w:rsidRPr="00210652">
        <w:rPr>
          <w:sz w:val="20"/>
          <w:lang w:eastAsia="ko-KR"/>
        </w:rPr>
        <w:t> ) + 8 ) &gt;&gt; 4</w:t>
      </w:r>
      <w:r w:rsidRPr="00210652">
        <w:rPr>
          <w:sz w:val="20"/>
          <w:lang w:eastAsia="ko-KR"/>
        </w:rPr>
        <w:tab/>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r w:rsidR="004C7663" w:rsidRPr="00210652">
        <w:rPr>
          <w:sz w:val="20"/>
          <w:lang w:eastAsia="ko-KR"/>
        </w:rPr>
        <w:fldChar w:fldCharType="begin" w:fldLock="1"/>
      </w:r>
      <w:r w:rsidRPr="00210652">
        <w:rPr>
          <w:sz w:val="20"/>
          <w:lang w:eastAsia="ko-KR"/>
        </w:rPr>
        <w:instrText xml:space="preserve"> SEQ Equation \* ARABIC \s 1 </w:instrText>
      </w:r>
      <w:r w:rsidR="004C7663" w:rsidRPr="00210652">
        <w:rPr>
          <w:sz w:val="20"/>
          <w:lang w:eastAsia="ko-KR"/>
        </w:rPr>
        <w:fldChar w:fldCharType="separate"/>
      </w:r>
      <w:r w:rsidRPr="00210652">
        <w:rPr>
          <w:noProof/>
          <w:sz w:val="20"/>
          <w:lang w:eastAsia="ko-KR"/>
        </w:rPr>
        <w:t>456</w:t>
      </w:r>
      <w:r w:rsidR="004C7663" w:rsidRPr="00210652">
        <w:rPr>
          <w:sz w:val="20"/>
          <w:lang w:eastAsia="ko-KR"/>
        </w:rPr>
        <w:fldChar w:fldCharType="end"/>
      </w:r>
      <w:r w:rsidRPr="00210652">
        <w:rPr>
          <w:sz w:val="20"/>
          <w:lang w:eastAsia="ko-KR"/>
        </w:rPr>
        <w:t>)</w:t>
      </w:r>
    </w:p>
    <w:p w:rsidR="008A518B" w:rsidRPr="00210652" w:rsidRDefault="008A518B" w:rsidP="00AC39FB">
      <w:pPr>
        <w:pStyle w:val="Equation"/>
        <w:numPr>
          <w:ilvl w:val="1"/>
          <w:numId w:val="22"/>
        </w:numPr>
        <w:tabs>
          <w:tab w:val="clear" w:pos="1588"/>
          <w:tab w:val="left" w:pos="851"/>
          <w:tab w:val="left" w:pos="1134"/>
          <w:tab w:val="left" w:pos="1418"/>
        </w:tabs>
        <w:rPr>
          <w:sz w:val="20"/>
          <w:lang w:eastAsia="ko-KR"/>
        </w:rPr>
      </w:pPr>
      <w:r w:rsidRPr="00210652">
        <w:rPr>
          <w:sz w:val="20"/>
          <w:lang w:eastAsia="ko-KR"/>
        </w:rPr>
        <w:t>When abs(</w:t>
      </w:r>
      <w:r w:rsidRPr="00210652">
        <w:rPr>
          <w:sz w:val="20"/>
          <w:lang w:eastAsia="ko-KR"/>
        </w:rPr>
        <w:sym w:font="Symbol" w:char="F044"/>
      </w:r>
      <w:r w:rsidRPr="00210652">
        <w:rPr>
          <w:sz w:val="20"/>
          <w:lang w:eastAsia="ko-KR"/>
        </w:rPr>
        <w:t>) is less than tc*10, the following ordered steps apply:</w:t>
      </w:r>
    </w:p>
    <w:p w:rsidR="008A518B" w:rsidRPr="00210652" w:rsidRDefault="008A518B" w:rsidP="00AC39FB">
      <w:pPr>
        <w:pStyle w:val="Equation"/>
        <w:numPr>
          <w:ilvl w:val="2"/>
          <w:numId w:val="22"/>
        </w:numPr>
        <w:tabs>
          <w:tab w:val="clear" w:pos="794"/>
          <w:tab w:val="clear" w:pos="1588"/>
          <w:tab w:val="left" w:pos="851"/>
          <w:tab w:val="left" w:pos="1134"/>
          <w:tab w:val="left" w:pos="1418"/>
        </w:tabs>
        <w:rPr>
          <w:sz w:val="20"/>
          <w:lang w:eastAsia="ko-KR"/>
        </w:rPr>
      </w:pPr>
      <w:r w:rsidRPr="00210652">
        <w:rPr>
          <w:sz w:val="20"/>
          <w:lang w:eastAsia="ko-KR"/>
        </w:rPr>
        <w:t>The filtered sample values p0’ and q0’ are specified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r>
      <w:r w:rsidRPr="00210652">
        <w:rPr>
          <w:sz w:val="20"/>
          <w:lang w:eastAsia="ko-KR"/>
        </w:rPr>
        <w:sym w:font="Symbol" w:char="F044"/>
      </w:r>
      <w:r w:rsidRPr="00210652">
        <w:rPr>
          <w:sz w:val="20"/>
          <w:lang w:eastAsia="ko-KR"/>
        </w:rPr>
        <w:t xml:space="preserve"> = Clip3( -tc, tc, </w:t>
      </w:r>
      <w:r w:rsidRPr="00210652">
        <w:rPr>
          <w:sz w:val="20"/>
          <w:lang w:eastAsia="ko-KR"/>
        </w:rPr>
        <w:sym w:font="Symbol" w:char="F044"/>
      </w:r>
      <w:r w:rsidRPr="00210652">
        <w:rPr>
          <w:sz w:val="20"/>
          <w:lang w:eastAsia="ko-KR"/>
        </w:rPr>
        <w:t> )</w:t>
      </w:r>
      <w:r w:rsidRPr="00210652">
        <w:rPr>
          <w:sz w:val="20"/>
          <w:lang w:eastAsia="ko-KR"/>
        </w:rPr>
        <w:tab/>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r w:rsidR="004C7663" w:rsidRPr="00210652">
        <w:rPr>
          <w:sz w:val="20"/>
          <w:lang w:eastAsia="ko-KR"/>
        </w:rPr>
        <w:fldChar w:fldCharType="begin" w:fldLock="1"/>
      </w:r>
      <w:r w:rsidRPr="00210652">
        <w:rPr>
          <w:sz w:val="20"/>
          <w:lang w:eastAsia="ko-KR"/>
        </w:rPr>
        <w:instrText xml:space="preserve"> SEQ Equation \* ARABIC \s 1 </w:instrText>
      </w:r>
      <w:r w:rsidR="004C7663" w:rsidRPr="00210652">
        <w:rPr>
          <w:sz w:val="20"/>
          <w:lang w:eastAsia="ko-KR"/>
        </w:rPr>
        <w:fldChar w:fldCharType="separate"/>
      </w:r>
      <w:r w:rsidRPr="00210652">
        <w:rPr>
          <w:noProof/>
          <w:sz w:val="20"/>
          <w:lang w:eastAsia="ko-KR"/>
        </w:rPr>
        <w:t>456</w:t>
      </w:r>
      <w:r w:rsidR="004C7663"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t>p</w:t>
      </w:r>
      <w:r w:rsidRPr="00210652">
        <w:rPr>
          <w:sz w:val="20"/>
          <w:vertAlign w:val="subscript"/>
          <w:lang w:eastAsia="ko-KR"/>
        </w:rPr>
        <w:t>0</w:t>
      </w:r>
      <w:r w:rsidRPr="00210652">
        <w:rPr>
          <w:sz w:val="20"/>
          <w:lang w:eastAsia="ko-KR"/>
        </w:rPr>
        <w:t>’ = Clip1</w:t>
      </w:r>
      <w:r w:rsidRPr="00210652">
        <w:rPr>
          <w:sz w:val="20"/>
          <w:vertAlign w:val="subscript"/>
          <w:lang w:eastAsia="ko-KR"/>
        </w:rPr>
        <w:t>Y</w:t>
      </w:r>
      <w:r w:rsidRPr="00210652">
        <w:rPr>
          <w:sz w:val="20"/>
          <w:lang w:eastAsia="ko-KR"/>
        </w:rPr>
        <w:t>( p</w:t>
      </w:r>
      <w:r w:rsidRPr="00210652">
        <w:rPr>
          <w:sz w:val="20"/>
          <w:vertAlign w:val="subscript"/>
          <w:lang w:eastAsia="ko-KR"/>
        </w:rPr>
        <w:t>0</w:t>
      </w:r>
      <w:r w:rsidRPr="00210652">
        <w:rPr>
          <w:sz w:val="20"/>
          <w:lang w:eastAsia="ko-KR"/>
        </w:rPr>
        <w:t> + </w:t>
      </w:r>
      <w:r w:rsidRPr="00210652">
        <w:rPr>
          <w:sz w:val="20"/>
          <w:lang w:eastAsia="ko-KR"/>
        </w:rPr>
        <w:sym w:font="Symbol" w:char="F044"/>
      </w:r>
      <w:r w:rsidRPr="00210652">
        <w:rPr>
          <w:sz w:val="20"/>
          <w:lang w:eastAsia="ko-KR"/>
        </w:rPr>
        <w:t> )</w:t>
      </w:r>
      <w:r w:rsidRPr="00210652">
        <w:rPr>
          <w:sz w:val="20"/>
          <w:lang w:eastAsia="ko-KR"/>
        </w:rPr>
        <w:tab/>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r w:rsidR="004C7663" w:rsidRPr="00210652">
        <w:rPr>
          <w:sz w:val="20"/>
          <w:lang w:eastAsia="ko-KR"/>
        </w:rPr>
        <w:fldChar w:fldCharType="begin" w:fldLock="1"/>
      </w:r>
      <w:r w:rsidRPr="00210652">
        <w:rPr>
          <w:sz w:val="20"/>
          <w:lang w:eastAsia="ko-KR"/>
        </w:rPr>
        <w:instrText xml:space="preserve"> SEQ Equation \* ARABIC \s 1 </w:instrText>
      </w:r>
      <w:r w:rsidR="004C7663" w:rsidRPr="00210652">
        <w:rPr>
          <w:sz w:val="20"/>
          <w:lang w:eastAsia="ko-KR"/>
        </w:rPr>
        <w:fldChar w:fldCharType="separate"/>
      </w:r>
      <w:r w:rsidRPr="00210652">
        <w:rPr>
          <w:noProof/>
          <w:sz w:val="20"/>
          <w:lang w:eastAsia="ko-KR"/>
        </w:rPr>
        <w:t>457</w:t>
      </w:r>
      <w:r w:rsidR="004C7663"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t>q</w:t>
      </w:r>
      <w:r w:rsidRPr="00210652">
        <w:rPr>
          <w:sz w:val="20"/>
          <w:vertAlign w:val="subscript"/>
          <w:lang w:eastAsia="ko-KR"/>
        </w:rPr>
        <w:t>0</w:t>
      </w:r>
      <w:r w:rsidRPr="00210652">
        <w:rPr>
          <w:sz w:val="20"/>
          <w:lang w:eastAsia="ko-KR"/>
        </w:rPr>
        <w:t>’ = Clip1</w:t>
      </w:r>
      <w:r w:rsidRPr="00210652">
        <w:rPr>
          <w:sz w:val="20"/>
          <w:vertAlign w:val="subscript"/>
          <w:lang w:eastAsia="ko-KR"/>
        </w:rPr>
        <w:t>Y</w:t>
      </w:r>
      <w:r w:rsidRPr="00210652">
        <w:rPr>
          <w:sz w:val="20"/>
          <w:lang w:eastAsia="ko-KR"/>
        </w:rPr>
        <w:t>( q</w:t>
      </w:r>
      <w:r w:rsidRPr="00210652">
        <w:rPr>
          <w:sz w:val="20"/>
          <w:vertAlign w:val="subscript"/>
          <w:lang w:eastAsia="ko-KR"/>
        </w:rPr>
        <w:t>0</w:t>
      </w:r>
      <w:r w:rsidRPr="00210652">
        <w:rPr>
          <w:sz w:val="20"/>
          <w:lang w:eastAsia="ko-KR"/>
        </w:rPr>
        <w:t> - </w:t>
      </w:r>
      <w:r w:rsidRPr="00210652">
        <w:rPr>
          <w:sz w:val="20"/>
          <w:lang w:eastAsia="ko-KR"/>
        </w:rPr>
        <w:sym w:font="Symbol" w:char="F044"/>
      </w:r>
      <w:r w:rsidRPr="00210652">
        <w:rPr>
          <w:sz w:val="20"/>
          <w:lang w:eastAsia="ko-KR"/>
        </w:rPr>
        <w:t> )</w:t>
      </w:r>
      <w:r w:rsidRPr="00210652">
        <w:rPr>
          <w:sz w:val="20"/>
          <w:lang w:eastAsia="ko-KR"/>
        </w:rPr>
        <w:tab/>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r w:rsidR="004C7663" w:rsidRPr="00210652">
        <w:rPr>
          <w:sz w:val="20"/>
          <w:lang w:eastAsia="ko-KR"/>
        </w:rPr>
        <w:fldChar w:fldCharType="begin" w:fldLock="1"/>
      </w:r>
      <w:r w:rsidRPr="00210652">
        <w:rPr>
          <w:sz w:val="20"/>
          <w:lang w:eastAsia="ko-KR"/>
        </w:rPr>
        <w:instrText xml:space="preserve"> SEQ Equation \* ARABIC \s 1 </w:instrText>
      </w:r>
      <w:r w:rsidR="004C7663" w:rsidRPr="00210652">
        <w:rPr>
          <w:sz w:val="20"/>
          <w:lang w:eastAsia="ko-KR"/>
        </w:rPr>
        <w:fldChar w:fldCharType="separate"/>
      </w:r>
      <w:r w:rsidRPr="00210652">
        <w:rPr>
          <w:noProof/>
          <w:sz w:val="20"/>
          <w:lang w:eastAsia="ko-KR"/>
        </w:rPr>
        <w:t>458</w:t>
      </w:r>
      <w:r w:rsidR="004C7663" w:rsidRPr="00210652">
        <w:rPr>
          <w:sz w:val="20"/>
          <w:lang w:eastAsia="ko-KR"/>
        </w:rPr>
        <w:fldChar w:fldCharType="end"/>
      </w:r>
      <w:r w:rsidRPr="00210652">
        <w:rPr>
          <w:sz w:val="20"/>
          <w:lang w:eastAsia="ko-KR"/>
        </w:rPr>
        <w:t>)</w:t>
      </w:r>
    </w:p>
    <w:p w:rsidR="008A518B" w:rsidRPr="00210652" w:rsidRDefault="008A518B" w:rsidP="00AC39FB">
      <w:pPr>
        <w:pStyle w:val="Equation"/>
        <w:numPr>
          <w:ilvl w:val="2"/>
          <w:numId w:val="22"/>
        </w:numPr>
        <w:tabs>
          <w:tab w:val="clear" w:pos="794"/>
          <w:tab w:val="clear" w:pos="1588"/>
          <w:tab w:val="left" w:pos="851"/>
          <w:tab w:val="left" w:pos="1134"/>
          <w:tab w:val="left" w:pos="1418"/>
        </w:tabs>
        <w:rPr>
          <w:sz w:val="20"/>
          <w:lang w:eastAsia="ko-KR"/>
        </w:rPr>
      </w:pPr>
      <w:r w:rsidRPr="00210652">
        <w:rPr>
          <w:sz w:val="20"/>
          <w:lang w:eastAsia="ko-KR"/>
        </w:rPr>
        <w:t>If dEp1 is equal to 1, the filtered sample value p</w:t>
      </w:r>
      <w:r w:rsidRPr="00210652">
        <w:rPr>
          <w:sz w:val="20"/>
          <w:vertAlign w:val="subscript"/>
          <w:lang w:eastAsia="ko-KR"/>
        </w:rPr>
        <w:t>i</w:t>
      </w:r>
      <w:r w:rsidRPr="00210652">
        <w:rPr>
          <w:sz w:val="20"/>
          <w:lang w:eastAsia="ko-KR"/>
        </w:rPr>
        <w:t>’ is specified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r>
      <w:r w:rsidRPr="00210652">
        <w:rPr>
          <w:sz w:val="20"/>
          <w:lang w:eastAsia="ko-KR"/>
        </w:rPr>
        <w:sym w:font="Symbol" w:char="F044"/>
      </w:r>
      <w:r w:rsidRPr="00210652">
        <w:rPr>
          <w:sz w:val="20"/>
          <w:lang w:eastAsia="ko-KR"/>
        </w:rPr>
        <w:t>p = Clip3( -(tc &gt;&gt; 1), tc &gt;&gt; 1, ( ( ( p</w:t>
      </w:r>
      <w:r w:rsidRPr="00210652">
        <w:rPr>
          <w:sz w:val="20"/>
          <w:vertAlign w:val="subscript"/>
          <w:lang w:eastAsia="ko-KR"/>
        </w:rPr>
        <w:t>2</w:t>
      </w:r>
      <w:r w:rsidRPr="00210652">
        <w:rPr>
          <w:sz w:val="20"/>
          <w:lang w:eastAsia="ko-KR"/>
        </w:rPr>
        <w:t> + p</w:t>
      </w:r>
      <w:r w:rsidRPr="00210652">
        <w:rPr>
          <w:sz w:val="20"/>
          <w:vertAlign w:val="subscript"/>
          <w:lang w:eastAsia="ko-KR"/>
        </w:rPr>
        <w:t>0</w:t>
      </w:r>
      <w:r w:rsidRPr="00210652">
        <w:rPr>
          <w:sz w:val="20"/>
          <w:lang w:eastAsia="ko-KR"/>
        </w:rPr>
        <w:t> + 1 ) &gt;&gt; 1 ) – p</w:t>
      </w:r>
      <w:r w:rsidRPr="00210652">
        <w:rPr>
          <w:sz w:val="20"/>
          <w:vertAlign w:val="subscript"/>
          <w:lang w:eastAsia="ko-KR"/>
        </w:rPr>
        <w:t>1</w:t>
      </w:r>
      <w:r w:rsidRPr="00210652">
        <w:rPr>
          <w:sz w:val="20"/>
          <w:lang w:eastAsia="ko-KR"/>
        </w:rPr>
        <w:t> + </w:t>
      </w:r>
      <w:r w:rsidRPr="00210652">
        <w:rPr>
          <w:sz w:val="20"/>
          <w:lang w:eastAsia="ko-KR"/>
        </w:rPr>
        <w:sym w:font="Symbol" w:char="F044"/>
      </w:r>
      <w:r w:rsidRPr="00210652">
        <w:rPr>
          <w:sz w:val="20"/>
          <w:lang w:eastAsia="ko-KR"/>
        </w:rPr>
        <w:t> ) &gt;&gt;1 )</w:t>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r w:rsidR="004C7663" w:rsidRPr="00210652">
        <w:rPr>
          <w:sz w:val="20"/>
          <w:lang w:eastAsia="ko-KR"/>
        </w:rPr>
        <w:fldChar w:fldCharType="begin" w:fldLock="1"/>
      </w:r>
      <w:r w:rsidRPr="00210652">
        <w:rPr>
          <w:sz w:val="20"/>
          <w:lang w:eastAsia="ko-KR"/>
        </w:rPr>
        <w:instrText xml:space="preserve"> SEQ Equation \* ARABIC \s 1 </w:instrText>
      </w:r>
      <w:r w:rsidR="004C7663" w:rsidRPr="00210652">
        <w:rPr>
          <w:sz w:val="20"/>
          <w:lang w:eastAsia="ko-KR"/>
        </w:rPr>
        <w:fldChar w:fldCharType="separate"/>
      </w:r>
      <w:r w:rsidRPr="00210652">
        <w:rPr>
          <w:noProof/>
          <w:sz w:val="20"/>
          <w:lang w:eastAsia="ko-KR"/>
        </w:rPr>
        <w:t>458</w:t>
      </w:r>
      <w:r w:rsidR="004C7663"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t>p</w:t>
      </w:r>
      <w:r w:rsidRPr="00210652">
        <w:rPr>
          <w:sz w:val="20"/>
          <w:vertAlign w:val="subscript"/>
          <w:lang w:eastAsia="ko-KR"/>
        </w:rPr>
        <w:t>i</w:t>
      </w:r>
      <w:r w:rsidRPr="00210652">
        <w:rPr>
          <w:sz w:val="20"/>
          <w:lang w:eastAsia="ko-KR"/>
        </w:rPr>
        <w:t>’ = Clip1</w:t>
      </w:r>
      <w:r w:rsidRPr="00210652">
        <w:rPr>
          <w:sz w:val="20"/>
          <w:vertAlign w:val="subscript"/>
          <w:lang w:eastAsia="ko-KR"/>
        </w:rPr>
        <w:t>Y</w:t>
      </w:r>
      <w:r w:rsidRPr="00210652">
        <w:rPr>
          <w:sz w:val="20"/>
          <w:lang w:eastAsia="ko-KR"/>
        </w:rPr>
        <w:t>( p</w:t>
      </w:r>
      <w:r w:rsidRPr="00210652">
        <w:rPr>
          <w:sz w:val="20"/>
          <w:vertAlign w:val="subscript"/>
          <w:lang w:eastAsia="ko-KR"/>
        </w:rPr>
        <w:t>1</w:t>
      </w:r>
      <w:r w:rsidRPr="00210652">
        <w:rPr>
          <w:sz w:val="20"/>
          <w:lang w:eastAsia="ko-KR"/>
        </w:rPr>
        <w:t> + </w:t>
      </w:r>
      <w:r w:rsidRPr="00210652">
        <w:rPr>
          <w:sz w:val="20"/>
          <w:lang w:eastAsia="ko-KR"/>
        </w:rPr>
        <w:sym w:font="Symbol" w:char="F044"/>
      </w:r>
      <w:r w:rsidRPr="00210652">
        <w:rPr>
          <w:sz w:val="20"/>
          <w:lang w:eastAsia="ko-KR"/>
        </w:rPr>
        <w:t>p )</w:t>
      </w:r>
      <w:r w:rsidRPr="00210652">
        <w:rPr>
          <w:sz w:val="20"/>
          <w:lang w:eastAsia="ko-KR"/>
        </w:rPr>
        <w:tab/>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r w:rsidR="004C7663" w:rsidRPr="00210652">
        <w:rPr>
          <w:sz w:val="20"/>
          <w:lang w:eastAsia="ko-KR"/>
        </w:rPr>
        <w:fldChar w:fldCharType="begin" w:fldLock="1"/>
      </w:r>
      <w:r w:rsidRPr="00210652">
        <w:rPr>
          <w:sz w:val="20"/>
          <w:lang w:eastAsia="ko-KR"/>
        </w:rPr>
        <w:instrText xml:space="preserve"> SEQ Equation \* ARABIC \s 1 </w:instrText>
      </w:r>
      <w:r w:rsidR="004C7663" w:rsidRPr="00210652">
        <w:rPr>
          <w:sz w:val="20"/>
          <w:lang w:eastAsia="ko-KR"/>
        </w:rPr>
        <w:fldChar w:fldCharType="separate"/>
      </w:r>
      <w:r w:rsidRPr="00210652">
        <w:rPr>
          <w:noProof/>
          <w:sz w:val="20"/>
          <w:lang w:eastAsia="ko-KR"/>
        </w:rPr>
        <w:t>458</w:t>
      </w:r>
      <w:r w:rsidR="004C7663" w:rsidRPr="00210652">
        <w:rPr>
          <w:sz w:val="20"/>
          <w:lang w:eastAsia="ko-KR"/>
        </w:rPr>
        <w:fldChar w:fldCharType="end"/>
      </w:r>
      <w:r w:rsidRPr="00210652">
        <w:rPr>
          <w:sz w:val="20"/>
          <w:lang w:eastAsia="ko-KR"/>
        </w:rPr>
        <w:t>)</w:t>
      </w:r>
    </w:p>
    <w:p w:rsidR="008A518B" w:rsidRPr="00210652" w:rsidRDefault="008A518B" w:rsidP="00AC39FB">
      <w:pPr>
        <w:pStyle w:val="Equation"/>
        <w:numPr>
          <w:ilvl w:val="2"/>
          <w:numId w:val="22"/>
        </w:numPr>
        <w:tabs>
          <w:tab w:val="clear" w:pos="794"/>
          <w:tab w:val="clear" w:pos="1588"/>
          <w:tab w:val="left" w:pos="851"/>
          <w:tab w:val="left" w:pos="1134"/>
          <w:tab w:val="left" w:pos="1418"/>
        </w:tabs>
        <w:rPr>
          <w:sz w:val="20"/>
          <w:lang w:eastAsia="ko-KR"/>
        </w:rPr>
      </w:pPr>
      <w:r w:rsidRPr="00210652">
        <w:rPr>
          <w:sz w:val="20"/>
          <w:lang w:eastAsia="ko-KR"/>
        </w:rPr>
        <w:t>If dEq1 is equal to 1, the filtered sample value q</w:t>
      </w:r>
      <w:r w:rsidRPr="00210652">
        <w:rPr>
          <w:sz w:val="20"/>
          <w:vertAlign w:val="subscript"/>
          <w:lang w:eastAsia="ko-KR"/>
        </w:rPr>
        <w:t>i</w:t>
      </w:r>
      <w:r w:rsidRPr="00210652">
        <w:rPr>
          <w:sz w:val="20"/>
          <w:lang w:eastAsia="ko-KR"/>
        </w:rPr>
        <w:t>’ is specified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r>
      <w:r w:rsidRPr="00210652">
        <w:rPr>
          <w:sz w:val="20"/>
          <w:lang w:eastAsia="ko-KR"/>
        </w:rPr>
        <w:sym w:font="Symbol" w:char="F044"/>
      </w:r>
      <w:r w:rsidRPr="00210652">
        <w:rPr>
          <w:sz w:val="20"/>
          <w:lang w:eastAsia="ko-KR"/>
        </w:rPr>
        <w:t>q = Clip3( -(tc &gt;&gt; 1), tc &gt;&gt; 1, ( ( ( q</w:t>
      </w:r>
      <w:r w:rsidRPr="00210652">
        <w:rPr>
          <w:sz w:val="20"/>
          <w:vertAlign w:val="subscript"/>
          <w:lang w:eastAsia="ko-KR"/>
        </w:rPr>
        <w:t>2</w:t>
      </w:r>
      <w:r w:rsidRPr="00210652">
        <w:rPr>
          <w:sz w:val="20"/>
          <w:lang w:eastAsia="ko-KR"/>
        </w:rPr>
        <w:t> + q</w:t>
      </w:r>
      <w:r w:rsidRPr="00210652">
        <w:rPr>
          <w:sz w:val="20"/>
          <w:vertAlign w:val="subscript"/>
          <w:lang w:eastAsia="ko-KR"/>
        </w:rPr>
        <w:t>0</w:t>
      </w:r>
      <w:r w:rsidRPr="00210652">
        <w:rPr>
          <w:sz w:val="20"/>
          <w:lang w:eastAsia="ko-KR"/>
        </w:rPr>
        <w:t> + 1 ) &gt;&gt; 1 ) – q</w:t>
      </w:r>
      <w:r w:rsidRPr="00210652">
        <w:rPr>
          <w:sz w:val="20"/>
          <w:vertAlign w:val="subscript"/>
          <w:lang w:eastAsia="ko-KR"/>
        </w:rPr>
        <w:t>1</w:t>
      </w:r>
      <w:r w:rsidRPr="00210652">
        <w:rPr>
          <w:sz w:val="20"/>
          <w:lang w:eastAsia="ko-KR"/>
        </w:rPr>
        <w:t> – </w:t>
      </w:r>
      <w:r w:rsidRPr="00210652">
        <w:rPr>
          <w:sz w:val="20"/>
          <w:lang w:eastAsia="ko-KR"/>
        </w:rPr>
        <w:sym w:font="Symbol" w:char="F044"/>
      </w:r>
      <w:r w:rsidRPr="00210652">
        <w:rPr>
          <w:sz w:val="20"/>
          <w:lang w:eastAsia="ko-KR"/>
        </w:rPr>
        <w:t> ) &gt;&gt;1 )</w:t>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r w:rsidR="004C7663" w:rsidRPr="00210652">
        <w:rPr>
          <w:sz w:val="20"/>
          <w:lang w:eastAsia="ko-KR"/>
        </w:rPr>
        <w:fldChar w:fldCharType="begin" w:fldLock="1"/>
      </w:r>
      <w:r w:rsidRPr="00210652">
        <w:rPr>
          <w:sz w:val="20"/>
          <w:lang w:eastAsia="ko-KR"/>
        </w:rPr>
        <w:instrText xml:space="preserve"> SEQ Equation \* ARABIC \s 1 </w:instrText>
      </w:r>
      <w:r w:rsidR="004C7663" w:rsidRPr="00210652">
        <w:rPr>
          <w:sz w:val="20"/>
          <w:lang w:eastAsia="ko-KR"/>
        </w:rPr>
        <w:fldChar w:fldCharType="separate"/>
      </w:r>
      <w:r w:rsidRPr="00210652">
        <w:rPr>
          <w:noProof/>
          <w:sz w:val="20"/>
          <w:lang w:eastAsia="ko-KR"/>
        </w:rPr>
        <w:t>458</w:t>
      </w:r>
      <w:r w:rsidR="004C7663"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lastRenderedPageBreak/>
        <w:tab/>
      </w:r>
      <w:r w:rsidRPr="00210652">
        <w:rPr>
          <w:sz w:val="20"/>
          <w:lang w:eastAsia="ko-KR"/>
        </w:rPr>
        <w:tab/>
        <w:t>q</w:t>
      </w:r>
      <w:r w:rsidRPr="00210652">
        <w:rPr>
          <w:sz w:val="20"/>
          <w:vertAlign w:val="subscript"/>
          <w:lang w:eastAsia="ko-KR"/>
        </w:rPr>
        <w:t>i</w:t>
      </w:r>
      <w:r w:rsidRPr="00210652">
        <w:rPr>
          <w:sz w:val="20"/>
          <w:lang w:eastAsia="ko-KR"/>
        </w:rPr>
        <w:t>’ = Clip1</w:t>
      </w:r>
      <w:r w:rsidRPr="00210652">
        <w:rPr>
          <w:sz w:val="20"/>
          <w:vertAlign w:val="subscript"/>
          <w:lang w:eastAsia="ko-KR"/>
        </w:rPr>
        <w:t>Y</w:t>
      </w:r>
      <w:r w:rsidRPr="00210652">
        <w:rPr>
          <w:sz w:val="20"/>
          <w:lang w:eastAsia="ko-KR"/>
        </w:rPr>
        <w:t>( q</w:t>
      </w:r>
      <w:r w:rsidRPr="00210652">
        <w:rPr>
          <w:sz w:val="20"/>
          <w:vertAlign w:val="subscript"/>
          <w:lang w:eastAsia="ko-KR"/>
        </w:rPr>
        <w:t>1</w:t>
      </w:r>
      <w:r w:rsidRPr="00210652">
        <w:rPr>
          <w:sz w:val="20"/>
          <w:lang w:eastAsia="ko-KR"/>
        </w:rPr>
        <w:t> + </w:t>
      </w:r>
      <w:r w:rsidRPr="00210652">
        <w:rPr>
          <w:sz w:val="20"/>
          <w:lang w:eastAsia="ko-KR"/>
        </w:rPr>
        <w:sym w:font="Symbol" w:char="F044"/>
      </w:r>
      <w:r w:rsidRPr="00210652">
        <w:rPr>
          <w:sz w:val="20"/>
          <w:lang w:eastAsia="ko-KR"/>
        </w:rPr>
        <w:t>q )</w:t>
      </w:r>
      <w:r w:rsidRPr="00210652">
        <w:rPr>
          <w:sz w:val="20"/>
          <w:lang w:eastAsia="ko-KR"/>
        </w:rPr>
        <w:tab/>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r w:rsidR="004C7663" w:rsidRPr="00210652">
        <w:rPr>
          <w:sz w:val="20"/>
          <w:lang w:eastAsia="ko-KR"/>
        </w:rPr>
        <w:fldChar w:fldCharType="begin" w:fldLock="1"/>
      </w:r>
      <w:r w:rsidRPr="00210652">
        <w:rPr>
          <w:sz w:val="20"/>
          <w:lang w:eastAsia="ko-KR"/>
        </w:rPr>
        <w:instrText xml:space="preserve"> SEQ Equation \* ARABIC \s 1 </w:instrText>
      </w:r>
      <w:r w:rsidR="004C7663" w:rsidRPr="00210652">
        <w:rPr>
          <w:sz w:val="20"/>
          <w:lang w:eastAsia="ko-KR"/>
        </w:rPr>
        <w:fldChar w:fldCharType="separate"/>
      </w:r>
      <w:r w:rsidRPr="00210652">
        <w:rPr>
          <w:noProof/>
          <w:sz w:val="20"/>
          <w:lang w:eastAsia="ko-KR"/>
        </w:rPr>
        <w:t>458</w:t>
      </w:r>
      <w:r w:rsidR="004C7663" w:rsidRPr="00210652">
        <w:rPr>
          <w:sz w:val="20"/>
          <w:lang w:eastAsia="ko-KR"/>
        </w:rPr>
        <w:fldChar w:fldCharType="end"/>
      </w:r>
      <w:r w:rsidRPr="00210652">
        <w:rPr>
          <w:sz w:val="20"/>
          <w:lang w:eastAsia="ko-KR"/>
        </w:rPr>
        <w:t>)</w:t>
      </w:r>
    </w:p>
    <w:p w:rsidR="008A518B" w:rsidRPr="00210652" w:rsidRDefault="008A518B" w:rsidP="00AC39FB">
      <w:pPr>
        <w:pStyle w:val="Equation"/>
        <w:numPr>
          <w:ilvl w:val="2"/>
          <w:numId w:val="22"/>
        </w:numPr>
        <w:tabs>
          <w:tab w:val="clear" w:pos="794"/>
          <w:tab w:val="clear" w:pos="1588"/>
          <w:tab w:val="left" w:pos="851"/>
          <w:tab w:val="left" w:pos="1134"/>
          <w:tab w:val="left" w:pos="1418"/>
        </w:tabs>
        <w:rPr>
          <w:sz w:val="20"/>
          <w:lang w:eastAsia="ko-KR"/>
        </w:rPr>
      </w:pPr>
      <w:r w:rsidRPr="00210652">
        <w:rPr>
          <w:sz w:val="20"/>
          <w:lang w:eastAsia="ko-KR"/>
        </w:rPr>
        <w:t>nDp is set equal to dEp1+1 and nDq is set equal to dEq1+1.</w:t>
      </w:r>
    </w:p>
    <w:p w:rsidR="008A518B" w:rsidRPr="00210652" w:rsidRDefault="008A518B" w:rsidP="008A518B">
      <w:pPr>
        <w:rPr>
          <w:lang w:eastAsia="ko-KR"/>
        </w:rPr>
      </w:pPr>
      <w:r w:rsidRPr="00210652">
        <w:rPr>
          <w:lang w:eastAsia="ko-KR"/>
        </w:rPr>
        <w:t>Each of the filtered sample values, p</w:t>
      </w:r>
      <w:r w:rsidRPr="00210652">
        <w:rPr>
          <w:vertAlign w:val="subscript"/>
          <w:lang w:eastAsia="ko-KR"/>
        </w:rPr>
        <w:t>i</w:t>
      </w:r>
      <w:r w:rsidRPr="00210652">
        <w:rPr>
          <w:lang w:eastAsia="ko-KR"/>
        </w:rPr>
        <w:t>’ with i = 0..nDp-1, is substituted by the corresponding input sample value p</w:t>
      </w:r>
      <w:r w:rsidRPr="00210652">
        <w:rPr>
          <w:vertAlign w:val="subscript"/>
          <w:lang w:eastAsia="ko-KR"/>
        </w:rPr>
        <w:t>i</w:t>
      </w:r>
      <w:r w:rsidRPr="00210652">
        <w:rPr>
          <w:lang w:eastAsia="ko-KR"/>
        </w:rPr>
        <w:t xml:space="preserve"> if all of the following conditions are true.</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p</w:t>
      </w:r>
      <w:r w:rsidRPr="00210652">
        <w:rPr>
          <w:vertAlign w:val="subscript"/>
          <w:lang w:eastAsia="ko-KR"/>
        </w:rPr>
        <w:t>i</w:t>
      </w:r>
      <w:r w:rsidRPr="00210652">
        <w:rPr>
          <w:lang w:eastAsia="ko-KR"/>
        </w:rPr>
        <w:t xml:space="preserve"> is a sample of an I_PCM block.</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pcm_loop_filter_disable_flag value is equal to 1.</w:t>
      </w:r>
    </w:p>
    <w:p w:rsidR="008A518B" w:rsidRPr="00210652" w:rsidRDefault="008A518B" w:rsidP="008A518B">
      <w:pPr>
        <w:rPr>
          <w:lang w:eastAsia="ko-KR"/>
        </w:rPr>
      </w:pPr>
      <w:r w:rsidRPr="00210652">
        <w:rPr>
          <w:lang w:eastAsia="ko-KR"/>
        </w:rPr>
        <w:t>Similarly, each of the filtered sample values, q</w:t>
      </w:r>
      <w:r w:rsidRPr="00210652">
        <w:rPr>
          <w:vertAlign w:val="subscript"/>
          <w:lang w:eastAsia="ko-KR"/>
        </w:rPr>
        <w:t>j</w:t>
      </w:r>
      <w:r w:rsidRPr="00210652">
        <w:rPr>
          <w:lang w:eastAsia="ko-KR"/>
        </w:rPr>
        <w:t>’ with j = 0..nDq-1, is substituted by the corresponding input sample value q</w:t>
      </w:r>
      <w:r w:rsidRPr="00210652">
        <w:rPr>
          <w:vertAlign w:val="subscript"/>
          <w:lang w:eastAsia="ko-KR"/>
        </w:rPr>
        <w:t>j</w:t>
      </w:r>
      <w:r w:rsidRPr="00210652">
        <w:rPr>
          <w:lang w:eastAsia="ko-KR"/>
        </w:rPr>
        <w:t xml:space="preserve"> if all of the following conditions are true.</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q</w:t>
      </w:r>
      <w:r w:rsidRPr="00210652">
        <w:rPr>
          <w:vertAlign w:val="subscript"/>
          <w:lang w:eastAsia="ko-KR"/>
        </w:rPr>
        <w:t>j</w:t>
      </w:r>
      <w:r w:rsidRPr="00210652">
        <w:rPr>
          <w:lang w:eastAsia="ko-KR"/>
        </w:rPr>
        <w:t xml:space="preserve"> is a sample of an I_PCM block.</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pcm_loop_filter_disable_flag value is equal to 1.</w:t>
      </w:r>
    </w:p>
    <w:p w:rsidR="008A518B" w:rsidRPr="00210652" w:rsidRDefault="008A518B" w:rsidP="008A518B">
      <w:pPr>
        <w:rPr>
          <w:lang w:eastAsia="ko-KR"/>
        </w:rPr>
      </w:pPr>
      <w:r w:rsidRPr="00210652">
        <w:rPr>
          <w:lang w:eastAsia="ko-KR"/>
        </w:rPr>
        <w:t>[Ed. (WJ): for PCM case, deblocking filter applies first and the filtered pixels are restored. Rather than this, it’s better to skip the filtering itself for PCM samples since first filtering is actually not needed.]</w:t>
      </w:r>
    </w:p>
    <w:p w:rsidR="008A518B" w:rsidRPr="00210652" w:rsidRDefault="008A518B" w:rsidP="008A518B">
      <w:pPr>
        <w:pStyle w:val="Caption"/>
        <w:rPr>
          <w:lang w:val="en-GB"/>
        </w:rPr>
      </w:pPr>
      <w:bookmarkStart w:id="524" w:name="_Ref280387839"/>
      <w:bookmarkStart w:id="525" w:name="_Toc287363938"/>
      <w:bookmarkStart w:id="526" w:name="_Toc293649376"/>
      <w:r w:rsidRPr="00210652">
        <w:rPr>
          <w:lang w:val="en-GB"/>
        </w:rPr>
        <w:t>Table </w:t>
      </w:r>
      <w:r w:rsidR="004C7663" w:rsidRPr="00210652">
        <w:rPr>
          <w:lang w:val="en-GB"/>
        </w:rPr>
        <w:fldChar w:fldCharType="begin" w:fldLock="1"/>
      </w:r>
      <w:r w:rsidRPr="00210652">
        <w:rPr>
          <w:lang w:val="en-GB"/>
        </w:rPr>
        <w:instrText xml:space="preserve"> STYLEREF 1 \s </w:instrText>
      </w:r>
      <w:r w:rsidR="004C7663" w:rsidRPr="00210652">
        <w:rPr>
          <w:lang w:val="en-GB"/>
        </w:rPr>
        <w:fldChar w:fldCharType="separate"/>
      </w:r>
      <w:r w:rsidRPr="00210652">
        <w:rPr>
          <w:noProof/>
          <w:lang w:val="en-GB"/>
        </w:rPr>
        <w:t>8</w:t>
      </w:r>
      <w:r w:rsidR="004C7663" w:rsidRPr="00210652">
        <w:rPr>
          <w:lang w:val="en-GB"/>
        </w:rPr>
        <w:fldChar w:fldCharType="end"/>
      </w:r>
      <w:r w:rsidRPr="00210652">
        <w:rPr>
          <w:lang w:val="en-GB"/>
        </w:rPr>
        <w:noBreakHyphen/>
      </w:r>
      <w:r w:rsidR="004C7663" w:rsidRPr="00210652">
        <w:rPr>
          <w:lang w:val="en-GB"/>
        </w:rPr>
        <w:fldChar w:fldCharType="begin" w:fldLock="1"/>
      </w:r>
      <w:r w:rsidRPr="00210652">
        <w:rPr>
          <w:lang w:val="en-GB"/>
        </w:rPr>
        <w:instrText xml:space="preserve"> SEQ Table \* ARABIC \s 1 </w:instrText>
      </w:r>
      <w:r w:rsidR="004C7663" w:rsidRPr="00210652">
        <w:rPr>
          <w:lang w:val="en-GB"/>
        </w:rPr>
        <w:fldChar w:fldCharType="separate"/>
      </w:r>
      <w:r w:rsidRPr="00210652">
        <w:rPr>
          <w:noProof/>
          <w:lang w:val="en-GB"/>
        </w:rPr>
        <w:t>15</w:t>
      </w:r>
      <w:r w:rsidR="004C7663" w:rsidRPr="00210652">
        <w:rPr>
          <w:lang w:val="en-GB"/>
        </w:rPr>
        <w:fldChar w:fldCharType="end"/>
      </w:r>
      <w:bookmarkEnd w:id="524"/>
      <w:r w:rsidRPr="00210652">
        <w:rPr>
          <w:lang w:val="en-GB"/>
        </w:rPr>
        <w:t xml:space="preserve"> – </w:t>
      </w:r>
      <w:r w:rsidRPr="00210652">
        <w:rPr>
          <w:lang w:val="en-GB" w:eastAsia="ko-KR"/>
        </w:rPr>
        <w:t>Derivation of threshold variables β and t</w:t>
      </w:r>
      <w:r w:rsidRPr="00210652">
        <w:rPr>
          <w:vertAlign w:val="subscript"/>
          <w:lang w:val="en-GB" w:eastAsia="ko-KR"/>
        </w:rPr>
        <w:t>C</w:t>
      </w:r>
      <w:r w:rsidRPr="00210652">
        <w:rPr>
          <w:lang w:val="en-GB" w:eastAsia="ko-KR"/>
        </w:rPr>
        <w:t xml:space="preserve"> from input Q</w:t>
      </w:r>
      <w:bookmarkEnd w:id="525"/>
      <w:bookmarkEnd w:id="526"/>
    </w:p>
    <w:p w:rsidR="008A518B" w:rsidRPr="00210652" w:rsidRDefault="008A518B" w:rsidP="008A518B">
      <w:pPr>
        <w:pStyle w:val="Blanc"/>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9"/>
        <w:gridCol w:w="445"/>
        <w:gridCol w:w="444"/>
        <w:gridCol w:w="444"/>
        <w:gridCol w:w="444"/>
        <w:gridCol w:w="444"/>
        <w:gridCol w:w="444"/>
        <w:gridCol w:w="444"/>
        <w:gridCol w:w="444"/>
        <w:gridCol w:w="444"/>
        <w:gridCol w:w="444"/>
        <w:gridCol w:w="444"/>
        <w:gridCol w:w="444"/>
        <w:gridCol w:w="444"/>
        <w:gridCol w:w="444"/>
        <w:gridCol w:w="444"/>
        <w:gridCol w:w="444"/>
        <w:gridCol w:w="444"/>
        <w:gridCol w:w="444"/>
        <w:gridCol w:w="444"/>
      </w:tblGrid>
      <w:tr w:rsidR="008A518B" w:rsidRPr="00210652" w:rsidTr="005A3772">
        <w:tc>
          <w:tcPr>
            <w:tcW w:w="497" w:type="dxa"/>
            <w:tcBorders>
              <w:top w:val="single" w:sz="12" w:space="0" w:color="auto"/>
              <w:left w:val="single" w:sz="12" w:space="0" w:color="auto"/>
            </w:tcBorders>
            <w:vAlign w:val="center"/>
          </w:tcPr>
          <w:p w:rsidR="008A518B" w:rsidRPr="00210652" w:rsidRDefault="008A518B" w:rsidP="005A3772">
            <w:pPr>
              <w:keepNext/>
              <w:spacing w:before="40" w:after="40"/>
              <w:jc w:val="center"/>
              <w:rPr>
                <w:b/>
                <w:lang w:eastAsia="ko-KR"/>
              </w:rPr>
            </w:pPr>
            <w:r w:rsidRPr="00210652">
              <w:rPr>
                <w:b/>
                <w:lang w:eastAsia="ko-KR"/>
              </w:rPr>
              <w:t>Q</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0</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1</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2</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3</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4</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5</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6</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7</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8</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9</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10</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11</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12</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13</w:t>
            </w:r>
          </w:p>
        </w:tc>
        <w:tc>
          <w:tcPr>
            <w:tcW w:w="498" w:type="dxa"/>
            <w:tcBorders>
              <w:top w:val="single" w:sz="12" w:space="0" w:color="auto"/>
            </w:tcBorders>
            <w:vAlign w:val="center"/>
          </w:tcPr>
          <w:p w:rsidR="008A518B" w:rsidRPr="00210652" w:rsidRDefault="008A518B" w:rsidP="005A3772">
            <w:pPr>
              <w:keepNext/>
              <w:spacing w:before="40" w:after="40"/>
              <w:jc w:val="center"/>
            </w:pPr>
            <w:r w:rsidRPr="00210652">
              <w:t>14</w:t>
            </w:r>
          </w:p>
        </w:tc>
        <w:tc>
          <w:tcPr>
            <w:tcW w:w="498" w:type="dxa"/>
            <w:tcBorders>
              <w:top w:val="single" w:sz="12" w:space="0" w:color="auto"/>
            </w:tcBorders>
            <w:vAlign w:val="center"/>
          </w:tcPr>
          <w:p w:rsidR="008A518B" w:rsidRPr="00210652" w:rsidRDefault="008A518B" w:rsidP="005A3772">
            <w:pPr>
              <w:keepNext/>
              <w:spacing w:before="40" w:after="40"/>
              <w:jc w:val="center"/>
            </w:pPr>
            <w:r w:rsidRPr="00210652">
              <w:t>15</w:t>
            </w:r>
          </w:p>
        </w:tc>
        <w:tc>
          <w:tcPr>
            <w:tcW w:w="498" w:type="dxa"/>
            <w:tcBorders>
              <w:top w:val="single" w:sz="12" w:space="0" w:color="auto"/>
            </w:tcBorders>
            <w:vAlign w:val="center"/>
          </w:tcPr>
          <w:p w:rsidR="008A518B" w:rsidRPr="00210652" w:rsidRDefault="008A518B" w:rsidP="005A3772">
            <w:pPr>
              <w:keepNext/>
              <w:spacing w:before="40" w:after="40"/>
              <w:jc w:val="center"/>
            </w:pPr>
            <w:r w:rsidRPr="00210652">
              <w:t>16</w:t>
            </w:r>
          </w:p>
        </w:tc>
        <w:tc>
          <w:tcPr>
            <w:tcW w:w="498" w:type="dxa"/>
            <w:tcBorders>
              <w:top w:val="single" w:sz="12" w:space="0" w:color="auto"/>
            </w:tcBorders>
            <w:vAlign w:val="center"/>
          </w:tcPr>
          <w:p w:rsidR="008A518B" w:rsidRPr="00210652" w:rsidRDefault="008A518B" w:rsidP="005A3772">
            <w:pPr>
              <w:keepNext/>
              <w:spacing w:before="40" w:after="40"/>
              <w:jc w:val="center"/>
            </w:pPr>
            <w:r w:rsidRPr="00210652">
              <w:t>17</w:t>
            </w:r>
          </w:p>
        </w:tc>
        <w:tc>
          <w:tcPr>
            <w:tcW w:w="498" w:type="dxa"/>
            <w:tcBorders>
              <w:top w:val="single" w:sz="12" w:space="0" w:color="auto"/>
              <w:right w:val="single" w:sz="12" w:space="0" w:color="auto"/>
            </w:tcBorders>
            <w:vAlign w:val="center"/>
          </w:tcPr>
          <w:p w:rsidR="008A518B" w:rsidRPr="00210652" w:rsidRDefault="008A518B" w:rsidP="005A3772">
            <w:pPr>
              <w:keepNext/>
              <w:spacing w:before="40" w:after="40"/>
              <w:jc w:val="center"/>
            </w:pPr>
            <w:r w:rsidRPr="00210652">
              <w:t>18</w:t>
            </w:r>
          </w:p>
        </w:tc>
      </w:tr>
      <w:tr w:rsidR="008A518B" w:rsidRPr="00210652" w:rsidTr="005A3772">
        <w:tc>
          <w:tcPr>
            <w:tcW w:w="497" w:type="dxa"/>
            <w:tcBorders>
              <w:left w:val="single" w:sz="12" w:space="0" w:color="auto"/>
            </w:tcBorders>
            <w:vAlign w:val="center"/>
          </w:tcPr>
          <w:p w:rsidR="008A518B" w:rsidRPr="00210652" w:rsidRDefault="008A518B" w:rsidP="005A3772">
            <w:pPr>
              <w:keepNext/>
              <w:spacing w:before="40" w:after="40"/>
              <w:jc w:val="center"/>
              <w:rPr>
                <w:b/>
              </w:rPr>
            </w:pPr>
            <w:r w:rsidRPr="00210652">
              <w:rPr>
                <w:b/>
              </w:rPr>
              <w:t>β</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vAlign w:val="center"/>
          </w:tcPr>
          <w:p w:rsidR="008A518B" w:rsidRPr="00210652" w:rsidRDefault="008A518B" w:rsidP="005A3772">
            <w:pPr>
              <w:keepNext/>
              <w:spacing w:before="40" w:after="40"/>
              <w:jc w:val="center"/>
              <w:rPr>
                <w:lang w:eastAsia="ko-KR"/>
              </w:rPr>
            </w:pPr>
            <w:r w:rsidRPr="00210652">
              <w:rPr>
                <w:lang w:eastAsia="ko-KR"/>
              </w:rPr>
              <w:t>6</w:t>
            </w:r>
          </w:p>
        </w:tc>
        <w:tc>
          <w:tcPr>
            <w:tcW w:w="498" w:type="dxa"/>
            <w:vAlign w:val="center"/>
          </w:tcPr>
          <w:p w:rsidR="008A518B" w:rsidRPr="00210652" w:rsidRDefault="008A518B" w:rsidP="005A3772">
            <w:pPr>
              <w:keepNext/>
              <w:spacing w:before="40" w:after="40"/>
              <w:jc w:val="center"/>
              <w:rPr>
                <w:lang w:eastAsia="ko-KR"/>
              </w:rPr>
            </w:pPr>
            <w:r w:rsidRPr="00210652">
              <w:rPr>
                <w:lang w:eastAsia="ko-KR"/>
              </w:rPr>
              <w:t>7</w:t>
            </w:r>
          </w:p>
        </w:tc>
        <w:tc>
          <w:tcPr>
            <w:tcW w:w="498" w:type="dxa"/>
            <w:tcBorders>
              <w:right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8</w:t>
            </w:r>
          </w:p>
        </w:tc>
      </w:tr>
      <w:tr w:rsidR="008A518B" w:rsidRPr="00210652" w:rsidTr="005A3772">
        <w:tc>
          <w:tcPr>
            <w:tcW w:w="497" w:type="dxa"/>
            <w:tcBorders>
              <w:left w:val="single" w:sz="12" w:space="0" w:color="auto"/>
              <w:bottom w:val="single" w:sz="12" w:space="0" w:color="auto"/>
            </w:tcBorders>
            <w:vAlign w:val="center"/>
          </w:tcPr>
          <w:p w:rsidR="008A518B" w:rsidRPr="00210652" w:rsidRDefault="008A518B" w:rsidP="005A3772">
            <w:pPr>
              <w:keepNext/>
              <w:spacing w:before="40" w:after="40"/>
              <w:jc w:val="center"/>
              <w:rPr>
                <w:b/>
              </w:rPr>
            </w:pPr>
            <w:r w:rsidRPr="00210652">
              <w:rPr>
                <w:b/>
              </w:rPr>
              <w:t>t</w:t>
            </w:r>
            <w:r w:rsidRPr="00210652">
              <w:rPr>
                <w:b/>
                <w:vertAlign w:val="subscript"/>
              </w:rPr>
              <w:t>C</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tcBorders>
              <w:bottom w:val="single" w:sz="12" w:space="0" w:color="auto"/>
              <w:right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1</w:t>
            </w:r>
          </w:p>
        </w:tc>
      </w:tr>
      <w:tr w:rsidR="008A518B" w:rsidRPr="00210652" w:rsidTr="005A3772">
        <w:tc>
          <w:tcPr>
            <w:tcW w:w="497" w:type="dxa"/>
            <w:tcBorders>
              <w:top w:val="single" w:sz="12" w:space="0" w:color="auto"/>
              <w:left w:val="single" w:sz="12" w:space="0" w:color="auto"/>
            </w:tcBorders>
          </w:tcPr>
          <w:p w:rsidR="008A518B" w:rsidRPr="00210652" w:rsidRDefault="008A518B" w:rsidP="005A3772">
            <w:pPr>
              <w:keepNext/>
              <w:spacing w:before="40" w:after="40"/>
              <w:jc w:val="center"/>
              <w:rPr>
                <w:b/>
                <w:lang w:eastAsia="ko-KR"/>
              </w:rPr>
            </w:pPr>
            <w:r w:rsidRPr="00210652">
              <w:rPr>
                <w:b/>
                <w:lang w:eastAsia="ko-KR"/>
              </w:rPr>
              <w:t>Q</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19</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20</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21</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22</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23</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24</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25</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26</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27</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28</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29</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30</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31</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32</w:t>
            </w:r>
          </w:p>
        </w:tc>
        <w:tc>
          <w:tcPr>
            <w:tcW w:w="498"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33</w:t>
            </w:r>
          </w:p>
        </w:tc>
        <w:tc>
          <w:tcPr>
            <w:tcW w:w="498" w:type="dxa"/>
            <w:tcBorders>
              <w:top w:val="single" w:sz="12" w:space="0" w:color="auto"/>
            </w:tcBorders>
          </w:tcPr>
          <w:p w:rsidR="008A518B" w:rsidRPr="00210652" w:rsidRDefault="008A518B" w:rsidP="005A3772">
            <w:pPr>
              <w:keepNext/>
              <w:spacing w:before="40" w:after="40"/>
              <w:jc w:val="center"/>
            </w:pPr>
            <w:r w:rsidRPr="00210652">
              <w:rPr>
                <w:lang w:eastAsia="ko-KR"/>
              </w:rPr>
              <w:t>34</w:t>
            </w:r>
          </w:p>
        </w:tc>
        <w:tc>
          <w:tcPr>
            <w:tcW w:w="498"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35</w:t>
            </w:r>
          </w:p>
        </w:tc>
        <w:tc>
          <w:tcPr>
            <w:tcW w:w="498"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36</w:t>
            </w:r>
          </w:p>
        </w:tc>
        <w:tc>
          <w:tcPr>
            <w:tcW w:w="498" w:type="dxa"/>
            <w:tcBorders>
              <w:top w:val="single" w:sz="12" w:space="0" w:color="auto"/>
              <w:right w:val="single" w:sz="12" w:space="0" w:color="auto"/>
            </w:tcBorders>
          </w:tcPr>
          <w:p w:rsidR="008A518B" w:rsidRPr="00210652" w:rsidRDefault="008A518B" w:rsidP="005A3772">
            <w:pPr>
              <w:keepNext/>
              <w:spacing w:before="40" w:after="40"/>
              <w:jc w:val="center"/>
              <w:rPr>
                <w:lang w:eastAsia="ko-KR"/>
              </w:rPr>
            </w:pPr>
            <w:r w:rsidRPr="00210652">
              <w:rPr>
                <w:lang w:eastAsia="ko-KR"/>
              </w:rPr>
              <w:t>37</w:t>
            </w:r>
          </w:p>
        </w:tc>
      </w:tr>
      <w:tr w:rsidR="008A518B" w:rsidRPr="00210652" w:rsidTr="005A3772">
        <w:tc>
          <w:tcPr>
            <w:tcW w:w="497" w:type="dxa"/>
            <w:tcBorders>
              <w:left w:val="single" w:sz="12" w:space="0" w:color="auto"/>
            </w:tcBorders>
          </w:tcPr>
          <w:p w:rsidR="008A518B" w:rsidRPr="00210652" w:rsidRDefault="008A518B" w:rsidP="005A3772">
            <w:pPr>
              <w:keepNext/>
              <w:spacing w:before="40" w:after="40"/>
              <w:jc w:val="center"/>
              <w:rPr>
                <w:b/>
              </w:rPr>
            </w:pPr>
            <w:r w:rsidRPr="00210652">
              <w:rPr>
                <w:b/>
              </w:rPr>
              <w:t>β</w:t>
            </w:r>
          </w:p>
        </w:tc>
        <w:tc>
          <w:tcPr>
            <w:tcW w:w="497" w:type="dxa"/>
          </w:tcPr>
          <w:p w:rsidR="008A518B" w:rsidRPr="00210652" w:rsidRDefault="008A518B" w:rsidP="005A3772">
            <w:pPr>
              <w:keepNext/>
              <w:spacing w:before="40" w:after="40"/>
              <w:jc w:val="center"/>
              <w:rPr>
                <w:lang w:eastAsia="ko-KR"/>
              </w:rPr>
            </w:pPr>
            <w:r w:rsidRPr="00210652">
              <w:rPr>
                <w:lang w:eastAsia="ko-KR"/>
              </w:rPr>
              <w:t>9</w:t>
            </w:r>
          </w:p>
        </w:tc>
        <w:tc>
          <w:tcPr>
            <w:tcW w:w="497" w:type="dxa"/>
          </w:tcPr>
          <w:p w:rsidR="008A518B" w:rsidRPr="00210652" w:rsidRDefault="008A518B" w:rsidP="005A3772">
            <w:pPr>
              <w:keepNext/>
              <w:spacing w:before="40" w:after="40"/>
              <w:jc w:val="center"/>
              <w:rPr>
                <w:lang w:eastAsia="ko-KR"/>
              </w:rPr>
            </w:pPr>
            <w:r w:rsidRPr="00210652">
              <w:rPr>
                <w:lang w:eastAsia="ko-KR"/>
              </w:rPr>
              <w:t>10</w:t>
            </w:r>
          </w:p>
        </w:tc>
        <w:tc>
          <w:tcPr>
            <w:tcW w:w="497" w:type="dxa"/>
          </w:tcPr>
          <w:p w:rsidR="008A518B" w:rsidRPr="00210652" w:rsidRDefault="008A518B" w:rsidP="005A3772">
            <w:pPr>
              <w:keepNext/>
              <w:spacing w:before="40" w:after="40"/>
              <w:jc w:val="center"/>
              <w:rPr>
                <w:lang w:eastAsia="ko-KR"/>
              </w:rPr>
            </w:pPr>
            <w:r w:rsidRPr="00210652">
              <w:rPr>
                <w:lang w:eastAsia="ko-KR"/>
              </w:rPr>
              <w:t>11</w:t>
            </w:r>
          </w:p>
        </w:tc>
        <w:tc>
          <w:tcPr>
            <w:tcW w:w="497" w:type="dxa"/>
          </w:tcPr>
          <w:p w:rsidR="008A518B" w:rsidRPr="00210652" w:rsidRDefault="008A518B" w:rsidP="005A3772">
            <w:pPr>
              <w:keepNext/>
              <w:spacing w:before="40" w:after="40"/>
              <w:jc w:val="center"/>
              <w:rPr>
                <w:lang w:eastAsia="ko-KR"/>
              </w:rPr>
            </w:pPr>
            <w:r w:rsidRPr="00210652">
              <w:rPr>
                <w:lang w:eastAsia="ko-KR"/>
              </w:rPr>
              <w:t>12</w:t>
            </w:r>
          </w:p>
        </w:tc>
        <w:tc>
          <w:tcPr>
            <w:tcW w:w="497" w:type="dxa"/>
          </w:tcPr>
          <w:p w:rsidR="008A518B" w:rsidRPr="00210652" w:rsidRDefault="008A518B" w:rsidP="005A3772">
            <w:pPr>
              <w:keepNext/>
              <w:spacing w:before="40" w:after="40"/>
              <w:jc w:val="center"/>
              <w:rPr>
                <w:lang w:eastAsia="ko-KR"/>
              </w:rPr>
            </w:pPr>
            <w:r w:rsidRPr="00210652">
              <w:rPr>
                <w:lang w:eastAsia="ko-KR"/>
              </w:rPr>
              <w:t>13</w:t>
            </w:r>
          </w:p>
        </w:tc>
        <w:tc>
          <w:tcPr>
            <w:tcW w:w="497" w:type="dxa"/>
          </w:tcPr>
          <w:p w:rsidR="008A518B" w:rsidRPr="00210652" w:rsidRDefault="008A518B" w:rsidP="005A3772">
            <w:pPr>
              <w:keepNext/>
              <w:spacing w:before="40" w:after="40"/>
              <w:jc w:val="center"/>
              <w:rPr>
                <w:lang w:eastAsia="ko-KR"/>
              </w:rPr>
            </w:pPr>
            <w:r w:rsidRPr="00210652">
              <w:rPr>
                <w:lang w:eastAsia="ko-KR"/>
              </w:rPr>
              <w:t>14</w:t>
            </w:r>
          </w:p>
        </w:tc>
        <w:tc>
          <w:tcPr>
            <w:tcW w:w="497" w:type="dxa"/>
          </w:tcPr>
          <w:p w:rsidR="008A518B" w:rsidRPr="00210652" w:rsidRDefault="008A518B" w:rsidP="005A3772">
            <w:pPr>
              <w:keepNext/>
              <w:spacing w:before="40" w:after="40"/>
              <w:jc w:val="center"/>
              <w:rPr>
                <w:lang w:eastAsia="ko-KR"/>
              </w:rPr>
            </w:pPr>
            <w:r w:rsidRPr="00210652">
              <w:rPr>
                <w:lang w:eastAsia="ko-KR"/>
              </w:rPr>
              <w:t>15</w:t>
            </w:r>
          </w:p>
        </w:tc>
        <w:tc>
          <w:tcPr>
            <w:tcW w:w="497" w:type="dxa"/>
          </w:tcPr>
          <w:p w:rsidR="008A518B" w:rsidRPr="00210652" w:rsidRDefault="008A518B" w:rsidP="005A3772">
            <w:pPr>
              <w:keepNext/>
              <w:spacing w:before="40" w:after="40"/>
              <w:jc w:val="center"/>
              <w:rPr>
                <w:lang w:eastAsia="ko-KR"/>
              </w:rPr>
            </w:pPr>
            <w:r w:rsidRPr="00210652">
              <w:rPr>
                <w:lang w:eastAsia="ko-KR"/>
              </w:rPr>
              <w:t>16</w:t>
            </w:r>
          </w:p>
        </w:tc>
        <w:tc>
          <w:tcPr>
            <w:tcW w:w="497" w:type="dxa"/>
          </w:tcPr>
          <w:p w:rsidR="008A518B" w:rsidRPr="00210652" w:rsidRDefault="008A518B" w:rsidP="005A3772">
            <w:pPr>
              <w:keepNext/>
              <w:spacing w:before="40" w:after="40"/>
              <w:jc w:val="center"/>
              <w:rPr>
                <w:lang w:eastAsia="ko-KR"/>
              </w:rPr>
            </w:pPr>
            <w:r w:rsidRPr="00210652">
              <w:rPr>
                <w:lang w:eastAsia="ko-KR"/>
              </w:rPr>
              <w:t>17</w:t>
            </w:r>
          </w:p>
        </w:tc>
        <w:tc>
          <w:tcPr>
            <w:tcW w:w="497" w:type="dxa"/>
          </w:tcPr>
          <w:p w:rsidR="008A518B" w:rsidRPr="00210652" w:rsidRDefault="008A518B" w:rsidP="005A3772">
            <w:pPr>
              <w:keepNext/>
              <w:spacing w:before="40" w:after="40"/>
              <w:jc w:val="center"/>
              <w:rPr>
                <w:lang w:eastAsia="ko-KR"/>
              </w:rPr>
            </w:pPr>
            <w:r w:rsidRPr="00210652">
              <w:rPr>
                <w:lang w:eastAsia="ko-KR"/>
              </w:rPr>
              <w:t>18</w:t>
            </w:r>
          </w:p>
        </w:tc>
        <w:tc>
          <w:tcPr>
            <w:tcW w:w="497" w:type="dxa"/>
          </w:tcPr>
          <w:p w:rsidR="008A518B" w:rsidRPr="00210652" w:rsidRDefault="008A518B" w:rsidP="005A3772">
            <w:pPr>
              <w:keepNext/>
              <w:spacing w:before="40" w:after="40"/>
              <w:jc w:val="center"/>
              <w:rPr>
                <w:lang w:eastAsia="ko-KR"/>
              </w:rPr>
            </w:pPr>
            <w:r w:rsidRPr="00210652">
              <w:rPr>
                <w:lang w:eastAsia="ko-KR"/>
              </w:rPr>
              <w:t>20</w:t>
            </w:r>
          </w:p>
        </w:tc>
        <w:tc>
          <w:tcPr>
            <w:tcW w:w="497" w:type="dxa"/>
          </w:tcPr>
          <w:p w:rsidR="008A518B" w:rsidRPr="00210652" w:rsidRDefault="008A518B" w:rsidP="005A3772">
            <w:pPr>
              <w:keepNext/>
              <w:spacing w:before="40" w:after="40"/>
              <w:jc w:val="center"/>
              <w:rPr>
                <w:lang w:eastAsia="ko-KR"/>
              </w:rPr>
            </w:pPr>
            <w:r w:rsidRPr="00210652">
              <w:rPr>
                <w:lang w:eastAsia="ko-KR"/>
              </w:rPr>
              <w:t>22</w:t>
            </w:r>
          </w:p>
        </w:tc>
        <w:tc>
          <w:tcPr>
            <w:tcW w:w="497" w:type="dxa"/>
          </w:tcPr>
          <w:p w:rsidR="008A518B" w:rsidRPr="00210652" w:rsidRDefault="008A518B" w:rsidP="005A3772">
            <w:pPr>
              <w:keepNext/>
              <w:spacing w:before="40" w:after="40"/>
              <w:jc w:val="center"/>
              <w:rPr>
                <w:lang w:eastAsia="ko-KR"/>
              </w:rPr>
            </w:pPr>
            <w:r w:rsidRPr="00210652">
              <w:rPr>
                <w:lang w:eastAsia="ko-KR"/>
              </w:rPr>
              <w:t>24</w:t>
            </w:r>
          </w:p>
        </w:tc>
        <w:tc>
          <w:tcPr>
            <w:tcW w:w="497" w:type="dxa"/>
          </w:tcPr>
          <w:p w:rsidR="008A518B" w:rsidRPr="00210652" w:rsidRDefault="008A518B" w:rsidP="005A3772">
            <w:pPr>
              <w:keepNext/>
              <w:spacing w:before="40" w:after="40"/>
              <w:jc w:val="center"/>
              <w:rPr>
                <w:lang w:eastAsia="ko-KR"/>
              </w:rPr>
            </w:pPr>
            <w:r w:rsidRPr="00210652">
              <w:rPr>
                <w:lang w:eastAsia="ko-KR"/>
              </w:rPr>
              <w:t>26</w:t>
            </w:r>
          </w:p>
        </w:tc>
        <w:tc>
          <w:tcPr>
            <w:tcW w:w="498" w:type="dxa"/>
          </w:tcPr>
          <w:p w:rsidR="008A518B" w:rsidRPr="00210652" w:rsidRDefault="008A518B" w:rsidP="005A3772">
            <w:pPr>
              <w:keepNext/>
              <w:spacing w:before="40" w:after="40"/>
              <w:jc w:val="center"/>
              <w:rPr>
                <w:lang w:eastAsia="ko-KR"/>
              </w:rPr>
            </w:pPr>
            <w:r w:rsidRPr="00210652">
              <w:rPr>
                <w:lang w:eastAsia="ko-KR"/>
              </w:rPr>
              <w:t>28</w:t>
            </w:r>
          </w:p>
        </w:tc>
        <w:tc>
          <w:tcPr>
            <w:tcW w:w="498" w:type="dxa"/>
          </w:tcPr>
          <w:p w:rsidR="008A518B" w:rsidRPr="00210652" w:rsidRDefault="008A518B" w:rsidP="005A3772">
            <w:pPr>
              <w:keepNext/>
              <w:spacing w:before="40" w:after="40"/>
              <w:jc w:val="center"/>
              <w:rPr>
                <w:lang w:eastAsia="ko-KR"/>
              </w:rPr>
            </w:pPr>
            <w:r w:rsidRPr="00210652">
              <w:rPr>
                <w:lang w:eastAsia="ko-KR"/>
              </w:rPr>
              <w:t>30</w:t>
            </w:r>
          </w:p>
        </w:tc>
        <w:tc>
          <w:tcPr>
            <w:tcW w:w="498" w:type="dxa"/>
          </w:tcPr>
          <w:p w:rsidR="008A518B" w:rsidRPr="00210652" w:rsidRDefault="008A518B" w:rsidP="005A3772">
            <w:pPr>
              <w:keepNext/>
              <w:spacing w:before="40" w:after="40"/>
              <w:jc w:val="center"/>
              <w:rPr>
                <w:lang w:eastAsia="ko-KR"/>
              </w:rPr>
            </w:pPr>
            <w:r w:rsidRPr="00210652">
              <w:rPr>
                <w:lang w:eastAsia="ko-KR"/>
              </w:rPr>
              <w:t>32</w:t>
            </w:r>
          </w:p>
        </w:tc>
        <w:tc>
          <w:tcPr>
            <w:tcW w:w="498" w:type="dxa"/>
          </w:tcPr>
          <w:p w:rsidR="008A518B" w:rsidRPr="00210652" w:rsidRDefault="008A518B" w:rsidP="005A3772">
            <w:pPr>
              <w:keepNext/>
              <w:spacing w:before="40" w:after="40"/>
              <w:jc w:val="center"/>
              <w:rPr>
                <w:lang w:eastAsia="ko-KR"/>
              </w:rPr>
            </w:pPr>
            <w:r w:rsidRPr="00210652">
              <w:rPr>
                <w:lang w:eastAsia="ko-KR"/>
              </w:rPr>
              <w:t>34</w:t>
            </w:r>
          </w:p>
        </w:tc>
        <w:tc>
          <w:tcPr>
            <w:tcW w:w="498" w:type="dxa"/>
            <w:tcBorders>
              <w:right w:val="single" w:sz="12" w:space="0" w:color="auto"/>
            </w:tcBorders>
          </w:tcPr>
          <w:p w:rsidR="008A518B" w:rsidRPr="00210652" w:rsidRDefault="008A518B" w:rsidP="005A3772">
            <w:pPr>
              <w:keepNext/>
              <w:spacing w:before="40" w:after="40"/>
              <w:jc w:val="center"/>
              <w:rPr>
                <w:lang w:eastAsia="ko-KR"/>
              </w:rPr>
            </w:pPr>
            <w:r w:rsidRPr="00210652">
              <w:rPr>
                <w:lang w:eastAsia="ko-KR"/>
              </w:rPr>
              <w:t>36</w:t>
            </w:r>
          </w:p>
        </w:tc>
      </w:tr>
      <w:tr w:rsidR="008A518B" w:rsidRPr="00210652" w:rsidTr="005A3772">
        <w:tc>
          <w:tcPr>
            <w:tcW w:w="497" w:type="dxa"/>
            <w:tcBorders>
              <w:left w:val="single" w:sz="12" w:space="0" w:color="auto"/>
              <w:bottom w:val="single" w:sz="12" w:space="0" w:color="auto"/>
            </w:tcBorders>
          </w:tcPr>
          <w:p w:rsidR="008A518B" w:rsidRPr="00210652" w:rsidRDefault="008A518B" w:rsidP="005A3772">
            <w:pPr>
              <w:keepNext/>
              <w:spacing w:before="40" w:after="40"/>
              <w:jc w:val="center"/>
              <w:rPr>
                <w:b/>
              </w:rPr>
            </w:pPr>
            <w:r w:rsidRPr="00210652">
              <w:rPr>
                <w:b/>
              </w:rPr>
              <w:t>t</w:t>
            </w:r>
            <w:r w:rsidRPr="00210652">
              <w:rPr>
                <w:b/>
                <w:vertAlign w:val="subscript"/>
              </w:rPr>
              <w:t>C</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2</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2</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2</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2</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3</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3</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3</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3</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4</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4</w:t>
            </w:r>
          </w:p>
        </w:tc>
        <w:tc>
          <w:tcPr>
            <w:tcW w:w="498" w:type="dxa"/>
            <w:tcBorders>
              <w:bottom w:val="single" w:sz="12" w:space="0" w:color="auto"/>
              <w:right w:val="single" w:sz="12" w:space="0" w:color="auto"/>
            </w:tcBorders>
          </w:tcPr>
          <w:p w:rsidR="008A518B" w:rsidRPr="00210652" w:rsidRDefault="008A518B" w:rsidP="005A3772">
            <w:pPr>
              <w:keepNext/>
              <w:spacing w:before="40" w:after="40"/>
              <w:jc w:val="center"/>
              <w:rPr>
                <w:lang w:eastAsia="ko-KR"/>
              </w:rPr>
            </w:pPr>
            <w:r w:rsidRPr="00210652">
              <w:rPr>
                <w:lang w:eastAsia="ko-KR"/>
              </w:rPr>
              <w:t>4</w:t>
            </w:r>
          </w:p>
        </w:tc>
      </w:tr>
      <w:tr w:rsidR="008A518B" w:rsidRPr="00210652" w:rsidTr="005A3772">
        <w:tc>
          <w:tcPr>
            <w:tcW w:w="497" w:type="dxa"/>
            <w:tcBorders>
              <w:top w:val="single" w:sz="12" w:space="0" w:color="auto"/>
              <w:left w:val="single" w:sz="12" w:space="0" w:color="auto"/>
            </w:tcBorders>
          </w:tcPr>
          <w:p w:rsidR="008A518B" w:rsidRPr="00210652" w:rsidRDefault="008A518B" w:rsidP="005A3772">
            <w:pPr>
              <w:keepNext/>
              <w:spacing w:before="40" w:after="40"/>
              <w:jc w:val="center"/>
              <w:rPr>
                <w:b/>
                <w:lang w:eastAsia="ko-KR"/>
              </w:rPr>
            </w:pPr>
            <w:r w:rsidRPr="00210652">
              <w:rPr>
                <w:b/>
                <w:lang w:eastAsia="ko-KR"/>
              </w:rPr>
              <w:t>Q</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38</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39</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40</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41</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42</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43</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44</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45</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46</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47</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48</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49</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50</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51</w:t>
            </w:r>
          </w:p>
        </w:tc>
        <w:tc>
          <w:tcPr>
            <w:tcW w:w="498"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52</w:t>
            </w:r>
          </w:p>
        </w:tc>
        <w:tc>
          <w:tcPr>
            <w:tcW w:w="498"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53</w:t>
            </w:r>
          </w:p>
        </w:tc>
        <w:tc>
          <w:tcPr>
            <w:tcW w:w="498"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54</w:t>
            </w:r>
          </w:p>
        </w:tc>
        <w:tc>
          <w:tcPr>
            <w:tcW w:w="498"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55</w:t>
            </w:r>
          </w:p>
        </w:tc>
        <w:tc>
          <w:tcPr>
            <w:tcW w:w="498" w:type="dxa"/>
            <w:tcBorders>
              <w:top w:val="single" w:sz="12" w:space="0" w:color="auto"/>
              <w:right w:val="single" w:sz="12" w:space="0" w:color="auto"/>
            </w:tcBorders>
          </w:tcPr>
          <w:p w:rsidR="008A518B" w:rsidRPr="00210652" w:rsidRDefault="008A518B" w:rsidP="005A3772">
            <w:pPr>
              <w:keepNext/>
              <w:spacing w:before="40" w:after="40"/>
              <w:jc w:val="center"/>
            </w:pPr>
          </w:p>
        </w:tc>
      </w:tr>
      <w:tr w:rsidR="008A518B" w:rsidRPr="00210652" w:rsidTr="005A3772">
        <w:tc>
          <w:tcPr>
            <w:tcW w:w="497" w:type="dxa"/>
            <w:tcBorders>
              <w:left w:val="single" w:sz="12" w:space="0" w:color="auto"/>
            </w:tcBorders>
          </w:tcPr>
          <w:p w:rsidR="008A518B" w:rsidRPr="00210652" w:rsidRDefault="008A518B" w:rsidP="005A3772">
            <w:pPr>
              <w:keepNext/>
              <w:spacing w:before="40" w:after="40"/>
              <w:jc w:val="center"/>
              <w:rPr>
                <w:b/>
              </w:rPr>
            </w:pPr>
            <w:r w:rsidRPr="00210652">
              <w:rPr>
                <w:b/>
              </w:rPr>
              <w:t>β</w:t>
            </w:r>
          </w:p>
        </w:tc>
        <w:tc>
          <w:tcPr>
            <w:tcW w:w="497" w:type="dxa"/>
          </w:tcPr>
          <w:p w:rsidR="008A518B" w:rsidRPr="00210652" w:rsidRDefault="008A518B" w:rsidP="005A3772">
            <w:pPr>
              <w:keepNext/>
              <w:spacing w:before="40" w:after="40"/>
              <w:jc w:val="center"/>
              <w:rPr>
                <w:lang w:eastAsia="ko-KR"/>
              </w:rPr>
            </w:pPr>
            <w:r w:rsidRPr="00210652">
              <w:rPr>
                <w:lang w:eastAsia="ko-KR"/>
              </w:rPr>
              <w:t>38</w:t>
            </w:r>
          </w:p>
        </w:tc>
        <w:tc>
          <w:tcPr>
            <w:tcW w:w="497" w:type="dxa"/>
          </w:tcPr>
          <w:p w:rsidR="008A518B" w:rsidRPr="00210652" w:rsidRDefault="008A518B" w:rsidP="005A3772">
            <w:pPr>
              <w:keepNext/>
              <w:spacing w:before="40" w:after="40"/>
              <w:jc w:val="center"/>
              <w:rPr>
                <w:lang w:eastAsia="ko-KR"/>
              </w:rPr>
            </w:pPr>
            <w:r w:rsidRPr="00210652">
              <w:rPr>
                <w:lang w:eastAsia="ko-KR"/>
              </w:rPr>
              <w:t>40</w:t>
            </w:r>
          </w:p>
        </w:tc>
        <w:tc>
          <w:tcPr>
            <w:tcW w:w="497" w:type="dxa"/>
          </w:tcPr>
          <w:p w:rsidR="008A518B" w:rsidRPr="00210652" w:rsidRDefault="008A518B" w:rsidP="005A3772">
            <w:pPr>
              <w:keepNext/>
              <w:spacing w:before="40" w:after="40"/>
              <w:jc w:val="center"/>
              <w:rPr>
                <w:lang w:eastAsia="ko-KR"/>
              </w:rPr>
            </w:pPr>
            <w:r w:rsidRPr="00210652">
              <w:rPr>
                <w:lang w:eastAsia="ko-KR"/>
              </w:rPr>
              <w:t>42</w:t>
            </w:r>
          </w:p>
        </w:tc>
        <w:tc>
          <w:tcPr>
            <w:tcW w:w="497" w:type="dxa"/>
          </w:tcPr>
          <w:p w:rsidR="008A518B" w:rsidRPr="00210652" w:rsidRDefault="008A518B" w:rsidP="005A3772">
            <w:pPr>
              <w:keepNext/>
              <w:spacing w:before="40" w:after="40"/>
              <w:jc w:val="center"/>
              <w:rPr>
                <w:lang w:eastAsia="ko-KR"/>
              </w:rPr>
            </w:pPr>
            <w:r w:rsidRPr="00210652">
              <w:rPr>
                <w:lang w:eastAsia="ko-KR"/>
              </w:rPr>
              <w:t>44</w:t>
            </w:r>
          </w:p>
        </w:tc>
        <w:tc>
          <w:tcPr>
            <w:tcW w:w="497" w:type="dxa"/>
          </w:tcPr>
          <w:p w:rsidR="008A518B" w:rsidRPr="00210652" w:rsidRDefault="008A518B" w:rsidP="005A3772">
            <w:pPr>
              <w:keepNext/>
              <w:spacing w:before="40" w:after="40"/>
              <w:jc w:val="center"/>
              <w:rPr>
                <w:lang w:eastAsia="ko-KR"/>
              </w:rPr>
            </w:pPr>
            <w:r w:rsidRPr="00210652">
              <w:rPr>
                <w:lang w:eastAsia="ko-KR"/>
              </w:rPr>
              <w:t>46</w:t>
            </w:r>
          </w:p>
        </w:tc>
        <w:tc>
          <w:tcPr>
            <w:tcW w:w="497" w:type="dxa"/>
          </w:tcPr>
          <w:p w:rsidR="008A518B" w:rsidRPr="00210652" w:rsidRDefault="008A518B" w:rsidP="005A3772">
            <w:pPr>
              <w:keepNext/>
              <w:spacing w:before="40" w:after="40"/>
              <w:jc w:val="center"/>
              <w:rPr>
                <w:lang w:eastAsia="ko-KR"/>
              </w:rPr>
            </w:pPr>
            <w:r w:rsidRPr="00210652">
              <w:rPr>
                <w:lang w:eastAsia="ko-KR"/>
              </w:rPr>
              <w:t>48</w:t>
            </w:r>
          </w:p>
        </w:tc>
        <w:tc>
          <w:tcPr>
            <w:tcW w:w="497" w:type="dxa"/>
          </w:tcPr>
          <w:p w:rsidR="008A518B" w:rsidRPr="00210652" w:rsidRDefault="008A518B" w:rsidP="005A3772">
            <w:pPr>
              <w:keepNext/>
              <w:spacing w:before="40" w:after="40"/>
              <w:jc w:val="center"/>
              <w:rPr>
                <w:lang w:eastAsia="ko-KR"/>
              </w:rPr>
            </w:pPr>
            <w:r w:rsidRPr="00210652">
              <w:rPr>
                <w:lang w:eastAsia="ko-KR"/>
              </w:rPr>
              <w:t>50</w:t>
            </w:r>
          </w:p>
        </w:tc>
        <w:tc>
          <w:tcPr>
            <w:tcW w:w="497" w:type="dxa"/>
          </w:tcPr>
          <w:p w:rsidR="008A518B" w:rsidRPr="00210652" w:rsidRDefault="008A518B" w:rsidP="005A3772">
            <w:pPr>
              <w:keepNext/>
              <w:spacing w:before="40" w:after="40"/>
              <w:jc w:val="center"/>
              <w:rPr>
                <w:lang w:eastAsia="ko-KR"/>
              </w:rPr>
            </w:pPr>
            <w:r w:rsidRPr="00210652">
              <w:rPr>
                <w:lang w:eastAsia="ko-KR"/>
              </w:rPr>
              <w:t>52</w:t>
            </w:r>
          </w:p>
        </w:tc>
        <w:tc>
          <w:tcPr>
            <w:tcW w:w="497" w:type="dxa"/>
          </w:tcPr>
          <w:p w:rsidR="008A518B" w:rsidRPr="00210652" w:rsidRDefault="008A518B" w:rsidP="005A3772">
            <w:pPr>
              <w:keepNext/>
              <w:spacing w:before="40" w:after="40"/>
              <w:jc w:val="center"/>
              <w:rPr>
                <w:lang w:eastAsia="ko-KR"/>
              </w:rPr>
            </w:pPr>
            <w:r w:rsidRPr="00210652">
              <w:rPr>
                <w:lang w:eastAsia="ko-KR"/>
              </w:rPr>
              <w:t>54</w:t>
            </w:r>
          </w:p>
        </w:tc>
        <w:tc>
          <w:tcPr>
            <w:tcW w:w="497" w:type="dxa"/>
          </w:tcPr>
          <w:p w:rsidR="008A518B" w:rsidRPr="00210652" w:rsidRDefault="008A518B" w:rsidP="005A3772">
            <w:pPr>
              <w:keepNext/>
              <w:spacing w:before="40" w:after="40"/>
              <w:jc w:val="center"/>
              <w:rPr>
                <w:lang w:eastAsia="ko-KR"/>
              </w:rPr>
            </w:pPr>
            <w:r w:rsidRPr="00210652">
              <w:rPr>
                <w:lang w:eastAsia="ko-KR"/>
              </w:rPr>
              <w:t>56</w:t>
            </w:r>
          </w:p>
        </w:tc>
        <w:tc>
          <w:tcPr>
            <w:tcW w:w="497" w:type="dxa"/>
          </w:tcPr>
          <w:p w:rsidR="008A518B" w:rsidRPr="00210652" w:rsidRDefault="008A518B" w:rsidP="005A3772">
            <w:pPr>
              <w:keepNext/>
              <w:spacing w:before="40" w:after="40"/>
              <w:jc w:val="center"/>
              <w:rPr>
                <w:lang w:eastAsia="ko-KR"/>
              </w:rPr>
            </w:pPr>
            <w:r w:rsidRPr="00210652">
              <w:rPr>
                <w:lang w:eastAsia="ko-KR"/>
              </w:rPr>
              <w:t>58</w:t>
            </w:r>
          </w:p>
        </w:tc>
        <w:tc>
          <w:tcPr>
            <w:tcW w:w="497" w:type="dxa"/>
          </w:tcPr>
          <w:p w:rsidR="008A518B" w:rsidRPr="00210652" w:rsidRDefault="008A518B" w:rsidP="005A3772">
            <w:pPr>
              <w:keepNext/>
              <w:spacing w:before="40" w:after="40"/>
              <w:jc w:val="center"/>
              <w:rPr>
                <w:lang w:eastAsia="ko-KR"/>
              </w:rPr>
            </w:pPr>
            <w:r w:rsidRPr="00210652">
              <w:rPr>
                <w:lang w:eastAsia="ko-KR"/>
              </w:rPr>
              <w:t>60</w:t>
            </w:r>
          </w:p>
        </w:tc>
        <w:tc>
          <w:tcPr>
            <w:tcW w:w="497" w:type="dxa"/>
          </w:tcPr>
          <w:p w:rsidR="008A518B" w:rsidRPr="00210652" w:rsidRDefault="008A518B" w:rsidP="005A3772">
            <w:pPr>
              <w:keepNext/>
              <w:spacing w:before="40" w:after="40"/>
              <w:jc w:val="center"/>
              <w:rPr>
                <w:lang w:eastAsia="ko-KR"/>
              </w:rPr>
            </w:pPr>
            <w:r w:rsidRPr="00210652">
              <w:rPr>
                <w:lang w:eastAsia="ko-KR"/>
              </w:rPr>
              <w:t>62</w:t>
            </w:r>
          </w:p>
        </w:tc>
        <w:tc>
          <w:tcPr>
            <w:tcW w:w="497" w:type="dxa"/>
          </w:tcPr>
          <w:p w:rsidR="008A518B" w:rsidRPr="00210652" w:rsidRDefault="008A518B" w:rsidP="005A3772">
            <w:pPr>
              <w:keepNext/>
              <w:spacing w:before="40" w:after="40"/>
              <w:jc w:val="center"/>
              <w:rPr>
                <w:lang w:eastAsia="ko-KR"/>
              </w:rPr>
            </w:pPr>
            <w:r w:rsidRPr="00210652">
              <w:rPr>
                <w:lang w:eastAsia="ko-KR"/>
              </w:rPr>
              <w:t>64</w:t>
            </w:r>
          </w:p>
        </w:tc>
        <w:tc>
          <w:tcPr>
            <w:tcW w:w="498" w:type="dxa"/>
          </w:tcPr>
          <w:p w:rsidR="008A518B" w:rsidRPr="00210652" w:rsidRDefault="008A518B" w:rsidP="005A3772">
            <w:pPr>
              <w:keepNext/>
              <w:spacing w:before="40" w:after="40"/>
              <w:jc w:val="center"/>
              <w:rPr>
                <w:lang w:eastAsia="ko-KR"/>
              </w:rPr>
            </w:pPr>
            <w:r w:rsidRPr="00210652">
              <w:rPr>
                <w:lang w:eastAsia="ko-KR"/>
              </w:rPr>
              <w:t>64</w:t>
            </w:r>
          </w:p>
        </w:tc>
        <w:tc>
          <w:tcPr>
            <w:tcW w:w="498" w:type="dxa"/>
          </w:tcPr>
          <w:p w:rsidR="008A518B" w:rsidRPr="00210652" w:rsidRDefault="008A518B" w:rsidP="005A3772">
            <w:pPr>
              <w:keepNext/>
              <w:spacing w:before="40" w:after="40"/>
              <w:jc w:val="center"/>
              <w:rPr>
                <w:lang w:eastAsia="ko-KR"/>
              </w:rPr>
            </w:pPr>
            <w:r w:rsidRPr="00210652">
              <w:rPr>
                <w:lang w:eastAsia="ko-KR"/>
              </w:rPr>
              <w:t>64</w:t>
            </w:r>
          </w:p>
        </w:tc>
        <w:tc>
          <w:tcPr>
            <w:tcW w:w="498" w:type="dxa"/>
          </w:tcPr>
          <w:p w:rsidR="008A518B" w:rsidRPr="00210652" w:rsidRDefault="008A518B" w:rsidP="005A3772">
            <w:pPr>
              <w:keepNext/>
              <w:spacing w:before="40" w:after="40"/>
              <w:jc w:val="center"/>
              <w:rPr>
                <w:lang w:eastAsia="ko-KR"/>
              </w:rPr>
            </w:pPr>
            <w:r w:rsidRPr="00210652">
              <w:rPr>
                <w:lang w:eastAsia="ko-KR"/>
              </w:rPr>
              <w:t>64</w:t>
            </w:r>
          </w:p>
        </w:tc>
        <w:tc>
          <w:tcPr>
            <w:tcW w:w="498" w:type="dxa"/>
          </w:tcPr>
          <w:p w:rsidR="008A518B" w:rsidRPr="00210652" w:rsidRDefault="008A518B" w:rsidP="005A3772">
            <w:pPr>
              <w:keepNext/>
              <w:spacing w:before="40" w:after="40"/>
              <w:jc w:val="center"/>
              <w:rPr>
                <w:lang w:eastAsia="ko-KR"/>
              </w:rPr>
            </w:pPr>
            <w:r w:rsidRPr="00210652">
              <w:rPr>
                <w:lang w:eastAsia="ko-KR"/>
              </w:rPr>
              <w:t>64</w:t>
            </w:r>
          </w:p>
        </w:tc>
        <w:tc>
          <w:tcPr>
            <w:tcW w:w="498" w:type="dxa"/>
            <w:tcBorders>
              <w:right w:val="single" w:sz="12" w:space="0" w:color="auto"/>
            </w:tcBorders>
          </w:tcPr>
          <w:p w:rsidR="008A518B" w:rsidRPr="00210652" w:rsidRDefault="008A518B" w:rsidP="005A3772">
            <w:pPr>
              <w:keepNext/>
              <w:spacing w:before="40" w:after="40"/>
              <w:jc w:val="center"/>
            </w:pPr>
          </w:p>
        </w:tc>
      </w:tr>
      <w:tr w:rsidR="008A518B" w:rsidRPr="00210652" w:rsidTr="005A3772">
        <w:tc>
          <w:tcPr>
            <w:tcW w:w="497" w:type="dxa"/>
            <w:tcBorders>
              <w:left w:val="single" w:sz="12" w:space="0" w:color="auto"/>
              <w:bottom w:val="single" w:sz="12" w:space="0" w:color="auto"/>
            </w:tcBorders>
          </w:tcPr>
          <w:p w:rsidR="008A518B" w:rsidRPr="00210652" w:rsidRDefault="008A518B" w:rsidP="005A3772">
            <w:pPr>
              <w:keepNext/>
              <w:spacing w:before="40" w:after="40"/>
              <w:jc w:val="center"/>
              <w:rPr>
                <w:b/>
              </w:rPr>
            </w:pPr>
            <w:r w:rsidRPr="00210652">
              <w:rPr>
                <w:b/>
              </w:rPr>
              <w:t>t</w:t>
            </w:r>
            <w:r w:rsidRPr="00210652">
              <w:rPr>
                <w:b/>
                <w:vertAlign w:val="subscript"/>
              </w:rPr>
              <w:t>C</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5</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5</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6</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6</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7</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8</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9</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9</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10</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10</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12</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12</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13</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13</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14</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14</w:t>
            </w:r>
          </w:p>
        </w:tc>
        <w:tc>
          <w:tcPr>
            <w:tcW w:w="498" w:type="dxa"/>
            <w:tcBorders>
              <w:bottom w:val="single" w:sz="12" w:space="0" w:color="auto"/>
              <w:right w:val="single" w:sz="12" w:space="0" w:color="auto"/>
            </w:tcBorders>
          </w:tcPr>
          <w:p w:rsidR="008A518B" w:rsidRPr="00210652" w:rsidRDefault="008A518B" w:rsidP="005A3772">
            <w:pPr>
              <w:keepNext/>
              <w:spacing w:before="40" w:after="40"/>
              <w:jc w:val="center"/>
            </w:pPr>
          </w:p>
        </w:tc>
      </w:tr>
    </w:tbl>
    <w:p w:rsidR="008A518B" w:rsidRPr="00210652" w:rsidRDefault="008A518B" w:rsidP="008A518B">
      <w:pPr>
        <w:rPr>
          <w:lang w:eastAsia="ko-KR"/>
        </w:rPr>
      </w:pPr>
    </w:p>
    <w:p w:rsidR="008A518B" w:rsidRPr="00210652" w:rsidRDefault="008A518B" w:rsidP="008A518B">
      <w:pPr>
        <w:pStyle w:val="Heading5"/>
      </w:pPr>
      <w:bookmarkStart w:id="527" w:name="_Ref286595152"/>
      <w:r w:rsidRPr="00210652">
        <w:t>Filtering process for a chroma sample</w:t>
      </w:r>
      <w:bookmarkEnd w:id="527"/>
    </w:p>
    <w:p w:rsidR="008A518B" w:rsidRPr="00210652" w:rsidRDefault="008A518B" w:rsidP="008A518B">
      <w:pPr>
        <w:tabs>
          <w:tab w:val="left" w:pos="284"/>
        </w:tabs>
        <w:ind w:left="284" w:hanging="284"/>
        <w:rPr>
          <w:lang w:eastAsia="ko-KR"/>
        </w:rPr>
      </w:pPr>
      <w:r w:rsidRPr="00210652">
        <w:rPr>
          <w:lang w:eastAsia="ko-KR"/>
        </w:rPr>
        <w:t>[Ed: (WJ) no filtering when bS is equal or less than 2]</w:t>
      </w:r>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sample values, p</w:t>
      </w:r>
      <w:r w:rsidRPr="00210652">
        <w:rPr>
          <w:vertAlign w:val="subscript"/>
          <w:lang w:eastAsia="ko-KR"/>
        </w:rPr>
        <w:t>i</w:t>
      </w:r>
      <w:r w:rsidRPr="00210652">
        <w:rPr>
          <w:lang w:eastAsia="ko-KR"/>
        </w:rPr>
        <w:t xml:space="preserve"> and q</w:t>
      </w:r>
      <w:r w:rsidRPr="00210652">
        <w:rPr>
          <w:vertAlign w:val="subscript"/>
          <w:lang w:eastAsia="ko-KR"/>
        </w:rPr>
        <w:t>i</w:t>
      </w:r>
      <w:r w:rsidRPr="00210652">
        <w:rPr>
          <w:lang w:eastAsia="ko-KR"/>
        </w:rPr>
        <w:t xml:space="preserve"> with i = 0..1,</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bS specifying the boundary filtering strength.</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t</w:t>
      </w:r>
      <w:r w:rsidRPr="00210652">
        <w:rPr>
          <w:vertAlign w:val="subscript"/>
          <w:lang w:eastAsia="ko-KR"/>
        </w:rPr>
        <w:t>C</w:t>
      </w:r>
      <w:r w:rsidRPr="00210652">
        <w:rPr>
          <w:lang w:eastAsia="ko-KR"/>
        </w:rPr>
        <w:t>.</w:t>
      </w:r>
    </w:p>
    <w:p w:rsidR="008A518B" w:rsidRPr="00210652" w:rsidRDefault="008A518B" w:rsidP="008A518B">
      <w:pPr>
        <w:tabs>
          <w:tab w:val="left" w:pos="284"/>
        </w:tabs>
        <w:ind w:left="284" w:hanging="284"/>
        <w:rPr>
          <w:lang w:eastAsia="ko-KR"/>
        </w:rPr>
      </w:pPr>
      <w:r w:rsidRPr="00210652">
        <w:rPr>
          <w:lang w:eastAsia="ko-KR"/>
        </w:rPr>
        <w:t>Output of this process is: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w:t>
      </w:r>
    </w:p>
    <w:p w:rsidR="008A518B" w:rsidRPr="00210652" w:rsidRDefault="008A518B" w:rsidP="008A518B">
      <w:pPr>
        <w:rPr>
          <w:lang w:eastAsia="ko-KR"/>
        </w:rPr>
      </w:pPr>
      <w:r w:rsidRPr="00210652">
        <w:rPr>
          <w:lang w:eastAsia="ko-KR"/>
        </w:rPr>
        <w:t xml:space="preserve">When the variable bS is greater than </w:t>
      </w:r>
      <w:ins w:id="528" w:author="Qian Huang" w:date="2011-11-08T10:33:00Z">
        <w:r w:rsidR="001A2472">
          <w:rPr>
            <w:rFonts w:eastAsiaTheme="minorEastAsia" w:hint="eastAsia"/>
            <w:lang w:eastAsia="zh-CN"/>
          </w:rPr>
          <w:t>0</w:t>
        </w:r>
      </w:ins>
      <w:del w:id="529" w:author="Qian Huang" w:date="2011-11-08T10:33:00Z">
        <w:r w:rsidRPr="00210652" w:rsidDel="001A2472">
          <w:rPr>
            <w:lang w:eastAsia="ko-KR"/>
          </w:rPr>
          <w:delText>2</w:delText>
        </w:r>
      </w:del>
      <w:r w:rsidRPr="00210652">
        <w:rPr>
          <w:lang w:eastAsia="ko-KR"/>
        </w:rPr>
        <w:t>, 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 are derived by</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sym w:font="Symbol" w:char="F044"/>
      </w:r>
      <w:r w:rsidRPr="00210652">
        <w:rPr>
          <w:sz w:val="20"/>
          <w:lang w:eastAsia="ko-KR"/>
        </w:rPr>
        <w:t xml:space="preserve"> = Clip3( -t</w:t>
      </w:r>
      <w:r w:rsidRPr="00210652">
        <w:rPr>
          <w:sz w:val="20"/>
          <w:vertAlign w:val="subscript"/>
          <w:lang w:eastAsia="ko-KR"/>
        </w:rPr>
        <w:t>C</w:t>
      </w:r>
      <w:r w:rsidRPr="00210652">
        <w:rPr>
          <w:sz w:val="20"/>
          <w:lang w:eastAsia="ko-KR"/>
        </w:rPr>
        <w:t>, t</w:t>
      </w:r>
      <w:r w:rsidRPr="00210652">
        <w:rPr>
          <w:sz w:val="20"/>
          <w:vertAlign w:val="subscript"/>
          <w:lang w:eastAsia="ko-KR"/>
        </w:rPr>
        <w:t>C</w:t>
      </w:r>
      <w:r w:rsidRPr="00210652">
        <w:rPr>
          <w:sz w:val="20"/>
          <w:lang w:eastAsia="ko-KR"/>
        </w:rPr>
        <w:t>, ( ( ( ( q</w:t>
      </w:r>
      <w:r w:rsidRPr="00210652">
        <w:rPr>
          <w:sz w:val="20"/>
          <w:vertAlign w:val="subscript"/>
          <w:lang w:eastAsia="ko-KR"/>
        </w:rPr>
        <w:t>0</w:t>
      </w:r>
      <w:r w:rsidRPr="00210652">
        <w:rPr>
          <w:sz w:val="20"/>
          <w:lang w:eastAsia="ko-KR"/>
        </w:rPr>
        <w:t> – p</w:t>
      </w:r>
      <w:r w:rsidRPr="00210652">
        <w:rPr>
          <w:sz w:val="20"/>
          <w:vertAlign w:val="subscript"/>
          <w:lang w:eastAsia="ko-KR"/>
        </w:rPr>
        <w:t>0</w:t>
      </w:r>
      <w:r w:rsidRPr="00210652">
        <w:rPr>
          <w:sz w:val="20"/>
          <w:lang w:eastAsia="ko-KR"/>
        </w:rPr>
        <w:t> ) &lt;&lt; 2 ) + p</w:t>
      </w:r>
      <w:r w:rsidRPr="00210652">
        <w:rPr>
          <w:sz w:val="20"/>
          <w:vertAlign w:val="subscript"/>
          <w:lang w:eastAsia="ko-KR"/>
        </w:rPr>
        <w:t>1</w:t>
      </w:r>
      <w:r w:rsidRPr="00210652">
        <w:rPr>
          <w:sz w:val="20"/>
          <w:lang w:eastAsia="ko-KR"/>
        </w:rPr>
        <w:t> – q</w:t>
      </w:r>
      <w:r w:rsidRPr="00210652">
        <w:rPr>
          <w:sz w:val="20"/>
          <w:vertAlign w:val="subscript"/>
          <w:lang w:eastAsia="ko-KR"/>
        </w:rPr>
        <w:t>1</w:t>
      </w:r>
      <w:r w:rsidRPr="00210652">
        <w:rPr>
          <w:sz w:val="20"/>
          <w:lang w:eastAsia="ko-KR"/>
        </w:rPr>
        <w:t> + 4 ) &gt;&gt; 3 ) )</w:t>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r w:rsidR="004C7663" w:rsidRPr="00210652">
        <w:rPr>
          <w:sz w:val="20"/>
          <w:lang w:eastAsia="ko-KR"/>
        </w:rPr>
        <w:fldChar w:fldCharType="begin" w:fldLock="1"/>
      </w:r>
      <w:r w:rsidRPr="00210652">
        <w:rPr>
          <w:sz w:val="20"/>
          <w:lang w:eastAsia="ko-KR"/>
        </w:rPr>
        <w:instrText xml:space="preserve"> SEQ Equation \* ARABIC \s 1 </w:instrText>
      </w:r>
      <w:r w:rsidR="004C7663" w:rsidRPr="00210652">
        <w:rPr>
          <w:sz w:val="20"/>
          <w:lang w:eastAsia="ko-KR"/>
        </w:rPr>
        <w:fldChar w:fldCharType="separate"/>
      </w:r>
      <w:r w:rsidRPr="00210652">
        <w:rPr>
          <w:noProof/>
          <w:sz w:val="20"/>
          <w:lang w:eastAsia="ko-KR"/>
        </w:rPr>
        <w:t>461</w:t>
      </w:r>
      <w:r w:rsidR="004C7663"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p</w:t>
      </w:r>
      <w:r w:rsidRPr="00210652">
        <w:rPr>
          <w:sz w:val="20"/>
          <w:vertAlign w:val="subscript"/>
          <w:lang w:eastAsia="ko-KR"/>
        </w:rPr>
        <w:t>0</w:t>
      </w:r>
      <w:r w:rsidRPr="00210652">
        <w:rPr>
          <w:sz w:val="20"/>
          <w:lang w:eastAsia="ko-KR"/>
        </w:rPr>
        <w:t>’ = Clip1</w:t>
      </w:r>
      <w:r w:rsidRPr="00210652">
        <w:rPr>
          <w:sz w:val="20"/>
          <w:vertAlign w:val="subscript"/>
          <w:lang w:eastAsia="ko-KR"/>
        </w:rPr>
        <w:t>C</w:t>
      </w:r>
      <w:r w:rsidRPr="00210652">
        <w:rPr>
          <w:sz w:val="20"/>
          <w:lang w:eastAsia="ko-KR"/>
        </w:rPr>
        <w:t>( p</w:t>
      </w:r>
      <w:r w:rsidRPr="00210652">
        <w:rPr>
          <w:sz w:val="20"/>
          <w:vertAlign w:val="subscript"/>
          <w:lang w:eastAsia="ko-KR"/>
        </w:rPr>
        <w:t>0</w:t>
      </w:r>
      <w:r w:rsidRPr="00210652">
        <w:rPr>
          <w:sz w:val="20"/>
          <w:lang w:eastAsia="ko-KR"/>
        </w:rPr>
        <w:t> + </w:t>
      </w:r>
      <w:r w:rsidRPr="00210652">
        <w:rPr>
          <w:sz w:val="20"/>
          <w:lang w:eastAsia="ko-KR"/>
        </w:rPr>
        <w:sym w:font="Symbol" w:char="F044"/>
      </w:r>
      <w:r w:rsidRPr="00210652">
        <w:rPr>
          <w:sz w:val="20"/>
          <w:lang w:eastAsia="ko-KR"/>
        </w:rPr>
        <w:t> )</w:t>
      </w:r>
      <w:r w:rsidRPr="00210652">
        <w:rPr>
          <w:sz w:val="20"/>
          <w:lang w:eastAsia="ko-KR"/>
        </w:rPr>
        <w:tab/>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r w:rsidR="004C7663" w:rsidRPr="00210652">
        <w:rPr>
          <w:sz w:val="20"/>
          <w:lang w:eastAsia="ko-KR"/>
        </w:rPr>
        <w:fldChar w:fldCharType="begin" w:fldLock="1"/>
      </w:r>
      <w:r w:rsidRPr="00210652">
        <w:rPr>
          <w:sz w:val="20"/>
          <w:lang w:eastAsia="ko-KR"/>
        </w:rPr>
        <w:instrText xml:space="preserve"> SEQ Equation \* ARABIC \s 1 </w:instrText>
      </w:r>
      <w:r w:rsidR="004C7663" w:rsidRPr="00210652">
        <w:rPr>
          <w:sz w:val="20"/>
          <w:lang w:eastAsia="ko-KR"/>
        </w:rPr>
        <w:fldChar w:fldCharType="separate"/>
      </w:r>
      <w:r w:rsidRPr="00210652">
        <w:rPr>
          <w:noProof/>
          <w:sz w:val="20"/>
          <w:lang w:eastAsia="ko-KR"/>
        </w:rPr>
        <w:t>462</w:t>
      </w:r>
      <w:r w:rsidR="004C7663"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q</w:t>
      </w:r>
      <w:r w:rsidRPr="00210652">
        <w:rPr>
          <w:sz w:val="20"/>
          <w:vertAlign w:val="subscript"/>
          <w:lang w:eastAsia="ko-KR"/>
        </w:rPr>
        <w:t>0</w:t>
      </w:r>
      <w:r w:rsidRPr="00210652">
        <w:rPr>
          <w:sz w:val="20"/>
          <w:lang w:eastAsia="ko-KR"/>
        </w:rPr>
        <w:t>’ = Clip1</w:t>
      </w:r>
      <w:r w:rsidRPr="00210652">
        <w:rPr>
          <w:sz w:val="20"/>
          <w:vertAlign w:val="subscript"/>
          <w:lang w:eastAsia="ko-KR"/>
        </w:rPr>
        <w:t>C</w:t>
      </w:r>
      <w:r w:rsidRPr="00210652">
        <w:rPr>
          <w:sz w:val="20"/>
          <w:lang w:eastAsia="ko-KR"/>
        </w:rPr>
        <w:t>( q</w:t>
      </w:r>
      <w:r w:rsidRPr="00210652">
        <w:rPr>
          <w:sz w:val="20"/>
          <w:vertAlign w:val="subscript"/>
          <w:lang w:eastAsia="ko-KR"/>
        </w:rPr>
        <w:t>0</w:t>
      </w:r>
      <w:r w:rsidRPr="00210652">
        <w:rPr>
          <w:sz w:val="20"/>
          <w:lang w:eastAsia="ko-KR"/>
        </w:rPr>
        <w:t> - </w:t>
      </w:r>
      <w:r w:rsidRPr="00210652">
        <w:rPr>
          <w:sz w:val="20"/>
          <w:lang w:eastAsia="ko-KR"/>
        </w:rPr>
        <w:sym w:font="Symbol" w:char="F044"/>
      </w:r>
      <w:r w:rsidRPr="00210652">
        <w:rPr>
          <w:sz w:val="20"/>
          <w:lang w:eastAsia="ko-KR"/>
        </w:rPr>
        <w:t> )</w:t>
      </w:r>
      <w:r w:rsidRPr="00210652">
        <w:rPr>
          <w:sz w:val="20"/>
          <w:lang w:eastAsia="ko-KR"/>
        </w:rPr>
        <w:tab/>
      </w:r>
      <w:r w:rsidRPr="00210652">
        <w:rPr>
          <w:sz w:val="20"/>
          <w:lang w:eastAsia="ko-KR"/>
        </w:rPr>
        <w:tab/>
        <w:t>(</w:t>
      </w:r>
      <w:r w:rsidR="004C7663" w:rsidRPr="00210652">
        <w:rPr>
          <w:sz w:val="20"/>
          <w:lang w:eastAsia="ko-KR"/>
        </w:rPr>
        <w:fldChar w:fldCharType="begin" w:fldLock="1"/>
      </w:r>
      <w:r w:rsidRPr="00210652">
        <w:rPr>
          <w:sz w:val="20"/>
          <w:lang w:eastAsia="ko-KR"/>
        </w:rPr>
        <w:instrText xml:space="preserve"> STYLEREF 1 \s </w:instrText>
      </w:r>
      <w:r w:rsidR="004C7663" w:rsidRPr="00210652">
        <w:rPr>
          <w:sz w:val="20"/>
          <w:lang w:eastAsia="ko-KR"/>
        </w:rPr>
        <w:fldChar w:fldCharType="separate"/>
      </w:r>
      <w:r w:rsidRPr="00210652">
        <w:rPr>
          <w:noProof/>
          <w:sz w:val="20"/>
          <w:lang w:eastAsia="ko-KR"/>
        </w:rPr>
        <w:t>8</w:t>
      </w:r>
      <w:r w:rsidR="004C7663" w:rsidRPr="00210652">
        <w:rPr>
          <w:sz w:val="20"/>
          <w:lang w:eastAsia="ko-KR"/>
        </w:rPr>
        <w:fldChar w:fldCharType="end"/>
      </w:r>
      <w:r w:rsidRPr="00210652">
        <w:rPr>
          <w:sz w:val="20"/>
          <w:lang w:eastAsia="ko-KR"/>
        </w:rPr>
        <w:noBreakHyphen/>
      </w:r>
      <w:r w:rsidR="004C7663" w:rsidRPr="00210652">
        <w:rPr>
          <w:sz w:val="20"/>
          <w:lang w:eastAsia="ko-KR"/>
        </w:rPr>
        <w:fldChar w:fldCharType="begin" w:fldLock="1"/>
      </w:r>
      <w:r w:rsidRPr="00210652">
        <w:rPr>
          <w:sz w:val="20"/>
          <w:lang w:eastAsia="ko-KR"/>
        </w:rPr>
        <w:instrText xml:space="preserve"> SEQ Equation \* ARABIC \s 1 </w:instrText>
      </w:r>
      <w:r w:rsidR="004C7663" w:rsidRPr="00210652">
        <w:rPr>
          <w:sz w:val="20"/>
          <w:lang w:eastAsia="ko-KR"/>
        </w:rPr>
        <w:fldChar w:fldCharType="separate"/>
      </w:r>
      <w:r w:rsidRPr="00210652">
        <w:rPr>
          <w:noProof/>
          <w:sz w:val="20"/>
          <w:lang w:eastAsia="ko-KR"/>
        </w:rPr>
        <w:t>463</w:t>
      </w:r>
      <w:r w:rsidR="004C7663" w:rsidRPr="00210652">
        <w:rPr>
          <w:sz w:val="20"/>
          <w:lang w:eastAsia="ko-KR"/>
        </w:rPr>
        <w:fldChar w:fldCharType="end"/>
      </w:r>
      <w:r w:rsidRPr="00210652">
        <w:rPr>
          <w:sz w:val="20"/>
          <w:lang w:eastAsia="ko-KR"/>
        </w:rPr>
        <w:t>)</w:t>
      </w:r>
    </w:p>
    <w:p w:rsidR="008A518B" w:rsidRPr="00210652" w:rsidRDefault="008A518B" w:rsidP="008A518B">
      <w:pPr>
        <w:rPr>
          <w:lang w:eastAsia="ko-KR"/>
        </w:rPr>
      </w:pPr>
      <w:r w:rsidRPr="00210652">
        <w:rPr>
          <w:lang w:eastAsia="ko-KR"/>
        </w:rPr>
        <w:lastRenderedPageBreak/>
        <w:t>The filtered sample value, p</w:t>
      </w:r>
      <w:r w:rsidRPr="00210652">
        <w:rPr>
          <w:vertAlign w:val="subscript"/>
          <w:lang w:eastAsia="ko-KR"/>
        </w:rPr>
        <w:t>0</w:t>
      </w:r>
      <w:r w:rsidRPr="00210652">
        <w:rPr>
          <w:lang w:eastAsia="ko-KR"/>
        </w:rPr>
        <w:t>’ is substituted by the corresponding input sample value p</w:t>
      </w:r>
      <w:r w:rsidRPr="00210652">
        <w:rPr>
          <w:vertAlign w:val="subscript"/>
          <w:lang w:eastAsia="ko-KR"/>
        </w:rPr>
        <w:t>0</w:t>
      </w:r>
      <w:r w:rsidRPr="00210652">
        <w:rPr>
          <w:lang w:eastAsia="ko-KR"/>
        </w:rPr>
        <w:t xml:space="preserve"> if all of the following conditions are true.</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p</w:t>
      </w:r>
      <w:r w:rsidRPr="00210652">
        <w:rPr>
          <w:vertAlign w:val="subscript"/>
          <w:lang w:eastAsia="ko-KR"/>
        </w:rPr>
        <w:t>0</w:t>
      </w:r>
      <w:r w:rsidRPr="00210652">
        <w:rPr>
          <w:lang w:eastAsia="ko-KR"/>
        </w:rPr>
        <w:t xml:space="preserve"> is a sample of an I_PCM block.</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pcm_loop_filter_disable_flag value is equal to 1.</w:t>
      </w:r>
    </w:p>
    <w:p w:rsidR="008A518B" w:rsidRPr="00210652" w:rsidRDefault="008A518B" w:rsidP="008A518B">
      <w:pPr>
        <w:rPr>
          <w:lang w:eastAsia="ko-KR"/>
        </w:rPr>
      </w:pPr>
      <w:r w:rsidRPr="00210652">
        <w:rPr>
          <w:lang w:eastAsia="ko-KR"/>
        </w:rPr>
        <w:t>Similary, the filtered sample value, q</w:t>
      </w:r>
      <w:r w:rsidRPr="00210652">
        <w:rPr>
          <w:vertAlign w:val="subscript"/>
          <w:lang w:eastAsia="ko-KR"/>
        </w:rPr>
        <w:t>0</w:t>
      </w:r>
      <w:r w:rsidRPr="00210652">
        <w:rPr>
          <w:lang w:eastAsia="ko-KR"/>
        </w:rPr>
        <w:t>’ is substituted by the corresponding input sample value q</w:t>
      </w:r>
      <w:r w:rsidRPr="00210652">
        <w:rPr>
          <w:vertAlign w:val="subscript"/>
          <w:lang w:eastAsia="ko-KR"/>
        </w:rPr>
        <w:t>0</w:t>
      </w:r>
      <w:r w:rsidRPr="00210652">
        <w:rPr>
          <w:lang w:eastAsia="ko-KR"/>
        </w:rPr>
        <w:t xml:space="preserve"> if all of the following conditions are true.</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q</w:t>
      </w:r>
      <w:r w:rsidRPr="00210652">
        <w:rPr>
          <w:vertAlign w:val="subscript"/>
          <w:lang w:eastAsia="ko-KR"/>
        </w:rPr>
        <w:t>0</w:t>
      </w:r>
      <w:r w:rsidRPr="00210652">
        <w:rPr>
          <w:lang w:eastAsia="ko-KR"/>
        </w:rPr>
        <w:t xml:space="preserve"> is a sample of an I_PCM block.</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pcm_loop_filter_disable_flag value is equal to 1.</w:t>
      </w:r>
    </w:p>
    <w:p w:rsidR="008A518B" w:rsidRPr="00210652" w:rsidRDefault="008A518B" w:rsidP="008A518B">
      <w:pPr>
        <w:rPr>
          <w:lang w:eastAsia="ko-KR"/>
        </w:rPr>
      </w:pPr>
      <w:r w:rsidRPr="00210652">
        <w:rPr>
          <w:lang w:eastAsia="ko-KR"/>
        </w:rPr>
        <w:t>[Ed. (WJ): for PCM case, deblocking filter applies first and the filtered pixels are restored. Rather than this, it’s better to skip the filtering itself for PCM samples since first filtering is actually not needed.]</w:t>
      </w:r>
    </w:p>
    <w:p w:rsidR="00FD052B" w:rsidRPr="007D651B" w:rsidRDefault="00FD052B" w:rsidP="007D651B"/>
    <w:sectPr w:rsidR="00FD052B" w:rsidRPr="007D651B" w:rsidSect="00FD052B">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478F" w:rsidRDefault="0035478F" w:rsidP="004734D2">
      <w:r>
        <w:separator/>
      </w:r>
    </w:p>
  </w:endnote>
  <w:endnote w:type="continuationSeparator" w:id="0">
    <w:p w:rsidR="0035478F" w:rsidRDefault="0035478F" w:rsidP="004734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Malgun Gothic">
    <w:altName w:val="Arial Unicode MS"/>
    <w:charset w:val="81"/>
    <w:family w:val="swiss"/>
    <w:pitch w:val="variable"/>
    <w:sig w:usb0="00000000" w:usb1="09D77CFB" w:usb2="00000012" w:usb3="00000000" w:csb0="00080001"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Arial Unicode MS">
    <w:panose1 w:val="020B0604020202020204"/>
    <w:charset w:val="86"/>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 New Roman Bold">
    <w:altName w:val="Times New Roman"/>
    <w:panose1 w:val="02020803070505020304"/>
    <w:charset w:val="00"/>
    <w:family w:val="auto"/>
    <w:pitch w:val="variable"/>
    <w:sig w:usb0="00000000"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478F" w:rsidRDefault="0035478F" w:rsidP="004734D2">
      <w:r>
        <w:separator/>
      </w:r>
    </w:p>
  </w:footnote>
  <w:footnote w:type="continuationSeparator" w:id="0">
    <w:p w:rsidR="0035478F" w:rsidRDefault="0035478F" w:rsidP="004734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F252BD"/>
    <w:multiLevelType w:val="singleLevel"/>
    <w:tmpl w:val="77FA1664"/>
    <w:lvl w:ilvl="0">
      <w:start w:val="1"/>
      <w:numFmt w:val="decimal"/>
      <w:pStyle w:val="bibliography"/>
      <w:lvlText w:val="[%1]"/>
      <w:lvlJc w:val="left"/>
      <w:pPr>
        <w:tabs>
          <w:tab w:val="num" w:pos="360"/>
        </w:tabs>
        <w:ind w:left="360" w:hanging="360"/>
      </w:pPr>
      <w:rPr>
        <w:rFonts w:cs="Times New Roman"/>
      </w:rPr>
    </w:lvl>
  </w:abstractNum>
  <w:abstractNum w:abstractNumId="4">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nsid w:val="09455690"/>
    <w:multiLevelType w:val="hybridMultilevel"/>
    <w:tmpl w:val="9562410A"/>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9F536DE"/>
    <w:multiLevelType w:val="multilevel"/>
    <w:tmpl w:val="F00224BC"/>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9">
    <w:nsid w:val="0B0E59F0"/>
    <w:multiLevelType w:val="hybridMultilevel"/>
    <w:tmpl w:val="11789BA0"/>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13E1DDF"/>
    <w:multiLevelType w:val="hybridMultilevel"/>
    <w:tmpl w:val="CD3C2E7E"/>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3">
    <w:nsid w:val="16BD7BA9"/>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5">
    <w:nsid w:val="1C8F5FA7"/>
    <w:multiLevelType w:val="hybridMultilevel"/>
    <w:tmpl w:val="6366CF0E"/>
    <w:lvl w:ilvl="0" w:tplc="0809000F">
      <w:start w:val="1"/>
      <w:numFmt w:val="decimal"/>
      <w:lvlText w:val="%1."/>
      <w:lvlJc w:val="left"/>
      <w:pPr>
        <w:tabs>
          <w:tab w:val="num" w:pos="1524"/>
        </w:tabs>
        <w:ind w:left="1524" w:hanging="405"/>
      </w:pPr>
      <w:rPr>
        <w:rFonts w:hint="default"/>
      </w:rPr>
    </w:lvl>
    <w:lvl w:ilvl="1" w:tplc="04090003">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04090001" w:tentative="1">
      <w:start w:val="1"/>
      <w:numFmt w:val="bullet"/>
      <w:lvlText w:val=""/>
      <w:lvlJc w:val="left"/>
      <w:pPr>
        <w:tabs>
          <w:tab w:val="num" w:pos="2319"/>
        </w:tabs>
        <w:ind w:left="2319" w:hanging="400"/>
      </w:pPr>
      <w:rPr>
        <w:rFonts w:ascii="Wingdings" w:hAnsi="Wingdings" w:hint="default"/>
      </w:rPr>
    </w:lvl>
    <w:lvl w:ilvl="4" w:tplc="04090003" w:tentative="1">
      <w:start w:val="1"/>
      <w:numFmt w:val="bullet"/>
      <w:lvlText w:val=""/>
      <w:lvlJc w:val="left"/>
      <w:pPr>
        <w:tabs>
          <w:tab w:val="num" w:pos="2719"/>
        </w:tabs>
        <w:ind w:left="2719" w:hanging="400"/>
      </w:pPr>
      <w:rPr>
        <w:rFonts w:ascii="Wingdings" w:hAnsi="Wingdings" w:hint="default"/>
      </w:rPr>
    </w:lvl>
    <w:lvl w:ilvl="5" w:tplc="04090005" w:tentative="1">
      <w:start w:val="1"/>
      <w:numFmt w:val="bullet"/>
      <w:lvlText w:val=""/>
      <w:lvlJc w:val="left"/>
      <w:pPr>
        <w:tabs>
          <w:tab w:val="num" w:pos="3119"/>
        </w:tabs>
        <w:ind w:left="3119" w:hanging="400"/>
      </w:pPr>
      <w:rPr>
        <w:rFonts w:ascii="Wingdings" w:hAnsi="Wingdings" w:hint="default"/>
      </w:rPr>
    </w:lvl>
    <w:lvl w:ilvl="6" w:tplc="04090001" w:tentative="1">
      <w:start w:val="1"/>
      <w:numFmt w:val="bullet"/>
      <w:lvlText w:val=""/>
      <w:lvlJc w:val="left"/>
      <w:pPr>
        <w:tabs>
          <w:tab w:val="num" w:pos="3519"/>
        </w:tabs>
        <w:ind w:left="3519" w:hanging="400"/>
      </w:pPr>
      <w:rPr>
        <w:rFonts w:ascii="Wingdings" w:hAnsi="Wingdings" w:hint="default"/>
      </w:rPr>
    </w:lvl>
    <w:lvl w:ilvl="7" w:tplc="04090003" w:tentative="1">
      <w:start w:val="1"/>
      <w:numFmt w:val="bullet"/>
      <w:lvlText w:val=""/>
      <w:lvlJc w:val="left"/>
      <w:pPr>
        <w:tabs>
          <w:tab w:val="num" w:pos="3919"/>
        </w:tabs>
        <w:ind w:left="3919" w:hanging="400"/>
      </w:pPr>
      <w:rPr>
        <w:rFonts w:ascii="Wingdings" w:hAnsi="Wingdings" w:hint="default"/>
      </w:rPr>
    </w:lvl>
    <w:lvl w:ilvl="8" w:tplc="04090005" w:tentative="1">
      <w:start w:val="1"/>
      <w:numFmt w:val="bullet"/>
      <w:lvlText w:val=""/>
      <w:lvlJc w:val="left"/>
      <w:pPr>
        <w:tabs>
          <w:tab w:val="num" w:pos="4319"/>
        </w:tabs>
        <w:ind w:left="4319" w:hanging="400"/>
      </w:pPr>
      <w:rPr>
        <w:rFonts w:ascii="Wingdings" w:hAnsi="Wingdings" w:hint="default"/>
      </w:rPr>
    </w:lvl>
  </w:abstractNum>
  <w:abstractNum w:abstractNumId="16">
    <w:nsid w:val="1E9336A5"/>
    <w:multiLevelType w:val="hybridMultilevel"/>
    <w:tmpl w:val="3A62164A"/>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9">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D137E0B"/>
    <w:multiLevelType w:val="hybridMultilevel"/>
    <w:tmpl w:val="988E223C"/>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1">
    <w:nsid w:val="2F9762CB"/>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5">
    <w:nsid w:val="3AA92E81"/>
    <w:multiLevelType w:val="hybridMultilevel"/>
    <w:tmpl w:val="7D28F72E"/>
    <w:lvl w:ilvl="0" w:tplc="84BA585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7">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nsid w:val="4A321B80"/>
    <w:multiLevelType w:val="hybridMultilevel"/>
    <w:tmpl w:val="A4A6F7CA"/>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04090019">
      <w:start w:val="1"/>
      <w:numFmt w:val="lowerLetter"/>
      <w:lvlText w:val="%3."/>
      <w:lvlJc w:val="left"/>
      <w:pPr>
        <w:tabs>
          <w:tab w:val="num" w:pos="1600"/>
        </w:tabs>
        <w:ind w:left="1600" w:hanging="400"/>
      </w:pPr>
      <w:rPr>
        <w:rFonts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0">
    <w:nsid w:val="533841BD"/>
    <w:multiLevelType w:val="hybridMultilevel"/>
    <w:tmpl w:val="3F089F34"/>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2">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4FD4357"/>
    <w:multiLevelType w:val="hybridMultilevel"/>
    <w:tmpl w:val="3DB8374C"/>
    <w:lvl w:ilvl="0" w:tplc="9C4812F6">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576A43C1"/>
    <w:multiLevelType w:val="hybridMultilevel"/>
    <w:tmpl w:val="16A0435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F">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5">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ED00D0B"/>
    <w:multiLevelType w:val="hybridMultilevel"/>
    <w:tmpl w:val="3F10B5A0"/>
    <w:lvl w:ilvl="0" w:tplc="EAD6D77E">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1">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2">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3">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8"/>
  </w:num>
  <w:num w:numId="4">
    <w:abstractNumId w:val="41"/>
  </w:num>
  <w:num w:numId="5">
    <w:abstractNumId w:val="26"/>
  </w:num>
  <w:num w:numId="6">
    <w:abstractNumId w:val="31"/>
  </w:num>
  <w:num w:numId="7">
    <w:abstractNumId w:val="32"/>
  </w:num>
  <w:num w:numId="8">
    <w:abstractNumId w:val="7"/>
  </w:num>
  <w:num w:numId="9">
    <w:abstractNumId w:val="14"/>
  </w:num>
  <w:num w:numId="10">
    <w:abstractNumId w:val="28"/>
  </w:num>
  <w:num w:numId="11">
    <w:abstractNumId w:val="17"/>
  </w:num>
  <w:num w:numId="12">
    <w:abstractNumId w:val="18"/>
  </w:num>
  <w:num w:numId="13">
    <w:abstractNumId w:val="4"/>
  </w:num>
  <w:num w:numId="14">
    <w:abstractNumId w:val="42"/>
  </w:num>
  <w:num w:numId="15">
    <w:abstractNumId w:val="44"/>
  </w:num>
  <w:num w:numId="16">
    <w:abstractNumId w:val="24"/>
  </w:num>
  <w:num w:numId="17">
    <w:abstractNumId w:val="3"/>
  </w:num>
  <w:num w:numId="18">
    <w:abstractNumId w:val="5"/>
  </w:num>
  <w:num w:numId="19">
    <w:abstractNumId w:val="22"/>
  </w:num>
  <w:num w:numId="20">
    <w:abstractNumId w:val="40"/>
  </w:num>
  <w:num w:numId="21">
    <w:abstractNumId w:val="27"/>
  </w:num>
  <w:num w:numId="22">
    <w:abstractNumId w:val="34"/>
  </w:num>
  <w:num w:numId="23">
    <w:abstractNumId w:val="20"/>
  </w:num>
  <w:num w:numId="24">
    <w:abstractNumId w:val="29"/>
  </w:num>
  <w:num w:numId="25">
    <w:abstractNumId w:val="15"/>
  </w:num>
  <w:num w:numId="26">
    <w:abstractNumId w:val="39"/>
  </w:num>
  <w:num w:numId="27">
    <w:abstractNumId w:val="43"/>
  </w:num>
  <w:num w:numId="28">
    <w:abstractNumId w:val="13"/>
  </w:num>
  <w:num w:numId="29">
    <w:abstractNumId w:val="38"/>
  </w:num>
  <w:num w:numId="30">
    <w:abstractNumId w:val="23"/>
  </w:num>
  <w:num w:numId="31">
    <w:abstractNumId w:val="2"/>
  </w:num>
  <w:num w:numId="32">
    <w:abstractNumId w:val="16"/>
  </w:num>
  <w:num w:numId="33">
    <w:abstractNumId w:val="6"/>
  </w:num>
  <w:num w:numId="34">
    <w:abstractNumId w:val="12"/>
  </w:num>
  <w:num w:numId="35">
    <w:abstractNumId w:val="19"/>
  </w:num>
  <w:num w:numId="36">
    <w:abstractNumId w:val="37"/>
  </w:num>
  <w:num w:numId="37">
    <w:abstractNumId w:val="21"/>
  </w:num>
  <w:num w:numId="38">
    <w:abstractNumId w:val="30"/>
  </w:num>
  <w:num w:numId="39">
    <w:abstractNumId w:val="33"/>
  </w:num>
  <w:num w:numId="40">
    <w:abstractNumId w:val="35"/>
  </w:num>
  <w:num w:numId="41">
    <w:abstractNumId w:val="9"/>
  </w:num>
  <w:num w:numId="42">
    <w:abstractNumId w:val="11"/>
  </w:num>
  <w:num w:numId="43">
    <w:abstractNumId w:val="36"/>
  </w:num>
  <w:num w:numId="44">
    <w:abstractNumId w:val="25"/>
  </w:num>
  <w:num w:numId="45">
    <w:abstractNumId w:val="10"/>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trackRevisions/>
  <w:defaultTabStop w:val="720"/>
  <w:characterSpacingControl w:val="doNotCompress"/>
  <w:hdrShapeDefaults>
    <o:shapedefaults v:ext="edit" spidmax="18434"/>
  </w:hdrShapeDefaults>
  <w:footnotePr>
    <w:footnote w:id="-1"/>
    <w:footnote w:id="0"/>
  </w:footnotePr>
  <w:endnotePr>
    <w:endnote w:id="-1"/>
    <w:endnote w:id="0"/>
  </w:endnotePr>
  <w:compat>
    <w:useFELayout/>
  </w:compat>
  <w:rsids>
    <w:rsidRoot w:val="004734D2"/>
    <w:rsid w:val="0008689F"/>
    <w:rsid w:val="000B0A02"/>
    <w:rsid w:val="000B3471"/>
    <w:rsid w:val="000C427F"/>
    <w:rsid w:val="001A2472"/>
    <w:rsid w:val="001C55D3"/>
    <w:rsid w:val="001D642F"/>
    <w:rsid w:val="00305271"/>
    <w:rsid w:val="0035478F"/>
    <w:rsid w:val="00367DCB"/>
    <w:rsid w:val="004734D2"/>
    <w:rsid w:val="004B631F"/>
    <w:rsid w:val="004B79F2"/>
    <w:rsid w:val="004C7663"/>
    <w:rsid w:val="004D76FD"/>
    <w:rsid w:val="004F5F16"/>
    <w:rsid w:val="005B64BD"/>
    <w:rsid w:val="005C133C"/>
    <w:rsid w:val="00651B9F"/>
    <w:rsid w:val="006C606B"/>
    <w:rsid w:val="0074238E"/>
    <w:rsid w:val="007C3AD1"/>
    <w:rsid w:val="007D651B"/>
    <w:rsid w:val="00843D35"/>
    <w:rsid w:val="008679F1"/>
    <w:rsid w:val="008A3071"/>
    <w:rsid w:val="008A518B"/>
    <w:rsid w:val="008D717C"/>
    <w:rsid w:val="008F26AD"/>
    <w:rsid w:val="009A4303"/>
    <w:rsid w:val="00A94F1E"/>
    <w:rsid w:val="00AB605B"/>
    <w:rsid w:val="00AC39FB"/>
    <w:rsid w:val="00B207F3"/>
    <w:rsid w:val="00B57F5E"/>
    <w:rsid w:val="00C809BE"/>
    <w:rsid w:val="00D54F5A"/>
    <w:rsid w:val="00D550DF"/>
    <w:rsid w:val="00DA3250"/>
    <w:rsid w:val="00E043F8"/>
    <w:rsid w:val="00E123AE"/>
    <w:rsid w:val="00E31D53"/>
    <w:rsid w:val="00EE4C62"/>
    <w:rsid w:val="00FA3E0E"/>
    <w:rsid w:val="00FD05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18B"/>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styleId="Heading1">
    <w:name w:val="heading 1"/>
    <w:basedOn w:val="Normal"/>
    <w:next w:val="Normal"/>
    <w:link w:val="Heading1Char"/>
    <w:uiPriority w:val="99"/>
    <w:qFormat/>
    <w:rsid w:val="008A518B"/>
    <w:pPr>
      <w:keepNext/>
      <w:keepLines/>
      <w:numPr>
        <w:numId w:val="3"/>
      </w:numPr>
      <w:spacing w:before="480"/>
      <w:jc w:val="left"/>
      <w:outlineLvl w:val="0"/>
    </w:pPr>
    <w:rPr>
      <w:rFonts w:ascii="Times" w:hAnsi="Times"/>
      <w:b/>
      <w:bCs/>
      <w:sz w:val="24"/>
      <w:szCs w:val="24"/>
    </w:rPr>
  </w:style>
  <w:style w:type="paragraph" w:styleId="Heading2">
    <w:name w:val="heading 2"/>
    <w:basedOn w:val="Normal"/>
    <w:next w:val="Normal"/>
    <w:link w:val="Heading2Char"/>
    <w:uiPriority w:val="99"/>
    <w:qFormat/>
    <w:rsid w:val="008A518B"/>
    <w:pPr>
      <w:keepNext/>
      <w:keepLines/>
      <w:numPr>
        <w:ilvl w:val="1"/>
        <w:numId w:val="3"/>
      </w:numPr>
      <w:spacing w:before="313"/>
      <w:outlineLvl w:val="1"/>
    </w:pPr>
    <w:rPr>
      <w:rFonts w:ascii="Times" w:hAnsi="Times"/>
      <w:b/>
      <w:bCs/>
      <w:sz w:val="22"/>
      <w:szCs w:val="22"/>
    </w:rPr>
  </w:style>
  <w:style w:type="paragraph" w:styleId="Heading3">
    <w:name w:val="heading 3"/>
    <w:basedOn w:val="Normal"/>
    <w:next w:val="Normal"/>
    <w:link w:val="Heading3Char"/>
    <w:uiPriority w:val="99"/>
    <w:qFormat/>
    <w:rsid w:val="008A518B"/>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8A518B"/>
    <w:pPr>
      <w:numPr>
        <w:ilvl w:val="3"/>
      </w:numPr>
      <w:ind w:left="1701" w:hanging="1701"/>
      <w:jc w:val="left"/>
      <w:outlineLvl w:val="3"/>
    </w:pPr>
  </w:style>
  <w:style w:type="paragraph" w:styleId="Heading5">
    <w:name w:val="heading 5"/>
    <w:basedOn w:val="Heading3"/>
    <w:next w:val="Normal"/>
    <w:link w:val="Heading5Char"/>
    <w:uiPriority w:val="99"/>
    <w:qFormat/>
    <w:rsid w:val="008A518B"/>
    <w:pPr>
      <w:numPr>
        <w:ilvl w:val="4"/>
      </w:numPr>
      <w:tabs>
        <w:tab w:val="left" w:pos="907"/>
      </w:tabs>
      <w:ind w:left="2268" w:hanging="2268"/>
      <w:outlineLvl w:val="4"/>
    </w:pPr>
  </w:style>
  <w:style w:type="paragraph" w:styleId="Heading6">
    <w:name w:val="heading 6"/>
    <w:basedOn w:val="Heading3"/>
    <w:next w:val="Normal"/>
    <w:link w:val="Heading6Char"/>
    <w:uiPriority w:val="99"/>
    <w:qFormat/>
    <w:rsid w:val="008A518B"/>
    <w:pPr>
      <w:numPr>
        <w:ilvl w:val="5"/>
      </w:numPr>
      <w:ind w:left="0" w:firstLine="0"/>
      <w:outlineLvl w:val="5"/>
    </w:pPr>
    <w:rPr>
      <w:rFonts w:ascii="Times" w:hAnsi="Times"/>
    </w:rPr>
  </w:style>
  <w:style w:type="paragraph" w:styleId="Heading7">
    <w:name w:val="heading 7"/>
    <w:basedOn w:val="Heading3"/>
    <w:next w:val="Normal"/>
    <w:link w:val="Heading7Char"/>
    <w:uiPriority w:val="99"/>
    <w:qFormat/>
    <w:rsid w:val="008A518B"/>
    <w:pPr>
      <w:outlineLvl w:val="6"/>
    </w:pPr>
    <w:rPr>
      <w:rFonts w:ascii="Times" w:hAnsi="Times"/>
    </w:rPr>
  </w:style>
  <w:style w:type="paragraph" w:styleId="Heading8">
    <w:name w:val="heading 8"/>
    <w:basedOn w:val="Heading9"/>
    <w:next w:val="Normal"/>
    <w:link w:val="Heading8Char"/>
    <w:uiPriority w:val="99"/>
    <w:qFormat/>
    <w:rsid w:val="008A518B"/>
    <w:pPr>
      <w:outlineLvl w:val="7"/>
    </w:pPr>
  </w:style>
  <w:style w:type="paragraph" w:styleId="Heading9">
    <w:name w:val="heading 9"/>
    <w:basedOn w:val="Heading1"/>
    <w:next w:val="Normal"/>
    <w:link w:val="Heading9Char"/>
    <w:uiPriority w:val="99"/>
    <w:qFormat/>
    <w:rsid w:val="008A518B"/>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aliases w:val="h,Header/Footer"/>
    <w:basedOn w:val="Normal"/>
    <w:link w:val="HeaderChar"/>
    <w:uiPriority w:val="99"/>
    <w:unhideWhenUsed/>
    <w:rsid w:val="004734D2"/>
    <w:pPr>
      <w:tabs>
        <w:tab w:val="center" w:pos="4320"/>
        <w:tab w:val="right" w:pos="8640"/>
      </w:tabs>
    </w:pPr>
  </w:style>
  <w:style w:type="character" w:customStyle="1" w:styleId="HeaderChar">
    <w:name w:val="Header Char"/>
    <w:aliases w:val="h Char,Header/Footer Char"/>
    <w:basedOn w:val="DefaultParagraphFont"/>
    <w:link w:val="Header"/>
    <w:uiPriority w:val="99"/>
    <w:semiHidden/>
    <w:rsid w:val="004734D2"/>
  </w:style>
  <w:style w:type="paragraph" w:styleId="Footer">
    <w:name w:val="footer"/>
    <w:basedOn w:val="Normal"/>
    <w:link w:val="FooterChar"/>
    <w:uiPriority w:val="99"/>
    <w:unhideWhenUsed/>
    <w:rsid w:val="004734D2"/>
    <w:pPr>
      <w:tabs>
        <w:tab w:val="center" w:pos="4320"/>
        <w:tab w:val="right" w:pos="8640"/>
      </w:tabs>
    </w:pPr>
  </w:style>
  <w:style w:type="character" w:customStyle="1" w:styleId="FooterChar">
    <w:name w:val="Footer Char"/>
    <w:basedOn w:val="DefaultParagraphFont"/>
    <w:link w:val="Footer"/>
    <w:uiPriority w:val="99"/>
    <w:semiHidden/>
    <w:rsid w:val="004734D2"/>
  </w:style>
  <w:style w:type="paragraph" w:styleId="DocumentMap">
    <w:name w:val="Document Map"/>
    <w:basedOn w:val="Normal"/>
    <w:link w:val="DocumentMapChar"/>
    <w:uiPriority w:val="99"/>
    <w:semiHidden/>
    <w:unhideWhenUsed/>
    <w:rsid w:val="007D651B"/>
    <w:rPr>
      <w:rFonts w:ascii="Tahoma" w:hAnsi="Tahoma" w:cs="Tahoma"/>
      <w:sz w:val="16"/>
      <w:szCs w:val="16"/>
    </w:rPr>
  </w:style>
  <w:style w:type="character" w:customStyle="1" w:styleId="DocumentMapChar">
    <w:name w:val="Document Map Char"/>
    <w:basedOn w:val="DefaultParagraphFont"/>
    <w:link w:val="DocumentMap"/>
    <w:uiPriority w:val="99"/>
    <w:semiHidden/>
    <w:rsid w:val="007D651B"/>
    <w:rPr>
      <w:rFonts w:ascii="Tahoma" w:hAnsi="Tahoma" w:cs="Tahoma"/>
      <w:sz w:val="16"/>
      <w:szCs w:val="16"/>
    </w:rPr>
  </w:style>
  <w:style w:type="character" w:customStyle="1" w:styleId="Heading1Char">
    <w:name w:val="Heading 1 Char"/>
    <w:basedOn w:val="DefaultParagraphFont"/>
    <w:link w:val="Heading1"/>
    <w:uiPriority w:val="99"/>
    <w:rsid w:val="008A518B"/>
    <w:rPr>
      <w:rFonts w:ascii="Times" w:eastAsia="Malgun Gothic" w:hAnsi="Times" w:cs="Times New Roman"/>
      <w:b/>
      <w:bCs/>
      <w:sz w:val="24"/>
      <w:szCs w:val="24"/>
      <w:lang w:val="en-GB" w:eastAsia="en-US"/>
    </w:rPr>
  </w:style>
  <w:style w:type="character" w:customStyle="1" w:styleId="Heading2Char">
    <w:name w:val="Heading 2 Char"/>
    <w:basedOn w:val="DefaultParagraphFont"/>
    <w:link w:val="Heading2"/>
    <w:uiPriority w:val="99"/>
    <w:rsid w:val="008A518B"/>
    <w:rPr>
      <w:rFonts w:ascii="Times" w:eastAsia="Malgun Gothic" w:hAnsi="Times" w:cs="Times New Roman"/>
      <w:b/>
      <w:bCs/>
      <w:lang w:val="en-GB" w:eastAsia="en-US"/>
    </w:rPr>
  </w:style>
  <w:style w:type="character" w:customStyle="1" w:styleId="Heading3Char">
    <w:name w:val="Heading 3 Char"/>
    <w:basedOn w:val="DefaultParagraphFont"/>
    <w:link w:val="Heading3"/>
    <w:uiPriority w:val="99"/>
    <w:rsid w:val="008A518B"/>
    <w:rPr>
      <w:rFonts w:ascii="Times New Roman" w:eastAsia="Malgun Gothic" w:hAnsi="Times New Roman" w:cs="Times New Roman"/>
      <w:b/>
      <w:bCs/>
      <w:sz w:val="20"/>
      <w:szCs w:val="20"/>
      <w:lang w:eastAsia="en-US"/>
    </w:rPr>
  </w:style>
  <w:style w:type="character" w:customStyle="1" w:styleId="Heading4Char">
    <w:name w:val="Heading 4 Char"/>
    <w:aliases w:val="Heading 4 Char1 Char,Heading 4 Char Char Char"/>
    <w:basedOn w:val="DefaultParagraphFont"/>
    <w:link w:val="Heading4"/>
    <w:uiPriority w:val="99"/>
    <w:rsid w:val="008A518B"/>
    <w:rPr>
      <w:rFonts w:ascii="Times New Roman" w:eastAsia="Malgun Gothic" w:hAnsi="Times New Roman" w:cs="Times New Roman"/>
      <w:b/>
      <w:bCs/>
      <w:sz w:val="20"/>
      <w:szCs w:val="20"/>
    </w:rPr>
  </w:style>
  <w:style w:type="character" w:customStyle="1" w:styleId="Heading5Char">
    <w:name w:val="Heading 5 Char"/>
    <w:basedOn w:val="DefaultParagraphFont"/>
    <w:link w:val="Heading5"/>
    <w:uiPriority w:val="99"/>
    <w:rsid w:val="008A518B"/>
    <w:rPr>
      <w:rFonts w:ascii="Times New Roman" w:eastAsia="Malgun Gothic" w:hAnsi="Times New Roman" w:cs="Times New Roman"/>
      <w:b/>
      <w:bCs/>
      <w:sz w:val="20"/>
      <w:szCs w:val="20"/>
    </w:rPr>
  </w:style>
  <w:style w:type="character" w:customStyle="1" w:styleId="Heading6Char">
    <w:name w:val="Heading 6 Char"/>
    <w:basedOn w:val="DefaultParagraphFont"/>
    <w:link w:val="Heading6"/>
    <w:uiPriority w:val="99"/>
    <w:rsid w:val="008A518B"/>
    <w:rPr>
      <w:rFonts w:ascii="Times" w:eastAsia="Malgun Gothic" w:hAnsi="Times" w:cs="Times New Roman"/>
      <w:b/>
      <w:bCs/>
      <w:sz w:val="20"/>
      <w:szCs w:val="20"/>
    </w:rPr>
  </w:style>
  <w:style w:type="character" w:customStyle="1" w:styleId="Heading7Char">
    <w:name w:val="Heading 7 Char"/>
    <w:basedOn w:val="DefaultParagraphFont"/>
    <w:link w:val="Heading7"/>
    <w:uiPriority w:val="99"/>
    <w:rsid w:val="008A518B"/>
    <w:rPr>
      <w:rFonts w:ascii="Times" w:eastAsia="Malgun Gothic" w:hAnsi="Times" w:cs="Times New Roman"/>
      <w:b/>
      <w:bCs/>
      <w:sz w:val="20"/>
      <w:szCs w:val="20"/>
      <w:lang w:val="en-GB" w:eastAsia="en-US"/>
    </w:rPr>
  </w:style>
  <w:style w:type="character" w:customStyle="1" w:styleId="Heading8Char">
    <w:name w:val="Heading 8 Char"/>
    <w:basedOn w:val="DefaultParagraphFont"/>
    <w:link w:val="Heading8"/>
    <w:uiPriority w:val="99"/>
    <w:rsid w:val="008A518B"/>
    <w:rPr>
      <w:rFonts w:ascii="Times" w:eastAsia="Malgun Gothic" w:hAnsi="Times" w:cs="Times New Roman"/>
      <w:b/>
      <w:bCs/>
      <w:sz w:val="24"/>
      <w:szCs w:val="24"/>
      <w:lang w:val="en-GB" w:eastAsia="en-US"/>
    </w:rPr>
  </w:style>
  <w:style w:type="character" w:customStyle="1" w:styleId="Heading9Char">
    <w:name w:val="Heading 9 Char"/>
    <w:basedOn w:val="DefaultParagraphFont"/>
    <w:link w:val="Heading9"/>
    <w:uiPriority w:val="99"/>
    <w:rsid w:val="008A518B"/>
    <w:rPr>
      <w:rFonts w:ascii="Times" w:eastAsia="Malgun Gothic" w:hAnsi="Times" w:cs="Times New Roman"/>
      <w:b/>
      <w:bCs/>
      <w:sz w:val="24"/>
      <w:szCs w:val="24"/>
      <w:lang w:val="en-GB" w:eastAsia="en-US"/>
    </w:rPr>
  </w:style>
  <w:style w:type="paragraph" w:styleId="BodyTextIndent">
    <w:name w:val="Body Text Indent"/>
    <w:basedOn w:val="Normal"/>
    <w:link w:val="BodyTextIndentChar"/>
    <w:uiPriority w:val="99"/>
    <w:rsid w:val="008A518B"/>
    <w:pPr>
      <w:spacing w:after="120" w:line="480" w:lineRule="auto"/>
    </w:pPr>
  </w:style>
  <w:style w:type="character" w:customStyle="1" w:styleId="BodyTextIndentChar">
    <w:name w:val="Body Text Indent Char"/>
    <w:basedOn w:val="DefaultParagraphFont"/>
    <w:link w:val="BodyTextIndent"/>
    <w:uiPriority w:val="99"/>
    <w:rsid w:val="008A518B"/>
    <w:rPr>
      <w:rFonts w:ascii="Times New Roman" w:eastAsia="Malgun Gothic"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8A518B"/>
    <w:rPr>
      <w:rFonts w:cs="Times New Roman"/>
      <w:b/>
      <w:bCs/>
      <w:lang w:val="en-GB" w:eastAsia="en-US"/>
    </w:rPr>
  </w:style>
  <w:style w:type="character" w:styleId="CommentReference">
    <w:name w:val="annotation reference"/>
    <w:uiPriority w:val="99"/>
    <w:semiHidden/>
    <w:rsid w:val="008A518B"/>
    <w:rPr>
      <w:rFonts w:cs="Times New Roman"/>
      <w:sz w:val="16"/>
      <w:szCs w:val="16"/>
    </w:rPr>
  </w:style>
  <w:style w:type="paragraph" w:styleId="CommentText">
    <w:name w:val="annotation text"/>
    <w:basedOn w:val="Normal"/>
    <w:link w:val="CommentTextChar"/>
    <w:uiPriority w:val="99"/>
    <w:semiHidden/>
    <w:rsid w:val="008A518B"/>
  </w:style>
  <w:style w:type="character" w:customStyle="1" w:styleId="CommentTextChar">
    <w:name w:val="Comment Text Char"/>
    <w:basedOn w:val="DefaultParagraphFont"/>
    <w:link w:val="CommentText"/>
    <w:uiPriority w:val="99"/>
    <w:semiHidden/>
    <w:rsid w:val="008A518B"/>
    <w:rPr>
      <w:rFonts w:ascii="Times New Roman" w:eastAsia="Malgun Gothic" w:hAnsi="Times New Roman" w:cs="Times New Roman"/>
      <w:sz w:val="20"/>
      <w:szCs w:val="20"/>
      <w:lang w:val="en-GB"/>
    </w:rPr>
  </w:style>
  <w:style w:type="paragraph" w:styleId="TOC8">
    <w:name w:val="toc 8"/>
    <w:basedOn w:val="Normal"/>
    <w:next w:val="Normal"/>
    <w:autoRedefine/>
    <w:uiPriority w:val="39"/>
    <w:rsid w:val="008A518B"/>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8A518B"/>
    <w:pPr>
      <w:ind w:left="2382" w:hanging="1191"/>
    </w:pPr>
  </w:style>
  <w:style w:type="paragraph" w:styleId="TOC3">
    <w:name w:val="toc 3"/>
    <w:basedOn w:val="Normal"/>
    <w:next w:val="Normal"/>
    <w:autoRedefine/>
    <w:uiPriority w:val="39"/>
    <w:rsid w:val="008A518B"/>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8A518B"/>
    <w:pPr>
      <w:ind w:left="2098" w:hanging="1106"/>
    </w:pPr>
  </w:style>
  <w:style w:type="paragraph" w:styleId="TOC5">
    <w:name w:val="toc 5"/>
    <w:basedOn w:val="TOC3"/>
    <w:autoRedefine/>
    <w:uiPriority w:val="39"/>
    <w:rsid w:val="008A518B"/>
    <w:pPr>
      <w:ind w:left="1758" w:hanging="964"/>
    </w:pPr>
  </w:style>
  <w:style w:type="paragraph" w:styleId="TOC4">
    <w:name w:val="toc 4"/>
    <w:basedOn w:val="TOC3"/>
    <w:next w:val="TOC5"/>
    <w:autoRedefine/>
    <w:uiPriority w:val="39"/>
    <w:rsid w:val="008A518B"/>
    <w:pPr>
      <w:ind w:left="1502" w:hanging="907"/>
    </w:pPr>
  </w:style>
  <w:style w:type="paragraph" w:styleId="TOC2">
    <w:name w:val="toc 2"/>
    <w:basedOn w:val="TOC1"/>
    <w:next w:val="TOC3"/>
    <w:autoRedefine/>
    <w:uiPriority w:val="39"/>
    <w:rsid w:val="008A518B"/>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8A518B"/>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8A518B"/>
    <w:pPr>
      <w:ind w:left="1698"/>
    </w:pPr>
  </w:style>
  <w:style w:type="paragraph" w:styleId="Index6">
    <w:name w:val="index 6"/>
    <w:basedOn w:val="Normal"/>
    <w:next w:val="Normal"/>
    <w:autoRedefine/>
    <w:uiPriority w:val="99"/>
    <w:semiHidden/>
    <w:rsid w:val="008A518B"/>
    <w:pPr>
      <w:ind w:left="1415"/>
    </w:pPr>
  </w:style>
  <w:style w:type="paragraph" w:styleId="Index5">
    <w:name w:val="index 5"/>
    <w:basedOn w:val="Normal"/>
    <w:next w:val="Normal"/>
    <w:autoRedefine/>
    <w:uiPriority w:val="99"/>
    <w:semiHidden/>
    <w:rsid w:val="008A518B"/>
    <w:pPr>
      <w:ind w:left="1132"/>
    </w:pPr>
  </w:style>
  <w:style w:type="paragraph" w:styleId="Index4">
    <w:name w:val="index 4"/>
    <w:basedOn w:val="Normal"/>
    <w:next w:val="Normal"/>
    <w:autoRedefine/>
    <w:uiPriority w:val="99"/>
    <w:semiHidden/>
    <w:rsid w:val="008A518B"/>
    <w:pPr>
      <w:ind w:left="849"/>
    </w:pPr>
  </w:style>
  <w:style w:type="paragraph" w:styleId="Index3">
    <w:name w:val="index 3"/>
    <w:basedOn w:val="Normal"/>
    <w:next w:val="Normal"/>
    <w:autoRedefine/>
    <w:uiPriority w:val="99"/>
    <w:semiHidden/>
    <w:rsid w:val="008A518B"/>
    <w:pPr>
      <w:ind w:left="566"/>
    </w:pPr>
  </w:style>
  <w:style w:type="paragraph" w:styleId="Index2">
    <w:name w:val="index 2"/>
    <w:basedOn w:val="Normal"/>
    <w:next w:val="Normal"/>
    <w:autoRedefine/>
    <w:uiPriority w:val="99"/>
    <w:semiHidden/>
    <w:rsid w:val="008A518B"/>
    <w:pPr>
      <w:ind w:left="283"/>
    </w:pPr>
  </w:style>
  <w:style w:type="character" w:styleId="LineNumber">
    <w:name w:val="line number"/>
    <w:uiPriority w:val="99"/>
    <w:rsid w:val="008A518B"/>
    <w:rPr>
      <w:rFonts w:cs="Times New Roman"/>
    </w:rPr>
  </w:style>
  <w:style w:type="paragraph" w:styleId="Index1">
    <w:name w:val="index 1"/>
    <w:basedOn w:val="Normal"/>
    <w:next w:val="Normal"/>
    <w:autoRedefine/>
    <w:uiPriority w:val="99"/>
    <w:semiHidden/>
    <w:unhideWhenUsed/>
    <w:rsid w:val="008A518B"/>
    <w:pPr>
      <w:tabs>
        <w:tab w:val="clear" w:pos="794"/>
        <w:tab w:val="clear" w:pos="1191"/>
        <w:tab w:val="clear" w:pos="1588"/>
        <w:tab w:val="clear" w:pos="1985"/>
      </w:tabs>
      <w:spacing w:before="0"/>
      <w:ind w:left="200" w:hanging="200"/>
    </w:pPr>
  </w:style>
  <w:style w:type="paragraph" w:styleId="IndexHeading">
    <w:name w:val="index heading"/>
    <w:basedOn w:val="Normal"/>
    <w:next w:val="Index7"/>
    <w:uiPriority w:val="99"/>
    <w:semiHidden/>
    <w:rsid w:val="008A518B"/>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character" w:styleId="FootnoteReference">
    <w:name w:val="footnote reference"/>
    <w:uiPriority w:val="99"/>
    <w:semiHidden/>
    <w:rsid w:val="008A518B"/>
    <w:rPr>
      <w:rFonts w:cs="Times New Roman"/>
      <w:position w:val="6"/>
      <w:sz w:val="16"/>
      <w:szCs w:val="16"/>
    </w:rPr>
  </w:style>
  <w:style w:type="paragraph" w:styleId="FootnoteText">
    <w:name w:val="footnote text"/>
    <w:basedOn w:val="Normal"/>
    <w:link w:val="FootnoteTextChar"/>
    <w:uiPriority w:val="99"/>
    <w:semiHidden/>
    <w:rsid w:val="008A518B"/>
    <w:pPr>
      <w:tabs>
        <w:tab w:val="left" w:pos="256"/>
      </w:tabs>
    </w:pPr>
  </w:style>
  <w:style w:type="character" w:customStyle="1" w:styleId="FootnoteTextChar">
    <w:name w:val="Footnote Text Char"/>
    <w:basedOn w:val="DefaultParagraphFont"/>
    <w:link w:val="FootnoteText"/>
    <w:uiPriority w:val="99"/>
    <w:semiHidden/>
    <w:rsid w:val="008A518B"/>
    <w:rPr>
      <w:rFonts w:ascii="Times New Roman" w:eastAsia="Malgun Gothic" w:hAnsi="Times New Roman" w:cs="Times New Roman"/>
      <w:sz w:val="20"/>
      <w:szCs w:val="20"/>
      <w:lang w:val="en-GB"/>
    </w:rPr>
  </w:style>
  <w:style w:type="paragraph" w:styleId="NormalIndent">
    <w:name w:val="Normal Indent"/>
    <w:basedOn w:val="Normal"/>
    <w:uiPriority w:val="99"/>
    <w:rsid w:val="008A518B"/>
    <w:pPr>
      <w:ind w:left="600"/>
    </w:pPr>
  </w:style>
  <w:style w:type="paragraph" w:customStyle="1" w:styleId="TableLegend">
    <w:name w:val="Table_Legend"/>
    <w:basedOn w:val="Normal"/>
    <w:next w:val="Normal"/>
    <w:uiPriority w:val="99"/>
    <w:rsid w:val="008A518B"/>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8A518B"/>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8A518B"/>
    <w:pPr>
      <w:keepNext w:val="0"/>
      <w:keepLines/>
      <w:tabs>
        <w:tab w:val="clear" w:pos="454"/>
      </w:tabs>
      <w:spacing w:before="100" w:after="100" w:line="190" w:lineRule="exact"/>
    </w:pPr>
  </w:style>
  <w:style w:type="character" w:customStyle="1" w:styleId="BlancCharCharChar">
    <w:name w:val="Blanc Char Char Char"/>
    <w:uiPriority w:val="99"/>
    <w:rsid w:val="008A518B"/>
    <w:rPr>
      <w:rFonts w:cs="Times New Roman"/>
      <w:b/>
      <w:bCs/>
      <w:sz w:val="8"/>
      <w:szCs w:val="8"/>
      <w:lang w:val="en-US" w:eastAsia="en-US"/>
    </w:rPr>
  </w:style>
  <w:style w:type="paragraph" w:customStyle="1" w:styleId="enumlev1">
    <w:name w:val="enumlev1"/>
    <w:basedOn w:val="Normal"/>
    <w:uiPriority w:val="99"/>
    <w:rsid w:val="008A518B"/>
    <w:pPr>
      <w:spacing w:before="86"/>
      <w:ind w:left="1191" w:hanging="397"/>
    </w:pPr>
  </w:style>
  <w:style w:type="paragraph" w:customStyle="1" w:styleId="enumlev2">
    <w:name w:val="enumlev2"/>
    <w:basedOn w:val="enumlev1"/>
    <w:uiPriority w:val="99"/>
    <w:rsid w:val="008A518B"/>
    <w:pPr>
      <w:ind w:left="1588"/>
    </w:pPr>
  </w:style>
  <w:style w:type="paragraph" w:customStyle="1" w:styleId="enumlev3">
    <w:name w:val="enumlev3"/>
    <w:basedOn w:val="enumlev2"/>
    <w:uiPriority w:val="99"/>
    <w:rsid w:val="008A518B"/>
    <w:pPr>
      <w:ind w:left="1985"/>
    </w:pPr>
  </w:style>
  <w:style w:type="paragraph" w:customStyle="1" w:styleId="heading1aftertitle">
    <w:name w:val="heading 1aftertitle"/>
    <w:basedOn w:val="Heading1"/>
    <w:next w:val="Normal"/>
    <w:uiPriority w:val="99"/>
    <w:rsid w:val="008A518B"/>
    <w:pPr>
      <w:spacing w:before="1134"/>
      <w:outlineLvl w:val="9"/>
    </w:pPr>
  </w:style>
  <w:style w:type="paragraph" w:customStyle="1" w:styleId="Annex1">
    <w:name w:val="Annex 1"/>
    <w:basedOn w:val="Heading1"/>
    <w:next w:val="Normal"/>
    <w:uiPriority w:val="99"/>
    <w:rsid w:val="008A518B"/>
    <w:pPr>
      <w:tabs>
        <w:tab w:val="num" w:pos="4690"/>
      </w:tabs>
      <w:ind w:left="720" w:hanging="2703"/>
      <w:jc w:val="center"/>
    </w:pPr>
  </w:style>
  <w:style w:type="paragraph" w:customStyle="1" w:styleId="FigureTitle">
    <w:name w:val="Figure_Title"/>
    <w:basedOn w:val="TableTitle"/>
    <w:next w:val="Normal"/>
    <w:uiPriority w:val="99"/>
    <w:rsid w:val="008A518B"/>
    <w:pPr>
      <w:spacing w:after="720"/>
    </w:pPr>
    <w:rPr>
      <w:bCs w:val="0"/>
      <w:lang w:eastAsia="zh-TW"/>
    </w:rPr>
  </w:style>
  <w:style w:type="paragraph" w:customStyle="1" w:styleId="TableTitle">
    <w:name w:val="Table_Title"/>
    <w:basedOn w:val="Normal"/>
    <w:next w:val="Blanc"/>
    <w:rsid w:val="008A518B"/>
    <w:pPr>
      <w:keepNext/>
      <w:spacing w:before="240" w:after="113"/>
      <w:jc w:val="center"/>
    </w:pPr>
    <w:rPr>
      <w:b/>
      <w:bCs/>
    </w:rPr>
  </w:style>
  <w:style w:type="paragraph" w:customStyle="1" w:styleId="Blanc">
    <w:name w:val="Blanc"/>
    <w:basedOn w:val="TableTitle"/>
    <w:next w:val="TableText"/>
    <w:uiPriority w:val="99"/>
    <w:rsid w:val="008A518B"/>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8A518B"/>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8A518B"/>
    <w:pPr>
      <w:keepNext/>
      <w:spacing w:before="240" w:after="720"/>
      <w:jc w:val="center"/>
    </w:pPr>
    <w:rPr>
      <w:b/>
      <w:bCs/>
    </w:rPr>
  </w:style>
  <w:style w:type="paragraph" w:customStyle="1" w:styleId="AnnexRef">
    <w:name w:val="Annex_Ref"/>
    <w:basedOn w:val="Normal"/>
    <w:next w:val="AnnexTitle"/>
    <w:uiPriority w:val="99"/>
    <w:rsid w:val="008A518B"/>
    <w:pPr>
      <w:spacing w:before="0"/>
      <w:jc w:val="center"/>
    </w:pPr>
  </w:style>
  <w:style w:type="paragraph" w:customStyle="1" w:styleId="AnnexTitle">
    <w:name w:val="Annex_Title"/>
    <w:basedOn w:val="Normal"/>
    <w:next w:val="Normal"/>
    <w:uiPriority w:val="99"/>
    <w:rsid w:val="008A518B"/>
    <w:pPr>
      <w:spacing w:after="68"/>
      <w:jc w:val="center"/>
    </w:pPr>
    <w:rPr>
      <w:b/>
      <w:bCs/>
      <w:sz w:val="24"/>
      <w:szCs w:val="24"/>
    </w:rPr>
  </w:style>
  <w:style w:type="paragraph" w:customStyle="1" w:styleId="Fig">
    <w:name w:val="Fig_#"/>
    <w:basedOn w:val="Normal"/>
    <w:next w:val="Normal"/>
    <w:uiPriority w:val="99"/>
    <w:rsid w:val="008A518B"/>
    <w:pPr>
      <w:jc w:val="left"/>
    </w:pPr>
    <w:rPr>
      <w:color w:val="FF0000"/>
      <w:lang w:val="en-US"/>
    </w:rPr>
  </w:style>
  <w:style w:type="paragraph" w:customStyle="1" w:styleId="SectionTitle">
    <w:name w:val="Section_Title"/>
    <w:basedOn w:val="Normal"/>
    <w:uiPriority w:val="99"/>
    <w:rsid w:val="008A518B"/>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8A518B"/>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8A518B"/>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8A518B"/>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8A518B"/>
    <w:pPr>
      <w:keepNext/>
      <w:keepLines/>
      <w:spacing w:before="720"/>
      <w:jc w:val="left"/>
    </w:pPr>
    <w:rPr>
      <w:b/>
      <w:bCs/>
    </w:rPr>
  </w:style>
  <w:style w:type="paragraph" w:customStyle="1" w:styleId="headfoot">
    <w:name w:val="head_foot"/>
    <w:basedOn w:val="Normal"/>
    <w:next w:val="Rec"/>
    <w:uiPriority w:val="99"/>
    <w:rsid w:val="008A518B"/>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8A518B"/>
    <w:pPr>
      <w:spacing w:before="960" w:after="240"/>
      <w:jc w:val="right"/>
    </w:pPr>
    <w:rPr>
      <w:rFonts w:ascii="C39T36Lfz" w:hAnsi="C39T36Lfz" w:cs="C39T36Lfz"/>
      <w:sz w:val="104"/>
      <w:szCs w:val="104"/>
    </w:rPr>
  </w:style>
  <w:style w:type="paragraph" w:customStyle="1" w:styleId="Equation">
    <w:name w:val="Equation"/>
    <w:basedOn w:val="Normal"/>
    <w:rsid w:val="008A518B"/>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8A518B"/>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8A518B"/>
    <w:pPr>
      <w:spacing w:before="0"/>
    </w:pPr>
  </w:style>
  <w:style w:type="paragraph" w:customStyle="1" w:styleId="ASN1Italic">
    <w:name w:val="ASN.1 Italic"/>
    <w:basedOn w:val="ASN1"/>
    <w:uiPriority w:val="99"/>
    <w:rsid w:val="008A518B"/>
    <w:pPr>
      <w:spacing w:before="0"/>
    </w:pPr>
    <w:rPr>
      <w:b w:val="0"/>
      <w:bCs w:val="0"/>
      <w:i/>
      <w:iCs/>
      <w:sz w:val="20"/>
      <w:szCs w:val="20"/>
    </w:rPr>
  </w:style>
  <w:style w:type="paragraph" w:customStyle="1" w:styleId="Note">
    <w:name w:val="Note"/>
    <w:basedOn w:val="Normal"/>
    <w:next w:val="Normal"/>
    <w:uiPriority w:val="99"/>
    <w:rsid w:val="008A518B"/>
    <w:pPr>
      <w:tabs>
        <w:tab w:val="clear" w:pos="794"/>
      </w:tabs>
      <w:spacing w:before="60" w:line="199" w:lineRule="exact"/>
      <w:ind w:firstLine="794"/>
    </w:pPr>
    <w:rPr>
      <w:sz w:val="18"/>
      <w:szCs w:val="18"/>
    </w:rPr>
  </w:style>
  <w:style w:type="character" w:customStyle="1" w:styleId="NoteChar">
    <w:name w:val="Note Char"/>
    <w:uiPriority w:val="99"/>
    <w:rsid w:val="008A518B"/>
    <w:rPr>
      <w:rFonts w:cs="Times New Roman"/>
      <w:sz w:val="18"/>
      <w:szCs w:val="18"/>
      <w:lang w:val="en-GB" w:eastAsia="en-US"/>
    </w:rPr>
  </w:style>
  <w:style w:type="paragraph" w:customStyle="1" w:styleId="head">
    <w:name w:val="head"/>
    <w:basedOn w:val="headfoot"/>
    <w:next w:val="foot"/>
    <w:uiPriority w:val="99"/>
    <w:rsid w:val="008A518B"/>
    <w:rPr>
      <w:color w:val="FFFFFF"/>
    </w:rPr>
  </w:style>
  <w:style w:type="paragraph" w:customStyle="1" w:styleId="foot">
    <w:name w:val="foot"/>
    <w:basedOn w:val="head"/>
    <w:next w:val="Heading1"/>
    <w:uiPriority w:val="99"/>
    <w:rsid w:val="008A518B"/>
  </w:style>
  <w:style w:type="paragraph" w:customStyle="1" w:styleId="RecISO">
    <w:name w:val="Rec_ISO_#"/>
    <w:basedOn w:val="Rec"/>
    <w:uiPriority w:val="99"/>
    <w:rsid w:val="008A518B"/>
    <w:pPr>
      <w:tabs>
        <w:tab w:val="clear" w:pos="794"/>
        <w:tab w:val="clear" w:pos="1191"/>
        <w:tab w:val="clear" w:pos="1588"/>
        <w:tab w:val="clear" w:pos="1985"/>
      </w:tabs>
    </w:pPr>
  </w:style>
  <w:style w:type="paragraph" w:customStyle="1" w:styleId="RecCCITT">
    <w:name w:val="Rec_CCITT_#"/>
    <w:basedOn w:val="RecISO"/>
    <w:uiPriority w:val="99"/>
    <w:rsid w:val="008A518B"/>
    <w:pPr>
      <w:spacing w:before="0"/>
    </w:pPr>
  </w:style>
  <w:style w:type="paragraph" w:styleId="Title">
    <w:name w:val="Title"/>
    <w:basedOn w:val="Normal"/>
    <w:next w:val="heading1aftertitle"/>
    <w:link w:val="TitleChar"/>
    <w:uiPriority w:val="99"/>
    <w:qFormat/>
    <w:rsid w:val="008A518B"/>
    <w:pPr>
      <w:spacing w:before="840" w:after="480"/>
      <w:jc w:val="center"/>
    </w:pPr>
    <w:rPr>
      <w:rFonts w:ascii="Cambria" w:hAnsi="Cambria"/>
      <w:b/>
      <w:bCs/>
      <w:kern w:val="28"/>
      <w:sz w:val="32"/>
      <w:szCs w:val="32"/>
    </w:rPr>
  </w:style>
  <w:style w:type="character" w:customStyle="1" w:styleId="TitleChar">
    <w:name w:val="Title Char"/>
    <w:basedOn w:val="DefaultParagraphFont"/>
    <w:link w:val="Title"/>
    <w:uiPriority w:val="99"/>
    <w:rsid w:val="008A518B"/>
    <w:rPr>
      <w:rFonts w:ascii="Cambria" w:eastAsia="Malgun Gothic" w:hAnsi="Cambria" w:cs="Times New Roman"/>
      <w:b/>
      <w:bCs/>
      <w:kern w:val="28"/>
      <w:sz w:val="32"/>
      <w:szCs w:val="32"/>
      <w:lang w:val="en-GB"/>
    </w:rPr>
  </w:style>
  <w:style w:type="paragraph" w:customStyle="1" w:styleId="IndexTitle">
    <w:name w:val="Index_Title"/>
    <w:basedOn w:val="AnnexTitle"/>
    <w:uiPriority w:val="99"/>
    <w:rsid w:val="008A518B"/>
  </w:style>
  <w:style w:type="paragraph" w:customStyle="1" w:styleId="Note1CharCharCharCharCharChar">
    <w:name w:val="Note 1 Char Char Char Char Char Char"/>
    <w:basedOn w:val="Note"/>
    <w:uiPriority w:val="99"/>
    <w:rsid w:val="008A518B"/>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8A518B"/>
  </w:style>
  <w:style w:type="paragraph" w:customStyle="1" w:styleId="Note2">
    <w:name w:val="Note 2"/>
    <w:basedOn w:val="Normal"/>
    <w:uiPriority w:val="99"/>
    <w:rsid w:val="008A518B"/>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8A518B"/>
    <w:pPr>
      <w:ind w:left="1474"/>
    </w:pPr>
  </w:style>
  <w:style w:type="paragraph" w:customStyle="1" w:styleId="tableheading">
    <w:name w:val="table heading"/>
    <w:basedOn w:val="Normal"/>
    <w:rsid w:val="008A518B"/>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8A518B"/>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8A518B"/>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8A518B"/>
    <w:rPr>
      <w:rFonts w:ascii="Tahoma" w:hAnsi="Tahoma" w:cs="Tahoma"/>
      <w:sz w:val="16"/>
      <w:szCs w:val="16"/>
    </w:rPr>
  </w:style>
  <w:style w:type="paragraph" w:customStyle="1" w:styleId="CourierText">
    <w:name w:val="Courier Text"/>
    <w:basedOn w:val="Normal"/>
    <w:uiPriority w:val="99"/>
    <w:rsid w:val="008A518B"/>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8A518B"/>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8A518B"/>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8A518B"/>
    <w:pPr>
      <w:tabs>
        <w:tab w:val="clear" w:pos="794"/>
        <w:tab w:val="clear" w:pos="1191"/>
        <w:tab w:val="clear" w:pos="1588"/>
        <w:tab w:val="clear" w:pos="1985"/>
      </w:tabs>
      <w:spacing w:before="60"/>
      <w:jc w:val="left"/>
    </w:pPr>
    <w:rPr>
      <w:bCs/>
    </w:rPr>
  </w:style>
  <w:style w:type="character" w:styleId="Hyperlink">
    <w:name w:val="Hyperlink"/>
    <w:uiPriority w:val="99"/>
    <w:rsid w:val="008A518B"/>
    <w:rPr>
      <w:rFonts w:cs="Times New Roman"/>
      <w:color w:val="0000FF"/>
      <w:u w:val="single"/>
    </w:rPr>
  </w:style>
  <w:style w:type="paragraph" w:styleId="BodyText">
    <w:name w:val="Body Text"/>
    <w:basedOn w:val="Normal"/>
    <w:link w:val="BodyTextChar"/>
    <w:uiPriority w:val="99"/>
    <w:rsid w:val="008A518B"/>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BodyTextChar">
    <w:name w:val="Body Text Char"/>
    <w:basedOn w:val="DefaultParagraphFont"/>
    <w:link w:val="BodyText"/>
    <w:uiPriority w:val="99"/>
    <w:rsid w:val="008A518B"/>
    <w:rPr>
      <w:rFonts w:ascii="Times" w:eastAsia="Batang" w:hAnsi="Times" w:cs="Times New Roman"/>
      <w:lang w:eastAsia="en-US"/>
    </w:rPr>
  </w:style>
  <w:style w:type="paragraph" w:customStyle="1" w:styleId="AppendixHeading2">
    <w:name w:val="Appendix Heading 2"/>
    <w:basedOn w:val="Heading2"/>
    <w:uiPriority w:val="99"/>
    <w:rsid w:val="008A518B"/>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8A518B"/>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8A518B"/>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8A518B"/>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8A518B"/>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8A518B"/>
    <w:rPr>
      <w:rFonts w:cs="Times New Roman"/>
      <w:color w:val="800080"/>
      <w:u w:val="single"/>
    </w:rPr>
  </w:style>
  <w:style w:type="paragraph" w:customStyle="1" w:styleId="BlancChar">
    <w:name w:val="Blanc Char"/>
    <w:basedOn w:val="Normal"/>
    <w:next w:val="TableText"/>
    <w:uiPriority w:val="99"/>
    <w:rsid w:val="008A518B"/>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BodyTextIndent3">
    <w:name w:val="Body Text Indent 3"/>
    <w:basedOn w:val="Normal"/>
    <w:link w:val="BodyTextIndent3Char"/>
    <w:uiPriority w:val="99"/>
    <w:rsid w:val="008A518B"/>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basedOn w:val="DefaultParagraphFont"/>
    <w:link w:val="BodyTextIndent3"/>
    <w:uiPriority w:val="99"/>
    <w:rsid w:val="008A518B"/>
    <w:rPr>
      <w:rFonts w:ascii="Times New Roman" w:eastAsia="Malgun Gothic" w:hAnsi="Times New Roman" w:cs="Times New Roman"/>
      <w:sz w:val="16"/>
      <w:szCs w:val="16"/>
      <w:lang w:val="en-GB"/>
    </w:rPr>
  </w:style>
  <w:style w:type="paragraph" w:styleId="BodyTextIndent2">
    <w:name w:val="Body Text Indent 2"/>
    <w:basedOn w:val="Normal"/>
    <w:link w:val="BodyTextIndent2Char"/>
    <w:uiPriority w:val="99"/>
    <w:rsid w:val="008A518B"/>
    <w:pPr>
      <w:spacing w:after="120" w:line="480" w:lineRule="auto"/>
      <w:ind w:left="283"/>
    </w:pPr>
  </w:style>
  <w:style w:type="character" w:customStyle="1" w:styleId="BodyTextIndent2Char">
    <w:name w:val="Body Text Indent 2 Char"/>
    <w:basedOn w:val="DefaultParagraphFont"/>
    <w:link w:val="BodyTextIndent2"/>
    <w:uiPriority w:val="99"/>
    <w:rsid w:val="008A518B"/>
    <w:rPr>
      <w:rFonts w:ascii="Times New Roman" w:eastAsia="Malgun Gothic" w:hAnsi="Times New Roman" w:cs="Times New Roman"/>
      <w:sz w:val="20"/>
      <w:szCs w:val="20"/>
      <w:lang w:val="en-GB"/>
    </w:rPr>
  </w:style>
  <w:style w:type="paragraph" w:customStyle="1" w:styleId="11BodyText">
    <w:name w:val="11 BodyText"/>
    <w:basedOn w:val="Normal"/>
    <w:uiPriority w:val="99"/>
    <w:rsid w:val="008A518B"/>
    <w:pPr>
      <w:spacing w:before="0" w:after="220"/>
    </w:pPr>
  </w:style>
  <w:style w:type="paragraph" w:customStyle="1" w:styleId="Kommentarthema1">
    <w:name w:val="Kommentarthema1"/>
    <w:basedOn w:val="CommentText"/>
    <w:next w:val="CommentText"/>
    <w:uiPriority w:val="99"/>
    <w:semiHidden/>
    <w:rsid w:val="008A518B"/>
    <w:rPr>
      <w:b/>
      <w:bCs/>
    </w:rPr>
  </w:style>
  <w:style w:type="paragraph" w:styleId="BodyText3">
    <w:name w:val="Body Text 3"/>
    <w:basedOn w:val="Normal"/>
    <w:link w:val="BodyText3Char"/>
    <w:uiPriority w:val="99"/>
    <w:rsid w:val="008A518B"/>
    <w:pPr>
      <w:spacing w:after="120"/>
    </w:pPr>
    <w:rPr>
      <w:sz w:val="16"/>
      <w:szCs w:val="16"/>
    </w:rPr>
  </w:style>
  <w:style w:type="character" w:customStyle="1" w:styleId="BodyText3Char">
    <w:name w:val="Body Text 3 Char"/>
    <w:basedOn w:val="DefaultParagraphFont"/>
    <w:link w:val="BodyText3"/>
    <w:uiPriority w:val="99"/>
    <w:rsid w:val="008A518B"/>
    <w:rPr>
      <w:rFonts w:ascii="Times New Roman" w:eastAsia="Malgun Gothic" w:hAnsi="Times New Roman" w:cs="Times New Roman"/>
      <w:sz w:val="16"/>
      <w:szCs w:val="16"/>
      <w:lang w:val="en-GB"/>
    </w:rPr>
  </w:style>
  <w:style w:type="paragraph" w:customStyle="1" w:styleId="Note1">
    <w:name w:val="Note 1"/>
    <w:basedOn w:val="Note"/>
    <w:rsid w:val="008A518B"/>
    <w:pPr>
      <w:tabs>
        <w:tab w:val="clear" w:pos="1191"/>
        <w:tab w:val="clear" w:pos="1588"/>
        <w:tab w:val="clear" w:pos="1985"/>
      </w:tabs>
      <w:ind w:left="284" w:firstLine="0"/>
    </w:pPr>
  </w:style>
  <w:style w:type="paragraph" w:customStyle="1" w:styleId="Figure0">
    <w:name w:val="Figure"/>
    <w:basedOn w:val="Normal"/>
    <w:next w:val="Normal"/>
    <w:uiPriority w:val="99"/>
    <w:rsid w:val="008A518B"/>
    <w:pPr>
      <w:spacing w:before="240" w:after="480"/>
      <w:jc w:val="center"/>
    </w:pPr>
  </w:style>
  <w:style w:type="paragraph" w:customStyle="1" w:styleId="FigureLegend">
    <w:name w:val="Figure_Legend"/>
    <w:basedOn w:val="TableLegend"/>
    <w:next w:val="Normal"/>
    <w:uiPriority w:val="99"/>
    <w:rsid w:val="008A518B"/>
  </w:style>
  <w:style w:type="paragraph" w:customStyle="1" w:styleId="Fig0">
    <w:name w:val="Fig"/>
    <w:basedOn w:val="Figure0"/>
    <w:next w:val="Fig"/>
    <w:uiPriority w:val="99"/>
    <w:rsid w:val="008A518B"/>
    <w:pPr>
      <w:spacing w:before="136" w:after="0"/>
    </w:pPr>
    <w:rPr>
      <w:lang w:val="en-US"/>
    </w:rPr>
  </w:style>
  <w:style w:type="paragraph" w:customStyle="1" w:styleId="figure1">
    <w:name w:val="figure"/>
    <w:basedOn w:val="Normal"/>
    <w:uiPriority w:val="99"/>
    <w:rsid w:val="008A518B"/>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8A518B"/>
    <w:rPr>
      <w:rFonts w:cs="Times New Roman"/>
      <w:lang w:val="en-US" w:eastAsia="en-US"/>
    </w:rPr>
  </w:style>
  <w:style w:type="paragraph" w:customStyle="1" w:styleId="Annex2">
    <w:name w:val="Annex 2"/>
    <w:basedOn w:val="Normal"/>
    <w:next w:val="Normal"/>
    <w:uiPriority w:val="99"/>
    <w:rsid w:val="008A518B"/>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uiPriority w:val="99"/>
    <w:rsid w:val="008A518B"/>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8A518B"/>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8A518B"/>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8A518B"/>
    <w:rPr>
      <w:rFonts w:ascii="Courier" w:hAnsi="Courier" w:cs="Courier"/>
      <w:sz w:val="22"/>
      <w:szCs w:val="22"/>
      <w:lang w:val="en-GB" w:eastAsia="en-US"/>
    </w:rPr>
  </w:style>
  <w:style w:type="paragraph" w:styleId="BodyText2">
    <w:name w:val="Body Text 2"/>
    <w:basedOn w:val="Normal"/>
    <w:link w:val="BodyText2Char"/>
    <w:uiPriority w:val="99"/>
    <w:rsid w:val="008A518B"/>
    <w:pPr>
      <w:spacing w:after="120" w:line="480" w:lineRule="auto"/>
    </w:pPr>
  </w:style>
  <w:style w:type="character" w:customStyle="1" w:styleId="BodyText2Char">
    <w:name w:val="Body Text 2 Char"/>
    <w:basedOn w:val="DefaultParagraphFont"/>
    <w:link w:val="BodyText2"/>
    <w:uiPriority w:val="99"/>
    <w:rsid w:val="008A518B"/>
    <w:rPr>
      <w:rFonts w:ascii="Times New Roman" w:eastAsia="Malgun Gothic" w:hAnsi="Times New Roman" w:cs="Times New Roman"/>
      <w:sz w:val="20"/>
      <w:szCs w:val="20"/>
      <w:lang w:val="en-GB"/>
    </w:rPr>
  </w:style>
  <w:style w:type="paragraph" w:customStyle="1" w:styleId="Normal1">
    <w:name w:val="Normal1"/>
    <w:basedOn w:val="TableTitle"/>
    <w:uiPriority w:val="99"/>
    <w:rsid w:val="008A518B"/>
    <w:pPr>
      <w:tabs>
        <w:tab w:val="center" w:pos="4864"/>
      </w:tabs>
      <w:jc w:val="both"/>
    </w:pPr>
  </w:style>
  <w:style w:type="paragraph" w:styleId="BalloonText">
    <w:name w:val="Balloon Text"/>
    <w:basedOn w:val="Normal"/>
    <w:link w:val="BalloonTextChar"/>
    <w:uiPriority w:val="99"/>
    <w:semiHidden/>
    <w:rsid w:val="008A518B"/>
    <w:rPr>
      <w:sz w:val="16"/>
    </w:rPr>
  </w:style>
  <w:style w:type="character" w:customStyle="1" w:styleId="BalloonTextChar">
    <w:name w:val="Balloon Text Char"/>
    <w:basedOn w:val="DefaultParagraphFont"/>
    <w:link w:val="BalloonText"/>
    <w:uiPriority w:val="99"/>
    <w:semiHidden/>
    <w:rsid w:val="008A518B"/>
    <w:rPr>
      <w:rFonts w:ascii="Times New Roman" w:eastAsia="Malgun Gothic" w:hAnsi="Times New Roman" w:cs="Times New Roman"/>
      <w:sz w:val="16"/>
      <w:szCs w:val="20"/>
      <w:lang w:val="en-GB"/>
    </w:rPr>
  </w:style>
  <w:style w:type="paragraph" w:customStyle="1" w:styleId="equation0">
    <w:name w:val="equation"/>
    <w:basedOn w:val="Normal"/>
    <w:uiPriority w:val="99"/>
    <w:rsid w:val="008A518B"/>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8A518B"/>
    <w:pPr>
      <w:keepNext/>
      <w:keepLines/>
      <w:spacing w:before="480"/>
      <w:jc w:val="center"/>
    </w:pPr>
    <w:rPr>
      <w:b/>
      <w:sz w:val="28"/>
    </w:rPr>
  </w:style>
  <w:style w:type="paragraph" w:customStyle="1" w:styleId="Headingb">
    <w:name w:val="Heading_b"/>
    <w:basedOn w:val="Normal"/>
    <w:next w:val="Normal"/>
    <w:uiPriority w:val="99"/>
    <w:rsid w:val="008A518B"/>
    <w:pPr>
      <w:keepNext/>
      <w:spacing w:before="160"/>
      <w:jc w:val="left"/>
    </w:pPr>
    <w:rPr>
      <w:b/>
      <w:sz w:val="24"/>
    </w:rPr>
  </w:style>
  <w:style w:type="paragraph" w:customStyle="1" w:styleId="TableTitleCharChar">
    <w:name w:val="Table_Title Char Char"/>
    <w:basedOn w:val="Normal"/>
    <w:next w:val="BlancCharChar"/>
    <w:uiPriority w:val="99"/>
    <w:rsid w:val="008A518B"/>
    <w:pPr>
      <w:keepNext/>
      <w:spacing w:before="240" w:after="113"/>
      <w:jc w:val="center"/>
    </w:pPr>
    <w:rPr>
      <w:b/>
      <w:bCs/>
    </w:rPr>
  </w:style>
  <w:style w:type="character" w:customStyle="1" w:styleId="TableTitleCharCharChar1">
    <w:name w:val="Table_Title Char Char Char1"/>
    <w:uiPriority w:val="99"/>
    <w:rsid w:val="008A518B"/>
    <w:rPr>
      <w:rFonts w:cs="Times New Roman"/>
      <w:b/>
      <w:bCs/>
      <w:lang w:val="en-GB" w:eastAsia="en-US"/>
    </w:rPr>
  </w:style>
  <w:style w:type="character" w:customStyle="1" w:styleId="TableTitleCharCharChar">
    <w:name w:val="Table_Title Char Char Char"/>
    <w:uiPriority w:val="99"/>
    <w:rsid w:val="008A518B"/>
    <w:rPr>
      <w:rFonts w:cs="Times New Roman"/>
      <w:b/>
      <w:bCs/>
      <w:lang w:val="en-GB" w:eastAsia="en-US"/>
    </w:rPr>
  </w:style>
  <w:style w:type="character" w:customStyle="1" w:styleId="Annex1Char">
    <w:name w:val="Annex 1 Char"/>
    <w:uiPriority w:val="99"/>
    <w:rsid w:val="008A518B"/>
    <w:rPr>
      <w:rFonts w:cs="Times New Roman"/>
      <w:b/>
      <w:bCs/>
      <w:sz w:val="24"/>
      <w:szCs w:val="24"/>
      <w:lang w:val="en-GB" w:eastAsia="en-US"/>
    </w:rPr>
  </w:style>
  <w:style w:type="paragraph" w:customStyle="1" w:styleId="TableTitleChar">
    <w:name w:val="Table_Title Char"/>
    <w:basedOn w:val="Normal"/>
    <w:next w:val="Normal"/>
    <w:uiPriority w:val="99"/>
    <w:rsid w:val="008A518B"/>
    <w:pPr>
      <w:keepNext/>
      <w:spacing w:before="240" w:after="113"/>
      <w:jc w:val="center"/>
    </w:pPr>
    <w:rPr>
      <w:b/>
      <w:bCs/>
    </w:rPr>
  </w:style>
  <w:style w:type="character" w:customStyle="1" w:styleId="Annex3Char">
    <w:name w:val="Annex 3 Char"/>
    <w:uiPriority w:val="99"/>
    <w:rsid w:val="008A518B"/>
    <w:rPr>
      <w:rFonts w:cs="Times New Roman"/>
      <w:b/>
      <w:bCs/>
      <w:lang w:val="en-GB" w:eastAsia="en-US"/>
    </w:rPr>
  </w:style>
  <w:style w:type="character" w:customStyle="1" w:styleId="Heading1Char1">
    <w:name w:val="Heading 1 Char1"/>
    <w:uiPriority w:val="99"/>
    <w:rsid w:val="008A518B"/>
    <w:rPr>
      <w:rFonts w:cs="Times New Roman"/>
      <w:b/>
      <w:bCs/>
      <w:sz w:val="24"/>
      <w:szCs w:val="24"/>
      <w:lang w:val="en-GB" w:eastAsia="en-US"/>
    </w:rPr>
  </w:style>
  <w:style w:type="paragraph" w:customStyle="1" w:styleId="toc0">
    <w:name w:val="toc 0"/>
    <w:basedOn w:val="Normal"/>
    <w:next w:val="TOC1"/>
    <w:uiPriority w:val="99"/>
    <w:rsid w:val="008A518B"/>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8A518B"/>
    <w:pPr>
      <w:keepNext/>
      <w:keepLines/>
      <w:spacing w:before="0"/>
      <w:jc w:val="left"/>
    </w:pPr>
    <w:rPr>
      <w:b/>
      <w:sz w:val="28"/>
    </w:rPr>
  </w:style>
  <w:style w:type="paragraph" w:customStyle="1" w:styleId="Rectitle">
    <w:name w:val="Rec_title"/>
    <w:basedOn w:val="Normal"/>
    <w:next w:val="Normal"/>
    <w:uiPriority w:val="99"/>
    <w:rsid w:val="008A518B"/>
    <w:pPr>
      <w:keepNext/>
      <w:keepLines/>
      <w:spacing w:before="360"/>
      <w:jc w:val="center"/>
    </w:pPr>
    <w:rPr>
      <w:b/>
      <w:sz w:val="28"/>
    </w:rPr>
  </w:style>
  <w:style w:type="paragraph" w:customStyle="1" w:styleId="FooterQP">
    <w:name w:val="Footer_QP"/>
    <w:basedOn w:val="Normal"/>
    <w:uiPriority w:val="99"/>
    <w:rsid w:val="008A518B"/>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8A518B"/>
    <w:rPr>
      <w:rFonts w:cs="Times New Roman"/>
      <w:lang w:val="fr-FR"/>
    </w:rPr>
  </w:style>
  <w:style w:type="table" w:styleId="TableGrid">
    <w:name w:val="Table Grid"/>
    <w:basedOn w:val="TableNormal"/>
    <w:uiPriority w:val="99"/>
    <w:rsid w:val="008A518B"/>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Malgun Gothic"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character" w:styleId="PageNumber">
    <w:name w:val="page number"/>
    <w:uiPriority w:val="99"/>
    <w:rsid w:val="008A518B"/>
    <w:rPr>
      <w:rFonts w:cs="Times New Roman"/>
    </w:rPr>
  </w:style>
  <w:style w:type="character" w:customStyle="1" w:styleId="Head0">
    <w:name w:val="Head"/>
    <w:uiPriority w:val="99"/>
    <w:rsid w:val="008A518B"/>
    <w:rPr>
      <w:rFonts w:cs="Times New Roman"/>
      <w:b/>
    </w:rPr>
  </w:style>
  <w:style w:type="paragraph" w:customStyle="1" w:styleId="Tablehead">
    <w:name w:val="Table_head"/>
    <w:basedOn w:val="Tabletext0"/>
    <w:next w:val="Tabletext0"/>
    <w:uiPriority w:val="99"/>
    <w:rsid w:val="008A518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8A518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8A518B"/>
    <w:rPr>
      <w:rFonts w:ascii="Times" w:eastAsia="Malgun Gothic" w:hAnsi="Times" w:cs="Times New Roman"/>
      <w:sz w:val="20"/>
      <w:szCs w:val="20"/>
      <w:lang w:val="en-GB" w:eastAsia="en-US"/>
    </w:rPr>
  </w:style>
  <w:style w:type="paragraph" w:customStyle="1" w:styleId="StyleHeading1TimesNewRoman12ptBefore24ptAfter0">
    <w:name w:val="Style Heading 1 + Times New Roman 12 pt Before:  24 pt After:  0..."/>
    <w:basedOn w:val="Heading1"/>
    <w:uiPriority w:val="99"/>
    <w:rsid w:val="008A518B"/>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8A518B"/>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8A518B"/>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8A518B"/>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8A518B"/>
  </w:style>
  <w:style w:type="paragraph" w:customStyle="1" w:styleId="StyletableheadingCentered">
    <w:name w:val="Style table heading + Centered"/>
    <w:basedOn w:val="tableheading"/>
    <w:uiPriority w:val="99"/>
    <w:rsid w:val="008A518B"/>
    <w:pPr>
      <w:spacing w:before="20" w:after="40"/>
      <w:jc w:val="center"/>
    </w:pPr>
    <w:rPr>
      <w:rFonts w:eastAsia="Batang"/>
    </w:rPr>
  </w:style>
  <w:style w:type="paragraph" w:customStyle="1" w:styleId="Styleenumlev1Left0Hanging03">
    <w:name w:val="Style enumlev1 + Left:  0&quot; Hanging:  0.3&quot;"/>
    <w:basedOn w:val="enumlev1"/>
    <w:uiPriority w:val="99"/>
    <w:rsid w:val="008A518B"/>
    <w:pPr>
      <w:spacing w:before="136"/>
      <w:ind w:left="432" w:hanging="432"/>
    </w:pPr>
    <w:rPr>
      <w:rFonts w:eastAsia="Batang"/>
    </w:rPr>
  </w:style>
  <w:style w:type="paragraph" w:customStyle="1" w:styleId="StyleNote111ptLeft0">
    <w:name w:val="Style Note 1 + 11 pt Left:  0&quot;"/>
    <w:basedOn w:val="Note1"/>
    <w:uiPriority w:val="99"/>
    <w:rsid w:val="008A518B"/>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8A518B"/>
  </w:style>
  <w:style w:type="paragraph" w:customStyle="1" w:styleId="Annex3CharChar">
    <w:name w:val="Annex 3 Char Char"/>
    <w:basedOn w:val="Normal"/>
    <w:next w:val="Normal"/>
    <w:link w:val="Annex3CharCharChar"/>
    <w:uiPriority w:val="99"/>
    <w:rsid w:val="008A518B"/>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8A518B"/>
    <w:pPr>
      <w:ind w:left="1728" w:hanging="1728"/>
    </w:pPr>
    <w:rPr>
      <w:lang w:val="en-US"/>
    </w:rPr>
  </w:style>
  <w:style w:type="paragraph" w:customStyle="1" w:styleId="Annex6">
    <w:name w:val="Annex 6"/>
    <w:basedOn w:val="Annex5"/>
    <w:next w:val="Normal"/>
    <w:autoRedefine/>
    <w:uiPriority w:val="99"/>
    <w:rsid w:val="008A518B"/>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8A518B"/>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8A518B"/>
    <w:rPr>
      <w:rFonts w:ascii="Times" w:eastAsia="Malgun Gothic" w:hAnsi="Times" w:cs="Times New Roman"/>
      <w:lang w:val="en-GB" w:eastAsia="en-US"/>
    </w:rPr>
  </w:style>
  <w:style w:type="paragraph" w:customStyle="1" w:styleId="SVCBulletslevel1CharCharChar">
    <w:name w:val="SVC Bullets level 1 Char Char Char"/>
    <w:link w:val="SVCBulletslevel1CharCharCharChar"/>
    <w:uiPriority w:val="99"/>
    <w:rsid w:val="008A518B"/>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eastAsia="en-US"/>
    </w:rPr>
  </w:style>
  <w:style w:type="character" w:customStyle="1" w:styleId="Annex3CharCharChar">
    <w:name w:val="Annex 3 Char Char Char"/>
    <w:link w:val="Annex3CharChar"/>
    <w:uiPriority w:val="99"/>
    <w:locked/>
    <w:rsid w:val="008A518B"/>
    <w:rPr>
      <w:rFonts w:ascii="Times" w:eastAsia="Malgun Gothic" w:hAnsi="Times" w:cs="Times New Roman"/>
      <w:b/>
      <w:bCs/>
      <w:sz w:val="20"/>
      <w:szCs w:val="20"/>
      <w:lang w:val="en-GB" w:eastAsia="en-US"/>
    </w:rPr>
  </w:style>
  <w:style w:type="character" w:customStyle="1" w:styleId="SVCBulletslevel1CharChar">
    <w:name w:val="SVC Bullets level 1 Char Char"/>
    <w:link w:val="SVCBulletslevel1Char"/>
    <w:uiPriority w:val="99"/>
    <w:locked/>
    <w:rsid w:val="008A518B"/>
    <w:rPr>
      <w:rFonts w:ascii="Times New Roman" w:hAnsi="Times New Roman"/>
      <w:lang w:val="en-GB" w:eastAsia="en-US"/>
    </w:rPr>
  </w:style>
  <w:style w:type="paragraph" w:customStyle="1" w:styleId="SVCBulletslevel3CharChar">
    <w:name w:val="SVC Bullets level 3 Char Char"/>
    <w:basedOn w:val="SVCBulletslevel3"/>
    <w:link w:val="SVCBulletslevel3CharCharChar"/>
    <w:uiPriority w:val="99"/>
    <w:rsid w:val="008A518B"/>
    <w:rPr>
      <w:rFonts w:ascii="Times" w:hAnsi="Times"/>
    </w:rPr>
  </w:style>
  <w:style w:type="paragraph" w:customStyle="1" w:styleId="SVCBulletslevel4Char">
    <w:name w:val="SVC Bullets level 4 Char"/>
    <w:basedOn w:val="SVCBulletslevel3CharChar"/>
    <w:link w:val="SVCBulletslevel4CharChar"/>
    <w:uiPriority w:val="99"/>
    <w:rsid w:val="008A518B"/>
    <w:pPr>
      <w:tabs>
        <w:tab w:val="clear" w:pos="-31680"/>
        <w:tab w:val="num" w:pos="2880"/>
      </w:tabs>
      <w:ind w:left="2880" w:hanging="360"/>
    </w:pPr>
  </w:style>
  <w:style w:type="paragraph" w:customStyle="1" w:styleId="SVCBulletslevel5">
    <w:name w:val="SVC Bullets level 5"/>
    <w:basedOn w:val="SVCBulletslevel4Char"/>
    <w:uiPriority w:val="99"/>
    <w:rsid w:val="008A518B"/>
    <w:pPr>
      <w:tabs>
        <w:tab w:val="clear" w:pos="2880"/>
        <w:tab w:val="num" w:pos="3600"/>
      </w:tabs>
      <w:ind w:left="3600"/>
    </w:pPr>
  </w:style>
  <w:style w:type="paragraph" w:customStyle="1" w:styleId="SVCBulletslevel6">
    <w:name w:val="SVC Bullets level 6"/>
    <w:basedOn w:val="SVCBulletslevel5"/>
    <w:uiPriority w:val="99"/>
    <w:rsid w:val="008A518B"/>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8A518B"/>
    <w:rPr>
      <w:rFonts w:ascii="Times New Roman" w:eastAsia="Malgun Gothic" w:hAnsi="Times New Roman" w:cs="Times New Roman"/>
      <w:sz w:val="20"/>
      <w:szCs w:val="20"/>
      <w:lang w:val="en-GB" w:eastAsia="en-US"/>
    </w:rPr>
  </w:style>
  <w:style w:type="character" w:customStyle="1" w:styleId="SVCBulletslevel3CharCharChar">
    <w:name w:val="SVC Bullets level 3 Char Char Char"/>
    <w:link w:val="SVCBulletslevel3CharChar"/>
    <w:uiPriority w:val="99"/>
    <w:locked/>
    <w:rsid w:val="008A518B"/>
    <w:rPr>
      <w:rFonts w:ascii="Times" w:eastAsia="Malgun Gothic" w:hAnsi="Times" w:cs="Times New Roman"/>
      <w:sz w:val="20"/>
      <w:szCs w:val="20"/>
      <w:lang w:val="en-GB"/>
    </w:rPr>
  </w:style>
  <w:style w:type="character" w:customStyle="1" w:styleId="SVCBulletslevel4CharChar">
    <w:name w:val="SVC Bullets level 4 Char Char"/>
    <w:basedOn w:val="SVCBulletslevel3CharCharChar"/>
    <w:link w:val="SVCBulletslevel4Char"/>
    <w:uiPriority w:val="99"/>
    <w:locked/>
    <w:rsid w:val="008A518B"/>
  </w:style>
  <w:style w:type="paragraph" w:customStyle="1" w:styleId="SVCBulletslevel7">
    <w:name w:val="SVC Bullets level 7"/>
    <w:basedOn w:val="SVCBulletslevel6"/>
    <w:uiPriority w:val="99"/>
    <w:rsid w:val="008A518B"/>
    <w:pPr>
      <w:ind w:left="2772"/>
    </w:pPr>
  </w:style>
  <w:style w:type="paragraph" w:customStyle="1" w:styleId="SVCBulletslevel8">
    <w:name w:val="SVC Bullets level 8"/>
    <w:basedOn w:val="SVCBulletslevel7"/>
    <w:uiPriority w:val="99"/>
    <w:rsid w:val="008A518B"/>
    <w:pPr>
      <w:ind w:left="3168"/>
    </w:pPr>
  </w:style>
  <w:style w:type="paragraph" w:customStyle="1" w:styleId="SVCBulletslevel3">
    <w:name w:val="SVC Bullets level 3"/>
    <w:basedOn w:val="Normal"/>
    <w:uiPriority w:val="99"/>
    <w:rsid w:val="008A518B"/>
    <w:pPr>
      <w:tabs>
        <w:tab w:val="num" w:pos="-31680"/>
      </w:tabs>
      <w:ind w:left="1195" w:hanging="403"/>
    </w:pPr>
  </w:style>
  <w:style w:type="paragraph" w:customStyle="1" w:styleId="SVCBulletslevel2CharChar">
    <w:name w:val="SVC Bullets level 2 Char Char"/>
    <w:basedOn w:val="Normal"/>
    <w:link w:val="SVCBulletslevel2CharCharChar"/>
    <w:uiPriority w:val="99"/>
    <w:rsid w:val="008A518B"/>
    <w:pPr>
      <w:numPr>
        <w:numId w:val="5"/>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8A518B"/>
    <w:rPr>
      <w:rFonts w:ascii="Times New Roman" w:eastAsia="Malgun Gothic" w:hAnsi="Times New Roman" w:cs="Times New Roman"/>
      <w:sz w:val="20"/>
      <w:szCs w:val="20"/>
      <w:lang w:val="en-GB" w:eastAsia="en-US"/>
    </w:rPr>
  </w:style>
  <w:style w:type="paragraph" w:customStyle="1" w:styleId="FigureCharChar">
    <w:name w:val="Figure_# Char Char"/>
    <w:basedOn w:val="Normal"/>
    <w:next w:val="FigureTitleChar"/>
    <w:link w:val="FigureCharCharChar"/>
    <w:uiPriority w:val="99"/>
    <w:rsid w:val="008A518B"/>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Normal"/>
    <w:next w:val="Normal"/>
    <w:link w:val="FigureCharCharCharChar"/>
    <w:uiPriority w:val="99"/>
    <w:rsid w:val="008A518B"/>
    <w:pPr>
      <w:spacing w:before="240" w:after="480"/>
      <w:jc w:val="center"/>
    </w:pPr>
    <w:rPr>
      <w:rFonts w:ascii="Times" w:hAnsi="Times"/>
    </w:rPr>
  </w:style>
  <w:style w:type="paragraph" w:customStyle="1" w:styleId="figureCharCharChar1">
    <w:name w:val="figure Char Char Char"/>
    <w:basedOn w:val="Normal"/>
    <w:link w:val="figureCharCharCharChar0"/>
    <w:uiPriority w:val="99"/>
    <w:rsid w:val="008A518B"/>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8A518B"/>
    <w:rPr>
      <w:rFonts w:cs="Times New Roman"/>
      <w:lang w:val="en-US" w:eastAsia="en-US"/>
    </w:rPr>
  </w:style>
  <w:style w:type="paragraph" w:customStyle="1" w:styleId="AVCIndentlevel2">
    <w:name w:val="AVC Indent level 2"/>
    <w:basedOn w:val="AVCIndentlevel1"/>
    <w:uiPriority w:val="99"/>
    <w:rsid w:val="008A518B"/>
    <w:pPr>
      <w:ind w:left="794"/>
    </w:pPr>
  </w:style>
  <w:style w:type="paragraph" w:customStyle="1" w:styleId="AVCIndentlevel1">
    <w:name w:val="AVC Indent level 1"/>
    <w:basedOn w:val="Normal"/>
    <w:uiPriority w:val="99"/>
    <w:rsid w:val="008A518B"/>
    <w:pPr>
      <w:tabs>
        <w:tab w:val="left" w:pos="397"/>
      </w:tabs>
      <w:ind w:left="397"/>
      <w:textAlignment w:val="auto"/>
    </w:pPr>
  </w:style>
  <w:style w:type="paragraph" w:customStyle="1" w:styleId="Style1">
    <w:name w:val="Style1"/>
    <w:basedOn w:val="AVCBulletlevel1CharChar"/>
    <w:uiPriority w:val="99"/>
    <w:rsid w:val="008A518B"/>
    <w:pPr>
      <w:ind w:left="2304" w:hanging="403"/>
    </w:pPr>
  </w:style>
  <w:style w:type="paragraph" w:customStyle="1" w:styleId="AVCEquationlevel2">
    <w:name w:val="AVC Equation level 2"/>
    <w:basedOn w:val="AVCEquationlevel1CharCharCharChar"/>
    <w:uiPriority w:val="99"/>
    <w:rsid w:val="008A518B"/>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8A518B"/>
    <w:pPr>
      <w:tabs>
        <w:tab w:val="clear" w:pos="397"/>
        <w:tab w:val="clear" w:pos="792"/>
        <w:tab w:val="num" w:pos="794"/>
      </w:tabs>
      <w:ind w:left="794" w:hanging="391"/>
    </w:pPr>
  </w:style>
  <w:style w:type="paragraph" w:customStyle="1" w:styleId="AVCEquationlevel3">
    <w:name w:val="AVC Equation level 3"/>
    <w:basedOn w:val="AVCEquationlevel2"/>
    <w:uiPriority w:val="99"/>
    <w:rsid w:val="008A518B"/>
    <w:pPr>
      <w:ind w:left="1588"/>
    </w:pPr>
  </w:style>
  <w:style w:type="character" w:customStyle="1" w:styleId="AVCEquationlevel1Char1">
    <w:name w:val="AVC Equation level 1 Char1"/>
    <w:uiPriority w:val="99"/>
    <w:rsid w:val="008A518B"/>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8A518B"/>
    <w:rPr>
      <w:rFonts w:ascii="Helvetica" w:eastAsia="Malgun Gothic" w:hAnsi="Helvetica" w:cs="Helvetica"/>
      <w:color w:val="000000"/>
      <w:sz w:val="20"/>
      <w:szCs w:val="20"/>
      <w:lang w:val="fr-FR" w:eastAsia="en-US"/>
    </w:rPr>
  </w:style>
  <w:style w:type="character" w:customStyle="1" w:styleId="FigureCharCharCharChar">
    <w:name w:val="Figure Char Char Char Char"/>
    <w:link w:val="FigureCharCharChar0"/>
    <w:uiPriority w:val="99"/>
    <w:locked/>
    <w:rsid w:val="008A518B"/>
    <w:rPr>
      <w:rFonts w:ascii="Times" w:eastAsia="Malgun Gothic" w:hAnsi="Times" w:cs="Times New Roman"/>
      <w:sz w:val="20"/>
      <w:szCs w:val="20"/>
      <w:lang w:val="en-GB" w:eastAsia="en-US"/>
    </w:rPr>
  </w:style>
  <w:style w:type="character" w:customStyle="1" w:styleId="FigureCharCharChar">
    <w:name w:val="Figure_# Char Char Char"/>
    <w:link w:val="FigureCharChar"/>
    <w:uiPriority w:val="99"/>
    <w:locked/>
    <w:rsid w:val="008A518B"/>
    <w:rPr>
      <w:rFonts w:ascii="Times" w:eastAsia="Malgun Gothic" w:hAnsi="Times" w:cs="Times New Roman"/>
      <w:sz w:val="20"/>
      <w:szCs w:val="20"/>
      <w:lang w:eastAsia="en-US"/>
    </w:rPr>
  </w:style>
  <w:style w:type="paragraph" w:customStyle="1" w:styleId="AVCBulletlevel6">
    <w:name w:val="AVC Bullet level 6"/>
    <w:basedOn w:val="AVCBulletlevel1CharChar"/>
    <w:uiPriority w:val="99"/>
    <w:rsid w:val="008A518B"/>
    <w:pPr>
      <w:numPr>
        <w:numId w:val="9"/>
      </w:numPr>
      <w:tabs>
        <w:tab w:val="clear" w:pos="2376"/>
        <w:tab w:val="clear" w:pos="2779"/>
        <w:tab w:val="clear" w:pos="4690"/>
        <w:tab w:val="num" w:pos="720"/>
        <w:tab w:val="left" w:pos="2381"/>
        <w:tab w:val="left" w:pos="2778"/>
      </w:tabs>
      <w:ind w:left="720" w:hanging="360"/>
    </w:pPr>
  </w:style>
  <w:style w:type="paragraph" w:styleId="EndnoteText">
    <w:name w:val="endnote text"/>
    <w:basedOn w:val="Normal"/>
    <w:link w:val="EndnoteTextChar"/>
    <w:uiPriority w:val="99"/>
    <w:semiHidden/>
    <w:rsid w:val="008A518B"/>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basedOn w:val="DefaultParagraphFont"/>
    <w:link w:val="EndnoteText"/>
    <w:uiPriority w:val="99"/>
    <w:semiHidden/>
    <w:rsid w:val="008A518B"/>
    <w:rPr>
      <w:rFonts w:ascii="Times New Roman" w:eastAsia="Malgun Gothic" w:hAnsi="Times New Roman" w:cs="Times New Roman"/>
      <w:sz w:val="20"/>
      <w:szCs w:val="20"/>
      <w:lang w:val="en-GB"/>
    </w:rPr>
  </w:style>
  <w:style w:type="character" w:customStyle="1" w:styleId="AVCNumberinglevel2Char">
    <w:name w:val="AVC Numbering level 2 Char"/>
    <w:uiPriority w:val="99"/>
    <w:rsid w:val="008A518B"/>
  </w:style>
  <w:style w:type="paragraph" w:customStyle="1" w:styleId="TableTextCentred">
    <w:name w:val="Table_Text_Centred"/>
    <w:basedOn w:val="TableText"/>
    <w:uiPriority w:val="99"/>
    <w:rsid w:val="008A518B"/>
    <w:pPr>
      <w:jc w:val="center"/>
    </w:pPr>
  </w:style>
  <w:style w:type="paragraph" w:customStyle="1" w:styleId="AVCNumberinglevel2">
    <w:name w:val="AVC Numbering level 2"/>
    <w:basedOn w:val="AVCNumberinglevel1"/>
    <w:uiPriority w:val="99"/>
    <w:rsid w:val="008A518B"/>
    <w:pPr>
      <w:tabs>
        <w:tab w:val="left" w:pos="397"/>
      </w:tabs>
      <w:ind w:left="720" w:hanging="720"/>
    </w:pPr>
  </w:style>
  <w:style w:type="paragraph" w:customStyle="1" w:styleId="AVCIndentlevel3">
    <w:name w:val="AVC Indent level 3"/>
    <w:basedOn w:val="AVCIndentlevel2"/>
    <w:uiPriority w:val="99"/>
    <w:rsid w:val="008A518B"/>
    <w:pPr>
      <w:ind w:left="1191"/>
    </w:pPr>
  </w:style>
  <w:style w:type="paragraph" w:customStyle="1" w:styleId="AVCBulletlevel1CharChar">
    <w:name w:val="AVC Bullet level 1 Char Char"/>
    <w:basedOn w:val="Normal"/>
    <w:link w:val="AVCBulletlevel1CharCharChar"/>
    <w:uiPriority w:val="99"/>
    <w:rsid w:val="008A518B"/>
    <w:pPr>
      <w:numPr>
        <w:numId w:val="10"/>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8A518B"/>
    <w:rPr>
      <w:rFonts w:cs="Times New Roman"/>
      <w:sz w:val="22"/>
      <w:szCs w:val="22"/>
      <w:lang w:val="en-GB" w:eastAsia="en-US" w:bidi="ar-SA"/>
    </w:rPr>
  </w:style>
  <w:style w:type="character" w:customStyle="1" w:styleId="AVCEquationlevel1Char2">
    <w:name w:val="AVC Equation level 1 Char2"/>
    <w:basedOn w:val="EquationChar1"/>
    <w:uiPriority w:val="99"/>
    <w:locked/>
    <w:rsid w:val="008A518B"/>
  </w:style>
  <w:style w:type="character" w:customStyle="1" w:styleId="AVCEquationlevel2Char">
    <w:name w:val="AVC Equation level 2 Char"/>
    <w:uiPriority w:val="99"/>
    <w:rsid w:val="008A518B"/>
    <w:rPr>
      <w:rFonts w:cs="Times New Roman"/>
      <w:sz w:val="22"/>
      <w:szCs w:val="22"/>
      <w:lang w:val="en-GB" w:eastAsia="en-US" w:bidi="ar-SA"/>
    </w:rPr>
  </w:style>
  <w:style w:type="paragraph" w:customStyle="1" w:styleId="BalloonText1">
    <w:name w:val="Balloon Text1"/>
    <w:basedOn w:val="Normal"/>
    <w:uiPriority w:val="99"/>
    <w:semiHidden/>
    <w:rsid w:val="008A518B"/>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8A518B"/>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8A518B"/>
    <w:rPr>
      <w:b/>
      <w:bCs/>
    </w:rPr>
  </w:style>
  <w:style w:type="character" w:customStyle="1" w:styleId="CommentSubjectChar">
    <w:name w:val="Comment Subject Char"/>
    <w:basedOn w:val="CommentTextChar"/>
    <w:link w:val="CommentSubject"/>
    <w:uiPriority w:val="99"/>
    <w:semiHidden/>
    <w:rsid w:val="008A518B"/>
    <w:rPr>
      <w:b/>
      <w:bCs/>
    </w:rPr>
  </w:style>
  <w:style w:type="paragraph" w:customStyle="1" w:styleId="AVCBulletlevel4">
    <w:name w:val="AVC Bullet level 4"/>
    <w:basedOn w:val="AVCBulletlevel1CharChar"/>
    <w:uiPriority w:val="99"/>
    <w:rsid w:val="008A518B"/>
    <w:pPr>
      <w:numPr>
        <w:numId w:val="7"/>
      </w:numPr>
      <w:tabs>
        <w:tab w:val="clear" w:pos="1915"/>
        <w:tab w:val="num" w:pos="720"/>
      </w:tabs>
      <w:ind w:left="1598" w:hanging="403"/>
    </w:pPr>
  </w:style>
  <w:style w:type="paragraph" w:customStyle="1" w:styleId="AVCBulletlevel5">
    <w:name w:val="AVC Bullet level 5"/>
    <w:basedOn w:val="AVCBulletlevel1CharChar"/>
    <w:uiPriority w:val="99"/>
    <w:rsid w:val="008A518B"/>
    <w:pPr>
      <w:numPr>
        <w:numId w:val="8"/>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8A518B"/>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8A518B"/>
    <w:pPr>
      <w:numPr>
        <w:numId w:val="0"/>
      </w:numPr>
      <w:tabs>
        <w:tab w:val="clear" w:pos="1191"/>
      </w:tabs>
    </w:pPr>
  </w:style>
  <w:style w:type="paragraph" w:customStyle="1" w:styleId="AVCNumberinglevel1">
    <w:name w:val="AVC Numbering level 1"/>
    <w:basedOn w:val="Normal"/>
    <w:uiPriority w:val="99"/>
    <w:rsid w:val="008A518B"/>
    <w:pPr>
      <w:numPr>
        <w:numId w:val="11"/>
      </w:numPr>
      <w:ind w:left="403" w:hanging="403"/>
      <w:textAlignment w:val="auto"/>
    </w:pPr>
  </w:style>
  <w:style w:type="paragraph" w:customStyle="1" w:styleId="LegendeFigure">
    <w:name w:val="Legende Figure"/>
    <w:basedOn w:val="Caption"/>
    <w:next w:val="Normal"/>
    <w:uiPriority w:val="99"/>
    <w:rsid w:val="008A518B"/>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8A518B"/>
    <w:rPr>
      <w:rFonts w:ascii="Times" w:eastAsia="Malgun Gothic" w:hAnsi="Times" w:cs="Times New Roman"/>
      <w:sz w:val="20"/>
      <w:szCs w:val="20"/>
      <w:lang w:val="en-GB" w:eastAsia="en-US"/>
    </w:rPr>
  </w:style>
  <w:style w:type="character" w:customStyle="1" w:styleId="AVCBulletlevel3CharCharCharCharChar">
    <w:name w:val="AVC Bullet level 3 Char Char Char Char Char"/>
    <w:link w:val="AVCBulletlevel3CharCharCharChar"/>
    <w:uiPriority w:val="99"/>
    <w:locked/>
    <w:rsid w:val="008A518B"/>
    <w:rPr>
      <w:rFonts w:eastAsia="Malgun Gothic"/>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8A518B"/>
    <w:pPr>
      <w:numPr>
        <w:numId w:val="12"/>
      </w:numPr>
      <w:tabs>
        <w:tab w:val="clear" w:pos="1182"/>
        <w:tab w:val="clear" w:pos="1985"/>
        <w:tab w:val="num" w:pos="390"/>
        <w:tab w:val="num" w:pos="1117"/>
        <w:tab w:val="left" w:pos="1195"/>
      </w:tabs>
      <w:ind w:left="1117" w:hanging="360"/>
    </w:pPr>
    <w:rPr>
      <w:rFonts w:asciiTheme="minorHAnsi" w:hAnsiTheme="minorHAnsi" w:cstheme="minorBidi"/>
      <w:sz w:val="22"/>
      <w:szCs w:val="22"/>
    </w:rPr>
  </w:style>
  <w:style w:type="character" w:customStyle="1" w:styleId="FigureChar1">
    <w:name w:val="Figure_# Char1"/>
    <w:uiPriority w:val="99"/>
    <w:rsid w:val="008A518B"/>
    <w:rPr>
      <w:rFonts w:cs="Times New Roman"/>
      <w:lang w:val="en-US" w:eastAsia="en-US" w:bidi="ar-SA"/>
    </w:rPr>
  </w:style>
  <w:style w:type="character" w:customStyle="1" w:styleId="Annex4CharCharCharCharChar">
    <w:name w:val="Annex 4 Char Char Char Char Char"/>
    <w:link w:val="Annex4CharCharCharChar"/>
    <w:uiPriority w:val="99"/>
    <w:locked/>
    <w:rsid w:val="008A518B"/>
    <w:rPr>
      <w:rFonts w:ascii="Times" w:eastAsia="Malgun Gothic" w:hAnsi="Times" w:cs="Times New Roman"/>
      <w:b/>
      <w:bCs/>
      <w:sz w:val="20"/>
      <w:szCs w:val="20"/>
      <w:lang w:eastAsia="en-US"/>
    </w:rPr>
  </w:style>
  <w:style w:type="paragraph" w:customStyle="1" w:styleId="AVCBulletlevel1Char1">
    <w:name w:val="AVC Bullet level 1 Char1"/>
    <w:basedOn w:val="Normal"/>
    <w:uiPriority w:val="99"/>
    <w:rsid w:val="008A518B"/>
    <w:pPr>
      <w:tabs>
        <w:tab w:val="left" w:pos="397"/>
        <w:tab w:val="num" w:pos="720"/>
      </w:tabs>
      <w:ind w:left="397" w:hanging="360"/>
    </w:pPr>
  </w:style>
  <w:style w:type="paragraph" w:customStyle="1" w:styleId="AVCBulletlevel3">
    <w:name w:val="AVC Bullet level 3"/>
    <w:basedOn w:val="Normal"/>
    <w:uiPriority w:val="99"/>
    <w:rsid w:val="008A518B"/>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8A518B"/>
  </w:style>
  <w:style w:type="paragraph" w:customStyle="1" w:styleId="SVCNumberinglevel1">
    <w:name w:val="SVC Numbering level 1"/>
    <w:basedOn w:val="SVCBulletslevel1CharCharChar"/>
    <w:uiPriority w:val="99"/>
    <w:rsid w:val="008A518B"/>
    <w:pPr>
      <w:numPr>
        <w:numId w:val="13"/>
      </w:numPr>
      <w:textAlignment w:val="baseline"/>
    </w:pPr>
  </w:style>
  <w:style w:type="paragraph" w:customStyle="1" w:styleId="SVCNumberinglevel2">
    <w:name w:val="SVC Numbering level 2"/>
    <w:basedOn w:val="SVCNumberinglevel1"/>
    <w:uiPriority w:val="99"/>
    <w:rsid w:val="008A518B"/>
    <w:pPr>
      <w:numPr>
        <w:numId w:val="0"/>
      </w:numPr>
    </w:pPr>
  </w:style>
  <w:style w:type="paragraph" w:customStyle="1" w:styleId="SVCNumberinglevel3">
    <w:name w:val="SVC Numbering level 3"/>
    <w:basedOn w:val="SVCNumberinglevel2"/>
    <w:uiPriority w:val="99"/>
    <w:rsid w:val="008A518B"/>
    <w:pPr>
      <w:numPr>
        <w:ilvl w:val="2"/>
        <w:numId w:val="13"/>
      </w:numPr>
      <w:tabs>
        <w:tab w:val="num" w:pos="1800"/>
      </w:tabs>
    </w:pPr>
  </w:style>
  <w:style w:type="paragraph" w:customStyle="1" w:styleId="SVCNumberinglevel4">
    <w:name w:val="SVC Numbering level 4"/>
    <w:basedOn w:val="SVCNumberinglevel3"/>
    <w:uiPriority w:val="99"/>
    <w:rsid w:val="008A518B"/>
    <w:pPr>
      <w:numPr>
        <w:ilvl w:val="3"/>
      </w:numPr>
      <w:tabs>
        <w:tab w:val="num" w:pos="2520"/>
      </w:tabs>
    </w:pPr>
  </w:style>
  <w:style w:type="paragraph" w:customStyle="1" w:styleId="SVCNumberinglevel5">
    <w:name w:val="SVC Numbering level 5"/>
    <w:basedOn w:val="SVCNumberinglevel4"/>
    <w:uiPriority w:val="99"/>
    <w:rsid w:val="008A518B"/>
    <w:pPr>
      <w:numPr>
        <w:ilvl w:val="4"/>
      </w:numPr>
      <w:tabs>
        <w:tab w:val="num" w:pos="3240"/>
      </w:tabs>
    </w:pPr>
  </w:style>
  <w:style w:type="paragraph" w:customStyle="1" w:styleId="SVCIndentlevel5">
    <w:name w:val="SVC Indent level 5"/>
    <w:basedOn w:val="SVCIndentlevel4"/>
    <w:uiPriority w:val="99"/>
    <w:rsid w:val="008A518B"/>
    <w:pPr>
      <w:tabs>
        <w:tab w:val="clear" w:pos="1584"/>
      </w:tabs>
      <w:ind w:left="2000"/>
    </w:pPr>
  </w:style>
  <w:style w:type="paragraph" w:customStyle="1" w:styleId="SVCIndentlevel2">
    <w:name w:val="SVC Indent level 2"/>
    <w:basedOn w:val="SVCIndentlevel1"/>
    <w:uiPriority w:val="99"/>
    <w:rsid w:val="008A518B"/>
    <w:pPr>
      <w:ind w:left="800"/>
    </w:pPr>
  </w:style>
  <w:style w:type="paragraph" w:customStyle="1" w:styleId="SVCIndentlevel3">
    <w:name w:val="SVC Indent level 3"/>
    <w:basedOn w:val="SVCIndentlevel2"/>
    <w:uiPriority w:val="99"/>
    <w:rsid w:val="008A518B"/>
    <w:pPr>
      <w:tabs>
        <w:tab w:val="clear" w:pos="792"/>
      </w:tabs>
      <w:ind w:left="1200"/>
    </w:pPr>
  </w:style>
  <w:style w:type="paragraph" w:customStyle="1" w:styleId="SVCIndentlevel4">
    <w:name w:val="SVC Indent level 4"/>
    <w:uiPriority w:val="99"/>
    <w:rsid w:val="008A518B"/>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eastAsia="en-US"/>
    </w:rPr>
  </w:style>
  <w:style w:type="paragraph" w:customStyle="1" w:styleId="SVCIndentlevel1">
    <w:name w:val="SVC Indent level 1"/>
    <w:basedOn w:val="SVCBulletslevel1CharCharChar"/>
    <w:uiPriority w:val="99"/>
    <w:rsid w:val="008A518B"/>
    <w:pPr>
      <w:tabs>
        <w:tab w:val="clear" w:pos="403"/>
      </w:tabs>
      <w:ind w:left="403"/>
    </w:pPr>
  </w:style>
  <w:style w:type="character" w:customStyle="1" w:styleId="AVCBulletlevel1CharCharCharChar">
    <w:name w:val="AVC Bullet level 1 Char Char Char Char"/>
    <w:uiPriority w:val="99"/>
    <w:rsid w:val="008A518B"/>
    <w:rPr>
      <w:rFonts w:cs="Times New Roman"/>
      <w:lang w:val="en-GB" w:eastAsia="en-US" w:bidi="ar-SA"/>
    </w:rPr>
  </w:style>
  <w:style w:type="character" w:customStyle="1" w:styleId="AVCBulletlevel2CharCharChar">
    <w:name w:val="AVC Bullet level 2 Char Char Char"/>
    <w:link w:val="AVCBulletlevel2CharChar"/>
    <w:uiPriority w:val="99"/>
    <w:locked/>
    <w:rsid w:val="008A518B"/>
    <w:rPr>
      <w:rFonts w:ascii="Times" w:eastAsia="Malgun Gothic" w:hAnsi="Times" w:cs="Times New Roman"/>
      <w:sz w:val="20"/>
      <w:szCs w:val="20"/>
      <w:lang w:val="en-GB" w:eastAsia="en-US"/>
    </w:rPr>
  </w:style>
  <w:style w:type="paragraph" w:customStyle="1" w:styleId="AVCBulletlevel3Char">
    <w:name w:val="AVC Bullet level 3 Char"/>
    <w:basedOn w:val="AVCBulletlevel1CharChar"/>
    <w:uiPriority w:val="99"/>
    <w:rsid w:val="008A518B"/>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8A518B"/>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8A518B"/>
    <w:pPr>
      <w:tabs>
        <w:tab w:val="clear" w:pos="4849"/>
      </w:tabs>
      <w:spacing w:before="200"/>
      <w:ind w:left="794"/>
    </w:pPr>
    <w:rPr>
      <w:sz w:val="20"/>
    </w:rPr>
  </w:style>
  <w:style w:type="paragraph" w:customStyle="1" w:styleId="SVCBulletslevel2">
    <w:name w:val="SVC Bullets level 2"/>
    <w:basedOn w:val="Normal"/>
    <w:uiPriority w:val="99"/>
    <w:rsid w:val="008A518B"/>
    <w:rPr>
      <w:lang w:eastAsia="ko-KR"/>
    </w:rPr>
  </w:style>
  <w:style w:type="paragraph" w:customStyle="1" w:styleId="Annex4Char">
    <w:name w:val="Annex 4 Char"/>
    <w:basedOn w:val="Annex3CharChar"/>
    <w:next w:val="Normal"/>
    <w:uiPriority w:val="99"/>
    <w:rsid w:val="008A518B"/>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8A518B"/>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8A518B"/>
    <w:pPr>
      <w:numPr>
        <w:numId w:val="0"/>
      </w:numPr>
      <w:tabs>
        <w:tab w:val="clear" w:pos="1985"/>
        <w:tab w:val="num" w:pos="490"/>
      </w:tabs>
      <w:ind w:left="490" w:hanging="390"/>
    </w:pPr>
  </w:style>
  <w:style w:type="character" w:customStyle="1" w:styleId="TableTitleChar1">
    <w:name w:val="Table_Title Char1"/>
    <w:uiPriority w:val="99"/>
    <w:rsid w:val="008A518B"/>
    <w:rPr>
      <w:rFonts w:cs="Times New Roman"/>
      <w:b/>
      <w:bCs/>
      <w:lang w:val="en-GB" w:eastAsia="en-US" w:bidi="ar-SA"/>
    </w:rPr>
  </w:style>
  <w:style w:type="paragraph" w:customStyle="1" w:styleId="AVCBulletlevel1Char">
    <w:name w:val="AVC Bullet level 1 Char"/>
    <w:basedOn w:val="Normal"/>
    <w:link w:val="AVCBulletlevel1CharChar1"/>
    <w:uiPriority w:val="99"/>
    <w:rsid w:val="008A518B"/>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8A518B"/>
    <w:pPr>
      <w:tabs>
        <w:tab w:val="clear" w:pos="4849"/>
      </w:tabs>
      <w:spacing w:before="200"/>
      <w:ind w:left="794"/>
    </w:pPr>
    <w:rPr>
      <w:sz w:val="20"/>
    </w:rPr>
  </w:style>
  <w:style w:type="paragraph" w:customStyle="1" w:styleId="SVCBulletslevel1">
    <w:name w:val="SVC Bullets level 1"/>
    <w:basedOn w:val="SVCBulletslevel1CharCharChar"/>
    <w:uiPriority w:val="99"/>
    <w:rsid w:val="008A518B"/>
    <w:pPr>
      <w:tabs>
        <w:tab w:val="clear" w:pos="403"/>
        <w:tab w:val="num" w:pos="360"/>
      </w:tabs>
      <w:ind w:left="360" w:hanging="360"/>
    </w:pPr>
  </w:style>
  <w:style w:type="paragraph" w:customStyle="1" w:styleId="SVCBulletslevel2Char">
    <w:name w:val="SVC Bullets level 2 Char"/>
    <w:basedOn w:val="Normal"/>
    <w:uiPriority w:val="99"/>
    <w:rsid w:val="008A518B"/>
  </w:style>
  <w:style w:type="paragraph" w:customStyle="1" w:styleId="SVCBulletslevel4">
    <w:name w:val="SVC Bullets level 4"/>
    <w:basedOn w:val="SVCBulletslevel3"/>
    <w:uiPriority w:val="99"/>
    <w:rsid w:val="008A518B"/>
    <w:pPr>
      <w:tabs>
        <w:tab w:val="clear" w:pos="-31680"/>
        <w:tab w:val="num" w:pos="1800"/>
      </w:tabs>
      <w:ind w:left="1800" w:hanging="360"/>
    </w:pPr>
  </w:style>
  <w:style w:type="paragraph" w:customStyle="1" w:styleId="SVCBulletslevel1Char">
    <w:name w:val="SVC Bullets level 1 Char"/>
    <w:link w:val="SVCBulletslevel1CharChar"/>
    <w:uiPriority w:val="99"/>
    <w:rsid w:val="008A518B"/>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8A518B"/>
    <w:pPr>
      <w:tabs>
        <w:tab w:val="clear" w:pos="-31680"/>
        <w:tab w:val="num" w:pos="2160"/>
      </w:tabs>
      <w:ind w:left="2160" w:hanging="360"/>
    </w:pPr>
  </w:style>
  <w:style w:type="paragraph" w:customStyle="1" w:styleId="AVCEquationlevel1CharCharChar">
    <w:name w:val="AVC Equation level 1 Char Char Char"/>
    <w:basedOn w:val="Equation"/>
    <w:uiPriority w:val="99"/>
    <w:rsid w:val="008A518B"/>
    <w:pPr>
      <w:tabs>
        <w:tab w:val="clear" w:pos="4849"/>
      </w:tabs>
      <w:spacing w:before="200"/>
      <w:ind w:left="794"/>
    </w:pPr>
    <w:rPr>
      <w:sz w:val="20"/>
    </w:rPr>
  </w:style>
  <w:style w:type="paragraph" w:customStyle="1" w:styleId="AVCBulletlevel2Char">
    <w:name w:val="AVC Bullet level 2 Char"/>
    <w:basedOn w:val="AVCBulletlevel1CharChar"/>
    <w:uiPriority w:val="99"/>
    <w:rsid w:val="008A518B"/>
    <w:pPr>
      <w:tabs>
        <w:tab w:val="clear" w:pos="792"/>
      </w:tabs>
    </w:pPr>
  </w:style>
  <w:style w:type="paragraph" w:customStyle="1" w:styleId="SVCBulletslevel3Char">
    <w:name w:val="SVC Bullets level 3 Char"/>
    <w:basedOn w:val="SVCBulletslevel3"/>
    <w:uiPriority w:val="99"/>
    <w:rsid w:val="008A518B"/>
    <w:pPr>
      <w:tabs>
        <w:tab w:val="clear" w:pos="-31680"/>
        <w:tab w:val="num" w:pos="720"/>
      </w:tabs>
      <w:ind w:left="1224" w:hanging="1224"/>
    </w:pPr>
  </w:style>
  <w:style w:type="paragraph" w:customStyle="1" w:styleId="00BodyText">
    <w:name w:val="00 BodyText"/>
    <w:basedOn w:val="Normal"/>
    <w:link w:val="00BodyTextChar"/>
    <w:uiPriority w:val="99"/>
    <w:rsid w:val="008A518B"/>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8A518B"/>
    <w:pPr>
      <w:keepNext/>
      <w:numPr>
        <w:numId w:val="15"/>
      </w:numPr>
      <w:autoSpaceDE w:val="0"/>
      <w:autoSpaceDN w:val="0"/>
      <w:adjustRightInd w:val="0"/>
      <w:spacing w:before="60" w:after="60" w:line="240" w:lineRule="auto"/>
      <w:jc w:val="both"/>
    </w:pPr>
    <w:rPr>
      <w:rFonts w:ascii="Arial" w:eastAsia="宋体" w:hAnsi="Arial" w:cs="Arial"/>
      <w:color w:val="0000FF"/>
      <w:kern w:val="2"/>
      <w:sz w:val="20"/>
      <w:szCs w:val="20"/>
    </w:rPr>
  </w:style>
  <w:style w:type="paragraph" w:customStyle="1" w:styleId="Annex7">
    <w:name w:val="Annex 7"/>
    <w:basedOn w:val="Annex6"/>
    <w:next w:val="Normal"/>
    <w:autoRedefine/>
    <w:uiPriority w:val="99"/>
    <w:rsid w:val="008A518B"/>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8A518B"/>
    <w:pPr>
      <w:numPr>
        <w:numId w:val="1"/>
      </w:numPr>
    </w:pPr>
  </w:style>
  <w:style w:type="paragraph" w:customStyle="1" w:styleId="NormalITU">
    <w:name w:val="Normal_ITU"/>
    <w:basedOn w:val="Normal"/>
    <w:uiPriority w:val="99"/>
    <w:rsid w:val="008A518B"/>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8A518B"/>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8A518B"/>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8A518B"/>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8A518B"/>
    <w:pPr>
      <w:ind w:left="1417"/>
    </w:pPr>
  </w:style>
  <w:style w:type="character" w:customStyle="1" w:styleId="XParagraphChar">
    <w:name w:val="XParagraph Char"/>
    <w:link w:val="XParagraph"/>
    <w:uiPriority w:val="99"/>
    <w:locked/>
    <w:rsid w:val="008A518B"/>
    <w:rPr>
      <w:rFonts w:ascii="Times" w:eastAsia="Malgun Gothic" w:hAnsi="Times" w:cs="Times New Roman"/>
      <w:lang w:val="en-GB" w:eastAsia="en-US"/>
    </w:rPr>
  </w:style>
  <w:style w:type="paragraph" w:customStyle="1" w:styleId="XEquation2">
    <w:name w:val="XEquation2"/>
    <w:basedOn w:val="Normal"/>
    <w:uiPriority w:val="99"/>
    <w:rsid w:val="008A518B"/>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8A518B"/>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8A518B"/>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References">
    <w:name w:val="References"/>
    <w:basedOn w:val="Normal"/>
    <w:uiPriority w:val="99"/>
    <w:rsid w:val="008A518B"/>
    <w:pPr>
      <w:numPr>
        <w:numId w:val="16"/>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8A518B"/>
    <w:rPr>
      <w:rFonts w:ascii="Arial" w:eastAsia="宋体" w:hAnsi="Arial" w:cs="Arial"/>
      <w:b/>
      <w:bCs/>
      <w:color w:val="0000FF"/>
      <w:kern w:val="2"/>
      <w:lang w:val="en-US" w:eastAsia="en-US" w:bidi="ar-SA"/>
    </w:rPr>
  </w:style>
  <w:style w:type="paragraph" w:customStyle="1" w:styleId="bibliography">
    <w:name w:val="bibliography"/>
    <w:basedOn w:val="Normal"/>
    <w:uiPriority w:val="99"/>
    <w:rsid w:val="008A518B"/>
    <w:pPr>
      <w:numPr>
        <w:numId w:val="17"/>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8A518B"/>
    <w:rPr>
      <w:rFonts w:ascii="Times" w:eastAsia="Malgun Gothic" w:hAnsi="Times" w:cs="Times New Roman"/>
      <w:sz w:val="20"/>
      <w:szCs w:val="20"/>
      <w:lang w:val="en-GB" w:eastAsia="en-US"/>
    </w:rPr>
  </w:style>
  <w:style w:type="character" w:customStyle="1" w:styleId="Annex3Char1">
    <w:name w:val="Annex 3 Char1"/>
    <w:uiPriority w:val="99"/>
    <w:rsid w:val="008A518B"/>
    <w:rPr>
      <w:rFonts w:ascii="Arial" w:eastAsia="宋体" w:hAnsi="Arial" w:cs="Arial"/>
      <w:b/>
      <w:bCs/>
      <w:color w:val="0000FF"/>
      <w:kern w:val="2"/>
      <w:lang w:val="en-GB" w:eastAsia="en-US" w:bidi="ar-SA"/>
    </w:rPr>
  </w:style>
  <w:style w:type="paragraph" w:customStyle="1" w:styleId="AVCBulletlevel2">
    <w:name w:val="AVC Bullet level 2"/>
    <w:basedOn w:val="AVCBulletlevel1Char"/>
    <w:uiPriority w:val="99"/>
    <w:rsid w:val="008A518B"/>
    <w:pPr>
      <w:tabs>
        <w:tab w:val="clear" w:pos="397"/>
        <w:tab w:val="clear" w:pos="792"/>
        <w:tab w:val="num" w:pos="794"/>
      </w:tabs>
      <w:ind w:left="794" w:hanging="391"/>
    </w:pPr>
  </w:style>
  <w:style w:type="character" w:customStyle="1" w:styleId="00BodyTextChar">
    <w:name w:val="00 BodyText Char"/>
    <w:link w:val="00BodyText"/>
    <w:uiPriority w:val="99"/>
    <w:locked/>
    <w:rsid w:val="008A518B"/>
    <w:rPr>
      <w:rFonts w:ascii="Arial" w:eastAsia="MS Mincho" w:hAnsi="Arial" w:cs="Times New Roman"/>
      <w:szCs w:val="20"/>
      <w:lang w:eastAsia="ja-JP"/>
    </w:rPr>
  </w:style>
  <w:style w:type="paragraph" w:customStyle="1" w:styleId="CharCharCharCharCharCharChar">
    <w:name w:val="Char Char Char Char Char Char Char"/>
    <w:uiPriority w:val="99"/>
    <w:semiHidden/>
    <w:rsid w:val="008A518B"/>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8A518B"/>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Foreword">
    <w:name w:val="Foreword"/>
    <w:basedOn w:val="Normal"/>
    <w:next w:val="Normal"/>
    <w:uiPriority w:val="99"/>
    <w:rsid w:val="008A518B"/>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8A518B"/>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8A518B"/>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8A518B"/>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8A518B"/>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8A518B"/>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8A518B"/>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annex4char0">
    <w:name w:val="annex4char"/>
    <w:basedOn w:val="Normal"/>
    <w:uiPriority w:val="99"/>
    <w:rsid w:val="008A518B"/>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8A518B"/>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8A518B"/>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8A518B"/>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styleId="HTMLPreformatted">
    <w:name w:val="HTML Preformatted"/>
    <w:basedOn w:val="Normal"/>
    <w:link w:val="HTMLPreformattedChar"/>
    <w:uiPriority w:val="99"/>
    <w:rsid w:val="008A518B"/>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basedOn w:val="DefaultParagraphFont"/>
    <w:link w:val="HTMLPreformatted"/>
    <w:uiPriority w:val="99"/>
    <w:rsid w:val="008A518B"/>
    <w:rPr>
      <w:rFonts w:ascii="Courier New" w:eastAsia="Malgun Gothic" w:hAnsi="Courier New" w:cs="Times New Roman"/>
      <w:sz w:val="20"/>
      <w:szCs w:val="20"/>
      <w:lang w:val="en-GB"/>
    </w:rPr>
  </w:style>
  <w:style w:type="paragraph" w:customStyle="1" w:styleId="a2">
    <w:name w:val="a2"/>
    <w:basedOn w:val="Heading2"/>
    <w:next w:val="Normal"/>
    <w:uiPriority w:val="99"/>
    <w:rsid w:val="008A518B"/>
    <w:pPr>
      <w:keepLines w:val="0"/>
      <w:numPr>
        <w:numId w:val="18"/>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8A518B"/>
    <w:pPr>
      <w:keepLines w:val="0"/>
      <w:numPr>
        <w:numId w:val="18"/>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8A518B"/>
    <w:pPr>
      <w:keepLines w:val="0"/>
      <w:numPr>
        <w:numId w:val="18"/>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8A518B"/>
    <w:pPr>
      <w:keepLines w:val="0"/>
      <w:numPr>
        <w:numId w:val="18"/>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8A518B"/>
    <w:pPr>
      <w:keepLines w:val="0"/>
      <w:numPr>
        <w:numId w:val="18"/>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8A518B"/>
    <w:pPr>
      <w:keepNext/>
      <w:pageBreakBefore/>
      <w:numPr>
        <w:numId w:val="18"/>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8A518B"/>
    <w:pPr>
      <w:numPr>
        <w:numId w:val="19"/>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A518B"/>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A518B"/>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A518B"/>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A518B"/>
    <w:pPr>
      <w:numPr>
        <w:numId w:val="20"/>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A518B"/>
    <w:pPr>
      <w:numPr>
        <w:ilvl w:val="1"/>
        <w:numId w:val="20"/>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A518B"/>
    <w:pPr>
      <w:numPr>
        <w:ilvl w:val="2"/>
        <w:numId w:val="20"/>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A518B"/>
    <w:pPr>
      <w:numPr>
        <w:ilvl w:val="3"/>
        <w:numId w:val="20"/>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8A518B"/>
    <w:pPr>
      <w:keepNext/>
      <w:keepLines/>
      <w:spacing w:before="240"/>
      <w:jc w:val="center"/>
    </w:pPr>
    <w:rPr>
      <w:b/>
      <w:sz w:val="28"/>
    </w:rPr>
  </w:style>
  <w:style w:type="paragraph" w:customStyle="1" w:styleId="Normalaftertitle">
    <w:name w:val="Normal_after_title"/>
    <w:basedOn w:val="Normal"/>
    <w:uiPriority w:val="99"/>
    <w:rsid w:val="008A518B"/>
    <w:pPr>
      <w:spacing w:before="480"/>
    </w:pPr>
  </w:style>
  <w:style w:type="paragraph" w:customStyle="1" w:styleId="AnnexNoTitle0">
    <w:name w:val="Annex_NoTitle"/>
    <w:basedOn w:val="Normal"/>
    <w:next w:val="Normalaftertitle"/>
    <w:uiPriority w:val="99"/>
    <w:rsid w:val="008A518B"/>
    <w:pPr>
      <w:keepNext/>
      <w:keepLines/>
      <w:spacing w:before="720"/>
      <w:jc w:val="center"/>
    </w:pPr>
    <w:rPr>
      <w:b/>
      <w:sz w:val="24"/>
    </w:rPr>
  </w:style>
  <w:style w:type="character" w:customStyle="1" w:styleId="Appdef">
    <w:name w:val="App_def"/>
    <w:uiPriority w:val="99"/>
    <w:rsid w:val="008A518B"/>
    <w:rPr>
      <w:rFonts w:ascii="Times New Roman" w:hAnsi="Times New Roman" w:cs="Times New Roman"/>
      <w:b/>
    </w:rPr>
  </w:style>
  <w:style w:type="character" w:customStyle="1" w:styleId="Appref">
    <w:name w:val="App_ref"/>
    <w:uiPriority w:val="99"/>
    <w:rsid w:val="008A518B"/>
    <w:rPr>
      <w:rFonts w:cs="Times New Roman"/>
    </w:rPr>
  </w:style>
  <w:style w:type="paragraph" w:customStyle="1" w:styleId="AppendixNoTitle">
    <w:name w:val="Appendix_NoTitle"/>
    <w:basedOn w:val="AnnexNoTitle0"/>
    <w:next w:val="Normalaftertitle"/>
    <w:uiPriority w:val="99"/>
    <w:rsid w:val="008A518B"/>
  </w:style>
  <w:style w:type="character" w:customStyle="1" w:styleId="Artdef">
    <w:name w:val="Art_def"/>
    <w:uiPriority w:val="99"/>
    <w:rsid w:val="008A518B"/>
    <w:rPr>
      <w:rFonts w:ascii="Times New Roman" w:hAnsi="Times New Roman" w:cs="Times New Roman"/>
      <w:b/>
    </w:rPr>
  </w:style>
  <w:style w:type="paragraph" w:customStyle="1" w:styleId="Reftitle">
    <w:name w:val="Ref_title"/>
    <w:basedOn w:val="Heading1"/>
    <w:next w:val="Reftext"/>
    <w:uiPriority w:val="99"/>
    <w:rsid w:val="008A518B"/>
    <w:pPr>
      <w:numPr>
        <w:numId w:val="0"/>
      </w:numPr>
      <w:outlineLvl w:val="9"/>
    </w:pPr>
    <w:rPr>
      <w:bCs w:val="0"/>
      <w:szCs w:val="20"/>
    </w:rPr>
  </w:style>
  <w:style w:type="paragraph" w:customStyle="1" w:styleId="Reftext">
    <w:name w:val="Ref_text"/>
    <w:basedOn w:val="Normal"/>
    <w:uiPriority w:val="99"/>
    <w:rsid w:val="008A518B"/>
    <w:pPr>
      <w:ind w:left="794" w:hanging="794"/>
    </w:pPr>
  </w:style>
  <w:style w:type="paragraph" w:customStyle="1" w:styleId="ArtNo">
    <w:name w:val="Art_No"/>
    <w:basedOn w:val="Normal"/>
    <w:next w:val="Arttitle"/>
    <w:uiPriority w:val="99"/>
    <w:rsid w:val="008A518B"/>
    <w:pPr>
      <w:keepNext/>
      <w:keepLines/>
      <w:spacing w:before="480"/>
      <w:jc w:val="center"/>
    </w:pPr>
    <w:rPr>
      <w:caps/>
      <w:sz w:val="28"/>
    </w:rPr>
  </w:style>
  <w:style w:type="paragraph" w:customStyle="1" w:styleId="Arttitle">
    <w:name w:val="Art_title"/>
    <w:basedOn w:val="Normal"/>
    <w:next w:val="Normalaftertitle"/>
    <w:uiPriority w:val="99"/>
    <w:rsid w:val="008A518B"/>
    <w:pPr>
      <w:keepNext/>
      <w:keepLines/>
      <w:spacing w:before="240"/>
      <w:jc w:val="center"/>
    </w:pPr>
    <w:rPr>
      <w:b/>
      <w:sz w:val="28"/>
    </w:rPr>
  </w:style>
  <w:style w:type="character" w:customStyle="1" w:styleId="Artref">
    <w:name w:val="Art_ref"/>
    <w:uiPriority w:val="99"/>
    <w:rsid w:val="008A518B"/>
    <w:rPr>
      <w:rFonts w:cs="Times New Roman"/>
    </w:rPr>
  </w:style>
  <w:style w:type="paragraph" w:customStyle="1" w:styleId="Call">
    <w:name w:val="Call"/>
    <w:basedOn w:val="Normal"/>
    <w:next w:val="Normal"/>
    <w:uiPriority w:val="99"/>
    <w:rsid w:val="008A518B"/>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8A518B"/>
    <w:pPr>
      <w:keepNext/>
      <w:keepLines/>
      <w:spacing w:before="480"/>
      <w:jc w:val="center"/>
    </w:pPr>
    <w:rPr>
      <w:b/>
      <w:caps/>
      <w:sz w:val="28"/>
    </w:rPr>
  </w:style>
  <w:style w:type="paragraph" w:customStyle="1" w:styleId="Equationlegend">
    <w:name w:val="Equation_legend"/>
    <w:basedOn w:val="Normal"/>
    <w:uiPriority w:val="99"/>
    <w:rsid w:val="008A518B"/>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8A518B"/>
  </w:style>
  <w:style w:type="paragraph" w:customStyle="1" w:styleId="Tablelegend0">
    <w:name w:val="Table_legend"/>
    <w:basedOn w:val="Normal"/>
    <w:next w:val="Normal"/>
    <w:uiPriority w:val="99"/>
    <w:rsid w:val="008A518B"/>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8A518B"/>
    <w:pPr>
      <w:keepLines/>
      <w:spacing w:before="240" w:after="120"/>
      <w:jc w:val="center"/>
    </w:pPr>
    <w:rPr>
      <w:b/>
    </w:rPr>
  </w:style>
  <w:style w:type="paragraph" w:customStyle="1" w:styleId="Figurewithouttitle">
    <w:name w:val="Figure_without_title"/>
    <w:basedOn w:val="Normal"/>
    <w:next w:val="Normalaftertitle"/>
    <w:uiPriority w:val="99"/>
    <w:rsid w:val="008A518B"/>
    <w:pPr>
      <w:keepLines/>
      <w:spacing w:before="240" w:after="120"/>
      <w:jc w:val="center"/>
    </w:pPr>
  </w:style>
  <w:style w:type="paragraph" w:customStyle="1" w:styleId="FirstFooter">
    <w:name w:val="FirstFooter"/>
    <w:basedOn w:val="Footer"/>
    <w:uiPriority w:val="99"/>
    <w:rsid w:val="008A518B"/>
    <w:pPr>
      <w:tabs>
        <w:tab w:val="clear" w:pos="4320"/>
        <w:tab w:val="clear" w:pos="8640"/>
        <w:tab w:val="left" w:pos="907"/>
        <w:tab w:val="right" w:pos="8789"/>
        <w:tab w:val="right" w:pos="9725"/>
      </w:tabs>
      <w:spacing w:before="40"/>
    </w:pPr>
    <w:rPr>
      <w:caps/>
    </w:rPr>
  </w:style>
  <w:style w:type="paragraph" w:customStyle="1" w:styleId="Formal">
    <w:name w:val="Formal"/>
    <w:basedOn w:val="Normal"/>
    <w:uiPriority w:val="99"/>
    <w:rsid w:val="008A518B"/>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8A518B"/>
    <w:pPr>
      <w:numPr>
        <w:ilvl w:val="0"/>
        <w:numId w:val="0"/>
      </w:numPr>
      <w:ind w:left="794" w:hanging="794"/>
    </w:pPr>
    <w:rPr>
      <w:b w:val="0"/>
      <w:bCs w:val="0"/>
      <w:i/>
    </w:rPr>
  </w:style>
  <w:style w:type="paragraph" w:customStyle="1" w:styleId="PartNo">
    <w:name w:val="Part_No"/>
    <w:basedOn w:val="Normal"/>
    <w:next w:val="Partref"/>
    <w:uiPriority w:val="99"/>
    <w:rsid w:val="008A518B"/>
    <w:pPr>
      <w:keepNext/>
      <w:keepLines/>
      <w:spacing w:before="480" w:after="80"/>
      <w:jc w:val="center"/>
    </w:pPr>
    <w:rPr>
      <w:caps/>
      <w:sz w:val="28"/>
    </w:rPr>
  </w:style>
  <w:style w:type="paragraph" w:customStyle="1" w:styleId="Partref">
    <w:name w:val="Part_ref"/>
    <w:basedOn w:val="Normal"/>
    <w:next w:val="Parttitle"/>
    <w:uiPriority w:val="99"/>
    <w:rsid w:val="008A518B"/>
    <w:pPr>
      <w:keepNext/>
      <w:keepLines/>
      <w:spacing w:before="280"/>
      <w:jc w:val="center"/>
    </w:pPr>
  </w:style>
  <w:style w:type="paragraph" w:customStyle="1" w:styleId="Parttitle">
    <w:name w:val="Part_title"/>
    <w:basedOn w:val="Normal"/>
    <w:next w:val="Normalaftertitle"/>
    <w:uiPriority w:val="99"/>
    <w:rsid w:val="008A518B"/>
    <w:pPr>
      <w:keepNext/>
      <w:keepLines/>
      <w:spacing w:before="240" w:after="280"/>
      <w:jc w:val="center"/>
    </w:pPr>
    <w:rPr>
      <w:b/>
      <w:sz w:val="28"/>
    </w:rPr>
  </w:style>
  <w:style w:type="paragraph" w:customStyle="1" w:styleId="Recdate">
    <w:name w:val="Rec_date"/>
    <w:basedOn w:val="Normal"/>
    <w:next w:val="Normalaftertitle"/>
    <w:uiPriority w:val="99"/>
    <w:rsid w:val="008A518B"/>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8A518B"/>
  </w:style>
  <w:style w:type="paragraph" w:customStyle="1" w:styleId="QuestionNo">
    <w:name w:val="Question_No"/>
    <w:basedOn w:val="RecNo"/>
    <w:next w:val="Questiontitle"/>
    <w:uiPriority w:val="99"/>
    <w:rsid w:val="008A518B"/>
    <w:rPr>
      <w:rFonts w:ascii="Times New Roman Bold" w:hAnsi="Times New Roman Bold"/>
      <w:sz w:val="20"/>
    </w:rPr>
  </w:style>
  <w:style w:type="paragraph" w:customStyle="1" w:styleId="Questiontitle">
    <w:name w:val="Question_title"/>
    <w:basedOn w:val="Rectitle"/>
    <w:next w:val="Questionref"/>
    <w:uiPriority w:val="99"/>
    <w:rsid w:val="008A518B"/>
    <w:pPr>
      <w:spacing w:before="240"/>
    </w:pPr>
    <w:rPr>
      <w:rFonts w:ascii="Times New Roman Bold" w:hAnsi="Times New Roman Bold"/>
      <w:sz w:val="24"/>
    </w:rPr>
  </w:style>
  <w:style w:type="paragraph" w:customStyle="1" w:styleId="Recref">
    <w:name w:val="Rec_ref"/>
    <w:basedOn w:val="Normal"/>
    <w:next w:val="Heading1"/>
    <w:uiPriority w:val="99"/>
    <w:rsid w:val="008A518B"/>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8A518B"/>
  </w:style>
  <w:style w:type="paragraph" w:customStyle="1" w:styleId="Repdate">
    <w:name w:val="Rep_date"/>
    <w:basedOn w:val="Recdate"/>
    <w:next w:val="Normalaftertitle"/>
    <w:uiPriority w:val="99"/>
    <w:rsid w:val="008A518B"/>
  </w:style>
  <w:style w:type="paragraph" w:customStyle="1" w:styleId="RepNo">
    <w:name w:val="Rep_No"/>
    <w:basedOn w:val="RecNo"/>
    <w:next w:val="Reptitle"/>
    <w:uiPriority w:val="99"/>
    <w:rsid w:val="008A518B"/>
    <w:rPr>
      <w:rFonts w:ascii="Times New Roman Bold" w:hAnsi="Times New Roman Bold"/>
      <w:sz w:val="20"/>
    </w:rPr>
  </w:style>
  <w:style w:type="paragraph" w:customStyle="1" w:styleId="Reptitle">
    <w:name w:val="Rep_title"/>
    <w:basedOn w:val="Rectitle"/>
    <w:next w:val="Repref"/>
    <w:uiPriority w:val="99"/>
    <w:rsid w:val="008A518B"/>
    <w:pPr>
      <w:spacing w:before="240"/>
    </w:pPr>
    <w:rPr>
      <w:rFonts w:ascii="Times New Roman Bold" w:hAnsi="Times New Roman Bold"/>
      <w:sz w:val="24"/>
    </w:rPr>
  </w:style>
  <w:style w:type="paragraph" w:customStyle="1" w:styleId="Repref">
    <w:name w:val="Rep_ref"/>
    <w:basedOn w:val="Recref"/>
    <w:next w:val="Repdate"/>
    <w:uiPriority w:val="99"/>
    <w:rsid w:val="008A518B"/>
  </w:style>
  <w:style w:type="paragraph" w:customStyle="1" w:styleId="Resdate">
    <w:name w:val="Res_date"/>
    <w:basedOn w:val="Recdate"/>
    <w:next w:val="Normalaftertitle"/>
    <w:uiPriority w:val="99"/>
    <w:rsid w:val="008A518B"/>
  </w:style>
  <w:style w:type="character" w:customStyle="1" w:styleId="Resdef">
    <w:name w:val="Res_def"/>
    <w:uiPriority w:val="99"/>
    <w:rsid w:val="008A518B"/>
    <w:rPr>
      <w:rFonts w:ascii="Times New Roman" w:hAnsi="Times New Roman" w:cs="Times New Roman"/>
      <w:b/>
    </w:rPr>
  </w:style>
  <w:style w:type="paragraph" w:customStyle="1" w:styleId="ResNo">
    <w:name w:val="Res_No"/>
    <w:basedOn w:val="RecNo"/>
    <w:next w:val="Restitle"/>
    <w:uiPriority w:val="99"/>
    <w:rsid w:val="008A518B"/>
    <w:rPr>
      <w:rFonts w:ascii="Times New Roman Bold" w:hAnsi="Times New Roman Bold"/>
      <w:sz w:val="20"/>
    </w:rPr>
  </w:style>
  <w:style w:type="paragraph" w:customStyle="1" w:styleId="Restitle">
    <w:name w:val="Res_title"/>
    <w:basedOn w:val="Rectitle"/>
    <w:next w:val="Resref"/>
    <w:uiPriority w:val="99"/>
    <w:rsid w:val="008A518B"/>
    <w:pPr>
      <w:spacing w:before="240"/>
    </w:pPr>
    <w:rPr>
      <w:rFonts w:ascii="Times New Roman Bold" w:hAnsi="Times New Roman Bold"/>
      <w:sz w:val="24"/>
    </w:rPr>
  </w:style>
  <w:style w:type="paragraph" w:customStyle="1" w:styleId="Resref">
    <w:name w:val="Res_ref"/>
    <w:basedOn w:val="Recref"/>
    <w:next w:val="Resdate"/>
    <w:uiPriority w:val="99"/>
    <w:rsid w:val="008A518B"/>
  </w:style>
  <w:style w:type="paragraph" w:customStyle="1" w:styleId="Section1">
    <w:name w:val="Section_1"/>
    <w:basedOn w:val="Normal"/>
    <w:next w:val="Normal"/>
    <w:uiPriority w:val="99"/>
    <w:rsid w:val="008A518B"/>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8A518B"/>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8A518B"/>
    <w:pPr>
      <w:keepNext/>
      <w:keepLines/>
      <w:spacing w:before="480" w:after="80"/>
      <w:jc w:val="center"/>
    </w:pPr>
    <w:rPr>
      <w:caps/>
      <w:sz w:val="24"/>
    </w:rPr>
  </w:style>
  <w:style w:type="paragraph" w:customStyle="1" w:styleId="Sectiontitle0">
    <w:name w:val="Section_title"/>
    <w:basedOn w:val="Normal"/>
    <w:uiPriority w:val="99"/>
    <w:rsid w:val="008A518B"/>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8A518B"/>
    <w:pPr>
      <w:spacing w:before="840" w:after="200"/>
      <w:jc w:val="center"/>
    </w:pPr>
    <w:rPr>
      <w:b/>
      <w:sz w:val="28"/>
    </w:rPr>
  </w:style>
  <w:style w:type="paragraph" w:customStyle="1" w:styleId="SpecialFooter">
    <w:name w:val="Special Footer"/>
    <w:basedOn w:val="Footer"/>
    <w:uiPriority w:val="99"/>
    <w:rsid w:val="008A518B"/>
    <w:pPr>
      <w:tabs>
        <w:tab w:val="clear" w:pos="4320"/>
        <w:tab w:val="clear" w:pos="8640"/>
        <w:tab w:val="left" w:pos="567"/>
        <w:tab w:val="left" w:pos="907"/>
        <w:tab w:val="left" w:pos="1134"/>
        <w:tab w:val="left" w:pos="1701"/>
        <w:tab w:val="left" w:pos="2268"/>
        <w:tab w:val="left" w:pos="2835"/>
        <w:tab w:val="right" w:pos="8789"/>
        <w:tab w:val="right" w:pos="9725"/>
      </w:tabs>
    </w:pPr>
    <w:rPr>
      <w:caps/>
    </w:rPr>
  </w:style>
  <w:style w:type="character" w:customStyle="1" w:styleId="Tablefreq">
    <w:name w:val="Table_freq"/>
    <w:uiPriority w:val="99"/>
    <w:rsid w:val="008A518B"/>
    <w:rPr>
      <w:rFonts w:cs="Times New Roman"/>
      <w:b/>
      <w:color w:val="auto"/>
    </w:rPr>
  </w:style>
  <w:style w:type="paragraph" w:customStyle="1" w:styleId="TableNoTitle">
    <w:name w:val="Table_NoTitle"/>
    <w:basedOn w:val="Normal"/>
    <w:next w:val="Tablehead"/>
    <w:uiPriority w:val="99"/>
    <w:rsid w:val="008A518B"/>
    <w:pPr>
      <w:keepNext/>
      <w:keepLines/>
      <w:spacing w:before="360" w:after="120"/>
      <w:jc w:val="center"/>
    </w:pPr>
    <w:rPr>
      <w:b/>
    </w:rPr>
  </w:style>
  <w:style w:type="paragraph" w:customStyle="1" w:styleId="Title1">
    <w:name w:val="Title 1"/>
    <w:basedOn w:val="Source"/>
    <w:next w:val="Title2"/>
    <w:uiPriority w:val="99"/>
    <w:rsid w:val="008A518B"/>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8A518B"/>
  </w:style>
  <w:style w:type="paragraph" w:customStyle="1" w:styleId="Title3">
    <w:name w:val="Title 3"/>
    <w:basedOn w:val="Title2"/>
    <w:next w:val="Title4"/>
    <w:uiPriority w:val="99"/>
    <w:rsid w:val="008A518B"/>
    <w:rPr>
      <w:caps w:val="0"/>
    </w:rPr>
  </w:style>
  <w:style w:type="paragraph" w:customStyle="1" w:styleId="Title4">
    <w:name w:val="Title 4"/>
    <w:basedOn w:val="Title3"/>
    <w:next w:val="Heading1"/>
    <w:uiPriority w:val="99"/>
    <w:rsid w:val="008A518B"/>
    <w:rPr>
      <w:b/>
    </w:rPr>
  </w:style>
  <w:style w:type="paragraph" w:customStyle="1" w:styleId="Artheading">
    <w:name w:val="Art_heading"/>
    <w:basedOn w:val="Normal"/>
    <w:next w:val="Normalaftertitle"/>
    <w:uiPriority w:val="99"/>
    <w:rsid w:val="008A518B"/>
    <w:pPr>
      <w:spacing w:before="480"/>
      <w:jc w:val="center"/>
    </w:pPr>
    <w:rPr>
      <w:b/>
      <w:sz w:val="28"/>
    </w:rPr>
  </w:style>
  <w:style w:type="paragraph" w:customStyle="1" w:styleId="Annexref0">
    <w:name w:val="Annex_ref"/>
    <w:basedOn w:val="Normal"/>
    <w:next w:val="Normal"/>
    <w:uiPriority w:val="99"/>
    <w:rsid w:val="008A518B"/>
    <w:pPr>
      <w:spacing w:before="0"/>
      <w:jc w:val="center"/>
    </w:pPr>
  </w:style>
  <w:style w:type="paragraph" w:customStyle="1" w:styleId="Appendixref">
    <w:name w:val="Appendix_ref"/>
    <w:basedOn w:val="Annexref0"/>
    <w:next w:val="Normalaftertitle"/>
    <w:uiPriority w:val="99"/>
    <w:rsid w:val="008A518B"/>
  </w:style>
  <w:style w:type="paragraph" w:customStyle="1" w:styleId="ASN1continue0">
    <w:name w:val="ASN.1_continue"/>
    <w:basedOn w:val="ASN1"/>
    <w:uiPriority w:val="99"/>
    <w:rsid w:val="008A518B"/>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8A518B"/>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8A518B"/>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8A518B"/>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8A518B"/>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8A518B"/>
    <w:pPr>
      <w:spacing w:after="68"/>
      <w:jc w:val="center"/>
    </w:pPr>
    <w:rPr>
      <w:b/>
      <w:sz w:val="24"/>
    </w:rPr>
  </w:style>
  <w:style w:type="paragraph" w:customStyle="1" w:styleId="Normalaftertitle0">
    <w:name w:val="Normal after title"/>
    <w:basedOn w:val="Normal"/>
    <w:uiPriority w:val="99"/>
    <w:rsid w:val="008A518B"/>
    <w:pPr>
      <w:spacing w:before="480"/>
    </w:pPr>
    <w:rPr>
      <w:rFonts w:ascii="Times" w:hAnsi="Times"/>
      <w:lang w:val="en-US"/>
    </w:rPr>
  </w:style>
  <w:style w:type="paragraph" w:customStyle="1" w:styleId="Tablefin">
    <w:name w:val="Table_fin"/>
    <w:basedOn w:val="Normal"/>
    <w:next w:val="Normal"/>
    <w:uiPriority w:val="99"/>
    <w:rsid w:val="008A518B"/>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8A518B"/>
  </w:style>
  <w:style w:type="character" w:customStyle="1" w:styleId="DateChar">
    <w:name w:val="Date Char"/>
    <w:basedOn w:val="DefaultParagraphFont"/>
    <w:link w:val="Date"/>
    <w:uiPriority w:val="99"/>
    <w:rsid w:val="008A518B"/>
    <w:rPr>
      <w:rFonts w:ascii="Times New Roman" w:eastAsia="Malgun Gothic" w:hAnsi="Times New Roman" w:cs="Times New Roman"/>
      <w:sz w:val="20"/>
      <w:szCs w:val="20"/>
      <w:lang w:val="en-GB"/>
    </w:rPr>
  </w:style>
  <w:style w:type="paragraph" w:customStyle="1" w:styleId="StyleHeading1Justified">
    <w:name w:val="Style Heading 1 + Justified"/>
    <w:basedOn w:val="Heading1"/>
    <w:uiPriority w:val="99"/>
    <w:rsid w:val="008A518B"/>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8A518B"/>
    <w:rPr>
      <w:rFonts w:ascii="Times New Roman" w:eastAsia="Malgun Gothic" w:hAnsi="Times New Roman" w:cs="Times New Roman"/>
      <w:b/>
      <w:bCs/>
      <w:sz w:val="20"/>
      <w:szCs w:val="20"/>
      <w:lang w:eastAsia="en-US"/>
    </w:rPr>
  </w:style>
  <w:style w:type="numbering" w:customStyle="1" w:styleId="SVCNumbers">
    <w:name w:val="SVC Numbers"/>
    <w:rsid w:val="008A518B"/>
    <w:pPr>
      <w:numPr>
        <w:numId w:val="13"/>
      </w:numPr>
    </w:pPr>
  </w:style>
  <w:style w:type="numbering" w:customStyle="1" w:styleId="AVCBullet">
    <w:name w:val="AVC Bullet"/>
    <w:rsid w:val="008A518B"/>
    <w:pPr>
      <w:numPr>
        <w:numId w:val="6"/>
      </w:numPr>
    </w:pPr>
  </w:style>
  <w:style w:type="numbering" w:customStyle="1" w:styleId="SVCBullets">
    <w:name w:val="SVC Bullets"/>
    <w:rsid w:val="008A518B"/>
    <w:pPr>
      <w:numPr>
        <w:numId w:val="4"/>
      </w:numPr>
    </w:pPr>
  </w:style>
  <w:style w:type="numbering" w:customStyle="1" w:styleId="SVCIndent">
    <w:name w:val="SVC Indent"/>
    <w:rsid w:val="008A518B"/>
    <w:pPr>
      <w:numPr>
        <w:numId w:val="14"/>
      </w:numPr>
    </w:pPr>
  </w:style>
  <w:style w:type="character" w:customStyle="1" w:styleId="CaptionChar">
    <w:name w:val="Caption Char"/>
    <w:locked/>
    <w:rsid w:val="008A518B"/>
    <w:rPr>
      <w:rFonts w:eastAsia="宋体" w:cs="Times New Roman"/>
      <w:b/>
      <w:bCs/>
    </w:rPr>
  </w:style>
  <w:style w:type="paragraph" w:customStyle="1" w:styleId="MediumList2-Accent21">
    <w:name w:val="Medium List 2 - Accent 21"/>
    <w:hidden/>
    <w:uiPriority w:val="99"/>
    <w:semiHidden/>
    <w:rsid w:val="008A518B"/>
    <w:pPr>
      <w:spacing w:after="0" w:line="240" w:lineRule="auto"/>
    </w:pPr>
    <w:rPr>
      <w:rFonts w:ascii="Times New Roman" w:eastAsia="Malgun Gothic" w:hAnsi="Times New Roman" w:cs="Times New Roman"/>
      <w:sz w:val="20"/>
      <w:szCs w:val="20"/>
      <w:lang w:val="en-GB" w:eastAsia="en-US"/>
    </w:rPr>
  </w:style>
  <w:style w:type="character" w:styleId="Emphasis">
    <w:name w:val="Emphasis"/>
    <w:qFormat/>
    <w:rsid w:val="008A518B"/>
    <w:rPr>
      <w:i/>
      <w:iCs/>
    </w:rPr>
  </w:style>
  <w:style w:type="paragraph" w:customStyle="1" w:styleId="Style4ptBefore0pt">
    <w:name w:val="Style 4 pt Before:  0 pt"/>
    <w:basedOn w:val="Normal"/>
    <w:rsid w:val="008A518B"/>
    <w:pPr>
      <w:spacing w:before="0"/>
    </w:pPr>
    <w:rPr>
      <w:rFonts w:eastAsia="Times New Roman"/>
      <w:sz w:val="24"/>
    </w:rPr>
  </w:style>
  <w:style w:type="paragraph" w:customStyle="1" w:styleId="MediumGrid1-Accent21">
    <w:name w:val="Medium Grid 1 - Accent 21"/>
    <w:basedOn w:val="Normal"/>
    <w:uiPriority w:val="34"/>
    <w:qFormat/>
    <w:rsid w:val="008A518B"/>
    <w:pPr>
      <w:ind w:left="720"/>
    </w:pPr>
  </w:style>
  <w:style w:type="paragraph" w:customStyle="1" w:styleId="ColorfulShading-Accent11">
    <w:name w:val="Colorful Shading - Accent 11"/>
    <w:hidden/>
    <w:uiPriority w:val="99"/>
    <w:semiHidden/>
    <w:rsid w:val="008A518B"/>
    <w:pPr>
      <w:spacing w:after="0" w:line="240" w:lineRule="auto"/>
    </w:pPr>
    <w:rPr>
      <w:rFonts w:ascii="Times New Roman" w:eastAsia="Malgun Gothic" w:hAnsi="Times New Roman" w:cs="Times New Roman"/>
      <w:sz w:val="20"/>
      <w:szCs w:val="20"/>
      <w:lang w:val="en-GB" w:eastAsia="en-US"/>
    </w:rPr>
  </w:style>
  <w:style w:type="paragraph" w:customStyle="1" w:styleId="ColorfulList-Accent11">
    <w:name w:val="Colorful List - Accent 11"/>
    <w:basedOn w:val="Normal"/>
    <w:uiPriority w:val="34"/>
    <w:qFormat/>
    <w:rsid w:val="008A518B"/>
    <w:pPr>
      <w:ind w:left="720"/>
    </w:pPr>
  </w:style>
  <w:style w:type="paragraph" w:styleId="Revision">
    <w:name w:val="Revision"/>
    <w:hidden/>
    <w:uiPriority w:val="99"/>
    <w:semiHidden/>
    <w:rsid w:val="008A518B"/>
    <w:pPr>
      <w:spacing w:after="0" w:line="240" w:lineRule="auto"/>
    </w:pPr>
    <w:rPr>
      <w:rFonts w:ascii="Times New Roman" w:eastAsia="Malgun Gothic" w:hAnsi="Times New Roman" w:cs="Times New Roman"/>
      <w:sz w:val="20"/>
      <w:szCs w:val="20"/>
      <w:lang w:val="en-GB" w:eastAsia="en-US"/>
    </w:rPr>
  </w:style>
  <w:style w:type="paragraph" w:styleId="ListParagraph">
    <w:name w:val="List Paragraph"/>
    <w:basedOn w:val="Normal"/>
    <w:uiPriority w:val="34"/>
    <w:qFormat/>
    <w:rsid w:val="008A518B"/>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A75EC-C09E-4B48-AB3E-72E10F39E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766</TotalTime>
  <Pages>17</Pages>
  <Words>6842</Words>
  <Characters>39002</Characters>
  <Application>Microsoft Office Word</Application>
  <DocSecurity>0</DocSecurity>
  <Lines>325</Lines>
  <Paragraphs>91</Paragraphs>
  <ScaleCrop>false</ScaleCrop>
  <Company>MediaTek Inc.</Company>
  <LinksUpToDate>false</LinksUpToDate>
  <CharactersWithSpaces>45753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Qian Huang</dc:creator>
  <cp:keywords/>
  <dc:description/>
  <cp:lastModifiedBy>Qian Huang</cp:lastModifiedBy>
  <cp:revision>40</cp:revision>
  <dcterms:created xsi:type="dcterms:W3CDTF">2011-11-07T13:02:00Z</dcterms:created>
  <dcterms:modified xsi:type="dcterms:W3CDTF">2012-01-19T11:43:00Z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-1340904775</vt:i4>
  </property>
  <property fmtid="{D5CDD505-2E9C-101B-9397-08002B2CF9AE}" pid="3" name="_NewReviewCycle">
    <vt:lpwstr/>
  </property>
  <property fmtid="{D5CDD505-2E9C-101B-9397-08002B2CF9AE}" pid="4" name="_EmailSubject">
    <vt:lpwstr>Working Draft of G286(F118) and G287(F120)</vt:lpwstr>
  </property>
  <property fmtid="{D5CDD505-2E9C-101B-9397-08002B2CF9AE}" pid="5" name="_AuthorEmail">
    <vt:lpwstr>Qian.Huang@mediatek.com</vt:lpwstr>
  </property>
  <property fmtid="{D5CDD505-2E9C-101B-9397-08002B2CF9AE}" pid="6" name="_AuthorEmailDisplayName">
    <vt:lpwstr>Qian Huang (黄倩)</vt:lpwstr>
  </property>
</Properties>
</file>