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C32FDB">
        <w:tblPrEx>
          <w:tblCellMar>
            <w:top w:w="0" w:type="dxa"/>
            <w:bottom w:w="0" w:type="dxa"/>
          </w:tblCellMar>
        </w:tblPrEx>
        <w:tc>
          <w:tcPr>
            <w:tcW w:w="6408" w:type="dxa"/>
          </w:tcPr>
          <w:p w:rsidR="006C5D39" w:rsidRPr="00C32FDB" w:rsidRDefault="007F1F8B" w:rsidP="00C97D78">
            <w:pPr>
              <w:tabs>
                <w:tab w:val="left" w:pos="7200"/>
              </w:tabs>
              <w:spacing w:before="0"/>
              <w:rPr>
                <w:b/>
                <w:szCs w:val="22"/>
              </w:rPr>
            </w:pPr>
            <w:r w:rsidRPr="00C32FDB">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5931C1">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931C1">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C32FDB">
              <w:rPr>
                <w:b/>
                <w:szCs w:val="22"/>
              </w:rPr>
              <w:t xml:space="preserve">Joint </w:t>
            </w:r>
            <w:r w:rsidR="006C5D39" w:rsidRPr="00C32FDB">
              <w:rPr>
                <w:b/>
                <w:szCs w:val="22"/>
              </w:rPr>
              <w:t>Collaborative</w:t>
            </w:r>
            <w:r w:rsidR="00E61DAC" w:rsidRPr="00C32FDB">
              <w:rPr>
                <w:b/>
                <w:szCs w:val="22"/>
              </w:rPr>
              <w:t xml:space="preserve"> Team </w:t>
            </w:r>
            <w:r w:rsidR="006C5D39" w:rsidRPr="00C32FDB">
              <w:rPr>
                <w:b/>
                <w:szCs w:val="22"/>
              </w:rPr>
              <w:t>on Video Coding (JCT-VC)</w:t>
            </w:r>
          </w:p>
          <w:p w:rsidR="00E61DAC" w:rsidRPr="00C32FDB" w:rsidRDefault="00E54511" w:rsidP="00C97D78">
            <w:pPr>
              <w:tabs>
                <w:tab w:val="left" w:pos="7200"/>
              </w:tabs>
              <w:spacing w:before="0"/>
              <w:rPr>
                <w:b/>
                <w:szCs w:val="22"/>
              </w:rPr>
            </w:pPr>
            <w:r w:rsidRPr="00C32FDB">
              <w:rPr>
                <w:b/>
                <w:szCs w:val="22"/>
              </w:rPr>
              <w:t xml:space="preserve">of </w:t>
            </w:r>
            <w:r w:rsidR="007F1F8B" w:rsidRPr="00C32FDB">
              <w:rPr>
                <w:b/>
                <w:szCs w:val="22"/>
              </w:rPr>
              <w:t>ITU-T SG16 WP3 and ISO/IEC JTC1/SC29/WG11</w:t>
            </w:r>
          </w:p>
          <w:p w:rsidR="00E61DAC" w:rsidRPr="00C32FDB" w:rsidRDefault="009971E5" w:rsidP="00342FF4">
            <w:pPr>
              <w:tabs>
                <w:tab w:val="left" w:pos="7200"/>
              </w:tabs>
              <w:spacing w:before="0"/>
              <w:rPr>
                <w:b/>
                <w:szCs w:val="22"/>
              </w:rPr>
            </w:pPr>
            <w:r>
              <w:rPr>
                <w:szCs w:val="22"/>
              </w:rPr>
              <w:t>8</w:t>
            </w:r>
            <w:r w:rsidR="00630AA2" w:rsidRPr="00C32FDB">
              <w:rPr>
                <w:szCs w:val="22"/>
              </w:rPr>
              <w:t>th</w:t>
            </w:r>
            <w:r w:rsidR="00E61DAC" w:rsidRPr="00C32FDB">
              <w:rPr>
                <w:szCs w:val="22"/>
              </w:rPr>
              <w:t xml:space="preserve"> Meeting: </w:t>
            </w:r>
            <w:r w:rsidR="00B9552F">
              <w:rPr>
                <w:szCs w:val="22"/>
              </w:rPr>
              <w:t>San Jose</w:t>
            </w:r>
            <w:r w:rsidR="003F5D0F" w:rsidRPr="00C32FDB">
              <w:rPr>
                <w:szCs w:val="22"/>
              </w:rPr>
              <w:t xml:space="preserve">, </w:t>
            </w:r>
            <w:r>
              <w:rPr>
                <w:szCs w:val="22"/>
              </w:rPr>
              <w:t>USA</w:t>
            </w:r>
            <w:r w:rsidR="00A6093D" w:rsidRPr="00C32FDB">
              <w:rPr>
                <w:szCs w:val="22"/>
              </w:rPr>
              <w:t>,</w:t>
            </w:r>
            <w:r w:rsidR="00664DCF" w:rsidRPr="00C32FDB">
              <w:rPr>
                <w:szCs w:val="22"/>
              </w:rPr>
              <w:t xml:space="preserve"> </w:t>
            </w:r>
            <w:r w:rsidRPr="009971E5">
              <w:rPr>
                <w:szCs w:val="22"/>
              </w:rPr>
              <w:t>1</w:t>
            </w:r>
            <w:r w:rsidR="00171371" w:rsidRPr="009971E5">
              <w:rPr>
                <w:szCs w:val="22"/>
              </w:rPr>
              <w:t>-</w:t>
            </w:r>
            <w:r w:rsidRPr="009971E5">
              <w:rPr>
                <w:szCs w:val="22"/>
              </w:rPr>
              <w:t>10</w:t>
            </w:r>
            <w:r w:rsidR="001C3525" w:rsidRPr="009971E5">
              <w:rPr>
                <w:szCs w:val="22"/>
              </w:rPr>
              <w:t xml:space="preserve"> </w:t>
            </w:r>
            <w:r w:rsidR="00B9552F">
              <w:rPr>
                <w:szCs w:val="22"/>
              </w:rPr>
              <w:t>February</w:t>
            </w:r>
            <w:r w:rsidR="00E61DAC" w:rsidRPr="00C32FDB">
              <w:rPr>
                <w:szCs w:val="22"/>
              </w:rPr>
              <w:t>, 20</w:t>
            </w:r>
            <w:r w:rsidR="007F1F8B" w:rsidRPr="00C32FDB">
              <w:rPr>
                <w:szCs w:val="22"/>
              </w:rPr>
              <w:t>1</w:t>
            </w:r>
            <w:r w:rsidR="00B9552F">
              <w:rPr>
                <w:szCs w:val="22"/>
              </w:rPr>
              <w:t>2</w:t>
            </w:r>
          </w:p>
        </w:tc>
        <w:tc>
          <w:tcPr>
            <w:tcW w:w="3168" w:type="dxa"/>
          </w:tcPr>
          <w:p w:rsidR="008A4B4C" w:rsidRPr="00C32FDB" w:rsidRDefault="00E61DAC" w:rsidP="005931C1">
            <w:pPr>
              <w:tabs>
                <w:tab w:val="left" w:pos="7200"/>
              </w:tabs>
              <w:rPr>
                <w:rFonts w:hint="eastAsia"/>
                <w:u w:val="single"/>
                <w:lang w:eastAsia="ko-KR"/>
              </w:rPr>
            </w:pPr>
            <w:r w:rsidRPr="00C32FDB">
              <w:t>Document</w:t>
            </w:r>
            <w:r w:rsidR="006C5D39" w:rsidRPr="00C32FDB">
              <w:t>: JC</w:t>
            </w:r>
            <w:r w:rsidRPr="00C32FDB">
              <w:t>T</w:t>
            </w:r>
            <w:r w:rsidR="006C5D39" w:rsidRPr="00C32FDB">
              <w:t>VC</w:t>
            </w:r>
            <w:r w:rsidRPr="005931C1">
              <w:t>-</w:t>
            </w:r>
            <w:r w:rsidR="00AE5E75" w:rsidRPr="005931C1">
              <w:t>H</w:t>
            </w:r>
            <w:r w:rsidR="005931C1" w:rsidRPr="005931C1">
              <w:rPr>
                <w:rFonts w:hint="eastAsia"/>
                <w:lang w:eastAsia="ko-KR"/>
              </w:rPr>
              <w:t>0207</w:t>
            </w:r>
          </w:p>
        </w:tc>
      </w:tr>
    </w:tbl>
    <w:p w:rsidR="00E61DAC" w:rsidRPr="00C32FDB" w:rsidRDefault="00E61DAC" w:rsidP="00531AE9">
      <w:pPr>
        <w:spacing w:before="0"/>
      </w:pPr>
    </w:p>
    <w:tbl>
      <w:tblPr>
        <w:tblW w:w="0" w:type="auto"/>
        <w:tblLayout w:type="fixed"/>
        <w:tblLook w:val="0000"/>
      </w:tblPr>
      <w:tblGrid>
        <w:gridCol w:w="1458"/>
        <w:gridCol w:w="3470"/>
        <w:gridCol w:w="850"/>
        <w:gridCol w:w="3798"/>
      </w:tblGrid>
      <w:tr w:rsidR="00E61DAC" w:rsidRPr="00AE5E75">
        <w:tblPrEx>
          <w:tblCellMar>
            <w:top w:w="0" w:type="dxa"/>
            <w:bottom w:w="0" w:type="dxa"/>
          </w:tblCellMar>
        </w:tblPrEx>
        <w:tc>
          <w:tcPr>
            <w:tcW w:w="1458" w:type="dxa"/>
          </w:tcPr>
          <w:p w:rsidR="00E61DAC" w:rsidRPr="00C32FDB" w:rsidRDefault="00E61DAC">
            <w:pPr>
              <w:spacing w:before="60" w:after="60"/>
              <w:rPr>
                <w:i/>
                <w:szCs w:val="22"/>
              </w:rPr>
            </w:pPr>
            <w:r w:rsidRPr="00C32FDB">
              <w:rPr>
                <w:i/>
                <w:szCs w:val="22"/>
              </w:rPr>
              <w:t>Title:</w:t>
            </w:r>
          </w:p>
        </w:tc>
        <w:tc>
          <w:tcPr>
            <w:tcW w:w="8118" w:type="dxa"/>
            <w:gridSpan w:val="3"/>
          </w:tcPr>
          <w:p w:rsidR="00E61DAC" w:rsidRPr="00B9552F" w:rsidRDefault="00A2245E" w:rsidP="00A2245E">
            <w:pPr>
              <w:spacing w:before="60" w:after="60"/>
              <w:rPr>
                <w:rFonts w:hint="eastAsia"/>
                <w:b/>
                <w:szCs w:val="22"/>
                <w:lang w:eastAsia="ko-KR"/>
              </w:rPr>
            </w:pPr>
            <w:r>
              <w:rPr>
                <w:rFonts w:eastAsia="Malgun Gothic" w:hint="eastAsia"/>
                <w:b/>
                <w:sz w:val="24"/>
                <w:szCs w:val="24"/>
                <w:lang w:eastAsia="ko-KR"/>
              </w:rPr>
              <w:t xml:space="preserve">Non-CE3: </w:t>
            </w:r>
            <w:r w:rsidR="002A4AFC">
              <w:rPr>
                <w:rFonts w:eastAsia="Malgun Gothic" w:hint="eastAsia"/>
                <w:b/>
                <w:sz w:val="24"/>
                <w:szCs w:val="24"/>
                <w:lang w:eastAsia="ko-KR"/>
              </w:rPr>
              <w:t>Crosscheck of JCTVC-Hxxx</w:t>
            </w:r>
            <w:r>
              <w:rPr>
                <w:rFonts w:eastAsia="Malgun Gothic" w:hint="eastAsia"/>
                <w:b/>
                <w:sz w:val="24"/>
                <w:szCs w:val="24"/>
                <w:lang w:eastAsia="ko-KR"/>
              </w:rPr>
              <w:t xml:space="preserve"> : an AIF for low complexity </w:t>
            </w:r>
            <w:r>
              <w:rPr>
                <w:rFonts w:eastAsia="Malgun Gothic"/>
                <w:b/>
                <w:sz w:val="24"/>
                <w:szCs w:val="24"/>
                <w:lang w:eastAsia="ko-KR"/>
              </w:rPr>
              <w:t>configuration</w:t>
            </w:r>
          </w:p>
        </w:tc>
      </w:tr>
      <w:tr w:rsidR="00E61DAC" w:rsidRPr="00C32FDB">
        <w:tblPrEx>
          <w:tblCellMar>
            <w:top w:w="0" w:type="dxa"/>
            <w:bottom w:w="0" w:type="dxa"/>
          </w:tblCellMar>
        </w:tblPrEx>
        <w:tc>
          <w:tcPr>
            <w:tcW w:w="1458" w:type="dxa"/>
          </w:tcPr>
          <w:p w:rsidR="00E61DAC" w:rsidRPr="00C32FDB" w:rsidRDefault="00E61DAC">
            <w:pPr>
              <w:spacing w:before="60" w:after="60"/>
              <w:rPr>
                <w:i/>
                <w:szCs w:val="22"/>
              </w:rPr>
            </w:pPr>
            <w:r w:rsidRPr="00C32FDB">
              <w:rPr>
                <w:i/>
                <w:szCs w:val="22"/>
              </w:rPr>
              <w:t>Status:</w:t>
            </w:r>
          </w:p>
        </w:tc>
        <w:tc>
          <w:tcPr>
            <w:tcW w:w="8118" w:type="dxa"/>
            <w:gridSpan w:val="3"/>
          </w:tcPr>
          <w:p w:rsidR="00E61DAC" w:rsidRPr="00C32FDB" w:rsidRDefault="009863E8">
            <w:pPr>
              <w:spacing w:before="60" w:after="60"/>
              <w:rPr>
                <w:szCs w:val="22"/>
              </w:rPr>
            </w:pPr>
            <w:r w:rsidRPr="00C32FDB">
              <w:rPr>
                <w:szCs w:val="22"/>
              </w:rPr>
              <w:t>Input Document to JCT-VC</w:t>
            </w:r>
          </w:p>
        </w:tc>
      </w:tr>
      <w:tr w:rsidR="00E61DAC" w:rsidRPr="00C32FDB">
        <w:tblPrEx>
          <w:tblCellMar>
            <w:top w:w="0" w:type="dxa"/>
            <w:bottom w:w="0" w:type="dxa"/>
          </w:tblCellMar>
        </w:tblPrEx>
        <w:tc>
          <w:tcPr>
            <w:tcW w:w="1458" w:type="dxa"/>
          </w:tcPr>
          <w:p w:rsidR="00E61DAC" w:rsidRPr="00C32FDB" w:rsidRDefault="00E61DAC">
            <w:pPr>
              <w:spacing w:before="60" w:after="60"/>
              <w:rPr>
                <w:i/>
                <w:szCs w:val="22"/>
              </w:rPr>
            </w:pPr>
            <w:r w:rsidRPr="00C32FDB">
              <w:rPr>
                <w:i/>
                <w:szCs w:val="22"/>
              </w:rPr>
              <w:t>Purpose:</w:t>
            </w:r>
          </w:p>
        </w:tc>
        <w:tc>
          <w:tcPr>
            <w:tcW w:w="8118" w:type="dxa"/>
            <w:gridSpan w:val="3"/>
          </w:tcPr>
          <w:p w:rsidR="00E61DAC" w:rsidRPr="00C32FDB" w:rsidRDefault="009863E8">
            <w:pPr>
              <w:spacing w:before="60" w:after="60"/>
              <w:rPr>
                <w:szCs w:val="22"/>
              </w:rPr>
            </w:pPr>
            <w:r w:rsidRPr="00C32FDB">
              <w:rPr>
                <w:szCs w:val="22"/>
              </w:rPr>
              <w:t>Proposal</w:t>
            </w:r>
          </w:p>
        </w:tc>
      </w:tr>
      <w:tr w:rsidR="00E61DAC" w:rsidRPr="00C32FDB">
        <w:tblPrEx>
          <w:tblCellMar>
            <w:top w:w="0" w:type="dxa"/>
            <w:bottom w:w="0" w:type="dxa"/>
          </w:tblCellMar>
        </w:tblPrEx>
        <w:tc>
          <w:tcPr>
            <w:tcW w:w="1458" w:type="dxa"/>
          </w:tcPr>
          <w:p w:rsidR="00E61DAC" w:rsidRPr="00C32FDB" w:rsidRDefault="00E61DAC">
            <w:pPr>
              <w:spacing w:before="60" w:after="60"/>
              <w:rPr>
                <w:i/>
                <w:szCs w:val="22"/>
              </w:rPr>
            </w:pPr>
            <w:r w:rsidRPr="00C32FDB">
              <w:rPr>
                <w:i/>
                <w:szCs w:val="22"/>
              </w:rPr>
              <w:t>Author(s) or</w:t>
            </w:r>
            <w:r w:rsidRPr="00C32FDB">
              <w:rPr>
                <w:i/>
                <w:szCs w:val="22"/>
              </w:rPr>
              <w:br/>
              <w:t>Contact(s):</w:t>
            </w:r>
          </w:p>
        </w:tc>
        <w:tc>
          <w:tcPr>
            <w:tcW w:w="3470" w:type="dxa"/>
          </w:tcPr>
          <w:p w:rsidR="005931C1" w:rsidRDefault="005931C1" w:rsidP="002A4AFC">
            <w:pPr>
              <w:spacing w:before="60" w:after="60"/>
              <w:rPr>
                <w:rFonts w:eastAsia="Malgun Gothic" w:hint="eastAsia"/>
                <w:szCs w:val="22"/>
                <w:lang w:eastAsia="ko-KR"/>
              </w:rPr>
            </w:pPr>
            <w:r>
              <w:rPr>
                <w:rFonts w:eastAsia="Malgun Gothic" w:hint="eastAsia"/>
                <w:szCs w:val="22"/>
                <w:lang w:eastAsia="ko-KR"/>
              </w:rPr>
              <w:t xml:space="preserve">Joonyoung Park </w:t>
            </w:r>
          </w:p>
          <w:p w:rsidR="002A4AFC" w:rsidRDefault="002A4AFC" w:rsidP="002A4AFC">
            <w:pPr>
              <w:spacing w:before="60" w:after="60"/>
              <w:rPr>
                <w:rFonts w:eastAsia="Malgun Gothic" w:hint="eastAsia"/>
                <w:szCs w:val="22"/>
                <w:lang w:eastAsia="ko-KR"/>
              </w:rPr>
            </w:pPr>
            <w:r>
              <w:rPr>
                <w:rFonts w:eastAsia="Malgun Gothic" w:hint="eastAsia"/>
                <w:szCs w:val="22"/>
                <w:lang w:eastAsia="ko-KR"/>
              </w:rPr>
              <w:t>Hendry</w:t>
            </w:r>
          </w:p>
          <w:p w:rsidR="002A4AFC" w:rsidRDefault="002A4AFC" w:rsidP="002A4AFC">
            <w:pPr>
              <w:spacing w:before="60" w:after="60"/>
              <w:rPr>
                <w:rFonts w:eastAsia="Malgun Gothic" w:hint="eastAsia"/>
                <w:szCs w:val="22"/>
                <w:lang w:eastAsia="ko-KR"/>
              </w:rPr>
            </w:pPr>
            <w:r>
              <w:rPr>
                <w:rFonts w:eastAsia="Malgun Gothic" w:hint="eastAsia"/>
                <w:szCs w:val="22"/>
                <w:lang w:eastAsia="ko-KR"/>
              </w:rPr>
              <w:t>Byeongmoon Jeon</w:t>
            </w:r>
          </w:p>
          <w:p w:rsidR="002A4AFC" w:rsidRPr="00C32FDB" w:rsidRDefault="002A4AFC" w:rsidP="002A4AFC">
            <w:pPr>
              <w:spacing w:before="60" w:after="60"/>
              <w:rPr>
                <w:szCs w:val="22"/>
              </w:rPr>
            </w:pPr>
          </w:p>
        </w:tc>
        <w:tc>
          <w:tcPr>
            <w:tcW w:w="850" w:type="dxa"/>
          </w:tcPr>
          <w:p w:rsidR="00E61DAC" w:rsidRPr="00C32FDB" w:rsidRDefault="00E61DAC">
            <w:pPr>
              <w:spacing w:before="60" w:after="60"/>
              <w:rPr>
                <w:szCs w:val="22"/>
              </w:rPr>
            </w:pPr>
            <w:r w:rsidRPr="00C32FDB">
              <w:rPr>
                <w:szCs w:val="22"/>
              </w:rPr>
              <w:br/>
              <w:t>Tel:</w:t>
            </w:r>
            <w:r w:rsidRPr="00C32FDB">
              <w:rPr>
                <w:szCs w:val="22"/>
              </w:rPr>
              <w:br/>
              <w:t>Email:</w:t>
            </w:r>
          </w:p>
        </w:tc>
        <w:tc>
          <w:tcPr>
            <w:tcW w:w="3798" w:type="dxa"/>
          </w:tcPr>
          <w:p w:rsidR="001B6719" w:rsidRDefault="001B6719" w:rsidP="001B6719">
            <w:pPr>
              <w:spacing w:before="60" w:after="60"/>
              <w:rPr>
                <w:rFonts w:eastAsia="Malgun Gothic" w:hint="eastAsia"/>
                <w:szCs w:val="22"/>
                <w:lang w:eastAsia="ko-KR"/>
              </w:rPr>
            </w:pPr>
          </w:p>
          <w:p w:rsidR="005931C1" w:rsidRDefault="005931C1" w:rsidP="001B6719">
            <w:pPr>
              <w:spacing w:before="60" w:after="60"/>
              <w:rPr>
                <w:rFonts w:eastAsia="Malgun Gothic" w:hint="eastAsia"/>
                <w:szCs w:val="22"/>
                <w:lang w:eastAsia="ko-KR"/>
              </w:rPr>
            </w:pPr>
            <w:hyperlink r:id="rId9" w:history="1">
              <w:r w:rsidRPr="008A3A1E">
                <w:rPr>
                  <w:rStyle w:val="a6"/>
                  <w:rFonts w:hint="eastAsia"/>
                  <w:szCs w:val="22"/>
                  <w:lang w:eastAsia="ko-KR"/>
                </w:rPr>
                <w:t>jy.park@lge.com</w:t>
              </w:r>
            </w:hyperlink>
          </w:p>
          <w:p w:rsidR="002A4AFC" w:rsidRPr="002A4AFC" w:rsidRDefault="005931C1" w:rsidP="001B6719">
            <w:pPr>
              <w:spacing w:before="60" w:after="60"/>
              <w:rPr>
                <w:rStyle w:val="a6"/>
                <w:rFonts w:eastAsia="Malgun Gothic" w:hint="eastAsia"/>
                <w:color w:val="auto"/>
                <w:u w:val="none"/>
                <w:lang w:eastAsia="ko-KR"/>
              </w:rPr>
            </w:pPr>
            <w:hyperlink r:id="rId10" w:history="1">
              <w:r w:rsidRPr="00D54C58">
                <w:rPr>
                  <w:rStyle w:val="a6"/>
                  <w:rFonts w:eastAsia="Malgun Gothic" w:hint="eastAsia"/>
                  <w:szCs w:val="22"/>
                  <w:lang w:eastAsia="ko-KR"/>
                </w:rPr>
                <w:t>hendry.hendry@lge.com</w:t>
              </w:r>
            </w:hyperlink>
          </w:p>
          <w:p w:rsidR="005931C1" w:rsidRPr="005931C1" w:rsidRDefault="005931C1" w:rsidP="003532A8">
            <w:pPr>
              <w:spacing w:before="60" w:after="60"/>
              <w:rPr>
                <w:rFonts w:eastAsiaTheme="minorEastAsia" w:hint="eastAsia"/>
                <w:szCs w:val="22"/>
                <w:lang w:eastAsia="ko-KR"/>
              </w:rPr>
            </w:pPr>
            <w:hyperlink r:id="rId11" w:history="1">
              <w:r w:rsidRPr="008A3A1E">
                <w:rPr>
                  <w:rStyle w:val="a6"/>
                  <w:rFonts w:eastAsiaTheme="minorEastAsia" w:hint="eastAsia"/>
                  <w:szCs w:val="22"/>
                  <w:lang w:eastAsia="ko-KR"/>
                </w:rPr>
                <w:t>bm.jeon@lge.com</w:t>
              </w:r>
            </w:hyperlink>
          </w:p>
        </w:tc>
      </w:tr>
      <w:tr w:rsidR="00E61DAC" w:rsidRPr="00C32FDB">
        <w:tblPrEx>
          <w:tblCellMar>
            <w:top w:w="0" w:type="dxa"/>
            <w:bottom w:w="0" w:type="dxa"/>
          </w:tblCellMar>
        </w:tblPrEx>
        <w:tc>
          <w:tcPr>
            <w:tcW w:w="1458" w:type="dxa"/>
          </w:tcPr>
          <w:p w:rsidR="00E61DAC" w:rsidRPr="00C32FDB" w:rsidRDefault="00E61DAC">
            <w:pPr>
              <w:spacing w:before="60" w:after="60"/>
              <w:rPr>
                <w:i/>
                <w:szCs w:val="22"/>
              </w:rPr>
            </w:pPr>
            <w:r w:rsidRPr="00C32FDB">
              <w:rPr>
                <w:i/>
                <w:szCs w:val="22"/>
              </w:rPr>
              <w:t>Source:</w:t>
            </w:r>
          </w:p>
        </w:tc>
        <w:tc>
          <w:tcPr>
            <w:tcW w:w="8118" w:type="dxa"/>
            <w:gridSpan w:val="3"/>
          </w:tcPr>
          <w:p w:rsidR="00E61DAC" w:rsidRPr="00C32FDB" w:rsidRDefault="002A4AFC" w:rsidP="002A4AFC">
            <w:pPr>
              <w:spacing w:before="60" w:after="60"/>
              <w:rPr>
                <w:szCs w:val="22"/>
                <w:lang w:eastAsia="ja-JP"/>
              </w:rPr>
            </w:pPr>
            <w:r>
              <w:rPr>
                <w:rFonts w:eastAsia="Malgun Gothic" w:hint="eastAsia"/>
                <w:szCs w:val="22"/>
                <w:lang w:eastAsia="ko-KR"/>
              </w:rPr>
              <w:t>LG</w:t>
            </w:r>
            <w:r w:rsidR="005931C1">
              <w:rPr>
                <w:rFonts w:eastAsia="Malgun Gothic" w:hint="eastAsia"/>
                <w:szCs w:val="22"/>
                <w:lang w:eastAsia="ko-KR"/>
              </w:rPr>
              <w:t xml:space="preserve"> Electronics</w:t>
            </w:r>
          </w:p>
        </w:tc>
      </w:tr>
    </w:tbl>
    <w:p w:rsidR="00E61DAC" w:rsidRPr="00C32FDB" w:rsidRDefault="00E61DAC">
      <w:pPr>
        <w:tabs>
          <w:tab w:val="left" w:pos="1800"/>
          <w:tab w:val="right" w:pos="9360"/>
        </w:tabs>
        <w:spacing w:before="120" w:after="240"/>
        <w:jc w:val="center"/>
        <w:rPr>
          <w:szCs w:val="22"/>
        </w:rPr>
      </w:pPr>
      <w:r w:rsidRPr="00C32FDB">
        <w:rPr>
          <w:szCs w:val="22"/>
          <w:u w:val="single"/>
        </w:rPr>
        <w:t>_____________________________</w:t>
      </w:r>
    </w:p>
    <w:p w:rsidR="00275BCF" w:rsidRPr="00C32FDB" w:rsidRDefault="00275BCF" w:rsidP="009234A5">
      <w:pPr>
        <w:pStyle w:val="1"/>
        <w:numPr>
          <w:ilvl w:val="0"/>
          <w:numId w:val="0"/>
        </w:numPr>
        <w:ind w:left="432" w:hanging="432"/>
        <w:rPr>
          <w:lang w:eastAsia="ja-JP"/>
        </w:rPr>
      </w:pPr>
      <w:r w:rsidRPr="00C32FDB">
        <w:t>Abstract</w:t>
      </w:r>
    </w:p>
    <w:p w:rsidR="001B6719" w:rsidRDefault="005931C1" w:rsidP="001B6719">
      <w:pPr>
        <w:jc w:val="both"/>
        <w:rPr>
          <w:rFonts w:eastAsia="Malgun Gothic" w:hint="eastAsia"/>
          <w:lang w:eastAsia="ko-KR"/>
        </w:rPr>
      </w:pPr>
      <w:r>
        <w:rPr>
          <w:rFonts w:eastAsia="Malgun Gothic" w:hint="eastAsia"/>
          <w:lang w:eastAsia="ko-KR"/>
        </w:rPr>
        <w:t>T</w:t>
      </w:r>
      <w:r w:rsidR="00A2245E">
        <w:rPr>
          <w:rFonts w:eastAsia="Malgun Gothic" w:hint="eastAsia"/>
          <w:lang w:eastAsia="ko-KR"/>
        </w:rPr>
        <w:t xml:space="preserve">his document </w:t>
      </w:r>
      <w:r>
        <w:rPr>
          <w:rFonts w:eastAsia="Malgun Gothic" w:hint="eastAsia"/>
          <w:lang w:eastAsia="ko-KR"/>
        </w:rPr>
        <w:t xml:space="preserve">provides </w:t>
      </w:r>
      <w:r w:rsidR="00A2245E">
        <w:rPr>
          <w:rFonts w:eastAsia="Malgun Gothic" w:hint="eastAsia"/>
          <w:lang w:eastAsia="ko-KR"/>
        </w:rPr>
        <w:t xml:space="preserve">crosscheck </w:t>
      </w:r>
      <w:r>
        <w:rPr>
          <w:rFonts w:eastAsia="Malgun Gothic" w:hint="eastAsia"/>
          <w:lang w:eastAsia="ko-KR"/>
        </w:rPr>
        <w:t xml:space="preserve">results for eBrisk proposal on </w:t>
      </w:r>
      <w:r w:rsidR="00A2245E">
        <w:rPr>
          <w:rFonts w:eastAsia="Malgun Gothic" w:hint="eastAsia"/>
          <w:lang w:eastAsia="ko-KR"/>
        </w:rPr>
        <w:t>an adaptive interpolation filter</w:t>
      </w:r>
      <w:r>
        <w:rPr>
          <w:rFonts w:eastAsia="Malgun Gothic" w:hint="eastAsia"/>
          <w:lang w:eastAsia="ko-KR"/>
        </w:rPr>
        <w:t xml:space="preserve"> </w:t>
      </w:r>
      <w:r w:rsidR="00E97D70">
        <w:rPr>
          <w:rFonts w:eastAsia="Malgun Gothic" w:hint="eastAsia"/>
          <w:lang w:eastAsia="ko-KR"/>
        </w:rPr>
        <w:t>(AIF)</w:t>
      </w:r>
      <w:r w:rsidR="00A2245E">
        <w:rPr>
          <w:rFonts w:eastAsia="Malgun Gothic" w:hint="eastAsia"/>
          <w:lang w:eastAsia="ko-KR"/>
        </w:rPr>
        <w:t xml:space="preserve"> technique for low complexity configuration. It is reported that the results </w:t>
      </w:r>
      <w:r w:rsidR="00A2245E">
        <w:rPr>
          <w:rFonts w:eastAsia="Malgun Gothic"/>
          <w:lang w:eastAsia="ko-KR"/>
        </w:rPr>
        <w:t>provided</w:t>
      </w:r>
      <w:r w:rsidR="00A2245E">
        <w:rPr>
          <w:rFonts w:eastAsia="Malgun Gothic" w:hint="eastAsia"/>
          <w:lang w:eastAsia="ko-KR"/>
        </w:rPr>
        <w:t xml:space="preserve"> by eBrisk are confirmed.</w:t>
      </w:r>
    </w:p>
    <w:p w:rsidR="005931C1" w:rsidRPr="00A2245E" w:rsidRDefault="005931C1" w:rsidP="001B6719">
      <w:pPr>
        <w:jc w:val="both"/>
        <w:rPr>
          <w:rFonts w:eastAsia="Malgun Gothic" w:hint="eastAsia"/>
          <w:lang w:eastAsia="ko-KR"/>
        </w:rPr>
      </w:pPr>
    </w:p>
    <w:p w:rsidR="00745F6B" w:rsidRDefault="00745F6B" w:rsidP="00E11923">
      <w:pPr>
        <w:pStyle w:val="1"/>
        <w:rPr>
          <w:rFonts w:eastAsia="Malgun Gothic" w:hint="eastAsia"/>
          <w:lang w:eastAsia="ko-KR"/>
        </w:rPr>
      </w:pPr>
      <w:r w:rsidRPr="00C32FDB">
        <w:t>Intr</w:t>
      </w:r>
      <w:r w:rsidR="009863E8" w:rsidRPr="00C32FDB">
        <w:t>oduction</w:t>
      </w:r>
    </w:p>
    <w:p w:rsidR="005931C1" w:rsidRDefault="00E97D70" w:rsidP="00E97D70">
      <w:pPr>
        <w:rPr>
          <w:rFonts w:eastAsia="Malgun Gothic" w:hint="eastAsia"/>
          <w:lang w:eastAsia="ko-KR"/>
        </w:rPr>
      </w:pPr>
      <w:r>
        <w:rPr>
          <w:rFonts w:eastAsia="Malgun Gothic" w:hint="eastAsia"/>
          <w:lang w:eastAsia="ko-KR"/>
        </w:rPr>
        <w:t>eBrisk provided HM5.0 based source code as described in JCTVC-Hxxxx, which is tested under the common conditions defined in JCTVC-G1200. In this crosscheck, we compare the results we got with eBrisk</w:t>
      </w:r>
      <w:r>
        <w:rPr>
          <w:rFonts w:eastAsia="Malgun Gothic"/>
          <w:lang w:eastAsia="ko-KR"/>
        </w:rPr>
        <w:t>’</w:t>
      </w:r>
      <w:r>
        <w:rPr>
          <w:rFonts w:eastAsia="Malgun Gothic" w:hint="eastAsia"/>
          <w:lang w:eastAsia="ko-KR"/>
        </w:rPr>
        <w:t xml:space="preserve">s software and the results </w:t>
      </w:r>
      <w:r>
        <w:rPr>
          <w:rFonts w:eastAsia="Malgun Gothic"/>
          <w:lang w:eastAsia="ko-KR"/>
        </w:rPr>
        <w:t>provided</w:t>
      </w:r>
      <w:r>
        <w:rPr>
          <w:rFonts w:eastAsia="Malgun Gothic" w:hint="eastAsia"/>
          <w:lang w:eastAsia="ko-KR"/>
        </w:rPr>
        <w:t xml:space="preserve"> by eBrisk. </w:t>
      </w:r>
    </w:p>
    <w:p w:rsidR="005931C1" w:rsidRDefault="005931C1" w:rsidP="00E97D70">
      <w:pPr>
        <w:rPr>
          <w:rFonts w:eastAsia="Malgun Gothic" w:hint="eastAsia"/>
          <w:lang w:eastAsia="ko-KR"/>
        </w:rPr>
      </w:pPr>
      <w:r>
        <w:rPr>
          <w:rFonts w:eastAsia="Malgun Gothic" w:hint="eastAsia"/>
          <w:lang w:eastAsia="ko-KR"/>
        </w:rPr>
        <w:t xml:space="preserve">However, after experiments we found that we might have different anchor bitstreams so that the results have some mismatch in results. However, the bitrates from the bitstreams we generated from the software provided by eBrisk match with </w:t>
      </w:r>
      <w:r>
        <w:rPr>
          <w:rFonts w:eastAsia="Malgun Gothic"/>
          <w:lang w:eastAsia="ko-KR"/>
        </w:rPr>
        <w:t>the</w:t>
      </w:r>
      <w:r>
        <w:rPr>
          <w:rFonts w:eastAsia="Malgun Gothic" w:hint="eastAsia"/>
          <w:lang w:eastAsia="ko-KR"/>
        </w:rPr>
        <w:t xml:space="preserve"> bitrates reported by eBrisk in their contribution. Thus, while we will re-check our anchor bitstreams again, we can confirm, at this point, the result reported by eBrisk is correct.</w:t>
      </w:r>
    </w:p>
    <w:p w:rsidR="00A2245E" w:rsidRDefault="00A2245E" w:rsidP="00A2245E">
      <w:pPr>
        <w:pStyle w:val="1"/>
        <w:rPr>
          <w:rFonts w:eastAsia="Malgun Gothic" w:hint="eastAsia"/>
          <w:lang w:eastAsia="ko-KR"/>
        </w:rPr>
      </w:pPr>
      <w:r>
        <w:rPr>
          <w:rFonts w:eastAsia="Malgun Gothic" w:hint="eastAsia"/>
          <w:lang w:eastAsia="ko-KR"/>
        </w:rPr>
        <w:t>Experimental results</w:t>
      </w:r>
    </w:p>
    <w:p w:rsidR="00A2245E" w:rsidRPr="00E97D70" w:rsidRDefault="00E97D70" w:rsidP="00E97D70">
      <w:pPr>
        <w:jc w:val="center"/>
        <w:rPr>
          <w:rFonts w:eastAsia="Malgun Gothic" w:hint="eastAsia"/>
          <w:b/>
          <w:lang w:eastAsia="ko-KR"/>
        </w:rPr>
      </w:pPr>
      <w:r w:rsidRPr="00E97D70">
        <w:rPr>
          <w:rFonts w:eastAsia="Malgun Gothic" w:hint="eastAsia"/>
          <w:b/>
          <w:lang w:eastAsia="ko-KR"/>
        </w:rPr>
        <w:t>Table 1. Result relative to eBrisk</w:t>
      </w:r>
      <w:r w:rsidRPr="00E97D70">
        <w:rPr>
          <w:rFonts w:eastAsia="Malgun Gothic"/>
          <w:b/>
          <w:lang w:eastAsia="ko-KR"/>
        </w:rPr>
        <w:t>’</w:t>
      </w:r>
      <w:r w:rsidRPr="00E97D70">
        <w:rPr>
          <w:rFonts w:eastAsia="Malgun Gothic" w:hint="eastAsia"/>
          <w:b/>
          <w:lang w:eastAsia="ko-KR"/>
        </w:rPr>
        <w:t>s anchor</w:t>
      </w:r>
    </w:p>
    <w:tbl>
      <w:tblPr>
        <w:tblW w:w="8696" w:type="dxa"/>
        <w:tblInd w:w="99" w:type="dxa"/>
        <w:tblCellMar>
          <w:left w:w="99" w:type="dxa"/>
          <w:right w:w="99" w:type="dxa"/>
        </w:tblCellMar>
        <w:tblLook w:val="04A0"/>
      </w:tblPr>
      <w:tblGrid>
        <w:gridCol w:w="1496"/>
        <w:gridCol w:w="1209"/>
        <w:gridCol w:w="1183"/>
        <w:gridCol w:w="1208"/>
        <w:gridCol w:w="1209"/>
        <w:gridCol w:w="1183"/>
        <w:gridCol w:w="1208"/>
      </w:tblGrid>
      <w:tr w:rsidR="00E97D70" w:rsidRPr="00E97D70" w:rsidTr="00E97D70">
        <w:trPr>
          <w:trHeight w:val="240"/>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Random Access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Random Access LC</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A (8bit)</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B</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-0.6%</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C</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D</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r>
      <w:tr w:rsidR="00E97D70" w:rsidRPr="00E97D70" w:rsidTr="00E97D70">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E</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Overall</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-0.5%</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0.3%</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-0.1%</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-0.5%</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-0.3%</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-0.2%</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F</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r>
      <w:tr w:rsidR="00E97D70" w:rsidRPr="00E97D70" w:rsidTr="00E97D70">
        <w:trPr>
          <w:trHeight w:val="240"/>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Low delay B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Low delay B LC</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A</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B</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-0.6%</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-1.1%</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C</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-0.9%</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D</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r>
      <w:tr w:rsidR="00E97D70" w:rsidRPr="00E97D70" w:rsidTr="00E97D70">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E</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-1.1%</w:t>
            </w:r>
          </w:p>
        </w:tc>
        <w:tc>
          <w:tcPr>
            <w:tcW w:w="1183" w:type="dxa"/>
            <w:tcBorders>
              <w:top w:val="nil"/>
              <w:left w:val="nil"/>
              <w:bottom w:val="nil"/>
              <w:right w:val="nil"/>
            </w:tcBorders>
            <w:shd w:val="clear" w:color="000000" w:fill="CCFFCC"/>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sz w:val="18"/>
                <w:szCs w:val="18"/>
                <w:lang w:eastAsia="ko-KR"/>
              </w:rPr>
            </w:pPr>
            <w:r w:rsidRPr="00E97D70">
              <w:rPr>
                <w:rFonts w:ascii="Arial" w:eastAsia="Malgun Gothic" w:hAnsi="Arial" w:cs="Arial"/>
                <w:sz w:val="18"/>
                <w:szCs w:val="18"/>
                <w:lang w:eastAsia="ko-KR"/>
              </w:rPr>
              <w:t>-8.3%</w:t>
            </w:r>
          </w:p>
        </w:tc>
        <w:tc>
          <w:tcPr>
            <w:tcW w:w="1208" w:type="dxa"/>
            <w:tcBorders>
              <w:top w:val="nil"/>
              <w:left w:val="nil"/>
              <w:bottom w:val="nil"/>
              <w:right w:val="single" w:sz="8" w:space="0" w:color="auto"/>
            </w:tcBorders>
            <w:shd w:val="clear" w:color="000000" w:fill="CCFFCC"/>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sz w:val="18"/>
                <w:szCs w:val="18"/>
                <w:lang w:eastAsia="ko-KR"/>
              </w:rPr>
            </w:pPr>
            <w:r w:rsidRPr="00E97D70">
              <w:rPr>
                <w:rFonts w:ascii="Arial" w:eastAsia="Malgun Gothic" w:hAnsi="Arial" w:cs="Arial"/>
                <w:sz w:val="18"/>
                <w:szCs w:val="18"/>
                <w:lang w:eastAsia="ko-KR"/>
              </w:rPr>
              <w:t>-5.6%</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Overall</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-2.1%</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-1.5%</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0.2%</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-0.2%</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-0.1%</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-0.8%</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-2.0%</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-1.6%</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F</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-0.6%</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-0.9%</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r>
      <w:tr w:rsidR="00E97D70" w:rsidRPr="00E97D70" w:rsidTr="00E97D70">
        <w:trPr>
          <w:trHeight w:val="240"/>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Low delay P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Low delay P LC</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r>
      <w:tr w:rsidR="00E97D70" w:rsidRPr="00E97D70" w:rsidTr="00E97D70">
        <w:trPr>
          <w:trHeight w:val="240"/>
        </w:trPr>
        <w:tc>
          <w:tcPr>
            <w:tcW w:w="1496" w:type="dxa"/>
            <w:tcBorders>
              <w:top w:val="single" w:sz="8" w:space="0" w:color="auto"/>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A</w:t>
            </w:r>
          </w:p>
        </w:tc>
        <w:tc>
          <w:tcPr>
            <w:tcW w:w="1209" w:type="dxa"/>
            <w:tcBorders>
              <w:top w:val="single" w:sz="8" w:space="0" w:color="auto"/>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r w:rsidR="00E97D70" w:rsidRPr="00E97D70" w:rsidTr="00E97D70">
        <w:trPr>
          <w:trHeight w:val="240"/>
        </w:trPr>
        <w:tc>
          <w:tcPr>
            <w:tcW w:w="1496"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B</w:t>
            </w: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r>
      <w:tr w:rsidR="00E97D70" w:rsidRPr="00E97D70" w:rsidTr="00E97D70">
        <w:trPr>
          <w:trHeight w:val="240"/>
        </w:trPr>
        <w:tc>
          <w:tcPr>
            <w:tcW w:w="1496"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C</w:t>
            </w: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-0.9%</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-0.9%</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-1.1%</w:t>
            </w:r>
          </w:p>
        </w:tc>
      </w:tr>
      <w:tr w:rsidR="00E97D70" w:rsidRPr="00E97D70" w:rsidTr="00E97D70">
        <w:trPr>
          <w:trHeight w:val="240"/>
        </w:trPr>
        <w:tc>
          <w:tcPr>
            <w:tcW w:w="1496"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D</w:t>
            </w: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-1.1%</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r>
      <w:tr w:rsidR="00E97D70" w:rsidRPr="00E97D70" w:rsidTr="00E97D70">
        <w:trPr>
          <w:trHeight w:val="255"/>
        </w:trPr>
        <w:tc>
          <w:tcPr>
            <w:tcW w:w="1496"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E</w:t>
            </w: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-1.4%</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-1.4%</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Overall</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F</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-0.5%</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-0.5%</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-0.5%</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bl>
    <w:p w:rsidR="00E97D70" w:rsidRDefault="00E97D70" w:rsidP="00A2245E">
      <w:pPr>
        <w:jc w:val="both"/>
        <w:rPr>
          <w:rFonts w:eastAsia="Malgun Gothic" w:hint="eastAsia"/>
          <w:lang w:eastAsia="ko-KR"/>
        </w:rPr>
      </w:pPr>
    </w:p>
    <w:p w:rsidR="00E97D70" w:rsidRDefault="00E97D70" w:rsidP="00E97D70">
      <w:pPr>
        <w:jc w:val="center"/>
        <w:rPr>
          <w:rFonts w:eastAsia="Malgun Gothic" w:hint="eastAsia"/>
          <w:b/>
          <w:lang w:eastAsia="ko-KR"/>
        </w:rPr>
      </w:pPr>
      <w:r w:rsidRPr="00E97D70">
        <w:rPr>
          <w:rFonts w:eastAsia="Malgun Gothic" w:hint="eastAsia"/>
          <w:b/>
          <w:lang w:eastAsia="ko-KR"/>
        </w:rPr>
        <w:t>Table 2. Result relative to LG</w:t>
      </w:r>
      <w:r w:rsidRPr="00E97D70">
        <w:rPr>
          <w:rFonts w:eastAsia="Malgun Gothic"/>
          <w:b/>
          <w:lang w:eastAsia="ko-KR"/>
        </w:rPr>
        <w:t>’</w:t>
      </w:r>
      <w:r w:rsidRPr="00E97D70">
        <w:rPr>
          <w:rFonts w:eastAsia="Malgun Gothic" w:hint="eastAsia"/>
          <w:b/>
          <w:lang w:eastAsia="ko-KR"/>
        </w:rPr>
        <w:t>s anchor</w:t>
      </w:r>
    </w:p>
    <w:tbl>
      <w:tblPr>
        <w:tblW w:w="8696" w:type="dxa"/>
        <w:tblInd w:w="99" w:type="dxa"/>
        <w:tblCellMar>
          <w:left w:w="99" w:type="dxa"/>
          <w:right w:w="99" w:type="dxa"/>
        </w:tblCellMar>
        <w:tblLook w:val="04A0"/>
      </w:tblPr>
      <w:tblGrid>
        <w:gridCol w:w="1496"/>
        <w:gridCol w:w="1209"/>
        <w:gridCol w:w="1183"/>
        <w:gridCol w:w="1208"/>
        <w:gridCol w:w="1209"/>
        <w:gridCol w:w="1183"/>
        <w:gridCol w:w="1208"/>
      </w:tblGrid>
      <w:tr w:rsidR="00E97D70" w:rsidRPr="00E97D70" w:rsidTr="00E97D70">
        <w:trPr>
          <w:trHeight w:val="240"/>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Random Access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Random Access LC</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A (8bit)</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B</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-0.6%</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C</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D</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r>
      <w:tr w:rsidR="00E97D70" w:rsidRPr="00E97D70" w:rsidTr="00E97D70">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E</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Overall</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-0.5%</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0.2%</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-0.1%</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-0.5%</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-0.3%</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-0.2%</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F</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102%</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103%</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r>
      <w:tr w:rsidR="00E97D70" w:rsidRPr="00E97D70" w:rsidTr="00E97D70">
        <w:trPr>
          <w:trHeight w:val="240"/>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Low delay B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Low delay B LC</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A</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B</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-0.6%</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-1.1%</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C</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-0.5%</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-0.9%</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D</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r>
      <w:tr w:rsidR="00E97D70" w:rsidRPr="00E97D70" w:rsidTr="00E97D70">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E</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-1.1%</w:t>
            </w:r>
          </w:p>
        </w:tc>
        <w:tc>
          <w:tcPr>
            <w:tcW w:w="1183" w:type="dxa"/>
            <w:tcBorders>
              <w:top w:val="nil"/>
              <w:left w:val="nil"/>
              <w:bottom w:val="nil"/>
              <w:right w:val="nil"/>
            </w:tcBorders>
            <w:shd w:val="clear" w:color="000000" w:fill="CCFFCC"/>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sz w:val="18"/>
                <w:szCs w:val="18"/>
                <w:lang w:eastAsia="ko-KR"/>
              </w:rPr>
            </w:pPr>
            <w:r w:rsidRPr="00E97D70">
              <w:rPr>
                <w:rFonts w:ascii="Arial" w:eastAsia="Malgun Gothic" w:hAnsi="Arial" w:cs="Arial"/>
                <w:sz w:val="18"/>
                <w:szCs w:val="18"/>
                <w:lang w:eastAsia="ko-KR"/>
              </w:rPr>
              <w:t>-8.3%</w:t>
            </w:r>
          </w:p>
        </w:tc>
        <w:tc>
          <w:tcPr>
            <w:tcW w:w="1208" w:type="dxa"/>
            <w:tcBorders>
              <w:top w:val="nil"/>
              <w:left w:val="nil"/>
              <w:bottom w:val="nil"/>
              <w:right w:val="single" w:sz="8" w:space="0" w:color="auto"/>
            </w:tcBorders>
            <w:shd w:val="clear" w:color="000000" w:fill="CCFFCC"/>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sz w:val="18"/>
                <w:szCs w:val="18"/>
                <w:lang w:eastAsia="ko-KR"/>
              </w:rPr>
            </w:pPr>
            <w:r w:rsidRPr="00E97D70">
              <w:rPr>
                <w:rFonts w:ascii="Arial" w:eastAsia="Malgun Gothic" w:hAnsi="Arial" w:cs="Arial"/>
                <w:sz w:val="18"/>
                <w:szCs w:val="18"/>
                <w:lang w:eastAsia="ko-KR"/>
              </w:rPr>
              <w:t>-5.6%</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Overall</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-2.1%</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-1.5%</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0.1%</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-0.2%</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-0.1%</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-0.8%</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-2.0%</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-1.6%</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F</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-0.6%</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-0.9%</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102%</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103%</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#NUM!</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8"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r>
      <w:tr w:rsidR="00E97D70" w:rsidRPr="00E97D70" w:rsidTr="00E97D70">
        <w:trPr>
          <w:trHeight w:val="240"/>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Low delay P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Low delay P LC</w:t>
            </w:r>
          </w:p>
        </w:tc>
      </w:tr>
      <w:tr w:rsidR="00E97D70" w:rsidRPr="00E97D70" w:rsidTr="00E97D70">
        <w:trPr>
          <w:trHeight w:val="255"/>
        </w:trPr>
        <w:tc>
          <w:tcPr>
            <w:tcW w:w="1496"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V</w:t>
            </w:r>
          </w:p>
        </w:tc>
      </w:tr>
      <w:tr w:rsidR="00E97D70" w:rsidRPr="00E97D70" w:rsidTr="00E97D70">
        <w:trPr>
          <w:trHeight w:val="240"/>
        </w:trPr>
        <w:tc>
          <w:tcPr>
            <w:tcW w:w="1496" w:type="dxa"/>
            <w:tcBorders>
              <w:top w:val="single" w:sz="8" w:space="0" w:color="auto"/>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A</w:t>
            </w:r>
          </w:p>
        </w:tc>
        <w:tc>
          <w:tcPr>
            <w:tcW w:w="1209" w:type="dxa"/>
            <w:tcBorders>
              <w:top w:val="single" w:sz="8" w:space="0" w:color="auto"/>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r w:rsidR="00E97D70" w:rsidRPr="00E97D70" w:rsidTr="00E97D70">
        <w:trPr>
          <w:trHeight w:val="240"/>
        </w:trPr>
        <w:tc>
          <w:tcPr>
            <w:tcW w:w="1496"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B</w:t>
            </w: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-0.6%</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-1.0%</w:t>
            </w:r>
          </w:p>
        </w:tc>
      </w:tr>
      <w:tr w:rsidR="00E97D70" w:rsidRPr="00E97D70" w:rsidTr="00E97D70">
        <w:trPr>
          <w:trHeight w:val="240"/>
        </w:trPr>
        <w:tc>
          <w:tcPr>
            <w:tcW w:w="1496"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C</w:t>
            </w: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-0.9%</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-1.1%</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-1.2%</w:t>
            </w:r>
          </w:p>
        </w:tc>
      </w:tr>
      <w:tr w:rsidR="00E97D70" w:rsidRPr="00E97D70" w:rsidTr="00E97D70">
        <w:trPr>
          <w:trHeight w:val="240"/>
        </w:trPr>
        <w:tc>
          <w:tcPr>
            <w:tcW w:w="1496"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D</w:t>
            </w: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r>
      <w:tr w:rsidR="00E97D70" w:rsidRPr="00E97D70" w:rsidTr="00E97D70">
        <w:trPr>
          <w:trHeight w:val="255"/>
        </w:trPr>
        <w:tc>
          <w:tcPr>
            <w:tcW w:w="1496"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E</w:t>
            </w:r>
          </w:p>
        </w:tc>
        <w:tc>
          <w:tcPr>
            <w:tcW w:w="1209" w:type="dxa"/>
            <w:tcBorders>
              <w:top w:val="nil"/>
              <w:left w:val="single" w:sz="8" w:space="0" w:color="auto"/>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-1.4%</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-1.4%</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r>
      <w:tr w:rsidR="00E97D70" w:rsidRPr="00E97D70" w:rsidTr="00E97D70">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b/>
                <w:bCs/>
                <w:color w:val="000000"/>
                <w:sz w:val="18"/>
                <w:szCs w:val="18"/>
                <w:lang w:eastAsia="ko-KR"/>
              </w:rPr>
            </w:pPr>
            <w:r w:rsidRPr="00E97D70">
              <w:rPr>
                <w:rFonts w:ascii="Arial" w:eastAsia="Malgun Gothic" w:hAnsi="Arial" w:cs="Arial"/>
                <w:b/>
                <w:bCs/>
                <w:color w:val="000000"/>
                <w:sz w:val="18"/>
                <w:szCs w:val="18"/>
                <w:lang w:eastAsia="ko-KR"/>
              </w:rPr>
              <w:t>Overall</w:t>
            </w:r>
          </w:p>
        </w:tc>
        <w:tc>
          <w:tcPr>
            <w:tcW w:w="1209"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single" w:sz="8" w:space="0" w:color="auto"/>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-0.9%</w:t>
            </w:r>
          </w:p>
        </w:tc>
        <w:tc>
          <w:tcPr>
            <w:tcW w:w="1208" w:type="dxa"/>
            <w:tcBorders>
              <w:top w:val="single" w:sz="8" w:space="0" w:color="auto"/>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-0.7%</w:t>
            </w:r>
          </w:p>
        </w:tc>
        <w:tc>
          <w:tcPr>
            <w:tcW w:w="1209"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-0.2%</w:t>
            </w:r>
          </w:p>
        </w:tc>
        <w:tc>
          <w:tcPr>
            <w:tcW w:w="1183" w:type="dxa"/>
            <w:tcBorders>
              <w:top w:val="nil"/>
              <w:left w:val="nil"/>
              <w:bottom w:val="nil"/>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-0.9%</w:t>
            </w:r>
          </w:p>
        </w:tc>
        <w:tc>
          <w:tcPr>
            <w:tcW w:w="1208" w:type="dxa"/>
            <w:tcBorders>
              <w:top w:val="nil"/>
              <w:left w:val="nil"/>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-0.8%</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-0.2%</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-0.9%</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-0.8%</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808080"/>
                <w:sz w:val="18"/>
                <w:szCs w:val="18"/>
                <w:lang w:eastAsia="ko-KR"/>
              </w:rPr>
            </w:pPr>
            <w:r w:rsidRPr="00E97D70">
              <w:rPr>
                <w:rFonts w:ascii="Arial" w:eastAsia="Malgun Gothic" w:hAnsi="Arial" w:cs="Arial"/>
                <w:color w:val="808080"/>
                <w:sz w:val="18"/>
                <w:szCs w:val="18"/>
                <w:lang w:eastAsia="ko-KR"/>
              </w:rPr>
              <w:t>0.0%</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Class F</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-0.5%</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-0.3%</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9"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-0.5%</w:t>
            </w:r>
          </w:p>
        </w:tc>
        <w:tc>
          <w:tcPr>
            <w:tcW w:w="1183" w:type="dxa"/>
            <w:tcBorders>
              <w:top w:val="nil"/>
              <w:left w:val="nil"/>
              <w:bottom w:val="single" w:sz="8" w:space="0" w:color="auto"/>
              <w:right w:val="nil"/>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-0.4%</w:t>
            </w:r>
          </w:p>
        </w:tc>
        <w:tc>
          <w:tcPr>
            <w:tcW w:w="1208" w:type="dxa"/>
            <w:tcBorders>
              <w:top w:val="nil"/>
              <w:left w:val="nil"/>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-0.5%</w:t>
            </w:r>
          </w:p>
        </w:tc>
      </w:tr>
      <w:tr w:rsidR="00E97D70" w:rsidRPr="00E97D70" w:rsidTr="00E97D70">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3600" w:type="dxa"/>
            <w:gridSpan w:val="3"/>
            <w:tcBorders>
              <w:top w:val="nil"/>
              <w:left w:val="nil"/>
              <w:bottom w:val="nil"/>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r w:rsidR="00E97D70" w:rsidRPr="00E97D70" w:rsidTr="00E97D70">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E97D70" w:rsidRPr="00E97D70" w:rsidRDefault="00E97D70" w:rsidP="00E97D70">
            <w:pPr>
              <w:tabs>
                <w:tab w:val="clear" w:pos="360"/>
                <w:tab w:val="clear" w:pos="720"/>
                <w:tab w:val="clear" w:pos="1080"/>
                <w:tab w:val="clear" w:pos="1440"/>
              </w:tabs>
              <w:overflowPunct/>
              <w:autoSpaceDE/>
              <w:autoSpaceDN/>
              <w:adjustRightInd/>
              <w:spacing w:before="0"/>
              <w:jc w:val="center"/>
              <w:textAlignment w:val="auto"/>
              <w:rPr>
                <w:rFonts w:ascii="Arial" w:eastAsia="Malgun Gothic" w:hAnsi="Arial" w:cs="Arial"/>
                <w:color w:val="000000"/>
                <w:sz w:val="18"/>
                <w:szCs w:val="18"/>
                <w:lang w:eastAsia="ko-KR"/>
              </w:rPr>
            </w:pPr>
            <w:r w:rsidRPr="00E97D70">
              <w:rPr>
                <w:rFonts w:ascii="Arial" w:eastAsia="Malgun Gothic" w:hAnsi="Arial" w:cs="Arial"/>
                <w:color w:val="000000"/>
                <w:sz w:val="18"/>
                <w:szCs w:val="18"/>
                <w:lang w:eastAsia="ko-KR"/>
              </w:rPr>
              <w:t xml:space="preserve">　</w:t>
            </w:r>
          </w:p>
        </w:tc>
      </w:tr>
    </w:tbl>
    <w:p w:rsidR="00E97D70" w:rsidRDefault="00E97D70" w:rsidP="00E97D70">
      <w:pPr>
        <w:jc w:val="center"/>
        <w:rPr>
          <w:rFonts w:eastAsia="Malgun Gothic" w:hint="eastAsia"/>
          <w:b/>
          <w:lang w:eastAsia="ko-KR"/>
        </w:rPr>
      </w:pPr>
    </w:p>
    <w:p w:rsidR="00A2245E" w:rsidRDefault="00A2245E" w:rsidP="00A2245E">
      <w:pPr>
        <w:pStyle w:val="1"/>
        <w:rPr>
          <w:rFonts w:eastAsia="Malgun Gothic" w:hint="eastAsia"/>
          <w:lang w:eastAsia="ko-KR"/>
        </w:rPr>
      </w:pPr>
      <w:r>
        <w:rPr>
          <w:rFonts w:eastAsia="Malgun Gothic" w:hint="eastAsia"/>
          <w:lang w:eastAsia="ko-KR"/>
        </w:rPr>
        <w:t>Conclustions</w:t>
      </w:r>
    </w:p>
    <w:p w:rsidR="007F1F8B" w:rsidRDefault="005931C1" w:rsidP="001B6719">
      <w:pPr>
        <w:rPr>
          <w:rFonts w:eastAsia="Malgun Gothic" w:hint="eastAsia"/>
          <w:lang w:eastAsia="ko-KR"/>
        </w:rPr>
      </w:pPr>
      <w:r w:rsidRPr="005931C1">
        <w:rPr>
          <w:rFonts w:eastAsia="Malgun Gothic" w:hint="eastAsia"/>
          <w:highlight w:val="yellow"/>
          <w:lang w:eastAsia="ko-KR"/>
        </w:rPr>
        <w:t>We confirm t</w:t>
      </w:r>
      <w:r w:rsidR="00A2245E" w:rsidRPr="005931C1">
        <w:rPr>
          <w:rFonts w:eastAsia="Malgun Gothic" w:hint="eastAsia"/>
          <w:highlight w:val="yellow"/>
          <w:lang w:eastAsia="ko-KR"/>
        </w:rPr>
        <w:t>he results present by eBrisk are confirmed.</w:t>
      </w:r>
    </w:p>
    <w:p w:rsidR="00A2245E" w:rsidRPr="00A2245E" w:rsidRDefault="00A2245E" w:rsidP="001B6719">
      <w:pPr>
        <w:rPr>
          <w:rFonts w:eastAsia="Malgun Gothic" w:hint="eastAsia"/>
          <w:lang w:eastAsia="ko-KR"/>
        </w:rPr>
      </w:pPr>
    </w:p>
    <w:sectPr w:rsidR="00A2245E" w:rsidRPr="00A2245E"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1E7" w:rsidRDefault="00F721E7">
      <w:r>
        <w:separator/>
      </w:r>
    </w:p>
  </w:endnote>
  <w:endnote w:type="continuationSeparator" w:id="0">
    <w:p w:rsidR="00F721E7" w:rsidRDefault="00F721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맑은 고딕">
    <w:altName w:val="Malgun Gothic"/>
    <w:panose1 w:val="020B0503020000020004"/>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D70" w:rsidRDefault="00E97D70"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5931C1">
      <w:rPr>
        <w:rStyle w:val="a5"/>
        <w:noProof/>
      </w:rPr>
      <w:t>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5931C1">
      <w:rPr>
        <w:rStyle w:val="a5"/>
        <w:noProof/>
      </w:rPr>
      <w:t>2012-01-20</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1E7" w:rsidRDefault="00F721E7">
      <w:r>
        <w:separator/>
      </w:r>
    </w:p>
  </w:footnote>
  <w:footnote w:type="continuationSeparator" w:id="0">
    <w:p w:rsidR="00F721E7" w:rsidRDefault="00F721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EDE30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0D10C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04A96EF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1B8E3B5E"/>
    <w:multiLevelType w:val="multilevel"/>
    <w:tmpl w:val="D95EA80C"/>
    <w:lvl w:ilvl="0">
      <w:start w:val="1"/>
      <w:numFmt w:val="decimal"/>
      <w:pStyle w:val="References"/>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8">
    <w:nsid w:val="2BFA514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FDA6D0B"/>
    <w:multiLevelType w:val="hybridMultilevel"/>
    <w:tmpl w:val="FFA039EE"/>
    <w:lvl w:ilvl="0" w:tplc="759EB7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1A713C4"/>
    <w:multiLevelType w:val="singleLevel"/>
    <w:tmpl w:val="70305F88"/>
    <w:lvl w:ilvl="0">
      <w:start w:val="1"/>
      <w:numFmt w:val="decimal"/>
      <w:lvlText w:val="[%1]"/>
      <w:lvlJc w:val="left"/>
      <w:pPr>
        <w:tabs>
          <w:tab w:val="num" w:pos="360"/>
        </w:tabs>
        <w:ind w:left="360" w:hanging="360"/>
      </w:pPr>
      <w:rPr>
        <w:rFonts w:hint="default"/>
      </w:rPr>
    </w:lvl>
  </w:abstractNum>
  <w:abstractNum w:abstractNumId="15">
    <w:nsid w:val="67D40D80"/>
    <w:multiLevelType w:val="hybridMultilevel"/>
    <w:tmpl w:val="1FBCF2E2"/>
    <w:lvl w:ilvl="0" w:tplc="CCE27728">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72A5E11"/>
    <w:multiLevelType w:val="hybridMultilevel"/>
    <w:tmpl w:val="88824E24"/>
    <w:lvl w:ilvl="0" w:tplc="0409000F">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3"/>
  </w:num>
  <w:num w:numId="4">
    <w:abstractNumId w:val="11"/>
  </w:num>
  <w:num w:numId="5">
    <w:abstractNumId w:val="12"/>
  </w:num>
  <w:num w:numId="6">
    <w:abstractNumId w:val="7"/>
  </w:num>
  <w:num w:numId="7">
    <w:abstractNumId w:val="10"/>
  </w:num>
  <w:num w:numId="8">
    <w:abstractNumId w:val="7"/>
  </w:num>
  <w:num w:numId="9">
    <w:abstractNumId w:val="2"/>
  </w:num>
  <w:num w:numId="10">
    <w:abstractNumId w:val="6"/>
  </w:num>
  <w:num w:numId="11">
    <w:abstractNumId w:val="9"/>
  </w:num>
  <w:num w:numId="12">
    <w:abstractNumId w:val="5"/>
  </w:num>
  <w:num w:numId="13">
    <w:abstractNumId w:val="14"/>
  </w:num>
  <w:num w:numId="14">
    <w:abstractNumId w:val="15"/>
  </w:num>
  <w:num w:numId="15">
    <w:abstractNumId w:val="17"/>
  </w:num>
  <w:num w:numId="16">
    <w:abstractNumId w:val="8"/>
  </w:num>
  <w:num w:numId="17">
    <w:abstractNumId w:val="0"/>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3"/>
  </w:num>
  <w:num w:numId="26">
    <w:abstractNumId w:val="4"/>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440D"/>
    <w:rsid w:val="000458BC"/>
    <w:rsid w:val="00045C41"/>
    <w:rsid w:val="00046C03"/>
    <w:rsid w:val="0005754F"/>
    <w:rsid w:val="000751EB"/>
    <w:rsid w:val="0007614F"/>
    <w:rsid w:val="000B1C6B"/>
    <w:rsid w:val="000C09AC"/>
    <w:rsid w:val="000D0696"/>
    <w:rsid w:val="000E00F3"/>
    <w:rsid w:val="000F158C"/>
    <w:rsid w:val="00102F3D"/>
    <w:rsid w:val="001032AA"/>
    <w:rsid w:val="0011661E"/>
    <w:rsid w:val="00124E38"/>
    <w:rsid w:val="0012580B"/>
    <w:rsid w:val="0013526E"/>
    <w:rsid w:val="00171371"/>
    <w:rsid w:val="00175A24"/>
    <w:rsid w:val="00182952"/>
    <w:rsid w:val="00182CDB"/>
    <w:rsid w:val="00187E58"/>
    <w:rsid w:val="001A0A0D"/>
    <w:rsid w:val="001A297E"/>
    <w:rsid w:val="001A368E"/>
    <w:rsid w:val="001A7329"/>
    <w:rsid w:val="001B4E28"/>
    <w:rsid w:val="001B6719"/>
    <w:rsid w:val="001C07B1"/>
    <w:rsid w:val="001C3525"/>
    <w:rsid w:val="001D1BD2"/>
    <w:rsid w:val="001E02BE"/>
    <w:rsid w:val="001E3B37"/>
    <w:rsid w:val="001F2594"/>
    <w:rsid w:val="002055A6"/>
    <w:rsid w:val="00206460"/>
    <w:rsid w:val="002069B4"/>
    <w:rsid w:val="00214447"/>
    <w:rsid w:val="00215DFC"/>
    <w:rsid w:val="002212DF"/>
    <w:rsid w:val="00227BA7"/>
    <w:rsid w:val="00233CA1"/>
    <w:rsid w:val="00263398"/>
    <w:rsid w:val="00275BCF"/>
    <w:rsid w:val="00282774"/>
    <w:rsid w:val="00292257"/>
    <w:rsid w:val="002A4AFC"/>
    <w:rsid w:val="002A54E0"/>
    <w:rsid w:val="002A62F7"/>
    <w:rsid w:val="002B1595"/>
    <w:rsid w:val="002B191D"/>
    <w:rsid w:val="002D0AF6"/>
    <w:rsid w:val="002E2FC1"/>
    <w:rsid w:val="002F164D"/>
    <w:rsid w:val="002F6A1B"/>
    <w:rsid w:val="00300416"/>
    <w:rsid w:val="00306206"/>
    <w:rsid w:val="00317D85"/>
    <w:rsid w:val="0032327A"/>
    <w:rsid w:val="00327C56"/>
    <w:rsid w:val="003315A1"/>
    <w:rsid w:val="0033726F"/>
    <w:rsid w:val="003373EC"/>
    <w:rsid w:val="00342FF4"/>
    <w:rsid w:val="003532A8"/>
    <w:rsid w:val="003656B3"/>
    <w:rsid w:val="003706CC"/>
    <w:rsid w:val="003A0660"/>
    <w:rsid w:val="003A217B"/>
    <w:rsid w:val="003A2D8E"/>
    <w:rsid w:val="003A7162"/>
    <w:rsid w:val="003C20E4"/>
    <w:rsid w:val="003E20E3"/>
    <w:rsid w:val="003E6F90"/>
    <w:rsid w:val="003F5D0F"/>
    <w:rsid w:val="00414101"/>
    <w:rsid w:val="00433DDB"/>
    <w:rsid w:val="00437619"/>
    <w:rsid w:val="004754B3"/>
    <w:rsid w:val="004A2A63"/>
    <w:rsid w:val="004B210C"/>
    <w:rsid w:val="004C16E9"/>
    <w:rsid w:val="004C584F"/>
    <w:rsid w:val="004D405F"/>
    <w:rsid w:val="004E3685"/>
    <w:rsid w:val="004E4F4F"/>
    <w:rsid w:val="004E6789"/>
    <w:rsid w:val="004F61E3"/>
    <w:rsid w:val="0051015C"/>
    <w:rsid w:val="00516CF1"/>
    <w:rsid w:val="00522EBC"/>
    <w:rsid w:val="00527CBA"/>
    <w:rsid w:val="00531AE9"/>
    <w:rsid w:val="00550A66"/>
    <w:rsid w:val="00563196"/>
    <w:rsid w:val="00567EC7"/>
    <w:rsid w:val="00570013"/>
    <w:rsid w:val="005801A2"/>
    <w:rsid w:val="005931C1"/>
    <w:rsid w:val="005952A5"/>
    <w:rsid w:val="005976AC"/>
    <w:rsid w:val="005A0F9A"/>
    <w:rsid w:val="005A33A1"/>
    <w:rsid w:val="005A3B6A"/>
    <w:rsid w:val="005A76C9"/>
    <w:rsid w:val="005C385F"/>
    <w:rsid w:val="005E3BF1"/>
    <w:rsid w:val="005F6F1B"/>
    <w:rsid w:val="00604450"/>
    <w:rsid w:val="00614B95"/>
    <w:rsid w:val="00624B33"/>
    <w:rsid w:val="00630AA2"/>
    <w:rsid w:val="006336F9"/>
    <w:rsid w:val="00646707"/>
    <w:rsid w:val="00662E58"/>
    <w:rsid w:val="00664DCF"/>
    <w:rsid w:val="00690BFB"/>
    <w:rsid w:val="006C0FFC"/>
    <w:rsid w:val="006C5D39"/>
    <w:rsid w:val="006E2810"/>
    <w:rsid w:val="006E5417"/>
    <w:rsid w:val="006F33F2"/>
    <w:rsid w:val="00711D26"/>
    <w:rsid w:val="00712F60"/>
    <w:rsid w:val="00720E3B"/>
    <w:rsid w:val="007401B0"/>
    <w:rsid w:val="00745F6B"/>
    <w:rsid w:val="007534AD"/>
    <w:rsid w:val="0075585E"/>
    <w:rsid w:val="00763770"/>
    <w:rsid w:val="00770571"/>
    <w:rsid w:val="007768FF"/>
    <w:rsid w:val="007771F7"/>
    <w:rsid w:val="007824D3"/>
    <w:rsid w:val="007839C9"/>
    <w:rsid w:val="00796EE3"/>
    <w:rsid w:val="007A7D29"/>
    <w:rsid w:val="007B4AB8"/>
    <w:rsid w:val="007D1F34"/>
    <w:rsid w:val="007E041E"/>
    <w:rsid w:val="007E316B"/>
    <w:rsid w:val="007F1F8B"/>
    <w:rsid w:val="007F67A1"/>
    <w:rsid w:val="008206C8"/>
    <w:rsid w:val="0082278D"/>
    <w:rsid w:val="00825AAF"/>
    <w:rsid w:val="00831B54"/>
    <w:rsid w:val="0086064A"/>
    <w:rsid w:val="00873556"/>
    <w:rsid w:val="00874A6C"/>
    <w:rsid w:val="008756C3"/>
    <w:rsid w:val="00876C65"/>
    <w:rsid w:val="008A4B4C"/>
    <w:rsid w:val="008C239F"/>
    <w:rsid w:val="008D0C20"/>
    <w:rsid w:val="008D7B79"/>
    <w:rsid w:val="008E480C"/>
    <w:rsid w:val="00907757"/>
    <w:rsid w:val="009212B0"/>
    <w:rsid w:val="009234A5"/>
    <w:rsid w:val="0092751C"/>
    <w:rsid w:val="009336F7"/>
    <w:rsid w:val="009374A7"/>
    <w:rsid w:val="0098551D"/>
    <w:rsid w:val="009863E8"/>
    <w:rsid w:val="0099518F"/>
    <w:rsid w:val="009971E5"/>
    <w:rsid w:val="009A523D"/>
    <w:rsid w:val="009D750C"/>
    <w:rsid w:val="009F496B"/>
    <w:rsid w:val="009F59D3"/>
    <w:rsid w:val="00A01439"/>
    <w:rsid w:val="00A02E61"/>
    <w:rsid w:val="00A05CFF"/>
    <w:rsid w:val="00A178A0"/>
    <w:rsid w:val="00A2245E"/>
    <w:rsid w:val="00A56B97"/>
    <w:rsid w:val="00A6093D"/>
    <w:rsid w:val="00A76A6D"/>
    <w:rsid w:val="00A83253"/>
    <w:rsid w:val="00A965A6"/>
    <w:rsid w:val="00AA6E84"/>
    <w:rsid w:val="00AB3C0F"/>
    <w:rsid w:val="00AE341B"/>
    <w:rsid w:val="00AE5E75"/>
    <w:rsid w:val="00B07CA7"/>
    <w:rsid w:val="00B1279A"/>
    <w:rsid w:val="00B5222E"/>
    <w:rsid w:val="00B52249"/>
    <w:rsid w:val="00B61C96"/>
    <w:rsid w:val="00B670B2"/>
    <w:rsid w:val="00B73A2A"/>
    <w:rsid w:val="00B8606E"/>
    <w:rsid w:val="00B94B06"/>
    <w:rsid w:val="00B94C28"/>
    <w:rsid w:val="00B9552F"/>
    <w:rsid w:val="00BA5649"/>
    <w:rsid w:val="00BC10BA"/>
    <w:rsid w:val="00BC38FA"/>
    <w:rsid w:val="00BC5059"/>
    <w:rsid w:val="00BC5AFD"/>
    <w:rsid w:val="00C04F43"/>
    <w:rsid w:val="00C0609D"/>
    <w:rsid w:val="00C115AB"/>
    <w:rsid w:val="00C30249"/>
    <w:rsid w:val="00C32FDB"/>
    <w:rsid w:val="00C34CC9"/>
    <w:rsid w:val="00C35AD1"/>
    <w:rsid w:val="00C3723B"/>
    <w:rsid w:val="00C50C9E"/>
    <w:rsid w:val="00C606C9"/>
    <w:rsid w:val="00C673E9"/>
    <w:rsid w:val="00C90650"/>
    <w:rsid w:val="00C97D78"/>
    <w:rsid w:val="00CA5294"/>
    <w:rsid w:val="00CC2AAE"/>
    <w:rsid w:val="00CC5A42"/>
    <w:rsid w:val="00CD0EAB"/>
    <w:rsid w:val="00CF34DB"/>
    <w:rsid w:val="00CF558F"/>
    <w:rsid w:val="00D073E2"/>
    <w:rsid w:val="00D203DD"/>
    <w:rsid w:val="00D22C65"/>
    <w:rsid w:val="00D446EC"/>
    <w:rsid w:val="00D51BF0"/>
    <w:rsid w:val="00D55942"/>
    <w:rsid w:val="00D73CAB"/>
    <w:rsid w:val="00D807BF"/>
    <w:rsid w:val="00D846D6"/>
    <w:rsid w:val="00D91CF1"/>
    <w:rsid w:val="00DA0F36"/>
    <w:rsid w:val="00DA531E"/>
    <w:rsid w:val="00DA7887"/>
    <w:rsid w:val="00DB02BB"/>
    <w:rsid w:val="00DB2C26"/>
    <w:rsid w:val="00DE6B43"/>
    <w:rsid w:val="00E04D87"/>
    <w:rsid w:val="00E11923"/>
    <w:rsid w:val="00E262D4"/>
    <w:rsid w:val="00E33833"/>
    <w:rsid w:val="00E36250"/>
    <w:rsid w:val="00E54511"/>
    <w:rsid w:val="00E61DAC"/>
    <w:rsid w:val="00E75FE3"/>
    <w:rsid w:val="00E97D70"/>
    <w:rsid w:val="00EB7AB1"/>
    <w:rsid w:val="00EE04EF"/>
    <w:rsid w:val="00EF062C"/>
    <w:rsid w:val="00EF48CC"/>
    <w:rsid w:val="00EF6F22"/>
    <w:rsid w:val="00F20B43"/>
    <w:rsid w:val="00F210EC"/>
    <w:rsid w:val="00F36907"/>
    <w:rsid w:val="00F647CD"/>
    <w:rsid w:val="00F6693E"/>
    <w:rsid w:val="00F721E7"/>
    <w:rsid w:val="00F73032"/>
    <w:rsid w:val="00F848FC"/>
    <w:rsid w:val="00F9282A"/>
    <w:rsid w:val="00F96BAD"/>
    <w:rsid w:val="00FA36C2"/>
    <w:rsid w:val="00FB0E84"/>
    <w:rsid w:val="00FC701F"/>
    <w:rsid w:val="00FD01C2"/>
    <w:rsid w:val="00FF0CE3"/>
    <w:rsid w:val="00FF30A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outlineLvl w:val="1"/>
    </w:pPr>
    <w:rPr>
      <w:b/>
      <w:bCs/>
      <w:i/>
      <w:iCs/>
      <w:sz w:val="28"/>
      <w:szCs w:val="28"/>
      <w:lang/>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lang/>
    </w:rPr>
  </w:style>
  <w:style w:type="paragraph" w:styleId="4">
    <w:name w:val="heading 4"/>
    <w:aliases w:val="Heading 4 Char1,Heading 4 Char Char"/>
    <w:basedOn w:val="a"/>
    <w:next w:val="a"/>
    <w:link w:val="4Char"/>
    <w:qFormat/>
    <w:rsid w:val="000E00F3"/>
    <w:pPr>
      <w:keepNext/>
      <w:numPr>
        <w:ilvl w:val="3"/>
        <w:numId w:val="6"/>
      </w:numPr>
      <w:spacing w:before="240" w:after="60"/>
      <w:outlineLvl w:val="3"/>
    </w:pPr>
    <w:rPr>
      <w:b/>
      <w:bCs/>
      <w:sz w:val="28"/>
      <w:szCs w:val="28"/>
      <w:lang/>
    </w:rPr>
  </w:style>
  <w:style w:type="paragraph" w:styleId="5">
    <w:name w:val="heading 5"/>
    <w:basedOn w:val="a"/>
    <w:next w:val="a"/>
    <w:link w:val="5Char"/>
    <w:qFormat/>
    <w:rsid w:val="000E00F3"/>
    <w:pPr>
      <w:keepNext/>
      <w:numPr>
        <w:ilvl w:val="4"/>
        <w:numId w:val="6"/>
      </w:numPr>
      <w:spacing w:before="240" w:after="60"/>
      <w:outlineLvl w:val="4"/>
    </w:pPr>
    <w:rPr>
      <w:b/>
      <w:bCs/>
      <w:i/>
      <w:iCs/>
      <w:sz w:val="26"/>
      <w:szCs w:val="26"/>
      <w:lang/>
    </w:rPr>
  </w:style>
  <w:style w:type="paragraph" w:styleId="6">
    <w:name w:val="heading 6"/>
    <w:basedOn w:val="a"/>
    <w:next w:val="a"/>
    <w:link w:val="6Char"/>
    <w:qFormat/>
    <w:rsid w:val="000E00F3"/>
    <w:pPr>
      <w:keepNext/>
      <w:numPr>
        <w:ilvl w:val="5"/>
        <w:numId w:val="6"/>
      </w:numPr>
      <w:spacing w:before="240" w:after="60"/>
      <w:outlineLvl w:val="5"/>
    </w:pPr>
    <w:rPr>
      <w:b/>
      <w:bCs/>
      <w:szCs w:val="22"/>
      <w:lang/>
    </w:rPr>
  </w:style>
  <w:style w:type="paragraph" w:styleId="7">
    <w:name w:val="heading 7"/>
    <w:basedOn w:val="a"/>
    <w:next w:val="a"/>
    <w:link w:val="7Char"/>
    <w:qFormat/>
    <w:rsid w:val="000E00F3"/>
    <w:pPr>
      <w:keepNext/>
      <w:numPr>
        <w:ilvl w:val="6"/>
        <w:numId w:val="6"/>
      </w:numPr>
      <w:spacing w:before="240" w:after="60"/>
      <w:outlineLvl w:val="6"/>
    </w:pPr>
    <w:rPr>
      <w:sz w:val="24"/>
      <w:szCs w:val="24"/>
      <w:lang/>
    </w:rPr>
  </w:style>
  <w:style w:type="paragraph" w:styleId="8">
    <w:name w:val="heading 8"/>
    <w:basedOn w:val="a"/>
    <w:next w:val="a"/>
    <w:link w:val="8Char"/>
    <w:qFormat/>
    <w:rsid w:val="000E00F3"/>
    <w:pPr>
      <w:keepNext/>
      <w:numPr>
        <w:ilvl w:val="7"/>
        <w:numId w:val="6"/>
      </w:numPr>
      <w:tabs>
        <w:tab w:val="left" w:pos="1800"/>
      </w:tabs>
      <w:spacing w:before="240" w:after="60"/>
      <w:outlineLvl w:val="7"/>
    </w:pPr>
    <w:rPr>
      <w:i/>
      <w:iCs/>
      <w:sz w:val="24"/>
      <w:szCs w:val="24"/>
      <w:lang/>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rFonts w:eastAsia="MS Mincho"/>
      <w:b/>
      <w:bCs/>
      <w:i/>
      <w:iCs/>
      <w:sz w:val="28"/>
      <w:szCs w:val="28"/>
      <w:lang w:eastAsia="en-US" w:bidi="ar-SA"/>
    </w:rPr>
  </w:style>
  <w:style w:type="character" w:customStyle="1" w:styleId="3Char">
    <w:name w:val="제목 3 Char"/>
    <w:link w:val="3"/>
    <w:rsid w:val="002B191D"/>
    <w:rPr>
      <w:rFonts w:eastAsia="MS Mincho"/>
      <w:b/>
      <w:bCs/>
      <w:sz w:val="26"/>
      <w:szCs w:val="26"/>
      <w:lang w:eastAsia="en-US" w:bidi="ar-SA"/>
    </w:rPr>
  </w:style>
  <w:style w:type="character" w:customStyle="1" w:styleId="4Char">
    <w:name w:val="제목 4 Char"/>
    <w:aliases w:val="Heading 4 Char1 Char,Heading 4 Char Char Char"/>
    <w:link w:val="4"/>
    <w:rsid w:val="000E00F3"/>
    <w:rPr>
      <w:rFonts w:eastAsia="MS Mincho"/>
      <w:b/>
      <w:bCs/>
      <w:sz w:val="28"/>
      <w:szCs w:val="28"/>
      <w:lang w:eastAsia="en-US" w:bidi="ar-SA"/>
    </w:rPr>
  </w:style>
  <w:style w:type="character" w:customStyle="1" w:styleId="5Char">
    <w:name w:val="제목 5 Char"/>
    <w:link w:val="5"/>
    <w:rsid w:val="000E00F3"/>
    <w:rPr>
      <w:rFonts w:eastAsia="MS Mincho"/>
      <w:b/>
      <w:bCs/>
      <w:i/>
      <w:iCs/>
      <w:sz w:val="26"/>
      <w:szCs w:val="26"/>
      <w:lang w:eastAsia="en-US" w:bidi="ar-SA"/>
    </w:rPr>
  </w:style>
  <w:style w:type="character" w:customStyle="1" w:styleId="6Char">
    <w:name w:val="제목 6 Char"/>
    <w:link w:val="6"/>
    <w:rsid w:val="000E00F3"/>
    <w:rPr>
      <w:rFonts w:eastAsia="MS Mincho"/>
      <w:b/>
      <w:bCs/>
      <w:sz w:val="22"/>
      <w:szCs w:val="22"/>
      <w:lang w:eastAsia="en-US" w:bidi="ar-SA"/>
    </w:rPr>
  </w:style>
  <w:style w:type="character" w:customStyle="1" w:styleId="7Char">
    <w:name w:val="제목 7 Char"/>
    <w:link w:val="7"/>
    <w:rsid w:val="000E00F3"/>
    <w:rPr>
      <w:rFonts w:eastAsia="MS Mincho"/>
      <w:sz w:val="24"/>
      <w:szCs w:val="24"/>
      <w:lang w:eastAsia="en-US" w:bidi="ar-SA"/>
    </w:rPr>
  </w:style>
  <w:style w:type="character" w:customStyle="1" w:styleId="8Char">
    <w:name w:val="제목 8 Char"/>
    <w:link w:val="8"/>
    <w:rsid w:val="000E00F3"/>
    <w:rPr>
      <w:rFonts w:eastAsia="MS Mincho"/>
      <w:i/>
      <w:iCs/>
      <w:sz w:val="24"/>
      <w:szCs w:val="24"/>
      <w:lang w:eastAsia="en-US" w:bidi="ar-SA"/>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lang/>
    </w:rPr>
  </w:style>
  <w:style w:type="character" w:customStyle="1" w:styleId="Char">
    <w:name w:val="문서 구조 Char"/>
    <w:link w:val="a9"/>
    <w:rsid w:val="00E11923"/>
    <w:rPr>
      <w:rFonts w:ascii="Tahoma" w:hAnsi="Tahoma" w:cs="Tahoma"/>
      <w:sz w:val="16"/>
      <w:szCs w:val="16"/>
      <w:lang w:eastAsia="en-US"/>
    </w:rPr>
  </w:style>
  <w:style w:type="paragraph" w:styleId="aa">
    <w:name w:val="caption"/>
    <w:basedOn w:val="a"/>
    <w:next w:val="a"/>
    <w:link w:val="Char0"/>
    <w:qFormat/>
    <w:rsid w:val="00AB3C0F"/>
    <w:rPr>
      <w:b/>
      <w:bCs/>
      <w:sz w:val="21"/>
      <w:szCs w:val="21"/>
    </w:rPr>
  </w:style>
  <w:style w:type="paragraph" w:customStyle="1" w:styleId="ColorfulList-Accent11">
    <w:name w:val="Colorful List - Accent 11"/>
    <w:basedOn w:val="a"/>
    <w:qFormat/>
    <w:rsid w:val="001B6719"/>
    <w:pPr>
      <w:tabs>
        <w:tab w:val="clear" w:pos="360"/>
        <w:tab w:val="clear" w:pos="720"/>
        <w:tab w:val="clear" w:pos="1080"/>
        <w:tab w:val="clear" w:pos="1440"/>
      </w:tabs>
      <w:overflowPunct/>
      <w:autoSpaceDE/>
      <w:autoSpaceDN/>
      <w:adjustRightInd/>
      <w:spacing w:before="0"/>
      <w:ind w:left="720"/>
      <w:jc w:val="both"/>
      <w:textAlignment w:val="auto"/>
    </w:pPr>
    <w:rPr>
      <w:rFonts w:ascii="Calibri" w:eastAsia="Calibri" w:hAnsi="Calibri"/>
      <w:szCs w:val="22"/>
    </w:rPr>
  </w:style>
  <w:style w:type="paragraph" w:customStyle="1" w:styleId="tableheading">
    <w:name w:val="table heading"/>
    <w:basedOn w:val="a"/>
    <w:rsid w:val="001B6719"/>
    <w:pPr>
      <w:keepNext/>
      <w:keepLines/>
      <w:tabs>
        <w:tab w:val="clear" w:pos="360"/>
        <w:tab w:val="clear" w:pos="720"/>
        <w:tab w:val="clear" w:pos="1080"/>
        <w:tab w:val="clear" w:pos="1440"/>
      </w:tabs>
      <w:spacing w:before="0" w:after="60"/>
      <w:jc w:val="both"/>
    </w:pPr>
    <w:rPr>
      <w:rFonts w:eastAsia="SimSun"/>
      <w:b/>
      <w:bCs/>
      <w:sz w:val="20"/>
      <w:lang w:val="en-GB"/>
    </w:rPr>
  </w:style>
  <w:style w:type="paragraph" w:customStyle="1" w:styleId="tablesyntax">
    <w:name w:val="table syntax"/>
    <w:basedOn w:val="a"/>
    <w:link w:val="tablesyntaxChar"/>
    <w:rsid w:val="001B67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SimSun"/>
      <w:sz w:val="20"/>
      <w:lang w:val="en-GB"/>
    </w:rPr>
  </w:style>
  <w:style w:type="character" w:customStyle="1" w:styleId="tablesyntaxChar">
    <w:name w:val="table syntax Char"/>
    <w:link w:val="tablesyntax"/>
    <w:rsid w:val="001B6719"/>
    <w:rPr>
      <w:rFonts w:eastAsia="SimSun"/>
      <w:lang w:val="en-GB" w:eastAsia="en-US" w:bidi="ar-SA"/>
    </w:rPr>
  </w:style>
  <w:style w:type="paragraph" w:customStyle="1" w:styleId="tablecell">
    <w:name w:val="table cell"/>
    <w:basedOn w:val="a"/>
    <w:rsid w:val="001B6719"/>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10">
    <w:name w:val="index 1"/>
    <w:basedOn w:val="a"/>
    <w:next w:val="a"/>
    <w:autoRedefine/>
    <w:rsid w:val="001B6719"/>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customStyle="1" w:styleId="FigureTitleChar">
    <w:name w:val="Figure_Title Char"/>
    <w:basedOn w:val="a"/>
    <w:next w:val="a"/>
    <w:rsid w:val="001B6719"/>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a"/>
    <w:rsid w:val="001B6719"/>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Heading4Char1Car">
    <w:name w:val="Heading 4 Char1 Car"/>
    <w:aliases w:val="Heading 4 Char Char Car Car"/>
    <w:rsid w:val="001B6719"/>
    <w:rPr>
      <w:b/>
      <w:bCs/>
      <w:sz w:val="28"/>
      <w:szCs w:val="28"/>
      <w:lang w:eastAsia="en-US"/>
    </w:rPr>
  </w:style>
  <w:style w:type="paragraph" w:customStyle="1" w:styleId="References">
    <w:name w:val="References"/>
    <w:basedOn w:val="a"/>
    <w:rsid w:val="001B6719"/>
    <w:pPr>
      <w:numPr>
        <w:numId w:val="12"/>
      </w:numPr>
      <w:tabs>
        <w:tab w:val="clear" w:pos="360"/>
        <w:tab w:val="clear" w:pos="720"/>
        <w:tab w:val="clear" w:pos="1080"/>
        <w:tab w:val="clear" w:pos="1440"/>
      </w:tabs>
      <w:suppressAutoHyphens/>
      <w:overflowPunct/>
      <w:autoSpaceDE/>
      <w:autoSpaceDN/>
      <w:adjustRightInd/>
      <w:spacing w:before="120"/>
      <w:textAlignment w:val="auto"/>
    </w:pPr>
    <w:rPr>
      <w:rFonts w:eastAsia="SimSun"/>
      <w:kern w:val="1"/>
      <w:sz w:val="24"/>
      <w:lang w:eastAsia="ar-SA"/>
    </w:rPr>
  </w:style>
  <w:style w:type="paragraph" w:styleId="ab">
    <w:name w:val="Body Text"/>
    <w:basedOn w:val="a"/>
    <w:rsid w:val="001B6719"/>
    <w:pPr>
      <w:tabs>
        <w:tab w:val="clear" w:pos="360"/>
        <w:tab w:val="clear" w:pos="720"/>
        <w:tab w:val="clear" w:pos="1080"/>
        <w:tab w:val="clear" w:pos="1440"/>
      </w:tabs>
      <w:spacing w:before="0"/>
      <w:jc w:val="both"/>
    </w:pPr>
    <w:rPr>
      <w:rFonts w:ascii="Arial" w:eastAsia="Times New Roman" w:hAnsi="Arial" w:cs="Arial"/>
    </w:rPr>
  </w:style>
  <w:style w:type="character" w:customStyle="1" w:styleId="shorttext">
    <w:name w:val="short_text"/>
    <w:basedOn w:val="a0"/>
    <w:rsid w:val="001B6719"/>
  </w:style>
  <w:style w:type="paragraph" w:customStyle="1" w:styleId="bodytextindent0">
    <w:name w:val="#body text=indent 0"/>
    <w:basedOn w:val="a"/>
    <w:rsid w:val="001B6719"/>
    <w:pPr>
      <w:tabs>
        <w:tab w:val="clear" w:pos="360"/>
        <w:tab w:val="clear" w:pos="720"/>
        <w:tab w:val="clear" w:pos="1080"/>
        <w:tab w:val="clear" w:pos="1440"/>
      </w:tabs>
      <w:overflowPunct/>
      <w:autoSpaceDE/>
      <w:autoSpaceDN/>
      <w:adjustRightInd/>
      <w:spacing w:before="240"/>
      <w:jc w:val="both"/>
      <w:textAlignment w:val="auto"/>
    </w:pPr>
    <w:rPr>
      <w:rFonts w:eastAsia="Times New Roman"/>
      <w:sz w:val="24"/>
      <w:lang w:val="en-CA" w:eastAsia="en-CA"/>
    </w:rPr>
  </w:style>
  <w:style w:type="paragraph" w:styleId="ac">
    <w:name w:val="Normal (Web)"/>
    <w:basedOn w:val="a"/>
    <w:rsid w:val="001B6719"/>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val="fr-FR" w:eastAsia="fr-FR"/>
    </w:rPr>
  </w:style>
  <w:style w:type="character" w:customStyle="1" w:styleId="Char0">
    <w:name w:val="캡션 Char"/>
    <w:link w:val="aa"/>
    <w:locked/>
    <w:rsid w:val="004C16E9"/>
    <w:rPr>
      <w:rFonts w:eastAsia="MS Mincho"/>
      <w:b/>
      <w:bCs/>
      <w:sz w:val="21"/>
      <w:szCs w:val="21"/>
      <w:lang w:val="en-US" w:eastAsia="en-US" w:bidi="ar-SA"/>
    </w:rPr>
  </w:style>
  <w:style w:type="table" w:styleId="ad">
    <w:name w:val="Table Grid"/>
    <w:basedOn w:val="a1"/>
    <w:rsid w:val="007771F7"/>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435280">
      <w:bodyDiv w:val="1"/>
      <w:marLeft w:val="0"/>
      <w:marRight w:val="0"/>
      <w:marTop w:val="0"/>
      <w:marBottom w:val="0"/>
      <w:divBdr>
        <w:top w:val="none" w:sz="0" w:space="0" w:color="auto"/>
        <w:left w:val="none" w:sz="0" w:space="0" w:color="auto"/>
        <w:bottom w:val="none" w:sz="0" w:space="0" w:color="auto"/>
        <w:right w:val="none" w:sz="0" w:space="0" w:color="auto"/>
      </w:divBdr>
    </w:div>
    <w:div w:id="162547022">
      <w:bodyDiv w:val="1"/>
      <w:marLeft w:val="0"/>
      <w:marRight w:val="0"/>
      <w:marTop w:val="0"/>
      <w:marBottom w:val="0"/>
      <w:divBdr>
        <w:top w:val="none" w:sz="0" w:space="0" w:color="auto"/>
        <w:left w:val="none" w:sz="0" w:space="0" w:color="auto"/>
        <w:bottom w:val="none" w:sz="0" w:space="0" w:color="auto"/>
        <w:right w:val="none" w:sz="0" w:space="0" w:color="auto"/>
      </w:divBdr>
    </w:div>
    <w:div w:id="257567960">
      <w:bodyDiv w:val="1"/>
      <w:marLeft w:val="0"/>
      <w:marRight w:val="0"/>
      <w:marTop w:val="0"/>
      <w:marBottom w:val="0"/>
      <w:divBdr>
        <w:top w:val="none" w:sz="0" w:space="0" w:color="auto"/>
        <w:left w:val="none" w:sz="0" w:space="0" w:color="auto"/>
        <w:bottom w:val="none" w:sz="0" w:space="0" w:color="auto"/>
        <w:right w:val="none" w:sz="0" w:space="0" w:color="auto"/>
      </w:divBdr>
    </w:div>
    <w:div w:id="322515700">
      <w:bodyDiv w:val="1"/>
      <w:marLeft w:val="0"/>
      <w:marRight w:val="0"/>
      <w:marTop w:val="0"/>
      <w:marBottom w:val="0"/>
      <w:divBdr>
        <w:top w:val="none" w:sz="0" w:space="0" w:color="auto"/>
        <w:left w:val="none" w:sz="0" w:space="0" w:color="auto"/>
        <w:bottom w:val="none" w:sz="0" w:space="0" w:color="auto"/>
        <w:right w:val="none" w:sz="0" w:space="0" w:color="auto"/>
      </w:divBdr>
    </w:div>
    <w:div w:id="390809547">
      <w:bodyDiv w:val="1"/>
      <w:marLeft w:val="0"/>
      <w:marRight w:val="0"/>
      <w:marTop w:val="0"/>
      <w:marBottom w:val="0"/>
      <w:divBdr>
        <w:top w:val="none" w:sz="0" w:space="0" w:color="auto"/>
        <w:left w:val="none" w:sz="0" w:space="0" w:color="auto"/>
        <w:bottom w:val="none" w:sz="0" w:space="0" w:color="auto"/>
        <w:right w:val="none" w:sz="0" w:space="0" w:color="auto"/>
      </w:divBdr>
    </w:div>
    <w:div w:id="422385555">
      <w:bodyDiv w:val="1"/>
      <w:marLeft w:val="0"/>
      <w:marRight w:val="0"/>
      <w:marTop w:val="0"/>
      <w:marBottom w:val="0"/>
      <w:divBdr>
        <w:top w:val="none" w:sz="0" w:space="0" w:color="auto"/>
        <w:left w:val="none" w:sz="0" w:space="0" w:color="auto"/>
        <w:bottom w:val="none" w:sz="0" w:space="0" w:color="auto"/>
        <w:right w:val="none" w:sz="0" w:space="0" w:color="auto"/>
      </w:divBdr>
    </w:div>
    <w:div w:id="485971469">
      <w:bodyDiv w:val="1"/>
      <w:marLeft w:val="0"/>
      <w:marRight w:val="0"/>
      <w:marTop w:val="0"/>
      <w:marBottom w:val="0"/>
      <w:divBdr>
        <w:top w:val="none" w:sz="0" w:space="0" w:color="auto"/>
        <w:left w:val="none" w:sz="0" w:space="0" w:color="auto"/>
        <w:bottom w:val="none" w:sz="0" w:space="0" w:color="auto"/>
        <w:right w:val="none" w:sz="0" w:space="0" w:color="auto"/>
      </w:divBdr>
    </w:div>
    <w:div w:id="490289386">
      <w:bodyDiv w:val="1"/>
      <w:marLeft w:val="0"/>
      <w:marRight w:val="0"/>
      <w:marTop w:val="0"/>
      <w:marBottom w:val="0"/>
      <w:divBdr>
        <w:top w:val="none" w:sz="0" w:space="0" w:color="auto"/>
        <w:left w:val="none" w:sz="0" w:space="0" w:color="auto"/>
        <w:bottom w:val="none" w:sz="0" w:space="0" w:color="auto"/>
        <w:right w:val="none" w:sz="0" w:space="0" w:color="auto"/>
      </w:divBdr>
    </w:div>
    <w:div w:id="554896112">
      <w:bodyDiv w:val="1"/>
      <w:marLeft w:val="0"/>
      <w:marRight w:val="0"/>
      <w:marTop w:val="0"/>
      <w:marBottom w:val="0"/>
      <w:divBdr>
        <w:top w:val="none" w:sz="0" w:space="0" w:color="auto"/>
        <w:left w:val="none" w:sz="0" w:space="0" w:color="auto"/>
        <w:bottom w:val="none" w:sz="0" w:space="0" w:color="auto"/>
        <w:right w:val="none" w:sz="0" w:space="0" w:color="auto"/>
      </w:divBdr>
    </w:div>
    <w:div w:id="793135340">
      <w:bodyDiv w:val="1"/>
      <w:marLeft w:val="0"/>
      <w:marRight w:val="0"/>
      <w:marTop w:val="0"/>
      <w:marBottom w:val="0"/>
      <w:divBdr>
        <w:top w:val="none" w:sz="0" w:space="0" w:color="auto"/>
        <w:left w:val="none" w:sz="0" w:space="0" w:color="auto"/>
        <w:bottom w:val="none" w:sz="0" w:space="0" w:color="auto"/>
        <w:right w:val="none" w:sz="0" w:space="0" w:color="auto"/>
      </w:divBdr>
    </w:div>
    <w:div w:id="991906049">
      <w:bodyDiv w:val="1"/>
      <w:marLeft w:val="0"/>
      <w:marRight w:val="0"/>
      <w:marTop w:val="0"/>
      <w:marBottom w:val="0"/>
      <w:divBdr>
        <w:top w:val="none" w:sz="0" w:space="0" w:color="auto"/>
        <w:left w:val="none" w:sz="0" w:space="0" w:color="auto"/>
        <w:bottom w:val="none" w:sz="0" w:space="0" w:color="auto"/>
        <w:right w:val="none" w:sz="0" w:space="0" w:color="auto"/>
      </w:divBdr>
    </w:div>
    <w:div w:id="1086070090">
      <w:bodyDiv w:val="1"/>
      <w:marLeft w:val="0"/>
      <w:marRight w:val="0"/>
      <w:marTop w:val="0"/>
      <w:marBottom w:val="0"/>
      <w:divBdr>
        <w:top w:val="none" w:sz="0" w:space="0" w:color="auto"/>
        <w:left w:val="none" w:sz="0" w:space="0" w:color="auto"/>
        <w:bottom w:val="none" w:sz="0" w:space="0" w:color="auto"/>
        <w:right w:val="none" w:sz="0" w:space="0" w:color="auto"/>
      </w:divBdr>
    </w:div>
    <w:div w:id="1166358614">
      <w:bodyDiv w:val="1"/>
      <w:marLeft w:val="0"/>
      <w:marRight w:val="0"/>
      <w:marTop w:val="0"/>
      <w:marBottom w:val="0"/>
      <w:divBdr>
        <w:top w:val="none" w:sz="0" w:space="0" w:color="auto"/>
        <w:left w:val="none" w:sz="0" w:space="0" w:color="auto"/>
        <w:bottom w:val="none" w:sz="0" w:space="0" w:color="auto"/>
        <w:right w:val="none" w:sz="0" w:space="0" w:color="auto"/>
      </w:divBdr>
    </w:div>
    <w:div w:id="1347753666">
      <w:bodyDiv w:val="1"/>
      <w:marLeft w:val="0"/>
      <w:marRight w:val="0"/>
      <w:marTop w:val="0"/>
      <w:marBottom w:val="0"/>
      <w:divBdr>
        <w:top w:val="none" w:sz="0" w:space="0" w:color="auto"/>
        <w:left w:val="none" w:sz="0" w:space="0" w:color="auto"/>
        <w:bottom w:val="none" w:sz="0" w:space="0" w:color="auto"/>
        <w:right w:val="none" w:sz="0" w:space="0" w:color="auto"/>
      </w:divBdr>
    </w:div>
    <w:div w:id="1408112540">
      <w:bodyDiv w:val="1"/>
      <w:marLeft w:val="0"/>
      <w:marRight w:val="0"/>
      <w:marTop w:val="0"/>
      <w:marBottom w:val="0"/>
      <w:divBdr>
        <w:top w:val="none" w:sz="0" w:space="0" w:color="auto"/>
        <w:left w:val="none" w:sz="0" w:space="0" w:color="auto"/>
        <w:bottom w:val="none" w:sz="0" w:space="0" w:color="auto"/>
        <w:right w:val="none" w:sz="0" w:space="0" w:color="auto"/>
      </w:divBdr>
    </w:div>
    <w:div w:id="1433545751">
      <w:bodyDiv w:val="1"/>
      <w:marLeft w:val="0"/>
      <w:marRight w:val="0"/>
      <w:marTop w:val="0"/>
      <w:marBottom w:val="0"/>
      <w:divBdr>
        <w:top w:val="none" w:sz="0" w:space="0" w:color="auto"/>
        <w:left w:val="none" w:sz="0" w:space="0" w:color="auto"/>
        <w:bottom w:val="none" w:sz="0" w:space="0" w:color="auto"/>
        <w:right w:val="none" w:sz="0" w:space="0" w:color="auto"/>
      </w:divBdr>
    </w:div>
    <w:div w:id="157484936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3331470">
      <w:bodyDiv w:val="1"/>
      <w:marLeft w:val="0"/>
      <w:marRight w:val="0"/>
      <w:marTop w:val="0"/>
      <w:marBottom w:val="0"/>
      <w:divBdr>
        <w:top w:val="none" w:sz="0" w:space="0" w:color="auto"/>
        <w:left w:val="none" w:sz="0" w:space="0" w:color="auto"/>
        <w:bottom w:val="none" w:sz="0" w:space="0" w:color="auto"/>
        <w:right w:val="none" w:sz="0" w:space="0" w:color="auto"/>
      </w:divBdr>
    </w:div>
    <w:div w:id="1769808997">
      <w:bodyDiv w:val="1"/>
      <w:marLeft w:val="0"/>
      <w:marRight w:val="0"/>
      <w:marTop w:val="0"/>
      <w:marBottom w:val="0"/>
      <w:divBdr>
        <w:top w:val="none" w:sz="0" w:space="0" w:color="auto"/>
        <w:left w:val="none" w:sz="0" w:space="0" w:color="auto"/>
        <w:bottom w:val="none" w:sz="0" w:space="0" w:color="auto"/>
        <w:right w:val="none" w:sz="0" w:space="0" w:color="auto"/>
      </w:divBdr>
    </w:div>
    <w:div w:id="1840848962">
      <w:bodyDiv w:val="1"/>
      <w:marLeft w:val="0"/>
      <w:marRight w:val="0"/>
      <w:marTop w:val="0"/>
      <w:marBottom w:val="0"/>
      <w:divBdr>
        <w:top w:val="none" w:sz="0" w:space="0" w:color="auto"/>
        <w:left w:val="none" w:sz="0" w:space="0" w:color="auto"/>
        <w:bottom w:val="none" w:sz="0" w:space="0" w:color="auto"/>
        <w:right w:val="none" w:sz="0" w:space="0" w:color="auto"/>
      </w:divBdr>
    </w:div>
    <w:div w:id="1853761423">
      <w:bodyDiv w:val="1"/>
      <w:marLeft w:val="0"/>
      <w:marRight w:val="0"/>
      <w:marTop w:val="0"/>
      <w:marBottom w:val="0"/>
      <w:divBdr>
        <w:top w:val="none" w:sz="0" w:space="0" w:color="auto"/>
        <w:left w:val="none" w:sz="0" w:space="0" w:color="auto"/>
        <w:bottom w:val="none" w:sz="0" w:space="0" w:color="auto"/>
        <w:right w:val="none" w:sz="0" w:space="0" w:color="auto"/>
      </w:divBdr>
    </w:div>
    <w:div w:id="1864585276">
      <w:bodyDiv w:val="1"/>
      <w:marLeft w:val="0"/>
      <w:marRight w:val="0"/>
      <w:marTop w:val="0"/>
      <w:marBottom w:val="0"/>
      <w:divBdr>
        <w:top w:val="none" w:sz="0" w:space="0" w:color="auto"/>
        <w:left w:val="none" w:sz="0" w:space="0" w:color="auto"/>
        <w:bottom w:val="none" w:sz="0" w:space="0" w:color="auto"/>
        <w:right w:val="none" w:sz="0" w:space="0" w:color="auto"/>
      </w:divBdr>
    </w:div>
    <w:div w:id="1866407614">
      <w:bodyDiv w:val="1"/>
      <w:marLeft w:val="0"/>
      <w:marRight w:val="0"/>
      <w:marTop w:val="0"/>
      <w:marBottom w:val="0"/>
      <w:divBdr>
        <w:top w:val="none" w:sz="0" w:space="0" w:color="auto"/>
        <w:left w:val="none" w:sz="0" w:space="0" w:color="auto"/>
        <w:bottom w:val="none" w:sz="0" w:space="0" w:color="auto"/>
        <w:right w:val="none" w:sz="0" w:space="0" w:color="auto"/>
      </w:divBdr>
    </w:div>
    <w:div w:id="1911379362">
      <w:bodyDiv w:val="1"/>
      <w:marLeft w:val="0"/>
      <w:marRight w:val="0"/>
      <w:marTop w:val="0"/>
      <w:marBottom w:val="0"/>
      <w:divBdr>
        <w:top w:val="none" w:sz="0" w:space="0" w:color="auto"/>
        <w:left w:val="none" w:sz="0" w:space="0" w:color="auto"/>
        <w:bottom w:val="none" w:sz="0" w:space="0" w:color="auto"/>
        <w:right w:val="none" w:sz="0" w:space="0" w:color="auto"/>
      </w:divBdr>
    </w:div>
    <w:div w:id="1943417048">
      <w:bodyDiv w:val="1"/>
      <w:marLeft w:val="0"/>
      <w:marRight w:val="0"/>
      <w:marTop w:val="0"/>
      <w:marBottom w:val="0"/>
      <w:divBdr>
        <w:top w:val="none" w:sz="0" w:space="0" w:color="auto"/>
        <w:left w:val="none" w:sz="0" w:space="0" w:color="auto"/>
        <w:bottom w:val="none" w:sz="0" w:space="0" w:color="auto"/>
        <w:right w:val="none" w:sz="0" w:space="0" w:color="auto"/>
      </w:divBdr>
    </w:div>
    <w:div w:id="1953779535">
      <w:bodyDiv w:val="1"/>
      <w:marLeft w:val="0"/>
      <w:marRight w:val="0"/>
      <w:marTop w:val="0"/>
      <w:marBottom w:val="0"/>
      <w:divBdr>
        <w:top w:val="none" w:sz="0" w:space="0" w:color="auto"/>
        <w:left w:val="none" w:sz="0" w:space="0" w:color="auto"/>
        <w:bottom w:val="none" w:sz="0" w:space="0" w:color="auto"/>
        <w:right w:val="none" w:sz="0" w:space="0" w:color="auto"/>
      </w:divBdr>
    </w:div>
    <w:div w:id="197567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m.jeon@lge.com" TargetMode="External"/><Relationship Id="rId5" Type="http://schemas.openxmlformats.org/officeDocument/2006/relationships/footnotes" Target="footnotes.xml"/><Relationship Id="rId10" Type="http://schemas.openxmlformats.org/officeDocument/2006/relationships/hyperlink" Target="mailto:hendry.hendry@lge.com" TargetMode="External"/><Relationship Id="rId4" Type="http://schemas.openxmlformats.org/officeDocument/2006/relationships/webSettings" Target="webSettings.xml"/><Relationship Id="rId9" Type="http://schemas.openxmlformats.org/officeDocument/2006/relationships/hyperlink" Target="mailto:jy.park@lge.com"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627</Words>
  <Characters>3579</Characters>
  <Application>Microsoft Office Word</Application>
  <DocSecurity>0</DocSecurity>
  <Lines>29</Lines>
  <Paragraphs>8</Paragraphs>
  <ScaleCrop>false</ScaleCrop>
  <HeadingPairs>
    <vt:vector size="4" baseType="variant">
      <vt:variant>
        <vt:lpstr>제목</vt:lpstr>
      </vt:variant>
      <vt:variant>
        <vt:i4>1</vt:i4>
      </vt:variant>
      <vt:variant>
        <vt:lpstr>Titre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4198</CharactersWithSpaces>
  <SharedDoc>false</SharedDoc>
  <HLinks>
    <vt:vector size="6" baseType="variant">
      <vt:variant>
        <vt:i4>4653088</vt:i4>
      </vt:variant>
      <vt:variant>
        <vt:i4>0</vt:i4>
      </vt:variant>
      <vt:variant>
        <vt:i4>0</vt:i4>
      </vt:variant>
      <vt:variant>
        <vt:i4>5</vt:i4>
      </vt:variant>
      <vt:variant>
        <vt:lpwstr>mailto:hendry.hendry@lge.com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2</cp:revision>
  <cp:lastPrinted>1601-01-01T00:00:00Z</cp:lastPrinted>
  <dcterms:created xsi:type="dcterms:W3CDTF">2012-01-20T09:43:00Z</dcterms:created>
  <dcterms:modified xsi:type="dcterms:W3CDTF">2012-01-20T09:43:00Z</dcterms:modified>
</cp:coreProperties>
</file>