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095CC8" w:rsidP="00C97D78">
            <w:pPr>
              <w:tabs>
                <w:tab w:val="left" w:pos="7200"/>
              </w:tabs>
              <w:spacing w:before="0"/>
              <w:rPr>
                <w:b/>
                <w:szCs w:val="22"/>
                <w:lang w:val="en-CA"/>
              </w:rPr>
            </w:pPr>
            <w:r w:rsidRPr="00095CC8">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B58F4">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F91C5B">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D827A9">
              <w:rPr>
                <w:rFonts w:hint="eastAsia"/>
                <w:lang w:val="en-CA" w:eastAsia="ko-KR"/>
              </w:rPr>
              <w:t>0200</w:t>
            </w:r>
            <w:ins w:id="0" w:author="HendryHendry/선임연구원/Convergence(연)ATS그룹(hendry.hendry" w:date="2012-01-30T20:49:00Z">
              <w:r w:rsidR="002B3424">
                <w:rPr>
                  <w:rFonts w:hint="eastAsia"/>
                  <w:lang w:val="en-CA" w:eastAsia="ko-KR"/>
                </w:rPr>
                <w:t>_r</w:t>
              </w:r>
              <w:del w:id="1" w:author="Administrator" w:date="2012-02-02T11:05:00Z">
                <w:r w:rsidR="002B3424" w:rsidDel="00F91C5B">
                  <w:rPr>
                    <w:rFonts w:hint="eastAsia"/>
                    <w:lang w:val="en-CA" w:eastAsia="ko-KR"/>
                  </w:rPr>
                  <w:delText>1</w:delText>
                </w:r>
              </w:del>
            </w:ins>
            <w:ins w:id="2" w:author="Administrator" w:date="2012-02-02T11:05:00Z">
              <w:r w:rsidR="00F91C5B">
                <w:rPr>
                  <w:rFonts w:hint="eastAsia"/>
                  <w:lang w:val="en-CA" w:eastAsia="ko-KR"/>
                </w:rPr>
                <w:t>2</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F2632D" w:rsidRPr="005B217D">
        <w:tc>
          <w:tcPr>
            <w:tcW w:w="1458" w:type="dxa"/>
          </w:tcPr>
          <w:p w:rsidR="00F2632D" w:rsidRPr="005B217D" w:rsidRDefault="00F2632D">
            <w:pPr>
              <w:spacing w:before="60" w:after="60"/>
              <w:rPr>
                <w:i/>
                <w:szCs w:val="22"/>
                <w:lang w:val="en-CA"/>
              </w:rPr>
            </w:pPr>
            <w:r w:rsidRPr="005B217D">
              <w:rPr>
                <w:i/>
                <w:szCs w:val="22"/>
                <w:lang w:val="en-CA"/>
              </w:rPr>
              <w:t>Title:</w:t>
            </w:r>
          </w:p>
        </w:tc>
        <w:tc>
          <w:tcPr>
            <w:tcW w:w="8118" w:type="dxa"/>
            <w:gridSpan w:val="3"/>
          </w:tcPr>
          <w:p w:rsidR="00F2632D" w:rsidRPr="00C75967" w:rsidRDefault="00A54F56" w:rsidP="00EE5AD8">
            <w:pPr>
              <w:spacing w:before="60" w:after="60"/>
              <w:rPr>
                <w:b/>
                <w:szCs w:val="22"/>
                <w:lang w:eastAsia="zh-TW"/>
              </w:rPr>
            </w:pPr>
            <w:r>
              <w:rPr>
                <w:rFonts w:hint="eastAsia"/>
                <w:b/>
                <w:szCs w:val="22"/>
                <w:lang w:eastAsia="ko-KR"/>
              </w:rPr>
              <w:t>AHG</w:t>
            </w:r>
            <w:r w:rsidR="00F66D56">
              <w:rPr>
                <w:rFonts w:hint="eastAsia"/>
                <w:b/>
                <w:szCs w:val="22"/>
                <w:lang w:eastAsia="ko-KR"/>
              </w:rPr>
              <w:t>21</w:t>
            </w:r>
            <w:r>
              <w:rPr>
                <w:rFonts w:hint="eastAsia"/>
                <w:b/>
                <w:szCs w:val="22"/>
                <w:lang w:eastAsia="ko-KR"/>
              </w:rPr>
              <w:t xml:space="preserve">: </w:t>
            </w:r>
            <w:r w:rsidR="00F66D56">
              <w:rPr>
                <w:rFonts w:hint="eastAsia"/>
                <w:b/>
                <w:szCs w:val="22"/>
                <w:lang w:eastAsia="ko-KR"/>
              </w:rPr>
              <w:t xml:space="preserve">Comments on Signaling of </w:t>
            </w:r>
            <w:r w:rsidR="00EE5AD8">
              <w:rPr>
                <w:rFonts w:hint="eastAsia"/>
                <w:b/>
                <w:szCs w:val="22"/>
                <w:lang w:eastAsia="ko-KR"/>
              </w:rPr>
              <w:t>Long</w:t>
            </w:r>
            <w:r w:rsidR="00F66D56">
              <w:rPr>
                <w:rFonts w:hint="eastAsia"/>
                <w:b/>
                <w:szCs w:val="22"/>
                <w:lang w:eastAsia="ko-KR"/>
              </w:rPr>
              <w:t>-term Reference Pictures</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Status:</w:t>
            </w:r>
          </w:p>
        </w:tc>
        <w:tc>
          <w:tcPr>
            <w:tcW w:w="8118" w:type="dxa"/>
            <w:gridSpan w:val="3"/>
          </w:tcPr>
          <w:p w:rsidR="00F2632D" w:rsidRPr="005B217D" w:rsidRDefault="00F2632D" w:rsidP="000B48CD">
            <w:pPr>
              <w:spacing w:before="60" w:after="60"/>
              <w:rPr>
                <w:szCs w:val="22"/>
                <w:lang w:val="en-CA"/>
              </w:rPr>
            </w:pPr>
            <w:r w:rsidRPr="005B217D">
              <w:rPr>
                <w:szCs w:val="22"/>
                <w:lang w:val="en-CA"/>
              </w:rPr>
              <w:t>Input Document to JCT-VC</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Purpose:</w:t>
            </w:r>
          </w:p>
        </w:tc>
        <w:tc>
          <w:tcPr>
            <w:tcW w:w="8118" w:type="dxa"/>
            <w:gridSpan w:val="3"/>
          </w:tcPr>
          <w:p w:rsidR="00F2632D" w:rsidRPr="005B217D" w:rsidRDefault="00F2632D" w:rsidP="00F8269A">
            <w:pPr>
              <w:spacing w:before="60" w:after="60"/>
              <w:rPr>
                <w:szCs w:val="22"/>
                <w:lang w:val="en-CA" w:eastAsia="ko-KR"/>
              </w:rPr>
            </w:pPr>
            <w:r w:rsidRPr="005B217D">
              <w:rPr>
                <w:szCs w:val="22"/>
                <w:lang w:val="en-CA"/>
              </w:rPr>
              <w:t>Proposal</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54F56" w:rsidRDefault="00A54F56" w:rsidP="00A54F56">
            <w:pPr>
              <w:spacing w:before="60" w:after="60"/>
              <w:rPr>
                <w:szCs w:val="22"/>
                <w:lang w:val="en-CA" w:eastAsia="ko-KR"/>
              </w:rPr>
            </w:pPr>
            <w:r>
              <w:rPr>
                <w:rFonts w:hint="eastAsia"/>
                <w:szCs w:val="22"/>
                <w:lang w:val="en-CA" w:eastAsia="ko-KR"/>
              </w:rPr>
              <w:t>Hendry</w:t>
            </w:r>
            <w:r w:rsidRPr="005B217D">
              <w:rPr>
                <w:szCs w:val="22"/>
                <w:lang w:val="en-CA"/>
              </w:rPr>
              <w:br/>
            </w:r>
            <w:r>
              <w:rPr>
                <w:rFonts w:hint="eastAsia"/>
                <w:szCs w:val="22"/>
                <w:lang w:val="en-CA" w:eastAsia="ko-KR"/>
              </w:rPr>
              <w:t>Sang</w:t>
            </w:r>
            <w:ins w:id="3" w:author="Administrator" w:date="2012-02-02T13:38:00Z">
              <w:r w:rsidR="007C5DD2">
                <w:rPr>
                  <w:rFonts w:hint="eastAsia"/>
                  <w:szCs w:val="22"/>
                  <w:lang w:val="en-CA" w:eastAsia="ko-KR"/>
                </w:rPr>
                <w:t>o</w:t>
              </w:r>
            </w:ins>
            <w:del w:id="4" w:author="Administrator" w:date="2012-02-02T13:38:00Z">
              <w:r w:rsidDel="007C5DD2">
                <w:rPr>
                  <w:rFonts w:hint="eastAsia"/>
                  <w:szCs w:val="22"/>
                  <w:lang w:val="en-CA" w:eastAsia="ko-KR"/>
                </w:rPr>
                <w:delText xml:space="preserve"> O</w:delText>
              </w:r>
            </w:del>
            <w:r>
              <w:rPr>
                <w:rFonts w:hint="eastAsia"/>
                <w:szCs w:val="22"/>
                <w:lang w:val="en-CA" w:eastAsia="ko-KR"/>
              </w:rPr>
              <w:t>h Jeong</w:t>
            </w:r>
          </w:p>
          <w:p w:rsidR="00F2632D" w:rsidRDefault="00A54F56" w:rsidP="00A54F56">
            <w:pPr>
              <w:spacing w:before="60" w:after="60"/>
              <w:rPr>
                <w:szCs w:val="22"/>
                <w:lang w:val="en-CA" w:eastAsia="ko-KR"/>
              </w:rPr>
            </w:pPr>
            <w:proofErr w:type="spellStart"/>
            <w:r>
              <w:rPr>
                <w:rFonts w:hint="eastAsia"/>
                <w:szCs w:val="22"/>
                <w:lang w:val="en-CA" w:eastAsia="ko-KR"/>
              </w:rPr>
              <w:t>Seung</w:t>
            </w:r>
            <w:proofErr w:type="spellEnd"/>
            <w:r>
              <w:rPr>
                <w:rFonts w:hint="eastAsia"/>
                <w:szCs w:val="22"/>
                <w:lang w:val="en-CA" w:eastAsia="ko-KR"/>
              </w:rPr>
              <w:t xml:space="preserve"> </w:t>
            </w:r>
            <w:proofErr w:type="spellStart"/>
            <w:r>
              <w:rPr>
                <w:rFonts w:hint="eastAsia"/>
                <w:szCs w:val="22"/>
                <w:lang w:val="en-CA" w:eastAsia="ko-KR"/>
              </w:rPr>
              <w:t>Wook</w:t>
            </w:r>
            <w:proofErr w:type="spellEnd"/>
            <w:r>
              <w:rPr>
                <w:rFonts w:hint="eastAsia"/>
                <w:szCs w:val="22"/>
                <w:lang w:val="en-CA" w:eastAsia="ko-KR"/>
              </w:rPr>
              <w:t xml:space="preserve"> Park</w:t>
            </w:r>
            <w:r w:rsidRPr="005B217D">
              <w:rPr>
                <w:szCs w:val="22"/>
                <w:lang w:val="en-CA"/>
              </w:rPr>
              <w:br/>
            </w:r>
            <w:proofErr w:type="spellStart"/>
            <w:r>
              <w:rPr>
                <w:rFonts w:hint="eastAsia"/>
                <w:szCs w:val="22"/>
                <w:lang w:val="en-CA" w:eastAsia="ko-KR"/>
              </w:rPr>
              <w:t>Byeong</w:t>
            </w:r>
            <w:proofErr w:type="spellEnd"/>
            <w:r>
              <w:rPr>
                <w:rFonts w:hint="eastAsia"/>
                <w:szCs w:val="22"/>
                <w:lang w:val="en-CA" w:eastAsia="ko-KR"/>
              </w:rPr>
              <w:t xml:space="preserve"> Moon Jeon</w:t>
            </w:r>
          </w:p>
          <w:p w:rsidR="00F2632D" w:rsidRDefault="00F2632D">
            <w:pPr>
              <w:spacing w:before="60" w:after="60"/>
              <w:rPr>
                <w:szCs w:val="22"/>
                <w:lang w:val="en-CA" w:eastAsia="ko-KR"/>
              </w:rPr>
            </w:pPr>
          </w:p>
          <w:p w:rsidR="00F2632D" w:rsidRDefault="00F2632D" w:rsidP="00F8269A">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F2632D" w:rsidRDefault="00F2632D" w:rsidP="00F8269A">
            <w:pPr>
              <w:spacing w:before="0"/>
              <w:rPr>
                <w:szCs w:val="22"/>
                <w:lang w:eastAsia="ko-KR"/>
              </w:rPr>
            </w:pPr>
            <w:r>
              <w:rPr>
                <w:rFonts w:hint="eastAsia"/>
                <w:szCs w:val="22"/>
                <w:lang w:eastAsia="ko-KR"/>
              </w:rPr>
              <w:t>Seoul 137-130,</w:t>
            </w:r>
          </w:p>
          <w:p w:rsidR="00F2632D" w:rsidRPr="005B217D" w:rsidRDefault="00F2632D" w:rsidP="00F8269A">
            <w:pPr>
              <w:spacing w:before="60" w:after="60"/>
              <w:rPr>
                <w:szCs w:val="22"/>
                <w:lang w:val="en-CA" w:eastAsia="ko-KR"/>
              </w:rPr>
            </w:pPr>
            <w:r>
              <w:rPr>
                <w:rFonts w:hint="eastAsia"/>
                <w:szCs w:val="22"/>
                <w:lang w:eastAsia="ko-KR"/>
              </w:rPr>
              <w:t>Korea</w:t>
            </w:r>
          </w:p>
        </w:tc>
        <w:tc>
          <w:tcPr>
            <w:tcW w:w="900" w:type="dxa"/>
          </w:tcPr>
          <w:p w:rsidR="00F2632D" w:rsidRPr="005B217D" w:rsidRDefault="00F2632D">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A54F56" w:rsidRDefault="00F2632D" w:rsidP="00A54F56">
            <w:pPr>
              <w:spacing w:before="60" w:after="60"/>
              <w:rPr>
                <w:szCs w:val="22"/>
                <w:lang w:val="en-CA" w:eastAsia="ko-KR"/>
              </w:rPr>
            </w:pPr>
            <w:r w:rsidRPr="005B217D">
              <w:rPr>
                <w:szCs w:val="22"/>
                <w:lang w:val="en-CA"/>
              </w:rPr>
              <w:br/>
            </w:r>
            <w:r w:rsidR="00A54F56">
              <w:rPr>
                <w:rFonts w:hint="eastAsia"/>
                <w:szCs w:val="22"/>
                <w:lang w:val="en-CA" w:eastAsia="ko-KR"/>
              </w:rPr>
              <w:t>-</w:t>
            </w:r>
            <w:r w:rsidRPr="005B217D">
              <w:rPr>
                <w:szCs w:val="22"/>
                <w:lang w:val="en-CA"/>
              </w:rPr>
              <w:br/>
            </w:r>
            <w:hyperlink r:id="rId9" w:history="1">
              <w:r w:rsidR="00A54F56" w:rsidRPr="00285AA8">
                <w:rPr>
                  <w:rStyle w:val="a6"/>
                  <w:rFonts w:hint="eastAsia"/>
                  <w:szCs w:val="22"/>
                  <w:lang w:val="en-CA" w:eastAsia="ko-KR"/>
                </w:rPr>
                <w:t>h</w:t>
              </w:r>
              <w:r w:rsidR="00A54F56" w:rsidRPr="00285AA8">
                <w:rPr>
                  <w:rStyle w:val="a6"/>
                  <w:szCs w:val="22"/>
                  <w:lang w:val="en-CA" w:eastAsia="ko-KR"/>
                </w:rPr>
                <w:t>endry</w:t>
              </w:r>
              <w:r w:rsidR="00A54F56" w:rsidRPr="00285AA8">
                <w:rPr>
                  <w:rStyle w:val="a6"/>
                  <w:rFonts w:hint="eastAsia"/>
                  <w:szCs w:val="22"/>
                  <w:lang w:val="en-CA" w:eastAsia="ko-KR"/>
                </w:rPr>
                <w:t>.hendry@lge.com</w:t>
              </w:r>
            </w:hyperlink>
          </w:p>
          <w:p w:rsidR="00A54F56" w:rsidRDefault="00095CC8" w:rsidP="00A54F56">
            <w:pPr>
              <w:spacing w:before="60" w:after="60"/>
              <w:rPr>
                <w:szCs w:val="22"/>
                <w:lang w:val="en-CA" w:eastAsia="ko-KR"/>
              </w:rPr>
            </w:pPr>
            <w:hyperlink r:id="rId10" w:history="1">
              <w:r w:rsidR="00A54F56" w:rsidRPr="00285AA8">
                <w:rPr>
                  <w:rStyle w:val="a6"/>
                  <w:rFonts w:hint="eastAsia"/>
                  <w:szCs w:val="22"/>
                  <w:lang w:val="en-CA" w:eastAsia="ko-KR"/>
                </w:rPr>
                <w:t>s</w:t>
              </w:r>
              <w:r w:rsidR="00A54F56" w:rsidRPr="00285AA8">
                <w:rPr>
                  <w:rStyle w:val="a6"/>
                  <w:szCs w:val="22"/>
                  <w:lang w:val="en-CA" w:eastAsia="ko-KR"/>
                </w:rPr>
                <w:t>angoh</w:t>
              </w:r>
              <w:r w:rsidR="00A54F56" w:rsidRPr="00285AA8">
                <w:rPr>
                  <w:rStyle w:val="a6"/>
                  <w:rFonts w:hint="eastAsia"/>
                  <w:szCs w:val="22"/>
                  <w:lang w:val="en-CA" w:eastAsia="ko-KR"/>
                </w:rPr>
                <w:t>.jeong@lge.com</w:t>
              </w:r>
            </w:hyperlink>
          </w:p>
          <w:p w:rsidR="00A54F56" w:rsidRDefault="00095CC8" w:rsidP="00A54F56">
            <w:pPr>
              <w:spacing w:before="60" w:after="60"/>
              <w:rPr>
                <w:szCs w:val="22"/>
                <w:lang w:val="en-CA" w:eastAsia="ko-KR"/>
              </w:rPr>
            </w:pPr>
            <w:hyperlink r:id="rId11" w:history="1">
              <w:r w:rsidR="00A54F56" w:rsidRPr="00285AA8">
                <w:rPr>
                  <w:rStyle w:val="a6"/>
                  <w:rFonts w:hint="eastAsia"/>
                  <w:szCs w:val="22"/>
                  <w:lang w:val="en-CA" w:eastAsia="ko-KR"/>
                </w:rPr>
                <w:t>seungwook.park@lge.com</w:t>
              </w:r>
            </w:hyperlink>
          </w:p>
          <w:p w:rsidR="00F2632D" w:rsidRPr="005B217D" w:rsidRDefault="00095CC8" w:rsidP="00A54F56">
            <w:pPr>
              <w:spacing w:before="60" w:after="60"/>
              <w:rPr>
                <w:szCs w:val="22"/>
                <w:lang w:val="en-CA"/>
              </w:rPr>
            </w:pPr>
            <w:hyperlink r:id="rId12" w:history="1">
              <w:r w:rsidR="00A54F56" w:rsidRPr="00285AA8">
                <w:rPr>
                  <w:rStyle w:val="a6"/>
                  <w:rFonts w:hint="eastAsia"/>
                  <w:szCs w:val="22"/>
                  <w:lang w:val="en-CA" w:eastAsia="ko-KR"/>
                </w:rPr>
                <w:t>bm.jeon@lge.com</w:t>
              </w:r>
            </w:hyperlink>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Source:</w:t>
            </w:r>
          </w:p>
        </w:tc>
        <w:tc>
          <w:tcPr>
            <w:tcW w:w="8118" w:type="dxa"/>
            <w:gridSpan w:val="3"/>
          </w:tcPr>
          <w:p w:rsidR="00F2632D" w:rsidRPr="005B217D" w:rsidRDefault="00F2632D" w:rsidP="00261CB1">
            <w:pPr>
              <w:spacing w:before="60" w:after="60"/>
              <w:rPr>
                <w:szCs w:val="22"/>
                <w:lang w:val="en-CA"/>
              </w:rPr>
            </w:pPr>
            <w:r>
              <w:rPr>
                <w:rFonts w:hint="eastAsia"/>
                <w:szCs w:val="22"/>
                <w:lang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F91C5B" w:rsidRDefault="00DF2BF8" w:rsidP="0004342A">
      <w:pPr>
        <w:jc w:val="both"/>
        <w:rPr>
          <w:ins w:id="5" w:author="Administrator" w:date="2012-02-02T11:06:00Z"/>
          <w:lang w:eastAsia="ko-KR"/>
        </w:rPr>
      </w:pPr>
      <w:r>
        <w:rPr>
          <w:rFonts w:hint="eastAsia"/>
          <w:szCs w:val="22"/>
          <w:lang w:eastAsia="ko-KR"/>
        </w:rPr>
        <w:t>In the 7</w:t>
      </w:r>
      <w:r>
        <w:rPr>
          <w:rFonts w:hint="eastAsia"/>
          <w:szCs w:val="22"/>
          <w:vertAlign w:val="superscript"/>
          <w:lang w:eastAsia="ko-KR"/>
        </w:rPr>
        <w:t xml:space="preserve">th </w:t>
      </w:r>
      <w:r>
        <w:rPr>
          <w:rFonts w:hint="eastAsia"/>
          <w:lang w:eastAsia="ko-KR"/>
        </w:rPr>
        <w:t xml:space="preserve">JCT-VC meeting, method for signaling short-term and long-term reference picture was adopted. This document proposes </w:t>
      </w:r>
      <w:r w:rsidR="005A3AD4">
        <w:rPr>
          <w:rFonts w:hint="eastAsia"/>
          <w:lang w:eastAsia="ko-KR"/>
        </w:rPr>
        <w:t xml:space="preserve">some changes to the current syntax and semantics elements for signaling </w:t>
      </w:r>
      <w:r w:rsidR="00EE5AD8">
        <w:rPr>
          <w:rFonts w:hint="eastAsia"/>
          <w:lang w:eastAsia="ko-KR"/>
        </w:rPr>
        <w:t>long</w:t>
      </w:r>
      <w:r w:rsidR="005A3AD4">
        <w:rPr>
          <w:rFonts w:hint="eastAsia"/>
          <w:lang w:eastAsia="ko-KR"/>
        </w:rPr>
        <w:t xml:space="preserve">-term reference pictures. </w:t>
      </w:r>
      <w:ins w:id="6" w:author="Administrator" w:date="2012-02-02T11:06:00Z">
        <w:r w:rsidR="00F91C5B">
          <w:rPr>
            <w:rFonts w:hint="eastAsia"/>
            <w:lang w:eastAsia="ko-KR"/>
          </w:rPr>
          <w:t>The proposed changes are:</w:t>
        </w:r>
      </w:ins>
    </w:p>
    <w:p w:rsidR="00F91C5B" w:rsidRPr="00F91C5B" w:rsidRDefault="00F91C5B" w:rsidP="00F91C5B">
      <w:pPr>
        <w:pStyle w:val="aa"/>
        <w:numPr>
          <w:ilvl w:val="0"/>
          <w:numId w:val="21"/>
        </w:numPr>
        <w:ind w:leftChars="0"/>
        <w:rPr>
          <w:ins w:id="7" w:author="Administrator" w:date="2012-02-02T11:08:00Z"/>
          <w:rFonts w:ascii="Times New Roman" w:hAnsi="Times New Roman"/>
          <w:sz w:val="22"/>
          <w:lang w:val="en-CA"/>
        </w:rPr>
      </w:pPr>
      <w:ins w:id="8" w:author="Administrator" w:date="2012-02-02T11:07:00Z">
        <w:r>
          <w:rPr>
            <w:rFonts w:hint="eastAsia"/>
            <w:sz w:val="22"/>
          </w:rPr>
          <w:t xml:space="preserve">Replace syntax element </w:t>
        </w:r>
      </w:ins>
      <w:ins w:id="9" w:author="Administrator" w:date="2012-02-02T11:08:00Z">
        <w:r w:rsidRPr="00F91C5B">
          <w:rPr>
            <w:rFonts w:ascii="Times New Roman" w:hAnsi="Times New Roman"/>
            <w:sz w:val="22"/>
            <w:lang w:val="en-CA"/>
          </w:rPr>
          <w:t>‘delta_poc_lsb_lt_minus1 [</w:t>
        </w:r>
        <w:proofErr w:type="spellStart"/>
        <w:r w:rsidRPr="00F91C5B">
          <w:rPr>
            <w:rFonts w:ascii="Times New Roman" w:hAnsi="Times New Roman"/>
            <w:sz w:val="22"/>
            <w:lang w:val="en-CA"/>
          </w:rPr>
          <w:t>i</w:t>
        </w:r>
        <w:proofErr w:type="spellEnd"/>
        <w:r w:rsidRPr="00F91C5B">
          <w:rPr>
            <w:rFonts w:ascii="Times New Roman" w:hAnsi="Times New Roman"/>
            <w:sz w:val="22"/>
            <w:lang w:val="en-CA"/>
          </w:rPr>
          <w:t>]’ with ‘</w:t>
        </w:r>
        <w:proofErr w:type="spellStart"/>
        <w:r w:rsidRPr="00F91C5B">
          <w:rPr>
            <w:rFonts w:ascii="Times New Roman" w:hAnsi="Times New Roman"/>
            <w:sz w:val="22"/>
            <w:lang w:val="en-CA"/>
          </w:rPr>
          <w:t>delta_poc_lsb_lt</w:t>
        </w:r>
        <w:proofErr w:type="spellEnd"/>
        <w:r w:rsidRPr="00F91C5B">
          <w:rPr>
            <w:rFonts w:ascii="Times New Roman" w:hAnsi="Times New Roman"/>
            <w:sz w:val="22"/>
            <w:lang w:val="en-CA"/>
          </w:rPr>
          <w:t xml:space="preserve"> [</w:t>
        </w:r>
        <w:proofErr w:type="spellStart"/>
        <w:r w:rsidRPr="00F91C5B">
          <w:rPr>
            <w:rFonts w:ascii="Times New Roman" w:hAnsi="Times New Roman"/>
            <w:sz w:val="22"/>
            <w:lang w:val="en-CA"/>
          </w:rPr>
          <w:t>i</w:t>
        </w:r>
        <w:proofErr w:type="spellEnd"/>
        <w:r w:rsidRPr="00F91C5B">
          <w:rPr>
            <w:rFonts w:ascii="Times New Roman" w:hAnsi="Times New Roman"/>
            <w:sz w:val="22"/>
            <w:lang w:val="en-CA"/>
          </w:rPr>
          <w:t>]’</w:t>
        </w:r>
        <w:r>
          <w:rPr>
            <w:rFonts w:ascii="Times New Roman" w:hAnsi="Times New Roman" w:hint="eastAsia"/>
            <w:sz w:val="22"/>
            <w:lang w:val="en-CA"/>
          </w:rPr>
          <w:t xml:space="preserve"> to enable handling of two long-term reference pictures with the same delta POC</w:t>
        </w:r>
      </w:ins>
      <w:ins w:id="10" w:author="Administrator" w:date="2012-02-02T11:09:00Z">
        <w:r>
          <w:rPr>
            <w:rFonts w:ascii="Times New Roman" w:hAnsi="Times New Roman" w:hint="eastAsia"/>
            <w:sz w:val="22"/>
            <w:lang w:val="en-CA"/>
          </w:rPr>
          <w:t xml:space="preserve"> </w:t>
        </w:r>
      </w:ins>
      <w:ins w:id="11" w:author="Administrator" w:date="2012-02-02T11:08:00Z">
        <w:r>
          <w:rPr>
            <w:rFonts w:ascii="Times New Roman" w:hAnsi="Times New Roman" w:hint="eastAsia"/>
            <w:sz w:val="22"/>
            <w:lang w:val="en-CA"/>
          </w:rPr>
          <w:t>L</w:t>
        </w:r>
      </w:ins>
      <w:ins w:id="12" w:author="Administrator" w:date="2012-02-02T11:09:00Z">
        <w:r>
          <w:rPr>
            <w:rFonts w:ascii="Times New Roman" w:hAnsi="Times New Roman" w:hint="eastAsia"/>
            <w:sz w:val="22"/>
            <w:lang w:val="en-CA"/>
          </w:rPr>
          <w:t>SB</w:t>
        </w:r>
      </w:ins>
      <w:ins w:id="13" w:author="Administrator" w:date="2012-02-02T11:08:00Z">
        <w:r>
          <w:rPr>
            <w:rFonts w:ascii="Times New Roman" w:hAnsi="Times New Roman" w:hint="eastAsia"/>
            <w:sz w:val="22"/>
            <w:lang w:val="en-CA"/>
          </w:rPr>
          <w:t xml:space="preserve"> relative to current slice</w:t>
        </w:r>
      </w:ins>
    </w:p>
    <w:p w:rsidR="00000000" w:rsidRDefault="00F91C5B">
      <w:pPr>
        <w:pStyle w:val="aa"/>
        <w:numPr>
          <w:ilvl w:val="0"/>
          <w:numId w:val="23"/>
        </w:numPr>
        <w:ind w:leftChars="0"/>
        <w:rPr>
          <w:ins w:id="14" w:author="Administrator" w:date="2012-02-02T11:06:00Z"/>
        </w:rPr>
        <w:pPrChange w:id="15" w:author="Administrator" w:date="2012-02-02T11:06:00Z">
          <w:pPr>
            <w:jc w:val="both"/>
          </w:pPr>
        </w:pPrChange>
      </w:pPr>
      <w:ins w:id="16" w:author="Administrator" w:date="2012-02-02T11:09:00Z">
        <w:r>
          <w:rPr>
            <w:rFonts w:hint="eastAsia"/>
            <w:sz w:val="22"/>
          </w:rPr>
          <w:t xml:space="preserve">Allow skip signaling </w:t>
        </w:r>
      </w:ins>
      <w:ins w:id="17" w:author="Administrator" w:date="2012-02-02T11:10:00Z">
        <w:r>
          <w:rPr>
            <w:rFonts w:hint="eastAsia"/>
            <w:sz w:val="22"/>
          </w:rPr>
          <w:t>delta POC LSB of long-term reference pictures without removing it from decoded picture buffer.</w:t>
        </w:r>
      </w:ins>
    </w:p>
    <w:p w:rsidR="007F31EA" w:rsidRDefault="005A3AD4" w:rsidP="0004342A">
      <w:pPr>
        <w:jc w:val="both"/>
        <w:rPr>
          <w:lang w:eastAsia="ko-KR"/>
        </w:rPr>
      </w:pPr>
      <w:r>
        <w:rPr>
          <w:rFonts w:hint="eastAsia"/>
          <w:lang w:eastAsia="ko-KR"/>
        </w:rPr>
        <w:t xml:space="preserve">It is suggested that </w:t>
      </w:r>
      <w:ins w:id="18" w:author="Administrator" w:date="2012-02-02T11:10:00Z">
        <w:r w:rsidR="00F91C5B">
          <w:rPr>
            <w:rFonts w:hint="eastAsia"/>
            <w:lang w:eastAsia="ko-KR"/>
          </w:rPr>
          <w:t xml:space="preserve">the proposed changes may improve </w:t>
        </w:r>
      </w:ins>
      <w:ins w:id="19" w:author="Administrator" w:date="2012-02-02T11:11:00Z">
        <w:r w:rsidR="00F91C5B">
          <w:rPr>
            <w:rFonts w:hint="eastAsia"/>
            <w:lang w:eastAsia="ko-KR"/>
          </w:rPr>
          <w:t xml:space="preserve">signaling efficiency without </w:t>
        </w:r>
      </w:ins>
      <w:del w:id="20" w:author="Administrator" w:date="2012-02-02T11:11:00Z">
        <w:r w:rsidDel="00F91C5B">
          <w:rPr>
            <w:rFonts w:hint="eastAsia"/>
            <w:lang w:eastAsia="ko-KR"/>
          </w:rPr>
          <w:delText xml:space="preserve">the proposed changes does not </w:delText>
        </w:r>
      </w:del>
      <w:r>
        <w:rPr>
          <w:rFonts w:hint="eastAsia"/>
          <w:lang w:eastAsia="ko-KR"/>
        </w:rPr>
        <w:t>chang</w:t>
      </w:r>
      <w:ins w:id="21" w:author="Administrator" w:date="2012-02-02T11:11:00Z">
        <w:r w:rsidR="00F91C5B">
          <w:rPr>
            <w:rFonts w:hint="eastAsia"/>
            <w:lang w:eastAsia="ko-KR"/>
          </w:rPr>
          <w:t>ing</w:t>
        </w:r>
      </w:ins>
      <w:del w:id="22" w:author="Administrator" w:date="2012-02-02T11:11:00Z">
        <w:r w:rsidDel="00F91C5B">
          <w:rPr>
            <w:rFonts w:hint="eastAsia"/>
            <w:lang w:eastAsia="ko-KR"/>
          </w:rPr>
          <w:delText>e</w:delText>
        </w:r>
      </w:del>
      <w:r>
        <w:rPr>
          <w:rFonts w:hint="eastAsia"/>
          <w:lang w:eastAsia="ko-KR"/>
        </w:rPr>
        <w:t xml:space="preserve"> the main concept of </w:t>
      </w:r>
      <w:ins w:id="23" w:author="Administrator" w:date="2012-02-02T11:11:00Z">
        <w:r w:rsidR="00F91C5B">
          <w:rPr>
            <w:rFonts w:hint="eastAsia"/>
            <w:lang w:eastAsia="ko-KR"/>
          </w:rPr>
          <w:t xml:space="preserve">current </w:t>
        </w:r>
      </w:ins>
      <w:r>
        <w:rPr>
          <w:rFonts w:hint="eastAsia"/>
          <w:lang w:eastAsia="ko-KR"/>
        </w:rPr>
        <w:t>signaling</w:t>
      </w:r>
      <w:ins w:id="24" w:author="Administrator" w:date="2012-02-02T11:11:00Z">
        <w:r w:rsidR="00F91C5B">
          <w:rPr>
            <w:rFonts w:hint="eastAsia"/>
            <w:lang w:eastAsia="ko-KR"/>
          </w:rPr>
          <w:t xml:space="preserve"> approach.</w:t>
        </w:r>
      </w:ins>
      <w:ins w:id="25" w:author="Administrator" w:date="2012-02-02T11:12:00Z">
        <w:r w:rsidR="00F91C5B">
          <w:rPr>
            <w:rFonts w:hint="eastAsia"/>
            <w:lang w:eastAsia="ko-KR"/>
          </w:rPr>
          <w:t xml:space="preserve"> </w:t>
        </w:r>
      </w:ins>
      <w:del w:id="26" w:author="Administrator" w:date="2012-02-02T11:12:00Z">
        <w:r w:rsidDel="00F91C5B">
          <w:rPr>
            <w:rFonts w:hint="eastAsia"/>
            <w:lang w:eastAsia="ko-KR"/>
          </w:rPr>
          <w:delText>, it may improve signaling efficiency.</w:delText>
        </w:r>
      </w:del>
    </w:p>
    <w:p w:rsidR="007424E2" w:rsidRPr="005A3AD4" w:rsidRDefault="007424E2" w:rsidP="0004342A">
      <w:pPr>
        <w:jc w:val="both"/>
        <w:rPr>
          <w:lang w:eastAsia="ko-KR"/>
        </w:rPr>
      </w:pPr>
    </w:p>
    <w:p w:rsidR="00745F6B" w:rsidRPr="005B217D" w:rsidRDefault="00745F6B" w:rsidP="00E11923">
      <w:pPr>
        <w:pStyle w:val="1"/>
        <w:rPr>
          <w:lang w:val="en-CA"/>
        </w:rPr>
      </w:pPr>
      <w:r w:rsidRPr="005B217D">
        <w:rPr>
          <w:lang w:val="en-CA"/>
        </w:rPr>
        <w:t xml:space="preserve">Introduction </w:t>
      </w:r>
    </w:p>
    <w:p w:rsidR="005A3AD4" w:rsidRDefault="00D3456B" w:rsidP="009D49EB">
      <w:pPr>
        <w:jc w:val="both"/>
        <w:rPr>
          <w:lang w:eastAsia="ko-KR"/>
        </w:rPr>
      </w:pPr>
      <w:r>
        <w:rPr>
          <w:rFonts w:hint="eastAsia"/>
          <w:lang w:val="en-CA" w:eastAsia="ko-KR"/>
        </w:rPr>
        <w:t xml:space="preserve">After adoption in the last meeting, </w:t>
      </w:r>
      <w:r w:rsidR="001D7FA0">
        <w:rPr>
          <w:rFonts w:hint="eastAsia"/>
          <w:lang w:val="en-CA" w:eastAsia="ko-KR"/>
        </w:rPr>
        <w:t>long</w:t>
      </w:r>
      <w:r w:rsidR="005A3AD4">
        <w:rPr>
          <w:rFonts w:hint="eastAsia"/>
          <w:lang w:eastAsia="ko-KR"/>
        </w:rPr>
        <w:t>-term reference pictures</w:t>
      </w:r>
      <w:r w:rsidR="001D7FA0">
        <w:rPr>
          <w:rFonts w:hint="eastAsia"/>
          <w:lang w:eastAsia="ko-KR"/>
        </w:rPr>
        <w:t xml:space="preserve"> (LTRPs)</w:t>
      </w:r>
      <w:r w:rsidR="005A3AD4">
        <w:rPr>
          <w:rFonts w:hint="eastAsia"/>
          <w:lang w:eastAsia="ko-KR"/>
        </w:rPr>
        <w:t xml:space="preserve"> are </w:t>
      </w:r>
      <w:r>
        <w:rPr>
          <w:rFonts w:hint="eastAsia"/>
          <w:lang w:eastAsia="ko-KR"/>
        </w:rPr>
        <w:t xml:space="preserve">now can </w:t>
      </w:r>
      <w:r w:rsidR="001D7FA0">
        <w:rPr>
          <w:rFonts w:hint="eastAsia"/>
          <w:lang w:eastAsia="ko-KR"/>
        </w:rPr>
        <w:t xml:space="preserve">be </w:t>
      </w:r>
      <w:r w:rsidR="005A3AD4">
        <w:rPr>
          <w:rFonts w:hint="eastAsia"/>
          <w:lang w:eastAsia="ko-KR"/>
        </w:rPr>
        <w:t xml:space="preserve">signaled </w:t>
      </w:r>
      <w:r>
        <w:rPr>
          <w:rFonts w:hint="eastAsia"/>
          <w:lang w:eastAsia="ko-KR"/>
        </w:rPr>
        <w:t xml:space="preserve">explicitly </w:t>
      </w:r>
      <w:r w:rsidR="007642B6">
        <w:rPr>
          <w:rFonts w:hint="eastAsia"/>
          <w:lang w:eastAsia="ko-KR"/>
        </w:rPr>
        <w:t>within</w:t>
      </w:r>
      <w:r w:rsidR="005A3AD4">
        <w:rPr>
          <w:rFonts w:hint="eastAsia"/>
          <w:lang w:eastAsia="ko-KR"/>
        </w:rPr>
        <w:t xml:space="preserve"> slice header. </w:t>
      </w:r>
      <w:r w:rsidR="001D7FA0">
        <w:rPr>
          <w:rFonts w:hint="eastAsia"/>
          <w:lang w:eastAsia="ko-KR"/>
        </w:rPr>
        <w:t>The main difference of signaling of LTRPs and short-term reference pictures (STRPs) are as follows:</w:t>
      </w:r>
    </w:p>
    <w:p w:rsidR="001D7FA0" w:rsidRPr="001D7FA0" w:rsidRDefault="001D7FA0" w:rsidP="001D7FA0">
      <w:pPr>
        <w:pStyle w:val="aa"/>
        <w:numPr>
          <w:ilvl w:val="0"/>
          <w:numId w:val="20"/>
        </w:numPr>
        <w:spacing w:before="120"/>
        <w:ind w:leftChars="0" w:left="403" w:hanging="403"/>
        <w:rPr>
          <w:rFonts w:ascii="Times New Roman" w:hAnsi="Times New Roman"/>
          <w:sz w:val="22"/>
        </w:rPr>
      </w:pPr>
      <w:r w:rsidRPr="001D7FA0">
        <w:rPr>
          <w:rFonts w:ascii="Times New Roman" w:hAnsi="Times New Roman"/>
          <w:sz w:val="22"/>
        </w:rPr>
        <w:t>STRPs are signaled in reference picture set (RPS) which can be signaled in PPS or slice header. LTRPs are signaled only in slice header.</w:t>
      </w:r>
    </w:p>
    <w:p w:rsidR="001D7FA0" w:rsidDel="00F91C5B" w:rsidRDefault="001D7FA0" w:rsidP="001D7FA0">
      <w:pPr>
        <w:pStyle w:val="aa"/>
        <w:numPr>
          <w:ilvl w:val="0"/>
          <w:numId w:val="20"/>
        </w:numPr>
        <w:spacing w:before="120"/>
        <w:ind w:leftChars="0" w:left="403" w:hanging="403"/>
        <w:rPr>
          <w:del w:id="27" w:author="Administrator" w:date="2012-02-02T11:07:00Z"/>
          <w:rFonts w:ascii="Times New Roman" w:hAnsi="Times New Roman"/>
          <w:sz w:val="22"/>
        </w:rPr>
      </w:pPr>
      <w:del w:id="28" w:author="Administrator" w:date="2012-02-02T11:07:00Z">
        <w:r w:rsidRPr="001D7FA0" w:rsidDel="00F91C5B">
          <w:rPr>
            <w:rFonts w:ascii="Times New Roman" w:hAnsi="Times New Roman"/>
            <w:sz w:val="22"/>
          </w:rPr>
          <w:delText>Signaling of number of STRPs is divided into negative and positive delta reference pictures. Signaling of number of LTRPs is not divided into negative and positive delta reference pictures.</w:delText>
        </w:r>
      </w:del>
    </w:p>
    <w:p w:rsidR="001D7FA0" w:rsidRPr="001D7FA0" w:rsidRDefault="001D7FA0" w:rsidP="001D7FA0">
      <w:pPr>
        <w:pStyle w:val="aa"/>
        <w:numPr>
          <w:ilvl w:val="0"/>
          <w:numId w:val="20"/>
        </w:numPr>
        <w:spacing w:before="120"/>
        <w:ind w:leftChars="0" w:left="403" w:hanging="403"/>
        <w:rPr>
          <w:rFonts w:ascii="Times New Roman" w:hAnsi="Times New Roman"/>
          <w:sz w:val="22"/>
        </w:rPr>
      </w:pPr>
      <w:r>
        <w:rPr>
          <w:rFonts w:ascii="Times New Roman" w:hAnsi="Times New Roman" w:hint="eastAsia"/>
          <w:sz w:val="22"/>
        </w:rPr>
        <w:t xml:space="preserve">Delta POC for STRPs signaling is absolute delta while delta POC for LTRPs signaling is </w:t>
      </w:r>
      <w:r>
        <w:rPr>
          <w:rFonts w:ascii="Times New Roman" w:hAnsi="Times New Roman"/>
          <w:sz w:val="22"/>
        </w:rPr>
        <w:t>delta</w:t>
      </w:r>
      <w:r>
        <w:rPr>
          <w:rFonts w:ascii="Times New Roman" w:hAnsi="Times New Roman" w:hint="eastAsia"/>
          <w:sz w:val="22"/>
        </w:rPr>
        <w:t xml:space="preserve"> POC of least significant bit (LSB).</w:t>
      </w:r>
    </w:p>
    <w:p w:rsidR="007642B6" w:rsidRDefault="00A7152E" w:rsidP="009D49EB">
      <w:pPr>
        <w:jc w:val="both"/>
        <w:rPr>
          <w:lang w:eastAsia="ko-KR"/>
        </w:rPr>
      </w:pPr>
      <w:r>
        <w:rPr>
          <w:rFonts w:hint="eastAsia"/>
          <w:lang w:eastAsia="ko-KR"/>
        </w:rPr>
        <w:t xml:space="preserve">In this document, we propose some changes </w:t>
      </w:r>
      <w:r w:rsidR="00B615C9">
        <w:rPr>
          <w:rFonts w:hint="eastAsia"/>
          <w:lang w:eastAsia="ko-KR"/>
        </w:rPr>
        <w:t>that may improve the current method of signaling of LTRPs.</w:t>
      </w:r>
      <w:r>
        <w:rPr>
          <w:rFonts w:hint="eastAsia"/>
          <w:lang w:eastAsia="ko-KR"/>
        </w:rPr>
        <w:t xml:space="preserve"> </w:t>
      </w:r>
    </w:p>
    <w:p w:rsidR="00A7152E" w:rsidRDefault="00A7152E" w:rsidP="009D49EB">
      <w:pPr>
        <w:jc w:val="both"/>
        <w:rPr>
          <w:lang w:eastAsia="ko-KR"/>
        </w:rPr>
      </w:pPr>
    </w:p>
    <w:p w:rsidR="00A7152E" w:rsidRPr="005B217D" w:rsidRDefault="00A7152E" w:rsidP="00A7152E">
      <w:pPr>
        <w:pStyle w:val="1"/>
        <w:rPr>
          <w:lang w:val="en-CA"/>
        </w:rPr>
      </w:pPr>
      <w:r>
        <w:rPr>
          <w:rFonts w:hint="eastAsia"/>
          <w:lang w:val="en-CA" w:eastAsia="ko-KR"/>
        </w:rPr>
        <w:lastRenderedPageBreak/>
        <w:t>Proposed Changes</w:t>
      </w:r>
      <w:r w:rsidRPr="005B217D">
        <w:rPr>
          <w:lang w:val="en-CA"/>
        </w:rPr>
        <w:t xml:space="preserve"> </w:t>
      </w:r>
    </w:p>
    <w:p w:rsidR="00A7152E" w:rsidRPr="005B217D" w:rsidRDefault="00B615C9" w:rsidP="00A7152E">
      <w:pPr>
        <w:pStyle w:val="2"/>
        <w:rPr>
          <w:lang w:val="en-CA"/>
        </w:rPr>
      </w:pPr>
      <w:r>
        <w:rPr>
          <w:rFonts w:hint="eastAsia"/>
          <w:lang w:val="en-CA" w:eastAsia="ko-KR"/>
        </w:rPr>
        <w:t>On the issue of two LTRP with same POC LSB</w:t>
      </w:r>
      <w:r w:rsidR="00A7152E" w:rsidRPr="005B217D">
        <w:rPr>
          <w:lang w:val="en-CA"/>
        </w:rPr>
        <w:t xml:space="preserve"> </w:t>
      </w:r>
    </w:p>
    <w:p w:rsidR="00B615C9" w:rsidRDefault="00B615C9" w:rsidP="00A7152E">
      <w:pPr>
        <w:jc w:val="both"/>
        <w:rPr>
          <w:lang w:val="en-CA" w:eastAsia="ko-KR"/>
        </w:rPr>
      </w:pPr>
      <w:r>
        <w:rPr>
          <w:rFonts w:hint="eastAsia"/>
          <w:lang w:val="en-CA" w:eastAsia="ko-KR"/>
        </w:rPr>
        <w:t xml:space="preserve">One problem with </w:t>
      </w:r>
      <w:r>
        <w:rPr>
          <w:lang w:val="en-CA" w:eastAsia="ko-KR"/>
        </w:rPr>
        <w:t>signalling</w:t>
      </w:r>
      <w:r>
        <w:rPr>
          <w:rFonts w:hint="eastAsia"/>
          <w:lang w:val="en-CA" w:eastAsia="ko-KR"/>
        </w:rPr>
        <w:t xml:space="preserve"> delta POC of LTRPs by using only </w:t>
      </w:r>
      <w:r>
        <w:rPr>
          <w:lang w:val="en-CA" w:eastAsia="ko-KR"/>
        </w:rPr>
        <w:t>delta</w:t>
      </w:r>
      <w:r>
        <w:rPr>
          <w:rFonts w:hint="eastAsia"/>
          <w:lang w:val="en-CA" w:eastAsia="ko-KR"/>
        </w:rPr>
        <w:t xml:space="preserve"> POC LSB is that </w:t>
      </w:r>
      <w:del w:id="29" w:author="Administrator" w:date="2012-02-02T11:12:00Z">
        <w:r w:rsidDel="00F91C5B">
          <w:rPr>
            <w:rFonts w:hint="eastAsia"/>
            <w:lang w:val="en-CA" w:eastAsia="ko-KR"/>
          </w:rPr>
          <w:delText xml:space="preserve">we </w:delText>
        </w:r>
      </w:del>
      <w:ins w:id="30" w:author="Administrator" w:date="2012-02-02T11:12:00Z">
        <w:r w:rsidR="00F91C5B">
          <w:rPr>
            <w:rFonts w:hint="eastAsia"/>
            <w:lang w:val="en-CA" w:eastAsia="ko-KR"/>
          </w:rPr>
          <w:t xml:space="preserve">it </w:t>
        </w:r>
      </w:ins>
      <w:r>
        <w:rPr>
          <w:rFonts w:hint="eastAsia"/>
          <w:lang w:val="en-CA" w:eastAsia="ko-KR"/>
        </w:rPr>
        <w:t xml:space="preserve">cannot have two LTRP </w:t>
      </w:r>
      <w:ins w:id="31" w:author="Administrator" w:date="2012-02-02T11:12:00Z">
        <w:r w:rsidR="00F91C5B">
          <w:rPr>
            <w:rFonts w:hint="eastAsia"/>
            <w:lang w:val="en-CA" w:eastAsia="ko-KR"/>
          </w:rPr>
          <w:t xml:space="preserve">with same delta </w:t>
        </w:r>
      </w:ins>
      <w:del w:id="32" w:author="Administrator" w:date="2012-02-02T11:13:00Z">
        <w:r w:rsidDel="00F91C5B">
          <w:rPr>
            <w:rFonts w:hint="eastAsia"/>
            <w:lang w:val="en-CA" w:eastAsia="ko-KR"/>
          </w:rPr>
          <w:delText xml:space="preserve">that has same </w:delText>
        </w:r>
      </w:del>
      <w:r>
        <w:rPr>
          <w:rFonts w:hint="eastAsia"/>
          <w:lang w:val="en-CA" w:eastAsia="ko-KR"/>
        </w:rPr>
        <w:t xml:space="preserve">POC LSB </w:t>
      </w:r>
      <w:ins w:id="33" w:author="Administrator" w:date="2012-02-02T11:13:00Z">
        <w:r w:rsidR="00F91C5B">
          <w:rPr>
            <w:rFonts w:hint="eastAsia"/>
            <w:lang w:val="en-CA" w:eastAsia="ko-KR"/>
          </w:rPr>
          <w:t xml:space="preserve">relative to POC LSB of current slice </w:t>
        </w:r>
      </w:ins>
      <w:del w:id="34" w:author="Administrator" w:date="2012-02-02T11:13:00Z">
        <w:r w:rsidDel="00F91C5B">
          <w:rPr>
            <w:rFonts w:hint="eastAsia"/>
            <w:lang w:val="en-CA" w:eastAsia="ko-KR"/>
          </w:rPr>
          <w:delText xml:space="preserve">in DPB </w:delText>
        </w:r>
      </w:del>
      <w:r>
        <w:rPr>
          <w:rFonts w:hint="eastAsia"/>
          <w:lang w:val="en-CA" w:eastAsia="ko-KR"/>
        </w:rPr>
        <w:t xml:space="preserve">at the same time. This might be problem since such situation may often </w:t>
      </w:r>
      <w:r>
        <w:rPr>
          <w:lang w:val="en-CA" w:eastAsia="ko-KR"/>
        </w:rPr>
        <w:t>occur</w:t>
      </w:r>
      <w:r>
        <w:rPr>
          <w:rFonts w:hint="eastAsia"/>
          <w:lang w:val="en-CA" w:eastAsia="ko-KR"/>
        </w:rPr>
        <w:t xml:space="preserve"> in practice.</w:t>
      </w:r>
    </w:p>
    <w:p w:rsidR="00B615C9" w:rsidRDefault="00B615C9" w:rsidP="00A7152E">
      <w:pPr>
        <w:jc w:val="both"/>
        <w:rPr>
          <w:lang w:val="en-CA" w:eastAsia="ko-KR"/>
        </w:rPr>
      </w:pPr>
      <w:r>
        <w:rPr>
          <w:rFonts w:hint="eastAsia"/>
          <w:lang w:val="en-CA" w:eastAsia="ko-KR"/>
        </w:rPr>
        <w:t>To overcome the above issue, a simple modification to current syntax element may provide a solution. The necessary modification is as follows:</w:t>
      </w:r>
    </w:p>
    <w:p w:rsidR="00B615C9" w:rsidRPr="00F91C5B" w:rsidRDefault="00095CC8" w:rsidP="00B615C9">
      <w:pPr>
        <w:pStyle w:val="aa"/>
        <w:numPr>
          <w:ilvl w:val="0"/>
          <w:numId w:val="21"/>
        </w:numPr>
        <w:ind w:leftChars="0"/>
        <w:rPr>
          <w:rFonts w:ascii="Times New Roman" w:hAnsi="Times New Roman" w:hint="eastAsia"/>
          <w:sz w:val="22"/>
          <w:lang w:val="en-CA"/>
          <w:rPrChange w:id="35" w:author="Administrator" w:date="2012-02-02T11:08:00Z">
            <w:rPr>
              <w:rFonts w:hint="eastAsia"/>
              <w:lang w:val="en-CA"/>
            </w:rPr>
          </w:rPrChange>
        </w:rPr>
      </w:pPr>
      <w:r w:rsidRPr="00095CC8">
        <w:rPr>
          <w:rFonts w:ascii="Times New Roman" w:hAnsi="Times New Roman" w:hint="eastAsia"/>
          <w:sz w:val="22"/>
          <w:lang w:val="en-CA"/>
          <w:rPrChange w:id="36" w:author="Administrator" w:date="2012-02-02T11:08:00Z">
            <w:rPr>
              <w:rFonts w:hint="eastAsia"/>
              <w:lang w:val="en-CA"/>
            </w:rPr>
          </w:rPrChange>
        </w:rPr>
        <w:t xml:space="preserve">Replace syntax element </w:t>
      </w:r>
      <w:r w:rsidRPr="00095CC8">
        <w:rPr>
          <w:rFonts w:ascii="Times New Roman" w:hAnsi="Times New Roman" w:hint="eastAsia"/>
          <w:sz w:val="22"/>
          <w:lang w:val="en-CA"/>
          <w:rPrChange w:id="37" w:author="Administrator" w:date="2012-02-02T11:08:00Z">
            <w:rPr>
              <w:rFonts w:hint="eastAsia"/>
              <w:lang w:val="en-CA"/>
            </w:rPr>
          </w:rPrChange>
        </w:rPr>
        <w:t>‘</w:t>
      </w:r>
      <w:r w:rsidRPr="00095CC8">
        <w:rPr>
          <w:rFonts w:ascii="Times New Roman" w:hAnsi="Times New Roman" w:hint="eastAsia"/>
          <w:sz w:val="22"/>
          <w:lang w:val="en-CA"/>
          <w:rPrChange w:id="38" w:author="Administrator" w:date="2012-02-02T11:08:00Z">
            <w:rPr>
              <w:rFonts w:hint="eastAsia"/>
              <w:lang w:val="en-CA"/>
            </w:rPr>
          </w:rPrChange>
        </w:rPr>
        <w:t>delta_poc_lsb_lt_minus1 [</w:t>
      </w:r>
      <w:proofErr w:type="spellStart"/>
      <w:r w:rsidRPr="00095CC8">
        <w:rPr>
          <w:rFonts w:ascii="Times New Roman" w:hAnsi="Times New Roman" w:hint="eastAsia"/>
          <w:sz w:val="22"/>
          <w:lang w:val="en-CA"/>
          <w:rPrChange w:id="39" w:author="Administrator" w:date="2012-02-02T11:08:00Z">
            <w:rPr>
              <w:rFonts w:hint="eastAsia"/>
              <w:lang w:val="en-CA"/>
            </w:rPr>
          </w:rPrChange>
        </w:rPr>
        <w:t>i</w:t>
      </w:r>
      <w:proofErr w:type="spellEnd"/>
      <w:r w:rsidRPr="00095CC8">
        <w:rPr>
          <w:rFonts w:ascii="Times New Roman" w:hAnsi="Times New Roman" w:hint="eastAsia"/>
          <w:sz w:val="22"/>
          <w:lang w:val="en-CA"/>
          <w:rPrChange w:id="40" w:author="Administrator" w:date="2012-02-02T11:08:00Z">
            <w:rPr>
              <w:rFonts w:hint="eastAsia"/>
              <w:lang w:val="en-CA"/>
            </w:rPr>
          </w:rPrChange>
        </w:rPr>
        <w:t>]</w:t>
      </w:r>
      <w:r w:rsidRPr="00095CC8">
        <w:rPr>
          <w:rFonts w:ascii="Times New Roman" w:hAnsi="Times New Roman" w:hint="eastAsia"/>
          <w:sz w:val="22"/>
          <w:lang w:val="en-CA"/>
          <w:rPrChange w:id="41" w:author="Administrator" w:date="2012-02-02T11:08:00Z">
            <w:rPr>
              <w:rFonts w:hint="eastAsia"/>
              <w:lang w:val="en-CA"/>
            </w:rPr>
          </w:rPrChange>
        </w:rPr>
        <w:t>’</w:t>
      </w:r>
      <w:r w:rsidRPr="00095CC8">
        <w:rPr>
          <w:rFonts w:ascii="Times New Roman" w:hAnsi="Times New Roman" w:hint="eastAsia"/>
          <w:sz w:val="22"/>
          <w:lang w:val="en-CA"/>
          <w:rPrChange w:id="42" w:author="Administrator" w:date="2012-02-02T11:08:00Z">
            <w:rPr>
              <w:rFonts w:hint="eastAsia"/>
              <w:lang w:val="en-CA"/>
            </w:rPr>
          </w:rPrChange>
        </w:rPr>
        <w:t xml:space="preserve"> with </w:t>
      </w:r>
      <w:r w:rsidRPr="00095CC8">
        <w:rPr>
          <w:rFonts w:ascii="Times New Roman" w:hAnsi="Times New Roman" w:hint="eastAsia"/>
          <w:sz w:val="22"/>
          <w:lang w:val="en-CA"/>
          <w:rPrChange w:id="43" w:author="Administrator" w:date="2012-02-02T11:08:00Z">
            <w:rPr>
              <w:rFonts w:hint="eastAsia"/>
              <w:lang w:val="en-CA"/>
            </w:rPr>
          </w:rPrChange>
        </w:rPr>
        <w:t>‘</w:t>
      </w:r>
      <w:proofErr w:type="spellStart"/>
      <w:r w:rsidRPr="00095CC8">
        <w:rPr>
          <w:rFonts w:ascii="Times New Roman" w:hAnsi="Times New Roman" w:hint="eastAsia"/>
          <w:sz w:val="22"/>
          <w:lang w:val="en-CA"/>
          <w:rPrChange w:id="44" w:author="Administrator" w:date="2012-02-02T11:08:00Z">
            <w:rPr>
              <w:rFonts w:hint="eastAsia"/>
              <w:lang w:val="en-CA"/>
            </w:rPr>
          </w:rPrChange>
        </w:rPr>
        <w:t>delta_poc_lsb_lt</w:t>
      </w:r>
      <w:proofErr w:type="spellEnd"/>
      <w:r w:rsidRPr="00095CC8">
        <w:rPr>
          <w:rFonts w:ascii="Times New Roman" w:hAnsi="Times New Roman" w:hint="eastAsia"/>
          <w:sz w:val="22"/>
          <w:lang w:val="en-CA"/>
          <w:rPrChange w:id="45" w:author="Administrator" w:date="2012-02-02T11:08:00Z">
            <w:rPr>
              <w:rFonts w:hint="eastAsia"/>
              <w:lang w:val="en-CA"/>
            </w:rPr>
          </w:rPrChange>
        </w:rPr>
        <w:t xml:space="preserve"> [</w:t>
      </w:r>
      <w:proofErr w:type="spellStart"/>
      <w:r w:rsidRPr="00095CC8">
        <w:rPr>
          <w:rFonts w:ascii="Times New Roman" w:hAnsi="Times New Roman" w:hint="eastAsia"/>
          <w:sz w:val="22"/>
          <w:lang w:val="en-CA"/>
          <w:rPrChange w:id="46" w:author="Administrator" w:date="2012-02-02T11:08:00Z">
            <w:rPr>
              <w:rFonts w:hint="eastAsia"/>
              <w:lang w:val="en-CA"/>
            </w:rPr>
          </w:rPrChange>
        </w:rPr>
        <w:t>i</w:t>
      </w:r>
      <w:proofErr w:type="spellEnd"/>
      <w:r w:rsidRPr="00095CC8">
        <w:rPr>
          <w:rFonts w:ascii="Times New Roman" w:hAnsi="Times New Roman" w:hint="eastAsia"/>
          <w:sz w:val="22"/>
          <w:lang w:val="en-CA"/>
          <w:rPrChange w:id="47" w:author="Administrator" w:date="2012-02-02T11:08:00Z">
            <w:rPr>
              <w:rFonts w:hint="eastAsia"/>
              <w:lang w:val="en-CA"/>
            </w:rPr>
          </w:rPrChange>
        </w:rPr>
        <w:t>]</w:t>
      </w:r>
      <w:r w:rsidRPr="00095CC8">
        <w:rPr>
          <w:rFonts w:ascii="Times New Roman" w:hAnsi="Times New Roman" w:hint="eastAsia"/>
          <w:sz w:val="22"/>
          <w:lang w:val="en-CA"/>
          <w:rPrChange w:id="48" w:author="Administrator" w:date="2012-02-02T11:08:00Z">
            <w:rPr>
              <w:rFonts w:hint="eastAsia"/>
              <w:lang w:val="en-CA"/>
            </w:rPr>
          </w:rPrChange>
        </w:rPr>
        <w:t>’</w:t>
      </w:r>
    </w:p>
    <w:p w:rsidR="002B3424" w:rsidRDefault="00B615C9" w:rsidP="00B615C9">
      <w:pPr>
        <w:rPr>
          <w:ins w:id="49" w:author="Administrator" w:date="2012-02-02T11:14:00Z"/>
          <w:lang w:val="en-CA" w:eastAsia="ko-KR"/>
        </w:rPr>
      </w:pPr>
      <w:r>
        <w:rPr>
          <w:rFonts w:hint="eastAsia"/>
          <w:lang w:val="en-CA" w:eastAsia="ko-KR"/>
        </w:rPr>
        <w:t xml:space="preserve">With the above </w:t>
      </w:r>
      <w:r>
        <w:rPr>
          <w:lang w:val="en-CA" w:eastAsia="ko-KR"/>
        </w:rPr>
        <w:t>modification</w:t>
      </w:r>
      <w:r>
        <w:rPr>
          <w:rFonts w:hint="eastAsia"/>
          <w:lang w:val="en-CA" w:eastAsia="ko-KR"/>
        </w:rPr>
        <w:t>, we basically allow delta POC LSB to be 0 so that if there are two LTRPs with same POC LSB, the delta POC LSB shall be 0 which will have no problem to be signalled.</w:t>
      </w:r>
    </w:p>
    <w:p w:rsidR="00F91C5B" w:rsidRPr="00F91C5B" w:rsidRDefault="00F91C5B" w:rsidP="00B615C9">
      <w:pPr>
        <w:rPr>
          <w:ins w:id="50" w:author="Administrator" w:date="2012-02-02T11:14:00Z"/>
          <w:lang w:val="en-CA" w:eastAsia="ko-KR"/>
        </w:rPr>
      </w:pPr>
    </w:p>
    <w:p w:rsidR="00F91C5B" w:rsidRPr="00F66B98" w:rsidRDefault="00095CC8" w:rsidP="00B615C9">
      <w:pPr>
        <w:rPr>
          <w:ins w:id="51" w:author="Administrator" w:date="2012-02-02T11:15:00Z"/>
          <w:u w:val="single"/>
          <w:lang w:val="en-CA" w:eastAsia="ko-KR"/>
          <w:rPrChange w:id="52" w:author="Administrator" w:date="2012-02-02T11:17:00Z">
            <w:rPr>
              <w:ins w:id="53" w:author="Administrator" w:date="2012-02-02T11:15:00Z"/>
              <w:lang w:val="en-CA" w:eastAsia="ko-KR"/>
            </w:rPr>
          </w:rPrChange>
        </w:rPr>
      </w:pPr>
      <w:ins w:id="54" w:author="Administrator" w:date="2012-02-02T11:14:00Z">
        <w:r w:rsidRPr="00095CC8">
          <w:rPr>
            <w:u w:val="single"/>
            <w:lang w:val="en-CA" w:eastAsia="ko-KR"/>
            <w:rPrChange w:id="55" w:author="Administrator" w:date="2012-02-02T11:17:00Z">
              <w:rPr>
                <w:lang w:val="en-CA" w:eastAsia="ko-KR"/>
              </w:rPr>
            </w:rPrChange>
          </w:rPr>
          <w:t>Semantic ch</w:t>
        </w:r>
      </w:ins>
      <w:ins w:id="56" w:author="Administrator" w:date="2012-02-02T11:15:00Z">
        <w:r w:rsidRPr="00095CC8">
          <w:rPr>
            <w:u w:val="single"/>
            <w:lang w:val="en-CA" w:eastAsia="ko-KR"/>
            <w:rPrChange w:id="57" w:author="Administrator" w:date="2012-02-02T11:17:00Z">
              <w:rPr>
                <w:lang w:val="en-CA" w:eastAsia="ko-KR"/>
              </w:rPr>
            </w:rPrChange>
          </w:rPr>
          <w:t>ange:</w:t>
        </w:r>
      </w:ins>
    </w:p>
    <w:p w:rsidR="00F91C5B" w:rsidRDefault="00F91C5B" w:rsidP="00B615C9">
      <w:pPr>
        <w:rPr>
          <w:ins w:id="58" w:author="Administrator" w:date="2012-02-02T11:15:00Z"/>
          <w:lang w:val="en-CA" w:eastAsia="ko-KR"/>
        </w:rPr>
      </w:pPr>
      <w:ins w:id="59" w:author="Administrator" w:date="2012-02-02T11:15:00Z">
        <w:r>
          <w:rPr>
            <w:lang w:val="en-CA" w:eastAsia="ko-KR"/>
          </w:rPr>
          <w:t>C</w:t>
        </w:r>
        <w:r>
          <w:rPr>
            <w:rFonts w:hint="eastAsia"/>
            <w:lang w:val="en-CA" w:eastAsia="ko-KR"/>
          </w:rPr>
          <w:t>urrent semantic:</w:t>
        </w:r>
      </w:ins>
    </w:p>
    <w:p w:rsidR="00F91C5B" w:rsidRDefault="00F91C5B" w:rsidP="00F91C5B">
      <w:pPr>
        <w:rPr>
          <w:ins w:id="60" w:author="Administrator" w:date="2012-02-02T11:15:00Z"/>
        </w:rPr>
      </w:pPr>
      <w:ins w:id="61" w:author="Administrator" w:date="2012-02-02T11:15:00Z">
        <w:r>
          <w:rPr>
            <w:b/>
            <w:lang w:eastAsia="ko-KR"/>
          </w:rPr>
          <w:t>delta_poc_lsb_lt_</w:t>
        </w:r>
        <w:proofErr w:type="gramStart"/>
        <w:r>
          <w:rPr>
            <w:b/>
            <w:lang w:eastAsia="ko-KR"/>
          </w:rPr>
          <w:t>minus1</w:t>
        </w:r>
        <w:r>
          <w:rPr>
            <w:lang w:eastAsia="ko-KR"/>
          </w:rPr>
          <w:t>[</w:t>
        </w:r>
        <w:proofErr w:type="gramEnd"/>
        <w:r>
          <w:rPr>
            <w:lang w:eastAsia="ko-KR"/>
          </w:rPr>
          <w:t> </w:t>
        </w:r>
        <w:proofErr w:type="spellStart"/>
        <w:r>
          <w:rPr>
            <w:lang w:eastAsia="ko-KR"/>
          </w:rPr>
          <w:t>i</w:t>
        </w:r>
        <w:proofErr w:type="spellEnd"/>
        <w:r>
          <w:rPr>
            <w:lang w:eastAsia="ko-KR"/>
          </w:rPr>
          <w:t xml:space="preserve"> ] </w:t>
        </w:r>
        <w:r>
          <w:t xml:space="preserve">is used to determine the value of the least significant bits of the picture order count value of the </w:t>
        </w:r>
        <w:proofErr w:type="spellStart"/>
        <w:r>
          <w:t>i-th</w:t>
        </w:r>
        <w:proofErr w:type="spellEnd"/>
        <w:r>
          <w:t xml:space="preserve"> long-term reference picture that is included in the long-term reference picture set of the current picture. </w:t>
        </w:r>
        <w:r>
          <w:rPr>
            <w:lang w:eastAsia="ko-KR"/>
          </w:rPr>
          <w:t>delta_poc_lsb_lt_</w:t>
        </w:r>
        <w:proofErr w:type="gramStart"/>
        <w:r>
          <w:rPr>
            <w:lang w:eastAsia="ko-KR"/>
          </w:rPr>
          <w:t>minus1</w:t>
        </w:r>
        <w:r w:rsidRPr="0018575D">
          <w:rPr>
            <w:lang w:eastAsia="ko-KR"/>
          </w:rPr>
          <w:t>[</w:t>
        </w:r>
        <w:proofErr w:type="gramEnd"/>
        <w:r w:rsidRPr="0018575D">
          <w:rPr>
            <w:lang w:eastAsia="ko-KR"/>
          </w:rPr>
          <w:t> </w:t>
        </w:r>
        <w:proofErr w:type="spellStart"/>
        <w:r w:rsidRPr="0018575D">
          <w:rPr>
            <w:lang w:eastAsia="ko-KR"/>
          </w:rPr>
          <w:t>i</w:t>
        </w:r>
        <w:proofErr w:type="spellEnd"/>
        <w:r w:rsidRPr="0018575D">
          <w:rPr>
            <w:lang w:eastAsia="ko-KR"/>
          </w:rPr>
          <w:t> ] shall</w:t>
        </w:r>
        <w:r>
          <w:rPr>
            <w:lang w:eastAsia="ko-KR"/>
          </w:rPr>
          <w:t xml:space="preserve"> be in the range of 0 to </w:t>
        </w:r>
        <w:proofErr w:type="spellStart"/>
        <w:r w:rsidRPr="00210652">
          <w:t>MaxPicOrderCntLsb</w:t>
        </w:r>
        <w:proofErr w:type="spellEnd"/>
        <w:r>
          <w:t> − 1, inclusive</w:t>
        </w:r>
        <w:r w:rsidRPr="00631483">
          <w:t>.</w:t>
        </w:r>
      </w:ins>
    </w:p>
    <w:p w:rsidR="00F91C5B" w:rsidRPr="00E13DDF" w:rsidRDefault="00F91C5B" w:rsidP="00F91C5B">
      <w:pPr>
        <w:rPr>
          <w:ins w:id="62" w:author="Administrator" w:date="2012-02-02T11:15:00Z"/>
        </w:rPr>
      </w:pPr>
      <w:ins w:id="63" w:author="Administrator" w:date="2012-02-02T11:15:00Z">
        <w:r>
          <w:t>T</w:t>
        </w:r>
        <w:r w:rsidRPr="00E13DDF">
          <w:t xml:space="preserve">he variable </w:t>
        </w:r>
        <w:proofErr w:type="spellStart"/>
        <w:r>
          <w:t>Delta</w:t>
        </w:r>
        <w:r w:rsidRPr="00E13DDF">
          <w:rPr>
            <w:bCs/>
          </w:rPr>
          <w:t>P</w:t>
        </w:r>
        <w:r>
          <w:rPr>
            <w:bCs/>
          </w:rPr>
          <w:t>ocLt</w:t>
        </w:r>
        <w:proofErr w:type="spellEnd"/>
        <w:proofErr w:type="gramStart"/>
        <w:r w:rsidRPr="00E13DDF">
          <w:rPr>
            <w:bCs/>
          </w:rPr>
          <w:t>[</w:t>
        </w:r>
        <w:r>
          <w:rPr>
            <w:bCs/>
          </w:rPr>
          <w:t> </w:t>
        </w:r>
        <w:proofErr w:type="spellStart"/>
        <w:r w:rsidRPr="00E13DDF">
          <w:rPr>
            <w:bCs/>
          </w:rPr>
          <w:t>i</w:t>
        </w:r>
        <w:proofErr w:type="spellEnd"/>
        <w:proofErr w:type="gramEnd"/>
        <w:r>
          <w:rPr>
            <w:bCs/>
          </w:rPr>
          <w:t> </w:t>
        </w:r>
        <w:r w:rsidRPr="00E13DDF">
          <w:rPr>
            <w:bCs/>
          </w:rPr>
          <w:t>]</w:t>
        </w:r>
        <w:r>
          <w:t xml:space="preserve"> is</w:t>
        </w:r>
        <w:r w:rsidRPr="00E13DDF">
          <w:t xml:space="preserve"> </w:t>
        </w:r>
        <w:r>
          <w:t xml:space="preserve">derived </w:t>
        </w:r>
        <w:r w:rsidRPr="00E13DDF">
          <w:t>as</w:t>
        </w:r>
        <w:r>
          <w:t xml:space="preserve"> follows.</w:t>
        </w:r>
      </w:ins>
    </w:p>
    <w:p w:rsidR="00F91C5B" w:rsidRDefault="00F91C5B" w:rsidP="00F91C5B">
      <w:pPr>
        <w:rPr>
          <w:ins w:id="64" w:author="Administrator" w:date="2012-02-02T11:15:00Z"/>
          <w:lang w:val="sv-SE"/>
        </w:rPr>
      </w:pPr>
      <w:ins w:id="65" w:author="Administrator" w:date="2012-02-02T11:15:00Z">
        <w:r w:rsidRPr="00021272">
          <w:tab/>
          <w:t>if (</w:t>
        </w:r>
        <w:proofErr w:type="spellStart"/>
        <w:r>
          <w:t>i</w:t>
        </w:r>
        <w:proofErr w:type="spellEnd"/>
        <w:r w:rsidRPr="00021272">
          <w:t xml:space="preserve">  = =  0) </w:t>
        </w:r>
        <w:r w:rsidRPr="00021272">
          <w:br/>
        </w:r>
        <w:r w:rsidRPr="00021272">
          <w:tab/>
        </w:r>
        <w:r w:rsidRPr="00021272">
          <w:tab/>
        </w:r>
        <w:proofErr w:type="spellStart"/>
        <w:r>
          <w:t>Delta</w:t>
        </w:r>
        <w:r w:rsidRPr="00E13DDF">
          <w:rPr>
            <w:bCs/>
          </w:rPr>
          <w:t>P</w:t>
        </w:r>
        <w:r>
          <w:rPr>
            <w:bCs/>
          </w:rPr>
          <w:t>ocLt</w:t>
        </w:r>
        <w:proofErr w:type="spellEnd"/>
        <w:r w:rsidRPr="00E13DDF">
          <w:rPr>
            <w:bCs/>
          </w:rPr>
          <w:t>[</w:t>
        </w:r>
        <w:r>
          <w:rPr>
            <w:bCs/>
          </w:rPr>
          <w:t> </w:t>
        </w:r>
        <w:proofErr w:type="spellStart"/>
        <w:r w:rsidRPr="00E13DDF">
          <w:rPr>
            <w:bCs/>
          </w:rPr>
          <w:t>i</w:t>
        </w:r>
        <w:proofErr w:type="spellEnd"/>
        <w:r>
          <w:rPr>
            <w:bCs/>
          </w:rPr>
          <w:t> </w:t>
        </w:r>
        <w:r w:rsidRPr="00E13DDF">
          <w:rPr>
            <w:bCs/>
          </w:rPr>
          <w:t>]</w:t>
        </w:r>
        <w:r>
          <w:rPr>
            <w:lang w:val="sv-SE"/>
          </w:rPr>
          <w:t xml:space="preserve"> = </w:t>
        </w:r>
        <w:r w:rsidRPr="00A66570">
          <w:rPr>
            <w:lang w:val="sv-SE"/>
          </w:rPr>
          <w:t>delta_poc_lsb_lt_minus1</w:t>
        </w:r>
        <w:r w:rsidRPr="001F2451">
          <w:rPr>
            <w:lang w:val="sv-SE"/>
          </w:rPr>
          <w:t>[</w:t>
        </w:r>
        <w:r>
          <w:rPr>
            <w:lang w:val="sv-SE"/>
          </w:rPr>
          <w:t> </w:t>
        </w:r>
        <w:r w:rsidRPr="001F2451">
          <w:rPr>
            <w:lang w:val="sv-SE"/>
          </w:rPr>
          <w:t>i</w:t>
        </w:r>
        <w:r>
          <w:rPr>
            <w:lang w:val="sv-SE"/>
          </w:rPr>
          <w:t> </w:t>
        </w:r>
        <w:r w:rsidRPr="001F2451">
          <w:rPr>
            <w:lang w:val="sv-SE"/>
          </w:rPr>
          <w:t>]</w:t>
        </w:r>
        <w:r>
          <w:rPr>
            <w:lang w:val="sv-SE"/>
          </w:rPr>
          <w:t> </w:t>
        </w:r>
        <w:r w:rsidRPr="001F2451">
          <w:rPr>
            <w:lang w:val="sv-SE"/>
          </w:rPr>
          <w:t>+</w:t>
        </w:r>
        <w:r>
          <w:rPr>
            <w:lang w:val="sv-SE"/>
          </w:rPr>
          <w:t> </w:t>
        </w:r>
        <w:r w:rsidRPr="001F2451">
          <w:rPr>
            <w:lang w:val="sv-SE"/>
          </w:rPr>
          <w:t>1</w:t>
        </w:r>
        <w:r w:rsidRPr="00021272">
          <w:tab/>
        </w:r>
        <w:r>
          <w:tab/>
        </w:r>
        <w:r>
          <w:tab/>
        </w:r>
        <w:r>
          <w:tab/>
        </w:r>
        <w:r w:rsidRPr="00021272">
          <w:rPr>
            <w:lang w:val="sv-SE"/>
          </w:rPr>
          <w:br/>
        </w:r>
        <w:r w:rsidRPr="00021272">
          <w:rPr>
            <w:lang w:val="sv-SE"/>
          </w:rPr>
          <w:tab/>
          <w:t>else</w:t>
        </w:r>
        <w:r w:rsidRPr="00021272">
          <w:rPr>
            <w:lang w:val="sv-SE"/>
          </w:rPr>
          <w:br/>
        </w:r>
        <w:r w:rsidRPr="00021272">
          <w:rPr>
            <w:lang w:val="sv-SE"/>
          </w:rPr>
          <w:tab/>
        </w:r>
        <w:r w:rsidRPr="00021272">
          <w:rPr>
            <w:lang w:val="sv-SE"/>
          </w:rPr>
          <w:tab/>
        </w:r>
        <w:r>
          <w:rPr>
            <w:lang w:val="sv-SE"/>
          </w:rPr>
          <w:t>Delta</w:t>
        </w:r>
        <w:proofErr w:type="spellStart"/>
        <w:r w:rsidRPr="00E13DDF">
          <w:rPr>
            <w:bCs/>
          </w:rPr>
          <w:t>P</w:t>
        </w:r>
        <w:r>
          <w:rPr>
            <w:bCs/>
          </w:rPr>
          <w:t>ocLt</w:t>
        </w:r>
        <w:proofErr w:type="spellEnd"/>
        <w:r w:rsidRPr="00E13DDF">
          <w:rPr>
            <w:bCs/>
          </w:rPr>
          <w:t>[</w:t>
        </w:r>
        <w:r>
          <w:rPr>
            <w:bCs/>
          </w:rPr>
          <w:t> </w:t>
        </w:r>
        <w:proofErr w:type="spellStart"/>
        <w:r w:rsidRPr="00E13DDF">
          <w:rPr>
            <w:bCs/>
          </w:rPr>
          <w:t>i</w:t>
        </w:r>
        <w:proofErr w:type="spellEnd"/>
        <w:r>
          <w:rPr>
            <w:bCs/>
          </w:rPr>
          <w:t> </w:t>
        </w:r>
        <w:r w:rsidRPr="00E13DDF">
          <w:rPr>
            <w:bCs/>
          </w:rPr>
          <w:t>]</w:t>
        </w:r>
        <w:r w:rsidRPr="00E13DDF">
          <w:rPr>
            <w:lang w:val="sv-SE"/>
          </w:rPr>
          <w:t xml:space="preserve"> = </w:t>
        </w:r>
        <w:r>
          <w:rPr>
            <w:lang w:val="sv-SE"/>
          </w:rPr>
          <w:t>delta_poc_lsb_lt_minus1</w:t>
        </w:r>
        <w:r w:rsidRPr="00E13DDF">
          <w:rPr>
            <w:lang w:val="sv-SE"/>
          </w:rPr>
          <w:t>[</w:t>
        </w:r>
        <w:r>
          <w:rPr>
            <w:lang w:val="sv-SE"/>
          </w:rPr>
          <w:t> </w:t>
        </w:r>
        <w:r w:rsidRPr="00E13DDF">
          <w:rPr>
            <w:lang w:val="sv-SE"/>
          </w:rPr>
          <w:t>i</w:t>
        </w:r>
        <w:r>
          <w:rPr>
            <w:lang w:val="sv-SE"/>
          </w:rPr>
          <w:t> </w:t>
        </w:r>
        <w:r w:rsidRPr="00E13DDF">
          <w:rPr>
            <w:lang w:val="sv-SE"/>
          </w:rPr>
          <w:t>]</w:t>
        </w:r>
        <w:r>
          <w:rPr>
            <w:lang w:val="sv-SE"/>
          </w:rPr>
          <w:t> + 1 +</w:t>
        </w:r>
        <w:r w:rsidRPr="008524D9">
          <w:rPr>
            <w:lang w:val="sv-SE"/>
          </w:rPr>
          <w:t xml:space="preserve"> </w:t>
        </w:r>
        <w:r>
          <w:rPr>
            <w:lang w:val="sv-SE"/>
          </w:rPr>
          <w:t>Delta</w:t>
        </w:r>
        <w:r w:rsidRPr="00E13DDF">
          <w:rPr>
            <w:lang w:val="sv-SE"/>
          </w:rPr>
          <w:t>P</w:t>
        </w:r>
        <w:r>
          <w:rPr>
            <w:lang w:val="sv-SE"/>
          </w:rPr>
          <w:t>ocLt</w:t>
        </w:r>
        <w:r w:rsidRPr="00E13DDF">
          <w:rPr>
            <w:lang w:val="sv-SE"/>
          </w:rPr>
          <w:t>[</w:t>
        </w:r>
        <w:r>
          <w:rPr>
            <w:lang w:val="sv-SE"/>
          </w:rPr>
          <w:t> </w:t>
        </w:r>
        <w:r w:rsidRPr="00E13DDF">
          <w:rPr>
            <w:lang w:val="sv-SE"/>
          </w:rPr>
          <w:t>i</w:t>
        </w:r>
        <w:r>
          <w:rPr>
            <w:lang w:val="sv-SE"/>
          </w:rPr>
          <w:t> – </w:t>
        </w:r>
        <w:r w:rsidRPr="00E13DDF">
          <w:rPr>
            <w:lang w:val="sv-SE"/>
          </w:rPr>
          <w:t>1</w:t>
        </w:r>
        <w:r>
          <w:rPr>
            <w:lang w:val="sv-SE"/>
          </w:rPr>
          <w:t> </w:t>
        </w:r>
        <w:r w:rsidRPr="00E13DDF">
          <w:rPr>
            <w:lang w:val="sv-SE"/>
          </w:rPr>
          <w:t>]</w:t>
        </w:r>
      </w:ins>
    </w:p>
    <w:p w:rsidR="00F91C5B" w:rsidRDefault="00F91C5B" w:rsidP="00F91C5B">
      <w:pPr>
        <w:rPr>
          <w:ins w:id="66" w:author="Administrator" w:date="2012-02-02T11:14:00Z"/>
          <w:lang w:val="en-CA" w:eastAsia="ko-KR"/>
        </w:rPr>
      </w:pPr>
      <w:ins w:id="67" w:author="Administrator" w:date="2012-02-02T11:15:00Z">
        <w:r>
          <w:rPr>
            <w:lang w:val="sv-SE"/>
          </w:rPr>
          <w:t>The value of DeltaPocLt[ i ] shall be in the range of 0 to MaxPicOrderCntLsb, inclusive</w:t>
        </w:r>
      </w:ins>
    </w:p>
    <w:p w:rsidR="00F91C5B" w:rsidRDefault="00F91C5B" w:rsidP="00B615C9">
      <w:pPr>
        <w:rPr>
          <w:ins w:id="68" w:author="Administrator" w:date="2012-02-02T11:16:00Z"/>
          <w:lang w:val="en-CA" w:eastAsia="ko-KR"/>
        </w:rPr>
      </w:pPr>
    </w:p>
    <w:p w:rsidR="00F66B98" w:rsidRDefault="00F66B98" w:rsidP="00B615C9">
      <w:pPr>
        <w:rPr>
          <w:ins w:id="69" w:author="Administrator" w:date="2012-02-02T11:16:00Z"/>
          <w:lang w:val="en-CA" w:eastAsia="ko-KR"/>
        </w:rPr>
      </w:pPr>
      <w:ins w:id="70" w:author="Administrator" w:date="2012-02-02T11:16:00Z">
        <w:r>
          <w:rPr>
            <w:rFonts w:hint="eastAsia"/>
            <w:lang w:val="en-CA" w:eastAsia="ko-KR"/>
          </w:rPr>
          <w:t>Proposed semantic:</w:t>
        </w:r>
      </w:ins>
    </w:p>
    <w:p w:rsidR="00F66B98" w:rsidRDefault="00F66B98" w:rsidP="00F66B98">
      <w:pPr>
        <w:rPr>
          <w:ins w:id="71" w:author="Administrator" w:date="2012-02-02T11:16:00Z"/>
        </w:rPr>
      </w:pPr>
      <w:proofErr w:type="spellStart"/>
      <w:ins w:id="72" w:author="Administrator" w:date="2012-02-02T11:16:00Z">
        <w:r>
          <w:rPr>
            <w:b/>
            <w:lang w:eastAsia="ko-KR"/>
          </w:rPr>
          <w:t>delta_poc_lsb_lt</w:t>
        </w:r>
        <w:proofErr w:type="spellEnd"/>
        <w:proofErr w:type="gramStart"/>
        <w:r>
          <w:rPr>
            <w:lang w:eastAsia="ko-KR"/>
          </w:rPr>
          <w:t>[ </w:t>
        </w:r>
        <w:proofErr w:type="spellStart"/>
        <w:r>
          <w:rPr>
            <w:lang w:eastAsia="ko-KR"/>
          </w:rPr>
          <w:t>i</w:t>
        </w:r>
        <w:proofErr w:type="spellEnd"/>
        <w:proofErr w:type="gramEnd"/>
        <w:r>
          <w:rPr>
            <w:lang w:eastAsia="ko-KR"/>
          </w:rPr>
          <w:t xml:space="preserve"> ] </w:t>
        </w:r>
        <w:r>
          <w:t xml:space="preserve">is used to determine the value of the least significant bits of the picture order count value of the </w:t>
        </w:r>
        <w:proofErr w:type="spellStart"/>
        <w:r>
          <w:t>i-th</w:t>
        </w:r>
        <w:proofErr w:type="spellEnd"/>
        <w:r>
          <w:t xml:space="preserve"> long-term reference picture that is included in the long-term reference picture set of the current picture. </w:t>
        </w:r>
        <w:proofErr w:type="spellStart"/>
        <w:r>
          <w:rPr>
            <w:lang w:eastAsia="ko-KR"/>
          </w:rPr>
          <w:t>delta_poc_lsb_lt</w:t>
        </w:r>
        <w:proofErr w:type="spellEnd"/>
        <w:proofErr w:type="gramStart"/>
        <w:r w:rsidRPr="0018575D">
          <w:rPr>
            <w:lang w:eastAsia="ko-KR"/>
          </w:rPr>
          <w:t>[ </w:t>
        </w:r>
        <w:proofErr w:type="spellStart"/>
        <w:r w:rsidRPr="0018575D">
          <w:rPr>
            <w:lang w:eastAsia="ko-KR"/>
          </w:rPr>
          <w:t>i</w:t>
        </w:r>
        <w:proofErr w:type="spellEnd"/>
        <w:proofErr w:type="gramEnd"/>
        <w:r w:rsidRPr="0018575D">
          <w:rPr>
            <w:lang w:eastAsia="ko-KR"/>
          </w:rPr>
          <w:t> ] shall</w:t>
        </w:r>
        <w:r>
          <w:rPr>
            <w:lang w:eastAsia="ko-KR"/>
          </w:rPr>
          <w:t xml:space="preserve"> be in the range of 0 to </w:t>
        </w:r>
        <w:proofErr w:type="spellStart"/>
        <w:r w:rsidRPr="00210652">
          <w:t>MaxPicOrderCntLsb</w:t>
        </w:r>
        <w:proofErr w:type="spellEnd"/>
        <w:r>
          <w:t> − 1, inclusive</w:t>
        </w:r>
        <w:r w:rsidRPr="00631483">
          <w:t>.</w:t>
        </w:r>
      </w:ins>
    </w:p>
    <w:p w:rsidR="00F66B98" w:rsidRPr="00E13DDF" w:rsidRDefault="00F66B98" w:rsidP="00F66B98">
      <w:pPr>
        <w:rPr>
          <w:ins w:id="73" w:author="Administrator" w:date="2012-02-02T11:16:00Z"/>
        </w:rPr>
      </w:pPr>
      <w:ins w:id="74" w:author="Administrator" w:date="2012-02-02T11:16:00Z">
        <w:r>
          <w:t>T</w:t>
        </w:r>
        <w:r w:rsidRPr="00E13DDF">
          <w:t xml:space="preserve">he variable </w:t>
        </w:r>
        <w:proofErr w:type="spellStart"/>
        <w:r>
          <w:t>Delta</w:t>
        </w:r>
        <w:r w:rsidRPr="00E13DDF">
          <w:rPr>
            <w:bCs/>
          </w:rPr>
          <w:t>P</w:t>
        </w:r>
        <w:r>
          <w:rPr>
            <w:bCs/>
          </w:rPr>
          <w:t>ocLt</w:t>
        </w:r>
        <w:proofErr w:type="spellEnd"/>
        <w:proofErr w:type="gramStart"/>
        <w:r w:rsidRPr="00E13DDF">
          <w:rPr>
            <w:bCs/>
          </w:rPr>
          <w:t>[</w:t>
        </w:r>
        <w:r>
          <w:rPr>
            <w:bCs/>
          </w:rPr>
          <w:t> </w:t>
        </w:r>
        <w:proofErr w:type="spellStart"/>
        <w:r w:rsidRPr="00E13DDF">
          <w:rPr>
            <w:bCs/>
          </w:rPr>
          <w:t>i</w:t>
        </w:r>
        <w:proofErr w:type="spellEnd"/>
        <w:proofErr w:type="gramEnd"/>
        <w:r>
          <w:rPr>
            <w:bCs/>
          </w:rPr>
          <w:t> </w:t>
        </w:r>
        <w:r w:rsidRPr="00E13DDF">
          <w:rPr>
            <w:bCs/>
          </w:rPr>
          <w:t>]</w:t>
        </w:r>
        <w:r>
          <w:t xml:space="preserve"> is</w:t>
        </w:r>
        <w:r w:rsidRPr="00E13DDF">
          <w:t xml:space="preserve"> </w:t>
        </w:r>
        <w:r>
          <w:t xml:space="preserve">derived </w:t>
        </w:r>
        <w:r w:rsidRPr="00E13DDF">
          <w:t>as</w:t>
        </w:r>
        <w:r>
          <w:t xml:space="preserve"> follows.</w:t>
        </w:r>
      </w:ins>
    </w:p>
    <w:p w:rsidR="00F66B98" w:rsidRDefault="00F66B98" w:rsidP="00F66B98">
      <w:pPr>
        <w:rPr>
          <w:ins w:id="75" w:author="Administrator" w:date="2012-02-02T11:16:00Z"/>
          <w:lang w:val="sv-SE"/>
        </w:rPr>
      </w:pPr>
      <w:ins w:id="76" w:author="Administrator" w:date="2012-02-02T11:16:00Z">
        <w:r w:rsidRPr="00021272">
          <w:tab/>
          <w:t>if (</w:t>
        </w:r>
        <w:proofErr w:type="spellStart"/>
        <w:r>
          <w:t>i</w:t>
        </w:r>
        <w:proofErr w:type="spellEnd"/>
        <w:r w:rsidRPr="00021272">
          <w:t xml:space="preserve">  = =  0) </w:t>
        </w:r>
        <w:r w:rsidRPr="00021272">
          <w:br/>
        </w:r>
        <w:r w:rsidRPr="00021272">
          <w:tab/>
        </w:r>
        <w:r w:rsidRPr="00021272">
          <w:tab/>
        </w:r>
        <w:proofErr w:type="spellStart"/>
        <w:r>
          <w:t>Delta</w:t>
        </w:r>
        <w:r w:rsidRPr="00E13DDF">
          <w:rPr>
            <w:bCs/>
          </w:rPr>
          <w:t>P</w:t>
        </w:r>
        <w:r>
          <w:rPr>
            <w:bCs/>
          </w:rPr>
          <w:t>ocLt</w:t>
        </w:r>
        <w:proofErr w:type="spellEnd"/>
        <w:r w:rsidRPr="00E13DDF">
          <w:rPr>
            <w:bCs/>
          </w:rPr>
          <w:t>[</w:t>
        </w:r>
        <w:r>
          <w:rPr>
            <w:bCs/>
          </w:rPr>
          <w:t> </w:t>
        </w:r>
        <w:proofErr w:type="spellStart"/>
        <w:r w:rsidRPr="00E13DDF">
          <w:rPr>
            <w:bCs/>
          </w:rPr>
          <w:t>i</w:t>
        </w:r>
        <w:proofErr w:type="spellEnd"/>
        <w:r>
          <w:rPr>
            <w:bCs/>
          </w:rPr>
          <w:t> </w:t>
        </w:r>
        <w:r w:rsidRPr="00E13DDF">
          <w:rPr>
            <w:bCs/>
          </w:rPr>
          <w:t>]</w:t>
        </w:r>
        <w:r>
          <w:rPr>
            <w:lang w:val="sv-SE"/>
          </w:rPr>
          <w:t xml:space="preserve"> = </w:t>
        </w:r>
        <w:r w:rsidRPr="00A66570">
          <w:rPr>
            <w:lang w:val="sv-SE"/>
          </w:rPr>
          <w:t>delta_poc_lsb_lt_minus1</w:t>
        </w:r>
        <w:r w:rsidRPr="001F2451">
          <w:rPr>
            <w:lang w:val="sv-SE"/>
          </w:rPr>
          <w:t>[</w:t>
        </w:r>
        <w:r>
          <w:rPr>
            <w:lang w:val="sv-SE"/>
          </w:rPr>
          <w:t> </w:t>
        </w:r>
        <w:r w:rsidRPr="001F2451">
          <w:rPr>
            <w:lang w:val="sv-SE"/>
          </w:rPr>
          <w:t>i</w:t>
        </w:r>
        <w:r>
          <w:rPr>
            <w:lang w:val="sv-SE"/>
          </w:rPr>
          <w:t> </w:t>
        </w:r>
        <w:r w:rsidRPr="001F2451">
          <w:rPr>
            <w:lang w:val="sv-SE"/>
          </w:rPr>
          <w:t>]</w:t>
        </w:r>
        <w:r w:rsidRPr="00021272">
          <w:tab/>
        </w:r>
        <w:r>
          <w:tab/>
        </w:r>
        <w:r>
          <w:tab/>
        </w:r>
        <w:r>
          <w:tab/>
        </w:r>
        <w:r w:rsidRPr="00021272">
          <w:rPr>
            <w:lang w:val="sv-SE"/>
          </w:rPr>
          <w:br/>
        </w:r>
        <w:r w:rsidRPr="00021272">
          <w:rPr>
            <w:lang w:val="sv-SE"/>
          </w:rPr>
          <w:tab/>
          <w:t>else</w:t>
        </w:r>
        <w:r w:rsidRPr="00021272">
          <w:rPr>
            <w:lang w:val="sv-SE"/>
          </w:rPr>
          <w:br/>
        </w:r>
        <w:r w:rsidRPr="00021272">
          <w:rPr>
            <w:lang w:val="sv-SE"/>
          </w:rPr>
          <w:tab/>
        </w:r>
        <w:r w:rsidRPr="00021272">
          <w:rPr>
            <w:lang w:val="sv-SE"/>
          </w:rPr>
          <w:tab/>
        </w:r>
        <w:r>
          <w:rPr>
            <w:lang w:val="sv-SE"/>
          </w:rPr>
          <w:t>Delta</w:t>
        </w:r>
        <w:proofErr w:type="spellStart"/>
        <w:r w:rsidRPr="00E13DDF">
          <w:rPr>
            <w:bCs/>
          </w:rPr>
          <w:t>P</w:t>
        </w:r>
        <w:r>
          <w:rPr>
            <w:bCs/>
          </w:rPr>
          <w:t>ocLt</w:t>
        </w:r>
        <w:proofErr w:type="spellEnd"/>
        <w:r w:rsidRPr="00E13DDF">
          <w:rPr>
            <w:bCs/>
          </w:rPr>
          <w:t>[</w:t>
        </w:r>
        <w:r>
          <w:rPr>
            <w:bCs/>
          </w:rPr>
          <w:t> </w:t>
        </w:r>
        <w:proofErr w:type="spellStart"/>
        <w:r w:rsidRPr="00E13DDF">
          <w:rPr>
            <w:bCs/>
          </w:rPr>
          <w:t>i</w:t>
        </w:r>
        <w:proofErr w:type="spellEnd"/>
        <w:r>
          <w:rPr>
            <w:bCs/>
          </w:rPr>
          <w:t> </w:t>
        </w:r>
        <w:r w:rsidRPr="00E13DDF">
          <w:rPr>
            <w:bCs/>
          </w:rPr>
          <w:t>]</w:t>
        </w:r>
        <w:r w:rsidRPr="00E13DDF">
          <w:rPr>
            <w:lang w:val="sv-SE"/>
          </w:rPr>
          <w:t xml:space="preserve"> = </w:t>
        </w:r>
        <w:r>
          <w:rPr>
            <w:lang w:val="sv-SE"/>
          </w:rPr>
          <w:t>delta_poc_lsb_lt_minus1</w:t>
        </w:r>
        <w:r w:rsidRPr="00E13DDF">
          <w:rPr>
            <w:lang w:val="sv-SE"/>
          </w:rPr>
          <w:t>[</w:t>
        </w:r>
        <w:r>
          <w:rPr>
            <w:lang w:val="sv-SE"/>
          </w:rPr>
          <w:t> </w:t>
        </w:r>
        <w:r w:rsidRPr="00E13DDF">
          <w:rPr>
            <w:lang w:val="sv-SE"/>
          </w:rPr>
          <w:t>i</w:t>
        </w:r>
        <w:r>
          <w:rPr>
            <w:lang w:val="sv-SE"/>
          </w:rPr>
          <w:t> </w:t>
        </w:r>
        <w:r w:rsidRPr="00E13DDF">
          <w:rPr>
            <w:lang w:val="sv-SE"/>
          </w:rPr>
          <w:t>]</w:t>
        </w:r>
        <w:r>
          <w:rPr>
            <w:lang w:val="sv-SE"/>
          </w:rPr>
          <w:t xml:space="preserve"> +</w:t>
        </w:r>
        <w:r w:rsidRPr="008524D9">
          <w:rPr>
            <w:lang w:val="sv-SE"/>
          </w:rPr>
          <w:t xml:space="preserve"> </w:t>
        </w:r>
        <w:r>
          <w:rPr>
            <w:lang w:val="sv-SE"/>
          </w:rPr>
          <w:t>Delta</w:t>
        </w:r>
        <w:r w:rsidRPr="00E13DDF">
          <w:rPr>
            <w:lang w:val="sv-SE"/>
          </w:rPr>
          <w:t>P</w:t>
        </w:r>
        <w:r>
          <w:rPr>
            <w:lang w:val="sv-SE"/>
          </w:rPr>
          <w:t>ocLt</w:t>
        </w:r>
        <w:r w:rsidRPr="00E13DDF">
          <w:rPr>
            <w:lang w:val="sv-SE"/>
          </w:rPr>
          <w:t>[</w:t>
        </w:r>
        <w:r>
          <w:rPr>
            <w:lang w:val="sv-SE"/>
          </w:rPr>
          <w:t> </w:t>
        </w:r>
        <w:r w:rsidRPr="00E13DDF">
          <w:rPr>
            <w:lang w:val="sv-SE"/>
          </w:rPr>
          <w:t>i</w:t>
        </w:r>
        <w:r>
          <w:rPr>
            <w:lang w:val="sv-SE"/>
          </w:rPr>
          <w:t> – </w:t>
        </w:r>
        <w:r w:rsidRPr="00E13DDF">
          <w:rPr>
            <w:lang w:val="sv-SE"/>
          </w:rPr>
          <w:t>1</w:t>
        </w:r>
        <w:r>
          <w:rPr>
            <w:lang w:val="sv-SE"/>
          </w:rPr>
          <w:t> </w:t>
        </w:r>
        <w:r w:rsidRPr="00E13DDF">
          <w:rPr>
            <w:lang w:val="sv-SE"/>
          </w:rPr>
          <w:t>]</w:t>
        </w:r>
      </w:ins>
    </w:p>
    <w:p w:rsidR="00F66B98" w:rsidRDefault="00F66B98" w:rsidP="00F66B98">
      <w:pPr>
        <w:rPr>
          <w:ins w:id="77" w:author="Administrator" w:date="2012-02-02T11:16:00Z"/>
          <w:lang w:val="en-CA" w:eastAsia="ko-KR"/>
        </w:rPr>
      </w:pPr>
      <w:ins w:id="78" w:author="Administrator" w:date="2012-02-02T11:16:00Z">
        <w:r>
          <w:rPr>
            <w:lang w:val="sv-SE"/>
          </w:rPr>
          <w:t>The value of DeltaPocLt[ i ] shall be in the range of 0 to MaxPicOrderCntLsb, inclusive</w:t>
        </w:r>
      </w:ins>
    </w:p>
    <w:p w:rsidR="00F66B98" w:rsidRPr="00F66B98" w:rsidRDefault="00F66B98" w:rsidP="00B615C9">
      <w:pPr>
        <w:rPr>
          <w:ins w:id="79" w:author="HendryHendry/선임연구원/Convergence(연)ATS그룹(hendry.hendry" w:date="2012-01-30T20:54:00Z"/>
          <w:lang w:val="en-CA" w:eastAsia="ko-KR"/>
        </w:rPr>
      </w:pPr>
    </w:p>
    <w:p w:rsidR="002B3424" w:rsidRDefault="002B3424" w:rsidP="002B3424">
      <w:pPr>
        <w:pStyle w:val="3"/>
        <w:rPr>
          <w:ins w:id="80" w:author="HendryHendry/선임연구원/Convergence(연)ATS그룹(hendry.hendry" w:date="2012-01-30T20:54:00Z"/>
          <w:lang w:val="en-CA" w:eastAsia="ko-KR"/>
        </w:rPr>
      </w:pPr>
      <w:ins w:id="81" w:author="HendryHendry/선임연구원/Convergence(연)ATS그룹(hendry.hendry" w:date="2012-01-30T20:54:00Z">
        <w:r>
          <w:rPr>
            <w:rFonts w:hint="eastAsia"/>
            <w:lang w:val="en-CA" w:eastAsia="ko-KR"/>
          </w:rPr>
          <w:t>Bit-count Analysis</w:t>
        </w:r>
      </w:ins>
    </w:p>
    <w:p w:rsidR="00095CC8" w:rsidRDefault="002B3424" w:rsidP="00095CC8">
      <w:pPr>
        <w:jc w:val="both"/>
        <w:rPr>
          <w:ins w:id="82" w:author="HendryHendry/선임연구원/Convergence(연)ATS그룹(hendry.hendry" w:date="2012-01-30T20:56:00Z"/>
          <w:lang w:val="en-CA" w:eastAsia="ko-KR"/>
        </w:rPr>
        <w:pPrChange w:id="83" w:author="HendryHendry/선임연구원/Convergence(연)ATS그룹(hendry.hendry" w:date="2012-01-30T21:14:00Z">
          <w:pPr/>
        </w:pPrChange>
      </w:pPr>
      <w:ins w:id="84" w:author="HendryHendry/선임연구원/Convergence(연)ATS그룹(hendry.hendry" w:date="2012-01-30T20:55:00Z">
        <w:r>
          <w:rPr>
            <w:rFonts w:hint="eastAsia"/>
            <w:lang w:val="en-CA" w:eastAsia="ko-KR"/>
          </w:rPr>
          <w:t xml:space="preserve">By removing the </w:t>
        </w:r>
        <w:r>
          <w:rPr>
            <w:lang w:val="en-CA" w:eastAsia="ko-KR"/>
          </w:rPr>
          <w:t>“</w:t>
        </w:r>
        <w:r>
          <w:rPr>
            <w:rFonts w:hint="eastAsia"/>
            <w:lang w:val="en-CA" w:eastAsia="ko-KR"/>
          </w:rPr>
          <w:t>minus1</w:t>
        </w:r>
        <w:r>
          <w:rPr>
            <w:lang w:val="en-CA" w:eastAsia="ko-KR"/>
          </w:rPr>
          <w:t>’</w:t>
        </w:r>
        <w:r>
          <w:rPr>
            <w:rFonts w:hint="eastAsia"/>
            <w:lang w:val="en-CA" w:eastAsia="ko-KR"/>
          </w:rPr>
          <w:t xml:space="preserve"> term, our investigation shows that basically there is no </w:t>
        </w:r>
        <w:r>
          <w:rPr>
            <w:lang w:val="en-CA" w:eastAsia="ko-KR"/>
          </w:rPr>
          <w:t>significant</w:t>
        </w:r>
        <w:r>
          <w:rPr>
            <w:rFonts w:hint="eastAsia"/>
            <w:lang w:val="en-CA" w:eastAsia="ko-KR"/>
          </w:rPr>
          <w:t xml:space="preserve"> penalty in term bit count for </w:t>
        </w:r>
        <w:r>
          <w:rPr>
            <w:lang w:val="en-CA" w:eastAsia="ko-KR"/>
          </w:rPr>
          <w:t>signalling</w:t>
        </w:r>
        <w:r>
          <w:rPr>
            <w:rFonts w:hint="eastAsia"/>
            <w:lang w:val="en-CA" w:eastAsia="ko-KR"/>
          </w:rPr>
          <w:t xml:space="preserve">. The </w:t>
        </w:r>
        <w:r>
          <w:rPr>
            <w:lang w:val="en-CA" w:eastAsia="ko-KR"/>
          </w:rPr>
          <w:t>following</w:t>
        </w:r>
        <w:r>
          <w:rPr>
            <w:rFonts w:hint="eastAsia"/>
            <w:lang w:val="en-CA" w:eastAsia="ko-KR"/>
          </w:rPr>
          <w:t xml:space="preserve"> table summarizes amount of bits for </w:t>
        </w:r>
      </w:ins>
      <w:ins w:id="85" w:author="HendryHendry/선임연구원/Convergence(연)ATS그룹(hendry.hendry" w:date="2012-01-30T20:56:00Z">
        <w:r>
          <w:rPr>
            <w:lang w:val="en-CA" w:eastAsia="ko-KR"/>
          </w:rPr>
          <w:t>signalling</w:t>
        </w:r>
      </w:ins>
      <w:ins w:id="86" w:author="HendryHendry/선임연구원/Convergence(연)ATS그룹(hendry.hendry" w:date="2012-01-30T20:55:00Z">
        <w:r>
          <w:rPr>
            <w:rFonts w:hint="eastAsia"/>
            <w:lang w:val="en-CA" w:eastAsia="ko-KR"/>
          </w:rPr>
          <w:t xml:space="preserve"> </w:t>
        </w:r>
      </w:ins>
      <w:ins w:id="87" w:author="HendryHendry/선임연구원/Convergence(연)ATS그룹(hendry.hendry" w:date="2012-01-30T20:56:00Z">
        <w:r>
          <w:rPr>
            <w:rFonts w:hint="eastAsia"/>
            <w:lang w:val="en-CA" w:eastAsia="ko-KR"/>
          </w:rPr>
          <w:t>LTRPs in the case 2.6 and 3.3.</w:t>
        </w:r>
      </w:ins>
    </w:p>
    <w:p w:rsidR="002B3424" w:rsidRDefault="002B3424" w:rsidP="002B3424">
      <w:pPr>
        <w:rPr>
          <w:ins w:id="88" w:author="HendryHendry/선임연구원/Convergence(연)ATS그룹(hendry.hendry" w:date="2012-01-30T20:55:00Z"/>
          <w:lang w:val="en-CA" w:eastAsia="ko-KR"/>
        </w:rPr>
      </w:pPr>
    </w:p>
    <w:tbl>
      <w:tblPr>
        <w:tblW w:w="9580" w:type="dxa"/>
        <w:tblInd w:w="84" w:type="dxa"/>
        <w:tblCellMar>
          <w:left w:w="99" w:type="dxa"/>
          <w:right w:w="99" w:type="dxa"/>
        </w:tblCellMar>
        <w:tblLook w:val="04A0"/>
      </w:tblPr>
      <w:tblGrid>
        <w:gridCol w:w="1080"/>
        <w:gridCol w:w="2160"/>
        <w:gridCol w:w="1444"/>
        <w:gridCol w:w="1616"/>
        <w:gridCol w:w="1548"/>
        <w:gridCol w:w="1732"/>
      </w:tblGrid>
      <w:tr w:rsidR="002B3424" w:rsidRPr="002B3424" w:rsidTr="002B3424">
        <w:trPr>
          <w:trHeight w:val="330"/>
          <w:ins w:id="89" w:author="HendryHendry/선임연구원/Convergence(연)ATS그룹(hendry.hendry" w:date="2012-01-30T21:04:00Z"/>
        </w:trPr>
        <w:tc>
          <w:tcPr>
            <w:tcW w:w="108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90" w:author="HendryHendry/선임연구원/Convergence(연)ATS그룹(hendry.hendry" w:date="2012-01-30T21:04:00Z"/>
                <w:rFonts w:eastAsia="Gulim"/>
                <w:b/>
                <w:bCs/>
                <w:color w:val="000000"/>
                <w:szCs w:val="22"/>
                <w:lang w:eastAsia="ko-KR"/>
              </w:rPr>
            </w:pPr>
            <w:ins w:id="91" w:author="HendryHendry/선임연구원/Convergence(연)ATS그룹(hendry.hendry" w:date="2012-01-30T21:04:00Z">
              <w:r w:rsidRPr="002B3424">
                <w:rPr>
                  <w:rFonts w:eastAsia="Gulim"/>
                  <w:b/>
                  <w:bCs/>
                  <w:color w:val="000000"/>
                  <w:szCs w:val="22"/>
                  <w:lang w:eastAsia="ko-KR"/>
                </w:rPr>
                <w:t>Case</w:t>
              </w:r>
            </w:ins>
          </w:p>
        </w:tc>
        <w:tc>
          <w:tcPr>
            <w:tcW w:w="216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92" w:author="HendryHendry/선임연구원/Convergence(연)ATS그룹(hendry.hendry" w:date="2012-01-30T21:04:00Z"/>
                <w:rFonts w:eastAsia="Gulim"/>
                <w:b/>
                <w:bCs/>
                <w:color w:val="000000"/>
                <w:szCs w:val="22"/>
                <w:lang w:eastAsia="ko-KR"/>
              </w:rPr>
            </w:pPr>
            <w:ins w:id="93" w:author="HendryHendry/선임연구원/Convergence(연)ATS그룹(hendry.hendry" w:date="2012-01-30T21:04:00Z">
              <w:r w:rsidRPr="002B3424">
                <w:rPr>
                  <w:rFonts w:eastAsia="Gulim"/>
                  <w:b/>
                  <w:bCs/>
                  <w:color w:val="000000"/>
                  <w:szCs w:val="22"/>
                  <w:lang w:eastAsia="ko-KR"/>
                </w:rPr>
                <w:t>Condition</w:t>
              </w:r>
            </w:ins>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94" w:author="HendryHendry/선임연구원/Convergence(연)ATS그룹(hendry.hendry" w:date="2012-01-30T21:04:00Z"/>
                <w:rFonts w:eastAsia="Gulim"/>
                <w:b/>
                <w:bCs/>
                <w:color w:val="000000"/>
                <w:szCs w:val="22"/>
                <w:lang w:eastAsia="ko-KR"/>
              </w:rPr>
            </w:pPr>
            <w:ins w:id="95" w:author="HendryHendry/선임연구원/Convergence(연)ATS그룹(hendry.hendry" w:date="2012-01-30T21:04:00Z">
              <w:r w:rsidRPr="002B3424">
                <w:rPr>
                  <w:rFonts w:eastAsia="Gulim"/>
                  <w:b/>
                  <w:bCs/>
                  <w:color w:val="000000"/>
                  <w:szCs w:val="22"/>
                  <w:lang w:eastAsia="ko-KR"/>
                </w:rPr>
                <w:t>Bits by current method</w:t>
              </w:r>
            </w:ins>
          </w:p>
        </w:tc>
        <w:tc>
          <w:tcPr>
            <w:tcW w:w="3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96" w:author="HendryHendry/선임연구원/Convergence(연)ATS그룹(hendry.hendry" w:date="2012-01-30T21:04:00Z"/>
                <w:rFonts w:eastAsia="Gulim"/>
                <w:b/>
                <w:bCs/>
                <w:color w:val="000000"/>
                <w:szCs w:val="22"/>
                <w:lang w:eastAsia="ko-KR"/>
              </w:rPr>
            </w:pPr>
            <w:ins w:id="97" w:author="HendryHendry/선임연구원/Convergence(연)ATS그룹(hendry.hendry" w:date="2012-01-30T21:04:00Z">
              <w:r w:rsidRPr="002B3424">
                <w:rPr>
                  <w:rFonts w:eastAsia="Gulim"/>
                  <w:b/>
                  <w:bCs/>
                  <w:color w:val="000000"/>
                  <w:szCs w:val="22"/>
                  <w:lang w:eastAsia="ko-KR"/>
                </w:rPr>
                <w:t>Bits by proposed method</w:t>
              </w:r>
            </w:ins>
          </w:p>
        </w:tc>
      </w:tr>
      <w:tr w:rsidR="002B3424" w:rsidRPr="002B3424" w:rsidTr="002B3424">
        <w:trPr>
          <w:trHeight w:val="345"/>
          <w:ins w:id="98" w:author="HendryHendry/선임연구원/Convergence(연)ATS그룹(hendry.hendry" w:date="2012-01-30T21:04:00Z"/>
        </w:trPr>
        <w:tc>
          <w:tcPr>
            <w:tcW w:w="1080" w:type="dxa"/>
            <w:vMerge/>
            <w:tcBorders>
              <w:top w:val="single" w:sz="4" w:space="0" w:color="auto"/>
              <w:left w:val="single" w:sz="4" w:space="0" w:color="auto"/>
              <w:bottom w:val="double" w:sz="6" w:space="0" w:color="000000"/>
              <w:right w:val="single" w:sz="4" w:space="0" w:color="auto"/>
            </w:tcBorders>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99" w:author="HendryHendry/선임연구원/Convergence(연)ATS그룹(hendry.hendry" w:date="2012-01-30T21:04:00Z"/>
                <w:rFonts w:eastAsia="Gulim"/>
                <w:b/>
                <w:bCs/>
                <w:color w:val="000000"/>
                <w:szCs w:val="22"/>
                <w:lang w:eastAsia="ko-KR"/>
              </w:rPr>
            </w:pPr>
          </w:p>
        </w:tc>
        <w:tc>
          <w:tcPr>
            <w:tcW w:w="2160" w:type="dxa"/>
            <w:vMerge/>
            <w:tcBorders>
              <w:top w:val="single" w:sz="4" w:space="0" w:color="auto"/>
              <w:left w:val="single" w:sz="4" w:space="0" w:color="auto"/>
              <w:bottom w:val="double" w:sz="6" w:space="0" w:color="000000"/>
              <w:right w:val="single" w:sz="4" w:space="0" w:color="auto"/>
            </w:tcBorders>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00" w:author="HendryHendry/선임연구원/Convergence(연)ATS그룹(hendry.hendry" w:date="2012-01-30T21:04:00Z"/>
                <w:rFonts w:eastAsia="Gulim"/>
                <w:b/>
                <w:bCs/>
                <w:color w:val="000000"/>
                <w:szCs w:val="22"/>
                <w:lang w:eastAsia="ko-KR"/>
              </w:rPr>
            </w:pPr>
          </w:p>
        </w:tc>
        <w:tc>
          <w:tcPr>
            <w:tcW w:w="1444" w:type="dxa"/>
            <w:tcBorders>
              <w:top w:val="nil"/>
              <w:left w:val="nil"/>
              <w:bottom w:val="double" w:sz="6"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101" w:author="HendryHendry/선임연구원/Convergence(연)ATS그룹(hendry.hendry" w:date="2012-01-30T21:04:00Z"/>
                <w:rFonts w:eastAsia="Gulim"/>
                <w:b/>
                <w:bCs/>
                <w:color w:val="000000"/>
                <w:szCs w:val="22"/>
                <w:lang w:eastAsia="ko-KR"/>
              </w:rPr>
            </w:pPr>
            <w:ins w:id="102" w:author="HendryHendry/선임연구원/Convergence(연)ATS그룹(hendry.hendry" w:date="2012-01-30T21:04:00Z">
              <w:r w:rsidRPr="002B3424">
                <w:rPr>
                  <w:rFonts w:eastAsia="Gulim"/>
                  <w:b/>
                  <w:bCs/>
                  <w:color w:val="000000"/>
                  <w:szCs w:val="22"/>
                  <w:lang w:eastAsia="ko-KR"/>
                </w:rPr>
                <w:t>1st half</w:t>
              </w:r>
            </w:ins>
          </w:p>
        </w:tc>
        <w:tc>
          <w:tcPr>
            <w:tcW w:w="1616" w:type="dxa"/>
            <w:tcBorders>
              <w:top w:val="nil"/>
              <w:left w:val="nil"/>
              <w:bottom w:val="double" w:sz="6"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103" w:author="HendryHendry/선임연구원/Convergence(연)ATS그룹(hendry.hendry" w:date="2012-01-30T21:04:00Z"/>
                <w:rFonts w:eastAsia="Gulim"/>
                <w:b/>
                <w:bCs/>
                <w:color w:val="000000"/>
                <w:szCs w:val="22"/>
                <w:lang w:eastAsia="ko-KR"/>
              </w:rPr>
            </w:pPr>
            <w:ins w:id="104" w:author="HendryHendry/선임연구원/Convergence(연)ATS그룹(hendry.hendry" w:date="2012-01-30T21:04:00Z">
              <w:r w:rsidRPr="002B3424">
                <w:rPr>
                  <w:rFonts w:eastAsia="Gulim"/>
                  <w:b/>
                  <w:bCs/>
                  <w:color w:val="000000"/>
                  <w:szCs w:val="22"/>
                  <w:lang w:eastAsia="ko-KR"/>
                </w:rPr>
                <w:t>2nd half</w:t>
              </w:r>
            </w:ins>
          </w:p>
        </w:tc>
        <w:tc>
          <w:tcPr>
            <w:tcW w:w="1548" w:type="dxa"/>
            <w:tcBorders>
              <w:top w:val="nil"/>
              <w:left w:val="nil"/>
              <w:bottom w:val="double" w:sz="6"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105" w:author="HendryHendry/선임연구원/Convergence(연)ATS그룹(hendry.hendry" w:date="2012-01-30T21:04:00Z"/>
                <w:rFonts w:eastAsia="Gulim"/>
                <w:b/>
                <w:bCs/>
                <w:color w:val="000000"/>
                <w:szCs w:val="22"/>
                <w:lang w:eastAsia="ko-KR"/>
              </w:rPr>
            </w:pPr>
            <w:ins w:id="106" w:author="HendryHendry/선임연구원/Convergence(연)ATS그룹(hendry.hendry" w:date="2012-01-30T21:04:00Z">
              <w:r w:rsidRPr="002B3424">
                <w:rPr>
                  <w:rFonts w:eastAsia="Gulim"/>
                  <w:b/>
                  <w:bCs/>
                  <w:color w:val="000000"/>
                  <w:szCs w:val="22"/>
                  <w:lang w:eastAsia="ko-KR"/>
                </w:rPr>
                <w:t>1st half</w:t>
              </w:r>
            </w:ins>
          </w:p>
        </w:tc>
        <w:tc>
          <w:tcPr>
            <w:tcW w:w="1732" w:type="dxa"/>
            <w:tcBorders>
              <w:top w:val="nil"/>
              <w:left w:val="nil"/>
              <w:bottom w:val="double" w:sz="6"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center"/>
              <w:textAlignment w:val="auto"/>
              <w:rPr>
                <w:ins w:id="107" w:author="HendryHendry/선임연구원/Convergence(연)ATS그룹(hendry.hendry" w:date="2012-01-30T21:04:00Z"/>
                <w:rFonts w:eastAsia="Gulim"/>
                <w:b/>
                <w:bCs/>
                <w:color w:val="000000"/>
                <w:szCs w:val="22"/>
                <w:lang w:eastAsia="ko-KR"/>
              </w:rPr>
            </w:pPr>
            <w:ins w:id="108" w:author="HendryHendry/선임연구원/Convergence(연)ATS그룹(hendry.hendry" w:date="2012-01-30T21:04:00Z">
              <w:r w:rsidRPr="002B3424">
                <w:rPr>
                  <w:rFonts w:eastAsia="Gulim"/>
                  <w:b/>
                  <w:bCs/>
                  <w:color w:val="000000"/>
                  <w:szCs w:val="22"/>
                  <w:lang w:eastAsia="ko-KR"/>
                </w:rPr>
                <w:t>2nd half</w:t>
              </w:r>
            </w:ins>
          </w:p>
        </w:tc>
      </w:tr>
      <w:tr w:rsidR="002B3424" w:rsidRPr="002B3424" w:rsidTr="002B3424">
        <w:trPr>
          <w:trHeight w:val="345"/>
          <w:ins w:id="109" w:author="HendryHendry/선임연구원/Convergence(연)ATS그룹(hendry.hendry" w:date="2012-01-30T21:0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10" w:author="HendryHendry/선임연구원/Convergence(연)ATS그룹(hendry.hendry" w:date="2012-01-30T21:04:00Z"/>
                <w:rFonts w:eastAsia="Gulim"/>
                <w:color w:val="000000"/>
                <w:szCs w:val="22"/>
                <w:lang w:eastAsia="ko-KR"/>
              </w:rPr>
            </w:pPr>
            <w:ins w:id="111" w:author="HendryHendry/선임연구원/Convergence(연)ATS그룹(hendry.hendry" w:date="2012-01-30T21:04:00Z">
              <w:r w:rsidRPr="002B3424">
                <w:rPr>
                  <w:rFonts w:eastAsia="Gulim"/>
                  <w:color w:val="000000"/>
                  <w:szCs w:val="22"/>
                  <w:lang w:eastAsia="ko-KR"/>
                </w:rPr>
                <w:t>Case 2.6</w:t>
              </w:r>
            </w:ins>
          </w:p>
        </w:tc>
        <w:tc>
          <w:tcPr>
            <w:tcW w:w="2160"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12" w:author="HendryHendry/선임연구원/Convergence(연)ATS그룹(hendry.hendry" w:date="2012-01-30T21:04:00Z"/>
                <w:rFonts w:eastAsia="Gulim"/>
                <w:color w:val="000000"/>
                <w:szCs w:val="22"/>
                <w:lang w:eastAsia="ko-KR"/>
              </w:rPr>
            </w:pPr>
            <w:ins w:id="113" w:author="HendryHendry/선임연구원/Convergence(연)ATS그룹(hendry.hendry" w:date="2012-01-30T21:04:00Z">
              <w:r w:rsidRPr="002B3424">
                <w:rPr>
                  <w:rFonts w:eastAsia="Gulim"/>
                  <w:color w:val="000000"/>
                  <w:szCs w:val="22"/>
                  <w:lang w:eastAsia="ko-KR"/>
                </w:rPr>
                <w:t>10s-20s-10s-20s</w:t>
              </w:r>
            </w:ins>
          </w:p>
        </w:tc>
        <w:tc>
          <w:tcPr>
            <w:tcW w:w="1444"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14" w:author="HendryHendry/선임연구원/Convergence(연)ATS그룹(hendry.hendry" w:date="2012-01-30T21:04:00Z"/>
                <w:rFonts w:eastAsia="Gulim"/>
                <w:color w:val="000000"/>
                <w:szCs w:val="22"/>
                <w:lang w:eastAsia="ko-KR"/>
              </w:rPr>
            </w:pPr>
            <w:ins w:id="115" w:author="HendryHendry/선임연구원/Convergence(연)ATS그룹(hendry.hendry" w:date="2012-01-30T21:04:00Z">
              <w:r w:rsidRPr="002B3424">
                <w:rPr>
                  <w:rFonts w:eastAsia="Gulim"/>
                  <w:color w:val="000000"/>
                  <w:szCs w:val="22"/>
                  <w:lang w:eastAsia="ko-KR"/>
                </w:rPr>
                <w:t>31199</w:t>
              </w:r>
            </w:ins>
          </w:p>
        </w:tc>
        <w:tc>
          <w:tcPr>
            <w:tcW w:w="1616"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16" w:author="HendryHendry/선임연구원/Convergence(연)ATS그룹(hendry.hendry" w:date="2012-01-30T21:04:00Z"/>
                <w:rFonts w:eastAsia="Gulim"/>
                <w:color w:val="000000"/>
                <w:szCs w:val="22"/>
                <w:lang w:eastAsia="ko-KR"/>
              </w:rPr>
            </w:pPr>
            <w:ins w:id="117" w:author="HendryHendry/선임연구원/Convergence(연)ATS그룹(hendry.hendry" w:date="2012-01-30T21:04:00Z">
              <w:r w:rsidRPr="002B3424">
                <w:rPr>
                  <w:rFonts w:eastAsia="Gulim"/>
                  <w:color w:val="000000"/>
                  <w:szCs w:val="22"/>
                  <w:lang w:eastAsia="ko-KR"/>
                </w:rPr>
                <w:t>40628</w:t>
              </w:r>
            </w:ins>
          </w:p>
        </w:tc>
        <w:tc>
          <w:tcPr>
            <w:tcW w:w="1548"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18" w:author="HendryHendry/선임연구원/Convergence(연)ATS그룹(hendry.hendry" w:date="2012-01-30T21:04:00Z"/>
                <w:rFonts w:eastAsia="Gulim"/>
                <w:color w:val="000000"/>
                <w:szCs w:val="22"/>
                <w:lang w:eastAsia="ko-KR"/>
              </w:rPr>
            </w:pPr>
            <w:ins w:id="119" w:author="HendryHendry/선임연구원/Convergence(연)ATS그룹(hendry.hendry" w:date="2012-01-30T21:04:00Z">
              <w:r w:rsidRPr="002B3424">
                <w:rPr>
                  <w:rFonts w:eastAsia="Gulim"/>
                  <w:color w:val="000000"/>
                  <w:szCs w:val="22"/>
                  <w:lang w:eastAsia="ko-KR"/>
                </w:rPr>
                <w:t>31199</w:t>
              </w:r>
            </w:ins>
          </w:p>
        </w:tc>
        <w:tc>
          <w:tcPr>
            <w:tcW w:w="1732"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20" w:author="HendryHendry/선임연구원/Convergence(연)ATS그룹(hendry.hendry" w:date="2012-01-30T21:04:00Z"/>
                <w:rFonts w:eastAsia="Gulim"/>
                <w:color w:val="000000"/>
                <w:szCs w:val="22"/>
                <w:lang w:eastAsia="ko-KR"/>
              </w:rPr>
            </w:pPr>
            <w:ins w:id="121" w:author="HendryHendry/선임연구원/Convergence(연)ATS그룹(hendry.hendry" w:date="2012-01-30T21:04:00Z">
              <w:r w:rsidRPr="002B3424">
                <w:rPr>
                  <w:rFonts w:eastAsia="Gulim"/>
                  <w:color w:val="000000"/>
                  <w:szCs w:val="22"/>
                  <w:lang w:eastAsia="ko-KR"/>
                </w:rPr>
                <w:t>40636</w:t>
              </w:r>
            </w:ins>
          </w:p>
        </w:tc>
      </w:tr>
      <w:tr w:rsidR="002B3424" w:rsidRPr="002B3424" w:rsidTr="002B3424">
        <w:trPr>
          <w:trHeight w:val="330"/>
          <w:ins w:id="122" w:author="HendryHendry/선임연구원/Convergence(연)ATS그룹(hendry.hendry" w:date="2012-01-30T21:0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23" w:author="HendryHendry/선임연구원/Convergence(연)ATS그룹(hendry.hendry" w:date="2012-01-30T21:04:00Z"/>
                <w:rFonts w:eastAsia="Gulim"/>
                <w:color w:val="000000"/>
                <w:szCs w:val="22"/>
                <w:lang w:eastAsia="ko-KR"/>
              </w:rPr>
            </w:pPr>
            <w:ins w:id="124" w:author="HendryHendry/선임연구원/Convergence(연)ATS그룹(hendry.hendry" w:date="2012-01-30T21:04:00Z">
              <w:r w:rsidRPr="002B3424">
                <w:rPr>
                  <w:rFonts w:eastAsia="Gulim"/>
                  <w:color w:val="000000"/>
                  <w:szCs w:val="22"/>
                  <w:lang w:eastAsia="ko-KR"/>
                </w:rPr>
                <w:t>Case 2.6</w:t>
              </w:r>
            </w:ins>
          </w:p>
        </w:tc>
        <w:tc>
          <w:tcPr>
            <w:tcW w:w="2160"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25" w:author="HendryHendry/선임연구원/Convergence(연)ATS그룹(hendry.hendry" w:date="2012-01-30T21:04:00Z"/>
                <w:rFonts w:eastAsia="Gulim"/>
                <w:color w:val="000000"/>
                <w:szCs w:val="22"/>
                <w:lang w:eastAsia="ko-KR"/>
              </w:rPr>
            </w:pPr>
            <w:ins w:id="126" w:author="HendryHendry/선임연구원/Convergence(연)ATS그룹(hendry.hendry" w:date="2012-01-30T21:04:00Z">
              <w:r w:rsidRPr="002B3424">
                <w:rPr>
                  <w:rFonts w:eastAsia="Gulim"/>
                  <w:color w:val="000000"/>
                  <w:szCs w:val="22"/>
                  <w:lang w:eastAsia="ko-KR"/>
                </w:rPr>
                <w:t>20s-60s-20s-60s</w:t>
              </w:r>
            </w:ins>
          </w:p>
        </w:tc>
        <w:tc>
          <w:tcPr>
            <w:tcW w:w="1444"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27" w:author="HendryHendry/선임연구원/Convergence(연)ATS그룹(hendry.hendry" w:date="2012-01-30T21:04:00Z"/>
                <w:rFonts w:eastAsia="Gulim"/>
                <w:color w:val="000000"/>
                <w:szCs w:val="22"/>
                <w:lang w:eastAsia="ko-KR"/>
              </w:rPr>
            </w:pPr>
            <w:ins w:id="128" w:author="HendryHendry/선임연구원/Convergence(연)ATS그룹(hendry.hendry" w:date="2012-01-30T21:04:00Z">
              <w:r w:rsidRPr="002B3424">
                <w:rPr>
                  <w:rFonts w:eastAsia="Gulim"/>
                  <w:color w:val="000000"/>
                  <w:szCs w:val="22"/>
                  <w:lang w:eastAsia="ko-KR"/>
                </w:rPr>
                <w:t>62493</w:t>
              </w:r>
            </w:ins>
          </w:p>
        </w:tc>
        <w:tc>
          <w:tcPr>
            <w:tcW w:w="1616"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29" w:author="HendryHendry/선임연구원/Convergence(연)ATS그룹(hendry.hendry" w:date="2012-01-30T21:04:00Z"/>
                <w:rFonts w:eastAsia="Gulim"/>
                <w:color w:val="000000"/>
                <w:szCs w:val="22"/>
                <w:lang w:eastAsia="ko-KR"/>
              </w:rPr>
            </w:pPr>
            <w:ins w:id="130" w:author="HendryHendry/선임연구원/Convergence(연)ATS그룹(hendry.hendry" w:date="2012-01-30T21:04:00Z">
              <w:r w:rsidRPr="002B3424">
                <w:rPr>
                  <w:rFonts w:eastAsia="Gulim"/>
                  <w:color w:val="000000"/>
                  <w:szCs w:val="22"/>
                  <w:lang w:eastAsia="ko-KR"/>
                </w:rPr>
                <w:t>81676</w:t>
              </w:r>
            </w:ins>
          </w:p>
        </w:tc>
        <w:tc>
          <w:tcPr>
            <w:tcW w:w="1548"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31" w:author="HendryHendry/선임연구원/Convergence(연)ATS그룹(hendry.hendry" w:date="2012-01-30T21:04:00Z"/>
                <w:rFonts w:eastAsia="Gulim"/>
                <w:color w:val="000000"/>
                <w:szCs w:val="22"/>
                <w:lang w:eastAsia="ko-KR"/>
              </w:rPr>
            </w:pPr>
            <w:ins w:id="132" w:author="HendryHendry/선임연구원/Convergence(연)ATS그룹(hendry.hendry" w:date="2012-01-30T21:04:00Z">
              <w:r w:rsidRPr="002B3424">
                <w:rPr>
                  <w:rFonts w:eastAsia="Gulim"/>
                  <w:color w:val="000000"/>
                  <w:szCs w:val="22"/>
                  <w:lang w:eastAsia="ko-KR"/>
                </w:rPr>
                <w:t>62495</w:t>
              </w:r>
            </w:ins>
          </w:p>
        </w:tc>
        <w:tc>
          <w:tcPr>
            <w:tcW w:w="1732"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33" w:author="HendryHendry/선임연구원/Convergence(연)ATS그룹(hendry.hendry" w:date="2012-01-30T21:04:00Z"/>
                <w:rFonts w:eastAsia="Gulim"/>
                <w:color w:val="000000"/>
                <w:szCs w:val="22"/>
                <w:lang w:eastAsia="ko-KR"/>
              </w:rPr>
            </w:pPr>
            <w:ins w:id="134" w:author="HendryHendry/선임연구원/Convergence(연)ATS그룹(hendry.hendry" w:date="2012-01-30T21:04:00Z">
              <w:r w:rsidRPr="002B3424">
                <w:rPr>
                  <w:rFonts w:eastAsia="Gulim"/>
                  <w:color w:val="000000"/>
                  <w:szCs w:val="22"/>
                  <w:lang w:eastAsia="ko-KR"/>
                </w:rPr>
                <w:t>81686</w:t>
              </w:r>
            </w:ins>
          </w:p>
        </w:tc>
      </w:tr>
      <w:tr w:rsidR="002B3424" w:rsidRPr="002B3424" w:rsidTr="002B3424">
        <w:trPr>
          <w:trHeight w:val="330"/>
          <w:ins w:id="135" w:author="HendryHendry/선임연구원/Convergence(연)ATS그룹(hendry.hendry" w:date="2012-01-30T21:0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36" w:author="HendryHendry/선임연구원/Convergence(연)ATS그룹(hendry.hendry" w:date="2012-01-30T21:04:00Z"/>
                <w:rFonts w:eastAsia="Gulim"/>
                <w:color w:val="000000"/>
                <w:szCs w:val="22"/>
                <w:lang w:eastAsia="ko-KR"/>
              </w:rPr>
            </w:pPr>
            <w:ins w:id="137" w:author="HendryHendry/선임연구원/Convergence(연)ATS그룹(hendry.hendry" w:date="2012-01-30T21:04:00Z">
              <w:r w:rsidRPr="002B3424">
                <w:rPr>
                  <w:rFonts w:eastAsia="Gulim"/>
                  <w:color w:val="000000"/>
                  <w:szCs w:val="22"/>
                  <w:lang w:eastAsia="ko-KR"/>
                </w:rPr>
                <w:t>Case 3.3</w:t>
              </w:r>
            </w:ins>
          </w:p>
        </w:tc>
        <w:tc>
          <w:tcPr>
            <w:tcW w:w="2160"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38" w:author="HendryHendry/선임연구원/Convergence(연)ATS그룹(hendry.hendry" w:date="2012-01-30T21:04:00Z"/>
                <w:rFonts w:eastAsia="Gulim"/>
                <w:color w:val="000000"/>
                <w:szCs w:val="22"/>
                <w:lang w:eastAsia="ko-KR"/>
              </w:rPr>
            </w:pPr>
            <w:ins w:id="139" w:author="HendryHendry/선임연구원/Convergence(연)ATS그룹(hendry.hendry" w:date="2012-01-30T21:04:00Z">
              <w:r w:rsidRPr="002B3424">
                <w:rPr>
                  <w:rFonts w:eastAsia="Gulim"/>
                  <w:color w:val="000000"/>
                  <w:szCs w:val="22"/>
                  <w:lang w:eastAsia="ko-KR"/>
                </w:rPr>
                <w:t>RTT 100ms</w:t>
              </w:r>
            </w:ins>
          </w:p>
        </w:tc>
        <w:tc>
          <w:tcPr>
            <w:tcW w:w="1444"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40" w:author="HendryHendry/선임연구원/Convergence(연)ATS그룹(hendry.hendry" w:date="2012-01-30T21:04:00Z"/>
                <w:rFonts w:eastAsia="Gulim"/>
                <w:color w:val="000000"/>
                <w:szCs w:val="22"/>
                <w:lang w:eastAsia="ko-KR"/>
              </w:rPr>
            </w:pPr>
            <w:ins w:id="141" w:author="HendryHendry/선임연구원/Convergence(연)ATS그룹(hendry.hendry" w:date="2012-01-30T21:04:00Z">
              <w:r w:rsidRPr="002B3424">
                <w:rPr>
                  <w:rFonts w:eastAsia="Gulim"/>
                  <w:color w:val="000000"/>
                  <w:szCs w:val="22"/>
                  <w:lang w:eastAsia="ko-KR"/>
                </w:rPr>
                <w:t>5191</w:t>
              </w:r>
            </w:ins>
          </w:p>
        </w:tc>
        <w:tc>
          <w:tcPr>
            <w:tcW w:w="1616"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42" w:author="HendryHendry/선임연구원/Convergence(연)ATS그룹(hendry.hendry" w:date="2012-01-30T21:04:00Z"/>
                <w:rFonts w:eastAsia="Gulim"/>
                <w:color w:val="000000"/>
                <w:szCs w:val="22"/>
                <w:lang w:eastAsia="ko-KR"/>
              </w:rPr>
            </w:pPr>
            <w:ins w:id="143" w:author="HendryHendry/선임연구원/Convergence(연)ATS그룹(hendry.hendry" w:date="2012-01-30T21:04:00Z">
              <w:r w:rsidRPr="002B3424">
                <w:rPr>
                  <w:rFonts w:eastAsia="Gulim"/>
                  <w:color w:val="000000"/>
                  <w:szCs w:val="22"/>
                  <w:lang w:eastAsia="ko-KR"/>
                </w:rPr>
                <w:t>5332</w:t>
              </w:r>
            </w:ins>
          </w:p>
        </w:tc>
        <w:tc>
          <w:tcPr>
            <w:tcW w:w="1548"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44" w:author="HendryHendry/선임연구원/Convergence(연)ATS그룹(hendry.hendry" w:date="2012-01-30T21:04:00Z"/>
                <w:rFonts w:eastAsia="Gulim"/>
                <w:color w:val="000000"/>
                <w:szCs w:val="22"/>
                <w:lang w:eastAsia="ko-KR"/>
              </w:rPr>
            </w:pPr>
            <w:ins w:id="145" w:author="HendryHendry/선임연구원/Convergence(연)ATS그룹(hendry.hendry" w:date="2012-01-30T21:04:00Z">
              <w:r w:rsidRPr="002B3424">
                <w:rPr>
                  <w:rFonts w:eastAsia="Gulim"/>
                  <w:color w:val="000000"/>
                  <w:szCs w:val="22"/>
                  <w:lang w:eastAsia="ko-KR"/>
                </w:rPr>
                <w:t>5283</w:t>
              </w:r>
            </w:ins>
          </w:p>
        </w:tc>
        <w:tc>
          <w:tcPr>
            <w:tcW w:w="1732"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46" w:author="HendryHendry/선임연구원/Convergence(연)ATS그룹(hendry.hendry" w:date="2012-01-30T21:04:00Z"/>
                <w:rFonts w:eastAsia="Gulim"/>
                <w:color w:val="000000"/>
                <w:szCs w:val="22"/>
                <w:lang w:eastAsia="ko-KR"/>
              </w:rPr>
            </w:pPr>
            <w:ins w:id="147" w:author="HendryHendry/선임연구원/Convergence(연)ATS그룹(hendry.hendry" w:date="2012-01-30T21:04:00Z">
              <w:r w:rsidRPr="002B3424">
                <w:rPr>
                  <w:rFonts w:eastAsia="Gulim"/>
                  <w:color w:val="000000"/>
                  <w:szCs w:val="22"/>
                  <w:lang w:eastAsia="ko-KR"/>
                </w:rPr>
                <w:t>5424</w:t>
              </w:r>
            </w:ins>
          </w:p>
        </w:tc>
      </w:tr>
      <w:tr w:rsidR="002B3424" w:rsidRPr="002B3424" w:rsidTr="002B3424">
        <w:trPr>
          <w:trHeight w:val="330"/>
          <w:ins w:id="148" w:author="HendryHendry/선임연구원/Convergence(연)ATS그룹(hendry.hendry" w:date="2012-01-30T21:0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49" w:author="HendryHendry/선임연구원/Convergence(연)ATS그룹(hendry.hendry" w:date="2012-01-30T21:04:00Z"/>
                <w:rFonts w:eastAsia="Gulim"/>
                <w:color w:val="000000"/>
                <w:szCs w:val="22"/>
                <w:lang w:eastAsia="ko-KR"/>
              </w:rPr>
            </w:pPr>
            <w:ins w:id="150" w:author="HendryHendry/선임연구원/Convergence(연)ATS그룹(hendry.hendry" w:date="2012-01-30T21:04:00Z">
              <w:r w:rsidRPr="002B3424">
                <w:rPr>
                  <w:rFonts w:eastAsia="Gulim"/>
                  <w:color w:val="000000"/>
                  <w:szCs w:val="22"/>
                  <w:lang w:eastAsia="ko-KR"/>
                </w:rPr>
                <w:t>Case 3.3</w:t>
              </w:r>
            </w:ins>
          </w:p>
        </w:tc>
        <w:tc>
          <w:tcPr>
            <w:tcW w:w="2160"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textAlignment w:val="auto"/>
              <w:rPr>
                <w:ins w:id="151" w:author="HendryHendry/선임연구원/Convergence(연)ATS그룹(hendry.hendry" w:date="2012-01-30T21:04:00Z"/>
                <w:rFonts w:eastAsia="Gulim"/>
                <w:color w:val="000000"/>
                <w:szCs w:val="22"/>
                <w:lang w:eastAsia="ko-KR"/>
              </w:rPr>
            </w:pPr>
            <w:ins w:id="152" w:author="HendryHendry/선임연구원/Convergence(연)ATS그룹(hendry.hendry" w:date="2012-01-30T21:04:00Z">
              <w:r w:rsidRPr="002B3424">
                <w:rPr>
                  <w:rFonts w:eastAsia="Gulim"/>
                  <w:color w:val="000000"/>
                  <w:szCs w:val="22"/>
                  <w:lang w:eastAsia="ko-KR"/>
                </w:rPr>
                <w:t>RTT 200ms</w:t>
              </w:r>
            </w:ins>
          </w:p>
        </w:tc>
        <w:tc>
          <w:tcPr>
            <w:tcW w:w="1444"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53" w:author="HendryHendry/선임연구원/Convergence(연)ATS그룹(hendry.hendry" w:date="2012-01-30T21:04:00Z"/>
                <w:rFonts w:eastAsia="Gulim"/>
                <w:color w:val="000000"/>
                <w:szCs w:val="22"/>
                <w:lang w:eastAsia="ko-KR"/>
              </w:rPr>
            </w:pPr>
            <w:ins w:id="154" w:author="HendryHendry/선임연구원/Convergence(연)ATS그룹(hendry.hendry" w:date="2012-01-30T21:04:00Z">
              <w:r w:rsidRPr="002B3424">
                <w:rPr>
                  <w:rFonts w:eastAsia="Gulim"/>
                  <w:color w:val="000000"/>
                  <w:szCs w:val="22"/>
                  <w:lang w:eastAsia="ko-KR"/>
                </w:rPr>
                <w:t>6795</w:t>
              </w:r>
            </w:ins>
          </w:p>
        </w:tc>
        <w:tc>
          <w:tcPr>
            <w:tcW w:w="1616"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55" w:author="HendryHendry/선임연구원/Convergence(연)ATS그룹(hendry.hendry" w:date="2012-01-30T21:04:00Z"/>
                <w:rFonts w:eastAsia="Gulim"/>
                <w:color w:val="000000"/>
                <w:szCs w:val="22"/>
                <w:lang w:eastAsia="ko-KR"/>
              </w:rPr>
            </w:pPr>
            <w:ins w:id="156" w:author="HendryHendry/선임연구원/Convergence(연)ATS그룹(hendry.hendry" w:date="2012-01-30T21:04:00Z">
              <w:r w:rsidRPr="002B3424">
                <w:rPr>
                  <w:rFonts w:eastAsia="Gulim"/>
                  <w:color w:val="000000"/>
                  <w:szCs w:val="22"/>
                  <w:lang w:eastAsia="ko-KR"/>
                </w:rPr>
                <w:t>7580</w:t>
              </w:r>
            </w:ins>
          </w:p>
        </w:tc>
        <w:tc>
          <w:tcPr>
            <w:tcW w:w="1548"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57" w:author="HendryHendry/선임연구원/Convergence(연)ATS그룹(hendry.hendry" w:date="2012-01-30T21:04:00Z"/>
                <w:rFonts w:eastAsia="Gulim"/>
                <w:color w:val="000000"/>
                <w:szCs w:val="22"/>
                <w:lang w:eastAsia="ko-KR"/>
              </w:rPr>
            </w:pPr>
            <w:ins w:id="158" w:author="HendryHendry/선임연구원/Convergence(연)ATS그룹(hendry.hendry" w:date="2012-01-30T21:04:00Z">
              <w:r w:rsidRPr="002B3424">
                <w:rPr>
                  <w:rFonts w:eastAsia="Gulim"/>
                  <w:color w:val="000000"/>
                  <w:szCs w:val="22"/>
                  <w:lang w:eastAsia="ko-KR"/>
                </w:rPr>
                <w:t>6835</w:t>
              </w:r>
            </w:ins>
          </w:p>
        </w:tc>
        <w:tc>
          <w:tcPr>
            <w:tcW w:w="1732" w:type="dxa"/>
            <w:tcBorders>
              <w:top w:val="nil"/>
              <w:left w:val="nil"/>
              <w:bottom w:val="single" w:sz="4" w:space="0" w:color="auto"/>
              <w:right w:val="single" w:sz="4" w:space="0" w:color="auto"/>
            </w:tcBorders>
            <w:shd w:val="clear" w:color="auto" w:fill="auto"/>
            <w:noWrap/>
            <w:vAlign w:val="center"/>
            <w:hideMark/>
          </w:tcPr>
          <w:p w:rsidR="002B3424" w:rsidRPr="002B3424" w:rsidRDefault="002B3424" w:rsidP="002B3424">
            <w:pPr>
              <w:tabs>
                <w:tab w:val="clear" w:pos="360"/>
                <w:tab w:val="clear" w:pos="720"/>
                <w:tab w:val="clear" w:pos="1080"/>
                <w:tab w:val="clear" w:pos="1440"/>
              </w:tabs>
              <w:overflowPunct/>
              <w:autoSpaceDE/>
              <w:autoSpaceDN/>
              <w:adjustRightInd/>
              <w:spacing w:before="0"/>
              <w:jc w:val="right"/>
              <w:textAlignment w:val="auto"/>
              <w:rPr>
                <w:ins w:id="159" w:author="HendryHendry/선임연구원/Convergence(연)ATS그룹(hendry.hendry" w:date="2012-01-30T21:04:00Z"/>
                <w:rFonts w:eastAsia="Gulim"/>
                <w:color w:val="000000"/>
                <w:szCs w:val="22"/>
                <w:lang w:eastAsia="ko-KR"/>
              </w:rPr>
            </w:pPr>
            <w:ins w:id="160" w:author="HendryHendry/선임연구원/Convergence(연)ATS그룹(hendry.hendry" w:date="2012-01-30T21:04:00Z">
              <w:r w:rsidRPr="002B3424">
                <w:rPr>
                  <w:rFonts w:eastAsia="Gulim"/>
                  <w:color w:val="000000"/>
                  <w:szCs w:val="22"/>
                  <w:lang w:eastAsia="ko-KR"/>
                </w:rPr>
                <w:t>7620</w:t>
              </w:r>
            </w:ins>
          </w:p>
        </w:tc>
      </w:tr>
    </w:tbl>
    <w:p w:rsidR="002B3424" w:rsidRDefault="002B3424" w:rsidP="009F7C8A">
      <w:pPr>
        <w:rPr>
          <w:ins w:id="161" w:author="HendryHendry/선임연구원/Convergence(연)ATS그룹(hendry.hendry" w:date="2012-01-30T21:06:00Z"/>
          <w:lang w:val="en-CA" w:eastAsia="ko-KR"/>
        </w:rPr>
      </w:pPr>
    </w:p>
    <w:p w:rsidR="00095CC8" w:rsidRDefault="009F7C8A">
      <w:pPr>
        <w:rPr>
          <w:ins w:id="162" w:author="HendryHendry/선임연구원/Convergence(연)ATS그룹(hendry.hendry" w:date="2012-01-30T21:06:00Z"/>
          <w:lang w:val="en-CA" w:eastAsia="ko-KR"/>
        </w:rPr>
      </w:pPr>
      <w:ins w:id="163" w:author="HendryHendry/선임연구원/Convergence(연)ATS그룹(hendry.hendry" w:date="2012-01-30T21:06:00Z">
        <w:r>
          <w:rPr>
            <w:rFonts w:hint="eastAsia"/>
            <w:lang w:val="en-CA" w:eastAsia="ko-KR"/>
          </w:rPr>
          <w:t>In case 2.6, the propose change cause</w:t>
        </w:r>
      </w:ins>
      <w:ins w:id="164" w:author="HendryHendry/선임연구원/Convergence(연)ATS그룹(hendry.hendry" w:date="2012-01-30T21:08:00Z">
        <w:r>
          <w:rPr>
            <w:rFonts w:hint="eastAsia"/>
            <w:lang w:val="en-CA" w:eastAsia="ko-KR"/>
          </w:rPr>
          <w:t>s</w:t>
        </w:r>
      </w:ins>
      <w:ins w:id="165" w:author="HendryHendry/선임연구원/Convergence(연)ATS그룹(hendry.hendry" w:date="2012-01-30T21:06:00Z">
        <w:r>
          <w:rPr>
            <w:rFonts w:hint="eastAsia"/>
            <w:lang w:val="en-CA" w:eastAsia="ko-KR"/>
          </w:rPr>
          <w:t xml:space="preserve"> </w:t>
        </w:r>
      </w:ins>
      <w:ins w:id="166" w:author="HendryHendry/선임연구원/Convergence(연)ATS그룹(hendry.hendry" w:date="2012-01-30T21:07:00Z">
        <w:r>
          <w:rPr>
            <w:rFonts w:hint="eastAsia"/>
            <w:lang w:val="en-CA" w:eastAsia="ko-KR"/>
          </w:rPr>
          <w:t>only addition 8 bits, which is negli</w:t>
        </w:r>
      </w:ins>
      <w:ins w:id="167" w:author="HendryHendry/선임연구원/Convergence(연)ATS그룹(hendry.hendry" w:date="2012-01-30T21:08:00Z">
        <w:r>
          <w:rPr>
            <w:rFonts w:hint="eastAsia"/>
            <w:lang w:val="en-CA" w:eastAsia="ko-KR"/>
          </w:rPr>
          <w:t>gi</w:t>
        </w:r>
      </w:ins>
      <w:ins w:id="168" w:author="HendryHendry/선임연구원/Convergence(연)ATS그룹(hendry.hendry" w:date="2012-01-30T21:07:00Z">
        <w:r>
          <w:rPr>
            <w:rFonts w:hint="eastAsia"/>
            <w:lang w:val="en-CA" w:eastAsia="ko-KR"/>
          </w:rPr>
          <w:t>ble whereas for case 3.3, it cause</w:t>
        </w:r>
      </w:ins>
      <w:ins w:id="169" w:author="HendryHendry/선임연구원/Convergence(연)ATS그룹(hendry.hendry" w:date="2012-01-30T21:08:00Z">
        <w:r>
          <w:rPr>
            <w:rFonts w:hint="eastAsia"/>
            <w:lang w:val="en-CA" w:eastAsia="ko-KR"/>
          </w:rPr>
          <w:t>s increment of about 0.05% bit-count.</w:t>
        </w:r>
      </w:ins>
    </w:p>
    <w:p w:rsidR="00095CC8" w:rsidRDefault="00095CC8">
      <w:pPr>
        <w:rPr>
          <w:ins w:id="170" w:author="HendryHendry/선임연구원/Convergence(연)ATS그룹(hendry.hendry" w:date="2012-01-30T20:54:00Z"/>
          <w:lang w:val="en-CA" w:eastAsia="ko-KR"/>
        </w:rPr>
      </w:pPr>
    </w:p>
    <w:p w:rsidR="002B3424" w:rsidRDefault="002B3424" w:rsidP="002B3424">
      <w:pPr>
        <w:pStyle w:val="3"/>
        <w:rPr>
          <w:ins w:id="171" w:author="HendryHendry/선임연구원/Convergence(연)ATS그룹(hendry.hendry" w:date="2012-01-30T20:54:00Z"/>
          <w:lang w:val="en-CA" w:eastAsia="ko-KR"/>
        </w:rPr>
      </w:pPr>
      <w:ins w:id="172" w:author="HendryHendry/선임연구원/Convergence(연)ATS그룹(hendry.hendry" w:date="2012-01-30T20:54:00Z">
        <w:r>
          <w:rPr>
            <w:rFonts w:hint="eastAsia"/>
            <w:lang w:val="en-CA" w:eastAsia="ko-KR"/>
          </w:rPr>
          <w:t>Error Resilience Analysis</w:t>
        </w:r>
      </w:ins>
    </w:p>
    <w:p w:rsidR="002B3424" w:rsidRDefault="002B3424" w:rsidP="002B3424">
      <w:pPr>
        <w:spacing w:before="0"/>
        <w:jc w:val="both"/>
        <w:rPr>
          <w:ins w:id="173" w:author="HendryHendry/선임연구원/Convergence(연)ATS그룹(hendry.hendry" w:date="2012-01-30T20:54:00Z"/>
          <w:lang w:val="en-CA" w:eastAsia="ko-KR"/>
        </w:rPr>
      </w:pPr>
      <w:ins w:id="174" w:author="HendryHendry/선임연구원/Convergence(연)ATS그룹(hendry.hendry" w:date="2012-01-30T20:54:00Z">
        <w:r>
          <w:rPr>
            <w:rFonts w:hint="eastAsia"/>
            <w:lang w:val="en-CA" w:eastAsia="ko-KR"/>
          </w:rPr>
          <w:t xml:space="preserve">The </w:t>
        </w:r>
        <w:r>
          <w:rPr>
            <w:lang w:val="en-CA" w:eastAsia="ko-KR"/>
          </w:rPr>
          <w:t>proposed</w:t>
        </w:r>
        <w:r>
          <w:rPr>
            <w:rFonts w:hint="eastAsia"/>
            <w:lang w:val="en-CA" w:eastAsia="ko-KR"/>
          </w:rPr>
          <w:t xml:space="preserve"> </w:t>
        </w:r>
      </w:ins>
      <w:ins w:id="175" w:author="HendryHendry/선임연구원/Convergence(연)ATS그룹(hendry.hendry" w:date="2012-01-30T21:09:00Z">
        <w:r w:rsidR="009F7C8A">
          <w:rPr>
            <w:rFonts w:hint="eastAsia"/>
            <w:lang w:val="en-CA" w:eastAsia="ko-KR"/>
          </w:rPr>
          <w:t>change</w:t>
        </w:r>
      </w:ins>
      <w:ins w:id="176" w:author="HendryHendry/선임연구원/Convergence(연)ATS그룹(hendry.hendry" w:date="2012-01-30T20:54:00Z">
        <w:r>
          <w:rPr>
            <w:rFonts w:hint="eastAsia"/>
            <w:lang w:val="en-CA" w:eastAsia="ko-KR"/>
          </w:rPr>
          <w:t xml:space="preserve"> does not have any effect on error resiliency feature of the current RPS </w:t>
        </w:r>
        <w:r>
          <w:rPr>
            <w:lang w:val="en-CA" w:eastAsia="ko-KR"/>
          </w:rPr>
          <w:t>signalling</w:t>
        </w:r>
        <w:r>
          <w:rPr>
            <w:rFonts w:hint="eastAsia"/>
            <w:lang w:val="en-CA" w:eastAsia="ko-KR"/>
          </w:rPr>
          <w:t xml:space="preserve"> mechanism.</w:t>
        </w:r>
      </w:ins>
    </w:p>
    <w:p w:rsidR="00B615C9" w:rsidDel="002B3424" w:rsidRDefault="00B615C9" w:rsidP="00B615C9">
      <w:pPr>
        <w:rPr>
          <w:del w:id="177" w:author="HendryHendry/선임연구원/Convergence(연)ATS그룹(hendry.hendry" w:date="2012-01-30T20:55:00Z"/>
          <w:lang w:val="en-CA" w:eastAsia="ko-KR"/>
        </w:rPr>
      </w:pPr>
      <w:del w:id="178" w:author="HendryHendry/선임연구원/Convergence(연)ATS그룹(hendry.hendry" w:date="2012-01-30T20:51:00Z">
        <w:r w:rsidDel="002B3424">
          <w:rPr>
            <w:rFonts w:hint="eastAsia"/>
            <w:lang w:val="en-CA" w:eastAsia="ko-KR"/>
          </w:rPr>
          <w:delText xml:space="preserve"> </w:delText>
        </w:r>
      </w:del>
    </w:p>
    <w:p w:rsidR="00B615C9" w:rsidRDefault="00B615C9" w:rsidP="00B615C9">
      <w:pPr>
        <w:rPr>
          <w:lang w:val="en-CA" w:eastAsia="ko-KR"/>
        </w:rPr>
      </w:pPr>
    </w:p>
    <w:p w:rsidR="004914CB" w:rsidRPr="005B217D" w:rsidRDefault="004914CB" w:rsidP="004914CB">
      <w:pPr>
        <w:pStyle w:val="2"/>
        <w:rPr>
          <w:lang w:val="en-CA"/>
        </w:rPr>
      </w:pPr>
      <w:r>
        <w:rPr>
          <w:rFonts w:hint="eastAsia"/>
          <w:lang w:val="en-CA" w:eastAsia="ko-KR"/>
        </w:rPr>
        <w:t xml:space="preserve">Skip </w:t>
      </w:r>
      <w:r w:rsidR="009454DD">
        <w:rPr>
          <w:lang w:val="en-CA" w:eastAsia="ko-KR"/>
        </w:rPr>
        <w:t>signalling</w:t>
      </w:r>
      <w:r w:rsidR="009454DD">
        <w:rPr>
          <w:rFonts w:hint="eastAsia"/>
          <w:lang w:val="en-CA" w:eastAsia="ko-KR"/>
        </w:rPr>
        <w:t xml:space="preserve"> LTRP without removing it from DPB</w:t>
      </w:r>
      <w:r w:rsidRPr="005B217D">
        <w:rPr>
          <w:lang w:val="en-CA"/>
        </w:rPr>
        <w:t xml:space="preserve"> </w:t>
      </w:r>
    </w:p>
    <w:p w:rsidR="009454DD" w:rsidRPr="009454DD" w:rsidRDefault="009454DD" w:rsidP="009454DD">
      <w:pPr>
        <w:jc w:val="both"/>
        <w:rPr>
          <w:lang w:val="en-CA" w:eastAsia="ko-KR"/>
        </w:rPr>
      </w:pPr>
      <w:r w:rsidRPr="009454DD">
        <w:rPr>
          <w:lang w:val="en-CA" w:eastAsia="ko-KR"/>
        </w:rPr>
        <w:t>List of LTRPs that must be kept in DPB must be signal in every slice header even though they are not always used and there is no change to the list of LTRPs. This is obviously costly. The following improvement aims at making the signaling more efficient.</w:t>
      </w:r>
    </w:p>
    <w:p w:rsidR="009454DD" w:rsidRPr="009454DD" w:rsidRDefault="009454DD" w:rsidP="009454DD">
      <w:pPr>
        <w:jc w:val="both"/>
        <w:rPr>
          <w:lang w:val="en-CA" w:eastAsia="ko-KR"/>
        </w:rPr>
      </w:pPr>
    </w:p>
    <w:p w:rsidR="009454DD" w:rsidRPr="009454DD" w:rsidRDefault="009454DD" w:rsidP="009454DD">
      <w:pPr>
        <w:spacing w:line="360" w:lineRule="auto"/>
        <w:rPr>
          <w:szCs w:val="22"/>
          <w:u w:val="single"/>
        </w:rPr>
      </w:pPr>
      <w:r w:rsidRPr="009454DD">
        <w:rPr>
          <w:szCs w:val="22"/>
          <w:u w:val="single"/>
        </w:rPr>
        <w:t xml:space="preserve">Use case </w:t>
      </w:r>
      <w:r>
        <w:rPr>
          <w:rFonts w:hint="eastAsia"/>
          <w:szCs w:val="22"/>
          <w:u w:val="single"/>
          <w:lang w:eastAsia="ko-KR"/>
        </w:rPr>
        <w:t>scenario</w:t>
      </w:r>
      <w:r w:rsidRPr="009454DD">
        <w:rPr>
          <w:szCs w:val="22"/>
          <w:u w:val="single"/>
        </w:rPr>
        <w:t>:</w:t>
      </w:r>
    </w:p>
    <w:p w:rsidR="009454DD" w:rsidRPr="009454DD" w:rsidRDefault="009454DD" w:rsidP="009454DD">
      <w:pPr>
        <w:jc w:val="both"/>
        <w:rPr>
          <w:lang w:val="en-CA" w:eastAsia="ko-KR"/>
        </w:rPr>
      </w:pPr>
      <w:r w:rsidRPr="009454DD">
        <w:rPr>
          <w:lang w:val="en-CA" w:eastAsia="ko-KR"/>
        </w:rPr>
        <w:t>Suppose that there is a back channel available for encoder to receive delivery status from decoder. Decoder can notify encoder whether or not all encoded pictures successfully received. If encoder knows that all the last encoded picture that have effect to status of LTRP in DPB is successfully received by decoder and there is no change needed in the current picture, it can signal a flag in the current slice header to tell decoder that in the current slice header, list of LTRP is not signaled and there is no change to the existing LTRPs in DPB</w:t>
      </w:r>
      <w:r>
        <w:rPr>
          <w:rFonts w:hint="eastAsia"/>
          <w:lang w:val="en-CA" w:eastAsia="ko-KR"/>
        </w:rPr>
        <w:t>.</w:t>
      </w:r>
    </w:p>
    <w:p w:rsidR="009454DD" w:rsidRDefault="009454DD" w:rsidP="009454DD">
      <w:pPr>
        <w:spacing w:line="360" w:lineRule="auto"/>
        <w:rPr>
          <w:szCs w:val="22"/>
          <w:u w:val="single"/>
          <w:lang w:eastAsia="ko-KR"/>
        </w:rPr>
      </w:pPr>
    </w:p>
    <w:p w:rsidR="009454DD" w:rsidRPr="009454DD" w:rsidRDefault="009454DD" w:rsidP="009454DD">
      <w:pPr>
        <w:spacing w:line="360" w:lineRule="auto"/>
        <w:rPr>
          <w:szCs w:val="22"/>
          <w:u w:val="single"/>
        </w:rPr>
      </w:pPr>
      <w:r w:rsidRPr="009454DD">
        <w:rPr>
          <w:szCs w:val="22"/>
          <w:u w:val="single"/>
        </w:rPr>
        <w:t>Basic concept:</w:t>
      </w:r>
    </w:p>
    <w:p w:rsidR="009454DD" w:rsidRPr="009454DD" w:rsidRDefault="009454DD" w:rsidP="009454DD">
      <w:pPr>
        <w:pStyle w:val="aa"/>
        <w:numPr>
          <w:ilvl w:val="0"/>
          <w:numId w:val="20"/>
        </w:numPr>
        <w:spacing w:before="120"/>
        <w:ind w:leftChars="0" w:left="403" w:hanging="403"/>
        <w:rPr>
          <w:rFonts w:ascii="Times New Roman" w:hAnsi="Times New Roman"/>
          <w:sz w:val="22"/>
        </w:rPr>
      </w:pPr>
      <w:r w:rsidRPr="009454DD">
        <w:rPr>
          <w:rFonts w:ascii="Times New Roman" w:hAnsi="Times New Roman"/>
          <w:sz w:val="22"/>
        </w:rPr>
        <w:t>Add a flag in PPS called “</w:t>
      </w:r>
      <w:proofErr w:type="spellStart"/>
      <w:r w:rsidRPr="009454DD">
        <w:rPr>
          <w:rFonts w:ascii="Times New Roman" w:hAnsi="Times New Roman"/>
          <w:sz w:val="22"/>
        </w:rPr>
        <w:t>allow_skip_ltrp_signaling_flag</w:t>
      </w:r>
      <w:proofErr w:type="spellEnd"/>
      <w:r w:rsidRPr="009454DD">
        <w:rPr>
          <w:rFonts w:ascii="Times New Roman" w:hAnsi="Times New Roman"/>
          <w:sz w:val="22"/>
        </w:rPr>
        <w:t xml:space="preserve">” that determines whether or not LTRP signaling skip </w:t>
      </w:r>
      <w:r w:rsidRPr="009454DD">
        <w:rPr>
          <w:rFonts w:ascii="Times New Roman" w:hAnsi="Times New Roman" w:hint="eastAsia"/>
          <w:sz w:val="22"/>
        </w:rPr>
        <w:t>flag</w:t>
      </w:r>
      <w:r w:rsidRPr="009454DD">
        <w:rPr>
          <w:rFonts w:ascii="Times New Roman" w:hAnsi="Times New Roman"/>
          <w:sz w:val="22"/>
        </w:rPr>
        <w:t xml:space="preserve"> is allowed.</w:t>
      </w:r>
    </w:p>
    <w:p w:rsidR="009454DD" w:rsidRPr="009454DD" w:rsidRDefault="009454DD" w:rsidP="009454DD">
      <w:pPr>
        <w:pStyle w:val="aa"/>
        <w:numPr>
          <w:ilvl w:val="0"/>
          <w:numId w:val="20"/>
        </w:numPr>
        <w:spacing w:before="120"/>
        <w:ind w:leftChars="0" w:left="403" w:hanging="403"/>
        <w:rPr>
          <w:rFonts w:ascii="Times New Roman" w:hAnsi="Times New Roman"/>
          <w:sz w:val="22"/>
        </w:rPr>
      </w:pPr>
      <w:r w:rsidRPr="009454DD">
        <w:rPr>
          <w:rFonts w:ascii="Times New Roman" w:hAnsi="Times New Roman"/>
          <w:sz w:val="22"/>
        </w:rPr>
        <w:t xml:space="preserve">Add a flag in </w:t>
      </w:r>
      <w:r>
        <w:rPr>
          <w:rFonts w:ascii="Times New Roman" w:hAnsi="Times New Roman" w:hint="eastAsia"/>
          <w:sz w:val="22"/>
        </w:rPr>
        <w:t>s</w:t>
      </w:r>
      <w:r w:rsidRPr="009454DD">
        <w:rPr>
          <w:rFonts w:ascii="Times New Roman" w:hAnsi="Times New Roman"/>
          <w:sz w:val="22"/>
        </w:rPr>
        <w:t xml:space="preserve">lice </w:t>
      </w:r>
      <w:r>
        <w:rPr>
          <w:rFonts w:ascii="Times New Roman" w:hAnsi="Times New Roman" w:hint="eastAsia"/>
          <w:sz w:val="22"/>
        </w:rPr>
        <w:t>h</w:t>
      </w:r>
      <w:r w:rsidRPr="009454DD">
        <w:rPr>
          <w:rFonts w:ascii="Times New Roman" w:hAnsi="Times New Roman"/>
          <w:sz w:val="22"/>
        </w:rPr>
        <w:t>eader called “</w:t>
      </w:r>
      <w:proofErr w:type="spellStart"/>
      <w:r w:rsidRPr="009454DD">
        <w:rPr>
          <w:rFonts w:ascii="Times New Roman" w:hAnsi="Times New Roman"/>
          <w:sz w:val="22"/>
        </w:rPr>
        <w:t>skip_ltrp_signaling_flag</w:t>
      </w:r>
      <w:proofErr w:type="spellEnd"/>
      <w:r w:rsidRPr="009454DD">
        <w:rPr>
          <w:rFonts w:ascii="Times New Roman" w:hAnsi="Times New Roman"/>
          <w:sz w:val="22"/>
        </w:rPr>
        <w:t>” that determines whether or not LTRP list is signaled.</w:t>
      </w:r>
    </w:p>
    <w:p w:rsidR="009454DD" w:rsidRPr="009454DD" w:rsidRDefault="009454DD" w:rsidP="009454DD">
      <w:pPr>
        <w:pStyle w:val="aa"/>
        <w:numPr>
          <w:ilvl w:val="0"/>
          <w:numId w:val="20"/>
        </w:numPr>
        <w:spacing w:before="120"/>
        <w:ind w:leftChars="0" w:left="403" w:hanging="403"/>
        <w:rPr>
          <w:rFonts w:ascii="Times New Roman" w:hAnsi="Times New Roman"/>
          <w:sz w:val="22"/>
        </w:rPr>
      </w:pPr>
      <w:proofErr w:type="spellStart"/>
      <w:r w:rsidRPr="009454DD">
        <w:rPr>
          <w:rFonts w:ascii="Times New Roman" w:hAnsi="Times New Roman"/>
          <w:sz w:val="22"/>
        </w:rPr>
        <w:t>skip_ltrp_signaling_flag</w:t>
      </w:r>
      <w:proofErr w:type="spellEnd"/>
      <w:r w:rsidRPr="009454DD">
        <w:rPr>
          <w:rFonts w:ascii="Times New Roman" w:hAnsi="Times New Roman"/>
          <w:sz w:val="22"/>
        </w:rPr>
        <w:t xml:space="preserve"> is used only when </w:t>
      </w:r>
      <w:proofErr w:type="spellStart"/>
      <w:r w:rsidRPr="009454DD">
        <w:rPr>
          <w:rFonts w:ascii="Times New Roman" w:hAnsi="Times New Roman"/>
          <w:sz w:val="22"/>
        </w:rPr>
        <w:t>allow_skip_ltrp_signaling_flag</w:t>
      </w:r>
      <w:proofErr w:type="spellEnd"/>
      <w:r w:rsidRPr="009454DD">
        <w:rPr>
          <w:rFonts w:ascii="Times New Roman" w:hAnsi="Times New Roman"/>
          <w:sz w:val="22"/>
        </w:rPr>
        <w:t xml:space="preserve"> equals 1</w:t>
      </w:r>
    </w:p>
    <w:p w:rsidR="009454DD" w:rsidRPr="009454DD" w:rsidRDefault="009454DD" w:rsidP="009454DD">
      <w:pPr>
        <w:pStyle w:val="aa"/>
        <w:numPr>
          <w:ilvl w:val="0"/>
          <w:numId w:val="20"/>
        </w:numPr>
        <w:spacing w:before="120"/>
        <w:ind w:leftChars="0" w:left="403" w:hanging="403"/>
        <w:rPr>
          <w:rFonts w:ascii="Times New Roman" w:hAnsi="Times New Roman"/>
          <w:sz w:val="22"/>
        </w:rPr>
      </w:pPr>
      <w:proofErr w:type="spellStart"/>
      <w:proofErr w:type="gramStart"/>
      <w:r w:rsidRPr="009454DD">
        <w:rPr>
          <w:rFonts w:ascii="Times New Roman" w:hAnsi="Times New Roman"/>
          <w:sz w:val="22"/>
        </w:rPr>
        <w:t>skip_ltrp_signaling_flag</w:t>
      </w:r>
      <w:proofErr w:type="spellEnd"/>
      <w:proofErr w:type="gramEnd"/>
      <w:r w:rsidRPr="009454DD">
        <w:rPr>
          <w:rFonts w:ascii="Times New Roman" w:hAnsi="Times New Roman"/>
          <w:sz w:val="22"/>
        </w:rPr>
        <w:t xml:space="preserve"> equals 1 specifies that list </w:t>
      </w:r>
      <w:r>
        <w:rPr>
          <w:rFonts w:ascii="Times New Roman" w:hAnsi="Times New Roman" w:hint="eastAsia"/>
          <w:sz w:val="22"/>
        </w:rPr>
        <w:t xml:space="preserve">delta_poc_lsb_lt_minus1[1] </w:t>
      </w:r>
      <w:r w:rsidRPr="009454DD">
        <w:rPr>
          <w:rFonts w:ascii="Times New Roman" w:hAnsi="Times New Roman"/>
          <w:sz w:val="22"/>
        </w:rPr>
        <w:t>is not signaled in th</w:t>
      </w:r>
      <w:r>
        <w:rPr>
          <w:rFonts w:ascii="Times New Roman" w:hAnsi="Times New Roman" w:hint="eastAsia"/>
          <w:sz w:val="22"/>
        </w:rPr>
        <w:t>e</w:t>
      </w:r>
      <w:r w:rsidRPr="009454DD">
        <w:rPr>
          <w:rFonts w:ascii="Times New Roman" w:hAnsi="Times New Roman"/>
          <w:sz w:val="22"/>
        </w:rPr>
        <w:t xml:space="preserve"> slice header and decoder shall not apply any changes of status to the existing LTRPs in DPB.</w:t>
      </w:r>
      <w:r>
        <w:rPr>
          <w:rFonts w:ascii="Times New Roman" w:hAnsi="Times New Roman" w:hint="eastAsia"/>
          <w:sz w:val="22"/>
        </w:rPr>
        <w:t xml:space="preserve"> However, </w:t>
      </w:r>
      <w:proofErr w:type="spellStart"/>
      <w:r>
        <w:rPr>
          <w:rFonts w:ascii="Times New Roman" w:hAnsi="Times New Roman" w:hint="eastAsia"/>
          <w:sz w:val="22"/>
        </w:rPr>
        <w:t>num_long_term_pics</w:t>
      </w:r>
      <w:proofErr w:type="spellEnd"/>
      <w:r>
        <w:rPr>
          <w:rFonts w:ascii="Times New Roman" w:hAnsi="Times New Roman" w:hint="eastAsia"/>
          <w:sz w:val="22"/>
        </w:rPr>
        <w:t xml:space="preserve"> and </w:t>
      </w:r>
      <w:proofErr w:type="spellStart"/>
      <w:r>
        <w:rPr>
          <w:rFonts w:ascii="Times New Roman" w:hAnsi="Times New Roman" w:hint="eastAsia"/>
          <w:sz w:val="22"/>
        </w:rPr>
        <w:t>used_by_curr_pic_lt_flag</w:t>
      </w:r>
      <w:proofErr w:type="spellEnd"/>
      <w:r>
        <w:rPr>
          <w:rFonts w:ascii="Times New Roman" w:hAnsi="Times New Roman" w:hint="eastAsia"/>
          <w:sz w:val="22"/>
        </w:rPr>
        <w:t xml:space="preserve"> [</w:t>
      </w:r>
      <w:proofErr w:type="spellStart"/>
      <w:r>
        <w:rPr>
          <w:rFonts w:ascii="Times New Roman" w:hAnsi="Times New Roman" w:hint="eastAsia"/>
          <w:sz w:val="22"/>
        </w:rPr>
        <w:t>i</w:t>
      </w:r>
      <w:proofErr w:type="spellEnd"/>
      <w:r>
        <w:rPr>
          <w:rFonts w:ascii="Times New Roman" w:hAnsi="Times New Roman" w:hint="eastAsia"/>
          <w:sz w:val="22"/>
        </w:rPr>
        <w:t xml:space="preserve">] are still </w:t>
      </w:r>
      <w:proofErr w:type="gramStart"/>
      <w:r>
        <w:rPr>
          <w:rFonts w:ascii="Times New Roman" w:hAnsi="Times New Roman" w:hint="eastAsia"/>
          <w:sz w:val="22"/>
        </w:rPr>
        <w:t>be</w:t>
      </w:r>
      <w:proofErr w:type="gramEnd"/>
      <w:r>
        <w:rPr>
          <w:rFonts w:ascii="Times New Roman" w:hAnsi="Times New Roman" w:hint="eastAsia"/>
          <w:sz w:val="22"/>
        </w:rPr>
        <w:t xml:space="preserve"> signaled to determined whether or not the LTRPs in DPB are used by current slice.</w:t>
      </w:r>
    </w:p>
    <w:p w:rsidR="009454DD" w:rsidRPr="009454DD" w:rsidRDefault="009454DD" w:rsidP="009454DD">
      <w:pPr>
        <w:spacing w:before="120"/>
        <w:rPr>
          <w:lang w:eastAsia="ko-KR"/>
        </w:rPr>
      </w:pPr>
    </w:p>
    <w:p w:rsidR="009454DD" w:rsidRPr="009454DD" w:rsidRDefault="009454DD" w:rsidP="009454DD">
      <w:pPr>
        <w:spacing w:line="360" w:lineRule="auto"/>
        <w:rPr>
          <w:szCs w:val="22"/>
        </w:rPr>
      </w:pPr>
      <w:r w:rsidRPr="009454DD">
        <w:rPr>
          <w:szCs w:val="22"/>
        </w:rPr>
        <w:t xml:space="preserve">The following syntax element is added to PPS to accommodate the proposed improvement. </w:t>
      </w:r>
    </w:p>
    <w:tbl>
      <w:tblPr>
        <w:tblW w:w="6577" w:type="dxa"/>
        <w:jc w:val="center"/>
        <w:tblCellMar>
          <w:left w:w="0" w:type="dxa"/>
          <w:right w:w="0" w:type="dxa"/>
        </w:tblCellMar>
        <w:tblLook w:val="04A0"/>
      </w:tblPr>
      <w:tblGrid>
        <w:gridCol w:w="5580"/>
        <w:gridCol w:w="997"/>
      </w:tblGrid>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roofErr w:type="spellStart"/>
            <w:r w:rsidRPr="009454DD">
              <w:rPr>
                <w:szCs w:val="22"/>
                <w:lang w:val="en-GB"/>
              </w:rPr>
              <w:t>pic_parameter_set_rbsp</w:t>
            </w:r>
            <w:proofErr w:type="spellEnd"/>
            <w:r w:rsidRPr="009454DD">
              <w:rPr>
                <w:szCs w:val="22"/>
                <w:lang w:val="en-GB"/>
              </w:rPr>
              <w:t>( ) {</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roofErr w:type="spellStart"/>
            <w:r w:rsidRPr="009454DD">
              <w:rPr>
                <w:b/>
                <w:bCs/>
                <w:szCs w:val="22"/>
                <w:lang w:val="en-GB"/>
              </w:rPr>
              <w:t>Desc</w:t>
            </w:r>
            <w:proofErr w:type="spellEnd"/>
            <w:r w:rsidRPr="009454DD">
              <w:rPr>
                <w:b/>
                <w:bCs/>
                <w:szCs w:val="22"/>
              </w:rPr>
              <w:t xml:space="preserve"> </w:t>
            </w:r>
          </w:p>
        </w:tc>
      </w:tr>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rPr>
            </w:pPr>
            <w:r w:rsidRPr="009454DD">
              <w:rPr>
                <w:b/>
                <w:bCs/>
                <w:szCs w:val="22"/>
                <w:lang w:val="en-GB"/>
              </w:rPr>
              <w:t>…</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57"/>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rPr>
            </w:pPr>
            <w:r w:rsidRPr="009454DD">
              <w:rPr>
                <w:szCs w:val="22"/>
                <w:lang w:val="en-GB"/>
              </w:rPr>
              <w:lastRenderedPageBreak/>
              <w:t>if (</w:t>
            </w:r>
            <w:proofErr w:type="spellStart"/>
            <w:r>
              <w:rPr>
                <w:bCs/>
                <w:lang w:eastAsia="ko-KR"/>
              </w:rPr>
              <w:t>long_term_ref_pics_present_flag</w:t>
            </w:r>
            <w:proofErr w:type="spellEnd"/>
            <w:r>
              <w:rPr>
                <w:bCs/>
                <w:lang w:eastAsia="ko-KR"/>
              </w:rPr>
              <w:t xml:space="preserve"> </w:t>
            </w:r>
            <w:r w:rsidRPr="009454DD">
              <w:rPr>
                <w:szCs w:val="22"/>
              </w:rPr>
              <w:t>== 1)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56"/>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200" w:firstLine="440"/>
              <w:rPr>
                <w:b/>
                <w:bCs/>
                <w:szCs w:val="22"/>
                <w:highlight w:val="yellow"/>
                <w:lang w:val="en-GB"/>
              </w:rPr>
            </w:pPr>
            <w:proofErr w:type="spellStart"/>
            <w:r w:rsidRPr="009454DD">
              <w:rPr>
                <w:b/>
                <w:bCs/>
                <w:szCs w:val="22"/>
                <w:highlight w:val="yellow"/>
                <w:lang w:val="en-GB"/>
              </w:rPr>
              <w:t>allow_skip_ltrp_signaling_flag</w:t>
            </w:r>
            <w:proofErr w:type="spellEnd"/>
            <w:r w:rsidRPr="009454DD">
              <w:rPr>
                <w:szCs w:val="22"/>
                <w:highlight w:val="yellow"/>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highlight w:val="yellow"/>
                <w:lang w:val="en-GB"/>
              </w:rPr>
            </w:pPr>
            <w:r w:rsidRPr="009454DD">
              <w:rPr>
                <w:szCs w:val="22"/>
                <w:highlight w:val="yellow"/>
                <w:lang w:val="en-GB"/>
              </w:rPr>
              <w:t>u(1)</w:t>
            </w:r>
            <w:r w:rsidRPr="009454DD">
              <w:rPr>
                <w:szCs w:val="22"/>
                <w:highlight w:val="yellow"/>
              </w:rPr>
              <w:t xml:space="preserve"> </w:t>
            </w:r>
          </w:p>
        </w:tc>
      </w:tr>
      <w:tr w:rsidR="009454DD" w:rsidRPr="009454DD" w:rsidTr="00C35B30">
        <w:trPr>
          <w:trHeight w:val="56"/>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bCs/>
                <w:szCs w:val="22"/>
                <w:lang w:val="en-GB"/>
              </w:rPr>
            </w:pPr>
            <w:r w:rsidRPr="009454DD">
              <w:rPr>
                <w:bCs/>
                <w:szCs w:val="22"/>
                <w:lang w:val="en-GB"/>
              </w:rPr>
              <w:t>}</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lang w:val="en-GB"/>
              </w:rPr>
            </w:pPr>
          </w:p>
        </w:tc>
      </w:tr>
      <w:tr w:rsidR="009454DD" w:rsidRPr="009454DD" w:rsidTr="00C35B30">
        <w:trPr>
          <w:trHeight w:val="94"/>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ind w:firstLineChars="100" w:firstLine="220"/>
              <w:rPr>
                <w:szCs w:val="22"/>
                <w:lang w:val="de-DE"/>
              </w:rPr>
            </w:pPr>
            <w:r w:rsidRPr="009454DD">
              <w:rPr>
                <w:b/>
                <w:bCs/>
                <w:szCs w:val="22"/>
                <w:lang w:val="en-GB"/>
              </w:rPr>
              <w:t>…</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r w:rsidR="009454DD" w:rsidRPr="009454DD" w:rsidTr="00C35B30">
        <w:trPr>
          <w:trHeight w:val="20"/>
          <w:jc w:val="center"/>
        </w:trPr>
        <w:tc>
          <w:tcPr>
            <w:tcW w:w="5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r w:rsidRPr="009454DD">
              <w:rPr>
                <w:szCs w:val="22"/>
                <w:lang w:val="en-GB"/>
              </w:rPr>
              <w:t>}</w:t>
            </w:r>
            <w:r w:rsidRPr="009454DD">
              <w:rPr>
                <w:szCs w:val="22"/>
              </w:rPr>
              <w:t xml:space="preserve"> </w:t>
            </w:r>
          </w:p>
        </w:tc>
        <w:tc>
          <w:tcPr>
            <w:tcW w:w="9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454DD" w:rsidRPr="009454DD" w:rsidRDefault="009454DD" w:rsidP="009454DD">
            <w:pPr>
              <w:tabs>
                <w:tab w:val="left" w:pos="794"/>
                <w:tab w:val="left" w:pos="1191"/>
                <w:tab w:val="left" w:pos="1588"/>
                <w:tab w:val="left" w:pos="1985"/>
              </w:tabs>
              <w:spacing w:before="0"/>
              <w:rPr>
                <w:szCs w:val="22"/>
              </w:rPr>
            </w:pPr>
          </w:p>
        </w:tc>
      </w:tr>
    </w:tbl>
    <w:p w:rsidR="009454DD" w:rsidRPr="009454DD" w:rsidRDefault="009454DD" w:rsidP="009454DD">
      <w:pPr>
        <w:jc w:val="both"/>
        <w:rPr>
          <w:lang w:val="en-CA" w:eastAsia="ko-KR"/>
        </w:rPr>
      </w:pPr>
      <w:proofErr w:type="spellStart"/>
      <w:proofErr w:type="gramStart"/>
      <w:r w:rsidRPr="009454DD">
        <w:rPr>
          <w:b/>
          <w:lang w:val="en-CA" w:eastAsia="ko-KR"/>
        </w:rPr>
        <w:t>allow_skip_ltrp_signaling_flag</w:t>
      </w:r>
      <w:proofErr w:type="spellEnd"/>
      <w:proofErr w:type="gramEnd"/>
      <w:r w:rsidRPr="009454DD">
        <w:rPr>
          <w:lang w:val="en-CA" w:eastAsia="ko-KR"/>
        </w:rPr>
        <w:t xml:space="preserve"> specifies whether or not </w:t>
      </w:r>
      <w:proofErr w:type="spellStart"/>
      <w:r w:rsidRPr="009454DD">
        <w:rPr>
          <w:lang w:val="en-CA" w:eastAsia="ko-KR"/>
        </w:rPr>
        <w:t>skip_ltrp_signaling_flag</w:t>
      </w:r>
      <w:proofErr w:type="spellEnd"/>
      <w:r w:rsidRPr="009454DD">
        <w:rPr>
          <w:lang w:val="en-CA" w:eastAsia="ko-KR"/>
        </w:rPr>
        <w:t xml:space="preserve"> is </w:t>
      </w:r>
      <w:proofErr w:type="spellStart"/>
      <w:r w:rsidRPr="009454DD">
        <w:rPr>
          <w:lang w:val="en-CA" w:eastAsia="ko-KR"/>
        </w:rPr>
        <w:t>signaled</w:t>
      </w:r>
      <w:proofErr w:type="spellEnd"/>
      <w:r w:rsidRPr="009454DD">
        <w:rPr>
          <w:lang w:val="en-CA" w:eastAsia="ko-KR"/>
        </w:rPr>
        <w:t xml:space="preserve"> in slice headers. </w:t>
      </w:r>
      <w:proofErr w:type="spellStart"/>
      <w:proofErr w:type="gramStart"/>
      <w:r w:rsidRPr="009454DD">
        <w:rPr>
          <w:lang w:val="en-CA" w:eastAsia="ko-KR"/>
        </w:rPr>
        <w:t>allow_skip_ltrp_signaling_flag</w:t>
      </w:r>
      <w:proofErr w:type="spellEnd"/>
      <w:proofErr w:type="gramEnd"/>
      <w:r w:rsidRPr="009454DD">
        <w:rPr>
          <w:lang w:val="en-CA" w:eastAsia="ko-KR"/>
        </w:rPr>
        <w:t xml:space="preserve"> equals 0 indicates that </w:t>
      </w:r>
      <w:proofErr w:type="spellStart"/>
      <w:r w:rsidRPr="009454DD">
        <w:rPr>
          <w:lang w:val="en-CA" w:eastAsia="ko-KR"/>
        </w:rPr>
        <w:t>skip_ltrp_signaling_flag</w:t>
      </w:r>
      <w:proofErr w:type="spellEnd"/>
      <w:r w:rsidRPr="009454DD">
        <w:rPr>
          <w:lang w:val="en-CA" w:eastAsia="ko-KR"/>
        </w:rPr>
        <w:t xml:space="preserve"> is not </w:t>
      </w:r>
      <w:proofErr w:type="spellStart"/>
      <w:r w:rsidRPr="009454DD">
        <w:rPr>
          <w:lang w:val="en-CA" w:eastAsia="ko-KR"/>
        </w:rPr>
        <w:t>signaled</w:t>
      </w:r>
      <w:proofErr w:type="spellEnd"/>
      <w:r w:rsidRPr="009454DD">
        <w:rPr>
          <w:lang w:val="en-CA" w:eastAsia="ko-KR"/>
        </w:rPr>
        <w:t xml:space="preserve"> in slice header and its value by default shall be 0.</w:t>
      </w:r>
    </w:p>
    <w:p w:rsidR="009454DD" w:rsidRPr="009454DD" w:rsidRDefault="009454DD" w:rsidP="004914CB">
      <w:pPr>
        <w:jc w:val="both"/>
        <w:rPr>
          <w:lang w:eastAsia="ko-KR"/>
        </w:rPr>
      </w:pPr>
    </w:p>
    <w:tbl>
      <w:tblPr>
        <w:tblW w:w="8326" w:type="dxa"/>
        <w:jc w:val="center"/>
        <w:tblInd w:w="-3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7599"/>
        <w:gridCol w:w="727"/>
      </w:tblGrid>
      <w:tr w:rsidR="009454DD" w:rsidRPr="00B87DF3" w:rsidTr="00C35B30">
        <w:trPr>
          <w:jc w:val="center"/>
        </w:trPr>
        <w:tc>
          <w:tcPr>
            <w:tcW w:w="7599" w:type="dxa"/>
            <w:shd w:val="clear" w:color="auto" w:fill="auto"/>
            <w:tcMar>
              <w:top w:w="15" w:type="dxa"/>
              <w:left w:w="108" w:type="dxa"/>
              <w:bottom w:w="0" w:type="dxa"/>
              <w:right w:w="108" w:type="dxa"/>
            </w:tcMar>
            <w:hideMark/>
          </w:tcPr>
          <w:p w:rsidR="009454DD" w:rsidRPr="00A271A0" w:rsidRDefault="00095CC8" w:rsidP="009454DD">
            <w:pPr>
              <w:tabs>
                <w:tab w:val="left" w:pos="794"/>
                <w:tab w:val="left" w:pos="1191"/>
                <w:tab w:val="left" w:pos="1588"/>
                <w:tab w:val="left" w:pos="1985"/>
              </w:tabs>
              <w:spacing w:before="0"/>
              <w:rPr>
                <w:rPrChange w:id="179" w:author="Administrator" w:date="2012-02-02T11:26:00Z">
                  <w:rPr>
                    <w:highlight w:val="yellow"/>
                  </w:rPr>
                </w:rPrChange>
              </w:rPr>
            </w:pPr>
            <w:proofErr w:type="spellStart"/>
            <w:r w:rsidRPr="00095CC8">
              <w:rPr>
                <w:lang w:val="en-GB"/>
                <w:rPrChange w:id="180" w:author="Administrator" w:date="2012-02-02T11:26:00Z">
                  <w:rPr>
                    <w:highlight w:val="yellow"/>
                    <w:lang w:val="en-GB"/>
                  </w:rPr>
                </w:rPrChange>
              </w:rPr>
              <w:t>Slice_header</w:t>
            </w:r>
            <w:proofErr w:type="spellEnd"/>
            <w:r w:rsidRPr="00095CC8">
              <w:rPr>
                <w:lang w:val="en-GB"/>
                <w:rPrChange w:id="181" w:author="Administrator" w:date="2012-02-02T11:26:00Z">
                  <w:rPr>
                    <w:highlight w:val="yellow"/>
                    <w:lang w:val="en-GB"/>
                  </w:rPr>
                </w:rPrChange>
              </w:rPr>
              <w:t>( ) {</w:t>
            </w:r>
            <w:r w:rsidRPr="00095CC8">
              <w:rPr>
                <w:rPrChange w:id="182" w:author="Administrator" w:date="2012-02-02T11:26:00Z">
                  <w:rPr>
                    <w:highlight w:val="yellow"/>
                  </w:rPr>
                </w:rPrChange>
              </w:rPr>
              <w:t xml:space="preserve"> </w:t>
            </w:r>
          </w:p>
        </w:tc>
        <w:tc>
          <w:tcPr>
            <w:tcW w:w="727" w:type="dxa"/>
            <w:shd w:val="clear" w:color="auto" w:fill="auto"/>
            <w:tcMar>
              <w:top w:w="15" w:type="dxa"/>
              <w:left w:w="108" w:type="dxa"/>
              <w:bottom w:w="0" w:type="dxa"/>
              <w:right w:w="108" w:type="dxa"/>
            </w:tcMar>
            <w:hideMark/>
          </w:tcPr>
          <w:p w:rsidR="009454DD" w:rsidRPr="00A271A0" w:rsidRDefault="00095CC8" w:rsidP="009454DD">
            <w:pPr>
              <w:tabs>
                <w:tab w:val="left" w:pos="794"/>
                <w:tab w:val="left" w:pos="1191"/>
                <w:tab w:val="left" w:pos="1588"/>
                <w:tab w:val="left" w:pos="1985"/>
              </w:tabs>
              <w:spacing w:before="0"/>
              <w:rPr>
                <w:rPrChange w:id="183" w:author="Administrator" w:date="2012-02-02T11:26:00Z">
                  <w:rPr>
                    <w:highlight w:val="yellow"/>
                  </w:rPr>
                </w:rPrChange>
              </w:rPr>
            </w:pPr>
            <w:proofErr w:type="spellStart"/>
            <w:r w:rsidRPr="00095CC8">
              <w:rPr>
                <w:b/>
                <w:bCs/>
                <w:lang w:val="en-GB"/>
                <w:rPrChange w:id="184" w:author="Administrator" w:date="2012-02-02T11:26:00Z">
                  <w:rPr>
                    <w:b/>
                    <w:bCs/>
                    <w:highlight w:val="yellow"/>
                    <w:lang w:val="en-GB"/>
                  </w:rPr>
                </w:rPrChange>
              </w:rPr>
              <w:t>Desc</w:t>
            </w:r>
            <w:proofErr w:type="spellEnd"/>
            <w:r w:rsidRPr="00095CC8">
              <w:rPr>
                <w:b/>
                <w:bCs/>
                <w:rPrChange w:id="185" w:author="Administrator" w:date="2012-02-02T11:26:00Z">
                  <w:rPr>
                    <w:b/>
                    <w:bCs/>
                    <w:highlight w:val="yellow"/>
                  </w:rPr>
                </w:rPrChange>
              </w:rPr>
              <w:t xml:space="preserve"> </w:t>
            </w:r>
          </w:p>
        </w:tc>
      </w:tr>
      <w:tr w:rsidR="009454DD" w:rsidRPr="00B87DF3" w:rsidTr="00C35B30">
        <w:trPr>
          <w:trHeight w:val="113"/>
          <w:jc w:val="center"/>
        </w:trPr>
        <w:tc>
          <w:tcPr>
            <w:tcW w:w="7599" w:type="dxa"/>
            <w:shd w:val="clear" w:color="auto" w:fill="auto"/>
            <w:tcMar>
              <w:top w:w="15" w:type="dxa"/>
              <w:left w:w="108" w:type="dxa"/>
              <w:bottom w:w="0" w:type="dxa"/>
              <w:right w:w="108" w:type="dxa"/>
            </w:tcMar>
            <w:hideMark/>
          </w:tcPr>
          <w:p w:rsidR="009454DD" w:rsidRPr="00A271A0" w:rsidRDefault="00095CC8" w:rsidP="009454DD">
            <w:pPr>
              <w:tabs>
                <w:tab w:val="left" w:pos="794"/>
                <w:tab w:val="left" w:pos="1191"/>
                <w:tab w:val="left" w:pos="1588"/>
                <w:tab w:val="left" w:pos="1985"/>
              </w:tabs>
              <w:spacing w:before="0"/>
              <w:ind w:firstLineChars="100" w:firstLine="220"/>
              <w:rPr>
                <w:rPrChange w:id="186" w:author="Administrator" w:date="2012-02-02T11:26:00Z">
                  <w:rPr>
                    <w:highlight w:val="yellow"/>
                  </w:rPr>
                </w:rPrChange>
              </w:rPr>
            </w:pPr>
            <w:r w:rsidRPr="00095CC8">
              <w:rPr>
                <w:b/>
                <w:bCs/>
                <w:lang w:val="en-GB"/>
                <w:rPrChange w:id="187" w:author="Administrator" w:date="2012-02-02T11:26:00Z">
                  <w:rPr>
                    <w:b/>
                    <w:bCs/>
                    <w:highlight w:val="yellow"/>
                    <w:lang w:val="en-GB"/>
                  </w:rPr>
                </w:rPrChange>
              </w:rPr>
              <w:t>…</w:t>
            </w:r>
            <w:r w:rsidRPr="00095CC8">
              <w:rPr>
                <w:rPrChange w:id="188" w:author="Administrator" w:date="2012-02-02T11:26:00Z">
                  <w:rPr>
                    <w:highlight w:val="yellow"/>
                  </w:rPr>
                </w:rPrChange>
              </w:rPr>
              <w:t xml:space="preserve"> </w:t>
            </w:r>
          </w:p>
        </w:tc>
        <w:tc>
          <w:tcPr>
            <w:tcW w:w="727" w:type="dxa"/>
            <w:shd w:val="clear" w:color="auto" w:fill="auto"/>
            <w:tcMar>
              <w:top w:w="15" w:type="dxa"/>
              <w:left w:w="108" w:type="dxa"/>
              <w:bottom w:w="0" w:type="dxa"/>
              <w:right w:w="108" w:type="dxa"/>
            </w:tcMar>
            <w:hideMark/>
          </w:tcPr>
          <w:p w:rsidR="009454DD" w:rsidRPr="00A271A0" w:rsidRDefault="009454DD" w:rsidP="009454DD">
            <w:pPr>
              <w:tabs>
                <w:tab w:val="left" w:pos="794"/>
                <w:tab w:val="left" w:pos="1191"/>
                <w:tab w:val="left" w:pos="1588"/>
                <w:tab w:val="left" w:pos="1985"/>
              </w:tabs>
              <w:spacing w:before="0"/>
              <w:rPr>
                <w:rPrChange w:id="189" w:author="Administrator" w:date="2012-02-02T11:26:00Z">
                  <w:rPr>
                    <w:highlight w:val="yellow"/>
                  </w:rPr>
                </w:rPrChange>
              </w:rPr>
            </w:pPr>
          </w:p>
        </w:tc>
      </w:tr>
      <w:tr w:rsidR="00CB129A" w:rsidRPr="00B87DF3" w:rsidTr="00CB129A">
        <w:trPr>
          <w:trHeight w:val="128"/>
          <w:jc w:val="center"/>
        </w:trPr>
        <w:tc>
          <w:tcPr>
            <w:tcW w:w="7599" w:type="dxa"/>
            <w:shd w:val="clear" w:color="auto" w:fill="auto"/>
            <w:tcMar>
              <w:top w:w="15" w:type="dxa"/>
              <w:left w:w="108" w:type="dxa"/>
              <w:bottom w:w="0" w:type="dxa"/>
              <w:right w:w="108" w:type="dxa"/>
            </w:tcMar>
            <w:hideMark/>
          </w:tcPr>
          <w:p w:rsidR="00CB129A" w:rsidRPr="009454DD" w:rsidRDefault="00CB129A" w:rsidP="009454DD">
            <w:pPr>
              <w:tabs>
                <w:tab w:val="left" w:pos="794"/>
                <w:tab w:val="left" w:pos="1191"/>
                <w:tab w:val="left" w:pos="1588"/>
                <w:tab w:val="left" w:pos="1985"/>
              </w:tabs>
              <w:spacing w:before="0"/>
              <w:ind w:firstLineChars="100" w:firstLine="220"/>
              <w:rPr>
                <w:highlight w:val="yellow"/>
              </w:rPr>
            </w:pPr>
            <w:r w:rsidRPr="009454DD">
              <w:rPr>
                <w:highlight w:val="yellow"/>
                <w:lang w:val="en-GB"/>
              </w:rPr>
              <w:t xml:space="preserve">  If (</w:t>
            </w:r>
            <w:proofErr w:type="spellStart"/>
            <w:r w:rsidRPr="009454DD">
              <w:rPr>
                <w:bCs/>
                <w:highlight w:val="yellow"/>
                <w:lang w:eastAsia="ko-KR"/>
              </w:rPr>
              <w:t>long_term_ref_pics_present_flag</w:t>
            </w:r>
            <w:proofErr w:type="spellEnd"/>
            <w:r w:rsidRPr="009454DD">
              <w:rPr>
                <w:bCs/>
                <w:highlight w:val="yellow"/>
                <w:lang w:eastAsia="ko-KR"/>
              </w:rPr>
              <w:t xml:space="preserve"> </w:t>
            </w:r>
            <w:r w:rsidRPr="009454DD">
              <w:rPr>
                <w:highlight w:val="yellow"/>
              </w:rPr>
              <w:t>== 1)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trHeight w:val="127"/>
          <w:jc w:val="center"/>
        </w:trPr>
        <w:tc>
          <w:tcPr>
            <w:tcW w:w="7599" w:type="dxa"/>
            <w:shd w:val="clear" w:color="auto" w:fill="auto"/>
            <w:tcMar>
              <w:top w:w="15" w:type="dxa"/>
              <w:left w:w="108" w:type="dxa"/>
              <w:bottom w:w="0" w:type="dxa"/>
              <w:right w:w="108" w:type="dxa"/>
            </w:tcMar>
            <w:hideMark/>
          </w:tcPr>
          <w:p w:rsidR="00CB129A" w:rsidRPr="009454DD" w:rsidRDefault="00CB129A" w:rsidP="00CB129A">
            <w:pPr>
              <w:tabs>
                <w:tab w:val="clear" w:pos="720"/>
                <w:tab w:val="left" w:pos="610"/>
                <w:tab w:val="left" w:pos="1191"/>
                <w:tab w:val="left" w:pos="1588"/>
                <w:tab w:val="left" w:pos="1985"/>
              </w:tabs>
              <w:spacing w:before="0"/>
              <w:ind w:firstLineChars="100" w:firstLine="220"/>
              <w:rPr>
                <w:highlight w:val="yellow"/>
                <w:lang w:val="en-GB"/>
              </w:rPr>
            </w:pPr>
            <w:ins w:id="190" w:author="HendryHendry/선임연구원/Convergence(연)ATS그룹(hendry.hendry" w:date="2012-01-27T15:57:00Z">
              <w:r>
                <w:rPr>
                  <w:b/>
                  <w:szCs w:val="22"/>
                  <w:lang w:eastAsia="ko-KR"/>
                </w:rPr>
                <w:tab/>
              </w:r>
              <w:r>
                <w:rPr>
                  <w:b/>
                  <w:szCs w:val="22"/>
                  <w:lang w:eastAsia="ko-KR"/>
                </w:rPr>
                <w:tab/>
              </w:r>
              <w:proofErr w:type="spellStart"/>
              <w:r w:rsidRPr="009454DD">
                <w:rPr>
                  <w:b/>
                  <w:szCs w:val="22"/>
                  <w:lang w:eastAsia="ko-KR"/>
                </w:rPr>
                <w:t>num_long_term_pics</w:t>
              </w:r>
            </w:ins>
            <w:proofErr w:type="spellEnd"/>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roofErr w:type="spellStart"/>
            <w:ins w:id="191" w:author="HendryHendry/선임연구원/Convergence(연)ATS그룹(hendry.hendry" w:date="2012-01-27T15:57:00Z">
              <w:r w:rsidRPr="009454DD">
                <w:rPr>
                  <w:szCs w:val="22"/>
                </w:rPr>
                <w:t>ue</w:t>
              </w:r>
              <w:proofErr w:type="spellEnd"/>
              <w:r w:rsidRPr="009454DD">
                <w:rPr>
                  <w:szCs w:val="22"/>
                </w:rPr>
                <w:t>(v)</w:t>
              </w:r>
            </w:ins>
          </w:p>
        </w:tc>
      </w:tr>
      <w:tr w:rsidR="00CB129A" w:rsidRPr="00B87DF3" w:rsidTr="00C35B30">
        <w:trPr>
          <w:trHeight w:val="102"/>
          <w:jc w:val="center"/>
        </w:trPr>
        <w:tc>
          <w:tcPr>
            <w:tcW w:w="7599" w:type="dxa"/>
            <w:shd w:val="clear" w:color="auto" w:fill="auto"/>
            <w:tcMar>
              <w:top w:w="15" w:type="dxa"/>
              <w:left w:w="108" w:type="dxa"/>
              <w:bottom w:w="0" w:type="dxa"/>
              <w:right w:w="108" w:type="dxa"/>
            </w:tcMar>
            <w:hideMark/>
          </w:tcPr>
          <w:p w:rsidR="00CB129A" w:rsidRPr="009454DD" w:rsidRDefault="00CB129A" w:rsidP="009454DD">
            <w:pPr>
              <w:tabs>
                <w:tab w:val="left" w:pos="794"/>
                <w:tab w:val="left" w:pos="1191"/>
                <w:tab w:val="left" w:pos="1588"/>
                <w:tab w:val="left" w:pos="1985"/>
              </w:tabs>
              <w:spacing w:before="0"/>
              <w:ind w:firstLineChars="200" w:firstLine="440"/>
              <w:rPr>
                <w:bCs/>
                <w:highlight w:val="yellow"/>
                <w:lang w:val="en-GB"/>
              </w:rPr>
            </w:pPr>
            <w:r w:rsidRPr="009454DD">
              <w:rPr>
                <w:b/>
                <w:bCs/>
                <w:highlight w:val="yellow"/>
                <w:lang w:val="en-GB"/>
              </w:rPr>
              <w:t xml:space="preserve">  </w:t>
            </w:r>
            <w:r w:rsidRPr="009454DD">
              <w:rPr>
                <w:bCs/>
                <w:highlight w:val="yellow"/>
                <w:lang w:val="en-GB"/>
              </w:rPr>
              <w:t>If (</w:t>
            </w:r>
            <w:proofErr w:type="spellStart"/>
            <w:ins w:id="192" w:author="HendryHendry/선임연구원/Convergence(연)ATS그룹(hendry.hendry" w:date="2012-01-27T15:58:00Z">
              <w:r>
                <w:rPr>
                  <w:rFonts w:hint="eastAsia"/>
                  <w:bCs/>
                  <w:highlight w:val="yellow"/>
                  <w:lang w:val="en-GB" w:eastAsia="ko-KR"/>
                </w:rPr>
                <w:t>num_long_term_pics</w:t>
              </w:r>
              <w:proofErr w:type="spellEnd"/>
              <w:r>
                <w:rPr>
                  <w:rFonts w:hint="eastAsia"/>
                  <w:bCs/>
                  <w:highlight w:val="yellow"/>
                  <w:lang w:val="en-GB" w:eastAsia="ko-KR"/>
                </w:rPr>
                <w:t xml:space="preserve"> &gt; 0 &amp;&amp; </w:t>
              </w:r>
            </w:ins>
            <w:proofErr w:type="spellStart"/>
            <w:r w:rsidRPr="009454DD">
              <w:rPr>
                <w:bCs/>
                <w:highlight w:val="yellow"/>
                <w:lang w:val="en-GB"/>
              </w:rPr>
              <w:t>allow_ltrp_signaling_skip_flag</w:t>
            </w:r>
            <w:proofErr w:type="spellEnd"/>
            <w:r w:rsidRPr="009454DD">
              <w:rPr>
                <w:bCs/>
                <w:highlight w:val="yellow"/>
                <w:lang w:val="en-GB"/>
              </w:rPr>
              <w:t xml:space="preserve"> == 1)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lang w:val="en-GB"/>
              </w:rPr>
            </w:pP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875D91" w:rsidRDefault="00CB129A" w:rsidP="009454DD">
            <w:pPr>
              <w:tabs>
                <w:tab w:val="left" w:pos="794"/>
                <w:tab w:val="left" w:pos="1191"/>
                <w:tab w:val="left" w:pos="1588"/>
                <w:tab w:val="left" w:pos="1985"/>
              </w:tabs>
              <w:spacing w:before="0"/>
              <w:ind w:firstLineChars="200" w:firstLine="440"/>
              <w:rPr>
                <w:b/>
                <w:highlight w:val="yellow"/>
              </w:rPr>
            </w:pPr>
            <w:r w:rsidRPr="00875D91">
              <w:rPr>
                <w:highlight w:val="yellow"/>
              </w:rPr>
              <w:t xml:space="preserve">    </w:t>
            </w:r>
            <w:proofErr w:type="spellStart"/>
            <w:r w:rsidRPr="00875D91">
              <w:rPr>
                <w:b/>
                <w:highlight w:val="yellow"/>
              </w:rPr>
              <w:t>skip_ltrp_signaling_flag</w:t>
            </w:r>
            <w:proofErr w:type="spellEnd"/>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r w:rsidRPr="00875D91">
              <w:rPr>
                <w:highlight w:val="yellow"/>
              </w:rPr>
              <w:t>u(1)</w:t>
            </w: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ind w:firstLineChars="300" w:firstLine="660"/>
              <w:rPr>
                <w:highlight w:val="yellow"/>
              </w:rPr>
            </w:pPr>
            <w:r w:rsidRPr="00875D91">
              <w:rPr>
                <w:highlight w:val="yellow"/>
              </w:rPr>
              <w:t>}</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Del="00A271A0" w:rsidTr="00C35B30">
        <w:trPr>
          <w:jc w:val="center"/>
          <w:del w:id="193" w:author="Administrator" w:date="2012-02-02T11:26:00Z"/>
        </w:trPr>
        <w:tc>
          <w:tcPr>
            <w:tcW w:w="7599" w:type="dxa"/>
            <w:shd w:val="clear" w:color="auto" w:fill="auto"/>
            <w:tcMar>
              <w:top w:w="15" w:type="dxa"/>
              <w:left w:w="108" w:type="dxa"/>
              <w:bottom w:w="0" w:type="dxa"/>
              <w:right w:w="108" w:type="dxa"/>
            </w:tcMar>
            <w:hideMark/>
          </w:tcPr>
          <w:p w:rsidR="00CB129A" w:rsidRPr="00875D91" w:rsidDel="00A271A0" w:rsidRDefault="00CB129A" w:rsidP="009454DD">
            <w:pPr>
              <w:tabs>
                <w:tab w:val="left" w:pos="640"/>
                <w:tab w:val="left" w:pos="1191"/>
                <w:tab w:val="left" w:pos="1588"/>
                <w:tab w:val="left" w:pos="1985"/>
              </w:tabs>
              <w:spacing w:before="0"/>
              <w:rPr>
                <w:del w:id="194" w:author="Administrator" w:date="2012-02-02T11:26:00Z"/>
                <w:highlight w:val="yellow"/>
              </w:rPr>
            </w:pPr>
            <w:del w:id="195" w:author="Administrator" w:date="2012-02-02T11:26:00Z">
              <w:r w:rsidRPr="00875D91" w:rsidDel="00A271A0">
                <w:rPr>
                  <w:highlight w:val="yellow"/>
                </w:rPr>
                <w:delText xml:space="preserve">      else {</w:delText>
              </w:r>
            </w:del>
          </w:p>
        </w:tc>
        <w:tc>
          <w:tcPr>
            <w:tcW w:w="727" w:type="dxa"/>
            <w:shd w:val="clear" w:color="auto" w:fill="auto"/>
            <w:tcMar>
              <w:top w:w="15" w:type="dxa"/>
              <w:left w:w="108" w:type="dxa"/>
              <w:bottom w:w="0" w:type="dxa"/>
              <w:right w:w="108" w:type="dxa"/>
            </w:tcMar>
            <w:hideMark/>
          </w:tcPr>
          <w:p w:rsidR="00CB129A" w:rsidRPr="00B87DF3" w:rsidDel="00A271A0" w:rsidRDefault="00CB129A" w:rsidP="009454DD">
            <w:pPr>
              <w:tabs>
                <w:tab w:val="left" w:pos="794"/>
                <w:tab w:val="left" w:pos="1191"/>
                <w:tab w:val="left" w:pos="1588"/>
                <w:tab w:val="left" w:pos="1985"/>
              </w:tabs>
              <w:spacing w:before="0"/>
              <w:rPr>
                <w:del w:id="196" w:author="Administrator" w:date="2012-02-02T11:26:00Z"/>
                <w:highlight w:val="yellow"/>
              </w:rPr>
            </w:pPr>
          </w:p>
        </w:tc>
      </w:tr>
      <w:tr w:rsidR="00CB129A" w:rsidRPr="00B87DF3" w:rsidDel="00A271A0" w:rsidTr="00C35B30">
        <w:trPr>
          <w:trHeight w:val="45"/>
          <w:jc w:val="center"/>
          <w:del w:id="197" w:author="Administrator" w:date="2012-02-02T11:26:00Z"/>
        </w:trPr>
        <w:tc>
          <w:tcPr>
            <w:tcW w:w="7599" w:type="dxa"/>
            <w:shd w:val="clear" w:color="auto" w:fill="auto"/>
            <w:tcMar>
              <w:top w:w="15" w:type="dxa"/>
              <w:left w:w="108" w:type="dxa"/>
              <w:bottom w:w="0" w:type="dxa"/>
              <w:right w:w="108" w:type="dxa"/>
            </w:tcMar>
            <w:hideMark/>
          </w:tcPr>
          <w:p w:rsidR="00000000" w:rsidRDefault="00CB129A">
            <w:pPr>
              <w:tabs>
                <w:tab w:val="left" w:pos="673"/>
                <w:tab w:val="left" w:pos="1191"/>
                <w:tab w:val="left" w:pos="1588"/>
                <w:tab w:val="left" w:pos="1985"/>
              </w:tabs>
              <w:spacing w:before="0"/>
              <w:ind w:firstLineChars="100" w:firstLine="220"/>
              <w:rPr>
                <w:del w:id="198" w:author="Administrator" w:date="2012-02-02T11:26:00Z"/>
                <w:bCs/>
                <w:highlight w:val="yellow"/>
              </w:rPr>
            </w:pPr>
            <w:del w:id="199" w:author="Administrator" w:date="2012-02-02T11:26:00Z">
              <w:r w:rsidRPr="00875D91" w:rsidDel="00A271A0">
                <w:rPr>
                  <w:highlight w:val="yellow"/>
                  <w:lang w:val="en-GB"/>
                </w:rPr>
                <w:delText xml:space="preserve">      skip_ltrp_signaling_flag = 0</w:delText>
              </w:r>
            </w:del>
          </w:p>
        </w:tc>
        <w:tc>
          <w:tcPr>
            <w:tcW w:w="727" w:type="dxa"/>
            <w:shd w:val="clear" w:color="auto" w:fill="auto"/>
            <w:tcMar>
              <w:top w:w="15" w:type="dxa"/>
              <w:left w:w="108" w:type="dxa"/>
              <w:bottom w:w="0" w:type="dxa"/>
              <w:right w:w="108" w:type="dxa"/>
            </w:tcMar>
            <w:hideMark/>
          </w:tcPr>
          <w:p w:rsidR="00CB129A" w:rsidRPr="00B87DF3" w:rsidDel="00A271A0" w:rsidRDefault="00CB129A" w:rsidP="009454DD">
            <w:pPr>
              <w:tabs>
                <w:tab w:val="left" w:pos="794"/>
                <w:tab w:val="left" w:pos="1191"/>
                <w:tab w:val="left" w:pos="1588"/>
                <w:tab w:val="left" w:pos="1985"/>
              </w:tabs>
              <w:spacing w:before="0"/>
              <w:rPr>
                <w:del w:id="200" w:author="Administrator" w:date="2012-02-02T11:26:00Z"/>
                <w:highlight w:val="yellow"/>
                <w:lang w:val="en-GB"/>
              </w:rPr>
            </w:pPr>
          </w:p>
        </w:tc>
      </w:tr>
      <w:tr w:rsidR="00CB129A" w:rsidRPr="00B87DF3" w:rsidDel="00A271A0" w:rsidTr="00C35B30">
        <w:trPr>
          <w:trHeight w:val="45"/>
          <w:jc w:val="center"/>
          <w:del w:id="201" w:author="Administrator" w:date="2012-02-02T11:26:00Z"/>
        </w:trPr>
        <w:tc>
          <w:tcPr>
            <w:tcW w:w="7599" w:type="dxa"/>
            <w:shd w:val="clear" w:color="auto" w:fill="auto"/>
            <w:tcMar>
              <w:top w:w="15" w:type="dxa"/>
              <w:left w:w="108" w:type="dxa"/>
              <w:bottom w:w="0" w:type="dxa"/>
              <w:right w:w="108" w:type="dxa"/>
            </w:tcMar>
            <w:hideMark/>
          </w:tcPr>
          <w:p w:rsidR="00CB129A" w:rsidRPr="00B87DF3" w:rsidDel="00A271A0" w:rsidRDefault="00CB129A" w:rsidP="009454DD">
            <w:pPr>
              <w:tabs>
                <w:tab w:val="left" w:pos="673"/>
                <w:tab w:val="left" w:pos="1191"/>
                <w:tab w:val="left" w:pos="1588"/>
                <w:tab w:val="left" w:pos="1985"/>
              </w:tabs>
              <w:spacing w:before="0"/>
              <w:ind w:firstLineChars="100" w:firstLine="220"/>
              <w:rPr>
                <w:del w:id="202" w:author="Administrator" w:date="2012-02-02T11:26:00Z"/>
                <w:highlight w:val="yellow"/>
                <w:lang w:val="en-GB"/>
              </w:rPr>
            </w:pPr>
            <w:del w:id="203" w:author="Administrator" w:date="2012-02-02T11:26:00Z">
              <w:r w:rsidRPr="00875D91" w:rsidDel="00A271A0">
                <w:rPr>
                  <w:highlight w:val="yellow"/>
                  <w:lang w:val="en-GB"/>
                </w:rPr>
                <w:delText xml:space="preserve">    }</w:delText>
              </w:r>
            </w:del>
          </w:p>
        </w:tc>
        <w:tc>
          <w:tcPr>
            <w:tcW w:w="727" w:type="dxa"/>
            <w:shd w:val="clear" w:color="auto" w:fill="auto"/>
            <w:tcMar>
              <w:top w:w="15" w:type="dxa"/>
              <w:left w:w="108" w:type="dxa"/>
              <w:bottom w:w="0" w:type="dxa"/>
              <w:right w:w="108" w:type="dxa"/>
            </w:tcMar>
            <w:hideMark/>
          </w:tcPr>
          <w:p w:rsidR="00CB129A" w:rsidRPr="00B87DF3" w:rsidDel="00A271A0" w:rsidRDefault="00CB129A" w:rsidP="009454DD">
            <w:pPr>
              <w:tabs>
                <w:tab w:val="left" w:pos="794"/>
                <w:tab w:val="left" w:pos="1191"/>
                <w:tab w:val="left" w:pos="1588"/>
                <w:tab w:val="left" w:pos="1985"/>
              </w:tabs>
              <w:spacing w:before="0"/>
              <w:rPr>
                <w:del w:id="204" w:author="Administrator" w:date="2012-02-02T11:26:00Z"/>
                <w:highlight w:val="yellow"/>
                <w:lang w:val="en-GB"/>
              </w:rPr>
            </w:pPr>
          </w:p>
        </w:tc>
      </w:tr>
      <w:tr w:rsidR="00CB129A" w:rsidRPr="00B87DF3" w:rsidDel="00CB129A" w:rsidTr="00C35B30">
        <w:trPr>
          <w:trHeight w:val="21"/>
          <w:jc w:val="center"/>
          <w:del w:id="205" w:author="HendryHendry/선임연구원/Convergence(연)ATS그룹(hendry.hendry" w:date="2012-01-27T15:57:00Z"/>
        </w:trPr>
        <w:tc>
          <w:tcPr>
            <w:tcW w:w="7599" w:type="dxa"/>
            <w:shd w:val="clear" w:color="auto" w:fill="auto"/>
            <w:tcMar>
              <w:top w:w="15" w:type="dxa"/>
              <w:left w:w="108" w:type="dxa"/>
              <w:bottom w:w="0" w:type="dxa"/>
              <w:right w:w="108" w:type="dxa"/>
            </w:tcMar>
            <w:hideMark/>
          </w:tcPr>
          <w:p w:rsidR="00CB129A" w:rsidRPr="009454DD" w:rsidDel="00CB129A" w:rsidRDefault="00CB129A" w:rsidP="00A04025">
            <w:pPr>
              <w:pStyle w:val="tablesyntax0"/>
              <w:tabs>
                <w:tab w:val="clear" w:pos="648"/>
                <w:tab w:val="left" w:pos="535"/>
              </w:tabs>
              <w:rPr>
                <w:del w:id="206" w:author="HendryHendry/선임연구원/Convergence(연)ATS그룹(hendry.hendry" w:date="2012-01-27T15:57:00Z"/>
                <w:rFonts w:ascii="Times New Roman" w:hAnsi="Times New Roman"/>
                <w:sz w:val="22"/>
                <w:szCs w:val="22"/>
                <w:lang w:eastAsia="ko-KR"/>
              </w:rPr>
            </w:pPr>
            <w:del w:id="207" w:author="HendryHendry/선임연구원/Convergence(연)ATS그룹(hendry.hendry" w:date="2012-01-27T15:57:00Z">
              <w:r w:rsidRPr="009454DD" w:rsidDel="00CB129A">
                <w:rPr>
                  <w:rFonts w:ascii="Times New Roman" w:hAnsi="Times New Roman"/>
                  <w:b/>
                  <w:sz w:val="22"/>
                  <w:szCs w:val="22"/>
                  <w:lang w:eastAsia="ko-KR"/>
                </w:rPr>
                <w:tab/>
              </w:r>
              <w:r w:rsidRPr="009454DD" w:rsidDel="00CB129A">
                <w:rPr>
                  <w:rFonts w:ascii="Times New Roman" w:hAnsi="Times New Roman"/>
                  <w:b/>
                  <w:sz w:val="22"/>
                  <w:szCs w:val="22"/>
                  <w:lang w:eastAsia="ko-KR"/>
                </w:rPr>
                <w:tab/>
              </w:r>
              <w:r w:rsidRPr="009454DD" w:rsidDel="00CB129A">
                <w:rPr>
                  <w:rFonts w:ascii="Times New Roman" w:hAnsi="Times New Roman"/>
                  <w:b/>
                  <w:sz w:val="22"/>
                  <w:szCs w:val="22"/>
                  <w:lang w:eastAsia="ko-KR"/>
                </w:rPr>
                <w:tab/>
                <w:delText>num_long_term_pics</w:delText>
              </w:r>
            </w:del>
          </w:p>
        </w:tc>
        <w:tc>
          <w:tcPr>
            <w:tcW w:w="727" w:type="dxa"/>
            <w:shd w:val="clear" w:color="auto" w:fill="auto"/>
            <w:tcMar>
              <w:top w:w="15" w:type="dxa"/>
              <w:left w:w="108" w:type="dxa"/>
              <w:bottom w:w="0" w:type="dxa"/>
              <w:right w:w="108" w:type="dxa"/>
            </w:tcMar>
            <w:hideMark/>
          </w:tcPr>
          <w:p w:rsidR="00CB129A" w:rsidRPr="009454DD" w:rsidDel="00CB129A" w:rsidRDefault="00CB129A" w:rsidP="00C35B30">
            <w:pPr>
              <w:pStyle w:val="tablecell0"/>
              <w:rPr>
                <w:del w:id="208" w:author="HendryHendry/선임연구원/Convergence(연)ATS그룹(hendry.hendry" w:date="2012-01-27T15:57:00Z"/>
                <w:sz w:val="22"/>
                <w:szCs w:val="22"/>
              </w:rPr>
            </w:pPr>
            <w:del w:id="209" w:author="HendryHendry/선임연구원/Convergence(연)ATS그룹(hendry.hendry" w:date="2012-01-27T15:57:00Z">
              <w:r w:rsidRPr="009454DD" w:rsidDel="00CB129A">
                <w:rPr>
                  <w:sz w:val="22"/>
                  <w:szCs w:val="22"/>
                </w:rPr>
                <w:delText>ue(v)</w:delText>
              </w:r>
            </w:del>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9454DD" w:rsidRDefault="00CB129A" w:rsidP="00A04025">
            <w:pPr>
              <w:pStyle w:val="tablesyntax0"/>
              <w:tabs>
                <w:tab w:val="clear" w:pos="648"/>
                <w:tab w:val="left" w:pos="535"/>
              </w:tabs>
              <w:rPr>
                <w:rFonts w:ascii="Times New Roman" w:hAnsi="Times New Roman"/>
                <w:sz w:val="22"/>
                <w:szCs w:val="22"/>
                <w:lang w:eastAsia="ko-KR"/>
              </w:rPr>
            </w:pPr>
            <w:r w:rsidRPr="009454DD">
              <w:rPr>
                <w:rFonts w:ascii="Times New Roman" w:hAnsi="Times New Roman"/>
                <w:sz w:val="22"/>
                <w:szCs w:val="22"/>
                <w:lang w:eastAsia="ko-KR"/>
              </w:rPr>
              <w:tab/>
            </w:r>
            <w:r w:rsidRPr="009454DD">
              <w:rPr>
                <w:rFonts w:ascii="Times New Roman" w:hAnsi="Times New Roman"/>
                <w:sz w:val="22"/>
                <w:szCs w:val="22"/>
                <w:lang w:eastAsia="ko-KR"/>
              </w:rPr>
              <w:tab/>
            </w:r>
            <w:r w:rsidRPr="009454DD">
              <w:rPr>
                <w:rFonts w:ascii="Times New Roman" w:hAnsi="Times New Roman"/>
                <w:sz w:val="22"/>
                <w:szCs w:val="22"/>
                <w:lang w:eastAsia="ko-KR"/>
              </w:rPr>
              <w:tab/>
              <w:t xml:space="preserve">for(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xml:space="preserve"> = 0;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xml:space="preserve"> &lt; </w:t>
            </w:r>
            <w:proofErr w:type="spellStart"/>
            <w:r w:rsidRPr="009454DD">
              <w:rPr>
                <w:rFonts w:ascii="Times New Roman" w:hAnsi="Times New Roman"/>
                <w:sz w:val="22"/>
                <w:szCs w:val="22"/>
                <w:lang w:eastAsia="ko-KR"/>
              </w:rPr>
              <w:t>num_long_term_pics</w:t>
            </w:r>
            <w:proofErr w:type="spellEnd"/>
            <w:r w:rsidRPr="009454DD">
              <w:rPr>
                <w:rFonts w:ascii="Times New Roman" w:hAnsi="Times New Roman"/>
                <w:sz w:val="22"/>
                <w:szCs w:val="22"/>
                <w:lang w:eastAsia="ko-KR"/>
              </w:rPr>
              <w:t xml:space="preserve">;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eastAsia="ko-KR"/>
              </w:rPr>
              <w:t>++ ) {</w:t>
            </w:r>
          </w:p>
        </w:tc>
        <w:tc>
          <w:tcPr>
            <w:tcW w:w="727" w:type="dxa"/>
            <w:shd w:val="clear" w:color="auto" w:fill="auto"/>
            <w:tcMar>
              <w:top w:w="15" w:type="dxa"/>
              <w:left w:w="108" w:type="dxa"/>
              <w:bottom w:w="0" w:type="dxa"/>
              <w:right w:w="108" w:type="dxa"/>
            </w:tcMar>
            <w:hideMark/>
          </w:tcPr>
          <w:p w:rsidR="00CB129A" w:rsidRPr="009454DD" w:rsidRDefault="00CB129A" w:rsidP="00C35B30">
            <w:pPr>
              <w:pStyle w:val="tablecell0"/>
              <w:rPr>
                <w:sz w:val="22"/>
                <w:szCs w:val="22"/>
              </w:rPr>
            </w:pPr>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447F3E" w:rsidRDefault="00CB129A" w:rsidP="00A04025">
            <w:pPr>
              <w:pStyle w:val="tablesyntax0"/>
              <w:ind w:firstLineChars="350" w:firstLine="770"/>
              <w:rPr>
                <w:rFonts w:ascii="Times New Roman" w:hAnsi="Times New Roman"/>
                <w:sz w:val="22"/>
                <w:szCs w:val="22"/>
                <w:highlight w:val="yellow"/>
                <w:lang w:eastAsia="ko-KR"/>
              </w:rPr>
            </w:pPr>
            <w:r w:rsidRPr="00447F3E">
              <w:rPr>
                <w:rFonts w:ascii="Times New Roman" w:hAnsi="Times New Roman" w:hint="eastAsia"/>
                <w:sz w:val="22"/>
                <w:szCs w:val="22"/>
                <w:highlight w:val="yellow"/>
                <w:lang w:eastAsia="ko-KR"/>
              </w:rPr>
              <w:t>i</w:t>
            </w:r>
            <w:r w:rsidRPr="00447F3E">
              <w:rPr>
                <w:rFonts w:ascii="Times New Roman" w:hAnsi="Times New Roman"/>
                <w:sz w:val="22"/>
                <w:szCs w:val="22"/>
                <w:highlight w:val="yellow"/>
                <w:lang w:eastAsia="ko-KR"/>
              </w:rPr>
              <w:t xml:space="preserve">f </w:t>
            </w:r>
            <w:r w:rsidRPr="00447F3E">
              <w:rPr>
                <w:rFonts w:ascii="Times New Roman" w:hAnsi="Times New Roman" w:hint="eastAsia"/>
                <w:sz w:val="22"/>
                <w:szCs w:val="22"/>
                <w:highlight w:val="yellow"/>
                <w:lang w:eastAsia="ko-KR"/>
              </w:rPr>
              <w:t>(!</w:t>
            </w:r>
            <w:proofErr w:type="spellStart"/>
            <w:r w:rsidRPr="00447F3E">
              <w:rPr>
                <w:rFonts w:ascii="Times New Roman" w:hAnsi="Times New Roman" w:hint="eastAsia"/>
                <w:sz w:val="22"/>
                <w:szCs w:val="22"/>
                <w:highlight w:val="yellow"/>
                <w:lang w:eastAsia="ko-KR"/>
              </w:rPr>
              <w:t>skip_ltrp_signaling_flag</w:t>
            </w:r>
            <w:proofErr w:type="spellEnd"/>
            <w:r w:rsidRPr="00447F3E">
              <w:rPr>
                <w:rFonts w:ascii="Times New Roman" w:hAnsi="Times New Roman" w:hint="eastAsia"/>
                <w:sz w:val="22"/>
                <w:szCs w:val="22"/>
                <w:highlight w:val="yellow"/>
                <w:lang w:eastAsia="ko-KR"/>
              </w:rPr>
              <w:t>)</w:t>
            </w:r>
          </w:p>
        </w:tc>
        <w:tc>
          <w:tcPr>
            <w:tcW w:w="727" w:type="dxa"/>
            <w:shd w:val="clear" w:color="auto" w:fill="auto"/>
            <w:tcMar>
              <w:top w:w="15" w:type="dxa"/>
              <w:left w:w="108" w:type="dxa"/>
              <w:bottom w:w="0" w:type="dxa"/>
              <w:right w:w="108" w:type="dxa"/>
            </w:tcMar>
            <w:hideMark/>
          </w:tcPr>
          <w:p w:rsidR="00CB129A" w:rsidRPr="00447F3E" w:rsidRDefault="00CB129A" w:rsidP="00C35B30">
            <w:pPr>
              <w:pStyle w:val="tablecell0"/>
              <w:rPr>
                <w:sz w:val="22"/>
                <w:szCs w:val="22"/>
                <w:highlight w:val="yellow"/>
              </w:rPr>
            </w:pPr>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9454DD" w:rsidRDefault="00CB129A" w:rsidP="00C35B30">
            <w:pPr>
              <w:pStyle w:val="tablesyntax0"/>
              <w:rPr>
                <w:rFonts w:ascii="Times New Roman" w:hAnsi="Times New Roman"/>
                <w:sz w:val="22"/>
                <w:szCs w:val="22"/>
                <w:lang w:eastAsia="ko-KR"/>
              </w:rPr>
            </w:pP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
                <w:sz w:val="22"/>
                <w:szCs w:val="22"/>
                <w:lang w:eastAsia="ko-KR"/>
              </w:rPr>
              <w:t>delta_poc_lsb_lt_minus1</w:t>
            </w:r>
            <w:r w:rsidRPr="009454DD">
              <w:rPr>
                <w:rFonts w:ascii="Times New Roman" w:hAnsi="Times New Roman"/>
                <w:sz w:val="22"/>
                <w:szCs w:val="22"/>
                <w:lang w:eastAsia="ko-KR"/>
              </w:rPr>
              <w:t>[</w:t>
            </w:r>
            <w:r w:rsidRPr="009454DD">
              <w:rPr>
                <w:rFonts w:ascii="Times New Roman" w:hAnsi="Times New Roman"/>
                <w:sz w:val="22"/>
                <w:szCs w:val="22"/>
                <w:lang w:val="en-US" w:eastAsia="ko-KR"/>
              </w:rPr>
              <w:t> </w:t>
            </w:r>
            <w:proofErr w:type="spellStart"/>
            <w:r w:rsidRPr="009454DD">
              <w:rPr>
                <w:rFonts w:ascii="Times New Roman" w:hAnsi="Times New Roman"/>
                <w:sz w:val="22"/>
                <w:szCs w:val="22"/>
                <w:lang w:eastAsia="ko-KR"/>
              </w:rPr>
              <w:t>i</w:t>
            </w:r>
            <w:proofErr w:type="spellEnd"/>
            <w:r w:rsidRPr="009454DD">
              <w:rPr>
                <w:rFonts w:ascii="Times New Roman" w:hAnsi="Times New Roman"/>
                <w:sz w:val="22"/>
                <w:szCs w:val="22"/>
                <w:lang w:val="en-US" w:eastAsia="ko-KR"/>
              </w:rPr>
              <w:t> </w:t>
            </w:r>
            <w:r w:rsidRPr="009454DD">
              <w:rPr>
                <w:rFonts w:ascii="Times New Roman" w:hAnsi="Times New Roman"/>
                <w:sz w:val="22"/>
                <w:szCs w:val="22"/>
                <w:lang w:eastAsia="ko-KR"/>
              </w:rPr>
              <w:t>]</w:t>
            </w:r>
          </w:p>
        </w:tc>
        <w:tc>
          <w:tcPr>
            <w:tcW w:w="727" w:type="dxa"/>
            <w:shd w:val="clear" w:color="auto" w:fill="auto"/>
            <w:tcMar>
              <w:top w:w="15" w:type="dxa"/>
              <w:left w:w="108" w:type="dxa"/>
              <w:bottom w:w="0" w:type="dxa"/>
              <w:right w:w="108" w:type="dxa"/>
            </w:tcMar>
            <w:hideMark/>
          </w:tcPr>
          <w:p w:rsidR="00CB129A" w:rsidRPr="009454DD" w:rsidRDefault="00CB129A" w:rsidP="00C35B30">
            <w:pPr>
              <w:pStyle w:val="tablecell0"/>
              <w:rPr>
                <w:sz w:val="22"/>
                <w:szCs w:val="22"/>
              </w:rPr>
            </w:pPr>
            <w:proofErr w:type="spellStart"/>
            <w:r w:rsidRPr="009454DD">
              <w:rPr>
                <w:sz w:val="22"/>
                <w:szCs w:val="22"/>
              </w:rPr>
              <w:t>ue</w:t>
            </w:r>
            <w:proofErr w:type="spellEnd"/>
            <w:r w:rsidRPr="009454DD">
              <w:rPr>
                <w:sz w:val="22"/>
                <w:szCs w:val="22"/>
              </w:rPr>
              <w:t>(v)</w:t>
            </w:r>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9454DD" w:rsidRDefault="00CB129A" w:rsidP="00A04025">
            <w:pPr>
              <w:pStyle w:val="tablesyntax0"/>
              <w:tabs>
                <w:tab w:val="clear" w:pos="864"/>
                <w:tab w:val="clear" w:pos="1080"/>
                <w:tab w:val="left" w:pos="760"/>
              </w:tabs>
              <w:rPr>
                <w:rFonts w:ascii="Times New Roman" w:hAnsi="Times New Roman"/>
                <w:sz w:val="22"/>
                <w:szCs w:val="22"/>
                <w:lang w:eastAsia="ko-KR"/>
              </w:rPr>
            </w:pP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r w:rsidRPr="009454DD">
              <w:rPr>
                <w:rFonts w:ascii="Times New Roman" w:hAnsi="Times New Roman"/>
                <w:bCs/>
                <w:sz w:val="22"/>
                <w:szCs w:val="22"/>
                <w:lang w:eastAsia="ko-KR"/>
              </w:rPr>
              <w:tab/>
            </w:r>
            <w:proofErr w:type="spellStart"/>
            <w:r w:rsidRPr="009454DD">
              <w:rPr>
                <w:rFonts w:ascii="Times New Roman" w:hAnsi="Times New Roman"/>
                <w:b/>
                <w:sz w:val="22"/>
                <w:szCs w:val="22"/>
              </w:rPr>
              <w:t>used_by_curr_pic_lt_flag</w:t>
            </w:r>
            <w:proofErr w:type="spellEnd"/>
            <w:r w:rsidRPr="009454DD">
              <w:rPr>
                <w:rFonts w:ascii="Times New Roman" w:hAnsi="Times New Roman"/>
                <w:sz w:val="22"/>
                <w:szCs w:val="22"/>
              </w:rPr>
              <w:t>[ </w:t>
            </w:r>
            <w:proofErr w:type="spellStart"/>
            <w:r w:rsidRPr="009454DD">
              <w:rPr>
                <w:rFonts w:ascii="Times New Roman" w:hAnsi="Times New Roman"/>
                <w:sz w:val="22"/>
                <w:szCs w:val="22"/>
              </w:rPr>
              <w:t>i</w:t>
            </w:r>
            <w:proofErr w:type="spellEnd"/>
            <w:r w:rsidRPr="009454DD">
              <w:rPr>
                <w:rFonts w:ascii="Times New Roman" w:hAnsi="Times New Roman"/>
                <w:sz w:val="22"/>
                <w:szCs w:val="22"/>
              </w:rPr>
              <w:t> ]</w:t>
            </w:r>
          </w:p>
        </w:tc>
        <w:tc>
          <w:tcPr>
            <w:tcW w:w="727" w:type="dxa"/>
            <w:shd w:val="clear" w:color="auto" w:fill="auto"/>
            <w:tcMar>
              <w:top w:w="15" w:type="dxa"/>
              <w:left w:w="108" w:type="dxa"/>
              <w:bottom w:w="0" w:type="dxa"/>
              <w:right w:w="108" w:type="dxa"/>
            </w:tcMar>
            <w:hideMark/>
          </w:tcPr>
          <w:p w:rsidR="00CB129A" w:rsidRPr="009454DD" w:rsidRDefault="00CB129A" w:rsidP="00C35B30">
            <w:pPr>
              <w:pStyle w:val="tablecell0"/>
              <w:rPr>
                <w:sz w:val="22"/>
                <w:szCs w:val="22"/>
              </w:rPr>
            </w:pPr>
            <w:r w:rsidRPr="009454DD">
              <w:rPr>
                <w:sz w:val="22"/>
                <w:szCs w:val="22"/>
              </w:rPr>
              <w:t>u(1)</w:t>
            </w:r>
          </w:p>
        </w:tc>
      </w:tr>
      <w:tr w:rsidR="00CB129A" w:rsidRPr="00B87DF3" w:rsidTr="00C35B30">
        <w:trPr>
          <w:trHeight w:val="21"/>
          <w:jc w:val="center"/>
        </w:trPr>
        <w:tc>
          <w:tcPr>
            <w:tcW w:w="7599" w:type="dxa"/>
            <w:shd w:val="clear" w:color="auto" w:fill="auto"/>
            <w:tcMar>
              <w:top w:w="15" w:type="dxa"/>
              <w:left w:w="108" w:type="dxa"/>
              <w:bottom w:w="0" w:type="dxa"/>
              <w:right w:w="108" w:type="dxa"/>
            </w:tcMar>
            <w:hideMark/>
          </w:tcPr>
          <w:p w:rsidR="00CB129A" w:rsidRPr="009454DD" w:rsidRDefault="00CB129A" w:rsidP="00A04025">
            <w:pPr>
              <w:pStyle w:val="tablesyntax0"/>
              <w:tabs>
                <w:tab w:val="clear" w:pos="648"/>
                <w:tab w:val="clear" w:pos="864"/>
                <w:tab w:val="left" w:pos="535"/>
                <w:tab w:val="left" w:pos="760"/>
              </w:tabs>
              <w:rPr>
                <w:rFonts w:ascii="Times New Roman" w:hAnsi="Times New Roman"/>
                <w:sz w:val="22"/>
                <w:szCs w:val="22"/>
                <w:lang w:eastAsia="ko-KR"/>
              </w:rPr>
            </w:pPr>
            <w:r>
              <w:rPr>
                <w:rFonts w:ascii="Times New Roman" w:hAnsi="Times New Roman"/>
                <w:bCs/>
                <w:sz w:val="22"/>
                <w:szCs w:val="22"/>
                <w:lang w:eastAsia="ko-KR"/>
              </w:rPr>
              <w:tab/>
            </w:r>
            <w:r>
              <w:rPr>
                <w:rFonts w:ascii="Times New Roman" w:hAnsi="Times New Roman"/>
                <w:bCs/>
                <w:sz w:val="22"/>
                <w:szCs w:val="22"/>
                <w:lang w:eastAsia="ko-KR"/>
              </w:rPr>
              <w:tab/>
            </w:r>
            <w:r>
              <w:rPr>
                <w:rFonts w:ascii="Times New Roman" w:hAnsi="Times New Roman"/>
                <w:bCs/>
                <w:sz w:val="22"/>
                <w:szCs w:val="22"/>
                <w:lang w:eastAsia="ko-KR"/>
              </w:rPr>
              <w:tab/>
            </w:r>
            <w:r w:rsidRPr="009454DD">
              <w:rPr>
                <w:rFonts w:ascii="Times New Roman" w:hAnsi="Times New Roman"/>
                <w:bCs/>
                <w:sz w:val="22"/>
                <w:szCs w:val="22"/>
                <w:lang w:eastAsia="ko-KR"/>
              </w:rPr>
              <w:t>}</w:t>
            </w:r>
          </w:p>
        </w:tc>
        <w:tc>
          <w:tcPr>
            <w:tcW w:w="727" w:type="dxa"/>
            <w:shd w:val="clear" w:color="auto" w:fill="auto"/>
            <w:tcMar>
              <w:top w:w="15" w:type="dxa"/>
              <w:left w:w="108" w:type="dxa"/>
              <w:bottom w:w="0" w:type="dxa"/>
              <w:right w:w="108" w:type="dxa"/>
            </w:tcMar>
            <w:hideMark/>
          </w:tcPr>
          <w:p w:rsidR="00CB129A" w:rsidRPr="009454DD" w:rsidRDefault="00CB129A" w:rsidP="00C35B30">
            <w:pPr>
              <w:pStyle w:val="tablecell0"/>
              <w:rPr>
                <w:sz w:val="22"/>
                <w:szCs w:val="22"/>
              </w:rPr>
            </w:pPr>
          </w:p>
        </w:tc>
      </w:tr>
      <w:tr w:rsidR="00CB129A" w:rsidRPr="00B87DF3" w:rsidTr="00C35B30">
        <w:trPr>
          <w:trHeight w:val="113"/>
          <w:jc w:val="center"/>
        </w:trPr>
        <w:tc>
          <w:tcPr>
            <w:tcW w:w="7599" w:type="dxa"/>
            <w:shd w:val="clear" w:color="auto" w:fill="auto"/>
            <w:tcMar>
              <w:top w:w="15" w:type="dxa"/>
              <w:left w:w="108" w:type="dxa"/>
              <w:bottom w:w="0" w:type="dxa"/>
              <w:right w:w="108" w:type="dxa"/>
            </w:tcMar>
            <w:hideMark/>
          </w:tcPr>
          <w:p w:rsidR="00CB129A" w:rsidRPr="00447F3E" w:rsidRDefault="00CB129A" w:rsidP="009454DD">
            <w:pPr>
              <w:tabs>
                <w:tab w:val="left" w:pos="794"/>
                <w:tab w:val="left" w:pos="1191"/>
                <w:tab w:val="left" w:pos="1588"/>
                <w:tab w:val="left" w:pos="1985"/>
              </w:tabs>
              <w:spacing w:before="0"/>
              <w:rPr>
                <w:b/>
              </w:rPr>
            </w:pPr>
            <w:r w:rsidRPr="00447F3E">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trHeight w:val="112"/>
          <w:jc w:val="center"/>
        </w:trPr>
        <w:tc>
          <w:tcPr>
            <w:tcW w:w="7599" w:type="dxa"/>
            <w:shd w:val="clear" w:color="auto" w:fill="auto"/>
            <w:tcMar>
              <w:top w:w="15" w:type="dxa"/>
              <w:left w:w="108" w:type="dxa"/>
              <w:bottom w:w="0" w:type="dxa"/>
              <w:right w:w="108" w:type="dxa"/>
            </w:tcMar>
            <w:hideMark/>
          </w:tcPr>
          <w:p w:rsidR="00CB129A" w:rsidRPr="00447F3E" w:rsidRDefault="00CB129A" w:rsidP="009454DD">
            <w:pPr>
              <w:tabs>
                <w:tab w:val="left" w:pos="794"/>
                <w:tab w:val="left" w:pos="1191"/>
                <w:tab w:val="left" w:pos="1588"/>
                <w:tab w:val="left" w:pos="1985"/>
              </w:tabs>
              <w:spacing w:before="0"/>
              <w:rPr>
                <w:b/>
              </w:rPr>
            </w:pPr>
            <w:r w:rsidRPr="00447F3E">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447F3E" w:rsidRDefault="00CB129A" w:rsidP="009454DD">
            <w:pPr>
              <w:tabs>
                <w:tab w:val="left" w:pos="794"/>
                <w:tab w:val="left" w:pos="1191"/>
                <w:tab w:val="left" w:pos="1588"/>
                <w:tab w:val="left" w:pos="1985"/>
              </w:tabs>
              <w:spacing w:before="0"/>
              <w:ind w:firstLineChars="100" w:firstLine="220"/>
            </w:pPr>
            <w:r w:rsidRPr="00447F3E">
              <w:rPr>
                <w:b/>
                <w:bCs/>
                <w:lang w:val="en-GB"/>
              </w:rPr>
              <w:t>…</w:t>
            </w:r>
            <w:r w:rsidRPr="00447F3E">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r w:rsidR="00CB129A" w:rsidRPr="00B87DF3" w:rsidTr="00C35B30">
        <w:trPr>
          <w:jc w:val="center"/>
        </w:trPr>
        <w:tc>
          <w:tcPr>
            <w:tcW w:w="7599" w:type="dxa"/>
            <w:shd w:val="clear" w:color="auto" w:fill="auto"/>
            <w:tcMar>
              <w:top w:w="15" w:type="dxa"/>
              <w:left w:w="108" w:type="dxa"/>
              <w:bottom w:w="0" w:type="dxa"/>
              <w:right w:w="108" w:type="dxa"/>
            </w:tcMar>
            <w:hideMark/>
          </w:tcPr>
          <w:p w:rsidR="00CB129A" w:rsidRPr="00447F3E" w:rsidRDefault="00CB129A" w:rsidP="009454DD">
            <w:pPr>
              <w:tabs>
                <w:tab w:val="left" w:pos="794"/>
                <w:tab w:val="left" w:pos="1191"/>
                <w:tab w:val="left" w:pos="1588"/>
                <w:tab w:val="left" w:pos="1985"/>
              </w:tabs>
              <w:spacing w:before="0"/>
            </w:pPr>
            <w:r w:rsidRPr="00447F3E">
              <w:rPr>
                <w:lang w:val="en-GB"/>
              </w:rPr>
              <w:t>}</w:t>
            </w:r>
            <w:r w:rsidRPr="00447F3E">
              <w:t xml:space="preserve"> </w:t>
            </w:r>
          </w:p>
        </w:tc>
        <w:tc>
          <w:tcPr>
            <w:tcW w:w="727" w:type="dxa"/>
            <w:shd w:val="clear" w:color="auto" w:fill="auto"/>
            <w:tcMar>
              <w:top w:w="15" w:type="dxa"/>
              <w:left w:w="108" w:type="dxa"/>
              <w:bottom w:w="0" w:type="dxa"/>
              <w:right w:w="108" w:type="dxa"/>
            </w:tcMar>
            <w:hideMark/>
          </w:tcPr>
          <w:p w:rsidR="00CB129A" w:rsidRPr="00B87DF3" w:rsidRDefault="00CB129A" w:rsidP="009454DD">
            <w:pPr>
              <w:tabs>
                <w:tab w:val="left" w:pos="794"/>
                <w:tab w:val="left" w:pos="1191"/>
                <w:tab w:val="left" w:pos="1588"/>
                <w:tab w:val="left" w:pos="1985"/>
              </w:tabs>
              <w:spacing w:before="0"/>
              <w:rPr>
                <w:highlight w:val="yellow"/>
              </w:rPr>
            </w:pPr>
          </w:p>
        </w:tc>
      </w:tr>
    </w:tbl>
    <w:p w:rsidR="00447F3E" w:rsidRPr="00447F3E" w:rsidRDefault="00447F3E" w:rsidP="00447F3E">
      <w:pPr>
        <w:jc w:val="both"/>
        <w:rPr>
          <w:lang w:val="en-CA" w:eastAsia="ko-KR"/>
        </w:rPr>
      </w:pPr>
      <w:proofErr w:type="spellStart"/>
      <w:proofErr w:type="gramStart"/>
      <w:r w:rsidRPr="00447F3E">
        <w:rPr>
          <w:b/>
          <w:lang w:val="en-CA" w:eastAsia="ko-KR"/>
        </w:rPr>
        <w:t>skip_ltrp_signaling_flag</w:t>
      </w:r>
      <w:proofErr w:type="spellEnd"/>
      <w:proofErr w:type="gramEnd"/>
      <w:r w:rsidRPr="00447F3E">
        <w:rPr>
          <w:b/>
          <w:lang w:val="en-CA" w:eastAsia="ko-KR"/>
        </w:rPr>
        <w:t xml:space="preserve"> </w:t>
      </w:r>
      <w:r w:rsidRPr="00447F3E">
        <w:rPr>
          <w:lang w:val="en-CA" w:eastAsia="ko-KR"/>
        </w:rPr>
        <w:t xml:space="preserve">equals 1 indicates </w:t>
      </w:r>
      <w:r>
        <w:rPr>
          <w:rFonts w:hint="eastAsia"/>
          <w:lang w:val="en-CA" w:eastAsia="ko-KR"/>
        </w:rPr>
        <w:t>that delta_poc_lsb_lt_minus1 [</w:t>
      </w:r>
      <w:proofErr w:type="spellStart"/>
      <w:r>
        <w:rPr>
          <w:rFonts w:hint="eastAsia"/>
          <w:lang w:val="en-CA" w:eastAsia="ko-KR"/>
        </w:rPr>
        <w:t>i</w:t>
      </w:r>
      <w:proofErr w:type="spellEnd"/>
      <w:r>
        <w:rPr>
          <w:rFonts w:hint="eastAsia"/>
          <w:lang w:val="en-CA" w:eastAsia="ko-KR"/>
        </w:rPr>
        <w:t xml:space="preserve">] </w:t>
      </w:r>
      <w:r w:rsidRPr="00447F3E">
        <w:rPr>
          <w:lang w:val="en-CA" w:eastAsia="ko-KR"/>
        </w:rPr>
        <w:t>is not signa</w:t>
      </w:r>
      <w:r>
        <w:rPr>
          <w:rFonts w:hint="eastAsia"/>
          <w:lang w:val="en-CA" w:eastAsia="ko-KR"/>
        </w:rPr>
        <w:t>l</w:t>
      </w:r>
      <w:r w:rsidRPr="00447F3E">
        <w:rPr>
          <w:lang w:val="en-CA" w:eastAsia="ko-KR"/>
        </w:rPr>
        <w:t xml:space="preserve">led in this slice header and no change of status shall be applied to existing LTRPs in DPB. Otherwise, </w:t>
      </w:r>
      <w:proofErr w:type="spellStart"/>
      <w:r w:rsidRPr="00447F3E">
        <w:rPr>
          <w:lang w:val="en-CA" w:eastAsia="ko-KR"/>
        </w:rPr>
        <w:t>skip_ltrp_signaling_flag</w:t>
      </w:r>
      <w:proofErr w:type="spellEnd"/>
      <w:r w:rsidRPr="00447F3E">
        <w:rPr>
          <w:lang w:val="en-CA" w:eastAsia="ko-KR"/>
        </w:rPr>
        <w:t xml:space="preserve"> equals 0 indicates that </w:t>
      </w:r>
      <w:r>
        <w:rPr>
          <w:rFonts w:hint="eastAsia"/>
          <w:lang w:val="en-CA" w:eastAsia="ko-KR"/>
        </w:rPr>
        <w:t>delta_poc_lsb_lt_minus1 [</w:t>
      </w:r>
      <w:proofErr w:type="spellStart"/>
      <w:r>
        <w:rPr>
          <w:rFonts w:hint="eastAsia"/>
          <w:lang w:val="en-CA" w:eastAsia="ko-KR"/>
        </w:rPr>
        <w:t>i</w:t>
      </w:r>
      <w:proofErr w:type="spellEnd"/>
      <w:r>
        <w:rPr>
          <w:rFonts w:hint="eastAsia"/>
          <w:lang w:val="en-CA" w:eastAsia="ko-KR"/>
        </w:rPr>
        <w:t xml:space="preserve">] </w:t>
      </w:r>
      <w:r w:rsidRPr="00447F3E">
        <w:rPr>
          <w:lang w:val="en-CA" w:eastAsia="ko-KR"/>
        </w:rPr>
        <w:t>is signalled in this slice header.</w:t>
      </w:r>
      <w:r w:rsidRPr="00447F3E">
        <w:rPr>
          <w:rFonts w:hint="eastAsia"/>
          <w:lang w:val="en-CA" w:eastAsia="ko-KR"/>
        </w:rPr>
        <w:t xml:space="preserve"> </w:t>
      </w:r>
      <w:ins w:id="210" w:author="Administrator" w:date="2012-02-02T11:24:00Z">
        <w:r w:rsidR="00F66B98">
          <w:rPr>
            <w:lang w:val="en-CA" w:eastAsia="ko-KR"/>
          </w:rPr>
          <w:t>W</w:t>
        </w:r>
        <w:r w:rsidR="00F66B98">
          <w:rPr>
            <w:rFonts w:hint="eastAsia"/>
            <w:lang w:val="en-CA" w:eastAsia="ko-KR"/>
          </w:rPr>
          <w:t xml:space="preserve">hen </w:t>
        </w:r>
        <w:proofErr w:type="spellStart"/>
        <w:r w:rsidR="00F66B98">
          <w:rPr>
            <w:rFonts w:hint="eastAsia"/>
            <w:lang w:val="en-CA" w:eastAsia="ko-KR"/>
          </w:rPr>
          <w:t>num_long_term_pics</w:t>
        </w:r>
        <w:proofErr w:type="spellEnd"/>
        <w:r w:rsidR="00F66B98">
          <w:rPr>
            <w:rFonts w:hint="eastAsia"/>
            <w:lang w:val="en-CA" w:eastAsia="ko-KR"/>
          </w:rPr>
          <w:t xml:space="preserve"> equals 0 or </w:t>
        </w:r>
        <w:proofErr w:type="spellStart"/>
        <w:r w:rsidR="00F66B98">
          <w:rPr>
            <w:rFonts w:hint="eastAsia"/>
            <w:lang w:val="en-CA" w:eastAsia="ko-KR"/>
          </w:rPr>
          <w:t>allow_ltrp_signaling_</w:t>
        </w:r>
      </w:ins>
      <w:ins w:id="211" w:author="Administrator" w:date="2012-02-02T11:25:00Z">
        <w:r w:rsidR="00F66B98">
          <w:rPr>
            <w:rFonts w:hint="eastAsia"/>
            <w:lang w:val="en-CA" w:eastAsia="ko-KR"/>
          </w:rPr>
          <w:t>skip_flag</w:t>
        </w:r>
        <w:proofErr w:type="spellEnd"/>
        <w:r w:rsidR="00F66B98">
          <w:rPr>
            <w:rFonts w:hint="eastAsia"/>
            <w:lang w:val="en-CA" w:eastAsia="ko-KR"/>
          </w:rPr>
          <w:t xml:space="preserve"> equals 0, </w:t>
        </w:r>
        <w:proofErr w:type="spellStart"/>
        <w:r w:rsidR="00F66B98">
          <w:rPr>
            <w:rFonts w:hint="eastAsia"/>
            <w:lang w:val="en-CA" w:eastAsia="ko-KR"/>
          </w:rPr>
          <w:t>skip_ltrp_signaling_flag</w:t>
        </w:r>
        <w:proofErr w:type="spellEnd"/>
        <w:r w:rsidR="00F66B98">
          <w:rPr>
            <w:rFonts w:hint="eastAsia"/>
            <w:lang w:val="en-CA" w:eastAsia="ko-KR"/>
          </w:rPr>
          <w:t xml:space="preserve"> is not </w:t>
        </w:r>
        <w:r w:rsidR="00F66B98">
          <w:rPr>
            <w:lang w:val="en-CA" w:eastAsia="ko-KR"/>
          </w:rPr>
          <w:t>presen</w:t>
        </w:r>
        <w:r w:rsidR="00F66B98">
          <w:rPr>
            <w:rFonts w:hint="eastAsia"/>
            <w:lang w:val="en-CA" w:eastAsia="ko-KR"/>
          </w:rPr>
          <w:t>t and inferred to be 0.</w:t>
        </w:r>
      </w:ins>
    </w:p>
    <w:p w:rsidR="00A04025" w:rsidRPr="00F66B98" w:rsidRDefault="00A04025" w:rsidP="00A04025">
      <w:pPr>
        <w:jc w:val="both"/>
        <w:rPr>
          <w:lang w:val="en-CA" w:eastAsia="ko-KR"/>
        </w:rPr>
      </w:pPr>
    </w:p>
    <w:p w:rsidR="00A04025" w:rsidDel="00F66B98" w:rsidRDefault="00A04025" w:rsidP="00A04025">
      <w:pPr>
        <w:jc w:val="both"/>
        <w:rPr>
          <w:del w:id="212" w:author="Administrator" w:date="2012-02-02T11:19:00Z"/>
          <w:lang w:val="en-CA" w:eastAsia="ko-KR"/>
        </w:rPr>
      </w:pPr>
      <w:del w:id="213" w:author="Administrator" w:date="2012-02-02T11:19:00Z">
        <w:r w:rsidDel="00F66B98">
          <w:rPr>
            <w:rFonts w:hint="eastAsia"/>
            <w:lang w:val="en-CA" w:eastAsia="ko-KR"/>
          </w:rPr>
          <w:delText>The proponent believe</w:delText>
        </w:r>
        <w:r w:rsidR="005A0936" w:rsidDel="00F66B98">
          <w:rPr>
            <w:rFonts w:hint="eastAsia"/>
            <w:lang w:val="en-CA" w:eastAsia="ko-KR"/>
          </w:rPr>
          <w:delText>s</w:delText>
        </w:r>
        <w:r w:rsidDel="00F66B98">
          <w:rPr>
            <w:rFonts w:hint="eastAsia"/>
            <w:lang w:val="en-CA" w:eastAsia="ko-KR"/>
          </w:rPr>
          <w:delText xml:space="preserve"> that the above modification will not cause significant additional bits. </w:delText>
        </w:r>
        <w:r w:rsidDel="00F66B98">
          <w:rPr>
            <w:lang w:val="en-CA" w:eastAsia="ko-KR"/>
          </w:rPr>
          <w:delText>F</w:delText>
        </w:r>
        <w:r w:rsidDel="00F66B98">
          <w:rPr>
            <w:rFonts w:hint="eastAsia"/>
            <w:lang w:val="en-CA" w:eastAsia="ko-KR"/>
          </w:rPr>
          <w:delText xml:space="preserve">or the second proposed modification, if the skipping feature is not desired in certain scenario then encoder can simple set the value of </w:delText>
        </w:r>
        <w:r w:rsidRPr="00A04025" w:rsidDel="00F66B98">
          <w:rPr>
            <w:lang w:val="en-CA" w:eastAsia="ko-KR"/>
          </w:rPr>
          <w:delText>allow_skip_ltrp_signaling_flag</w:delText>
        </w:r>
        <w:r w:rsidRPr="00A04025" w:rsidDel="00F66B98">
          <w:rPr>
            <w:rFonts w:hint="eastAsia"/>
            <w:lang w:val="en-CA" w:eastAsia="ko-KR"/>
          </w:rPr>
          <w:delText xml:space="preserve"> in PPS to 0, which will cause only 1 bit.</w:delText>
        </w:r>
      </w:del>
    </w:p>
    <w:p w:rsidR="005A0936" w:rsidDel="00F66B98" w:rsidRDefault="005A0936" w:rsidP="00A04025">
      <w:pPr>
        <w:jc w:val="both"/>
        <w:rPr>
          <w:del w:id="214" w:author="Administrator" w:date="2012-02-02T11:19:00Z"/>
          <w:lang w:val="en-CA" w:eastAsia="ko-KR"/>
        </w:rPr>
      </w:pPr>
      <w:del w:id="215" w:author="Administrator" w:date="2012-02-02T11:19:00Z">
        <w:r w:rsidDel="00F66B98">
          <w:rPr>
            <w:rFonts w:hint="eastAsia"/>
            <w:lang w:val="en-CA" w:eastAsia="ko-KR"/>
          </w:rPr>
          <w:delText xml:space="preserve">However, if necessary, further analysis on the effect of the proposed </w:delText>
        </w:r>
        <w:r w:rsidDel="00F66B98">
          <w:rPr>
            <w:lang w:val="en-CA" w:eastAsia="ko-KR"/>
          </w:rPr>
          <w:delText>modification</w:delText>
        </w:r>
        <w:r w:rsidDel="00F66B98">
          <w:rPr>
            <w:rFonts w:hint="eastAsia"/>
            <w:lang w:val="en-CA" w:eastAsia="ko-KR"/>
          </w:rPr>
          <w:delText xml:space="preserve"> to number of bits to be </w:delText>
        </w:r>
        <w:r w:rsidDel="00F66B98">
          <w:rPr>
            <w:lang w:val="en-CA" w:eastAsia="ko-KR"/>
          </w:rPr>
          <w:delText>signalled</w:delText>
        </w:r>
        <w:r w:rsidDel="00F66B98">
          <w:rPr>
            <w:rFonts w:hint="eastAsia"/>
            <w:lang w:val="en-CA" w:eastAsia="ko-KR"/>
          </w:rPr>
          <w:delText xml:space="preserve"> will be provided in later revision.</w:delText>
        </w:r>
      </w:del>
    </w:p>
    <w:p w:rsidR="005A0936" w:rsidDel="00F66B98" w:rsidRDefault="005A0936" w:rsidP="00A04025">
      <w:pPr>
        <w:jc w:val="both"/>
        <w:rPr>
          <w:ins w:id="216" w:author="HendryHendry/선임연구원/Convergence(연)ATS그룹(hendry.hendry" w:date="2012-01-30T21:09:00Z"/>
          <w:del w:id="217" w:author="Administrator" w:date="2012-02-02T11:19:00Z"/>
          <w:lang w:val="en-CA" w:eastAsia="ko-KR"/>
        </w:rPr>
      </w:pPr>
    </w:p>
    <w:p w:rsidR="00410C76" w:rsidRDefault="00410C76" w:rsidP="00410C76">
      <w:pPr>
        <w:pStyle w:val="3"/>
        <w:rPr>
          <w:ins w:id="218" w:author="HendryHendry/선임연구원/Convergence(연)ATS그룹(hendry.hendry" w:date="2012-01-30T21:10:00Z"/>
          <w:lang w:val="en-CA" w:eastAsia="ko-KR"/>
        </w:rPr>
      </w:pPr>
      <w:ins w:id="219" w:author="HendryHendry/선임연구원/Convergence(연)ATS그룹(hendry.hendry" w:date="2012-01-30T21:10:00Z">
        <w:r>
          <w:rPr>
            <w:rFonts w:hint="eastAsia"/>
            <w:lang w:val="en-CA" w:eastAsia="ko-KR"/>
          </w:rPr>
          <w:t>Bit-count Analysis</w:t>
        </w:r>
      </w:ins>
    </w:p>
    <w:p w:rsidR="00095CC8" w:rsidRDefault="00410C76" w:rsidP="00095CC8">
      <w:pPr>
        <w:jc w:val="both"/>
        <w:rPr>
          <w:ins w:id="220" w:author="HendryHendry/선임연구원/Convergence(연)ATS그룹(hendry.hendry" w:date="2012-01-30T21:14:00Z"/>
          <w:lang w:val="en-CA" w:eastAsia="ko-KR"/>
        </w:rPr>
        <w:pPrChange w:id="221" w:author="HendryHendry/선임연구원/Convergence(연)ATS그룹(hendry.hendry" w:date="2012-01-30T21:14:00Z">
          <w:pPr/>
        </w:pPrChange>
      </w:pPr>
      <w:ins w:id="222" w:author="HendryHendry/선임연구원/Convergence(연)ATS그룹(hendry.hendry" w:date="2012-01-30T21:10:00Z">
        <w:r>
          <w:rPr>
            <w:rFonts w:hint="eastAsia"/>
            <w:lang w:val="en-CA" w:eastAsia="ko-KR"/>
          </w:rPr>
          <w:t xml:space="preserve">The additional of skip flag significantly reduces the </w:t>
        </w:r>
        <w:r>
          <w:rPr>
            <w:lang w:val="en-CA" w:eastAsia="ko-KR"/>
          </w:rPr>
          <w:t>number</w:t>
        </w:r>
        <w:r>
          <w:rPr>
            <w:rFonts w:hint="eastAsia"/>
            <w:lang w:val="en-CA" w:eastAsia="ko-KR"/>
          </w:rPr>
          <w:t xml:space="preserve"> of bits to signal LTRPs.</w:t>
        </w:r>
      </w:ins>
      <w:ins w:id="223" w:author="HendryHendry/선임연구원/Convergence(연)ATS그룹(hendry.hendry" w:date="2012-01-30T21:11:00Z">
        <w:r>
          <w:rPr>
            <w:rFonts w:hint="eastAsia"/>
            <w:lang w:val="en-CA" w:eastAsia="ko-KR"/>
          </w:rPr>
          <w:t xml:space="preserve"> O</w:t>
        </w:r>
      </w:ins>
      <w:ins w:id="224" w:author="HendryHendry/선임연구원/Convergence(연)ATS그룹(hendry.hendry" w:date="2012-01-30T21:10:00Z">
        <w:r>
          <w:rPr>
            <w:rFonts w:hint="eastAsia"/>
            <w:lang w:val="en-CA" w:eastAsia="ko-KR"/>
          </w:rPr>
          <w:t xml:space="preserve">ur investigation shows that </w:t>
        </w:r>
      </w:ins>
      <w:ins w:id="225" w:author="HendryHendry/선임연구원/Convergence(연)ATS그룹(hendry.hendry" w:date="2012-01-30T21:11:00Z">
        <w:r>
          <w:rPr>
            <w:rFonts w:hint="eastAsia"/>
            <w:lang w:val="en-CA" w:eastAsia="ko-KR"/>
          </w:rPr>
          <w:t>for all test cases (2 cases from 2.6 and 2 cases from 3.3)</w:t>
        </w:r>
      </w:ins>
      <w:ins w:id="226" w:author="HendryHendry/선임연구원/Convergence(연)ATS그룹(hendry.hendry" w:date="2012-01-30T21:15:00Z">
        <w:r w:rsidR="00F27801">
          <w:rPr>
            <w:rFonts w:hint="eastAsia"/>
            <w:lang w:val="en-CA" w:eastAsia="ko-KR"/>
          </w:rPr>
          <w:t xml:space="preserve"> the number of bits to signal LTRPs is reduced to less than 1/3</w:t>
        </w:r>
      </w:ins>
      <w:ins w:id="227" w:author="HendryHendry/선임연구원/Convergence(연)ATS그룹(hendry.hendry" w:date="2012-01-30T21:10:00Z">
        <w:r>
          <w:rPr>
            <w:rFonts w:hint="eastAsia"/>
            <w:lang w:val="en-CA" w:eastAsia="ko-KR"/>
          </w:rPr>
          <w:t xml:space="preserve">. The </w:t>
        </w:r>
        <w:r>
          <w:rPr>
            <w:lang w:val="en-CA" w:eastAsia="ko-KR"/>
          </w:rPr>
          <w:t>following</w:t>
        </w:r>
        <w:r>
          <w:rPr>
            <w:rFonts w:hint="eastAsia"/>
            <w:lang w:val="en-CA" w:eastAsia="ko-KR"/>
          </w:rPr>
          <w:t xml:space="preserve"> table summarizes amount of bits for </w:t>
        </w:r>
        <w:r>
          <w:rPr>
            <w:lang w:val="en-CA" w:eastAsia="ko-KR"/>
          </w:rPr>
          <w:t>signalling</w:t>
        </w:r>
        <w:r>
          <w:rPr>
            <w:rFonts w:hint="eastAsia"/>
            <w:lang w:val="en-CA" w:eastAsia="ko-KR"/>
          </w:rPr>
          <w:t xml:space="preserve"> LTRPs in the case 2.6 and 3.3.</w:t>
        </w:r>
      </w:ins>
    </w:p>
    <w:p w:rsidR="00410C76" w:rsidRDefault="00410C76" w:rsidP="00410C76">
      <w:pPr>
        <w:rPr>
          <w:ins w:id="228" w:author="HendryHendry/선임연구원/Convergence(연)ATS그룹(hendry.hendry" w:date="2012-01-30T21:14:00Z"/>
          <w:lang w:val="en-CA" w:eastAsia="ko-KR"/>
        </w:rPr>
      </w:pPr>
    </w:p>
    <w:tbl>
      <w:tblPr>
        <w:tblW w:w="9580" w:type="dxa"/>
        <w:tblInd w:w="84" w:type="dxa"/>
        <w:tblCellMar>
          <w:left w:w="99" w:type="dxa"/>
          <w:right w:w="99" w:type="dxa"/>
        </w:tblCellMar>
        <w:tblLook w:val="04A0"/>
      </w:tblPr>
      <w:tblGrid>
        <w:gridCol w:w="1080"/>
        <w:gridCol w:w="2160"/>
        <w:gridCol w:w="1444"/>
        <w:gridCol w:w="1616"/>
        <w:gridCol w:w="1548"/>
        <w:gridCol w:w="1732"/>
      </w:tblGrid>
      <w:tr w:rsidR="00410C76" w:rsidRPr="00410C76" w:rsidTr="00410C76">
        <w:trPr>
          <w:trHeight w:val="330"/>
          <w:ins w:id="229" w:author="HendryHendry/선임연구원/Convergence(연)ATS그룹(hendry.hendry" w:date="2012-01-30T21:14:00Z"/>
        </w:trPr>
        <w:tc>
          <w:tcPr>
            <w:tcW w:w="108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230" w:author="HendryHendry/선임연구원/Convergence(연)ATS그룹(hendry.hendry" w:date="2012-01-30T21:14:00Z"/>
                <w:rFonts w:eastAsia="Gulim"/>
                <w:b/>
                <w:bCs/>
                <w:color w:val="000000"/>
                <w:szCs w:val="22"/>
                <w:lang w:eastAsia="ko-KR"/>
              </w:rPr>
            </w:pPr>
            <w:ins w:id="231" w:author="HendryHendry/선임연구원/Convergence(연)ATS그룹(hendry.hendry" w:date="2012-01-30T21:14:00Z">
              <w:r w:rsidRPr="00410C76">
                <w:rPr>
                  <w:rFonts w:eastAsia="Gulim"/>
                  <w:b/>
                  <w:bCs/>
                  <w:color w:val="000000"/>
                  <w:szCs w:val="22"/>
                  <w:lang w:eastAsia="ko-KR"/>
                </w:rPr>
                <w:t>Case</w:t>
              </w:r>
            </w:ins>
          </w:p>
        </w:tc>
        <w:tc>
          <w:tcPr>
            <w:tcW w:w="216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232" w:author="HendryHendry/선임연구원/Convergence(연)ATS그룹(hendry.hendry" w:date="2012-01-30T21:14:00Z"/>
                <w:rFonts w:eastAsia="Gulim"/>
                <w:b/>
                <w:bCs/>
                <w:color w:val="000000"/>
                <w:szCs w:val="22"/>
                <w:lang w:eastAsia="ko-KR"/>
              </w:rPr>
            </w:pPr>
            <w:ins w:id="233" w:author="HendryHendry/선임연구원/Convergence(연)ATS그룹(hendry.hendry" w:date="2012-01-30T21:14:00Z">
              <w:r w:rsidRPr="00410C76">
                <w:rPr>
                  <w:rFonts w:eastAsia="Gulim"/>
                  <w:b/>
                  <w:bCs/>
                  <w:color w:val="000000"/>
                  <w:szCs w:val="22"/>
                  <w:lang w:eastAsia="ko-KR"/>
                </w:rPr>
                <w:t>Condition</w:t>
              </w:r>
            </w:ins>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234" w:author="HendryHendry/선임연구원/Convergence(연)ATS그룹(hendry.hendry" w:date="2012-01-30T21:14:00Z"/>
                <w:rFonts w:eastAsia="Gulim"/>
                <w:b/>
                <w:bCs/>
                <w:color w:val="000000"/>
                <w:szCs w:val="22"/>
                <w:lang w:eastAsia="ko-KR"/>
              </w:rPr>
            </w:pPr>
            <w:ins w:id="235" w:author="HendryHendry/선임연구원/Convergence(연)ATS그룹(hendry.hendry" w:date="2012-01-30T21:14:00Z">
              <w:r w:rsidRPr="00410C76">
                <w:rPr>
                  <w:rFonts w:eastAsia="Gulim"/>
                  <w:b/>
                  <w:bCs/>
                  <w:color w:val="000000"/>
                  <w:szCs w:val="22"/>
                  <w:lang w:eastAsia="ko-KR"/>
                </w:rPr>
                <w:t>Bits by current method</w:t>
              </w:r>
            </w:ins>
          </w:p>
        </w:tc>
        <w:tc>
          <w:tcPr>
            <w:tcW w:w="3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236" w:author="HendryHendry/선임연구원/Convergence(연)ATS그룹(hendry.hendry" w:date="2012-01-30T21:14:00Z"/>
                <w:rFonts w:eastAsia="Gulim"/>
                <w:b/>
                <w:bCs/>
                <w:color w:val="000000"/>
                <w:szCs w:val="22"/>
                <w:lang w:eastAsia="ko-KR"/>
              </w:rPr>
            </w:pPr>
            <w:ins w:id="237" w:author="HendryHendry/선임연구원/Convergence(연)ATS그룹(hendry.hendry" w:date="2012-01-30T21:14:00Z">
              <w:r w:rsidRPr="00410C76">
                <w:rPr>
                  <w:rFonts w:eastAsia="Gulim"/>
                  <w:b/>
                  <w:bCs/>
                  <w:color w:val="000000"/>
                  <w:szCs w:val="22"/>
                  <w:lang w:eastAsia="ko-KR"/>
                </w:rPr>
                <w:t>Bits by proposed method</w:t>
              </w:r>
            </w:ins>
          </w:p>
        </w:tc>
      </w:tr>
      <w:tr w:rsidR="00410C76" w:rsidRPr="00410C76" w:rsidTr="00410C76">
        <w:trPr>
          <w:trHeight w:val="345"/>
          <w:ins w:id="238" w:author="HendryHendry/선임연구원/Convergence(연)ATS그룹(hendry.hendry" w:date="2012-01-30T21:14:00Z"/>
        </w:trPr>
        <w:tc>
          <w:tcPr>
            <w:tcW w:w="1080" w:type="dxa"/>
            <w:vMerge/>
            <w:tcBorders>
              <w:top w:val="single" w:sz="4" w:space="0" w:color="auto"/>
              <w:left w:val="single" w:sz="4" w:space="0" w:color="auto"/>
              <w:bottom w:val="double" w:sz="6" w:space="0" w:color="000000"/>
              <w:right w:val="single" w:sz="4" w:space="0" w:color="auto"/>
            </w:tcBorders>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39" w:author="HendryHendry/선임연구원/Convergence(연)ATS그룹(hendry.hendry" w:date="2012-01-30T21:14:00Z"/>
                <w:rFonts w:eastAsia="Gulim"/>
                <w:b/>
                <w:bCs/>
                <w:color w:val="000000"/>
                <w:szCs w:val="22"/>
                <w:lang w:eastAsia="ko-KR"/>
              </w:rPr>
            </w:pPr>
          </w:p>
        </w:tc>
        <w:tc>
          <w:tcPr>
            <w:tcW w:w="2160" w:type="dxa"/>
            <w:vMerge/>
            <w:tcBorders>
              <w:top w:val="single" w:sz="4" w:space="0" w:color="auto"/>
              <w:left w:val="single" w:sz="4" w:space="0" w:color="auto"/>
              <w:bottom w:val="double" w:sz="6" w:space="0" w:color="000000"/>
              <w:right w:val="single" w:sz="4" w:space="0" w:color="auto"/>
            </w:tcBorders>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40" w:author="HendryHendry/선임연구원/Convergence(연)ATS그룹(hendry.hendry" w:date="2012-01-30T21:14:00Z"/>
                <w:rFonts w:eastAsia="Gulim"/>
                <w:b/>
                <w:bCs/>
                <w:color w:val="000000"/>
                <w:szCs w:val="22"/>
                <w:lang w:eastAsia="ko-KR"/>
              </w:rPr>
            </w:pPr>
          </w:p>
        </w:tc>
        <w:tc>
          <w:tcPr>
            <w:tcW w:w="1444" w:type="dxa"/>
            <w:tcBorders>
              <w:top w:val="nil"/>
              <w:left w:val="nil"/>
              <w:bottom w:val="double" w:sz="6"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241" w:author="HendryHendry/선임연구원/Convergence(연)ATS그룹(hendry.hendry" w:date="2012-01-30T21:14:00Z"/>
                <w:rFonts w:eastAsia="Gulim"/>
                <w:b/>
                <w:bCs/>
                <w:color w:val="000000"/>
                <w:szCs w:val="22"/>
                <w:lang w:eastAsia="ko-KR"/>
              </w:rPr>
            </w:pPr>
            <w:ins w:id="242" w:author="HendryHendry/선임연구원/Convergence(연)ATS그룹(hendry.hendry" w:date="2012-01-30T21:14:00Z">
              <w:r w:rsidRPr="00410C76">
                <w:rPr>
                  <w:rFonts w:eastAsia="Gulim"/>
                  <w:b/>
                  <w:bCs/>
                  <w:color w:val="000000"/>
                  <w:szCs w:val="22"/>
                  <w:lang w:eastAsia="ko-KR"/>
                </w:rPr>
                <w:t>1st half</w:t>
              </w:r>
            </w:ins>
          </w:p>
        </w:tc>
        <w:tc>
          <w:tcPr>
            <w:tcW w:w="1616" w:type="dxa"/>
            <w:tcBorders>
              <w:top w:val="nil"/>
              <w:left w:val="nil"/>
              <w:bottom w:val="double" w:sz="6"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243" w:author="HendryHendry/선임연구원/Convergence(연)ATS그룹(hendry.hendry" w:date="2012-01-30T21:14:00Z"/>
                <w:rFonts w:eastAsia="Gulim"/>
                <w:b/>
                <w:bCs/>
                <w:color w:val="000000"/>
                <w:szCs w:val="22"/>
                <w:lang w:eastAsia="ko-KR"/>
              </w:rPr>
            </w:pPr>
            <w:ins w:id="244" w:author="HendryHendry/선임연구원/Convergence(연)ATS그룹(hendry.hendry" w:date="2012-01-30T21:14:00Z">
              <w:r w:rsidRPr="00410C76">
                <w:rPr>
                  <w:rFonts w:eastAsia="Gulim"/>
                  <w:b/>
                  <w:bCs/>
                  <w:color w:val="000000"/>
                  <w:szCs w:val="22"/>
                  <w:lang w:eastAsia="ko-KR"/>
                </w:rPr>
                <w:t>2nd half</w:t>
              </w:r>
            </w:ins>
          </w:p>
        </w:tc>
        <w:tc>
          <w:tcPr>
            <w:tcW w:w="1548" w:type="dxa"/>
            <w:tcBorders>
              <w:top w:val="nil"/>
              <w:left w:val="nil"/>
              <w:bottom w:val="double" w:sz="6"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245" w:author="HendryHendry/선임연구원/Convergence(연)ATS그룹(hendry.hendry" w:date="2012-01-30T21:14:00Z"/>
                <w:rFonts w:eastAsia="Gulim"/>
                <w:b/>
                <w:bCs/>
                <w:color w:val="000000"/>
                <w:szCs w:val="22"/>
                <w:lang w:eastAsia="ko-KR"/>
              </w:rPr>
            </w:pPr>
            <w:ins w:id="246" w:author="HendryHendry/선임연구원/Convergence(연)ATS그룹(hendry.hendry" w:date="2012-01-30T21:14:00Z">
              <w:r w:rsidRPr="00410C76">
                <w:rPr>
                  <w:rFonts w:eastAsia="Gulim"/>
                  <w:b/>
                  <w:bCs/>
                  <w:color w:val="000000"/>
                  <w:szCs w:val="22"/>
                  <w:lang w:eastAsia="ko-KR"/>
                </w:rPr>
                <w:t>1st half</w:t>
              </w:r>
            </w:ins>
          </w:p>
        </w:tc>
        <w:tc>
          <w:tcPr>
            <w:tcW w:w="1732" w:type="dxa"/>
            <w:tcBorders>
              <w:top w:val="nil"/>
              <w:left w:val="nil"/>
              <w:bottom w:val="double" w:sz="6"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center"/>
              <w:textAlignment w:val="auto"/>
              <w:rPr>
                <w:ins w:id="247" w:author="HendryHendry/선임연구원/Convergence(연)ATS그룹(hendry.hendry" w:date="2012-01-30T21:14:00Z"/>
                <w:rFonts w:eastAsia="Gulim"/>
                <w:b/>
                <w:bCs/>
                <w:color w:val="000000"/>
                <w:szCs w:val="22"/>
                <w:lang w:eastAsia="ko-KR"/>
              </w:rPr>
            </w:pPr>
            <w:ins w:id="248" w:author="HendryHendry/선임연구원/Convergence(연)ATS그룹(hendry.hendry" w:date="2012-01-30T21:14:00Z">
              <w:r w:rsidRPr="00410C76">
                <w:rPr>
                  <w:rFonts w:eastAsia="Gulim"/>
                  <w:b/>
                  <w:bCs/>
                  <w:color w:val="000000"/>
                  <w:szCs w:val="22"/>
                  <w:lang w:eastAsia="ko-KR"/>
                </w:rPr>
                <w:t>2nd half</w:t>
              </w:r>
            </w:ins>
          </w:p>
        </w:tc>
      </w:tr>
      <w:tr w:rsidR="00410C76" w:rsidRPr="00410C76" w:rsidTr="00410C76">
        <w:trPr>
          <w:trHeight w:val="345"/>
          <w:ins w:id="249" w:author="HendryHendry/선임연구원/Convergence(연)ATS그룹(hendry.hendry" w:date="2012-01-30T21:1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50" w:author="HendryHendry/선임연구원/Convergence(연)ATS그룹(hendry.hendry" w:date="2012-01-30T21:14:00Z"/>
                <w:rFonts w:eastAsia="Gulim"/>
                <w:color w:val="000000"/>
                <w:szCs w:val="22"/>
                <w:lang w:eastAsia="ko-KR"/>
              </w:rPr>
            </w:pPr>
            <w:ins w:id="251" w:author="HendryHendry/선임연구원/Convergence(연)ATS그룹(hendry.hendry" w:date="2012-01-30T21:14:00Z">
              <w:r w:rsidRPr="00410C76">
                <w:rPr>
                  <w:rFonts w:eastAsia="Gulim"/>
                  <w:color w:val="000000"/>
                  <w:szCs w:val="22"/>
                  <w:lang w:eastAsia="ko-KR"/>
                </w:rPr>
                <w:t>Case 2.6</w:t>
              </w:r>
            </w:ins>
          </w:p>
        </w:tc>
        <w:tc>
          <w:tcPr>
            <w:tcW w:w="2160"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52" w:author="HendryHendry/선임연구원/Convergence(연)ATS그룹(hendry.hendry" w:date="2012-01-30T21:14:00Z"/>
                <w:rFonts w:eastAsia="Gulim"/>
                <w:color w:val="000000"/>
                <w:szCs w:val="22"/>
                <w:lang w:eastAsia="ko-KR"/>
              </w:rPr>
            </w:pPr>
            <w:ins w:id="253" w:author="HendryHendry/선임연구원/Convergence(연)ATS그룹(hendry.hendry" w:date="2012-01-30T21:14:00Z">
              <w:r w:rsidRPr="00410C76">
                <w:rPr>
                  <w:rFonts w:eastAsia="Gulim"/>
                  <w:color w:val="000000"/>
                  <w:szCs w:val="22"/>
                  <w:lang w:eastAsia="ko-KR"/>
                </w:rPr>
                <w:t>10s-20s-10s-20s</w:t>
              </w:r>
            </w:ins>
          </w:p>
        </w:tc>
        <w:tc>
          <w:tcPr>
            <w:tcW w:w="1444"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54" w:author="HendryHendry/선임연구원/Convergence(연)ATS그룹(hendry.hendry" w:date="2012-01-30T21:14:00Z"/>
                <w:rFonts w:eastAsia="Gulim"/>
                <w:color w:val="000000"/>
                <w:szCs w:val="22"/>
                <w:lang w:eastAsia="ko-KR"/>
              </w:rPr>
            </w:pPr>
            <w:ins w:id="255" w:author="HendryHendry/선임연구원/Convergence(연)ATS그룹(hendry.hendry" w:date="2012-01-30T21:14:00Z">
              <w:r w:rsidRPr="00410C76">
                <w:rPr>
                  <w:rFonts w:eastAsia="Gulim"/>
                  <w:color w:val="000000"/>
                  <w:szCs w:val="22"/>
                  <w:lang w:eastAsia="ko-KR"/>
                </w:rPr>
                <w:t>31199</w:t>
              </w:r>
            </w:ins>
          </w:p>
        </w:tc>
        <w:tc>
          <w:tcPr>
            <w:tcW w:w="1616"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56" w:author="HendryHendry/선임연구원/Convergence(연)ATS그룹(hendry.hendry" w:date="2012-01-30T21:14:00Z"/>
                <w:rFonts w:eastAsia="Gulim"/>
                <w:color w:val="000000"/>
                <w:szCs w:val="22"/>
                <w:lang w:eastAsia="ko-KR"/>
              </w:rPr>
            </w:pPr>
            <w:ins w:id="257" w:author="HendryHendry/선임연구원/Convergence(연)ATS그룹(hendry.hendry" w:date="2012-01-30T21:14:00Z">
              <w:r w:rsidRPr="00410C76">
                <w:rPr>
                  <w:rFonts w:eastAsia="Gulim"/>
                  <w:color w:val="000000"/>
                  <w:szCs w:val="22"/>
                  <w:lang w:eastAsia="ko-KR"/>
                </w:rPr>
                <w:t>40628</w:t>
              </w:r>
            </w:ins>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58" w:author="HendryHendry/선임연구원/Convergence(연)ATS그룹(hendry.hendry" w:date="2012-01-30T21:14:00Z"/>
                <w:rFonts w:eastAsia="Gulim"/>
                <w:color w:val="000000"/>
                <w:szCs w:val="22"/>
                <w:lang w:eastAsia="ko-KR"/>
              </w:rPr>
            </w:pPr>
            <w:ins w:id="259" w:author="HendryHendry/선임연구원/Convergence(연)ATS그룹(hendry.hendry" w:date="2012-01-30T21:14:00Z">
              <w:r w:rsidRPr="00410C76">
                <w:rPr>
                  <w:rFonts w:eastAsia="Gulim"/>
                  <w:color w:val="000000"/>
                  <w:szCs w:val="22"/>
                  <w:lang w:eastAsia="ko-KR"/>
                </w:rPr>
                <w:t>9570</w:t>
              </w:r>
            </w:ins>
          </w:p>
        </w:tc>
        <w:tc>
          <w:tcPr>
            <w:tcW w:w="1732" w:type="dxa"/>
            <w:tcBorders>
              <w:top w:val="single" w:sz="4" w:space="0" w:color="auto"/>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60" w:author="HendryHendry/선임연구원/Convergence(연)ATS그룹(hendry.hendry" w:date="2012-01-30T21:14:00Z"/>
                <w:rFonts w:eastAsia="Gulim"/>
                <w:color w:val="000000"/>
                <w:szCs w:val="22"/>
                <w:lang w:eastAsia="ko-KR"/>
              </w:rPr>
            </w:pPr>
            <w:ins w:id="261" w:author="HendryHendry/선임연구원/Convergence(연)ATS그룹(hendry.hendry" w:date="2012-01-30T21:14:00Z">
              <w:r w:rsidRPr="00410C76">
                <w:rPr>
                  <w:rFonts w:eastAsia="Gulim"/>
                  <w:color w:val="000000"/>
                  <w:szCs w:val="22"/>
                  <w:lang w:eastAsia="ko-KR"/>
                </w:rPr>
                <w:t>11978</w:t>
              </w:r>
            </w:ins>
          </w:p>
        </w:tc>
      </w:tr>
      <w:tr w:rsidR="00410C76" w:rsidRPr="00410C76" w:rsidTr="00410C76">
        <w:trPr>
          <w:trHeight w:val="330"/>
          <w:ins w:id="262" w:author="HendryHendry/선임연구원/Convergence(연)ATS그룹(hendry.hendry" w:date="2012-01-30T21:1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63" w:author="HendryHendry/선임연구원/Convergence(연)ATS그룹(hendry.hendry" w:date="2012-01-30T21:14:00Z"/>
                <w:rFonts w:eastAsia="Gulim"/>
                <w:color w:val="000000"/>
                <w:szCs w:val="22"/>
                <w:lang w:eastAsia="ko-KR"/>
              </w:rPr>
            </w:pPr>
            <w:ins w:id="264" w:author="HendryHendry/선임연구원/Convergence(연)ATS그룹(hendry.hendry" w:date="2012-01-30T21:14:00Z">
              <w:r w:rsidRPr="00410C76">
                <w:rPr>
                  <w:rFonts w:eastAsia="Gulim"/>
                  <w:color w:val="000000"/>
                  <w:szCs w:val="22"/>
                  <w:lang w:eastAsia="ko-KR"/>
                </w:rPr>
                <w:t>Case 2.6</w:t>
              </w:r>
            </w:ins>
          </w:p>
        </w:tc>
        <w:tc>
          <w:tcPr>
            <w:tcW w:w="2160"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65" w:author="HendryHendry/선임연구원/Convergence(연)ATS그룹(hendry.hendry" w:date="2012-01-30T21:14:00Z"/>
                <w:rFonts w:eastAsia="Gulim"/>
                <w:color w:val="000000"/>
                <w:szCs w:val="22"/>
                <w:lang w:eastAsia="ko-KR"/>
              </w:rPr>
            </w:pPr>
            <w:ins w:id="266" w:author="HendryHendry/선임연구원/Convergence(연)ATS그룹(hendry.hendry" w:date="2012-01-30T21:14:00Z">
              <w:r w:rsidRPr="00410C76">
                <w:rPr>
                  <w:rFonts w:eastAsia="Gulim"/>
                  <w:color w:val="000000"/>
                  <w:szCs w:val="22"/>
                  <w:lang w:eastAsia="ko-KR"/>
                </w:rPr>
                <w:t>20s-60s-20s-60s</w:t>
              </w:r>
            </w:ins>
          </w:p>
        </w:tc>
        <w:tc>
          <w:tcPr>
            <w:tcW w:w="1444"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67" w:author="HendryHendry/선임연구원/Convergence(연)ATS그룹(hendry.hendry" w:date="2012-01-30T21:14:00Z"/>
                <w:rFonts w:eastAsia="Gulim"/>
                <w:color w:val="000000"/>
                <w:szCs w:val="22"/>
                <w:lang w:eastAsia="ko-KR"/>
              </w:rPr>
            </w:pPr>
            <w:ins w:id="268" w:author="HendryHendry/선임연구원/Convergence(연)ATS그룹(hendry.hendry" w:date="2012-01-30T21:14:00Z">
              <w:r w:rsidRPr="00410C76">
                <w:rPr>
                  <w:rFonts w:eastAsia="Gulim"/>
                  <w:color w:val="000000"/>
                  <w:szCs w:val="22"/>
                  <w:lang w:eastAsia="ko-KR"/>
                </w:rPr>
                <w:t>62493</w:t>
              </w:r>
            </w:ins>
          </w:p>
        </w:tc>
        <w:tc>
          <w:tcPr>
            <w:tcW w:w="1616"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69" w:author="HendryHendry/선임연구원/Convergence(연)ATS그룹(hendry.hendry" w:date="2012-01-30T21:14:00Z"/>
                <w:rFonts w:eastAsia="Gulim"/>
                <w:color w:val="000000"/>
                <w:szCs w:val="22"/>
                <w:lang w:eastAsia="ko-KR"/>
              </w:rPr>
            </w:pPr>
            <w:ins w:id="270" w:author="HendryHendry/선임연구원/Convergence(연)ATS그룹(hendry.hendry" w:date="2012-01-30T21:14:00Z">
              <w:r w:rsidRPr="00410C76">
                <w:rPr>
                  <w:rFonts w:eastAsia="Gulim"/>
                  <w:color w:val="000000"/>
                  <w:szCs w:val="22"/>
                  <w:lang w:eastAsia="ko-KR"/>
                </w:rPr>
                <w:t>81676</w:t>
              </w:r>
            </w:ins>
          </w:p>
        </w:tc>
        <w:tc>
          <w:tcPr>
            <w:tcW w:w="1548"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71" w:author="HendryHendry/선임연구원/Convergence(연)ATS그룹(hendry.hendry" w:date="2012-01-30T21:14:00Z"/>
                <w:rFonts w:eastAsia="Gulim"/>
                <w:color w:val="000000"/>
                <w:szCs w:val="22"/>
                <w:lang w:eastAsia="ko-KR"/>
              </w:rPr>
            </w:pPr>
            <w:ins w:id="272" w:author="HendryHendry/선임연구원/Convergence(연)ATS그룹(hendry.hendry" w:date="2012-01-30T21:14:00Z">
              <w:r w:rsidRPr="00410C76">
                <w:rPr>
                  <w:rFonts w:eastAsia="Gulim"/>
                  <w:color w:val="000000"/>
                  <w:szCs w:val="22"/>
                  <w:lang w:eastAsia="ko-KR"/>
                </w:rPr>
                <w:t>19170</w:t>
              </w:r>
            </w:ins>
          </w:p>
        </w:tc>
        <w:tc>
          <w:tcPr>
            <w:tcW w:w="1732"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73" w:author="HendryHendry/선임연구원/Convergence(연)ATS그룹(hendry.hendry" w:date="2012-01-30T21:14:00Z"/>
                <w:rFonts w:eastAsia="Gulim"/>
                <w:color w:val="000000"/>
                <w:szCs w:val="22"/>
                <w:lang w:eastAsia="ko-KR"/>
              </w:rPr>
            </w:pPr>
            <w:ins w:id="274" w:author="HendryHendry/선임연구원/Convergence(연)ATS그룹(hendry.hendry" w:date="2012-01-30T21:14:00Z">
              <w:r w:rsidRPr="00410C76">
                <w:rPr>
                  <w:rFonts w:eastAsia="Gulim"/>
                  <w:color w:val="000000"/>
                  <w:szCs w:val="22"/>
                  <w:lang w:eastAsia="ko-KR"/>
                </w:rPr>
                <w:t>23978</w:t>
              </w:r>
            </w:ins>
          </w:p>
        </w:tc>
      </w:tr>
      <w:tr w:rsidR="00410C76" w:rsidRPr="00410C76" w:rsidTr="00410C76">
        <w:trPr>
          <w:trHeight w:val="330"/>
          <w:ins w:id="275" w:author="HendryHendry/선임연구원/Convergence(연)ATS그룹(hendry.hendry" w:date="2012-01-30T21:1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76" w:author="HendryHendry/선임연구원/Convergence(연)ATS그룹(hendry.hendry" w:date="2012-01-30T21:14:00Z"/>
                <w:rFonts w:eastAsia="Gulim"/>
                <w:color w:val="000000"/>
                <w:szCs w:val="22"/>
                <w:lang w:eastAsia="ko-KR"/>
              </w:rPr>
            </w:pPr>
            <w:ins w:id="277" w:author="HendryHendry/선임연구원/Convergence(연)ATS그룹(hendry.hendry" w:date="2012-01-30T21:14:00Z">
              <w:r w:rsidRPr="00410C76">
                <w:rPr>
                  <w:rFonts w:eastAsia="Gulim"/>
                  <w:color w:val="000000"/>
                  <w:szCs w:val="22"/>
                  <w:lang w:eastAsia="ko-KR"/>
                </w:rPr>
                <w:t>Case 3.3</w:t>
              </w:r>
            </w:ins>
          </w:p>
        </w:tc>
        <w:tc>
          <w:tcPr>
            <w:tcW w:w="2160"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78" w:author="HendryHendry/선임연구원/Convergence(연)ATS그룹(hendry.hendry" w:date="2012-01-30T21:14:00Z"/>
                <w:rFonts w:eastAsia="Gulim"/>
                <w:color w:val="000000"/>
                <w:szCs w:val="22"/>
                <w:lang w:eastAsia="ko-KR"/>
              </w:rPr>
            </w:pPr>
            <w:ins w:id="279" w:author="HendryHendry/선임연구원/Convergence(연)ATS그룹(hendry.hendry" w:date="2012-01-30T21:14:00Z">
              <w:r w:rsidRPr="00410C76">
                <w:rPr>
                  <w:rFonts w:eastAsia="Gulim"/>
                  <w:color w:val="000000"/>
                  <w:szCs w:val="22"/>
                  <w:lang w:eastAsia="ko-KR"/>
                </w:rPr>
                <w:t>RTT 100ms</w:t>
              </w:r>
            </w:ins>
          </w:p>
        </w:tc>
        <w:tc>
          <w:tcPr>
            <w:tcW w:w="1444"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80" w:author="HendryHendry/선임연구원/Convergence(연)ATS그룹(hendry.hendry" w:date="2012-01-30T21:14:00Z"/>
                <w:rFonts w:eastAsia="Gulim"/>
                <w:color w:val="000000"/>
                <w:szCs w:val="22"/>
                <w:lang w:eastAsia="ko-KR"/>
              </w:rPr>
            </w:pPr>
            <w:ins w:id="281" w:author="HendryHendry/선임연구원/Convergence(연)ATS그룹(hendry.hendry" w:date="2012-01-30T21:14:00Z">
              <w:r w:rsidRPr="00410C76">
                <w:rPr>
                  <w:rFonts w:eastAsia="Gulim"/>
                  <w:color w:val="000000"/>
                  <w:szCs w:val="22"/>
                  <w:lang w:eastAsia="ko-KR"/>
                </w:rPr>
                <w:t>5191</w:t>
              </w:r>
            </w:ins>
          </w:p>
        </w:tc>
        <w:tc>
          <w:tcPr>
            <w:tcW w:w="1616"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82" w:author="HendryHendry/선임연구원/Convergence(연)ATS그룹(hendry.hendry" w:date="2012-01-30T21:14:00Z"/>
                <w:rFonts w:eastAsia="Gulim"/>
                <w:color w:val="000000"/>
                <w:szCs w:val="22"/>
                <w:lang w:eastAsia="ko-KR"/>
              </w:rPr>
            </w:pPr>
            <w:ins w:id="283" w:author="HendryHendry/선임연구원/Convergence(연)ATS그룹(hendry.hendry" w:date="2012-01-30T21:14:00Z">
              <w:r w:rsidRPr="00410C76">
                <w:rPr>
                  <w:rFonts w:eastAsia="Gulim"/>
                  <w:color w:val="000000"/>
                  <w:szCs w:val="22"/>
                  <w:lang w:eastAsia="ko-KR"/>
                </w:rPr>
                <w:t>5332</w:t>
              </w:r>
            </w:ins>
          </w:p>
        </w:tc>
        <w:tc>
          <w:tcPr>
            <w:tcW w:w="1548"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84" w:author="HendryHendry/선임연구원/Convergence(연)ATS그룹(hendry.hendry" w:date="2012-01-30T21:14:00Z"/>
                <w:rFonts w:eastAsia="Gulim"/>
                <w:color w:val="000000"/>
                <w:szCs w:val="22"/>
                <w:lang w:eastAsia="ko-KR"/>
              </w:rPr>
            </w:pPr>
            <w:ins w:id="285" w:author="HendryHendry/선임연구원/Convergence(연)ATS그룹(hendry.hendry" w:date="2012-01-30T21:14:00Z">
              <w:r w:rsidRPr="00410C76">
                <w:rPr>
                  <w:rFonts w:eastAsia="Gulim"/>
                  <w:color w:val="000000"/>
                  <w:szCs w:val="22"/>
                  <w:lang w:eastAsia="ko-KR"/>
                </w:rPr>
                <w:t>1999</w:t>
              </w:r>
            </w:ins>
          </w:p>
        </w:tc>
        <w:tc>
          <w:tcPr>
            <w:tcW w:w="1732"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86" w:author="HendryHendry/선임연구원/Convergence(연)ATS그룹(hendry.hendry" w:date="2012-01-30T21:14:00Z"/>
                <w:rFonts w:eastAsia="Gulim"/>
                <w:color w:val="000000"/>
                <w:szCs w:val="22"/>
                <w:lang w:eastAsia="ko-KR"/>
              </w:rPr>
            </w:pPr>
            <w:ins w:id="287" w:author="HendryHendry/선임연구원/Convergence(연)ATS그룹(hendry.hendry" w:date="2012-01-30T21:14:00Z">
              <w:r w:rsidRPr="00410C76">
                <w:rPr>
                  <w:rFonts w:eastAsia="Gulim"/>
                  <w:color w:val="000000"/>
                  <w:szCs w:val="22"/>
                  <w:lang w:eastAsia="ko-KR"/>
                </w:rPr>
                <w:t>2030</w:t>
              </w:r>
            </w:ins>
          </w:p>
        </w:tc>
      </w:tr>
      <w:tr w:rsidR="00410C76" w:rsidRPr="00410C76" w:rsidTr="00410C76">
        <w:trPr>
          <w:trHeight w:val="330"/>
          <w:ins w:id="288" w:author="HendryHendry/선임연구원/Convergence(연)ATS그룹(hendry.hendry" w:date="2012-01-30T21:14:00Z"/>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89" w:author="HendryHendry/선임연구원/Convergence(연)ATS그룹(hendry.hendry" w:date="2012-01-30T21:14:00Z"/>
                <w:rFonts w:eastAsia="Gulim"/>
                <w:color w:val="000000"/>
                <w:szCs w:val="22"/>
                <w:lang w:eastAsia="ko-KR"/>
              </w:rPr>
            </w:pPr>
            <w:ins w:id="290" w:author="HendryHendry/선임연구원/Convergence(연)ATS그룹(hendry.hendry" w:date="2012-01-30T21:14:00Z">
              <w:r w:rsidRPr="00410C76">
                <w:rPr>
                  <w:rFonts w:eastAsia="Gulim"/>
                  <w:color w:val="000000"/>
                  <w:szCs w:val="22"/>
                  <w:lang w:eastAsia="ko-KR"/>
                </w:rPr>
                <w:t>Case 3.3</w:t>
              </w:r>
            </w:ins>
          </w:p>
        </w:tc>
        <w:tc>
          <w:tcPr>
            <w:tcW w:w="2160"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textAlignment w:val="auto"/>
              <w:rPr>
                <w:ins w:id="291" w:author="HendryHendry/선임연구원/Convergence(연)ATS그룹(hendry.hendry" w:date="2012-01-30T21:14:00Z"/>
                <w:rFonts w:eastAsia="Gulim"/>
                <w:color w:val="000000"/>
                <w:szCs w:val="22"/>
                <w:lang w:eastAsia="ko-KR"/>
              </w:rPr>
            </w:pPr>
            <w:ins w:id="292" w:author="HendryHendry/선임연구원/Convergence(연)ATS그룹(hendry.hendry" w:date="2012-01-30T21:14:00Z">
              <w:r w:rsidRPr="00410C76">
                <w:rPr>
                  <w:rFonts w:eastAsia="Gulim"/>
                  <w:color w:val="000000"/>
                  <w:szCs w:val="22"/>
                  <w:lang w:eastAsia="ko-KR"/>
                </w:rPr>
                <w:t>RTT 200ms</w:t>
              </w:r>
            </w:ins>
          </w:p>
        </w:tc>
        <w:tc>
          <w:tcPr>
            <w:tcW w:w="1444"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93" w:author="HendryHendry/선임연구원/Convergence(연)ATS그룹(hendry.hendry" w:date="2012-01-30T21:14:00Z"/>
                <w:rFonts w:eastAsia="Gulim"/>
                <w:color w:val="000000"/>
                <w:szCs w:val="22"/>
                <w:lang w:eastAsia="ko-KR"/>
              </w:rPr>
            </w:pPr>
            <w:ins w:id="294" w:author="HendryHendry/선임연구원/Convergence(연)ATS그룹(hendry.hendry" w:date="2012-01-30T21:14:00Z">
              <w:r w:rsidRPr="00410C76">
                <w:rPr>
                  <w:rFonts w:eastAsia="Gulim"/>
                  <w:color w:val="000000"/>
                  <w:szCs w:val="22"/>
                  <w:lang w:eastAsia="ko-KR"/>
                </w:rPr>
                <w:t>6795</w:t>
              </w:r>
            </w:ins>
          </w:p>
        </w:tc>
        <w:tc>
          <w:tcPr>
            <w:tcW w:w="1616"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95" w:author="HendryHendry/선임연구원/Convergence(연)ATS그룹(hendry.hendry" w:date="2012-01-30T21:14:00Z"/>
                <w:rFonts w:eastAsia="Gulim"/>
                <w:color w:val="000000"/>
                <w:szCs w:val="22"/>
                <w:lang w:eastAsia="ko-KR"/>
              </w:rPr>
            </w:pPr>
            <w:ins w:id="296" w:author="HendryHendry/선임연구원/Convergence(연)ATS그룹(hendry.hendry" w:date="2012-01-30T21:14:00Z">
              <w:r w:rsidRPr="00410C76">
                <w:rPr>
                  <w:rFonts w:eastAsia="Gulim"/>
                  <w:color w:val="000000"/>
                  <w:szCs w:val="22"/>
                  <w:lang w:eastAsia="ko-KR"/>
                </w:rPr>
                <w:t>7580</w:t>
              </w:r>
            </w:ins>
          </w:p>
        </w:tc>
        <w:tc>
          <w:tcPr>
            <w:tcW w:w="1548"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97" w:author="HendryHendry/선임연구원/Convergence(연)ATS그룹(hendry.hendry" w:date="2012-01-30T21:14:00Z"/>
                <w:rFonts w:eastAsia="Gulim"/>
                <w:color w:val="000000"/>
                <w:szCs w:val="22"/>
                <w:lang w:eastAsia="ko-KR"/>
              </w:rPr>
            </w:pPr>
            <w:ins w:id="298" w:author="HendryHendry/선임연구원/Convergence(연)ATS그룹(hendry.hendry" w:date="2012-01-30T21:14:00Z">
              <w:r w:rsidRPr="00410C76">
                <w:rPr>
                  <w:rFonts w:eastAsia="Gulim"/>
                  <w:color w:val="000000"/>
                  <w:szCs w:val="22"/>
                  <w:lang w:eastAsia="ko-KR"/>
                </w:rPr>
                <w:t>1787</w:t>
              </w:r>
            </w:ins>
          </w:p>
        </w:tc>
        <w:tc>
          <w:tcPr>
            <w:tcW w:w="1732" w:type="dxa"/>
            <w:tcBorders>
              <w:top w:val="nil"/>
              <w:left w:val="nil"/>
              <w:bottom w:val="single" w:sz="4" w:space="0" w:color="auto"/>
              <w:right w:val="single" w:sz="4" w:space="0" w:color="auto"/>
            </w:tcBorders>
            <w:shd w:val="clear" w:color="auto" w:fill="auto"/>
            <w:noWrap/>
            <w:vAlign w:val="center"/>
            <w:hideMark/>
          </w:tcPr>
          <w:p w:rsidR="00410C76" w:rsidRPr="00410C76" w:rsidRDefault="00410C76" w:rsidP="00410C76">
            <w:pPr>
              <w:tabs>
                <w:tab w:val="clear" w:pos="360"/>
                <w:tab w:val="clear" w:pos="720"/>
                <w:tab w:val="clear" w:pos="1080"/>
                <w:tab w:val="clear" w:pos="1440"/>
              </w:tabs>
              <w:overflowPunct/>
              <w:autoSpaceDE/>
              <w:autoSpaceDN/>
              <w:adjustRightInd/>
              <w:spacing w:before="0"/>
              <w:jc w:val="right"/>
              <w:textAlignment w:val="auto"/>
              <w:rPr>
                <w:ins w:id="299" w:author="HendryHendry/선임연구원/Convergence(연)ATS그룹(hendry.hendry" w:date="2012-01-30T21:14:00Z"/>
                <w:rFonts w:eastAsia="Gulim"/>
                <w:color w:val="000000"/>
                <w:szCs w:val="22"/>
                <w:lang w:eastAsia="ko-KR"/>
              </w:rPr>
            </w:pPr>
            <w:ins w:id="300" w:author="HendryHendry/선임연구원/Convergence(연)ATS그룹(hendry.hendry" w:date="2012-01-30T21:14:00Z">
              <w:r w:rsidRPr="00410C76">
                <w:rPr>
                  <w:rFonts w:eastAsia="Gulim"/>
                  <w:color w:val="000000"/>
                  <w:szCs w:val="22"/>
                  <w:lang w:eastAsia="ko-KR"/>
                </w:rPr>
                <w:t>1870</w:t>
              </w:r>
            </w:ins>
          </w:p>
        </w:tc>
      </w:tr>
    </w:tbl>
    <w:p w:rsidR="00F27801" w:rsidRDefault="00F27801" w:rsidP="00410C76">
      <w:pPr>
        <w:rPr>
          <w:ins w:id="301" w:author="HendryHendry/선임연구원/Convergence(연)ATS그룹(hendry.hendry" w:date="2012-01-30T21:18:00Z"/>
          <w:lang w:val="en-CA" w:eastAsia="ko-KR"/>
        </w:rPr>
      </w:pPr>
    </w:p>
    <w:p w:rsidR="00F27801" w:rsidRDefault="00F27801" w:rsidP="00410C76">
      <w:pPr>
        <w:rPr>
          <w:ins w:id="302" w:author="HendryHendry/선임연구원/Convergence(연)ATS그룹(hendry.hendry" w:date="2012-01-30T21:18:00Z"/>
          <w:lang w:val="en-CA" w:eastAsia="ko-KR"/>
        </w:rPr>
      </w:pPr>
      <w:ins w:id="303" w:author="HendryHendry/선임연구원/Convergence(연)ATS그룹(hendry.hendry" w:date="2012-01-30T21:18:00Z">
        <w:r>
          <w:rPr>
            <w:rFonts w:hint="eastAsia"/>
            <w:lang w:val="en-CA" w:eastAsia="ko-KR"/>
          </w:rPr>
          <w:lastRenderedPageBreak/>
          <w:t>Note that the penalty for not using skip flag is only 1 bit (i.e.,</w:t>
        </w:r>
      </w:ins>
      <w:ins w:id="304" w:author="HendryHendry/선임연구원/Convergence(연)ATS그룹(hendry.hendry" w:date="2012-01-30T21:19:00Z">
        <w:r>
          <w:rPr>
            <w:rFonts w:hint="eastAsia"/>
            <w:lang w:val="en-CA" w:eastAsia="ko-KR"/>
          </w:rPr>
          <w:t xml:space="preserve"> for </w:t>
        </w:r>
        <w:r>
          <w:rPr>
            <w:lang w:val="en-CA" w:eastAsia="ko-KR"/>
          </w:rPr>
          <w:t>signalling</w:t>
        </w:r>
        <w:r>
          <w:rPr>
            <w:rFonts w:hint="eastAsia"/>
            <w:lang w:val="en-CA" w:eastAsia="ko-KR"/>
          </w:rPr>
          <w:t xml:space="preserve"> </w:t>
        </w:r>
        <w:proofErr w:type="spellStart"/>
        <w:r w:rsidR="00095CC8" w:rsidRPr="00095CC8">
          <w:rPr>
            <w:bCs/>
            <w:szCs w:val="22"/>
            <w:lang w:val="en-GB"/>
            <w:rPrChange w:id="305" w:author="HendryHendry/선임연구원/Convergence(연)ATS그룹(hendry.hendry" w:date="2012-01-30T21:19:00Z">
              <w:rPr>
                <w:b/>
                <w:bCs/>
                <w:szCs w:val="22"/>
                <w:highlight w:val="yellow"/>
                <w:lang w:val="en-GB"/>
              </w:rPr>
            </w:rPrChange>
          </w:rPr>
          <w:t>allow_skip_ltrp_signaling_flag</w:t>
        </w:r>
        <w:proofErr w:type="spellEnd"/>
        <w:r w:rsidR="00095CC8" w:rsidRPr="00095CC8">
          <w:rPr>
            <w:bCs/>
            <w:szCs w:val="22"/>
            <w:lang w:val="en-GB" w:eastAsia="ko-KR"/>
            <w:rPrChange w:id="306" w:author="HendryHendry/선임연구원/Convergence(연)ATS그룹(hendry.hendry" w:date="2012-01-30T21:19:00Z">
              <w:rPr>
                <w:b/>
                <w:bCs/>
                <w:szCs w:val="22"/>
                <w:lang w:val="en-GB" w:eastAsia="ko-KR"/>
              </w:rPr>
            </w:rPrChange>
          </w:rPr>
          <w:t xml:space="preserve"> = 0 in PPS</w:t>
        </w:r>
        <w:r>
          <w:rPr>
            <w:rFonts w:hint="eastAsia"/>
            <w:b/>
            <w:bCs/>
            <w:szCs w:val="22"/>
            <w:lang w:val="en-GB" w:eastAsia="ko-KR"/>
          </w:rPr>
          <w:t>).</w:t>
        </w:r>
      </w:ins>
      <w:ins w:id="307" w:author="HendryHendry/선임연구원/Convergence(연)ATS그룹(hendry.hendry" w:date="2012-01-30T21:18:00Z">
        <w:r>
          <w:rPr>
            <w:rFonts w:hint="eastAsia"/>
            <w:lang w:val="en-CA" w:eastAsia="ko-KR"/>
          </w:rPr>
          <w:t xml:space="preserve"> </w:t>
        </w:r>
      </w:ins>
    </w:p>
    <w:p w:rsidR="00F27801" w:rsidRDefault="00F27801" w:rsidP="00410C76">
      <w:pPr>
        <w:rPr>
          <w:ins w:id="308" w:author="HendryHendry/선임연구원/Convergence(연)ATS그룹(hendry.hendry" w:date="2012-01-30T21:14:00Z"/>
          <w:lang w:val="en-CA" w:eastAsia="ko-KR"/>
        </w:rPr>
      </w:pPr>
    </w:p>
    <w:p w:rsidR="00410C76" w:rsidRDefault="00410C76" w:rsidP="00410C76">
      <w:pPr>
        <w:pStyle w:val="3"/>
        <w:rPr>
          <w:ins w:id="309" w:author="HendryHendry/선임연구원/Convergence(연)ATS그룹(hendry.hendry" w:date="2012-01-30T21:10:00Z"/>
          <w:lang w:val="en-CA" w:eastAsia="ko-KR"/>
        </w:rPr>
      </w:pPr>
      <w:ins w:id="310" w:author="HendryHendry/선임연구원/Convergence(연)ATS그룹(hendry.hendry" w:date="2012-01-30T21:10:00Z">
        <w:r>
          <w:rPr>
            <w:rFonts w:hint="eastAsia"/>
            <w:lang w:val="en-CA" w:eastAsia="ko-KR"/>
          </w:rPr>
          <w:t>Error Resilience Analysis</w:t>
        </w:r>
      </w:ins>
    </w:p>
    <w:p w:rsidR="00F27801" w:rsidRDefault="00530A2C" w:rsidP="00410C76">
      <w:pPr>
        <w:spacing w:before="0"/>
        <w:jc w:val="both"/>
        <w:rPr>
          <w:ins w:id="311" w:author="HendryHendry/선임연구원/Convergence(연)ATS그룹(hendry.hendry" w:date="2012-01-30T21:21:00Z"/>
          <w:lang w:val="en-CA" w:eastAsia="ko-KR"/>
        </w:rPr>
      </w:pPr>
      <w:ins w:id="312" w:author="HendryHendry/선임연구원/Convergence(연)ATS그룹(hendry.hendry" w:date="2012-01-30T21:25:00Z">
        <w:r>
          <w:rPr>
            <w:rFonts w:hint="eastAsia"/>
            <w:lang w:val="en-CA" w:eastAsia="ko-KR"/>
          </w:rPr>
          <w:t>Although t</w:t>
        </w:r>
      </w:ins>
      <w:ins w:id="313" w:author="HendryHendry/선임연구원/Convergence(연)ATS그룹(hendry.hendry" w:date="2012-01-30T21:23:00Z">
        <w:r w:rsidR="00F27801">
          <w:rPr>
            <w:rFonts w:hint="eastAsia"/>
            <w:lang w:val="en-CA" w:eastAsia="ko-KR"/>
          </w:rPr>
          <w:t>he use of the proposed method may decrease error resili</w:t>
        </w:r>
        <w:r>
          <w:rPr>
            <w:rFonts w:hint="eastAsia"/>
            <w:lang w:val="en-CA" w:eastAsia="ko-KR"/>
          </w:rPr>
          <w:t>ence capability of decoder</w:t>
        </w:r>
      </w:ins>
      <w:ins w:id="314" w:author="HendryHendry/선임연구원/Convergence(연)ATS그룹(hendry.hendry" w:date="2012-01-30T21:25:00Z">
        <w:r>
          <w:rPr>
            <w:rFonts w:hint="eastAsia"/>
            <w:lang w:val="en-CA" w:eastAsia="ko-KR"/>
          </w:rPr>
          <w:t xml:space="preserve">, we have design the proposed method to still able to detect of lost has happen. </w:t>
        </w:r>
      </w:ins>
      <w:ins w:id="315" w:author="HendryHendry/선임연구원/Convergence(연)ATS그룹(hendry.hendry" w:date="2012-01-30T21:26:00Z">
        <w:r>
          <w:rPr>
            <w:rFonts w:hint="eastAsia"/>
            <w:lang w:val="en-CA" w:eastAsia="ko-KR"/>
          </w:rPr>
          <w:t xml:space="preserve">Because only </w:t>
        </w:r>
        <w:r w:rsidR="00095CC8" w:rsidRPr="00095CC8">
          <w:rPr>
            <w:szCs w:val="22"/>
            <w:lang w:eastAsia="ko-KR"/>
            <w:rPrChange w:id="316" w:author="HendryHendry/선임연구원/Convergence(연)ATS그룹(hendry.hendry" w:date="2012-01-30T21:27:00Z">
              <w:rPr>
                <w:b/>
                <w:szCs w:val="22"/>
                <w:lang w:eastAsia="ko-KR"/>
              </w:rPr>
            </w:rPrChange>
          </w:rPr>
          <w:t>delta_poc_lsb_lt_</w:t>
        </w:r>
        <w:proofErr w:type="gramStart"/>
        <w:r w:rsidR="00095CC8" w:rsidRPr="00095CC8">
          <w:rPr>
            <w:szCs w:val="22"/>
            <w:lang w:eastAsia="ko-KR"/>
            <w:rPrChange w:id="317" w:author="HendryHendry/선임연구원/Convergence(연)ATS그룹(hendry.hendry" w:date="2012-01-30T21:27:00Z">
              <w:rPr>
                <w:b/>
                <w:szCs w:val="22"/>
                <w:lang w:eastAsia="ko-KR"/>
              </w:rPr>
            </w:rPrChange>
          </w:rPr>
          <w:t>minus1</w:t>
        </w:r>
        <w:r w:rsidRPr="00530A2C">
          <w:rPr>
            <w:szCs w:val="22"/>
            <w:lang w:eastAsia="ko-KR"/>
          </w:rPr>
          <w:t>[</w:t>
        </w:r>
        <w:proofErr w:type="gramEnd"/>
        <w:r w:rsidRPr="00530A2C">
          <w:rPr>
            <w:szCs w:val="22"/>
            <w:lang w:eastAsia="ko-KR"/>
          </w:rPr>
          <w:t> </w:t>
        </w:r>
        <w:proofErr w:type="spellStart"/>
        <w:r w:rsidR="000504FC">
          <w:rPr>
            <w:szCs w:val="22"/>
            <w:lang w:eastAsia="ko-KR"/>
          </w:rPr>
          <w:t>i</w:t>
        </w:r>
        <w:proofErr w:type="spellEnd"/>
        <w:r w:rsidR="000504FC">
          <w:rPr>
            <w:szCs w:val="22"/>
            <w:lang w:eastAsia="ko-KR"/>
          </w:rPr>
          <w:t xml:space="preserve"> ] is skipped when </w:t>
        </w:r>
        <w:proofErr w:type="spellStart"/>
        <w:r w:rsidR="00095CC8" w:rsidRPr="00095CC8">
          <w:rPr>
            <w:szCs w:val="22"/>
            <w:lang w:eastAsia="ko-KR"/>
            <w:rPrChange w:id="318" w:author="HendryHendry/선임연구원/Convergence(연)ATS그룹(hendry.hendry" w:date="2012-01-30T21:27:00Z">
              <w:rPr>
                <w:szCs w:val="22"/>
                <w:highlight w:val="yellow"/>
                <w:lang w:eastAsia="ko-KR"/>
              </w:rPr>
            </w:rPrChange>
          </w:rPr>
          <w:t>skip_ltrp_signaling_flag</w:t>
        </w:r>
        <w:proofErr w:type="spellEnd"/>
        <w:r w:rsidRPr="00530A2C">
          <w:rPr>
            <w:rFonts w:hint="eastAsia"/>
            <w:szCs w:val="22"/>
            <w:lang w:eastAsia="ko-KR"/>
          </w:rPr>
          <w:t xml:space="preserve"> = 1, </w:t>
        </w:r>
        <w:r w:rsidR="000504FC">
          <w:rPr>
            <w:szCs w:val="22"/>
            <w:lang w:eastAsia="ko-KR"/>
          </w:rPr>
          <w:t xml:space="preserve">then even if lost happen, decoder can still detect the lost by matching the </w:t>
        </w:r>
      </w:ins>
      <w:proofErr w:type="spellStart"/>
      <w:ins w:id="319" w:author="HendryHendry/선임연구원/Convergence(연)ATS그룹(hendry.hendry" w:date="2012-01-30T21:27:00Z">
        <w:r w:rsidR="00095CC8" w:rsidRPr="00095CC8">
          <w:rPr>
            <w:szCs w:val="22"/>
            <w:lang w:eastAsia="ko-KR"/>
            <w:rPrChange w:id="320" w:author="HendryHendry/선임연구원/Convergence(연)ATS그룹(hendry.hendry" w:date="2012-01-30T21:27:00Z">
              <w:rPr>
                <w:b/>
                <w:szCs w:val="22"/>
                <w:lang w:eastAsia="ko-KR"/>
              </w:rPr>
            </w:rPrChange>
          </w:rPr>
          <w:t>num_long_term_pics</w:t>
        </w:r>
        <w:proofErr w:type="spellEnd"/>
        <w:r w:rsidR="00095CC8" w:rsidRPr="00095CC8">
          <w:rPr>
            <w:szCs w:val="22"/>
            <w:lang w:eastAsia="ko-KR"/>
            <w:rPrChange w:id="321" w:author="HendryHendry/선임연구원/Convergence(연)ATS그룹(hendry.hendry" w:date="2012-01-30T21:27:00Z">
              <w:rPr>
                <w:b/>
                <w:szCs w:val="22"/>
                <w:lang w:eastAsia="ko-KR"/>
              </w:rPr>
            </w:rPrChange>
          </w:rPr>
          <w:t xml:space="preserve"> and the actual number of LTRPs in the buffer.</w:t>
        </w:r>
      </w:ins>
    </w:p>
    <w:p w:rsidR="00F27801" w:rsidRDefault="00F27801" w:rsidP="00410C76">
      <w:pPr>
        <w:spacing w:before="0"/>
        <w:jc w:val="both"/>
        <w:rPr>
          <w:ins w:id="322" w:author="HendryHendry/선임연구원/Convergence(연)ATS그룹(hendry.hendry" w:date="2012-01-30T21:27:00Z"/>
          <w:lang w:val="en-CA" w:eastAsia="ko-KR"/>
        </w:rPr>
      </w:pPr>
    </w:p>
    <w:p w:rsidR="00530A2C" w:rsidRDefault="00530A2C" w:rsidP="00410C76">
      <w:pPr>
        <w:spacing w:before="0"/>
        <w:jc w:val="both"/>
        <w:rPr>
          <w:ins w:id="323" w:author="HendryHendry/선임연구원/Convergence(연)ATS그룹(hendry.hendry" w:date="2012-01-30T21:17:00Z"/>
          <w:lang w:val="en-CA" w:eastAsia="ko-KR"/>
        </w:rPr>
      </w:pPr>
      <w:ins w:id="324" w:author="HendryHendry/선임연구원/Convergence(연)ATS그룹(hendry.hendry" w:date="2012-01-30T21:27:00Z">
        <w:r>
          <w:rPr>
            <w:rFonts w:hint="eastAsia"/>
            <w:lang w:val="en-CA" w:eastAsia="ko-KR"/>
          </w:rPr>
          <w:t xml:space="preserve">Furthermore, as it has been described, the proposed method is best when there is a back channel from decoder to encoder to inform whether or not previous transmitted picture are safely received. </w:t>
        </w:r>
      </w:ins>
    </w:p>
    <w:p w:rsidR="00410C76" w:rsidRPr="00410C76" w:rsidRDefault="00410C76" w:rsidP="00A04025">
      <w:pPr>
        <w:jc w:val="both"/>
        <w:rPr>
          <w:lang w:val="en-CA" w:eastAsia="ko-KR"/>
        </w:rPr>
      </w:pPr>
    </w:p>
    <w:p w:rsidR="001F2594" w:rsidRDefault="005B768E" w:rsidP="00E11923">
      <w:pPr>
        <w:pStyle w:val="1"/>
        <w:rPr>
          <w:lang w:val="en-CA" w:eastAsia="ko-KR"/>
        </w:rPr>
      </w:pPr>
      <w:r>
        <w:rPr>
          <w:rFonts w:hint="eastAsia"/>
          <w:lang w:val="en-CA" w:eastAsia="ko-KR"/>
        </w:rPr>
        <w:t>Conclusion</w:t>
      </w:r>
    </w:p>
    <w:p w:rsidR="00BF2E6C" w:rsidRDefault="00E408FD" w:rsidP="00BF2E6C">
      <w:pPr>
        <w:jc w:val="both"/>
        <w:rPr>
          <w:lang w:eastAsia="ko-KR"/>
        </w:rPr>
      </w:pPr>
      <w:r>
        <w:rPr>
          <w:rFonts w:hint="eastAsia"/>
          <w:lang w:eastAsia="ko-KR"/>
        </w:rPr>
        <w:t xml:space="preserve">This document proposes some changes to the current syntax and semantics elements for signaling </w:t>
      </w:r>
      <w:r w:rsidR="005A0936">
        <w:rPr>
          <w:rFonts w:hint="eastAsia"/>
          <w:lang w:eastAsia="ko-KR"/>
        </w:rPr>
        <w:t>long</w:t>
      </w:r>
      <w:r>
        <w:rPr>
          <w:rFonts w:hint="eastAsia"/>
          <w:lang w:eastAsia="ko-KR"/>
        </w:rPr>
        <w:t xml:space="preserve">-term reference pictures. </w:t>
      </w:r>
      <w:r w:rsidR="005A0936">
        <w:rPr>
          <w:rFonts w:hint="eastAsia"/>
          <w:lang w:eastAsia="ko-KR"/>
        </w:rPr>
        <w:t>While t</w:t>
      </w:r>
      <w:r w:rsidR="008026D4">
        <w:rPr>
          <w:rFonts w:hint="eastAsia"/>
          <w:lang w:eastAsia="ko-KR"/>
        </w:rPr>
        <w:t xml:space="preserve">he proposed changes do not </w:t>
      </w:r>
      <w:r>
        <w:rPr>
          <w:rFonts w:hint="eastAsia"/>
          <w:lang w:eastAsia="ko-KR"/>
        </w:rPr>
        <w:t xml:space="preserve">change </w:t>
      </w:r>
      <w:r w:rsidR="008026D4">
        <w:rPr>
          <w:rFonts w:hint="eastAsia"/>
          <w:lang w:eastAsia="ko-KR"/>
        </w:rPr>
        <w:t xml:space="preserve">signaling </w:t>
      </w:r>
      <w:r>
        <w:rPr>
          <w:rFonts w:hint="eastAsia"/>
          <w:lang w:eastAsia="ko-KR"/>
        </w:rPr>
        <w:t xml:space="preserve">main concept of signaling, </w:t>
      </w:r>
      <w:r w:rsidR="005A0936">
        <w:rPr>
          <w:rFonts w:hint="eastAsia"/>
          <w:lang w:eastAsia="ko-KR"/>
        </w:rPr>
        <w:t>they</w:t>
      </w:r>
      <w:r>
        <w:rPr>
          <w:rFonts w:hint="eastAsia"/>
          <w:lang w:eastAsia="ko-KR"/>
        </w:rPr>
        <w:t xml:space="preserve"> may improve signaling efficiency</w:t>
      </w:r>
      <w:r w:rsidR="00A54F56">
        <w:rPr>
          <w:rFonts w:hint="eastAsia"/>
          <w:lang w:eastAsia="ko-KR"/>
        </w:rPr>
        <w:t>.</w:t>
      </w:r>
      <w:r w:rsidR="00BF2E6C">
        <w:rPr>
          <w:rFonts w:hint="eastAsia"/>
          <w:lang w:eastAsia="ko-KR"/>
        </w:rPr>
        <w:t xml:space="preserve"> </w:t>
      </w:r>
      <w:r w:rsidR="008026D4">
        <w:rPr>
          <w:rFonts w:hint="eastAsia"/>
          <w:lang w:eastAsia="ko-KR"/>
        </w:rPr>
        <w:t xml:space="preserve">We recommend the group to further discuss the proposed changes </w:t>
      </w:r>
      <w:r w:rsidR="008026D4">
        <w:rPr>
          <w:lang w:eastAsia="ko-KR"/>
        </w:rPr>
        <w:t>can</w:t>
      </w:r>
      <w:r w:rsidR="008026D4">
        <w:rPr>
          <w:rFonts w:hint="eastAsia"/>
          <w:lang w:eastAsia="ko-KR"/>
        </w:rPr>
        <w:t xml:space="preserve"> consider adopting them.</w:t>
      </w:r>
    </w:p>
    <w:p w:rsidR="005B768E" w:rsidRPr="00BF2E6C" w:rsidRDefault="005B768E" w:rsidP="005B768E">
      <w:pPr>
        <w:rPr>
          <w:lang w:eastAsia="ko-KR"/>
        </w:rPr>
      </w:pPr>
    </w:p>
    <w:p w:rsidR="005B768E" w:rsidRPr="005B768E" w:rsidRDefault="005B768E" w:rsidP="005B768E">
      <w:pPr>
        <w:pStyle w:val="1"/>
        <w:rPr>
          <w:lang w:val="en-CA" w:eastAsia="ko-KR"/>
        </w:rPr>
      </w:pPr>
      <w:r w:rsidRPr="005B768E">
        <w:rPr>
          <w:lang w:val="en-CA"/>
        </w:rPr>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68141A"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020" w:rsidRDefault="001F7020">
      <w:r>
        <w:separator/>
      </w:r>
    </w:p>
  </w:endnote>
  <w:endnote w:type="continuationSeparator" w:id="0">
    <w:p w:rsidR="001F7020" w:rsidRDefault="001F7020">
      <w:r>
        <w:continuationSeparator/>
      </w:r>
    </w:p>
  </w:endnote>
</w:endnotes>
</file>

<file path=word/fontTable.xml><?xml version="1.0" encoding="utf-8"?>
<w:fonts xmlns:r="http://schemas.openxmlformats.org/officeDocument/2006/relationships" xmlns:w="http://schemas.openxmlformats.org/wordprocessingml/2006/main">
  <w:font w:name="Gulim">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D56" w:rsidRDefault="00F66D5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95CC8">
      <w:rPr>
        <w:rStyle w:val="a5"/>
      </w:rPr>
      <w:fldChar w:fldCharType="begin"/>
    </w:r>
    <w:r>
      <w:rPr>
        <w:rStyle w:val="a5"/>
      </w:rPr>
      <w:instrText xml:space="preserve"> PAGE </w:instrText>
    </w:r>
    <w:r w:rsidR="00095CC8">
      <w:rPr>
        <w:rStyle w:val="a5"/>
      </w:rPr>
      <w:fldChar w:fldCharType="separate"/>
    </w:r>
    <w:r w:rsidR="007C5DD2">
      <w:rPr>
        <w:rStyle w:val="a5"/>
        <w:noProof/>
      </w:rPr>
      <w:t>5</w:t>
    </w:r>
    <w:r w:rsidR="00095CC8">
      <w:rPr>
        <w:rStyle w:val="a5"/>
      </w:rPr>
      <w:fldChar w:fldCharType="end"/>
    </w:r>
    <w:r>
      <w:rPr>
        <w:rStyle w:val="a5"/>
      </w:rPr>
      <w:tab/>
      <w:t xml:space="preserve">Date Saved: </w:t>
    </w:r>
    <w:r w:rsidR="00095CC8">
      <w:rPr>
        <w:rStyle w:val="a5"/>
      </w:rPr>
      <w:fldChar w:fldCharType="begin"/>
    </w:r>
    <w:r>
      <w:rPr>
        <w:rStyle w:val="a5"/>
      </w:rPr>
      <w:instrText xml:space="preserve"> SAVEDATE  \@ "yyyy-MM-dd"  \* MERGEFORMAT </w:instrText>
    </w:r>
    <w:r w:rsidR="00095CC8">
      <w:rPr>
        <w:rStyle w:val="a5"/>
      </w:rPr>
      <w:fldChar w:fldCharType="separate"/>
    </w:r>
    <w:ins w:id="325" w:author="Administrator" w:date="2012-02-02T13:38:00Z">
      <w:r w:rsidR="007C5DD2">
        <w:rPr>
          <w:rStyle w:val="a5"/>
          <w:noProof/>
        </w:rPr>
        <w:t>2012-02-02</w:t>
      </w:r>
    </w:ins>
    <w:ins w:id="326" w:author="HendryHendry/선임연구원/Convergence(연)ATS그룹(hendry.hendry" w:date="2012-01-30T20:48:00Z">
      <w:del w:id="327" w:author="Administrator" w:date="2012-02-02T11:05:00Z">
        <w:r w:rsidR="002B3424" w:rsidDel="00CE71E8">
          <w:rPr>
            <w:rStyle w:val="a5"/>
            <w:noProof/>
          </w:rPr>
          <w:delText>2012-01-27</w:delText>
        </w:r>
      </w:del>
    </w:ins>
    <w:del w:id="328" w:author="Administrator" w:date="2012-02-02T11:05:00Z">
      <w:r w:rsidR="00551D03" w:rsidDel="00CE71E8">
        <w:rPr>
          <w:rStyle w:val="a5"/>
          <w:noProof/>
        </w:rPr>
        <w:delText>2012-01-20</w:delText>
      </w:r>
    </w:del>
    <w:r w:rsidR="00095CC8">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020" w:rsidRDefault="001F7020">
      <w:r>
        <w:separator/>
      </w:r>
    </w:p>
  </w:footnote>
  <w:footnote w:type="continuationSeparator" w:id="0">
    <w:p w:rsidR="001F7020" w:rsidRDefault="001F70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252D4D"/>
    <w:multiLevelType w:val="hybridMultilevel"/>
    <w:tmpl w:val="355C6042"/>
    <w:lvl w:ilvl="0" w:tplc="DD5A83BE">
      <w:start w:val="368"/>
      <w:numFmt w:val="bullet"/>
      <w:lvlText w:val="-"/>
      <w:lvlJc w:val="left"/>
      <w:pPr>
        <w:ind w:left="1420" w:hanging="400"/>
      </w:pPr>
      <w:rPr>
        <w:rFonts w:ascii="Gulim" w:hAnsi="Gulim" w:hint="default"/>
      </w:rPr>
    </w:lvl>
    <w:lvl w:ilvl="1" w:tplc="04090003" w:tentative="1">
      <w:start w:val="1"/>
      <w:numFmt w:val="bullet"/>
      <w:lvlText w:val=""/>
      <w:lvlJc w:val="left"/>
      <w:pPr>
        <w:ind w:left="1820" w:hanging="400"/>
      </w:pPr>
      <w:rPr>
        <w:rFonts w:ascii="Wingdings" w:hAnsi="Wingdings" w:hint="default"/>
      </w:rPr>
    </w:lvl>
    <w:lvl w:ilvl="2" w:tplc="04090005" w:tentative="1">
      <w:start w:val="1"/>
      <w:numFmt w:val="bullet"/>
      <w:lvlText w:val=""/>
      <w:lvlJc w:val="left"/>
      <w:pPr>
        <w:ind w:left="2220" w:hanging="400"/>
      </w:pPr>
      <w:rPr>
        <w:rFonts w:ascii="Wingdings" w:hAnsi="Wingdings" w:hint="default"/>
      </w:rPr>
    </w:lvl>
    <w:lvl w:ilvl="3" w:tplc="04090001" w:tentative="1">
      <w:start w:val="1"/>
      <w:numFmt w:val="bullet"/>
      <w:lvlText w:val=""/>
      <w:lvlJc w:val="left"/>
      <w:pPr>
        <w:ind w:left="2620" w:hanging="400"/>
      </w:pPr>
      <w:rPr>
        <w:rFonts w:ascii="Wingdings" w:hAnsi="Wingdings" w:hint="default"/>
      </w:rPr>
    </w:lvl>
    <w:lvl w:ilvl="4" w:tplc="04090003" w:tentative="1">
      <w:start w:val="1"/>
      <w:numFmt w:val="bullet"/>
      <w:lvlText w:val=""/>
      <w:lvlJc w:val="left"/>
      <w:pPr>
        <w:ind w:left="3020" w:hanging="400"/>
      </w:pPr>
      <w:rPr>
        <w:rFonts w:ascii="Wingdings" w:hAnsi="Wingdings" w:hint="default"/>
      </w:rPr>
    </w:lvl>
    <w:lvl w:ilvl="5" w:tplc="04090005" w:tentative="1">
      <w:start w:val="1"/>
      <w:numFmt w:val="bullet"/>
      <w:lvlText w:val=""/>
      <w:lvlJc w:val="left"/>
      <w:pPr>
        <w:ind w:left="3420" w:hanging="400"/>
      </w:pPr>
      <w:rPr>
        <w:rFonts w:ascii="Wingdings" w:hAnsi="Wingdings" w:hint="default"/>
      </w:rPr>
    </w:lvl>
    <w:lvl w:ilvl="6" w:tplc="04090001" w:tentative="1">
      <w:start w:val="1"/>
      <w:numFmt w:val="bullet"/>
      <w:lvlText w:val=""/>
      <w:lvlJc w:val="left"/>
      <w:pPr>
        <w:ind w:left="3820" w:hanging="400"/>
      </w:pPr>
      <w:rPr>
        <w:rFonts w:ascii="Wingdings" w:hAnsi="Wingdings" w:hint="default"/>
      </w:rPr>
    </w:lvl>
    <w:lvl w:ilvl="7" w:tplc="04090003" w:tentative="1">
      <w:start w:val="1"/>
      <w:numFmt w:val="bullet"/>
      <w:lvlText w:val=""/>
      <w:lvlJc w:val="left"/>
      <w:pPr>
        <w:ind w:left="4220" w:hanging="400"/>
      </w:pPr>
      <w:rPr>
        <w:rFonts w:ascii="Wingdings" w:hAnsi="Wingdings" w:hint="default"/>
      </w:rPr>
    </w:lvl>
    <w:lvl w:ilvl="8" w:tplc="04090005" w:tentative="1">
      <w:start w:val="1"/>
      <w:numFmt w:val="bullet"/>
      <w:lvlText w:val=""/>
      <w:lvlJc w:val="left"/>
      <w:pPr>
        <w:ind w:left="4620" w:hanging="40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313EDA"/>
    <w:multiLevelType w:val="hybridMultilevel"/>
    <w:tmpl w:val="C01C86A8"/>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nsid w:val="18BE7192"/>
    <w:multiLevelType w:val="hybridMultilevel"/>
    <w:tmpl w:val="68E0EC2E"/>
    <w:lvl w:ilvl="0" w:tplc="F6023E6E">
      <w:start w:val="1"/>
      <w:numFmt w:val="decimal"/>
      <w:lvlText w:val="%1."/>
      <w:lvlJc w:val="left"/>
      <w:pPr>
        <w:ind w:left="400" w:hanging="400"/>
      </w:pPr>
    </w:lvl>
    <w:lvl w:ilvl="1" w:tplc="6FA806DA" w:tentative="1">
      <w:start w:val="1"/>
      <w:numFmt w:val="upperLetter"/>
      <w:lvlText w:val="%2."/>
      <w:lvlJc w:val="left"/>
      <w:pPr>
        <w:ind w:left="800" w:hanging="400"/>
      </w:pPr>
    </w:lvl>
    <w:lvl w:ilvl="2" w:tplc="3E6C46F0" w:tentative="1">
      <w:start w:val="1"/>
      <w:numFmt w:val="lowerRoman"/>
      <w:lvlText w:val="%3."/>
      <w:lvlJc w:val="right"/>
      <w:pPr>
        <w:ind w:left="1200" w:hanging="400"/>
      </w:pPr>
    </w:lvl>
    <w:lvl w:ilvl="3" w:tplc="EF8C8DD6" w:tentative="1">
      <w:start w:val="1"/>
      <w:numFmt w:val="decimal"/>
      <w:lvlText w:val="%4."/>
      <w:lvlJc w:val="left"/>
      <w:pPr>
        <w:ind w:left="1600" w:hanging="400"/>
      </w:pPr>
    </w:lvl>
    <w:lvl w:ilvl="4" w:tplc="D932F38C" w:tentative="1">
      <w:start w:val="1"/>
      <w:numFmt w:val="upperLetter"/>
      <w:lvlText w:val="%5."/>
      <w:lvlJc w:val="left"/>
      <w:pPr>
        <w:ind w:left="2000" w:hanging="400"/>
      </w:pPr>
    </w:lvl>
    <w:lvl w:ilvl="5" w:tplc="0CDCAC6E" w:tentative="1">
      <w:start w:val="1"/>
      <w:numFmt w:val="lowerRoman"/>
      <w:lvlText w:val="%6."/>
      <w:lvlJc w:val="right"/>
      <w:pPr>
        <w:ind w:left="2400" w:hanging="400"/>
      </w:pPr>
    </w:lvl>
    <w:lvl w:ilvl="6" w:tplc="A85ECD50" w:tentative="1">
      <w:start w:val="1"/>
      <w:numFmt w:val="decimal"/>
      <w:lvlText w:val="%7."/>
      <w:lvlJc w:val="left"/>
      <w:pPr>
        <w:ind w:left="2800" w:hanging="400"/>
      </w:pPr>
    </w:lvl>
    <w:lvl w:ilvl="7" w:tplc="FD4E4396" w:tentative="1">
      <w:start w:val="1"/>
      <w:numFmt w:val="upperLetter"/>
      <w:lvlText w:val="%8."/>
      <w:lvlJc w:val="left"/>
      <w:pPr>
        <w:ind w:left="3200" w:hanging="400"/>
      </w:pPr>
    </w:lvl>
    <w:lvl w:ilvl="8" w:tplc="62B4FE82" w:tentative="1">
      <w:start w:val="1"/>
      <w:numFmt w:val="lowerRoman"/>
      <w:lvlText w:val="%9."/>
      <w:lvlJc w:val="right"/>
      <w:pPr>
        <w:ind w:left="3600" w:hanging="400"/>
      </w:pPr>
    </w:lvl>
  </w:abstractNum>
  <w:abstractNum w:abstractNumId="5">
    <w:nsid w:val="19B57698"/>
    <w:multiLevelType w:val="hybridMultilevel"/>
    <w:tmpl w:val="0862EE2E"/>
    <w:lvl w:ilvl="0" w:tplc="0409000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6">
    <w:nsid w:val="21876176"/>
    <w:multiLevelType w:val="hybridMultilevel"/>
    <w:tmpl w:val="81228F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430A63"/>
    <w:multiLevelType w:val="hybridMultilevel"/>
    <w:tmpl w:val="3036FA3C"/>
    <w:lvl w:ilvl="0" w:tplc="04090001">
      <w:start w:val="1"/>
      <w:numFmt w:val="bullet"/>
      <w:lvlText w:val="•"/>
      <w:lvlJc w:val="left"/>
      <w:pPr>
        <w:tabs>
          <w:tab w:val="num" w:pos="0"/>
        </w:tabs>
        <w:ind w:left="0" w:hanging="360"/>
      </w:pPr>
      <w:rPr>
        <w:rFonts w:ascii="Arial" w:hAnsi="Arial" w:hint="default"/>
      </w:rPr>
    </w:lvl>
    <w:lvl w:ilvl="1" w:tplc="04090003">
      <w:start w:val="368"/>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Arial" w:hAnsi="Arial" w:hint="default"/>
      </w:rPr>
    </w:lvl>
    <w:lvl w:ilvl="3" w:tplc="04090001" w:tentative="1">
      <w:start w:val="1"/>
      <w:numFmt w:val="bullet"/>
      <w:lvlText w:val="•"/>
      <w:lvlJc w:val="left"/>
      <w:pPr>
        <w:tabs>
          <w:tab w:val="num" w:pos="2160"/>
        </w:tabs>
        <w:ind w:left="2160" w:hanging="360"/>
      </w:pPr>
      <w:rPr>
        <w:rFonts w:ascii="Arial" w:hAnsi="Arial" w:hint="default"/>
      </w:rPr>
    </w:lvl>
    <w:lvl w:ilvl="4" w:tplc="04090003" w:tentative="1">
      <w:start w:val="1"/>
      <w:numFmt w:val="bullet"/>
      <w:lvlText w:val="•"/>
      <w:lvlJc w:val="left"/>
      <w:pPr>
        <w:tabs>
          <w:tab w:val="num" w:pos="2880"/>
        </w:tabs>
        <w:ind w:left="2880" w:hanging="360"/>
      </w:pPr>
      <w:rPr>
        <w:rFonts w:ascii="Arial" w:hAnsi="Arial" w:hint="default"/>
      </w:rPr>
    </w:lvl>
    <w:lvl w:ilvl="5" w:tplc="04090005" w:tentative="1">
      <w:start w:val="1"/>
      <w:numFmt w:val="bullet"/>
      <w:lvlText w:val="•"/>
      <w:lvlJc w:val="left"/>
      <w:pPr>
        <w:tabs>
          <w:tab w:val="num" w:pos="3600"/>
        </w:tabs>
        <w:ind w:left="3600" w:hanging="360"/>
      </w:pPr>
      <w:rPr>
        <w:rFonts w:ascii="Arial" w:hAnsi="Arial" w:hint="default"/>
      </w:rPr>
    </w:lvl>
    <w:lvl w:ilvl="6" w:tplc="04090001" w:tentative="1">
      <w:start w:val="1"/>
      <w:numFmt w:val="bullet"/>
      <w:lvlText w:val="•"/>
      <w:lvlJc w:val="left"/>
      <w:pPr>
        <w:tabs>
          <w:tab w:val="num" w:pos="4320"/>
        </w:tabs>
        <w:ind w:left="4320" w:hanging="360"/>
      </w:pPr>
      <w:rPr>
        <w:rFonts w:ascii="Arial" w:hAnsi="Arial" w:hint="default"/>
      </w:rPr>
    </w:lvl>
    <w:lvl w:ilvl="7" w:tplc="04090003" w:tentative="1">
      <w:start w:val="1"/>
      <w:numFmt w:val="bullet"/>
      <w:lvlText w:val="•"/>
      <w:lvlJc w:val="left"/>
      <w:pPr>
        <w:tabs>
          <w:tab w:val="num" w:pos="5040"/>
        </w:tabs>
        <w:ind w:left="5040" w:hanging="360"/>
      </w:pPr>
      <w:rPr>
        <w:rFonts w:ascii="Arial" w:hAnsi="Arial" w:hint="default"/>
      </w:rPr>
    </w:lvl>
    <w:lvl w:ilvl="8" w:tplc="04090005" w:tentative="1">
      <w:start w:val="1"/>
      <w:numFmt w:val="bullet"/>
      <w:lvlText w:val="•"/>
      <w:lvlJc w:val="left"/>
      <w:pPr>
        <w:tabs>
          <w:tab w:val="num" w:pos="5760"/>
        </w:tabs>
        <w:ind w:left="5760" w:hanging="360"/>
      </w:pPr>
      <w:rPr>
        <w:rFonts w:ascii="Arial" w:hAnsi="Arial"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3411"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3FB00B9"/>
    <w:multiLevelType w:val="hybridMultilevel"/>
    <w:tmpl w:val="5C4A0D4C"/>
    <w:lvl w:ilvl="0" w:tplc="C7FCC5F4">
      <w:start w:val="5"/>
      <w:numFmt w:val="bullet"/>
      <w:lvlText w:val="–"/>
      <w:lvlJc w:val="left"/>
      <w:pPr>
        <w:ind w:left="-1215" w:hanging="400"/>
      </w:pPr>
      <w:rPr>
        <w:rFonts w:ascii="Times New Roman" w:eastAsia="Times New Roman" w:hAnsi="Times New Roman" w:hint="default"/>
      </w:rPr>
    </w:lvl>
    <w:lvl w:ilvl="1" w:tplc="B6322204" w:tentative="1">
      <w:start w:val="1"/>
      <w:numFmt w:val="upperLetter"/>
      <w:lvlText w:val="%2."/>
      <w:lvlJc w:val="left"/>
      <w:pPr>
        <w:ind w:left="-815" w:hanging="400"/>
      </w:pPr>
    </w:lvl>
    <w:lvl w:ilvl="2" w:tplc="5C3840F8" w:tentative="1">
      <w:start w:val="1"/>
      <w:numFmt w:val="lowerRoman"/>
      <w:lvlText w:val="%3."/>
      <w:lvlJc w:val="right"/>
      <w:pPr>
        <w:ind w:left="-415" w:hanging="400"/>
      </w:pPr>
    </w:lvl>
    <w:lvl w:ilvl="3" w:tplc="F3F0D7DE" w:tentative="1">
      <w:start w:val="1"/>
      <w:numFmt w:val="decimal"/>
      <w:lvlText w:val="%4."/>
      <w:lvlJc w:val="left"/>
      <w:pPr>
        <w:ind w:left="-15" w:hanging="400"/>
      </w:pPr>
    </w:lvl>
    <w:lvl w:ilvl="4" w:tplc="E69A2560" w:tentative="1">
      <w:start w:val="1"/>
      <w:numFmt w:val="upperLetter"/>
      <w:lvlText w:val="%5."/>
      <w:lvlJc w:val="left"/>
      <w:pPr>
        <w:ind w:left="385" w:hanging="400"/>
      </w:pPr>
    </w:lvl>
    <w:lvl w:ilvl="5" w:tplc="4732D272" w:tentative="1">
      <w:start w:val="1"/>
      <w:numFmt w:val="lowerRoman"/>
      <w:lvlText w:val="%6."/>
      <w:lvlJc w:val="right"/>
      <w:pPr>
        <w:ind w:left="785" w:hanging="400"/>
      </w:pPr>
    </w:lvl>
    <w:lvl w:ilvl="6" w:tplc="E9501F8E" w:tentative="1">
      <w:start w:val="1"/>
      <w:numFmt w:val="decimal"/>
      <w:lvlText w:val="%7."/>
      <w:lvlJc w:val="left"/>
      <w:pPr>
        <w:ind w:left="1185" w:hanging="400"/>
      </w:pPr>
    </w:lvl>
    <w:lvl w:ilvl="7" w:tplc="0BF4E46E" w:tentative="1">
      <w:start w:val="1"/>
      <w:numFmt w:val="upperLetter"/>
      <w:lvlText w:val="%8."/>
      <w:lvlJc w:val="left"/>
      <w:pPr>
        <w:ind w:left="1585" w:hanging="400"/>
      </w:pPr>
    </w:lvl>
    <w:lvl w:ilvl="8" w:tplc="E0DCD9A2" w:tentative="1">
      <w:start w:val="1"/>
      <w:numFmt w:val="lowerRoman"/>
      <w:lvlText w:val="%9."/>
      <w:lvlJc w:val="right"/>
      <w:pPr>
        <w:ind w:left="1985" w:hanging="400"/>
      </w:pPr>
    </w:lvl>
  </w:abstractNum>
  <w:abstractNum w:abstractNumId="10">
    <w:nsid w:val="2A8D0EA3"/>
    <w:multiLevelType w:val="hybridMultilevel"/>
    <w:tmpl w:val="6096D25C"/>
    <w:lvl w:ilvl="0" w:tplc="FFFFFFF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1">
    <w:nsid w:val="2DFA1203"/>
    <w:multiLevelType w:val="hybridMultilevel"/>
    <w:tmpl w:val="892E3838"/>
    <w:lvl w:ilvl="0" w:tplc="FFFFFFFF">
      <w:start w:val="1"/>
      <w:numFmt w:val="lowerLetter"/>
      <w:lvlText w:val="%1."/>
      <w:lvlJc w:val="left"/>
      <w:pPr>
        <w:ind w:left="400" w:hanging="400"/>
      </w:pPr>
      <w:rPr>
        <w:rFonts w:cs="Times New Roman"/>
      </w:rPr>
    </w:lvl>
    <w:lvl w:ilvl="1" w:tplc="04090003" w:tentative="1">
      <w:start w:val="1"/>
      <w:numFmt w:val="upperLetter"/>
      <w:lvlText w:val="%2."/>
      <w:lvlJc w:val="left"/>
      <w:pPr>
        <w:ind w:left="800" w:hanging="400"/>
      </w:pPr>
    </w:lvl>
    <w:lvl w:ilvl="2" w:tplc="04090005" w:tentative="1">
      <w:start w:val="1"/>
      <w:numFmt w:val="lowerRoman"/>
      <w:lvlText w:val="%3."/>
      <w:lvlJc w:val="right"/>
      <w:pPr>
        <w:ind w:left="1200" w:hanging="400"/>
      </w:pPr>
    </w:lvl>
    <w:lvl w:ilvl="3" w:tplc="04090001" w:tentative="1">
      <w:start w:val="1"/>
      <w:numFmt w:val="decimal"/>
      <w:lvlText w:val="%4."/>
      <w:lvlJc w:val="left"/>
      <w:pPr>
        <w:ind w:left="1600" w:hanging="400"/>
      </w:pPr>
    </w:lvl>
    <w:lvl w:ilvl="4" w:tplc="04090003" w:tentative="1">
      <w:start w:val="1"/>
      <w:numFmt w:val="upperLetter"/>
      <w:lvlText w:val="%5."/>
      <w:lvlJc w:val="left"/>
      <w:pPr>
        <w:ind w:left="2000" w:hanging="400"/>
      </w:pPr>
    </w:lvl>
    <w:lvl w:ilvl="5" w:tplc="04090005" w:tentative="1">
      <w:start w:val="1"/>
      <w:numFmt w:val="lowerRoman"/>
      <w:lvlText w:val="%6."/>
      <w:lvlJc w:val="right"/>
      <w:pPr>
        <w:ind w:left="2400" w:hanging="400"/>
      </w:pPr>
    </w:lvl>
    <w:lvl w:ilvl="6" w:tplc="04090001" w:tentative="1">
      <w:start w:val="1"/>
      <w:numFmt w:val="decimal"/>
      <w:lvlText w:val="%7."/>
      <w:lvlJc w:val="left"/>
      <w:pPr>
        <w:ind w:left="2800" w:hanging="400"/>
      </w:pPr>
    </w:lvl>
    <w:lvl w:ilvl="7" w:tplc="04090003" w:tentative="1">
      <w:start w:val="1"/>
      <w:numFmt w:val="upperLetter"/>
      <w:lvlText w:val="%8."/>
      <w:lvlJc w:val="left"/>
      <w:pPr>
        <w:ind w:left="3200" w:hanging="400"/>
      </w:pPr>
    </w:lvl>
    <w:lvl w:ilvl="8" w:tplc="04090005" w:tentative="1">
      <w:start w:val="1"/>
      <w:numFmt w:val="lowerRoman"/>
      <w:lvlText w:val="%9."/>
      <w:lvlJc w:val="right"/>
      <w:pPr>
        <w:ind w:left="3600" w:hanging="400"/>
      </w:pPr>
    </w:lvl>
  </w:abstractNum>
  <w:abstractNum w:abstractNumId="12">
    <w:nsid w:val="37F4500E"/>
    <w:multiLevelType w:val="hybridMultilevel"/>
    <w:tmpl w:val="E06AE6E0"/>
    <w:lvl w:ilvl="0" w:tplc="04090019">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4F913871"/>
    <w:multiLevelType w:val="hybridMultilevel"/>
    <w:tmpl w:val="2A1E2964"/>
    <w:lvl w:ilvl="0" w:tplc="FFFFFFFF">
      <w:start w:val="5"/>
      <w:numFmt w:val="bullet"/>
      <w:lvlText w:val="–"/>
      <w:lvlJc w:val="left"/>
      <w:pPr>
        <w:ind w:left="400" w:hanging="400"/>
      </w:pPr>
      <w:rPr>
        <w:rFonts w:ascii="Times New Roman" w:eastAsia="Times New Roman" w:hAnsi="Times New Roman"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DB242BD"/>
    <w:multiLevelType w:val="hybridMultilevel"/>
    <w:tmpl w:val="FF82A5A6"/>
    <w:lvl w:ilvl="0" w:tplc="CCE27728">
      <w:start w:val="1"/>
      <w:numFmt w:val="bullet"/>
      <w:lvlText w:val="–"/>
      <w:lvlJc w:val="left"/>
      <w:pPr>
        <w:ind w:left="400" w:hanging="400"/>
      </w:pPr>
      <w:rPr>
        <w:rFonts w:ascii="Courier New" w:hAnsi="Courier New"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nsid w:val="635D2205"/>
    <w:multiLevelType w:val="hybridMultilevel"/>
    <w:tmpl w:val="9DB46F98"/>
    <w:lvl w:ilvl="0" w:tplc="0409000F">
      <w:numFmt w:val="bullet"/>
      <w:lvlText w:val="–"/>
      <w:lvlJc w:val="left"/>
      <w:pPr>
        <w:ind w:left="400" w:hanging="400"/>
      </w:pPr>
      <w:rPr>
        <w:rFonts w:ascii="Times New Roman" w:eastAsia="Batang"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2E463BE"/>
    <w:multiLevelType w:val="hybridMultilevel"/>
    <w:tmpl w:val="73949224"/>
    <w:lvl w:ilvl="0" w:tplc="A4C81398">
      <w:start w:val="1"/>
      <w:numFmt w:val="decimal"/>
      <w:lvlText w:val="%1."/>
      <w:lvlJc w:val="left"/>
      <w:pPr>
        <w:ind w:left="400" w:hanging="400"/>
      </w:pPr>
    </w:lvl>
    <w:lvl w:ilvl="1" w:tplc="2B7A6196" w:tentative="1">
      <w:start w:val="1"/>
      <w:numFmt w:val="upperLetter"/>
      <w:lvlText w:val="%2."/>
      <w:lvlJc w:val="left"/>
      <w:pPr>
        <w:ind w:left="800" w:hanging="400"/>
      </w:pPr>
    </w:lvl>
    <w:lvl w:ilvl="2" w:tplc="41247F14" w:tentative="1">
      <w:start w:val="1"/>
      <w:numFmt w:val="lowerRoman"/>
      <w:lvlText w:val="%3."/>
      <w:lvlJc w:val="right"/>
      <w:pPr>
        <w:ind w:left="1200" w:hanging="400"/>
      </w:pPr>
    </w:lvl>
    <w:lvl w:ilvl="3" w:tplc="BFDA9AC8" w:tentative="1">
      <w:start w:val="1"/>
      <w:numFmt w:val="decimal"/>
      <w:lvlText w:val="%4."/>
      <w:lvlJc w:val="left"/>
      <w:pPr>
        <w:ind w:left="1600" w:hanging="400"/>
      </w:pPr>
    </w:lvl>
    <w:lvl w:ilvl="4" w:tplc="6E1CB302" w:tentative="1">
      <w:start w:val="1"/>
      <w:numFmt w:val="upperLetter"/>
      <w:lvlText w:val="%5."/>
      <w:lvlJc w:val="left"/>
      <w:pPr>
        <w:ind w:left="2000" w:hanging="400"/>
      </w:pPr>
    </w:lvl>
    <w:lvl w:ilvl="5" w:tplc="E9E0BD90" w:tentative="1">
      <w:start w:val="1"/>
      <w:numFmt w:val="lowerRoman"/>
      <w:lvlText w:val="%6."/>
      <w:lvlJc w:val="right"/>
      <w:pPr>
        <w:ind w:left="2400" w:hanging="400"/>
      </w:pPr>
    </w:lvl>
    <w:lvl w:ilvl="6" w:tplc="AF0AC892" w:tentative="1">
      <w:start w:val="1"/>
      <w:numFmt w:val="decimal"/>
      <w:lvlText w:val="%7."/>
      <w:lvlJc w:val="left"/>
      <w:pPr>
        <w:ind w:left="2800" w:hanging="400"/>
      </w:pPr>
    </w:lvl>
    <w:lvl w:ilvl="7" w:tplc="0752169C" w:tentative="1">
      <w:start w:val="1"/>
      <w:numFmt w:val="upperLetter"/>
      <w:lvlText w:val="%8."/>
      <w:lvlJc w:val="left"/>
      <w:pPr>
        <w:ind w:left="3200" w:hanging="400"/>
      </w:pPr>
    </w:lvl>
    <w:lvl w:ilvl="8" w:tplc="C4FC737A" w:tentative="1">
      <w:start w:val="1"/>
      <w:numFmt w:val="lowerRoman"/>
      <w:lvlText w:val="%9."/>
      <w:lvlJc w:val="right"/>
      <w:pPr>
        <w:ind w:left="3600" w:hanging="400"/>
      </w:pPr>
    </w:lvl>
  </w:abstractNum>
  <w:abstractNum w:abstractNumId="21">
    <w:nsid w:val="7DEA472F"/>
    <w:multiLevelType w:val="hybridMultilevel"/>
    <w:tmpl w:val="4724BC38"/>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3"/>
  </w:num>
  <w:num w:numId="5">
    <w:abstractNumId w:val="15"/>
  </w:num>
  <w:num w:numId="6">
    <w:abstractNumId w:val="8"/>
  </w:num>
  <w:num w:numId="7">
    <w:abstractNumId w:val="12"/>
  </w:num>
  <w:num w:numId="8">
    <w:abstractNumId w:val="8"/>
  </w:num>
  <w:num w:numId="9">
    <w:abstractNumId w:val="2"/>
  </w:num>
  <w:num w:numId="10">
    <w:abstractNumId w:val="6"/>
  </w:num>
  <w:num w:numId="11">
    <w:abstractNumId w:val="11"/>
  </w:num>
  <w:num w:numId="12">
    <w:abstractNumId w:val="7"/>
  </w:num>
  <w:num w:numId="13">
    <w:abstractNumId w:val="5"/>
  </w:num>
  <w:num w:numId="14">
    <w:abstractNumId w:val="20"/>
  </w:num>
  <w:num w:numId="15">
    <w:abstractNumId w:val="10"/>
  </w:num>
  <w:num w:numId="16">
    <w:abstractNumId w:val="4"/>
  </w:num>
  <w:num w:numId="17">
    <w:abstractNumId w:val="1"/>
  </w:num>
  <w:num w:numId="18">
    <w:abstractNumId w:val="18"/>
  </w:num>
  <w:num w:numId="19">
    <w:abstractNumId w:val="9"/>
  </w:num>
  <w:num w:numId="20">
    <w:abstractNumId w:val="17"/>
  </w:num>
  <w:num w:numId="21">
    <w:abstractNumId w:val="21"/>
  </w:num>
  <w:num w:numId="22">
    <w:abstractNumId w:val="14"/>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C32"/>
    <w:rsid w:val="00032AFC"/>
    <w:rsid w:val="0004342A"/>
    <w:rsid w:val="000458BC"/>
    <w:rsid w:val="00045C41"/>
    <w:rsid w:val="00046C03"/>
    <w:rsid w:val="000504FC"/>
    <w:rsid w:val="00054C92"/>
    <w:rsid w:val="0007614F"/>
    <w:rsid w:val="00083C32"/>
    <w:rsid w:val="000861FF"/>
    <w:rsid w:val="00095CC8"/>
    <w:rsid w:val="000B1C6B"/>
    <w:rsid w:val="000B3B78"/>
    <w:rsid w:val="000B48CD"/>
    <w:rsid w:val="000B6060"/>
    <w:rsid w:val="000C09AC"/>
    <w:rsid w:val="000E00F3"/>
    <w:rsid w:val="000F158C"/>
    <w:rsid w:val="00102F3D"/>
    <w:rsid w:val="00104B81"/>
    <w:rsid w:val="001118F5"/>
    <w:rsid w:val="00124E38"/>
    <w:rsid w:val="0012580B"/>
    <w:rsid w:val="0013526E"/>
    <w:rsid w:val="00171371"/>
    <w:rsid w:val="00175A24"/>
    <w:rsid w:val="00187E58"/>
    <w:rsid w:val="001936FF"/>
    <w:rsid w:val="001A297E"/>
    <w:rsid w:val="001A368E"/>
    <w:rsid w:val="001A7329"/>
    <w:rsid w:val="001B4E28"/>
    <w:rsid w:val="001C3525"/>
    <w:rsid w:val="001D1BD2"/>
    <w:rsid w:val="001D7FA0"/>
    <w:rsid w:val="001E02BE"/>
    <w:rsid w:val="001E2D87"/>
    <w:rsid w:val="001E3B37"/>
    <w:rsid w:val="001F2594"/>
    <w:rsid w:val="001F7020"/>
    <w:rsid w:val="001F7E8C"/>
    <w:rsid w:val="002055A6"/>
    <w:rsid w:val="00206460"/>
    <w:rsid w:val="002069B4"/>
    <w:rsid w:val="00207C3B"/>
    <w:rsid w:val="00215DFC"/>
    <w:rsid w:val="002212DF"/>
    <w:rsid w:val="00227BA7"/>
    <w:rsid w:val="00257B55"/>
    <w:rsid w:val="00257D35"/>
    <w:rsid w:val="00261CB1"/>
    <w:rsid w:val="00263398"/>
    <w:rsid w:val="00275BCF"/>
    <w:rsid w:val="0028353F"/>
    <w:rsid w:val="00287AED"/>
    <w:rsid w:val="00287F26"/>
    <w:rsid w:val="00292257"/>
    <w:rsid w:val="002A54E0"/>
    <w:rsid w:val="002B1595"/>
    <w:rsid w:val="002B191D"/>
    <w:rsid w:val="002B3424"/>
    <w:rsid w:val="002D0AF6"/>
    <w:rsid w:val="002F164D"/>
    <w:rsid w:val="003007EB"/>
    <w:rsid w:val="00302210"/>
    <w:rsid w:val="00306206"/>
    <w:rsid w:val="00317D85"/>
    <w:rsid w:val="00327C56"/>
    <w:rsid w:val="003315A1"/>
    <w:rsid w:val="003373EC"/>
    <w:rsid w:val="00342FF4"/>
    <w:rsid w:val="00354AA3"/>
    <w:rsid w:val="003706CC"/>
    <w:rsid w:val="00376993"/>
    <w:rsid w:val="003A2D8E"/>
    <w:rsid w:val="003C20E4"/>
    <w:rsid w:val="003D6166"/>
    <w:rsid w:val="003E6F90"/>
    <w:rsid w:val="003F328D"/>
    <w:rsid w:val="003F46F1"/>
    <w:rsid w:val="003F5D0F"/>
    <w:rsid w:val="00410C76"/>
    <w:rsid w:val="00414101"/>
    <w:rsid w:val="00424551"/>
    <w:rsid w:val="004275B2"/>
    <w:rsid w:val="00433DDB"/>
    <w:rsid w:val="00437619"/>
    <w:rsid w:val="00447F3E"/>
    <w:rsid w:val="0045364D"/>
    <w:rsid w:val="00486943"/>
    <w:rsid w:val="004914CB"/>
    <w:rsid w:val="004A2A63"/>
    <w:rsid w:val="004B210C"/>
    <w:rsid w:val="004C46A1"/>
    <w:rsid w:val="004D405F"/>
    <w:rsid w:val="004E4F4F"/>
    <w:rsid w:val="004E6789"/>
    <w:rsid w:val="004F61E3"/>
    <w:rsid w:val="00502414"/>
    <w:rsid w:val="0051015C"/>
    <w:rsid w:val="00516CF1"/>
    <w:rsid w:val="00530A2C"/>
    <w:rsid w:val="00531AE9"/>
    <w:rsid w:val="00550A66"/>
    <w:rsid w:val="00551D03"/>
    <w:rsid w:val="00553690"/>
    <w:rsid w:val="00567EC7"/>
    <w:rsid w:val="00570013"/>
    <w:rsid w:val="00574197"/>
    <w:rsid w:val="005801A2"/>
    <w:rsid w:val="00592566"/>
    <w:rsid w:val="005952A5"/>
    <w:rsid w:val="005A0936"/>
    <w:rsid w:val="005A1055"/>
    <w:rsid w:val="005A33A1"/>
    <w:rsid w:val="005A3AD4"/>
    <w:rsid w:val="005B217D"/>
    <w:rsid w:val="005B768E"/>
    <w:rsid w:val="005C385F"/>
    <w:rsid w:val="005D0841"/>
    <w:rsid w:val="005E5FE6"/>
    <w:rsid w:val="005F6F1B"/>
    <w:rsid w:val="00601F3A"/>
    <w:rsid w:val="00610DF9"/>
    <w:rsid w:val="0061505C"/>
    <w:rsid w:val="00624B33"/>
    <w:rsid w:val="00630AA2"/>
    <w:rsid w:val="00646707"/>
    <w:rsid w:val="00647005"/>
    <w:rsid w:val="00662E58"/>
    <w:rsid w:val="00664DCF"/>
    <w:rsid w:val="0068141A"/>
    <w:rsid w:val="006838A7"/>
    <w:rsid w:val="006A5EDB"/>
    <w:rsid w:val="006A6CE1"/>
    <w:rsid w:val="006B0ABD"/>
    <w:rsid w:val="006C5D39"/>
    <w:rsid w:val="006E0F43"/>
    <w:rsid w:val="006E2810"/>
    <w:rsid w:val="006E5417"/>
    <w:rsid w:val="006F244E"/>
    <w:rsid w:val="006F42A8"/>
    <w:rsid w:val="00707B2C"/>
    <w:rsid w:val="00712F60"/>
    <w:rsid w:val="00720E3B"/>
    <w:rsid w:val="007424E2"/>
    <w:rsid w:val="00745F6B"/>
    <w:rsid w:val="0075585E"/>
    <w:rsid w:val="007568C7"/>
    <w:rsid w:val="007642B6"/>
    <w:rsid w:val="00770571"/>
    <w:rsid w:val="007768FF"/>
    <w:rsid w:val="007824D3"/>
    <w:rsid w:val="0079088D"/>
    <w:rsid w:val="00794411"/>
    <w:rsid w:val="00796EE3"/>
    <w:rsid w:val="007A7D29"/>
    <w:rsid w:val="007B4AB8"/>
    <w:rsid w:val="007C5DD2"/>
    <w:rsid w:val="007F0175"/>
    <w:rsid w:val="007F1F8B"/>
    <w:rsid w:val="007F31EA"/>
    <w:rsid w:val="007F3F89"/>
    <w:rsid w:val="007F67A1"/>
    <w:rsid w:val="008026D4"/>
    <w:rsid w:val="0080321C"/>
    <w:rsid w:val="008206C8"/>
    <w:rsid w:val="00874A6C"/>
    <w:rsid w:val="00876C65"/>
    <w:rsid w:val="008A29A1"/>
    <w:rsid w:val="008A4B4C"/>
    <w:rsid w:val="008C239F"/>
    <w:rsid w:val="008D0178"/>
    <w:rsid w:val="008D2845"/>
    <w:rsid w:val="008E480C"/>
    <w:rsid w:val="009023C5"/>
    <w:rsid w:val="00907757"/>
    <w:rsid w:val="009212B0"/>
    <w:rsid w:val="009234A5"/>
    <w:rsid w:val="009336F7"/>
    <w:rsid w:val="009374A7"/>
    <w:rsid w:val="009454DD"/>
    <w:rsid w:val="00954AA2"/>
    <w:rsid w:val="00964208"/>
    <w:rsid w:val="0098211B"/>
    <w:rsid w:val="00982914"/>
    <w:rsid w:val="0098551D"/>
    <w:rsid w:val="0099518F"/>
    <w:rsid w:val="009A523D"/>
    <w:rsid w:val="009C0126"/>
    <w:rsid w:val="009D49EB"/>
    <w:rsid w:val="009F496B"/>
    <w:rsid w:val="009F7C8A"/>
    <w:rsid w:val="00A01439"/>
    <w:rsid w:val="00A02E61"/>
    <w:rsid w:val="00A04025"/>
    <w:rsid w:val="00A05CFF"/>
    <w:rsid w:val="00A23726"/>
    <w:rsid w:val="00A271A0"/>
    <w:rsid w:val="00A3549A"/>
    <w:rsid w:val="00A4348C"/>
    <w:rsid w:val="00A43596"/>
    <w:rsid w:val="00A54F56"/>
    <w:rsid w:val="00A56B97"/>
    <w:rsid w:val="00A6093D"/>
    <w:rsid w:val="00A7152E"/>
    <w:rsid w:val="00A7156C"/>
    <w:rsid w:val="00A76A6D"/>
    <w:rsid w:val="00A83253"/>
    <w:rsid w:val="00A86E61"/>
    <w:rsid w:val="00A93DD8"/>
    <w:rsid w:val="00AA6E84"/>
    <w:rsid w:val="00AB4FFC"/>
    <w:rsid w:val="00AC0C42"/>
    <w:rsid w:val="00AE341B"/>
    <w:rsid w:val="00B07CA7"/>
    <w:rsid w:val="00B1279A"/>
    <w:rsid w:val="00B316E0"/>
    <w:rsid w:val="00B5222E"/>
    <w:rsid w:val="00B615C9"/>
    <w:rsid w:val="00B61C96"/>
    <w:rsid w:val="00B73A2A"/>
    <w:rsid w:val="00B76C0A"/>
    <w:rsid w:val="00B9404C"/>
    <w:rsid w:val="00B94B06"/>
    <w:rsid w:val="00B94C28"/>
    <w:rsid w:val="00BA1938"/>
    <w:rsid w:val="00BC10BA"/>
    <w:rsid w:val="00BC5AFD"/>
    <w:rsid w:val="00BD2760"/>
    <w:rsid w:val="00BD3340"/>
    <w:rsid w:val="00BF2E6C"/>
    <w:rsid w:val="00C04F43"/>
    <w:rsid w:val="00C0609D"/>
    <w:rsid w:val="00C115AB"/>
    <w:rsid w:val="00C30249"/>
    <w:rsid w:val="00C3723B"/>
    <w:rsid w:val="00C53EB1"/>
    <w:rsid w:val="00C606C9"/>
    <w:rsid w:val="00C65B7D"/>
    <w:rsid w:val="00C80288"/>
    <w:rsid w:val="00C90650"/>
    <w:rsid w:val="00C97D78"/>
    <w:rsid w:val="00CB129A"/>
    <w:rsid w:val="00CB58F4"/>
    <w:rsid w:val="00CC2AAE"/>
    <w:rsid w:val="00CC5A42"/>
    <w:rsid w:val="00CD0EAB"/>
    <w:rsid w:val="00CD4419"/>
    <w:rsid w:val="00CE71E8"/>
    <w:rsid w:val="00CF34DB"/>
    <w:rsid w:val="00CF558F"/>
    <w:rsid w:val="00CF7D5F"/>
    <w:rsid w:val="00D04FD0"/>
    <w:rsid w:val="00D073E2"/>
    <w:rsid w:val="00D21FE8"/>
    <w:rsid w:val="00D3456B"/>
    <w:rsid w:val="00D446EC"/>
    <w:rsid w:val="00D51BF0"/>
    <w:rsid w:val="00D55942"/>
    <w:rsid w:val="00D807BF"/>
    <w:rsid w:val="00D827A9"/>
    <w:rsid w:val="00D948E5"/>
    <w:rsid w:val="00DA3231"/>
    <w:rsid w:val="00DA7887"/>
    <w:rsid w:val="00DB2C26"/>
    <w:rsid w:val="00DC5E5F"/>
    <w:rsid w:val="00DE6B43"/>
    <w:rsid w:val="00DF2BF8"/>
    <w:rsid w:val="00DF5D70"/>
    <w:rsid w:val="00E10853"/>
    <w:rsid w:val="00E11923"/>
    <w:rsid w:val="00E262D4"/>
    <w:rsid w:val="00E3225B"/>
    <w:rsid w:val="00E36250"/>
    <w:rsid w:val="00E408FD"/>
    <w:rsid w:val="00E54511"/>
    <w:rsid w:val="00E61DAC"/>
    <w:rsid w:val="00E6237A"/>
    <w:rsid w:val="00E75FE3"/>
    <w:rsid w:val="00EB7AB1"/>
    <w:rsid w:val="00EC4873"/>
    <w:rsid w:val="00EC7AF6"/>
    <w:rsid w:val="00EE5AD8"/>
    <w:rsid w:val="00EF3229"/>
    <w:rsid w:val="00EF32D4"/>
    <w:rsid w:val="00EF48CC"/>
    <w:rsid w:val="00F06799"/>
    <w:rsid w:val="00F2632D"/>
    <w:rsid w:val="00F27801"/>
    <w:rsid w:val="00F308BD"/>
    <w:rsid w:val="00F46900"/>
    <w:rsid w:val="00F57008"/>
    <w:rsid w:val="00F601EC"/>
    <w:rsid w:val="00F66B98"/>
    <w:rsid w:val="00F66D56"/>
    <w:rsid w:val="00F70DEB"/>
    <w:rsid w:val="00F73032"/>
    <w:rsid w:val="00F8269A"/>
    <w:rsid w:val="00F848FC"/>
    <w:rsid w:val="00F91C5B"/>
    <w:rsid w:val="00F9282A"/>
    <w:rsid w:val="00F96BAD"/>
    <w:rsid w:val="00FB0E84"/>
    <w:rsid w:val="00FC2041"/>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D35"/>
    <w:pPr>
      <w:tabs>
        <w:tab w:val="center" w:pos="4320"/>
        <w:tab w:val="right" w:pos="8640"/>
      </w:tabs>
    </w:pPr>
  </w:style>
  <w:style w:type="paragraph" w:styleId="a4">
    <w:name w:val="footer"/>
    <w:basedOn w:val="a"/>
    <w:rsid w:val="00257D35"/>
    <w:pPr>
      <w:tabs>
        <w:tab w:val="center" w:pos="4320"/>
        <w:tab w:val="right" w:pos="8640"/>
      </w:tabs>
    </w:pPr>
  </w:style>
  <w:style w:type="character" w:styleId="a5">
    <w:name w:val="page number"/>
    <w:basedOn w:val="a0"/>
    <w:rsid w:val="00257D3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heading"/>
    <w:basedOn w:val="a"/>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a"/>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a"/>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aa">
    <w:name w:val="List Paragraph"/>
    <w:basedOn w:val="a"/>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20">
    <w:name w:val="toc 2"/>
    <w:basedOn w:val="a"/>
    <w:next w:val="a"/>
    <w:autoRedefine/>
    <w:uiPriority w:val="39"/>
    <w:unhideWhenUsed/>
    <w:rsid w:val="00A7152E"/>
    <w:pPr>
      <w:widowControl w:val="0"/>
      <w:tabs>
        <w:tab w:val="clear" w:pos="360"/>
        <w:tab w:val="clear" w:pos="720"/>
        <w:tab w:val="clear" w:pos="1080"/>
        <w:tab w:val="clear" w:pos="1440"/>
      </w:tabs>
      <w:wordWrap w:val="0"/>
      <w:overflowPunct/>
      <w:adjustRightInd/>
      <w:spacing w:before="0"/>
      <w:ind w:leftChars="200" w:left="425"/>
      <w:jc w:val="both"/>
      <w:textAlignment w:val="auto"/>
    </w:pPr>
    <w:rPr>
      <w:rFonts w:ascii="Malgun Gothic" w:hAnsi="Malgun Gothic"/>
      <w:kern w:val="2"/>
      <w:sz w:val="20"/>
      <w:szCs w:val="22"/>
      <w:lang w:eastAsia="ko-KR"/>
    </w:rPr>
  </w:style>
  <w:style w:type="paragraph" w:customStyle="1" w:styleId="tableheading0">
    <w:name w:val="table heading"/>
    <w:basedOn w:val="a"/>
    <w:rsid w:val="00A7152E"/>
    <w:pPr>
      <w:keepNext/>
      <w:keepLines/>
      <w:tabs>
        <w:tab w:val="clear" w:pos="360"/>
        <w:tab w:val="clear" w:pos="720"/>
        <w:tab w:val="clear" w:pos="1080"/>
        <w:tab w:val="clear" w:pos="1440"/>
      </w:tabs>
      <w:spacing w:before="0" w:after="60"/>
      <w:jc w:val="both"/>
    </w:pPr>
    <w:rPr>
      <w:b/>
      <w:bCs/>
      <w:sz w:val="20"/>
      <w:lang w:val="en-GB"/>
    </w:rPr>
  </w:style>
  <w:style w:type="paragraph" w:customStyle="1" w:styleId="tablesyntax0">
    <w:name w:val="table syntax"/>
    <w:basedOn w:val="a"/>
    <w:link w:val="tablesyntaxChar"/>
    <w:rsid w:val="00A715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0"/>
    <w:locked/>
    <w:rsid w:val="00A7152E"/>
    <w:rPr>
      <w:rFonts w:ascii="Times" w:hAnsi="Times"/>
      <w:lang w:val="en-GB" w:eastAsia="en-US"/>
    </w:rPr>
  </w:style>
  <w:style w:type="paragraph" w:customStyle="1" w:styleId="tablecell0">
    <w:name w:val="table cell"/>
    <w:basedOn w:val="a"/>
    <w:rsid w:val="00A7152E"/>
    <w:pPr>
      <w:keepNext/>
      <w:keepLines/>
      <w:tabs>
        <w:tab w:val="clear" w:pos="360"/>
        <w:tab w:val="clear" w:pos="720"/>
        <w:tab w:val="clear" w:pos="1080"/>
        <w:tab w:val="clear" w:pos="1440"/>
      </w:tabs>
      <w:spacing w:before="0" w:after="60"/>
      <w:jc w:val="both"/>
      <w:textAlignment w:val="auto"/>
    </w:pPr>
    <w:rPr>
      <w:sz w:val="20"/>
      <w:lang w:val="en-GB"/>
    </w:rPr>
  </w:style>
</w:styles>
</file>

<file path=word/webSettings.xml><?xml version="1.0" encoding="utf-8"?>
<w:webSettings xmlns:r="http://schemas.openxmlformats.org/officeDocument/2006/relationships" xmlns:w="http://schemas.openxmlformats.org/wordprocessingml/2006/main">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28727136">
      <w:bodyDiv w:val="1"/>
      <w:marLeft w:val="0"/>
      <w:marRight w:val="0"/>
      <w:marTop w:val="0"/>
      <w:marBottom w:val="0"/>
      <w:divBdr>
        <w:top w:val="none" w:sz="0" w:space="0" w:color="auto"/>
        <w:left w:val="none" w:sz="0" w:space="0" w:color="auto"/>
        <w:bottom w:val="none" w:sz="0" w:space="0" w:color="auto"/>
        <w:right w:val="none" w:sz="0" w:space="0" w:color="auto"/>
      </w:divBdr>
    </w:div>
    <w:div w:id="32077566">
      <w:bodyDiv w:val="1"/>
      <w:marLeft w:val="0"/>
      <w:marRight w:val="0"/>
      <w:marTop w:val="0"/>
      <w:marBottom w:val="0"/>
      <w:divBdr>
        <w:top w:val="none" w:sz="0" w:space="0" w:color="auto"/>
        <w:left w:val="none" w:sz="0" w:space="0" w:color="auto"/>
        <w:bottom w:val="none" w:sz="0" w:space="0" w:color="auto"/>
        <w:right w:val="none" w:sz="0" w:space="0" w:color="auto"/>
      </w:divBdr>
    </w:div>
    <w:div w:id="415519187">
      <w:bodyDiv w:val="1"/>
      <w:marLeft w:val="0"/>
      <w:marRight w:val="0"/>
      <w:marTop w:val="0"/>
      <w:marBottom w:val="0"/>
      <w:divBdr>
        <w:top w:val="none" w:sz="0" w:space="0" w:color="auto"/>
        <w:left w:val="none" w:sz="0" w:space="0" w:color="auto"/>
        <w:bottom w:val="none" w:sz="0" w:space="0" w:color="auto"/>
        <w:right w:val="none" w:sz="0" w:space="0" w:color="auto"/>
      </w:divBdr>
    </w:div>
    <w:div w:id="448397510">
      <w:bodyDiv w:val="1"/>
      <w:marLeft w:val="0"/>
      <w:marRight w:val="0"/>
      <w:marTop w:val="0"/>
      <w:marBottom w:val="0"/>
      <w:divBdr>
        <w:top w:val="none" w:sz="0" w:space="0" w:color="auto"/>
        <w:left w:val="none" w:sz="0" w:space="0" w:color="auto"/>
        <w:bottom w:val="none" w:sz="0" w:space="0" w:color="auto"/>
        <w:right w:val="none" w:sz="0" w:space="0" w:color="auto"/>
      </w:divBdr>
    </w:div>
    <w:div w:id="494421515">
      <w:bodyDiv w:val="1"/>
      <w:marLeft w:val="0"/>
      <w:marRight w:val="0"/>
      <w:marTop w:val="0"/>
      <w:marBottom w:val="0"/>
      <w:divBdr>
        <w:top w:val="none" w:sz="0" w:space="0" w:color="auto"/>
        <w:left w:val="none" w:sz="0" w:space="0" w:color="auto"/>
        <w:bottom w:val="none" w:sz="0" w:space="0" w:color="auto"/>
        <w:right w:val="none" w:sz="0" w:space="0" w:color="auto"/>
      </w:divBdr>
    </w:div>
    <w:div w:id="992484828">
      <w:bodyDiv w:val="1"/>
      <w:marLeft w:val="0"/>
      <w:marRight w:val="0"/>
      <w:marTop w:val="0"/>
      <w:marBottom w:val="0"/>
      <w:divBdr>
        <w:top w:val="none" w:sz="0" w:space="0" w:color="auto"/>
        <w:left w:val="none" w:sz="0" w:space="0" w:color="auto"/>
        <w:bottom w:val="none" w:sz="0" w:space="0" w:color="auto"/>
        <w:right w:val="none" w:sz="0" w:space="0" w:color="auto"/>
      </w:divBdr>
    </w:div>
    <w:div w:id="1076511053">
      <w:bodyDiv w:val="1"/>
      <w:marLeft w:val="0"/>
      <w:marRight w:val="0"/>
      <w:marTop w:val="0"/>
      <w:marBottom w:val="0"/>
      <w:divBdr>
        <w:top w:val="none" w:sz="0" w:space="0" w:color="auto"/>
        <w:left w:val="none" w:sz="0" w:space="0" w:color="auto"/>
        <w:bottom w:val="none" w:sz="0" w:space="0" w:color="auto"/>
        <w:right w:val="none" w:sz="0" w:space="0" w:color="auto"/>
      </w:divBdr>
    </w:div>
    <w:div w:id="1221668028">
      <w:bodyDiv w:val="1"/>
      <w:marLeft w:val="0"/>
      <w:marRight w:val="0"/>
      <w:marTop w:val="0"/>
      <w:marBottom w:val="0"/>
      <w:divBdr>
        <w:top w:val="none" w:sz="0" w:space="0" w:color="auto"/>
        <w:left w:val="none" w:sz="0" w:space="0" w:color="auto"/>
        <w:bottom w:val="none" w:sz="0" w:space="0" w:color="auto"/>
        <w:right w:val="none" w:sz="0" w:space="0" w:color="auto"/>
      </w:divBdr>
    </w:div>
    <w:div w:id="1497960031">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579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bm.jeon@l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ungwook.park@lg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ngoh.jeong@lge.com" TargetMode="External"/><Relationship Id="rId4" Type="http://schemas.openxmlformats.org/officeDocument/2006/relationships/webSettings" Target="webSettings.xml"/><Relationship Id="rId9" Type="http://schemas.openxmlformats.org/officeDocument/2006/relationships/hyperlink" Target="mailto:hendry.hendry@lge.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1620</Words>
  <Characters>9234</Characters>
  <Application>Microsoft Office Word</Application>
  <DocSecurity>0</DocSecurity>
  <Lines>76</Lines>
  <Paragraphs>21</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10833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Administrator</cp:lastModifiedBy>
  <cp:revision>4</cp:revision>
  <cp:lastPrinted>1601-01-01T00:00:00Z</cp:lastPrinted>
  <dcterms:created xsi:type="dcterms:W3CDTF">2012-02-02T02:05:00Z</dcterms:created>
  <dcterms:modified xsi:type="dcterms:W3CDTF">2012-02-02T04:38:00Z</dcterms:modified>
</cp:coreProperties>
</file>