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2A55A4" w:rsidP="00C97D78">
            <w:pPr>
              <w:tabs>
                <w:tab w:val="left" w:pos="7200"/>
              </w:tabs>
              <w:spacing w:before="0"/>
              <w:rPr>
                <w:b/>
                <w:szCs w:val="22"/>
                <w:lang w:val="en-CA"/>
              </w:rPr>
            </w:pPr>
            <w:r w:rsidRPr="002A55A4">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B58F4">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B58F4">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084BFC">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640A82">
              <w:rPr>
                <w:rFonts w:hint="eastAsia"/>
                <w:lang w:val="en-CA" w:eastAsia="ko-KR"/>
              </w:rPr>
              <w:t>0196</w:t>
            </w:r>
            <w:ins w:id="0" w:author="HendryHendry/선임연구원/Convergence(연)ATS그룹(hendry.hendry" w:date="2012-01-30T20:45:00Z">
              <w:r w:rsidR="005E5C6D">
                <w:rPr>
                  <w:rFonts w:hint="eastAsia"/>
                  <w:lang w:val="en-CA" w:eastAsia="ko-KR"/>
                </w:rPr>
                <w:t>_r</w:t>
              </w:r>
              <w:del w:id="1" w:author="Administrator" w:date="2012-02-02T03:00:00Z">
                <w:r w:rsidR="005E5C6D" w:rsidDel="00084BFC">
                  <w:rPr>
                    <w:rFonts w:hint="eastAsia"/>
                    <w:lang w:val="en-CA" w:eastAsia="ko-KR"/>
                  </w:rPr>
                  <w:delText>1</w:delText>
                </w:r>
              </w:del>
            </w:ins>
            <w:ins w:id="2" w:author="Administrator" w:date="2012-02-02T03:00:00Z">
              <w:r w:rsidR="00084BFC">
                <w:rPr>
                  <w:rFonts w:hint="eastAsia"/>
                  <w:lang w:val="en-CA" w:eastAsia="ko-KR"/>
                </w:rPr>
                <w:t>2</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F2632D" w:rsidRPr="005B217D">
        <w:tc>
          <w:tcPr>
            <w:tcW w:w="1458" w:type="dxa"/>
          </w:tcPr>
          <w:p w:rsidR="00F2632D" w:rsidRPr="005B217D" w:rsidRDefault="00F2632D">
            <w:pPr>
              <w:spacing w:before="60" w:after="60"/>
              <w:rPr>
                <w:i/>
                <w:szCs w:val="22"/>
                <w:lang w:val="en-CA"/>
              </w:rPr>
            </w:pPr>
            <w:r w:rsidRPr="005B217D">
              <w:rPr>
                <w:i/>
                <w:szCs w:val="22"/>
                <w:lang w:val="en-CA"/>
              </w:rPr>
              <w:t>Title:</w:t>
            </w:r>
          </w:p>
        </w:tc>
        <w:tc>
          <w:tcPr>
            <w:tcW w:w="8118" w:type="dxa"/>
            <w:gridSpan w:val="3"/>
          </w:tcPr>
          <w:p w:rsidR="00F2632D" w:rsidRPr="00C75967" w:rsidRDefault="00A54F56" w:rsidP="00F66D56">
            <w:pPr>
              <w:spacing w:before="60" w:after="60"/>
              <w:rPr>
                <w:b/>
                <w:szCs w:val="22"/>
                <w:lang w:eastAsia="zh-TW"/>
              </w:rPr>
            </w:pPr>
            <w:r>
              <w:rPr>
                <w:rFonts w:hint="eastAsia"/>
                <w:b/>
                <w:szCs w:val="22"/>
                <w:lang w:eastAsia="ko-KR"/>
              </w:rPr>
              <w:t>AHG</w:t>
            </w:r>
            <w:r w:rsidR="00F66D56">
              <w:rPr>
                <w:rFonts w:hint="eastAsia"/>
                <w:b/>
                <w:szCs w:val="22"/>
                <w:lang w:eastAsia="ko-KR"/>
              </w:rPr>
              <w:t>21</w:t>
            </w:r>
            <w:r>
              <w:rPr>
                <w:rFonts w:hint="eastAsia"/>
                <w:b/>
                <w:szCs w:val="22"/>
                <w:lang w:eastAsia="ko-KR"/>
              </w:rPr>
              <w:t xml:space="preserve">: </w:t>
            </w:r>
            <w:r w:rsidR="00F66D56">
              <w:rPr>
                <w:rFonts w:hint="eastAsia"/>
                <w:b/>
                <w:szCs w:val="22"/>
                <w:lang w:eastAsia="ko-KR"/>
              </w:rPr>
              <w:t>Comments on Signaling of Short-term Reference Pictures</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Status:</w:t>
            </w:r>
          </w:p>
        </w:tc>
        <w:tc>
          <w:tcPr>
            <w:tcW w:w="8118" w:type="dxa"/>
            <w:gridSpan w:val="3"/>
          </w:tcPr>
          <w:p w:rsidR="00F2632D" w:rsidRPr="005B217D" w:rsidRDefault="00F2632D" w:rsidP="000B48CD">
            <w:pPr>
              <w:spacing w:before="60" w:after="60"/>
              <w:rPr>
                <w:szCs w:val="22"/>
                <w:lang w:val="en-CA"/>
              </w:rPr>
            </w:pPr>
            <w:r w:rsidRPr="005B217D">
              <w:rPr>
                <w:szCs w:val="22"/>
                <w:lang w:val="en-CA"/>
              </w:rPr>
              <w:t>Input Document to JCT-VC</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Purpose:</w:t>
            </w:r>
          </w:p>
        </w:tc>
        <w:tc>
          <w:tcPr>
            <w:tcW w:w="8118" w:type="dxa"/>
            <w:gridSpan w:val="3"/>
          </w:tcPr>
          <w:p w:rsidR="00F2632D" w:rsidRPr="005B217D" w:rsidRDefault="00F2632D" w:rsidP="00F8269A">
            <w:pPr>
              <w:spacing w:before="60" w:after="60"/>
              <w:rPr>
                <w:szCs w:val="22"/>
                <w:lang w:val="en-CA" w:eastAsia="ko-KR"/>
              </w:rPr>
            </w:pPr>
            <w:r w:rsidRPr="005B217D">
              <w:rPr>
                <w:szCs w:val="22"/>
                <w:lang w:val="en-CA"/>
              </w:rPr>
              <w:t>Proposal</w:t>
            </w:r>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54F56" w:rsidRDefault="00A54F56" w:rsidP="00A54F56">
            <w:pPr>
              <w:spacing w:before="60" w:after="60"/>
              <w:rPr>
                <w:szCs w:val="22"/>
                <w:lang w:val="en-CA" w:eastAsia="ko-KR"/>
              </w:rPr>
            </w:pPr>
            <w:r>
              <w:rPr>
                <w:rFonts w:hint="eastAsia"/>
                <w:szCs w:val="22"/>
                <w:lang w:val="en-CA" w:eastAsia="ko-KR"/>
              </w:rPr>
              <w:t>Hendry</w:t>
            </w:r>
            <w:r w:rsidRPr="005B217D">
              <w:rPr>
                <w:szCs w:val="22"/>
                <w:lang w:val="en-CA"/>
              </w:rPr>
              <w:br/>
            </w:r>
            <w:proofErr w:type="spellStart"/>
            <w:r>
              <w:rPr>
                <w:rFonts w:hint="eastAsia"/>
                <w:szCs w:val="22"/>
                <w:lang w:val="en-CA" w:eastAsia="ko-KR"/>
              </w:rPr>
              <w:t>Sang</w:t>
            </w:r>
            <w:del w:id="3" w:author="Administrator" w:date="2012-02-02T05:24:00Z">
              <w:r w:rsidDel="009509E5">
                <w:rPr>
                  <w:rFonts w:hint="eastAsia"/>
                  <w:szCs w:val="22"/>
                  <w:lang w:val="en-CA" w:eastAsia="ko-KR"/>
                </w:rPr>
                <w:delText xml:space="preserve"> O</w:delText>
              </w:r>
            </w:del>
            <w:ins w:id="4" w:author="Administrator" w:date="2012-02-02T05:24:00Z">
              <w:r w:rsidR="009509E5">
                <w:rPr>
                  <w:rFonts w:hint="eastAsia"/>
                  <w:szCs w:val="22"/>
                  <w:lang w:val="en-CA" w:eastAsia="ko-KR"/>
                </w:rPr>
                <w:t>o</w:t>
              </w:r>
            </w:ins>
            <w:r>
              <w:rPr>
                <w:rFonts w:hint="eastAsia"/>
                <w:szCs w:val="22"/>
                <w:lang w:val="en-CA" w:eastAsia="ko-KR"/>
              </w:rPr>
              <w:t>h</w:t>
            </w:r>
            <w:proofErr w:type="spellEnd"/>
            <w:r>
              <w:rPr>
                <w:rFonts w:hint="eastAsia"/>
                <w:szCs w:val="22"/>
                <w:lang w:val="en-CA" w:eastAsia="ko-KR"/>
              </w:rPr>
              <w:t xml:space="preserve"> </w:t>
            </w:r>
            <w:proofErr w:type="spellStart"/>
            <w:r>
              <w:rPr>
                <w:rFonts w:hint="eastAsia"/>
                <w:szCs w:val="22"/>
                <w:lang w:val="en-CA" w:eastAsia="ko-KR"/>
              </w:rPr>
              <w:t>Jeong</w:t>
            </w:r>
            <w:proofErr w:type="spellEnd"/>
          </w:p>
          <w:p w:rsidR="00F2632D" w:rsidRDefault="00A54F56" w:rsidP="00A54F56">
            <w:pPr>
              <w:spacing w:before="60" w:after="60"/>
              <w:rPr>
                <w:szCs w:val="22"/>
                <w:lang w:val="en-CA" w:eastAsia="ko-KR"/>
              </w:rPr>
            </w:pPr>
            <w:proofErr w:type="spellStart"/>
            <w:r>
              <w:rPr>
                <w:rFonts w:hint="eastAsia"/>
                <w:szCs w:val="22"/>
                <w:lang w:val="en-CA" w:eastAsia="ko-KR"/>
              </w:rPr>
              <w:t>Seung</w:t>
            </w:r>
            <w:proofErr w:type="spellEnd"/>
            <w:r>
              <w:rPr>
                <w:rFonts w:hint="eastAsia"/>
                <w:szCs w:val="22"/>
                <w:lang w:val="en-CA" w:eastAsia="ko-KR"/>
              </w:rPr>
              <w:t xml:space="preserve"> </w:t>
            </w:r>
            <w:proofErr w:type="spellStart"/>
            <w:r>
              <w:rPr>
                <w:rFonts w:hint="eastAsia"/>
                <w:szCs w:val="22"/>
                <w:lang w:val="en-CA" w:eastAsia="ko-KR"/>
              </w:rPr>
              <w:t>Wook</w:t>
            </w:r>
            <w:proofErr w:type="spellEnd"/>
            <w:r>
              <w:rPr>
                <w:rFonts w:hint="eastAsia"/>
                <w:szCs w:val="22"/>
                <w:lang w:val="en-CA" w:eastAsia="ko-KR"/>
              </w:rPr>
              <w:t xml:space="preserve"> Park</w:t>
            </w:r>
            <w:r w:rsidRPr="005B217D">
              <w:rPr>
                <w:szCs w:val="22"/>
                <w:lang w:val="en-CA"/>
              </w:rPr>
              <w:br/>
            </w:r>
            <w:proofErr w:type="spellStart"/>
            <w:r>
              <w:rPr>
                <w:rFonts w:hint="eastAsia"/>
                <w:szCs w:val="22"/>
                <w:lang w:val="en-CA" w:eastAsia="ko-KR"/>
              </w:rPr>
              <w:t>Byeong</w:t>
            </w:r>
            <w:proofErr w:type="spellEnd"/>
            <w:r>
              <w:rPr>
                <w:rFonts w:hint="eastAsia"/>
                <w:szCs w:val="22"/>
                <w:lang w:val="en-CA" w:eastAsia="ko-KR"/>
              </w:rPr>
              <w:t xml:space="preserve"> Moon </w:t>
            </w:r>
            <w:proofErr w:type="spellStart"/>
            <w:r>
              <w:rPr>
                <w:rFonts w:hint="eastAsia"/>
                <w:szCs w:val="22"/>
                <w:lang w:val="en-CA" w:eastAsia="ko-KR"/>
              </w:rPr>
              <w:t>Jeon</w:t>
            </w:r>
            <w:proofErr w:type="spellEnd"/>
          </w:p>
          <w:p w:rsidR="00F2632D" w:rsidRDefault="00F2632D">
            <w:pPr>
              <w:spacing w:before="60" w:after="60"/>
              <w:rPr>
                <w:szCs w:val="22"/>
                <w:lang w:val="en-CA" w:eastAsia="ko-KR"/>
              </w:rPr>
            </w:pPr>
          </w:p>
          <w:p w:rsidR="00F2632D" w:rsidRDefault="00F2632D" w:rsidP="00F8269A">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F2632D" w:rsidRDefault="00F2632D" w:rsidP="00F8269A">
            <w:pPr>
              <w:spacing w:before="0"/>
              <w:rPr>
                <w:szCs w:val="22"/>
                <w:lang w:eastAsia="ko-KR"/>
              </w:rPr>
            </w:pPr>
            <w:r>
              <w:rPr>
                <w:rFonts w:hint="eastAsia"/>
                <w:szCs w:val="22"/>
                <w:lang w:eastAsia="ko-KR"/>
              </w:rPr>
              <w:t>Seoul 137-130,</w:t>
            </w:r>
          </w:p>
          <w:p w:rsidR="00F2632D" w:rsidRPr="005B217D" w:rsidRDefault="00F2632D" w:rsidP="00F8269A">
            <w:pPr>
              <w:spacing w:before="60" w:after="60"/>
              <w:rPr>
                <w:szCs w:val="22"/>
                <w:lang w:val="en-CA" w:eastAsia="ko-KR"/>
              </w:rPr>
            </w:pPr>
            <w:r>
              <w:rPr>
                <w:rFonts w:hint="eastAsia"/>
                <w:szCs w:val="22"/>
                <w:lang w:eastAsia="ko-KR"/>
              </w:rPr>
              <w:t>Korea</w:t>
            </w:r>
          </w:p>
        </w:tc>
        <w:tc>
          <w:tcPr>
            <w:tcW w:w="900" w:type="dxa"/>
          </w:tcPr>
          <w:p w:rsidR="00F2632D" w:rsidRPr="005B217D" w:rsidRDefault="00F2632D">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A54F56" w:rsidRDefault="00F2632D" w:rsidP="00A54F56">
            <w:pPr>
              <w:spacing w:before="60" w:after="60"/>
              <w:rPr>
                <w:szCs w:val="22"/>
                <w:lang w:val="en-CA" w:eastAsia="ko-KR"/>
              </w:rPr>
            </w:pPr>
            <w:r w:rsidRPr="005B217D">
              <w:rPr>
                <w:szCs w:val="22"/>
                <w:lang w:val="en-CA"/>
              </w:rPr>
              <w:br/>
            </w:r>
            <w:r w:rsidR="00A54F56">
              <w:rPr>
                <w:rFonts w:hint="eastAsia"/>
                <w:szCs w:val="22"/>
                <w:lang w:val="en-CA" w:eastAsia="ko-KR"/>
              </w:rPr>
              <w:t>-</w:t>
            </w:r>
            <w:r w:rsidRPr="005B217D">
              <w:rPr>
                <w:szCs w:val="22"/>
                <w:lang w:val="en-CA"/>
              </w:rPr>
              <w:br/>
            </w:r>
            <w:hyperlink r:id="rId9" w:history="1">
              <w:r w:rsidR="00A54F56" w:rsidRPr="00285AA8">
                <w:rPr>
                  <w:rStyle w:val="a6"/>
                  <w:rFonts w:hint="eastAsia"/>
                  <w:szCs w:val="22"/>
                  <w:lang w:val="en-CA" w:eastAsia="ko-KR"/>
                </w:rPr>
                <w:t>h</w:t>
              </w:r>
              <w:r w:rsidR="00A54F56" w:rsidRPr="00285AA8">
                <w:rPr>
                  <w:rStyle w:val="a6"/>
                  <w:szCs w:val="22"/>
                  <w:lang w:val="en-CA" w:eastAsia="ko-KR"/>
                </w:rPr>
                <w:t>endry</w:t>
              </w:r>
              <w:r w:rsidR="00A54F56" w:rsidRPr="00285AA8">
                <w:rPr>
                  <w:rStyle w:val="a6"/>
                  <w:rFonts w:hint="eastAsia"/>
                  <w:szCs w:val="22"/>
                  <w:lang w:val="en-CA" w:eastAsia="ko-KR"/>
                </w:rPr>
                <w:t>.hendry@lge.com</w:t>
              </w:r>
            </w:hyperlink>
          </w:p>
          <w:p w:rsidR="00A54F56" w:rsidRDefault="002A55A4" w:rsidP="00A54F56">
            <w:pPr>
              <w:spacing w:before="60" w:after="60"/>
              <w:rPr>
                <w:szCs w:val="22"/>
                <w:lang w:val="en-CA" w:eastAsia="ko-KR"/>
              </w:rPr>
            </w:pPr>
            <w:hyperlink r:id="rId10" w:history="1">
              <w:r w:rsidR="00A54F56" w:rsidRPr="00285AA8">
                <w:rPr>
                  <w:rStyle w:val="a6"/>
                  <w:rFonts w:hint="eastAsia"/>
                  <w:szCs w:val="22"/>
                  <w:lang w:val="en-CA" w:eastAsia="ko-KR"/>
                </w:rPr>
                <w:t>s</w:t>
              </w:r>
              <w:r w:rsidR="00A54F56" w:rsidRPr="00285AA8">
                <w:rPr>
                  <w:rStyle w:val="a6"/>
                  <w:szCs w:val="22"/>
                  <w:lang w:val="en-CA" w:eastAsia="ko-KR"/>
                </w:rPr>
                <w:t>angoh</w:t>
              </w:r>
              <w:r w:rsidR="00A54F56" w:rsidRPr="00285AA8">
                <w:rPr>
                  <w:rStyle w:val="a6"/>
                  <w:rFonts w:hint="eastAsia"/>
                  <w:szCs w:val="22"/>
                  <w:lang w:val="en-CA" w:eastAsia="ko-KR"/>
                </w:rPr>
                <w:t>.jeong@lge.com</w:t>
              </w:r>
            </w:hyperlink>
          </w:p>
          <w:p w:rsidR="00A54F56" w:rsidRDefault="002A55A4" w:rsidP="00A54F56">
            <w:pPr>
              <w:spacing w:before="60" w:after="60"/>
              <w:rPr>
                <w:szCs w:val="22"/>
                <w:lang w:val="en-CA" w:eastAsia="ko-KR"/>
              </w:rPr>
            </w:pPr>
            <w:hyperlink r:id="rId11" w:history="1">
              <w:r w:rsidR="00A54F56" w:rsidRPr="00285AA8">
                <w:rPr>
                  <w:rStyle w:val="a6"/>
                  <w:rFonts w:hint="eastAsia"/>
                  <w:szCs w:val="22"/>
                  <w:lang w:val="en-CA" w:eastAsia="ko-KR"/>
                </w:rPr>
                <w:t>seungwook.park@lge.com</w:t>
              </w:r>
            </w:hyperlink>
          </w:p>
          <w:p w:rsidR="00F2632D" w:rsidRPr="005B217D" w:rsidRDefault="002A55A4" w:rsidP="00A54F56">
            <w:pPr>
              <w:spacing w:before="60" w:after="60"/>
              <w:rPr>
                <w:szCs w:val="22"/>
                <w:lang w:val="en-CA"/>
              </w:rPr>
            </w:pPr>
            <w:hyperlink r:id="rId12" w:history="1">
              <w:r w:rsidR="00A54F56" w:rsidRPr="00285AA8">
                <w:rPr>
                  <w:rStyle w:val="a6"/>
                  <w:rFonts w:hint="eastAsia"/>
                  <w:szCs w:val="22"/>
                  <w:lang w:val="en-CA" w:eastAsia="ko-KR"/>
                </w:rPr>
                <w:t>bm.jeon@lge.com</w:t>
              </w:r>
            </w:hyperlink>
          </w:p>
        </w:tc>
      </w:tr>
      <w:tr w:rsidR="00F2632D" w:rsidRPr="005B217D">
        <w:tc>
          <w:tcPr>
            <w:tcW w:w="1458" w:type="dxa"/>
          </w:tcPr>
          <w:p w:rsidR="00F2632D" w:rsidRPr="005B217D" w:rsidRDefault="00F2632D">
            <w:pPr>
              <w:spacing w:before="60" w:after="60"/>
              <w:rPr>
                <w:i/>
                <w:szCs w:val="22"/>
                <w:lang w:val="en-CA"/>
              </w:rPr>
            </w:pPr>
            <w:r w:rsidRPr="005B217D">
              <w:rPr>
                <w:i/>
                <w:szCs w:val="22"/>
                <w:lang w:val="en-CA"/>
              </w:rPr>
              <w:t>Source:</w:t>
            </w:r>
          </w:p>
        </w:tc>
        <w:tc>
          <w:tcPr>
            <w:tcW w:w="8118" w:type="dxa"/>
            <w:gridSpan w:val="3"/>
          </w:tcPr>
          <w:p w:rsidR="00F2632D" w:rsidRPr="005B217D" w:rsidRDefault="00F2632D" w:rsidP="00261CB1">
            <w:pPr>
              <w:spacing w:before="60" w:after="60"/>
              <w:rPr>
                <w:szCs w:val="22"/>
                <w:lang w:val="en-CA"/>
              </w:rPr>
            </w:pPr>
            <w:r>
              <w:rPr>
                <w:rFonts w:hint="eastAsia"/>
                <w:szCs w:val="22"/>
                <w:lang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084BFC" w:rsidRDefault="00DF2BF8" w:rsidP="0004342A">
      <w:pPr>
        <w:jc w:val="both"/>
        <w:rPr>
          <w:ins w:id="5" w:author="Administrator" w:date="2012-02-02T03:01:00Z"/>
          <w:lang w:eastAsia="ko-KR"/>
        </w:rPr>
      </w:pPr>
      <w:r>
        <w:rPr>
          <w:rFonts w:hint="eastAsia"/>
          <w:szCs w:val="22"/>
          <w:lang w:eastAsia="ko-KR"/>
        </w:rPr>
        <w:t>In the 7</w:t>
      </w:r>
      <w:r>
        <w:rPr>
          <w:rFonts w:hint="eastAsia"/>
          <w:szCs w:val="22"/>
          <w:vertAlign w:val="superscript"/>
          <w:lang w:eastAsia="ko-KR"/>
        </w:rPr>
        <w:t xml:space="preserve">th </w:t>
      </w:r>
      <w:r>
        <w:rPr>
          <w:rFonts w:hint="eastAsia"/>
          <w:lang w:eastAsia="ko-KR"/>
        </w:rPr>
        <w:t xml:space="preserve">JCT-VC meeting, method for signaling short-term and long-term reference picture was adopted. This document proposes </w:t>
      </w:r>
      <w:r w:rsidR="005A3AD4">
        <w:rPr>
          <w:rFonts w:hint="eastAsia"/>
          <w:lang w:eastAsia="ko-KR"/>
        </w:rPr>
        <w:t xml:space="preserve">some changes to the current syntax and semantics elements for signaling short-term reference pictures. </w:t>
      </w:r>
      <w:ins w:id="6" w:author="Administrator" w:date="2012-02-02T03:01:00Z">
        <w:r w:rsidR="00084BFC">
          <w:rPr>
            <w:rFonts w:hint="eastAsia"/>
            <w:lang w:eastAsia="ko-KR"/>
          </w:rPr>
          <w:t xml:space="preserve">The proposed changes </w:t>
        </w:r>
      </w:ins>
      <w:ins w:id="7" w:author="Administrator" w:date="2012-02-02T03:02:00Z">
        <w:r w:rsidR="00084BFC">
          <w:rPr>
            <w:rFonts w:hint="eastAsia"/>
            <w:lang w:eastAsia="ko-KR"/>
          </w:rPr>
          <w:t>are</w:t>
        </w:r>
      </w:ins>
      <w:ins w:id="8" w:author="Administrator" w:date="2012-02-02T03:01:00Z">
        <w:r w:rsidR="00084BFC">
          <w:rPr>
            <w:rFonts w:hint="eastAsia"/>
            <w:lang w:eastAsia="ko-KR"/>
          </w:rPr>
          <w:t>:</w:t>
        </w:r>
      </w:ins>
    </w:p>
    <w:p w:rsidR="00000000" w:rsidRDefault="00084BFC">
      <w:pPr>
        <w:pStyle w:val="aa"/>
        <w:numPr>
          <w:ilvl w:val="0"/>
          <w:numId w:val="21"/>
        </w:numPr>
        <w:ind w:leftChars="0"/>
        <w:rPr>
          <w:ins w:id="9" w:author="Administrator" w:date="2012-02-02T03:02:00Z"/>
        </w:rPr>
        <w:pPrChange w:id="10" w:author="Administrator" w:date="2012-02-02T03:02:00Z">
          <w:pPr>
            <w:jc w:val="both"/>
          </w:pPr>
        </w:pPrChange>
      </w:pPr>
      <w:ins w:id="11" w:author="Administrator" w:date="2012-02-02T03:02:00Z">
        <w:r>
          <w:rPr>
            <w:rFonts w:hint="eastAsia"/>
          </w:rPr>
          <w:t>Modification to signaling of number of reference pictures in RPS</w:t>
        </w:r>
      </w:ins>
    </w:p>
    <w:p w:rsidR="00000000" w:rsidRDefault="00084BFC">
      <w:pPr>
        <w:pStyle w:val="aa"/>
        <w:numPr>
          <w:ilvl w:val="0"/>
          <w:numId w:val="21"/>
        </w:numPr>
        <w:ind w:leftChars="0"/>
        <w:rPr>
          <w:ins w:id="12" w:author="Administrator" w:date="2012-02-02T03:01:00Z"/>
        </w:rPr>
        <w:pPrChange w:id="13" w:author="Administrator" w:date="2012-02-02T03:02:00Z">
          <w:pPr>
            <w:jc w:val="both"/>
          </w:pPr>
        </w:pPrChange>
      </w:pPr>
      <w:ins w:id="14" w:author="Administrator" w:date="2012-02-02T03:02:00Z">
        <w:r>
          <w:rPr>
            <w:rFonts w:hint="eastAsia"/>
          </w:rPr>
          <w:t xml:space="preserve">Making signaling of </w:t>
        </w:r>
      </w:ins>
      <w:ins w:id="15" w:author="Administrator" w:date="2012-02-02T03:03:00Z">
        <w:r>
          <w:rPr>
            <w:rFonts w:hint="eastAsia"/>
          </w:rPr>
          <w:t>‘</w:t>
        </w:r>
      </w:ins>
      <w:proofErr w:type="spellStart"/>
      <w:ins w:id="16" w:author="Administrator" w:date="2012-02-02T03:02:00Z">
        <w:r>
          <w:rPr>
            <w:rFonts w:hint="eastAsia"/>
          </w:rPr>
          <w:t>used_by_curr</w:t>
        </w:r>
      </w:ins>
      <w:ins w:id="17" w:author="Administrator" w:date="2012-02-02T03:03:00Z">
        <w:r>
          <w:rPr>
            <w:rFonts w:hint="eastAsia"/>
          </w:rPr>
          <w:t>_pic_sX_flag</w:t>
        </w:r>
        <w:proofErr w:type="spellEnd"/>
        <w:r>
          <w:rPr>
            <w:rFonts w:hint="eastAsia"/>
          </w:rPr>
          <w:t>’</w:t>
        </w:r>
        <w:r>
          <w:rPr>
            <w:rFonts w:hint="eastAsia"/>
          </w:rPr>
          <w:t xml:space="preserve"> conditional.</w:t>
        </w:r>
      </w:ins>
    </w:p>
    <w:p w:rsidR="007F31EA" w:rsidRDefault="005A3AD4" w:rsidP="0004342A">
      <w:pPr>
        <w:jc w:val="both"/>
        <w:rPr>
          <w:lang w:eastAsia="ko-KR"/>
        </w:rPr>
      </w:pPr>
      <w:r>
        <w:rPr>
          <w:rFonts w:hint="eastAsia"/>
          <w:lang w:eastAsia="ko-KR"/>
        </w:rPr>
        <w:t xml:space="preserve">It is suggested that the proposed changes </w:t>
      </w:r>
      <w:ins w:id="18" w:author="Administrator" w:date="2012-02-02T03:00:00Z">
        <w:r w:rsidR="00084BFC">
          <w:rPr>
            <w:rFonts w:hint="eastAsia"/>
            <w:lang w:eastAsia="ko-KR"/>
          </w:rPr>
          <w:t xml:space="preserve">improve signaling efficiency without </w:t>
        </w:r>
      </w:ins>
      <w:del w:id="19" w:author="Administrator" w:date="2012-02-02T03:01:00Z">
        <w:r w:rsidDel="00084BFC">
          <w:rPr>
            <w:rFonts w:hint="eastAsia"/>
            <w:lang w:eastAsia="ko-KR"/>
          </w:rPr>
          <w:delText xml:space="preserve">does not </w:delText>
        </w:r>
      </w:del>
      <w:r>
        <w:rPr>
          <w:rFonts w:hint="eastAsia"/>
          <w:lang w:eastAsia="ko-KR"/>
        </w:rPr>
        <w:t>chang</w:t>
      </w:r>
      <w:del w:id="20" w:author="Administrator" w:date="2012-02-02T03:01:00Z">
        <w:r w:rsidDel="00084BFC">
          <w:rPr>
            <w:rFonts w:hint="eastAsia"/>
            <w:lang w:eastAsia="ko-KR"/>
          </w:rPr>
          <w:delText>e</w:delText>
        </w:r>
      </w:del>
      <w:ins w:id="21" w:author="Administrator" w:date="2012-02-02T03:01:00Z">
        <w:r w:rsidR="00084BFC">
          <w:rPr>
            <w:rFonts w:hint="eastAsia"/>
            <w:lang w:eastAsia="ko-KR"/>
          </w:rPr>
          <w:t>ing</w:t>
        </w:r>
      </w:ins>
      <w:r>
        <w:rPr>
          <w:rFonts w:hint="eastAsia"/>
          <w:lang w:eastAsia="ko-KR"/>
        </w:rPr>
        <w:t xml:space="preserve"> the main concept of </w:t>
      </w:r>
      <w:ins w:id="22" w:author="Administrator" w:date="2012-02-02T03:01:00Z">
        <w:r w:rsidR="00084BFC">
          <w:rPr>
            <w:rFonts w:hint="eastAsia"/>
            <w:lang w:eastAsia="ko-KR"/>
          </w:rPr>
          <w:t xml:space="preserve">the current </w:t>
        </w:r>
      </w:ins>
      <w:r>
        <w:rPr>
          <w:rFonts w:hint="eastAsia"/>
          <w:lang w:eastAsia="ko-KR"/>
        </w:rPr>
        <w:t>signaling</w:t>
      </w:r>
      <w:del w:id="23" w:author="Administrator" w:date="2012-02-02T03:01:00Z">
        <w:r w:rsidDel="00084BFC">
          <w:rPr>
            <w:rFonts w:hint="eastAsia"/>
            <w:lang w:eastAsia="ko-KR"/>
          </w:rPr>
          <w:delText>, it may improve signaling efficiency</w:delText>
        </w:r>
      </w:del>
      <w:r>
        <w:rPr>
          <w:rFonts w:hint="eastAsia"/>
          <w:lang w:eastAsia="ko-KR"/>
        </w:rPr>
        <w:t>.</w:t>
      </w:r>
    </w:p>
    <w:p w:rsidR="007424E2" w:rsidRPr="005A3AD4" w:rsidRDefault="007424E2" w:rsidP="0004342A">
      <w:pPr>
        <w:jc w:val="both"/>
        <w:rPr>
          <w:lang w:eastAsia="ko-KR"/>
        </w:rPr>
      </w:pPr>
    </w:p>
    <w:p w:rsidR="00745F6B" w:rsidRPr="005B217D" w:rsidRDefault="00745F6B" w:rsidP="00E11923">
      <w:pPr>
        <w:pStyle w:val="1"/>
        <w:rPr>
          <w:lang w:val="en-CA"/>
        </w:rPr>
      </w:pPr>
      <w:r w:rsidRPr="005B217D">
        <w:rPr>
          <w:lang w:val="en-CA"/>
        </w:rPr>
        <w:t xml:space="preserve">Introduction </w:t>
      </w:r>
    </w:p>
    <w:p w:rsidR="005A3AD4" w:rsidRDefault="00D3456B" w:rsidP="009D49EB">
      <w:pPr>
        <w:jc w:val="both"/>
        <w:rPr>
          <w:lang w:eastAsia="ko-KR"/>
        </w:rPr>
      </w:pPr>
      <w:r>
        <w:rPr>
          <w:rFonts w:hint="eastAsia"/>
          <w:lang w:val="en-CA" w:eastAsia="ko-KR"/>
        </w:rPr>
        <w:t>After adoption in the last meeting, s</w:t>
      </w:r>
      <w:proofErr w:type="spellStart"/>
      <w:r w:rsidR="005A3AD4">
        <w:rPr>
          <w:rFonts w:hint="eastAsia"/>
          <w:lang w:eastAsia="ko-KR"/>
        </w:rPr>
        <w:t>hort</w:t>
      </w:r>
      <w:proofErr w:type="spellEnd"/>
      <w:r w:rsidR="005A3AD4">
        <w:rPr>
          <w:rFonts w:hint="eastAsia"/>
          <w:lang w:eastAsia="ko-KR"/>
        </w:rPr>
        <w:t xml:space="preserve">-term reference pictures are </w:t>
      </w:r>
      <w:r>
        <w:rPr>
          <w:rFonts w:hint="eastAsia"/>
          <w:lang w:eastAsia="ko-KR"/>
        </w:rPr>
        <w:t xml:space="preserve">now </w:t>
      </w:r>
      <w:del w:id="24" w:author="Administrator" w:date="2012-02-02T03:04:00Z">
        <w:r w:rsidDel="00330E29">
          <w:rPr>
            <w:rFonts w:hint="eastAsia"/>
            <w:lang w:eastAsia="ko-KR"/>
          </w:rPr>
          <w:delText xml:space="preserve">can </w:delText>
        </w:r>
      </w:del>
      <w:r w:rsidR="005A3AD4">
        <w:rPr>
          <w:rFonts w:hint="eastAsia"/>
          <w:lang w:eastAsia="ko-KR"/>
        </w:rPr>
        <w:t xml:space="preserve">signaled </w:t>
      </w:r>
      <w:r>
        <w:rPr>
          <w:rFonts w:hint="eastAsia"/>
          <w:lang w:eastAsia="ko-KR"/>
        </w:rPr>
        <w:t xml:space="preserve">explicitly </w:t>
      </w:r>
      <w:r w:rsidR="007642B6">
        <w:rPr>
          <w:rFonts w:hint="eastAsia"/>
          <w:lang w:eastAsia="ko-KR"/>
        </w:rPr>
        <w:t>within</w:t>
      </w:r>
      <w:r w:rsidR="005A3AD4">
        <w:rPr>
          <w:rFonts w:hint="eastAsia"/>
          <w:lang w:eastAsia="ko-KR"/>
        </w:rPr>
        <w:t xml:space="preserve"> so called </w:t>
      </w:r>
      <w:r w:rsidR="005A3AD4">
        <w:rPr>
          <w:lang w:eastAsia="ko-KR"/>
        </w:rPr>
        <w:t xml:space="preserve">reference picture set (RPS) which </w:t>
      </w:r>
      <w:ins w:id="25" w:author="Administrator" w:date="2012-02-02T03:04:00Z">
        <w:r w:rsidR="00330E29">
          <w:rPr>
            <w:rFonts w:hint="eastAsia"/>
            <w:lang w:eastAsia="ko-KR"/>
          </w:rPr>
          <w:t xml:space="preserve">is contained </w:t>
        </w:r>
      </w:ins>
      <w:del w:id="26" w:author="Administrator" w:date="2012-02-02T03:04:00Z">
        <w:r w:rsidR="005A3AD4" w:rsidDel="00330E29">
          <w:rPr>
            <w:lang w:eastAsia="ko-KR"/>
          </w:rPr>
          <w:delText xml:space="preserve">can be signaled </w:delText>
        </w:r>
      </w:del>
      <w:r w:rsidR="005A3AD4">
        <w:rPr>
          <w:rFonts w:hint="eastAsia"/>
          <w:lang w:eastAsia="ko-KR"/>
        </w:rPr>
        <w:t>in PPS and</w:t>
      </w:r>
      <w:ins w:id="27" w:author="Administrator" w:date="2012-02-02T03:04:00Z">
        <w:r w:rsidR="00330E29">
          <w:rPr>
            <w:rFonts w:hint="eastAsia"/>
            <w:lang w:eastAsia="ko-KR"/>
          </w:rPr>
          <w:t>/or</w:t>
        </w:r>
      </w:ins>
      <w:r w:rsidR="005A3AD4">
        <w:rPr>
          <w:rFonts w:hint="eastAsia"/>
          <w:lang w:eastAsia="ko-KR"/>
        </w:rPr>
        <w:t xml:space="preserve"> slice header. </w:t>
      </w:r>
      <w:r>
        <w:rPr>
          <w:rFonts w:hint="eastAsia"/>
          <w:lang w:eastAsia="ko-KR"/>
        </w:rPr>
        <w:t xml:space="preserve">RPS contains information such as number of </w:t>
      </w:r>
      <w:r>
        <w:rPr>
          <w:lang w:eastAsia="ko-KR"/>
        </w:rPr>
        <w:t>reference</w:t>
      </w:r>
      <w:r>
        <w:rPr>
          <w:rFonts w:hint="eastAsia"/>
          <w:lang w:eastAsia="ko-KR"/>
        </w:rPr>
        <w:t xml:space="preserve"> pictures (</w:t>
      </w:r>
      <w:proofErr w:type="spellStart"/>
      <w:r>
        <w:rPr>
          <w:rFonts w:hint="eastAsia"/>
          <w:lang w:eastAsia="ko-KR"/>
        </w:rPr>
        <w:t>ie</w:t>
      </w:r>
      <w:proofErr w:type="spellEnd"/>
      <w:r>
        <w:rPr>
          <w:rFonts w:hint="eastAsia"/>
          <w:lang w:eastAsia="ko-KR"/>
        </w:rPr>
        <w:t xml:space="preserve">.. divided into </w:t>
      </w:r>
      <w:r>
        <w:rPr>
          <w:lang w:eastAsia="ko-KR"/>
        </w:rPr>
        <w:t>number</w:t>
      </w:r>
      <w:r>
        <w:rPr>
          <w:rFonts w:hint="eastAsia"/>
          <w:lang w:eastAsia="ko-KR"/>
        </w:rPr>
        <w:t xml:space="preserve"> of reference pictures with negative and positive delta POC relative to POC of current slice) that should exists in decoded picture buffer (DPB), delta POC of the reference pictures, and whether or not the reference pictures are used by current slice.</w:t>
      </w:r>
    </w:p>
    <w:p w:rsidR="007642B6" w:rsidRDefault="007642B6" w:rsidP="009D49EB">
      <w:pPr>
        <w:jc w:val="both"/>
        <w:rPr>
          <w:lang w:eastAsia="ko-KR"/>
        </w:rPr>
      </w:pPr>
      <w:r>
        <w:rPr>
          <w:rFonts w:hint="eastAsia"/>
          <w:lang w:eastAsia="ko-KR"/>
        </w:rPr>
        <w:t xml:space="preserve">While the concept seems stable, the syntax elements within RPS might still be improved by considering other syntax elements. </w:t>
      </w:r>
      <w:r w:rsidR="00A7152E">
        <w:rPr>
          <w:rFonts w:hint="eastAsia"/>
          <w:lang w:eastAsia="ko-KR"/>
        </w:rPr>
        <w:t xml:space="preserve">In this document, we propose some changes to the way of signaling short-term reference pictures in RPS without changing the main concept. </w:t>
      </w:r>
    </w:p>
    <w:p w:rsidR="00A7152E" w:rsidRDefault="00A7152E" w:rsidP="009D49EB">
      <w:pPr>
        <w:jc w:val="both"/>
        <w:rPr>
          <w:lang w:eastAsia="ko-KR"/>
        </w:rPr>
      </w:pPr>
    </w:p>
    <w:p w:rsidR="00A7152E" w:rsidRPr="005B217D" w:rsidRDefault="00A7152E" w:rsidP="00A7152E">
      <w:pPr>
        <w:pStyle w:val="1"/>
        <w:rPr>
          <w:lang w:val="en-CA"/>
        </w:rPr>
      </w:pPr>
      <w:r>
        <w:rPr>
          <w:rFonts w:hint="eastAsia"/>
          <w:lang w:val="en-CA" w:eastAsia="ko-KR"/>
        </w:rPr>
        <w:t>Proposed Changes</w:t>
      </w:r>
      <w:r w:rsidRPr="005B217D">
        <w:rPr>
          <w:lang w:val="en-CA"/>
        </w:rPr>
        <w:t xml:space="preserve"> </w:t>
      </w:r>
    </w:p>
    <w:p w:rsidR="00A7152E" w:rsidRPr="005B217D" w:rsidRDefault="00A7152E" w:rsidP="00A7152E">
      <w:pPr>
        <w:pStyle w:val="2"/>
        <w:rPr>
          <w:lang w:val="en-CA"/>
        </w:rPr>
      </w:pPr>
      <w:r>
        <w:rPr>
          <w:lang w:val="en-CA" w:eastAsia="ko-KR"/>
        </w:rPr>
        <w:t>Signalling</w:t>
      </w:r>
      <w:r>
        <w:rPr>
          <w:rFonts w:hint="eastAsia"/>
          <w:lang w:val="en-CA" w:eastAsia="ko-KR"/>
        </w:rPr>
        <w:t xml:space="preserve"> of Number of Reference Pictures </w:t>
      </w:r>
      <w:r w:rsidRPr="005B217D">
        <w:rPr>
          <w:lang w:val="en-CA"/>
        </w:rPr>
        <w:t xml:space="preserve"> </w:t>
      </w:r>
    </w:p>
    <w:p w:rsidR="00A7152E" w:rsidRDefault="00A7152E" w:rsidP="00A7152E">
      <w:pPr>
        <w:jc w:val="both"/>
        <w:rPr>
          <w:lang w:val="en-CA" w:eastAsia="ko-KR"/>
        </w:rPr>
      </w:pPr>
      <w:r>
        <w:rPr>
          <w:rFonts w:hint="eastAsia"/>
          <w:lang w:val="en-CA" w:eastAsia="ko-KR"/>
        </w:rPr>
        <w:t xml:space="preserve">Currently, the </w:t>
      </w:r>
      <w:r>
        <w:rPr>
          <w:lang w:val="en-CA" w:eastAsia="ko-KR"/>
        </w:rPr>
        <w:t>number</w:t>
      </w:r>
      <w:r>
        <w:rPr>
          <w:rFonts w:hint="eastAsia"/>
          <w:lang w:val="en-CA" w:eastAsia="ko-KR"/>
        </w:rPr>
        <w:t xml:space="preserve"> of reference pictures that are signalled in RPS is described by number of negative and positive pictures and both are coded as </w:t>
      </w:r>
      <w:proofErr w:type="spellStart"/>
      <w:proofErr w:type="gramStart"/>
      <w:r>
        <w:rPr>
          <w:rFonts w:hint="eastAsia"/>
          <w:lang w:val="en-CA" w:eastAsia="ko-KR"/>
        </w:rPr>
        <w:t>ue</w:t>
      </w:r>
      <w:proofErr w:type="spellEnd"/>
      <w:r>
        <w:rPr>
          <w:rFonts w:hint="eastAsia"/>
          <w:lang w:val="en-CA" w:eastAsia="ko-KR"/>
        </w:rPr>
        <w:t>(</w:t>
      </w:r>
      <w:proofErr w:type="gramEnd"/>
      <w:r>
        <w:rPr>
          <w:rFonts w:hint="eastAsia"/>
          <w:lang w:val="en-CA" w:eastAsia="ko-KR"/>
        </w:rPr>
        <w:t xml:space="preserve">v). Considering other adoption syntax element </w:t>
      </w:r>
      <w:r>
        <w:rPr>
          <w:lang w:val="en-CA" w:eastAsia="ko-KR"/>
        </w:rPr>
        <w:t>‘</w:t>
      </w:r>
      <w:proofErr w:type="spellStart"/>
      <w:r>
        <w:rPr>
          <w:rFonts w:hint="eastAsia"/>
          <w:lang w:val="en-CA" w:eastAsia="ko-KR"/>
        </w:rPr>
        <w:t>max_dec_frame_buffering</w:t>
      </w:r>
      <w:proofErr w:type="spellEnd"/>
      <w:r>
        <w:rPr>
          <w:lang w:val="en-CA" w:eastAsia="ko-KR"/>
        </w:rPr>
        <w:t>’</w:t>
      </w:r>
      <w:r>
        <w:rPr>
          <w:rFonts w:hint="eastAsia"/>
          <w:lang w:val="en-CA" w:eastAsia="ko-KR"/>
        </w:rPr>
        <w:t xml:space="preserve"> in the last meeting, it might be better to apply the following changes:</w:t>
      </w:r>
    </w:p>
    <w:p w:rsidR="00A7152E" w:rsidRPr="00A7152E" w:rsidDel="00330E29" w:rsidRDefault="00A7152E" w:rsidP="00A7152E">
      <w:pPr>
        <w:pStyle w:val="aa"/>
        <w:numPr>
          <w:ilvl w:val="0"/>
          <w:numId w:val="19"/>
        </w:numPr>
        <w:wordWrap/>
        <w:spacing w:before="136"/>
        <w:ind w:leftChars="0" w:left="806" w:hanging="403"/>
        <w:rPr>
          <w:del w:id="28" w:author="Administrator" w:date="2012-02-02T03:08:00Z"/>
          <w:rFonts w:ascii="Times New Roman" w:hAnsi="Times New Roman"/>
          <w:sz w:val="22"/>
        </w:rPr>
      </w:pPr>
      <w:r w:rsidRPr="00A7152E">
        <w:rPr>
          <w:rFonts w:ascii="Times New Roman" w:hAnsi="Times New Roman"/>
          <w:sz w:val="22"/>
        </w:rPr>
        <w:lastRenderedPageBreak/>
        <w:t xml:space="preserve">Instead of signaling </w:t>
      </w:r>
      <w:proofErr w:type="spellStart"/>
      <w:r w:rsidRPr="00A7152E">
        <w:rPr>
          <w:rFonts w:ascii="Times New Roman" w:hAnsi="Times New Roman"/>
          <w:sz w:val="22"/>
        </w:rPr>
        <w:t>num_negative_pics</w:t>
      </w:r>
      <w:proofErr w:type="spellEnd"/>
      <w:r w:rsidRPr="00A7152E">
        <w:rPr>
          <w:rFonts w:ascii="Times New Roman" w:hAnsi="Times New Roman"/>
          <w:sz w:val="22"/>
        </w:rPr>
        <w:t xml:space="preserve"> and </w:t>
      </w:r>
      <w:proofErr w:type="spellStart"/>
      <w:r w:rsidRPr="00A7152E">
        <w:rPr>
          <w:rFonts w:ascii="Times New Roman" w:hAnsi="Times New Roman"/>
          <w:sz w:val="22"/>
        </w:rPr>
        <w:t>num_positive_pics</w:t>
      </w:r>
      <w:proofErr w:type="spellEnd"/>
      <w:r w:rsidRPr="00A7152E">
        <w:rPr>
          <w:rFonts w:ascii="Times New Roman" w:hAnsi="Times New Roman"/>
          <w:sz w:val="22"/>
        </w:rPr>
        <w:t xml:space="preserve">, it is better to signaled num_ref_pics_minus1, which indicate the number of </w:t>
      </w:r>
      <w:r>
        <w:rPr>
          <w:rFonts w:ascii="Times New Roman" w:hAnsi="Times New Roman" w:hint="eastAsia"/>
          <w:sz w:val="22"/>
        </w:rPr>
        <w:t xml:space="preserve">all </w:t>
      </w:r>
      <w:r w:rsidRPr="00A7152E">
        <w:rPr>
          <w:rFonts w:ascii="Times New Roman" w:hAnsi="Times New Roman"/>
          <w:sz w:val="22"/>
        </w:rPr>
        <w:t xml:space="preserve">reference pictures and </w:t>
      </w:r>
      <w:proofErr w:type="spellStart"/>
      <w:r w:rsidRPr="00A7152E">
        <w:rPr>
          <w:rFonts w:ascii="Times New Roman" w:hAnsi="Times New Roman"/>
          <w:sz w:val="22"/>
        </w:rPr>
        <w:t>num_positive_ref_pics</w:t>
      </w:r>
      <w:proofErr w:type="spellEnd"/>
      <w:r w:rsidRPr="00A7152E">
        <w:rPr>
          <w:rFonts w:ascii="Times New Roman" w:hAnsi="Times New Roman"/>
          <w:sz w:val="22"/>
        </w:rPr>
        <w:t>, which indicate the number of positive reference pictures.</w:t>
      </w:r>
      <w:ins w:id="29" w:author="Administrator" w:date="2012-02-02T03:08:00Z">
        <w:r w:rsidR="00330E29" w:rsidRPr="00A7152E" w:rsidDel="00330E29">
          <w:rPr>
            <w:rFonts w:ascii="Times New Roman" w:hAnsi="Times New Roman"/>
            <w:sz w:val="22"/>
          </w:rPr>
          <w:t xml:space="preserve"> </w:t>
        </w:r>
      </w:ins>
    </w:p>
    <w:p w:rsidR="00000000" w:rsidRPr="00A62A02" w:rsidRDefault="00A7152E">
      <w:pPr>
        <w:pStyle w:val="aa"/>
        <w:numPr>
          <w:ilvl w:val="0"/>
          <w:numId w:val="19"/>
        </w:numPr>
        <w:wordWrap/>
        <w:spacing w:before="136"/>
        <w:ind w:leftChars="0" w:left="806" w:hanging="403"/>
        <w:rPr>
          <w:del w:id="30" w:author="Administrator" w:date="2012-02-02T03:08:00Z"/>
          <w:rFonts w:ascii="Times New Roman" w:hAnsi="Times New Roman"/>
          <w:sz w:val="22"/>
          <w:rPrChange w:id="31" w:author="Administrator" w:date="2012-02-02T06:31:00Z">
            <w:rPr>
              <w:del w:id="32" w:author="Administrator" w:date="2012-02-02T03:08:00Z"/>
              <w:rFonts w:ascii="Times New Roman" w:hAnsi="Times New Roman"/>
              <w:sz w:val="22"/>
            </w:rPr>
          </w:rPrChange>
        </w:rPr>
        <w:pPrChange w:id="33" w:author="Administrator" w:date="2012-02-02T04:56:00Z">
          <w:pPr>
            <w:pStyle w:val="aa"/>
            <w:numPr>
              <w:numId w:val="19"/>
            </w:numPr>
            <w:wordWrap/>
            <w:spacing w:before="136"/>
            <w:ind w:leftChars="0" w:left="-1215" w:hanging="400"/>
          </w:pPr>
        </w:pPrChange>
      </w:pPr>
      <w:r w:rsidRPr="00BF5D17">
        <w:rPr>
          <w:rFonts w:ascii="Times New Roman" w:hAnsi="Times New Roman"/>
          <w:sz w:val="22"/>
        </w:rPr>
        <w:t>The syntax element num_ref</w:t>
      </w:r>
      <w:r w:rsidRPr="00A62A02">
        <w:rPr>
          <w:rFonts w:ascii="Times New Roman" w:hAnsi="Times New Roman"/>
          <w:sz w:val="22"/>
          <w:rPrChange w:id="34" w:author="Administrator" w:date="2012-02-02T06:31:00Z">
            <w:rPr>
              <w:rFonts w:ascii="Times New Roman" w:hAnsi="Times New Roman"/>
              <w:sz w:val="22"/>
            </w:rPr>
          </w:rPrChange>
        </w:rPr>
        <w:t>_pics_minus1 shall be coded with unsigned integer using n bits (i.e., u(n)) or with unsigned inte</w:t>
      </w:r>
      <w:r w:rsidR="002A55A4" w:rsidRPr="00A62A02">
        <w:rPr>
          <w:rFonts w:ascii="Times New Roman" w:hAnsi="Times New Roman"/>
          <w:sz w:val="22"/>
          <w:rPrChange w:id="35" w:author="Administrator" w:date="2012-02-02T06:31:00Z">
            <w:rPr/>
          </w:rPrChange>
        </w:rPr>
        <w:t>ger Exp-</w:t>
      </w:r>
      <w:proofErr w:type="spellStart"/>
      <w:r w:rsidR="002A55A4" w:rsidRPr="00A62A02">
        <w:rPr>
          <w:rFonts w:ascii="Times New Roman" w:hAnsi="Times New Roman"/>
          <w:sz w:val="22"/>
          <w:rPrChange w:id="36" w:author="Administrator" w:date="2012-02-02T06:31:00Z">
            <w:rPr/>
          </w:rPrChange>
        </w:rPr>
        <w:t>Golomb</w:t>
      </w:r>
      <w:proofErr w:type="spellEnd"/>
      <w:r w:rsidR="002A55A4" w:rsidRPr="00A62A02">
        <w:rPr>
          <w:rFonts w:ascii="Times New Roman" w:hAnsi="Times New Roman"/>
          <w:sz w:val="22"/>
          <w:rPrChange w:id="37" w:author="Administrator" w:date="2012-02-02T06:31:00Z">
            <w:rPr/>
          </w:rPrChange>
        </w:rPr>
        <w:t xml:space="preserve">-coded syntax element with the left bit first (i.e., </w:t>
      </w:r>
      <w:proofErr w:type="spellStart"/>
      <w:r w:rsidR="002A55A4" w:rsidRPr="00A62A02">
        <w:rPr>
          <w:rFonts w:ascii="Times New Roman" w:hAnsi="Times New Roman"/>
          <w:sz w:val="22"/>
          <w:rPrChange w:id="38" w:author="Administrator" w:date="2012-02-02T06:31:00Z">
            <w:rPr/>
          </w:rPrChange>
        </w:rPr>
        <w:t>ue</w:t>
      </w:r>
      <w:proofErr w:type="spellEnd"/>
      <w:r w:rsidR="002A55A4" w:rsidRPr="00A62A02">
        <w:rPr>
          <w:rFonts w:ascii="Times New Roman" w:hAnsi="Times New Roman"/>
          <w:sz w:val="22"/>
          <w:rPrChange w:id="39" w:author="Administrator" w:date="2012-02-02T06:31:00Z">
            <w:rPr/>
          </w:rPrChange>
        </w:rPr>
        <w:t xml:space="preserve">(v)), depending on the value of </w:t>
      </w:r>
      <w:proofErr w:type="spellStart"/>
      <w:r w:rsidR="002A55A4" w:rsidRPr="00A62A02">
        <w:rPr>
          <w:rFonts w:ascii="Times New Roman" w:hAnsi="Times New Roman"/>
          <w:sz w:val="22"/>
          <w:rPrChange w:id="40" w:author="Administrator" w:date="2012-02-02T06:31:00Z">
            <w:rPr/>
          </w:rPrChange>
        </w:rPr>
        <w:t>of</w:t>
      </w:r>
      <w:proofErr w:type="spellEnd"/>
      <w:r w:rsidR="002A55A4" w:rsidRPr="00A62A02">
        <w:rPr>
          <w:rFonts w:ascii="Times New Roman" w:hAnsi="Times New Roman"/>
          <w:sz w:val="22"/>
          <w:rPrChange w:id="41" w:author="Administrator" w:date="2012-02-02T06:31:00Z">
            <w:rPr/>
          </w:rPrChange>
        </w:rPr>
        <w:t xml:space="preserve"> syntax element </w:t>
      </w:r>
      <w:proofErr w:type="spellStart"/>
      <w:r w:rsidR="002A55A4" w:rsidRPr="00A62A02">
        <w:rPr>
          <w:rFonts w:ascii="Times New Roman" w:eastAsia="Malgun Gothic" w:hAnsi="Times New Roman"/>
          <w:sz w:val="22"/>
          <w:rPrChange w:id="42" w:author="Administrator" w:date="2012-02-02T06:31:00Z">
            <w:rPr>
              <w:rFonts w:eastAsia="Malgun Gothic"/>
            </w:rPr>
          </w:rPrChange>
        </w:rPr>
        <w:t>max_dec_frame_buffering</w:t>
      </w:r>
      <w:proofErr w:type="spellEnd"/>
      <w:r w:rsidR="002A55A4" w:rsidRPr="00A62A02">
        <w:rPr>
          <w:rFonts w:ascii="Times New Roman" w:hAnsi="Times New Roman"/>
          <w:sz w:val="22"/>
          <w:rPrChange w:id="43" w:author="Administrator" w:date="2012-02-02T06:31:00Z">
            <w:rPr/>
          </w:rPrChange>
        </w:rPr>
        <w:t>.</w:t>
      </w:r>
      <w:ins w:id="44" w:author="Administrator" w:date="2012-02-02T04:56:00Z">
        <w:r w:rsidR="00BF5D17" w:rsidRPr="00A62A02">
          <w:rPr>
            <w:rFonts w:ascii="Times New Roman" w:hAnsi="Times New Roman"/>
            <w:sz w:val="22"/>
            <w:rPrChange w:id="45" w:author="Administrator" w:date="2012-02-02T06:31:00Z">
              <w:rPr>
                <w:rFonts w:ascii="Times New Roman" w:hAnsi="Times New Roman" w:hint="eastAsia"/>
                <w:sz w:val="22"/>
              </w:rPr>
            </w:rPrChange>
          </w:rPr>
          <w:t xml:space="preserve"> </w:t>
        </w:r>
      </w:ins>
    </w:p>
    <w:p w:rsidR="00A7152E" w:rsidRPr="00BF5D17" w:rsidRDefault="00A7152E" w:rsidP="00A7152E">
      <w:pPr>
        <w:pStyle w:val="aa"/>
        <w:numPr>
          <w:ilvl w:val="0"/>
          <w:numId w:val="19"/>
        </w:numPr>
        <w:wordWrap/>
        <w:spacing w:before="136"/>
        <w:ind w:leftChars="0" w:left="806" w:hanging="403"/>
        <w:rPr>
          <w:ins w:id="46" w:author="Administrator" w:date="2012-02-02T04:58:00Z"/>
          <w:rFonts w:ascii="Times New Roman" w:hAnsi="Times New Roman"/>
          <w:sz w:val="22"/>
          <w:lang w:val="en-CA"/>
          <w:rPrChange w:id="47" w:author="Administrator" w:date="2012-02-02T04:58:00Z">
            <w:rPr>
              <w:ins w:id="48" w:author="Administrator" w:date="2012-02-02T04:58:00Z"/>
              <w:rFonts w:ascii="Times New Roman" w:hAnsi="Times New Roman"/>
              <w:sz w:val="22"/>
            </w:rPr>
          </w:rPrChange>
        </w:rPr>
      </w:pPr>
      <w:r w:rsidRPr="00A62A02">
        <w:rPr>
          <w:rFonts w:ascii="Times New Roman" w:hAnsi="Times New Roman"/>
          <w:sz w:val="22"/>
          <w:rPrChange w:id="49" w:author="Administrator" w:date="2012-02-02T06:31:00Z">
            <w:rPr>
              <w:rFonts w:ascii="Times New Roman" w:hAnsi="Times New Roman"/>
              <w:sz w:val="22"/>
            </w:rPr>
          </w:rPrChange>
        </w:rPr>
        <w:t xml:space="preserve">The syntax element </w:t>
      </w:r>
      <w:proofErr w:type="spellStart"/>
      <w:r w:rsidRPr="00A62A02">
        <w:rPr>
          <w:rFonts w:ascii="Times New Roman" w:hAnsi="Times New Roman"/>
          <w:sz w:val="22"/>
          <w:rPrChange w:id="50" w:author="Administrator" w:date="2012-02-02T06:31:00Z">
            <w:rPr>
              <w:rFonts w:ascii="Times New Roman" w:hAnsi="Times New Roman"/>
              <w:sz w:val="22"/>
            </w:rPr>
          </w:rPrChange>
        </w:rPr>
        <w:t>num_positive_ref_pics</w:t>
      </w:r>
      <w:proofErr w:type="spellEnd"/>
      <w:r w:rsidRPr="00A62A02">
        <w:rPr>
          <w:rFonts w:ascii="Times New Roman" w:hAnsi="Times New Roman"/>
          <w:sz w:val="22"/>
          <w:rPrChange w:id="51" w:author="Administrator" w:date="2012-02-02T06:31:00Z">
            <w:rPr>
              <w:rFonts w:ascii="Times New Roman" w:hAnsi="Times New Roman"/>
              <w:sz w:val="22"/>
            </w:rPr>
          </w:rPrChange>
        </w:rPr>
        <w:t xml:space="preserve"> shall be coded with unsigned integer Exp-</w:t>
      </w:r>
      <w:proofErr w:type="spellStart"/>
      <w:r w:rsidRPr="00A62A02">
        <w:rPr>
          <w:rFonts w:ascii="Times New Roman" w:hAnsi="Times New Roman"/>
          <w:sz w:val="22"/>
          <w:rPrChange w:id="52" w:author="Administrator" w:date="2012-02-02T06:31:00Z">
            <w:rPr>
              <w:rFonts w:ascii="Times New Roman" w:hAnsi="Times New Roman"/>
              <w:sz w:val="22"/>
            </w:rPr>
          </w:rPrChange>
        </w:rPr>
        <w:t>Golomb</w:t>
      </w:r>
      <w:proofErr w:type="spellEnd"/>
      <w:r w:rsidRPr="00A62A02">
        <w:rPr>
          <w:rFonts w:ascii="Times New Roman" w:hAnsi="Times New Roman"/>
          <w:sz w:val="22"/>
          <w:rPrChange w:id="53" w:author="Administrator" w:date="2012-02-02T06:31:00Z">
            <w:rPr>
              <w:rFonts w:ascii="Times New Roman" w:hAnsi="Times New Roman"/>
              <w:sz w:val="22"/>
            </w:rPr>
          </w:rPrChange>
        </w:rPr>
        <w:t xml:space="preserve">-coded syntax element with the left bit first (i.e., </w:t>
      </w:r>
      <w:proofErr w:type="spellStart"/>
      <w:proofErr w:type="gramStart"/>
      <w:r w:rsidRPr="00A62A02">
        <w:rPr>
          <w:rFonts w:ascii="Times New Roman" w:hAnsi="Times New Roman"/>
          <w:sz w:val="22"/>
          <w:rPrChange w:id="54" w:author="Administrator" w:date="2012-02-02T06:31:00Z">
            <w:rPr>
              <w:rFonts w:ascii="Times New Roman" w:hAnsi="Times New Roman"/>
              <w:sz w:val="22"/>
            </w:rPr>
          </w:rPrChange>
        </w:rPr>
        <w:t>ue</w:t>
      </w:r>
      <w:proofErr w:type="spellEnd"/>
      <w:r w:rsidRPr="00A62A02">
        <w:rPr>
          <w:rFonts w:ascii="Times New Roman" w:hAnsi="Times New Roman"/>
          <w:sz w:val="22"/>
          <w:rPrChange w:id="55" w:author="Administrator" w:date="2012-02-02T06:31:00Z">
            <w:rPr>
              <w:rFonts w:ascii="Times New Roman" w:hAnsi="Times New Roman"/>
              <w:sz w:val="22"/>
            </w:rPr>
          </w:rPrChange>
        </w:rPr>
        <w:t>(</w:t>
      </w:r>
      <w:proofErr w:type="gramEnd"/>
      <w:r w:rsidRPr="00A62A02">
        <w:rPr>
          <w:rFonts w:ascii="Times New Roman" w:hAnsi="Times New Roman"/>
          <w:sz w:val="22"/>
          <w:rPrChange w:id="56" w:author="Administrator" w:date="2012-02-02T06:31:00Z">
            <w:rPr>
              <w:rFonts w:ascii="Times New Roman" w:hAnsi="Times New Roman"/>
              <w:sz w:val="22"/>
            </w:rPr>
          </w:rPrChange>
        </w:rPr>
        <w:t>v))</w:t>
      </w:r>
      <w:ins w:id="57" w:author="Administrator" w:date="2012-02-02T04:58:00Z">
        <w:r w:rsidR="00BF5D17" w:rsidRPr="00A62A02">
          <w:rPr>
            <w:rFonts w:ascii="Times New Roman" w:hAnsi="Times New Roman"/>
            <w:sz w:val="22"/>
            <w:rPrChange w:id="58" w:author="Administrator" w:date="2012-02-02T06:31:00Z">
              <w:rPr>
                <w:rFonts w:ascii="Times New Roman" w:hAnsi="Times New Roman" w:hint="eastAsia"/>
                <w:sz w:val="22"/>
              </w:rPr>
            </w:rPrChange>
          </w:rPr>
          <w:t>.</w:t>
        </w:r>
      </w:ins>
    </w:p>
    <w:p w:rsidR="00000000" w:rsidRDefault="00BF5D17">
      <w:pPr>
        <w:pStyle w:val="aa"/>
        <w:numPr>
          <w:ilvl w:val="0"/>
          <w:numId w:val="19"/>
        </w:numPr>
        <w:wordWrap/>
        <w:spacing w:before="136"/>
        <w:ind w:leftChars="0" w:left="806" w:hanging="403"/>
        <w:rPr>
          <w:del w:id="59" w:author="Administrator" w:date="2012-02-02T03:12:00Z"/>
          <w:lang w:val="en-CA"/>
        </w:rPr>
        <w:pPrChange w:id="60" w:author="Administrator" w:date="2012-02-02T04:59:00Z">
          <w:pPr>
            <w:spacing w:before="0"/>
            <w:jc w:val="both"/>
          </w:pPr>
        </w:pPrChange>
      </w:pPr>
      <w:ins w:id="61" w:author="Administrator" w:date="2012-02-02T04:58:00Z">
        <w:r>
          <w:rPr>
            <w:rFonts w:ascii="Times New Roman" w:hAnsi="Times New Roman" w:hint="eastAsia"/>
            <w:sz w:val="22"/>
            <w:lang w:val="en-CA"/>
          </w:rPr>
          <w:t xml:space="preserve">Making </w:t>
        </w:r>
        <w:r>
          <w:rPr>
            <w:rFonts w:ascii="Times New Roman" w:hAnsi="Times New Roman"/>
            <w:sz w:val="22"/>
            <w:lang w:val="en-CA"/>
          </w:rPr>
          <w:t>signalling</w:t>
        </w:r>
        <w:r>
          <w:rPr>
            <w:rFonts w:ascii="Times New Roman" w:hAnsi="Times New Roman" w:hint="eastAsia"/>
            <w:sz w:val="22"/>
            <w:lang w:val="en-CA"/>
          </w:rPr>
          <w:t xml:space="preserve"> of </w:t>
        </w:r>
        <w:proofErr w:type="spellStart"/>
        <w:r>
          <w:rPr>
            <w:rFonts w:ascii="Times New Roman" w:hAnsi="Times New Roman" w:hint="eastAsia"/>
            <w:sz w:val="22"/>
            <w:lang w:val="en-CA"/>
          </w:rPr>
          <w:t>num_positive_ref_pics</w:t>
        </w:r>
        <w:proofErr w:type="spellEnd"/>
        <w:r>
          <w:rPr>
            <w:rFonts w:ascii="Times New Roman" w:hAnsi="Times New Roman" w:hint="eastAsia"/>
            <w:sz w:val="22"/>
            <w:lang w:val="en-CA"/>
          </w:rPr>
          <w:t xml:space="preserve"> conditional depending on the value of </w:t>
        </w:r>
        <w:r>
          <w:rPr>
            <w:rFonts w:ascii="Times New Roman" w:hAnsi="Times New Roman"/>
            <w:sz w:val="22"/>
            <w:lang w:val="en-CA"/>
          </w:rPr>
          <w:t>‘</w:t>
        </w:r>
        <w:proofErr w:type="spellStart"/>
        <w:r>
          <w:rPr>
            <w:rFonts w:ascii="Times New Roman" w:hAnsi="Times New Roman" w:hint="eastAsia"/>
            <w:sz w:val="22"/>
            <w:lang w:val="en-CA"/>
          </w:rPr>
          <w:t>num_reorder_frames</w:t>
        </w:r>
        <w:proofErr w:type="spellEnd"/>
        <w:r>
          <w:rPr>
            <w:rFonts w:ascii="Times New Roman" w:hAnsi="Times New Roman" w:hint="eastAsia"/>
            <w:sz w:val="22"/>
            <w:lang w:val="en-CA"/>
          </w:rPr>
          <w:t xml:space="preserve">. </w:t>
        </w:r>
      </w:ins>
      <w:proofErr w:type="spellStart"/>
      <w:ins w:id="62" w:author="Administrator" w:date="2012-02-02T03:12:00Z">
        <w:r w:rsidR="00330E29">
          <w:rPr>
            <w:rFonts w:ascii="Times New Roman" w:hAnsi="Times New Roman" w:hint="eastAsia"/>
            <w:sz w:val="22"/>
            <w:lang w:val="en-CA"/>
          </w:rPr>
          <w:t>num_reorder_frames</w:t>
        </w:r>
        <w:proofErr w:type="spellEnd"/>
        <w:r w:rsidR="00330E29">
          <w:rPr>
            <w:rFonts w:ascii="Times New Roman" w:hAnsi="Times New Roman" w:hint="eastAsia"/>
            <w:sz w:val="22"/>
            <w:lang w:val="en-CA"/>
          </w:rPr>
          <w:t xml:space="preserve"> == 0</w:t>
        </w:r>
      </w:ins>
      <w:ins w:id="63" w:author="Administrator" w:date="2012-02-02T03:13:00Z">
        <w:r w:rsidR="00330E29">
          <w:rPr>
            <w:rFonts w:ascii="Times New Roman" w:hAnsi="Times New Roman" w:hint="eastAsia"/>
            <w:sz w:val="22"/>
            <w:lang w:val="en-CA"/>
          </w:rPr>
          <w:t xml:space="preserve"> can be interpreted that backward prediction is not used so that </w:t>
        </w:r>
        <w:proofErr w:type="spellStart"/>
        <w:r w:rsidR="00330E29">
          <w:rPr>
            <w:rFonts w:ascii="Times New Roman" w:hAnsi="Times New Roman" w:hint="eastAsia"/>
            <w:sz w:val="22"/>
            <w:lang w:val="en-CA"/>
          </w:rPr>
          <w:t>num_positive_ref_pics</w:t>
        </w:r>
        <w:proofErr w:type="spellEnd"/>
        <w:r w:rsidR="00330E29">
          <w:rPr>
            <w:rFonts w:ascii="Times New Roman" w:hAnsi="Times New Roman" w:hint="eastAsia"/>
            <w:sz w:val="22"/>
            <w:lang w:val="en-CA"/>
          </w:rPr>
          <w:t xml:space="preserve"> will be always zero. Thus, we can avoid </w:t>
        </w:r>
      </w:ins>
      <w:ins w:id="64" w:author="Administrator" w:date="2012-02-02T03:14:00Z">
        <w:r w:rsidR="00330E29">
          <w:rPr>
            <w:rFonts w:ascii="Times New Roman" w:hAnsi="Times New Roman"/>
            <w:sz w:val="22"/>
            <w:lang w:val="en-CA"/>
          </w:rPr>
          <w:t>signalling</w:t>
        </w:r>
      </w:ins>
      <w:ins w:id="65" w:author="Administrator" w:date="2012-02-02T03:13:00Z">
        <w:r w:rsidR="00330E29">
          <w:rPr>
            <w:rFonts w:ascii="Times New Roman" w:hAnsi="Times New Roman" w:hint="eastAsia"/>
            <w:sz w:val="22"/>
            <w:lang w:val="en-CA"/>
          </w:rPr>
          <w:t xml:space="preserve"> </w:t>
        </w:r>
      </w:ins>
      <w:ins w:id="66" w:author="Administrator" w:date="2012-02-02T03:14:00Z">
        <w:r w:rsidR="00330E29">
          <w:rPr>
            <w:rFonts w:ascii="Times New Roman" w:hAnsi="Times New Roman" w:hint="eastAsia"/>
            <w:sz w:val="22"/>
            <w:lang w:val="en-CA"/>
          </w:rPr>
          <w:t>it.</w:t>
        </w:r>
      </w:ins>
    </w:p>
    <w:p w:rsidR="00330E29" w:rsidRPr="00330E29" w:rsidRDefault="00330E29" w:rsidP="00BF5D17">
      <w:pPr>
        <w:pStyle w:val="aa"/>
        <w:numPr>
          <w:ilvl w:val="0"/>
          <w:numId w:val="19"/>
        </w:numPr>
        <w:wordWrap/>
        <w:spacing w:before="136"/>
        <w:ind w:leftChars="0" w:left="806" w:hanging="403"/>
        <w:rPr>
          <w:ins w:id="67" w:author="Administrator" w:date="2012-02-02T03:14:00Z"/>
          <w:rFonts w:ascii="Times New Roman" w:hAnsi="Times New Roman" w:hint="eastAsia"/>
          <w:sz w:val="22"/>
          <w:lang w:val="en-CA"/>
          <w:rPrChange w:id="68" w:author="Administrator" w:date="2012-02-02T03:08:00Z">
            <w:rPr>
              <w:ins w:id="69" w:author="Administrator" w:date="2012-02-02T03:14:00Z"/>
              <w:rFonts w:hint="eastAsia"/>
              <w:lang w:val="en-CA"/>
            </w:rPr>
          </w:rPrChange>
        </w:rPr>
      </w:pPr>
    </w:p>
    <w:p w:rsidR="00000000" w:rsidRDefault="009D6B14">
      <w:pPr>
        <w:pStyle w:val="aa"/>
        <w:wordWrap/>
        <w:spacing w:before="136"/>
        <w:ind w:leftChars="0" w:left="806"/>
        <w:rPr>
          <w:lang w:val="en-CA"/>
        </w:rPr>
        <w:pPrChange w:id="70" w:author="Administrator" w:date="2012-02-02T03:14:00Z">
          <w:pPr>
            <w:spacing w:before="0"/>
            <w:jc w:val="both"/>
          </w:pPr>
        </w:pPrChange>
      </w:pPr>
    </w:p>
    <w:p w:rsidR="00A7152E" w:rsidRPr="00330E29" w:rsidRDefault="00A7152E" w:rsidP="00A7152E">
      <w:pPr>
        <w:spacing w:line="360" w:lineRule="auto"/>
        <w:jc w:val="center"/>
        <w:rPr>
          <w:szCs w:val="22"/>
          <w:lang w:eastAsia="ko-KR"/>
        </w:rPr>
      </w:pPr>
      <w:r w:rsidRPr="00330E29">
        <w:rPr>
          <w:szCs w:val="22"/>
        </w:rPr>
        <w:t xml:space="preserve">Table </w:t>
      </w:r>
      <w:r w:rsidR="00B76C0A" w:rsidRPr="00330E29">
        <w:rPr>
          <w:rFonts w:hint="eastAsia"/>
          <w:szCs w:val="22"/>
          <w:lang w:eastAsia="ko-KR"/>
        </w:rPr>
        <w:t>1</w:t>
      </w:r>
      <w:r w:rsidRPr="00330E29">
        <w:rPr>
          <w:szCs w:val="22"/>
        </w:rPr>
        <w:t xml:space="preserve"> – </w:t>
      </w:r>
      <w:r w:rsidR="00B76C0A" w:rsidRPr="00330E29">
        <w:rPr>
          <w:szCs w:val="22"/>
        </w:rPr>
        <w:t xml:space="preserve">Syntax element after </w:t>
      </w:r>
      <w:r w:rsidR="00B76C0A" w:rsidRPr="00330E29">
        <w:rPr>
          <w:rFonts w:hint="eastAsia"/>
          <w:szCs w:val="22"/>
          <w:lang w:eastAsia="ko-KR"/>
        </w:rPr>
        <w:t>proposed item 2.1</w:t>
      </w:r>
    </w:p>
    <w:tbl>
      <w:tblPr>
        <w:tblW w:w="8692" w:type="dxa"/>
        <w:jc w:val="center"/>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17"/>
        <w:gridCol w:w="1275"/>
      </w:tblGrid>
      <w:tr w:rsidR="00A7152E" w:rsidRPr="00330E29" w:rsidTr="00A7152E">
        <w:trPr>
          <w:cantSplit/>
          <w:jc w:val="center"/>
        </w:trPr>
        <w:tc>
          <w:tcPr>
            <w:tcW w:w="7417" w:type="dxa"/>
          </w:tcPr>
          <w:p w:rsidR="00A7152E" w:rsidRPr="00330E29" w:rsidRDefault="00A7152E" w:rsidP="00C35B30">
            <w:pPr>
              <w:pStyle w:val="tablesyntax0"/>
              <w:rPr>
                <w:rFonts w:ascii="Times New Roman" w:eastAsia="Malgun Gothic" w:hAnsi="Times New Roman"/>
                <w:sz w:val="22"/>
                <w:szCs w:val="22"/>
              </w:rPr>
            </w:pPr>
            <w:proofErr w:type="spellStart"/>
            <w:r w:rsidRPr="00330E29">
              <w:rPr>
                <w:rFonts w:ascii="Times New Roman" w:eastAsia="Malgun Gothic" w:hAnsi="Times New Roman"/>
                <w:sz w:val="22"/>
                <w:szCs w:val="22"/>
              </w:rPr>
              <w:t>ref_pic_set</w:t>
            </w:r>
            <w:proofErr w:type="spellEnd"/>
            <w:r w:rsidRPr="00330E29">
              <w:rPr>
                <w:rFonts w:ascii="Times New Roman" w:eastAsia="Malgun Gothic" w:hAnsi="Times New Roman"/>
                <w:sz w:val="22"/>
                <w:szCs w:val="22"/>
              </w:rPr>
              <w:t>( </w:t>
            </w:r>
            <w:proofErr w:type="spellStart"/>
            <w:r w:rsidRPr="00330E29">
              <w:rPr>
                <w:rFonts w:ascii="Times New Roman" w:eastAsia="Malgun Gothic" w:hAnsi="Times New Roman"/>
                <w:sz w:val="22"/>
                <w:szCs w:val="22"/>
              </w:rPr>
              <w:t>idx</w:t>
            </w:r>
            <w:proofErr w:type="spellEnd"/>
            <w:r w:rsidRPr="00330E29">
              <w:rPr>
                <w:rFonts w:ascii="Times New Roman" w:eastAsia="Malgun Gothic" w:hAnsi="Times New Roman"/>
                <w:sz w:val="22"/>
                <w:szCs w:val="22"/>
              </w:rPr>
              <w:t> ) {</w:t>
            </w:r>
          </w:p>
        </w:tc>
        <w:tc>
          <w:tcPr>
            <w:tcW w:w="1275" w:type="dxa"/>
          </w:tcPr>
          <w:p w:rsidR="00A7152E" w:rsidRPr="00330E29" w:rsidRDefault="002A55A4" w:rsidP="00C35B30">
            <w:pPr>
              <w:pStyle w:val="tableheading0"/>
              <w:rPr>
                <w:rFonts w:eastAsia="Malgun Gothic"/>
                <w:sz w:val="22"/>
                <w:szCs w:val="22"/>
              </w:rPr>
            </w:pPr>
            <w:r>
              <w:rPr>
                <w:rFonts w:eastAsia="Malgun Gothic"/>
                <w:sz w:val="22"/>
                <w:szCs w:val="22"/>
              </w:rPr>
              <w:t>Descriptor</w:t>
            </w:r>
          </w:p>
        </w:tc>
      </w:tr>
      <w:tr w:rsidR="00A7152E" w:rsidRPr="00A7152E" w:rsidTr="00A7152E">
        <w:trPr>
          <w:cantSplit/>
          <w:jc w:val="center"/>
        </w:trPr>
        <w:tc>
          <w:tcPr>
            <w:tcW w:w="7417" w:type="dxa"/>
          </w:tcPr>
          <w:p w:rsidR="00A7152E" w:rsidRPr="00A7152E" w:rsidRDefault="002A55A4" w:rsidP="00C35B30">
            <w:pPr>
              <w:pStyle w:val="tablesyntax0"/>
              <w:rPr>
                <w:rFonts w:ascii="Times New Roman" w:eastAsia="Malgun Gothic" w:hAnsi="Times New Roman"/>
                <w:sz w:val="22"/>
                <w:szCs w:val="22"/>
                <w:lang w:eastAsia="ko-KR"/>
              </w:rPr>
            </w:pPr>
            <w:r>
              <w:rPr>
                <w:rFonts w:ascii="Times New Roman" w:eastAsia="Malgun Gothic" w:hAnsi="Times New Roman"/>
                <w:b/>
                <w:bCs/>
                <w:sz w:val="22"/>
                <w:szCs w:val="22"/>
                <w:lang w:eastAsia="ko-KR"/>
              </w:rPr>
              <w:tab/>
            </w:r>
            <w:proofErr w:type="spellStart"/>
            <w:r>
              <w:rPr>
                <w:rFonts w:ascii="Times New Roman" w:eastAsia="Malgun Gothic" w:hAnsi="Times New Roman"/>
                <w:b/>
                <w:bCs/>
                <w:sz w:val="22"/>
                <w:szCs w:val="22"/>
              </w:rPr>
              <w:t>inter_ref_pi</w:t>
            </w:r>
            <w:r w:rsidR="00A7152E" w:rsidRPr="00A7152E">
              <w:rPr>
                <w:rFonts w:ascii="Times New Roman" w:eastAsia="Malgun Gothic" w:hAnsi="Times New Roman"/>
                <w:b/>
                <w:bCs/>
                <w:sz w:val="22"/>
                <w:szCs w:val="22"/>
              </w:rPr>
              <w:t>c_set_prediction_flag</w:t>
            </w:r>
            <w:proofErr w:type="spellEnd"/>
          </w:p>
        </w:tc>
        <w:tc>
          <w:tcPr>
            <w:tcW w:w="1275" w:type="dxa"/>
          </w:tcPr>
          <w:p w:rsidR="00A7152E" w:rsidRPr="00A7152E" w:rsidRDefault="00A7152E" w:rsidP="00C35B30">
            <w:pPr>
              <w:pStyle w:val="tablecell0"/>
              <w:rPr>
                <w:rFonts w:eastAsia="Malgun Gothic"/>
                <w:sz w:val="22"/>
                <w:szCs w:val="22"/>
              </w:rPr>
            </w:pPr>
            <w:r w:rsidRPr="00A7152E">
              <w:rPr>
                <w:rFonts w:eastAsia="Malgun Gothic"/>
                <w:sz w:val="22"/>
                <w:szCs w:val="22"/>
              </w:rPr>
              <w:t>u(1)</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lang w:eastAsia="ko-KR"/>
              </w:rPr>
              <w:tab/>
              <w:t>i</w:t>
            </w:r>
            <w:r w:rsidRPr="00A7152E">
              <w:rPr>
                <w:rFonts w:ascii="Times New Roman" w:eastAsia="Malgun Gothic" w:hAnsi="Times New Roman"/>
                <w:sz w:val="22"/>
                <w:szCs w:val="22"/>
              </w:rPr>
              <w:t>f(</w:t>
            </w:r>
            <w:r w:rsidRPr="00A7152E">
              <w:rPr>
                <w:rFonts w:ascii="Times New Roman" w:eastAsia="Malgun Gothic" w:hAnsi="Times New Roman"/>
                <w:bCs/>
                <w:sz w:val="22"/>
                <w:szCs w:val="22"/>
              </w:rPr>
              <w:t xml:space="preserve"> </w:t>
            </w:r>
            <w:proofErr w:type="spellStart"/>
            <w:r w:rsidRPr="00A7152E">
              <w:rPr>
                <w:rFonts w:ascii="Times New Roman" w:eastAsia="Malgun Gothic" w:hAnsi="Times New Roman"/>
                <w:bCs/>
                <w:sz w:val="22"/>
                <w:szCs w:val="22"/>
              </w:rPr>
              <w:t>inter_</w:t>
            </w:r>
            <w:r w:rsidRPr="00A7152E">
              <w:rPr>
                <w:rFonts w:ascii="Times New Roman" w:eastAsia="Malgun Gothic" w:hAnsi="Times New Roman"/>
                <w:sz w:val="22"/>
                <w:szCs w:val="22"/>
              </w:rPr>
              <w:t>ref_pic_set</w:t>
            </w:r>
            <w:r w:rsidRPr="00A7152E">
              <w:rPr>
                <w:rFonts w:ascii="Times New Roman" w:eastAsia="Malgun Gothic" w:hAnsi="Times New Roman"/>
                <w:bCs/>
                <w:sz w:val="22"/>
                <w:szCs w:val="22"/>
              </w:rPr>
              <w:t>_prediction_flag</w:t>
            </w:r>
            <w:proofErr w:type="spellEnd"/>
            <w:r w:rsidRPr="00A7152E">
              <w:rPr>
                <w:rFonts w:ascii="Times New Roman" w:eastAsia="Malgun Gothic" w:hAnsi="Times New Roman"/>
                <w:b/>
                <w:sz w:val="22"/>
                <w:szCs w:val="22"/>
              </w:rPr>
              <w:t xml:space="preserve"> </w:t>
            </w:r>
            <w:r w:rsidRPr="00A7152E">
              <w:rPr>
                <w:rFonts w:ascii="Times New Roman" w:eastAsia="Malgun Gothic" w:hAnsi="Times New Roman"/>
                <w:sz w:val="22"/>
                <w:szCs w:val="22"/>
              </w:rPr>
              <w:t>)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A7152E">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lang w:eastAsia="ko-KR"/>
              </w:rPr>
              <w:tab/>
            </w:r>
            <w:r>
              <w:rPr>
                <w:rFonts w:ascii="Times New Roman" w:eastAsia="Malgun Gothic" w:hAnsi="Times New Roman"/>
                <w:b/>
                <w:sz w:val="22"/>
                <w:szCs w:val="22"/>
                <w:lang w:eastAsia="ko-KR"/>
              </w:rPr>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b/>
                <w:sz w:val="22"/>
                <w:szCs w:val="22"/>
              </w:rPr>
              <w:tab/>
            </w:r>
            <w:r w:rsidRPr="00A7152E">
              <w:rPr>
                <w:rFonts w:ascii="Times New Roman" w:eastAsia="Malgun Gothic" w:hAnsi="Times New Roman"/>
                <w:sz w:val="22"/>
                <w:szCs w:val="22"/>
              </w:rPr>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lang w:eastAsia="ko-KR"/>
              </w:rPr>
              <w:tab/>
              <w:t>else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A7152E">
            <w:pPr>
              <w:pStyle w:val="tablesyntax0"/>
              <w:rPr>
                <w:rFonts w:ascii="Times New Roman" w:eastAsia="Malgun Gothic" w:hAnsi="Times New Roman"/>
                <w:sz w:val="22"/>
                <w:szCs w:val="22"/>
                <w:highlight w:val="yellow"/>
                <w:lang w:eastAsia="ko-KR"/>
              </w:rPr>
            </w:pPr>
            <w:r w:rsidRPr="00A7152E">
              <w:rPr>
                <w:rFonts w:ascii="Times New Roman" w:eastAsia="Malgun Gothic" w:hAnsi="Times New Roman"/>
                <w:sz w:val="22"/>
                <w:szCs w:val="22"/>
                <w:highlight w:val="yellow"/>
                <w:lang w:eastAsia="ko-KR"/>
              </w:rPr>
              <w:tab/>
            </w:r>
            <w:r w:rsidRPr="00A7152E">
              <w:rPr>
                <w:rFonts w:ascii="Times New Roman" w:eastAsia="Malgun Gothic" w:hAnsi="Times New Roman"/>
                <w:sz w:val="22"/>
                <w:szCs w:val="22"/>
                <w:highlight w:val="yellow"/>
                <w:lang w:eastAsia="ko-KR"/>
              </w:rPr>
              <w:tab/>
            </w:r>
            <w:r w:rsidRPr="00A7152E">
              <w:rPr>
                <w:rFonts w:ascii="Times New Roman" w:eastAsia="Malgun Gothic" w:hAnsi="Times New Roman"/>
                <w:b/>
                <w:sz w:val="22"/>
                <w:szCs w:val="22"/>
                <w:highlight w:val="yellow"/>
              </w:rPr>
              <w:t>num_</w:t>
            </w:r>
            <w:r w:rsidRPr="00A7152E">
              <w:rPr>
                <w:rFonts w:ascii="Times New Roman" w:hAnsi="Times New Roman"/>
                <w:b/>
                <w:sz w:val="22"/>
                <w:szCs w:val="22"/>
                <w:highlight w:val="yellow"/>
                <w:lang w:eastAsia="ko-KR"/>
              </w:rPr>
              <w:t>ref_</w:t>
            </w:r>
            <w:r w:rsidRPr="00A7152E">
              <w:rPr>
                <w:rFonts w:ascii="Times New Roman" w:eastAsia="Malgun Gothic" w:hAnsi="Times New Roman"/>
                <w:b/>
                <w:sz w:val="22"/>
                <w:szCs w:val="22"/>
                <w:highlight w:val="yellow"/>
              </w:rPr>
              <w:t>pics</w:t>
            </w:r>
            <w:r w:rsidRPr="00A7152E">
              <w:rPr>
                <w:rFonts w:ascii="Times New Roman" w:hAnsi="Times New Roman"/>
                <w:b/>
                <w:sz w:val="22"/>
                <w:szCs w:val="22"/>
                <w:highlight w:val="yellow"/>
                <w:lang w:eastAsia="ko-KR"/>
              </w:rPr>
              <w:t>_minus1</w:t>
            </w:r>
          </w:p>
        </w:tc>
        <w:tc>
          <w:tcPr>
            <w:tcW w:w="1275" w:type="dxa"/>
          </w:tcPr>
          <w:p w:rsidR="00A7152E" w:rsidRPr="00A7152E" w:rsidRDefault="00A7152E" w:rsidP="00C35B30">
            <w:pPr>
              <w:pStyle w:val="tablecell0"/>
              <w:rPr>
                <w:rFonts w:eastAsia="Malgun Gothic"/>
                <w:sz w:val="22"/>
                <w:szCs w:val="22"/>
                <w:highlight w:val="yellow"/>
              </w:rPr>
            </w:pPr>
            <w:r w:rsidRPr="00A7152E">
              <w:rPr>
                <w:sz w:val="22"/>
                <w:szCs w:val="22"/>
                <w:highlight w:val="yellow"/>
                <w:lang w:eastAsia="ko-KR"/>
              </w:rPr>
              <w:t xml:space="preserve">u(n) | </w:t>
            </w:r>
            <w:proofErr w:type="spellStart"/>
            <w:r w:rsidRPr="00A7152E">
              <w:rPr>
                <w:rFonts w:eastAsia="Malgun Gothic"/>
                <w:sz w:val="22"/>
                <w:szCs w:val="22"/>
                <w:highlight w:val="yellow"/>
              </w:rPr>
              <w:t>ue</w:t>
            </w:r>
            <w:proofErr w:type="spellEnd"/>
            <w:r w:rsidRPr="00A7152E">
              <w:rPr>
                <w:rFonts w:eastAsia="Malgun Gothic"/>
                <w:sz w:val="22"/>
                <w:szCs w:val="22"/>
                <w:highlight w:val="yellow"/>
              </w:rPr>
              <w:t>(v)</w:t>
            </w:r>
          </w:p>
        </w:tc>
      </w:tr>
      <w:tr w:rsidR="00A7152E" w:rsidRPr="00A7152E" w:rsidTr="00A7152E">
        <w:trPr>
          <w:cantSplit/>
          <w:jc w:val="center"/>
        </w:trPr>
        <w:tc>
          <w:tcPr>
            <w:tcW w:w="7417" w:type="dxa"/>
          </w:tcPr>
          <w:p w:rsidR="00A7152E" w:rsidRPr="00A7152E" w:rsidRDefault="00A7152E" w:rsidP="007C76C9">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lang w:eastAsia="ko-KR"/>
              </w:rPr>
              <w:tab/>
            </w:r>
            <w:ins w:id="71" w:author="Administrator" w:date="2012-02-02T03:15:00Z">
              <w:r w:rsidR="002A55A4" w:rsidRPr="002A55A4">
                <w:rPr>
                  <w:rFonts w:ascii="Times New Roman" w:hAnsi="Times New Roman"/>
                  <w:sz w:val="22"/>
                  <w:szCs w:val="22"/>
                  <w:lang w:eastAsia="ko-KR"/>
                  <w:rPrChange w:id="72" w:author="Administrator" w:date="2012-02-02T03:15:00Z">
                    <w:rPr>
                      <w:rFonts w:ascii="Times New Roman" w:hAnsi="Times New Roman"/>
                      <w:b/>
                      <w:sz w:val="22"/>
                      <w:szCs w:val="22"/>
                      <w:lang w:eastAsia="ko-KR"/>
                    </w:rPr>
                  </w:rPrChange>
                </w:rPr>
                <w:t>i</w:t>
              </w:r>
            </w:ins>
            <w:ins w:id="73" w:author="Administrator" w:date="2012-02-02T03:14:00Z">
              <w:r w:rsidR="002A55A4" w:rsidRPr="002A55A4">
                <w:rPr>
                  <w:rFonts w:ascii="Times New Roman" w:hAnsi="Times New Roman"/>
                  <w:sz w:val="22"/>
                  <w:szCs w:val="22"/>
                  <w:lang w:eastAsia="ko-KR"/>
                  <w:rPrChange w:id="74" w:author="Administrator" w:date="2012-02-02T03:15:00Z">
                    <w:rPr>
                      <w:rFonts w:ascii="Times New Roman" w:hAnsi="Times New Roman"/>
                      <w:b/>
                      <w:sz w:val="22"/>
                      <w:szCs w:val="22"/>
                      <w:lang w:eastAsia="ko-KR"/>
                    </w:rPr>
                  </w:rPrChange>
                </w:rPr>
                <w:t>f  (</w:t>
              </w:r>
            </w:ins>
            <w:proofErr w:type="spellStart"/>
            <w:ins w:id="75" w:author="Administrator" w:date="2012-02-02T03:15:00Z">
              <w:r w:rsidR="002A55A4" w:rsidRPr="002A55A4">
                <w:rPr>
                  <w:rFonts w:ascii="Times New Roman" w:hAnsi="Times New Roman"/>
                  <w:sz w:val="22"/>
                  <w:szCs w:val="22"/>
                  <w:lang w:eastAsia="ko-KR"/>
                  <w:rPrChange w:id="76" w:author="Administrator" w:date="2012-02-02T03:15:00Z">
                    <w:rPr>
                      <w:rFonts w:ascii="Times New Roman" w:hAnsi="Times New Roman"/>
                      <w:b/>
                      <w:sz w:val="22"/>
                      <w:szCs w:val="22"/>
                      <w:lang w:eastAsia="ko-KR"/>
                    </w:rPr>
                  </w:rPrChange>
                </w:rPr>
                <w:t>num_reorder_frame</w:t>
              </w:r>
              <w:proofErr w:type="spellEnd"/>
              <w:r w:rsidR="002A55A4" w:rsidRPr="002A55A4">
                <w:rPr>
                  <w:rFonts w:ascii="Times New Roman" w:hAnsi="Times New Roman"/>
                  <w:sz w:val="22"/>
                  <w:szCs w:val="22"/>
                  <w:lang w:eastAsia="ko-KR"/>
                  <w:rPrChange w:id="77" w:author="Administrator" w:date="2012-02-02T03:15:00Z">
                    <w:rPr>
                      <w:rFonts w:ascii="Times New Roman" w:hAnsi="Times New Roman"/>
                      <w:b/>
                      <w:sz w:val="22"/>
                      <w:szCs w:val="22"/>
                      <w:lang w:eastAsia="ko-KR"/>
                    </w:rPr>
                  </w:rPrChange>
                </w:rPr>
                <w:t xml:space="preserve"> &gt; 0</w:t>
              </w:r>
            </w:ins>
            <w:ins w:id="78" w:author="Administrator" w:date="2012-02-02T03:14:00Z">
              <w:r w:rsidR="002A55A4" w:rsidRPr="002A55A4">
                <w:rPr>
                  <w:rFonts w:ascii="Times New Roman" w:hAnsi="Times New Roman"/>
                  <w:sz w:val="22"/>
                  <w:szCs w:val="22"/>
                  <w:lang w:eastAsia="ko-KR"/>
                  <w:rPrChange w:id="79" w:author="Administrator" w:date="2012-02-02T03:15:00Z">
                    <w:rPr>
                      <w:rFonts w:ascii="Times New Roman" w:hAnsi="Times New Roman"/>
                      <w:b/>
                      <w:sz w:val="22"/>
                      <w:szCs w:val="22"/>
                      <w:lang w:eastAsia="ko-KR"/>
                    </w:rPr>
                  </w:rPrChange>
                </w:rPr>
                <w:t>)</w:t>
              </w:r>
              <w:r w:rsidR="007C76C9">
                <w:rPr>
                  <w:rFonts w:ascii="Times New Roman" w:hAnsi="Times New Roman" w:hint="eastAsia"/>
                  <w:b/>
                  <w:sz w:val="22"/>
                  <w:szCs w:val="22"/>
                  <w:lang w:eastAsia="ko-KR"/>
                </w:rPr>
                <w:t xml:space="preserve"> </w:t>
              </w:r>
            </w:ins>
            <w:proofErr w:type="spellStart"/>
            <w:r w:rsidRPr="00A7152E">
              <w:rPr>
                <w:rFonts w:ascii="Times New Roman" w:eastAsia="Malgun Gothic" w:hAnsi="Times New Roman"/>
                <w:b/>
                <w:sz w:val="22"/>
                <w:szCs w:val="22"/>
                <w:lang w:eastAsia="ko-KR"/>
              </w:rPr>
              <w:t>num_positive</w:t>
            </w:r>
            <w:r w:rsidRPr="00A7152E">
              <w:rPr>
                <w:rFonts w:ascii="Times New Roman" w:hAnsi="Times New Roman"/>
                <w:b/>
                <w:sz w:val="22"/>
                <w:szCs w:val="22"/>
                <w:lang w:eastAsia="ko-KR"/>
              </w:rPr>
              <w:t>_ref</w:t>
            </w:r>
            <w:r w:rsidRPr="00A7152E">
              <w:rPr>
                <w:rFonts w:ascii="Times New Roman" w:eastAsia="Malgun Gothic" w:hAnsi="Times New Roman"/>
                <w:b/>
                <w:sz w:val="22"/>
                <w:szCs w:val="22"/>
                <w:lang w:eastAsia="ko-KR"/>
              </w:rPr>
              <w:t>_pics</w:t>
            </w:r>
            <w:proofErr w:type="spellEnd"/>
          </w:p>
        </w:tc>
        <w:tc>
          <w:tcPr>
            <w:tcW w:w="1275" w:type="dxa"/>
          </w:tcPr>
          <w:p w:rsidR="00A7152E" w:rsidRPr="00A7152E" w:rsidRDefault="00A7152E" w:rsidP="007C76C9">
            <w:pPr>
              <w:pStyle w:val="tablecell0"/>
              <w:rPr>
                <w:rFonts w:eastAsia="Malgun Gothic"/>
                <w:sz w:val="22"/>
                <w:szCs w:val="22"/>
              </w:rPr>
            </w:pPr>
            <w:proofErr w:type="spellStart"/>
            <w:r w:rsidRPr="00A7152E">
              <w:rPr>
                <w:rFonts w:eastAsia="Malgun Gothic"/>
                <w:sz w:val="22"/>
                <w:szCs w:val="22"/>
              </w:rPr>
              <w:t>ue</w:t>
            </w:r>
            <w:proofErr w:type="spellEnd"/>
            <w:r w:rsidRPr="00A7152E">
              <w:rPr>
                <w:rFonts w:eastAsia="Malgun Gothic"/>
                <w:sz w:val="22"/>
                <w:szCs w:val="22"/>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t xml:space="preserve">for(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 0;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&lt; </w:t>
            </w:r>
            <w:r w:rsidRPr="00A7152E">
              <w:rPr>
                <w:rFonts w:ascii="Times New Roman" w:hAnsi="Times New Roman"/>
                <w:sz w:val="22"/>
                <w:szCs w:val="22"/>
                <w:lang w:eastAsia="ko-KR"/>
              </w:rPr>
              <w:t xml:space="preserve">num_all_ref_pics_minus1 - </w:t>
            </w:r>
            <w:proofErr w:type="spellStart"/>
            <w:r w:rsidRPr="00A7152E">
              <w:rPr>
                <w:rFonts w:ascii="Times New Roman" w:eastAsia="Malgun Gothic" w:hAnsi="Times New Roman"/>
                <w:sz w:val="22"/>
                <w:szCs w:val="22"/>
              </w:rPr>
              <w:t>num_</w:t>
            </w:r>
            <w:r w:rsidRPr="00A7152E">
              <w:rPr>
                <w:rFonts w:ascii="Times New Roman" w:hAnsi="Times New Roman"/>
                <w:sz w:val="22"/>
                <w:szCs w:val="22"/>
                <w:lang w:eastAsia="ko-KR"/>
              </w:rPr>
              <w:t>positive_ref</w:t>
            </w:r>
            <w:r w:rsidRPr="00A7152E">
              <w:rPr>
                <w:rFonts w:ascii="Times New Roman" w:eastAsia="Malgun Gothic" w:hAnsi="Times New Roman"/>
                <w:sz w:val="22"/>
                <w:szCs w:val="22"/>
              </w:rPr>
              <w:t>_pics</w:t>
            </w:r>
            <w:proofErr w:type="spellEnd"/>
            <w:r w:rsidRPr="00A7152E">
              <w:rPr>
                <w:rFonts w:ascii="Times New Roman" w:hAnsi="Times New Roman"/>
                <w:sz w:val="22"/>
                <w:szCs w:val="22"/>
                <w:lang w:eastAsia="ko-KR"/>
              </w:rPr>
              <w:t xml:space="preserve"> + 1</w:t>
            </w:r>
            <w:r w:rsidRPr="00A7152E">
              <w:rPr>
                <w:rFonts w:ascii="Times New Roman" w:eastAsia="Malgun Gothic" w:hAnsi="Times New Roman"/>
                <w:sz w:val="22"/>
                <w:szCs w:val="22"/>
              </w:rPr>
              <w:t xml:space="preserve">;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b/>
                <w:bCs/>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lang w:val="en-US"/>
              </w:rPr>
              <w:tab/>
            </w:r>
            <w:r w:rsidRPr="00A7152E">
              <w:rPr>
                <w:rFonts w:ascii="Times New Roman" w:eastAsia="Malgun Gothic" w:hAnsi="Times New Roman"/>
                <w:b/>
                <w:sz w:val="22"/>
                <w:szCs w:val="22"/>
                <w:lang w:val="en-US"/>
              </w:rPr>
              <w:tab/>
              <w:t>delta_poc_s0_minus1</w:t>
            </w:r>
            <w:r w:rsidRPr="00A7152E">
              <w:rPr>
                <w:rFonts w:ascii="Times New Roman" w:eastAsia="Malgun Gothic" w:hAnsi="Times New Roman"/>
                <w:bCs/>
                <w:sz w:val="22"/>
                <w:szCs w:val="22"/>
                <w:lang w:val="sv-SE"/>
              </w:rPr>
              <w:t>[ i ]</w:t>
            </w:r>
          </w:p>
        </w:tc>
        <w:tc>
          <w:tcPr>
            <w:tcW w:w="1275" w:type="dxa"/>
          </w:tcPr>
          <w:p w:rsidR="00A7152E" w:rsidRPr="00A7152E" w:rsidRDefault="00A7152E" w:rsidP="00C35B30">
            <w:pPr>
              <w:pStyle w:val="tablecell0"/>
              <w:rPr>
                <w:rFonts w:eastAsia="Malgun Gothic"/>
                <w:sz w:val="22"/>
                <w:szCs w:val="22"/>
              </w:rPr>
            </w:pPr>
            <w:proofErr w:type="spellStart"/>
            <w:r w:rsidRPr="00A7152E">
              <w:rPr>
                <w:rFonts w:eastAsia="Malgun Gothic"/>
                <w:sz w:val="22"/>
                <w:szCs w:val="22"/>
              </w:rPr>
              <w:t>ue</w:t>
            </w:r>
            <w:proofErr w:type="spellEnd"/>
            <w:r w:rsidRPr="00A7152E">
              <w:rPr>
                <w:rFonts w:eastAsia="Malgun Gothic"/>
                <w:sz w:val="22"/>
                <w:szCs w:val="22"/>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r>
            <w:r w:rsidRPr="00A7152E">
              <w:rPr>
                <w:rFonts w:ascii="Times New Roman" w:eastAsia="Malgun Gothic" w:hAnsi="Times New Roman"/>
                <w:sz w:val="22"/>
                <w:szCs w:val="22"/>
              </w:rPr>
              <w:tab/>
            </w:r>
            <w:r w:rsidRPr="00A7152E">
              <w:rPr>
                <w:rFonts w:ascii="Times New Roman" w:eastAsia="Malgun Gothic" w:hAnsi="Times New Roman"/>
                <w:b/>
                <w:sz w:val="22"/>
                <w:szCs w:val="22"/>
              </w:rPr>
              <w:t>used_by_curr_pic_s0_flag</w:t>
            </w:r>
            <w:r w:rsidRPr="00A7152E">
              <w:rPr>
                <w:rFonts w:ascii="Times New Roman" w:eastAsia="Malgun Gothic" w:hAnsi="Times New Roman"/>
                <w:sz w:val="22"/>
                <w:szCs w:val="22"/>
              </w:rPr>
              <w:t>[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w:t>
            </w:r>
          </w:p>
        </w:tc>
        <w:tc>
          <w:tcPr>
            <w:tcW w:w="1275" w:type="dxa"/>
          </w:tcPr>
          <w:p w:rsidR="00A7152E" w:rsidRPr="00A7152E" w:rsidRDefault="00A7152E" w:rsidP="00C35B30">
            <w:pPr>
              <w:pStyle w:val="tablecell0"/>
              <w:rPr>
                <w:rFonts w:eastAsia="Malgun Gothic"/>
                <w:sz w:val="22"/>
                <w:szCs w:val="22"/>
              </w:rPr>
            </w:pPr>
            <w:r w:rsidRPr="00A7152E">
              <w:rPr>
                <w:rFonts w:eastAsia="Malgun Gothic"/>
                <w:sz w:val="22"/>
                <w:szCs w:val="22"/>
              </w:rPr>
              <w:t>u(1)</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rPr>
              <w:tab/>
            </w:r>
            <w:r w:rsidRPr="00A7152E">
              <w:rPr>
                <w:rFonts w:ascii="Times New Roman" w:eastAsia="Malgun Gothic" w:hAnsi="Times New Roman"/>
                <w:sz w:val="22"/>
                <w:szCs w:val="22"/>
              </w:rPr>
              <w:t>}</w:t>
            </w:r>
          </w:p>
        </w:tc>
        <w:tc>
          <w:tcPr>
            <w:tcW w:w="1275" w:type="dxa"/>
          </w:tcPr>
          <w:p w:rsidR="00A7152E" w:rsidRPr="00A7152E" w:rsidRDefault="00A7152E" w:rsidP="00C35B30">
            <w:pPr>
              <w:pStyle w:val="tableheading0"/>
              <w:rPr>
                <w:rFonts w:eastAsia="Malgun Gothic"/>
                <w:b w:val="0"/>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t xml:space="preserve">for(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 0;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xml:space="preserve"> &lt; </w:t>
            </w:r>
            <w:proofErr w:type="spellStart"/>
            <w:r w:rsidRPr="00A7152E">
              <w:rPr>
                <w:rFonts w:ascii="Times New Roman" w:eastAsia="Malgun Gothic" w:hAnsi="Times New Roman"/>
                <w:sz w:val="22"/>
                <w:szCs w:val="22"/>
              </w:rPr>
              <w:t>num_positive</w:t>
            </w:r>
            <w:r w:rsidRPr="00A7152E">
              <w:rPr>
                <w:rFonts w:ascii="Times New Roman" w:hAnsi="Times New Roman"/>
                <w:sz w:val="22"/>
                <w:szCs w:val="22"/>
                <w:lang w:eastAsia="ko-KR"/>
              </w:rPr>
              <w:t>_ref</w:t>
            </w:r>
            <w:r w:rsidRPr="00A7152E">
              <w:rPr>
                <w:rFonts w:ascii="Times New Roman" w:eastAsia="Malgun Gothic" w:hAnsi="Times New Roman"/>
                <w:sz w:val="22"/>
                <w:szCs w:val="22"/>
              </w:rPr>
              <w:t>_pics</w:t>
            </w:r>
            <w:proofErr w:type="spellEnd"/>
            <w:r w:rsidRPr="00A7152E">
              <w:rPr>
                <w:rFonts w:ascii="Times New Roman" w:eastAsia="Malgun Gothic" w:hAnsi="Times New Roman"/>
                <w:sz w:val="22"/>
                <w:szCs w:val="22"/>
              </w:rPr>
              <w:t xml:space="preserve">;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 {</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b/>
                <w:sz w:val="22"/>
                <w:szCs w:val="22"/>
                <w:lang w:val="en-US"/>
              </w:rPr>
              <w:tab/>
            </w:r>
            <w:r w:rsidRPr="00A7152E">
              <w:rPr>
                <w:rFonts w:ascii="Times New Roman" w:eastAsia="Malgun Gothic" w:hAnsi="Times New Roman"/>
                <w:b/>
                <w:sz w:val="22"/>
                <w:szCs w:val="22"/>
                <w:lang w:val="en-US"/>
              </w:rPr>
              <w:tab/>
              <w:t>delta_poc_s1_minus1</w:t>
            </w:r>
            <w:r w:rsidRPr="00A7152E">
              <w:rPr>
                <w:rFonts w:ascii="Times New Roman" w:eastAsia="Malgun Gothic" w:hAnsi="Times New Roman"/>
                <w:sz w:val="22"/>
                <w:szCs w:val="22"/>
                <w:lang w:val="en-US"/>
              </w:rPr>
              <w:t>[ </w:t>
            </w:r>
            <w:proofErr w:type="spellStart"/>
            <w:r w:rsidRPr="00A7152E">
              <w:rPr>
                <w:rFonts w:ascii="Times New Roman" w:eastAsia="Malgun Gothic" w:hAnsi="Times New Roman"/>
                <w:sz w:val="22"/>
                <w:szCs w:val="22"/>
                <w:lang w:val="en-US"/>
              </w:rPr>
              <w:t>i</w:t>
            </w:r>
            <w:proofErr w:type="spellEnd"/>
            <w:r w:rsidRPr="00A7152E">
              <w:rPr>
                <w:rFonts w:ascii="Times New Roman" w:eastAsia="Malgun Gothic" w:hAnsi="Times New Roman"/>
                <w:sz w:val="22"/>
                <w:szCs w:val="22"/>
                <w:lang w:val="en-US"/>
              </w:rPr>
              <w:t> ]</w:t>
            </w:r>
          </w:p>
        </w:tc>
        <w:tc>
          <w:tcPr>
            <w:tcW w:w="1275" w:type="dxa"/>
          </w:tcPr>
          <w:p w:rsidR="00A7152E" w:rsidRPr="00A7152E" w:rsidRDefault="00A7152E" w:rsidP="00C35B30">
            <w:pPr>
              <w:pStyle w:val="tablecell0"/>
              <w:rPr>
                <w:rFonts w:eastAsia="Malgun Gothic"/>
                <w:sz w:val="22"/>
                <w:szCs w:val="22"/>
              </w:rPr>
            </w:pPr>
            <w:proofErr w:type="spellStart"/>
            <w:r w:rsidRPr="00A7152E">
              <w:rPr>
                <w:rFonts w:eastAsia="Malgun Gothic"/>
                <w:sz w:val="22"/>
                <w:szCs w:val="22"/>
              </w:rPr>
              <w:t>ue</w:t>
            </w:r>
            <w:proofErr w:type="spellEnd"/>
            <w:r w:rsidRPr="00A7152E">
              <w:rPr>
                <w:rFonts w:eastAsia="Malgun Gothic"/>
                <w:sz w:val="22"/>
                <w:szCs w:val="22"/>
              </w:rPr>
              <w:t>(v)</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lang w:eastAsia="ko-KR"/>
              </w:rPr>
              <w:tab/>
            </w:r>
            <w:r w:rsidRPr="00A7152E">
              <w:rPr>
                <w:rFonts w:ascii="Times New Roman" w:eastAsia="Malgun Gothic" w:hAnsi="Times New Roman"/>
                <w:sz w:val="22"/>
                <w:szCs w:val="22"/>
              </w:rPr>
              <w:tab/>
            </w:r>
            <w:r w:rsidRPr="00A7152E">
              <w:rPr>
                <w:rFonts w:ascii="Times New Roman" w:eastAsia="Malgun Gothic" w:hAnsi="Times New Roman"/>
                <w:sz w:val="22"/>
                <w:szCs w:val="22"/>
              </w:rPr>
              <w:tab/>
            </w:r>
            <w:r w:rsidRPr="00A7152E">
              <w:rPr>
                <w:rFonts w:ascii="Times New Roman" w:eastAsia="Malgun Gothic" w:hAnsi="Times New Roman"/>
                <w:b/>
                <w:sz w:val="22"/>
                <w:szCs w:val="22"/>
              </w:rPr>
              <w:t>used_by_curr_pic_s1_flag</w:t>
            </w:r>
            <w:r w:rsidRPr="00A7152E">
              <w:rPr>
                <w:rFonts w:ascii="Times New Roman" w:eastAsia="Malgun Gothic" w:hAnsi="Times New Roman"/>
                <w:sz w:val="22"/>
                <w:szCs w:val="22"/>
              </w:rPr>
              <w:t>[ </w:t>
            </w:r>
            <w:proofErr w:type="spellStart"/>
            <w:r w:rsidRPr="00A7152E">
              <w:rPr>
                <w:rFonts w:ascii="Times New Roman" w:eastAsia="Malgun Gothic" w:hAnsi="Times New Roman"/>
                <w:sz w:val="22"/>
                <w:szCs w:val="22"/>
              </w:rPr>
              <w:t>i</w:t>
            </w:r>
            <w:proofErr w:type="spellEnd"/>
            <w:r w:rsidRPr="00A7152E">
              <w:rPr>
                <w:rFonts w:ascii="Times New Roman" w:eastAsia="Malgun Gothic" w:hAnsi="Times New Roman"/>
                <w:sz w:val="22"/>
                <w:szCs w:val="22"/>
              </w:rPr>
              <w:t> ]</w:t>
            </w:r>
          </w:p>
        </w:tc>
        <w:tc>
          <w:tcPr>
            <w:tcW w:w="1275" w:type="dxa"/>
          </w:tcPr>
          <w:p w:rsidR="00A7152E" w:rsidRPr="00A7152E" w:rsidRDefault="00A7152E" w:rsidP="00C35B30">
            <w:pPr>
              <w:pStyle w:val="tablecell0"/>
              <w:rPr>
                <w:rFonts w:eastAsia="Malgun Gothic"/>
                <w:sz w:val="22"/>
                <w:szCs w:val="22"/>
              </w:rPr>
            </w:pPr>
            <w:r w:rsidRPr="00A7152E">
              <w:rPr>
                <w:rFonts w:eastAsia="Malgun Gothic"/>
                <w:sz w:val="22"/>
                <w:szCs w:val="22"/>
              </w:rPr>
              <w:t>u(1)</w:t>
            </w: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rPr>
            </w:pPr>
            <w:r w:rsidRPr="00A7152E">
              <w:rPr>
                <w:rFonts w:ascii="Times New Roman" w:eastAsia="Malgun Gothic" w:hAnsi="Times New Roman"/>
                <w:sz w:val="22"/>
                <w:szCs w:val="22"/>
              </w:rPr>
              <w:tab/>
            </w:r>
            <w:r w:rsidRPr="00A7152E">
              <w:rPr>
                <w:rFonts w:ascii="Times New Roman" w:eastAsia="Malgun Gothic" w:hAnsi="Times New Roman"/>
                <w:sz w:val="22"/>
                <w:szCs w:val="22"/>
              </w:rPr>
              <w:tab/>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rPr>
                <w:rFonts w:ascii="Times New Roman" w:eastAsia="Malgun Gothic" w:hAnsi="Times New Roman"/>
                <w:sz w:val="22"/>
                <w:szCs w:val="22"/>
                <w:lang w:eastAsia="ko-KR"/>
              </w:rPr>
            </w:pPr>
            <w:r w:rsidRPr="00A7152E">
              <w:rPr>
                <w:rFonts w:ascii="Times New Roman" w:eastAsia="Malgun Gothic" w:hAnsi="Times New Roman"/>
                <w:sz w:val="22"/>
                <w:szCs w:val="22"/>
              </w:rPr>
              <w:tab/>
              <w:t>}</w:t>
            </w:r>
          </w:p>
        </w:tc>
        <w:tc>
          <w:tcPr>
            <w:tcW w:w="1275" w:type="dxa"/>
          </w:tcPr>
          <w:p w:rsidR="00A7152E" w:rsidRPr="00A7152E" w:rsidRDefault="00A7152E" w:rsidP="00C35B30">
            <w:pPr>
              <w:pStyle w:val="tablecell0"/>
              <w:rPr>
                <w:rFonts w:eastAsia="Malgun Gothic"/>
                <w:sz w:val="22"/>
                <w:szCs w:val="22"/>
              </w:rPr>
            </w:pPr>
          </w:p>
        </w:tc>
      </w:tr>
      <w:tr w:rsidR="00A7152E" w:rsidRPr="00A7152E" w:rsidTr="00A7152E">
        <w:trPr>
          <w:cantSplit/>
          <w:jc w:val="center"/>
        </w:trPr>
        <w:tc>
          <w:tcPr>
            <w:tcW w:w="7417" w:type="dxa"/>
          </w:tcPr>
          <w:p w:rsidR="00A7152E" w:rsidRPr="00A7152E" w:rsidRDefault="00A7152E" w:rsidP="00C35B30">
            <w:pPr>
              <w:pStyle w:val="tablesyntax0"/>
              <w:keepNext w:val="0"/>
              <w:rPr>
                <w:rFonts w:ascii="Times New Roman" w:eastAsia="Malgun Gothic" w:hAnsi="Times New Roman"/>
                <w:sz w:val="22"/>
                <w:szCs w:val="22"/>
              </w:rPr>
            </w:pPr>
            <w:r w:rsidRPr="00A7152E">
              <w:rPr>
                <w:rFonts w:ascii="Times New Roman" w:eastAsia="Malgun Gothic" w:hAnsi="Times New Roman"/>
                <w:sz w:val="22"/>
                <w:szCs w:val="22"/>
              </w:rPr>
              <w:t>}</w:t>
            </w:r>
          </w:p>
        </w:tc>
        <w:tc>
          <w:tcPr>
            <w:tcW w:w="1275" w:type="dxa"/>
          </w:tcPr>
          <w:p w:rsidR="00A7152E" w:rsidRPr="00A7152E" w:rsidRDefault="00A7152E" w:rsidP="00C35B30">
            <w:pPr>
              <w:pStyle w:val="tablecell0"/>
              <w:rPr>
                <w:rFonts w:eastAsia="Malgun Gothic"/>
                <w:sz w:val="22"/>
                <w:szCs w:val="22"/>
              </w:rPr>
            </w:pPr>
          </w:p>
        </w:tc>
      </w:tr>
    </w:tbl>
    <w:p w:rsidR="00A7152E" w:rsidRPr="00A7152E" w:rsidRDefault="00A7152E" w:rsidP="00A7152E">
      <w:pPr>
        <w:jc w:val="both"/>
        <w:rPr>
          <w:szCs w:val="22"/>
        </w:rPr>
      </w:pPr>
      <w:r w:rsidRPr="00A7152E">
        <w:rPr>
          <w:rFonts w:eastAsia="Malgun Gothic"/>
          <w:b/>
          <w:szCs w:val="22"/>
        </w:rPr>
        <w:t>num_</w:t>
      </w:r>
      <w:r w:rsidRPr="00A7152E">
        <w:rPr>
          <w:b/>
          <w:szCs w:val="22"/>
        </w:rPr>
        <w:t>ref</w:t>
      </w:r>
      <w:r w:rsidRPr="00A7152E">
        <w:rPr>
          <w:rFonts w:eastAsia="Malgun Gothic"/>
          <w:b/>
          <w:szCs w:val="22"/>
        </w:rPr>
        <w:t>_pics</w:t>
      </w:r>
      <w:r w:rsidRPr="00A7152E">
        <w:rPr>
          <w:b/>
          <w:szCs w:val="22"/>
        </w:rPr>
        <w:t>_minus1</w:t>
      </w:r>
      <w:r w:rsidRPr="00A7152E">
        <w:rPr>
          <w:rFonts w:eastAsia="Malgun Gothic"/>
          <w:szCs w:val="22"/>
        </w:rPr>
        <w:t xml:space="preserve"> </w:t>
      </w:r>
      <w:r w:rsidRPr="00A7152E">
        <w:rPr>
          <w:szCs w:val="22"/>
        </w:rPr>
        <w:t xml:space="preserve">plus 1 </w:t>
      </w:r>
      <w:r w:rsidRPr="00A7152E">
        <w:rPr>
          <w:rFonts w:eastAsia="Malgun Gothic"/>
          <w:szCs w:val="22"/>
        </w:rPr>
        <w:t xml:space="preserve">specifies the number of the </w:t>
      </w:r>
      <w:r w:rsidRPr="00A7152E">
        <w:rPr>
          <w:szCs w:val="22"/>
        </w:rPr>
        <w:t xml:space="preserve">sum of the </w:t>
      </w:r>
      <w:r w:rsidRPr="00A7152E">
        <w:rPr>
          <w:rFonts w:eastAsia="Malgun Gothic"/>
          <w:szCs w:val="22"/>
        </w:rPr>
        <w:t>following delta_poc_s0_minus1[ </w:t>
      </w:r>
      <w:proofErr w:type="spellStart"/>
      <w:r w:rsidRPr="00A7152E">
        <w:rPr>
          <w:rFonts w:eastAsia="Malgun Gothic"/>
          <w:szCs w:val="22"/>
        </w:rPr>
        <w:t>i</w:t>
      </w:r>
      <w:proofErr w:type="spellEnd"/>
      <w:r w:rsidRPr="00A7152E">
        <w:rPr>
          <w:rFonts w:eastAsia="Malgun Gothic"/>
          <w:szCs w:val="22"/>
        </w:rPr>
        <w:t> ]</w:t>
      </w:r>
      <w:r w:rsidRPr="00A7152E">
        <w:rPr>
          <w:szCs w:val="22"/>
        </w:rPr>
        <w:t xml:space="preserve"> and </w:t>
      </w:r>
      <w:r w:rsidRPr="00A7152E">
        <w:rPr>
          <w:rFonts w:eastAsia="Malgun Gothic"/>
          <w:szCs w:val="22"/>
        </w:rPr>
        <w:t>delta_poc_s</w:t>
      </w:r>
      <w:r w:rsidRPr="00A7152E">
        <w:rPr>
          <w:szCs w:val="22"/>
        </w:rPr>
        <w:t>1</w:t>
      </w:r>
      <w:r w:rsidRPr="00A7152E">
        <w:rPr>
          <w:rFonts w:eastAsia="Malgun Gothic"/>
          <w:szCs w:val="22"/>
        </w:rPr>
        <w:t>_minus1[ </w:t>
      </w:r>
      <w:proofErr w:type="spellStart"/>
      <w:r w:rsidRPr="00A7152E">
        <w:rPr>
          <w:rFonts w:eastAsia="Malgun Gothic"/>
          <w:szCs w:val="22"/>
        </w:rPr>
        <w:t>i</w:t>
      </w:r>
      <w:proofErr w:type="spellEnd"/>
      <w:r w:rsidRPr="00A7152E">
        <w:rPr>
          <w:rFonts w:eastAsia="Malgun Gothic"/>
          <w:szCs w:val="22"/>
        </w:rPr>
        <w:t> ] syntax elements.</w:t>
      </w:r>
      <w:r w:rsidRPr="00A7152E">
        <w:rPr>
          <w:szCs w:val="22"/>
        </w:rPr>
        <w:t xml:space="preserve"> When the value of </w:t>
      </w:r>
      <w:proofErr w:type="spellStart"/>
      <w:r w:rsidRPr="00A7152E">
        <w:rPr>
          <w:szCs w:val="22"/>
        </w:rPr>
        <w:t>max_dec_frame_buffering</w:t>
      </w:r>
      <w:proofErr w:type="spellEnd"/>
      <w:r w:rsidRPr="00A7152E">
        <w:rPr>
          <w:szCs w:val="22"/>
        </w:rPr>
        <w:t xml:space="preserve"> is 0, num_all_ref_pics_minus1 is coded with unsigned integer Exp-</w:t>
      </w:r>
      <w:proofErr w:type="spellStart"/>
      <w:r w:rsidRPr="00A7152E">
        <w:rPr>
          <w:szCs w:val="22"/>
        </w:rPr>
        <w:t>Golomb</w:t>
      </w:r>
      <w:proofErr w:type="spellEnd"/>
      <w:r w:rsidRPr="00A7152E">
        <w:rPr>
          <w:szCs w:val="22"/>
        </w:rPr>
        <w:t xml:space="preserve">-coded syntax element with the left bit first, otherwise, </w:t>
      </w:r>
      <w:proofErr w:type="spellStart"/>
      <w:r w:rsidRPr="00A7152E">
        <w:rPr>
          <w:szCs w:val="22"/>
        </w:rPr>
        <w:t>num_all_ref_buffering</w:t>
      </w:r>
      <w:proofErr w:type="spellEnd"/>
      <w:r w:rsidRPr="00A7152E">
        <w:rPr>
          <w:szCs w:val="22"/>
        </w:rPr>
        <w:t xml:space="preserve"> is coded with unsigned integer using n bits where n is </w:t>
      </w:r>
      <w:proofErr w:type="gramStart"/>
      <w:r w:rsidRPr="00A7152E">
        <w:rPr>
          <w:szCs w:val="22"/>
        </w:rPr>
        <w:t>ceil(</w:t>
      </w:r>
      <w:proofErr w:type="gramEnd"/>
      <w:r w:rsidRPr="00A7152E">
        <w:rPr>
          <w:szCs w:val="22"/>
        </w:rPr>
        <w:t>log</w:t>
      </w:r>
      <w:r w:rsidRPr="00A7152E">
        <w:rPr>
          <w:szCs w:val="22"/>
          <w:vertAlign w:val="subscript"/>
        </w:rPr>
        <w:t>2</w:t>
      </w:r>
      <w:r w:rsidRPr="00A7152E">
        <w:rPr>
          <w:szCs w:val="22"/>
        </w:rPr>
        <w:t>(</w:t>
      </w:r>
      <w:proofErr w:type="spellStart"/>
      <w:r w:rsidRPr="00A7152E">
        <w:rPr>
          <w:szCs w:val="22"/>
        </w:rPr>
        <w:t>max_dec_frame_buffering</w:t>
      </w:r>
      <w:proofErr w:type="spellEnd"/>
      <w:r w:rsidRPr="00A7152E">
        <w:rPr>
          <w:szCs w:val="22"/>
        </w:rPr>
        <w:t>)).</w:t>
      </w:r>
    </w:p>
    <w:p w:rsidR="007C76C9" w:rsidRDefault="007C76C9" w:rsidP="00A7152E">
      <w:pPr>
        <w:rPr>
          <w:ins w:id="80" w:author="Administrator" w:date="2012-02-02T03:22:00Z"/>
          <w:bCs/>
          <w:lang w:eastAsia="ko-KR"/>
        </w:rPr>
      </w:pPr>
      <w:proofErr w:type="spellStart"/>
      <w:ins w:id="81" w:author="Administrator" w:date="2012-02-02T03:21:00Z">
        <w:r w:rsidRPr="00E13DDF">
          <w:rPr>
            <w:rFonts w:eastAsia="맑은 고딕"/>
            <w:b/>
          </w:rPr>
          <w:t>num_positive_pics</w:t>
        </w:r>
        <w:proofErr w:type="spellEnd"/>
        <w:r w:rsidRPr="00E13DDF" w:rsidDel="00CE0E56">
          <w:rPr>
            <w:rFonts w:eastAsia="맑은 고딕"/>
            <w:b/>
            <w:bCs/>
          </w:rPr>
          <w:t xml:space="preserve"> </w:t>
        </w:r>
        <w:r w:rsidRPr="00E13DDF">
          <w:rPr>
            <w:rFonts w:eastAsia="맑은 고딕"/>
            <w:bCs/>
          </w:rPr>
          <w:t xml:space="preserve">specifies the number of </w:t>
        </w:r>
        <w:r>
          <w:rPr>
            <w:rFonts w:eastAsia="맑은 고딕"/>
            <w:bCs/>
          </w:rPr>
          <w:t>the following delta_poc_s1_minus1</w:t>
        </w:r>
        <w:r>
          <w:rPr>
            <w:rFonts w:eastAsia="맑은 고딕"/>
            <w:lang w:eastAsia="ko-KR"/>
          </w:rPr>
          <w:t>[ </w:t>
        </w:r>
        <w:proofErr w:type="spellStart"/>
        <w:r>
          <w:rPr>
            <w:rFonts w:eastAsia="맑은 고딕"/>
            <w:lang w:eastAsia="ko-KR"/>
          </w:rPr>
          <w:t>i</w:t>
        </w:r>
        <w:proofErr w:type="spellEnd"/>
        <w:r>
          <w:rPr>
            <w:rFonts w:eastAsia="맑은 고딕"/>
            <w:lang w:eastAsia="ko-KR"/>
          </w:rPr>
          <w:t> ]</w:t>
        </w:r>
        <w:r>
          <w:rPr>
            <w:rFonts w:eastAsia="맑은 고딕"/>
            <w:bCs/>
          </w:rPr>
          <w:t xml:space="preserve"> and used_by_curr_pic_s1_flag1</w:t>
        </w:r>
        <w:r>
          <w:rPr>
            <w:rFonts w:eastAsia="맑은 고딕"/>
            <w:lang w:eastAsia="ko-KR"/>
          </w:rPr>
          <w:t>[ </w:t>
        </w:r>
        <w:proofErr w:type="spellStart"/>
        <w:r>
          <w:rPr>
            <w:rFonts w:eastAsia="맑은 고딕"/>
            <w:lang w:eastAsia="ko-KR"/>
          </w:rPr>
          <w:t>i</w:t>
        </w:r>
        <w:proofErr w:type="spellEnd"/>
        <w:r>
          <w:rPr>
            <w:rFonts w:eastAsia="맑은 고딕"/>
            <w:lang w:eastAsia="ko-KR"/>
          </w:rPr>
          <w:t xml:space="preserve"> ] </w:t>
        </w:r>
        <w:r>
          <w:rPr>
            <w:rFonts w:eastAsia="맑은 고딕"/>
            <w:bCs/>
          </w:rPr>
          <w:t>syntax elements</w:t>
        </w:r>
        <w:r w:rsidRPr="00255BC8">
          <w:rPr>
            <w:rFonts w:eastAsia="맑은 고딕"/>
            <w:lang w:val="sv-SE"/>
          </w:rPr>
          <w:t>.</w:t>
        </w:r>
        <w:r>
          <w:rPr>
            <w:rFonts w:eastAsia="맑은 고딕"/>
            <w:bCs/>
          </w:rPr>
          <w:t xml:space="preserve"> </w:t>
        </w:r>
        <w:r w:rsidRPr="00E13DDF">
          <w:rPr>
            <w:rFonts w:eastAsia="맑은 고딕"/>
            <w:bCs/>
          </w:rPr>
          <w:t xml:space="preserve">The value of </w:t>
        </w:r>
        <w:proofErr w:type="spellStart"/>
        <w:r w:rsidRPr="00E13DDF">
          <w:rPr>
            <w:rFonts w:eastAsia="맑은 고딕"/>
            <w:bCs/>
          </w:rPr>
          <w:t>num_positive_pics</w:t>
        </w:r>
        <w:proofErr w:type="spellEnd"/>
        <w:r w:rsidRPr="00E13DDF">
          <w:rPr>
            <w:rFonts w:eastAsia="맑은 고딕"/>
            <w:bCs/>
          </w:rPr>
          <w:t xml:space="preserve"> shall be in the range of</w:t>
        </w:r>
        <w:r>
          <w:rPr>
            <w:rFonts w:eastAsia="맑은 고딕"/>
            <w:bCs/>
          </w:rPr>
          <w:t> </w:t>
        </w:r>
        <w:r w:rsidRPr="00E13DDF">
          <w:rPr>
            <w:rFonts w:eastAsia="맑은 고딕"/>
            <w:bCs/>
          </w:rPr>
          <w:t xml:space="preserve">0 to </w:t>
        </w:r>
        <w:proofErr w:type="spellStart"/>
        <w:r w:rsidRPr="00E13DDF">
          <w:rPr>
            <w:rFonts w:eastAsia="맑은 고딕"/>
            <w:bCs/>
          </w:rPr>
          <w:t>max_num_ref_frames</w:t>
        </w:r>
        <w:proofErr w:type="spellEnd"/>
        <w:r>
          <w:rPr>
            <w:rFonts w:eastAsia="맑은 고딕"/>
            <w:bCs/>
          </w:rPr>
          <w:t> </w:t>
        </w:r>
        <w:r w:rsidRPr="00E13DDF">
          <w:rPr>
            <w:rFonts w:eastAsia="맑은 고딕"/>
            <w:lang w:val="sv-SE"/>
          </w:rPr>
          <w:t>–</w:t>
        </w:r>
        <w:r>
          <w:rPr>
            <w:rFonts w:eastAsia="맑은 고딕"/>
            <w:bCs/>
          </w:rPr>
          <w:t> </w:t>
        </w:r>
        <w:proofErr w:type="spellStart"/>
        <w:r w:rsidRPr="00E13DDF">
          <w:rPr>
            <w:rFonts w:eastAsia="맑은 고딕"/>
            <w:bCs/>
          </w:rPr>
          <w:t>num_negative_pics</w:t>
        </w:r>
        <w:proofErr w:type="spellEnd"/>
        <w:r>
          <w:rPr>
            <w:rFonts w:eastAsia="맑은 고딕"/>
            <w:bCs/>
          </w:rPr>
          <w:t>, inclusive.</w:t>
        </w:r>
      </w:ins>
      <w:ins w:id="82" w:author="Administrator" w:date="2012-02-02T03:22:00Z">
        <w:r>
          <w:rPr>
            <w:rFonts w:hint="eastAsia"/>
            <w:bCs/>
            <w:lang w:eastAsia="ko-KR"/>
          </w:rPr>
          <w:t xml:space="preserve"> </w:t>
        </w:r>
      </w:ins>
    </w:p>
    <w:p w:rsidR="00D27C62" w:rsidRDefault="00D27C62" w:rsidP="00A7152E">
      <w:pPr>
        <w:rPr>
          <w:ins w:id="83" w:author="Administrator" w:date="2012-02-02T04:15:00Z"/>
          <w:bCs/>
          <w:lang w:eastAsia="ko-KR"/>
        </w:rPr>
      </w:pPr>
    </w:p>
    <w:p w:rsidR="007C76C9" w:rsidRDefault="007C76C9" w:rsidP="00A7152E">
      <w:pPr>
        <w:rPr>
          <w:ins w:id="84" w:author="Administrator" w:date="2012-02-02T03:24:00Z"/>
          <w:bCs/>
          <w:lang w:eastAsia="ko-KR"/>
        </w:rPr>
      </w:pPr>
      <w:ins w:id="85" w:author="Administrator" w:date="2012-02-02T03:24:00Z">
        <w:r>
          <w:rPr>
            <w:rFonts w:hint="eastAsia"/>
            <w:bCs/>
            <w:lang w:eastAsia="ko-KR"/>
          </w:rPr>
          <w:t xml:space="preserve">The variable </w:t>
        </w:r>
        <w:proofErr w:type="spellStart"/>
        <w:r>
          <w:rPr>
            <w:rFonts w:hint="eastAsia"/>
            <w:bCs/>
            <w:lang w:eastAsia="ko-KR"/>
          </w:rPr>
          <w:t>NumPositivePics</w:t>
        </w:r>
        <w:proofErr w:type="spellEnd"/>
        <w:proofErr w:type="gramStart"/>
        <w:r>
          <w:rPr>
            <w:rFonts w:hint="eastAsia"/>
            <w:bCs/>
            <w:lang w:eastAsia="ko-KR"/>
          </w:rPr>
          <w:t>]</w:t>
        </w:r>
        <w:proofErr w:type="spellStart"/>
        <w:r>
          <w:rPr>
            <w:rFonts w:hint="eastAsia"/>
            <w:bCs/>
            <w:lang w:eastAsia="ko-KR"/>
          </w:rPr>
          <w:t>idx</w:t>
        </w:r>
        <w:proofErr w:type="spellEnd"/>
        <w:proofErr w:type="gramEnd"/>
        <w:r>
          <w:rPr>
            <w:rFonts w:hint="eastAsia"/>
            <w:bCs/>
            <w:lang w:eastAsia="ko-KR"/>
          </w:rPr>
          <w:t>] is derived as follows:</w:t>
        </w:r>
      </w:ins>
    </w:p>
    <w:p w:rsidR="00A7152E" w:rsidRDefault="007C76C9" w:rsidP="00A7152E">
      <w:pPr>
        <w:rPr>
          <w:ins w:id="86" w:author="Administrator" w:date="2012-02-02T03:24:00Z"/>
          <w:bCs/>
          <w:lang w:eastAsia="ko-KR"/>
        </w:rPr>
      </w:pPr>
      <w:proofErr w:type="gramStart"/>
      <w:ins w:id="87" w:author="Administrator" w:date="2012-02-02T03:24:00Z">
        <w:r>
          <w:rPr>
            <w:rFonts w:hint="eastAsia"/>
            <w:bCs/>
            <w:lang w:eastAsia="ko-KR"/>
          </w:rPr>
          <w:t>if</w:t>
        </w:r>
        <w:proofErr w:type="gramEnd"/>
        <w:r>
          <w:rPr>
            <w:rFonts w:hint="eastAsia"/>
            <w:bCs/>
            <w:lang w:eastAsia="ko-KR"/>
          </w:rPr>
          <w:t xml:space="preserve"> (</w:t>
        </w:r>
        <w:proofErr w:type="spellStart"/>
        <w:r>
          <w:rPr>
            <w:rFonts w:hint="eastAsia"/>
            <w:bCs/>
            <w:lang w:eastAsia="ko-KR"/>
          </w:rPr>
          <w:t>num_reorder_frames</w:t>
        </w:r>
        <w:proofErr w:type="spellEnd"/>
        <w:r>
          <w:rPr>
            <w:rFonts w:hint="eastAsia"/>
            <w:bCs/>
            <w:lang w:eastAsia="ko-KR"/>
          </w:rPr>
          <w:t xml:space="preserve"> == 0) </w:t>
        </w:r>
        <w:proofErr w:type="spellStart"/>
        <w:r>
          <w:rPr>
            <w:rFonts w:hint="eastAsia"/>
            <w:bCs/>
            <w:lang w:eastAsia="ko-KR"/>
          </w:rPr>
          <w:t>NumPositivePics</w:t>
        </w:r>
        <w:proofErr w:type="spellEnd"/>
        <w:r>
          <w:rPr>
            <w:rFonts w:hint="eastAsia"/>
            <w:bCs/>
            <w:lang w:eastAsia="ko-KR"/>
          </w:rPr>
          <w:t>[</w:t>
        </w:r>
        <w:proofErr w:type="spellStart"/>
        <w:r>
          <w:rPr>
            <w:rFonts w:hint="eastAsia"/>
            <w:bCs/>
            <w:lang w:eastAsia="ko-KR"/>
          </w:rPr>
          <w:t>idx</w:t>
        </w:r>
        <w:proofErr w:type="spellEnd"/>
        <w:r>
          <w:rPr>
            <w:rFonts w:hint="eastAsia"/>
            <w:bCs/>
            <w:lang w:eastAsia="ko-KR"/>
          </w:rPr>
          <w:t>] = 0</w:t>
        </w:r>
      </w:ins>
    </w:p>
    <w:p w:rsidR="007C76C9" w:rsidRPr="007C76C9" w:rsidRDefault="007C76C9" w:rsidP="00A7152E">
      <w:pPr>
        <w:rPr>
          <w:ins w:id="88" w:author="Administrator" w:date="2012-02-02T03:21:00Z"/>
          <w:bCs/>
          <w:lang w:eastAsia="ko-KR"/>
        </w:rPr>
      </w:pPr>
      <w:proofErr w:type="gramStart"/>
      <w:ins w:id="89" w:author="Administrator" w:date="2012-02-02T03:25:00Z">
        <w:r>
          <w:rPr>
            <w:rFonts w:hint="eastAsia"/>
            <w:bCs/>
            <w:lang w:eastAsia="ko-KR"/>
          </w:rPr>
          <w:t>else</w:t>
        </w:r>
        <w:proofErr w:type="gramEnd"/>
        <w:r>
          <w:rPr>
            <w:rFonts w:hint="eastAsia"/>
            <w:bCs/>
            <w:lang w:eastAsia="ko-KR"/>
          </w:rPr>
          <w:t xml:space="preserve"> </w:t>
        </w:r>
        <w:proofErr w:type="spellStart"/>
        <w:r>
          <w:rPr>
            <w:rFonts w:hint="eastAsia"/>
            <w:bCs/>
            <w:lang w:eastAsia="ko-KR"/>
          </w:rPr>
          <w:t>NumPositivePics</w:t>
        </w:r>
        <w:proofErr w:type="spellEnd"/>
        <w:r>
          <w:rPr>
            <w:rFonts w:hint="eastAsia"/>
            <w:bCs/>
            <w:lang w:eastAsia="ko-KR"/>
          </w:rPr>
          <w:t>[</w:t>
        </w:r>
        <w:proofErr w:type="spellStart"/>
        <w:r>
          <w:rPr>
            <w:rFonts w:hint="eastAsia"/>
            <w:bCs/>
            <w:lang w:eastAsia="ko-KR"/>
          </w:rPr>
          <w:t>idx</w:t>
        </w:r>
        <w:proofErr w:type="spellEnd"/>
        <w:r>
          <w:rPr>
            <w:rFonts w:hint="eastAsia"/>
            <w:bCs/>
            <w:lang w:eastAsia="ko-KR"/>
          </w:rPr>
          <w:t xml:space="preserve">] = </w:t>
        </w:r>
        <w:proofErr w:type="spellStart"/>
        <w:r w:rsidR="00581940">
          <w:rPr>
            <w:rFonts w:hint="eastAsia"/>
            <w:bCs/>
            <w:lang w:eastAsia="ko-KR"/>
          </w:rPr>
          <w:t>num_positive_pics</w:t>
        </w:r>
      </w:ins>
      <w:proofErr w:type="spellEnd"/>
    </w:p>
    <w:p w:rsidR="007C76C9" w:rsidRPr="007C76C9" w:rsidRDefault="007C76C9" w:rsidP="00A7152E">
      <w:pPr>
        <w:rPr>
          <w:szCs w:val="22"/>
          <w:lang w:eastAsia="ko-KR"/>
          <w:rPrChange w:id="90" w:author="Administrator" w:date="2012-02-02T03:21:00Z">
            <w:rPr>
              <w:rFonts w:eastAsia="Malgun Gothic"/>
              <w:szCs w:val="22"/>
            </w:rPr>
          </w:rPrChange>
        </w:rPr>
      </w:pPr>
    </w:p>
    <w:p w:rsidR="00A7152E" w:rsidRPr="00A7152E" w:rsidRDefault="00A7152E" w:rsidP="00A7152E">
      <w:pPr>
        <w:rPr>
          <w:rFonts w:eastAsia="Malgun Gothic"/>
          <w:szCs w:val="22"/>
        </w:rPr>
      </w:pPr>
      <w:r w:rsidRPr="00A7152E">
        <w:rPr>
          <w:rFonts w:eastAsia="Malgun Gothic"/>
          <w:szCs w:val="22"/>
        </w:rPr>
        <w:lastRenderedPageBreak/>
        <w:t xml:space="preserve">The variable </w:t>
      </w:r>
      <w:proofErr w:type="spellStart"/>
      <w:proofErr w:type="gramStart"/>
      <w:r w:rsidRPr="00A7152E">
        <w:rPr>
          <w:rFonts w:eastAsia="Malgun Gothic"/>
          <w:szCs w:val="22"/>
        </w:rPr>
        <w:t>NumNegativePics</w:t>
      </w:r>
      <w:proofErr w:type="spellEnd"/>
      <w:r w:rsidRPr="00A7152E">
        <w:rPr>
          <w:rFonts w:eastAsia="Malgun Gothic"/>
          <w:szCs w:val="22"/>
        </w:rPr>
        <w:t>[</w:t>
      </w:r>
      <w:proofErr w:type="gramEnd"/>
      <w:r w:rsidRPr="00A7152E">
        <w:rPr>
          <w:rFonts w:eastAsia="Malgun Gothic"/>
          <w:szCs w:val="22"/>
        </w:rPr>
        <w:t> </w:t>
      </w:r>
      <w:proofErr w:type="spellStart"/>
      <w:r w:rsidRPr="00A7152E">
        <w:rPr>
          <w:rFonts w:eastAsia="Malgun Gothic"/>
          <w:szCs w:val="22"/>
        </w:rPr>
        <w:t>idx</w:t>
      </w:r>
      <w:proofErr w:type="spellEnd"/>
      <w:r w:rsidRPr="00A7152E">
        <w:rPr>
          <w:rFonts w:eastAsia="Malgun Gothic"/>
          <w:szCs w:val="22"/>
        </w:rPr>
        <w:t> ] is derived as follows</w:t>
      </w:r>
      <w:r w:rsidRPr="00A7152E">
        <w:rPr>
          <w:szCs w:val="22"/>
        </w:rPr>
        <w:t>:</w:t>
      </w:r>
    </w:p>
    <w:p w:rsidR="00A7152E" w:rsidRPr="00581940" w:rsidRDefault="00A7152E" w:rsidP="00A7152E">
      <w:pPr>
        <w:rPr>
          <w:szCs w:val="22"/>
          <w:lang w:eastAsia="ko-KR"/>
          <w:rPrChange w:id="91" w:author="Administrator" w:date="2012-02-02T03:26:00Z">
            <w:rPr>
              <w:rFonts w:eastAsia="Malgun Gothic"/>
              <w:szCs w:val="22"/>
            </w:rPr>
          </w:rPrChange>
        </w:rPr>
      </w:pPr>
      <w:r w:rsidRPr="00A7152E">
        <w:rPr>
          <w:rFonts w:eastAsia="Malgun Gothic"/>
          <w:szCs w:val="22"/>
        </w:rPr>
        <w:tab/>
      </w:r>
      <w:proofErr w:type="spellStart"/>
      <w:proofErr w:type="gramStart"/>
      <w:r w:rsidRPr="00A7152E">
        <w:rPr>
          <w:rFonts w:eastAsia="Malgun Gothic"/>
          <w:szCs w:val="22"/>
        </w:rPr>
        <w:t>NumNegativePics</w:t>
      </w:r>
      <w:proofErr w:type="spellEnd"/>
      <w:r w:rsidRPr="00A7152E">
        <w:rPr>
          <w:rFonts w:eastAsia="Malgun Gothic"/>
          <w:szCs w:val="22"/>
        </w:rPr>
        <w:t>[</w:t>
      </w:r>
      <w:proofErr w:type="gramEnd"/>
      <w:r w:rsidRPr="00A7152E">
        <w:rPr>
          <w:rFonts w:eastAsia="Malgun Gothic"/>
          <w:szCs w:val="22"/>
        </w:rPr>
        <w:t> </w:t>
      </w:r>
      <w:proofErr w:type="spellStart"/>
      <w:r w:rsidRPr="00A7152E">
        <w:rPr>
          <w:rFonts w:eastAsia="Malgun Gothic"/>
          <w:szCs w:val="22"/>
        </w:rPr>
        <w:t>idx</w:t>
      </w:r>
      <w:proofErr w:type="spellEnd"/>
      <w:r w:rsidRPr="00A7152E">
        <w:rPr>
          <w:rFonts w:eastAsia="Malgun Gothic"/>
          <w:szCs w:val="22"/>
        </w:rPr>
        <w:t> ] = num_</w:t>
      </w:r>
      <w:del w:id="92" w:author="Administrator" w:date="2012-02-02T03:26:00Z">
        <w:r w:rsidRPr="00A7152E" w:rsidDel="00581940">
          <w:rPr>
            <w:szCs w:val="22"/>
          </w:rPr>
          <w:delText>all_</w:delText>
        </w:r>
      </w:del>
      <w:r w:rsidRPr="00A7152E">
        <w:rPr>
          <w:szCs w:val="22"/>
        </w:rPr>
        <w:t>ref_</w:t>
      </w:r>
      <w:r w:rsidRPr="00A7152E">
        <w:rPr>
          <w:rFonts w:eastAsia="Malgun Gothic"/>
          <w:szCs w:val="22"/>
        </w:rPr>
        <w:t>pics</w:t>
      </w:r>
      <w:ins w:id="93" w:author="Administrator" w:date="2012-02-02T03:26:00Z">
        <w:r w:rsidR="00581940">
          <w:rPr>
            <w:rFonts w:hint="eastAsia"/>
            <w:szCs w:val="22"/>
            <w:lang w:eastAsia="ko-KR"/>
          </w:rPr>
          <w:t>_minus1 + 1</w:t>
        </w:r>
      </w:ins>
      <w:r w:rsidRPr="00A7152E">
        <w:rPr>
          <w:szCs w:val="22"/>
        </w:rPr>
        <w:t xml:space="preserve"> - </w:t>
      </w:r>
      <w:del w:id="94" w:author="Administrator" w:date="2012-02-02T03:26:00Z">
        <w:r w:rsidRPr="00A7152E" w:rsidDel="00581940">
          <w:rPr>
            <w:rFonts w:eastAsia="Malgun Gothic"/>
            <w:szCs w:val="22"/>
          </w:rPr>
          <w:delText>num_</w:delText>
        </w:r>
        <w:r w:rsidRPr="00A7152E" w:rsidDel="00581940">
          <w:rPr>
            <w:szCs w:val="22"/>
          </w:rPr>
          <w:delText>positive_ref</w:delText>
        </w:r>
        <w:r w:rsidRPr="00A7152E" w:rsidDel="00581940">
          <w:rPr>
            <w:rFonts w:eastAsia="Malgun Gothic"/>
            <w:szCs w:val="22"/>
          </w:rPr>
          <w:delText>_pics</w:delText>
        </w:r>
      </w:del>
      <w:proofErr w:type="spellStart"/>
      <w:ins w:id="95" w:author="Administrator" w:date="2012-02-02T03:26:00Z">
        <w:r w:rsidR="00581940">
          <w:rPr>
            <w:rFonts w:hint="eastAsia"/>
            <w:szCs w:val="22"/>
            <w:lang w:eastAsia="ko-KR"/>
          </w:rPr>
          <w:t>NumPositivePics</w:t>
        </w:r>
        <w:proofErr w:type="spellEnd"/>
        <w:r w:rsidR="00581940">
          <w:rPr>
            <w:rFonts w:hint="eastAsia"/>
            <w:szCs w:val="22"/>
            <w:lang w:eastAsia="ko-KR"/>
          </w:rPr>
          <w:t>[</w:t>
        </w:r>
        <w:proofErr w:type="spellStart"/>
        <w:r w:rsidR="00581940">
          <w:rPr>
            <w:rFonts w:hint="eastAsia"/>
            <w:szCs w:val="22"/>
            <w:lang w:eastAsia="ko-KR"/>
          </w:rPr>
          <w:t>idx</w:t>
        </w:r>
        <w:proofErr w:type="spellEnd"/>
        <w:r w:rsidR="00581940">
          <w:rPr>
            <w:rFonts w:hint="eastAsia"/>
            <w:szCs w:val="22"/>
            <w:lang w:eastAsia="ko-KR"/>
          </w:rPr>
          <w:t>]</w:t>
        </w:r>
      </w:ins>
    </w:p>
    <w:p w:rsidR="007C76C9" w:rsidRDefault="007C76C9" w:rsidP="00A7152E">
      <w:pPr>
        <w:spacing w:before="0"/>
        <w:jc w:val="both"/>
        <w:rPr>
          <w:ins w:id="96" w:author="HendryHendry/선임연구원/Convergence(연)ATS그룹(hendry.hendry" w:date="2012-01-30T20:45:00Z"/>
          <w:lang w:eastAsia="ko-KR"/>
        </w:rPr>
      </w:pPr>
    </w:p>
    <w:p w:rsidR="005E5C6D" w:rsidRDefault="005E5C6D" w:rsidP="005E5C6D">
      <w:pPr>
        <w:pStyle w:val="3"/>
        <w:rPr>
          <w:ins w:id="97" w:author="HendryHendry/선임연구원/Convergence(연)ATS그룹(hendry.hendry" w:date="2012-01-30T20:45:00Z"/>
          <w:lang w:val="en-CA" w:eastAsia="ko-KR"/>
        </w:rPr>
      </w:pPr>
      <w:ins w:id="98" w:author="HendryHendry/선임연구원/Convergence(연)ATS그룹(hendry.hendry" w:date="2012-01-30T20:45:00Z">
        <w:r>
          <w:rPr>
            <w:rFonts w:hint="eastAsia"/>
            <w:lang w:val="en-CA" w:eastAsia="ko-KR"/>
          </w:rPr>
          <w:t>Bit-count Analysis</w:t>
        </w:r>
      </w:ins>
    </w:p>
    <w:p w:rsidR="00000000" w:rsidRDefault="005E5C6D">
      <w:pPr>
        <w:jc w:val="both"/>
        <w:rPr>
          <w:ins w:id="99" w:author="HendryHendry/선임연구원/Convergence(연)ATS그룹(hendry.hendry" w:date="2012-01-30T20:45:00Z"/>
          <w:lang w:val="en-CA" w:eastAsia="ko-KR"/>
        </w:rPr>
        <w:pPrChange w:id="100" w:author="Administrator" w:date="2012-02-02T05:03:00Z">
          <w:pPr/>
        </w:pPrChange>
      </w:pPr>
      <w:ins w:id="101" w:author="HendryHendry/선임연구원/Convergence(연)ATS그룹(hendry.hendry" w:date="2012-01-30T20:45:00Z">
        <w:r>
          <w:rPr>
            <w:rFonts w:hint="eastAsia"/>
            <w:lang w:val="en-CA" w:eastAsia="ko-KR"/>
          </w:rPr>
          <w:t xml:space="preserve">Bit-count analysis for the proposed method of </w:t>
        </w:r>
        <w:r>
          <w:rPr>
            <w:lang w:val="en-CA" w:eastAsia="ko-KR"/>
          </w:rPr>
          <w:t>signalling</w:t>
        </w:r>
        <w:r>
          <w:rPr>
            <w:rFonts w:hint="eastAsia"/>
            <w:lang w:val="en-CA" w:eastAsia="ko-KR"/>
          </w:rPr>
          <w:t xml:space="preserve"> number of reference pictures in RPS is given in file </w:t>
        </w:r>
        <w:r>
          <w:rPr>
            <w:lang w:val="en-CA" w:eastAsia="ko-KR"/>
          </w:rPr>
          <w:t>“</w:t>
        </w:r>
        <w:r>
          <w:rPr>
            <w:rFonts w:hint="eastAsia"/>
            <w:lang w:val="en-CA" w:eastAsia="ko-KR"/>
          </w:rPr>
          <w:t>Bit-count_Analysis_For_Item_2.1.xlsx</w:t>
        </w:r>
        <w:r>
          <w:rPr>
            <w:lang w:val="en-CA" w:eastAsia="ko-KR"/>
          </w:rPr>
          <w:t>”</w:t>
        </w:r>
        <w:r>
          <w:rPr>
            <w:rFonts w:hint="eastAsia"/>
            <w:lang w:val="en-CA" w:eastAsia="ko-KR"/>
          </w:rPr>
          <w:t>. Note that for case 2.1 ~ 2.7, we use 3 bits to signal the syntax element num_rf_pics_minus1 because the maximum number of required buffer never exceed 8</w:t>
        </w:r>
        <w:del w:id="102" w:author="Administrator" w:date="2012-02-02T05:04:00Z">
          <w:r w:rsidDel="00BF5D17">
            <w:rPr>
              <w:rFonts w:hint="eastAsia"/>
              <w:lang w:val="en-CA" w:eastAsia="ko-KR"/>
            </w:rPr>
            <w:delText xml:space="preserve"> whereas</w:delText>
          </w:r>
        </w:del>
      </w:ins>
      <w:ins w:id="103" w:author="Administrator" w:date="2012-02-02T05:04:00Z">
        <w:r w:rsidR="00BF5D17">
          <w:rPr>
            <w:rFonts w:hint="eastAsia"/>
            <w:lang w:val="en-CA" w:eastAsia="ko-KR"/>
          </w:rPr>
          <w:t>;</w:t>
        </w:r>
      </w:ins>
      <w:ins w:id="104" w:author="HendryHendry/선임연구원/Convergence(연)ATS그룹(hendry.hendry" w:date="2012-01-30T20:45:00Z">
        <w:r>
          <w:rPr>
            <w:rFonts w:hint="eastAsia"/>
            <w:lang w:val="en-CA" w:eastAsia="ko-KR"/>
          </w:rPr>
          <w:t xml:space="preserve"> for case 3.1 and 3.2 we use 2 bits to signal the </w:t>
        </w:r>
        <w:r>
          <w:rPr>
            <w:lang w:val="en-CA" w:eastAsia="ko-KR"/>
          </w:rPr>
          <w:t>syntax</w:t>
        </w:r>
        <w:r>
          <w:rPr>
            <w:rFonts w:hint="eastAsia"/>
            <w:lang w:val="en-CA" w:eastAsia="ko-KR"/>
          </w:rPr>
          <w:t xml:space="preserve"> element since the maximum number of required buffer is 4</w:t>
        </w:r>
      </w:ins>
      <w:ins w:id="105" w:author="Administrator" w:date="2012-02-02T05:04:00Z">
        <w:r w:rsidR="00BF5D17">
          <w:rPr>
            <w:rFonts w:hint="eastAsia"/>
            <w:lang w:val="en-CA" w:eastAsia="ko-KR"/>
          </w:rPr>
          <w:t>; and for case 3.4 we use 3 bits</w:t>
        </w:r>
      </w:ins>
      <w:ins w:id="106" w:author="HendryHendry/선임연구원/Convergence(연)ATS그룹(hendry.hendry" w:date="2012-01-30T20:45:00Z">
        <w:r>
          <w:rPr>
            <w:rFonts w:hint="eastAsia"/>
            <w:lang w:val="en-CA" w:eastAsia="ko-KR"/>
          </w:rPr>
          <w:t>.</w:t>
        </w:r>
      </w:ins>
    </w:p>
    <w:p w:rsidR="00000000" w:rsidRDefault="005E5C6D">
      <w:pPr>
        <w:jc w:val="both"/>
        <w:rPr>
          <w:ins w:id="107" w:author="HendryHendry/선임연구원/Convergence(연)ATS그룹(hendry.hendry" w:date="2012-01-30T20:45:00Z"/>
          <w:lang w:val="en-CA" w:eastAsia="ko-KR"/>
        </w:rPr>
        <w:pPrChange w:id="108" w:author="Administrator" w:date="2012-02-02T05:08:00Z">
          <w:pPr/>
        </w:pPrChange>
      </w:pPr>
      <w:ins w:id="109" w:author="HendryHendry/선임연구원/Convergence(연)ATS그룹(hendry.hendry" w:date="2012-01-30T20:45:00Z">
        <w:r>
          <w:rPr>
            <w:rFonts w:hint="eastAsia"/>
            <w:lang w:val="en-CA" w:eastAsia="ko-KR"/>
          </w:rPr>
          <w:t xml:space="preserve">The analysis shows that the proposed method </w:t>
        </w:r>
      </w:ins>
      <w:ins w:id="110" w:author="Administrator" w:date="2012-02-02T05:01:00Z">
        <w:r w:rsidR="00BF5D17">
          <w:rPr>
            <w:rFonts w:hint="eastAsia"/>
            <w:lang w:val="en-CA" w:eastAsia="ko-KR"/>
          </w:rPr>
          <w:t xml:space="preserve">is more </w:t>
        </w:r>
        <w:r w:rsidR="00BF5D17">
          <w:rPr>
            <w:lang w:val="en-CA" w:eastAsia="ko-KR"/>
          </w:rPr>
          <w:t>advantageous</w:t>
        </w:r>
        <w:r w:rsidR="00BF5D17">
          <w:rPr>
            <w:rFonts w:hint="eastAsia"/>
            <w:lang w:val="en-CA" w:eastAsia="ko-KR"/>
          </w:rPr>
          <w:t xml:space="preserve"> when RPS is </w:t>
        </w:r>
        <w:r w:rsidR="00BF5D17">
          <w:rPr>
            <w:lang w:val="en-CA" w:eastAsia="ko-KR"/>
          </w:rPr>
          <w:t>signalled</w:t>
        </w:r>
        <w:r w:rsidR="00BF5D17">
          <w:rPr>
            <w:rFonts w:hint="eastAsia"/>
            <w:lang w:val="en-CA" w:eastAsia="ko-KR"/>
          </w:rPr>
          <w:t xml:space="preserve"> in slice header (e.g., case 3.4). </w:t>
        </w:r>
      </w:ins>
      <w:ins w:id="111" w:author="Administrator" w:date="2012-02-02T05:05:00Z">
        <w:r w:rsidR="007338F6">
          <w:rPr>
            <w:rFonts w:hint="eastAsia"/>
            <w:lang w:val="en-CA" w:eastAsia="ko-KR"/>
          </w:rPr>
          <w:t xml:space="preserve">When RPS is signalled in PPS, there is good chance that inter-predicted RPS can be used. </w:t>
        </w:r>
      </w:ins>
      <w:ins w:id="112" w:author="Administrator" w:date="2012-02-02T05:06:00Z">
        <w:r w:rsidR="007338F6">
          <w:rPr>
            <w:rFonts w:hint="eastAsia"/>
            <w:lang w:val="en-CA" w:eastAsia="ko-KR"/>
          </w:rPr>
          <w:t xml:space="preserve">Since inter-predicted RPS does not need to </w:t>
        </w:r>
        <w:r w:rsidR="007338F6">
          <w:rPr>
            <w:lang w:val="en-CA" w:eastAsia="ko-KR"/>
          </w:rPr>
          <w:t>signal</w:t>
        </w:r>
        <w:r w:rsidR="007338F6">
          <w:rPr>
            <w:rFonts w:hint="eastAsia"/>
            <w:lang w:val="en-CA" w:eastAsia="ko-KR"/>
          </w:rPr>
          <w:t xml:space="preserve"> number of reference pictures, the proposed changes does not have any (significant) effect</w:t>
        </w:r>
      </w:ins>
      <w:ins w:id="113" w:author="Administrator" w:date="2012-02-02T05:09:00Z">
        <w:r w:rsidR="00D01DAC">
          <w:rPr>
            <w:rFonts w:hint="eastAsia"/>
            <w:lang w:val="en-CA" w:eastAsia="ko-KR"/>
          </w:rPr>
          <w:t xml:space="preserve"> (i.e., saving only 0 ~ 4 bits</w:t>
        </w:r>
      </w:ins>
      <w:ins w:id="114" w:author="Administrator" w:date="2012-02-02T05:15:00Z">
        <w:r w:rsidR="006D223C">
          <w:rPr>
            <w:rFonts w:hint="eastAsia"/>
            <w:lang w:val="en-CA" w:eastAsia="ko-KR"/>
          </w:rPr>
          <w:t xml:space="preserve"> per PPS</w:t>
        </w:r>
      </w:ins>
      <w:ins w:id="115" w:author="Administrator" w:date="2012-02-02T05:09:00Z">
        <w:r w:rsidR="00D01DAC">
          <w:rPr>
            <w:rFonts w:hint="eastAsia"/>
            <w:lang w:val="en-CA" w:eastAsia="ko-KR"/>
          </w:rPr>
          <w:t>)</w:t>
        </w:r>
      </w:ins>
      <w:ins w:id="116" w:author="Administrator" w:date="2012-02-02T05:06:00Z">
        <w:r w:rsidR="007338F6">
          <w:rPr>
            <w:rFonts w:hint="eastAsia"/>
            <w:lang w:val="en-CA" w:eastAsia="ko-KR"/>
          </w:rPr>
          <w:t xml:space="preserve">. </w:t>
        </w:r>
      </w:ins>
      <w:ins w:id="117" w:author="Administrator" w:date="2012-02-02T05:14:00Z">
        <w:r w:rsidR="00301DEC">
          <w:rPr>
            <w:rFonts w:hint="eastAsia"/>
            <w:lang w:val="en-CA" w:eastAsia="ko-KR"/>
          </w:rPr>
          <w:t>On the other hand</w:t>
        </w:r>
      </w:ins>
      <w:ins w:id="118" w:author="Administrator" w:date="2012-02-02T05:06:00Z">
        <w:r w:rsidR="007338F6">
          <w:rPr>
            <w:rFonts w:hint="eastAsia"/>
            <w:lang w:val="en-CA" w:eastAsia="ko-KR"/>
          </w:rPr>
          <w:t xml:space="preserve">, </w:t>
        </w:r>
      </w:ins>
      <w:ins w:id="119" w:author="Administrator" w:date="2012-02-02T05:02:00Z">
        <w:r w:rsidR="00BF5D17">
          <w:rPr>
            <w:rFonts w:hint="eastAsia"/>
            <w:lang w:val="en-CA" w:eastAsia="ko-KR"/>
          </w:rPr>
          <w:t xml:space="preserve">in the case 3.4, since delta POC of short term reference pictures is irregular so that RPS </w:t>
        </w:r>
      </w:ins>
      <w:ins w:id="120" w:author="Administrator" w:date="2012-02-02T05:14:00Z">
        <w:r w:rsidR="00301DEC">
          <w:rPr>
            <w:rFonts w:hint="eastAsia"/>
            <w:lang w:val="en-CA" w:eastAsia="ko-KR"/>
          </w:rPr>
          <w:t>must</w:t>
        </w:r>
      </w:ins>
      <w:ins w:id="121" w:author="Administrator" w:date="2012-02-02T05:02:00Z">
        <w:r w:rsidR="00BF5D17">
          <w:rPr>
            <w:rFonts w:hint="eastAsia"/>
            <w:lang w:val="en-CA" w:eastAsia="ko-KR"/>
          </w:rPr>
          <w:t xml:space="preserve"> be </w:t>
        </w:r>
      </w:ins>
      <w:ins w:id="122" w:author="Administrator" w:date="2012-02-02T05:03:00Z">
        <w:r w:rsidR="00BF5D17">
          <w:rPr>
            <w:lang w:val="en-CA" w:eastAsia="ko-KR"/>
          </w:rPr>
          <w:t>signalled</w:t>
        </w:r>
      </w:ins>
      <w:ins w:id="123" w:author="Administrator" w:date="2012-02-02T05:02:00Z">
        <w:r w:rsidR="00BF5D17">
          <w:rPr>
            <w:rFonts w:hint="eastAsia"/>
            <w:lang w:val="en-CA" w:eastAsia="ko-KR"/>
          </w:rPr>
          <w:t xml:space="preserve"> </w:t>
        </w:r>
      </w:ins>
      <w:ins w:id="124" w:author="Administrator" w:date="2012-02-02T05:03:00Z">
        <w:r w:rsidR="007338F6">
          <w:rPr>
            <w:rFonts w:hint="eastAsia"/>
            <w:lang w:val="en-CA" w:eastAsia="ko-KR"/>
          </w:rPr>
          <w:t>in slice header</w:t>
        </w:r>
      </w:ins>
      <w:ins w:id="125" w:author="Administrator" w:date="2012-02-02T05:07:00Z">
        <w:r w:rsidR="007338F6">
          <w:rPr>
            <w:rFonts w:hint="eastAsia"/>
            <w:lang w:val="en-CA" w:eastAsia="ko-KR"/>
          </w:rPr>
          <w:t xml:space="preserve"> and it is difficult to use inter-predicted RPS, the proposed changes </w:t>
        </w:r>
      </w:ins>
      <w:ins w:id="126" w:author="Administrator" w:date="2012-02-02T05:08:00Z">
        <w:r w:rsidR="00B0513D">
          <w:rPr>
            <w:rFonts w:hint="eastAsia"/>
            <w:lang w:val="en-CA" w:eastAsia="ko-KR"/>
          </w:rPr>
          <w:t>have more significant effect</w:t>
        </w:r>
      </w:ins>
      <w:ins w:id="127" w:author="Administrator" w:date="2012-02-02T05:15:00Z">
        <w:r w:rsidR="006D223C">
          <w:rPr>
            <w:rFonts w:hint="eastAsia"/>
            <w:lang w:val="en-CA" w:eastAsia="ko-KR"/>
          </w:rPr>
          <w:t xml:space="preserve"> (i.e., on average 3 bits per slice)</w:t>
        </w:r>
      </w:ins>
      <w:ins w:id="128" w:author="Administrator" w:date="2012-02-02T05:08:00Z">
        <w:r w:rsidR="00B0513D">
          <w:rPr>
            <w:rFonts w:hint="eastAsia"/>
            <w:lang w:val="en-CA" w:eastAsia="ko-KR"/>
          </w:rPr>
          <w:t xml:space="preserve">. </w:t>
        </w:r>
      </w:ins>
      <w:ins w:id="129" w:author="HendryHendry/선임연구원/Convergence(연)ATS그룹(hendry.hendry" w:date="2012-01-30T20:45:00Z">
        <w:del w:id="130" w:author="Administrator" w:date="2012-02-02T05:08:00Z">
          <w:r w:rsidDel="007338F6">
            <w:rPr>
              <w:rFonts w:hint="eastAsia"/>
              <w:lang w:val="en-CA" w:eastAsia="ko-KR"/>
            </w:rPr>
            <w:delText xml:space="preserve">required </w:delText>
          </w:r>
          <w:r w:rsidDel="007338F6">
            <w:rPr>
              <w:lang w:val="en-CA" w:eastAsia="ko-KR"/>
            </w:rPr>
            <w:delText>fewer</w:delText>
          </w:r>
          <w:r w:rsidDel="007338F6">
            <w:rPr>
              <w:rFonts w:hint="eastAsia"/>
              <w:lang w:val="en-CA" w:eastAsia="ko-KR"/>
            </w:rPr>
            <w:delText xml:space="preserve"> bits to signal the information about number of reference pictures for most of cases.</w:delText>
          </w:r>
        </w:del>
      </w:ins>
    </w:p>
    <w:p w:rsidR="005E5C6D" w:rsidRDefault="005E5C6D" w:rsidP="00BF5D17">
      <w:pPr>
        <w:spacing w:before="0"/>
        <w:jc w:val="both"/>
        <w:rPr>
          <w:ins w:id="131" w:author="HendryHendry/선임연구원/Convergence(연)ATS그룹(hendry.hendry" w:date="2012-01-30T20:45:00Z"/>
          <w:lang w:val="en-CA" w:eastAsia="ko-KR"/>
        </w:rPr>
      </w:pPr>
    </w:p>
    <w:p w:rsidR="005E5C6D" w:rsidRDefault="005E5C6D" w:rsidP="005E5C6D">
      <w:pPr>
        <w:pStyle w:val="3"/>
        <w:rPr>
          <w:ins w:id="132" w:author="HendryHendry/선임연구원/Convergence(연)ATS그룹(hendry.hendry" w:date="2012-01-30T20:45:00Z"/>
          <w:lang w:val="en-CA" w:eastAsia="ko-KR"/>
        </w:rPr>
      </w:pPr>
      <w:ins w:id="133" w:author="HendryHendry/선임연구원/Convergence(연)ATS그룹(hendry.hendry" w:date="2012-01-30T20:45:00Z">
        <w:r>
          <w:rPr>
            <w:rFonts w:hint="eastAsia"/>
            <w:lang w:val="en-CA" w:eastAsia="ko-KR"/>
          </w:rPr>
          <w:t>Error Resilience Analysis</w:t>
        </w:r>
      </w:ins>
    </w:p>
    <w:p w:rsidR="005E5C6D" w:rsidRDefault="005E5C6D" w:rsidP="005E5C6D">
      <w:pPr>
        <w:spacing w:before="0"/>
        <w:jc w:val="both"/>
        <w:rPr>
          <w:ins w:id="134" w:author="HendryHendry/선임연구원/Convergence(연)ATS그룹(hendry.hendry" w:date="2012-01-30T20:45:00Z"/>
          <w:lang w:val="en-CA" w:eastAsia="ko-KR"/>
        </w:rPr>
      </w:pPr>
      <w:ins w:id="135" w:author="HendryHendry/선임연구원/Convergence(연)ATS그룹(hendry.hendry" w:date="2012-01-30T20:45:00Z">
        <w:r>
          <w:rPr>
            <w:rFonts w:hint="eastAsia"/>
            <w:lang w:val="en-CA" w:eastAsia="ko-KR"/>
          </w:rPr>
          <w:t xml:space="preserve">The </w:t>
        </w:r>
        <w:r>
          <w:rPr>
            <w:lang w:val="en-CA" w:eastAsia="ko-KR"/>
          </w:rPr>
          <w:t>proposed</w:t>
        </w:r>
        <w:r>
          <w:rPr>
            <w:rFonts w:hint="eastAsia"/>
            <w:lang w:val="en-CA" w:eastAsia="ko-KR"/>
          </w:rPr>
          <w:t xml:space="preserve"> method of </w:t>
        </w:r>
        <w:r>
          <w:rPr>
            <w:lang w:val="en-CA" w:eastAsia="ko-KR"/>
          </w:rPr>
          <w:t>signalling</w:t>
        </w:r>
        <w:r>
          <w:rPr>
            <w:rFonts w:hint="eastAsia"/>
            <w:lang w:val="en-CA" w:eastAsia="ko-KR"/>
          </w:rPr>
          <w:t xml:space="preserve"> number of reference pictures in RPS does not have any effect on error resiliency feature of the current RPS </w:t>
        </w:r>
        <w:r>
          <w:rPr>
            <w:lang w:val="en-CA" w:eastAsia="ko-KR"/>
          </w:rPr>
          <w:t>signalling</w:t>
        </w:r>
        <w:r>
          <w:rPr>
            <w:rFonts w:hint="eastAsia"/>
            <w:lang w:val="en-CA" w:eastAsia="ko-KR"/>
          </w:rPr>
          <w:t xml:space="preserve"> mechanism.</w:t>
        </w:r>
      </w:ins>
    </w:p>
    <w:p w:rsidR="005E5C6D" w:rsidRPr="005E5C6D" w:rsidRDefault="005E5C6D" w:rsidP="00A7152E">
      <w:pPr>
        <w:spacing w:before="0"/>
        <w:jc w:val="both"/>
        <w:rPr>
          <w:lang w:val="en-CA" w:eastAsia="ko-KR"/>
          <w:rPrChange w:id="136" w:author="HendryHendry/선임연구원/Convergence(연)ATS그룹(hendry.hendry" w:date="2012-01-30T20:45:00Z">
            <w:rPr>
              <w:lang w:eastAsia="ko-KR"/>
            </w:rPr>
          </w:rPrChange>
        </w:rPr>
      </w:pPr>
    </w:p>
    <w:p w:rsidR="00A7152E" w:rsidRPr="005B217D" w:rsidRDefault="00A7152E" w:rsidP="00A7152E">
      <w:pPr>
        <w:pStyle w:val="2"/>
        <w:rPr>
          <w:lang w:val="en-CA"/>
        </w:rPr>
      </w:pPr>
      <w:proofErr w:type="spellStart"/>
      <w:r>
        <w:rPr>
          <w:rFonts w:hint="eastAsia"/>
          <w:lang w:val="en-CA" w:eastAsia="ko-KR"/>
        </w:rPr>
        <w:t>Signaling</w:t>
      </w:r>
      <w:proofErr w:type="spellEnd"/>
      <w:r>
        <w:rPr>
          <w:rFonts w:hint="eastAsia"/>
          <w:lang w:val="en-CA" w:eastAsia="ko-KR"/>
        </w:rPr>
        <w:t xml:space="preserve"> </w:t>
      </w:r>
      <w:proofErr w:type="spellStart"/>
      <w:r>
        <w:rPr>
          <w:rFonts w:hint="eastAsia"/>
          <w:lang w:val="en-CA" w:eastAsia="ko-KR"/>
        </w:rPr>
        <w:t>used_by_curr_pic_sX</w:t>
      </w:r>
      <w:r w:rsidR="00032AFC">
        <w:rPr>
          <w:rFonts w:hint="eastAsia"/>
          <w:lang w:val="en-CA" w:eastAsia="ko-KR"/>
        </w:rPr>
        <w:t>_</w:t>
      </w:r>
      <w:r>
        <w:rPr>
          <w:rFonts w:hint="eastAsia"/>
          <w:lang w:val="en-CA" w:eastAsia="ko-KR"/>
        </w:rPr>
        <w:t>flag</w:t>
      </w:r>
      <w:proofErr w:type="spellEnd"/>
      <w:r>
        <w:rPr>
          <w:rFonts w:hint="eastAsia"/>
          <w:lang w:val="en-CA" w:eastAsia="ko-KR"/>
        </w:rPr>
        <w:t xml:space="preserve"> conditionally</w:t>
      </w:r>
      <w:r w:rsidRPr="005B217D">
        <w:rPr>
          <w:lang w:val="en-CA"/>
        </w:rPr>
        <w:t xml:space="preserve"> </w:t>
      </w:r>
    </w:p>
    <w:p w:rsidR="00A7152E" w:rsidRPr="00BF5D17" w:rsidRDefault="00A7152E" w:rsidP="00A7152E">
      <w:pPr>
        <w:jc w:val="both"/>
        <w:rPr>
          <w:lang w:val="en-CA" w:eastAsia="ko-KR"/>
        </w:rPr>
      </w:pPr>
      <w:r w:rsidRPr="00A7152E">
        <w:rPr>
          <w:lang w:val="en-CA" w:eastAsia="ko-KR"/>
        </w:rPr>
        <w:t>In some condition (e.g., low delay case in current HM common test condition), all reference pictures that exist in DPB</w:t>
      </w:r>
      <w:r w:rsidR="00B76C0A">
        <w:rPr>
          <w:rFonts w:hint="eastAsia"/>
          <w:lang w:val="en-CA" w:eastAsia="ko-KR"/>
        </w:rPr>
        <w:t xml:space="preserve"> (also carried in RPS)</w:t>
      </w:r>
      <w:r w:rsidRPr="00A7152E">
        <w:rPr>
          <w:lang w:val="en-CA" w:eastAsia="ko-KR"/>
        </w:rPr>
        <w:t xml:space="preserve"> is always used by current slice. Thus, in such condition, there is no need to signal the syntax </w:t>
      </w:r>
      <w:r w:rsidRPr="00BF5D17">
        <w:rPr>
          <w:lang w:val="en-CA" w:eastAsia="ko-KR"/>
        </w:rPr>
        <w:t xml:space="preserve">element </w:t>
      </w:r>
      <w:proofErr w:type="spellStart"/>
      <w:r w:rsidR="002A55A4" w:rsidRPr="002A55A4">
        <w:rPr>
          <w:lang w:val="en-CA" w:eastAsia="ko-KR"/>
          <w:rPrChange w:id="137" w:author="Administrator" w:date="2012-02-02T05:00:00Z">
            <w:rPr>
              <w:b/>
              <w:lang w:val="en-CA" w:eastAsia="ko-KR"/>
            </w:rPr>
          </w:rPrChange>
        </w:rPr>
        <w:t>used_by_curr_pic_sX_flag</w:t>
      </w:r>
      <w:proofErr w:type="spellEnd"/>
      <w:r w:rsidRPr="00BF5D17">
        <w:rPr>
          <w:lang w:val="en-CA" w:eastAsia="ko-KR"/>
        </w:rPr>
        <w:t xml:space="preserve"> (X can be replaced by either 0 or 1) since it will be always 1. </w:t>
      </w:r>
    </w:p>
    <w:p w:rsidR="00032AFC" w:rsidRPr="00032AFC" w:rsidRDefault="00032AFC" w:rsidP="00032AFC">
      <w:pPr>
        <w:jc w:val="both"/>
        <w:rPr>
          <w:lang w:val="en-CA" w:eastAsia="ko-KR"/>
        </w:rPr>
      </w:pPr>
      <w:r>
        <w:rPr>
          <w:rFonts w:hint="eastAsia"/>
          <w:lang w:val="en-CA" w:eastAsia="ko-KR"/>
        </w:rPr>
        <w:t>In addition to above, w</w:t>
      </w:r>
      <w:r w:rsidRPr="00032AFC">
        <w:rPr>
          <w:lang w:val="en-CA" w:eastAsia="ko-KR"/>
        </w:rPr>
        <w:t xml:space="preserve">hen RPS is </w:t>
      </w:r>
      <w:proofErr w:type="spellStart"/>
      <w:r w:rsidRPr="00032AFC">
        <w:rPr>
          <w:lang w:val="en-CA" w:eastAsia="ko-KR"/>
        </w:rPr>
        <w:t>signaled</w:t>
      </w:r>
      <w:proofErr w:type="spellEnd"/>
      <w:r w:rsidRPr="00032AFC">
        <w:rPr>
          <w:lang w:val="en-CA" w:eastAsia="ko-KR"/>
        </w:rPr>
        <w:t xml:space="preserve"> in </w:t>
      </w:r>
      <w:del w:id="138" w:author="Administrator" w:date="2012-02-02T05:10:00Z">
        <w:r w:rsidRPr="00032AFC" w:rsidDel="00D01DAC">
          <w:rPr>
            <w:lang w:val="en-CA" w:eastAsia="ko-KR"/>
          </w:rPr>
          <w:delText>S</w:delText>
        </w:r>
      </w:del>
      <w:ins w:id="139" w:author="Administrator" w:date="2012-02-02T05:10:00Z">
        <w:r w:rsidR="00D01DAC">
          <w:rPr>
            <w:rFonts w:hint="eastAsia"/>
            <w:lang w:val="en-CA" w:eastAsia="ko-KR"/>
          </w:rPr>
          <w:t>s</w:t>
        </w:r>
      </w:ins>
      <w:r w:rsidRPr="00032AFC">
        <w:rPr>
          <w:lang w:val="en-CA" w:eastAsia="ko-KR"/>
        </w:rPr>
        <w:t xml:space="preserve">lice </w:t>
      </w:r>
      <w:del w:id="140" w:author="Administrator" w:date="2012-02-02T05:10:00Z">
        <w:r w:rsidRPr="00032AFC" w:rsidDel="00D01DAC">
          <w:rPr>
            <w:lang w:val="en-CA" w:eastAsia="ko-KR"/>
          </w:rPr>
          <w:delText>H</w:delText>
        </w:r>
      </w:del>
      <w:ins w:id="141" w:author="Administrator" w:date="2012-02-02T05:10:00Z">
        <w:r w:rsidR="00D01DAC">
          <w:rPr>
            <w:rFonts w:hint="eastAsia"/>
            <w:lang w:val="en-CA" w:eastAsia="ko-KR"/>
          </w:rPr>
          <w:t>h</w:t>
        </w:r>
      </w:ins>
      <w:r w:rsidRPr="00032AFC">
        <w:rPr>
          <w:lang w:val="en-CA" w:eastAsia="ko-KR"/>
        </w:rPr>
        <w:t xml:space="preserve">eader and the slice type is intra, then there is no need to signal the syntax element </w:t>
      </w:r>
      <w:proofErr w:type="spellStart"/>
      <w:r w:rsidRPr="00032AFC">
        <w:rPr>
          <w:lang w:val="en-CA" w:eastAsia="ko-KR"/>
        </w:rPr>
        <w:t>used_by_curr_pic_sX_flag</w:t>
      </w:r>
      <w:proofErr w:type="spellEnd"/>
      <w:r w:rsidRPr="00032AFC">
        <w:rPr>
          <w:lang w:val="en-CA" w:eastAsia="ko-KR"/>
        </w:rPr>
        <w:t xml:space="preserve"> (X can be replaced by either 0 or 1) since it will be always 0. </w:t>
      </w:r>
    </w:p>
    <w:p w:rsidR="00032AFC" w:rsidRPr="00032AFC" w:rsidRDefault="00032AFC" w:rsidP="00A7152E">
      <w:pPr>
        <w:jc w:val="both"/>
        <w:rPr>
          <w:lang w:eastAsia="ko-KR"/>
        </w:rPr>
      </w:pPr>
    </w:p>
    <w:p w:rsidR="00A7152E" w:rsidRPr="00A7152E" w:rsidRDefault="00B76C0A" w:rsidP="00A7152E">
      <w:pPr>
        <w:jc w:val="both"/>
        <w:rPr>
          <w:lang w:val="en-CA" w:eastAsia="ko-KR"/>
        </w:rPr>
      </w:pPr>
      <w:r>
        <w:rPr>
          <w:rFonts w:hint="eastAsia"/>
          <w:lang w:val="en-CA" w:eastAsia="ko-KR"/>
        </w:rPr>
        <w:t xml:space="preserve">Motivated by </w:t>
      </w:r>
      <w:r>
        <w:rPr>
          <w:lang w:val="en-CA" w:eastAsia="ko-KR"/>
        </w:rPr>
        <w:t>possibility</w:t>
      </w:r>
      <w:r>
        <w:rPr>
          <w:rFonts w:hint="eastAsia"/>
          <w:lang w:val="en-CA" w:eastAsia="ko-KR"/>
        </w:rPr>
        <w:t xml:space="preserve"> saving from the above observation, we propose the following modification</w:t>
      </w:r>
      <w:r w:rsidR="00A7152E" w:rsidRPr="00A7152E">
        <w:rPr>
          <w:lang w:val="en-CA" w:eastAsia="ko-KR"/>
        </w:rPr>
        <w:t>:</w:t>
      </w:r>
    </w:p>
    <w:p w:rsidR="00A7152E" w:rsidRPr="0094611A" w:rsidRDefault="00A7152E" w:rsidP="00A7152E">
      <w:pPr>
        <w:pStyle w:val="aa"/>
        <w:numPr>
          <w:ilvl w:val="0"/>
          <w:numId w:val="19"/>
        </w:numPr>
        <w:wordWrap/>
        <w:spacing w:before="136"/>
        <w:ind w:leftChars="0" w:left="806" w:hanging="403"/>
        <w:rPr>
          <w:rFonts w:ascii="Times New Roman" w:hAnsi="Times New Roman"/>
          <w:sz w:val="22"/>
        </w:rPr>
      </w:pPr>
      <w:r w:rsidRPr="00A7152E">
        <w:rPr>
          <w:rFonts w:ascii="Times New Roman" w:hAnsi="Times New Roman"/>
          <w:sz w:val="22"/>
        </w:rPr>
        <w:t xml:space="preserve">Add </w:t>
      </w:r>
      <w:r w:rsidRPr="0094611A">
        <w:rPr>
          <w:rFonts w:ascii="Times New Roman" w:hAnsi="Times New Roman"/>
          <w:sz w:val="22"/>
        </w:rPr>
        <w:t xml:space="preserve">a flag in PPS called </w:t>
      </w:r>
      <w:proofErr w:type="spellStart"/>
      <w:r w:rsidR="002A55A4" w:rsidRPr="002A55A4">
        <w:rPr>
          <w:rFonts w:ascii="Times New Roman" w:hAnsi="Times New Roman"/>
          <w:sz w:val="22"/>
          <w:rPrChange w:id="142" w:author="Administrator" w:date="2012-02-02T03:28:00Z">
            <w:rPr>
              <w:rFonts w:ascii="Times New Roman" w:hAnsi="Times New Roman"/>
              <w:b/>
              <w:sz w:val="22"/>
            </w:rPr>
          </w:rPrChange>
        </w:rPr>
        <w:t>no_unused_ref_pic_flag</w:t>
      </w:r>
      <w:proofErr w:type="spellEnd"/>
      <w:r w:rsidRPr="0094611A">
        <w:rPr>
          <w:rFonts w:ascii="Times New Roman" w:hAnsi="Times New Roman"/>
          <w:sz w:val="22"/>
        </w:rPr>
        <w:t>.</w:t>
      </w:r>
    </w:p>
    <w:p w:rsidR="00A7152E" w:rsidRPr="0094611A" w:rsidRDefault="00A7152E" w:rsidP="00A7152E">
      <w:pPr>
        <w:pStyle w:val="aa"/>
        <w:numPr>
          <w:ilvl w:val="0"/>
          <w:numId w:val="19"/>
        </w:numPr>
        <w:wordWrap/>
        <w:spacing w:before="136"/>
        <w:ind w:leftChars="0" w:left="806" w:hanging="403"/>
        <w:rPr>
          <w:rFonts w:ascii="Times New Roman" w:hAnsi="Times New Roman"/>
          <w:sz w:val="22"/>
        </w:rPr>
      </w:pPr>
      <w:r w:rsidRPr="0094611A">
        <w:rPr>
          <w:rFonts w:ascii="Times New Roman" w:hAnsi="Times New Roman"/>
          <w:sz w:val="22"/>
        </w:rPr>
        <w:t xml:space="preserve">When </w:t>
      </w:r>
      <w:proofErr w:type="spellStart"/>
      <w:r w:rsidR="002A55A4" w:rsidRPr="002A55A4">
        <w:rPr>
          <w:rFonts w:ascii="Times New Roman" w:hAnsi="Times New Roman"/>
          <w:sz w:val="22"/>
          <w:rPrChange w:id="143" w:author="Administrator" w:date="2012-02-02T03:28:00Z">
            <w:rPr>
              <w:rFonts w:ascii="Times New Roman" w:hAnsi="Times New Roman"/>
              <w:b/>
              <w:sz w:val="22"/>
            </w:rPr>
          </w:rPrChange>
        </w:rPr>
        <w:t>no_unused_ref_pic_flag</w:t>
      </w:r>
      <w:proofErr w:type="spellEnd"/>
      <w:r w:rsidRPr="0094611A">
        <w:rPr>
          <w:rFonts w:ascii="Times New Roman" w:hAnsi="Times New Roman"/>
          <w:sz w:val="22"/>
        </w:rPr>
        <w:t xml:space="preserve"> equals 1, then the syntax element </w:t>
      </w:r>
      <w:proofErr w:type="spellStart"/>
      <w:r w:rsidR="002A55A4" w:rsidRPr="002A55A4">
        <w:rPr>
          <w:rFonts w:ascii="Times New Roman" w:hAnsi="Times New Roman"/>
          <w:sz w:val="22"/>
          <w:rPrChange w:id="144" w:author="Administrator" w:date="2012-02-02T03:28:00Z">
            <w:rPr>
              <w:rFonts w:ascii="Times New Roman" w:hAnsi="Times New Roman"/>
              <w:b/>
              <w:sz w:val="22"/>
            </w:rPr>
          </w:rPrChange>
        </w:rPr>
        <w:t>used_by_curr_pic_sX_flag</w:t>
      </w:r>
      <w:proofErr w:type="spellEnd"/>
      <w:r w:rsidRPr="0094611A">
        <w:rPr>
          <w:rFonts w:ascii="Times New Roman" w:hAnsi="Times New Roman"/>
          <w:sz w:val="22"/>
        </w:rPr>
        <w:t xml:space="preserve"> shall not be signaled but instead its value is inferred as 1. Otherwise, when </w:t>
      </w:r>
      <w:proofErr w:type="spellStart"/>
      <w:r w:rsidR="002A55A4" w:rsidRPr="002A55A4">
        <w:rPr>
          <w:rFonts w:ascii="Times New Roman" w:hAnsi="Times New Roman"/>
          <w:sz w:val="22"/>
          <w:rPrChange w:id="145" w:author="Administrator" w:date="2012-02-02T03:28:00Z">
            <w:rPr>
              <w:rFonts w:ascii="Times New Roman" w:hAnsi="Times New Roman"/>
              <w:b/>
              <w:sz w:val="22"/>
            </w:rPr>
          </w:rPrChange>
        </w:rPr>
        <w:t>no_unused_ref_pic_flag</w:t>
      </w:r>
      <w:proofErr w:type="spellEnd"/>
      <w:r w:rsidRPr="0094611A">
        <w:rPr>
          <w:rFonts w:ascii="Times New Roman" w:hAnsi="Times New Roman"/>
          <w:sz w:val="22"/>
        </w:rPr>
        <w:t xml:space="preserve"> equals 0, </w:t>
      </w:r>
      <w:proofErr w:type="spellStart"/>
      <w:r w:rsidR="002A55A4" w:rsidRPr="002A55A4">
        <w:rPr>
          <w:rFonts w:ascii="Times New Roman" w:hAnsi="Times New Roman"/>
          <w:sz w:val="22"/>
          <w:rPrChange w:id="146" w:author="Administrator" w:date="2012-02-02T03:28:00Z">
            <w:rPr>
              <w:rFonts w:ascii="Times New Roman" w:hAnsi="Times New Roman"/>
              <w:b/>
              <w:sz w:val="22"/>
            </w:rPr>
          </w:rPrChange>
        </w:rPr>
        <w:t>used_by_curr_pic_sX_flag</w:t>
      </w:r>
      <w:proofErr w:type="spellEnd"/>
      <w:r w:rsidRPr="0094611A">
        <w:rPr>
          <w:rFonts w:ascii="Times New Roman" w:hAnsi="Times New Roman"/>
          <w:sz w:val="22"/>
        </w:rPr>
        <w:t xml:space="preserve"> shall be </w:t>
      </w:r>
      <w:proofErr w:type="spellStart"/>
      <w:r w:rsidRPr="0094611A">
        <w:rPr>
          <w:rFonts w:ascii="Times New Roman" w:hAnsi="Times New Roman"/>
          <w:sz w:val="22"/>
        </w:rPr>
        <w:t>signalled</w:t>
      </w:r>
      <w:proofErr w:type="spellEnd"/>
      <w:r w:rsidRPr="0094611A">
        <w:rPr>
          <w:rFonts w:ascii="Times New Roman" w:hAnsi="Times New Roman"/>
          <w:sz w:val="22"/>
        </w:rPr>
        <w:t>.</w:t>
      </w:r>
    </w:p>
    <w:p w:rsidR="00032AFC" w:rsidRPr="00A7152E" w:rsidRDefault="00032AFC" w:rsidP="00A7152E">
      <w:pPr>
        <w:pStyle w:val="aa"/>
        <w:numPr>
          <w:ilvl w:val="0"/>
          <w:numId w:val="19"/>
        </w:numPr>
        <w:wordWrap/>
        <w:spacing w:before="136"/>
        <w:ind w:leftChars="0" w:left="806" w:hanging="403"/>
        <w:rPr>
          <w:rFonts w:ascii="Times New Roman" w:hAnsi="Times New Roman"/>
          <w:sz w:val="22"/>
        </w:rPr>
      </w:pPr>
      <w:r w:rsidRPr="0094611A">
        <w:rPr>
          <w:rFonts w:ascii="Times New Roman" w:hAnsi="Times New Roman"/>
          <w:sz w:val="22"/>
        </w:rPr>
        <w:t>I</w:t>
      </w:r>
      <w:r w:rsidRPr="0094611A">
        <w:rPr>
          <w:rFonts w:ascii="Times New Roman" w:hAnsi="Times New Roman" w:hint="eastAsia"/>
          <w:sz w:val="22"/>
        </w:rPr>
        <w:t xml:space="preserve">f </w:t>
      </w:r>
      <w:proofErr w:type="spellStart"/>
      <w:r w:rsidRPr="0094611A">
        <w:rPr>
          <w:rFonts w:ascii="Times New Roman" w:hAnsi="Times New Roman" w:hint="eastAsia"/>
          <w:sz w:val="22"/>
        </w:rPr>
        <w:t>idx</w:t>
      </w:r>
      <w:proofErr w:type="spellEnd"/>
      <w:r w:rsidRPr="0094611A">
        <w:rPr>
          <w:rFonts w:ascii="Times New Roman" w:hAnsi="Times New Roman" w:hint="eastAsia"/>
          <w:sz w:val="22"/>
        </w:rPr>
        <w:t xml:space="preserve"> == </w:t>
      </w:r>
      <w:proofErr w:type="spellStart"/>
      <w:r w:rsidR="002A55A4" w:rsidRPr="002A55A4">
        <w:rPr>
          <w:rFonts w:ascii="Times New Roman" w:hAnsi="Times New Roman"/>
          <w:sz w:val="22"/>
          <w:rPrChange w:id="147" w:author="Administrator" w:date="2012-02-02T03:28:00Z">
            <w:rPr>
              <w:rFonts w:ascii="Times New Roman" w:hAnsi="Times New Roman"/>
              <w:b/>
              <w:sz w:val="22"/>
            </w:rPr>
          </w:rPrChange>
        </w:rPr>
        <w:t>num_ref_pic_sets</w:t>
      </w:r>
      <w:proofErr w:type="spellEnd"/>
      <w:r w:rsidRPr="0094611A">
        <w:rPr>
          <w:rFonts w:ascii="Times New Roman" w:hAnsi="Times New Roman" w:hint="eastAsia"/>
          <w:sz w:val="22"/>
        </w:rPr>
        <w:t xml:space="preserve">, which mean that the RPS is signaled in slice header, and slice type equals intra, then </w:t>
      </w:r>
      <w:proofErr w:type="spellStart"/>
      <w:r w:rsidR="002A55A4" w:rsidRPr="002A55A4">
        <w:rPr>
          <w:rFonts w:ascii="Times New Roman" w:hAnsi="Times New Roman"/>
          <w:sz w:val="22"/>
          <w:rPrChange w:id="148" w:author="Administrator" w:date="2012-02-02T03:28:00Z">
            <w:rPr>
              <w:rFonts w:ascii="Times New Roman" w:hAnsi="Times New Roman"/>
              <w:b/>
              <w:sz w:val="22"/>
            </w:rPr>
          </w:rPrChange>
        </w:rPr>
        <w:t>used_by_curr_pic_sX_flag</w:t>
      </w:r>
      <w:proofErr w:type="spellEnd"/>
      <w:r w:rsidRPr="0094611A">
        <w:rPr>
          <w:rFonts w:ascii="Times New Roman" w:hAnsi="Times New Roman" w:hint="eastAsia"/>
          <w:sz w:val="22"/>
        </w:rPr>
        <w:t xml:space="preserve"> shall not be signaled</w:t>
      </w:r>
      <w:r>
        <w:rPr>
          <w:rFonts w:ascii="Times New Roman" w:hAnsi="Times New Roman" w:hint="eastAsia"/>
          <w:sz w:val="22"/>
        </w:rPr>
        <w:t xml:space="preserve"> by inferred as 0.</w:t>
      </w:r>
    </w:p>
    <w:p w:rsidR="00B76C0A" w:rsidRDefault="00B76C0A" w:rsidP="00B76C0A">
      <w:pPr>
        <w:jc w:val="both"/>
        <w:rPr>
          <w:lang w:val="en-CA" w:eastAsia="ko-KR"/>
        </w:rPr>
      </w:pPr>
    </w:p>
    <w:p w:rsidR="00A7152E" w:rsidRPr="00B76C0A" w:rsidRDefault="00A7152E" w:rsidP="00B76C0A">
      <w:pPr>
        <w:jc w:val="both"/>
        <w:rPr>
          <w:lang w:val="en-CA" w:eastAsia="ko-KR"/>
        </w:rPr>
      </w:pPr>
      <w:r w:rsidRPr="00B76C0A">
        <w:rPr>
          <w:lang w:val="en-CA" w:eastAsia="ko-KR"/>
        </w:rPr>
        <w:t>The syntax and semantics of modified / added element in RPS are as follows.</w:t>
      </w:r>
    </w:p>
    <w:p w:rsidR="00A7152E" w:rsidRPr="00B76C0A" w:rsidRDefault="00B76C0A" w:rsidP="00B76C0A">
      <w:pPr>
        <w:spacing w:line="360" w:lineRule="auto"/>
        <w:jc w:val="center"/>
        <w:rPr>
          <w:szCs w:val="22"/>
          <w:lang w:eastAsia="ko-KR"/>
        </w:rPr>
      </w:pPr>
      <w:r w:rsidRPr="00A7152E">
        <w:rPr>
          <w:szCs w:val="22"/>
        </w:rPr>
        <w:t xml:space="preserve">Table </w:t>
      </w:r>
      <w:r>
        <w:rPr>
          <w:rFonts w:hint="eastAsia"/>
          <w:szCs w:val="22"/>
          <w:lang w:eastAsia="ko-KR"/>
        </w:rPr>
        <w:t>2</w:t>
      </w:r>
      <w:r w:rsidRPr="00A7152E">
        <w:rPr>
          <w:szCs w:val="22"/>
        </w:rPr>
        <w:t xml:space="preserve"> – </w:t>
      </w:r>
      <w:r>
        <w:rPr>
          <w:szCs w:val="22"/>
        </w:rPr>
        <w:t xml:space="preserve">Syntax element </w:t>
      </w:r>
      <w:r>
        <w:rPr>
          <w:rFonts w:hint="eastAsia"/>
          <w:szCs w:val="22"/>
          <w:lang w:eastAsia="ko-KR"/>
        </w:rPr>
        <w:t xml:space="preserve">in PPS </w:t>
      </w:r>
      <w:r>
        <w:rPr>
          <w:szCs w:val="22"/>
        </w:rPr>
        <w:t xml:space="preserve">after </w:t>
      </w:r>
      <w:r>
        <w:rPr>
          <w:rFonts w:hint="eastAsia"/>
          <w:szCs w:val="22"/>
          <w:lang w:eastAsia="ko-KR"/>
        </w:rPr>
        <w:t>proposed item 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Change w:id="149" w:author="Administrator" w:date="2012-02-02T03:15: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PrChange>
      </w:tblPr>
      <w:tblGrid>
        <w:gridCol w:w="6642"/>
        <w:gridCol w:w="1259"/>
        <w:tblGridChange w:id="150">
          <w:tblGrid>
            <w:gridCol w:w="6744"/>
            <w:gridCol w:w="1157"/>
          </w:tblGrid>
        </w:tblGridChange>
      </w:tblGrid>
      <w:tr w:rsidR="00A7152E" w:rsidRPr="000E1222" w:rsidTr="007C76C9">
        <w:trPr>
          <w:cantSplit/>
          <w:jc w:val="center"/>
          <w:trPrChange w:id="151" w:author="Administrator" w:date="2012-02-02T03:15:00Z">
            <w:trPr>
              <w:cantSplit/>
              <w:jc w:val="center"/>
            </w:trPr>
          </w:trPrChange>
        </w:trPr>
        <w:tc>
          <w:tcPr>
            <w:tcW w:w="6642" w:type="dxa"/>
            <w:tcPrChange w:id="152" w:author="Administrator" w:date="2012-02-02T03:15:00Z">
              <w:tcPr>
                <w:tcW w:w="6744" w:type="dxa"/>
              </w:tcPr>
            </w:tcPrChange>
          </w:tcPr>
          <w:p w:rsidR="00A7152E" w:rsidRPr="00B76C0A" w:rsidRDefault="00A7152E" w:rsidP="00C35B30">
            <w:pPr>
              <w:pStyle w:val="tablesyntax0"/>
              <w:rPr>
                <w:rFonts w:ascii="Times New Roman" w:eastAsia="Malgun Gothic" w:hAnsi="Times New Roman"/>
                <w:sz w:val="22"/>
                <w:szCs w:val="22"/>
              </w:rPr>
            </w:pPr>
            <w:proofErr w:type="spellStart"/>
            <w:r w:rsidRPr="00B76C0A">
              <w:rPr>
                <w:rFonts w:ascii="Times New Roman" w:eastAsia="Malgun Gothic" w:hAnsi="Times New Roman"/>
                <w:sz w:val="22"/>
                <w:szCs w:val="22"/>
              </w:rPr>
              <w:lastRenderedPageBreak/>
              <w:t>pic_parameter_set_rbsp</w:t>
            </w:r>
            <w:proofErr w:type="spellEnd"/>
            <w:r w:rsidRPr="00B76C0A">
              <w:rPr>
                <w:rFonts w:ascii="Times New Roman" w:eastAsia="Malgun Gothic" w:hAnsi="Times New Roman"/>
                <w:sz w:val="22"/>
                <w:szCs w:val="22"/>
              </w:rPr>
              <w:t>( ) {</w:t>
            </w:r>
          </w:p>
        </w:tc>
        <w:tc>
          <w:tcPr>
            <w:tcW w:w="1259" w:type="dxa"/>
            <w:tcPrChange w:id="153" w:author="Administrator" w:date="2012-02-02T03:15:00Z">
              <w:tcPr>
                <w:tcW w:w="1157" w:type="dxa"/>
              </w:tcPr>
            </w:tcPrChange>
          </w:tcPr>
          <w:p w:rsidR="00A7152E" w:rsidRPr="00B76C0A" w:rsidRDefault="00A7152E" w:rsidP="00C35B30">
            <w:pPr>
              <w:pStyle w:val="tableheading0"/>
              <w:rPr>
                <w:rFonts w:eastAsia="Malgun Gothic"/>
                <w:sz w:val="22"/>
                <w:szCs w:val="22"/>
              </w:rPr>
            </w:pPr>
            <w:r w:rsidRPr="00B76C0A">
              <w:rPr>
                <w:rFonts w:eastAsia="Malgun Gothic"/>
                <w:sz w:val="22"/>
                <w:szCs w:val="22"/>
              </w:rPr>
              <w:t>Descriptor</w:t>
            </w:r>
          </w:p>
        </w:tc>
      </w:tr>
      <w:tr w:rsidR="00A7152E" w:rsidRPr="000E1222" w:rsidTr="007C76C9">
        <w:trPr>
          <w:cantSplit/>
          <w:jc w:val="center"/>
          <w:trPrChange w:id="154" w:author="Administrator" w:date="2012-02-02T03:15:00Z">
            <w:trPr>
              <w:cantSplit/>
              <w:jc w:val="center"/>
            </w:trPr>
          </w:trPrChange>
        </w:trPr>
        <w:tc>
          <w:tcPr>
            <w:tcW w:w="6642" w:type="dxa"/>
            <w:tcPrChange w:id="155" w:author="Administrator" w:date="2012-02-02T03:15:00Z">
              <w:tcPr>
                <w:tcW w:w="6744" w:type="dxa"/>
              </w:tcPr>
            </w:tcPrChange>
          </w:tcPr>
          <w:p w:rsidR="00A7152E" w:rsidRPr="00B76C0A" w:rsidRDefault="00A7152E" w:rsidP="00C35B30">
            <w:pPr>
              <w:pStyle w:val="tablesyntax0"/>
              <w:rPr>
                <w:rFonts w:ascii="Times New Roman" w:eastAsia="Malgun Gothic" w:hAnsi="Times New Roman"/>
                <w:bCs/>
                <w:sz w:val="22"/>
                <w:szCs w:val="22"/>
                <w:lang w:eastAsia="ko-KR"/>
              </w:rPr>
            </w:pPr>
            <w:r w:rsidRPr="00B76C0A">
              <w:rPr>
                <w:rFonts w:ascii="Times New Roman" w:eastAsia="Malgun Gothic" w:hAnsi="Times New Roman"/>
                <w:bCs/>
                <w:sz w:val="22"/>
                <w:szCs w:val="22"/>
              </w:rPr>
              <w:tab/>
            </w:r>
            <w:r w:rsidRPr="00B76C0A">
              <w:rPr>
                <w:rFonts w:ascii="Times New Roman" w:hAnsi="Times New Roman"/>
                <w:bCs/>
                <w:sz w:val="22"/>
                <w:szCs w:val="22"/>
                <w:lang w:eastAsia="ko-KR"/>
              </w:rPr>
              <w:t>…</w:t>
            </w:r>
          </w:p>
        </w:tc>
        <w:tc>
          <w:tcPr>
            <w:tcW w:w="1259" w:type="dxa"/>
            <w:tcPrChange w:id="156" w:author="Administrator" w:date="2012-02-02T03:15:00Z">
              <w:tcPr>
                <w:tcW w:w="1157" w:type="dxa"/>
              </w:tcPr>
            </w:tcPrChange>
          </w:tcPr>
          <w:p w:rsidR="00A7152E" w:rsidRPr="00B76C0A" w:rsidRDefault="00A7152E" w:rsidP="00C35B30">
            <w:pPr>
              <w:pStyle w:val="tablecell0"/>
              <w:rPr>
                <w:rFonts w:eastAsia="Malgun Gothic"/>
                <w:sz w:val="22"/>
                <w:szCs w:val="22"/>
                <w:lang w:eastAsia="ko-KR"/>
              </w:rPr>
            </w:pPr>
          </w:p>
        </w:tc>
      </w:tr>
      <w:tr w:rsidR="00A7152E" w:rsidRPr="000E1222" w:rsidTr="007C76C9">
        <w:trPr>
          <w:cantSplit/>
          <w:trHeight w:val="129"/>
          <w:jc w:val="center"/>
          <w:trPrChange w:id="157" w:author="Administrator" w:date="2012-02-02T03:15:00Z">
            <w:trPr>
              <w:cantSplit/>
              <w:trHeight w:val="129"/>
              <w:jc w:val="center"/>
            </w:trPr>
          </w:trPrChange>
        </w:trPr>
        <w:tc>
          <w:tcPr>
            <w:tcW w:w="6642" w:type="dxa"/>
            <w:tcPrChange w:id="158" w:author="Administrator" w:date="2012-02-02T03:15:00Z">
              <w:tcPr>
                <w:tcW w:w="6744" w:type="dxa"/>
              </w:tcPr>
            </w:tcPrChange>
          </w:tcPr>
          <w:p w:rsidR="00A7152E" w:rsidRPr="00B76C0A" w:rsidRDefault="00A7152E" w:rsidP="00C35B30">
            <w:pPr>
              <w:pStyle w:val="tablesyntax0"/>
              <w:rPr>
                <w:rFonts w:ascii="Times New Roman" w:eastAsia="Malgun Gothic" w:hAnsi="Times New Roman"/>
                <w:b/>
                <w:sz w:val="22"/>
                <w:szCs w:val="22"/>
              </w:rPr>
            </w:pPr>
            <w:r w:rsidRPr="00B76C0A">
              <w:rPr>
                <w:rFonts w:ascii="Times New Roman" w:eastAsia="Malgun Gothic" w:hAnsi="Times New Roman"/>
                <w:b/>
                <w:bCs/>
                <w:sz w:val="22"/>
                <w:szCs w:val="22"/>
              </w:rPr>
              <w:tab/>
            </w:r>
            <w:proofErr w:type="spellStart"/>
            <w:r w:rsidRPr="00B76C0A">
              <w:rPr>
                <w:rFonts w:ascii="Times New Roman" w:eastAsia="Malgun Gothic" w:hAnsi="Times New Roman"/>
                <w:b/>
                <w:bCs/>
                <w:sz w:val="22"/>
                <w:szCs w:val="22"/>
              </w:rPr>
              <w:t>num_ref_pic_sets</w:t>
            </w:r>
            <w:proofErr w:type="spellEnd"/>
          </w:p>
        </w:tc>
        <w:tc>
          <w:tcPr>
            <w:tcW w:w="1259" w:type="dxa"/>
            <w:tcPrChange w:id="159" w:author="Administrator" w:date="2012-02-02T03:15:00Z">
              <w:tcPr>
                <w:tcW w:w="1157" w:type="dxa"/>
              </w:tcPr>
            </w:tcPrChange>
          </w:tcPr>
          <w:p w:rsidR="00A7152E" w:rsidRPr="00B76C0A" w:rsidRDefault="00A7152E"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A7152E" w:rsidRPr="000E1222" w:rsidTr="007C76C9">
        <w:trPr>
          <w:cantSplit/>
          <w:trHeight w:val="129"/>
          <w:jc w:val="center"/>
          <w:trPrChange w:id="160" w:author="Administrator" w:date="2012-02-02T03:15:00Z">
            <w:trPr>
              <w:cantSplit/>
              <w:trHeight w:val="129"/>
              <w:jc w:val="center"/>
            </w:trPr>
          </w:trPrChange>
        </w:trPr>
        <w:tc>
          <w:tcPr>
            <w:tcW w:w="6642" w:type="dxa"/>
            <w:tcPrChange w:id="161" w:author="Administrator" w:date="2012-02-02T03:15:00Z">
              <w:tcPr>
                <w:tcW w:w="6744" w:type="dxa"/>
              </w:tcPr>
            </w:tcPrChange>
          </w:tcPr>
          <w:p w:rsidR="00A7152E" w:rsidRPr="00B76C0A" w:rsidRDefault="00A7152E" w:rsidP="00C35B30">
            <w:pPr>
              <w:pStyle w:val="tablesyntax0"/>
              <w:rPr>
                <w:rFonts w:ascii="Times New Roman" w:hAnsi="Times New Roman"/>
                <w:b/>
                <w:bCs/>
                <w:sz w:val="22"/>
                <w:szCs w:val="22"/>
                <w:lang w:eastAsia="ko-KR"/>
              </w:rPr>
            </w:pPr>
            <w:r w:rsidRPr="00B76C0A">
              <w:rPr>
                <w:rFonts w:ascii="Times New Roman" w:eastAsia="Malgun Gothic" w:hAnsi="Times New Roman"/>
                <w:b/>
                <w:bCs/>
                <w:sz w:val="22"/>
                <w:szCs w:val="22"/>
              </w:rPr>
              <w:tab/>
            </w:r>
            <w:proofErr w:type="spellStart"/>
            <w:r w:rsidRPr="00B76C0A">
              <w:rPr>
                <w:rFonts w:ascii="Times New Roman" w:eastAsia="Malgun Gothic" w:hAnsi="Times New Roman"/>
                <w:b/>
                <w:bCs/>
                <w:sz w:val="22"/>
                <w:szCs w:val="22"/>
              </w:rPr>
              <w:t>no_unused_ref_pic_flag</w:t>
            </w:r>
            <w:proofErr w:type="spellEnd"/>
          </w:p>
        </w:tc>
        <w:tc>
          <w:tcPr>
            <w:tcW w:w="1259" w:type="dxa"/>
            <w:tcPrChange w:id="162" w:author="Administrator" w:date="2012-02-02T03:15:00Z">
              <w:tcPr>
                <w:tcW w:w="1157" w:type="dxa"/>
              </w:tcPr>
            </w:tcPrChange>
          </w:tcPr>
          <w:p w:rsidR="00A7152E" w:rsidRPr="00B76C0A" w:rsidRDefault="00A7152E" w:rsidP="00C35B30">
            <w:pPr>
              <w:pStyle w:val="tablecell0"/>
              <w:rPr>
                <w:sz w:val="22"/>
                <w:szCs w:val="22"/>
              </w:rPr>
            </w:pPr>
            <w:r w:rsidRPr="00B76C0A">
              <w:rPr>
                <w:sz w:val="22"/>
                <w:szCs w:val="22"/>
                <w:lang w:eastAsia="ko-KR"/>
              </w:rPr>
              <w:t>u</w:t>
            </w:r>
            <w:r w:rsidRPr="00B76C0A">
              <w:rPr>
                <w:rFonts w:eastAsia="Malgun Gothic"/>
                <w:sz w:val="22"/>
                <w:szCs w:val="22"/>
              </w:rPr>
              <w:t>(</w:t>
            </w:r>
            <w:r w:rsidRPr="00B76C0A">
              <w:rPr>
                <w:sz w:val="22"/>
                <w:szCs w:val="22"/>
                <w:lang w:eastAsia="ko-KR"/>
              </w:rPr>
              <w:t>1</w:t>
            </w:r>
            <w:r w:rsidRPr="00B76C0A">
              <w:rPr>
                <w:rFonts w:eastAsia="Malgun Gothic"/>
                <w:sz w:val="22"/>
                <w:szCs w:val="22"/>
              </w:rPr>
              <w:t>)</w:t>
            </w:r>
          </w:p>
        </w:tc>
      </w:tr>
      <w:tr w:rsidR="00A7152E" w:rsidRPr="000E1222" w:rsidTr="007C76C9">
        <w:trPr>
          <w:cantSplit/>
          <w:jc w:val="center"/>
          <w:trPrChange w:id="163" w:author="Administrator" w:date="2012-02-02T03:15:00Z">
            <w:trPr>
              <w:cantSplit/>
              <w:jc w:val="center"/>
            </w:trPr>
          </w:trPrChange>
        </w:trPr>
        <w:tc>
          <w:tcPr>
            <w:tcW w:w="6642" w:type="dxa"/>
            <w:tcPrChange w:id="164" w:author="Administrator" w:date="2012-02-02T03:15:00Z">
              <w:tcPr>
                <w:tcW w:w="6744" w:type="dxa"/>
              </w:tcPr>
            </w:tcPrChange>
          </w:tcPr>
          <w:p w:rsidR="00A7152E" w:rsidRPr="00B76C0A" w:rsidRDefault="00A7152E" w:rsidP="00C35B30">
            <w:pPr>
              <w:pStyle w:val="tablesyntax0"/>
              <w:rPr>
                <w:rFonts w:ascii="Times New Roman" w:eastAsia="Malgun Gothic" w:hAnsi="Times New Roman"/>
                <w:b/>
                <w:sz w:val="22"/>
                <w:szCs w:val="22"/>
              </w:rPr>
            </w:pPr>
            <w:r w:rsidRPr="00B76C0A">
              <w:rPr>
                <w:rFonts w:ascii="Times New Roman" w:eastAsia="Malgun Gothic" w:hAnsi="Times New Roman"/>
                <w:bCs/>
                <w:sz w:val="22"/>
                <w:szCs w:val="22"/>
              </w:rPr>
              <w:tab/>
              <w:t>for(</w:t>
            </w:r>
            <w:proofErr w:type="spellStart"/>
            <w:r w:rsidRPr="00B76C0A">
              <w:rPr>
                <w:rFonts w:ascii="Times New Roman" w:eastAsia="Malgun Gothic" w:hAnsi="Times New Roman"/>
                <w:bCs/>
                <w:sz w:val="22"/>
                <w:szCs w:val="22"/>
              </w:rPr>
              <w:t>idx</w:t>
            </w:r>
            <w:proofErr w:type="spellEnd"/>
            <w:r w:rsidRPr="00B76C0A">
              <w:rPr>
                <w:rFonts w:ascii="Times New Roman" w:eastAsia="Malgun Gothic" w:hAnsi="Times New Roman"/>
                <w:bCs/>
                <w:sz w:val="22"/>
                <w:szCs w:val="22"/>
              </w:rPr>
              <w:t xml:space="preserve"> = 0; </w:t>
            </w:r>
            <w:proofErr w:type="spellStart"/>
            <w:r w:rsidRPr="00B76C0A">
              <w:rPr>
                <w:rFonts w:ascii="Times New Roman" w:eastAsia="Malgun Gothic" w:hAnsi="Times New Roman"/>
                <w:bCs/>
                <w:sz w:val="22"/>
                <w:szCs w:val="22"/>
              </w:rPr>
              <w:t>idx</w:t>
            </w:r>
            <w:proofErr w:type="spellEnd"/>
            <w:r w:rsidRPr="00B76C0A">
              <w:rPr>
                <w:rFonts w:ascii="Times New Roman" w:eastAsia="Malgun Gothic" w:hAnsi="Times New Roman"/>
                <w:bCs/>
                <w:sz w:val="22"/>
                <w:szCs w:val="22"/>
              </w:rPr>
              <w:t xml:space="preserve"> &lt; </w:t>
            </w:r>
            <w:proofErr w:type="spellStart"/>
            <w:r w:rsidRPr="00B76C0A">
              <w:rPr>
                <w:rFonts w:ascii="Times New Roman" w:eastAsia="Malgun Gothic" w:hAnsi="Times New Roman"/>
                <w:bCs/>
                <w:sz w:val="22"/>
                <w:szCs w:val="22"/>
              </w:rPr>
              <w:t>num_ref_pic_sets</w:t>
            </w:r>
            <w:proofErr w:type="spellEnd"/>
            <w:r w:rsidRPr="00B76C0A">
              <w:rPr>
                <w:rFonts w:ascii="Times New Roman" w:eastAsia="Malgun Gothic" w:hAnsi="Times New Roman"/>
                <w:bCs/>
                <w:sz w:val="22"/>
                <w:szCs w:val="22"/>
              </w:rPr>
              <w:t xml:space="preserve">; </w:t>
            </w:r>
            <w:proofErr w:type="spellStart"/>
            <w:r w:rsidRPr="00B76C0A">
              <w:rPr>
                <w:rFonts w:ascii="Times New Roman" w:eastAsia="Malgun Gothic" w:hAnsi="Times New Roman"/>
                <w:bCs/>
                <w:sz w:val="22"/>
                <w:szCs w:val="22"/>
              </w:rPr>
              <w:t>idx</w:t>
            </w:r>
            <w:proofErr w:type="spellEnd"/>
            <w:r w:rsidRPr="00B76C0A">
              <w:rPr>
                <w:rFonts w:ascii="Times New Roman" w:eastAsia="Malgun Gothic" w:hAnsi="Times New Roman"/>
                <w:bCs/>
                <w:sz w:val="22"/>
                <w:szCs w:val="22"/>
              </w:rPr>
              <w:t>++)</w:t>
            </w:r>
          </w:p>
        </w:tc>
        <w:tc>
          <w:tcPr>
            <w:tcW w:w="1259" w:type="dxa"/>
            <w:tcPrChange w:id="165" w:author="Administrator" w:date="2012-02-02T03:15:00Z">
              <w:tcPr>
                <w:tcW w:w="1157" w:type="dxa"/>
              </w:tcPr>
            </w:tcPrChange>
          </w:tcPr>
          <w:p w:rsidR="00A7152E" w:rsidRPr="00B76C0A" w:rsidRDefault="00A7152E" w:rsidP="00C35B30">
            <w:pPr>
              <w:pStyle w:val="tablecell0"/>
              <w:rPr>
                <w:rFonts w:eastAsia="Malgun Gothic"/>
                <w:sz w:val="22"/>
                <w:szCs w:val="22"/>
              </w:rPr>
            </w:pPr>
          </w:p>
        </w:tc>
      </w:tr>
      <w:tr w:rsidR="00A7152E" w:rsidRPr="000E1222" w:rsidTr="007C76C9">
        <w:trPr>
          <w:cantSplit/>
          <w:jc w:val="center"/>
          <w:trPrChange w:id="166" w:author="Administrator" w:date="2012-02-02T03:15:00Z">
            <w:trPr>
              <w:cantSplit/>
              <w:jc w:val="center"/>
            </w:trPr>
          </w:trPrChange>
        </w:trPr>
        <w:tc>
          <w:tcPr>
            <w:tcW w:w="6642" w:type="dxa"/>
            <w:tcPrChange w:id="167" w:author="Administrator" w:date="2012-02-02T03:15:00Z">
              <w:tcPr>
                <w:tcW w:w="6744" w:type="dxa"/>
              </w:tcPr>
            </w:tcPrChange>
          </w:tcPr>
          <w:p w:rsidR="00A7152E" w:rsidRPr="00B76C0A" w:rsidRDefault="00A7152E" w:rsidP="00C35B30">
            <w:pPr>
              <w:pStyle w:val="tablesyntax0"/>
              <w:rPr>
                <w:rFonts w:ascii="Times New Roman" w:eastAsia="Malgun Gothic" w:hAnsi="Times New Roman"/>
                <w:sz w:val="22"/>
                <w:szCs w:val="22"/>
              </w:rPr>
            </w:pPr>
            <w:r w:rsidRPr="00B76C0A">
              <w:rPr>
                <w:rFonts w:ascii="Times New Roman" w:eastAsia="Malgun Gothic" w:hAnsi="Times New Roman"/>
                <w:b/>
                <w:sz w:val="22"/>
                <w:szCs w:val="22"/>
              </w:rPr>
              <w:tab/>
            </w:r>
            <w:r w:rsidRPr="00B76C0A">
              <w:rPr>
                <w:rFonts w:ascii="Times New Roman" w:eastAsia="Malgun Gothic" w:hAnsi="Times New Roman"/>
                <w:b/>
                <w:sz w:val="22"/>
                <w:szCs w:val="22"/>
              </w:rPr>
              <w:tab/>
            </w:r>
            <w:proofErr w:type="spellStart"/>
            <w:r w:rsidRPr="00B76C0A">
              <w:rPr>
                <w:rFonts w:ascii="Times New Roman" w:eastAsia="Malgun Gothic" w:hAnsi="Times New Roman"/>
                <w:sz w:val="22"/>
                <w:szCs w:val="22"/>
              </w:rPr>
              <w:t>ref_pic_set</w:t>
            </w:r>
            <w:proofErr w:type="spellEnd"/>
            <w:r w:rsidRPr="00B76C0A">
              <w:rPr>
                <w:rFonts w:ascii="Times New Roman" w:eastAsia="Malgun Gothic" w:hAnsi="Times New Roman"/>
                <w:sz w:val="22"/>
                <w:szCs w:val="22"/>
              </w:rPr>
              <w:t>( </w:t>
            </w:r>
            <w:proofErr w:type="spellStart"/>
            <w:r w:rsidRPr="00B76C0A">
              <w:rPr>
                <w:rFonts w:ascii="Times New Roman" w:eastAsia="Malgun Gothic" w:hAnsi="Times New Roman"/>
                <w:sz w:val="22"/>
                <w:szCs w:val="22"/>
              </w:rPr>
              <w:t>idx</w:t>
            </w:r>
            <w:proofErr w:type="spellEnd"/>
            <w:r w:rsidRPr="00B76C0A">
              <w:rPr>
                <w:rFonts w:ascii="Times New Roman" w:eastAsia="Malgun Gothic" w:hAnsi="Times New Roman"/>
                <w:sz w:val="22"/>
                <w:szCs w:val="22"/>
              </w:rPr>
              <w:t> )</w:t>
            </w:r>
          </w:p>
        </w:tc>
        <w:tc>
          <w:tcPr>
            <w:tcW w:w="1259" w:type="dxa"/>
            <w:tcPrChange w:id="168" w:author="Administrator" w:date="2012-02-02T03:15:00Z">
              <w:tcPr>
                <w:tcW w:w="1157" w:type="dxa"/>
              </w:tcPr>
            </w:tcPrChange>
          </w:tcPr>
          <w:p w:rsidR="00A7152E" w:rsidRPr="00B76C0A" w:rsidRDefault="00A7152E" w:rsidP="00C35B30">
            <w:pPr>
              <w:pStyle w:val="tablecell0"/>
              <w:rPr>
                <w:rFonts w:eastAsia="Malgun Gothic"/>
                <w:sz w:val="22"/>
                <w:szCs w:val="22"/>
              </w:rPr>
            </w:pPr>
          </w:p>
        </w:tc>
      </w:tr>
      <w:tr w:rsidR="00A7152E" w:rsidRPr="000E1222" w:rsidTr="007C76C9">
        <w:trPr>
          <w:cantSplit/>
          <w:jc w:val="center"/>
          <w:trPrChange w:id="169" w:author="Administrator" w:date="2012-02-02T03:15:00Z">
            <w:trPr>
              <w:cantSplit/>
              <w:jc w:val="center"/>
            </w:trPr>
          </w:trPrChange>
        </w:trPr>
        <w:tc>
          <w:tcPr>
            <w:tcW w:w="6642" w:type="dxa"/>
            <w:tcPrChange w:id="170" w:author="Administrator" w:date="2012-02-02T03:15:00Z">
              <w:tcPr>
                <w:tcW w:w="6744" w:type="dxa"/>
              </w:tcPr>
            </w:tcPrChange>
          </w:tcPr>
          <w:p w:rsidR="00A7152E" w:rsidRPr="00B76C0A" w:rsidRDefault="00A7152E" w:rsidP="00C35B30">
            <w:pPr>
              <w:pStyle w:val="tablesyntax0"/>
              <w:keepNext w:val="0"/>
              <w:keepLines w:val="0"/>
              <w:rPr>
                <w:rFonts w:ascii="Times New Roman" w:eastAsia="Malgun Gothic" w:hAnsi="Times New Roman"/>
                <w:sz w:val="22"/>
                <w:szCs w:val="22"/>
                <w:lang w:eastAsia="ko-KR"/>
              </w:rPr>
            </w:pPr>
            <w:r w:rsidRPr="00B76C0A">
              <w:rPr>
                <w:rFonts w:ascii="Times New Roman" w:eastAsia="Malgun Gothic" w:hAnsi="Times New Roman"/>
                <w:sz w:val="22"/>
                <w:szCs w:val="22"/>
              </w:rPr>
              <w:tab/>
            </w:r>
            <w:r w:rsidRPr="00B76C0A">
              <w:rPr>
                <w:rFonts w:ascii="Times New Roman" w:hAnsi="Times New Roman"/>
                <w:sz w:val="22"/>
                <w:szCs w:val="22"/>
                <w:lang w:eastAsia="ko-KR"/>
              </w:rPr>
              <w:t>…</w:t>
            </w:r>
          </w:p>
        </w:tc>
        <w:tc>
          <w:tcPr>
            <w:tcW w:w="1259" w:type="dxa"/>
            <w:tcPrChange w:id="171" w:author="Administrator" w:date="2012-02-02T03:15:00Z">
              <w:tcPr>
                <w:tcW w:w="1157" w:type="dxa"/>
              </w:tcPr>
            </w:tcPrChange>
          </w:tcPr>
          <w:p w:rsidR="00A7152E" w:rsidRPr="00B76C0A" w:rsidRDefault="00A7152E" w:rsidP="00C35B30">
            <w:pPr>
              <w:pStyle w:val="tablecell0"/>
              <w:keepNext w:val="0"/>
              <w:keepLines w:val="0"/>
              <w:rPr>
                <w:rFonts w:eastAsia="Malgun Gothic"/>
                <w:sz w:val="22"/>
                <w:szCs w:val="22"/>
              </w:rPr>
            </w:pPr>
          </w:p>
        </w:tc>
      </w:tr>
      <w:tr w:rsidR="00A7152E" w:rsidRPr="000E1222" w:rsidTr="007C76C9">
        <w:trPr>
          <w:cantSplit/>
          <w:jc w:val="center"/>
          <w:trPrChange w:id="172" w:author="Administrator" w:date="2012-02-02T03:15:00Z">
            <w:trPr>
              <w:cantSplit/>
              <w:jc w:val="center"/>
            </w:trPr>
          </w:trPrChange>
        </w:trPr>
        <w:tc>
          <w:tcPr>
            <w:tcW w:w="6642" w:type="dxa"/>
            <w:tcPrChange w:id="173" w:author="Administrator" w:date="2012-02-02T03:15:00Z">
              <w:tcPr>
                <w:tcW w:w="6744" w:type="dxa"/>
              </w:tcPr>
            </w:tcPrChange>
          </w:tcPr>
          <w:p w:rsidR="00A7152E" w:rsidRPr="00B76C0A" w:rsidRDefault="00A7152E" w:rsidP="00C35B30">
            <w:pPr>
              <w:pStyle w:val="tablesyntax0"/>
              <w:keepNext w:val="0"/>
              <w:keepLines w:val="0"/>
              <w:rPr>
                <w:rFonts w:ascii="Times New Roman" w:eastAsia="Malgun Gothic" w:hAnsi="Times New Roman"/>
                <w:sz w:val="22"/>
                <w:szCs w:val="22"/>
              </w:rPr>
            </w:pPr>
            <w:r w:rsidRPr="00B76C0A">
              <w:rPr>
                <w:rFonts w:ascii="Times New Roman" w:eastAsia="Malgun Gothic" w:hAnsi="Times New Roman"/>
                <w:sz w:val="22"/>
                <w:szCs w:val="22"/>
              </w:rPr>
              <w:t>}</w:t>
            </w:r>
          </w:p>
        </w:tc>
        <w:tc>
          <w:tcPr>
            <w:tcW w:w="1259" w:type="dxa"/>
            <w:tcPrChange w:id="174" w:author="Administrator" w:date="2012-02-02T03:15:00Z">
              <w:tcPr>
                <w:tcW w:w="1157" w:type="dxa"/>
              </w:tcPr>
            </w:tcPrChange>
          </w:tcPr>
          <w:p w:rsidR="00A7152E" w:rsidRPr="00B76C0A" w:rsidRDefault="00A7152E" w:rsidP="00B76C0A">
            <w:pPr>
              <w:pStyle w:val="tablecell0"/>
              <w:keepNext w:val="0"/>
              <w:keepLines w:val="0"/>
              <w:spacing w:after="0"/>
              <w:rPr>
                <w:rFonts w:eastAsia="Malgun Gothic"/>
                <w:sz w:val="22"/>
                <w:szCs w:val="22"/>
              </w:rPr>
            </w:pPr>
          </w:p>
        </w:tc>
      </w:tr>
    </w:tbl>
    <w:p w:rsidR="00A7152E" w:rsidRPr="00B76C0A" w:rsidRDefault="00A7152E" w:rsidP="00B76C0A">
      <w:pPr>
        <w:jc w:val="both"/>
        <w:rPr>
          <w:rFonts w:eastAsia="Malgun Gothic"/>
          <w:szCs w:val="22"/>
        </w:rPr>
      </w:pPr>
      <w:proofErr w:type="spellStart"/>
      <w:proofErr w:type="gramStart"/>
      <w:r w:rsidRPr="00B76C0A">
        <w:rPr>
          <w:rFonts w:eastAsia="Malgun Gothic"/>
          <w:b/>
          <w:szCs w:val="22"/>
        </w:rPr>
        <w:t>no_unused_ref_pics_flag</w:t>
      </w:r>
      <w:proofErr w:type="spellEnd"/>
      <w:proofErr w:type="gramEnd"/>
      <w:r w:rsidRPr="00B76C0A">
        <w:rPr>
          <w:rFonts w:eastAsia="Malgun Gothic"/>
          <w:b/>
          <w:szCs w:val="22"/>
        </w:rPr>
        <w:t xml:space="preserve"> </w:t>
      </w:r>
      <w:r w:rsidRPr="00B76C0A">
        <w:rPr>
          <w:rFonts w:eastAsia="Malgun Gothic"/>
          <w:szCs w:val="22"/>
        </w:rPr>
        <w:t xml:space="preserve">equals 1 indicates that the syntax element </w:t>
      </w:r>
      <w:proofErr w:type="spellStart"/>
      <w:r w:rsidRPr="00B76C0A">
        <w:rPr>
          <w:rFonts w:eastAsia="Malgun Gothic"/>
          <w:szCs w:val="22"/>
        </w:rPr>
        <w:t>used_by_curr_pic_sX_flag</w:t>
      </w:r>
      <w:proofErr w:type="spellEnd"/>
      <w:r w:rsidRPr="00B76C0A">
        <w:rPr>
          <w:rFonts w:eastAsia="Malgun Gothic"/>
          <w:szCs w:val="22"/>
        </w:rPr>
        <w:t xml:space="preserve"> is not present in RPS</w:t>
      </w:r>
      <w:del w:id="175" w:author="Administrator" w:date="2012-02-02T03:29:00Z">
        <w:r w:rsidRPr="00B76C0A" w:rsidDel="0094611A">
          <w:rPr>
            <w:rFonts w:eastAsia="Malgun Gothic"/>
            <w:szCs w:val="22"/>
          </w:rPr>
          <w:delText xml:space="preserve"> and the value of used_by_curr_pic_s1_flag [ i ] can be inferred as 1</w:delText>
        </w:r>
      </w:del>
      <w:r w:rsidRPr="00B76C0A">
        <w:rPr>
          <w:rFonts w:eastAsia="Malgun Gothic"/>
          <w:szCs w:val="22"/>
        </w:rPr>
        <w:t xml:space="preserve">. Otherwise, when </w:t>
      </w:r>
      <w:proofErr w:type="spellStart"/>
      <w:r w:rsidRPr="00B76C0A">
        <w:rPr>
          <w:rFonts w:eastAsia="Malgun Gothic"/>
          <w:szCs w:val="22"/>
        </w:rPr>
        <w:t>no_unused_ref_pics_flag</w:t>
      </w:r>
      <w:proofErr w:type="spellEnd"/>
      <w:r w:rsidRPr="00B76C0A">
        <w:rPr>
          <w:rFonts w:eastAsia="Malgun Gothic"/>
          <w:szCs w:val="22"/>
        </w:rPr>
        <w:t xml:space="preserve"> equals 0, the syntax element </w:t>
      </w:r>
      <w:proofErr w:type="spellStart"/>
      <w:r w:rsidRPr="00B76C0A">
        <w:rPr>
          <w:rFonts w:eastAsia="Malgun Gothic"/>
          <w:szCs w:val="22"/>
        </w:rPr>
        <w:t>used_by_curr_pic_sX_flag</w:t>
      </w:r>
      <w:proofErr w:type="spellEnd"/>
      <w:r w:rsidRPr="00B76C0A">
        <w:rPr>
          <w:rFonts w:eastAsia="Malgun Gothic"/>
          <w:szCs w:val="22"/>
        </w:rPr>
        <w:t xml:space="preserve"> is present in RPS.</w:t>
      </w:r>
    </w:p>
    <w:p w:rsidR="00A7152E" w:rsidRDefault="00A7152E" w:rsidP="00A7152E">
      <w:pPr>
        <w:jc w:val="both"/>
        <w:rPr>
          <w:rFonts w:eastAsia="Malgun Gothic"/>
          <w:szCs w:val="22"/>
          <w:lang w:eastAsia="ko-KR"/>
        </w:rPr>
      </w:pPr>
    </w:p>
    <w:p w:rsidR="00B76C0A" w:rsidRPr="00B76C0A" w:rsidRDefault="00B76C0A" w:rsidP="00B76C0A">
      <w:pPr>
        <w:spacing w:line="360" w:lineRule="auto"/>
        <w:jc w:val="center"/>
        <w:rPr>
          <w:szCs w:val="22"/>
          <w:lang w:eastAsia="ko-KR"/>
        </w:rPr>
      </w:pPr>
      <w:r w:rsidRPr="00A7152E">
        <w:rPr>
          <w:szCs w:val="22"/>
        </w:rPr>
        <w:t xml:space="preserve">Table </w:t>
      </w:r>
      <w:r w:rsidR="0080321C">
        <w:rPr>
          <w:rFonts w:hint="eastAsia"/>
          <w:szCs w:val="22"/>
          <w:lang w:eastAsia="ko-KR"/>
        </w:rPr>
        <w:t>3</w:t>
      </w:r>
      <w:r w:rsidRPr="00A7152E">
        <w:rPr>
          <w:szCs w:val="22"/>
        </w:rPr>
        <w:t xml:space="preserve"> – </w:t>
      </w:r>
      <w:r>
        <w:rPr>
          <w:szCs w:val="22"/>
        </w:rPr>
        <w:t xml:space="preserve">Syntax element </w:t>
      </w:r>
      <w:r>
        <w:rPr>
          <w:rFonts w:hint="eastAsia"/>
          <w:szCs w:val="22"/>
          <w:lang w:eastAsia="ko-KR"/>
        </w:rPr>
        <w:t xml:space="preserve">in RPS </w:t>
      </w:r>
      <w:r>
        <w:rPr>
          <w:szCs w:val="22"/>
        </w:rPr>
        <w:t xml:space="preserve">after </w:t>
      </w:r>
      <w:r>
        <w:rPr>
          <w:rFonts w:hint="eastAsia"/>
          <w:szCs w:val="22"/>
          <w:lang w:eastAsia="ko-KR"/>
        </w:rPr>
        <w:t>proposed item 2.2</w:t>
      </w:r>
    </w:p>
    <w:tbl>
      <w:tblPr>
        <w:tblW w:w="0" w:type="auto"/>
        <w:jc w:val="center"/>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35"/>
        <w:gridCol w:w="1300"/>
      </w:tblGrid>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proofErr w:type="spellStart"/>
            <w:r w:rsidRPr="00B76C0A">
              <w:rPr>
                <w:rFonts w:ascii="Times New Roman" w:eastAsia="Malgun Gothic" w:hAnsi="Times New Roman"/>
                <w:sz w:val="22"/>
                <w:szCs w:val="22"/>
              </w:rPr>
              <w:lastRenderedPageBreak/>
              <w:t>ref_pic_set</w:t>
            </w:r>
            <w:proofErr w:type="spellEnd"/>
            <w:r w:rsidRPr="00B76C0A">
              <w:rPr>
                <w:rFonts w:ascii="Times New Roman" w:eastAsia="Malgun Gothic" w:hAnsi="Times New Roman"/>
                <w:sz w:val="22"/>
                <w:szCs w:val="22"/>
              </w:rPr>
              <w:t>( </w:t>
            </w:r>
            <w:proofErr w:type="spellStart"/>
            <w:r w:rsidRPr="00B76C0A">
              <w:rPr>
                <w:rFonts w:ascii="Times New Roman" w:eastAsia="Malgun Gothic" w:hAnsi="Times New Roman"/>
                <w:sz w:val="22"/>
                <w:szCs w:val="22"/>
              </w:rPr>
              <w:t>idx</w:t>
            </w:r>
            <w:proofErr w:type="spellEnd"/>
            <w:r w:rsidRPr="00B76C0A">
              <w:rPr>
                <w:rFonts w:ascii="Times New Roman" w:eastAsia="Malgun Gothic" w:hAnsi="Times New Roman"/>
                <w:sz w:val="22"/>
                <w:szCs w:val="22"/>
              </w:rPr>
              <w:t> ) {</w:t>
            </w:r>
          </w:p>
        </w:tc>
        <w:tc>
          <w:tcPr>
            <w:tcW w:w="1300" w:type="dxa"/>
          </w:tcPr>
          <w:p w:rsidR="00B76C0A" w:rsidRPr="00B76C0A" w:rsidRDefault="00B76C0A" w:rsidP="00C35B30">
            <w:pPr>
              <w:pStyle w:val="tableheading0"/>
              <w:rPr>
                <w:rFonts w:eastAsia="Malgun Gothic"/>
                <w:sz w:val="22"/>
                <w:szCs w:val="22"/>
              </w:rPr>
            </w:pPr>
            <w:r w:rsidRPr="00B76C0A">
              <w:rPr>
                <w:rFonts w:eastAsia="Malgun Gothic"/>
                <w:sz w:val="22"/>
                <w:szCs w:val="22"/>
              </w:rPr>
              <w:t>Descriptor</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bCs/>
                <w:sz w:val="22"/>
                <w:szCs w:val="22"/>
                <w:lang w:eastAsia="ko-KR"/>
              </w:rPr>
              <w:tab/>
            </w:r>
            <w:proofErr w:type="spellStart"/>
            <w:r w:rsidRPr="00B76C0A">
              <w:rPr>
                <w:rFonts w:ascii="Times New Roman" w:eastAsia="Malgun Gothic" w:hAnsi="Times New Roman"/>
                <w:b/>
                <w:bCs/>
                <w:sz w:val="22"/>
                <w:szCs w:val="22"/>
              </w:rPr>
              <w:t>inter_ref_pic_set_prediction_flag</w:t>
            </w:r>
            <w:proofErr w:type="spellEnd"/>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rPr>
              <w:t>u(1)</w:t>
            </w:r>
          </w:p>
        </w:tc>
      </w:tr>
      <w:tr w:rsidR="00B76C0A" w:rsidRPr="000E1222" w:rsidTr="00B76C0A">
        <w:trPr>
          <w:cantSplit/>
          <w:trHeight w:val="371"/>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t>i</w:t>
            </w:r>
            <w:r w:rsidRPr="00B76C0A">
              <w:rPr>
                <w:rFonts w:ascii="Times New Roman" w:eastAsia="Malgun Gothic" w:hAnsi="Times New Roman"/>
                <w:sz w:val="22"/>
                <w:szCs w:val="22"/>
              </w:rPr>
              <w:t>f(</w:t>
            </w:r>
            <w:r w:rsidRPr="00B76C0A">
              <w:rPr>
                <w:rFonts w:ascii="Times New Roman" w:eastAsia="Malgun Gothic" w:hAnsi="Times New Roman"/>
                <w:bCs/>
                <w:sz w:val="22"/>
                <w:szCs w:val="22"/>
              </w:rPr>
              <w:t xml:space="preserve"> </w:t>
            </w:r>
            <w:proofErr w:type="spellStart"/>
            <w:r w:rsidRPr="00B76C0A">
              <w:rPr>
                <w:rFonts w:ascii="Times New Roman" w:eastAsia="Malgun Gothic" w:hAnsi="Times New Roman"/>
                <w:bCs/>
                <w:sz w:val="22"/>
                <w:szCs w:val="22"/>
              </w:rPr>
              <w:t>inter_</w:t>
            </w:r>
            <w:r w:rsidRPr="00B76C0A">
              <w:rPr>
                <w:rFonts w:ascii="Times New Roman" w:eastAsia="Malgun Gothic" w:hAnsi="Times New Roman"/>
                <w:sz w:val="22"/>
                <w:szCs w:val="22"/>
              </w:rPr>
              <w:t>ref_pic_set</w:t>
            </w:r>
            <w:r w:rsidRPr="00B76C0A">
              <w:rPr>
                <w:rFonts w:ascii="Times New Roman" w:eastAsia="Malgun Gothic" w:hAnsi="Times New Roman"/>
                <w:bCs/>
                <w:sz w:val="22"/>
                <w:szCs w:val="22"/>
              </w:rPr>
              <w:t>_prediction_flag</w:t>
            </w:r>
            <w:proofErr w:type="spellEnd"/>
            <w:r w:rsidRPr="00B76C0A">
              <w:rPr>
                <w:rFonts w:ascii="Times New Roman" w:eastAsia="Malgun Gothic" w:hAnsi="Times New Roman"/>
                <w:b/>
                <w:sz w:val="22"/>
                <w:szCs w:val="22"/>
              </w:rPr>
              <w:t xml:space="preserve"> </w:t>
            </w:r>
            <w:r w:rsidRPr="00B76C0A">
              <w:rPr>
                <w:rFonts w:ascii="Times New Roman" w:eastAsia="Malgun Gothic" w:hAnsi="Times New Roman"/>
                <w:sz w:val="22"/>
                <w:szCs w:val="22"/>
              </w:rPr>
              <w:t>) {</w:t>
            </w:r>
          </w:p>
        </w:tc>
        <w:tc>
          <w:tcPr>
            <w:tcW w:w="1300" w:type="dxa"/>
          </w:tcPr>
          <w:p w:rsidR="00B76C0A" w:rsidRPr="00974AE9" w:rsidRDefault="00B76C0A" w:rsidP="00B76C0A">
            <w:pPr>
              <w:pStyle w:val="tablecell0"/>
              <w:tabs>
                <w:tab w:val="num" w:pos="720"/>
                <w:tab w:val="left" w:pos="794"/>
                <w:tab w:val="left" w:pos="1191"/>
                <w:tab w:val="left" w:pos="1588"/>
                <w:tab w:val="left" w:pos="1985"/>
              </w:tabs>
              <w:spacing w:before="480"/>
              <w:textAlignment w:val="baseline"/>
              <w:outlineLvl w:val="0"/>
              <w:rPr>
                <w:sz w:val="22"/>
                <w:szCs w:val="22"/>
                <w:lang w:eastAsia="ko-KR"/>
                <w:rPrChange w:id="176" w:author="Administrator" w:date="2012-02-02T05:54:00Z">
                  <w:rPr>
                    <w:rFonts w:eastAsia="Malgun Gothic"/>
                    <w:sz w:val="22"/>
                    <w:szCs w:val="22"/>
                    <w:lang w:eastAsia="ko-KR"/>
                  </w:rPr>
                </w:rPrChange>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rPr>
              <w:t>delta_idx_minus1</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bCs/>
                <w:sz w:val="22"/>
                <w:szCs w:val="22"/>
                <w:lang w:eastAsia="ko-KR"/>
              </w:rPr>
              <w:tab/>
            </w:r>
            <w:r w:rsidRPr="00B76C0A">
              <w:rPr>
                <w:rFonts w:ascii="Times New Roman" w:eastAsia="Malgun Gothic" w:hAnsi="Times New Roman"/>
                <w:b/>
                <w:bCs/>
                <w:sz w:val="22"/>
                <w:szCs w:val="22"/>
                <w:lang w:eastAsia="ko-KR"/>
              </w:rPr>
              <w:tab/>
            </w:r>
            <w:proofErr w:type="spellStart"/>
            <w:r w:rsidRPr="00B76C0A">
              <w:rPr>
                <w:rFonts w:ascii="Times New Roman" w:eastAsia="Malgun Gothic" w:hAnsi="Times New Roman"/>
                <w:b/>
                <w:bCs/>
                <w:sz w:val="22"/>
                <w:szCs w:val="22"/>
                <w:lang w:eastAsia="ko-KR"/>
              </w:rPr>
              <w:t>delta_rps_sign</w:t>
            </w:r>
            <w:proofErr w:type="spellEnd"/>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lang w:eastAsia="ko-KR"/>
              </w:rPr>
              <w:t>u(1)</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bCs/>
                <w:sz w:val="22"/>
                <w:szCs w:val="22"/>
                <w:lang w:eastAsia="ko-KR"/>
              </w:rPr>
              <w:tab/>
            </w:r>
            <w:r w:rsidRPr="00B76C0A">
              <w:rPr>
                <w:rFonts w:ascii="Times New Roman" w:eastAsia="Malgun Gothic" w:hAnsi="Times New Roman"/>
                <w:b/>
                <w:bCs/>
                <w:sz w:val="22"/>
                <w:szCs w:val="22"/>
                <w:lang w:eastAsia="ko-KR"/>
              </w:rPr>
              <w:tab/>
              <w:t>abs_delta_rps_minus1</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lang w:eastAsia="ko-KR"/>
              </w:rPr>
              <w:t>ue</w:t>
            </w:r>
            <w:proofErr w:type="spellEnd"/>
            <w:r w:rsidRPr="00B76C0A">
              <w:rPr>
                <w:rFonts w:eastAsia="Malgun Gothic"/>
                <w:sz w:val="22"/>
                <w:szCs w:val="22"/>
                <w:lang w:eastAsia="ko-KR"/>
              </w:rPr>
              <w:t>(v)</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b/>
                <w:bCs/>
                <w:sz w:val="22"/>
                <w:szCs w:val="22"/>
                <w:lang w:eastAsia="ko-KR"/>
              </w:rPr>
              <w:tab/>
            </w:r>
            <w:r w:rsidRPr="00B76C0A">
              <w:rPr>
                <w:rFonts w:ascii="Times New Roman" w:eastAsia="Malgun Gothic" w:hAnsi="Times New Roman"/>
                <w:sz w:val="22"/>
                <w:szCs w:val="22"/>
                <w:lang w:eastAsia="ko-KR"/>
              </w:rPr>
              <w:t xml:space="preserve">for( j = 0; j &lt;= </w:t>
            </w:r>
            <w:proofErr w:type="spellStart"/>
            <w:r w:rsidRPr="00B76C0A">
              <w:rPr>
                <w:rFonts w:ascii="Times New Roman" w:eastAsia="Malgun Gothic" w:hAnsi="Times New Roman"/>
                <w:sz w:val="22"/>
                <w:szCs w:val="22"/>
                <w:lang w:eastAsia="ko-KR"/>
              </w:rPr>
              <w:t>NumDeltaPocs</w:t>
            </w:r>
            <w:proofErr w:type="spellEnd"/>
            <w:r w:rsidRPr="00B76C0A">
              <w:rPr>
                <w:rFonts w:ascii="Times New Roman" w:eastAsia="Malgun Gothic" w:hAnsi="Times New Roman"/>
                <w:sz w:val="22"/>
                <w:szCs w:val="22"/>
                <w:lang w:eastAsia="ko-KR"/>
              </w:rPr>
              <w:t>[ </w:t>
            </w:r>
            <w:proofErr w:type="spellStart"/>
            <w:r w:rsidRPr="00B76C0A">
              <w:rPr>
                <w:rFonts w:ascii="Times New Roman" w:eastAsia="Malgun Gothic" w:hAnsi="Times New Roman"/>
                <w:sz w:val="22"/>
                <w:szCs w:val="22"/>
                <w:lang w:eastAsia="ko-KR"/>
              </w:rPr>
              <w:t>RIdx</w:t>
            </w:r>
            <w:proofErr w:type="spellEnd"/>
            <w:r w:rsidRPr="00B76C0A">
              <w:rPr>
                <w:rFonts w:ascii="Times New Roman" w:eastAsia="Malgun Gothic" w:hAnsi="Times New Roman"/>
                <w:sz w:val="22"/>
                <w:szCs w:val="22"/>
                <w:lang w:eastAsia="ko-KR"/>
              </w:rPr>
              <w:t xml:space="preserve"> ]; j++ ) </w:t>
            </w:r>
            <w:r w:rsidRPr="00B76C0A">
              <w:rPr>
                <w:rFonts w:ascii="Times New Roman" w:eastAsia="Malgun Gothic" w:hAnsi="Times New Roman"/>
                <w:sz w:val="22"/>
                <w:szCs w:val="22"/>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b/>
                <w:bCs/>
                <w:sz w:val="22"/>
                <w:szCs w:val="22"/>
                <w:lang w:eastAsia="ko-KR"/>
              </w:rPr>
              <w:tab/>
              <w:t>ref_idc0</w:t>
            </w:r>
            <w:r w:rsidRPr="00B76C0A">
              <w:rPr>
                <w:rFonts w:ascii="Times New Roman" w:eastAsia="Malgun Gothic" w:hAnsi="Times New Roman"/>
                <w:sz w:val="22"/>
                <w:szCs w:val="22"/>
                <w:lang w:eastAsia="ko-KR"/>
              </w:rPr>
              <w:t>[ j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lang w:eastAsia="ko-KR"/>
              </w:rPr>
              <w:t>u(1)</w:t>
            </w:r>
          </w:p>
        </w:tc>
      </w:tr>
      <w:tr w:rsidR="00B76C0A" w:rsidRPr="000E1222" w:rsidTr="00B76C0A">
        <w:trPr>
          <w:cantSplit/>
          <w:jc w:val="center"/>
        </w:trPr>
        <w:tc>
          <w:tcPr>
            <w:tcW w:w="7535" w:type="dxa"/>
          </w:tcPr>
          <w:p w:rsidR="00000000" w:rsidRDefault="00B76C0A">
            <w:pPr>
              <w:pStyle w:val="tablesyntax0"/>
              <w:rPr>
                <w:rFonts w:ascii="Times New Roman" w:eastAsia="Malgun Gothic" w:hAnsi="Times New Roman"/>
                <w:b/>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proofErr w:type="gramStart"/>
            <w:r w:rsidRPr="00B76C0A">
              <w:rPr>
                <w:rFonts w:ascii="Times New Roman" w:eastAsia="Malgun Gothic" w:hAnsi="Times New Roman"/>
                <w:sz w:val="22"/>
                <w:szCs w:val="22"/>
                <w:lang w:eastAsia="ko-KR"/>
              </w:rPr>
              <w:t>i</w:t>
            </w:r>
            <w:r w:rsidRPr="00B76C0A">
              <w:rPr>
                <w:rFonts w:ascii="Times New Roman" w:eastAsia="Malgun Gothic" w:hAnsi="Times New Roman"/>
                <w:sz w:val="22"/>
                <w:szCs w:val="22"/>
              </w:rPr>
              <w:t>f(</w:t>
            </w:r>
            <w:proofErr w:type="gramEnd"/>
            <w:r w:rsidRPr="00B76C0A">
              <w:rPr>
                <w:rFonts w:ascii="Times New Roman" w:eastAsia="Malgun Gothic" w:hAnsi="Times New Roman"/>
                <w:bCs/>
                <w:sz w:val="22"/>
                <w:szCs w:val="22"/>
              </w:rPr>
              <w:t xml:space="preserve"> !</w:t>
            </w:r>
            <w:r w:rsidRPr="00B76C0A">
              <w:rPr>
                <w:rFonts w:ascii="Times New Roman" w:eastAsia="Malgun Gothic" w:hAnsi="Times New Roman"/>
                <w:bCs/>
                <w:sz w:val="22"/>
                <w:szCs w:val="22"/>
                <w:lang w:eastAsia="ko-KR"/>
              </w:rPr>
              <w:t>ref_idc0</w:t>
            </w:r>
            <w:r w:rsidRPr="00B76C0A">
              <w:rPr>
                <w:rFonts w:ascii="Times New Roman" w:eastAsia="Malgun Gothic" w:hAnsi="Times New Roman"/>
                <w:sz w:val="22"/>
                <w:szCs w:val="22"/>
                <w:lang w:eastAsia="ko-KR"/>
              </w:rPr>
              <w:t xml:space="preserve">[ j ] </w:t>
            </w:r>
            <w:r w:rsidRPr="0098211B">
              <w:rPr>
                <w:rFonts w:ascii="Times New Roman" w:eastAsia="Malgun Gothic" w:hAnsi="Times New Roman"/>
                <w:sz w:val="22"/>
                <w:szCs w:val="22"/>
                <w:highlight w:val="yellow"/>
                <w:lang w:eastAsia="ko-KR"/>
              </w:rPr>
              <w:t xml:space="preserve">&amp;&amp; </w:t>
            </w:r>
            <w:del w:id="177" w:author="Administrator" w:date="2012-02-02T05:52:00Z">
              <w:r w:rsidR="00032AFC" w:rsidRPr="0098211B" w:rsidDel="006B206D">
                <w:rPr>
                  <w:rFonts w:ascii="Times New Roman" w:eastAsia="Malgun Gothic" w:hAnsi="Times New Roman" w:hint="eastAsia"/>
                  <w:sz w:val="22"/>
                  <w:szCs w:val="22"/>
                  <w:highlight w:val="yellow"/>
                  <w:lang w:eastAsia="ko-KR"/>
                </w:rPr>
                <w:delText>(</w:delText>
              </w:r>
            </w:del>
            <w:proofErr w:type="spellStart"/>
            <w:r w:rsidR="002A55A4">
              <w:rPr>
                <w:rFonts w:ascii="Times New Roman" w:hAnsi="Times New Roman"/>
                <w:sz w:val="22"/>
                <w:szCs w:val="22"/>
                <w:highlight w:val="yellow"/>
              </w:rPr>
              <w:t>no_unused_ref_pic_flag</w:t>
            </w:r>
            <w:proofErr w:type="spellEnd"/>
            <w:r w:rsidR="002A55A4">
              <w:rPr>
                <w:rFonts w:ascii="Times New Roman" w:hAnsi="Times New Roman"/>
                <w:sz w:val="22"/>
                <w:szCs w:val="22"/>
                <w:highlight w:val="yellow"/>
                <w:lang w:eastAsia="ko-KR"/>
              </w:rPr>
              <w:t xml:space="preserve"> == 0 </w:t>
            </w:r>
            <w:del w:id="178" w:author="Administrator" w:date="2012-02-02T05:52:00Z">
              <w:r w:rsidR="002A55A4">
                <w:rPr>
                  <w:rFonts w:ascii="Times New Roman" w:hAnsi="Times New Roman"/>
                  <w:sz w:val="22"/>
                  <w:szCs w:val="22"/>
                  <w:highlight w:val="yellow"/>
                  <w:lang w:eastAsia="ko-KR"/>
                </w:rPr>
                <w:delText>||</w:delText>
              </w:r>
            </w:del>
            <w:ins w:id="179" w:author="Administrator" w:date="2012-02-02T05:52:00Z">
              <w:r w:rsidR="00974AE9">
                <w:rPr>
                  <w:rFonts w:ascii="Times New Roman" w:hAnsi="Times New Roman" w:hint="eastAsia"/>
                  <w:sz w:val="22"/>
                  <w:szCs w:val="22"/>
                  <w:highlight w:val="yellow"/>
                  <w:lang w:eastAsia="ko-KR"/>
                </w:rPr>
                <w:t>&amp;&amp;</w:t>
              </w:r>
            </w:ins>
            <w:r w:rsidR="002A55A4">
              <w:rPr>
                <w:rFonts w:ascii="Times New Roman" w:hAnsi="Times New Roman"/>
                <w:sz w:val="22"/>
                <w:szCs w:val="22"/>
                <w:highlight w:val="yellow"/>
                <w:lang w:eastAsia="ko-KR"/>
              </w:rPr>
              <w:t xml:space="preserve"> </w:t>
            </w:r>
            <w:del w:id="180" w:author="Administrator" w:date="2012-02-02T05:53:00Z">
              <w:r w:rsidR="002A55A4">
                <w:rPr>
                  <w:rFonts w:ascii="Times New Roman" w:hAnsi="Times New Roman"/>
                  <w:sz w:val="22"/>
                  <w:szCs w:val="22"/>
                  <w:highlight w:val="yellow"/>
                  <w:lang w:eastAsia="ko-KR"/>
                </w:rPr>
                <w:delText>(</w:delText>
              </w:r>
            </w:del>
            <w:proofErr w:type="spellStart"/>
            <w:r w:rsidR="002A55A4">
              <w:rPr>
                <w:rFonts w:ascii="Times New Roman" w:hAnsi="Times New Roman"/>
                <w:sz w:val="22"/>
                <w:szCs w:val="22"/>
                <w:highlight w:val="yellow"/>
                <w:lang w:eastAsia="ko-KR"/>
              </w:rPr>
              <w:t>idx</w:t>
            </w:r>
            <w:proofErr w:type="spellEnd"/>
            <w:r w:rsidR="002A55A4">
              <w:rPr>
                <w:rFonts w:ascii="Times New Roman" w:hAnsi="Times New Roman"/>
                <w:sz w:val="22"/>
                <w:szCs w:val="22"/>
                <w:highlight w:val="yellow"/>
                <w:lang w:eastAsia="ko-KR"/>
              </w:rPr>
              <w:t xml:space="preserve"> </w:t>
            </w:r>
            <w:ins w:id="181" w:author="Administrator" w:date="2012-02-02T05:53:00Z">
              <w:r w:rsidR="00974AE9">
                <w:rPr>
                  <w:rFonts w:ascii="Times New Roman" w:hAnsi="Times New Roman" w:hint="eastAsia"/>
                  <w:sz w:val="22"/>
                  <w:szCs w:val="22"/>
                  <w:highlight w:val="yellow"/>
                  <w:lang w:eastAsia="ko-KR"/>
                </w:rPr>
                <w:t>!</w:t>
              </w:r>
            </w:ins>
            <w:del w:id="182" w:author="Administrator" w:date="2012-02-02T05:53:00Z">
              <w:r w:rsidR="002A55A4">
                <w:rPr>
                  <w:rFonts w:ascii="Times New Roman" w:hAnsi="Times New Roman"/>
                  <w:sz w:val="22"/>
                  <w:szCs w:val="22"/>
                  <w:highlight w:val="yellow"/>
                  <w:lang w:eastAsia="ko-KR"/>
                </w:rPr>
                <w:delText>=</w:delText>
              </w:r>
            </w:del>
            <w:r w:rsidR="002A55A4">
              <w:rPr>
                <w:rFonts w:ascii="Times New Roman" w:hAnsi="Times New Roman"/>
                <w:sz w:val="22"/>
                <w:szCs w:val="22"/>
                <w:highlight w:val="yellow"/>
                <w:lang w:eastAsia="ko-KR"/>
              </w:rPr>
              <w:t xml:space="preserve">= </w:t>
            </w:r>
            <w:proofErr w:type="spellStart"/>
            <w:r w:rsidR="002A55A4" w:rsidRPr="002A55A4">
              <w:rPr>
                <w:rFonts w:ascii="Times New Roman" w:hAnsi="Times New Roman"/>
                <w:sz w:val="22"/>
                <w:szCs w:val="22"/>
                <w:highlight w:val="yellow"/>
              </w:rPr>
              <w:t>num_ref_pic_sets</w:t>
            </w:r>
            <w:proofErr w:type="spellEnd"/>
            <w:r w:rsidR="002A55A4" w:rsidRPr="002A55A4">
              <w:rPr>
                <w:rFonts w:ascii="Times New Roman" w:hAnsi="Times New Roman"/>
                <w:sz w:val="22"/>
                <w:szCs w:val="22"/>
                <w:highlight w:val="yellow"/>
                <w:lang w:eastAsia="ko-KR"/>
                <w:rPrChange w:id="183" w:author="Administrator" w:date="2012-02-02T05:52:00Z">
                  <w:rPr>
                    <w:rFonts w:ascii="Times New Roman" w:hAnsi="Times New Roman"/>
                    <w:sz w:val="22"/>
                    <w:highlight w:val="yellow"/>
                    <w:lang w:eastAsia="ko-KR"/>
                  </w:rPr>
                </w:rPrChange>
              </w:rPr>
              <w:t xml:space="preserve"> &amp;&amp;</w:t>
            </w:r>
            <w:r w:rsidR="002A55A4" w:rsidRPr="002A55A4">
              <w:rPr>
                <w:rFonts w:ascii="Times New Roman" w:hAnsi="Times New Roman"/>
                <w:b/>
                <w:sz w:val="22"/>
                <w:szCs w:val="22"/>
                <w:highlight w:val="yellow"/>
                <w:lang w:eastAsia="ko-KR"/>
                <w:rPrChange w:id="184" w:author="Administrator" w:date="2012-02-02T05:52:00Z">
                  <w:rPr>
                    <w:rFonts w:ascii="Times New Roman" w:hAnsi="Times New Roman"/>
                    <w:b/>
                    <w:sz w:val="22"/>
                    <w:highlight w:val="yellow"/>
                    <w:lang w:eastAsia="ko-KR"/>
                  </w:rPr>
                </w:rPrChange>
              </w:rPr>
              <w:t xml:space="preserve"> </w:t>
            </w:r>
            <w:proofErr w:type="spellStart"/>
            <w:r w:rsidR="002A55A4" w:rsidRPr="002A55A4">
              <w:rPr>
                <w:rFonts w:ascii="Times New Roman" w:hAnsi="Times New Roman"/>
                <w:sz w:val="22"/>
                <w:szCs w:val="22"/>
                <w:highlight w:val="yellow"/>
                <w:rPrChange w:id="185" w:author="Administrator" w:date="2012-02-02T05:52:00Z">
                  <w:rPr>
                    <w:rFonts w:ascii="Times New Roman" w:hAnsi="Times New Roman"/>
                    <w:highlight w:val="yellow"/>
                  </w:rPr>
                </w:rPrChange>
              </w:rPr>
              <w:t>slice_</w:t>
            </w:r>
            <w:proofErr w:type="gramStart"/>
            <w:r w:rsidR="002A55A4" w:rsidRPr="002A55A4">
              <w:rPr>
                <w:rFonts w:ascii="Times New Roman" w:hAnsi="Times New Roman"/>
                <w:sz w:val="22"/>
                <w:szCs w:val="22"/>
                <w:highlight w:val="yellow"/>
                <w:rPrChange w:id="186" w:author="Administrator" w:date="2012-02-02T05:52:00Z">
                  <w:rPr>
                    <w:rFonts w:ascii="Times New Roman" w:hAnsi="Times New Roman"/>
                    <w:highlight w:val="yellow"/>
                  </w:rPr>
                </w:rPrChange>
              </w:rPr>
              <w:t>type</w:t>
            </w:r>
            <w:proofErr w:type="spellEnd"/>
            <w:r w:rsidR="002A55A4" w:rsidRPr="002A55A4">
              <w:rPr>
                <w:rFonts w:ascii="Times New Roman" w:hAnsi="Times New Roman"/>
                <w:sz w:val="22"/>
                <w:szCs w:val="22"/>
                <w:highlight w:val="yellow"/>
                <w:rPrChange w:id="187" w:author="Administrator" w:date="2012-02-02T05:52:00Z">
                  <w:rPr>
                    <w:rFonts w:ascii="Times New Roman" w:hAnsi="Times New Roman"/>
                    <w:highlight w:val="yellow"/>
                  </w:rPr>
                </w:rPrChange>
              </w:rPr>
              <w:t xml:space="preserve"> </w:t>
            </w:r>
            <w:proofErr w:type="gramEnd"/>
            <w:del w:id="188" w:author="Administrator" w:date="2012-02-02T05:53:00Z">
              <w:r w:rsidR="002A55A4" w:rsidRPr="002A55A4">
                <w:rPr>
                  <w:rFonts w:ascii="Times New Roman" w:hAnsi="Times New Roman"/>
                  <w:sz w:val="22"/>
                  <w:szCs w:val="22"/>
                  <w:highlight w:val="yellow"/>
                  <w:rPrChange w:id="189" w:author="Administrator" w:date="2012-02-02T05:52:00Z">
                    <w:rPr>
                      <w:rFonts w:ascii="Times New Roman" w:hAnsi="Times New Roman"/>
                      <w:highlight w:val="yellow"/>
                    </w:rPr>
                  </w:rPrChange>
                </w:rPr>
                <w:delText xml:space="preserve"> </w:delText>
              </w:r>
            </w:del>
            <w:ins w:id="190" w:author="Administrator" w:date="2012-02-02T05:54:00Z">
              <w:r w:rsidR="00974AE9">
                <w:rPr>
                  <w:rFonts w:ascii="Times New Roman" w:hAnsi="Times New Roman" w:hint="eastAsia"/>
                  <w:sz w:val="22"/>
                  <w:szCs w:val="22"/>
                  <w:highlight w:val="yellow"/>
                  <w:lang w:eastAsia="ko-KR"/>
                </w:rPr>
                <w:t>!</w:t>
              </w:r>
            </w:ins>
            <w:del w:id="191" w:author="Administrator" w:date="2012-02-02T05:54:00Z">
              <w:r w:rsidR="002A55A4" w:rsidRPr="002A55A4">
                <w:rPr>
                  <w:rFonts w:ascii="Times New Roman" w:hAnsi="Times New Roman"/>
                  <w:sz w:val="22"/>
                  <w:szCs w:val="22"/>
                  <w:highlight w:val="yellow"/>
                  <w:rPrChange w:id="192" w:author="Administrator" w:date="2012-02-02T05:52:00Z">
                    <w:rPr>
                      <w:rFonts w:ascii="Times New Roman" w:hAnsi="Times New Roman"/>
                      <w:highlight w:val="yellow"/>
                    </w:rPr>
                  </w:rPrChange>
                </w:rPr>
                <w:delText xml:space="preserve">= </w:delText>
              </w:r>
            </w:del>
            <w:r w:rsidR="002A55A4" w:rsidRPr="002A55A4">
              <w:rPr>
                <w:rFonts w:ascii="Times New Roman" w:hAnsi="Times New Roman"/>
                <w:sz w:val="22"/>
                <w:szCs w:val="22"/>
                <w:highlight w:val="yellow"/>
                <w:rPrChange w:id="193" w:author="Administrator" w:date="2012-02-02T05:52:00Z">
                  <w:rPr>
                    <w:rFonts w:ascii="Times New Roman" w:hAnsi="Times New Roman"/>
                    <w:highlight w:val="yellow"/>
                  </w:rPr>
                </w:rPrChange>
              </w:rPr>
              <w:t>=</w:t>
            </w:r>
            <w:r w:rsidR="002A55A4" w:rsidRPr="002A55A4">
              <w:rPr>
                <w:rFonts w:ascii="Times New Roman" w:hAnsi="Times New Roman"/>
                <w:sz w:val="22"/>
                <w:szCs w:val="22"/>
                <w:highlight w:val="yellow"/>
                <w:lang w:eastAsia="ko-KR"/>
                <w:rPrChange w:id="194" w:author="Administrator" w:date="2012-02-02T05:52:00Z">
                  <w:rPr>
                    <w:rFonts w:ascii="Times New Roman" w:hAnsi="Times New Roman"/>
                    <w:highlight w:val="yellow"/>
                    <w:lang w:eastAsia="ko-KR"/>
                  </w:rPr>
                </w:rPrChange>
              </w:rPr>
              <w:t xml:space="preserve"> I</w:t>
            </w:r>
            <w:del w:id="195" w:author="Administrator" w:date="2012-02-02T05:53:00Z">
              <w:r w:rsidR="002A55A4">
                <w:rPr>
                  <w:rFonts w:ascii="Times New Roman" w:hAnsi="Times New Roman"/>
                  <w:sz w:val="22"/>
                  <w:szCs w:val="22"/>
                  <w:highlight w:val="yellow"/>
                  <w:lang w:eastAsia="ko-KR"/>
                </w:rPr>
                <w:delText>)</w:delText>
              </w:r>
            </w:del>
            <w:r w:rsidR="002A55A4">
              <w:rPr>
                <w:rFonts w:ascii="Times New Roman" w:eastAsia="Malgun Gothic" w:hAnsi="Times New Roman"/>
                <w:sz w:val="22"/>
                <w:szCs w:val="22"/>
              </w:rPr>
              <w:t>)</w:t>
            </w:r>
            <w:r w:rsidRPr="00B76C0A">
              <w:rPr>
                <w:rFonts w:ascii="Times New Roman" w:eastAsia="Malgun Gothic" w:hAnsi="Times New Roman"/>
                <w:sz w:val="22"/>
                <w:szCs w:val="22"/>
              </w:rPr>
              <w:t xml:space="preserve">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r w:rsidRPr="00B76C0A">
              <w:rPr>
                <w:rFonts w:ascii="Times New Roman" w:eastAsia="Malgun Gothic" w:hAnsi="Times New Roman"/>
                <w:b/>
                <w:bCs/>
                <w:sz w:val="22"/>
                <w:szCs w:val="22"/>
                <w:lang w:eastAsia="ko-KR"/>
              </w:rPr>
              <w:tab/>
            </w:r>
            <w:r w:rsidRPr="00B76C0A">
              <w:rPr>
                <w:rFonts w:ascii="Times New Roman" w:eastAsia="Malgun Gothic" w:hAnsi="Times New Roman"/>
                <w:b/>
                <w:bCs/>
                <w:sz w:val="22"/>
                <w:szCs w:val="22"/>
                <w:lang w:eastAsia="ko-KR"/>
              </w:rPr>
              <w:tab/>
              <w:t>ref_idc1</w:t>
            </w:r>
            <w:r w:rsidRPr="00B76C0A">
              <w:rPr>
                <w:rFonts w:ascii="Times New Roman" w:eastAsia="Malgun Gothic" w:hAnsi="Times New Roman"/>
                <w:sz w:val="22"/>
                <w:szCs w:val="22"/>
                <w:lang w:eastAsia="ko-KR"/>
              </w:rPr>
              <w:t>[ j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lang w:eastAsia="ko-KR"/>
              </w:rPr>
              <w:t>u(1)</w:t>
            </w: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sz w:val="22"/>
                <w:szCs w:val="22"/>
              </w:rPr>
            </w:pPr>
            <w:r w:rsidRPr="00B76C0A">
              <w:rPr>
                <w:rFonts w:ascii="Times New Roman" w:eastAsia="Malgun Gothic" w:hAnsi="Times New Roman"/>
                <w:b/>
                <w:sz w:val="22"/>
                <w:szCs w:val="22"/>
              </w:rPr>
              <w:tab/>
            </w:r>
            <w:r w:rsidRPr="00B76C0A">
              <w:rPr>
                <w:rFonts w:ascii="Times New Roman" w:eastAsia="Malgun Gothic" w:hAnsi="Times New Roman"/>
                <w:b/>
                <w:sz w:val="22"/>
                <w:szCs w:val="22"/>
              </w:rPr>
              <w:tab/>
            </w:r>
            <w:r w:rsidRPr="00B76C0A">
              <w:rPr>
                <w:rFonts w:ascii="Times New Roman" w:eastAsia="Malgun Gothic" w:hAnsi="Times New Roman"/>
                <w:sz w:val="22"/>
                <w:szCs w:val="22"/>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b/>
                <w:sz w:val="22"/>
                <w:szCs w:val="22"/>
              </w:rPr>
              <w:tab/>
            </w:r>
            <w:r w:rsidRPr="00B76C0A">
              <w:rPr>
                <w:rFonts w:ascii="Times New Roman" w:eastAsia="Malgun Gothic" w:hAnsi="Times New Roman"/>
                <w:sz w:val="22"/>
                <w:szCs w:val="22"/>
              </w:rPr>
              <w:t>}</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t>else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B76C0A">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proofErr w:type="spellStart"/>
            <w:r w:rsidRPr="00B76C0A">
              <w:rPr>
                <w:rFonts w:ascii="Times New Roman" w:eastAsia="Malgun Gothic" w:hAnsi="Times New Roman"/>
                <w:b/>
                <w:sz w:val="22"/>
                <w:szCs w:val="22"/>
              </w:rPr>
              <w:t>num_</w:t>
            </w:r>
            <w:r>
              <w:rPr>
                <w:rFonts w:ascii="Times New Roman" w:eastAsia="Malgun Gothic" w:hAnsi="Times New Roman" w:hint="eastAsia"/>
                <w:b/>
                <w:sz w:val="22"/>
                <w:szCs w:val="22"/>
                <w:lang w:eastAsia="ko-KR"/>
              </w:rPr>
              <w:t>negative_</w:t>
            </w:r>
            <w:r w:rsidRPr="00B76C0A">
              <w:rPr>
                <w:rFonts w:ascii="Times New Roman" w:hAnsi="Times New Roman"/>
                <w:b/>
                <w:sz w:val="22"/>
                <w:szCs w:val="22"/>
                <w:lang w:eastAsia="ko-KR"/>
              </w:rPr>
              <w:t>ref_</w:t>
            </w:r>
            <w:r w:rsidRPr="00B76C0A">
              <w:rPr>
                <w:rFonts w:ascii="Times New Roman" w:eastAsia="Malgun Gothic" w:hAnsi="Times New Roman"/>
                <w:b/>
                <w:sz w:val="22"/>
                <w:szCs w:val="22"/>
              </w:rPr>
              <w:t>pics</w:t>
            </w:r>
            <w:proofErr w:type="spellEnd"/>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trHeight w:val="51"/>
          <w:jc w:val="center"/>
        </w:trPr>
        <w:tc>
          <w:tcPr>
            <w:tcW w:w="7535" w:type="dxa"/>
          </w:tcPr>
          <w:p w:rsidR="00B76C0A" w:rsidRPr="00B76C0A" w:rsidRDefault="00B76C0A" w:rsidP="00C35B30">
            <w:pPr>
              <w:pStyle w:val="tablesyntax0"/>
              <w:tabs>
                <w:tab w:val="clear" w:pos="432"/>
                <w:tab w:val="clear" w:pos="648"/>
                <w:tab w:val="left" w:pos="440"/>
              </w:tabs>
              <w:rPr>
                <w:rFonts w:ascii="Times New Roman" w:hAnsi="Times New Roman"/>
                <w:b/>
                <w:sz w:val="22"/>
                <w:szCs w:val="22"/>
                <w:lang w:eastAsia="ko-KR"/>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lang w:eastAsia="ko-KR"/>
              </w:rPr>
              <w:tab/>
            </w:r>
            <w:proofErr w:type="spellStart"/>
            <w:r w:rsidRPr="00B76C0A">
              <w:rPr>
                <w:rFonts w:ascii="Times New Roman" w:eastAsia="Malgun Gothic" w:hAnsi="Times New Roman"/>
                <w:b/>
                <w:sz w:val="22"/>
                <w:szCs w:val="22"/>
                <w:lang w:eastAsia="ko-KR"/>
              </w:rPr>
              <w:t>num_positive</w:t>
            </w:r>
            <w:r w:rsidRPr="00B76C0A">
              <w:rPr>
                <w:rFonts w:ascii="Times New Roman" w:hAnsi="Times New Roman"/>
                <w:b/>
                <w:sz w:val="22"/>
                <w:szCs w:val="22"/>
                <w:lang w:eastAsia="ko-KR"/>
              </w:rPr>
              <w:t>_ref</w:t>
            </w:r>
            <w:r w:rsidRPr="00B76C0A">
              <w:rPr>
                <w:rFonts w:ascii="Times New Roman" w:eastAsia="Malgun Gothic" w:hAnsi="Times New Roman"/>
                <w:b/>
                <w:sz w:val="22"/>
                <w:szCs w:val="22"/>
                <w:lang w:eastAsia="ko-KR"/>
              </w:rPr>
              <w:t>_pics</w:t>
            </w:r>
            <w:proofErr w:type="spellEnd"/>
          </w:p>
        </w:tc>
        <w:tc>
          <w:tcPr>
            <w:tcW w:w="1300" w:type="dxa"/>
          </w:tcPr>
          <w:p w:rsidR="00B76C0A" w:rsidRPr="00B76C0A" w:rsidRDefault="00B76C0A" w:rsidP="00C35B30">
            <w:pPr>
              <w:pStyle w:val="tablecell0"/>
              <w:rPr>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jc w:val="center"/>
        </w:trPr>
        <w:tc>
          <w:tcPr>
            <w:tcW w:w="7535" w:type="dxa"/>
          </w:tcPr>
          <w:p w:rsidR="00B76C0A" w:rsidRPr="00B76C0A" w:rsidRDefault="00B76C0A" w:rsidP="00B76C0A">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t xml:space="preserve">for(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 0;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&lt; </w:t>
            </w:r>
            <w:proofErr w:type="spellStart"/>
            <w:r w:rsidRPr="00B76C0A">
              <w:rPr>
                <w:rFonts w:ascii="Times New Roman" w:eastAsia="Malgun Gothic" w:hAnsi="Times New Roman"/>
                <w:sz w:val="22"/>
                <w:szCs w:val="22"/>
              </w:rPr>
              <w:t>num_</w:t>
            </w:r>
            <w:r>
              <w:rPr>
                <w:rFonts w:ascii="Times New Roman" w:eastAsia="Malgun Gothic" w:hAnsi="Times New Roman" w:hint="eastAsia"/>
                <w:sz w:val="22"/>
                <w:szCs w:val="22"/>
                <w:lang w:eastAsia="ko-KR"/>
              </w:rPr>
              <w:t>negative</w:t>
            </w:r>
            <w:r w:rsidRPr="00B76C0A">
              <w:rPr>
                <w:rFonts w:ascii="Times New Roman" w:hAnsi="Times New Roman"/>
                <w:sz w:val="22"/>
                <w:szCs w:val="22"/>
                <w:lang w:eastAsia="ko-KR"/>
              </w:rPr>
              <w:t>_ref</w:t>
            </w:r>
            <w:r w:rsidRPr="00B76C0A">
              <w:rPr>
                <w:rFonts w:ascii="Times New Roman" w:eastAsia="Malgun Gothic" w:hAnsi="Times New Roman"/>
                <w:sz w:val="22"/>
                <w:szCs w:val="22"/>
              </w:rPr>
              <w:t>_pics</w:t>
            </w:r>
            <w:proofErr w:type="spellEnd"/>
            <w:r w:rsidRPr="00B76C0A">
              <w:rPr>
                <w:rFonts w:ascii="Times New Roman" w:eastAsia="Malgun Gothic" w:hAnsi="Times New Roman"/>
                <w:sz w:val="22"/>
                <w:szCs w:val="22"/>
              </w:rPr>
              <w:t xml:space="preserve">;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b/>
                <w:bCs/>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lang w:val="en-US"/>
              </w:rPr>
              <w:tab/>
            </w:r>
            <w:r w:rsidRPr="00B76C0A">
              <w:rPr>
                <w:rFonts w:ascii="Times New Roman" w:eastAsia="Malgun Gothic" w:hAnsi="Times New Roman"/>
                <w:b/>
                <w:sz w:val="22"/>
                <w:szCs w:val="22"/>
                <w:lang w:val="en-US"/>
              </w:rPr>
              <w:tab/>
              <w:t>delta_poc_s0_minus1</w:t>
            </w:r>
            <w:r w:rsidRPr="00B76C0A">
              <w:rPr>
                <w:rFonts w:ascii="Times New Roman" w:eastAsia="Malgun Gothic" w:hAnsi="Times New Roman"/>
                <w:bCs/>
                <w:sz w:val="22"/>
                <w:szCs w:val="22"/>
                <w:lang w:val="sv-SE"/>
              </w:rPr>
              <w:t>[ i ]</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trHeight w:val="54"/>
          <w:jc w:val="center"/>
        </w:trPr>
        <w:tc>
          <w:tcPr>
            <w:tcW w:w="7535" w:type="dxa"/>
          </w:tcPr>
          <w:p w:rsidR="00000000" w:rsidRDefault="00B76C0A">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if (</w:t>
            </w:r>
            <w:proofErr w:type="spellStart"/>
            <w:r w:rsidRPr="00B76C0A">
              <w:rPr>
                <w:rFonts w:ascii="Times New Roman" w:hAnsi="Times New Roman"/>
                <w:sz w:val="22"/>
                <w:szCs w:val="22"/>
                <w:highlight w:val="yellow"/>
              </w:rPr>
              <w:t>no_unused_ref_pic_flag</w:t>
            </w:r>
            <w:proofErr w:type="spellEnd"/>
            <w:r w:rsidRPr="00B76C0A">
              <w:rPr>
                <w:rFonts w:ascii="Times New Roman" w:hAnsi="Times New Roman"/>
                <w:sz w:val="22"/>
                <w:szCs w:val="22"/>
                <w:highlight w:val="yellow"/>
                <w:lang w:eastAsia="ko-KR"/>
              </w:rPr>
              <w:t xml:space="preserve"> == 0</w:t>
            </w:r>
            <w:ins w:id="196" w:author="Administrator" w:date="2012-02-02T05:49:00Z">
              <w:r w:rsidR="006B206D">
                <w:rPr>
                  <w:rFonts w:ascii="Times New Roman" w:hAnsi="Times New Roman" w:hint="eastAsia"/>
                  <w:sz w:val="22"/>
                  <w:szCs w:val="22"/>
                  <w:highlight w:val="yellow"/>
                  <w:lang w:eastAsia="ko-KR"/>
                </w:rPr>
                <w:t xml:space="preserve"> || (</w:t>
              </w:r>
              <w:proofErr w:type="spellStart"/>
              <w:r w:rsidR="006B206D" w:rsidRPr="0098211B">
                <w:rPr>
                  <w:rFonts w:ascii="Times New Roman" w:hAnsi="Times New Roman" w:hint="eastAsia"/>
                  <w:sz w:val="22"/>
                  <w:szCs w:val="22"/>
                  <w:highlight w:val="yellow"/>
                  <w:lang w:eastAsia="ko-KR"/>
                </w:rPr>
                <w:t>idx</w:t>
              </w:r>
              <w:proofErr w:type="spellEnd"/>
              <w:r w:rsidR="006B206D" w:rsidRPr="0098211B">
                <w:rPr>
                  <w:rFonts w:ascii="Times New Roman" w:hAnsi="Times New Roman" w:hint="eastAsia"/>
                  <w:sz w:val="22"/>
                  <w:szCs w:val="22"/>
                  <w:highlight w:val="yellow"/>
                  <w:lang w:eastAsia="ko-KR"/>
                </w:rPr>
                <w:t xml:space="preserve"> == </w:t>
              </w:r>
              <w:proofErr w:type="spellStart"/>
              <w:r w:rsidR="006B206D" w:rsidRPr="0098211B">
                <w:rPr>
                  <w:rFonts w:ascii="Times New Roman" w:hAnsi="Times New Roman" w:hint="eastAsia"/>
                  <w:sz w:val="22"/>
                  <w:highlight w:val="yellow"/>
                </w:rPr>
                <w:t>num_ref_pic_sets</w:t>
              </w:r>
              <w:proofErr w:type="spellEnd"/>
              <w:r w:rsidR="006B206D" w:rsidRPr="0098211B">
                <w:rPr>
                  <w:rFonts w:ascii="Times New Roman" w:hAnsi="Times New Roman" w:hint="eastAsia"/>
                  <w:sz w:val="22"/>
                  <w:highlight w:val="yellow"/>
                  <w:lang w:eastAsia="ko-KR"/>
                </w:rPr>
                <w:t xml:space="preserve"> </w:t>
              </w:r>
              <w:r w:rsidR="002A55A4" w:rsidRPr="002A55A4">
                <w:rPr>
                  <w:rFonts w:ascii="Times New Roman" w:hAnsi="Times New Roman"/>
                  <w:sz w:val="22"/>
                  <w:szCs w:val="22"/>
                  <w:highlight w:val="yellow"/>
                  <w:lang w:eastAsia="ko-KR"/>
                </w:rPr>
                <w:t>&amp;&amp;</w:t>
              </w:r>
              <w:r w:rsidR="002A55A4" w:rsidRPr="002A55A4">
                <w:rPr>
                  <w:rFonts w:ascii="Times New Roman" w:hAnsi="Times New Roman"/>
                  <w:b/>
                  <w:sz w:val="22"/>
                  <w:szCs w:val="22"/>
                  <w:highlight w:val="yellow"/>
                  <w:lang w:eastAsia="ko-KR"/>
                  <w:rPrChange w:id="197" w:author="Administrator" w:date="2012-02-02T05:49:00Z">
                    <w:rPr>
                      <w:rFonts w:ascii="Times New Roman" w:hAnsi="Times New Roman"/>
                      <w:b/>
                      <w:sz w:val="22"/>
                      <w:highlight w:val="yellow"/>
                      <w:lang w:eastAsia="ko-KR"/>
                    </w:rPr>
                  </w:rPrChange>
                </w:rPr>
                <w:t xml:space="preserve"> </w:t>
              </w:r>
              <w:proofErr w:type="spellStart"/>
              <w:r w:rsidR="002A55A4" w:rsidRPr="002A55A4">
                <w:rPr>
                  <w:rFonts w:ascii="Times New Roman" w:hAnsi="Times New Roman"/>
                  <w:sz w:val="22"/>
                  <w:szCs w:val="22"/>
                  <w:highlight w:val="yellow"/>
                  <w:rPrChange w:id="198" w:author="Administrator" w:date="2012-02-02T05:49:00Z">
                    <w:rPr>
                      <w:rFonts w:ascii="Times New Roman" w:hAnsi="Times New Roman"/>
                      <w:highlight w:val="yellow"/>
                    </w:rPr>
                  </w:rPrChange>
                </w:rPr>
                <w:t>slice_type</w:t>
              </w:r>
              <w:proofErr w:type="spellEnd"/>
              <w:r w:rsidR="002A55A4" w:rsidRPr="002A55A4">
                <w:rPr>
                  <w:rFonts w:ascii="Times New Roman" w:hAnsi="Times New Roman"/>
                  <w:sz w:val="22"/>
                  <w:szCs w:val="22"/>
                  <w:highlight w:val="yellow"/>
                  <w:rPrChange w:id="199" w:author="Administrator" w:date="2012-02-02T05:49:00Z">
                    <w:rPr>
                      <w:rFonts w:ascii="Times New Roman" w:hAnsi="Times New Roman"/>
                      <w:highlight w:val="yellow"/>
                    </w:rPr>
                  </w:rPrChange>
                </w:rPr>
                <w:t xml:space="preserve"> ==</w:t>
              </w:r>
              <w:r w:rsidR="002A55A4" w:rsidRPr="002A55A4">
                <w:rPr>
                  <w:rFonts w:ascii="Times New Roman" w:hAnsi="Times New Roman"/>
                  <w:sz w:val="22"/>
                  <w:szCs w:val="22"/>
                  <w:highlight w:val="yellow"/>
                  <w:lang w:eastAsia="ko-KR"/>
                  <w:rPrChange w:id="200" w:author="Administrator" w:date="2012-02-02T05:49:00Z">
                    <w:rPr>
                      <w:rFonts w:ascii="Times New Roman" w:hAnsi="Times New Roman"/>
                      <w:highlight w:val="yellow"/>
                      <w:lang w:eastAsia="ko-KR"/>
                    </w:rPr>
                  </w:rPrChange>
                </w:rPr>
                <w:t xml:space="preserve"> I</w:t>
              </w:r>
              <w:r w:rsidR="002A55A4">
                <w:rPr>
                  <w:rFonts w:ascii="Times New Roman" w:hAnsi="Times New Roman"/>
                  <w:sz w:val="22"/>
                  <w:szCs w:val="22"/>
                  <w:highlight w:val="yellow"/>
                  <w:lang w:eastAsia="ko-KR"/>
                </w:rPr>
                <w:t>)</w:t>
              </w:r>
            </w:ins>
            <w:r w:rsidRPr="00B76C0A">
              <w:rPr>
                <w:rFonts w:ascii="Times New Roman" w:eastAsia="Malgun Gothic" w:hAnsi="Times New Roman"/>
                <w:sz w:val="22"/>
                <w:szCs w:val="22"/>
                <w:highlight w:val="yellow"/>
                <w:lang w:eastAsia="ko-KR"/>
              </w:rPr>
              <w:t>)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51"/>
          <w:jc w:val="center"/>
        </w:trPr>
        <w:tc>
          <w:tcPr>
            <w:tcW w:w="7535" w:type="dxa"/>
          </w:tcPr>
          <w:p w:rsidR="00B76C0A" w:rsidRPr="00B76C0A" w:rsidRDefault="00B76C0A"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b/>
                <w:sz w:val="22"/>
                <w:szCs w:val="22"/>
                <w:highlight w:val="yellow"/>
              </w:rPr>
              <w:t>used_by_curr_pic_s0_flag</w:t>
            </w:r>
            <w:r w:rsidRPr="00B76C0A">
              <w:rPr>
                <w:rFonts w:ascii="Times New Roman" w:eastAsia="Malgun Gothic" w:hAnsi="Times New Roman"/>
                <w:b/>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rPr>
              <w:t>u(1)</w:t>
            </w:r>
          </w:p>
        </w:tc>
      </w:tr>
      <w:tr w:rsidR="0098211B" w:rsidRPr="000E1222" w:rsidTr="0098211B">
        <w:trPr>
          <w:cantSplit/>
          <w:trHeight w:val="55"/>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Del="006B206D" w:rsidTr="00B76C0A">
        <w:trPr>
          <w:cantSplit/>
          <w:trHeight w:val="52"/>
          <w:jc w:val="center"/>
          <w:del w:id="201" w:author="Administrator" w:date="2012-02-02T05:49:00Z"/>
        </w:trPr>
        <w:tc>
          <w:tcPr>
            <w:tcW w:w="7535" w:type="dxa"/>
          </w:tcPr>
          <w:p w:rsidR="0098211B" w:rsidRPr="00B76C0A" w:rsidDel="006B206D" w:rsidRDefault="0098211B" w:rsidP="0098211B">
            <w:pPr>
              <w:pStyle w:val="tablesyntax0"/>
              <w:rPr>
                <w:del w:id="202" w:author="Administrator" w:date="2012-02-02T05:49:00Z"/>
                <w:rFonts w:ascii="Times New Roman" w:eastAsia="Malgun Gothic" w:hAnsi="Times New Roman"/>
                <w:sz w:val="22"/>
                <w:szCs w:val="22"/>
                <w:highlight w:val="yellow"/>
                <w:lang w:eastAsia="ko-KR"/>
              </w:rPr>
            </w:pPr>
            <w:del w:id="203" w:author="Administrator" w:date="2012-02-02T05:49:00Z">
              <w:r w:rsidDel="006B206D">
                <w:rPr>
                  <w:rFonts w:ascii="Times New Roman" w:eastAsia="Malgun Gothic" w:hAnsi="Times New Roman" w:hint="eastAsia"/>
                  <w:sz w:val="22"/>
                  <w:szCs w:val="22"/>
                  <w:highlight w:val="yellow"/>
                  <w:lang w:eastAsia="ko-KR"/>
                </w:rPr>
                <w:delText xml:space="preserve">      else if (</w:delText>
              </w:r>
              <w:r w:rsidRPr="0098211B" w:rsidDel="006B206D">
                <w:rPr>
                  <w:rFonts w:ascii="Times New Roman" w:hAnsi="Times New Roman" w:hint="eastAsia"/>
                  <w:sz w:val="22"/>
                  <w:szCs w:val="22"/>
                  <w:highlight w:val="yellow"/>
                  <w:lang w:eastAsia="ko-KR"/>
                </w:rPr>
                <w:delText xml:space="preserve">idx == </w:delText>
              </w:r>
              <w:r w:rsidRPr="0098211B" w:rsidDel="006B206D">
                <w:rPr>
                  <w:rFonts w:ascii="Times New Roman" w:hAnsi="Times New Roman" w:hint="eastAsia"/>
                  <w:sz w:val="22"/>
                  <w:highlight w:val="yellow"/>
                </w:rPr>
                <w:delText>num_ref_pic_sets</w:delText>
              </w:r>
              <w:r w:rsidRPr="0098211B" w:rsidDel="006B206D">
                <w:rPr>
                  <w:rFonts w:ascii="Times New Roman" w:hAnsi="Times New Roman" w:hint="eastAsia"/>
                  <w:sz w:val="22"/>
                  <w:highlight w:val="yellow"/>
                  <w:lang w:eastAsia="ko-KR"/>
                </w:rPr>
                <w:delText xml:space="preserve"> &amp;&amp;</w:delText>
              </w:r>
              <w:r w:rsidRPr="0098211B" w:rsidDel="006B206D">
                <w:rPr>
                  <w:rFonts w:ascii="Times New Roman" w:hAnsi="Times New Roman" w:hint="eastAsia"/>
                  <w:b/>
                  <w:sz w:val="22"/>
                  <w:highlight w:val="yellow"/>
                  <w:lang w:eastAsia="ko-KR"/>
                </w:rPr>
                <w:delText xml:space="preserve"> </w:delText>
              </w:r>
              <w:r w:rsidRPr="0098211B" w:rsidDel="006B206D">
                <w:rPr>
                  <w:rFonts w:ascii="Times New Roman" w:hAnsi="Times New Roman"/>
                  <w:highlight w:val="yellow"/>
                </w:rPr>
                <w:delText>slice_type  = =</w:delText>
              </w:r>
              <w:r w:rsidRPr="0098211B" w:rsidDel="006B206D">
                <w:rPr>
                  <w:rFonts w:ascii="Times New Roman" w:hAnsi="Times New Roman" w:hint="eastAsia"/>
                  <w:highlight w:val="yellow"/>
                  <w:lang w:eastAsia="ko-KR"/>
                </w:rPr>
                <w:delText xml:space="preserve"> I</w:delText>
              </w:r>
              <w:r w:rsidDel="006B206D">
                <w:rPr>
                  <w:rFonts w:ascii="Times New Roman" w:eastAsia="Malgun Gothic" w:hAnsi="Times New Roman" w:hint="eastAsia"/>
                  <w:sz w:val="22"/>
                  <w:szCs w:val="22"/>
                  <w:highlight w:val="yellow"/>
                  <w:lang w:eastAsia="ko-KR"/>
                </w:rPr>
                <w:delText>)</w:delText>
              </w:r>
            </w:del>
          </w:p>
        </w:tc>
        <w:tc>
          <w:tcPr>
            <w:tcW w:w="1300" w:type="dxa"/>
          </w:tcPr>
          <w:p w:rsidR="0098211B" w:rsidRPr="00B76C0A" w:rsidDel="006B206D" w:rsidRDefault="0098211B" w:rsidP="00C35B30">
            <w:pPr>
              <w:pStyle w:val="tablecell0"/>
              <w:rPr>
                <w:del w:id="204" w:author="Administrator" w:date="2012-02-02T05:49:00Z"/>
                <w:rFonts w:eastAsia="Malgun Gothic"/>
                <w:sz w:val="22"/>
                <w:szCs w:val="22"/>
              </w:rPr>
            </w:pPr>
          </w:p>
        </w:tc>
      </w:tr>
      <w:tr w:rsidR="0098211B" w:rsidRPr="000E1222" w:rsidDel="006B206D" w:rsidTr="00B76C0A">
        <w:trPr>
          <w:cantSplit/>
          <w:trHeight w:val="52"/>
          <w:jc w:val="center"/>
          <w:del w:id="205" w:author="Administrator" w:date="2012-02-02T05:49:00Z"/>
        </w:trPr>
        <w:tc>
          <w:tcPr>
            <w:tcW w:w="7535" w:type="dxa"/>
          </w:tcPr>
          <w:p w:rsidR="0098211B" w:rsidRPr="0098211B" w:rsidDel="006B206D" w:rsidRDefault="0098211B" w:rsidP="00C35B30">
            <w:pPr>
              <w:pStyle w:val="tablesyntax0"/>
              <w:rPr>
                <w:del w:id="206" w:author="Administrator" w:date="2012-02-02T05:49:00Z"/>
                <w:rFonts w:ascii="Times New Roman" w:eastAsia="Malgun Gothic" w:hAnsi="Times New Roman"/>
                <w:sz w:val="22"/>
                <w:szCs w:val="22"/>
                <w:highlight w:val="yellow"/>
                <w:lang w:val="en-US" w:eastAsia="ko-KR"/>
              </w:rPr>
            </w:pPr>
            <w:del w:id="207" w:author="Administrator" w:date="2012-02-02T05:49:00Z">
              <w:r w:rsidDel="006B206D">
                <w:rPr>
                  <w:rFonts w:ascii="Times New Roman" w:eastAsia="Malgun Gothic" w:hAnsi="Times New Roman" w:hint="eastAsia"/>
                  <w:sz w:val="22"/>
                  <w:szCs w:val="22"/>
                  <w:highlight w:val="yellow"/>
                  <w:lang w:val="en-US" w:eastAsia="ko-KR"/>
                </w:rPr>
                <w:delText xml:space="preserve">      {</w:delText>
              </w:r>
            </w:del>
          </w:p>
        </w:tc>
        <w:tc>
          <w:tcPr>
            <w:tcW w:w="1300" w:type="dxa"/>
          </w:tcPr>
          <w:p w:rsidR="0098211B" w:rsidRPr="00B76C0A" w:rsidDel="006B206D" w:rsidRDefault="0098211B" w:rsidP="00C35B30">
            <w:pPr>
              <w:pStyle w:val="tablecell0"/>
              <w:rPr>
                <w:del w:id="208" w:author="Administrator" w:date="2012-02-02T05:49:00Z"/>
                <w:rFonts w:eastAsia="Malgun Gothic"/>
                <w:sz w:val="22"/>
                <w:szCs w:val="22"/>
              </w:rPr>
            </w:pPr>
          </w:p>
        </w:tc>
      </w:tr>
      <w:tr w:rsidR="0098211B" w:rsidRPr="000E1222" w:rsidDel="006B206D" w:rsidTr="00B76C0A">
        <w:trPr>
          <w:cantSplit/>
          <w:trHeight w:val="52"/>
          <w:jc w:val="center"/>
          <w:del w:id="209" w:author="Administrator" w:date="2012-02-02T05:49:00Z"/>
        </w:trPr>
        <w:tc>
          <w:tcPr>
            <w:tcW w:w="7535" w:type="dxa"/>
          </w:tcPr>
          <w:p w:rsidR="0098211B" w:rsidRPr="00B76C0A" w:rsidDel="006B206D" w:rsidRDefault="0098211B" w:rsidP="0098211B">
            <w:pPr>
              <w:pStyle w:val="tablesyntax0"/>
              <w:ind w:firstLineChars="400" w:firstLine="880"/>
              <w:rPr>
                <w:del w:id="210" w:author="Administrator" w:date="2012-02-02T05:49:00Z"/>
                <w:rFonts w:ascii="Times New Roman" w:eastAsia="Malgun Gothic" w:hAnsi="Times New Roman"/>
                <w:sz w:val="22"/>
                <w:szCs w:val="22"/>
                <w:highlight w:val="yellow"/>
                <w:lang w:eastAsia="ko-KR"/>
              </w:rPr>
            </w:pPr>
            <w:del w:id="211" w:author="Administrator" w:date="2012-02-02T05:49:00Z">
              <w:r w:rsidRPr="00B76C0A" w:rsidDel="006B206D">
                <w:rPr>
                  <w:rFonts w:ascii="Times New Roman" w:eastAsia="Malgun Gothic" w:hAnsi="Times New Roman"/>
                  <w:sz w:val="22"/>
                  <w:szCs w:val="22"/>
                  <w:highlight w:val="yellow"/>
                </w:rPr>
                <w:delText>used_by_curr_pic_s0_flag</w:delText>
              </w:r>
              <w:r w:rsidRPr="00B76C0A" w:rsidDel="006B206D">
                <w:rPr>
                  <w:rFonts w:ascii="Times New Roman" w:eastAsia="Malgun Gothic" w:hAnsi="Times New Roman"/>
                  <w:sz w:val="22"/>
                  <w:szCs w:val="22"/>
                  <w:highlight w:val="yellow"/>
                  <w:lang w:eastAsia="ko-KR"/>
                </w:rPr>
                <w:delText xml:space="preserve"> </w:delText>
              </w:r>
              <w:r w:rsidRPr="00B76C0A" w:rsidDel="006B206D">
                <w:rPr>
                  <w:rFonts w:ascii="Times New Roman" w:eastAsia="Malgun Gothic" w:hAnsi="Times New Roman"/>
                  <w:sz w:val="22"/>
                  <w:szCs w:val="22"/>
                  <w:highlight w:val="yellow"/>
                </w:rPr>
                <w:delText>[ i ]</w:delText>
              </w:r>
              <w:r w:rsidRPr="00B76C0A" w:rsidDel="006B206D">
                <w:rPr>
                  <w:rFonts w:ascii="Times New Roman" w:eastAsia="Malgun Gothic" w:hAnsi="Times New Roman"/>
                  <w:sz w:val="22"/>
                  <w:szCs w:val="22"/>
                  <w:highlight w:val="yellow"/>
                  <w:lang w:eastAsia="ko-KR"/>
                </w:rPr>
                <w:delText xml:space="preserve"> = </w:delText>
              </w:r>
              <w:r w:rsidDel="006B206D">
                <w:rPr>
                  <w:rFonts w:ascii="Times New Roman" w:eastAsia="Malgun Gothic" w:hAnsi="Times New Roman" w:hint="eastAsia"/>
                  <w:sz w:val="22"/>
                  <w:szCs w:val="22"/>
                  <w:highlight w:val="yellow"/>
                  <w:lang w:eastAsia="ko-KR"/>
                </w:rPr>
                <w:delText>0</w:delText>
              </w:r>
            </w:del>
          </w:p>
        </w:tc>
        <w:tc>
          <w:tcPr>
            <w:tcW w:w="1300" w:type="dxa"/>
          </w:tcPr>
          <w:p w:rsidR="0098211B" w:rsidRPr="00B76C0A" w:rsidDel="006B206D" w:rsidRDefault="0098211B" w:rsidP="00C35B30">
            <w:pPr>
              <w:pStyle w:val="tablecell0"/>
              <w:rPr>
                <w:del w:id="212" w:author="Administrator" w:date="2012-02-02T05:49:00Z"/>
                <w:rFonts w:eastAsia="Malgun Gothic"/>
                <w:sz w:val="22"/>
                <w:szCs w:val="22"/>
              </w:rPr>
            </w:pPr>
          </w:p>
        </w:tc>
      </w:tr>
      <w:tr w:rsidR="0098211B" w:rsidRPr="000E1222" w:rsidDel="006B206D" w:rsidTr="00B76C0A">
        <w:trPr>
          <w:cantSplit/>
          <w:trHeight w:val="52"/>
          <w:jc w:val="center"/>
          <w:del w:id="213" w:author="Administrator" w:date="2012-02-02T05:49:00Z"/>
        </w:trPr>
        <w:tc>
          <w:tcPr>
            <w:tcW w:w="7535" w:type="dxa"/>
          </w:tcPr>
          <w:p w:rsidR="0098211B" w:rsidRPr="0098211B" w:rsidDel="006B206D" w:rsidRDefault="0098211B" w:rsidP="0098211B">
            <w:pPr>
              <w:pStyle w:val="tablesyntax0"/>
              <w:rPr>
                <w:del w:id="214" w:author="Administrator" w:date="2012-02-02T05:49:00Z"/>
                <w:rFonts w:ascii="Times New Roman" w:eastAsia="Malgun Gothic" w:hAnsi="Times New Roman"/>
                <w:sz w:val="22"/>
                <w:szCs w:val="22"/>
                <w:highlight w:val="yellow"/>
                <w:lang w:val="en-US" w:eastAsia="ko-KR"/>
              </w:rPr>
            </w:pPr>
            <w:del w:id="215" w:author="Administrator" w:date="2012-02-02T05:49:00Z">
              <w:r w:rsidDel="006B206D">
                <w:rPr>
                  <w:rFonts w:ascii="Times New Roman" w:eastAsia="Malgun Gothic" w:hAnsi="Times New Roman" w:hint="eastAsia"/>
                  <w:sz w:val="22"/>
                  <w:szCs w:val="22"/>
                  <w:highlight w:val="yellow"/>
                  <w:lang w:val="en-US" w:eastAsia="ko-KR"/>
                </w:rPr>
                <w:delText xml:space="preserve">      }</w:delText>
              </w:r>
            </w:del>
          </w:p>
        </w:tc>
        <w:tc>
          <w:tcPr>
            <w:tcW w:w="1300" w:type="dxa"/>
          </w:tcPr>
          <w:p w:rsidR="0098211B" w:rsidRPr="00B76C0A" w:rsidDel="006B206D" w:rsidRDefault="0098211B" w:rsidP="00C35B30">
            <w:pPr>
              <w:pStyle w:val="tablecell0"/>
              <w:rPr>
                <w:del w:id="216" w:author="Administrator" w:date="2012-02-02T05:49:00Z"/>
                <w:rFonts w:eastAsia="Malgun Gothic"/>
                <w:sz w:val="22"/>
                <w:szCs w:val="22"/>
              </w:rPr>
            </w:pPr>
          </w:p>
        </w:tc>
      </w:tr>
      <w:tr w:rsidR="00B76C0A" w:rsidRPr="000E1222" w:rsidDel="006B206D" w:rsidTr="00B76C0A">
        <w:trPr>
          <w:cantSplit/>
          <w:trHeight w:val="129"/>
          <w:jc w:val="center"/>
          <w:del w:id="217" w:author="Administrator" w:date="2012-02-02T05:49:00Z"/>
        </w:trPr>
        <w:tc>
          <w:tcPr>
            <w:tcW w:w="7535" w:type="dxa"/>
          </w:tcPr>
          <w:p w:rsidR="00B76C0A" w:rsidRPr="00B76C0A" w:rsidDel="006B206D" w:rsidRDefault="00B76C0A" w:rsidP="00C35B30">
            <w:pPr>
              <w:pStyle w:val="tablesyntax0"/>
              <w:rPr>
                <w:del w:id="218" w:author="Administrator" w:date="2012-02-02T05:49:00Z"/>
                <w:rFonts w:ascii="Times New Roman" w:eastAsia="Malgun Gothic" w:hAnsi="Times New Roman"/>
                <w:sz w:val="22"/>
                <w:szCs w:val="22"/>
                <w:highlight w:val="yellow"/>
                <w:lang w:eastAsia="ko-KR"/>
              </w:rPr>
            </w:pPr>
            <w:del w:id="219" w:author="Administrator" w:date="2012-02-02T05:49:00Z">
              <w:r w:rsidRPr="00B76C0A" w:rsidDel="006B206D">
                <w:rPr>
                  <w:rFonts w:ascii="Times New Roman" w:eastAsia="Malgun Gothic" w:hAnsi="Times New Roman"/>
                  <w:sz w:val="22"/>
                  <w:szCs w:val="22"/>
                  <w:highlight w:val="yellow"/>
                  <w:lang w:eastAsia="ko-KR"/>
                </w:rPr>
                <w:tab/>
              </w:r>
              <w:r w:rsidRPr="00B76C0A" w:rsidDel="006B206D">
                <w:rPr>
                  <w:rFonts w:ascii="Times New Roman" w:eastAsia="Malgun Gothic" w:hAnsi="Times New Roman"/>
                  <w:sz w:val="22"/>
                  <w:szCs w:val="22"/>
                  <w:highlight w:val="yellow"/>
                </w:rPr>
                <w:tab/>
              </w:r>
              <w:r w:rsidRPr="00B76C0A" w:rsidDel="006B206D">
                <w:rPr>
                  <w:rFonts w:ascii="Times New Roman" w:eastAsia="Malgun Gothic" w:hAnsi="Times New Roman"/>
                  <w:sz w:val="22"/>
                  <w:szCs w:val="22"/>
                  <w:highlight w:val="yellow"/>
                </w:rPr>
                <w:tab/>
              </w:r>
              <w:r w:rsidRPr="00B76C0A" w:rsidDel="006B206D">
                <w:rPr>
                  <w:rFonts w:ascii="Times New Roman" w:eastAsia="Malgun Gothic" w:hAnsi="Times New Roman"/>
                  <w:sz w:val="22"/>
                  <w:szCs w:val="22"/>
                  <w:highlight w:val="yellow"/>
                  <w:lang w:eastAsia="ko-KR"/>
                </w:rPr>
                <w:delText>else {</w:delText>
              </w:r>
            </w:del>
          </w:p>
        </w:tc>
        <w:tc>
          <w:tcPr>
            <w:tcW w:w="1300" w:type="dxa"/>
          </w:tcPr>
          <w:p w:rsidR="00B76C0A" w:rsidRPr="00B76C0A" w:rsidDel="006B206D" w:rsidRDefault="00B76C0A" w:rsidP="00C35B30">
            <w:pPr>
              <w:pStyle w:val="tablecell0"/>
              <w:rPr>
                <w:del w:id="220" w:author="Administrator" w:date="2012-02-02T05:49:00Z"/>
                <w:rFonts w:eastAsia="Malgun Gothic"/>
                <w:sz w:val="22"/>
                <w:szCs w:val="22"/>
              </w:rPr>
            </w:pPr>
          </w:p>
        </w:tc>
      </w:tr>
      <w:tr w:rsidR="00B76C0A" w:rsidRPr="000E1222" w:rsidDel="006B206D" w:rsidTr="00B76C0A">
        <w:trPr>
          <w:cantSplit/>
          <w:trHeight w:val="129"/>
          <w:jc w:val="center"/>
          <w:del w:id="221" w:author="Administrator" w:date="2012-02-02T05:49:00Z"/>
        </w:trPr>
        <w:tc>
          <w:tcPr>
            <w:tcW w:w="7535" w:type="dxa"/>
          </w:tcPr>
          <w:p w:rsidR="00B76C0A" w:rsidRPr="00B76C0A" w:rsidDel="006B206D" w:rsidRDefault="00B76C0A" w:rsidP="00C35B30">
            <w:pPr>
              <w:pStyle w:val="tablesyntax0"/>
              <w:tabs>
                <w:tab w:val="clear" w:pos="648"/>
                <w:tab w:val="clear" w:pos="864"/>
                <w:tab w:val="left" w:pos="850"/>
              </w:tabs>
              <w:rPr>
                <w:del w:id="222" w:author="Administrator" w:date="2012-02-02T05:49:00Z"/>
                <w:rFonts w:ascii="Times New Roman" w:eastAsia="Malgun Gothic" w:hAnsi="Times New Roman"/>
                <w:sz w:val="22"/>
                <w:szCs w:val="22"/>
                <w:highlight w:val="yellow"/>
                <w:lang w:eastAsia="ko-KR"/>
              </w:rPr>
            </w:pPr>
            <w:del w:id="223" w:author="Administrator" w:date="2012-02-02T05:49:00Z">
              <w:r w:rsidRPr="00B76C0A" w:rsidDel="006B206D">
                <w:rPr>
                  <w:rFonts w:ascii="Times New Roman" w:eastAsia="Malgun Gothic" w:hAnsi="Times New Roman"/>
                  <w:sz w:val="22"/>
                  <w:szCs w:val="22"/>
                  <w:highlight w:val="yellow"/>
                  <w:lang w:eastAsia="ko-KR"/>
                </w:rPr>
                <w:tab/>
              </w:r>
              <w:r w:rsidRPr="00B76C0A" w:rsidDel="006B206D">
                <w:rPr>
                  <w:rFonts w:ascii="Times New Roman" w:eastAsia="Malgun Gothic" w:hAnsi="Times New Roman"/>
                  <w:sz w:val="22"/>
                  <w:szCs w:val="22"/>
                  <w:highlight w:val="yellow"/>
                </w:rPr>
                <w:tab/>
              </w:r>
              <w:r w:rsidRPr="00B76C0A" w:rsidDel="006B206D">
                <w:rPr>
                  <w:rFonts w:ascii="Times New Roman" w:eastAsia="Malgun Gothic" w:hAnsi="Times New Roman"/>
                  <w:sz w:val="22"/>
                  <w:szCs w:val="22"/>
                  <w:highlight w:val="yellow"/>
                </w:rPr>
                <w:tab/>
                <w:delText>used_by_curr_pic_s0_flag</w:delText>
              </w:r>
              <w:r w:rsidRPr="00B76C0A" w:rsidDel="006B206D">
                <w:rPr>
                  <w:rFonts w:ascii="Times New Roman" w:eastAsia="Malgun Gothic" w:hAnsi="Times New Roman"/>
                  <w:sz w:val="22"/>
                  <w:szCs w:val="22"/>
                  <w:highlight w:val="yellow"/>
                  <w:lang w:eastAsia="ko-KR"/>
                </w:rPr>
                <w:delText xml:space="preserve"> </w:delText>
              </w:r>
              <w:r w:rsidRPr="00B76C0A" w:rsidDel="006B206D">
                <w:rPr>
                  <w:rFonts w:ascii="Times New Roman" w:eastAsia="Malgun Gothic" w:hAnsi="Times New Roman"/>
                  <w:sz w:val="22"/>
                  <w:szCs w:val="22"/>
                  <w:highlight w:val="yellow"/>
                </w:rPr>
                <w:delText>[ i ]</w:delText>
              </w:r>
              <w:r w:rsidRPr="00B76C0A" w:rsidDel="006B206D">
                <w:rPr>
                  <w:rFonts w:ascii="Times New Roman" w:eastAsia="Malgun Gothic" w:hAnsi="Times New Roman"/>
                  <w:sz w:val="22"/>
                  <w:szCs w:val="22"/>
                  <w:highlight w:val="yellow"/>
                  <w:lang w:eastAsia="ko-KR"/>
                </w:rPr>
                <w:delText xml:space="preserve"> = 1</w:delText>
              </w:r>
            </w:del>
          </w:p>
        </w:tc>
        <w:tc>
          <w:tcPr>
            <w:tcW w:w="1300" w:type="dxa"/>
          </w:tcPr>
          <w:p w:rsidR="00B76C0A" w:rsidRPr="00B76C0A" w:rsidDel="006B206D" w:rsidRDefault="00B76C0A" w:rsidP="00C35B30">
            <w:pPr>
              <w:pStyle w:val="tablecell0"/>
              <w:rPr>
                <w:del w:id="224" w:author="Administrator" w:date="2012-02-02T05:49:00Z"/>
                <w:rFonts w:eastAsia="Malgun Gothic"/>
                <w:sz w:val="22"/>
                <w:szCs w:val="22"/>
              </w:rPr>
            </w:pPr>
          </w:p>
        </w:tc>
      </w:tr>
      <w:tr w:rsidR="00B76C0A" w:rsidRPr="000E1222" w:rsidDel="006B206D" w:rsidTr="00B76C0A">
        <w:trPr>
          <w:cantSplit/>
          <w:trHeight w:val="51"/>
          <w:jc w:val="center"/>
          <w:del w:id="225" w:author="Administrator" w:date="2012-02-02T05:49:00Z"/>
        </w:trPr>
        <w:tc>
          <w:tcPr>
            <w:tcW w:w="7535" w:type="dxa"/>
          </w:tcPr>
          <w:p w:rsidR="00B76C0A" w:rsidRPr="00B76C0A" w:rsidDel="006B206D" w:rsidRDefault="00B76C0A" w:rsidP="00C35B30">
            <w:pPr>
              <w:pStyle w:val="tablesyntax0"/>
              <w:rPr>
                <w:del w:id="226" w:author="Administrator" w:date="2012-02-02T05:49:00Z"/>
                <w:rFonts w:ascii="Times New Roman" w:eastAsia="Malgun Gothic" w:hAnsi="Times New Roman"/>
                <w:sz w:val="22"/>
                <w:szCs w:val="22"/>
                <w:lang w:eastAsia="ko-KR"/>
              </w:rPr>
            </w:pPr>
            <w:del w:id="227" w:author="Administrator" w:date="2012-02-02T05:49:00Z">
              <w:r w:rsidRPr="00B76C0A" w:rsidDel="006B206D">
                <w:rPr>
                  <w:rFonts w:ascii="Times New Roman" w:eastAsia="Malgun Gothic" w:hAnsi="Times New Roman"/>
                  <w:sz w:val="22"/>
                  <w:szCs w:val="22"/>
                  <w:lang w:eastAsia="ko-KR"/>
                </w:rPr>
                <w:tab/>
              </w:r>
              <w:r w:rsidRPr="00B76C0A" w:rsidDel="006B206D">
                <w:rPr>
                  <w:rFonts w:ascii="Times New Roman" w:eastAsia="Malgun Gothic" w:hAnsi="Times New Roman"/>
                  <w:sz w:val="22"/>
                  <w:szCs w:val="22"/>
                </w:rPr>
                <w:tab/>
              </w:r>
              <w:r w:rsidRPr="00B76C0A" w:rsidDel="006B206D">
                <w:rPr>
                  <w:rFonts w:ascii="Times New Roman" w:eastAsia="Malgun Gothic" w:hAnsi="Times New Roman"/>
                  <w:sz w:val="22"/>
                  <w:szCs w:val="22"/>
                </w:rPr>
                <w:tab/>
              </w:r>
              <w:r w:rsidRPr="00B76C0A" w:rsidDel="006B206D">
                <w:rPr>
                  <w:rFonts w:ascii="Times New Roman" w:eastAsia="Malgun Gothic" w:hAnsi="Times New Roman"/>
                  <w:sz w:val="22"/>
                  <w:szCs w:val="22"/>
                  <w:lang w:eastAsia="ko-KR"/>
                </w:rPr>
                <w:delText>}</w:delText>
              </w:r>
            </w:del>
          </w:p>
        </w:tc>
        <w:tc>
          <w:tcPr>
            <w:tcW w:w="1300" w:type="dxa"/>
          </w:tcPr>
          <w:p w:rsidR="00B76C0A" w:rsidRPr="00B76C0A" w:rsidDel="006B206D" w:rsidRDefault="00B76C0A" w:rsidP="00C35B30">
            <w:pPr>
              <w:pStyle w:val="tablecell0"/>
              <w:rPr>
                <w:del w:id="228" w:author="Administrator" w:date="2012-02-02T05:49:00Z"/>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rPr>
              <w:tab/>
            </w:r>
            <w:r w:rsidRPr="00B76C0A">
              <w:rPr>
                <w:rFonts w:ascii="Times New Roman" w:eastAsia="Malgun Gothic" w:hAnsi="Times New Roman"/>
                <w:sz w:val="22"/>
                <w:szCs w:val="22"/>
              </w:rPr>
              <w:t>}</w:t>
            </w:r>
          </w:p>
        </w:tc>
        <w:tc>
          <w:tcPr>
            <w:tcW w:w="1300" w:type="dxa"/>
          </w:tcPr>
          <w:p w:rsidR="00B76C0A" w:rsidRPr="00B76C0A" w:rsidRDefault="00B76C0A" w:rsidP="00C35B30">
            <w:pPr>
              <w:pStyle w:val="tableheading0"/>
              <w:rPr>
                <w:rFonts w:eastAsia="Malgun Gothic"/>
                <w:b w:val="0"/>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sz w:val="22"/>
                <w:szCs w:val="22"/>
              </w:rPr>
              <w:tab/>
              <w:t xml:space="preserve">for(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 0;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xml:space="preserve"> &lt; </w:t>
            </w:r>
            <w:proofErr w:type="spellStart"/>
            <w:r w:rsidRPr="00B76C0A">
              <w:rPr>
                <w:rFonts w:ascii="Times New Roman" w:eastAsia="Malgun Gothic" w:hAnsi="Times New Roman"/>
                <w:sz w:val="22"/>
                <w:szCs w:val="22"/>
              </w:rPr>
              <w:t>num_positive</w:t>
            </w:r>
            <w:r w:rsidRPr="00B76C0A">
              <w:rPr>
                <w:rFonts w:ascii="Times New Roman" w:hAnsi="Times New Roman"/>
                <w:sz w:val="22"/>
                <w:szCs w:val="22"/>
                <w:lang w:eastAsia="ko-KR"/>
              </w:rPr>
              <w:t>_ref</w:t>
            </w:r>
            <w:r w:rsidRPr="00B76C0A">
              <w:rPr>
                <w:rFonts w:ascii="Times New Roman" w:eastAsia="Malgun Gothic" w:hAnsi="Times New Roman"/>
                <w:sz w:val="22"/>
                <w:szCs w:val="22"/>
              </w:rPr>
              <w:t>_pics</w:t>
            </w:r>
            <w:proofErr w:type="spellEnd"/>
            <w:r w:rsidRPr="00B76C0A">
              <w:rPr>
                <w:rFonts w:ascii="Times New Roman" w:eastAsia="Malgun Gothic" w:hAnsi="Times New Roman"/>
                <w:sz w:val="22"/>
                <w:szCs w:val="22"/>
              </w:rPr>
              <w:t xml:space="preserve">; </w:t>
            </w:r>
            <w:proofErr w:type="spellStart"/>
            <w:r w:rsidRPr="00B76C0A">
              <w:rPr>
                <w:rFonts w:ascii="Times New Roman" w:eastAsia="Malgun Gothic" w:hAnsi="Times New Roman"/>
                <w:sz w:val="22"/>
                <w:szCs w:val="22"/>
              </w:rPr>
              <w:t>i</w:t>
            </w:r>
            <w:proofErr w:type="spellEnd"/>
            <w:r w:rsidRPr="00B76C0A">
              <w:rPr>
                <w:rFonts w:ascii="Times New Roman" w:eastAsia="Malgun Gothic" w:hAnsi="Times New Roman"/>
                <w:sz w:val="22"/>
                <w:szCs w:val="22"/>
              </w:rPr>
              <w:t>++ )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jc w:val="center"/>
        </w:trPr>
        <w:tc>
          <w:tcPr>
            <w:tcW w:w="7535" w:type="dxa"/>
          </w:tcPr>
          <w:p w:rsidR="00B76C0A" w:rsidRPr="00B76C0A" w:rsidRDefault="00B76C0A"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lang w:eastAsia="ko-KR"/>
              </w:rPr>
              <w:tab/>
            </w:r>
            <w:r w:rsidRPr="00B76C0A">
              <w:rPr>
                <w:rFonts w:ascii="Times New Roman" w:eastAsia="Malgun Gothic" w:hAnsi="Times New Roman"/>
                <w:b/>
                <w:sz w:val="22"/>
                <w:szCs w:val="22"/>
                <w:lang w:val="en-US"/>
              </w:rPr>
              <w:tab/>
            </w:r>
            <w:r w:rsidRPr="00B76C0A">
              <w:rPr>
                <w:rFonts w:ascii="Times New Roman" w:eastAsia="Malgun Gothic" w:hAnsi="Times New Roman"/>
                <w:b/>
                <w:sz w:val="22"/>
                <w:szCs w:val="22"/>
                <w:lang w:val="en-US"/>
              </w:rPr>
              <w:tab/>
              <w:t>delta_poc_s1_minus1</w:t>
            </w:r>
            <w:r w:rsidRPr="00B76C0A">
              <w:rPr>
                <w:rFonts w:ascii="Times New Roman" w:eastAsia="Malgun Gothic" w:hAnsi="Times New Roman"/>
                <w:sz w:val="22"/>
                <w:szCs w:val="22"/>
                <w:lang w:val="en-US"/>
              </w:rPr>
              <w:t>[ </w:t>
            </w:r>
            <w:proofErr w:type="spellStart"/>
            <w:r w:rsidRPr="00B76C0A">
              <w:rPr>
                <w:rFonts w:ascii="Times New Roman" w:eastAsia="Malgun Gothic" w:hAnsi="Times New Roman"/>
                <w:sz w:val="22"/>
                <w:szCs w:val="22"/>
                <w:lang w:val="en-US"/>
              </w:rPr>
              <w:t>i</w:t>
            </w:r>
            <w:proofErr w:type="spellEnd"/>
            <w:r w:rsidRPr="00B76C0A">
              <w:rPr>
                <w:rFonts w:ascii="Times New Roman" w:eastAsia="Malgun Gothic" w:hAnsi="Times New Roman"/>
                <w:sz w:val="22"/>
                <w:szCs w:val="22"/>
                <w:lang w:val="en-US"/>
              </w:rPr>
              <w:t> ]</w:t>
            </w:r>
          </w:p>
        </w:tc>
        <w:tc>
          <w:tcPr>
            <w:tcW w:w="1300" w:type="dxa"/>
          </w:tcPr>
          <w:p w:rsidR="00B76C0A" w:rsidRPr="00B76C0A" w:rsidRDefault="00B76C0A" w:rsidP="00C35B30">
            <w:pPr>
              <w:pStyle w:val="tablecell0"/>
              <w:rPr>
                <w:rFonts w:eastAsia="Malgun Gothic"/>
                <w:sz w:val="22"/>
                <w:szCs w:val="22"/>
              </w:rPr>
            </w:pPr>
            <w:proofErr w:type="spellStart"/>
            <w:r w:rsidRPr="00B76C0A">
              <w:rPr>
                <w:rFonts w:eastAsia="Malgun Gothic"/>
                <w:sz w:val="22"/>
                <w:szCs w:val="22"/>
              </w:rPr>
              <w:t>ue</w:t>
            </w:r>
            <w:proofErr w:type="spellEnd"/>
            <w:r w:rsidRPr="00B76C0A">
              <w:rPr>
                <w:rFonts w:eastAsia="Malgun Gothic"/>
                <w:sz w:val="22"/>
                <w:szCs w:val="22"/>
              </w:rPr>
              <w:t>(v)</w:t>
            </w:r>
          </w:p>
        </w:tc>
      </w:tr>
      <w:tr w:rsidR="00B76C0A" w:rsidRPr="000E1222" w:rsidTr="00B76C0A">
        <w:trPr>
          <w:cantSplit/>
          <w:trHeight w:val="42"/>
          <w:jc w:val="center"/>
        </w:trPr>
        <w:tc>
          <w:tcPr>
            <w:tcW w:w="7535" w:type="dxa"/>
          </w:tcPr>
          <w:p w:rsidR="00000000" w:rsidRDefault="00B76C0A">
            <w:pPr>
              <w:pStyle w:val="tablesyntax0"/>
              <w:rPr>
                <w:rFonts w:ascii="Times New Roman" w:eastAsia="Malgun Gothic" w:hAnsi="Times New Roman"/>
                <w:sz w:val="22"/>
                <w:szCs w:val="22"/>
                <w:highlight w:val="yellow"/>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if (</w:t>
            </w:r>
            <w:proofErr w:type="spellStart"/>
            <w:r w:rsidRPr="00B76C0A">
              <w:rPr>
                <w:rFonts w:ascii="Times New Roman" w:hAnsi="Times New Roman"/>
                <w:sz w:val="22"/>
                <w:szCs w:val="22"/>
                <w:highlight w:val="yellow"/>
              </w:rPr>
              <w:t>no_unused_ref_pic_flag</w:t>
            </w:r>
            <w:proofErr w:type="spellEnd"/>
            <w:r w:rsidRPr="00B76C0A">
              <w:rPr>
                <w:rFonts w:ascii="Times New Roman" w:hAnsi="Times New Roman"/>
                <w:sz w:val="22"/>
                <w:szCs w:val="22"/>
                <w:highlight w:val="yellow"/>
                <w:lang w:eastAsia="ko-KR"/>
              </w:rPr>
              <w:t xml:space="preserve"> == 0</w:t>
            </w:r>
            <w:ins w:id="229" w:author="Administrator" w:date="2012-02-02T05:50:00Z">
              <w:r w:rsidR="006B206D">
                <w:rPr>
                  <w:rFonts w:ascii="Times New Roman" w:hAnsi="Times New Roman" w:hint="eastAsia"/>
                  <w:sz w:val="22"/>
                  <w:szCs w:val="22"/>
                  <w:highlight w:val="yellow"/>
                  <w:lang w:eastAsia="ko-KR"/>
                </w:rPr>
                <w:t xml:space="preserve"> || (</w:t>
              </w:r>
              <w:proofErr w:type="spellStart"/>
              <w:r w:rsidR="006B206D" w:rsidRPr="0098211B">
                <w:rPr>
                  <w:rFonts w:ascii="Times New Roman" w:hAnsi="Times New Roman" w:hint="eastAsia"/>
                  <w:sz w:val="22"/>
                  <w:szCs w:val="22"/>
                  <w:highlight w:val="yellow"/>
                  <w:lang w:eastAsia="ko-KR"/>
                </w:rPr>
                <w:t>idx</w:t>
              </w:r>
              <w:proofErr w:type="spellEnd"/>
              <w:r w:rsidR="006B206D" w:rsidRPr="0098211B">
                <w:rPr>
                  <w:rFonts w:ascii="Times New Roman" w:hAnsi="Times New Roman" w:hint="eastAsia"/>
                  <w:sz w:val="22"/>
                  <w:szCs w:val="22"/>
                  <w:highlight w:val="yellow"/>
                  <w:lang w:eastAsia="ko-KR"/>
                </w:rPr>
                <w:t xml:space="preserve"> == </w:t>
              </w:r>
              <w:proofErr w:type="spellStart"/>
              <w:r w:rsidR="006B206D" w:rsidRPr="0098211B">
                <w:rPr>
                  <w:rFonts w:ascii="Times New Roman" w:hAnsi="Times New Roman" w:hint="eastAsia"/>
                  <w:sz w:val="22"/>
                  <w:highlight w:val="yellow"/>
                </w:rPr>
                <w:t>num_ref_pic_sets</w:t>
              </w:r>
              <w:proofErr w:type="spellEnd"/>
              <w:r w:rsidR="006B206D" w:rsidRPr="0098211B">
                <w:rPr>
                  <w:rFonts w:ascii="Times New Roman" w:hAnsi="Times New Roman" w:hint="eastAsia"/>
                  <w:sz w:val="22"/>
                  <w:highlight w:val="yellow"/>
                  <w:lang w:eastAsia="ko-KR"/>
                </w:rPr>
                <w:t xml:space="preserve"> </w:t>
              </w:r>
              <w:r w:rsidR="006B206D" w:rsidRPr="006B206D">
                <w:rPr>
                  <w:rFonts w:ascii="Times New Roman" w:hAnsi="Times New Roman" w:hint="eastAsia"/>
                  <w:sz w:val="22"/>
                  <w:szCs w:val="22"/>
                  <w:highlight w:val="yellow"/>
                  <w:lang w:eastAsia="ko-KR"/>
                </w:rPr>
                <w:t>&amp;&amp;</w:t>
              </w:r>
              <w:r w:rsidR="006B206D" w:rsidRPr="006B206D">
                <w:rPr>
                  <w:rFonts w:ascii="Times New Roman" w:hAnsi="Times New Roman" w:hint="eastAsia"/>
                  <w:b/>
                  <w:sz w:val="22"/>
                  <w:szCs w:val="22"/>
                  <w:highlight w:val="yellow"/>
                  <w:lang w:eastAsia="ko-KR"/>
                </w:rPr>
                <w:t xml:space="preserve"> </w:t>
              </w:r>
              <w:proofErr w:type="spellStart"/>
              <w:r w:rsidR="006B206D" w:rsidRPr="006B206D">
                <w:rPr>
                  <w:rFonts w:ascii="Times New Roman" w:hAnsi="Times New Roman"/>
                  <w:sz w:val="22"/>
                  <w:szCs w:val="22"/>
                  <w:highlight w:val="yellow"/>
                </w:rPr>
                <w:t>slice_type</w:t>
              </w:r>
              <w:proofErr w:type="spellEnd"/>
              <w:r w:rsidR="006B206D" w:rsidRPr="006B206D">
                <w:rPr>
                  <w:rFonts w:ascii="Times New Roman" w:hAnsi="Times New Roman"/>
                  <w:sz w:val="22"/>
                  <w:szCs w:val="22"/>
                  <w:highlight w:val="yellow"/>
                </w:rPr>
                <w:t xml:space="preserve"> ==</w:t>
              </w:r>
              <w:r w:rsidR="006B206D" w:rsidRPr="006B206D">
                <w:rPr>
                  <w:rFonts w:ascii="Times New Roman" w:hAnsi="Times New Roman" w:hint="eastAsia"/>
                  <w:sz w:val="22"/>
                  <w:szCs w:val="22"/>
                  <w:highlight w:val="yellow"/>
                  <w:lang w:eastAsia="ko-KR"/>
                </w:rPr>
                <w:t xml:space="preserve"> I)</w:t>
              </w:r>
            </w:ins>
            <w:r w:rsidRPr="00B76C0A">
              <w:rPr>
                <w:rFonts w:ascii="Times New Roman" w:eastAsia="Malgun Gothic" w:hAnsi="Times New Roman"/>
                <w:sz w:val="22"/>
                <w:szCs w:val="22"/>
                <w:highlight w:val="yellow"/>
                <w:lang w:eastAsia="ko-KR"/>
              </w:rPr>
              <w:t>) {</w:t>
            </w:r>
          </w:p>
        </w:tc>
        <w:tc>
          <w:tcPr>
            <w:tcW w:w="1300" w:type="dxa"/>
          </w:tcPr>
          <w:p w:rsidR="00B76C0A" w:rsidRPr="00B76C0A" w:rsidRDefault="00B76C0A" w:rsidP="00C35B30">
            <w:pPr>
              <w:pStyle w:val="tablecell0"/>
              <w:rPr>
                <w:rFonts w:eastAsia="Malgun Gothic"/>
                <w:sz w:val="22"/>
                <w:szCs w:val="22"/>
              </w:rPr>
            </w:pPr>
          </w:p>
        </w:tc>
      </w:tr>
      <w:tr w:rsidR="00B76C0A" w:rsidRPr="000E1222" w:rsidTr="00B76C0A">
        <w:trPr>
          <w:cantSplit/>
          <w:trHeight w:val="36"/>
          <w:jc w:val="center"/>
        </w:trPr>
        <w:tc>
          <w:tcPr>
            <w:tcW w:w="7535" w:type="dxa"/>
          </w:tcPr>
          <w:p w:rsidR="00B76C0A" w:rsidRPr="00B76C0A" w:rsidRDefault="00B76C0A" w:rsidP="00C35B30">
            <w:pPr>
              <w:pStyle w:val="tablesyntax0"/>
              <w:tabs>
                <w:tab w:val="clear" w:pos="648"/>
                <w:tab w:val="clear" w:pos="864"/>
                <w:tab w:val="left" w:pos="850"/>
              </w:tabs>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b/>
                <w:sz w:val="22"/>
                <w:szCs w:val="22"/>
                <w:highlight w:val="yellow"/>
              </w:rPr>
              <w:t>used_by_curr_pic_s</w:t>
            </w:r>
            <w:r w:rsidRPr="00B76C0A">
              <w:rPr>
                <w:rFonts w:ascii="Times New Roman" w:eastAsia="Malgun Gothic" w:hAnsi="Times New Roman"/>
                <w:b/>
                <w:sz w:val="22"/>
                <w:szCs w:val="22"/>
                <w:highlight w:val="yellow"/>
                <w:lang w:eastAsia="ko-KR"/>
              </w:rPr>
              <w:t>1</w:t>
            </w:r>
            <w:r w:rsidRPr="00B76C0A">
              <w:rPr>
                <w:rFonts w:ascii="Times New Roman" w:eastAsia="Malgun Gothic" w:hAnsi="Times New Roman"/>
                <w:b/>
                <w:sz w:val="22"/>
                <w:szCs w:val="22"/>
                <w:highlight w:val="yellow"/>
              </w:rPr>
              <w:t>_flag</w:t>
            </w:r>
            <w:r w:rsidRPr="00B76C0A">
              <w:rPr>
                <w:rFonts w:ascii="Times New Roman" w:eastAsia="Malgun Gothic" w:hAnsi="Times New Roman"/>
                <w:b/>
                <w:sz w:val="22"/>
                <w:szCs w:val="22"/>
                <w:highlight w:val="yellow"/>
                <w:lang w:eastAsia="ko-KR"/>
              </w:rPr>
              <w:t xml:space="preserve"> </w:t>
            </w:r>
            <w:r w:rsidRPr="00B76C0A">
              <w:rPr>
                <w:rFonts w:ascii="Times New Roman" w:eastAsia="Malgun Gothic" w:hAnsi="Times New Roman"/>
                <w:sz w:val="22"/>
                <w:szCs w:val="22"/>
                <w:highlight w:val="yellow"/>
              </w:rPr>
              <w:t>[ </w:t>
            </w:r>
            <w:proofErr w:type="spellStart"/>
            <w:r w:rsidRPr="00B76C0A">
              <w:rPr>
                <w:rFonts w:ascii="Times New Roman" w:eastAsia="Malgun Gothic" w:hAnsi="Times New Roman"/>
                <w:sz w:val="22"/>
                <w:szCs w:val="22"/>
                <w:highlight w:val="yellow"/>
              </w:rPr>
              <w:t>i</w:t>
            </w:r>
            <w:proofErr w:type="spellEnd"/>
            <w:r w:rsidRPr="00B76C0A">
              <w:rPr>
                <w:rFonts w:ascii="Times New Roman" w:eastAsia="Malgun Gothic" w:hAnsi="Times New Roman"/>
                <w:sz w:val="22"/>
                <w:szCs w:val="22"/>
                <w:highlight w:val="yellow"/>
              </w:rPr>
              <w:t> ]</w:t>
            </w:r>
          </w:p>
        </w:tc>
        <w:tc>
          <w:tcPr>
            <w:tcW w:w="1300" w:type="dxa"/>
          </w:tcPr>
          <w:p w:rsidR="00B76C0A" w:rsidRPr="00B76C0A" w:rsidRDefault="00B76C0A" w:rsidP="00C35B30">
            <w:pPr>
              <w:pStyle w:val="tablecell0"/>
              <w:rPr>
                <w:rFonts w:eastAsia="Malgun Gothic"/>
                <w:sz w:val="22"/>
                <w:szCs w:val="22"/>
              </w:rPr>
            </w:pPr>
            <w:r w:rsidRPr="00B76C0A">
              <w:rPr>
                <w:rFonts w:eastAsia="Malgun Gothic"/>
                <w:sz w:val="22"/>
                <w:szCs w:val="22"/>
              </w:rPr>
              <w:t>u(1)</w:t>
            </w:r>
          </w:p>
        </w:tc>
      </w:tr>
      <w:tr w:rsidR="0098211B" w:rsidRPr="000E1222" w:rsidTr="0098211B">
        <w:trPr>
          <w:cantSplit/>
          <w:trHeight w:val="42"/>
          <w:jc w:val="center"/>
        </w:trPr>
        <w:tc>
          <w:tcPr>
            <w:tcW w:w="7535" w:type="dxa"/>
          </w:tcPr>
          <w:p w:rsidR="0098211B" w:rsidRPr="00B76C0A" w:rsidRDefault="0098211B" w:rsidP="00C35B30">
            <w:pPr>
              <w:pStyle w:val="tablesyntax0"/>
              <w:rPr>
                <w:rFonts w:ascii="Times New Roman" w:eastAsia="Malgun Gothic" w:hAnsi="Times New Roman"/>
                <w:sz w:val="22"/>
                <w:szCs w:val="22"/>
                <w:highlight w:val="yellow"/>
                <w:lang w:eastAsia="ko-KR"/>
              </w:rPr>
            </w:pPr>
            <w:r w:rsidRPr="00B76C0A">
              <w:rPr>
                <w:rFonts w:ascii="Times New Roman" w:eastAsia="Malgun Gothic" w:hAnsi="Times New Roman"/>
                <w:sz w:val="22"/>
                <w:szCs w:val="22"/>
                <w:highlight w:val="yellow"/>
                <w:lang w:eastAsia="ko-KR"/>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rPr>
              <w:tab/>
            </w:r>
            <w:r w:rsidRPr="00B76C0A">
              <w:rPr>
                <w:rFonts w:ascii="Times New Roman" w:eastAsia="Malgun Gothic" w:hAnsi="Times New Roman"/>
                <w:sz w:val="22"/>
                <w:szCs w:val="22"/>
                <w:highlight w:val="yellow"/>
                <w:lang w:eastAsia="ko-KR"/>
              </w:rPr>
              <w:t>}</w:t>
            </w:r>
          </w:p>
        </w:tc>
        <w:tc>
          <w:tcPr>
            <w:tcW w:w="1300" w:type="dxa"/>
          </w:tcPr>
          <w:p w:rsidR="0098211B" w:rsidRPr="00B76C0A" w:rsidRDefault="0098211B" w:rsidP="00C35B30">
            <w:pPr>
              <w:pStyle w:val="tablecell0"/>
              <w:rPr>
                <w:rFonts w:eastAsia="Malgun Gothic"/>
                <w:sz w:val="22"/>
                <w:szCs w:val="22"/>
              </w:rPr>
            </w:pPr>
          </w:p>
        </w:tc>
      </w:tr>
      <w:tr w:rsidR="0098211B" w:rsidRPr="000E1222" w:rsidDel="006B206D" w:rsidTr="00B76C0A">
        <w:trPr>
          <w:cantSplit/>
          <w:trHeight w:val="39"/>
          <w:jc w:val="center"/>
          <w:del w:id="230" w:author="Administrator" w:date="2012-02-02T05:48:00Z"/>
        </w:trPr>
        <w:tc>
          <w:tcPr>
            <w:tcW w:w="7535" w:type="dxa"/>
          </w:tcPr>
          <w:p w:rsidR="0098211B" w:rsidRPr="00B76C0A" w:rsidDel="006B206D" w:rsidRDefault="0098211B" w:rsidP="00C35B30">
            <w:pPr>
              <w:pStyle w:val="tablesyntax0"/>
              <w:rPr>
                <w:del w:id="231" w:author="Administrator" w:date="2012-02-02T05:48:00Z"/>
                <w:rFonts w:ascii="Times New Roman" w:eastAsia="Malgun Gothic" w:hAnsi="Times New Roman"/>
                <w:sz w:val="22"/>
                <w:szCs w:val="22"/>
                <w:highlight w:val="yellow"/>
                <w:lang w:eastAsia="ko-KR"/>
              </w:rPr>
            </w:pPr>
            <w:del w:id="232" w:author="Administrator" w:date="2012-02-02T05:48:00Z">
              <w:r w:rsidDel="006B206D">
                <w:rPr>
                  <w:rFonts w:ascii="Times New Roman" w:eastAsia="Malgun Gothic" w:hAnsi="Times New Roman" w:hint="eastAsia"/>
                  <w:sz w:val="22"/>
                  <w:szCs w:val="22"/>
                  <w:highlight w:val="yellow"/>
                  <w:lang w:eastAsia="ko-KR"/>
                </w:rPr>
                <w:delText xml:space="preserve">      else if (</w:delText>
              </w:r>
              <w:r w:rsidRPr="0098211B" w:rsidDel="006B206D">
                <w:rPr>
                  <w:rFonts w:ascii="Times New Roman" w:hAnsi="Times New Roman" w:hint="eastAsia"/>
                  <w:sz w:val="22"/>
                  <w:szCs w:val="22"/>
                  <w:highlight w:val="yellow"/>
                  <w:lang w:eastAsia="ko-KR"/>
                </w:rPr>
                <w:delText xml:space="preserve">idx == </w:delText>
              </w:r>
              <w:r w:rsidRPr="0098211B" w:rsidDel="006B206D">
                <w:rPr>
                  <w:rFonts w:ascii="Times New Roman" w:hAnsi="Times New Roman" w:hint="eastAsia"/>
                  <w:sz w:val="22"/>
                  <w:highlight w:val="yellow"/>
                </w:rPr>
                <w:delText>num_ref_pic_sets</w:delText>
              </w:r>
              <w:r w:rsidRPr="0098211B" w:rsidDel="006B206D">
                <w:rPr>
                  <w:rFonts w:ascii="Times New Roman" w:hAnsi="Times New Roman" w:hint="eastAsia"/>
                  <w:sz w:val="22"/>
                  <w:highlight w:val="yellow"/>
                  <w:lang w:eastAsia="ko-KR"/>
                </w:rPr>
                <w:delText xml:space="preserve"> &amp;&amp;</w:delText>
              </w:r>
              <w:r w:rsidRPr="0098211B" w:rsidDel="006B206D">
                <w:rPr>
                  <w:rFonts w:ascii="Times New Roman" w:hAnsi="Times New Roman" w:hint="eastAsia"/>
                  <w:b/>
                  <w:sz w:val="22"/>
                  <w:highlight w:val="yellow"/>
                  <w:lang w:eastAsia="ko-KR"/>
                </w:rPr>
                <w:delText xml:space="preserve"> </w:delText>
              </w:r>
              <w:r w:rsidRPr="0098211B" w:rsidDel="006B206D">
                <w:rPr>
                  <w:rFonts w:ascii="Times New Roman" w:hAnsi="Times New Roman"/>
                  <w:highlight w:val="yellow"/>
                </w:rPr>
                <w:delText>slice_type  = =</w:delText>
              </w:r>
              <w:r w:rsidRPr="0098211B" w:rsidDel="006B206D">
                <w:rPr>
                  <w:rFonts w:ascii="Times New Roman" w:hAnsi="Times New Roman" w:hint="eastAsia"/>
                  <w:highlight w:val="yellow"/>
                  <w:lang w:eastAsia="ko-KR"/>
                </w:rPr>
                <w:delText xml:space="preserve"> I</w:delText>
              </w:r>
              <w:r w:rsidDel="006B206D">
                <w:rPr>
                  <w:rFonts w:ascii="Times New Roman" w:eastAsia="Malgun Gothic" w:hAnsi="Times New Roman" w:hint="eastAsia"/>
                  <w:sz w:val="22"/>
                  <w:szCs w:val="22"/>
                  <w:highlight w:val="yellow"/>
                  <w:lang w:eastAsia="ko-KR"/>
                </w:rPr>
                <w:delText>)</w:delText>
              </w:r>
            </w:del>
          </w:p>
        </w:tc>
        <w:tc>
          <w:tcPr>
            <w:tcW w:w="1300" w:type="dxa"/>
          </w:tcPr>
          <w:p w:rsidR="0098211B" w:rsidRPr="00B76C0A" w:rsidDel="006B206D" w:rsidRDefault="0098211B" w:rsidP="00C35B30">
            <w:pPr>
              <w:pStyle w:val="tablecell0"/>
              <w:rPr>
                <w:del w:id="233" w:author="Administrator" w:date="2012-02-02T05:48:00Z"/>
                <w:rFonts w:eastAsia="Malgun Gothic"/>
                <w:sz w:val="22"/>
                <w:szCs w:val="22"/>
              </w:rPr>
            </w:pPr>
          </w:p>
        </w:tc>
      </w:tr>
      <w:tr w:rsidR="0098211B" w:rsidRPr="000E1222" w:rsidDel="006B206D" w:rsidTr="00B76C0A">
        <w:trPr>
          <w:cantSplit/>
          <w:trHeight w:val="39"/>
          <w:jc w:val="center"/>
          <w:del w:id="234" w:author="Administrator" w:date="2012-02-02T05:48:00Z"/>
        </w:trPr>
        <w:tc>
          <w:tcPr>
            <w:tcW w:w="7535" w:type="dxa"/>
          </w:tcPr>
          <w:p w:rsidR="0098211B" w:rsidRPr="0098211B" w:rsidDel="006B206D" w:rsidRDefault="0098211B" w:rsidP="00C35B30">
            <w:pPr>
              <w:pStyle w:val="tablesyntax0"/>
              <w:rPr>
                <w:del w:id="235" w:author="Administrator" w:date="2012-02-02T05:48:00Z"/>
                <w:rFonts w:ascii="Times New Roman" w:eastAsia="Malgun Gothic" w:hAnsi="Times New Roman"/>
                <w:sz w:val="22"/>
                <w:szCs w:val="22"/>
                <w:highlight w:val="yellow"/>
                <w:lang w:val="en-US" w:eastAsia="ko-KR"/>
              </w:rPr>
            </w:pPr>
            <w:del w:id="236" w:author="Administrator" w:date="2012-02-02T05:48:00Z">
              <w:r w:rsidDel="006B206D">
                <w:rPr>
                  <w:rFonts w:ascii="Times New Roman" w:eastAsia="Malgun Gothic" w:hAnsi="Times New Roman" w:hint="eastAsia"/>
                  <w:sz w:val="22"/>
                  <w:szCs w:val="22"/>
                  <w:highlight w:val="yellow"/>
                  <w:lang w:val="en-US" w:eastAsia="ko-KR"/>
                </w:rPr>
                <w:delText xml:space="preserve">      {</w:delText>
              </w:r>
            </w:del>
          </w:p>
        </w:tc>
        <w:tc>
          <w:tcPr>
            <w:tcW w:w="1300" w:type="dxa"/>
          </w:tcPr>
          <w:p w:rsidR="0098211B" w:rsidRPr="00B76C0A" w:rsidDel="006B206D" w:rsidRDefault="0098211B" w:rsidP="00C35B30">
            <w:pPr>
              <w:pStyle w:val="tablecell0"/>
              <w:rPr>
                <w:del w:id="237" w:author="Administrator" w:date="2012-02-02T05:48:00Z"/>
                <w:rFonts w:eastAsia="Malgun Gothic"/>
                <w:sz w:val="22"/>
                <w:szCs w:val="22"/>
              </w:rPr>
            </w:pPr>
          </w:p>
        </w:tc>
      </w:tr>
      <w:tr w:rsidR="0098211B" w:rsidRPr="000E1222" w:rsidDel="006B206D" w:rsidTr="00B76C0A">
        <w:trPr>
          <w:cantSplit/>
          <w:trHeight w:val="39"/>
          <w:jc w:val="center"/>
          <w:del w:id="238" w:author="Administrator" w:date="2012-02-02T05:48:00Z"/>
        </w:trPr>
        <w:tc>
          <w:tcPr>
            <w:tcW w:w="7535" w:type="dxa"/>
          </w:tcPr>
          <w:p w:rsidR="0098211B" w:rsidRPr="00B76C0A" w:rsidDel="006B206D" w:rsidRDefault="0098211B" w:rsidP="0098211B">
            <w:pPr>
              <w:pStyle w:val="tablesyntax0"/>
              <w:ind w:firstLineChars="400" w:firstLine="880"/>
              <w:rPr>
                <w:del w:id="239" w:author="Administrator" w:date="2012-02-02T05:48:00Z"/>
                <w:rFonts w:ascii="Times New Roman" w:eastAsia="Malgun Gothic" w:hAnsi="Times New Roman"/>
                <w:sz w:val="22"/>
                <w:szCs w:val="22"/>
                <w:highlight w:val="yellow"/>
                <w:lang w:eastAsia="ko-KR"/>
              </w:rPr>
            </w:pPr>
            <w:del w:id="240" w:author="Administrator" w:date="2012-02-02T05:48:00Z">
              <w:r w:rsidRPr="00B76C0A" w:rsidDel="006B206D">
                <w:rPr>
                  <w:rFonts w:ascii="Times New Roman" w:eastAsia="Malgun Gothic" w:hAnsi="Times New Roman"/>
                  <w:sz w:val="22"/>
                  <w:szCs w:val="22"/>
                  <w:highlight w:val="yellow"/>
                </w:rPr>
                <w:delText>used_by_curr_pic_s</w:delText>
              </w:r>
              <w:r w:rsidDel="006B206D">
                <w:rPr>
                  <w:rFonts w:ascii="Times New Roman" w:eastAsia="Malgun Gothic" w:hAnsi="Times New Roman" w:hint="eastAsia"/>
                  <w:sz w:val="22"/>
                  <w:szCs w:val="22"/>
                  <w:highlight w:val="yellow"/>
                  <w:lang w:eastAsia="ko-KR"/>
                </w:rPr>
                <w:delText>1</w:delText>
              </w:r>
              <w:r w:rsidRPr="00B76C0A" w:rsidDel="006B206D">
                <w:rPr>
                  <w:rFonts w:ascii="Times New Roman" w:eastAsia="Malgun Gothic" w:hAnsi="Times New Roman"/>
                  <w:sz w:val="22"/>
                  <w:szCs w:val="22"/>
                  <w:highlight w:val="yellow"/>
                </w:rPr>
                <w:delText>_flag</w:delText>
              </w:r>
              <w:r w:rsidRPr="00B76C0A" w:rsidDel="006B206D">
                <w:rPr>
                  <w:rFonts w:ascii="Times New Roman" w:eastAsia="Malgun Gothic" w:hAnsi="Times New Roman"/>
                  <w:sz w:val="22"/>
                  <w:szCs w:val="22"/>
                  <w:highlight w:val="yellow"/>
                  <w:lang w:eastAsia="ko-KR"/>
                </w:rPr>
                <w:delText xml:space="preserve"> </w:delText>
              </w:r>
              <w:r w:rsidRPr="00B76C0A" w:rsidDel="006B206D">
                <w:rPr>
                  <w:rFonts w:ascii="Times New Roman" w:eastAsia="Malgun Gothic" w:hAnsi="Times New Roman"/>
                  <w:sz w:val="22"/>
                  <w:szCs w:val="22"/>
                  <w:highlight w:val="yellow"/>
                </w:rPr>
                <w:delText>[ i ]</w:delText>
              </w:r>
              <w:r w:rsidRPr="00B76C0A" w:rsidDel="006B206D">
                <w:rPr>
                  <w:rFonts w:ascii="Times New Roman" w:eastAsia="Malgun Gothic" w:hAnsi="Times New Roman"/>
                  <w:sz w:val="22"/>
                  <w:szCs w:val="22"/>
                  <w:highlight w:val="yellow"/>
                  <w:lang w:eastAsia="ko-KR"/>
                </w:rPr>
                <w:delText xml:space="preserve"> = </w:delText>
              </w:r>
              <w:r w:rsidDel="006B206D">
                <w:rPr>
                  <w:rFonts w:ascii="Times New Roman" w:eastAsia="Malgun Gothic" w:hAnsi="Times New Roman" w:hint="eastAsia"/>
                  <w:sz w:val="22"/>
                  <w:szCs w:val="22"/>
                  <w:highlight w:val="yellow"/>
                  <w:lang w:eastAsia="ko-KR"/>
                </w:rPr>
                <w:delText>0</w:delText>
              </w:r>
            </w:del>
          </w:p>
        </w:tc>
        <w:tc>
          <w:tcPr>
            <w:tcW w:w="1300" w:type="dxa"/>
          </w:tcPr>
          <w:p w:rsidR="0098211B" w:rsidRPr="00B76C0A" w:rsidDel="006B206D" w:rsidRDefault="0098211B" w:rsidP="00C35B30">
            <w:pPr>
              <w:pStyle w:val="tablecell0"/>
              <w:rPr>
                <w:del w:id="241" w:author="Administrator" w:date="2012-02-02T05:48:00Z"/>
                <w:rFonts w:eastAsia="Malgun Gothic"/>
                <w:sz w:val="22"/>
                <w:szCs w:val="22"/>
              </w:rPr>
            </w:pPr>
          </w:p>
        </w:tc>
      </w:tr>
      <w:tr w:rsidR="0098211B" w:rsidRPr="000E1222" w:rsidDel="006B206D" w:rsidTr="00B76C0A">
        <w:trPr>
          <w:cantSplit/>
          <w:trHeight w:val="39"/>
          <w:jc w:val="center"/>
          <w:del w:id="242" w:author="Administrator" w:date="2012-02-02T05:48:00Z"/>
        </w:trPr>
        <w:tc>
          <w:tcPr>
            <w:tcW w:w="7535" w:type="dxa"/>
          </w:tcPr>
          <w:p w:rsidR="0098211B" w:rsidRPr="0098211B" w:rsidDel="006B206D" w:rsidRDefault="0098211B" w:rsidP="00C35B30">
            <w:pPr>
              <w:pStyle w:val="tablesyntax0"/>
              <w:rPr>
                <w:del w:id="243" w:author="Administrator" w:date="2012-02-02T05:48:00Z"/>
                <w:rFonts w:ascii="Times New Roman" w:eastAsia="Malgun Gothic" w:hAnsi="Times New Roman"/>
                <w:sz w:val="22"/>
                <w:szCs w:val="22"/>
                <w:highlight w:val="yellow"/>
                <w:lang w:val="en-US" w:eastAsia="ko-KR"/>
              </w:rPr>
            </w:pPr>
            <w:del w:id="244" w:author="Administrator" w:date="2012-02-02T05:48:00Z">
              <w:r w:rsidDel="006B206D">
                <w:rPr>
                  <w:rFonts w:ascii="Times New Roman" w:eastAsia="Malgun Gothic" w:hAnsi="Times New Roman" w:hint="eastAsia"/>
                  <w:sz w:val="22"/>
                  <w:szCs w:val="22"/>
                  <w:highlight w:val="yellow"/>
                  <w:lang w:val="en-US" w:eastAsia="ko-KR"/>
                </w:rPr>
                <w:delText xml:space="preserve">      }</w:delText>
              </w:r>
            </w:del>
          </w:p>
        </w:tc>
        <w:tc>
          <w:tcPr>
            <w:tcW w:w="1300" w:type="dxa"/>
          </w:tcPr>
          <w:p w:rsidR="0098211B" w:rsidRPr="00B76C0A" w:rsidDel="006B206D" w:rsidRDefault="0098211B" w:rsidP="00C35B30">
            <w:pPr>
              <w:pStyle w:val="tablecell0"/>
              <w:rPr>
                <w:del w:id="245" w:author="Administrator" w:date="2012-02-02T05:48:00Z"/>
                <w:rFonts w:eastAsia="Malgun Gothic"/>
                <w:sz w:val="22"/>
                <w:szCs w:val="22"/>
              </w:rPr>
            </w:pPr>
          </w:p>
        </w:tc>
      </w:tr>
      <w:tr w:rsidR="0098211B" w:rsidRPr="000E1222" w:rsidDel="006B206D" w:rsidTr="00B76C0A">
        <w:trPr>
          <w:cantSplit/>
          <w:trHeight w:val="36"/>
          <w:jc w:val="center"/>
          <w:del w:id="246" w:author="Administrator" w:date="2012-02-02T05:48:00Z"/>
        </w:trPr>
        <w:tc>
          <w:tcPr>
            <w:tcW w:w="7535" w:type="dxa"/>
          </w:tcPr>
          <w:p w:rsidR="0098211B" w:rsidRPr="00B76C0A" w:rsidDel="006B206D" w:rsidRDefault="0098211B" w:rsidP="00C35B30">
            <w:pPr>
              <w:pStyle w:val="tablesyntax0"/>
              <w:rPr>
                <w:del w:id="247" w:author="Administrator" w:date="2012-02-02T05:48:00Z"/>
                <w:rFonts w:ascii="Times New Roman" w:eastAsia="Malgun Gothic" w:hAnsi="Times New Roman"/>
                <w:sz w:val="22"/>
                <w:szCs w:val="22"/>
                <w:highlight w:val="yellow"/>
                <w:lang w:eastAsia="ko-KR"/>
              </w:rPr>
            </w:pPr>
            <w:del w:id="248" w:author="Administrator" w:date="2012-02-02T05:48:00Z">
              <w:r w:rsidRPr="00B76C0A" w:rsidDel="006B206D">
                <w:rPr>
                  <w:rFonts w:ascii="Times New Roman" w:eastAsia="Malgun Gothic" w:hAnsi="Times New Roman"/>
                  <w:sz w:val="22"/>
                  <w:szCs w:val="22"/>
                  <w:highlight w:val="yellow"/>
                  <w:lang w:eastAsia="ko-KR"/>
                </w:rPr>
                <w:tab/>
              </w:r>
              <w:r w:rsidRPr="00B76C0A" w:rsidDel="006B206D">
                <w:rPr>
                  <w:rFonts w:ascii="Times New Roman" w:eastAsia="Malgun Gothic" w:hAnsi="Times New Roman"/>
                  <w:sz w:val="22"/>
                  <w:szCs w:val="22"/>
                  <w:highlight w:val="yellow"/>
                </w:rPr>
                <w:tab/>
              </w:r>
              <w:r w:rsidRPr="00B76C0A" w:rsidDel="006B206D">
                <w:rPr>
                  <w:rFonts w:ascii="Times New Roman" w:eastAsia="Malgun Gothic" w:hAnsi="Times New Roman"/>
                  <w:sz w:val="22"/>
                  <w:szCs w:val="22"/>
                  <w:highlight w:val="yellow"/>
                </w:rPr>
                <w:tab/>
              </w:r>
              <w:r w:rsidRPr="00B76C0A" w:rsidDel="006B206D">
                <w:rPr>
                  <w:rFonts w:ascii="Times New Roman" w:eastAsia="Malgun Gothic" w:hAnsi="Times New Roman"/>
                  <w:sz w:val="22"/>
                  <w:szCs w:val="22"/>
                  <w:highlight w:val="yellow"/>
                  <w:lang w:eastAsia="ko-KR"/>
                </w:rPr>
                <w:delText>else {</w:delText>
              </w:r>
            </w:del>
          </w:p>
        </w:tc>
        <w:tc>
          <w:tcPr>
            <w:tcW w:w="1300" w:type="dxa"/>
          </w:tcPr>
          <w:p w:rsidR="0098211B" w:rsidRPr="00B76C0A" w:rsidDel="006B206D" w:rsidRDefault="0098211B" w:rsidP="00C35B30">
            <w:pPr>
              <w:pStyle w:val="tablecell0"/>
              <w:rPr>
                <w:del w:id="249" w:author="Administrator" w:date="2012-02-02T05:48:00Z"/>
                <w:rFonts w:eastAsia="Malgun Gothic"/>
                <w:sz w:val="22"/>
                <w:szCs w:val="22"/>
              </w:rPr>
            </w:pPr>
          </w:p>
        </w:tc>
      </w:tr>
      <w:tr w:rsidR="0098211B" w:rsidRPr="000E1222" w:rsidDel="006B206D" w:rsidTr="00B76C0A">
        <w:trPr>
          <w:cantSplit/>
          <w:trHeight w:val="36"/>
          <w:jc w:val="center"/>
          <w:del w:id="250" w:author="Administrator" w:date="2012-02-02T05:48:00Z"/>
        </w:trPr>
        <w:tc>
          <w:tcPr>
            <w:tcW w:w="7535" w:type="dxa"/>
          </w:tcPr>
          <w:p w:rsidR="0098211B" w:rsidRPr="00B76C0A" w:rsidDel="006B206D" w:rsidRDefault="0098211B" w:rsidP="00C35B30">
            <w:pPr>
              <w:pStyle w:val="tablesyntax0"/>
              <w:tabs>
                <w:tab w:val="clear" w:pos="648"/>
                <w:tab w:val="clear" w:pos="864"/>
                <w:tab w:val="left" w:pos="850"/>
              </w:tabs>
              <w:rPr>
                <w:del w:id="251" w:author="Administrator" w:date="2012-02-02T05:48:00Z"/>
                <w:rFonts w:ascii="Times New Roman" w:eastAsia="Malgun Gothic" w:hAnsi="Times New Roman"/>
                <w:sz w:val="22"/>
                <w:szCs w:val="22"/>
                <w:highlight w:val="yellow"/>
                <w:lang w:eastAsia="ko-KR"/>
              </w:rPr>
            </w:pPr>
            <w:del w:id="252" w:author="Administrator" w:date="2012-02-02T05:48:00Z">
              <w:r w:rsidRPr="00B76C0A" w:rsidDel="006B206D">
                <w:rPr>
                  <w:rFonts w:ascii="Times New Roman" w:eastAsia="Malgun Gothic" w:hAnsi="Times New Roman"/>
                  <w:sz w:val="22"/>
                  <w:szCs w:val="22"/>
                  <w:highlight w:val="yellow"/>
                  <w:lang w:eastAsia="ko-KR"/>
                </w:rPr>
                <w:tab/>
              </w:r>
              <w:r w:rsidRPr="00B76C0A" w:rsidDel="006B206D">
                <w:rPr>
                  <w:rFonts w:ascii="Times New Roman" w:eastAsia="Malgun Gothic" w:hAnsi="Times New Roman"/>
                  <w:sz w:val="22"/>
                  <w:szCs w:val="22"/>
                  <w:highlight w:val="yellow"/>
                </w:rPr>
                <w:tab/>
              </w:r>
              <w:r w:rsidRPr="00B76C0A" w:rsidDel="006B206D">
                <w:rPr>
                  <w:rFonts w:ascii="Times New Roman" w:eastAsia="Malgun Gothic" w:hAnsi="Times New Roman"/>
                  <w:sz w:val="22"/>
                  <w:szCs w:val="22"/>
                  <w:highlight w:val="yellow"/>
                </w:rPr>
                <w:tab/>
                <w:delText>used_by_curr_pic_s</w:delText>
              </w:r>
              <w:r w:rsidRPr="00B76C0A" w:rsidDel="006B206D">
                <w:rPr>
                  <w:rFonts w:ascii="Times New Roman" w:eastAsia="Malgun Gothic" w:hAnsi="Times New Roman"/>
                  <w:sz w:val="22"/>
                  <w:szCs w:val="22"/>
                  <w:highlight w:val="yellow"/>
                  <w:lang w:eastAsia="ko-KR"/>
                </w:rPr>
                <w:delText>1</w:delText>
              </w:r>
              <w:r w:rsidRPr="00B76C0A" w:rsidDel="006B206D">
                <w:rPr>
                  <w:rFonts w:ascii="Times New Roman" w:eastAsia="Malgun Gothic" w:hAnsi="Times New Roman"/>
                  <w:sz w:val="22"/>
                  <w:szCs w:val="22"/>
                  <w:highlight w:val="yellow"/>
                </w:rPr>
                <w:delText>_flag</w:delText>
              </w:r>
              <w:r w:rsidRPr="00B76C0A" w:rsidDel="006B206D">
                <w:rPr>
                  <w:rFonts w:ascii="Times New Roman" w:eastAsia="Malgun Gothic" w:hAnsi="Times New Roman"/>
                  <w:sz w:val="22"/>
                  <w:szCs w:val="22"/>
                  <w:highlight w:val="yellow"/>
                  <w:lang w:eastAsia="ko-KR"/>
                </w:rPr>
                <w:delText xml:space="preserve"> </w:delText>
              </w:r>
              <w:r w:rsidRPr="00B76C0A" w:rsidDel="006B206D">
                <w:rPr>
                  <w:rFonts w:ascii="Times New Roman" w:eastAsia="Malgun Gothic" w:hAnsi="Times New Roman"/>
                  <w:sz w:val="22"/>
                  <w:szCs w:val="22"/>
                  <w:highlight w:val="yellow"/>
                </w:rPr>
                <w:delText>[ i ]</w:delText>
              </w:r>
              <w:r w:rsidRPr="00B76C0A" w:rsidDel="006B206D">
                <w:rPr>
                  <w:rFonts w:ascii="Times New Roman" w:eastAsia="Malgun Gothic" w:hAnsi="Times New Roman"/>
                  <w:sz w:val="22"/>
                  <w:szCs w:val="22"/>
                  <w:highlight w:val="yellow"/>
                  <w:lang w:eastAsia="ko-KR"/>
                </w:rPr>
                <w:delText xml:space="preserve"> = 1</w:delText>
              </w:r>
            </w:del>
          </w:p>
        </w:tc>
        <w:tc>
          <w:tcPr>
            <w:tcW w:w="1300" w:type="dxa"/>
          </w:tcPr>
          <w:p w:rsidR="0098211B" w:rsidRPr="00B76C0A" w:rsidDel="006B206D" w:rsidRDefault="0098211B" w:rsidP="00C35B30">
            <w:pPr>
              <w:pStyle w:val="tablecell0"/>
              <w:rPr>
                <w:del w:id="253" w:author="Administrator" w:date="2012-02-02T05:48:00Z"/>
                <w:rFonts w:eastAsia="Malgun Gothic"/>
                <w:sz w:val="22"/>
                <w:szCs w:val="22"/>
              </w:rPr>
            </w:pPr>
          </w:p>
        </w:tc>
      </w:tr>
      <w:tr w:rsidR="0098211B" w:rsidRPr="000E1222" w:rsidDel="006B206D" w:rsidTr="00B76C0A">
        <w:trPr>
          <w:cantSplit/>
          <w:trHeight w:val="36"/>
          <w:jc w:val="center"/>
          <w:del w:id="254" w:author="Administrator" w:date="2012-02-02T05:48:00Z"/>
        </w:trPr>
        <w:tc>
          <w:tcPr>
            <w:tcW w:w="7535" w:type="dxa"/>
          </w:tcPr>
          <w:p w:rsidR="0098211B" w:rsidRPr="00B76C0A" w:rsidDel="006B206D" w:rsidRDefault="0098211B" w:rsidP="00C35B30">
            <w:pPr>
              <w:pStyle w:val="tablesyntax0"/>
              <w:rPr>
                <w:del w:id="255" w:author="Administrator" w:date="2012-02-02T05:48:00Z"/>
                <w:rFonts w:ascii="Times New Roman" w:eastAsia="Malgun Gothic" w:hAnsi="Times New Roman"/>
                <w:sz w:val="22"/>
                <w:szCs w:val="22"/>
                <w:lang w:eastAsia="ko-KR"/>
              </w:rPr>
            </w:pPr>
            <w:del w:id="256" w:author="Administrator" w:date="2012-02-02T05:48:00Z">
              <w:r w:rsidRPr="00B76C0A" w:rsidDel="006B206D">
                <w:rPr>
                  <w:rFonts w:ascii="Times New Roman" w:eastAsia="Malgun Gothic" w:hAnsi="Times New Roman"/>
                  <w:sz w:val="22"/>
                  <w:szCs w:val="22"/>
                  <w:lang w:eastAsia="ko-KR"/>
                </w:rPr>
                <w:tab/>
              </w:r>
              <w:r w:rsidRPr="00B76C0A" w:rsidDel="006B206D">
                <w:rPr>
                  <w:rFonts w:ascii="Times New Roman" w:eastAsia="Malgun Gothic" w:hAnsi="Times New Roman"/>
                  <w:sz w:val="22"/>
                  <w:szCs w:val="22"/>
                </w:rPr>
                <w:tab/>
              </w:r>
              <w:r w:rsidRPr="00B76C0A" w:rsidDel="006B206D">
                <w:rPr>
                  <w:rFonts w:ascii="Times New Roman" w:eastAsia="Malgun Gothic" w:hAnsi="Times New Roman"/>
                  <w:sz w:val="22"/>
                  <w:szCs w:val="22"/>
                </w:rPr>
                <w:tab/>
              </w:r>
              <w:r w:rsidRPr="00B76C0A" w:rsidDel="006B206D">
                <w:rPr>
                  <w:rFonts w:ascii="Times New Roman" w:eastAsia="Malgun Gothic" w:hAnsi="Times New Roman"/>
                  <w:sz w:val="22"/>
                  <w:szCs w:val="22"/>
                  <w:lang w:eastAsia="ko-KR"/>
                </w:rPr>
                <w:delText>}</w:delText>
              </w:r>
            </w:del>
          </w:p>
        </w:tc>
        <w:tc>
          <w:tcPr>
            <w:tcW w:w="1300" w:type="dxa"/>
          </w:tcPr>
          <w:p w:rsidR="0098211B" w:rsidRPr="00B76C0A" w:rsidDel="006B206D" w:rsidRDefault="0098211B" w:rsidP="00C35B30">
            <w:pPr>
              <w:pStyle w:val="tablecell0"/>
              <w:rPr>
                <w:del w:id="257" w:author="Administrator" w:date="2012-02-02T05:48:00Z"/>
                <w:rFonts w:eastAsia="Malgun Gothic"/>
                <w:sz w:val="22"/>
                <w:szCs w:val="22"/>
              </w:rPr>
            </w:pPr>
          </w:p>
        </w:tc>
      </w:tr>
      <w:tr w:rsidR="0098211B" w:rsidRPr="000E1222" w:rsidTr="00B76C0A">
        <w:trPr>
          <w:cantSplit/>
          <w:jc w:val="center"/>
        </w:trPr>
        <w:tc>
          <w:tcPr>
            <w:tcW w:w="7535" w:type="dxa"/>
          </w:tcPr>
          <w:p w:rsidR="0098211B" w:rsidRPr="00B76C0A" w:rsidRDefault="0098211B" w:rsidP="00C35B30">
            <w:pPr>
              <w:pStyle w:val="tablesyntax0"/>
              <w:rPr>
                <w:rFonts w:ascii="Times New Roman" w:eastAsia="Malgun Gothic" w:hAnsi="Times New Roman"/>
                <w:sz w:val="22"/>
                <w:szCs w:val="22"/>
              </w:rPr>
            </w:pPr>
            <w:r w:rsidRPr="00B76C0A">
              <w:rPr>
                <w:rFonts w:ascii="Times New Roman" w:eastAsia="Malgun Gothic" w:hAnsi="Times New Roman"/>
                <w:sz w:val="22"/>
                <w:szCs w:val="22"/>
              </w:rPr>
              <w:tab/>
            </w:r>
            <w:r w:rsidRPr="00B76C0A">
              <w:rPr>
                <w:rFonts w:ascii="Times New Roman" w:eastAsia="Malgun Gothic" w:hAnsi="Times New Roman"/>
                <w:sz w:val="22"/>
                <w:szCs w:val="22"/>
              </w:rPr>
              <w:tab/>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jc w:val="center"/>
        </w:trPr>
        <w:tc>
          <w:tcPr>
            <w:tcW w:w="7535" w:type="dxa"/>
          </w:tcPr>
          <w:p w:rsidR="0098211B" w:rsidRPr="00B76C0A" w:rsidRDefault="0098211B" w:rsidP="00C35B30">
            <w:pPr>
              <w:pStyle w:val="tablesyntax0"/>
              <w:rPr>
                <w:rFonts w:ascii="Times New Roman" w:eastAsia="Malgun Gothic" w:hAnsi="Times New Roman"/>
                <w:sz w:val="22"/>
                <w:szCs w:val="22"/>
                <w:lang w:eastAsia="ko-KR"/>
              </w:rPr>
            </w:pPr>
            <w:r w:rsidRPr="00B76C0A">
              <w:rPr>
                <w:rFonts w:ascii="Times New Roman" w:eastAsia="Malgun Gothic" w:hAnsi="Times New Roman"/>
                <w:sz w:val="22"/>
                <w:szCs w:val="22"/>
              </w:rPr>
              <w:tab/>
              <w:t>}</w:t>
            </w:r>
          </w:p>
        </w:tc>
        <w:tc>
          <w:tcPr>
            <w:tcW w:w="1300" w:type="dxa"/>
          </w:tcPr>
          <w:p w:rsidR="0098211B" w:rsidRPr="00B76C0A" w:rsidRDefault="0098211B" w:rsidP="00C35B30">
            <w:pPr>
              <w:pStyle w:val="tablecell0"/>
              <w:rPr>
                <w:rFonts w:eastAsia="Malgun Gothic"/>
                <w:sz w:val="22"/>
                <w:szCs w:val="22"/>
              </w:rPr>
            </w:pPr>
          </w:p>
        </w:tc>
      </w:tr>
      <w:tr w:rsidR="0098211B" w:rsidRPr="000E1222" w:rsidTr="00B76C0A">
        <w:trPr>
          <w:cantSplit/>
          <w:jc w:val="center"/>
        </w:trPr>
        <w:tc>
          <w:tcPr>
            <w:tcW w:w="7535" w:type="dxa"/>
          </w:tcPr>
          <w:p w:rsidR="0098211B" w:rsidRPr="00B76C0A" w:rsidRDefault="0098211B" w:rsidP="00C35B30">
            <w:pPr>
              <w:pStyle w:val="tablesyntax0"/>
              <w:keepNext w:val="0"/>
              <w:rPr>
                <w:rFonts w:ascii="Times New Roman" w:eastAsia="Malgun Gothic" w:hAnsi="Times New Roman"/>
                <w:sz w:val="22"/>
                <w:szCs w:val="22"/>
              </w:rPr>
            </w:pPr>
            <w:r w:rsidRPr="00B76C0A">
              <w:rPr>
                <w:rFonts w:ascii="Times New Roman" w:eastAsia="Malgun Gothic" w:hAnsi="Times New Roman"/>
                <w:sz w:val="22"/>
                <w:szCs w:val="22"/>
              </w:rPr>
              <w:t>}</w:t>
            </w:r>
          </w:p>
        </w:tc>
        <w:tc>
          <w:tcPr>
            <w:tcW w:w="1300" w:type="dxa"/>
          </w:tcPr>
          <w:p w:rsidR="0098211B" w:rsidRPr="00B76C0A" w:rsidRDefault="0098211B" w:rsidP="00B76C0A">
            <w:pPr>
              <w:pStyle w:val="tablecell0"/>
              <w:spacing w:after="0"/>
              <w:rPr>
                <w:rFonts w:eastAsia="Malgun Gothic"/>
                <w:sz w:val="22"/>
                <w:szCs w:val="22"/>
              </w:rPr>
            </w:pPr>
          </w:p>
        </w:tc>
      </w:tr>
    </w:tbl>
    <w:p w:rsidR="006B206D" w:rsidRDefault="006B206D" w:rsidP="006B206D">
      <w:pPr>
        <w:rPr>
          <w:ins w:id="258" w:author="Administrator" w:date="2012-02-02T05:44:00Z"/>
          <w:b/>
          <w:lang w:eastAsia="ko-KR"/>
        </w:rPr>
      </w:pPr>
    </w:p>
    <w:p w:rsidR="00000000" w:rsidRDefault="006B206D">
      <w:pPr>
        <w:spacing w:before="0"/>
        <w:rPr>
          <w:ins w:id="259" w:author="Administrator" w:date="2012-02-02T05:44:00Z"/>
          <w:bCs/>
        </w:rPr>
        <w:pPrChange w:id="260" w:author="Administrator" w:date="2012-02-02T05:45:00Z">
          <w:pPr/>
        </w:pPrChange>
      </w:pPr>
      <w:ins w:id="261" w:author="Administrator" w:date="2012-02-02T05:44:00Z">
        <w:r>
          <w:rPr>
            <w:b/>
            <w:lang w:eastAsia="ko-KR"/>
          </w:rPr>
          <w:t>used_by_curr_pic_s0_flag</w:t>
        </w:r>
        <w:r>
          <w:rPr>
            <w:lang w:eastAsia="ko-KR"/>
          </w:rPr>
          <w:t>[ </w:t>
        </w:r>
        <w:proofErr w:type="spellStart"/>
        <w:r>
          <w:rPr>
            <w:lang w:eastAsia="ko-KR"/>
          </w:rPr>
          <w:t>i</w:t>
        </w:r>
        <w:proofErr w:type="spellEnd"/>
        <w:r>
          <w:rPr>
            <w:lang w:eastAsia="ko-KR"/>
          </w:rPr>
          <w:t> ]</w:t>
        </w:r>
        <w:r w:rsidRPr="00E13DDF">
          <w:t xml:space="preserve"> </w:t>
        </w:r>
        <w:r>
          <w:t xml:space="preserve">equal to 0 </w:t>
        </w:r>
        <w:r w:rsidRPr="00E13DDF">
          <w:rPr>
            <w:lang w:eastAsia="ko-KR"/>
          </w:rPr>
          <w:t xml:space="preserve">specifies </w:t>
        </w:r>
        <w:r>
          <w:rPr>
            <w:lang w:eastAsia="ko-KR"/>
          </w:rPr>
          <w:t xml:space="preserve">that the </w:t>
        </w:r>
        <w:proofErr w:type="spellStart"/>
        <w:r>
          <w:rPr>
            <w:lang w:eastAsia="ko-KR"/>
          </w:rPr>
          <w:t>i-th</w:t>
        </w:r>
        <w:proofErr w:type="spellEnd"/>
        <w:r>
          <w:rPr>
            <w:lang w:eastAsia="ko-KR"/>
          </w:rPr>
          <w:t xml:space="preserve"> reference picture that has picture order count less than that of the current picture is not used for reference by the current picture.</w:t>
        </w:r>
      </w:ins>
    </w:p>
    <w:p w:rsidR="00000000" w:rsidRDefault="006B206D">
      <w:pPr>
        <w:tabs>
          <w:tab w:val="center" w:pos="4849"/>
          <w:tab w:val="right" w:pos="9700"/>
        </w:tabs>
        <w:spacing w:before="0"/>
        <w:rPr>
          <w:ins w:id="262" w:author="Administrator" w:date="2012-02-02T05:44:00Z"/>
          <w:bCs/>
          <w:lang w:eastAsia="ko-KR"/>
        </w:rPr>
        <w:pPrChange w:id="263" w:author="Administrator" w:date="2012-02-02T05:45:00Z">
          <w:pPr>
            <w:tabs>
              <w:tab w:val="center" w:pos="4849"/>
              <w:tab w:val="right" w:pos="9700"/>
            </w:tabs>
            <w:spacing w:before="193" w:after="240"/>
          </w:pPr>
        </w:pPrChange>
      </w:pPr>
      <w:ins w:id="264" w:author="Administrator" w:date="2012-02-02T05:44:00Z">
        <w:r w:rsidRPr="00021272">
          <w:rPr>
            <w:lang w:eastAsia="ko-KR"/>
          </w:rPr>
          <w:t>T</w:t>
        </w:r>
        <w:r w:rsidRPr="00021272">
          <w:rPr>
            <w:bCs/>
          </w:rPr>
          <w:t xml:space="preserve">he variable </w:t>
        </w:r>
        <w:proofErr w:type="gramStart"/>
        <w:r>
          <w:rPr>
            <w:bCs/>
          </w:rPr>
          <w:t>UsedBy</w:t>
        </w:r>
        <w:r w:rsidRPr="00021272">
          <w:rPr>
            <w:bCs/>
          </w:rPr>
          <w:t>CurrPic</w:t>
        </w:r>
        <w:r>
          <w:rPr>
            <w:bCs/>
          </w:rPr>
          <w:t>S0[</w:t>
        </w:r>
        <w:proofErr w:type="gramEnd"/>
        <w:r>
          <w:rPr>
            <w:bCs/>
          </w:rPr>
          <w:t> </w:t>
        </w:r>
        <w:proofErr w:type="spellStart"/>
        <w:r>
          <w:rPr>
            <w:bCs/>
          </w:rPr>
          <w:t>idx</w:t>
        </w:r>
        <w:proofErr w:type="spellEnd"/>
        <w:r>
          <w:rPr>
            <w:bCs/>
          </w:rPr>
          <w:t> ]</w:t>
        </w:r>
        <w:r w:rsidRPr="00021272">
          <w:rPr>
            <w:lang w:eastAsia="ko-KR"/>
          </w:rPr>
          <w:t>[ </w:t>
        </w:r>
        <w:proofErr w:type="spellStart"/>
        <w:r w:rsidRPr="00021272">
          <w:rPr>
            <w:lang w:eastAsia="ko-KR"/>
          </w:rPr>
          <w:t>i</w:t>
        </w:r>
        <w:proofErr w:type="spellEnd"/>
        <w:r w:rsidRPr="00021272">
          <w:rPr>
            <w:lang w:eastAsia="ko-KR"/>
          </w:rPr>
          <w:t xml:space="preserve"> ] is derived </w:t>
        </w:r>
        <w:r>
          <w:rPr>
            <w:bCs/>
          </w:rPr>
          <w:t>as follows</w:t>
        </w:r>
        <w:r>
          <w:rPr>
            <w:rFonts w:hint="eastAsia"/>
            <w:bCs/>
            <w:lang w:eastAsia="ko-KR"/>
          </w:rPr>
          <w:t>:</w:t>
        </w:r>
      </w:ins>
    </w:p>
    <w:p w:rsidR="00000000" w:rsidRDefault="009D6B14">
      <w:pPr>
        <w:tabs>
          <w:tab w:val="center" w:pos="4849"/>
          <w:tab w:val="right" w:pos="9700"/>
        </w:tabs>
        <w:spacing w:before="0"/>
        <w:rPr>
          <w:ins w:id="265" w:author="Administrator" w:date="2012-02-02T05:45:00Z"/>
          <w:bCs/>
          <w:lang w:eastAsia="ko-KR"/>
        </w:rPr>
        <w:pPrChange w:id="266" w:author="Administrator" w:date="2012-02-02T05:45:00Z">
          <w:pPr>
            <w:tabs>
              <w:tab w:val="center" w:pos="4849"/>
              <w:tab w:val="right" w:pos="9700"/>
            </w:tabs>
            <w:spacing w:before="193" w:after="240"/>
          </w:pPr>
        </w:pPrChange>
      </w:pPr>
    </w:p>
    <w:p w:rsidR="00000000" w:rsidRDefault="006B206D">
      <w:pPr>
        <w:tabs>
          <w:tab w:val="center" w:pos="4849"/>
          <w:tab w:val="right" w:pos="9700"/>
        </w:tabs>
        <w:spacing w:before="0"/>
        <w:rPr>
          <w:ins w:id="267" w:author="Administrator" w:date="2012-02-02T05:46:00Z"/>
          <w:bCs/>
          <w:lang w:eastAsia="ko-KR"/>
        </w:rPr>
        <w:pPrChange w:id="268" w:author="Administrator" w:date="2012-02-02T05:45:00Z">
          <w:pPr>
            <w:tabs>
              <w:tab w:val="center" w:pos="4849"/>
              <w:tab w:val="right" w:pos="9700"/>
            </w:tabs>
            <w:spacing w:before="193" w:after="240"/>
          </w:pPr>
        </w:pPrChange>
      </w:pPr>
      <w:proofErr w:type="gramStart"/>
      <w:ins w:id="269" w:author="Administrator" w:date="2012-02-02T05:45:00Z">
        <w:r>
          <w:rPr>
            <w:rFonts w:hint="eastAsia"/>
            <w:bCs/>
            <w:lang w:eastAsia="ko-KR"/>
          </w:rPr>
          <w:t>if</w:t>
        </w:r>
        <w:proofErr w:type="gramEnd"/>
        <w:r>
          <w:rPr>
            <w:rFonts w:hint="eastAsia"/>
            <w:bCs/>
            <w:lang w:eastAsia="ko-KR"/>
          </w:rPr>
          <w:t xml:space="preserve"> (</w:t>
        </w:r>
        <w:proofErr w:type="spellStart"/>
        <w:r>
          <w:rPr>
            <w:rFonts w:hint="eastAsia"/>
            <w:bCs/>
            <w:lang w:eastAsia="ko-KR"/>
          </w:rPr>
          <w:t>no_unused_ref_pic_flag</w:t>
        </w:r>
        <w:proofErr w:type="spellEnd"/>
        <w:r>
          <w:rPr>
            <w:rFonts w:hint="eastAsia"/>
            <w:szCs w:val="22"/>
            <w:lang w:eastAsia="ko-KR"/>
          </w:rPr>
          <w:t xml:space="preserve"> == 1</w:t>
        </w:r>
        <w:r>
          <w:rPr>
            <w:rFonts w:hint="eastAsia"/>
            <w:bCs/>
            <w:lang w:eastAsia="ko-KR"/>
          </w:rPr>
          <w:t>)</w:t>
        </w:r>
      </w:ins>
    </w:p>
    <w:p w:rsidR="00000000" w:rsidRDefault="006B206D">
      <w:pPr>
        <w:tabs>
          <w:tab w:val="center" w:pos="4849"/>
          <w:tab w:val="right" w:pos="9700"/>
        </w:tabs>
        <w:spacing w:before="0"/>
        <w:rPr>
          <w:ins w:id="270" w:author="Administrator" w:date="2012-02-02T05:46:00Z"/>
          <w:bCs/>
          <w:lang w:eastAsia="ko-KR"/>
        </w:rPr>
        <w:pPrChange w:id="271" w:author="Administrator" w:date="2012-02-02T05:45:00Z">
          <w:pPr>
            <w:tabs>
              <w:tab w:val="center" w:pos="4849"/>
              <w:tab w:val="right" w:pos="9700"/>
            </w:tabs>
            <w:spacing w:before="193" w:after="240"/>
          </w:pPr>
        </w:pPrChange>
      </w:pPr>
      <w:ins w:id="272" w:author="Administrator" w:date="2012-02-02T05:46:00Z">
        <w:r>
          <w:rPr>
            <w:rFonts w:hint="eastAsia"/>
            <w:bCs/>
            <w:lang w:eastAsia="ko-KR"/>
          </w:rPr>
          <w:t>{</w:t>
        </w:r>
      </w:ins>
    </w:p>
    <w:p w:rsidR="00000000" w:rsidRDefault="006B206D">
      <w:pPr>
        <w:tabs>
          <w:tab w:val="center" w:pos="4849"/>
          <w:tab w:val="right" w:pos="9700"/>
        </w:tabs>
        <w:spacing w:before="0"/>
        <w:rPr>
          <w:ins w:id="273" w:author="Administrator" w:date="2012-02-02T05:46:00Z"/>
          <w:bCs/>
          <w:lang w:eastAsia="ko-KR"/>
        </w:rPr>
        <w:pPrChange w:id="274" w:author="Administrator" w:date="2012-02-02T05:45:00Z">
          <w:pPr>
            <w:tabs>
              <w:tab w:val="center" w:pos="4849"/>
              <w:tab w:val="right" w:pos="9700"/>
            </w:tabs>
            <w:spacing w:before="193" w:after="240"/>
          </w:pPr>
        </w:pPrChange>
      </w:pPr>
      <w:ins w:id="275" w:author="Administrator" w:date="2012-02-02T05:46:00Z">
        <w:r>
          <w:rPr>
            <w:rFonts w:hint="eastAsia"/>
            <w:bCs/>
            <w:lang w:eastAsia="ko-KR"/>
          </w:rPr>
          <w:tab/>
          <w:t>UsedByCurrPicS0 [</w:t>
        </w:r>
        <w:proofErr w:type="spellStart"/>
        <w:r>
          <w:rPr>
            <w:rFonts w:hint="eastAsia"/>
            <w:bCs/>
            <w:lang w:eastAsia="ko-KR"/>
          </w:rPr>
          <w:t>idx</w:t>
        </w:r>
        <w:proofErr w:type="spellEnd"/>
        <w:proofErr w:type="gramStart"/>
        <w:r>
          <w:rPr>
            <w:rFonts w:hint="eastAsia"/>
            <w:bCs/>
            <w:lang w:eastAsia="ko-KR"/>
          </w:rPr>
          <w:t>][</w:t>
        </w:r>
        <w:proofErr w:type="spellStart"/>
        <w:proofErr w:type="gramEnd"/>
        <w:r>
          <w:rPr>
            <w:rFonts w:hint="eastAsia"/>
            <w:bCs/>
            <w:lang w:eastAsia="ko-KR"/>
          </w:rPr>
          <w:t>i</w:t>
        </w:r>
        <w:proofErr w:type="spellEnd"/>
        <w:r>
          <w:rPr>
            <w:rFonts w:hint="eastAsia"/>
            <w:bCs/>
            <w:lang w:eastAsia="ko-KR"/>
          </w:rPr>
          <w:t>] = 1</w:t>
        </w:r>
      </w:ins>
    </w:p>
    <w:p w:rsidR="00000000" w:rsidRDefault="006B206D">
      <w:pPr>
        <w:tabs>
          <w:tab w:val="center" w:pos="4849"/>
          <w:tab w:val="right" w:pos="9700"/>
        </w:tabs>
        <w:spacing w:before="0"/>
        <w:rPr>
          <w:ins w:id="276" w:author="Administrator" w:date="2012-02-02T05:46:00Z"/>
          <w:bCs/>
          <w:lang w:eastAsia="ko-KR"/>
        </w:rPr>
        <w:pPrChange w:id="277" w:author="Administrator" w:date="2012-02-02T05:45:00Z">
          <w:pPr>
            <w:tabs>
              <w:tab w:val="center" w:pos="4849"/>
              <w:tab w:val="right" w:pos="9700"/>
            </w:tabs>
            <w:spacing w:before="193" w:after="240"/>
          </w:pPr>
        </w:pPrChange>
      </w:pPr>
      <w:ins w:id="278" w:author="Administrator" w:date="2012-02-02T05:46:00Z">
        <w:r>
          <w:rPr>
            <w:rFonts w:hint="eastAsia"/>
            <w:bCs/>
            <w:lang w:eastAsia="ko-KR"/>
          </w:rPr>
          <w:t>}</w:t>
        </w:r>
      </w:ins>
    </w:p>
    <w:p w:rsidR="00000000" w:rsidRDefault="006B206D">
      <w:pPr>
        <w:tabs>
          <w:tab w:val="center" w:pos="4849"/>
          <w:tab w:val="right" w:pos="9700"/>
        </w:tabs>
        <w:spacing w:before="0"/>
        <w:rPr>
          <w:ins w:id="279" w:author="Administrator" w:date="2012-02-02T05:47:00Z"/>
          <w:bCs/>
          <w:lang w:eastAsia="ko-KR"/>
        </w:rPr>
        <w:pPrChange w:id="280" w:author="Administrator" w:date="2012-02-02T05:45:00Z">
          <w:pPr>
            <w:tabs>
              <w:tab w:val="center" w:pos="4849"/>
              <w:tab w:val="right" w:pos="9700"/>
            </w:tabs>
            <w:spacing w:before="193" w:after="240"/>
          </w:pPr>
        </w:pPrChange>
      </w:pPr>
      <w:proofErr w:type="gramStart"/>
      <w:ins w:id="281" w:author="Administrator" w:date="2012-02-02T05:46:00Z">
        <w:r>
          <w:rPr>
            <w:rFonts w:hint="eastAsia"/>
            <w:bCs/>
            <w:lang w:eastAsia="ko-KR"/>
          </w:rPr>
          <w:t>else</w:t>
        </w:r>
        <w:proofErr w:type="gramEnd"/>
        <w:r>
          <w:rPr>
            <w:rFonts w:hint="eastAsia"/>
            <w:bCs/>
            <w:lang w:eastAsia="ko-KR"/>
          </w:rPr>
          <w:t xml:space="preserve"> if (</w:t>
        </w:r>
        <w:proofErr w:type="spellStart"/>
        <w:r>
          <w:rPr>
            <w:rFonts w:hint="eastAsia"/>
            <w:bCs/>
            <w:lang w:eastAsia="ko-KR"/>
          </w:rPr>
          <w:t>idx</w:t>
        </w:r>
        <w:proofErr w:type="spellEnd"/>
        <w:r>
          <w:rPr>
            <w:rFonts w:hint="eastAsia"/>
            <w:bCs/>
            <w:lang w:eastAsia="ko-KR"/>
          </w:rPr>
          <w:t xml:space="preserve"> == </w:t>
        </w:r>
        <w:proofErr w:type="spellStart"/>
        <w:r>
          <w:rPr>
            <w:rFonts w:hint="eastAsia"/>
            <w:bCs/>
            <w:lang w:eastAsia="ko-KR"/>
          </w:rPr>
          <w:t>num_ref_pic_set</w:t>
        </w:r>
      </w:ins>
      <w:ins w:id="282" w:author="Administrator" w:date="2012-02-02T05:47:00Z">
        <w:r>
          <w:rPr>
            <w:rFonts w:hint="eastAsia"/>
            <w:bCs/>
            <w:lang w:eastAsia="ko-KR"/>
          </w:rPr>
          <w:t>s</w:t>
        </w:r>
        <w:proofErr w:type="spellEnd"/>
        <w:r>
          <w:rPr>
            <w:rFonts w:hint="eastAsia"/>
            <w:bCs/>
            <w:lang w:eastAsia="ko-KR"/>
          </w:rPr>
          <w:t xml:space="preserve"> &amp;&amp; </w:t>
        </w:r>
        <w:proofErr w:type="spellStart"/>
        <w:r>
          <w:rPr>
            <w:rFonts w:hint="eastAsia"/>
            <w:bCs/>
            <w:lang w:eastAsia="ko-KR"/>
          </w:rPr>
          <w:t>slice_type</w:t>
        </w:r>
        <w:proofErr w:type="spellEnd"/>
        <w:r>
          <w:rPr>
            <w:rFonts w:hint="eastAsia"/>
            <w:bCs/>
            <w:lang w:eastAsia="ko-KR"/>
          </w:rPr>
          <w:t xml:space="preserve"> == I)</w:t>
        </w:r>
      </w:ins>
    </w:p>
    <w:p w:rsidR="00000000" w:rsidRDefault="006B206D">
      <w:pPr>
        <w:tabs>
          <w:tab w:val="center" w:pos="4849"/>
          <w:tab w:val="right" w:pos="9700"/>
        </w:tabs>
        <w:spacing w:before="0"/>
        <w:rPr>
          <w:ins w:id="283" w:author="Administrator" w:date="2012-02-02T05:47:00Z"/>
          <w:bCs/>
          <w:lang w:eastAsia="ko-KR"/>
        </w:rPr>
        <w:pPrChange w:id="284" w:author="Administrator" w:date="2012-02-02T05:45:00Z">
          <w:pPr>
            <w:tabs>
              <w:tab w:val="center" w:pos="4849"/>
              <w:tab w:val="right" w:pos="9700"/>
            </w:tabs>
            <w:spacing w:before="193" w:after="240"/>
          </w:pPr>
        </w:pPrChange>
      </w:pPr>
      <w:ins w:id="285" w:author="Administrator" w:date="2012-02-02T05:47:00Z">
        <w:r>
          <w:rPr>
            <w:rFonts w:hint="eastAsia"/>
            <w:bCs/>
            <w:lang w:eastAsia="ko-KR"/>
          </w:rPr>
          <w:t>{</w:t>
        </w:r>
      </w:ins>
    </w:p>
    <w:p w:rsidR="00000000" w:rsidRDefault="006B206D">
      <w:pPr>
        <w:tabs>
          <w:tab w:val="center" w:pos="4849"/>
          <w:tab w:val="right" w:pos="9700"/>
        </w:tabs>
        <w:spacing w:before="0"/>
        <w:rPr>
          <w:ins w:id="286" w:author="Administrator" w:date="2012-02-02T05:47:00Z"/>
          <w:bCs/>
          <w:lang w:eastAsia="ko-KR"/>
        </w:rPr>
        <w:pPrChange w:id="287" w:author="Administrator" w:date="2012-02-02T05:45:00Z">
          <w:pPr>
            <w:tabs>
              <w:tab w:val="center" w:pos="4849"/>
              <w:tab w:val="right" w:pos="9700"/>
            </w:tabs>
            <w:spacing w:before="193" w:after="240"/>
          </w:pPr>
        </w:pPrChange>
      </w:pPr>
      <w:ins w:id="288" w:author="Administrator" w:date="2012-02-02T05:47:00Z">
        <w:r>
          <w:rPr>
            <w:rFonts w:hint="eastAsia"/>
            <w:bCs/>
            <w:lang w:eastAsia="ko-KR"/>
          </w:rPr>
          <w:tab/>
          <w:t>UsedByCurrPicS0 [</w:t>
        </w:r>
        <w:proofErr w:type="spellStart"/>
        <w:r>
          <w:rPr>
            <w:rFonts w:hint="eastAsia"/>
            <w:bCs/>
            <w:lang w:eastAsia="ko-KR"/>
          </w:rPr>
          <w:t>idx</w:t>
        </w:r>
        <w:proofErr w:type="spellEnd"/>
        <w:proofErr w:type="gramStart"/>
        <w:r>
          <w:rPr>
            <w:rFonts w:hint="eastAsia"/>
            <w:bCs/>
            <w:lang w:eastAsia="ko-KR"/>
          </w:rPr>
          <w:t>][</w:t>
        </w:r>
        <w:proofErr w:type="spellStart"/>
        <w:proofErr w:type="gramEnd"/>
        <w:r>
          <w:rPr>
            <w:rFonts w:hint="eastAsia"/>
            <w:bCs/>
            <w:lang w:eastAsia="ko-KR"/>
          </w:rPr>
          <w:t>i</w:t>
        </w:r>
        <w:proofErr w:type="spellEnd"/>
        <w:r>
          <w:rPr>
            <w:rFonts w:hint="eastAsia"/>
            <w:bCs/>
            <w:lang w:eastAsia="ko-KR"/>
          </w:rPr>
          <w:t>] = 0</w:t>
        </w:r>
      </w:ins>
    </w:p>
    <w:p w:rsidR="00000000" w:rsidRDefault="006B206D">
      <w:pPr>
        <w:tabs>
          <w:tab w:val="center" w:pos="4849"/>
          <w:tab w:val="right" w:pos="9700"/>
        </w:tabs>
        <w:spacing w:before="0"/>
        <w:rPr>
          <w:ins w:id="289" w:author="Administrator" w:date="2012-02-02T05:47:00Z"/>
          <w:bCs/>
          <w:lang w:eastAsia="ko-KR"/>
        </w:rPr>
        <w:pPrChange w:id="290" w:author="Administrator" w:date="2012-02-02T05:45:00Z">
          <w:pPr>
            <w:tabs>
              <w:tab w:val="center" w:pos="4849"/>
              <w:tab w:val="right" w:pos="9700"/>
            </w:tabs>
            <w:spacing w:before="193" w:after="240"/>
          </w:pPr>
        </w:pPrChange>
      </w:pPr>
      <w:ins w:id="291" w:author="Administrator" w:date="2012-02-02T05:47:00Z">
        <w:r>
          <w:rPr>
            <w:rFonts w:hint="eastAsia"/>
            <w:bCs/>
            <w:lang w:eastAsia="ko-KR"/>
          </w:rPr>
          <w:t>}</w:t>
        </w:r>
      </w:ins>
    </w:p>
    <w:p w:rsidR="00000000" w:rsidRDefault="006B206D">
      <w:pPr>
        <w:tabs>
          <w:tab w:val="center" w:pos="4849"/>
          <w:tab w:val="right" w:pos="9700"/>
        </w:tabs>
        <w:spacing w:before="0"/>
        <w:rPr>
          <w:ins w:id="292" w:author="Administrator" w:date="2012-02-02T05:47:00Z"/>
          <w:bCs/>
          <w:lang w:eastAsia="ko-KR"/>
        </w:rPr>
        <w:pPrChange w:id="293" w:author="Administrator" w:date="2012-02-02T05:45:00Z">
          <w:pPr>
            <w:tabs>
              <w:tab w:val="center" w:pos="4849"/>
              <w:tab w:val="right" w:pos="9700"/>
            </w:tabs>
            <w:spacing w:before="193" w:after="240"/>
          </w:pPr>
        </w:pPrChange>
      </w:pPr>
      <w:proofErr w:type="gramStart"/>
      <w:ins w:id="294" w:author="Administrator" w:date="2012-02-02T05:47:00Z">
        <w:r>
          <w:rPr>
            <w:rFonts w:hint="eastAsia"/>
            <w:bCs/>
            <w:lang w:eastAsia="ko-KR"/>
          </w:rPr>
          <w:t>else</w:t>
        </w:r>
        <w:proofErr w:type="gramEnd"/>
        <w:r>
          <w:rPr>
            <w:rFonts w:hint="eastAsia"/>
            <w:bCs/>
            <w:lang w:eastAsia="ko-KR"/>
          </w:rPr>
          <w:t xml:space="preserve"> </w:t>
        </w:r>
      </w:ins>
    </w:p>
    <w:p w:rsidR="00000000" w:rsidRDefault="006B206D">
      <w:pPr>
        <w:tabs>
          <w:tab w:val="center" w:pos="4849"/>
          <w:tab w:val="right" w:pos="9700"/>
        </w:tabs>
        <w:spacing w:before="0"/>
        <w:rPr>
          <w:ins w:id="295" w:author="Administrator" w:date="2012-02-02T05:47:00Z"/>
          <w:bCs/>
          <w:lang w:eastAsia="ko-KR"/>
        </w:rPr>
        <w:pPrChange w:id="296" w:author="Administrator" w:date="2012-02-02T05:45:00Z">
          <w:pPr>
            <w:tabs>
              <w:tab w:val="center" w:pos="4849"/>
              <w:tab w:val="right" w:pos="9700"/>
            </w:tabs>
            <w:spacing w:before="193" w:after="240"/>
          </w:pPr>
        </w:pPrChange>
      </w:pPr>
      <w:ins w:id="297" w:author="Administrator" w:date="2012-02-02T05:47:00Z">
        <w:r>
          <w:rPr>
            <w:rFonts w:hint="eastAsia"/>
            <w:bCs/>
            <w:lang w:eastAsia="ko-KR"/>
          </w:rPr>
          <w:lastRenderedPageBreak/>
          <w:t>{</w:t>
        </w:r>
      </w:ins>
    </w:p>
    <w:p w:rsidR="00000000" w:rsidRDefault="006B206D">
      <w:pPr>
        <w:tabs>
          <w:tab w:val="center" w:pos="4849"/>
          <w:tab w:val="right" w:pos="9700"/>
        </w:tabs>
        <w:spacing w:before="0"/>
        <w:rPr>
          <w:ins w:id="298" w:author="Administrator" w:date="2012-02-02T05:47:00Z"/>
          <w:bCs/>
          <w:lang w:eastAsia="ko-KR"/>
        </w:rPr>
        <w:pPrChange w:id="299" w:author="Administrator" w:date="2012-02-02T05:45:00Z">
          <w:pPr>
            <w:tabs>
              <w:tab w:val="center" w:pos="4849"/>
              <w:tab w:val="right" w:pos="9700"/>
            </w:tabs>
            <w:spacing w:before="193" w:after="240"/>
          </w:pPr>
        </w:pPrChange>
      </w:pPr>
      <w:ins w:id="300" w:author="Administrator" w:date="2012-02-02T05:47:00Z">
        <w:r>
          <w:rPr>
            <w:rFonts w:hint="eastAsia"/>
            <w:bCs/>
            <w:lang w:eastAsia="ko-KR"/>
          </w:rPr>
          <w:tab/>
        </w:r>
      </w:ins>
      <w:proofErr w:type="gramStart"/>
      <w:ins w:id="301" w:author="Administrator" w:date="2012-02-02T05:48:00Z">
        <w:r>
          <w:rPr>
            <w:bCs/>
          </w:rPr>
          <w:t>UsedBy</w:t>
        </w:r>
        <w:r w:rsidRPr="00021272">
          <w:rPr>
            <w:bCs/>
          </w:rPr>
          <w:t>CurrPic</w:t>
        </w:r>
        <w:r>
          <w:rPr>
            <w:bCs/>
          </w:rPr>
          <w:t>S0[</w:t>
        </w:r>
        <w:proofErr w:type="gramEnd"/>
        <w:r>
          <w:rPr>
            <w:bCs/>
          </w:rPr>
          <w:t> </w:t>
        </w:r>
        <w:proofErr w:type="spellStart"/>
        <w:r>
          <w:rPr>
            <w:bCs/>
          </w:rPr>
          <w:t>idx</w:t>
        </w:r>
        <w:proofErr w:type="spellEnd"/>
        <w:r>
          <w:rPr>
            <w:bCs/>
          </w:rPr>
          <w:t> ]</w:t>
        </w:r>
        <w:r w:rsidRPr="00021272">
          <w:rPr>
            <w:lang w:eastAsia="ko-KR"/>
          </w:rPr>
          <w:t>[ </w:t>
        </w:r>
        <w:proofErr w:type="spellStart"/>
        <w:r w:rsidRPr="00021272">
          <w:rPr>
            <w:lang w:eastAsia="ko-KR"/>
          </w:rPr>
          <w:t>i</w:t>
        </w:r>
        <w:proofErr w:type="spellEnd"/>
        <w:r w:rsidRPr="00021272">
          <w:rPr>
            <w:lang w:eastAsia="ko-KR"/>
          </w:rPr>
          <w:t> ]</w:t>
        </w:r>
        <w:r w:rsidRPr="00021272">
          <w:rPr>
            <w:bCs/>
          </w:rPr>
          <w:t xml:space="preserve"> = </w:t>
        </w:r>
        <w:r w:rsidRPr="00021272">
          <w:rPr>
            <w:lang w:eastAsia="ko-KR"/>
          </w:rPr>
          <w:t>used_by_curr_pic</w:t>
        </w:r>
        <w:r>
          <w:rPr>
            <w:lang w:eastAsia="ko-KR"/>
          </w:rPr>
          <w:t>_s0</w:t>
        </w:r>
        <w:r w:rsidRPr="00021272">
          <w:rPr>
            <w:lang w:eastAsia="ko-KR"/>
          </w:rPr>
          <w:t>_flag[ </w:t>
        </w:r>
        <w:proofErr w:type="spellStart"/>
        <w:r w:rsidRPr="00021272">
          <w:rPr>
            <w:lang w:eastAsia="ko-KR"/>
          </w:rPr>
          <w:t>i</w:t>
        </w:r>
        <w:proofErr w:type="spellEnd"/>
        <w:r w:rsidRPr="00021272">
          <w:rPr>
            <w:lang w:eastAsia="ko-KR"/>
          </w:rPr>
          <w:t> ]</w:t>
        </w:r>
      </w:ins>
    </w:p>
    <w:p w:rsidR="00000000" w:rsidRDefault="006B206D">
      <w:pPr>
        <w:tabs>
          <w:tab w:val="center" w:pos="4849"/>
          <w:tab w:val="right" w:pos="9700"/>
        </w:tabs>
        <w:spacing w:before="0"/>
        <w:rPr>
          <w:ins w:id="302" w:author="Administrator" w:date="2012-02-02T05:44:00Z"/>
          <w:bCs/>
          <w:lang w:eastAsia="ko-KR"/>
        </w:rPr>
        <w:pPrChange w:id="303" w:author="Administrator" w:date="2012-02-02T05:45:00Z">
          <w:pPr>
            <w:tabs>
              <w:tab w:val="center" w:pos="4849"/>
              <w:tab w:val="right" w:pos="9700"/>
            </w:tabs>
            <w:spacing w:before="193" w:after="240"/>
          </w:pPr>
        </w:pPrChange>
      </w:pPr>
      <w:ins w:id="304" w:author="Administrator" w:date="2012-02-02T05:47:00Z">
        <w:r>
          <w:rPr>
            <w:rFonts w:hint="eastAsia"/>
            <w:bCs/>
            <w:lang w:eastAsia="ko-KR"/>
          </w:rPr>
          <w:t>}</w:t>
        </w:r>
      </w:ins>
    </w:p>
    <w:p w:rsidR="006B206D" w:rsidRDefault="006B206D" w:rsidP="00B76C0A">
      <w:pPr>
        <w:jc w:val="both"/>
        <w:rPr>
          <w:ins w:id="305" w:author="Administrator" w:date="2012-02-02T05:50:00Z"/>
          <w:lang w:val="en-CA" w:eastAsia="ko-KR"/>
        </w:rPr>
      </w:pPr>
    </w:p>
    <w:p w:rsidR="00000000" w:rsidRDefault="006B206D">
      <w:pPr>
        <w:tabs>
          <w:tab w:val="center" w:pos="4849"/>
          <w:tab w:val="right" w:pos="9700"/>
        </w:tabs>
        <w:spacing w:before="0"/>
        <w:rPr>
          <w:ins w:id="306" w:author="Administrator" w:date="2012-02-02T05:50:00Z"/>
          <w:bCs/>
        </w:rPr>
        <w:pPrChange w:id="307" w:author="Administrator" w:date="2012-02-02T05:50:00Z">
          <w:pPr>
            <w:tabs>
              <w:tab w:val="center" w:pos="4849"/>
              <w:tab w:val="right" w:pos="9700"/>
            </w:tabs>
            <w:spacing w:before="193" w:after="240"/>
          </w:pPr>
        </w:pPrChange>
      </w:pPr>
      <w:ins w:id="308" w:author="Administrator" w:date="2012-02-02T05:50:00Z">
        <w:r>
          <w:rPr>
            <w:b/>
            <w:lang w:eastAsia="ko-KR"/>
          </w:rPr>
          <w:t>used_by_curr_pic_s1_flag</w:t>
        </w:r>
        <w:r>
          <w:rPr>
            <w:lang w:eastAsia="ko-KR"/>
          </w:rPr>
          <w:t>[ </w:t>
        </w:r>
        <w:proofErr w:type="spellStart"/>
        <w:r>
          <w:rPr>
            <w:lang w:eastAsia="ko-KR"/>
          </w:rPr>
          <w:t>i</w:t>
        </w:r>
        <w:proofErr w:type="spellEnd"/>
        <w:r>
          <w:rPr>
            <w:lang w:eastAsia="ko-KR"/>
          </w:rPr>
          <w:t> ]</w:t>
        </w:r>
        <w:r w:rsidRPr="00E13DDF">
          <w:t xml:space="preserve"> </w:t>
        </w:r>
        <w:r>
          <w:t xml:space="preserve">equal to 0 </w:t>
        </w:r>
        <w:r w:rsidRPr="00E13DDF">
          <w:rPr>
            <w:lang w:eastAsia="ko-KR"/>
          </w:rPr>
          <w:t xml:space="preserve">specifies </w:t>
        </w:r>
        <w:r>
          <w:rPr>
            <w:lang w:eastAsia="ko-KR"/>
          </w:rPr>
          <w:t xml:space="preserve">that the </w:t>
        </w:r>
        <w:proofErr w:type="spellStart"/>
        <w:r>
          <w:rPr>
            <w:lang w:eastAsia="ko-KR"/>
          </w:rPr>
          <w:t>i-th</w:t>
        </w:r>
        <w:proofErr w:type="spellEnd"/>
        <w:r>
          <w:rPr>
            <w:lang w:eastAsia="ko-KR"/>
          </w:rPr>
          <w:t xml:space="preserve"> reference picture that has picture order count greater than that of the current picture is not used for reference by the current picture.</w:t>
        </w:r>
      </w:ins>
    </w:p>
    <w:p w:rsidR="00000000" w:rsidRDefault="006B206D">
      <w:pPr>
        <w:tabs>
          <w:tab w:val="center" w:pos="4849"/>
          <w:tab w:val="right" w:pos="9700"/>
        </w:tabs>
        <w:spacing w:before="0"/>
        <w:rPr>
          <w:ins w:id="309" w:author="Administrator" w:date="2012-02-02T05:50:00Z"/>
          <w:bCs/>
        </w:rPr>
        <w:pPrChange w:id="310" w:author="Administrator" w:date="2012-02-02T05:50:00Z">
          <w:pPr>
            <w:tabs>
              <w:tab w:val="center" w:pos="4849"/>
              <w:tab w:val="right" w:pos="9700"/>
            </w:tabs>
            <w:spacing w:before="193" w:after="240"/>
          </w:pPr>
        </w:pPrChange>
      </w:pPr>
      <w:ins w:id="311" w:author="Administrator" w:date="2012-02-02T05:50:00Z">
        <w:r w:rsidRPr="00021272">
          <w:rPr>
            <w:lang w:eastAsia="ko-KR"/>
          </w:rPr>
          <w:t>T</w:t>
        </w:r>
        <w:r w:rsidRPr="00021272">
          <w:rPr>
            <w:bCs/>
          </w:rPr>
          <w:t xml:space="preserve">he variable </w:t>
        </w:r>
        <w:proofErr w:type="gramStart"/>
        <w:r>
          <w:rPr>
            <w:bCs/>
          </w:rPr>
          <w:t>UsedBy</w:t>
        </w:r>
        <w:r w:rsidRPr="00021272">
          <w:rPr>
            <w:bCs/>
          </w:rPr>
          <w:t>CurrPic</w:t>
        </w:r>
        <w:r>
          <w:rPr>
            <w:bCs/>
          </w:rPr>
          <w:t>S1[</w:t>
        </w:r>
        <w:proofErr w:type="gramEnd"/>
        <w:r>
          <w:rPr>
            <w:bCs/>
          </w:rPr>
          <w:t> </w:t>
        </w:r>
        <w:proofErr w:type="spellStart"/>
        <w:r>
          <w:rPr>
            <w:bCs/>
          </w:rPr>
          <w:t>idx</w:t>
        </w:r>
        <w:proofErr w:type="spellEnd"/>
        <w:r>
          <w:rPr>
            <w:bCs/>
          </w:rPr>
          <w:t> ]</w:t>
        </w:r>
        <w:r w:rsidRPr="00E13DDF">
          <w:rPr>
            <w:bCs/>
          </w:rPr>
          <w:t>[</w:t>
        </w:r>
        <w:r>
          <w:rPr>
            <w:bCs/>
          </w:rPr>
          <w:t> </w:t>
        </w:r>
        <w:proofErr w:type="spellStart"/>
        <w:r w:rsidRPr="00E13DDF">
          <w:rPr>
            <w:bCs/>
          </w:rPr>
          <w:t>i</w:t>
        </w:r>
        <w:proofErr w:type="spellEnd"/>
        <w:r>
          <w:rPr>
            <w:bCs/>
          </w:rPr>
          <w:t> </w:t>
        </w:r>
        <w:r w:rsidRPr="00E13DDF">
          <w:rPr>
            <w:bCs/>
          </w:rPr>
          <w:t>]</w:t>
        </w:r>
        <w:r w:rsidRPr="00021272">
          <w:rPr>
            <w:lang w:eastAsia="ko-KR"/>
          </w:rPr>
          <w:t xml:space="preserve"> is derived </w:t>
        </w:r>
        <w:r w:rsidRPr="00021272">
          <w:rPr>
            <w:bCs/>
          </w:rPr>
          <w:t>as follows.</w:t>
        </w:r>
      </w:ins>
    </w:p>
    <w:p w:rsidR="00000000" w:rsidRDefault="009D6B14">
      <w:pPr>
        <w:spacing w:before="0"/>
        <w:jc w:val="both"/>
        <w:rPr>
          <w:ins w:id="312" w:author="Administrator" w:date="2012-02-02T05:51:00Z"/>
          <w:lang w:eastAsia="ko-KR"/>
        </w:rPr>
        <w:pPrChange w:id="313" w:author="Administrator" w:date="2012-02-02T05:50:00Z">
          <w:pPr>
            <w:jc w:val="both"/>
          </w:pPr>
        </w:pPrChange>
      </w:pPr>
    </w:p>
    <w:p w:rsidR="006B206D" w:rsidRDefault="006B206D" w:rsidP="006B206D">
      <w:pPr>
        <w:tabs>
          <w:tab w:val="center" w:pos="4849"/>
          <w:tab w:val="right" w:pos="9700"/>
        </w:tabs>
        <w:spacing w:before="0"/>
        <w:rPr>
          <w:ins w:id="314" w:author="Administrator" w:date="2012-02-02T05:51:00Z"/>
          <w:bCs/>
          <w:lang w:eastAsia="ko-KR"/>
        </w:rPr>
      </w:pPr>
      <w:proofErr w:type="gramStart"/>
      <w:ins w:id="315" w:author="Administrator" w:date="2012-02-02T05:51:00Z">
        <w:r>
          <w:rPr>
            <w:rFonts w:hint="eastAsia"/>
            <w:bCs/>
            <w:lang w:eastAsia="ko-KR"/>
          </w:rPr>
          <w:t>if</w:t>
        </w:r>
        <w:proofErr w:type="gramEnd"/>
        <w:r>
          <w:rPr>
            <w:rFonts w:hint="eastAsia"/>
            <w:bCs/>
            <w:lang w:eastAsia="ko-KR"/>
          </w:rPr>
          <w:t xml:space="preserve"> (</w:t>
        </w:r>
        <w:proofErr w:type="spellStart"/>
        <w:r>
          <w:rPr>
            <w:rFonts w:hint="eastAsia"/>
            <w:bCs/>
            <w:lang w:eastAsia="ko-KR"/>
          </w:rPr>
          <w:t>no_unused_ref_pic_flag</w:t>
        </w:r>
        <w:proofErr w:type="spellEnd"/>
        <w:r>
          <w:rPr>
            <w:rFonts w:hint="eastAsia"/>
            <w:szCs w:val="22"/>
            <w:lang w:eastAsia="ko-KR"/>
          </w:rPr>
          <w:t xml:space="preserve"> == 1</w:t>
        </w:r>
        <w:r>
          <w:rPr>
            <w:rFonts w:hint="eastAsia"/>
            <w:bCs/>
            <w:lang w:eastAsia="ko-KR"/>
          </w:rPr>
          <w:t>)</w:t>
        </w:r>
      </w:ins>
    </w:p>
    <w:p w:rsidR="006B206D" w:rsidRDefault="006B206D" w:rsidP="006B206D">
      <w:pPr>
        <w:tabs>
          <w:tab w:val="center" w:pos="4849"/>
          <w:tab w:val="right" w:pos="9700"/>
        </w:tabs>
        <w:spacing w:before="0"/>
        <w:rPr>
          <w:ins w:id="316" w:author="Administrator" w:date="2012-02-02T05:51:00Z"/>
          <w:bCs/>
          <w:lang w:eastAsia="ko-KR"/>
        </w:rPr>
      </w:pPr>
      <w:ins w:id="317" w:author="Administrator" w:date="2012-02-02T05:51:00Z">
        <w:r>
          <w:rPr>
            <w:rFonts w:hint="eastAsia"/>
            <w:bCs/>
            <w:lang w:eastAsia="ko-KR"/>
          </w:rPr>
          <w:t>{</w:t>
        </w:r>
      </w:ins>
    </w:p>
    <w:p w:rsidR="006B206D" w:rsidRDefault="006B206D" w:rsidP="006B206D">
      <w:pPr>
        <w:tabs>
          <w:tab w:val="center" w:pos="4849"/>
          <w:tab w:val="right" w:pos="9700"/>
        </w:tabs>
        <w:spacing w:before="0"/>
        <w:rPr>
          <w:ins w:id="318" w:author="Administrator" w:date="2012-02-02T05:51:00Z"/>
          <w:bCs/>
          <w:lang w:eastAsia="ko-KR"/>
        </w:rPr>
      </w:pPr>
      <w:ins w:id="319" w:author="Administrator" w:date="2012-02-02T05:51:00Z">
        <w:r>
          <w:rPr>
            <w:rFonts w:hint="eastAsia"/>
            <w:bCs/>
            <w:lang w:eastAsia="ko-KR"/>
          </w:rPr>
          <w:tab/>
          <w:t>UsedByCurrPicS1 [</w:t>
        </w:r>
        <w:proofErr w:type="spellStart"/>
        <w:r>
          <w:rPr>
            <w:rFonts w:hint="eastAsia"/>
            <w:bCs/>
            <w:lang w:eastAsia="ko-KR"/>
          </w:rPr>
          <w:t>idx</w:t>
        </w:r>
        <w:proofErr w:type="spellEnd"/>
        <w:proofErr w:type="gramStart"/>
        <w:r>
          <w:rPr>
            <w:rFonts w:hint="eastAsia"/>
            <w:bCs/>
            <w:lang w:eastAsia="ko-KR"/>
          </w:rPr>
          <w:t>][</w:t>
        </w:r>
        <w:proofErr w:type="spellStart"/>
        <w:proofErr w:type="gramEnd"/>
        <w:r>
          <w:rPr>
            <w:rFonts w:hint="eastAsia"/>
            <w:bCs/>
            <w:lang w:eastAsia="ko-KR"/>
          </w:rPr>
          <w:t>i</w:t>
        </w:r>
        <w:proofErr w:type="spellEnd"/>
        <w:r>
          <w:rPr>
            <w:rFonts w:hint="eastAsia"/>
            <w:bCs/>
            <w:lang w:eastAsia="ko-KR"/>
          </w:rPr>
          <w:t>] = 1</w:t>
        </w:r>
      </w:ins>
    </w:p>
    <w:p w:rsidR="006B206D" w:rsidRDefault="006B206D" w:rsidP="006B206D">
      <w:pPr>
        <w:tabs>
          <w:tab w:val="center" w:pos="4849"/>
          <w:tab w:val="right" w:pos="9700"/>
        </w:tabs>
        <w:spacing w:before="0"/>
        <w:rPr>
          <w:ins w:id="320" w:author="Administrator" w:date="2012-02-02T05:51:00Z"/>
          <w:bCs/>
          <w:lang w:eastAsia="ko-KR"/>
        </w:rPr>
      </w:pPr>
      <w:ins w:id="321" w:author="Administrator" w:date="2012-02-02T05:51:00Z">
        <w:r>
          <w:rPr>
            <w:rFonts w:hint="eastAsia"/>
            <w:bCs/>
            <w:lang w:eastAsia="ko-KR"/>
          </w:rPr>
          <w:t>}</w:t>
        </w:r>
      </w:ins>
    </w:p>
    <w:p w:rsidR="006B206D" w:rsidRDefault="006B206D" w:rsidP="006B206D">
      <w:pPr>
        <w:tabs>
          <w:tab w:val="center" w:pos="4849"/>
          <w:tab w:val="right" w:pos="9700"/>
        </w:tabs>
        <w:spacing w:before="0"/>
        <w:rPr>
          <w:ins w:id="322" w:author="Administrator" w:date="2012-02-02T05:51:00Z"/>
          <w:bCs/>
          <w:lang w:eastAsia="ko-KR"/>
        </w:rPr>
      </w:pPr>
      <w:proofErr w:type="gramStart"/>
      <w:ins w:id="323" w:author="Administrator" w:date="2012-02-02T05:51:00Z">
        <w:r>
          <w:rPr>
            <w:rFonts w:hint="eastAsia"/>
            <w:bCs/>
            <w:lang w:eastAsia="ko-KR"/>
          </w:rPr>
          <w:t>else</w:t>
        </w:r>
        <w:proofErr w:type="gramEnd"/>
        <w:r>
          <w:rPr>
            <w:rFonts w:hint="eastAsia"/>
            <w:bCs/>
            <w:lang w:eastAsia="ko-KR"/>
          </w:rPr>
          <w:t xml:space="preserve"> if (</w:t>
        </w:r>
        <w:proofErr w:type="spellStart"/>
        <w:r>
          <w:rPr>
            <w:rFonts w:hint="eastAsia"/>
            <w:bCs/>
            <w:lang w:eastAsia="ko-KR"/>
          </w:rPr>
          <w:t>idx</w:t>
        </w:r>
        <w:proofErr w:type="spellEnd"/>
        <w:r>
          <w:rPr>
            <w:rFonts w:hint="eastAsia"/>
            <w:bCs/>
            <w:lang w:eastAsia="ko-KR"/>
          </w:rPr>
          <w:t xml:space="preserve"> == </w:t>
        </w:r>
        <w:proofErr w:type="spellStart"/>
        <w:r>
          <w:rPr>
            <w:rFonts w:hint="eastAsia"/>
            <w:bCs/>
            <w:lang w:eastAsia="ko-KR"/>
          </w:rPr>
          <w:t>num_ref_pic_sets</w:t>
        </w:r>
        <w:proofErr w:type="spellEnd"/>
        <w:r>
          <w:rPr>
            <w:rFonts w:hint="eastAsia"/>
            <w:bCs/>
            <w:lang w:eastAsia="ko-KR"/>
          </w:rPr>
          <w:t xml:space="preserve"> &amp;&amp; </w:t>
        </w:r>
        <w:proofErr w:type="spellStart"/>
        <w:r>
          <w:rPr>
            <w:rFonts w:hint="eastAsia"/>
            <w:bCs/>
            <w:lang w:eastAsia="ko-KR"/>
          </w:rPr>
          <w:t>slice_type</w:t>
        </w:r>
        <w:proofErr w:type="spellEnd"/>
        <w:r>
          <w:rPr>
            <w:rFonts w:hint="eastAsia"/>
            <w:bCs/>
            <w:lang w:eastAsia="ko-KR"/>
          </w:rPr>
          <w:t xml:space="preserve"> == I)</w:t>
        </w:r>
      </w:ins>
    </w:p>
    <w:p w:rsidR="006B206D" w:rsidRDefault="006B206D" w:rsidP="006B206D">
      <w:pPr>
        <w:tabs>
          <w:tab w:val="center" w:pos="4849"/>
          <w:tab w:val="right" w:pos="9700"/>
        </w:tabs>
        <w:spacing w:before="0"/>
        <w:rPr>
          <w:ins w:id="324" w:author="Administrator" w:date="2012-02-02T05:51:00Z"/>
          <w:bCs/>
          <w:lang w:eastAsia="ko-KR"/>
        </w:rPr>
      </w:pPr>
      <w:ins w:id="325" w:author="Administrator" w:date="2012-02-02T05:51:00Z">
        <w:r>
          <w:rPr>
            <w:rFonts w:hint="eastAsia"/>
            <w:bCs/>
            <w:lang w:eastAsia="ko-KR"/>
          </w:rPr>
          <w:t>{</w:t>
        </w:r>
      </w:ins>
    </w:p>
    <w:p w:rsidR="006B206D" w:rsidRDefault="006B206D" w:rsidP="006B206D">
      <w:pPr>
        <w:tabs>
          <w:tab w:val="center" w:pos="4849"/>
          <w:tab w:val="right" w:pos="9700"/>
        </w:tabs>
        <w:spacing w:before="0"/>
        <w:rPr>
          <w:ins w:id="326" w:author="Administrator" w:date="2012-02-02T05:51:00Z"/>
          <w:bCs/>
          <w:lang w:eastAsia="ko-KR"/>
        </w:rPr>
      </w:pPr>
      <w:ins w:id="327" w:author="Administrator" w:date="2012-02-02T05:51:00Z">
        <w:r>
          <w:rPr>
            <w:rFonts w:hint="eastAsia"/>
            <w:bCs/>
            <w:lang w:eastAsia="ko-KR"/>
          </w:rPr>
          <w:tab/>
          <w:t>UsedByCurrPicS1 [</w:t>
        </w:r>
        <w:proofErr w:type="spellStart"/>
        <w:r>
          <w:rPr>
            <w:rFonts w:hint="eastAsia"/>
            <w:bCs/>
            <w:lang w:eastAsia="ko-KR"/>
          </w:rPr>
          <w:t>idx</w:t>
        </w:r>
        <w:proofErr w:type="spellEnd"/>
        <w:proofErr w:type="gramStart"/>
        <w:r>
          <w:rPr>
            <w:rFonts w:hint="eastAsia"/>
            <w:bCs/>
            <w:lang w:eastAsia="ko-KR"/>
          </w:rPr>
          <w:t>][</w:t>
        </w:r>
        <w:proofErr w:type="spellStart"/>
        <w:proofErr w:type="gramEnd"/>
        <w:r>
          <w:rPr>
            <w:rFonts w:hint="eastAsia"/>
            <w:bCs/>
            <w:lang w:eastAsia="ko-KR"/>
          </w:rPr>
          <w:t>i</w:t>
        </w:r>
        <w:proofErr w:type="spellEnd"/>
        <w:r>
          <w:rPr>
            <w:rFonts w:hint="eastAsia"/>
            <w:bCs/>
            <w:lang w:eastAsia="ko-KR"/>
          </w:rPr>
          <w:t>] = 0</w:t>
        </w:r>
      </w:ins>
    </w:p>
    <w:p w:rsidR="006B206D" w:rsidRDefault="006B206D" w:rsidP="006B206D">
      <w:pPr>
        <w:tabs>
          <w:tab w:val="center" w:pos="4849"/>
          <w:tab w:val="right" w:pos="9700"/>
        </w:tabs>
        <w:spacing w:before="0"/>
        <w:rPr>
          <w:ins w:id="328" w:author="Administrator" w:date="2012-02-02T05:51:00Z"/>
          <w:bCs/>
          <w:lang w:eastAsia="ko-KR"/>
        </w:rPr>
      </w:pPr>
      <w:ins w:id="329" w:author="Administrator" w:date="2012-02-02T05:51:00Z">
        <w:r>
          <w:rPr>
            <w:rFonts w:hint="eastAsia"/>
            <w:bCs/>
            <w:lang w:eastAsia="ko-KR"/>
          </w:rPr>
          <w:t>}</w:t>
        </w:r>
      </w:ins>
    </w:p>
    <w:p w:rsidR="006B206D" w:rsidRDefault="006B206D" w:rsidP="006B206D">
      <w:pPr>
        <w:tabs>
          <w:tab w:val="center" w:pos="4849"/>
          <w:tab w:val="right" w:pos="9700"/>
        </w:tabs>
        <w:spacing w:before="0"/>
        <w:rPr>
          <w:ins w:id="330" w:author="Administrator" w:date="2012-02-02T05:51:00Z"/>
          <w:bCs/>
          <w:lang w:eastAsia="ko-KR"/>
        </w:rPr>
      </w:pPr>
      <w:proofErr w:type="gramStart"/>
      <w:ins w:id="331" w:author="Administrator" w:date="2012-02-02T05:51:00Z">
        <w:r>
          <w:rPr>
            <w:rFonts w:hint="eastAsia"/>
            <w:bCs/>
            <w:lang w:eastAsia="ko-KR"/>
          </w:rPr>
          <w:t>else</w:t>
        </w:r>
        <w:proofErr w:type="gramEnd"/>
        <w:r>
          <w:rPr>
            <w:rFonts w:hint="eastAsia"/>
            <w:bCs/>
            <w:lang w:eastAsia="ko-KR"/>
          </w:rPr>
          <w:t xml:space="preserve"> </w:t>
        </w:r>
      </w:ins>
    </w:p>
    <w:p w:rsidR="006B206D" w:rsidRDefault="006B206D" w:rsidP="006B206D">
      <w:pPr>
        <w:tabs>
          <w:tab w:val="center" w:pos="4849"/>
          <w:tab w:val="right" w:pos="9700"/>
        </w:tabs>
        <w:spacing w:before="0"/>
        <w:rPr>
          <w:ins w:id="332" w:author="Administrator" w:date="2012-02-02T05:51:00Z"/>
          <w:bCs/>
          <w:lang w:eastAsia="ko-KR"/>
        </w:rPr>
      </w:pPr>
      <w:ins w:id="333" w:author="Administrator" w:date="2012-02-02T05:51:00Z">
        <w:r>
          <w:rPr>
            <w:rFonts w:hint="eastAsia"/>
            <w:bCs/>
            <w:lang w:eastAsia="ko-KR"/>
          </w:rPr>
          <w:t>{</w:t>
        </w:r>
      </w:ins>
    </w:p>
    <w:p w:rsidR="006B206D" w:rsidRDefault="006B206D" w:rsidP="006B206D">
      <w:pPr>
        <w:tabs>
          <w:tab w:val="center" w:pos="4849"/>
          <w:tab w:val="right" w:pos="9700"/>
        </w:tabs>
        <w:spacing w:before="0"/>
        <w:rPr>
          <w:ins w:id="334" w:author="Administrator" w:date="2012-02-02T05:51:00Z"/>
          <w:bCs/>
          <w:lang w:eastAsia="ko-KR"/>
        </w:rPr>
      </w:pPr>
      <w:ins w:id="335" w:author="Administrator" w:date="2012-02-02T05:51:00Z">
        <w:r>
          <w:rPr>
            <w:rFonts w:hint="eastAsia"/>
            <w:bCs/>
            <w:lang w:eastAsia="ko-KR"/>
          </w:rPr>
          <w:tab/>
        </w:r>
        <w:proofErr w:type="gramStart"/>
        <w:r>
          <w:rPr>
            <w:bCs/>
          </w:rPr>
          <w:t>UsedBy</w:t>
        </w:r>
        <w:r w:rsidRPr="00021272">
          <w:rPr>
            <w:bCs/>
          </w:rPr>
          <w:t>CurrPic</w:t>
        </w:r>
        <w:r>
          <w:rPr>
            <w:bCs/>
          </w:rPr>
          <w:t>S</w:t>
        </w:r>
        <w:r>
          <w:rPr>
            <w:rFonts w:hint="eastAsia"/>
            <w:bCs/>
            <w:lang w:eastAsia="ko-KR"/>
          </w:rPr>
          <w:t>1</w:t>
        </w:r>
        <w:r>
          <w:rPr>
            <w:bCs/>
          </w:rPr>
          <w:t>[</w:t>
        </w:r>
        <w:proofErr w:type="gramEnd"/>
        <w:r>
          <w:rPr>
            <w:bCs/>
          </w:rPr>
          <w:t> </w:t>
        </w:r>
        <w:proofErr w:type="spellStart"/>
        <w:r>
          <w:rPr>
            <w:bCs/>
          </w:rPr>
          <w:t>idx</w:t>
        </w:r>
        <w:proofErr w:type="spellEnd"/>
        <w:r>
          <w:rPr>
            <w:bCs/>
          </w:rPr>
          <w:t> ]</w:t>
        </w:r>
        <w:r w:rsidRPr="00021272">
          <w:rPr>
            <w:lang w:eastAsia="ko-KR"/>
          </w:rPr>
          <w:t>[ </w:t>
        </w:r>
        <w:proofErr w:type="spellStart"/>
        <w:r w:rsidRPr="00021272">
          <w:rPr>
            <w:lang w:eastAsia="ko-KR"/>
          </w:rPr>
          <w:t>i</w:t>
        </w:r>
        <w:proofErr w:type="spellEnd"/>
        <w:r w:rsidRPr="00021272">
          <w:rPr>
            <w:lang w:eastAsia="ko-KR"/>
          </w:rPr>
          <w:t> ]</w:t>
        </w:r>
        <w:r w:rsidRPr="00021272">
          <w:rPr>
            <w:bCs/>
          </w:rPr>
          <w:t xml:space="preserve"> = </w:t>
        </w:r>
        <w:r w:rsidRPr="00021272">
          <w:rPr>
            <w:lang w:eastAsia="ko-KR"/>
          </w:rPr>
          <w:t>used_by_curr_pic</w:t>
        </w:r>
        <w:r>
          <w:rPr>
            <w:lang w:eastAsia="ko-KR"/>
          </w:rPr>
          <w:t>_s</w:t>
        </w:r>
        <w:r>
          <w:rPr>
            <w:rFonts w:hint="eastAsia"/>
            <w:lang w:eastAsia="ko-KR"/>
          </w:rPr>
          <w:t>1</w:t>
        </w:r>
        <w:r w:rsidRPr="00021272">
          <w:rPr>
            <w:lang w:eastAsia="ko-KR"/>
          </w:rPr>
          <w:t>_flag[ </w:t>
        </w:r>
        <w:proofErr w:type="spellStart"/>
        <w:r w:rsidRPr="00021272">
          <w:rPr>
            <w:lang w:eastAsia="ko-KR"/>
          </w:rPr>
          <w:t>i</w:t>
        </w:r>
        <w:proofErr w:type="spellEnd"/>
        <w:r w:rsidRPr="00021272">
          <w:rPr>
            <w:lang w:eastAsia="ko-KR"/>
          </w:rPr>
          <w:t> ]</w:t>
        </w:r>
      </w:ins>
    </w:p>
    <w:p w:rsidR="006B206D" w:rsidRPr="00021272" w:rsidRDefault="006B206D" w:rsidP="006B206D">
      <w:pPr>
        <w:tabs>
          <w:tab w:val="center" w:pos="4849"/>
          <w:tab w:val="right" w:pos="9700"/>
        </w:tabs>
        <w:spacing w:before="0"/>
        <w:rPr>
          <w:ins w:id="336" w:author="Administrator" w:date="2012-02-02T05:51:00Z"/>
          <w:bCs/>
          <w:lang w:eastAsia="ko-KR"/>
        </w:rPr>
      </w:pPr>
      <w:ins w:id="337" w:author="Administrator" w:date="2012-02-02T05:51:00Z">
        <w:r>
          <w:rPr>
            <w:rFonts w:hint="eastAsia"/>
            <w:bCs/>
            <w:lang w:eastAsia="ko-KR"/>
          </w:rPr>
          <w:t>}</w:t>
        </w:r>
      </w:ins>
    </w:p>
    <w:p w:rsidR="00000000" w:rsidRDefault="009D6B14">
      <w:pPr>
        <w:spacing w:before="0"/>
        <w:jc w:val="both"/>
        <w:rPr>
          <w:ins w:id="338" w:author="Administrator" w:date="2012-02-02T05:51:00Z"/>
          <w:lang w:eastAsia="ko-KR"/>
        </w:rPr>
        <w:pPrChange w:id="339" w:author="Administrator" w:date="2012-02-02T05:50:00Z">
          <w:pPr>
            <w:jc w:val="both"/>
          </w:pPr>
        </w:pPrChange>
      </w:pPr>
    </w:p>
    <w:p w:rsidR="00000000" w:rsidRDefault="009D6B14">
      <w:pPr>
        <w:spacing w:before="0"/>
        <w:jc w:val="both"/>
        <w:rPr>
          <w:del w:id="340" w:author="Administrator" w:date="2012-02-02T05:51:00Z"/>
          <w:lang w:eastAsia="ko-KR"/>
          <w:rPrChange w:id="341" w:author="Administrator" w:date="2012-02-02T05:50:00Z">
            <w:rPr>
              <w:del w:id="342" w:author="Administrator" w:date="2012-02-02T05:51:00Z"/>
              <w:lang w:val="en-CA" w:eastAsia="ko-KR"/>
            </w:rPr>
          </w:rPrChange>
        </w:rPr>
        <w:pPrChange w:id="343" w:author="Administrator" w:date="2012-02-02T05:50:00Z">
          <w:pPr>
            <w:jc w:val="both"/>
          </w:pPr>
        </w:pPrChange>
      </w:pPr>
    </w:p>
    <w:p w:rsidR="00B76C0A" w:rsidRDefault="00B76C0A" w:rsidP="00B76C0A">
      <w:pPr>
        <w:jc w:val="both"/>
        <w:rPr>
          <w:ins w:id="344" w:author="Administrator" w:date="2012-02-02T05:42:00Z"/>
          <w:lang w:val="en-CA" w:eastAsia="ko-KR"/>
        </w:rPr>
      </w:pPr>
      <w:r w:rsidRPr="00B76C0A">
        <w:rPr>
          <w:lang w:val="en-CA" w:eastAsia="ko-KR"/>
        </w:rPr>
        <w:t>The semantic of ref_</w:t>
      </w:r>
      <w:proofErr w:type="gramStart"/>
      <w:r w:rsidRPr="00B76C0A">
        <w:rPr>
          <w:lang w:val="en-CA" w:eastAsia="ko-KR"/>
        </w:rPr>
        <w:t>idc0[</w:t>
      </w:r>
      <w:proofErr w:type="gramEnd"/>
      <w:r w:rsidRPr="00B76C0A">
        <w:rPr>
          <w:lang w:val="en-CA" w:eastAsia="ko-KR"/>
        </w:rPr>
        <w:t xml:space="preserve"> j ] shall be </w:t>
      </w:r>
      <w:r>
        <w:rPr>
          <w:rFonts w:hint="eastAsia"/>
          <w:lang w:val="en-CA" w:eastAsia="ko-KR"/>
        </w:rPr>
        <w:t>updated</w:t>
      </w:r>
      <w:r w:rsidRPr="00B76C0A">
        <w:rPr>
          <w:lang w:val="en-CA" w:eastAsia="ko-KR"/>
        </w:rPr>
        <w:t xml:space="preserve"> as follows:</w:t>
      </w:r>
    </w:p>
    <w:p w:rsidR="006B206D" w:rsidRDefault="006B206D" w:rsidP="006B206D">
      <w:pPr>
        <w:rPr>
          <w:ins w:id="345" w:author="Administrator" w:date="2012-02-02T05:42:00Z"/>
          <w:szCs w:val="22"/>
          <w:lang w:val="en-SG" w:eastAsia="ko-KR"/>
        </w:rPr>
      </w:pPr>
      <w:ins w:id="346" w:author="Administrator" w:date="2012-02-02T05:42:00Z">
        <w:r>
          <w:rPr>
            <w:b/>
            <w:bCs/>
            <w:szCs w:val="22"/>
          </w:rPr>
          <w:t>ref_idc0</w:t>
        </w:r>
        <w:r w:rsidRPr="000276A8">
          <w:rPr>
            <w:b/>
            <w:bCs/>
            <w:szCs w:val="22"/>
          </w:rPr>
          <w:t>[ j ]</w:t>
        </w:r>
        <w:r w:rsidRPr="000276A8">
          <w:rPr>
            <w:szCs w:val="22"/>
          </w:rPr>
          <w:t xml:space="preserve"> </w:t>
        </w:r>
        <w:r>
          <w:rPr>
            <w:szCs w:val="22"/>
          </w:rPr>
          <w:t xml:space="preserve">and </w:t>
        </w:r>
        <w:r>
          <w:rPr>
            <w:b/>
            <w:bCs/>
            <w:szCs w:val="22"/>
          </w:rPr>
          <w:t>ref_idc1</w:t>
        </w:r>
        <w:r w:rsidRPr="000276A8">
          <w:rPr>
            <w:b/>
            <w:bCs/>
            <w:szCs w:val="22"/>
          </w:rPr>
          <w:t>[ j ]</w:t>
        </w:r>
        <w:r w:rsidRPr="000276A8">
          <w:rPr>
            <w:szCs w:val="22"/>
          </w:rPr>
          <w:t xml:space="preserve"> </w:t>
        </w:r>
        <w:r>
          <w:rPr>
            <w:szCs w:val="22"/>
          </w:rPr>
          <w:t xml:space="preserve">together </w:t>
        </w:r>
        <w:r w:rsidRPr="000276A8">
          <w:rPr>
            <w:szCs w:val="22"/>
          </w:rPr>
          <w:t xml:space="preserve">specifies </w:t>
        </w:r>
        <w:r w:rsidRPr="00363F79">
          <w:rPr>
            <w:szCs w:val="22"/>
            <w:lang w:val="en-SG"/>
          </w:rPr>
          <w:t xml:space="preserve">if </w:t>
        </w:r>
        <w:proofErr w:type="spellStart"/>
        <w:r w:rsidRPr="00363F79">
          <w:rPr>
            <w:szCs w:val="22"/>
            <w:lang w:val="en-SG"/>
          </w:rPr>
          <w:t>DeltaPoc</w:t>
        </w:r>
        <w:proofErr w:type="spellEnd"/>
        <w:r w:rsidRPr="002854D4">
          <w:rPr>
            <w:szCs w:val="22"/>
          </w:rPr>
          <w:t>[ </w:t>
        </w:r>
        <w:proofErr w:type="spellStart"/>
        <w:r>
          <w:rPr>
            <w:szCs w:val="22"/>
          </w:rPr>
          <w:t>RIdx</w:t>
        </w:r>
        <w:proofErr w:type="spellEnd"/>
        <w:r w:rsidRPr="002854D4">
          <w:rPr>
            <w:szCs w:val="22"/>
          </w:rPr>
          <w:t> ]</w:t>
        </w:r>
        <w:r w:rsidRPr="002854D4">
          <w:rPr>
            <w:szCs w:val="22"/>
            <w:lang w:val="sv-SE"/>
          </w:rPr>
          <w:t>[ j ]</w:t>
        </w:r>
        <w:r w:rsidRPr="00071BD8">
          <w:rPr>
            <w:szCs w:val="22"/>
            <w:lang w:val="sv-SE"/>
          </w:rPr>
          <w:t xml:space="preserve"> </w:t>
        </w:r>
        <w:r w:rsidRPr="00363F79">
          <w:rPr>
            <w:szCs w:val="22"/>
            <w:lang w:val="en-SG"/>
          </w:rPr>
          <w:t xml:space="preserve">is used for prediction of </w:t>
        </w:r>
        <w:proofErr w:type="spellStart"/>
        <w:r w:rsidRPr="00363F79">
          <w:rPr>
            <w:szCs w:val="22"/>
            <w:lang w:val="en-SG"/>
          </w:rPr>
          <w:t>DeltaPoc</w:t>
        </w:r>
        <w:proofErr w:type="spellEnd"/>
        <w:r w:rsidRPr="002854D4">
          <w:rPr>
            <w:szCs w:val="22"/>
          </w:rPr>
          <w:t>[ </w:t>
        </w:r>
        <w:proofErr w:type="spellStart"/>
        <w:r w:rsidRPr="002854D4">
          <w:rPr>
            <w:szCs w:val="22"/>
          </w:rPr>
          <w:t>idx</w:t>
        </w:r>
        <w:proofErr w:type="spellEnd"/>
        <w:r w:rsidRPr="002854D4">
          <w:rPr>
            <w:szCs w:val="22"/>
          </w:rPr>
          <w:t> ]</w:t>
        </w:r>
        <w:r w:rsidRPr="002854D4">
          <w:rPr>
            <w:szCs w:val="22"/>
            <w:lang w:val="sv-SE"/>
          </w:rPr>
          <w:t>[ i ]</w:t>
        </w:r>
        <w:r w:rsidRPr="00B65DF8">
          <w:rPr>
            <w:b/>
            <w:bCs/>
            <w:szCs w:val="22"/>
            <w:lang w:val="sv-SE"/>
          </w:rPr>
          <w:t xml:space="preserve"> </w:t>
        </w:r>
        <w:r w:rsidRPr="00363F79">
          <w:rPr>
            <w:szCs w:val="22"/>
            <w:lang w:val="en-SG"/>
          </w:rPr>
          <w:t xml:space="preserve">and if the </w:t>
        </w:r>
        <w:proofErr w:type="spellStart"/>
        <w:r w:rsidRPr="00363F79">
          <w:rPr>
            <w:szCs w:val="22"/>
            <w:lang w:val="en-SG"/>
          </w:rPr>
          <w:t>i-th</w:t>
        </w:r>
        <w:proofErr w:type="spellEnd"/>
        <w:r w:rsidRPr="00363F79">
          <w:rPr>
            <w:szCs w:val="22"/>
            <w:lang w:val="en-SG"/>
          </w:rPr>
          <w:t xml:space="preserve"> reference picture is used for reference by the current picture according to Table 7-xx</w:t>
        </w:r>
        <w:r>
          <w:rPr>
            <w:szCs w:val="22"/>
            <w:lang w:val="en-SG"/>
          </w:rPr>
          <w:t>.</w:t>
        </w:r>
      </w:ins>
    </w:p>
    <w:p w:rsidR="006B206D" w:rsidRDefault="006B206D" w:rsidP="006B206D">
      <w:pPr>
        <w:rPr>
          <w:ins w:id="347" w:author="Administrator" w:date="2012-02-02T05:42:00Z"/>
          <w:szCs w:val="22"/>
          <w:lang w:val="en-SG" w:eastAsia="ko-KR"/>
        </w:rPr>
      </w:pPr>
    </w:p>
    <w:p w:rsidR="006B206D" w:rsidRPr="006B206D" w:rsidDel="006B206D" w:rsidRDefault="006B206D" w:rsidP="00B76C0A">
      <w:pPr>
        <w:jc w:val="both"/>
        <w:rPr>
          <w:del w:id="348" w:author="Administrator" w:date="2012-02-02T05:42:00Z"/>
          <w:lang w:val="en-SG" w:eastAsia="ko-KR"/>
          <w:rPrChange w:id="349" w:author="Administrator" w:date="2012-02-02T05:42:00Z">
            <w:rPr>
              <w:del w:id="350" w:author="Administrator" w:date="2012-02-02T05:42:00Z"/>
              <w:lang w:val="en-CA" w:eastAsia="ko-KR"/>
            </w:rPr>
          </w:rPrChange>
        </w:rPr>
      </w:pPr>
    </w:p>
    <w:p w:rsidR="0098211B" w:rsidRDefault="00B76C0A" w:rsidP="0098211B">
      <w:pPr>
        <w:spacing w:after="120"/>
        <w:jc w:val="both"/>
        <w:rPr>
          <w:lang w:val="en-CA" w:eastAsia="ko-KR"/>
        </w:rPr>
      </w:pPr>
      <w:proofErr w:type="gramStart"/>
      <w:r w:rsidRPr="00B76C0A">
        <w:rPr>
          <w:lang w:val="en-CA" w:eastAsia="ko-KR"/>
        </w:rPr>
        <w:t>if</w:t>
      </w:r>
      <w:proofErr w:type="gramEnd"/>
      <w:r w:rsidRPr="00B76C0A">
        <w:rPr>
          <w:lang w:val="en-CA" w:eastAsia="ko-KR"/>
        </w:rPr>
        <w:t xml:space="preserve"> (</w:t>
      </w:r>
      <w:proofErr w:type="spellStart"/>
      <w:r w:rsidRPr="00B76C0A">
        <w:rPr>
          <w:lang w:val="en-CA" w:eastAsia="ko-KR"/>
        </w:rPr>
        <w:t>no_unused_ref_pic_flag</w:t>
      </w:r>
      <w:proofErr w:type="spellEnd"/>
      <w:r w:rsidRPr="00B76C0A">
        <w:rPr>
          <w:lang w:val="en-CA" w:eastAsia="ko-KR"/>
        </w:rPr>
        <w:t xml:space="preserve"> == </w:t>
      </w:r>
      <w:r w:rsidR="0098211B">
        <w:rPr>
          <w:rFonts w:hint="eastAsia"/>
          <w:lang w:val="en-CA" w:eastAsia="ko-KR"/>
        </w:rPr>
        <w:t>1 || (</w:t>
      </w:r>
      <w:proofErr w:type="spellStart"/>
      <w:r w:rsidR="0098211B" w:rsidRPr="0098211B">
        <w:rPr>
          <w:rFonts w:hint="eastAsia"/>
          <w:szCs w:val="22"/>
          <w:lang w:eastAsia="ko-KR"/>
        </w:rPr>
        <w:t>idx</w:t>
      </w:r>
      <w:proofErr w:type="spellEnd"/>
      <w:r w:rsidR="0098211B" w:rsidRPr="0098211B">
        <w:rPr>
          <w:rFonts w:hint="eastAsia"/>
          <w:szCs w:val="22"/>
          <w:lang w:eastAsia="ko-KR"/>
        </w:rPr>
        <w:t xml:space="preserve"> == </w:t>
      </w:r>
      <w:proofErr w:type="spellStart"/>
      <w:r w:rsidR="0098211B" w:rsidRPr="0098211B">
        <w:rPr>
          <w:rFonts w:hint="eastAsia"/>
        </w:rPr>
        <w:t>num_ref_pic_sets</w:t>
      </w:r>
      <w:proofErr w:type="spellEnd"/>
      <w:r w:rsidR="0098211B" w:rsidRPr="0098211B">
        <w:rPr>
          <w:rFonts w:hint="eastAsia"/>
          <w:lang w:eastAsia="ko-KR"/>
        </w:rPr>
        <w:t xml:space="preserve"> &amp;&amp;</w:t>
      </w:r>
      <w:r w:rsidR="0098211B" w:rsidRPr="0098211B">
        <w:rPr>
          <w:rFonts w:hint="eastAsia"/>
          <w:b/>
          <w:lang w:eastAsia="ko-KR"/>
        </w:rPr>
        <w:t xml:space="preserve"> </w:t>
      </w:r>
      <w:proofErr w:type="spellStart"/>
      <w:r w:rsidR="0098211B" w:rsidRPr="0098211B">
        <w:t>slice_type</w:t>
      </w:r>
      <w:proofErr w:type="spellEnd"/>
      <w:r w:rsidR="0098211B" w:rsidRPr="0098211B">
        <w:t xml:space="preserve">  = =</w:t>
      </w:r>
      <w:r w:rsidR="0098211B" w:rsidRPr="0098211B">
        <w:rPr>
          <w:rFonts w:hint="eastAsia"/>
          <w:lang w:eastAsia="ko-KR"/>
        </w:rPr>
        <w:t xml:space="preserve"> I</w:t>
      </w:r>
      <w:r w:rsidR="0098211B">
        <w:rPr>
          <w:rFonts w:hint="eastAsia"/>
          <w:lang w:val="en-CA" w:eastAsia="ko-KR"/>
        </w:rPr>
        <w:t>)</w:t>
      </w:r>
      <w:r w:rsidRPr="00B76C0A">
        <w:rPr>
          <w:lang w:val="en-CA" w:eastAsia="ko-KR"/>
        </w:rPr>
        <w:t>), then:</w:t>
      </w:r>
    </w:p>
    <w:tbl>
      <w:tblPr>
        <w:tblW w:w="8432" w:type="dxa"/>
        <w:jc w:val="center"/>
        <w:tblCellSpacing w:w="0" w:type="dxa"/>
        <w:tblInd w:w="-57" w:type="dxa"/>
        <w:tblCellMar>
          <w:left w:w="0" w:type="dxa"/>
          <w:right w:w="0" w:type="dxa"/>
        </w:tblCellMar>
        <w:tblLook w:val="0000"/>
      </w:tblPr>
      <w:tblGrid>
        <w:gridCol w:w="1091"/>
        <w:gridCol w:w="7341"/>
      </w:tblGrid>
      <w:tr w:rsidR="0098211B" w:rsidRPr="00B76C0A" w:rsidTr="0098211B">
        <w:trPr>
          <w:trHeight w:val="210"/>
          <w:tblCellSpacing w:w="0" w:type="dxa"/>
          <w:jc w:val="center"/>
        </w:trPr>
        <w:tc>
          <w:tcPr>
            <w:tcW w:w="1091" w:type="dxa"/>
            <w:tcBorders>
              <w:top w:val="single" w:sz="12" w:space="0" w:color="000000"/>
              <w:left w:val="single" w:sz="12" w:space="0" w:color="000000"/>
              <w:bottom w:val="single" w:sz="4" w:space="0" w:color="000000"/>
              <w:right w:val="single" w:sz="4" w:space="0" w:color="000000"/>
            </w:tcBorders>
          </w:tcPr>
          <w:p w:rsidR="0098211B" w:rsidRPr="00B76C0A" w:rsidRDefault="0098211B" w:rsidP="00C35B30">
            <w:pPr>
              <w:pStyle w:val="tableheading0"/>
              <w:numPr>
                <w:ilvl w:val="12"/>
                <w:numId w:val="0"/>
              </w:numPr>
              <w:spacing w:before="72" w:after="72"/>
              <w:jc w:val="center"/>
              <w:rPr>
                <w:b w:val="0"/>
                <w:bCs w:val="0"/>
                <w:sz w:val="22"/>
                <w:szCs w:val="22"/>
                <w:lang w:eastAsia="ko-KR"/>
              </w:rPr>
            </w:pPr>
            <w:r w:rsidRPr="00B76C0A">
              <w:rPr>
                <w:b w:val="0"/>
                <w:bCs w:val="0"/>
                <w:sz w:val="22"/>
                <w:szCs w:val="22"/>
              </w:rPr>
              <w:t>ref_idc0[ j ]</w:t>
            </w:r>
            <w:r w:rsidRPr="00B76C0A">
              <w:rPr>
                <w:b w:val="0"/>
                <w:bCs w:val="0"/>
                <w:sz w:val="22"/>
                <w:szCs w:val="22"/>
                <w:lang w:eastAsia="ko-KR"/>
              </w:rPr>
              <w:t xml:space="preserve">     </w:t>
            </w:r>
          </w:p>
        </w:tc>
        <w:tc>
          <w:tcPr>
            <w:tcW w:w="7341" w:type="dxa"/>
            <w:tcBorders>
              <w:top w:val="single" w:sz="12" w:space="0" w:color="000000"/>
              <w:left w:val="single" w:sz="4" w:space="0" w:color="000000"/>
              <w:bottom w:val="single" w:sz="4" w:space="0" w:color="000000"/>
              <w:right w:val="single" w:sz="12" w:space="0" w:color="000000"/>
            </w:tcBorders>
            <w:tcMar>
              <w:left w:w="57" w:type="dxa"/>
              <w:right w:w="57" w:type="dxa"/>
            </w:tcMar>
          </w:tcPr>
          <w:p w:rsidR="0098211B" w:rsidRPr="00B76C0A" w:rsidRDefault="0098211B"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Properties of </w:t>
            </w:r>
            <w:proofErr w:type="spellStart"/>
            <w:r w:rsidRPr="00B76C0A">
              <w:rPr>
                <w:b w:val="0"/>
                <w:bCs w:val="0"/>
                <w:sz w:val="22"/>
                <w:szCs w:val="22"/>
              </w:rPr>
              <w:t>i-th</w:t>
            </w:r>
            <w:proofErr w:type="spellEnd"/>
            <w:r w:rsidRPr="00B76C0A">
              <w:rPr>
                <w:b w:val="0"/>
                <w:bCs w:val="0"/>
                <w:sz w:val="22"/>
                <w:szCs w:val="22"/>
              </w:rPr>
              <w:t xml:space="preserve"> reference picture</w:t>
            </w:r>
          </w:p>
        </w:tc>
      </w:tr>
      <w:tr w:rsidR="0098211B" w:rsidRPr="00B76C0A" w:rsidTr="0098211B">
        <w:trPr>
          <w:trHeight w:val="345"/>
          <w:tblCellSpacing w:w="0" w:type="dxa"/>
          <w:jc w:val="center"/>
        </w:trPr>
        <w:tc>
          <w:tcPr>
            <w:tcW w:w="1091" w:type="dxa"/>
            <w:tcBorders>
              <w:top w:val="single" w:sz="4" w:space="0" w:color="000000"/>
              <w:left w:val="single" w:sz="12" w:space="0" w:color="000000"/>
              <w:bottom w:val="single" w:sz="4" w:space="0" w:color="000000"/>
              <w:right w:val="single" w:sz="4" w:space="0" w:color="000000"/>
            </w:tcBorders>
          </w:tcPr>
          <w:p w:rsidR="0098211B" w:rsidRPr="00B76C0A" w:rsidRDefault="0098211B" w:rsidP="00C35B30">
            <w:pPr>
              <w:pStyle w:val="tableheading0"/>
              <w:numPr>
                <w:ilvl w:val="12"/>
                <w:numId w:val="0"/>
              </w:numPr>
              <w:spacing w:before="72" w:after="72"/>
              <w:jc w:val="center"/>
              <w:rPr>
                <w:b w:val="0"/>
                <w:bCs w:val="0"/>
                <w:sz w:val="22"/>
                <w:szCs w:val="22"/>
              </w:rPr>
            </w:pPr>
            <w:r w:rsidRPr="00B76C0A">
              <w:rPr>
                <w:b w:val="0"/>
                <w:bCs w:val="0"/>
                <w:sz w:val="22"/>
                <w:szCs w:val="22"/>
              </w:rPr>
              <w:t>1</w:t>
            </w:r>
          </w:p>
        </w:tc>
        <w:tc>
          <w:tcPr>
            <w:tcW w:w="7341" w:type="dxa"/>
            <w:tcBorders>
              <w:top w:val="single" w:sz="4" w:space="0" w:color="000000"/>
              <w:left w:val="single" w:sz="4" w:space="0" w:color="000000"/>
              <w:bottom w:val="single" w:sz="4" w:space="0" w:color="000000"/>
              <w:right w:val="single" w:sz="12" w:space="0" w:color="000000"/>
            </w:tcBorders>
            <w:tcMar>
              <w:left w:w="57" w:type="dxa"/>
              <w:right w:w="57" w:type="dxa"/>
            </w:tcMar>
          </w:tcPr>
          <w:p w:rsidR="0098211B" w:rsidRPr="00B76C0A" w:rsidRDefault="0098211B" w:rsidP="00C35B30">
            <w:pPr>
              <w:pStyle w:val="tableheading0"/>
              <w:numPr>
                <w:ilvl w:val="12"/>
                <w:numId w:val="0"/>
              </w:numPr>
              <w:spacing w:before="72" w:after="72"/>
              <w:jc w:val="left"/>
              <w:rPr>
                <w:b w:val="0"/>
                <w:bCs w:val="0"/>
                <w:sz w:val="22"/>
                <w:szCs w:val="22"/>
              </w:rPr>
            </w:pPr>
            <w:r w:rsidRPr="00B76C0A">
              <w:rPr>
                <w:b w:val="0"/>
                <w:bCs w:val="0"/>
                <w:sz w:val="22"/>
                <w:szCs w:val="22"/>
              </w:rPr>
              <w:t>Picture is used for reference by the current picture</w:t>
            </w:r>
            <w:r w:rsidRPr="00B76C0A">
              <w:rPr>
                <w:b w:val="0"/>
                <w:bCs w:val="0"/>
                <w:sz w:val="22"/>
                <w:szCs w:val="22"/>
              </w:rPr>
              <w:br/>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idx</w:t>
            </w:r>
            <w:proofErr w:type="spellEnd"/>
            <w:r w:rsidRPr="00B76C0A">
              <w:rPr>
                <w:b w:val="0"/>
                <w:bCs w:val="0"/>
                <w:sz w:val="22"/>
                <w:szCs w:val="22"/>
              </w:rPr>
              <w:t> ]</w:t>
            </w:r>
            <w:r w:rsidRPr="00B76C0A">
              <w:rPr>
                <w:b w:val="0"/>
                <w:bCs w:val="0"/>
                <w:sz w:val="22"/>
                <w:szCs w:val="22"/>
                <w:lang w:val="sv-SE"/>
              </w:rPr>
              <w:t xml:space="preserve">[ i ] </w:t>
            </w:r>
            <w:r w:rsidRPr="00B76C0A">
              <w:rPr>
                <w:b w:val="0"/>
                <w:bCs w:val="0"/>
                <w:sz w:val="22"/>
                <w:szCs w:val="22"/>
              </w:rPr>
              <w:t xml:space="preserve">= </w:t>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r w:rsidRPr="00B76C0A">
              <w:rPr>
                <w:sz w:val="22"/>
                <w:szCs w:val="22"/>
                <w:lang w:val="sv-SE"/>
              </w:rPr>
              <w:t xml:space="preserve"> </w:t>
            </w:r>
            <w:r w:rsidRPr="00B76C0A">
              <w:rPr>
                <w:b w:val="0"/>
                <w:bCs w:val="0"/>
                <w:sz w:val="22"/>
                <w:szCs w:val="22"/>
              </w:rPr>
              <w:t xml:space="preserve">+ </w:t>
            </w:r>
            <w:proofErr w:type="spellStart"/>
            <w:r w:rsidRPr="00B76C0A">
              <w:rPr>
                <w:b w:val="0"/>
                <w:bCs w:val="0"/>
                <w:sz w:val="22"/>
                <w:szCs w:val="22"/>
              </w:rPr>
              <w:t>DeltaRPS</w:t>
            </w:r>
            <w:proofErr w:type="spellEnd"/>
          </w:p>
        </w:tc>
      </w:tr>
      <w:tr w:rsidR="0098211B" w:rsidRPr="00B76C0A" w:rsidTr="0098211B">
        <w:trPr>
          <w:trHeight w:val="345"/>
          <w:tblCellSpacing w:w="0" w:type="dxa"/>
          <w:jc w:val="center"/>
        </w:trPr>
        <w:tc>
          <w:tcPr>
            <w:tcW w:w="1091" w:type="dxa"/>
            <w:tcBorders>
              <w:top w:val="single" w:sz="4" w:space="0" w:color="000000"/>
              <w:left w:val="single" w:sz="12" w:space="0" w:color="000000"/>
              <w:bottom w:val="single" w:sz="4" w:space="0" w:color="000000"/>
              <w:right w:val="single" w:sz="4" w:space="0" w:color="000000"/>
            </w:tcBorders>
          </w:tcPr>
          <w:p w:rsidR="0098211B" w:rsidRPr="00B76C0A" w:rsidRDefault="0098211B"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7341" w:type="dxa"/>
            <w:tcBorders>
              <w:top w:val="single" w:sz="4" w:space="0" w:color="000000"/>
              <w:left w:val="single" w:sz="4" w:space="0" w:color="000000"/>
              <w:bottom w:val="single" w:sz="4" w:space="0" w:color="000000"/>
              <w:right w:val="single" w:sz="12" w:space="0" w:color="000000"/>
            </w:tcBorders>
            <w:tcMar>
              <w:left w:w="57" w:type="dxa"/>
              <w:right w:w="57" w:type="dxa"/>
            </w:tcMar>
          </w:tcPr>
          <w:p w:rsidR="0098211B" w:rsidRPr="00B76C0A" w:rsidRDefault="0098211B"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There is no corresponding </w:t>
            </w:r>
            <w:proofErr w:type="spellStart"/>
            <w:r w:rsidRPr="00B76C0A">
              <w:rPr>
                <w:b w:val="0"/>
                <w:bCs w:val="0"/>
                <w:sz w:val="22"/>
                <w:szCs w:val="22"/>
              </w:rPr>
              <w:t>i-th</w:t>
            </w:r>
            <w:proofErr w:type="spellEnd"/>
            <w:r w:rsidRPr="00B76C0A">
              <w:rPr>
                <w:b w:val="0"/>
                <w:bCs w:val="0"/>
                <w:sz w:val="22"/>
                <w:szCs w:val="22"/>
              </w:rPr>
              <w:t xml:space="preserve"> reference picture for </w:t>
            </w:r>
            <w:proofErr w:type="spellStart"/>
            <w:proofErr w:type="gramStart"/>
            <w:r w:rsidRPr="00B76C0A">
              <w:rPr>
                <w:b w:val="0"/>
                <w:bCs w:val="0"/>
                <w:sz w:val="22"/>
                <w:szCs w:val="22"/>
              </w:rPr>
              <w:t>DeltaPoc</w:t>
            </w:r>
            <w:proofErr w:type="spellEnd"/>
            <w:r w:rsidRPr="00B76C0A">
              <w:rPr>
                <w:b w:val="0"/>
                <w:bCs w:val="0"/>
                <w:sz w:val="22"/>
                <w:szCs w:val="22"/>
              </w:rPr>
              <w:t>[</w:t>
            </w:r>
            <w:proofErr w:type="gram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p>
        </w:tc>
      </w:tr>
    </w:tbl>
    <w:p w:rsidR="0098211B" w:rsidRDefault="0098211B" w:rsidP="0098211B">
      <w:pPr>
        <w:spacing w:after="120"/>
        <w:jc w:val="both"/>
        <w:rPr>
          <w:lang w:val="en-CA" w:eastAsia="ko-KR"/>
        </w:rPr>
      </w:pPr>
    </w:p>
    <w:p w:rsidR="0098211B" w:rsidRDefault="0098211B" w:rsidP="0098211B">
      <w:pPr>
        <w:spacing w:after="120"/>
        <w:jc w:val="both"/>
        <w:rPr>
          <w:lang w:val="en-CA" w:eastAsia="ko-KR"/>
        </w:rPr>
      </w:pPr>
      <w:r>
        <w:rPr>
          <w:lang w:val="en-CA" w:eastAsia="ko-KR"/>
        </w:rPr>
        <w:t>E</w:t>
      </w:r>
      <w:r>
        <w:rPr>
          <w:rFonts w:hint="eastAsia"/>
          <w:lang w:val="en-CA" w:eastAsia="ko-KR"/>
        </w:rPr>
        <w:t>lse,</w:t>
      </w:r>
    </w:p>
    <w:p w:rsidR="0098211B" w:rsidRPr="0098211B" w:rsidRDefault="0098211B" w:rsidP="0098211B">
      <w:pPr>
        <w:spacing w:after="120"/>
        <w:jc w:val="both"/>
        <w:rPr>
          <w:lang w:val="en-CA" w:eastAsia="ko-KR"/>
        </w:rPr>
      </w:pPr>
    </w:p>
    <w:tbl>
      <w:tblPr>
        <w:tblW w:w="9542" w:type="dxa"/>
        <w:jc w:val="center"/>
        <w:tblCellSpacing w:w="0" w:type="dxa"/>
        <w:tblInd w:w="-57" w:type="dxa"/>
        <w:tblCellMar>
          <w:left w:w="0" w:type="dxa"/>
          <w:right w:w="0" w:type="dxa"/>
        </w:tblCellMar>
        <w:tblLook w:val="0000"/>
      </w:tblPr>
      <w:tblGrid>
        <w:gridCol w:w="1091"/>
        <w:gridCol w:w="1205"/>
        <w:gridCol w:w="7246"/>
      </w:tblGrid>
      <w:tr w:rsidR="00B76C0A" w:rsidRPr="00B76C0A" w:rsidTr="00C35B30">
        <w:trPr>
          <w:trHeight w:val="210"/>
          <w:tblCellSpacing w:w="0" w:type="dxa"/>
          <w:jc w:val="center"/>
        </w:trPr>
        <w:tc>
          <w:tcPr>
            <w:tcW w:w="1010" w:type="dxa"/>
            <w:tcBorders>
              <w:top w:val="single" w:sz="12" w:space="0" w:color="000000"/>
              <w:left w:val="single" w:sz="12" w:space="0" w:color="000000"/>
              <w:bottom w:val="single" w:sz="4"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ref_idc0[ j ]</w:t>
            </w:r>
          </w:p>
        </w:tc>
        <w:tc>
          <w:tcPr>
            <w:tcW w:w="1110" w:type="dxa"/>
            <w:tcBorders>
              <w:top w:val="single" w:sz="12" w:space="0" w:color="000000"/>
              <w:left w:val="single" w:sz="12" w:space="0" w:color="000000"/>
              <w:bottom w:val="single" w:sz="4"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ref_idc1[ j ]</w:t>
            </w:r>
          </w:p>
        </w:tc>
        <w:tc>
          <w:tcPr>
            <w:tcW w:w="7422" w:type="dxa"/>
            <w:tcBorders>
              <w:top w:val="single" w:sz="12" w:space="0" w:color="000000"/>
              <w:left w:val="single" w:sz="4" w:space="0" w:color="000000"/>
              <w:bottom w:val="single" w:sz="4"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Properties of </w:t>
            </w:r>
            <w:proofErr w:type="spellStart"/>
            <w:r w:rsidRPr="00B76C0A">
              <w:rPr>
                <w:b w:val="0"/>
                <w:bCs w:val="0"/>
                <w:sz w:val="22"/>
                <w:szCs w:val="22"/>
              </w:rPr>
              <w:t>i-th</w:t>
            </w:r>
            <w:proofErr w:type="spellEnd"/>
            <w:r w:rsidRPr="00B76C0A">
              <w:rPr>
                <w:b w:val="0"/>
                <w:bCs w:val="0"/>
                <w:sz w:val="22"/>
                <w:szCs w:val="22"/>
              </w:rPr>
              <w:t xml:space="preserve"> reference picture</w:t>
            </w:r>
          </w:p>
        </w:tc>
      </w:tr>
      <w:tr w:rsidR="00B76C0A" w:rsidRPr="00B76C0A" w:rsidTr="00C35B30">
        <w:trPr>
          <w:trHeight w:val="345"/>
          <w:tblCellSpacing w:w="0" w:type="dxa"/>
          <w:jc w:val="center"/>
        </w:trPr>
        <w:tc>
          <w:tcPr>
            <w:tcW w:w="1010" w:type="dxa"/>
            <w:tcBorders>
              <w:top w:val="single" w:sz="4" w:space="0" w:color="000000"/>
              <w:left w:val="single" w:sz="12" w:space="0" w:color="000000"/>
              <w:bottom w:val="single" w:sz="4"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1</w:t>
            </w:r>
          </w:p>
        </w:tc>
        <w:tc>
          <w:tcPr>
            <w:tcW w:w="1110" w:type="dxa"/>
            <w:tcBorders>
              <w:top w:val="single" w:sz="4" w:space="0" w:color="000000"/>
              <w:left w:val="single" w:sz="12" w:space="0" w:color="000000"/>
              <w:bottom w:val="single" w:sz="4"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p>
        </w:tc>
        <w:tc>
          <w:tcPr>
            <w:tcW w:w="7422" w:type="dxa"/>
            <w:tcBorders>
              <w:top w:val="single" w:sz="4" w:space="0" w:color="000000"/>
              <w:left w:val="single" w:sz="4" w:space="0" w:color="000000"/>
              <w:bottom w:val="single" w:sz="4"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Picture is used for reference by the current picture</w:t>
            </w:r>
            <w:r w:rsidRPr="00B76C0A">
              <w:rPr>
                <w:b w:val="0"/>
                <w:bCs w:val="0"/>
                <w:sz w:val="22"/>
                <w:szCs w:val="22"/>
              </w:rPr>
              <w:br/>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idx</w:t>
            </w:r>
            <w:proofErr w:type="spellEnd"/>
            <w:r w:rsidRPr="00B76C0A">
              <w:rPr>
                <w:b w:val="0"/>
                <w:bCs w:val="0"/>
                <w:sz w:val="22"/>
                <w:szCs w:val="22"/>
              </w:rPr>
              <w:t> ]</w:t>
            </w:r>
            <w:r w:rsidRPr="00B76C0A">
              <w:rPr>
                <w:b w:val="0"/>
                <w:bCs w:val="0"/>
                <w:sz w:val="22"/>
                <w:szCs w:val="22"/>
                <w:lang w:val="sv-SE"/>
              </w:rPr>
              <w:t xml:space="preserve">[ i ] </w:t>
            </w:r>
            <w:r w:rsidRPr="00B76C0A">
              <w:rPr>
                <w:b w:val="0"/>
                <w:bCs w:val="0"/>
                <w:sz w:val="22"/>
                <w:szCs w:val="22"/>
              </w:rPr>
              <w:t xml:space="preserve">= </w:t>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r w:rsidRPr="00B76C0A">
              <w:rPr>
                <w:sz w:val="22"/>
                <w:szCs w:val="22"/>
                <w:lang w:val="sv-SE"/>
              </w:rPr>
              <w:t xml:space="preserve"> </w:t>
            </w:r>
            <w:r w:rsidRPr="00B76C0A">
              <w:rPr>
                <w:b w:val="0"/>
                <w:bCs w:val="0"/>
                <w:sz w:val="22"/>
                <w:szCs w:val="22"/>
              </w:rPr>
              <w:t xml:space="preserve">+ </w:t>
            </w:r>
            <w:proofErr w:type="spellStart"/>
            <w:r w:rsidRPr="00B76C0A">
              <w:rPr>
                <w:b w:val="0"/>
                <w:bCs w:val="0"/>
                <w:sz w:val="22"/>
                <w:szCs w:val="22"/>
              </w:rPr>
              <w:t>DeltaRPS</w:t>
            </w:r>
            <w:proofErr w:type="spellEnd"/>
          </w:p>
        </w:tc>
      </w:tr>
      <w:tr w:rsidR="00B76C0A" w:rsidRPr="00B76C0A" w:rsidTr="00C35B30">
        <w:trPr>
          <w:trHeight w:val="345"/>
          <w:tblCellSpacing w:w="0" w:type="dxa"/>
          <w:jc w:val="center"/>
        </w:trPr>
        <w:tc>
          <w:tcPr>
            <w:tcW w:w="1010" w:type="dxa"/>
            <w:tcBorders>
              <w:top w:val="single" w:sz="4" w:space="0" w:color="000000"/>
              <w:left w:val="single" w:sz="12" w:space="0" w:color="000000"/>
              <w:bottom w:val="single" w:sz="4"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1110" w:type="dxa"/>
            <w:tcBorders>
              <w:top w:val="single" w:sz="4" w:space="0" w:color="000000"/>
              <w:left w:val="single" w:sz="12" w:space="0" w:color="000000"/>
              <w:bottom w:val="single" w:sz="4"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1</w:t>
            </w:r>
          </w:p>
        </w:tc>
        <w:tc>
          <w:tcPr>
            <w:tcW w:w="7422" w:type="dxa"/>
            <w:tcBorders>
              <w:top w:val="single" w:sz="4" w:space="0" w:color="000000"/>
              <w:left w:val="single" w:sz="4" w:space="0" w:color="000000"/>
              <w:bottom w:val="single" w:sz="4"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Picture is not used for reference by the current picture (but used by future pictures)</w:t>
            </w:r>
            <w:r w:rsidRPr="00B76C0A">
              <w:rPr>
                <w:b w:val="0"/>
                <w:bCs w:val="0"/>
                <w:sz w:val="22"/>
                <w:szCs w:val="22"/>
              </w:rPr>
              <w:br/>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idx</w:t>
            </w:r>
            <w:proofErr w:type="spellEnd"/>
            <w:r w:rsidRPr="00B76C0A">
              <w:rPr>
                <w:b w:val="0"/>
                <w:bCs w:val="0"/>
                <w:sz w:val="22"/>
                <w:szCs w:val="22"/>
              </w:rPr>
              <w:t> ]</w:t>
            </w:r>
            <w:r w:rsidRPr="00B76C0A">
              <w:rPr>
                <w:b w:val="0"/>
                <w:bCs w:val="0"/>
                <w:sz w:val="22"/>
                <w:szCs w:val="22"/>
                <w:lang w:val="sv-SE"/>
              </w:rPr>
              <w:t xml:space="preserve">[ i ] </w:t>
            </w:r>
            <w:r w:rsidRPr="00B76C0A">
              <w:rPr>
                <w:b w:val="0"/>
                <w:bCs w:val="0"/>
                <w:sz w:val="22"/>
                <w:szCs w:val="22"/>
              </w:rPr>
              <w:t xml:space="preserve">= </w:t>
            </w:r>
            <w:proofErr w:type="spellStart"/>
            <w:r w:rsidRPr="00B76C0A">
              <w:rPr>
                <w:b w:val="0"/>
                <w:bCs w:val="0"/>
                <w:sz w:val="22"/>
                <w:szCs w:val="22"/>
              </w:rPr>
              <w:t>DeltaPoc</w:t>
            </w:r>
            <w:proofErr w:type="spell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r w:rsidRPr="00B76C0A">
              <w:rPr>
                <w:sz w:val="22"/>
                <w:szCs w:val="22"/>
                <w:lang w:val="sv-SE"/>
              </w:rPr>
              <w:t xml:space="preserve"> </w:t>
            </w:r>
            <w:r w:rsidRPr="00B76C0A">
              <w:rPr>
                <w:b w:val="0"/>
                <w:bCs w:val="0"/>
                <w:sz w:val="22"/>
                <w:szCs w:val="22"/>
              </w:rPr>
              <w:t xml:space="preserve">+ </w:t>
            </w:r>
            <w:proofErr w:type="spellStart"/>
            <w:r w:rsidRPr="00B76C0A">
              <w:rPr>
                <w:b w:val="0"/>
                <w:bCs w:val="0"/>
                <w:sz w:val="22"/>
                <w:szCs w:val="22"/>
              </w:rPr>
              <w:t>DeltaRPS</w:t>
            </w:r>
            <w:proofErr w:type="spellEnd"/>
          </w:p>
        </w:tc>
      </w:tr>
      <w:tr w:rsidR="00B76C0A" w:rsidRPr="00B76C0A" w:rsidTr="00C35B30">
        <w:trPr>
          <w:trHeight w:val="210"/>
          <w:tblCellSpacing w:w="0" w:type="dxa"/>
          <w:jc w:val="center"/>
        </w:trPr>
        <w:tc>
          <w:tcPr>
            <w:tcW w:w="1010" w:type="dxa"/>
            <w:tcBorders>
              <w:top w:val="single" w:sz="4" w:space="0" w:color="000000"/>
              <w:left w:val="single" w:sz="12" w:space="0" w:color="000000"/>
              <w:bottom w:val="single" w:sz="12" w:space="0" w:color="000000"/>
              <w:right w:val="single" w:sz="4" w:space="0" w:color="000000"/>
            </w:tcBorders>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1110" w:type="dxa"/>
            <w:tcBorders>
              <w:top w:val="single" w:sz="4" w:space="0" w:color="000000"/>
              <w:left w:val="single" w:sz="12" w:space="0" w:color="000000"/>
              <w:bottom w:val="single" w:sz="12" w:space="0" w:color="000000"/>
              <w:right w:val="single" w:sz="4" w:space="0" w:color="000000"/>
            </w:tcBorders>
            <w:tcMar>
              <w:left w:w="57" w:type="dxa"/>
              <w:right w:w="57" w:type="dxa"/>
            </w:tcMar>
          </w:tcPr>
          <w:p w:rsidR="00B76C0A" w:rsidRPr="00B76C0A" w:rsidRDefault="00B76C0A" w:rsidP="00C35B30">
            <w:pPr>
              <w:pStyle w:val="tableheading0"/>
              <w:numPr>
                <w:ilvl w:val="12"/>
                <w:numId w:val="0"/>
              </w:numPr>
              <w:spacing w:before="72" w:after="72"/>
              <w:jc w:val="center"/>
              <w:rPr>
                <w:b w:val="0"/>
                <w:bCs w:val="0"/>
                <w:sz w:val="22"/>
                <w:szCs w:val="22"/>
              </w:rPr>
            </w:pPr>
            <w:r w:rsidRPr="00B76C0A">
              <w:rPr>
                <w:b w:val="0"/>
                <w:bCs w:val="0"/>
                <w:sz w:val="22"/>
                <w:szCs w:val="22"/>
              </w:rPr>
              <w:t>0</w:t>
            </w:r>
          </w:p>
        </w:tc>
        <w:tc>
          <w:tcPr>
            <w:tcW w:w="7422" w:type="dxa"/>
            <w:tcBorders>
              <w:top w:val="single" w:sz="4" w:space="0" w:color="000000"/>
              <w:left w:val="single" w:sz="4" w:space="0" w:color="000000"/>
              <w:bottom w:val="single" w:sz="12" w:space="0" w:color="000000"/>
              <w:right w:val="single" w:sz="12" w:space="0" w:color="000000"/>
            </w:tcBorders>
            <w:tcMar>
              <w:left w:w="57" w:type="dxa"/>
              <w:right w:w="57" w:type="dxa"/>
            </w:tcMar>
          </w:tcPr>
          <w:p w:rsidR="00B76C0A" w:rsidRPr="00B76C0A" w:rsidRDefault="00B76C0A" w:rsidP="00C35B30">
            <w:pPr>
              <w:pStyle w:val="tableheading0"/>
              <w:numPr>
                <w:ilvl w:val="12"/>
                <w:numId w:val="0"/>
              </w:numPr>
              <w:spacing w:before="72" w:after="72"/>
              <w:jc w:val="left"/>
              <w:rPr>
                <w:b w:val="0"/>
                <w:bCs w:val="0"/>
                <w:sz w:val="22"/>
                <w:szCs w:val="22"/>
              </w:rPr>
            </w:pPr>
            <w:r w:rsidRPr="00B76C0A">
              <w:rPr>
                <w:b w:val="0"/>
                <w:bCs w:val="0"/>
                <w:sz w:val="22"/>
                <w:szCs w:val="22"/>
              </w:rPr>
              <w:t xml:space="preserve">There is no corresponding </w:t>
            </w:r>
            <w:proofErr w:type="spellStart"/>
            <w:r w:rsidRPr="00B76C0A">
              <w:rPr>
                <w:b w:val="0"/>
                <w:bCs w:val="0"/>
                <w:sz w:val="22"/>
                <w:szCs w:val="22"/>
              </w:rPr>
              <w:t>i-th</w:t>
            </w:r>
            <w:proofErr w:type="spellEnd"/>
            <w:r w:rsidRPr="00B76C0A">
              <w:rPr>
                <w:b w:val="0"/>
                <w:bCs w:val="0"/>
                <w:sz w:val="22"/>
                <w:szCs w:val="22"/>
              </w:rPr>
              <w:t xml:space="preserve"> reference picture for </w:t>
            </w:r>
            <w:proofErr w:type="spellStart"/>
            <w:proofErr w:type="gramStart"/>
            <w:r w:rsidRPr="00B76C0A">
              <w:rPr>
                <w:b w:val="0"/>
                <w:bCs w:val="0"/>
                <w:sz w:val="22"/>
                <w:szCs w:val="22"/>
              </w:rPr>
              <w:t>DeltaPoc</w:t>
            </w:r>
            <w:proofErr w:type="spellEnd"/>
            <w:r w:rsidRPr="00B76C0A">
              <w:rPr>
                <w:b w:val="0"/>
                <w:bCs w:val="0"/>
                <w:sz w:val="22"/>
                <w:szCs w:val="22"/>
              </w:rPr>
              <w:t>[</w:t>
            </w:r>
            <w:proofErr w:type="gramEnd"/>
            <w:r w:rsidRPr="00B76C0A">
              <w:rPr>
                <w:b w:val="0"/>
                <w:bCs w:val="0"/>
                <w:sz w:val="22"/>
                <w:szCs w:val="22"/>
              </w:rPr>
              <w:t> </w:t>
            </w:r>
            <w:proofErr w:type="spellStart"/>
            <w:r w:rsidRPr="00B76C0A">
              <w:rPr>
                <w:b w:val="0"/>
                <w:bCs w:val="0"/>
                <w:sz w:val="22"/>
                <w:szCs w:val="22"/>
              </w:rPr>
              <w:t>RIdx</w:t>
            </w:r>
            <w:proofErr w:type="spellEnd"/>
            <w:r w:rsidRPr="00B76C0A">
              <w:rPr>
                <w:b w:val="0"/>
                <w:bCs w:val="0"/>
                <w:sz w:val="22"/>
                <w:szCs w:val="22"/>
              </w:rPr>
              <w:t> ]</w:t>
            </w:r>
            <w:r w:rsidRPr="00B76C0A">
              <w:rPr>
                <w:b w:val="0"/>
                <w:bCs w:val="0"/>
                <w:sz w:val="22"/>
                <w:szCs w:val="22"/>
                <w:lang w:val="sv-SE"/>
              </w:rPr>
              <w:t>[ j ].</w:t>
            </w:r>
          </w:p>
        </w:tc>
      </w:tr>
    </w:tbl>
    <w:p w:rsidR="00257B55" w:rsidRDefault="00257B55" w:rsidP="00F06799">
      <w:pPr>
        <w:snapToGrid w:val="0"/>
        <w:spacing w:line="360" w:lineRule="auto"/>
        <w:rPr>
          <w:lang w:val="en-CA" w:eastAsia="ko-KR"/>
        </w:rPr>
      </w:pPr>
    </w:p>
    <w:p w:rsidR="00EC1757" w:rsidDel="005E5C6D" w:rsidRDefault="00EC1757" w:rsidP="00EC1757">
      <w:pPr>
        <w:jc w:val="both"/>
        <w:rPr>
          <w:del w:id="351" w:author="HendryHendry/선임연구원/Convergence(연)ATS그룹(hendry.hendry" w:date="2012-01-30T20:46:00Z"/>
          <w:lang w:val="en-CA" w:eastAsia="ko-KR"/>
        </w:rPr>
      </w:pPr>
      <w:del w:id="352" w:author="HendryHendry/선임연구원/Convergence(연)ATS그룹(hendry.hendry" w:date="2012-01-30T20:46:00Z">
        <w:r w:rsidDel="005E5C6D">
          <w:rPr>
            <w:rFonts w:hint="eastAsia"/>
            <w:lang w:val="en-CA" w:eastAsia="ko-KR"/>
          </w:rPr>
          <w:lastRenderedPageBreak/>
          <w:delText xml:space="preserve">The proponent believes that the above modifications will not cause significant additional bits so that analysis of bit overhead for </w:delText>
        </w:r>
        <w:r w:rsidDel="005E5C6D">
          <w:rPr>
            <w:lang w:val="en-CA" w:eastAsia="ko-KR"/>
          </w:rPr>
          <w:delText>signalling</w:delText>
        </w:r>
        <w:r w:rsidDel="005E5C6D">
          <w:rPr>
            <w:rFonts w:hint="eastAsia"/>
            <w:lang w:val="en-CA" w:eastAsia="ko-KR"/>
          </w:rPr>
          <w:delText xml:space="preserve"> compared to current </w:delText>
        </w:r>
        <w:r w:rsidDel="005E5C6D">
          <w:rPr>
            <w:lang w:val="en-CA" w:eastAsia="ko-KR"/>
          </w:rPr>
          <w:delText>signalling</w:delText>
        </w:r>
        <w:r w:rsidDel="005E5C6D">
          <w:rPr>
            <w:rFonts w:hint="eastAsia"/>
            <w:lang w:val="en-CA" w:eastAsia="ko-KR"/>
          </w:rPr>
          <w:delText xml:space="preserve"> method is not provided as this version. However, if necessary, further analysis on the effect of the proposed </w:delText>
        </w:r>
        <w:r w:rsidDel="005E5C6D">
          <w:rPr>
            <w:lang w:val="en-CA" w:eastAsia="ko-KR"/>
          </w:rPr>
          <w:delText>modification</w:delText>
        </w:r>
        <w:r w:rsidDel="005E5C6D">
          <w:rPr>
            <w:rFonts w:hint="eastAsia"/>
            <w:lang w:val="en-CA" w:eastAsia="ko-KR"/>
          </w:rPr>
          <w:delText xml:space="preserve"> to number of bits to be </w:delText>
        </w:r>
        <w:r w:rsidDel="005E5C6D">
          <w:rPr>
            <w:lang w:val="en-CA" w:eastAsia="ko-KR"/>
          </w:rPr>
          <w:delText>signalled</w:delText>
        </w:r>
        <w:r w:rsidDel="005E5C6D">
          <w:rPr>
            <w:rFonts w:hint="eastAsia"/>
            <w:lang w:val="en-CA" w:eastAsia="ko-KR"/>
          </w:rPr>
          <w:delText xml:space="preserve"> will be provided in later revision.</w:delText>
        </w:r>
      </w:del>
    </w:p>
    <w:p w:rsidR="005E5C6D" w:rsidRDefault="005E5C6D" w:rsidP="005E5C6D">
      <w:pPr>
        <w:pStyle w:val="3"/>
        <w:rPr>
          <w:ins w:id="353" w:author="HendryHendry/선임연구원/Convergence(연)ATS그룹(hendry.hendry" w:date="2012-01-30T20:46:00Z"/>
          <w:lang w:val="en-CA" w:eastAsia="ko-KR"/>
        </w:rPr>
      </w:pPr>
      <w:ins w:id="354" w:author="HendryHendry/선임연구원/Convergence(연)ATS그룹(hendry.hendry" w:date="2012-01-30T20:46:00Z">
        <w:r>
          <w:rPr>
            <w:rFonts w:hint="eastAsia"/>
            <w:lang w:val="en-CA" w:eastAsia="ko-KR"/>
          </w:rPr>
          <w:t>Bit-count Analysis</w:t>
        </w:r>
      </w:ins>
    </w:p>
    <w:p w:rsidR="005E5C6D" w:rsidRDefault="005E5C6D" w:rsidP="005E5C6D">
      <w:pPr>
        <w:rPr>
          <w:ins w:id="355" w:author="HendryHendry/선임연구원/Convergence(연)ATS그룹(hendry.hendry" w:date="2012-01-30T20:46:00Z"/>
          <w:lang w:val="en-CA" w:eastAsia="ko-KR"/>
        </w:rPr>
      </w:pPr>
      <w:ins w:id="356" w:author="HendryHendry/선임연구원/Convergence(연)ATS그룹(hendry.hendry" w:date="2012-01-30T20:46:00Z">
        <w:r>
          <w:rPr>
            <w:rFonts w:hint="eastAsia"/>
            <w:lang w:val="en-CA" w:eastAsia="ko-KR"/>
          </w:rPr>
          <w:t xml:space="preserve">Compared to the current system method, the proposed changes will impact the bit-count of </w:t>
        </w:r>
        <w:r>
          <w:rPr>
            <w:lang w:val="en-CA" w:eastAsia="ko-KR"/>
          </w:rPr>
          <w:t>signalling</w:t>
        </w:r>
        <w:r>
          <w:rPr>
            <w:rFonts w:hint="eastAsia"/>
            <w:lang w:val="en-CA" w:eastAsia="ko-KR"/>
          </w:rPr>
          <w:t xml:space="preserve"> method as follow:</w:t>
        </w:r>
      </w:ins>
    </w:p>
    <w:p w:rsidR="005E5C6D" w:rsidRPr="002C5E15" w:rsidRDefault="005E5C6D" w:rsidP="005E5C6D">
      <w:pPr>
        <w:pStyle w:val="aa"/>
        <w:numPr>
          <w:ilvl w:val="0"/>
          <w:numId w:val="20"/>
        </w:numPr>
        <w:ind w:leftChars="0"/>
        <w:rPr>
          <w:ins w:id="357" w:author="HendryHendry/선임연구원/Convergence(연)ATS그룹(hendry.hendry" w:date="2012-01-30T20:46:00Z"/>
          <w:rFonts w:ascii="Times New Roman" w:hAnsi="Times New Roman"/>
          <w:lang w:val="en-CA"/>
        </w:rPr>
      </w:pPr>
      <w:ins w:id="358" w:author="HendryHendry/선임연구원/Convergence(연)ATS그룹(hendry.hendry" w:date="2012-01-30T20:46:00Z">
        <w:r w:rsidRPr="003E77B0">
          <w:rPr>
            <w:rFonts w:ascii="Times New Roman" w:hAnsi="Times New Roman"/>
            <w:sz w:val="22"/>
            <w:lang w:val="en-CA"/>
          </w:rPr>
          <w:t xml:space="preserve">For case 2.1 ~ 2.7: overhead cost 1 bit for </w:t>
        </w:r>
        <w:r w:rsidR="002A55A4">
          <w:rPr>
            <w:rFonts w:ascii="Times New Roman" w:hAnsi="Times New Roman"/>
            <w:sz w:val="22"/>
            <w:lang w:val="en-CA"/>
          </w:rPr>
          <w:t xml:space="preserve">signalling </w:t>
        </w:r>
        <w:proofErr w:type="spellStart"/>
        <w:r w:rsidR="002A55A4" w:rsidRPr="002A55A4">
          <w:rPr>
            <w:rFonts w:ascii="Times New Roman" w:eastAsia="Malgun Gothic" w:hAnsi="Times New Roman"/>
            <w:bCs/>
            <w:sz w:val="22"/>
            <w:rPrChange w:id="359" w:author="Administrator" w:date="2012-02-02T05:56:00Z">
              <w:rPr>
                <w:rFonts w:ascii="Times New Roman" w:eastAsia="Malgun Gothic" w:hAnsi="Times New Roman"/>
                <w:b/>
                <w:bCs/>
                <w:sz w:val="22"/>
              </w:rPr>
            </w:rPrChange>
          </w:rPr>
          <w:t>no_unused_ref_pic_flag</w:t>
        </w:r>
        <w:proofErr w:type="spellEnd"/>
        <w:r w:rsidR="002A55A4" w:rsidRPr="002A55A4">
          <w:rPr>
            <w:rFonts w:ascii="Times New Roman" w:eastAsia="Malgun Gothic" w:hAnsi="Times New Roman"/>
            <w:bCs/>
            <w:sz w:val="22"/>
            <w:rPrChange w:id="360" w:author="Administrator" w:date="2012-02-02T05:56:00Z">
              <w:rPr>
                <w:rFonts w:ascii="Times New Roman" w:eastAsia="Malgun Gothic" w:hAnsi="Times New Roman"/>
                <w:b/>
                <w:bCs/>
                <w:sz w:val="22"/>
              </w:rPr>
            </w:rPrChange>
          </w:rPr>
          <w:t xml:space="preserve"> in PPS</w:t>
        </w:r>
      </w:ins>
    </w:p>
    <w:p w:rsidR="002C5E15" w:rsidRPr="002C5E15" w:rsidRDefault="002A55A4" w:rsidP="005E5C6D">
      <w:pPr>
        <w:pStyle w:val="aa"/>
        <w:numPr>
          <w:ilvl w:val="0"/>
          <w:numId w:val="20"/>
        </w:numPr>
        <w:ind w:leftChars="0"/>
        <w:rPr>
          <w:ins w:id="361" w:author="Administrator" w:date="2012-02-02T05:57:00Z"/>
          <w:rFonts w:ascii="Times New Roman" w:hAnsi="Times New Roman"/>
          <w:lang w:val="en-CA"/>
          <w:rPrChange w:id="362" w:author="Administrator" w:date="2012-02-02T05:57:00Z">
            <w:rPr>
              <w:ins w:id="363" w:author="Administrator" w:date="2012-02-02T05:57:00Z"/>
              <w:rFonts w:ascii="Times New Roman" w:hAnsi="Times New Roman"/>
              <w:bCs/>
              <w:sz w:val="22"/>
            </w:rPr>
          </w:rPrChange>
        </w:rPr>
      </w:pPr>
      <w:ins w:id="364" w:author="HendryHendry/선임연구원/Convergence(연)ATS그룹(hendry.hendry" w:date="2012-01-30T20:46:00Z">
        <w:r>
          <w:rPr>
            <w:rFonts w:ascii="Times New Roman" w:eastAsia="Malgun Gothic" w:hAnsi="Times New Roman"/>
            <w:bCs/>
            <w:sz w:val="22"/>
          </w:rPr>
          <w:t xml:space="preserve">For case 3.1: </w:t>
        </w:r>
      </w:ins>
    </w:p>
    <w:p w:rsidR="00000000" w:rsidRDefault="002A55A4">
      <w:pPr>
        <w:pStyle w:val="aa"/>
        <w:numPr>
          <w:ilvl w:val="1"/>
          <w:numId w:val="20"/>
        </w:numPr>
        <w:ind w:leftChars="0"/>
        <w:rPr>
          <w:ins w:id="365" w:author="Administrator" w:date="2012-02-02T05:57:00Z"/>
          <w:rFonts w:ascii="Times New Roman" w:hAnsi="Times New Roman"/>
          <w:sz w:val="22"/>
          <w:lang w:val="en-CA"/>
          <w:rPrChange w:id="366" w:author="Administrator" w:date="2012-02-02T06:01:00Z">
            <w:rPr>
              <w:ins w:id="367" w:author="Administrator" w:date="2012-02-02T05:57:00Z"/>
              <w:rFonts w:ascii="Times New Roman" w:hAnsi="Times New Roman"/>
              <w:bCs/>
              <w:sz w:val="22"/>
            </w:rPr>
          </w:rPrChange>
        </w:rPr>
        <w:pPrChange w:id="368" w:author="Administrator" w:date="2012-02-02T05:57:00Z">
          <w:pPr>
            <w:pStyle w:val="aa"/>
            <w:numPr>
              <w:numId w:val="20"/>
            </w:numPr>
            <w:ind w:leftChars="0" w:left="400" w:hanging="400"/>
          </w:pPr>
        </w:pPrChange>
      </w:pPr>
      <w:ins w:id="369" w:author="Administrator" w:date="2012-02-02T05:57:00Z">
        <w:r>
          <w:rPr>
            <w:rFonts w:ascii="Times New Roman" w:hAnsi="Times New Roman"/>
            <w:sz w:val="22"/>
            <w:lang w:val="en-CA"/>
          </w:rPr>
          <w:t xml:space="preserve">overhead cost 1 bit for signalling </w:t>
        </w:r>
        <w:proofErr w:type="spellStart"/>
        <w:r>
          <w:rPr>
            <w:rFonts w:ascii="Times New Roman" w:eastAsia="Malgun Gothic" w:hAnsi="Times New Roman"/>
            <w:bCs/>
            <w:sz w:val="22"/>
          </w:rPr>
          <w:t>no_unused_ref_pic_flag</w:t>
        </w:r>
        <w:proofErr w:type="spellEnd"/>
        <w:r>
          <w:rPr>
            <w:rFonts w:ascii="Times New Roman" w:eastAsia="Malgun Gothic" w:hAnsi="Times New Roman"/>
            <w:bCs/>
            <w:sz w:val="22"/>
          </w:rPr>
          <w:t xml:space="preserve"> in PPS</w:t>
        </w:r>
      </w:ins>
    </w:p>
    <w:p w:rsidR="00000000" w:rsidRDefault="002A55A4">
      <w:pPr>
        <w:pStyle w:val="aa"/>
        <w:numPr>
          <w:ilvl w:val="1"/>
          <w:numId w:val="20"/>
        </w:numPr>
        <w:ind w:leftChars="0"/>
        <w:rPr>
          <w:ins w:id="370" w:author="Administrator" w:date="2012-02-02T06:01:00Z"/>
          <w:rFonts w:ascii="Times New Roman" w:hAnsi="Times New Roman"/>
          <w:sz w:val="22"/>
          <w:lang w:val="en-CA"/>
        </w:rPr>
        <w:pPrChange w:id="371" w:author="Administrator" w:date="2012-02-02T05:57:00Z">
          <w:pPr>
            <w:pStyle w:val="aa"/>
            <w:numPr>
              <w:numId w:val="20"/>
            </w:numPr>
            <w:ind w:leftChars="0" w:left="400" w:hanging="400"/>
          </w:pPr>
        </w:pPrChange>
      </w:pPr>
      <w:ins w:id="372" w:author="Administrator" w:date="2012-02-02T06:01:00Z">
        <w:r w:rsidRPr="002A55A4">
          <w:rPr>
            <w:rFonts w:ascii="Times New Roman" w:hAnsi="Times New Roman"/>
            <w:sz w:val="22"/>
            <w:lang w:val="en-CA"/>
            <w:rPrChange w:id="373" w:author="Administrator" w:date="2012-02-02T06:01:00Z">
              <w:rPr>
                <w:rFonts w:ascii="Times New Roman" w:hAnsi="Times New Roman"/>
                <w:lang w:val="en-CA"/>
              </w:rPr>
            </w:rPrChange>
          </w:rPr>
          <w:t>save 4 bits from RPS #1</w:t>
        </w:r>
      </w:ins>
    </w:p>
    <w:p w:rsidR="00000000" w:rsidRDefault="002C5E15">
      <w:pPr>
        <w:pStyle w:val="aa"/>
        <w:numPr>
          <w:ilvl w:val="1"/>
          <w:numId w:val="20"/>
        </w:numPr>
        <w:ind w:leftChars="0"/>
        <w:rPr>
          <w:ins w:id="374" w:author="Administrator" w:date="2012-02-02T05:57:00Z"/>
          <w:rFonts w:ascii="Times New Roman" w:hAnsi="Times New Roman"/>
          <w:sz w:val="22"/>
          <w:lang w:val="en-CA"/>
        </w:rPr>
        <w:pPrChange w:id="375" w:author="Administrator" w:date="2012-02-02T05:57:00Z">
          <w:pPr>
            <w:pStyle w:val="aa"/>
            <w:numPr>
              <w:numId w:val="20"/>
            </w:numPr>
            <w:ind w:leftChars="0" w:left="400" w:hanging="400"/>
          </w:pPr>
        </w:pPrChange>
      </w:pPr>
      <w:ins w:id="376" w:author="Administrator" w:date="2012-02-02T06:01:00Z">
        <w:r>
          <w:rPr>
            <w:rFonts w:ascii="Times New Roman" w:hAnsi="Times New Roman" w:hint="eastAsia"/>
            <w:sz w:val="22"/>
            <w:lang w:val="en-CA"/>
          </w:rPr>
          <w:t>save 1 bits from each of RPS #2 ~ #4</w:t>
        </w:r>
      </w:ins>
    </w:p>
    <w:p w:rsidR="00000000" w:rsidRDefault="002A55A4">
      <w:pPr>
        <w:pStyle w:val="aa"/>
        <w:numPr>
          <w:ilvl w:val="1"/>
          <w:numId w:val="20"/>
        </w:numPr>
        <w:ind w:leftChars="0"/>
        <w:rPr>
          <w:ins w:id="377" w:author="HendryHendry/선임연구원/Convergence(연)ATS그룹(hendry.hendry" w:date="2012-01-30T20:46:00Z"/>
          <w:del w:id="378" w:author="Administrator" w:date="2012-02-02T06:02:00Z"/>
          <w:rFonts w:ascii="Times New Roman" w:hAnsi="Times New Roman"/>
          <w:sz w:val="22"/>
          <w:lang w:val="en-CA"/>
          <w:rPrChange w:id="379" w:author="Administrator" w:date="2012-02-02T06:01:00Z">
            <w:rPr>
              <w:ins w:id="380" w:author="HendryHendry/선임연구원/Convergence(연)ATS그룹(hendry.hendry" w:date="2012-01-30T20:46:00Z"/>
              <w:del w:id="381" w:author="Administrator" w:date="2012-02-02T06:02:00Z"/>
              <w:rFonts w:ascii="Times New Roman" w:hAnsi="Times New Roman"/>
              <w:lang w:val="en-CA"/>
            </w:rPr>
          </w:rPrChange>
        </w:rPr>
        <w:pPrChange w:id="382" w:author="Administrator" w:date="2012-02-02T05:57:00Z">
          <w:pPr>
            <w:pStyle w:val="aa"/>
            <w:numPr>
              <w:numId w:val="20"/>
            </w:numPr>
            <w:ind w:leftChars="0" w:left="400" w:hanging="400"/>
          </w:pPr>
        </w:pPrChange>
      </w:pPr>
      <w:ins w:id="383" w:author="HendryHendry/선임연구원/Convergence(연)ATS그룹(hendry.hendry" w:date="2012-01-30T20:46:00Z">
        <w:del w:id="384" w:author="Administrator" w:date="2012-02-02T06:02:00Z">
          <w:r>
            <w:rPr>
              <w:rFonts w:eastAsia="Malgun Gothic"/>
              <w:bCs/>
            </w:rPr>
            <w:delText xml:space="preserve">saving 4 bits per RPS (i.e., total 16 bits) and overhead 1 bit for </w:delText>
          </w:r>
          <w:r>
            <w:rPr>
              <w:lang w:val="en-CA"/>
            </w:rPr>
            <w:delText xml:space="preserve">signalling </w:delText>
          </w:r>
          <w:r w:rsidRPr="002A55A4">
            <w:rPr>
              <w:rFonts w:eastAsia="Malgun Gothic"/>
              <w:bCs/>
              <w:rPrChange w:id="385" w:author="Administrator" w:date="2012-02-02T06:01:00Z">
                <w:rPr>
                  <w:rFonts w:eastAsia="Malgun Gothic"/>
                  <w:b/>
                  <w:bCs/>
                </w:rPr>
              </w:rPrChange>
            </w:rPr>
            <w:delText>no_unused_ref_pic_flag in PPS</w:delText>
          </w:r>
        </w:del>
      </w:ins>
    </w:p>
    <w:p w:rsidR="005E5C6D" w:rsidRPr="002C5E15" w:rsidRDefault="002A55A4" w:rsidP="005E5C6D">
      <w:pPr>
        <w:pStyle w:val="aa"/>
        <w:numPr>
          <w:ilvl w:val="0"/>
          <w:numId w:val="20"/>
        </w:numPr>
        <w:ind w:leftChars="0"/>
        <w:rPr>
          <w:ins w:id="386" w:author="Administrator" w:date="2012-02-02T06:02:00Z"/>
          <w:rFonts w:ascii="Times New Roman" w:hAnsi="Times New Roman"/>
          <w:sz w:val="22"/>
          <w:lang w:val="en-CA"/>
        </w:rPr>
      </w:pPr>
      <w:ins w:id="387" w:author="HendryHendry/선임연구원/Convergence(연)ATS그룹(hendry.hendry" w:date="2012-01-30T20:46:00Z">
        <w:r>
          <w:rPr>
            <w:rFonts w:ascii="Times New Roman" w:eastAsia="Malgun Gothic" w:hAnsi="Times New Roman"/>
            <w:bCs/>
            <w:sz w:val="22"/>
            <w:lang w:val="en-CA"/>
          </w:rPr>
          <w:t>For case 3.2: saving total 4 bits.</w:t>
        </w:r>
      </w:ins>
    </w:p>
    <w:p w:rsidR="00717B00" w:rsidRPr="002C5E15" w:rsidRDefault="00717B00" w:rsidP="00717B00">
      <w:pPr>
        <w:pStyle w:val="aa"/>
        <w:numPr>
          <w:ilvl w:val="1"/>
          <w:numId w:val="20"/>
        </w:numPr>
        <w:ind w:leftChars="0"/>
        <w:rPr>
          <w:ins w:id="388" w:author="Administrator" w:date="2012-02-02T06:05:00Z"/>
          <w:rFonts w:ascii="Times New Roman" w:hAnsi="Times New Roman"/>
          <w:sz w:val="22"/>
          <w:lang w:val="en-CA"/>
        </w:rPr>
      </w:pPr>
      <w:ins w:id="389" w:author="Administrator" w:date="2012-02-02T06:05:00Z">
        <w:r w:rsidRPr="002C5E15">
          <w:rPr>
            <w:rFonts w:ascii="Times New Roman" w:hAnsi="Times New Roman"/>
            <w:sz w:val="22"/>
            <w:lang w:val="en-CA"/>
          </w:rPr>
          <w:t xml:space="preserve">overhead cost 1 bit for signalling </w:t>
        </w:r>
        <w:proofErr w:type="spellStart"/>
        <w:r w:rsidRPr="002C5E15">
          <w:rPr>
            <w:rFonts w:ascii="Times New Roman" w:eastAsia="Malgun Gothic" w:hAnsi="Times New Roman"/>
            <w:bCs/>
            <w:sz w:val="22"/>
          </w:rPr>
          <w:t>no_unused_ref_pic_flag</w:t>
        </w:r>
        <w:proofErr w:type="spellEnd"/>
        <w:r w:rsidRPr="002C5E15">
          <w:rPr>
            <w:rFonts w:ascii="Times New Roman" w:eastAsia="Malgun Gothic" w:hAnsi="Times New Roman"/>
            <w:bCs/>
            <w:sz w:val="22"/>
          </w:rPr>
          <w:t xml:space="preserve"> in PPS</w:t>
        </w:r>
      </w:ins>
    </w:p>
    <w:p w:rsidR="00000000" w:rsidRDefault="00717B00">
      <w:pPr>
        <w:pStyle w:val="aa"/>
        <w:numPr>
          <w:ilvl w:val="1"/>
          <w:numId w:val="20"/>
        </w:numPr>
        <w:ind w:leftChars="0"/>
        <w:rPr>
          <w:ins w:id="390" w:author="HendryHendry/선임연구원/Convergence(연)ATS그룹(hendry.hendry" w:date="2012-01-30T20:46:00Z"/>
          <w:rFonts w:ascii="Times New Roman" w:hAnsi="Times New Roman"/>
          <w:sz w:val="22"/>
          <w:lang w:val="en-CA"/>
          <w:rPrChange w:id="391" w:author="Administrator" w:date="2012-02-02T06:05:00Z">
            <w:rPr>
              <w:ins w:id="392" w:author="HendryHendry/선임연구원/Convergence(연)ATS그룹(hendry.hendry" w:date="2012-01-30T20:46:00Z"/>
              <w:rFonts w:ascii="Times New Roman" w:hAnsi="Times New Roman"/>
              <w:lang w:val="en-CA"/>
            </w:rPr>
          </w:rPrChange>
        </w:rPr>
        <w:pPrChange w:id="393" w:author="Administrator" w:date="2012-02-02T06:05:00Z">
          <w:pPr>
            <w:pStyle w:val="aa"/>
            <w:numPr>
              <w:numId w:val="20"/>
            </w:numPr>
            <w:ind w:leftChars="0" w:left="400" w:hanging="400"/>
          </w:pPr>
        </w:pPrChange>
      </w:pPr>
      <w:ins w:id="394" w:author="Administrator" w:date="2012-02-02T06:05:00Z">
        <w:r>
          <w:rPr>
            <w:rFonts w:ascii="Times New Roman" w:hAnsi="Times New Roman" w:hint="eastAsia"/>
            <w:sz w:val="22"/>
            <w:lang w:val="en-CA"/>
          </w:rPr>
          <w:t>save 1 bits from each of RPS #1 ~ #4</w:t>
        </w:r>
      </w:ins>
    </w:p>
    <w:p w:rsidR="00717B00" w:rsidRPr="00717B00" w:rsidRDefault="002A55A4" w:rsidP="005E5C6D">
      <w:pPr>
        <w:pStyle w:val="aa"/>
        <w:numPr>
          <w:ilvl w:val="0"/>
          <w:numId w:val="20"/>
        </w:numPr>
        <w:ind w:leftChars="0"/>
        <w:rPr>
          <w:ins w:id="395" w:author="Administrator" w:date="2012-02-02T06:05:00Z"/>
          <w:rFonts w:ascii="Times New Roman" w:hAnsi="Times New Roman"/>
          <w:lang w:val="en-CA"/>
          <w:rPrChange w:id="396" w:author="Administrator" w:date="2012-02-02T06:05:00Z">
            <w:rPr>
              <w:ins w:id="397" w:author="Administrator" w:date="2012-02-02T06:05:00Z"/>
              <w:rFonts w:ascii="Times New Roman" w:hAnsi="Times New Roman"/>
              <w:bCs/>
              <w:sz w:val="22"/>
              <w:lang w:val="en-CA"/>
            </w:rPr>
          </w:rPrChange>
        </w:rPr>
      </w:pPr>
      <w:ins w:id="398" w:author="HendryHendry/선임연구원/Convergence(연)ATS그룹(hendry.hendry" w:date="2012-01-30T20:46:00Z">
        <w:r>
          <w:rPr>
            <w:rFonts w:ascii="Times New Roman" w:eastAsia="Malgun Gothic" w:hAnsi="Times New Roman"/>
            <w:bCs/>
            <w:sz w:val="22"/>
            <w:lang w:val="en-CA"/>
          </w:rPr>
          <w:t xml:space="preserve">For case 3.4: </w:t>
        </w:r>
      </w:ins>
    </w:p>
    <w:p w:rsidR="00000000" w:rsidRDefault="002A55A4">
      <w:pPr>
        <w:pStyle w:val="aa"/>
        <w:numPr>
          <w:ilvl w:val="1"/>
          <w:numId w:val="20"/>
        </w:numPr>
        <w:ind w:leftChars="0"/>
        <w:rPr>
          <w:ins w:id="399" w:author="Administrator" w:date="2012-02-02T06:06:00Z"/>
          <w:rFonts w:ascii="Times New Roman" w:hAnsi="Times New Roman"/>
          <w:lang w:val="en-CA"/>
          <w:rPrChange w:id="400" w:author="Administrator" w:date="2012-02-02T06:06:00Z">
            <w:rPr>
              <w:ins w:id="401" w:author="Administrator" w:date="2012-02-02T06:06:00Z"/>
              <w:rFonts w:ascii="Times New Roman" w:hAnsi="Times New Roman"/>
              <w:bCs/>
              <w:sz w:val="22"/>
            </w:rPr>
          </w:rPrChange>
        </w:rPr>
        <w:pPrChange w:id="402" w:author="Administrator" w:date="2012-02-02T06:05:00Z">
          <w:pPr>
            <w:pStyle w:val="aa"/>
            <w:numPr>
              <w:numId w:val="20"/>
            </w:numPr>
            <w:ind w:leftChars="0" w:left="400" w:hanging="400"/>
          </w:pPr>
        </w:pPrChange>
      </w:pPr>
      <w:ins w:id="403" w:author="HendryHendry/선임연구원/Convergence(연)ATS그룹(hendry.hendry" w:date="2012-01-30T20:46:00Z">
        <w:r>
          <w:rPr>
            <w:rFonts w:ascii="Times New Roman" w:hAnsi="Times New Roman"/>
            <w:sz w:val="22"/>
            <w:lang w:val="en-CA"/>
          </w:rPr>
          <w:t xml:space="preserve">overhead cost 1 bit for signalling </w:t>
        </w:r>
        <w:proofErr w:type="spellStart"/>
        <w:r w:rsidRPr="002A55A4">
          <w:rPr>
            <w:rFonts w:ascii="Times New Roman" w:eastAsia="Malgun Gothic" w:hAnsi="Times New Roman"/>
            <w:bCs/>
            <w:sz w:val="22"/>
            <w:rPrChange w:id="404" w:author="Administrator" w:date="2012-02-02T05:56:00Z">
              <w:rPr>
                <w:rFonts w:ascii="Times New Roman" w:eastAsia="Malgun Gothic" w:hAnsi="Times New Roman"/>
                <w:b/>
                <w:bCs/>
                <w:sz w:val="22"/>
              </w:rPr>
            </w:rPrChange>
          </w:rPr>
          <w:t>no_unused_ref_pic_flag</w:t>
        </w:r>
        <w:proofErr w:type="spellEnd"/>
        <w:r w:rsidRPr="002A55A4">
          <w:rPr>
            <w:rFonts w:ascii="Times New Roman" w:eastAsia="Malgun Gothic" w:hAnsi="Times New Roman"/>
            <w:bCs/>
            <w:sz w:val="22"/>
            <w:rPrChange w:id="405" w:author="Administrator" w:date="2012-02-02T05:56:00Z">
              <w:rPr>
                <w:rFonts w:ascii="Times New Roman" w:eastAsia="Malgun Gothic" w:hAnsi="Times New Roman"/>
                <w:b/>
                <w:bCs/>
                <w:sz w:val="22"/>
              </w:rPr>
            </w:rPrChange>
          </w:rPr>
          <w:t xml:space="preserve"> in PPS</w:t>
        </w:r>
      </w:ins>
    </w:p>
    <w:p w:rsidR="00000000" w:rsidRDefault="00717B00">
      <w:pPr>
        <w:pStyle w:val="aa"/>
        <w:numPr>
          <w:ilvl w:val="1"/>
          <w:numId w:val="20"/>
        </w:numPr>
        <w:ind w:leftChars="0"/>
        <w:rPr>
          <w:ins w:id="406" w:author="HendryHendry/선임연구원/Convergence(연)ATS그룹(hendry.hendry" w:date="2012-01-30T20:46:00Z"/>
          <w:rFonts w:ascii="Times New Roman" w:hAnsi="Times New Roman"/>
          <w:lang w:val="en-CA"/>
        </w:rPr>
        <w:pPrChange w:id="407" w:author="Administrator" w:date="2012-02-02T06:05:00Z">
          <w:pPr>
            <w:pStyle w:val="aa"/>
            <w:numPr>
              <w:numId w:val="20"/>
            </w:numPr>
            <w:ind w:leftChars="0" w:left="400" w:hanging="400"/>
          </w:pPr>
        </w:pPrChange>
      </w:pPr>
      <w:proofErr w:type="gramStart"/>
      <w:ins w:id="408" w:author="Administrator" w:date="2012-02-02T06:06:00Z">
        <w:r>
          <w:rPr>
            <w:rFonts w:ascii="Times New Roman" w:hAnsi="Times New Roman" w:hint="eastAsia"/>
            <w:bCs/>
            <w:sz w:val="22"/>
          </w:rPr>
          <w:t>save</w:t>
        </w:r>
        <w:proofErr w:type="gramEnd"/>
        <w:r>
          <w:rPr>
            <w:rFonts w:ascii="Times New Roman" w:hAnsi="Times New Roman" w:hint="eastAsia"/>
            <w:bCs/>
            <w:sz w:val="22"/>
          </w:rPr>
          <w:t xml:space="preserve"> on average 5 bits per slice.</w:t>
        </w:r>
      </w:ins>
    </w:p>
    <w:p w:rsidR="005E5C6D" w:rsidRDefault="005E5C6D" w:rsidP="005E5C6D">
      <w:pPr>
        <w:pStyle w:val="3"/>
        <w:rPr>
          <w:ins w:id="409" w:author="HendryHendry/선임연구원/Convergence(연)ATS그룹(hendry.hendry" w:date="2012-01-30T20:46:00Z"/>
          <w:lang w:val="en-CA" w:eastAsia="ko-KR"/>
        </w:rPr>
      </w:pPr>
      <w:ins w:id="410" w:author="HendryHendry/선임연구원/Convergence(연)ATS그룹(hendry.hendry" w:date="2012-01-30T20:46:00Z">
        <w:r>
          <w:rPr>
            <w:rFonts w:hint="eastAsia"/>
            <w:lang w:val="en-CA" w:eastAsia="ko-KR"/>
          </w:rPr>
          <w:t>Error Resilience Analysis</w:t>
        </w:r>
      </w:ins>
    </w:p>
    <w:p w:rsidR="005E5C6D" w:rsidRDefault="005E5C6D" w:rsidP="005E5C6D">
      <w:pPr>
        <w:spacing w:before="0"/>
        <w:jc w:val="both"/>
        <w:rPr>
          <w:ins w:id="411" w:author="HendryHendry/선임연구원/Convergence(연)ATS그룹(hendry.hendry" w:date="2012-01-30T20:46:00Z"/>
          <w:lang w:val="en-CA" w:eastAsia="ko-KR"/>
        </w:rPr>
      </w:pPr>
      <w:ins w:id="412" w:author="HendryHendry/선임연구원/Convergence(연)ATS그룹(hendry.hendry" w:date="2012-01-30T20:46:00Z">
        <w:r>
          <w:rPr>
            <w:rFonts w:hint="eastAsia"/>
            <w:lang w:val="en-CA" w:eastAsia="ko-KR"/>
          </w:rPr>
          <w:t xml:space="preserve">The </w:t>
        </w:r>
        <w:r>
          <w:rPr>
            <w:lang w:val="en-CA" w:eastAsia="ko-KR"/>
          </w:rPr>
          <w:t>proposed</w:t>
        </w:r>
        <w:r>
          <w:rPr>
            <w:rFonts w:hint="eastAsia"/>
            <w:lang w:val="en-CA" w:eastAsia="ko-KR"/>
          </w:rPr>
          <w:t xml:space="preserve"> method of </w:t>
        </w:r>
        <w:r>
          <w:rPr>
            <w:lang w:val="en-CA" w:eastAsia="ko-KR"/>
          </w:rPr>
          <w:t>signalling</w:t>
        </w:r>
        <w:r>
          <w:rPr>
            <w:rFonts w:hint="eastAsia"/>
            <w:lang w:val="en-CA" w:eastAsia="ko-KR"/>
          </w:rPr>
          <w:t xml:space="preserve"> number of reference pictures in RPS does not have any effect on error resiliency feature of the current RPS </w:t>
        </w:r>
        <w:r>
          <w:rPr>
            <w:lang w:val="en-CA" w:eastAsia="ko-KR"/>
          </w:rPr>
          <w:t>signalling</w:t>
        </w:r>
        <w:r>
          <w:rPr>
            <w:rFonts w:hint="eastAsia"/>
            <w:lang w:val="en-CA" w:eastAsia="ko-KR"/>
          </w:rPr>
          <w:t xml:space="preserve"> mechanism.</w:t>
        </w:r>
      </w:ins>
    </w:p>
    <w:p w:rsidR="00EC1757" w:rsidRPr="005E5C6D" w:rsidRDefault="00EC1757" w:rsidP="00F06799">
      <w:pPr>
        <w:snapToGrid w:val="0"/>
        <w:spacing w:line="360" w:lineRule="auto"/>
        <w:rPr>
          <w:lang w:val="en-CA" w:eastAsia="ko-KR"/>
        </w:rPr>
      </w:pPr>
    </w:p>
    <w:p w:rsidR="001F2594" w:rsidRDefault="005B768E" w:rsidP="00E11923">
      <w:pPr>
        <w:pStyle w:val="1"/>
        <w:rPr>
          <w:lang w:val="en-CA" w:eastAsia="ko-KR"/>
        </w:rPr>
      </w:pPr>
      <w:r>
        <w:rPr>
          <w:rFonts w:hint="eastAsia"/>
          <w:lang w:val="en-CA" w:eastAsia="ko-KR"/>
        </w:rPr>
        <w:t>Conclusion</w:t>
      </w:r>
    </w:p>
    <w:p w:rsidR="002B25D3" w:rsidRDefault="002B25D3" w:rsidP="002B25D3">
      <w:pPr>
        <w:jc w:val="both"/>
        <w:rPr>
          <w:lang w:eastAsia="ko-KR"/>
        </w:rPr>
      </w:pPr>
      <w:r>
        <w:rPr>
          <w:rFonts w:hint="eastAsia"/>
          <w:lang w:eastAsia="ko-KR"/>
        </w:rPr>
        <w:t>This document proposes some changes to the current syntax and semantics elements for signaling short-term reference pictures. While the proposed changes do not change signaling main concept of signaling, they may improve signaling efficiency</w:t>
      </w:r>
      <w:ins w:id="413" w:author="HendryHendry/선임연구원/Convergence(연)ATS그룹(hendry.hendry" w:date="2012-01-30T20:46:00Z">
        <w:r w:rsidR="005E5C6D">
          <w:rPr>
            <w:rFonts w:hint="eastAsia"/>
            <w:lang w:eastAsia="ko-KR"/>
          </w:rPr>
          <w:t xml:space="preserve">. </w:t>
        </w:r>
        <w:del w:id="414" w:author="Administrator" w:date="2012-02-02T05:56:00Z">
          <w:r w:rsidR="005E5C6D" w:rsidDel="00831492">
            <w:rPr>
              <w:rFonts w:hint="eastAsia"/>
              <w:lang w:eastAsia="ko-KR"/>
            </w:rPr>
            <w:delText xml:space="preserve">Changes </w:delText>
          </w:r>
          <w:r w:rsidR="005E5C6D" w:rsidDel="00831492">
            <w:rPr>
              <w:lang w:eastAsia="ko-KR"/>
            </w:rPr>
            <w:delText>to the</w:delText>
          </w:r>
          <w:r w:rsidR="005E5C6D" w:rsidDel="00831492">
            <w:rPr>
              <w:rFonts w:hint="eastAsia"/>
              <w:lang w:eastAsia="ko-KR"/>
            </w:rPr>
            <w:delText xml:space="preserve"> current WD text will be provided in the next revision of this document</w:delText>
          </w:r>
        </w:del>
      </w:ins>
      <w:del w:id="415" w:author="Administrator" w:date="2012-02-02T05:56:00Z">
        <w:r w:rsidDel="00831492">
          <w:rPr>
            <w:rFonts w:hint="eastAsia"/>
            <w:lang w:eastAsia="ko-KR"/>
          </w:rPr>
          <w:delText xml:space="preserve">. </w:delText>
        </w:r>
      </w:del>
      <w:r>
        <w:rPr>
          <w:rFonts w:hint="eastAsia"/>
          <w:lang w:eastAsia="ko-KR"/>
        </w:rPr>
        <w:t xml:space="preserve">We recommend the group to further discuss the proposed changes </w:t>
      </w:r>
      <w:r>
        <w:rPr>
          <w:lang w:eastAsia="ko-KR"/>
        </w:rPr>
        <w:t>can</w:t>
      </w:r>
      <w:r>
        <w:rPr>
          <w:rFonts w:hint="eastAsia"/>
          <w:lang w:eastAsia="ko-KR"/>
        </w:rPr>
        <w:t xml:space="preserve"> consider adopting them.</w:t>
      </w:r>
    </w:p>
    <w:p w:rsidR="002B25D3" w:rsidRDefault="002B25D3" w:rsidP="002B25D3">
      <w:pPr>
        <w:jc w:val="both"/>
        <w:rPr>
          <w:lang w:eastAsia="ko-KR"/>
        </w:rPr>
      </w:pPr>
    </w:p>
    <w:p w:rsidR="005B768E" w:rsidRPr="005B768E" w:rsidRDefault="005B768E" w:rsidP="005B768E">
      <w:pPr>
        <w:pStyle w:val="1"/>
        <w:rPr>
          <w:lang w:val="en-CA" w:eastAsia="ko-KR"/>
        </w:rPr>
      </w:pPr>
      <w:r w:rsidRPr="005B768E">
        <w:rPr>
          <w:lang w:val="en-CA"/>
        </w:rPr>
        <w:t>Patent rights declaration(s)</w:t>
      </w:r>
    </w:p>
    <w:p w:rsidR="0068141A" w:rsidRPr="009234A5" w:rsidRDefault="0068141A" w:rsidP="0068141A">
      <w:pPr>
        <w:jc w:val="both"/>
        <w:rPr>
          <w:szCs w:val="22"/>
        </w:rPr>
      </w:pPr>
      <w:r w:rsidRPr="00EB4ECF">
        <w:rPr>
          <w:rFonts w:hint="eastAsia"/>
          <w:b/>
          <w:szCs w:val="22"/>
          <w:lang w:eastAsia="ko-KR"/>
        </w:rPr>
        <w:t>LG Electronics</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68141A" w:rsidRPr="009234A5"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B14" w:rsidRDefault="009D6B14">
      <w:r>
        <w:separator/>
      </w:r>
    </w:p>
  </w:endnote>
  <w:endnote w:type="continuationSeparator" w:id="0">
    <w:p w:rsidR="009D6B14" w:rsidRDefault="009D6B14">
      <w:r>
        <w:continuationSeparator/>
      </w:r>
    </w:p>
  </w:endnote>
</w:endnotes>
</file>

<file path=word/fontTable.xml><?xml version="1.0" encoding="utf-8"?>
<w:fonts xmlns:r="http://schemas.openxmlformats.org/officeDocument/2006/relationships" xmlns:w="http://schemas.openxmlformats.org/wordprocessingml/2006/main">
  <w:font w:name="Gulim">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D56" w:rsidRDefault="00F66D5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A55A4">
      <w:rPr>
        <w:rStyle w:val="a5"/>
      </w:rPr>
      <w:fldChar w:fldCharType="begin"/>
    </w:r>
    <w:r>
      <w:rPr>
        <w:rStyle w:val="a5"/>
      </w:rPr>
      <w:instrText xml:space="preserve"> PAGE </w:instrText>
    </w:r>
    <w:r w:rsidR="002A55A4">
      <w:rPr>
        <w:rStyle w:val="a5"/>
      </w:rPr>
      <w:fldChar w:fldCharType="separate"/>
    </w:r>
    <w:r w:rsidR="001C71DA">
      <w:rPr>
        <w:rStyle w:val="a5"/>
        <w:noProof/>
      </w:rPr>
      <w:t>2</w:t>
    </w:r>
    <w:r w:rsidR="002A55A4">
      <w:rPr>
        <w:rStyle w:val="a5"/>
      </w:rPr>
      <w:fldChar w:fldCharType="end"/>
    </w:r>
    <w:r>
      <w:rPr>
        <w:rStyle w:val="a5"/>
      </w:rPr>
      <w:tab/>
      <w:t xml:space="preserve">Date Saved: </w:t>
    </w:r>
    <w:r w:rsidR="002A55A4">
      <w:rPr>
        <w:rStyle w:val="a5"/>
      </w:rPr>
      <w:fldChar w:fldCharType="begin"/>
    </w:r>
    <w:r>
      <w:rPr>
        <w:rStyle w:val="a5"/>
      </w:rPr>
      <w:instrText xml:space="preserve"> SAVEDATE  \@ "yyyy-MM-dd"  \* MERGEFORMAT </w:instrText>
    </w:r>
    <w:r w:rsidR="002A55A4">
      <w:rPr>
        <w:rStyle w:val="a5"/>
      </w:rPr>
      <w:fldChar w:fldCharType="separate"/>
    </w:r>
    <w:ins w:id="416" w:author="Administrator" w:date="2012-02-02T06:26:00Z">
      <w:r w:rsidR="00A62A02">
        <w:rPr>
          <w:rStyle w:val="a5"/>
          <w:noProof/>
        </w:rPr>
        <w:t>2012-02-02</w:t>
      </w:r>
    </w:ins>
    <w:del w:id="417" w:author="Administrator" w:date="2012-02-02T02:59:00Z">
      <w:r w:rsidR="005E5C6D" w:rsidDel="00923BCA">
        <w:rPr>
          <w:rStyle w:val="a5"/>
          <w:noProof/>
        </w:rPr>
        <w:delText>2012-01-20</w:delText>
      </w:r>
    </w:del>
    <w:r w:rsidR="002A55A4">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B14" w:rsidRDefault="009D6B14">
      <w:r>
        <w:separator/>
      </w:r>
    </w:p>
  </w:footnote>
  <w:footnote w:type="continuationSeparator" w:id="0">
    <w:p w:rsidR="009D6B14" w:rsidRDefault="009D6B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252D4D"/>
    <w:multiLevelType w:val="hybridMultilevel"/>
    <w:tmpl w:val="355C6042"/>
    <w:lvl w:ilvl="0" w:tplc="DD5A83BE">
      <w:start w:val="368"/>
      <w:numFmt w:val="bullet"/>
      <w:lvlText w:val="-"/>
      <w:lvlJc w:val="left"/>
      <w:pPr>
        <w:ind w:left="1420" w:hanging="400"/>
      </w:pPr>
      <w:rPr>
        <w:rFonts w:ascii="Gulim" w:hAnsi="Gulim" w:hint="default"/>
      </w:rPr>
    </w:lvl>
    <w:lvl w:ilvl="1" w:tplc="04090003" w:tentative="1">
      <w:start w:val="1"/>
      <w:numFmt w:val="bullet"/>
      <w:lvlText w:val=""/>
      <w:lvlJc w:val="left"/>
      <w:pPr>
        <w:ind w:left="1820" w:hanging="400"/>
      </w:pPr>
      <w:rPr>
        <w:rFonts w:ascii="Wingdings" w:hAnsi="Wingdings" w:hint="default"/>
      </w:rPr>
    </w:lvl>
    <w:lvl w:ilvl="2" w:tplc="04090005" w:tentative="1">
      <w:start w:val="1"/>
      <w:numFmt w:val="bullet"/>
      <w:lvlText w:val=""/>
      <w:lvlJc w:val="left"/>
      <w:pPr>
        <w:ind w:left="2220" w:hanging="400"/>
      </w:pPr>
      <w:rPr>
        <w:rFonts w:ascii="Wingdings" w:hAnsi="Wingdings" w:hint="default"/>
      </w:rPr>
    </w:lvl>
    <w:lvl w:ilvl="3" w:tplc="04090001" w:tentative="1">
      <w:start w:val="1"/>
      <w:numFmt w:val="bullet"/>
      <w:lvlText w:val=""/>
      <w:lvlJc w:val="left"/>
      <w:pPr>
        <w:ind w:left="2620" w:hanging="400"/>
      </w:pPr>
      <w:rPr>
        <w:rFonts w:ascii="Wingdings" w:hAnsi="Wingdings" w:hint="default"/>
      </w:rPr>
    </w:lvl>
    <w:lvl w:ilvl="4" w:tplc="04090003" w:tentative="1">
      <w:start w:val="1"/>
      <w:numFmt w:val="bullet"/>
      <w:lvlText w:val=""/>
      <w:lvlJc w:val="left"/>
      <w:pPr>
        <w:ind w:left="3020" w:hanging="400"/>
      </w:pPr>
      <w:rPr>
        <w:rFonts w:ascii="Wingdings" w:hAnsi="Wingdings" w:hint="default"/>
      </w:rPr>
    </w:lvl>
    <w:lvl w:ilvl="5" w:tplc="04090005" w:tentative="1">
      <w:start w:val="1"/>
      <w:numFmt w:val="bullet"/>
      <w:lvlText w:val=""/>
      <w:lvlJc w:val="left"/>
      <w:pPr>
        <w:ind w:left="3420" w:hanging="400"/>
      </w:pPr>
      <w:rPr>
        <w:rFonts w:ascii="Wingdings" w:hAnsi="Wingdings" w:hint="default"/>
      </w:rPr>
    </w:lvl>
    <w:lvl w:ilvl="6" w:tplc="04090001" w:tentative="1">
      <w:start w:val="1"/>
      <w:numFmt w:val="bullet"/>
      <w:lvlText w:val=""/>
      <w:lvlJc w:val="left"/>
      <w:pPr>
        <w:ind w:left="3820" w:hanging="400"/>
      </w:pPr>
      <w:rPr>
        <w:rFonts w:ascii="Wingdings" w:hAnsi="Wingdings" w:hint="default"/>
      </w:rPr>
    </w:lvl>
    <w:lvl w:ilvl="7" w:tplc="04090003" w:tentative="1">
      <w:start w:val="1"/>
      <w:numFmt w:val="bullet"/>
      <w:lvlText w:val=""/>
      <w:lvlJc w:val="left"/>
      <w:pPr>
        <w:ind w:left="4220" w:hanging="400"/>
      </w:pPr>
      <w:rPr>
        <w:rFonts w:ascii="Wingdings" w:hAnsi="Wingdings" w:hint="default"/>
      </w:rPr>
    </w:lvl>
    <w:lvl w:ilvl="8" w:tplc="04090005" w:tentative="1">
      <w:start w:val="1"/>
      <w:numFmt w:val="bullet"/>
      <w:lvlText w:val=""/>
      <w:lvlJc w:val="left"/>
      <w:pPr>
        <w:ind w:left="4620" w:hanging="400"/>
      </w:pPr>
      <w:rPr>
        <w:rFonts w:ascii="Wingdings" w:hAnsi="Wingdings" w:hint="default"/>
      </w:rPr>
    </w:lvl>
  </w:abstractNum>
  <w:abstractNum w:abstractNumId="2">
    <w:nsid w:val="01B93AC0"/>
    <w:multiLevelType w:val="hybridMultilevel"/>
    <w:tmpl w:val="17C8D1E4"/>
    <w:lvl w:ilvl="0" w:tplc="FFFFFFFF">
      <w:start w:val="5"/>
      <w:numFmt w:val="bullet"/>
      <w:lvlText w:val="–"/>
      <w:lvlJc w:val="left"/>
      <w:pPr>
        <w:ind w:left="400" w:hanging="400"/>
      </w:pPr>
      <w:rPr>
        <w:rFonts w:ascii="Times New Roman" w:eastAsia="Times New Roman" w:hAnsi="Times New Roman"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BE7192"/>
    <w:multiLevelType w:val="hybridMultilevel"/>
    <w:tmpl w:val="68E0EC2E"/>
    <w:lvl w:ilvl="0" w:tplc="3E606E52">
      <w:start w:val="1"/>
      <w:numFmt w:val="decimal"/>
      <w:lvlText w:val="%1."/>
      <w:lvlJc w:val="left"/>
      <w:pPr>
        <w:ind w:left="400" w:hanging="400"/>
      </w:pPr>
    </w:lvl>
    <w:lvl w:ilvl="1" w:tplc="C2CA32D2" w:tentative="1">
      <w:start w:val="1"/>
      <w:numFmt w:val="upperLetter"/>
      <w:lvlText w:val="%2."/>
      <w:lvlJc w:val="left"/>
      <w:pPr>
        <w:ind w:left="800" w:hanging="400"/>
      </w:pPr>
    </w:lvl>
    <w:lvl w:ilvl="2" w:tplc="FF982BB0" w:tentative="1">
      <w:start w:val="1"/>
      <w:numFmt w:val="lowerRoman"/>
      <w:lvlText w:val="%3."/>
      <w:lvlJc w:val="right"/>
      <w:pPr>
        <w:ind w:left="1200" w:hanging="400"/>
      </w:pPr>
    </w:lvl>
    <w:lvl w:ilvl="3" w:tplc="564614D8" w:tentative="1">
      <w:start w:val="1"/>
      <w:numFmt w:val="decimal"/>
      <w:lvlText w:val="%4."/>
      <w:lvlJc w:val="left"/>
      <w:pPr>
        <w:ind w:left="1600" w:hanging="400"/>
      </w:pPr>
    </w:lvl>
    <w:lvl w:ilvl="4" w:tplc="20409D6A" w:tentative="1">
      <w:start w:val="1"/>
      <w:numFmt w:val="upperLetter"/>
      <w:lvlText w:val="%5."/>
      <w:lvlJc w:val="left"/>
      <w:pPr>
        <w:ind w:left="2000" w:hanging="400"/>
      </w:pPr>
    </w:lvl>
    <w:lvl w:ilvl="5" w:tplc="5D087184" w:tentative="1">
      <w:start w:val="1"/>
      <w:numFmt w:val="lowerRoman"/>
      <w:lvlText w:val="%6."/>
      <w:lvlJc w:val="right"/>
      <w:pPr>
        <w:ind w:left="2400" w:hanging="400"/>
      </w:pPr>
    </w:lvl>
    <w:lvl w:ilvl="6" w:tplc="6C02E0A6" w:tentative="1">
      <w:start w:val="1"/>
      <w:numFmt w:val="decimal"/>
      <w:lvlText w:val="%7."/>
      <w:lvlJc w:val="left"/>
      <w:pPr>
        <w:ind w:left="2800" w:hanging="400"/>
      </w:pPr>
    </w:lvl>
    <w:lvl w:ilvl="7" w:tplc="C320464C" w:tentative="1">
      <w:start w:val="1"/>
      <w:numFmt w:val="upperLetter"/>
      <w:lvlText w:val="%8."/>
      <w:lvlJc w:val="left"/>
      <w:pPr>
        <w:ind w:left="3200" w:hanging="400"/>
      </w:pPr>
    </w:lvl>
    <w:lvl w:ilvl="8" w:tplc="246CBD0A" w:tentative="1">
      <w:start w:val="1"/>
      <w:numFmt w:val="lowerRoman"/>
      <w:lvlText w:val="%9."/>
      <w:lvlJc w:val="right"/>
      <w:pPr>
        <w:ind w:left="3600" w:hanging="400"/>
      </w:pPr>
    </w:lvl>
  </w:abstractNum>
  <w:abstractNum w:abstractNumId="5">
    <w:nsid w:val="19B57698"/>
    <w:multiLevelType w:val="hybridMultilevel"/>
    <w:tmpl w:val="0862EE2E"/>
    <w:lvl w:ilvl="0" w:tplc="0409000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6">
    <w:nsid w:val="21876176"/>
    <w:multiLevelType w:val="hybridMultilevel"/>
    <w:tmpl w:val="81228F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430A63"/>
    <w:multiLevelType w:val="hybridMultilevel"/>
    <w:tmpl w:val="3036FA3C"/>
    <w:lvl w:ilvl="0" w:tplc="04090001">
      <w:start w:val="1"/>
      <w:numFmt w:val="bullet"/>
      <w:lvlText w:val="•"/>
      <w:lvlJc w:val="left"/>
      <w:pPr>
        <w:tabs>
          <w:tab w:val="num" w:pos="0"/>
        </w:tabs>
        <w:ind w:left="0" w:hanging="360"/>
      </w:pPr>
      <w:rPr>
        <w:rFonts w:ascii="Arial" w:hAnsi="Arial" w:hint="default"/>
      </w:rPr>
    </w:lvl>
    <w:lvl w:ilvl="1" w:tplc="04090003">
      <w:start w:val="368"/>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Arial" w:hAnsi="Arial" w:hint="default"/>
      </w:rPr>
    </w:lvl>
    <w:lvl w:ilvl="3" w:tplc="04090001" w:tentative="1">
      <w:start w:val="1"/>
      <w:numFmt w:val="bullet"/>
      <w:lvlText w:val="•"/>
      <w:lvlJc w:val="left"/>
      <w:pPr>
        <w:tabs>
          <w:tab w:val="num" w:pos="2160"/>
        </w:tabs>
        <w:ind w:left="2160" w:hanging="360"/>
      </w:pPr>
      <w:rPr>
        <w:rFonts w:ascii="Arial" w:hAnsi="Arial" w:hint="default"/>
      </w:rPr>
    </w:lvl>
    <w:lvl w:ilvl="4" w:tplc="04090003" w:tentative="1">
      <w:start w:val="1"/>
      <w:numFmt w:val="bullet"/>
      <w:lvlText w:val="•"/>
      <w:lvlJc w:val="left"/>
      <w:pPr>
        <w:tabs>
          <w:tab w:val="num" w:pos="2880"/>
        </w:tabs>
        <w:ind w:left="2880" w:hanging="360"/>
      </w:pPr>
      <w:rPr>
        <w:rFonts w:ascii="Arial" w:hAnsi="Arial" w:hint="default"/>
      </w:rPr>
    </w:lvl>
    <w:lvl w:ilvl="5" w:tplc="04090005" w:tentative="1">
      <w:start w:val="1"/>
      <w:numFmt w:val="bullet"/>
      <w:lvlText w:val="•"/>
      <w:lvlJc w:val="left"/>
      <w:pPr>
        <w:tabs>
          <w:tab w:val="num" w:pos="3600"/>
        </w:tabs>
        <w:ind w:left="3600" w:hanging="360"/>
      </w:pPr>
      <w:rPr>
        <w:rFonts w:ascii="Arial" w:hAnsi="Arial" w:hint="default"/>
      </w:rPr>
    </w:lvl>
    <w:lvl w:ilvl="6" w:tplc="04090001" w:tentative="1">
      <w:start w:val="1"/>
      <w:numFmt w:val="bullet"/>
      <w:lvlText w:val="•"/>
      <w:lvlJc w:val="left"/>
      <w:pPr>
        <w:tabs>
          <w:tab w:val="num" w:pos="4320"/>
        </w:tabs>
        <w:ind w:left="4320" w:hanging="360"/>
      </w:pPr>
      <w:rPr>
        <w:rFonts w:ascii="Arial" w:hAnsi="Arial" w:hint="default"/>
      </w:rPr>
    </w:lvl>
    <w:lvl w:ilvl="7" w:tplc="04090003" w:tentative="1">
      <w:start w:val="1"/>
      <w:numFmt w:val="bullet"/>
      <w:lvlText w:val="•"/>
      <w:lvlJc w:val="left"/>
      <w:pPr>
        <w:tabs>
          <w:tab w:val="num" w:pos="5040"/>
        </w:tabs>
        <w:ind w:left="5040" w:hanging="360"/>
      </w:pPr>
      <w:rPr>
        <w:rFonts w:ascii="Arial" w:hAnsi="Arial" w:hint="default"/>
      </w:rPr>
    </w:lvl>
    <w:lvl w:ilvl="8" w:tplc="04090005" w:tentative="1">
      <w:start w:val="1"/>
      <w:numFmt w:val="bullet"/>
      <w:lvlText w:val="•"/>
      <w:lvlJc w:val="left"/>
      <w:pPr>
        <w:tabs>
          <w:tab w:val="num" w:pos="5760"/>
        </w:tabs>
        <w:ind w:left="5760" w:hanging="360"/>
      </w:pPr>
      <w:rPr>
        <w:rFonts w:ascii="Arial" w:hAnsi="Arial"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3411"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23FB00B9"/>
    <w:multiLevelType w:val="hybridMultilevel"/>
    <w:tmpl w:val="ED964D48"/>
    <w:lvl w:ilvl="0" w:tplc="0409000F">
      <w:start w:val="1"/>
      <w:numFmt w:val="decimal"/>
      <w:lvlText w:val="%1."/>
      <w:lvlJc w:val="left"/>
      <w:pPr>
        <w:ind w:left="-1215" w:hanging="400"/>
      </w:pPr>
      <w:rPr>
        <w:rFonts w:hint="default"/>
      </w:rPr>
    </w:lvl>
    <w:lvl w:ilvl="1" w:tplc="CCE4E11C" w:tentative="1">
      <w:start w:val="1"/>
      <w:numFmt w:val="upperLetter"/>
      <w:lvlText w:val="%2."/>
      <w:lvlJc w:val="left"/>
      <w:pPr>
        <w:ind w:left="-815" w:hanging="400"/>
      </w:pPr>
    </w:lvl>
    <w:lvl w:ilvl="2" w:tplc="92A41DAE" w:tentative="1">
      <w:start w:val="1"/>
      <w:numFmt w:val="lowerRoman"/>
      <w:lvlText w:val="%3."/>
      <w:lvlJc w:val="right"/>
      <w:pPr>
        <w:ind w:left="-415" w:hanging="400"/>
      </w:pPr>
    </w:lvl>
    <w:lvl w:ilvl="3" w:tplc="0178D59A" w:tentative="1">
      <w:start w:val="1"/>
      <w:numFmt w:val="decimal"/>
      <w:lvlText w:val="%4."/>
      <w:lvlJc w:val="left"/>
      <w:pPr>
        <w:ind w:left="-15" w:hanging="400"/>
      </w:pPr>
    </w:lvl>
    <w:lvl w:ilvl="4" w:tplc="20CEE174" w:tentative="1">
      <w:start w:val="1"/>
      <w:numFmt w:val="upperLetter"/>
      <w:lvlText w:val="%5."/>
      <w:lvlJc w:val="left"/>
      <w:pPr>
        <w:ind w:left="385" w:hanging="400"/>
      </w:pPr>
    </w:lvl>
    <w:lvl w:ilvl="5" w:tplc="A9F0F11E" w:tentative="1">
      <w:start w:val="1"/>
      <w:numFmt w:val="lowerRoman"/>
      <w:lvlText w:val="%6."/>
      <w:lvlJc w:val="right"/>
      <w:pPr>
        <w:ind w:left="785" w:hanging="400"/>
      </w:pPr>
    </w:lvl>
    <w:lvl w:ilvl="6" w:tplc="CF1AB2DA" w:tentative="1">
      <w:start w:val="1"/>
      <w:numFmt w:val="decimal"/>
      <w:lvlText w:val="%7."/>
      <w:lvlJc w:val="left"/>
      <w:pPr>
        <w:ind w:left="1185" w:hanging="400"/>
      </w:pPr>
    </w:lvl>
    <w:lvl w:ilvl="7" w:tplc="C72C9C6C" w:tentative="1">
      <w:start w:val="1"/>
      <w:numFmt w:val="upperLetter"/>
      <w:lvlText w:val="%8."/>
      <w:lvlJc w:val="left"/>
      <w:pPr>
        <w:ind w:left="1585" w:hanging="400"/>
      </w:pPr>
    </w:lvl>
    <w:lvl w:ilvl="8" w:tplc="4B4633E8" w:tentative="1">
      <w:start w:val="1"/>
      <w:numFmt w:val="lowerRoman"/>
      <w:lvlText w:val="%9."/>
      <w:lvlJc w:val="right"/>
      <w:pPr>
        <w:ind w:left="1985" w:hanging="400"/>
      </w:pPr>
    </w:lvl>
  </w:abstractNum>
  <w:abstractNum w:abstractNumId="10">
    <w:nsid w:val="2A8D0EA3"/>
    <w:multiLevelType w:val="hybridMultilevel"/>
    <w:tmpl w:val="6096D25C"/>
    <w:lvl w:ilvl="0" w:tplc="FFFFFFFF">
      <w:start w:val="5"/>
      <w:numFmt w:val="bullet"/>
      <w:lvlText w:val="–"/>
      <w:lvlJc w:val="left"/>
      <w:pPr>
        <w:ind w:left="400" w:hanging="400"/>
      </w:pPr>
      <w:rPr>
        <w:rFonts w:ascii="Times New Roman" w:eastAsia="Times New Roman"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1">
    <w:nsid w:val="2DFA1203"/>
    <w:multiLevelType w:val="hybridMultilevel"/>
    <w:tmpl w:val="892E3838"/>
    <w:lvl w:ilvl="0" w:tplc="FFFFFFFF">
      <w:start w:val="1"/>
      <w:numFmt w:val="lowerLetter"/>
      <w:lvlText w:val="%1."/>
      <w:lvlJc w:val="left"/>
      <w:pPr>
        <w:ind w:left="400" w:hanging="400"/>
      </w:pPr>
      <w:rPr>
        <w:rFonts w:cs="Times New Roman"/>
      </w:rPr>
    </w:lvl>
    <w:lvl w:ilvl="1" w:tplc="04090003" w:tentative="1">
      <w:start w:val="1"/>
      <w:numFmt w:val="upperLetter"/>
      <w:lvlText w:val="%2."/>
      <w:lvlJc w:val="left"/>
      <w:pPr>
        <w:ind w:left="800" w:hanging="400"/>
      </w:pPr>
    </w:lvl>
    <w:lvl w:ilvl="2" w:tplc="04090005" w:tentative="1">
      <w:start w:val="1"/>
      <w:numFmt w:val="lowerRoman"/>
      <w:lvlText w:val="%3."/>
      <w:lvlJc w:val="right"/>
      <w:pPr>
        <w:ind w:left="1200" w:hanging="400"/>
      </w:pPr>
    </w:lvl>
    <w:lvl w:ilvl="3" w:tplc="04090001" w:tentative="1">
      <w:start w:val="1"/>
      <w:numFmt w:val="decimal"/>
      <w:lvlText w:val="%4."/>
      <w:lvlJc w:val="left"/>
      <w:pPr>
        <w:ind w:left="1600" w:hanging="400"/>
      </w:pPr>
    </w:lvl>
    <w:lvl w:ilvl="4" w:tplc="04090003" w:tentative="1">
      <w:start w:val="1"/>
      <w:numFmt w:val="upperLetter"/>
      <w:lvlText w:val="%5."/>
      <w:lvlJc w:val="left"/>
      <w:pPr>
        <w:ind w:left="2000" w:hanging="400"/>
      </w:pPr>
    </w:lvl>
    <w:lvl w:ilvl="5" w:tplc="04090005" w:tentative="1">
      <w:start w:val="1"/>
      <w:numFmt w:val="lowerRoman"/>
      <w:lvlText w:val="%6."/>
      <w:lvlJc w:val="right"/>
      <w:pPr>
        <w:ind w:left="2400" w:hanging="400"/>
      </w:pPr>
    </w:lvl>
    <w:lvl w:ilvl="6" w:tplc="04090001" w:tentative="1">
      <w:start w:val="1"/>
      <w:numFmt w:val="decimal"/>
      <w:lvlText w:val="%7."/>
      <w:lvlJc w:val="left"/>
      <w:pPr>
        <w:ind w:left="2800" w:hanging="400"/>
      </w:pPr>
    </w:lvl>
    <w:lvl w:ilvl="7" w:tplc="04090003" w:tentative="1">
      <w:start w:val="1"/>
      <w:numFmt w:val="upperLetter"/>
      <w:lvlText w:val="%8."/>
      <w:lvlJc w:val="left"/>
      <w:pPr>
        <w:ind w:left="3200" w:hanging="400"/>
      </w:pPr>
    </w:lvl>
    <w:lvl w:ilvl="8" w:tplc="04090005" w:tentative="1">
      <w:start w:val="1"/>
      <w:numFmt w:val="lowerRoman"/>
      <w:lvlText w:val="%9."/>
      <w:lvlJc w:val="right"/>
      <w:pPr>
        <w:ind w:left="3600" w:hanging="400"/>
      </w:pPr>
    </w:lvl>
  </w:abstractNum>
  <w:abstractNum w:abstractNumId="12">
    <w:nsid w:val="37E759A5"/>
    <w:multiLevelType w:val="hybridMultilevel"/>
    <w:tmpl w:val="8B0E00E4"/>
    <w:lvl w:ilvl="0" w:tplc="04090019">
      <w:start w:val="1"/>
      <w:numFmt w:val="bullet"/>
      <w:lvlText w:val="–"/>
      <w:lvlJc w:val="left"/>
      <w:pPr>
        <w:ind w:left="400" w:hanging="400"/>
      </w:pPr>
      <w:rPr>
        <w:rFonts w:ascii="Courier New" w:hAnsi="Courier New"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3">
    <w:nsid w:val="37F4500E"/>
    <w:multiLevelType w:val="hybridMultilevel"/>
    <w:tmpl w:val="E06AE6E0"/>
    <w:lvl w:ilvl="0" w:tplc="04090019">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35D2205"/>
    <w:multiLevelType w:val="hybridMultilevel"/>
    <w:tmpl w:val="9DB46F98"/>
    <w:lvl w:ilvl="0" w:tplc="0409000F">
      <w:numFmt w:val="bullet"/>
      <w:lvlText w:val="–"/>
      <w:lvlJc w:val="left"/>
      <w:pPr>
        <w:ind w:left="400" w:hanging="400"/>
      </w:pPr>
      <w:rPr>
        <w:rFonts w:ascii="Times New Roman" w:eastAsia="Batang" w:hAnsi="Times New Roman" w:hint="default"/>
      </w:rPr>
    </w:lvl>
    <w:lvl w:ilvl="1" w:tplc="04090019" w:tentative="1">
      <w:start w:val="1"/>
      <w:numFmt w:val="bullet"/>
      <w:lvlText w:val=""/>
      <w:lvlJc w:val="left"/>
      <w:pPr>
        <w:ind w:left="800" w:hanging="400"/>
      </w:pPr>
      <w:rPr>
        <w:rFonts w:ascii="Wingdings" w:hAnsi="Wingdings" w:hint="default"/>
      </w:rPr>
    </w:lvl>
    <w:lvl w:ilvl="2" w:tplc="0409001B" w:tentative="1">
      <w:start w:val="1"/>
      <w:numFmt w:val="bullet"/>
      <w:lvlText w:val=""/>
      <w:lvlJc w:val="left"/>
      <w:pPr>
        <w:ind w:left="1200" w:hanging="400"/>
      </w:pPr>
      <w:rPr>
        <w:rFonts w:ascii="Wingdings" w:hAnsi="Wingdings" w:hint="default"/>
      </w:rPr>
    </w:lvl>
    <w:lvl w:ilvl="3" w:tplc="0409000F" w:tentative="1">
      <w:start w:val="1"/>
      <w:numFmt w:val="bullet"/>
      <w:lvlText w:val=""/>
      <w:lvlJc w:val="left"/>
      <w:pPr>
        <w:ind w:left="1600" w:hanging="400"/>
      </w:pPr>
      <w:rPr>
        <w:rFonts w:ascii="Wingdings" w:hAnsi="Wingdings" w:hint="default"/>
      </w:rPr>
    </w:lvl>
    <w:lvl w:ilvl="4" w:tplc="04090019" w:tentative="1">
      <w:start w:val="1"/>
      <w:numFmt w:val="bullet"/>
      <w:lvlText w:val=""/>
      <w:lvlJc w:val="left"/>
      <w:pPr>
        <w:ind w:left="2000" w:hanging="400"/>
      </w:pPr>
      <w:rPr>
        <w:rFonts w:ascii="Wingdings" w:hAnsi="Wingdings" w:hint="default"/>
      </w:rPr>
    </w:lvl>
    <w:lvl w:ilvl="5" w:tplc="0409001B" w:tentative="1">
      <w:start w:val="1"/>
      <w:numFmt w:val="bullet"/>
      <w:lvlText w:val=""/>
      <w:lvlJc w:val="left"/>
      <w:pPr>
        <w:ind w:left="2400" w:hanging="400"/>
      </w:pPr>
      <w:rPr>
        <w:rFonts w:ascii="Wingdings" w:hAnsi="Wingdings" w:hint="default"/>
      </w:rPr>
    </w:lvl>
    <w:lvl w:ilvl="6" w:tplc="0409000F" w:tentative="1">
      <w:start w:val="1"/>
      <w:numFmt w:val="bullet"/>
      <w:lvlText w:val=""/>
      <w:lvlJc w:val="left"/>
      <w:pPr>
        <w:ind w:left="2800" w:hanging="400"/>
      </w:pPr>
      <w:rPr>
        <w:rFonts w:ascii="Wingdings" w:hAnsi="Wingdings" w:hint="default"/>
      </w:rPr>
    </w:lvl>
    <w:lvl w:ilvl="7" w:tplc="04090019" w:tentative="1">
      <w:start w:val="1"/>
      <w:numFmt w:val="bullet"/>
      <w:lvlText w:val=""/>
      <w:lvlJc w:val="left"/>
      <w:pPr>
        <w:ind w:left="3200" w:hanging="400"/>
      </w:pPr>
      <w:rPr>
        <w:rFonts w:ascii="Wingdings" w:hAnsi="Wingdings" w:hint="default"/>
      </w:rPr>
    </w:lvl>
    <w:lvl w:ilvl="8" w:tplc="0409001B" w:tentative="1">
      <w:start w:val="1"/>
      <w:numFmt w:val="bullet"/>
      <w:lvlText w:val=""/>
      <w:lvlJc w:val="left"/>
      <w:pPr>
        <w:ind w:left="3600" w:hanging="40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2E463BE"/>
    <w:multiLevelType w:val="hybridMultilevel"/>
    <w:tmpl w:val="73949224"/>
    <w:lvl w:ilvl="0" w:tplc="832E1138">
      <w:start w:val="1"/>
      <w:numFmt w:val="decimal"/>
      <w:lvlText w:val="%1."/>
      <w:lvlJc w:val="left"/>
      <w:pPr>
        <w:ind w:left="400" w:hanging="400"/>
      </w:pPr>
    </w:lvl>
    <w:lvl w:ilvl="1" w:tplc="E6CA7706" w:tentative="1">
      <w:start w:val="1"/>
      <w:numFmt w:val="upperLetter"/>
      <w:lvlText w:val="%2."/>
      <w:lvlJc w:val="left"/>
      <w:pPr>
        <w:ind w:left="800" w:hanging="400"/>
      </w:pPr>
    </w:lvl>
    <w:lvl w:ilvl="2" w:tplc="A094C99C" w:tentative="1">
      <w:start w:val="1"/>
      <w:numFmt w:val="lowerRoman"/>
      <w:lvlText w:val="%3."/>
      <w:lvlJc w:val="right"/>
      <w:pPr>
        <w:ind w:left="1200" w:hanging="400"/>
      </w:pPr>
    </w:lvl>
    <w:lvl w:ilvl="3" w:tplc="227AEB66" w:tentative="1">
      <w:start w:val="1"/>
      <w:numFmt w:val="decimal"/>
      <w:lvlText w:val="%4."/>
      <w:lvlJc w:val="left"/>
      <w:pPr>
        <w:ind w:left="1600" w:hanging="400"/>
      </w:pPr>
    </w:lvl>
    <w:lvl w:ilvl="4" w:tplc="43C699A2" w:tentative="1">
      <w:start w:val="1"/>
      <w:numFmt w:val="upperLetter"/>
      <w:lvlText w:val="%5."/>
      <w:lvlJc w:val="left"/>
      <w:pPr>
        <w:ind w:left="2000" w:hanging="400"/>
      </w:pPr>
    </w:lvl>
    <w:lvl w:ilvl="5" w:tplc="58729784" w:tentative="1">
      <w:start w:val="1"/>
      <w:numFmt w:val="lowerRoman"/>
      <w:lvlText w:val="%6."/>
      <w:lvlJc w:val="right"/>
      <w:pPr>
        <w:ind w:left="2400" w:hanging="400"/>
      </w:pPr>
    </w:lvl>
    <w:lvl w:ilvl="6" w:tplc="0E2E453A" w:tentative="1">
      <w:start w:val="1"/>
      <w:numFmt w:val="decimal"/>
      <w:lvlText w:val="%7."/>
      <w:lvlJc w:val="left"/>
      <w:pPr>
        <w:ind w:left="2800" w:hanging="400"/>
      </w:pPr>
    </w:lvl>
    <w:lvl w:ilvl="7" w:tplc="328216C4" w:tentative="1">
      <w:start w:val="1"/>
      <w:numFmt w:val="upperLetter"/>
      <w:lvlText w:val="%8."/>
      <w:lvlJc w:val="left"/>
      <w:pPr>
        <w:ind w:left="3200" w:hanging="400"/>
      </w:pPr>
    </w:lvl>
    <w:lvl w:ilvl="8" w:tplc="B1823C8C" w:tentative="1">
      <w:start w:val="1"/>
      <w:numFmt w:val="lowerRoman"/>
      <w:lvlText w:val="%9."/>
      <w:lvlJc w:val="right"/>
      <w:pPr>
        <w:ind w:left="3600" w:hanging="40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6"/>
  </w:num>
  <w:num w:numId="4">
    <w:abstractNumId w:val="14"/>
  </w:num>
  <w:num w:numId="5">
    <w:abstractNumId w:val="15"/>
  </w:num>
  <w:num w:numId="6">
    <w:abstractNumId w:val="8"/>
  </w:num>
  <w:num w:numId="7">
    <w:abstractNumId w:val="13"/>
  </w:num>
  <w:num w:numId="8">
    <w:abstractNumId w:val="8"/>
  </w:num>
  <w:num w:numId="9">
    <w:abstractNumId w:val="3"/>
  </w:num>
  <w:num w:numId="10">
    <w:abstractNumId w:val="6"/>
  </w:num>
  <w:num w:numId="11">
    <w:abstractNumId w:val="11"/>
  </w:num>
  <w:num w:numId="12">
    <w:abstractNumId w:val="7"/>
  </w:num>
  <w:num w:numId="13">
    <w:abstractNumId w:val="5"/>
  </w:num>
  <w:num w:numId="14">
    <w:abstractNumId w:val="19"/>
  </w:num>
  <w:num w:numId="15">
    <w:abstractNumId w:val="10"/>
  </w:num>
  <w:num w:numId="16">
    <w:abstractNumId w:val="4"/>
  </w:num>
  <w:num w:numId="17">
    <w:abstractNumId w:val="1"/>
  </w:num>
  <w:num w:numId="18">
    <w:abstractNumId w:val="17"/>
  </w:num>
  <w:num w:numId="19">
    <w:abstractNumId w:val="9"/>
  </w:num>
  <w:num w:numId="20">
    <w:abstractNumId w:val="2"/>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C32"/>
    <w:rsid w:val="00032AFC"/>
    <w:rsid w:val="0004342A"/>
    <w:rsid w:val="000458BC"/>
    <w:rsid w:val="00045C41"/>
    <w:rsid w:val="00046C03"/>
    <w:rsid w:val="00054C92"/>
    <w:rsid w:val="0007614F"/>
    <w:rsid w:val="00083C32"/>
    <w:rsid w:val="00084BFC"/>
    <w:rsid w:val="000861FF"/>
    <w:rsid w:val="00086905"/>
    <w:rsid w:val="000B1C6B"/>
    <w:rsid w:val="000B3B78"/>
    <w:rsid w:val="000B48CD"/>
    <w:rsid w:val="000B6060"/>
    <w:rsid w:val="000C09AC"/>
    <w:rsid w:val="000E00F3"/>
    <w:rsid w:val="000F158C"/>
    <w:rsid w:val="00102F3D"/>
    <w:rsid w:val="00104B81"/>
    <w:rsid w:val="001118F5"/>
    <w:rsid w:val="00124E38"/>
    <w:rsid w:val="0012580B"/>
    <w:rsid w:val="0013526E"/>
    <w:rsid w:val="0016537E"/>
    <w:rsid w:val="00171371"/>
    <w:rsid w:val="00175A24"/>
    <w:rsid w:val="00187E58"/>
    <w:rsid w:val="001936FF"/>
    <w:rsid w:val="001A297E"/>
    <w:rsid w:val="001A368E"/>
    <w:rsid w:val="001A7329"/>
    <w:rsid w:val="001A7578"/>
    <w:rsid w:val="001B4E28"/>
    <w:rsid w:val="001C3525"/>
    <w:rsid w:val="001C71DA"/>
    <w:rsid w:val="001D1BD2"/>
    <w:rsid w:val="001E02BE"/>
    <w:rsid w:val="001E2D87"/>
    <w:rsid w:val="001E3B37"/>
    <w:rsid w:val="001F2594"/>
    <w:rsid w:val="001F7E8C"/>
    <w:rsid w:val="002055A6"/>
    <w:rsid w:val="00206460"/>
    <w:rsid w:val="002069B4"/>
    <w:rsid w:val="00215DFC"/>
    <w:rsid w:val="002212DF"/>
    <w:rsid w:val="00227BA7"/>
    <w:rsid w:val="00257B55"/>
    <w:rsid w:val="00257D35"/>
    <w:rsid w:val="00261CB1"/>
    <w:rsid w:val="00263398"/>
    <w:rsid w:val="00275BCF"/>
    <w:rsid w:val="0028353F"/>
    <w:rsid w:val="00287AED"/>
    <w:rsid w:val="00287F26"/>
    <w:rsid w:val="00292257"/>
    <w:rsid w:val="002A54E0"/>
    <w:rsid w:val="002A55A4"/>
    <w:rsid w:val="002B1595"/>
    <w:rsid w:val="002B191D"/>
    <w:rsid w:val="002B25D3"/>
    <w:rsid w:val="002C5E15"/>
    <w:rsid w:val="002D0AF6"/>
    <w:rsid w:val="002F164D"/>
    <w:rsid w:val="003007EB"/>
    <w:rsid w:val="00301DEC"/>
    <w:rsid w:val="00302210"/>
    <w:rsid w:val="00306206"/>
    <w:rsid w:val="00317D85"/>
    <w:rsid w:val="00327C56"/>
    <w:rsid w:val="00330E29"/>
    <w:rsid w:val="003315A1"/>
    <w:rsid w:val="003373EC"/>
    <w:rsid w:val="00342FF4"/>
    <w:rsid w:val="00354AA3"/>
    <w:rsid w:val="003706CC"/>
    <w:rsid w:val="00376993"/>
    <w:rsid w:val="003A2D8E"/>
    <w:rsid w:val="003C20E4"/>
    <w:rsid w:val="003D6166"/>
    <w:rsid w:val="003E48E7"/>
    <w:rsid w:val="003E6F90"/>
    <w:rsid w:val="003F328D"/>
    <w:rsid w:val="003F46F1"/>
    <w:rsid w:val="003F5D0F"/>
    <w:rsid w:val="00414101"/>
    <w:rsid w:val="00424551"/>
    <w:rsid w:val="004275B2"/>
    <w:rsid w:val="00433DDB"/>
    <w:rsid w:val="00437619"/>
    <w:rsid w:val="0045364D"/>
    <w:rsid w:val="004A2A63"/>
    <w:rsid w:val="004B210C"/>
    <w:rsid w:val="004C46A1"/>
    <w:rsid w:val="004D405F"/>
    <w:rsid w:val="004E4F4F"/>
    <w:rsid w:val="004E6789"/>
    <w:rsid w:val="004F61E3"/>
    <w:rsid w:val="00502414"/>
    <w:rsid w:val="0051015C"/>
    <w:rsid w:val="00516CF1"/>
    <w:rsid w:val="00531AE9"/>
    <w:rsid w:val="00550A66"/>
    <w:rsid w:val="00553690"/>
    <w:rsid w:val="00567EC7"/>
    <w:rsid w:val="00570013"/>
    <w:rsid w:val="00574197"/>
    <w:rsid w:val="005801A2"/>
    <w:rsid w:val="00581940"/>
    <w:rsid w:val="00592566"/>
    <w:rsid w:val="005952A5"/>
    <w:rsid w:val="005A1055"/>
    <w:rsid w:val="005A33A1"/>
    <w:rsid w:val="005A3AD4"/>
    <w:rsid w:val="005B217D"/>
    <w:rsid w:val="005B768E"/>
    <w:rsid w:val="005C385F"/>
    <w:rsid w:val="005D0841"/>
    <w:rsid w:val="005E5C6D"/>
    <w:rsid w:val="005E5FE6"/>
    <w:rsid w:val="005F6F1B"/>
    <w:rsid w:val="00610DF9"/>
    <w:rsid w:val="0061505C"/>
    <w:rsid w:val="00624B33"/>
    <w:rsid w:val="00630AA2"/>
    <w:rsid w:val="00640A82"/>
    <w:rsid w:val="00646707"/>
    <w:rsid w:val="00647005"/>
    <w:rsid w:val="0065618E"/>
    <w:rsid w:val="00662E58"/>
    <w:rsid w:val="00664DCF"/>
    <w:rsid w:val="0068141A"/>
    <w:rsid w:val="006838A7"/>
    <w:rsid w:val="006A5EDB"/>
    <w:rsid w:val="006A6CE1"/>
    <w:rsid w:val="006B0ABD"/>
    <w:rsid w:val="006B206D"/>
    <w:rsid w:val="006C5D39"/>
    <w:rsid w:val="006D223C"/>
    <w:rsid w:val="006E0F43"/>
    <w:rsid w:val="006E2810"/>
    <w:rsid w:val="006E5417"/>
    <w:rsid w:val="006F244E"/>
    <w:rsid w:val="006F42A8"/>
    <w:rsid w:val="00707B2C"/>
    <w:rsid w:val="00712F60"/>
    <w:rsid w:val="00717B00"/>
    <w:rsid w:val="00720E3B"/>
    <w:rsid w:val="007338F6"/>
    <w:rsid w:val="007424E2"/>
    <w:rsid w:val="00743A81"/>
    <w:rsid w:val="00745F6B"/>
    <w:rsid w:val="0075585E"/>
    <w:rsid w:val="007568C7"/>
    <w:rsid w:val="007642B6"/>
    <w:rsid w:val="00770571"/>
    <w:rsid w:val="007768FF"/>
    <w:rsid w:val="007824D3"/>
    <w:rsid w:val="0079088D"/>
    <w:rsid w:val="00794411"/>
    <w:rsid w:val="00796EE3"/>
    <w:rsid w:val="007A7D29"/>
    <w:rsid w:val="007B4AB8"/>
    <w:rsid w:val="007C76C9"/>
    <w:rsid w:val="007F0175"/>
    <w:rsid w:val="007F1F8B"/>
    <w:rsid w:val="007F31EA"/>
    <w:rsid w:val="007F3F89"/>
    <w:rsid w:val="007F67A1"/>
    <w:rsid w:val="008026D4"/>
    <w:rsid w:val="0080321C"/>
    <w:rsid w:val="008206C8"/>
    <w:rsid w:val="00831492"/>
    <w:rsid w:val="008451DC"/>
    <w:rsid w:val="00874A6C"/>
    <w:rsid w:val="00876C65"/>
    <w:rsid w:val="008A29A1"/>
    <w:rsid w:val="008A4B4C"/>
    <w:rsid w:val="008C239F"/>
    <w:rsid w:val="008C55C8"/>
    <w:rsid w:val="008D0178"/>
    <w:rsid w:val="008D2845"/>
    <w:rsid w:val="008E480C"/>
    <w:rsid w:val="009023C5"/>
    <w:rsid w:val="00907757"/>
    <w:rsid w:val="009212B0"/>
    <w:rsid w:val="009234A5"/>
    <w:rsid w:val="00923BCA"/>
    <w:rsid w:val="009336F7"/>
    <w:rsid w:val="009374A7"/>
    <w:rsid w:val="0094611A"/>
    <w:rsid w:val="009509E5"/>
    <w:rsid w:val="00954AA2"/>
    <w:rsid w:val="00974AE9"/>
    <w:rsid w:val="0098211B"/>
    <w:rsid w:val="00982914"/>
    <w:rsid w:val="009842EF"/>
    <w:rsid w:val="0098551D"/>
    <w:rsid w:val="0099518F"/>
    <w:rsid w:val="009A523D"/>
    <w:rsid w:val="009C0126"/>
    <w:rsid w:val="009D49EB"/>
    <w:rsid w:val="009D6B14"/>
    <w:rsid w:val="009E03A1"/>
    <w:rsid w:val="009F496B"/>
    <w:rsid w:val="00A01439"/>
    <w:rsid w:val="00A02E61"/>
    <w:rsid w:val="00A05CFF"/>
    <w:rsid w:val="00A23726"/>
    <w:rsid w:val="00A3549A"/>
    <w:rsid w:val="00A43596"/>
    <w:rsid w:val="00A54F56"/>
    <w:rsid w:val="00A56B97"/>
    <w:rsid w:val="00A6093D"/>
    <w:rsid w:val="00A62A02"/>
    <w:rsid w:val="00A7152E"/>
    <w:rsid w:val="00A7156C"/>
    <w:rsid w:val="00A76A6D"/>
    <w:rsid w:val="00A83253"/>
    <w:rsid w:val="00A86E61"/>
    <w:rsid w:val="00A93DD8"/>
    <w:rsid w:val="00AA6E84"/>
    <w:rsid w:val="00AB4FFC"/>
    <w:rsid w:val="00AC0C42"/>
    <w:rsid w:val="00AE341B"/>
    <w:rsid w:val="00B0513D"/>
    <w:rsid w:val="00B07CA7"/>
    <w:rsid w:val="00B1279A"/>
    <w:rsid w:val="00B316E0"/>
    <w:rsid w:val="00B5222E"/>
    <w:rsid w:val="00B61C96"/>
    <w:rsid w:val="00B73A2A"/>
    <w:rsid w:val="00B76C0A"/>
    <w:rsid w:val="00B9404C"/>
    <w:rsid w:val="00B94B06"/>
    <w:rsid w:val="00B94C28"/>
    <w:rsid w:val="00BA1938"/>
    <w:rsid w:val="00BC10BA"/>
    <w:rsid w:val="00BC5AFD"/>
    <w:rsid w:val="00BD2760"/>
    <w:rsid w:val="00BD3340"/>
    <w:rsid w:val="00BF2E6C"/>
    <w:rsid w:val="00BF5D17"/>
    <w:rsid w:val="00C04F43"/>
    <w:rsid w:val="00C0609D"/>
    <w:rsid w:val="00C115AB"/>
    <w:rsid w:val="00C16F76"/>
    <w:rsid w:val="00C30249"/>
    <w:rsid w:val="00C3723B"/>
    <w:rsid w:val="00C53EB1"/>
    <w:rsid w:val="00C606C9"/>
    <w:rsid w:val="00C65B7D"/>
    <w:rsid w:val="00C80288"/>
    <w:rsid w:val="00C90650"/>
    <w:rsid w:val="00C97D78"/>
    <w:rsid w:val="00CB58F4"/>
    <w:rsid w:val="00CC2AAE"/>
    <w:rsid w:val="00CC5A42"/>
    <w:rsid w:val="00CD0EAB"/>
    <w:rsid w:val="00CD4419"/>
    <w:rsid w:val="00CF34DB"/>
    <w:rsid w:val="00CF558F"/>
    <w:rsid w:val="00CF7D5F"/>
    <w:rsid w:val="00D01DAC"/>
    <w:rsid w:val="00D04FD0"/>
    <w:rsid w:val="00D073E2"/>
    <w:rsid w:val="00D21FE8"/>
    <w:rsid w:val="00D27C62"/>
    <w:rsid w:val="00D3456B"/>
    <w:rsid w:val="00D446EC"/>
    <w:rsid w:val="00D51BF0"/>
    <w:rsid w:val="00D55942"/>
    <w:rsid w:val="00D5789C"/>
    <w:rsid w:val="00D807BF"/>
    <w:rsid w:val="00D948E5"/>
    <w:rsid w:val="00DA3231"/>
    <w:rsid w:val="00DA7887"/>
    <w:rsid w:val="00DB2C26"/>
    <w:rsid w:val="00DC5E5F"/>
    <w:rsid w:val="00DE6B43"/>
    <w:rsid w:val="00DF2BF8"/>
    <w:rsid w:val="00DF5D70"/>
    <w:rsid w:val="00E11923"/>
    <w:rsid w:val="00E262D4"/>
    <w:rsid w:val="00E3225B"/>
    <w:rsid w:val="00E36250"/>
    <w:rsid w:val="00E408FD"/>
    <w:rsid w:val="00E54511"/>
    <w:rsid w:val="00E61DAC"/>
    <w:rsid w:val="00E75FE3"/>
    <w:rsid w:val="00EB7AB1"/>
    <w:rsid w:val="00EC1757"/>
    <w:rsid w:val="00EC4873"/>
    <w:rsid w:val="00EC7AF6"/>
    <w:rsid w:val="00EF3229"/>
    <w:rsid w:val="00EF32D4"/>
    <w:rsid w:val="00EF48CC"/>
    <w:rsid w:val="00F06799"/>
    <w:rsid w:val="00F2632D"/>
    <w:rsid w:val="00F308BD"/>
    <w:rsid w:val="00F46900"/>
    <w:rsid w:val="00F601EC"/>
    <w:rsid w:val="00F66D56"/>
    <w:rsid w:val="00F70DEB"/>
    <w:rsid w:val="00F73032"/>
    <w:rsid w:val="00F8269A"/>
    <w:rsid w:val="00F848FC"/>
    <w:rsid w:val="00F9282A"/>
    <w:rsid w:val="00F96BAD"/>
    <w:rsid w:val="00FB0E84"/>
    <w:rsid w:val="00FC2041"/>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uiPriority w:val="9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7D35"/>
    <w:pPr>
      <w:tabs>
        <w:tab w:val="center" w:pos="4320"/>
        <w:tab w:val="right" w:pos="8640"/>
      </w:tabs>
    </w:pPr>
  </w:style>
  <w:style w:type="paragraph" w:styleId="a4">
    <w:name w:val="footer"/>
    <w:basedOn w:val="a"/>
    <w:rsid w:val="00257D35"/>
    <w:pPr>
      <w:tabs>
        <w:tab w:val="center" w:pos="4320"/>
        <w:tab w:val="right" w:pos="8640"/>
      </w:tabs>
    </w:pPr>
  </w:style>
  <w:style w:type="character" w:styleId="a5">
    <w:name w:val="page number"/>
    <w:basedOn w:val="a0"/>
    <w:rsid w:val="00257D35"/>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aliases w:val="Heading 4 Char1 Char,Heading 4 Char Char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ableheading">
    <w:name w:val="tableheading"/>
    <w:basedOn w:val="a"/>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a"/>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a"/>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aa">
    <w:name w:val="List Paragraph"/>
    <w:basedOn w:val="a"/>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20">
    <w:name w:val="toc 2"/>
    <w:basedOn w:val="a"/>
    <w:next w:val="a"/>
    <w:autoRedefine/>
    <w:uiPriority w:val="39"/>
    <w:unhideWhenUsed/>
    <w:rsid w:val="00A7152E"/>
    <w:pPr>
      <w:widowControl w:val="0"/>
      <w:tabs>
        <w:tab w:val="clear" w:pos="360"/>
        <w:tab w:val="clear" w:pos="720"/>
        <w:tab w:val="clear" w:pos="1080"/>
        <w:tab w:val="clear" w:pos="1440"/>
      </w:tabs>
      <w:wordWrap w:val="0"/>
      <w:overflowPunct/>
      <w:adjustRightInd/>
      <w:spacing w:before="0"/>
      <w:ind w:leftChars="200" w:left="425"/>
      <w:jc w:val="both"/>
      <w:textAlignment w:val="auto"/>
    </w:pPr>
    <w:rPr>
      <w:rFonts w:ascii="Malgun Gothic" w:hAnsi="Malgun Gothic"/>
      <w:kern w:val="2"/>
      <w:sz w:val="20"/>
      <w:szCs w:val="22"/>
      <w:lang w:eastAsia="ko-KR"/>
    </w:rPr>
  </w:style>
  <w:style w:type="paragraph" w:customStyle="1" w:styleId="tableheading0">
    <w:name w:val="table heading"/>
    <w:basedOn w:val="a"/>
    <w:rsid w:val="00A7152E"/>
    <w:pPr>
      <w:keepNext/>
      <w:keepLines/>
      <w:tabs>
        <w:tab w:val="clear" w:pos="360"/>
        <w:tab w:val="clear" w:pos="720"/>
        <w:tab w:val="clear" w:pos="1080"/>
        <w:tab w:val="clear" w:pos="1440"/>
      </w:tabs>
      <w:spacing w:before="0" w:after="60"/>
      <w:jc w:val="both"/>
    </w:pPr>
    <w:rPr>
      <w:b/>
      <w:bCs/>
      <w:sz w:val="20"/>
      <w:lang w:val="en-GB"/>
    </w:rPr>
  </w:style>
  <w:style w:type="paragraph" w:customStyle="1" w:styleId="tablesyntax0">
    <w:name w:val="table syntax"/>
    <w:basedOn w:val="a"/>
    <w:link w:val="tablesyntaxChar"/>
    <w:rsid w:val="00A715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0"/>
    <w:locked/>
    <w:rsid w:val="00A7152E"/>
    <w:rPr>
      <w:rFonts w:ascii="Times" w:hAnsi="Times"/>
      <w:lang w:val="en-GB" w:eastAsia="en-US"/>
    </w:rPr>
  </w:style>
  <w:style w:type="paragraph" w:customStyle="1" w:styleId="tablecell0">
    <w:name w:val="table cell"/>
    <w:basedOn w:val="a"/>
    <w:rsid w:val="00A7152E"/>
    <w:pPr>
      <w:keepNext/>
      <w:keepLines/>
      <w:tabs>
        <w:tab w:val="clear" w:pos="360"/>
        <w:tab w:val="clear" w:pos="720"/>
        <w:tab w:val="clear" w:pos="1080"/>
        <w:tab w:val="clear" w:pos="1440"/>
      </w:tabs>
      <w:spacing w:before="0" w:after="60"/>
      <w:jc w:val="both"/>
      <w:textAlignment w:val="auto"/>
    </w:pPr>
    <w:rPr>
      <w:sz w:val="20"/>
      <w:lang w:val="en-GB"/>
    </w:rPr>
  </w:style>
</w:styles>
</file>

<file path=word/webSettings.xml><?xml version="1.0" encoding="utf-8"?>
<w:webSettings xmlns:r="http://schemas.openxmlformats.org/officeDocument/2006/relationships" xmlns:w="http://schemas.openxmlformats.org/wordprocessingml/2006/main">
  <w:divs>
    <w:div w:id="4791277">
      <w:bodyDiv w:val="1"/>
      <w:marLeft w:val="0"/>
      <w:marRight w:val="0"/>
      <w:marTop w:val="0"/>
      <w:marBottom w:val="0"/>
      <w:divBdr>
        <w:top w:val="none" w:sz="0" w:space="0" w:color="auto"/>
        <w:left w:val="none" w:sz="0" w:space="0" w:color="auto"/>
        <w:bottom w:val="none" w:sz="0" w:space="0" w:color="auto"/>
        <w:right w:val="none" w:sz="0" w:space="0" w:color="auto"/>
      </w:divBdr>
      <w:divsChild>
        <w:div w:id="815537451">
          <w:marLeft w:val="1670"/>
          <w:marRight w:val="0"/>
          <w:marTop w:val="120"/>
          <w:marBottom w:val="0"/>
          <w:divBdr>
            <w:top w:val="none" w:sz="0" w:space="0" w:color="auto"/>
            <w:left w:val="none" w:sz="0" w:space="0" w:color="auto"/>
            <w:bottom w:val="none" w:sz="0" w:space="0" w:color="auto"/>
            <w:right w:val="none" w:sz="0" w:space="0" w:color="auto"/>
          </w:divBdr>
        </w:div>
      </w:divsChild>
    </w:div>
    <w:div w:id="28727136">
      <w:bodyDiv w:val="1"/>
      <w:marLeft w:val="0"/>
      <w:marRight w:val="0"/>
      <w:marTop w:val="0"/>
      <w:marBottom w:val="0"/>
      <w:divBdr>
        <w:top w:val="none" w:sz="0" w:space="0" w:color="auto"/>
        <w:left w:val="none" w:sz="0" w:space="0" w:color="auto"/>
        <w:bottom w:val="none" w:sz="0" w:space="0" w:color="auto"/>
        <w:right w:val="none" w:sz="0" w:space="0" w:color="auto"/>
      </w:divBdr>
    </w:div>
    <w:div w:id="415519187">
      <w:bodyDiv w:val="1"/>
      <w:marLeft w:val="0"/>
      <w:marRight w:val="0"/>
      <w:marTop w:val="0"/>
      <w:marBottom w:val="0"/>
      <w:divBdr>
        <w:top w:val="none" w:sz="0" w:space="0" w:color="auto"/>
        <w:left w:val="none" w:sz="0" w:space="0" w:color="auto"/>
        <w:bottom w:val="none" w:sz="0" w:space="0" w:color="auto"/>
        <w:right w:val="none" w:sz="0" w:space="0" w:color="auto"/>
      </w:divBdr>
    </w:div>
    <w:div w:id="448397510">
      <w:bodyDiv w:val="1"/>
      <w:marLeft w:val="0"/>
      <w:marRight w:val="0"/>
      <w:marTop w:val="0"/>
      <w:marBottom w:val="0"/>
      <w:divBdr>
        <w:top w:val="none" w:sz="0" w:space="0" w:color="auto"/>
        <w:left w:val="none" w:sz="0" w:space="0" w:color="auto"/>
        <w:bottom w:val="none" w:sz="0" w:space="0" w:color="auto"/>
        <w:right w:val="none" w:sz="0" w:space="0" w:color="auto"/>
      </w:divBdr>
    </w:div>
    <w:div w:id="494421515">
      <w:bodyDiv w:val="1"/>
      <w:marLeft w:val="0"/>
      <w:marRight w:val="0"/>
      <w:marTop w:val="0"/>
      <w:marBottom w:val="0"/>
      <w:divBdr>
        <w:top w:val="none" w:sz="0" w:space="0" w:color="auto"/>
        <w:left w:val="none" w:sz="0" w:space="0" w:color="auto"/>
        <w:bottom w:val="none" w:sz="0" w:space="0" w:color="auto"/>
        <w:right w:val="none" w:sz="0" w:space="0" w:color="auto"/>
      </w:divBdr>
    </w:div>
    <w:div w:id="992484828">
      <w:bodyDiv w:val="1"/>
      <w:marLeft w:val="0"/>
      <w:marRight w:val="0"/>
      <w:marTop w:val="0"/>
      <w:marBottom w:val="0"/>
      <w:divBdr>
        <w:top w:val="none" w:sz="0" w:space="0" w:color="auto"/>
        <w:left w:val="none" w:sz="0" w:space="0" w:color="auto"/>
        <w:bottom w:val="none" w:sz="0" w:space="0" w:color="auto"/>
        <w:right w:val="none" w:sz="0" w:space="0" w:color="auto"/>
      </w:divBdr>
    </w:div>
    <w:div w:id="1076511053">
      <w:bodyDiv w:val="1"/>
      <w:marLeft w:val="0"/>
      <w:marRight w:val="0"/>
      <w:marTop w:val="0"/>
      <w:marBottom w:val="0"/>
      <w:divBdr>
        <w:top w:val="none" w:sz="0" w:space="0" w:color="auto"/>
        <w:left w:val="none" w:sz="0" w:space="0" w:color="auto"/>
        <w:bottom w:val="none" w:sz="0" w:space="0" w:color="auto"/>
        <w:right w:val="none" w:sz="0" w:space="0" w:color="auto"/>
      </w:divBdr>
    </w:div>
    <w:div w:id="1497960031">
      <w:bodyDiv w:val="1"/>
      <w:marLeft w:val="0"/>
      <w:marRight w:val="0"/>
      <w:marTop w:val="0"/>
      <w:marBottom w:val="0"/>
      <w:divBdr>
        <w:top w:val="none" w:sz="0" w:space="0" w:color="auto"/>
        <w:left w:val="none" w:sz="0" w:space="0" w:color="auto"/>
        <w:bottom w:val="none" w:sz="0" w:space="0" w:color="auto"/>
        <w:right w:val="none" w:sz="0" w:space="0" w:color="auto"/>
      </w:divBdr>
    </w:div>
    <w:div w:id="1681857687">
      <w:bodyDiv w:val="1"/>
      <w:marLeft w:val="0"/>
      <w:marRight w:val="0"/>
      <w:marTop w:val="0"/>
      <w:marBottom w:val="0"/>
      <w:divBdr>
        <w:top w:val="none" w:sz="0" w:space="0" w:color="auto"/>
        <w:left w:val="none" w:sz="0" w:space="0" w:color="auto"/>
        <w:bottom w:val="none" w:sz="0" w:space="0" w:color="auto"/>
        <w:right w:val="none" w:sz="0" w:space="0" w:color="auto"/>
      </w:divBdr>
      <w:divsChild>
        <w:div w:id="2145463325">
          <w:marLeft w:val="167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579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bm.jeon@l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ungwook.park@lg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ngoh.jeong@lge.com" TargetMode="External"/><Relationship Id="rId4" Type="http://schemas.openxmlformats.org/officeDocument/2006/relationships/webSettings" Target="webSettings.xml"/><Relationship Id="rId9" Type="http://schemas.openxmlformats.org/officeDocument/2006/relationships/hyperlink" Target="mailto:hendry.hendry@lge.com"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7</Pages>
  <Words>2060</Words>
  <Characters>11747</Characters>
  <Application>Microsoft Office Word</Application>
  <DocSecurity>0</DocSecurity>
  <Lines>97</Lines>
  <Paragraphs>27</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13780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Administrator</cp:lastModifiedBy>
  <cp:revision>16</cp:revision>
  <cp:lastPrinted>1601-01-01T00:00:00Z</cp:lastPrinted>
  <dcterms:created xsi:type="dcterms:W3CDTF">2012-02-01T18:00:00Z</dcterms:created>
  <dcterms:modified xsi:type="dcterms:W3CDTF">2012-02-01T22:04:00Z</dcterms:modified>
</cp:coreProperties>
</file>