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751" w:rsidRPr="00903751" w:rsidRDefault="00903751" w:rsidP="00903751">
      <w:pPr>
        <w:pStyle w:val="ae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  <w:bookmarkStart w:id="0" w:name="_Ref287542999"/>
      <w:bookmarkStart w:id="1" w:name="_Toc287363844"/>
      <w:bookmarkStart w:id="2" w:name="_Toc311217279"/>
    </w:p>
    <w:p w:rsidR="00903751" w:rsidRPr="00903751" w:rsidRDefault="00903751" w:rsidP="00903751">
      <w:pPr>
        <w:pStyle w:val="ae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903751" w:rsidRPr="00903751" w:rsidRDefault="00903751" w:rsidP="00903751">
      <w:pPr>
        <w:pStyle w:val="ae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903751" w:rsidRPr="00903751" w:rsidRDefault="00903751" w:rsidP="00903751">
      <w:pPr>
        <w:pStyle w:val="ae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903751" w:rsidRPr="00903751" w:rsidRDefault="00903751" w:rsidP="00903751">
      <w:pPr>
        <w:pStyle w:val="ae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903751" w:rsidRPr="00903751" w:rsidRDefault="00903751" w:rsidP="00903751">
      <w:pPr>
        <w:pStyle w:val="ae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903751" w:rsidRPr="00903751" w:rsidRDefault="00903751" w:rsidP="00903751">
      <w:pPr>
        <w:pStyle w:val="ae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903751" w:rsidRPr="00903751" w:rsidRDefault="00903751" w:rsidP="00903751">
      <w:pPr>
        <w:pStyle w:val="ae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903751" w:rsidRPr="00903751" w:rsidRDefault="00903751" w:rsidP="00903751">
      <w:pPr>
        <w:pStyle w:val="ae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903751" w:rsidRPr="00903751" w:rsidRDefault="00903751" w:rsidP="00903751">
      <w:pPr>
        <w:pStyle w:val="ae"/>
        <w:keepNext/>
        <w:keepLines/>
        <w:numPr>
          <w:ilvl w:val="1"/>
          <w:numId w:val="1"/>
        </w:numPr>
        <w:spacing w:before="313"/>
        <w:ind w:leftChars="0" w:left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903751" w:rsidRPr="00903751" w:rsidRDefault="00903751" w:rsidP="00903751">
      <w:pPr>
        <w:pStyle w:val="ae"/>
        <w:keepNext/>
        <w:keepLines/>
        <w:numPr>
          <w:ilvl w:val="1"/>
          <w:numId w:val="1"/>
        </w:numPr>
        <w:spacing w:before="313"/>
        <w:ind w:leftChars="0" w:left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903751" w:rsidRPr="00903751" w:rsidRDefault="00903751" w:rsidP="00903751">
      <w:pPr>
        <w:pStyle w:val="ae"/>
        <w:keepNext/>
        <w:keepLines/>
        <w:numPr>
          <w:ilvl w:val="1"/>
          <w:numId w:val="1"/>
        </w:numPr>
        <w:spacing w:before="313"/>
        <w:ind w:leftChars="0" w:left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903751" w:rsidRPr="00903751" w:rsidRDefault="00903751" w:rsidP="00903751">
      <w:pPr>
        <w:pStyle w:val="ae"/>
        <w:keepNext/>
        <w:keepLines/>
        <w:numPr>
          <w:ilvl w:val="1"/>
          <w:numId w:val="1"/>
        </w:numPr>
        <w:spacing w:before="313"/>
        <w:ind w:leftChars="0" w:left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903751" w:rsidRPr="00903751" w:rsidRDefault="00903751" w:rsidP="00903751">
      <w:pPr>
        <w:pStyle w:val="ae"/>
        <w:keepNext/>
        <w:keepLines/>
        <w:numPr>
          <w:ilvl w:val="1"/>
          <w:numId w:val="1"/>
        </w:numPr>
        <w:spacing w:before="313"/>
        <w:ind w:leftChars="0" w:left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903751" w:rsidRPr="00903751" w:rsidRDefault="00903751" w:rsidP="00903751">
      <w:pPr>
        <w:pStyle w:val="ae"/>
        <w:keepNext/>
        <w:keepLines/>
        <w:numPr>
          <w:ilvl w:val="1"/>
          <w:numId w:val="1"/>
        </w:numPr>
        <w:spacing w:before="313"/>
        <w:ind w:leftChars="0" w:left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903751" w:rsidRPr="00903751" w:rsidRDefault="00903751" w:rsidP="00903751">
      <w:pPr>
        <w:pStyle w:val="ae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vanish/>
          <w:lang w:val="x-none"/>
        </w:rPr>
      </w:pPr>
    </w:p>
    <w:p w:rsidR="00903751" w:rsidRPr="00903751" w:rsidRDefault="00903751" w:rsidP="00903751">
      <w:pPr>
        <w:pStyle w:val="ae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vanish/>
          <w:lang w:val="x-none"/>
        </w:rPr>
      </w:pPr>
    </w:p>
    <w:p w:rsidR="00903751" w:rsidRPr="00903751" w:rsidRDefault="00903751" w:rsidP="00903751">
      <w:pPr>
        <w:pStyle w:val="ae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vanish/>
          <w:lang w:val="x-none"/>
        </w:rPr>
      </w:pPr>
    </w:p>
    <w:p w:rsidR="00903751" w:rsidRPr="00903751" w:rsidRDefault="00903751" w:rsidP="00903751">
      <w:pPr>
        <w:pStyle w:val="ae"/>
        <w:keepNext/>
        <w:keepLines/>
        <w:numPr>
          <w:ilvl w:val="3"/>
          <w:numId w:val="1"/>
        </w:numPr>
        <w:spacing w:before="181"/>
        <w:ind w:leftChars="0" w:left="1701" w:hanging="1701"/>
        <w:jc w:val="left"/>
        <w:outlineLvl w:val="3"/>
        <w:rPr>
          <w:b/>
          <w:bCs/>
          <w:vanish/>
          <w:lang w:val="x-none" w:eastAsia="x-none"/>
        </w:rPr>
      </w:pPr>
    </w:p>
    <w:p w:rsidR="00903751" w:rsidRPr="00903751" w:rsidRDefault="00903751" w:rsidP="00903751">
      <w:pPr>
        <w:pStyle w:val="ae"/>
        <w:keepNext/>
        <w:keepLines/>
        <w:numPr>
          <w:ilvl w:val="3"/>
          <w:numId w:val="1"/>
        </w:numPr>
        <w:spacing w:before="181"/>
        <w:ind w:leftChars="0" w:left="1701" w:hanging="1701"/>
        <w:jc w:val="left"/>
        <w:outlineLvl w:val="3"/>
        <w:rPr>
          <w:b/>
          <w:bCs/>
          <w:vanish/>
          <w:lang w:val="x-none" w:eastAsia="x-none"/>
        </w:rPr>
      </w:pPr>
    </w:p>
    <w:p w:rsidR="00903751" w:rsidRPr="00903751" w:rsidRDefault="00903751" w:rsidP="00903751">
      <w:pPr>
        <w:pStyle w:val="ae"/>
        <w:keepNext/>
        <w:keepLines/>
        <w:numPr>
          <w:ilvl w:val="3"/>
          <w:numId w:val="1"/>
        </w:numPr>
        <w:spacing w:before="181"/>
        <w:ind w:leftChars="0" w:left="1701" w:hanging="1701"/>
        <w:jc w:val="left"/>
        <w:outlineLvl w:val="3"/>
        <w:rPr>
          <w:b/>
          <w:bCs/>
          <w:vanish/>
          <w:lang w:val="x-none" w:eastAsia="x-none"/>
        </w:rPr>
      </w:pPr>
    </w:p>
    <w:p w:rsidR="00903751" w:rsidRPr="00E8461A" w:rsidRDefault="00903751" w:rsidP="00903751">
      <w:pPr>
        <w:pStyle w:val="4"/>
        <w:tabs>
          <w:tab w:val="clear" w:pos="862"/>
          <w:tab w:val="num" w:pos="1"/>
        </w:tabs>
        <w:ind w:left="840"/>
      </w:pPr>
      <w:r w:rsidRPr="00E8461A">
        <w:t>Filtering process for luma samples</w:t>
      </w:r>
      <w:bookmarkEnd w:id="0"/>
      <w:bookmarkEnd w:id="1"/>
      <w:bookmarkEnd w:id="2"/>
    </w:p>
    <w:p w:rsidR="00903751" w:rsidRPr="00210652" w:rsidRDefault="00903751" w:rsidP="00903751">
      <w:pPr>
        <w:tabs>
          <w:tab w:val="left" w:pos="284"/>
        </w:tabs>
        <w:ind w:left="284" w:hanging="284"/>
        <w:rPr>
          <w:lang w:eastAsia="ko-KR"/>
        </w:rPr>
      </w:pPr>
      <w:bookmarkStart w:id="3" w:name="_Ref287208787"/>
      <w:r w:rsidRPr="00210652">
        <w:rPr>
          <w:lang w:eastAsia="ko-KR"/>
        </w:rPr>
        <w:t>Inputs of this process are:</w:t>
      </w:r>
    </w:p>
    <w:p w:rsidR="00903751" w:rsidRPr="00210652" w:rsidRDefault="00903751" w:rsidP="00903751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>a luma location ( xC, yC )</w:t>
      </w:r>
      <w:r w:rsidRPr="00210652">
        <w:t xml:space="preserve"> specifying the </w:t>
      </w:r>
      <w:r w:rsidRPr="00210652">
        <w:rPr>
          <w:lang w:eastAsia="ko-KR"/>
        </w:rPr>
        <w:t>top-left luma</w:t>
      </w:r>
      <w:r w:rsidRPr="00210652">
        <w:t xml:space="preserve"> </w:t>
      </w:r>
      <w:r w:rsidRPr="00210652">
        <w:rPr>
          <w:lang w:eastAsia="ko-KR"/>
        </w:rPr>
        <w:t>sample of the current coding unit relative to the top left luma sample of the current picture,</w:t>
      </w:r>
    </w:p>
    <w:p w:rsidR="00903751" w:rsidRPr="00210652" w:rsidRDefault="00903751" w:rsidP="00903751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  <w:t>a variable log2CUSize specifying the size of the current coding unit</w:t>
      </w:r>
      <w:r w:rsidRPr="00210652">
        <w:rPr>
          <w:lang w:eastAsia="ko-KR"/>
        </w:rPr>
        <w:t>,</w:t>
      </w:r>
    </w:p>
    <w:p w:rsidR="00903751" w:rsidRPr="00210652" w:rsidRDefault="00903751" w:rsidP="00903751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  <w:t xml:space="preserve">a </w:t>
      </w:r>
      <w:r w:rsidRPr="00210652">
        <w:rPr>
          <w:lang w:eastAsia="ko-KR"/>
        </w:rPr>
        <w:t>filter index array of (nS)x(nS), fIdx.</w:t>
      </w:r>
    </w:p>
    <w:p w:rsidR="00903751" w:rsidRPr="00210652" w:rsidRDefault="00903751" w:rsidP="00903751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>Output of this process is the filtered reconstruction of luma picture.</w:t>
      </w:r>
    </w:p>
    <w:p w:rsidR="00903751" w:rsidRPr="00210652" w:rsidRDefault="00903751" w:rsidP="00903751">
      <w:pPr>
        <w:rPr>
          <w:lang w:eastAsia="ko-KR"/>
        </w:rPr>
      </w:pPr>
      <w:r w:rsidRPr="00210652">
        <w:rPr>
          <w:lang w:eastAsia="ko-KR"/>
        </w:rPr>
        <w:t xml:space="preserve">The boundary padding process specified in subclause </w:t>
      </w:r>
      <w:r w:rsidRPr="00210652">
        <w:rPr>
          <w:lang w:eastAsia="ko-KR"/>
        </w:rPr>
        <w:fldChar w:fldCharType="begin" w:fldLock="1"/>
      </w:r>
      <w:r w:rsidRPr="00210652">
        <w:rPr>
          <w:lang w:eastAsia="ko-KR"/>
        </w:rPr>
        <w:instrText xml:space="preserve"> REF _Ref296442509 \r \h </w:instrText>
      </w:r>
      <w:r w:rsidRPr="00210652">
        <w:rPr>
          <w:lang w:eastAsia="ko-KR"/>
        </w:rPr>
      </w:r>
      <w:r w:rsidRPr="00210652">
        <w:rPr>
          <w:lang w:eastAsia="ko-KR"/>
        </w:rPr>
        <w:fldChar w:fldCharType="separate"/>
      </w:r>
      <w:r w:rsidRPr="00210652">
        <w:rPr>
          <w:lang w:eastAsia="ko-KR"/>
        </w:rPr>
        <w:t>8.6.3.1</w:t>
      </w:r>
      <w:r w:rsidRPr="00210652">
        <w:rPr>
          <w:lang w:eastAsia="ko-KR"/>
        </w:rPr>
        <w:fldChar w:fldCharType="end"/>
      </w:r>
      <w:r w:rsidRPr="00210652">
        <w:rPr>
          <w:lang w:eastAsia="ko-KR"/>
        </w:rPr>
        <w:t xml:space="preserve"> is invoked with the luma location (</w:t>
      </w:r>
      <w:r w:rsidRPr="00E8461A">
        <w:rPr>
          <w:lang w:eastAsia="ko-KR"/>
        </w:rPr>
        <w:t> </w:t>
      </w:r>
      <w:r w:rsidRPr="00210652">
        <w:rPr>
          <w:lang w:eastAsia="ko-KR"/>
        </w:rPr>
        <w:t>xC,</w:t>
      </w:r>
      <w:r w:rsidRPr="00E8461A">
        <w:rPr>
          <w:lang w:eastAsia="ko-KR"/>
        </w:rPr>
        <w:t> </w:t>
      </w:r>
      <w:r w:rsidRPr="00210652">
        <w:rPr>
          <w:lang w:eastAsia="ko-KR"/>
        </w:rPr>
        <w:t>yC</w:t>
      </w:r>
      <w:r w:rsidRPr="00E8461A">
        <w:rPr>
          <w:lang w:eastAsia="ko-KR"/>
        </w:rPr>
        <w:t> </w:t>
      </w:r>
      <w:r w:rsidRPr="00210652">
        <w:rPr>
          <w:lang w:eastAsia="ko-KR"/>
        </w:rPr>
        <w:t>), the size of coding unit log2CUSize and the chroma component index cIdx set equal to 0, and the output is assigned to the luma sample array s’’. [Ed. (WJ): s’’ is now a picture-size array, but actually CU size + appropriate margin is enough]</w:t>
      </w:r>
    </w:p>
    <w:p w:rsidR="00903751" w:rsidRDefault="00903751" w:rsidP="00903751">
      <w:pPr>
        <w:rPr>
          <w:rFonts w:hint="eastAsia"/>
          <w:lang w:eastAsia="ko-KR"/>
        </w:rPr>
      </w:pPr>
      <w:r w:rsidRPr="00210652">
        <w:rPr>
          <w:lang w:eastAsia="ko-KR"/>
        </w:rPr>
        <w:t>A v</w:t>
      </w:r>
      <w:r w:rsidRPr="00210652">
        <w:t xml:space="preserve">ariable nS is set equal to ( 1 &lt;&lt; log2CUSize ) and </w:t>
      </w:r>
      <w:r>
        <w:rPr>
          <w:rFonts w:hint="eastAsia"/>
          <w:lang w:eastAsia="ko-KR"/>
        </w:rPr>
        <w:t>a variable alfFilterShape is set equal to alf_filter_shape_flag.</w:t>
      </w:r>
    </w:p>
    <w:p w:rsidR="00903751" w:rsidRPr="00E8461A" w:rsidRDefault="00903751" w:rsidP="00903751">
      <w:pPr>
        <w:rPr>
          <w:rFonts w:hint="eastAsia"/>
          <w:lang w:eastAsia="ko-KR"/>
        </w:rPr>
      </w:pPr>
      <w:r>
        <w:rPr>
          <w:rFonts w:hint="eastAsia"/>
          <w:lang w:eastAsia="ko-KR"/>
        </w:rPr>
        <w:t>A variable lcuHeight is set equal to (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1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&lt;&lt;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Log2MaxCUSize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) and a variable vbLine is set equal to lcuHeight</w:t>
      </w:r>
      <w:r>
        <w:rPr>
          <w:lang w:val="en-US" w:eastAsia="ko-KR"/>
        </w:rPr>
        <w:t> </w:t>
      </w:r>
      <w:r>
        <w:rPr>
          <w:lang w:eastAsia="ko-KR"/>
        </w:rPr>
        <w:t>–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4.</w:t>
      </w:r>
    </w:p>
    <w:p w:rsidR="00903751" w:rsidRDefault="00903751" w:rsidP="00903751">
      <w:pPr>
        <w:rPr>
          <w:rFonts w:hint="eastAsia"/>
          <w:lang w:eastAsia="ko-KR"/>
        </w:rPr>
      </w:pPr>
      <w:r w:rsidRPr="00210652">
        <w:rPr>
          <w:lang w:eastAsia="ko-KR"/>
        </w:rPr>
        <w:t>Each sample of luma picture recFiltPicture</w:t>
      </w:r>
      <w:r w:rsidRPr="00210652">
        <w:rPr>
          <w:vertAlign w:val="subscript"/>
          <w:lang w:eastAsia="ko-KR"/>
        </w:rPr>
        <w:t>L</w:t>
      </w:r>
      <w:r w:rsidRPr="00210652">
        <w:rPr>
          <w:lang w:eastAsia="ko-KR"/>
        </w:rPr>
        <w:t xml:space="preserve">[ xC + x ][ yC + y ] with x, y = 0..(nS)-1, is derived as </w:t>
      </w:r>
      <w:r>
        <w:rPr>
          <w:rFonts w:hint="eastAsia"/>
          <w:lang w:eastAsia="ko-KR"/>
        </w:rPr>
        <w:t>following ordered steps:</w:t>
      </w:r>
    </w:p>
    <w:p w:rsidR="00903751" w:rsidRDefault="00903751" w:rsidP="00903751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1701"/>
        </w:tabs>
        <w:ind w:left="709"/>
        <w:rPr>
          <w:rFonts w:hint="eastAsia"/>
          <w:lang w:eastAsia="ko-KR"/>
        </w:rPr>
      </w:pPr>
      <w:r>
        <w:rPr>
          <w:rFonts w:hint="eastAsia"/>
          <w:lang w:eastAsia="ko-KR"/>
        </w:rPr>
        <w:t>A variable dist2VB is derived as follows.</w:t>
      </w:r>
    </w:p>
    <w:p w:rsidR="00903751" w:rsidRDefault="00903751" w:rsidP="0090375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rFonts w:hint="eastAsia"/>
          <w:sz w:val="20"/>
          <w:lang w:eastAsia="ko-KR"/>
        </w:rPr>
      </w:pPr>
      <w:r>
        <w:rPr>
          <w:rFonts w:hint="eastAsia"/>
          <w:sz w:val="20"/>
          <w:lang w:eastAsia="ko-KR"/>
        </w:rPr>
        <w:tab/>
        <w:t>dist2VB = 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yC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+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y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%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lcuHeight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–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vbLine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 w:rsidRPr="00210652">
        <w:rPr>
          <w:sz w:val="20"/>
          <w:lang w:eastAsia="ko-KR"/>
        </w:rPr>
        <w:tab/>
      </w:r>
      <w:r>
        <w:rPr>
          <w:rFonts w:hint="eastAsia"/>
          <w:sz w:val="20"/>
          <w:lang w:eastAsia="ko-KR"/>
        </w:rPr>
        <w:tab/>
      </w:r>
      <w:r w:rsidRPr="00210652">
        <w:rPr>
          <w:sz w:val="20"/>
          <w:lang w:eastAsia="ko-KR"/>
        </w:rPr>
        <w:t>(</w:t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8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476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:rsidR="00903751" w:rsidRDefault="00903751" w:rsidP="00903751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1701"/>
        </w:tabs>
        <w:ind w:left="709"/>
        <w:rPr>
          <w:rFonts w:hint="eastAsia"/>
          <w:lang w:eastAsia="ko-KR"/>
        </w:rPr>
      </w:pPr>
      <w:r>
        <w:rPr>
          <w:rFonts w:hint="eastAsia"/>
          <w:lang w:eastAsia="ko-KR"/>
        </w:rPr>
        <w:t>A variable dist2VB is modified as follows.</w:t>
      </w:r>
    </w:p>
    <w:p w:rsidR="00903751" w:rsidRDefault="00903751" w:rsidP="00903751">
      <w:pPr>
        <w:numPr>
          <w:ilvl w:val="0"/>
          <w:numId w:val="2"/>
        </w:numPr>
        <w:tabs>
          <w:tab w:val="clear" w:pos="400"/>
          <w:tab w:val="clear" w:pos="794"/>
          <w:tab w:val="clear" w:pos="1191"/>
          <w:tab w:val="left" w:pos="1134"/>
        </w:tabs>
        <w:ind w:left="1134" w:hanging="425"/>
        <w:rPr>
          <w:rFonts w:hint="eastAsia"/>
          <w:lang w:eastAsia="ko-KR"/>
        </w:rPr>
      </w:pPr>
      <w:r>
        <w:rPr>
          <w:rFonts w:hint="eastAsia"/>
          <w:lang w:eastAsia="ko-KR"/>
        </w:rPr>
        <w:t xml:space="preserve">If dist2VB is less than </w:t>
      </w:r>
      <w:r>
        <w:rPr>
          <w:lang w:eastAsia="ko-KR"/>
        </w:rPr>
        <w:t>–</w:t>
      </w:r>
      <w:r>
        <w:rPr>
          <w:rFonts w:hint="eastAsia"/>
          <w:lang w:eastAsia="ko-KR"/>
        </w:rPr>
        <w:t>vbLine+2 and yC is larger than 2, dist2VB is set equal to dist2VB+lcuHeight,</w:t>
      </w:r>
    </w:p>
    <w:p w:rsidR="00903751" w:rsidRDefault="00903751" w:rsidP="00903751">
      <w:pPr>
        <w:numPr>
          <w:ilvl w:val="0"/>
          <w:numId w:val="2"/>
        </w:numPr>
        <w:tabs>
          <w:tab w:val="clear" w:pos="400"/>
          <w:tab w:val="clear" w:pos="794"/>
          <w:tab w:val="clear" w:pos="1191"/>
          <w:tab w:val="left" w:pos="1134"/>
        </w:tabs>
        <w:ind w:left="1134" w:hanging="425"/>
        <w:rPr>
          <w:rFonts w:hint="eastAsia"/>
          <w:lang w:eastAsia="ko-KR"/>
        </w:rPr>
      </w:pPr>
      <w:r>
        <w:rPr>
          <w:rFonts w:hint="eastAsia"/>
          <w:lang w:eastAsia="ko-KR"/>
        </w:rPr>
        <w:t>Otherwise, if yC+lcuHeight is equal or larger than pic_height_in_luma_samples, dist2VB is set equal to 5.</w:t>
      </w:r>
    </w:p>
    <w:p w:rsidR="00903751" w:rsidDel="00CA4889" w:rsidRDefault="00903751" w:rsidP="00903751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1701"/>
        </w:tabs>
        <w:ind w:left="709"/>
        <w:rPr>
          <w:del w:id="4" w:author="Nakagami, Ohji" w:date="2012-02-03T18:46:00Z"/>
          <w:rFonts w:hint="eastAsia"/>
          <w:lang w:eastAsia="ko-KR"/>
        </w:rPr>
      </w:pPr>
      <w:del w:id="5" w:author="Nakagami, Ohji" w:date="2012-02-03T18:46:00Z">
        <w:r w:rsidDel="00CA4889">
          <w:rPr>
            <w:rFonts w:hint="eastAsia"/>
            <w:lang w:eastAsia="ko-KR"/>
          </w:rPr>
          <w:delText>If alfFilterShape is equal to 0 and dist2VB is equal to 0 or -1, the following applies.</w:delText>
        </w:r>
      </w:del>
    </w:p>
    <w:p w:rsidR="00903751" w:rsidRDefault="00903751" w:rsidP="0090375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rFonts w:hint="eastAsia"/>
          <w:sz w:val="20"/>
          <w:lang w:eastAsia="ko-KR"/>
        </w:rPr>
      </w:pPr>
      <w:del w:id="6" w:author="Nakagami, Ohji" w:date="2012-02-03T18:46:00Z">
        <w:r w:rsidRPr="00010D44" w:rsidDel="00CA4889">
          <w:rPr>
            <w:position w:val="-10"/>
            <w:sz w:val="20"/>
            <w:lang w:eastAsia="ko-KR"/>
          </w:rPr>
          <w:object w:dxaOrig="5220" w:dyaOrig="34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9" type="#_x0000_t75" style="width:209.9pt;height:13.6pt" o:ole="">
              <v:imagedata r:id="rId8" o:title=""/>
            </v:shape>
            <o:OLEObject Type="Embed" ProgID="Equation.3" ShapeID="_x0000_i1029" DrawAspect="Content" ObjectID="_1389801922" r:id="rId9"/>
          </w:object>
        </w:r>
        <w:r w:rsidDel="00CA4889">
          <w:rPr>
            <w:rFonts w:hint="eastAsia"/>
            <w:sz w:val="20"/>
            <w:lang w:eastAsia="ko-KR"/>
          </w:rPr>
          <w:tab/>
        </w:r>
      </w:del>
      <w:r w:rsidRPr="00210652">
        <w:rPr>
          <w:sz w:val="20"/>
          <w:lang w:eastAsia="ko-KR"/>
        </w:rPr>
        <w:tab/>
        <w:t>(</w:t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8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476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:rsidR="00903751" w:rsidDel="00CA4889" w:rsidRDefault="00903751" w:rsidP="00903751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1701"/>
        </w:tabs>
        <w:ind w:left="709"/>
        <w:rPr>
          <w:del w:id="7" w:author="Nakagami, Ohji" w:date="2012-02-03T18:47:00Z"/>
          <w:rFonts w:hint="eastAsia"/>
          <w:lang w:eastAsia="ko-KR"/>
        </w:rPr>
      </w:pPr>
      <w:del w:id="8" w:author="Nakagami, Ohji" w:date="2012-02-03T18:47:00Z">
        <w:r w:rsidDel="00CA4889">
          <w:rPr>
            <w:rFonts w:hint="eastAsia"/>
            <w:lang w:eastAsia="ko-KR"/>
          </w:rPr>
          <w:delText>Otherwise, if alfFilterShape is equal to 0 and dist2VB is equal to 1 or -2, the following applies.</w:delText>
        </w:r>
      </w:del>
    </w:p>
    <w:p w:rsidR="00903751" w:rsidDel="00CA4889" w:rsidRDefault="00903751" w:rsidP="0090375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del w:id="9" w:author="Nakagami, Ohji" w:date="2012-02-03T18:47:00Z"/>
          <w:rFonts w:hint="eastAsia"/>
          <w:sz w:val="20"/>
          <w:lang w:eastAsia="ko-KR"/>
        </w:rPr>
      </w:pPr>
      <w:del w:id="10" w:author="Nakagami, Ohji" w:date="2012-02-03T18:47:00Z">
        <w:r w:rsidRPr="007B7340" w:rsidDel="00CA4889">
          <w:rPr>
            <w:position w:val="-48"/>
            <w:sz w:val="20"/>
            <w:lang w:eastAsia="ko-KR"/>
          </w:rPr>
          <w:object w:dxaOrig="9060" w:dyaOrig="1080">
            <v:shape id="_x0000_i1030" type="#_x0000_t75" style="width:385.8pt;height:46.2pt" o:ole="">
              <v:imagedata r:id="rId10" o:title=""/>
            </v:shape>
            <o:OLEObject Type="Embed" ProgID="Equation.3" ShapeID="_x0000_i1030" DrawAspect="Content" ObjectID="_1389801923" r:id="rId11"/>
          </w:object>
        </w:r>
        <w:r w:rsidRPr="00210652" w:rsidDel="00CA4889">
          <w:rPr>
            <w:sz w:val="20"/>
            <w:lang w:eastAsia="ko-KR"/>
          </w:rPr>
          <w:tab/>
          <w:delText>(</w:delText>
        </w:r>
        <w:r w:rsidRPr="00210652" w:rsidDel="00CA4889">
          <w:rPr>
            <w:sz w:val="20"/>
            <w:lang w:eastAsia="ko-KR"/>
          </w:rPr>
          <w:fldChar w:fldCharType="begin" w:fldLock="1"/>
        </w:r>
        <w:r w:rsidRPr="00210652" w:rsidDel="00CA4889">
          <w:rPr>
            <w:sz w:val="20"/>
            <w:lang w:eastAsia="ko-KR"/>
          </w:rPr>
          <w:delInstrText xml:space="preserve"> STYLEREF 1 \s </w:delInstrText>
        </w:r>
        <w:r w:rsidRPr="00210652" w:rsidDel="00CA4889">
          <w:rPr>
            <w:sz w:val="20"/>
            <w:lang w:eastAsia="ko-KR"/>
          </w:rPr>
          <w:fldChar w:fldCharType="separate"/>
        </w:r>
        <w:r w:rsidRPr="00210652" w:rsidDel="00CA4889">
          <w:rPr>
            <w:noProof/>
            <w:sz w:val="20"/>
            <w:lang w:eastAsia="ko-KR"/>
          </w:rPr>
          <w:delText>8</w:delText>
        </w:r>
        <w:r w:rsidRPr="00210652" w:rsidDel="00CA4889">
          <w:rPr>
            <w:sz w:val="20"/>
            <w:lang w:eastAsia="ko-KR"/>
          </w:rPr>
          <w:fldChar w:fldCharType="end"/>
        </w:r>
        <w:r w:rsidRPr="00210652" w:rsidDel="00CA4889">
          <w:rPr>
            <w:sz w:val="20"/>
            <w:lang w:eastAsia="ko-KR"/>
          </w:rPr>
          <w:noBreakHyphen/>
        </w:r>
        <w:r w:rsidRPr="00210652" w:rsidDel="00CA4889">
          <w:rPr>
            <w:sz w:val="20"/>
            <w:lang w:eastAsia="ko-KR"/>
          </w:rPr>
          <w:fldChar w:fldCharType="begin" w:fldLock="1"/>
        </w:r>
        <w:r w:rsidRPr="00210652" w:rsidDel="00CA4889">
          <w:rPr>
            <w:sz w:val="20"/>
            <w:lang w:eastAsia="ko-KR"/>
          </w:rPr>
          <w:delInstrText xml:space="preserve"> SEQ Equation \* ARABIC \s 1 </w:delInstrText>
        </w:r>
        <w:r w:rsidRPr="00210652" w:rsidDel="00CA4889">
          <w:rPr>
            <w:sz w:val="20"/>
            <w:lang w:eastAsia="ko-KR"/>
          </w:rPr>
          <w:fldChar w:fldCharType="separate"/>
        </w:r>
        <w:r w:rsidRPr="00210652" w:rsidDel="00CA4889">
          <w:rPr>
            <w:noProof/>
            <w:sz w:val="20"/>
            <w:lang w:eastAsia="ko-KR"/>
          </w:rPr>
          <w:delText>476</w:delText>
        </w:r>
        <w:r w:rsidRPr="00210652" w:rsidDel="00CA4889">
          <w:rPr>
            <w:sz w:val="20"/>
            <w:lang w:eastAsia="ko-KR"/>
          </w:rPr>
          <w:fldChar w:fldCharType="end"/>
        </w:r>
        <w:r w:rsidRPr="00210652" w:rsidDel="00CA4889">
          <w:rPr>
            <w:sz w:val="20"/>
            <w:lang w:eastAsia="ko-KR"/>
          </w:rPr>
          <w:delText>)</w:delText>
        </w:r>
      </w:del>
    </w:p>
    <w:p w:rsidR="00903751" w:rsidRPr="00210652" w:rsidDel="00CA4889" w:rsidRDefault="00903751" w:rsidP="0090375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del w:id="11" w:author="Nakagami, Ohji" w:date="2012-02-03T18:47:00Z"/>
        </w:rPr>
      </w:pPr>
      <w:del w:id="12" w:author="Nakagami, Ohji" w:date="2012-02-03T18:47:00Z">
        <w:r w:rsidRPr="00210652" w:rsidDel="00CA4889">
          <w:rPr>
            <w:sz w:val="20"/>
            <w:lang w:eastAsia="ko-KR"/>
          </w:rPr>
          <w:delText xml:space="preserve">where N is set equal to AlfNumCoeffLuma-1 and horPos[i] and verPos[i] are specified in </w:delText>
        </w:r>
        <w:r w:rsidRPr="00742FF0" w:rsidDel="00CA4889">
          <w:rPr>
            <w:sz w:val="18"/>
            <w:lang w:eastAsia="ko-KR"/>
          </w:rPr>
          <w:fldChar w:fldCharType="begin" w:fldLock="1"/>
        </w:r>
        <w:r w:rsidRPr="00742FF0" w:rsidDel="00CA4889">
          <w:rPr>
            <w:sz w:val="18"/>
            <w:lang w:eastAsia="ko-KR"/>
          </w:rPr>
          <w:delInstrText xml:space="preserve"> REF _Ref287263454 \h </w:delInstrText>
        </w:r>
        <w:r w:rsidRPr="00742FF0" w:rsidDel="00CA4889">
          <w:rPr>
            <w:sz w:val="18"/>
            <w:lang w:eastAsia="ko-KR"/>
          </w:rPr>
        </w:r>
        <w:r w:rsidDel="00CA4889">
          <w:rPr>
            <w:sz w:val="18"/>
            <w:lang w:eastAsia="ko-KR"/>
          </w:rPr>
          <w:delInstrText xml:space="preserve"> \* MERGEFORMAT </w:delInstrText>
        </w:r>
        <w:r w:rsidRPr="00742FF0" w:rsidDel="00CA4889">
          <w:rPr>
            <w:sz w:val="18"/>
            <w:lang w:eastAsia="ko-KR"/>
          </w:rPr>
          <w:fldChar w:fldCharType="separate"/>
        </w:r>
        <w:r w:rsidRPr="00742FF0" w:rsidDel="00CA4889">
          <w:rPr>
            <w:sz w:val="20"/>
          </w:rPr>
          <w:delText>Table </w:delText>
        </w:r>
        <w:r w:rsidRPr="00742FF0" w:rsidDel="00CA4889">
          <w:rPr>
            <w:noProof/>
            <w:sz w:val="20"/>
          </w:rPr>
          <w:delText>8</w:delText>
        </w:r>
        <w:r w:rsidRPr="00742FF0" w:rsidDel="00CA4889">
          <w:rPr>
            <w:sz w:val="20"/>
          </w:rPr>
          <w:noBreakHyphen/>
        </w:r>
        <w:r w:rsidRPr="00742FF0" w:rsidDel="00CA4889">
          <w:rPr>
            <w:noProof/>
            <w:sz w:val="20"/>
          </w:rPr>
          <w:delText>14</w:delText>
        </w:r>
        <w:r w:rsidRPr="00742FF0" w:rsidDel="00CA4889">
          <w:rPr>
            <w:sz w:val="18"/>
            <w:lang w:eastAsia="ko-KR"/>
          </w:rPr>
          <w:fldChar w:fldCharType="end"/>
        </w:r>
        <w:r w:rsidRPr="00210652" w:rsidDel="00CA4889">
          <w:rPr>
            <w:sz w:val="20"/>
            <w:lang w:eastAsia="ko-KR"/>
          </w:rPr>
          <w:delText xml:space="preserve"> and </w:delText>
        </w:r>
        <w:r w:rsidRPr="00742FF0" w:rsidDel="00CA4889">
          <w:rPr>
            <w:sz w:val="18"/>
            <w:lang w:eastAsia="ko-KR"/>
          </w:rPr>
          <w:fldChar w:fldCharType="begin" w:fldLock="1"/>
        </w:r>
        <w:r w:rsidRPr="00742FF0" w:rsidDel="00CA4889">
          <w:rPr>
            <w:sz w:val="18"/>
            <w:lang w:eastAsia="ko-KR"/>
          </w:rPr>
          <w:delInstrText xml:space="preserve"> REF _Ref287263456 \h </w:delInstrText>
        </w:r>
        <w:r w:rsidRPr="00742FF0" w:rsidDel="00CA4889">
          <w:rPr>
            <w:sz w:val="18"/>
            <w:lang w:eastAsia="ko-KR"/>
          </w:rPr>
        </w:r>
        <w:r w:rsidDel="00CA4889">
          <w:rPr>
            <w:sz w:val="18"/>
            <w:lang w:eastAsia="ko-KR"/>
          </w:rPr>
          <w:delInstrText xml:space="preserve"> \* MERGEFORMAT </w:delInstrText>
        </w:r>
        <w:r w:rsidRPr="00742FF0" w:rsidDel="00CA4889">
          <w:rPr>
            <w:sz w:val="18"/>
            <w:lang w:eastAsia="ko-KR"/>
          </w:rPr>
          <w:fldChar w:fldCharType="separate"/>
        </w:r>
        <w:r w:rsidRPr="00742FF0" w:rsidDel="00CA4889">
          <w:rPr>
            <w:sz w:val="20"/>
          </w:rPr>
          <w:delText>Table </w:delText>
        </w:r>
        <w:r w:rsidRPr="00742FF0" w:rsidDel="00CA4889">
          <w:rPr>
            <w:noProof/>
            <w:sz w:val="20"/>
          </w:rPr>
          <w:delText>8</w:delText>
        </w:r>
        <w:r w:rsidRPr="00742FF0" w:rsidDel="00CA4889">
          <w:rPr>
            <w:sz w:val="20"/>
          </w:rPr>
          <w:noBreakHyphen/>
        </w:r>
        <w:r w:rsidRPr="00742FF0" w:rsidDel="00CA4889">
          <w:rPr>
            <w:noProof/>
            <w:sz w:val="20"/>
          </w:rPr>
          <w:delText>1</w:delText>
        </w:r>
        <w:r w:rsidRPr="00742FF0" w:rsidDel="00CA4889">
          <w:rPr>
            <w:noProof/>
            <w:sz w:val="20"/>
          </w:rPr>
          <w:delText>5</w:delText>
        </w:r>
        <w:r w:rsidRPr="00742FF0" w:rsidDel="00CA4889">
          <w:rPr>
            <w:sz w:val="18"/>
            <w:lang w:eastAsia="ko-KR"/>
          </w:rPr>
          <w:fldChar w:fldCharType="end"/>
        </w:r>
        <w:r w:rsidRPr="00210652" w:rsidDel="00CA4889">
          <w:rPr>
            <w:sz w:val="20"/>
            <w:lang w:eastAsia="ko-KR"/>
          </w:rPr>
          <w:delText>, respectively.</w:delText>
        </w:r>
      </w:del>
    </w:p>
    <w:p w:rsidR="00903751" w:rsidRDefault="00903751" w:rsidP="00903751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1701"/>
        </w:tabs>
        <w:ind w:left="709"/>
        <w:rPr>
          <w:rFonts w:hint="eastAsia"/>
          <w:lang w:eastAsia="ko-KR"/>
        </w:rPr>
      </w:pPr>
      <w:del w:id="13" w:author="Nakagami, Ohji" w:date="2012-02-03T18:47:00Z">
        <w:r w:rsidDel="00CA4889">
          <w:rPr>
            <w:rFonts w:hint="eastAsia"/>
            <w:lang w:eastAsia="ko-KR"/>
          </w:rPr>
          <w:delText xml:space="preserve">Otherwise, </w:delText>
        </w:r>
      </w:del>
      <w:del w:id="14" w:author="Nakagami, Ohji" w:date="2012-02-03T18:48:00Z">
        <w:r w:rsidDel="00CA4889">
          <w:rPr>
            <w:rFonts w:hint="eastAsia"/>
            <w:lang w:eastAsia="ko-KR"/>
          </w:rPr>
          <w:delText>t</w:delText>
        </w:r>
      </w:del>
      <w:ins w:id="15" w:author="Nakagami, Ohji" w:date="2012-02-03T18:48:00Z">
        <w:r w:rsidR="00CA4889">
          <w:rPr>
            <w:rFonts w:eastAsiaTheme="minorEastAsia" w:hint="eastAsia"/>
            <w:lang w:eastAsia="ja-JP"/>
          </w:rPr>
          <w:t>T</w:t>
        </w:r>
      </w:ins>
      <w:r>
        <w:rPr>
          <w:rFonts w:hint="eastAsia"/>
          <w:lang w:eastAsia="ko-KR"/>
        </w:rPr>
        <w:t>he following applies.</w:t>
      </w:r>
    </w:p>
    <w:p w:rsidR="00903751" w:rsidRDefault="00903751" w:rsidP="0090375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rFonts w:hint="eastAsia"/>
          <w:sz w:val="20"/>
          <w:lang w:eastAsia="ko-KR"/>
        </w:rPr>
      </w:pPr>
      <w:r w:rsidRPr="00F917D0">
        <w:rPr>
          <w:position w:val="-28"/>
          <w:sz w:val="20"/>
          <w:lang w:eastAsia="ko-KR"/>
        </w:rPr>
        <w:object w:dxaOrig="9620" w:dyaOrig="680">
          <v:shape id="_x0000_i1028" type="#_x0000_t75" style="width:409.6pt;height:29.2pt" o:ole="">
            <v:imagedata r:id="rId12" o:title=""/>
          </v:shape>
          <o:OLEObject Type="Embed" ProgID="Equation.3" ShapeID="_x0000_i1028" DrawAspect="Content" ObjectID="_1389801924" r:id="rId13"/>
        </w:object>
      </w:r>
      <w:r w:rsidRPr="00210652">
        <w:rPr>
          <w:sz w:val="20"/>
          <w:lang w:eastAsia="ko-KR"/>
        </w:rPr>
        <w:tab/>
        <w:t>(</w:t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8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476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:rsidR="00903751" w:rsidRPr="00E8461A" w:rsidRDefault="00903751" w:rsidP="00903751">
      <w:pPr>
        <w:pStyle w:val="aa"/>
        <w:rPr>
          <w:lang w:val="en-GB"/>
        </w:rPr>
      </w:pPr>
      <w:bookmarkStart w:id="16" w:name="_Toc287363939"/>
      <w:bookmarkStart w:id="17" w:name="_Toc293649377"/>
      <w:bookmarkStart w:id="18" w:name="_Ref287263454"/>
      <w:r w:rsidRPr="00E8461A">
        <w:rPr>
          <w:lang w:val="en-GB"/>
        </w:rPr>
        <w:t>Table </w:t>
      </w:r>
      <w:r>
        <w:rPr>
          <w:lang w:val="en-GB"/>
        </w:rPr>
        <w:fldChar w:fldCharType="begin"/>
      </w:r>
      <w:r>
        <w:rPr>
          <w:lang w:val="en-GB"/>
        </w:rPr>
        <w:instrText xml:space="preserve"> STYLEREF 1 \s </w:instrText>
      </w:r>
      <w:r>
        <w:rPr>
          <w:lang w:val="en-GB"/>
        </w:rPr>
        <w:fldChar w:fldCharType="separate"/>
      </w:r>
      <w:r>
        <w:rPr>
          <w:noProof/>
          <w:lang w:val="en-GB"/>
        </w:rPr>
        <w:t>8</w:t>
      </w:r>
      <w:r>
        <w:rPr>
          <w:lang w:val="en-GB"/>
        </w:rPr>
        <w:fldChar w:fldCharType="end"/>
      </w:r>
      <w:r>
        <w:rPr>
          <w:lang w:val="en-GB"/>
        </w:rPr>
        <w:noBreakHyphen/>
      </w:r>
      <w:r>
        <w:rPr>
          <w:lang w:val="en-GB"/>
        </w:rPr>
        <w:fldChar w:fldCharType="begin"/>
      </w:r>
      <w:r>
        <w:rPr>
          <w:lang w:val="en-GB"/>
        </w:rPr>
        <w:instrText xml:space="preserve"> SEQ Table \* ARABIC \s 1 </w:instrText>
      </w:r>
      <w:r>
        <w:rPr>
          <w:lang w:val="en-GB"/>
        </w:rPr>
        <w:fldChar w:fldCharType="separate"/>
      </w:r>
      <w:r>
        <w:rPr>
          <w:noProof/>
          <w:lang w:val="en-GB"/>
        </w:rPr>
        <w:t>18</w:t>
      </w:r>
      <w:r>
        <w:rPr>
          <w:lang w:val="en-GB"/>
        </w:rPr>
        <w:fldChar w:fldCharType="end"/>
      </w:r>
      <w:bookmarkEnd w:id="18"/>
      <w:r w:rsidRPr="00E8461A">
        <w:rPr>
          <w:lang w:val="en-GB"/>
        </w:rPr>
        <w:t xml:space="preserve"> – </w:t>
      </w:r>
      <w:r w:rsidRPr="00E8461A">
        <w:rPr>
          <w:lang w:val="en-GB" w:eastAsia="ko-KR"/>
        </w:rPr>
        <w:t xml:space="preserve">Specification of horPos[ i ] according to </w:t>
      </w:r>
      <w:r>
        <w:rPr>
          <w:rFonts w:hint="eastAsia"/>
          <w:lang w:val="en-GB" w:eastAsia="ko-KR"/>
        </w:rPr>
        <w:t>alfFilterShape</w:t>
      </w:r>
      <w:r w:rsidRPr="00E8461A">
        <w:rPr>
          <w:lang w:val="en-GB" w:eastAsia="ko-KR"/>
        </w:rPr>
        <w:t xml:space="preserve"> for adaptive loop filter process</w:t>
      </w:r>
      <w:bookmarkEnd w:id="16"/>
      <w:bookmarkEnd w:id="17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2"/>
        <w:gridCol w:w="383"/>
        <w:gridCol w:w="316"/>
        <w:gridCol w:w="316"/>
        <w:gridCol w:w="383"/>
        <w:gridCol w:w="383"/>
        <w:gridCol w:w="383"/>
        <w:gridCol w:w="383"/>
        <w:gridCol w:w="383"/>
        <w:gridCol w:w="316"/>
        <w:gridCol w:w="316"/>
        <w:gridCol w:w="416"/>
        <w:gridCol w:w="416"/>
        <w:gridCol w:w="416"/>
        <w:gridCol w:w="416"/>
        <w:gridCol w:w="416"/>
        <w:gridCol w:w="416"/>
        <w:gridCol w:w="416"/>
      </w:tblGrid>
      <w:tr w:rsidR="00903751" w:rsidRPr="00210652" w:rsidTr="00571B8D">
        <w:trPr>
          <w:trHeight w:val="348"/>
          <w:jc w:val="center"/>
        </w:trPr>
        <w:tc>
          <w:tcPr>
            <w:tcW w:w="0" w:type="auto"/>
            <w:vAlign w:val="center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/>
                <w:bCs/>
                <w:lang w:eastAsia="ko-KR"/>
              </w:rPr>
            </w:pPr>
            <w:r w:rsidRPr="00210652">
              <w:rPr>
                <w:b/>
                <w:bCs/>
                <w:lang w:eastAsia="ko-KR"/>
              </w:rPr>
              <w:t>i</w:t>
            </w:r>
          </w:p>
        </w:tc>
        <w:tc>
          <w:tcPr>
            <w:tcW w:w="0" w:type="auto"/>
            <w:vAlign w:val="center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0</w:t>
            </w:r>
          </w:p>
        </w:tc>
        <w:tc>
          <w:tcPr>
            <w:tcW w:w="0" w:type="auto"/>
            <w:vAlign w:val="center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</w:t>
            </w:r>
          </w:p>
        </w:tc>
        <w:tc>
          <w:tcPr>
            <w:tcW w:w="0" w:type="auto"/>
            <w:vAlign w:val="center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2</w:t>
            </w:r>
          </w:p>
        </w:tc>
        <w:tc>
          <w:tcPr>
            <w:tcW w:w="0" w:type="auto"/>
            <w:vAlign w:val="center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3</w:t>
            </w:r>
          </w:p>
        </w:tc>
        <w:tc>
          <w:tcPr>
            <w:tcW w:w="0" w:type="auto"/>
            <w:vAlign w:val="center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4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5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6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7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8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9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10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11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12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13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14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15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16</w:t>
            </w:r>
          </w:p>
        </w:tc>
      </w:tr>
      <w:tr w:rsidR="00903751" w:rsidRPr="00210652" w:rsidTr="00571B8D">
        <w:trPr>
          <w:trHeight w:val="360"/>
          <w:jc w:val="center"/>
        </w:trPr>
        <w:tc>
          <w:tcPr>
            <w:tcW w:w="0" w:type="auto"/>
          </w:tcPr>
          <w:p w:rsidR="00903751" w:rsidRPr="00210652" w:rsidRDefault="00903751" w:rsidP="00571B8D">
            <w:pPr>
              <w:pStyle w:val="a9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>alfFilterShape</w:t>
            </w:r>
            <w:r>
              <w:rPr>
                <w:lang w:val="en-US" w:eastAsia="ko-KR"/>
              </w:rPr>
              <w:t> </w:t>
            </w:r>
            <w:r>
              <w:rPr>
                <w:rFonts w:hint="eastAsia"/>
                <w:lang w:eastAsia="ko-KR"/>
              </w:rPr>
              <w:t>=</w:t>
            </w:r>
            <w:r>
              <w:rPr>
                <w:lang w:val="en-US" w:eastAsia="ko-KR"/>
              </w:rPr>
              <w:t> </w:t>
            </w: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-2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2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-2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2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-2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2</w:t>
            </w:r>
          </w:p>
        </w:tc>
      </w:tr>
      <w:tr w:rsidR="00903751" w:rsidRPr="00210652" w:rsidTr="00571B8D">
        <w:trPr>
          <w:trHeight w:val="348"/>
          <w:jc w:val="center"/>
        </w:trPr>
        <w:tc>
          <w:tcPr>
            <w:tcW w:w="0" w:type="auto"/>
          </w:tcPr>
          <w:p w:rsidR="00903751" w:rsidRPr="00210652" w:rsidRDefault="00903751" w:rsidP="00571B8D">
            <w:pPr>
              <w:pStyle w:val="a9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>alfFilterShape</w:t>
            </w:r>
            <w:r>
              <w:rPr>
                <w:lang w:val="en-US" w:eastAsia="ko-KR"/>
              </w:rPr>
              <w:t> </w:t>
            </w:r>
            <w:r>
              <w:rPr>
                <w:rFonts w:hint="eastAsia"/>
                <w:lang w:eastAsia="ko-KR"/>
              </w:rPr>
              <w:t>=</w:t>
            </w:r>
            <w:r>
              <w:rPr>
                <w:lang w:val="en-US" w:eastAsia="ko-KR"/>
              </w:rPr>
              <w:t> </w:t>
            </w: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-4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-3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-2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2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3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4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0" w:type="auto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</w:tr>
    </w:tbl>
    <w:p w:rsidR="00903751" w:rsidRPr="00210652" w:rsidRDefault="00903751" w:rsidP="00903751">
      <w:pPr>
        <w:rPr>
          <w:lang w:eastAsia="ko-KR"/>
        </w:rPr>
      </w:pPr>
    </w:p>
    <w:p w:rsidR="00903751" w:rsidRPr="00E8461A" w:rsidRDefault="00903751" w:rsidP="00903751">
      <w:pPr>
        <w:pStyle w:val="aa"/>
        <w:rPr>
          <w:lang w:val="en-GB"/>
        </w:rPr>
      </w:pPr>
      <w:bookmarkStart w:id="19" w:name="_Toc287363940"/>
      <w:bookmarkStart w:id="20" w:name="_Toc293649378"/>
      <w:bookmarkStart w:id="21" w:name="_Ref287263456"/>
      <w:r w:rsidRPr="00E8461A">
        <w:rPr>
          <w:lang w:val="en-GB"/>
        </w:rPr>
        <w:t>Table </w:t>
      </w:r>
      <w:r>
        <w:rPr>
          <w:lang w:val="en-GB"/>
        </w:rPr>
        <w:fldChar w:fldCharType="begin"/>
      </w:r>
      <w:r>
        <w:rPr>
          <w:lang w:val="en-GB"/>
        </w:rPr>
        <w:instrText xml:space="preserve"> STYLEREF 1 \s </w:instrText>
      </w:r>
      <w:r>
        <w:rPr>
          <w:lang w:val="en-GB"/>
        </w:rPr>
        <w:fldChar w:fldCharType="separate"/>
      </w:r>
      <w:r>
        <w:rPr>
          <w:noProof/>
          <w:lang w:val="en-GB"/>
        </w:rPr>
        <w:t>8</w:t>
      </w:r>
      <w:r>
        <w:rPr>
          <w:lang w:val="en-GB"/>
        </w:rPr>
        <w:fldChar w:fldCharType="end"/>
      </w:r>
      <w:r>
        <w:rPr>
          <w:lang w:val="en-GB"/>
        </w:rPr>
        <w:noBreakHyphen/>
      </w:r>
      <w:r>
        <w:rPr>
          <w:lang w:val="en-GB"/>
        </w:rPr>
        <w:fldChar w:fldCharType="begin"/>
      </w:r>
      <w:r>
        <w:rPr>
          <w:lang w:val="en-GB"/>
        </w:rPr>
        <w:instrText xml:space="preserve"> SEQ Table \* ARABIC \s 1 </w:instrText>
      </w:r>
      <w:r>
        <w:rPr>
          <w:lang w:val="en-GB"/>
        </w:rPr>
        <w:fldChar w:fldCharType="separate"/>
      </w:r>
      <w:r>
        <w:rPr>
          <w:noProof/>
          <w:lang w:val="en-GB"/>
        </w:rPr>
        <w:t>19</w:t>
      </w:r>
      <w:r>
        <w:rPr>
          <w:lang w:val="en-GB"/>
        </w:rPr>
        <w:fldChar w:fldCharType="end"/>
      </w:r>
      <w:bookmarkEnd w:id="21"/>
      <w:r w:rsidRPr="00E8461A">
        <w:rPr>
          <w:lang w:val="en-GB"/>
        </w:rPr>
        <w:t xml:space="preserve"> – </w:t>
      </w:r>
      <w:r w:rsidRPr="00E8461A">
        <w:rPr>
          <w:lang w:val="en-GB" w:eastAsia="ko-KR"/>
        </w:rPr>
        <w:t xml:space="preserve">Specification of verPos[ i ] according to </w:t>
      </w:r>
      <w:r>
        <w:rPr>
          <w:rFonts w:hint="eastAsia"/>
          <w:lang w:val="en-GB" w:eastAsia="ko-KR"/>
        </w:rPr>
        <w:t>alfFilterShape</w:t>
      </w:r>
      <w:r w:rsidRPr="00E8461A">
        <w:rPr>
          <w:lang w:val="en-GB" w:eastAsia="ko-KR"/>
        </w:rPr>
        <w:t xml:space="preserve"> for adaptive loop filter process</w:t>
      </w:r>
      <w:bookmarkEnd w:id="19"/>
      <w:bookmarkEnd w:id="20"/>
    </w:p>
    <w:tbl>
      <w:tblPr>
        <w:tblW w:w="9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2"/>
        <w:gridCol w:w="998"/>
        <w:gridCol w:w="442"/>
        <w:gridCol w:w="457"/>
        <w:gridCol w:w="451"/>
        <w:gridCol w:w="473"/>
        <w:gridCol w:w="443"/>
        <w:gridCol w:w="443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903751" w:rsidRPr="00210652" w:rsidTr="00C86306">
        <w:trPr>
          <w:jc w:val="center"/>
        </w:trPr>
        <w:tc>
          <w:tcPr>
            <w:tcW w:w="2660" w:type="dxa"/>
            <w:gridSpan w:val="2"/>
            <w:vAlign w:val="center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/>
                <w:bCs/>
                <w:lang w:eastAsia="ko-KR"/>
              </w:rPr>
            </w:pPr>
            <w:r w:rsidRPr="00210652">
              <w:rPr>
                <w:b/>
                <w:bCs/>
                <w:lang w:eastAsia="ko-KR"/>
              </w:rPr>
              <w:t>i</w:t>
            </w:r>
          </w:p>
        </w:tc>
        <w:tc>
          <w:tcPr>
            <w:tcW w:w="442" w:type="dxa"/>
            <w:vAlign w:val="center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0</w:t>
            </w:r>
          </w:p>
        </w:tc>
        <w:tc>
          <w:tcPr>
            <w:tcW w:w="457" w:type="dxa"/>
            <w:vAlign w:val="center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</w:t>
            </w:r>
          </w:p>
        </w:tc>
        <w:tc>
          <w:tcPr>
            <w:tcW w:w="451" w:type="dxa"/>
            <w:vAlign w:val="center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2</w:t>
            </w:r>
          </w:p>
        </w:tc>
        <w:tc>
          <w:tcPr>
            <w:tcW w:w="473" w:type="dxa"/>
            <w:vAlign w:val="center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3</w:t>
            </w:r>
          </w:p>
        </w:tc>
        <w:tc>
          <w:tcPr>
            <w:tcW w:w="443" w:type="dxa"/>
            <w:vAlign w:val="center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4</w:t>
            </w:r>
          </w:p>
        </w:tc>
        <w:tc>
          <w:tcPr>
            <w:tcW w:w="443" w:type="dxa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5</w:t>
            </w:r>
          </w:p>
        </w:tc>
        <w:tc>
          <w:tcPr>
            <w:tcW w:w="416" w:type="dxa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6</w:t>
            </w:r>
          </w:p>
        </w:tc>
        <w:tc>
          <w:tcPr>
            <w:tcW w:w="416" w:type="dxa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7</w:t>
            </w:r>
          </w:p>
        </w:tc>
        <w:tc>
          <w:tcPr>
            <w:tcW w:w="416" w:type="dxa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8</w:t>
            </w:r>
          </w:p>
        </w:tc>
        <w:tc>
          <w:tcPr>
            <w:tcW w:w="416" w:type="dxa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9</w:t>
            </w:r>
          </w:p>
        </w:tc>
        <w:tc>
          <w:tcPr>
            <w:tcW w:w="416" w:type="dxa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10</w:t>
            </w:r>
          </w:p>
        </w:tc>
        <w:tc>
          <w:tcPr>
            <w:tcW w:w="416" w:type="dxa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11</w:t>
            </w:r>
          </w:p>
        </w:tc>
        <w:tc>
          <w:tcPr>
            <w:tcW w:w="416" w:type="dxa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12</w:t>
            </w:r>
          </w:p>
        </w:tc>
        <w:tc>
          <w:tcPr>
            <w:tcW w:w="416" w:type="dxa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13</w:t>
            </w:r>
          </w:p>
        </w:tc>
        <w:tc>
          <w:tcPr>
            <w:tcW w:w="416" w:type="dxa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14</w:t>
            </w:r>
          </w:p>
        </w:tc>
        <w:tc>
          <w:tcPr>
            <w:tcW w:w="416" w:type="dxa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15</w:t>
            </w:r>
          </w:p>
        </w:tc>
        <w:tc>
          <w:tcPr>
            <w:tcW w:w="416" w:type="dxa"/>
          </w:tcPr>
          <w:p w:rsidR="00903751" w:rsidRPr="00210652" w:rsidRDefault="00903751" w:rsidP="00903751">
            <w:pPr>
              <w:pStyle w:val="a7"/>
              <w:keepNext/>
              <w:keepLines/>
              <w:spacing w:beforeLines="25" w:before="90" w:afterLines="25" w:after="90"/>
              <w:jc w:val="center"/>
              <w:rPr>
                <w:bCs/>
                <w:lang w:eastAsia="ko-KR"/>
              </w:rPr>
            </w:pPr>
            <w:r w:rsidRPr="00210652">
              <w:rPr>
                <w:bCs/>
                <w:lang w:eastAsia="ko-KR"/>
              </w:rPr>
              <w:t>16</w:t>
            </w:r>
          </w:p>
        </w:tc>
      </w:tr>
      <w:tr w:rsidR="00903751" w:rsidRPr="00210652" w:rsidTr="00C86306">
        <w:trPr>
          <w:jc w:val="center"/>
        </w:trPr>
        <w:tc>
          <w:tcPr>
            <w:tcW w:w="1662" w:type="dxa"/>
            <w:vAlign w:val="center"/>
          </w:tcPr>
          <w:p w:rsidR="00903751" w:rsidRPr="00210652" w:rsidRDefault="00903751" w:rsidP="00571B8D">
            <w:pPr>
              <w:pStyle w:val="a9"/>
            </w:pPr>
            <w:r>
              <w:rPr>
                <w:rFonts w:hint="eastAsia"/>
                <w:lang w:eastAsia="ko-KR"/>
              </w:rPr>
              <w:t>dist2VB &lt; -2 or dist2VB &gt; 1</w:t>
            </w:r>
          </w:p>
        </w:tc>
        <w:tc>
          <w:tcPr>
            <w:tcW w:w="998" w:type="dxa"/>
            <w:vAlign w:val="center"/>
          </w:tcPr>
          <w:p w:rsidR="00903751" w:rsidRPr="00210652" w:rsidRDefault="00903751" w:rsidP="00571B8D">
            <w:pPr>
              <w:pStyle w:val="a9"/>
            </w:pPr>
            <w:r>
              <w:rPr>
                <w:rFonts w:hint="eastAsia"/>
                <w:lang w:eastAsia="ko-KR"/>
              </w:rPr>
              <w:t>alfShape == 0</w:t>
            </w:r>
          </w:p>
        </w:tc>
        <w:tc>
          <w:tcPr>
            <w:tcW w:w="442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-2</w:t>
            </w:r>
          </w:p>
        </w:tc>
        <w:tc>
          <w:tcPr>
            <w:tcW w:w="457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-2</w:t>
            </w:r>
          </w:p>
        </w:tc>
        <w:tc>
          <w:tcPr>
            <w:tcW w:w="451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-2</w:t>
            </w:r>
          </w:p>
        </w:tc>
        <w:tc>
          <w:tcPr>
            <w:tcW w:w="473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43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43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2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2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2</w:t>
            </w:r>
          </w:p>
        </w:tc>
      </w:tr>
      <w:tr w:rsidR="00903751" w:rsidRPr="00210652" w:rsidTr="00C86306">
        <w:trPr>
          <w:jc w:val="center"/>
        </w:trPr>
        <w:tc>
          <w:tcPr>
            <w:tcW w:w="1662" w:type="dxa"/>
            <w:vAlign w:val="center"/>
          </w:tcPr>
          <w:p w:rsidR="00903751" w:rsidRPr="00210652" w:rsidRDefault="00903751" w:rsidP="00571B8D">
            <w:pPr>
              <w:pStyle w:val="a9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>dist2VB == -2</w:t>
            </w:r>
          </w:p>
        </w:tc>
        <w:tc>
          <w:tcPr>
            <w:tcW w:w="998" w:type="dxa"/>
            <w:vAlign w:val="center"/>
          </w:tcPr>
          <w:p w:rsidR="00903751" w:rsidRPr="00210652" w:rsidRDefault="00903751" w:rsidP="00571B8D">
            <w:pPr>
              <w:pStyle w:val="a9"/>
            </w:pPr>
            <w:r>
              <w:rPr>
                <w:rFonts w:hint="eastAsia"/>
                <w:lang w:eastAsia="ko-KR"/>
              </w:rPr>
              <w:t>alfShape == 0</w:t>
            </w:r>
          </w:p>
        </w:tc>
        <w:tc>
          <w:tcPr>
            <w:tcW w:w="442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-2</w:t>
            </w:r>
          </w:p>
        </w:tc>
        <w:tc>
          <w:tcPr>
            <w:tcW w:w="457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-2</w:t>
            </w:r>
          </w:p>
        </w:tc>
        <w:tc>
          <w:tcPr>
            <w:tcW w:w="451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-2</w:t>
            </w:r>
          </w:p>
        </w:tc>
        <w:tc>
          <w:tcPr>
            <w:tcW w:w="473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43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43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416" w:type="dxa"/>
            <w:vAlign w:val="center"/>
          </w:tcPr>
          <w:p w:rsidR="00903751" w:rsidRPr="00210652" w:rsidRDefault="00903751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</w:tr>
      <w:tr w:rsidR="00C86306" w:rsidRPr="00210652" w:rsidTr="00C86306">
        <w:trPr>
          <w:jc w:val="center"/>
          <w:ins w:id="22" w:author="Nakagami, Ohji" w:date="2012-02-03T18:57:00Z"/>
        </w:trPr>
        <w:tc>
          <w:tcPr>
            <w:tcW w:w="1662" w:type="dxa"/>
            <w:vAlign w:val="center"/>
          </w:tcPr>
          <w:p w:rsidR="00C86306" w:rsidRPr="00CD4BAA" w:rsidRDefault="00C86306" w:rsidP="00571B8D">
            <w:pPr>
              <w:pStyle w:val="a9"/>
              <w:rPr>
                <w:ins w:id="23" w:author="Nakagami, Ohji" w:date="2012-02-03T18:57:00Z"/>
                <w:rFonts w:eastAsiaTheme="minorEastAsia" w:hint="eastAsia"/>
                <w:lang w:eastAsia="ja-JP"/>
                <w:rPrChange w:id="24" w:author="Nakagami, Ohji" w:date="2012-02-03T18:57:00Z">
                  <w:rPr>
                    <w:ins w:id="25" w:author="Nakagami, Ohji" w:date="2012-02-03T18:57:00Z"/>
                    <w:rFonts w:hint="eastAsia"/>
                    <w:lang w:eastAsia="ko-KR"/>
                  </w:rPr>
                </w:rPrChange>
              </w:rPr>
            </w:pPr>
            <w:ins w:id="26" w:author="Nakagami, Ohji" w:date="2012-02-03T18:57:00Z">
              <w:r>
                <w:rPr>
                  <w:rFonts w:hint="eastAsia"/>
                  <w:lang w:eastAsia="ko-KR"/>
                </w:rPr>
                <w:t>dist2VB == -</w:t>
              </w:r>
              <w:r>
                <w:rPr>
                  <w:rFonts w:eastAsiaTheme="minorEastAsia" w:hint="eastAsia"/>
                  <w:lang w:eastAsia="ja-JP"/>
                </w:rPr>
                <w:t>1</w:t>
              </w:r>
            </w:ins>
          </w:p>
        </w:tc>
        <w:tc>
          <w:tcPr>
            <w:tcW w:w="998" w:type="dxa"/>
            <w:vAlign w:val="center"/>
          </w:tcPr>
          <w:p w:rsidR="00C86306" w:rsidRDefault="00C86306" w:rsidP="00571B8D">
            <w:pPr>
              <w:pStyle w:val="a9"/>
              <w:rPr>
                <w:ins w:id="27" w:author="Nakagami, Ohji" w:date="2012-02-03T18:57:00Z"/>
                <w:rFonts w:hint="eastAsia"/>
                <w:lang w:eastAsia="ko-KR"/>
              </w:rPr>
            </w:pPr>
            <w:ins w:id="28" w:author="Nakagami, Ohji" w:date="2012-02-03T18:57:00Z">
              <w:r>
                <w:rPr>
                  <w:rFonts w:hint="eastAsia"/>
                  <w:lang w:eastAsia="ko-KR"/>
                </w:rPr>
                <w:t>alfShape == 0</w:t>
              </w:r>
            </w:ins>
          </w:p>
        </w:tc>
        <w:tc>
          <w:tcPr>
            <w:tcW w:w="442" w:type="dxa"/>
            <w:vAlign w:val="center"/>
          </w:tcPr>
          <w:p w:rsidR="00C86306" w:rsidRPr="00C86306" w:rsidRDefault="00C86306" w:rsidP="00C86306">
            <w:pPr>
              <w:keepNext/>
              <w:keepLines/>
              <w:spacing w:beforeLines="25" w:before="90" w:afterLines="25" w:after="90"/>
              <w:jc w:val="center"/>
              <w:rPr>
                <w:ins w:id="29" w:author="Nakagami, Ohji" w:date="2012-02-03T18:57:00Z"/>
                <w:rFonts w:eastAsiaTheme="minorEastAsia" w:hint="eastAsia"/>
                <w:lang w:eastAsia="ja-JP"/>
                <w:rPrChange w:id="30" w:author="Nakagami, Ohji" w:date="2012-02-03T19:17:00Z">
                  <w:rPr>
                    <w:ins w:id="31" w:author="Nakagami, Ohji" w:date="2012-02-03T18:57:00Z"/>
                    <w:rFonts w:hint="eastAsia"/>
                    <w:lang w:eastAsia="ko-KR"/>
                  </w:rPr>
                </w:rPrChange>
              </w:rPr>
            </w:pPr>
            <w:ins w:id="32" w:author="Nakagami, Ohji" w:date="2012-02-03T19:17:00Z">
              <w:r>
                <w:rPr>
                  <w:rFonts w:hint="eastAsia"/>
                  <w:lang w:eastAsia="ko-KR"/>
                </w:rPr>
                <w:t>-2</w:t>
              </w:r>
            </w:ins>
          </w:p>
        </w:tc>
        <w:tc>
          <w:tcPr>
            <w:tcW w:w="457" w:type="dxa"/>
            <w:vAlign w:val="center"/>
          </w:tcPr>
          <w:p w:rsidR="00C86306" w:rsidRPr="00C86306" w:rsidRDefault="00C86306" w:rsidP="00C86306">
            <w:pPr>
              <w:keepNext/>
              <w:keepLines/>
              <w:spacing w:beforeLines="25" w:before="90" w:afterLines="25" w:after="90"/>
              <w:jc w:val="center"/>
              <w:rPr>
                <w:ins w:id="33" w:author="Nakagami, Ohji" w:date="2012-02-03T18:57:00Z"/>
                <w:rFonts w:eastAsiaTheme="minorEastAsia" w:hint="eastAsia"/>
                <w:lang w:eastAsia="ja-JP"/>
                <w:rPrChange w:id="34" w:author="Nakagami, Ohji" w:date="2012-02-03T19:17:00Z">
                  <w:rPr>
                    <w:ins w:id="35" w:author="Nakagami, Ohji" w:date="2012-02-03T18:57:00Z"/>
                    <w:rFonts w:hint="eastAsia"/>
                    <w:lang w:eastAsia="ko-KR"/>
                  </w:rPr>
                </w:rPrChange>
              </w:rPr>
            </w:pPr>
            <w:ins w:id="36" w:author="Nakagami, Ohji" w:date="2012-02-03T19:17:00Z">
              <w:r>
                <w:rPr>
                  <w:rFonts w:hint="eastAsia"/>
                  <w:lang w:eastAsia="ko-KR"/>
                </w:rPr>
                <w:t>-2</w:t>
              </w:r>
            </w:ins>
          </w:p>
        </w:tc>
        <w:tc>
          <w:tcPr>
            <w:tcW w:w="451" w:type="dxa"/>
            <w:vAlign w:val="center"/>
          </w:tcPr>
          <w:p w:rsidR="00C86306" w:rsidRPr="00C86306" w:rsidRDefault="00C86306" w:rsidP="00C86306">
            <w:pPr>
              <w:keepNext/>
              <w:keepLines/>
              <w:spacing w:beforeLines="25" w:before="90" w:afterLines="25" w:after="90"/>
              <w:jc w:val="center"/>
              <w:rPr>
                <w:ins w:id="37" w:author="Nakagami, Ohji" w:date="2012-02-03T18:57:00Z"/>
                <w:rFonts w:eastAsiaTheme="minorEastAsia" w:hint="eastAsia"/>
                <w:lang w:eastAsia="ja-JP"/>
                <w:rPrChange w:id="38" w:author="Nakagami, Ohji" w:date="2012-02-03T19:17:00Z">
                  <w:rPr>
                    <w:ins w:id="39" w:author="Nakagami, Ohji" w:date="2012-02-03T18:57:00Z"/>
                    <w:rFonts w:hint="eastAsia"/>
                    <w:lang w:eastAsia="ko-KR"/>
                  </w:rPr>
                </w:rPrChange>
              </w:rPr>
            </w:pPr>
            <w:ins w:id="40" w:author="Nakagami, Ohji" w:date="2012-02-03T19:17:00Z">
              <w:r>
                <w:rPr>
                  <w:rFonts w:hint="eastAsia"/>
                  <w:lang w:eastAsia="ko-KR"/>
                </w:rPr>
                <w:t>-2</w:t>
              </w:r>
            </w:ins>
          </w:p>
        </w:tc>
        <w:tc>
          <w:tcPr>
            <w:tcW w:w="473" w:type="dxa"/>
            <w:vAlign w:val="center"/>
          </w:tcPr>
          <w:p w:rsidR="00C86306" w:rsidRPr="00C86306" w:rsidRDefault="00C86306" w:rsidP="00C86306">
            <w:pPr>
              <w:keepNext/>
              <w:keepLines/>
              <w:spacing w:beforeLines="25" w:before="90" w:afterLines="25" w:after="90"/>
              <w:jc w:val="center"/>
              <w:rPr>
                <w:ins w:id="41" w:author="Nakagami, Ohji" w:date="2012-02-03T18:57:00Z"/>
                <w:rFonts w:eastAsiaTheme="minorEastAsia" w:hint="eastAsia"/>
                <w:lang w:eastAsia="ja-JP"/>
                <w:rPrChange w:id="42" w:author="Nakagami, Ohji" w:date="2012-02-03T19:17:00Z">
                  <w:rPr>
                    <w:ins w:id="43" w:author="Nakagami, Ohji" w:date="2012-02-03T18:57:00Z"/>
                    <w:rFonts w:hint="eastAsia"/>
                    <w:lang w:eastAsia="ko-KR"/>
                  </w:rPr>
                </w:rPrChange>
              </w:rPr>
            </w:pPr>
            <w:ins w:id="44" w:author="Nakagami, Ohji" w:date="2012-02-03T19:17:00Z">
              <w:r>
                <w:rPr>
                  <w:rFonts w:hint="eastAsia"/>
                  <w:lang w:eastAsia="ko-KR"/>
                </w:rPr>
                <w:t>-1</w:t>
              </w:r>
            </w:ins>
          </w:p>
        </w:tc>
        <w:tc>
          <w:tcPr>
            <w:tcW w:w="443" w:type="dxa"/>
            <w:vAlign w:val="center"/>
          </w:tcPr>
          <w:p w:rsidR="00C86306" w:rsidRPr="00C86306" w:rsidRDefault="00C86306" w:rsidP="00C86306">
            <w:pPr>
              <w:keepNext/>
              <w:keepLines/>
              <w:spacing w:beforeLines="25" w:before="90" w:afterLines="25" w:after="90"/>
              <w:jc w:val="center"/>
              <w:rPr>
                <w:ins w:id="45" w:author="Nakagami, Ohji" w:date="2012-02-03T18:57:00Z"/>
                <w:rFonts w:eastAsiaTheme="minorEastAsia" w:hint="eastAsia"/>
                <w:lang w:eastAsia="ja-JP"/>
                <w:rPrChange w:id="46" w:author="Nakagami, Ohji" w:date="2012-02-03T19:17:00Z">
                  <w:rPr>
                    <w:ins w:id="47" w:author="Nakagami, Ohji" w:date="2012-02-03T18:57:00Z"/>
                    <w:rFonts w:hint="eastAsia"/>
                    <w:lang w:eastAsia="ko-KR"/>
                  </w:rPr>
                </w:rPrChange>
              </w:rPr>
            </w:pPr>
            <w:ins w:id="48" w:author="Nakagami, Ohji" w:date="2012-02-03T19:17:00Z">
              <w:r>
                <w:rPr>
                  <w:rFonts w:hint="eastAsia"/>
                  <w:lang w:eastAsia="ko-KR"/>
                </w:rPr>
                <w:t>-1</w:t>
              </w:r>
            </w:ins>
          </w:p>
        </w:tc>
        <w:tc>
          <w:tcPr>
            <w:tcW w:w="443" w:type="dxa"/>
            <w:vAlign w:val="center"/>
          </w:tcPr>
          <w:p w:rsidR="00C86306" w:rsidRPr="00C86306" w:rsidRDefault="00C86306" w:rsidP="00C86306">
            <w:pPr>
              <w:keepNext/>
              <w:keepLines/>
              <w:spacing w:beforeLines="25" w:before="90" w:afterLines="25" w:after="90"/>
              <w:jc w:val="center"/>
              <w:rPr>
                <w:ins w:id="49" w:author="Nakagami, Ohji" w:date="2012-02-03T18:57:00Z"/>
                <w:rFonts w:eastAsiaTheme="minorEastAsia" w:hint="eastAsia"/>
                <w:lang w:eastAsia="ja-JP"/>
                <w:rPrChange w:id="50" w:author="Nakagami, Ohji" w:date="2012-02-03T19:17:00Z">
                  <w:rPr>
                    <w:ins w:id="51" w:author="Nakagami, Ohji" w:date="2012-02-03T18:57:00Z"/>
                    <w:rFonts w:hint="eastAsia"/>
                    <w:lang w:eastAsia="ko-KR"/>
                  </w:rPr>
                </w:rPrChange>
              </w:rPr>
            </w:pPr>
            <w:ins w:id="52" w:author="Nakagami, Ohji" w:date="2012-02-03T19:17:00Z">
              <w:r>
                <w:rPr>
                  <w:rFonts w:hint="eastAsia"/>
                  <w:lang w:eastAsia="ko-KR"/>
                </w:rPr>
                <w:t>-1</w:t>
              </w:r>
            </w:ins>
          </w:p>
        </w:tc>
        <w:tc>
          <w:tcPr>
            <w:tcW w:w="416" w:type="dxa"/>
            <w:vAlign w:val="center"/>
          </w:tcPr>
          <w:p w:rsidR="00C86306" w:rsidRDefault="00C86306" w:rsidP="00C86306">
            <w:pPr>
              <w:keepNext/>
              <w:keepLines/>
              <w:spacing w:beforeLines="25" w:before="90" w:afterLines="25" w:after="90"/>
              <w:jc w:val="center"/>
              <w:rPr>
                <w:ins w:id="53" w:author="Nakagami, Ohji" w:date="2012-02-03T18:57:00Z"/>
                <w:rFonts w:hint="eastAsia"/>
                <w:lang w:eastAsia="ko-KR"/>
              </w:rPr>
              <w:pPrChange w:id="54" w:author="Nakagami, Ohji" w:date="2012-02-03T19:17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55" w:author="Nakagami, Ohji" w:date="2012-02-03T19:17:00Z"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C86306" w:rsidRDefault="00C86306" w:rsidP="00C86306">
            <w:pPr>
              <w:keepNext/>
              <w:keepLines/>
              <w:spacing w:beforeLines="25" w:before="90" w:afterLines="25" w:after="90"/>
              <w:jc w:val="center"/>
              <w:rPr>
                <w:ins w:id="56" w:author="Nakagami, Ohji" w:date="2012-02-03T18:57:00Z"/>
                <w:rFonts w:hint="eastAsia"/>
                <w:lang w:eastAsia="ko-KR"/>
              </w:rPr>
              <w:pPrChange w:id="57" w:author="Nakagami, Ohji" w:date="2012-02-03T19:17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58" w:author="Nakagami, Ohji" w:date="2012-02-03T19:17:00Z"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C86306" w:rsidRDefault="00C86306" w:rsidP="00C86306">
            <w:pPr>
              <w:keepNext/>
              <w:keepLines/>
              <w:spacing w:beforeLines="25" w:before="90" w:afterLines="25" w:after="90"/>
              <w:jc w:val="center"/>
              <w:rPr>
                <w:ins w:id="59" w:author="Nakagami, Ohji" w:date="2012-02-03T18:57:00Z"/>
                <w:rFonts w:hint="eastAsia"/>
                <w:lang w:eastAsia="ko-KR"/>
              </w:rPr>
              <w:pPrChange w:id="60" w:author="Nakagami, Ohji" w:date="2012-02-03T19:17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61" w:author="Nakagami, Ohji" w:date="2012-02-03T19:17:00Z"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C86306" w:rsidRDefault="00C86306" w:rsidP="00C86306">
            <w:pPr>
              <w:keepNext/>
              <w:keepLines/>
              <w:spacing w:beforeLines="25" w:before="90" w:afterLines="25" w:after="90"/>
              <w:jc w:val="center"/>
              <w:rPr>
                <w:ins w:id="62" w:author="Nakagami, Ohji" w:date="2012-02-03T18:57:00Z"/>
                <w:rFonts w:hint="eastAsia"/>
                <w:lang w:eastAsia="ko-KR"/>
              </w:rPr>
              <w:pPrChange w:id="63" w:author="Nakagami, Ohji" w:date="2012-02-03T19:17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64" w:author="Nakagami, Ohji" w:date="2012-02-03T19:17:00Z"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C86306" w:rsidRDefault="00C86306" w:rsidP="00C86306">
            <w:pPr>
              <w:keepNext/>
              <w:keepLines/>
              <w:spacing w:beforeLines="25" w:before="90" w:afterLines="25" w:after="90"/>
              <w:jc w:val="center"/>
              <w:rPr>
                <w:ins w:id="65" w:author="Nakagami, Ohji" w:date="2012-02-03T18:57:00Z"/>
                <w:rFonts w:hint="eastAsia"/>
                <w:lang w:eastAsia="ko-KR"/>
              </w:rPr>
              <w:pPrChange w:id="66" w:author="Nakagami, Ohji" w:date="2012-02-03T19:17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67" w:author="Nakagami, Ohji" w:date="2012-02-03T19:17:00Z"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C86306" w:rsidRPr="00C86306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ins w:id="68" w:author="Nakagami, Ohji" w:date="2012-02-03T18:57:00Z"/>
                <w:rFonts w:eastAsiaTheme="minorEastAsia" w:hint="eastAsia"/>
                <w:lang w:eastAsia="ja-JP"/>
                <w:rPrChange w:id="69" w:author="Nakagami, Ohji" w:date="2012-02-03T19:17:00Z">
                  <w:rPr>
                    <w:ins w:id="70" w:author="Nakagami, Ohji" w:date="2012-02-03T18:57:00Z"/>
                    <w:rFonts w:hint="eastAsia"/>
                    <w:lang w:eastAsia="ko-KR"/>
                  </w:rPr>
                </w:rPrChange>
              </w:rPr>
            </w:pPr>
            <w:ins w:id="71" w:author="Nakagami, Ohji" w:date="2012-02-03T19:17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C86306" w:rsidRPr="00C86306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ins w:id="72" w:author="Nakagami, Ohji" w:date="2012-02-03T18:57:00Z"/>
                <w:rFonts w:eastAsiaTheme="minorEastAsia" w:hint="eastAsia"/>
                <w:lang w:eastAsia="ja-JP"/>
                <w:rPrChange w:id="73" w:author="Nakagami, Ohji" w:date="2012-02-03T19:17:00Z">
                  <w:rPr>
                    <w:ins w:id="74" w:author="Nakagami, Ohji" w:date="2012-02-03T18:57:00Z"/>
                    <w:rFonts w:hint="eastAsia"/>
                    <w:lang w:eastAsia="ko-KR"/>
                  </w:rPr>
                </w:rPrChange>
              </w:rPr>
            </w:pPr>
            <w:ins w:id="75" w:author="Nakagami, Ohji" w:date="2012-02-03T19:17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C86306" w:rsidRPr="00C86306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ins w:id="76" w:author="Nakagami, Ohji" w:date="2012-02-03T18:57:00Z"/>
                <w:rFonts w:eastAsiaTheme="minorEastAsia" w:hint="eastAsia"/>
                <w:lang w:eastAsia="ja-JP"/>
                <w:rPrChange w:id="77" w:author="Nakagami, Ohji" w:date="2012-02-03T19:17:00Z">
                  <w:rPr>
                    <w:ins w:id="78" w:author="Nakagami, Ohji" w:date="2012-02-03T18:57:00Z"/>
                    <w:rFonts w:hint="eastAsia"/>
                    <w:lang w:eastAsia="ko-KR"/>
                  </w:rPr>
                </w:rPrChange>
              </w:rPr>
            </w:pPr>
            <w:ins w:id="79" w:author="Nakagami, Ohji" w:date="2012-02-03T19:17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C86306" w:rsidRPr="00C86306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ins w:id="80" w:author="Nakagami, Ohji" w:date="2012-02-03T18:57:00Z"/>
                <w:rFonts w:eastAsiaTheme="minorEastAsia" w:hint="eastAsia"/>
                <w:lang w:eastAsia="ja-JP"/>
                <w:rPrChange w:id="81" w:author="Nakagami, Ohji" w:date="2012-02-03T19:17:00Z">
                  <w:rPr>
                    <w:ins w:id="82" w:author="Nakagami, Ohji" w:date="2012-02-03T18:57:00Z"/>
                    <w:rFonts w:hint="eastAsia"/>
                    <w:lang w:eastAsia="ko-KR"/>
                  </w:rPr>
                </w:rPrChange>
              </w:rPr>
            </w:pPr>
            <w:ins w:id="83" w:author="Nakagami, Ohji" w:date="2012-02-03T19:17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C86306" w:rsidRPr="00C86306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ins w:id="84" w:author="Nakagami, Ohji" w:date="2012-02-03T18:57:00Z"/>
                <w:rFonts w:eastAsiaTheme="minorEastAsia" w:hint="eastAsia"/>
                <w:lang w:eastAsia="ja-JP"/>
                <w:rPrChange w:id="85" w:author="Nakagami, Ohji" w:date="2012-02-03T19:17:00Z">
                  <w:rPr>
                    <w:ins w:id="86" w:author="Nakagami, Ohji" w:date="2012-02-03T18:57:00Z"/>
                    <w:rFonts w:hint="eastAsia"/>
                    <w:lang w:eastAsia="ko-KR"/>
                  </w:rPr>
                </w:rPrChange>
              </w:rPr>
            </w:pPr>
            <w:ins w:id="87" w:author="Nakagami, Ohji" w:date="2012-02-03T19:17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C86306" w:rsidRPr="00C86306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ins w:id="88" w:author="Nakagami, Ohji" w:date="2012-02-03T18:57:00Z"/>
                <w:rFonts w:eastAsiaTheme="minorEastAsia" w:hint="eastAsia"/>
                <w:lang w:eastAsia="ja-JP"/>
                <w:rPrChange w:id="89" w:author="Nakagami, Ohji" w:date="2012-02-03T19:17:00Z">
                  <w:rPr>
                    <w:ins w:id="90" w:author="Nakagami, Ohji" w:date="2012-02-03T18:57:00Z"/>
                    <w:rFonts w:hint="eastAsia"/>
                    <w:lang w:eastAsia="ko-KR"/>
                  </w:rPr>
                </w:rPrChange>
              </w:rPr>
            </w:pPr>
            <w:ins w:id="91" w:author="Nakagami, Ohji" w:date="2012-02-03T19:17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</w:tr>
      <w:tr w:rsidR="00C86306" w:rsidRPr="00210652" w:rsidTr="00C86306">
        <w:trPr>
          <w:jc w:val="center"/>
          <w:ins w:id="92" w:author="Nakagami, Ohji" w:date="2012-02-03T18:57:00Z"/>
        </w:trPr>
        <w:tc>
          <w:tcPr>
            <w:tcW w:w="1662" w:type="dxa"/>
            <w:vAlign w:val="center"/>
          </w:tcPr>
          <w:p w:rsidR="00C86306" w:rsidRPr="00CD4BAA" w:rsidRDefault="00C86306" w:rsidP="00571B8D">
            <w:pPr>
              <w:pStyle w:val="a9"/>
              <w:rPr>
                <w:ins w:id="93" w:author="Nakagami, Ohji" w:date="2012-02-03T18:57:00Z"/>
                <w:rFonts w:eastAsiaTheme="minorEastAsia" w:hint="eastAsia"/>
                <w:lang w:eastAsia="ja-JP"/>
              </w:rPr>
            </w:pPr>
            <w:ins w:id="94" w:author="Nakagami, Ohji" w:date="2012-02-03T18:57:00Z">
              <w:r>
                <w:rPr>
                  <w:rFonts w:hint="eastAsia"/>
                  <w:lang w:eastAsia="ko-KR"/>
                </w:rPr>
                <w:t xml:space="preserve">dist2VB == </w:t>
              </w:r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998" w:type="dxa"/>
            <w:vAlign w:val="center"/>
          </w:tcPr>
          <w:p w:rsidR="00C86306" w:rsidRDefault="00C86306" w:rsidP="00571B8D">
            <w:pPr>
              <w:pStyle w:val="a9"/>
              <w:rPr>
                <w:ins w:id="95" w:author="Nakagami, Ohji" w:date="2012-02-03T18:57:00Z"/>
                <w:rFonts w:hint="eastAsia"/>
                <w:lang w:eastAsia="ko-KR"/>
              </w:rPr>
            </w:pPr>
            <w:ins w:id="96" w:author="Nakagami, Ohji" w:date="2012-02-03T18:57:00Z">
              <w:r>
                <w:rPr>
                  <w:rFonts w:hint="eastAsia"/>
                  <w:lang w:eastAsia="ko-KR"/>
                </w:rPr>
                <w:t>alfShape == 0</w:t>
              </w:r>
            </w:ins>
          </w:p>
        </w:tc>
        <w:tc>
          <w:tcPr>
            <w:tcW w:w="442" w:type="dxa"/>
            <w:vAlign w:val="center"/>
          </w:tcPr>
          <w:p w:rsidR="00C86306" w:rsidRPr="00C86306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ins w:id="97" w:author="Nakagami, Ohji" w:date="2012-02-03T18:57:00Z"/>
                <w:rFonts w:eastAsiaTheme="minorEastAsia" w:hint="eastAsia"/>
                <w:lang w:eastAsia="ja-JP"/>
                <w:rPrChange w:id="98" w:author="Nakagami, Ohji" w:date="2012-02-03T19:18:00Z">
                  <w:rPr>
                    <w:ins w:id="99" w:author="Nakagami, Ohji" w:date="2012-02-03T18:57:00Z"/>
                    <w:rFonts w:hint="eastAsia"/>
                    <w:lang w:eastAsia="ko-KR"/>
                  </w:rPr>
                </w:rPrChange>
              </w:rPr>
            </w:pPr>
            <w:ins w:id="100" w:author="Nakagami, Ohji" w:date="2012-02-03T19:18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457" w:type="dxa"/>
            <w:vAlign w:val="center"/>
          </w:tcPr>
          <w:p w:rsidR="00C86306" w:rsidRPr="00C86306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ins w:id="101" w:author="Nakagami, Ohji" w:date="2012-02-03T18:57:00Z"/>
                <w:rFonts w:eastAsiaTheme="minorEastAsia" w:hint="eastAsia"/>
                <w:lang w:eastAsia="ja-JP"/>
                <w:rPrChange w:id="102" w:author="Nakagami, Ohji" w:date="2012-02-03T19:18:00Z">
                  <w:rPr>
                    <w:ins w:id="103" w:author="Nakagami, Ohji" w:date="2012-02-03T18:57:00Z"/>
                    <w:rFonts w:hint="eastAsia"/>
                    <w:lang w:eastAsia="ko-KR"/>
                  </w:rPr>
                </w:rPrChange>
              </w:rPr>
            </w:pPr>
            <w:ins w:id="104" w:author="Nakagami, Ohji" w:date="2012-02-03T19:18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451" w:type="dxa"/>
            <w:vAlign w:val="center"/>
          </w:tcPr>
          <w:p w:rsidR="00C86306" w:rsidRPr="00C86306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ins w:id="105" w:author="Nakagami, Ohji" w:date="2012-02-03T18:57:00Z"/>
                <w:rFonts w:eastAsiaTheme="minorEastAsia" w:hint="eastAsia"/>
                <w:lang w:eastAsia="ja-JP"/>
                <w:rPrChange w:id="106" w:author="Nakagami, Ohji" w:date="2012-02-03T19:18:00Z">
                  <w:rPr>
                    <w:ins w:id="107" w:author="Nakagami, Ohji" w:date="2012-02-03T18:57:00Z"/>
                    <w:rFonts w:hint="eastAsia"/>
                    <w:lang w:eastAsia="ko-KR"/>
                  </w:rPr>
                </w:rPrChange>
              </w:rPr>
            </w:pPr>
            <w:ins w:id="108" w:author="Nakagami, Ohji" w:date="2012-02-03T19:18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473" w:type="dxa"/>
            <w:vAlign w:val="center"/>
          </w:tcPr>
          <w:p w:rsidR="00C86306" w:rsidRPr="00C86306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ins w:id="109" w:author="Nakagami, Ohji" w:date="2012-02-03T18:57:00Z"/>
                <w:rFonts w:eastAsiaTheme="minorEastAsia" w:hint="eastAsia"/>
                <w:lang w:eastAsia="ja-JP"/>
                <w:rPrChange w:id="110" w:author="Nakagami, Ohji" w:date="2012-02-03T19:18:00Z">
                  <w:rPr>
                    <w:ins w:id="111" w:author="Nakagami, Ohji" w:date="2012-02-03T18:57:00Z"/>
                    <w:rFonts w:hint="eastAsia"/>
                    <w:lang w:eastAsia="ko-KR"/>
                  </w:rPr>
                </w:rPrChange>
              </w:rPr>
            </w:pPr>
            <w:ins w:id="112" w:author="Nakagami, Ohji" w:date="2012-02-03T19:18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443" w:type="dxa"/>
            <w:vAlign w:val="center"/>
          </w:tcPr>
          <w:p w:rsidR="00C86306" w:rsidRPr="00C86306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ins w:id="113" w:author="Nakagami, Ohji" w:date="2012-02-03T18:57:00Z"/>
                <w:rFonts w:eastAsiaTheme="minorEastAsia" w:hint="eastAsia"/>
                <w:lang w:eastAsia="ja-JP"/>
                <w:rPrChange w:id="114" w:author="Nakagami, Ohji" w:date="2012-02-03T19:18:00Z">
                  <w:rPr>
                    <w:ins w:id="115" w:author="Nakagami, Ohji" w:date="2012-02-03T18:57:00Z"/>
                    <w:rFonts w:hint="eastAsia"/>
                    <w:lang w:eastAsia="ko-KR"/>
                  </w:rPr>
                </w:rPrChange>
              </w:rPr>
            </w:pPr>
            <w:ins w:id="116" w:author="Nakagami, Ohji" w:date="2012-02-03T19:18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</w:p>
        </w:tc>
        <w:tc>
          <w:tcPr>
            <w:tcW w:w="443" w:type="dxa"/>
            <w:vAlign w:val="center"/>
          </w:tcPr>
          <w:p w:rsidR="00C86306" w:rsidRPr="00C86306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ins w:id="117" w:author="Nakagami, Ohji" w:date="2012-02-03T18:57:00Z"/>
                <w:rFonts w:eastAsiaTheme="minorEastAsia" w:hint="eastAsia"/>
                <w:lang w:eastAsia="ja-JP"/>
                <w:rPrChange w:id="118" w:author="Nakagami, Ohji" w:date="2012-02-03T19:18:00Z">
                  <w:rPr>
                    <w:ins w:id="119" w:author="Nakagami, Ohji" w:date="2012-02-03T18:57:00Z"/>
                    <w:rFonts w:hint="eastAsia"/>
                    <w:lang w:eastAsia="ko-KR"/>
                  </w:rPr>
                </w:rPrChange>
              </w:rPr>
            </w:pPr>
            <w:ins w:id="120" w:author="Nakagami, Ohji" w:date="2012-02-03T19:18:00Z">
              <w:r>
                <w:rPr>
                  <w:rFonts w:eastAsiaTheme="minorEastAsia" w:hint="eastAsia"/>
                  <w:lang w:eastAsia="ja-JP"/>
                </w:rPr>
                <w:t>0</w:t>
              </w:r>
            </w:ins>
            <w:bookmarkStart w:id="121" w:name="_GoBack"/>
            <w:bookmarkEnd w:id="121"/>
          </w:p>
        </w:tc>
        <w:tc>
          <w:tcPr>
            <w:tcW w:w="416" w:type="dxa"/>
            <w:vAlign w:val="center"/>
          </w:tcPr>
          <w:p w:rsidR="00C86306" w:rsidRDefault="00C86306" w:rsidP="00C86306">
            <w:pPr>
              <w:keepNext/>
              <w:keepLines/>
              <w:spacing w:beforeLines="25" w:before="90" w:afterLines="25" w:after="90"/>
              <w:jc w:val="center"/>
              <w:rPr>
                <w:ins w:id="122" w:author="Nakagami, Ohji" w:date="2012-02-03T18:57:00Z"/>
                <w:rFonts w:hint="eastAsia"/>
                <w:lang w:eastAsia="ko-KR"/>
              </w:rPr>
            </w:pPr>
            <w:ins w:id="123" w:author="Nakagami, Ohji" w:date="2012-02-03T19:18:00Z"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C86306" w:rsidRDefault="00C86306" w:rsidP="00C86306">
            <w:pPr>
              <w:keepNext/>
              <w:keepLines/>
              <w:spacing w:beforeLines="25" w:before="90" w:afterLines="25" w:after="90"/>
              <w:jc w:val="center"/>
              <w:rPr>
                <w:ins w:id="124" w:author="Nakagami, Ohji" w:date="2012-02-03T18:57:00Z"/>
                <w:rFonts w:hint="eastAsia"/>
                <w:lang w:eastAsia="ko-KR"/>
              </w:rPr>
            </w:pPr>
            <w:ins w:id="125" w:author="Nakagami, Ohji" w:date="2012-02-03T19:18:00Z"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C86306" w:rsidRDefault="00C86306" w:rsidP="00C86306">
            <w:pPr>
              <w:keepNext/>
              <w:keepLines/>
              <w:spacing w:beforeLines="25" w:before="90" w:afterLines="25" w:after="90"/>
              <w:jc w:val="center"/>
              <w:rPr>
                <w:ins w:id="126" w:author="Nakagami, Ohji" w:date="2012-02-03T18:57:00Z"/>
                <w:rFonts w:hint="eastAsia"/>
                <w:lang w:eastAsia="ko-KR"/>
              </w:rPr>
              <w:pPrChange w:id="127" w:author="Nakagami, Ohji" w:date="2012-02-03T19:18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128" w:author="Nakagami, Ohji" w:date="2012-02-03T19:18:00Z"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C86306" w:rsidRDefault="00C86306" w:rsidP="00C86306">
            <w:pPr>
              <w:keepNext/>
              <w:keepLines/>
              <w:spacing w:beforeLines="25" w:before="90" w:afterLines="25" w:after="90"/>
              <w:jc w:val="center"/>
              <w:rPr>
                <w:ins w:id="129" w:author="Nakagami, Ohji" w:date="2012-02-03T18:57:00Z"/>
                <w:rFonts w:hint="eastAsia"/>
                <w:lang w:eastAsia="ko-KR"/>
              </w:rPr>
              <w:pPrChange w:id="130" w:author="Nakagami, Ohji" w:date="2012-02-03T19:18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131" w:author="Nakagami, Ohji" w:date="2012-02-03T19:18:00Z"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C86306" w:rsidRDefault="00C86306" w:rsidP="00C86306">
            <w:pPr>
              <w:keepNext/>
              <w:keepLines/>
              <w:spacing w:beforeLines="25" w:before="90" w:afterLines="25" w:after="90"/>
              <w:jc w:val="center"/>
              <w:rPr>
                <w:ins w:id="132" w:author="Nakagami, Ohji" w:date="2012-02-03T18:57:00Z"/>
                <w:rFonts w:hint="eastAsia"/>
                <w:lang w:eastAsia="ko-KR"/>
              </w:rPr>
              <w:pPrChange w:id="133" w:author="Nakagami, Ohji" w:date="2012-02-03T19:18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134" w:author="Nakagami, Ohji" w:date="2012-02-03T19:18:00Z"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416" w:type="dxa"/>
            <w:vAlign w:val="center"/>
          </w:tcPr>
          <w:p w:rsidR="00C86306" w:rsidRDefault="00C86306" w:rsidP="00C86306">
            <w:pPr>
              <w:keepNext/>
              <w:keepLines/>
              <w:spacing w:beforeLines="25" w:before="90" w:afterLines="25" w:after="90"/>
              <w:jc w:val="center"/>
              <w:rPr>
                <w:ins w:id="135" w:author="Nakagami, Ohji" w:date="2012-02-03T18:57:00Z"/>
                <w:rFonts w:hint="eastAsia"/>
                <w:lang w:eastAsia="ko-KR"/>
              </w:rPr>
              <w:pPrChange w:id="136" w:author="Nakagami, Ohji" w:date="2012-02-03T19:18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137" w:author="Nakagami, Ohji" w:date="2012-02-03T19:18:00Z">
              <w:r>
                <w:rPr>
                  <w:rFonts w:hint="eastAsia"/>
                  <w:lang w:eastAsia="ko-KR"/>
                </w:rPr>
                <w:t>1</w:t>
              </w:r>
            </w:ins>
          </w:p>
        </w:tc>
        <w:tc>
          <w:tcPr>
            <w:tcW w:w="416" w:type="dxa"/>
            <w:vAlign w:val="center"/>
          </w:tcPr>
          <w:p w:rsidR="00C86306" w:rsidRDefault="00C86306" w:rsidP="00C86306">
            <w:pPr>
              <w:keepNext/>
              <w:keepLines/>
              <w:spacing w:beforeLines="25" w:before="90" w:afterLines="25" w:after="90"/>
              <w:jc w:val="center"/>
              <w:rPr>
                <w:ins w:id="138" w:author="Nakagami, Ohji" w:date="2012-02-03T18:57:00Z"/>
                <w:rFonts w:hint="eastAsia"/>
                <w:lang w:eastAsia="ko-KR"/>
              </w:rPr>
              <w:pPrChange w:id="139" w:author="Nakagami, Ohji" w:date="2012-02-03T19:18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140" w:author="Nakagami, Ohji" w:date="2012-02-03T19:18:00Z">
              <w:r>
                <w:rPr>
                  <w:rFonts w:hint="eastAsia"/>
                  <w:lang w:eastAsia="ko-KR"/>
                </w:rPr>
                <w:t>1</w:t>
              </w:r>
            </w:ins>
          </w:p>
        </w:tc>
        <w:tc>
          <w:tcPr>
            <w:tcW w:w="416" w:type="dxa"/>
            <w:vAlign w:val="center"/>
          </w:tcPr>
          <w:p w:rsidR="00C86306" w:rsidRDefault="00C86306" w:rsidP="00C86306">
            <w:pPr>
              <w:keepNext/>
              <w:keepLines/>
              <w:spacing w:beforeLines="25" w:before="90" w:afterLines="25" w:after="90"/>
              <w:jc w:val="center"/>
              <w:rPr>
                <w:ins w:id="141" w:author="Nakagami, Ohji" w:date="2012-02-03T18:57:00Z"/>
                <w:rFonts w:hint="eastAsia"/>
                <w:lang w:eastAsia="ko-KR"/>
              </w:rPr>
              <w:pPrChange w:id="142" w:author="Nakagami, Ohji" w:date="2012-02-03T19:18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143" w:author="Nakagami, Ohji" w:date="2012-02-03T19:18:00Z">
              <w:r>
                <w:rPr>
                  <w:rFonts w:hint="eastAsia"/>
                  <w:lang w:eastAsia="ko-KR"/>
                </w:rPr>
                <w:t>1</w:t>
              </w:r>
            </w:ins>
          </w:p>
        </w:tc>
        <w:tc>
          <w:tcPr>
            <w:tcW w:w="416" w:type="dxa"/>
            <w:vAlign w:val="center"/>
          </w:tcPr>
          <w:p w:rsidR="00C86306" w:rsidRDefault="00C86306" w:rsidP="00C86306">
            <w:pPr>
              <w:keepNext/>
              <w:keepLines/>
              <w:spacing w:beforeLines="25" w:before="90" w:afterLines="25" w:after="90"/>
              <w:jc w:val="center"/>
              <w:rPr>
                <w:ins w:id="144" w:author="Nakagami, Ohji" w:date="2012-02-03T18:57:00Z"/>
                <w:rFonts w:hint="eastAsia"/>
                <w:lang w:eastAsia="ko-KR"/>
              </w:rPr>
              <w:pPrChange w:id="145" w:author="Nakagami, Ohji" w:date="2012-02-03T19:18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146" w:author="Nakagami, Ohji" w:date="2012-02-03T19:18:00Z">
              <w:r>
                <w:rPr>
                  <w:rFonts w:hint="eastAsia"/>
                  <w:lang w:eastAsia="ko-KR"/>
                </w:rPr>
                <w:t>2</w:t>
              </w:r>
            </w:ins>
          </w:p>
        </w:tc>
        <w:tc>
          <w:tcPr>
            <w:tcW w:w="416" w:type="dxa"/>
            <w:vAlign w:val="center"/>
          </w:tcPr>
          <w:p w:rsidR="00C86306" w:rsidRDefault="00C86306" w:rsidP="00C86306">
            <w:pPr>
              <w:keepNext/>
              <w:keepLines/>
              <w:spacing w:beforeLines="25" w:before="90" w:afterLines="25" w:after="90"/>
              <w:jc w:val="center"/>
              <w:rPr>
                <w:ins w:id="147" w:author="Nakagami, Ohji" w:date="2012-02-03T18:57:00Z"/>
                <w:rFonts w:hint="eastAsia"/>
                <w:lang w:eastAsia="ko-KR"/>
              </w:rPr>
              <w:pPrChange w:id="148" w:author="Nakagami, Ohji" w:date="2012-02-03T19:18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149" w:author="Nakagami, Ohji" w:date="2012-02-03T19:18:00Z">
              <w:r>
                <w:rPr>
                  <w:rFonts w:hint="eastAsia"/>
                  <w:lang w:eastAsia="ko-KR"/>
                </w:rPr>
                <w:t>2</w:t>
              </w:r>
            </w:ins>
          </w:p>
        </w:tc>
        <w:tc>
          <w:tcPr>
            <w:tcW w:w="416" w:type="dxa"/>
            <w:vAlign w:val="center"/>
          </w:tcPr>
          <w:p w:rsidR="00C86306" w:rsidRDefault="00C86306" w:rsidP="00C86306">
            <w:pPr>
              <w:keepNext/>
              <w:keepLines/>
              <w:spacing w:beforeLines="25" w:before="90" w:afterLines="25" w:after="90"/>
              <w:jc w:val="center"/>
              <w:rPr>
                <w:ins w:id="150" w:author="Nakagami, Ohji" w:date="2012-02-03T18:57:00Z"/>
                <w:rFonts w:hint="eastAsia"/>
                <w:lang w:eastAsia="ko-KR"/>
              </w:rPr>
              <w:pPrChange w:id="151" w:author="Nakagami, Ohji" w:date="2012-02-03T19:18:00Z">
                <w:pPr>
                  <w:keepNext/>
                  <w:keepLines/>
                  <w:spacing w:beforeLines="25" w:before="90" w:afterLines="25" w:after="90"/>
                  <w:jc w:val="center"/>
                </w:pPr>
              </w:pPrChange>
            </w:pPr>
            <w:ins w:id="152" w:author="Nakagami, Ohji" w:date="2012-02-03T19:18:00Z">
              <w:r>
                <w:rPr>
                  <w:rFonts w:hint="eastAsia"/>
                  <w:lang w:eastAsia="ko-KR"/>
                </w:rPr>
                <w:t>2</w:t>
              </w:r>
            </w:ins>
          </w:p>
        </w:tc>
      </w:tr>
      <w:tr w:rsidR="00C86306" w:rsidRPr="00210652" w:rsidTr="00C86306">
        <w:trPr>
          <w:trHeight w:val="63"/>
          <w:jc w:val="center"/>
        </w:trPr>
        <w:tc>
          <w:tcPr>
            <w:tcW w:w="1662" w:type="dxa"/>
            <w:vAlign w:val="center"/>
          </w:tcPr>
          <w:p w:rsidR="00C86306" w:rsidRPr="00210652" w:rsidRDefault="00C86306" w:rsidP="00571B8D">
            <w:pPr>
              <w:pStyle w:val="a9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>dist2VB == 1</w:t>
            </w:r>
          </w:p>
        </w:tc>
        <w:tc>
          <w:tcPr>
            <w:tcW w:w="998" w:type="dxa"/>
            <w:vAlign w:val="center"/>
          </w:tcPr>
          <w:p w:rsidR="00C86306" w:rsidRPr="00210652" w:rsidRDefault="00C86306" w:rsidP="00571B8D">
            <w:pPr>
              <w:pStyle w:val="a9"/>
            </w:pPr>
            <w:r>
              <w:rPr>
                <w:rFonts w:hint="eastAsia"/>
                <w:lang w:eastAsia="ko-KR"/>
              </w:rPr>
              <w:t>alfShape == 0</w:t>
            </w:r>
          </w:p>
        </w:tc>
        <w:tc>
          <w:tcPr>
            <w:tcW w:w="442" w:type="dxa"/>
            <w:vAlign w:val="center"/>
          </w:tcPr>
          <w:p w:rsidR="00C86306" w:rsidRPr="00210652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57" w:type="dxa"/>
            <w:vAlign w:val="center"/>
          </w:tcPr>
          <w:p w:rsidR="00C86306" w:rsidRPr="00210652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51" w:type="dxa"/>
            <w:vAlign w:val="center"/>
          </w:tcPr>
          <w:p w:rsidR="00C86306" w:rsidRPr="00210652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73" w:type="dxa"/>
            <w:vAlign w:val="center"/>
          </w:tcPr>
          <w:p w:rsidR="00C86306" w:rsidRPr="00210652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43" w:type="dxa"/>
            <w:vAlign w:val="center"/>
          </w:tcPr>
          <w:p w:rsidR="00C86306" w:rsidRPr="00210652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43" w:type="dxa"/>
            <w:vAlign w:val="center"/>
          </w:tcPr>
          <w:p w:rsidR="00C86306" w:rsidRPr="00210652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16" w:type="dxa"/>
            <w:vAlign w:val="center"/>
          </w:tcPr>
          <w:p w:rsidR="00C86306" w:rsidRPr="00210652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416" w:type="dxa"/>
            <w:vAlign w:val="center"/>
          </w:tcPr>
          <w:p w:rsidR="00C86306" w:rsidRPr="00210652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416" w:type="dxa"/>
            <w:vAlign w:val="center"/>
          </w:tcPr>
          <w:p w:rsidR="00C86306" w:rsidRPr="00210652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416" w:type="dxa"/>
            <w:vAlign w:val="center"/>
          </w:tcPr>
          <w:p w:rsidR="00C86306" w:rsidRPr="00210652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2</w:t>
            </w:r>
          </w:p>
        </w:tc>
        <w:tc>
          <w:tcPr>
            <w:tcW w:w="416" w:type="dxa"/>
            <w:vAlign w:val="center"/>
          </w:tcPr>
          <w:p w:rsidR="00C86306" w:rsidRPr="00210652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2</w:t>
            </w:r>
          </w:p>
        </w:tc>
        <w:tc>
          <w:tcPr>
            <w:tcW w:w="416" w:type="dxa"/>
            <w:vAlign w:val="center"/>
          </w:tcPr>
          <w:p w:rsidR="00C86306" w:rsidRPr="00210652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2</w:t>
            </w:r>
          </w:p>
        </w:tc>
      </w:tr>
      <w:tr w:rsidR="00C86306" w:rsidRPr="00210652" w:rsidTr="00C86306">
        <w:trPr>
          <w:jc w:val="center"/>
        </w:trPr>
        <w:tc>
          <w:tcPr>
            <w:tcW w:w="1662" w:type="dxa"/>
            <w:vAlign w:val="center"/>
          </w:tcPr>
          <w:p w:rsidR="00C86306" w:rsidRPr="00210652" w:rsidDel="00F917D0" w:rsidRDefault="00C86306" w:rsidP="00571B8D">
            <w:pPr>
              <w:pStyle w:val="a9"/>
            </w:pPr>
            <w:r>
              <w:rPr>
                <w:rFonts w:hint="eastAsia"/>
                <w:lang w:eastAsia="ko-KR"/>
              </w:rPr>
              <w:t>dist2VB &lt; -4 or dist2VB &gt; 3</w:t>
            </w:r>
          </w:p>
        </w:tc>
        <w:tc>
          <w:tcPr>
            <w:tcW w:w="998" w:type="dxa"/>
            <w:vAlign w:val="center"/>
          </w:tcPr>
          <w:p w:rsidR="00C86306" w:rsidRPr="00210652" w:rsidDel="00F917D0" w:rsidRDefault="00C86306" w:rsidP="00571B8D">
            <w:pPr>
              <w:pStyle w:val="a9"/>
            </w:pPr>
            <w:r>
              <w:rPr>
                <w:rFonts w:hint="eastAsia"/>
                <w:lang w:eastAsia="ko-KR"/>
              </w:rPr>
              <w:t>alfShape == 1</w:t>
            </w:r>
          </w:p>
        </w:tc>
        <w:tc>
          <w:tcPr>
            <w:tcW w:w="442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-4</w:t>
            </w:r>
          </w:p>
        </w:tc>
        <w:tc>
          <w:tcPr>
            <w:tcW w:w="457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-3</w:t>
            </w:r>
          </w:p>
        </w:tc>
        <w:tc>
          <w:tcPr>
            <w:tcW w:w="451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-2</w:t>
            </w:r>
          </w:p>
        </w:tc>
        <w:tc>
          <w:tcPr>
            <w:tcW w:w="473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43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43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2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3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4</w:t>
            </w:r>
          </w:p>
        </w:tc>
      </w:tr>
      <w:tr w:rsidR="00C86306" w:rsidRPr="00210652" w:rsidTr="00C86306">
        <w:trPr>
          <w:jc w:val="center"/>
        </w:trPr>
        <w:tc>
          <w:tcPr>
            <w:tcW w:w="1662" w:type="dxa"/>
            <w:vAlign w:val="center"/>
          </w:tcPr>
          <w:p w:rsidR="00C86306" w:rsidRPr="00210652" w:rsidDel="00F917D0" w:rsidRDefault="00C86306" w:rsidP="00571B8D">
            <w:pPr>
              <w:pStyle w:val="a9"/>
            </w:pPr>
            <w:r>
              <w:rPr>
                <w:rFonts w:hint="eastAsia"/>
                <w:lang w:eastAsia="ko-KR"/>
              </w:rPr>
              <w:t xml:space="preserve">dist2VB == -4 or </w:t>
            </w:r>
            <w:r>
              <w:rPr>
                <w:rFonts w:hint="eastAsia"/>
                <w:lang w:eastAsia="ko-KR"/>
              </w:rPr>
              <w:lastRenderedPageBreak/>
              <w:t>dist2VB == 3</w:t>
            </w:r>
          </w:p>
        </w:tc>
        <w:tc>
          <w:tcPr>
            <w:tcW w:w="998" w:type="dxa"/>
            <w:vAlign w:val="center"/>
          </w:tcPr>
          <w:p w:rsidR="00C86306" w:rsidRPr="00210652" w:rsidDel="00F917D0" w:rsidRDefault="00C86306" w:rsidP="00571B8D">
            <w:pPr>
              <w:pStyle w:val="a9"/>
            </w:pPr>
            <w:r>
              <w:rPr>
                <w:rFonts w:hint="eastAsia"/>
                <w:lang w:eastAsia="ko-KR"/>
              </w:rPr>
              <w:lastRenderedPageBreak/>
              <w:t xml:space="preserve">alfShape </w:t>
            </w:r>
            <w:r>
              <w:rPr>
                <w:rFonts w:hint="eastAsia"/>
                <w:lang w:eastAsia="ko-KR"/>
              </w:rPr>
              <w:lastRenderedPageBreak/>
              <w:t>== 1</w:t>
            </w:r>
          </w:p>
        </w:tc>
        <w:tc>
          <w:tcPr>
            <w:tcW w:w="442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lastRenderedPageBreak/>
              <w:t>0</w:t>
            </w:r>
          </w:p>
        </w:tc>
        <w:tc>
          <w:tcPr>
            <w:tcW w:w="457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-3</w:t>
            </w:r>
          </w:p>
        </w:tc>
        <w:tc>
          <w:tcPr>
            <w:tcW w:w="451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-2</w:t>
            </w:r>
          </w:p>
        </w:tc>
        <w:tc>
          <w:tcPr>
            <w:tcW w:w="473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43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43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2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3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</w:tr>
      <w:tr w:rsidR="00C86306" w:rsidRPr="00210652" w:rsidTr="00C86306">
        <w:trPr>
          <w:jc w:val="center"/>
        </w:trPr>
        <w:tc>
          <w:tcPr>
            <w:tcW w:w="1662" w:type="dxa"/>
            <w:vAlign w:val="center"/>
          </w:tcPr>
          <w:p w:rsidR="00C86306" w:rsidRPr="00210652" w:rsidDel="00F917D0" w:rsidRDefault="00C86306" w:rsidP="00571B8D">
            <w:pPr>
              <w:pStyle w:val="a9"/>
            </w:pPr>
            <w:r>
              <w:rPr>
                <w:rFonts w:hint="eastAsia"/>
                <w:lang w:eastAsia="ko-KR"/>
              </w:rPr>
              <w:lastRenderedPageBreak/>
              <w:t>dist2VB == -3 or dist2VB == 2</w:t>
            </w:r>
          </w:p>
        </w:tc>
        <w:tc>
          <w:tcPr>
            <w:tcW w:w="998" w:type="dxa"/>
            <w:vAlign w:val="center"/>
          </w:tcPr>
          <w:p w:rsidR="00C86306" w:rsidRPr="00210652" w:rsidDel="00F917D0" w:rsidRDefault="00C86306" w:rsidP="00571B8D">
            <w:pPr>
              <w:pStyle w:val="a9"/>
            </w:pPr>
            <w:r>
              <w:rPr>
                <w:rFonts w:hint="eastAsia"/>
                <w:lang w:eastAsia="ko-KR"/>
              </w:rPr>
              <w:t>alfShape == 1</w:t>
            </w:r>
          </w:p>
        </w:tc>
        <w:tc>
          <w:tcPr>
            <w:tcW w:w="442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57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51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-2</w:t>
            </w:r>
          </w:p>
        </w:tc>
        <w:tc>
          <w:tcPr>
            <w:tcW w:w="473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43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43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2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</w:tr>
      <w:tr w:rsidR="00C86306" w:rsidRPr="00210652" w:rsidTr="00C86306">
        <w:trPr>
          <w:jc w:val="center"/>
        </w:trPr>
        <w:tc>
          <w:tcPr>
            <w:tcW w:w="1662" w:type="dxa"/>
            <w:vAlign w:val="center"/>
          </w:tcPr>
          <w:p w:rsidR="00C86306" w:rsidRPr="00210652" w:rsidDel="00F917D0" w:rsidRDefault="00C86306" w:rsidP="00571B8D">
            <w:pPr>
              <w:pStyle w:val="a9"/>
            </w:pPr>
            <w:r>
              <w:rPr>
                <w:rFonts w:hint="eastAsia"/>
                <w:lang w:eastAsia="ko-KR"/>
              </w:rPr>
              <w:t>dist2VB == -2 or dist2VB == 1</w:t>
            </w:r>
          </w:p>
        </w:tc>
        <w:tc>
          <w:tcPr>
            <w:tcW w:w="998" w:type="dxa"/>
            <w:vAlign w:val="center"/>
          </w:tcPr>
          <w:p w:rsidR="00C86306" w:rsidRPr="00210652" w:rsidDel="00F917D0" w:rsidRDefault="00C86306" w:rsidP="00571B8D">
            <w:pPr>
              <w:pStyle w:val="a9"/>
            </w:pPr>
            <w:r>
              <w:rPr>
                <w:rFonts w:hint="eastAsia"/>
                <w:lang w:eastAsia="ko-KR"/>
              </w:rPr>
              <w:t>alfShape == 1</w:t>
            </w:r>
          </w:p>
        </w:tc>
        <w:tc>
          <w:tcPr>
            <w:tcW w:w="442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57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51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73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-1</w:t>
            </w:r>
          </w:p>
        </w:tc>
        <w:tc>
          <w:tcPr>
            <w:tcW w:w="443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43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</w:tr>
      <w:tr w:rsidR="00C86306" w:rsidRPr="00210652" w:rsidTr="00C86306">
        <w:trPr>
          <w:trHeight w:val="53"/>
          <w:jc w:val="center"/>
        </w:trPr>
        <w:tc>
          <w:tcPr>
            <w:tcW w:w="1662" w:type="dxa"/>
            <w:vAlign w:val="center"/>
          </w:tcPr>
          <w:p w:rsidR="00C86306" w:rsidRPr="00210652" w:rsidDel="00F917D0" w:rsidRDefault="00C86306" w:rsidP="00571B8D">
            <w:pPr>
              <w:pStyle w:val="a9"/>
            </w:pPr>
            <w:r>
              <w:rPr>
                <w:rFonts w:hint="eastAsia"/>
                <w:lang w:eastAsia="ko-KR"/>
              </w:rPr>
              <w:t>dist2VB == -1 or dist2VB == 0</w:t>
            </w:r>
          </w:p>
        </w:tc>
        <w:tc>
          <w:tcPr>
            <w:tcW w:w="998" w:type="dxa"/>
            <w:vAlign w:val="center"/>
          </w:tcPr>
          <w:p w:rsidR="00C86306" w:rsidRPr="00210652" w:rsidDel="00F917D0" w:rsidRDefault="00C86306" w:rsidP="00571B8D">
            <w:pPr>
              <w:pStyle w:val="a9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>alfShape == 1</w:t>
            </w:r>
          </w:p>
        </w:tc>
        <w:tc>
          <w:tcPr>
            <w:tcW w:w="442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57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51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73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43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43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  <w:tc>
          <w:tcPr>
            <w:tcW w:w="416" w:type="dxa"/>
            <w:vAlign w:val="center"/>
          </w:tcPr>
          <w:p w:rsidR="00C86306" w:rsidRPr="00210652" w:rsidDel="00F917D0" w:rsidRDefault="00C86306" w:rsidP="00903751">
            <w:pPr>
              <w:keepNext/>
              <w:keepLines/>
              <w:spacing w:beforeLines="25" w:before="90" w:afterLines="25" w:after="9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</w:t>
            </w:r>
          </w:p>
        </w:tc>
      </w:tr>
    </w:tbl>
    <w:p w:rsidR="00903751" w:rsidRPr="00210652" w:rsidRDefault="00903751" w:rsidP="00903751">
      <w:pPr>
        <w:rPr>
          <w:lang w:eastAsia="ko-KR"/>
        </w:rPr>
      </w:pPr>
    </w:p>
    <w:p w:rsidR="00903751" w:rsidRPr="00210652" w:rsidRDefault="00903751" w:rsidP="00903751">
      <w:pPr>
        <w:keepNext/>
        <w:jc w:val="center"/>
      </w:pPr>
      <w:r>
        <w:rPr>
          <w:noProof/>
          <w:lang w:val="en-US" w:eastAsia="ja-JP"/>
        </w:rPr>
        <w:drawing>
          <wp:inline distT="0" distB="0" distL="0" distR="0" wp14:anchorId="3BC759AF" wp14:editId="69C866FD">
            <wp:extent cx="3848100" cy="22098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751" w:rsidRPr="00210652" w:rsidRDefault="00903751" w:rsidP="00903751">
      <w:pPr>
        <w:keepNext/>
        <w:jc w:val="left"/>
        <w:rPr>
          <w:rFonts w:hint="eastAsia"/>
          <w:lang w:eastAsia="ko-KR"/>
        </w:rPr>
      </w:pPr>
      <w:bookmarkStart w:id="153" w:name="_Toc287363902"/>
      <w:bookmarkStart w:id="154" w:name="_Toc293649333"/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  <w:t>(a) alfFilterShape == 0                          (b) alfFilterShape == 1</w:t>
      </w:r>
    </w:p>
    <w:p w:rsidR="00903751" w:rsidRPr="00E8461A" w:rsidRDefault="00903751" w:rsidP="00903751">
      <w:pPr>
        <w:pStyle w:val="aa"/>
        <w:rPr>
          <w:lang w:val="en-GB" w:eastAsia="ko-KR"/>
        </w:rPr>
      </w:pPr>
      <w:r w:rsidRPr="00E8461A">
        <w:rPr>
          <w:lang w:val="en-GB"/>
        </w:rPr>
        <w:t xml:space="preserve">Figure </w:t>
      </w:r>
      <w:r>
        <w:rPr>
          <w:lang w:val="en-GB"/>
        </w:rPr>
        <w:fldChar w:fldCharType="begin" w:fldLock="1"/>
      </w:r>
      <w:r>
        <w:rPr>
          <w:lang w:val="en-GB"/>
        </w:rPr>
        <w:instrText xml:space="preserve"> STYLEREF 1 \s </w:instrText>
      </w:r>
      <w:r>
        <w:rPr>
          <w:lang w:val="en-GB"/>
        </w:rPr>
        <w:fldChar w:fldCharType="separate"/>
      </w:r>
      <w:r>
        <w:rPr>
          <w:noProof/>
          <w:lang w:val="en-GB"/>
        </w:rPr>
        <w:t>8</w:t>
      </w:r>
      <w:r>
        <w:rPr>
          <w:lang w:val="en-GB"/>
        </w:rPr>
        <w:fldChar w:fldCharType="end"/>
      </w:r>
      <w:r>
        <w:rPr>
          <w:lang w:val="en-GB"/>
        </w:rPr>
        <w:noBreakHyphen/>
      </w:r>
      <w:r>
        <w:rPr>
          <w:lang w:val="en-GB"/>
        </w:rPr>
        <w:fldChar w:fldCharType="begin" w:fldLock="1"/>
      </w:r>
      <w:r>
        <w:rPr>
          <w:lang w:val="en-GB"/>
        </w:rPr>
        <w:instrText xml:space="preserve"> SEQ Figure \* ARABIC \s 1 </w:instrText>
      </w:r>
      <w:r>
        <w:rPr>
          <w:lang w:val="en-GB"/>
        </w:rPr>
        <w:fldChar w:fldCharType="separate"/>
      </w:r>
      <w:r>
        <w:rPr>
          <w:noProof/>
          <w:lang w:val="en-GB"/>
        </w:rPr>
        <w:t>6</w:t>
      </w:r>
      <w:r>
        <w:rPr>
          <w:lang w:val="en-GB"/>
        </w:rPr>
        <w:fldChar w:fldCharType="end"/>
      </w:r>
      <w:r w:rsidRPr="00E8461A">
        <w:rPr>
          <w:lang w:val="en-GB" w:eastAsia="ko-KR"/>
        </w:rPr>
        <w:t xml:space="preserve"> Mapping between geometric position and luma adaptive loop filter index according to </w:t>
      </w:r>
      <w:r>
        <w:rPr>
          <w:rFonts w:hint="eastAsia"/>
          <w:lang w:val="en-GB" w:eastAsia="ko-KR"/>
        </w:rPr>
        <w:t>alfFilterShape</w:t>
      </w:r>
      <w:r w:rsidRPr="00E8461A">
        <w:rPr>
          <w:lang w:val="en-GB" w:eastAsia="ko-KR"/>
        </w:rPr>
        <w:t xml:space="preserve"> (informative)</w:t>
      </w:r>
      <w:bookmarkEnd w:id="153"/>
      <w:bookmarkEnd w:id="154"/>
    </w:p>
    <w:p w:rsidR="00903751" w:rsidRPr="00210652" w:rsidRDefault="00903751" w:rsidP="00903751">
      <w:pPr>
        <w:rPr>
          <w:lang w:eastAsia="ko-KR"/>
        </w:rPr>
      </w:pPr>
    </w:p>
    <w:p w:rsidR="00903751" w:rsidRPr="00E8461A" w:rsidRDefault="00903751" w:rsidP="00903751">
      <w:pPr>
        <w:pStyle w:val="4"/>
        <w:ind w:left="840"/>
        <w:rPr>
          <w:lang w:val="en-GB"/>
        </w:rPr>
      </w:pPr>
      <w:bookmarkStart w:id="155" w:name="_Ref287543009"/>
      <w:bookmarkStart w:id="156" w:name="_Toc287363845"/>
      <w:bookmarkStart w:id="157" w:name="_Toc311217280"/>
      <w:r w:rsidRPr="00E8461A">
        <w:rPr>
          <w:lang w:val="en-GB"/>
        </w:rPr>
        <w:t>Filtering process for chroma samples</w:t>
      </w:r>
      <w:bookmarkEnd w:id="3"/>
      <w:bookmarkEnd w:id="155"/>
      <w:bookmarkEnd w:id="156"/>
      <w:bookmarkEnd w:id="157"/>
    </w:p>
    <w:p w:rsidR="00903751" w:rsidRPr="00210652" w:rsidRDefault="00903751" w:rsidP="00903751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>Inputs of this process are:</w:t>
      </w:r>
    </w:p>
    <w:p w:rsidR="00903751" w:rsidRPr="00210652" w:rsidRDefault="00903751" w:rsidP="00903751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>a chroma location ( xC, yC )</w:t>
      </w:r>
      <w:r w:rsidRPr="00210652">
        <w:t xml:space="preserve"> specifying the </w:t>
      </w:r>
      <w:r w:rsidRPr="00210652">
        <w:rPr>
          <w:lang w:eastAsia="ko-KR"/>
        </w:rPr>
        <w:t>top-left luma</w:t>
      </w:r>
      <w:r w:rsidRPr="00210652">
        <w:t xml:space="preserve"> </w:t>
      </w:r>
      <w:r w:rsidRPr="00210652">
        <w:rPr>
          <w:lang w:eastAsia="ko-KR"/>
        </w:rPr>
        <w:t>sample of the current coding unit relative to the top left chroma sample of the current picture,</w:t>
      </w:r>
    </w:p>
    <w:p w:rsidR="00903751" w:rsidRPr="00210652" w:rsidRDefault="00903751" w:rsidP="00903751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  <w:t>a variable log2CUSize specifying the size of the current coding unit</w:t>
      </w:r>
      <w:r w:rsidRPr="00210652">
        <w:rPr>
          <w:lang w:eastAsia="ko-KR"/>
        </w:rPr>
        <w:t>.</w:t>
      </w:r>
    </w:p>
    <w:p w:rsidR="00903751" w:rsidRPr="00210652" w:rsidRDefault="00903751" w:rsidP="00903751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  <w:t xml:space="preserve">a variable </w:t>
      </w:r>
      <w:r w:rsidRPr="00210652">
        <w:rPr>
          <w:lang w:eastAsia="ko-KR"/>
        </w:rPr>
        <w:t>cIdx specifying the chroma component index.</w:t>
      </w:r>
    </w:p>
    <w:p w:rsidR="00903751" w:rsidRPr="00210652" w:rsidRDefault="00903751" w:rsidP="00903751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>Output of this process is the filtered reconstruction of chroma picture.</w:t>
      </w:r>
    </w:p>
    <w:p w:rsidR="00903751" w:rsidRPr="00210652" w:rsidRDefault="00903751" w:rsidP="00903751">
      <w:pPr>
        <w:rPr>
          <w:lang w:eastAsia="ko-KR"/>
        </w:rPr>
      </w:pPr>
      <w:r w:rsidRPr="00210652">
        <w:rPr>
          <w:lang w:eastAsia="ko-KR"/>
        </w:rPr>
        <w:t xml:space="preserve">The boundary padding process specified in subclause </w:t>
      </w:r>
      <w:r w:rsidRPr="00210652">
        <w:rPr>
          <w:lang w:eastAsia="ko-KR"/>
        </w:rPr>
        <w:fldChar w:fldCharType="begin" w:fldLock="1"/>
      </w:r>
      <w:r w:rsidRPr="00210652">
        <w:rPr>
          <w:lang w:eastAsia="ko-KR"/>
        </w:rPr>
        <w:instrText xml:space="preserve"> REF _Ref296442509 \r \h </w:instrText>
      </w:r>
      <w:r w:rsidRPr="00210652">
        <w:rPr>
          <w:lang w:eastAsia="ko-KR"/>
        </w:rPr>
      </w:r>
      <w:r w:rsidRPr="00210652">
        <w:rPr>
          <w:lang w:eastAsia="ko-KR"/>
        </w:rPr>
        <w:fldChar w:fldCharType="separate"/>
      </w:r>
      <w:r w:rsidRPr="00210652">
        <w:rPr>
          <w:lang w:eastAsia="ko-KR"/>
        </w:rPr>
        <w:t>8.6.3</w:t>
      </w:r>
      <w:r w:rsidRPr="00210652">
        <w:rPr>
          <w:lang w:eastAsia="ko-KR"/>
        </w:rPr>
        <w:t>.</w:t>
      </w:r>
      <w:r w:rsidRPr="00210652">
        <w:rPr>
          <w:lang w:eastAsia="ko-KR"/>
        </w:rPr>
        <w:t>1</w:t>
      </w:r>
      <w:r w:rsidRPr="00210652">
        <w:rPr>
          <w:lang w:eastAsia="ko-KR"/>
        </w:rPr>
        <w:fldChar w:fldCharType="end"/>
      </w:r>
      <w:r w:rsidRPr="00210652">
        <w:rPr>
          <w:lang w:eastAsia="ko-KR"/>
        </w:rPr>
        <w:t xml:space="preserve"> is invoked with the chroma location (</w:t>
      </w:r>
      <w:r w:rsidRPr="00E8461A">
        <w:rPr>
          <w:lang w:eastAsia="ko-KR"/>
        </w:rPr>
        <w:t> </w:t>
      </w:r>
      <w:r w:rsidRPr="00210652">
        <w:rPr>
          <w:lang w:eastAsia="ko-KR"/>
        </w:rPr>
        <w:t>xC,</w:t>
      </w:r>
      <w:r w:rsidRPr="00E8461A">
        <w:rPr>
          <w:lang w:eastAsia="ko-KR"/>
        </w:rPr>
        <w:t> </w:t>
      </w:r>
      <w:r w:rsidRPr="00210652">
        <w:rPr>
          <w:lang w:eastAsia="ko-KR"/>
        </w:rPr>
        <w:t>yC</w:t>
      </w:r>
      <w:r w:rsidRPr="00E8461A">
        <w:rPr>
          <w:lang w:eastAsia="ko-KR"/>
        </w:rPr>
        <w:t> </w:t>
      </w:r>
      <w:r w:rsidRPr="00210652">
        <w:rPr>
          <w:lang w:eastAsia="ko-KR"/>
        </w:rPr>
        <w:t xml:space="preserve">), the size of coding unit log2CUSize and the chroma component index cIdx, and the output is </w:t>
      </w:r>
      <w:r w:rsidRPr="00210652">
        <w:rPr>
          <w:lang w:eastAsia="ko-KR"/>
        </w:rPr>
        <w:lastRenderedPageBreak/>
        <w:t>assigned to the luma sample array s’’. [Ed. (WJ): s’’ is now a picture-size array, but actually CU size + appropriate margin is enough]</w:t>
      </w:r>
    </w:p>
    <w:p w:rsidR="00903751" w:rsidRDefault="00903751" w:rsidP="00903751">
      <w:pPr>
        <w:rPr>
          <w:rFonts w:hint="eastAsia"/>
          <w:lang w:eastAsia="ko-KR"/>
        </w:rPr>
      </w:pPr>
      <w:r w:rsidRPr="00210652">
        <w:rPr>
          <w:lang w:eastAsia="ko-KR"/>
        </w:rPr>
        <w:t>A v</w:t>
      </w:r>
      <w:r w:rsidRPr="00210652">
        <w:t xml:space="preserve">ariable nS is set equal to ( 1 &lt;&lt; log2CUSize ) and </w:t>
      </w:r>
      <w:r w:rsidRPr="00210652">
        <w:rPr>
          <w:lang w:eastAsia="ko-KR"/>
        </w:rPr>
        <w:t xml:space="preserve">a variable </w:t>
      </w:r>
      <w:r>
        <w:rPr>
          <w:rFonts w:hint="eastAsia"/>
          <w:lang w:eastAsia="ko-KR"/>
        </w:rPr>
        <w:t>alfFilterShape is set equal to alf_filter_shape_chroma_flag</w:t>
      </w:r>
      <w:r w:rsidRPr="00210652">
        <w:t>.</w:t>
      </w:r>
    </w:p>
    <w:p w:rsidR="00903751" w:rsidRPr="00210652" w:rsidRDefault="00903751" w:rsidP="00903751">
      <w:r>
        <w:rPr>
          <w:rFonts w:hint="eastAsia"/>
          <w:lang w:eastAsia="ko-KR"/>
        </w:rPr>
        <w:t>A variable lcuHeight is set equal to (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1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&lt;&lt;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(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Log2MaxCUSize</w:t>
      </w:r>
      <w:r>
        <w:rPr>
          <w:lang w:val="en-US" w:eastAsia="ko-KR"/>
        </w:rPr>
        <w:t> </w:t>
      </w:r>
      <w:r>
        <w:rPr>
          <w:lang w:eastAsia="ko-KR"/>
        </w:rPr>
        <w:t>–</w:t>
      </w:r>
      <w:r>
        <w:rPr>
          <w:lang w:val="en-US" w:eastAsia="ko-KR"/>
        </w:rPr>
        <w:t> </w:t>
      </w:r>
      <w:r>
        <w:rPr>
          <w:rFonts w:hint="eastAsia"/>
          <w:lang w:val="en-US" w:eastAsia="ko-KR"/>
        </w:rPr>
        <w:t>1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)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) and a variable vbLine is set equal to lcuHeight</w:t>
      </w:r>
      <w:r>
        <w:rPr>
          <w:lang w:val="en-US" w:eastAsia="ko-KR"/>
        </w:rPr>
        <w:t> </w:t>
      </w:r>
      <w:r>
        <w:rPr>
          <w:lang w:eastAsia="ko-KR"/>
        </w:rPr>
        <w:t>–</w:t>
      </w:r>
      <w:r>
        <w:rPr>
          <w:lang w:val="en-US" w:eastAsia="ko-KR"/>
        </w:rPr>
        <w:t> </w:t>
      </w:r>
      <w:r>
        <w:rPr>
          <w:rFonts w:hint="eastAsia"/>
          <w:lang w:val="en-US" w:eastAsia="ko-KR"/>
        </w:rPr>
        <w:t>2</w:t>
      </w:r>
      <w:r>
        <w:rPr>
          <w:rFonts w:hint="eastAsia"/>
          <w:lang w:eastAsia="ko-KR"/>
        </w:rPr>
        <w:t>.</w:t>
      </w:r>
    </w:p>
    <w:p w:rsidR="00903751" w:rsidRDefault="00903751" w:rsidP="00903751">
      <w:pPr>
        <w:rPr>
          <w:rFonts w:hint="eastAsia"/>
          <w:lang w:eastAsia="ko-KR"/>
        </w:rPr>
      </w:pPr>
      <w:r w:rsidRPr="00210652">
        <w:rPr>
          <w:lang w:eastAsia="ko-KR"/>
        </w:rPr>
        <w:t xml:space="preserve">Filtered samples of chroma picture recFiltPicture[ xC + x ][ yC + y ] with x, y = 0..(nS)-1, are derived as </w:t>
      </w:r>
      <w:r>
        <w:rPr>
          <w:rFonts w:hint="eastAsia"/>
          <w:lang w:eastAsia="ko-KR"/>
        </w:rPr>
        <w:t>the following ordered steps:</w:t>
      </w:r>
    </w:p>
    <w:p w:rsidR="00903751" w:rsidRDefault="00903751" w:rsidP="00903751">
      <w:pPr>
        <w:numPr>
          <w:ilvl w:val="0"/>
          <w:numId w:val="4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1701"/>
        </w:tabs>
        <w:ind w:left="709"/>
        <w:rPr>
          <w:rFonts w:hint="eastAsia"/>
          <w:lang w:eastAsia="ko-KR"/>
        </w:rPr>
      </w:pPr>
      <w:r>
        <w:rPr>
          <w:rFonts w:hint="eastAsia"/>
          <w:lang w:eastAsia="ko-KR"/>
        </w:rPr>
        <w:t>A variable dist2VB is derived as follows.</w:t>
      </w:r>
    </w:p>
    <w:p w:rsidR="00903751" w:rsidRDefault="00903751" w:rsidP="0090375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rFonts w:hint="eastAsia"/>
          <w:sz w:val="20"/>
          <w:lang w:eastAsia="ko-KR"/>
        </w:rPr>
      </w:pPr>
      <w:r>
        <w:rPr>
          <w:rFonts w:hint="eastAsia"/>
          <w:sz w:val="20"/>
          <w:lang w:eastAsia="ko-KR"/>
        </w:rPr>
        <w:tab/>
        <w:t>dist2VB = 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yC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+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y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%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lcuHeight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–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vbLine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 w:rsidRPr="00210652">
        <w:rPr>
          <w:sz w:val="20"/>
          <w:lang w:eastAsia="ko-KR"/>
        </w:rPr>
        <w:tab/>
      </w:r>
      <w:r>
        <w:rPr>
          <w:rFonts w:hint="eastAsia"/>
          <w:sz w:val="20"/>
          <w:lang w:eastAsia="ko-KR"/>
        </w:rPr>
        <w:tab/>
      </w:r>
      <w:r w:rsidRPr="00210652">
        <w:rPr>
          <w:sz w:val="20"/>
          <w:lang w:eastAsia="ko-KR"/>
        </w:rPr>
        <w:t>(</w:t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8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476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:rsidR="00903751" w:rsidRDefault="00903751" w:rsidP="00903751">
      <w:pPr>
        <w:numPr>
          <w:ilvl w:val="0"/>
          <w:numId w:val="4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1701"/>
        </w:tabs>
        <w:ind w:left="709"/>
        <w:rPr>
          <w:rFonts w:hint="eastAsia"/>
          <w:lang w:eastAsia="ko-KR"/>
        </w:rPr>
      </w:pPr>
      <w:r>
        <w:rPr>
          <w:rFonts w:hint="eastAsia"/>
          <w:lang w:eastAsia="ko-KR"/>
        </w:rPr>
        <w:t>A variable dist2VB is modified as follows.</w:t>
      </w:r>
    </w:p>
    <w:p w:rsidR="00903751" w:rsidRDefault="00903751" w:rsidP="00903751">
      <w:pPr>
        <w:numPr>
          <w:ilvl w:val="0"/>
          <w:numId w:val="2"/>
        </w:numPr>
        <w:tabs>
          <w:tab w:val="clear" w:pos="400"/>
          <w:tab w:val="clear" w:pos="794"/>
          <w:tab w:val="clear" w:pos="1191"/>
          <w:tab w:val="left" w:pos="1134"/>
        </w:tabs>
        <w:ind w:left="1134" w:hanging="425"/>
        <w:rPr>
          <w:rFonts w:hint="eastAsia"/>
          <w:lang w:eastAsia="ko-KR"/>
        </w:rPr>
      </w:pPr>
      <w:r>
        <w:rPr>
          <w:rFonts w:hint="eastAsia"/>
          <w:lang w:eastAsia="ko-KR"/>
        </w:rPr>
        <w:t xml:space="preserve">If dist2VB is less than </w:t>
      </w:r>
      <w:r>
        <w:rPr>
          <w:lang w:eastAsia="ko-KR"/>
        </w:rPr>
        <w:t>–</w:t>
      </w:r>
      <w:r>
        <w:rPr>
          <w:rFonts w:hint="eastAsia"/>
          <w:lang w:eastAsia="ko-KR"/>
        </w:rPr>
        <w:t>vbLine+2 and yC is larger than 2, dist2VB is set equal to dist2VB+lcuHeight,</w:t>
      </w:r>
    </w:p>
    <w:p w:rsidR="00903751" w:rsidRDefault="00903751" w:rsidP="00903751">
      <w:pPr>
        <w:numPr>
          <w:ilvl w:val="0"/>
          <w:numId w:val="2"/>
        </w:numPr>
        <w:tabs>
          <w:tab w:val="clear" w:pos="400"/>
          <w:tab w:val="clear" w:pos="794"/>
          <w:tab w:val="clear" w:pos="1191"/>
          <w:tab w:val="left" w:pos="1134"/>
        </w:tabs>
        <w:ind w:left="1134" w:hanging="425"/>
        <w:rPr>
          <w:rFonts w:hint="eastAsia"/>
          <w:lang w:eastAsia="ko-KR"/>
        </w:rPr>
      </w:pPr>
      <w:r>
        <w:rPr>
          <w:rFonts w:hint="eastAsia"/>
          <w:lang w:eastAsia="ko-KR"/>
        </w:rPr>
        <w:t>Otherwise, if yC+lcuHeight is equal or larger than pic_height_in_luma_samples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&gt;&gt;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1, dist2VB is set equal to 5.</w:t>
      </w:r>
    </w:p>
    <w:p w:rsidR="00903751" w:rsidDel="00CA4889" w:rsidRDefault="00903751" w:rsidP="00903751">
      <w:pPr>
        <w:numPr>
          <w:ilvl w:val="0"/>
          <w:numId w:val="4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1701"/>
        </w:tabs>
        <w:ind w:left="709"/>
        <w:rPr>
          <w:del w:id="158" w:author="Nakagami, Ohji" w:date="2012-02-03T18:49:00Z"/>
          <w:rFonts w:hint="eastAsia"/>
          <w:lang w:eastAsia="ko-KR"/>
        </w:rPr>
      </w:pPr>
      <w:del w:id="159" w:author="Nakagami, Ohji" w:date="2012-02-03T18:49:00Z">
        <w:r w:rsidDel="00CA4889">
          <w:rPr>
            <w:rFonts w:hint="eastAsia"/>
            <w:lang w:eastAsia="ko-KR"/>
          </w:rPr>
          <w:delText>If alfFilterShape is equal to 0 and dist2VB is equal to 0 or -1, the following applies.</w:delText>
        </w:r>
      </w:del>
    </w:p>
    <w:p w:rsidR="00903751" w:rsidDel="00CA4889" w:rsidRDefault="00903751" w:rsidP="0090375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del w:id="160" w:author="Nakagami, Ohji" w:date="2012-02-03T18:49:00Z"/>
          <w:rFonts w:hint="eastAsia"/>
          <w:sz w:val="20"/>
          <w:lang w:eastAsia="ko-KR"/>
        </w:rPr>
      </w:pPr>
      <w:del w:id="161" w:author="Nakagami, Ohji" w:date="2012-02-03T18:49:00Z">
        <w:r w:rsidRPr="00F917D0" w:rsidDel="00CA4889">
          <w:rPr>
            <w:position w:val="-12"/>
            <w:sz w:val="20"/>
            <w:lang w:eastAsia="ko-KR"/>
          </w:rPr>
          <w:object w:dxaOrig="5220" w:dyaOrig="360">
            <v:shape id="_x0000_i1025" type="#_x0000_t75" style="width:209.9pt;height:14.25pt" o:ole="">
              <v:imagedata r:id="rId15" o:title=""/>
            </v:shape>
            <o:OLEObject Type="Embed" ProgID="Equation.3" ShapeID="_x0000_i1025" DrawAspect="Content" ObjectID="_1389801925" r:id="rId16"/>
          </w:object>
        </w:r>
        <w:r w:rsidDel="00CA4889">
          <w:rPr>
            <w:rFonts w:hint="eastAsia"/>
            <w:sz w:val="20"/>
            <w:lang w:eastAsia="ko-KR"/>
          </w:rPr>
          <w:tab/>
        </w:r>
        <w:r w:rsidRPr="00210652" w:rsidDel="00CA4889">
          <w:rPr>
            <w:sz w:val="20"/>
            <w:lang w:eastAsia="ko-KR"/>
          </w:rPr>
          <w:tab/>
          <w:delText>(</w:delText>
        </w:r>
        <w:r w:rsidRPr="00210652" w:rsidDel="00CA4889">
          <w:rPr>
            <w:sz w:val="20"/>
            <w:lang w:eastAsia="ko-KR"/>
          </w:rPr>
          <w:fldChar w:fldCharType="begin" w:fldLock="1"/>
        </w:r>
        <w:r w:rsidRPr="00210652" w:rsidDel="00CA4889">
          <w:rPr>
            <w:sz w:val="20"/>
            <w:lang w:eastAsia="ko-KR"/>
          </w:rPr>
          <w:delInstrText xml:space="preserve"> STYLEREF 1 \s </w:delInstrText>
        </w:r>
        <w:r w:rsidRPr="00210652" w:rsidDel="00CA4889">
          <w:rPr>
            <w:sz w:val="20"/>
            <w:lang w:eastAsia="ko-KR"/>
          </w:rPr>
          <w:fldChar w:fldCharType="separate"/>
        </w:r>
        <w:r w:rsidRPr="00210652" w:rsidDel="00CA4889">
          <w:rPr>
            <w:noProof/>
            <w:sz w:val="20"/>
            <w:lang w:eastAsia="ko-KR"/>
          </w:rPr>
          <w:delText>8</w:delText>
        </w:r>
        <w:r w:rsidRPr="00210652" w:rsidDel="00CA4889">
          <w:rPr>
            <w:sz w:val="20"/>
            <w:lang w:eastAsia="ko-KR"/>
          </w:rPr>
          <w:fldChar w:fldCharType="end"/>
        </w:r>
        <w:r w:rsidRPr="00210652" w:rsidDel="00CA4889">
          <w:rPr>
            <w:sz w:val="20"/>
            <w:lang w:eastAsia="ko-KR"/>
          </w:rPr>
          <w:noBreakHyphen/>
        </w:r>
        <w:r w:rsidRPr="00210652" w:rsidDel="00CA4889">
          <w:rPr>
            <w:sz w:val="20"/>
            <w:lang w:eastAsia="ko-KR"/>
          </w:rPr>
          <w:fldChar w:fldCharType="begin" w:fldLock="1"/>
        </w:r>
        <w:r w:rsidRPr="00210652" w:rsidDel="00CA4889">
          <w:rPr>
            <w:sz w:val="20"/>
            <w:lang w:eastAsia="ko-KR"/>
          </w:rPr>
          <w:delInstrText xml:space="preserve"> SEQ Equation \* ARABIC \s 1 </w:delInstrText>
        </w:r>
        <w:r w:rsidRPr="00210652" w:rsidDel="00CA4889">
          <w:rPr>
            <w:sz w:val="20"/>
            <w:lang w:eastAsia="ko-KR"/>
          </w:rPr>
          <w:fldChar w:fldCharType="separate"/>
        </w:r>
        <w:r w:rsidRPr="00210652" w:rsidDel="00CA4889">
          <w:rPr>
            <w:noProof/>
            <w:sz w:val="20"/>
            <w:lang w:eastAsia="ko-KR"/>
          </w:rPr>
          <w:delText>476</w:delText>
        </w:r>
        <w:r w:rsidRPr="00210652" w:rsidDel="00CA4889">
          <w:rPr>
            <w:sz w:val="20"/>
            <w:lang w:eastAsia="ko-KR"/>
          </w:rPr>
          <w:fldChar w:fldCharType="end"/>
        </w:r>
        <w:r w:rsidRPr="00210652" w:rsidDel="00CA4889">
          <w:rPr>
            <w:sz w:val="20"/>
            <w:lang w:eastAsia="ko-KR"/>
          </w:rPr>
          <w:delText>)</w:delText>
        </w:r>
      </w:del>
    </w:p>
    <w:p w:rsidR="00903751" w:rsidDel="00CA4889" w:rsidRDefault="00903751" w:rsidP="00903751">
      <w:pPr>
        <w:numPr>
          <w:ilvl w:val="0"/>
          <w:numId w:val="4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1701"/>
        </w:tabs>
        <w:ind w:left="709"/>
        <w:rPr>
          <w:del w:id="162" w:author="Nakagami, Ohji" w:date="2012-02-03T18:49:00Z"/>
          <w:rFonts w:hint="eastAsia"/>
          <w:lang w:eastAsia="ko-KR"/>
        </w:rPr>
      </w:pPr>
      <w:del w:id="163" w:author="Nakagami, Ohji" w:date="2012-02-03T18:49:00Z">
        <w:r w:rsidDel="00CA4889">
          <w:rPr>
            <w:rFonts w:hint="eastAsia"/>
            <w:lang w:eastAsia="ko-KR"/>
          </w:rPr>
          <w:delText>Otherwise, if alfFilterShape is equal to 0 and dist2VB is equal to 1 or -2, the following applies.</w:delText>
        </w:r>
      </w:del>
    </w:p>
    <w:p w:rsidR="00903751" w:rsidDel="00CA4889" w:rsidRDefault="00903751" w:rsidP="0090375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del w:id="164" w:author="Nakagami, Ohji" w:date="2012-02-03T18:49:00Z"/>
          <w:rFonts w:hint="eastAsia"/>
          <w:sz w:val="20"/>
          <w:lang w:eastAsia="ko-KR"/>
        </w:rPr>
      </w:pPr>
      <w:del w:id="165" w:author="Nakagami, Ohji" w:date="2012-02-03T18:49:00Z">
        <w:r w:rsidRPr="007B7340" w:rsidDel="00CA4889">
          <w:rPr>
            <w:position w:val="-48"/>
            <w:sz w:val="20"/>
            <w:lang w:eastAsia="ko-KR"/>
          </w:rPr>
          <w:object w:dxaOrig="8040" w:dyaOrig="1080">
            <v:shape id="_x0000_i1026" type="#_x0000_t75" style="width:342.35pt;height:46.2pt" o:ole="">
              <v:imagedata r:id="rId17" o:title=""/>
            </v:shape>
            <o:OLEObject Type="Embed" ProgID="Equation.3" ShapeID="_x0000_i1026" DrawAspect="Content" ObjectID="_1389801926" r:id="rId18"/>
          </w:object>
        </w:r>
        <w:r w:rsidRPr="00210652" w:rsidDel="00CA4889">
          <w:rPr>
            <w:sz w:val="20"/>
            <w:lang w:eastAsia="ko-KR"/>
          </w:rPr>
          <w:tab/>
          <w:delText>(</w:delText>
        </w:r>
        <w:r w:rsidRPr="00210652" w:rsidDel="00CA4889">
          <w:rPr>
            <w:sz w:val="20"/>
            <w:lang w:eastAsia="ko-KR"/>
          </w:rPr>
          <w:fldChar w:fldCharType="begin" w:fldLock="1"/>
        </w:r>
        <w:r w:rsidRPr="00210652" w:rsidDel="00CA4889">
          <w:rPr>
            <w:sz w:val="20"/>
            <w:lang w:eastAsia="ko-KR"/>
          </w:rPr>
          <w:delInstrText xml:space="preserve"> STYLEREF 1 \s </w:delInstrText>
        </w:r>
        <w:r w:rsidRPr="00210652" w:rsidDel="00CA4889">
          <w:rPr>
            <w:sz w:val="20"/>
            <w:lang w:eastAsia="ko-KR"/>
          </w:rPr>
          <w:fldChar w:fldCharType="separate"/>
        </w:r>
        <w:r w:rsidRPr="00210652" w:rsidDel="00CA4889">
          <w:rPr>
            <w:noProof/>
            <w:sz w:val="20"/>
            <w:lang w:eastAsia="ko-KR"/>
          </w:rPr>
          <w:delText>8</w:delText>
        </w:r>
        <w:r w:rsidRPr="00210652" w:rsidDel="00CA4889">
          <w:rPr>
            <w:sz w:val="20"/>
            <w:lang w:eastAsia="ko-KR"/>
          </w:rPr>
          <w:fldChar w:fldCharType="end"/>
        </w:r>
        <w:r w:rsidRPr="00210652" w:rsidDel="00CA4889">
          <w:rPr>
            <w:sz w:val="20"/>
            <w:lang w:eastAsia="ko-KR"/>
          </w:rPr>
          <w:noBreakHyphen/>
        </w:r>
        <w:r w:rsidRPr="00210652" w:rsidDel="00CA4889">
          <w:rPr>
            <w:sz w:val="20"/>
            <w:lang w:eastAsia="ko-KR"/>
          </w:rPr>
          <w:fldChar w:fldCharType="begin" w:fldLock="1"/>
        </w:r>
        <w:r w:rsidRPr="00210652" w:rsidDel="00CA4889">
          <w:rPr>
            <w:sz w:val="20"/>
            <w:lang w:eastAsia="ko-KR"/>
          </w:rPr>
          <w:delInstrText xml:space="preserve"> SEQ Equation \* ARABIC \s 1 </w:delInstrText>
        </w:r>
        <w:r w:rsidRPr="00210652" w:rsidDel="00CA4889">
          <w:rPr>
            <w:sz w:val="20"/>
            <w:lang w:eastAsia="ko-KR"/>
          </w:rPr>
          <w:fldChar w:fldCharType="separate"/>
        </w:r>
        <w:r w:rsidRPr="00210652" w:rsidDel="00CA4889">
          <w:rPr>
            <w:noProof/>
            <w:sz w:val="20"/>
            <w:lang w:eastAsia="ko-KR"/>
          </w:rPr>
          <w:delText>476</w:delText>
        </w:r>
        <w:r w:rsidRPr="00210652" w:rsidDel="00CA4889">
          <w:rPr>
            <w:sz w:val="20"/>
            <w:lang w:eastAsia="ko-KR"/>
          </w:rPr>
          <w:fldChar w:fldCharType="end"/>
        </w:r>
        <w:r w:rsidRPr="00210652" w:rsidDel="00CA4889">
          <w:rPr>
            <w:sz w:val="20"/>
            <w:lang w:eastAsia="ko-KR"/>
          </w:rPr>
          <w:delText>)</w:delText>
        </w:r>
      </w:del>
    </w:p>
    <w:p w:rsidR="00903751" w:rsidRPr="00210652" w:rsidDel="00CA4889" w:rsidRDefault="00903751" w:rsidP="0090375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del w:id="166" w:author="Nakagami, Ohji" w:date="2012-02-03T18:49:00Z"/>
        </w:rPr>
      </w:pPr>
      <w:del w:id="167" w:author="Nakagami, Ohji" w:date="2012-02-03T18:49:00Z">
        <w:r w:rsidRPr="00210652" w:rsidDel="00CA4889">
          <w:rPr>
            <w:sz w:val="20"/>
            <w:lang w:eastAsia="ko-KR"/>
          </w:rPr>
          <w:delText>where N is set equal to AlfNumCoeff</w:delText>
        </w:r>
        <w:r w:rsidDel="00CA4889">
          <w:rPr>
            <w:rFonts w:hint="eastAsia"/>
            <w:sz w:val="20"/>
            <w:lang w:eastAsia="ko-KR"/>
          </w:rPr>
          <w:delText>Chroma</w:delText>
        </w:r>
        <w:r w:rsidRPr="00210652" w:rsidDel="00CA4889">
          <w:rPr>
            <w:sz w:val="20"/>
            <w:lang w:eastAsia="ko-KR"/>
          </w:rPr>
          <w:delText xml:space="preserve">-1 and horPos[i] and verPos[i] are specified in </w:delText>
        </w:r>
        <w:r w:rsidRPr="00742FF0" w:rsidDel="00CA4889">
          <w:rPr>
            <w:sz w:val="18"/>
            <w:lang w:eastAsia="ko-KR"/>
          </w:rPr>
          <w:fldChar w:fldCharType="begin" w:fldLock="1"/>
        </w:r>
        <w:r w:rsidRPr="00742FF0" w:rsidDel="00CA4889">
          <w:rPr>
            <w:sz w:val="18"/>
            <w:lang w:eastAsia="ko-KR"/>
          </w:rPr>
          <w:delInstrText xml:space="preserve"> REF _Ref287263454 \h </w:delInstrText>
        </w:r>
        <w:r w:rsidRPr="00742FF0" w:rsidDel="00CA4889">
          <w:rPr>
            <w:sz w:val="18"/>
            <w:lang w:eastAsia="ko-KR"/>
          </w:rPr>
        </w:r>
        <w:r w:rsidDel="00CA4889">
          <w:rPr>
            <w:sz w:val="18"/>
            <w:lang w:eastAsia="ko-KR"/>
          </w:rPr>
          <w:delInstrText xml:space="preserve"> \* MERGEFORMAT </w:delInstrText>
        </w:r>
        <w:r w:rsidRPr="00742FF0" w:rsidDel="00CA4889">
          <w:rPr>
            <w:sz w:val="18"/>
            <w:lang w:eastAsia="ko-KR"/>
          </w:rPr>
          <w:fldChar w:fldCharType="separate"/>
        </w:r>
        <w:r w:rsidRPr="00742FF0" w:rsidDel="00CA4889">
          <w:rPr>
            <w:sz w:val="20"/>
          </w:rPr>
          <w:delText>Table </w:delText>
        </w:r>
        <w:r w:rsidRPr="00742FF0" w:rsidDel="00CA4889">
          <w:rPr>
            <w:noProof/>
            <w:sz w:val="20"/>
          </w:rPr>
          <w:delText>8</w:delText>
        </w:r>
        <w:r w:rsidRPr="00742FF0" w:rsidDel="00CA4889">
          <w:rPr>
            <w:sz w:val="20"/>
          </w:rPr>
          <w:noBreakHyphen/>
        </w:r>
        <w:r w:rsidRPr="00742FF0" w:rsidDel="00CA4889">
          <w:rPr>
            <w:noProof/>
            <w:sz w:val="20"/>
          </w:rPr>
          <w:delText>14</w:delText>
        </w:r>
        <w:r w:rsidRPr="00742FF0" w:rsidDel="00CA4889">
          <w:rPr>
            <w:sz w:val="18"/>
            <w:lang w:eastAsia="ko-KR"/>
          </w:rPr>
          <w:fldChar w:fldCharType="end"/>
        </w:r>
        <w:r w:rsidRPr="00210652" w:rsidDel="00CA4889">
          <w:rPr>
            <w:sz w:val="20"/>
            <w:lang w:eastAsia="ko-KR"/>
          </w:rPr>
          <w:delText xml:space="preserve"> and </w:delText>
        </w:r>
        <w:r w:rsidRPr="00742FF0" w:rsidDel="00CA4889">
          <w:rPr>
            <w:sz w:val="18"/>
            <w:lang w:eastAsia="ko-KR"/>
          </w:rPr>
          <w:fldChar w:fldCharType="begin" w:fldLock="1"/>
        </w:r>
        <w:r w:rsidRPr="00742FF0" w:rsidDel="00CA4889">
          <w:rPr>
            <w:sz w:val="18"/>
            <w:lang w:eastAsia="ko-KR"/>
          </w:rPr>
          <w:delInstrText xml:space="preserve"> REF _Ref287263456 \h </w:delInstrText>
        </w:r>
        <w:r w:rsidRPr="00742FF0" w:rsidDel="00CA4889">
          <w:rPr>
            <w:sz w:val="18"/>
            <w:lang w:eastAsia="ko-KR"/>
          </w:rPr>
        </w:r>
        <w:r w:rsidDel="00CA4889">
          <w:rPr>
            <w:sz w:val="18"/>
            <w:lang w:eastAsia="ko-KR"/>
          </w:rPr>
          <w:delInstrText xml:space="preserve"> \* MERGEFORMAT </w:delInstrText>
        </w:r>
        <w:r w:rsidRPr="00742FF0" w:rsidDel="00CA4889">
          <w:rPr>
            <w:sz w:val="18"/>
            <w:lang w:eastAsia="ko-KR"/>
          </w:rPr>
          <w:fldChar w:fldCharType="separate"/>
        </w:r>
        <w:r w:rsidRPr="00742FF0" w:rsidDel="00CA4889">
          <w:rPr>
            <w:sz w:val="20"/>
          </w:rPr>
          <w:delText>Table </w:delText>
        </w:r>
        <w:r w:rsidRPr="00742FF0" w:rsidDel="00CA4889">
          <w:rPr>
            <w:noProof/>
            <w:sz w:val="20"/>
          </w:rPr>
          <w:delText>8</w:delText>
        </w:r>
        <w:r w:rsidRPr="00742FF0" w:rsidDel="00CA4889">
          <w:rPr>
            <w:sz w:val="20"/>
          </w:rPr>
          <w:noBreakHyphen/>
        </w:r>
        <w:r w:rsidRPr="00742FF0" w:rsidDel="00CA4889">
          <w:rPr>
            <w:noProof/>
            <w:sz w:val="20"/>
          </w:rPr>
          <w:delText>15</w:delText>
        </w:r>
        <w:r w:rsidRPr="00742FF0" w:rsidDel="00CA4889">
          <w:rPr>
            <w:sz w:val="18"/>
            <w:lang w:eastAsia="ko-KR"/>
          </w:rPr>
          <w:fldChar w:fldCharType="end"/>
        </w:r>
        <w:r w:rsidRPr="00210652" w:rsidDel="00CA4889">
          <w:rPr>
            <w:sz w:val="20"/>
            <w:lang w:eastAsia="ko-KR"/>
          </w:rPr>
          <w:delText>, respectively.</w:delText>
        </w:r>
      </w:del>
    </w:p>
    <w:p w:rsidR="00903751" w:rsidRDefault="00903751" w:rsidP="00903751">
      <w:pPr>
        <w:numPr>
          <w:ilvl w:val="0"/>
          <w:numId w:val="4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1701"/>
        </w:tabs>
        <w:ind w:left="709"/>
        <w:rPr>
          <w:rFonts w:hint="eastAsia"/>
          <w:lang w:eastAsia="ko-KR"/>
        </w:rPr>
      </w:pPr>
      <w:del w:id="168" w:author="Nakagami, Ohji" w:date="2012-02-03T18:49:00Z">
        <w:r w:rsidDel="00CA4889">
          <w:rPr>
            <w:rFonts w:hint="eastAsia"/>
            <w:lang w:eastAsia="ko-KR"/>
          </w:rPr>
          <w:delText>Otherwise, t</w:delText>
        </w:r>
      </w:del>
      <w:ins w:id="169" w:author="Nakagami, Ohji" w:date="2012-02-03T18:49:00Z">
        <w:r w:rsidR="00CA4889">
          <w:rPr>
            <w:rFonts w:eastAsiaTheme="minorEastAsia" w:hint="eastAsia"/>
            <w:lang w:eastAsia="ja-JP"/>
          </w:rPr>
          <w:t>T</w:t>
        </w:r>
      </w:ins>
      <w:r>
        <w:rPr>
          <w:rFonts w:hint="eastAsia"/>
          <w:lang w:eastAsia="ko-KR"/>
        </w:rPr>
        <w:t>he following applies.</w:t>
      </w:r>
    </w:p>
    <w:p w:rsidR="00903751" w:rsidRDefault="00903751" w:rsidP="0090375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rFonts w:hint="eastAsia"/>
          <w:sz w:val="20"/>
          <w:lang w:eastAsia="ko-KR"/>
        </w:rPr>
      </w:pPr>
      <w:r w:rsidRPr="00F917D0">
        <w:rPr>
          <w:position w:val="-28"/>
          <w:sz w:val="20"/>
          <w:lang w:eastAsia="ko-KR"/>
        </w:rPr>
        <w:object w:dxaOrig="8559" w:dyaOrig="680">
          <v:shape id="_x0000_i1027" type="#_x0000_t75" style="width:364.75pt;height:29.2pt" o:ole="">
            <v:imagedata r:id="rId19" o:title=""/>
          </v:shape>
          <o:OLEObject Type="Embed" ProgID="Equation.3" ShapeID="_x0000_i1027" DrawAspect="Content" ObjectID="_1389801927" r:id="rId20"/>
        </w:object>
      </w:r>
      <w:r w:rsidRPr="00210652">
        <w:rPr>
          <w:sz w:val="20"/>
          <w:lang w:eastAsia="ko-KR"/>
        </w:rPr>
        <w:tab/>
        <w:t>(</w:t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8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476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:rsidR="001E1079" w:rsidRDefault="001E1079"/>
    <w:sectPr w:rsidR="001E10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E63" w:rsidRDefault="00141E63" w:rsidP="00903751">
      <w:pPr>
        <w:spacing w:before="0"/>
      </w:pPr>
      <w:r>
        <w:separator/>
      </w:r>
    </w:p>
  </w:endnote>
  <w:endnote w:type="continuationSeparator" w:id="0">
    <w:p w:rsidR="00141E63" w:rsidRDefault="00141E63" w:rsidP="0090375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E63" w:rsidRDefault="00141E63" w:rsidP="00903751">
      <w:pPr>
        <w:spacing w:before="0"/>
      </w:pPr>
      <w:r>
        <w:separator/>
      </w:r>
    </w:p>
  </w:footnote>
  <w:footnote w:type="continuationSeparator" w:id="0">
    <w:p w:rsidR="00141E63" w:rsidRDefault="00141E63" w:rsidP="00903751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536DE"/>
    <w:multiLevelType w:val="multilevel"/>
    <w:tmpl w:val="F00224BC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">
    <w:nsid w:val="576A43C1"/>
    <w:multiLevelType w:val="hybridMultilevel"/>
    <w:tmpl w:val="5C86F61C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809000F">
      <w:start w:val="1"/>
      <w:numFmt w:val="decimal"/>
      <w:lvlText w:val="%3."/>
      <w:lvlJc w:val="left"/>
      <w:pPr>
        <w:tabs>
          <w:tab w:val="num" w:pos="1200"/>
        </w:tabs>
        <w:ind w:left="1200" w:hanging="400"/>
      </w:pPr>
      <w:rPr>
        <w:rFonts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">
    <w:nsid w:val="5F8C3CD2"/>
    <w:multiLevelType w:val="hybridMultilevel"/>
    <w:tmpl w:val="09B25F68"/>
    <w:lvl w:ilvl="0" w:tplc="305E07CE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EF65AE"/>
    <w:multiLevelType w:val="hybridMultilevel"/>
    <w:tmpl w:val="45AAF0D0"/>
    <w:lvl w:ilvl="0" w:tplc="20748D14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bordersDoNotSurroundHeader/>
  <w:bordersDoNotSurroundFooter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321"/>
    <w:rsid w:val="00141E63"/>
    <w:rsid w:val="001E1079"/>
    <w:rsid w:val="00432321"/>
    <w:rsid w:val="005D5DA5"/>
    <w:rsid w:val="00903751"/>
    <w:rsid w:val="00C86306"/>
    <w:rsid w:val="00CA4889"/>
    <w:rsid w:val="00CD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75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1">
    <w:name w:val="heading 1"/>
    <w:basedOn w:val="a"/>
    <w:next w:val="a"/>
    <w:link w:val="10"/>
    <w:uiPriority w:val="99"/>
    <w:qFormat/>
    <w:rsid w:val="00903751"/>
    <w:pPr>
      <w:keepNext/>
      <w:keepLines/>
      <w:numPr>
        <w:numId w:val="1"/>
      </w:numPr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03751"/>
    <w:pPr>
      <w:keepNext/>
      <w:keepLines/>
      <w:numPr>
        <w:ilvl w:val="1"/>
        <w:numId w:val="1"/>
      </w:numPr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903751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4">
    <w:name w:val="heading 4"/>
    <w:aliases w:val="Heading 4 Char1,Heading 4 Char Char"/>
    <w:basedOn w:val="3"/>
    <w:next w:val="a"/>
    <w:link w:val="40"/>
    <w:uiPriority w:val="99"/>
    <w:qFormat/>
    <w:rsid w:val="00903751"/>
    <w:pPr>
      <w:numPr>
        <w:ilvl w:val="3"/>
      </w:numPr>
      <w:ind w:left="1701" w:hanging="1701"/>
      <w:jc w:val="left"/>
      <w:outlineLvl w:val="3"/>
    </w:pPr>
    <w:rPr>
      <w:lang w:eastAsia="x-none"/>
    </w:rPr>
  </w:style>
  <w:style w:type="paragraph" w:styleId="5">
    <w:name w:val="heading 5"/>
    <w:basedOn w:val="3"/>
    <w:next w:val="a"/>
    <w:link w:val="50"/>
    <w:uiPriority w:val="99"/>
    <w:qFormat/>
    <w:rsid w:val="00903751"/>
    <w:pPr>
      <w:numPr>
        <w:ilvl w:val="4"/>
      </w:numPr>
      <w:tabs>
        <w:tab w:val="left" w:pos="907"/>
      </w:tabs>
      <w:ind w:left="2268" w:hanging="2268"/>
      <w:outlineLvl w:val="4"/>
    </w:pPr>
    <w:rPr>
      <w:lang w:eastAsia="x-none"/>
    </w:rPr>
  </w:style>
  <w:style w:type="paragraph" w:styleId="6">
    <w:name w:val="heading 6"/>
    <w:basedOn w:val="3"/>
    <w:next w:val="a"/>
    <w:link w:val="60"/>
    <w:uiPriority w:val="99"/>
    <w:qFormat/>
    <w:rsid w:val="00903751"/>
    <w:pPr>
      <w:numPr>
        <w:ilvl w:val="5"/>
      </w:numPr>
      <w:ind w:left="0" w:firstLine="0"/>
      <w:outlineLvl w:val="5"/>
    </w:pPr>
    <w:rPr>
      <w:rFonts w:ascii="Times" w:hAnsi="Times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7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3751"/>
  </w:style>
  <w:style w:type="paragraph" w:styleId="a5">
    <w:name w:val="footer"/>
    <w:basedOn w:val="a"/>
    <w:link w:val="a6"/>
    <w:uiPriority w:val="99"/>
    <w:unhideWhenUsed/>
    <w:rsid w:val="009037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3751"/>
  </w:style>
  <w:style w:type="character" w:customStyle="1" w:styleId="10">
    <w:name w:val="見出し 1 (文字)"/>
    <w:basedOn w:val="a0"/>
    <w:link w:val="1"/>
    <w:uiPriority w:val="99"/>
    <w:rsid w:val="00903751"/>
    <w:rPr>
      <w:rFonts w:ascii="Times" w:eastAsia="Malgun Gothic" w:hAnsi="Times" w:cs="Times New Roman"/>
      <w:b/>
      <w:bCs/>
      <w:kern w:val="0"/>
      <w:sz w:val="24"/>
      <w:szCs w:val="24"/>
      <w:lang w:val="en-GB" w:eastAsia="en-US"/>
    </w:rPr>
  </w:style>
  <w:style w:type="character" w:customStyle="1" w:styleId="20">
    <w:name w:val="見出し 2 (文字)"/>
    <w:basedOn w:val="a0"/>
    <w:link w:val="2"/>
    <w:uiPriority w:val="99"/>
    <w:rsid w:val="00903751"/>
    <w:rPr>
      <w:rFonts w:ascii="Times" w:eastAsia="Malgun Gothic" w:hAnsi="Times" w:cs="Times New Roman"/>
      <w:b/>
      <w:bCs/>
      <w:kern w:val="0"/>
      <w:sz w:val="22"/>
      <w:lang w:val="en-GB" w:eastAsia="en-US"/>
    </w:rPr>
  </w:style>
  <w:style w:type="character" w:customStyle="1" w:styleId="30">
    <w:name w:val="見出し 3 (文字)"/>
    <w:basedOn w:val="a0"/>
    <w:link w:val="3"/>
    <w:uiPriority w:val="99"/>
    <w:rsid w:val="00903751"/>
    <w:rPr>
      <w:rFonts w:ascii="Times New Roman" w:eastAsia="Malgun Gothic" w:hAnsi="Times New Roman" w:cs="Times New Roman"/>
      <w:b/>
      <w:bCs/>
      <w:kern w:val="0"/>
      <w:sz w:val="20"/>
      <w:szCs w:val="20"/>
      <w:lang w:val="x-none" w:eastAsia="en-US"/>
    </w:rPr>
  </w:style>
  <w:style w:type="character" w:customStyle="1" w:styleId="40">
    <w:name w:val="見出し 4 (文字)"/>
    <w:aliases w:val="Heading 4 Char1 (文字),Heading 4 Char Char (文字)"/>
    <w:basedOn w:val="a0"/>
    <w:link w:val="4"/>
    <w:uiPriority w:val="99"/>
    <w:rsid w:val="00903751"/>
    <w:rPr>
      <w:rFonts w:ascii="Times New Roman" w:eastAsia="Malgun Gothic" w:hAnsi="Times New Roman" w:cs="Times New Roman"/>
      <w:b/>
      <w:bCs/>
      <w:kern w:val="0"/>
      <w:sz w:val="20"/>
      <w:szCs w:val="20"/>
      <w:lang w:val="x-none" w:eastAsia="x-none"/>
    </w:rPr>
  </w:style>
  <w:style w:type="character" w:customStyle="1" w:styleId="50">
    <w:name w:val="見出し 5 (文字)"/>
    <w:basedOn w:val="a0"/>
    <w:link w:val="5"/>
    <w:uiPriority w:val="99"/>
    <w:rsid w:val="00903751"/>
    <w:rPr>
      <w:rFonts w:ascii="Times New Roman" w:eastAsia="Malgun Gothic" w:hAnsi="Times New Roman" w:cs="Times New Roman"/>
      <w:b/>
      <w:bCs/>
      <w:kern w:val="0"/>
      <w:sz w:val="20"/>
      <w:szCs w:val="20"/>
      <w:lang w:val="x-none" w:eastAsia="x-none"/>
    </w:rPr>
  </w:style>
  <w:style w:type="character" w:customStyle="1" w:styleId="60">
    <w:name w:val="見出し 6 (文字)"/>
    <w:basedOn w:val="a0"/>
    <w:link w:val="6"/>
    <w:uiPriority w:val="99"/>
    <w:rsid w:val="00903751"/>
    <w:rPr>
      <w:rFonts w:ascii="Times" w:eastAsia="Malgun Gothic" w:hAnsi="Times" w:cs="Times New Roman"/>
      <w:b/>
      <w:bCs/>
      <w:kern w:val="0"/>
      <w:sz w:val="20"/>
      <w:szCs w:val="20"/>
      <w:lang w:val="x-none" w:eastAsia="x-none"/>
    </w:rPr>
  </w:style>
  <w:style w:type="paragraph" w:styleId="a7">
    <w:name w:val="annotation text"/>
    <w:basedOn w:val="a"/>
    <w:link w:val="a8"/>
    <w:uiPriority w:val="99"/>
    <w:semiHidden/>
    <w:rsid w:val="00903751"/>
    <w:rPr>
      <w:lang w:eastAsia="x-none"/>
    </w:rPr>
  </w:style>
  <w:style w:type="character" w:customStyle="1" w:styleId="a8">
    <w:name w:val="コメント文字列 (文字)"/>
    <w:basedOn w:val="a0"/>
    <w:link w:val="a7"/>
    <w:uiPriority w:val="99"/>
    <w:semiHidden/>
    <w:rsid w:val="00903751"/>
    <w:rPr>
      <w:rFonts w:ascii="Times New Roman" w:eastAsia="Malgun Gothic" w:hAnsi="Times New Roman" w:cs="Times New Roman"/>
      <w:kern w:val="0"/>
      <w:sz w:val="20"/>
      <w:szCs w:val="20"/>
      <w:lang w:val="en-GB" w:eastAsia="x-none"/>
    </w:rPr>
  </w:style>
  <w:style w:type="paragraph" w:styleId="a9">
    <w:name w:val="Revision"/>
    <w:hidden/>
    <w:uiPriority w:val="99"/>
    <w:semiHidden/>
    <w:rsid w:val="00903751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Equation">
    <w:name w:val="Equation"/>
    <w:basedOn w:val="a"/>
    <w:uiPriority w:val="99"/>
    <w:rsid w:val="00903751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styleId="aa">
    <w:name w:val="caption"/>
    <w:basedOn w:val="a"/>
    <w:next w:val="a"/>
    <w:link w:val="ab"/>
    <w:qFormat/>
    <w:rsid w:val="00903751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ab">
    <w:name w:val="図表番号 (文字)"/>
    <w:link w:val="aa"/>
    <w:locked/>
    <w:rsid w:val="00903751"/>
    <w:rPr>
      <w:rFonts w:ascii="Times New Roman" w:eastAsia="Malgun Gothic" w:hAnsi="Times New Roman" w:cs="Times New Roman"/>
      <w:b/>
      <w:bCs/>
      <w:kern w:val="0"/>
      <w:sz w:val="20"/>
      <w:szCs w:val="20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903751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03751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  <w:style w:type="paragraph" w:styleId="ae">
    <w:name w:val="List Paragraph"/>
    <w:basedOn w:val="a"/>
    <w:uiPriority w:val="34"/>
    <w:qFormat/>
    <w:rsid w:val="0090375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75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1">
    <w:name w:val="heading 1"/>
    <w:basedOn w:val="a"/>
    <w:next w:val="a"/>
    <w:link w:val="10"/>
    <w:uiPriority w:val="99"/>
    <w:qFormat/>
    <w:rsid w:val="00903751"/>
    <w:pPr>
      <w:keepNext/>
      <w:keepLines/>
      <w:numPr>
        <w:numId w:val="1"/>
      </w:numPr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03751"/>
    <w:pPr>
      <w:keepNext/>
      <w:keepLines/>
      <w:numPr>
        <w:ilvl w:val="1"/>
        <w:numId w:val="1"/>
      </w:numPr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903751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4">
    <w:name w:val="heading 4"/>
    <w:aliases w:val="Heading 4 Char1,Heading 4 Char Char"/>
    <w:basedOn w:val="3"/>
    <w:next w:val="a"/>
    <w:link w:val="40"/>
    <w:uiPriority w:val="99"/>
    <w:qFormat/>
    <w:rsid w:val="00903751"/>
    <w:pPr>
      <w:numPr>
        <w:ilvl w:val="3"/>
      </w:numPr>
      <w:ind w:left="1701" w:hanging="1701"/>
      <w:jc w:val="left"/>
      <w:outlineLvl w:val="3"/>
    </w:pPr>
    <w:rPr>
      <w:lang w:eastAsia="x-none"/>
    </w:rPr>
  </w:style>
  <w:style w:type="paragraph" w:styleId="5">
    <w:name w:val="heading 5"/>
    <w:basedOn w:val="3"/>
    <w:next w:val="a"/>
    <w:link w:val="50"/>
    <w:uiPriority w:val="99"/>
    <w:qFormat/>
    <w:rsid w:val="00903751"/>
    <w:pPr>
      <w:numPr>
        <w:ilvl w:val="4"/>
      </w:numPr>
      <w:tabs>
        <w:tab w:val="left" w:pos="907"/>
      </w:tabs>
      <w:ind w:left="2268" w:hanging="2268"/>
      <w:outlineLvl w:val="4"/>
    </w:pPr>
    <w:rPr>
      <w:lang w:eastAsia="x-none"/>
    </w:rPr>
  </w:style>
  <w:style w:type="paragraph" w:styleId="6">
    <w:name w:val="heading 6"/>
    <w:basedOn w:val="3"/>
    <w:next w:val="a"/>
    <w:link w:val="60"/>
    <w:uiPriority w:val="99"/>
    <w:qFormat/>
    <w:rsid w:val="00903751"/>
    <w:pPr>
      <w:numPr>
        <w:ilvl w:val="5"/>
      </w:numPr>
      <w:ind w:left="0" w:firstLine="0"/>
      <w:outlineLvl w:val="5"/>
    </w:pPr>
    <w:rPr>
      <w:rFonts w:ascii="Times" w:hAnsi="Times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7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3751"/>
  </w:style>
  <w:style w:type="paragraph" w:styleId="a5">
    <w:name w:val="footer"/>
    <w:basedOn w:val="a"/>
    <w:link w:val="a6"/>
    <w:uiPriority w:val="99"/>
    <w:unhideWhenUsed/>
    <w:rsid w:val="009037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3751"/>
  </w:style>
  <w:style w:type="character" w:customStyle="1" w:styleId="10">
    <w:name w:val="見出し 1 (文字)"/>
    <w:basedOn w:val="a0"/>
    <w:link w:val="1"/>
    <w:uiPriority w:val="99"/>
    <w:rsid w:val="00903751"/>
    <w:rPr>
      <w:rFonts w:ascii="Times" w:eastAsia="Malgun Gothic" w:hAnsi="Times" w:cs="Times New Roman"/>
      <w:b/>
      <w:bCs/>
      <w:kern w:val="0"/>
      <w:sz w:val="24"/>
      <w:szCs w:val="24"/>
      <w:lang w:val="en-GB" w:eastAsia="en-US"/>
    </w:rPr>
  </w:style>
  <w:style w:type="character" w:customStyle="1" w:styleId="20">
    <w:name w:val="見出し 2 (文字)"/>
    <w:basedOn w:val="a0"/>
    <w:link w:val="2"/>
    <w:uiPriority w:val="99"/>
    <w:rsid w:val="00903751"/>
    <w:rPr>
      <w:rFonts w:ascii="Times" w:eastAsia="Malgun Gothic" w:hAnsi="Times" w:cs="Times New Roman"/>
      <w:b/>
      <w:bCs/>
      <w:kern w:val="0"/>
      <w:sz w:val="22"/>
      <w:lang w:val="en-GB" w:eastAsia="en-US"/>
    </w:rPr>
  </w:style>
  <w:style w:type="character" w:customStyle="1" w:styleId="30">
    <w:name w:val="見出し 3 (文字)"/>
    <w:basedOn w:val="a0"/>
    <w:link w:val="3"/>
    <w:uiPriority w:val="99"/>
    <w:rsid w:val="00903751"/>
    <w:rPr>
      <w:rFonts w:ascii="Times New Roman" w:eastAsia="Malgun Gothic" w:hAnsi="Times New Roman" w:cs="Times New Roman"/>
      <w:b/>
      <w:bCs/>
      <w:kern w:val="0"/>
      <w:sz w:val="20"/>
      <w:szCs w:val="20"/>
      <w:lang w:val="x-none" w:eastAsia="en-US"/>
    </w:rPr>
  </w:style>
  <w:style w:type="character" w:customStyle="1" w:styleId="40">
    <w:name w:val="見出し 4 (文字)"/>
    <w:aliases w:val="Heading 4 Char1 (文字),Heading 4 Char Char (文字)"/>
    <w:basedOn w:val="a0"/>
    <w:link w:val="4"/>
    <w:uiPriority w:val="99"/>
    <w:rsid w:val="00903751"/>
    <w:rPr>
      <w:rFonts w:ascii="Times New Roman" w:eastAsia="Malgun Gothic" w:hAnsi="Times New Roman" w:cs="Times New Roman"/>
      <w:b/>
      <w:bCs/>
      <w:kern w:val="0"/>
      <w:sz w:val="20"/>
      <w:szCs w:val="20"/>
      <w:lang w:val="x-none" w:eastAsia="x-none"/>
    </w:rPr>
  </w:style>
  <w:style w:type="character" w:customStyle="1" w:styleId="50">
    <w:name w:val="見出し 5 (文字)"/>
    <w:basedOn w:val="a0"/>
    <w:link w:val="5"/>
    <w:uiPriority w:val="99"/>
    <w:rsid w:val="00903751"/>
    <w:rPr>
      <w:rFonts w:ascii="Times New Roman" w:eastAsia="Malgun Gothic" w:hAnsi="Times New Roman" w:cs="Times New Roman"/>
      <w:b/>
      <w:bCs/>
      <w:kern w:val="0"/>
      <w:sz w:val="20"/>
      <w:szCs w:val="20"/>
      <w:lang w:val="x-none" w:eastAsia="x-none"/>
    </w:rPr>
  </w:style>
  <w:style w:type="character" w:customStyle="1" w:styleId="60">
    <w:name w:val="見出し 6 (文字)"/>
    <w:basedOn w:val="a0"/>
    <w:link w:val="6"/>
    <w:uiPriority w:val="99"/>
    <w:rsid w:val="00903751"/>
    <w:rPr>
      <w:rFonts w:ascii="Times" w:eastAsia="Malgun Gothic" w:hAnsi="Times" w:cs="Times New Roman"/>
      <w:b/>
      <w:bCs/>
      <w:kern w:val="0"/>
      <w:sz w:val="20"/>
      <w:szCs w:val="20"/>
      <w:lang w:val="x-none" w:eastAsia="x-none"/>
    </w:rPr>
  </w:style>
  <w:style w:type="paragraph" w:styleId="a7">
    <w:name w:val="annotation text"/>
    <w:basedOn w:val="a"/>
    <w:link w:val="a8"/>
    <w:uiPriority w:val="99"/>
    <w:semiHidden/>
    <w:rsid w:val="00903751"/>
    <w:rPr>
      <w:lang w:eastAsia="x-none"/>
    </w:rPr>
  </w:style>
  <w:style w:type="character" w:customStyle="1" w:styleId="a8">
    <w:name w:val="コメント文字列 (文字)"/>
    <w:basedOn w:val="a0"/>
    <w:link w:val="a7"/>
    <w:uiPriority w:val="99"/>
    <w:semiHidden/>
    <w:rsid w:val="00903751"/>
    <w:rPr>
      <w:rFonts w:ascii="Times New Roman" w:eastAsia="Malgun Gothic" w:hAnsi="Times New Roman" w:cs="Times New Roman"/>
      <w:kern w:val="0"/>
      <w:sz w:val="20"/>
      <w:szCs w:val="20"/>
      <w:lang w:val="en-GB" w:eastAsia="x-none"/>
    </w:rPr>
  </w:style>
  <w:style w:type="paragraph" w:styleId="a9">
    <w:name w:val="Revision"/>
    <w:hidden/>
    <w:uiPriority w:val="99"/>
    <w:semiHidden/>
    <w:rsid w:val="00903751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Equation">
    <w:name w:val="Equation"/>
    <w:basedOn w:val="a"/>
    <w:uiPriority w:val="99"/>
    <w:rsid w:val="00903751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styleId="aa">
    <w:name w:val="caption"/>
    <w:basedOn w:val="a"/>
    <w:next w:val="a"/>
    <w:link w:val="ab"/>
    <w:qFormat/>
    <w:rsid w:val="00903751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ab">
    <w:name w:val="図表番号 (文字)"/>
    <w:link w:val="aa"/>
    <w:locked/>
    <w:rsid w:val="00903751"/>
    <w:rPr>
      <w:rFonts w:ascii="Times New Roman" w:eastAsia="Malgun Gothic" w:hAnsi="Times New Roman" w:cs="Times New Roman"/>
      <w:b/>
      <w:bCs/>
      <w:kern w:val="0"/>
      <w:sz w:val="20"/>
      <w:szCs w:val="20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903751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03751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  <w:style w:type="paragraph" w:styleId="ae">
    <w:name w:val="List Paragraph"/>
    <w:basedOn w:val="a"/>
    <w:uiPriority w:val="34"/>
    <w:qFormat/>
    <w:rsid w:val="009037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10" Type="http://schemas.openxmlformats.org/officeDocument/2006/relationships/image" Target="media/image2.wmf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Sony</Company>
  <LinksUpToDate>false</LinksUpToDate>
  <CharactersWithSpaces>5999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Nakagami, Ohji</dc:creator>
  <cp:keywords/>
  <dc:description/>
  <cp:lastModifiedBy>Nakagami, Ohji</cp:lastModifiedBy>
  <cp:revision>5</cp:revision>
  <dcterms:created xsi:type="dcterms:W3CDTF">2012-02-04T02:44:00Z</dcterms:created>
  <dcterms:modified xsi:type="dcterms:W3CDTF">2012-02-04T03:18:00Z</dcterms:modified>
</cp:coreProperties>
</file>