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6F23BD">
        <w:tc>
          <w:tcPr>
            <w:tcW w:w="6408" w:type="dxa"/>
          </w:tcPr>
          <w:p w:rsidR="006C5D39" w:rsidRPr="006F23BD" w:rsidRDefault="00DA5E23"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C27655" w:rsidRPr="006F23BD">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C27655" w:rsidRPr="006F23BD">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255F89" w:rsidRPr="006F23BD">
              <w:rPr>
                <w:b/>
                <w:szCs w:val="22"/>
              </w:rPr>
              <w:t>Joint Collaborative Team on Video Coding (JCT-VC)</w:t>
            </w:r>
          </w:p>
          <w:p w:rsidR="00E61DAC" w:rsidRPr="006F23BD" w:rsidRDefault="00255F89" w:rsidP="00C97D78">
            <w:pPr>
              <w:tabs>
                <w:tab w:val="left" w:pos="7200"/>
              </w:tabs>
              <w:spacing w:before="0"/>
              <w:rPr>
                <w:b/>
                <w:szCs w:val="22"/>
              </w:rPr>
            </w:pPr>
            <w:r w:rsidRPr="006F23BD">
              <w:rPr>
                <w:b/>
                <w:szCs w:val="22"/>
              </w:rPr>
              <w:t>of ITU-T SG16 WP3 and ISO/IEC JTC1/SC29/WG11</w:t>
            </w:r>
          </w:p>
          <w:p w:rsidR="00E61DAC" w:rsidRPr="006F23BD" w:rsidRDefault="00255F89" w:rsidP="000429E3">
            <w:pPr>
              <w:tabs>
                <w:tab w:val="left" w:pos="7200"/>
              </w:tabs>
              <w:spacing w:before="0"/>
              <w:rPr>
                <w:b/>
                <w:szCs w:val="22"/>
              </w:rPr>
            </w:pPr>
            <w:r w:rsidRPr="006F23BD">
              <w:rPr>
                <w:szCs w:val="22"/>
                <w:lang w:val="en-CA"/>
              </w:rPr>
              <w:t>8th Meeting: San José, CA, USA, 1–10 February, 2012</w:t>
            </w:r>
          </w:p>
        </w:tc>
        <w:tc>
          <w:tcPr>
            <w:tcW w:w="3168" w:type="dxa"/>
          </w:tcPr>
          <w:p w:rsidR="008A4B4C" w:rsidRPr="006F23BD" w:rsidRDefault="00255F89" w:rsidP="00D2523C">
            <w:pPr>
              <w:tabs>
                <w:tab w:val="left" w:pos="7200"/>
              </w:tabs>
              <w:rPr>
                <w:szCs w:val="22"/>
                <w:u w:val="single"/>
              </w:rPr>
            </w:pPr>
            <w:r w:rsidRPr="006F23BD">
              <w:rPr>
                <w:szCs w:val="22"/>
              </w:rPr>
              <w:t>Document: JCTVC-</w:t>
            </w:r>
            <w:r w:rsidRPr="006F23BD">
              <w:rPr>
                <w:szCs w:val="22"/>
                <w:lang w:eastAsia="ja-JP"/>
              </w:rPr>
              <w:t>H</w:t>
            </w:r>
            <w:r w:rsidR="00900883">
              <w:rPr>
                <w:rFonts w:hint="eastAsia"/>
                <w:szCs w:val="22"/>
                <w:lang w:eastAsia="ja-JP"/>
              </w:rPr>
              <w:t>0100</w:t>
            </w:r>
          </w:p>
        </w:tc>
      </w:tr>
    </w:tbl>
    <w:p w:rsidR="00E61DAC" w:rsidRPr="006F23BD" w:rsidRDefault="00E61DAC" w:rsidP="00531AE9">
      <w:pPr>
        <w:spacing w:before="0"/>
        <w:rPr>
          <w:szCs w:val="22"/>
        </w:rPr>
      </w:pPr>
    </w:p>
    <w:tbl>
      <w:tblPr>
        <w:tblW w:w="0" w:type="auto"/>
        <w:tblLayout w:type="fixed"/>
        <w:tblLook w:val="0000"/>
      </w:tblPr>
      <w:tblGrid>
        <w:gridCol w:w="1458"/>
        <w:gridCol w:w="4050"/>
        <w:gridCol w:w="900"/>
        <w:gridCol w:w="3168"/>
      </w:tblGrid>
      <w:tr w:rsidR="00E61DAC" w:rsidRPr="006F23BD" w:rsidTr="00AE555B">
        <w:tc>
          <w:tcPr>
            <w:tcW w:w="1458" w:type="dxa"/>
          </w:tcPr>
          <w:p w:rsidR="00E61DAC" w:rsidRPr="006F23BD" w:rsidRDefault="00255F89" w:rsidP="00AE555B">
            <w:pPr>
              <w:spacing w:before="60" w:after="60"/>
              <w:rPr>
                <w:i/>
                <w:szCs w:val="22"/>
              </w:rPr>
            </w:pPr>
            <w:r w:rsidRPr="006F23BD">
              <w:rPr>
                <w:i/>
                <w:szCs w:val="22"/>
              </w:rPr>
              <w:t>Title:</w:t>
            </w:r>
          </w:p>
        </w:tc>
        <w:tc>
          <w:tcPr>
            <w:tcW w:w="8118" w:type="dxa"/>
            <w:gridSpan w:val="3"/>
          </w:tcPr>
          <w:p w:rsidR="00E61DAC" w:rsidRPr="006F23BD" w:rsidRDefault="00DC31BF" w:rsidP="00E063A3">
            <w:pPr>
              <w:spacing w:before="60" w:after="60"/>
              <w:rPr>
                <w:b/>
                <w:szCs w:val="22"/>
              </w:rPr>
            </w:pPr>
            <w:r w:rsidRPr="006F23BD">
              <w:rPr>
                <w:rFonts w:hint="eastAsia"/>
                <w:szCs w:val="22"/>
                <w:lang w:eastAsia="ja-JP"/>
              </w:rPr>
              <w:t>Non-CE11</w:t>
            </w:r>
            <w:r w:rsidR="00F932FB">
              <w:rPr>
                <w:rFonts w:hint="eastAsia"/>
                <w:szCs w:val="22"/>
                <w:lang w:eastAsia="ja-JP"/>
              </w:rPr>
              <w:t>.1</w:t>
            </w:r>
            <w:r w:rsidRPr="006F23BD">
              <w:rPr>
                <w:rFonts w:hint="eastAsia"/>
                <w:szCs w:val="22"/>
                <w:lang w:eastAsia="ja-JP"/>
              </w:rPr>
              <w:t xml:space="preserve">: </w:t>
            </w:r>
            <w:r w:rsidR="00255F89" w:rsidRPr="006F23BD">
              <w:rPr>
                <w:szCs w:val="22"/>
              </w:rPr>
              <w:t>Context reduction of significance map coding</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Status:</w:t>
            </w:r>
          </w:p>
        </w:tc>
        <w:tc>
          <w:tcPr>
            <w:tcW w:w="8118" w:type="dxa"/>
            <w:gridSpan w:val="3"/>
          </w:tcPr>
          <w:p w:rsidR="00E61DAC" w:rsidRPr="006F23BD" w:rsidRDefault="00255F89" w:rsidP="00AE555B">
            <w:pPr>
              <w:spacing w:before="60" w:after="60"/>
              <w:rPr>
                <w:szCs w:val="22"/>
              </w:rPr>
            </w:pPr>
            <w:r w:rsidRPr="006F23BD">
              <w:rPr>
                <w:szCs w:val="22"/>
              </w:rPr>
              <w:t>Input Document to JCT-VC</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Purpose:</w:t>
            </w:r>
          </w:p>
        </w:tc>
        <w:tc>
          <w:tcPr>
            <w:tcW w:w="8118" w:type="dxa"/>
            <w:gridSpan w:val="3"/>
          </w:tcPr>
          <w:p w:rsidR="00E61DAC" w:rsidRPr="006F23BD" w:rsidRDefault="00255F89" w:rsidP="00AE555B">
            <w:pPr>
              <w:spacing w:before="60" w:after="60"/>
              <w:rPr>
                <w:szCs w:val="22"/>
              </w:rPr>
            </w:pPr>
            <w:r w:rsidRPr="006F23BD">
              <w:rPr>
                <w:szCs w:val="22"/>
              </w:rPr>
              <w:t>Proposal</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Author(s) or</w:t>
            </w:r>
            <w:r w:rsidRPr="006F23BD">
              <w:rPr>
                <w:i/>
                <w:szCs w:val="22"/>
              </w:rPr>
              <w:br/>
              <w:t>Contact(s):</w:t>
            </w:r>
          </w:p>
        </w:tc>
        <w:tc>
          <w:tcPr>
            <w:tcW w:w="4050" w:type="dxa"/>
          </w:tcPr>
          <w:p w:rsidR="004B7897" w:rsidRDefault="00255F89" w:rsidP="004B7897">
            <w:pPr>
              <w:spacing w:before="60" w:after="60"/>
              <w:rPr>
                <w:ins w:id="0" w:author="S124087_1228" w:date="2012-01-20T13:32:00Z"/>
                <w:szCs w:val="22"/>
                <w:lang w:eastAsia="ja-JP"/>
              </w:rPr>
            </w:pPr>
            <w:r w:rsidRPr="006F23BD">
              <w:rPr>
                <w:szCs w:val="22"/>
                <w:lang w:eastAsia="ja-JP"/>
              </w:rPr>
              <w:t>Takeshi Tsukuba</w:t>
            </w:r>
          </w:p>
          <w:p w:rsidR="004B7897" w:rsidRDefault="00255F89" w:rsidP="004B7897">
            <w:pPr>
              <w:spacing w:before="60" w:after="60"/>
              <w:rPr>
                <w:ins w:id="1" w:author="S124087_1228" w:date="2012-01-20T13:32:00Z"/>
                <w:szCs w:val="22"/>
                <w:lang w:eastAsia="ja-JP"/>
              </w:rPr>
            </w:pPr>
            <w:del w:id="2" w:author="S124087_1228" w:date="2012-01-20T13:32:00Z">
              <w:r w:rsidRPr="006F23BD" w:rsidDel="004B7897">
                <w:rPr>
                  <w:rFonts w:eastAsia="Calibri"/>
                  <w:szCs w:val="22"/>
                </w:rPr>
                <w:br/>
              </w:r>
            </w:del>
            <w:moveToRangeStart w:id="3" w:author="S124087_1228" w:date="2012-01-20T13:31:00Z" w:name="move314829647"/>
            <w:proofErr w:type="spellStart"/>
            <w:moveTo w:id="4" w:author="S124087_1228" w:date="2012-01-20T13:31:00Z">
              <w:r w:rsidR="004B7897" w:rsidRPr="006F23BD">
                <w:rPr>
                  <w:szCs w:val="22"/>
                  <w:lang w:eastAsia="ja-JP"/>
                </w:rPr>
                <w:t>Ikai</w:t>
              </w:r>
              <w:proofErr w:type="spellEnd"/>
              <w:r w:rsidR="004B7897" w:rsidRPr="006F23BD">
                <w:rPr>
                  <w:szCs w:val="22"/>
                  <w:lang w:eastAsia="ja-JP"/>
                </w:rPr>
                <w:t xml:space="preserve"> Tomohiro</w:t>
              </w:r>
            </w:moveTo>
          </w:p>
          <w:p w:rsidR="004B7897" w:rsidRPr="006F23BD" w:rsidRDefault="004B7897" w:rsidP="004B7897">
            <w:pPr>
              <w:spacing w:before="60" w:after="60"/>
              <w:rPr>
                <w:szCs w:val="22"/>
                <w:lang w:eastAsia="ja-JP"/>
              </w:rPr>
            </w:pPr>
            <w:moveTo w:id="5" w:author="S124087_1228" w:date="2012-01-20T13:31:00Z">
              <w:r w:rsidRPr="006F23BD">
                <w:rPr>
                  <w:rFonts w:eastAsia="Calibri"/>
                  <w:szCs w:val="22"/>
                </w:rPr>
                <w:br/>
              </w:r>
              <w:r w:rsidRPr="006F23BD">
                <w:rPr>
                  <w:szCs w:val="22"/>
                  <w:lang w:eastAsia="ja-JP"/>
                </w:rPr>
                <w:t xml:space="preserve">1-9-2 </w:t>
              </w:r>
              <w:proofErr w:type="spellStart"/>
              <w:r w:rsidRPr="006F23BD">
                <w:rPr>
                  <w:szCs w:val="22"/>
                  <w:lang w:eastAsia="ja-JP"/>
                </w:rPr>
                <w:t>Nakase</w:t>
              </w:r>
              <w:proofErr w:type="spellEnd"/>
              <w:r w:rsidRPr="006F23BD">
                <w:rPr>
                  <w:szCs w:val="22"/>
                  <w:lang w:eastAsia="ja-JP"/>
                </w:rPr>
                <w:t>, Mihama-</w:t>
              </w:r>
              <w:proofErr w:type="spellStart"/>
              <w:r w:rsidRPr="006F23BD">
                <w:rPr>
                  <w:szCs w:val="22"/>
                  <w:lang w:eastAsia="ja-JP"/>
                </w:rPr>
                <w:t>ku</w:t>
              </w:r>
              <w:proofErr w:type="spellEnd"/>
              <w:r w:rsidRPr="006F23BD">
                <w:rPr>
                  <w:szCs w:val="22"/>
                  <w:lang w:eastAsia="ja-JP"/>
                </w:rPr>
                <w:t>, Chiba-</w:t>
              </w:r>
              <w:proofErr w:type="spellStart"/>
              <w:r w:rsidRPr="006F23BD">
                <w:rPr>
                  <w:szCs w:val="22"/>
                  <w:lang w:eastAsia="ja-JP"/>
                </w:rPr>
                <w:t>shi</w:t>
              </w:r>
              <w:proofErr w:type="spellEnd"/>
              <w:r w:rsidRPr="006F23BD">
                <w:rPr>
                  <w:szCs w:val="22"/>
                  <w:lang w:eastAsia="ja-JP"/>
                </w:rPr>
                <w:t>,</w:t>
              </w:r>
              <w:r w:rsidRPr="006F23BD">
                <w:rPr>
                  <w:rFonts w:eastAsia="Calibri"/>
                  <w:szCs w:val="22"/>
                </w:rPr>
                <w:t xml:space="preserve"> </w:t>
              </w:r>
              <w:r w:rsidRPr="006F23BD">
                <w:rPr>
                  <w:szCs w:val="22"/>
                  <w:lang w:eastAsia="ja-JP"/>
                </w:rPr>
                <w:t>Chiba 261-8520</w:t>
              </w:r>
            </w:moveTo>
          </w:p>
          <w:p w:rsidR="00E61DAC" w:rsidRPr="006F23BD" w:rsidRDefault="004B7897" w:rsidP="004B7897">
            <w:pPr>
              <w:spacing w:before="60" w:after="60"/>
              <w:rPr>
                <w:szCs w:val="22"/>
              </w:rPr>
            </w:pPr>
            <w:moveTo w:id="6" w:author="S124087_1228" w:date="2012-01-20T13:31:00Z">
              <w:r w:rsidRPr="006F23BD">
                <w:rPr>
                  <w:szCs w:val="22"/>
                  <w:lang w:eastAsia="ja-JP"/>
                </w:rPr>
                <w:t>JAPAN</w:t>
              </w:r>
            </w:moveTo>
            <w:moveToRangeEnd w:id="3"/>
          </w:p>
        </w:tc>
        <w:tc>
          <w:tcPr>
            <w:tcW w:w="900" w:type="dxa"/>
          </w:tcPr>
          <w:p w:rsidR="00E61DAC" w:rsidRPr="006F23BD" w:rsidRDefault="00255F89" w:rsidP="00AE555B">
            <w:pPr>
              <w:spacing w:before="60" w:after="60"/>
              <w:rPr>
                <w:szCs w:val="22"/>
              </w:rPr>
            </w:pPr>
            <w:r w:rsidRPr="006F23BD">
              <w:rPr>
                <w:szCs w:val="22"/>
              </w:rPr>
              <w:br/>
              <w:t>Tel:</w:t>
            </w:r>
            <w:r w:rsidRPr="006F23BD">
              <w:rPr>
                <w:szCs w:val="22"/>
              </w:rPr>
              <w:br/>
              <w:t>Email:</w:t>
            </w:r>
          </w:p>
        </w:tc>
        <w:tc>
          <w:tcPr>
            <w:tcW w:w="3168" w:type="dxa"/>
          </w:tcPr>
          <w:p w:rsidR="00E61DAC" w:rsidRPr="006F23BD" w:rsidRDefault="00255F89" w:rsidP="003A2017">
            <w:pPr>
              <w:spacing w:before="60" w:after="60"/>
              <w:rPr>
                <w:rFonts w:eastAsia="Calibri"/>
                <w:szCs w:val="22"/>
              </w:rPr>
            </w:pPr>
            <w:r w:rsidRPr="006F23BD">
              <w:rPr>
                <w:szCs w:val="22"/>
              </w:rPr>
              <w:br/>
            </w:r>
            <w:r w:rsidRPr="006F23BD">
              <w:rPr>
                <w:szCs w:val="22"/>
                <w:lang w:eastAsia="ja-JP"/>
              </w:rPr>
              <w:t>+8</w:t>
            </w:r>
            <w:r w:rsidRPr="006F23BD">
              <w:rPr>
                <w:rFonts w:eastAsia="Calibri"/>
                <w:szCs w:val="22"/>
              </w:rPr>
              <w:t>1-</w:t>
            </w:r>
            <w:r w:rsidRPr="006F23BD">
              <w:rPr>
                <w:szCs w:val="22"/>
                <w:lang w:eastAsia="ja-JP"/>
              </w:rPr>
              <w:t>43</w:t>
            </w:r>
            <w:r w:rsidRPr="006F23BD">
              <w:rPr>
                <w:rFonts w:eastAsia="Calibri"/>
                <w:szCs w:val="22"/>
              </w:rPr>
              <w:t>-</w:t>
            </w:r>
            <w:r w:rsidRPr="006F23BD">
              <w:rPr>
                <w:szCs w:val="22"/>
                <w:lang w:eastAsia="ja-JP"/>
              </w:rPr>
              <w:t>299</w:t>
            </w:r>
            <w:r w:rsidRPr="006F23BD">
              <w:rPr>
                <w:rFonts w:eastAsia="Calibri"/>
                <w:szCs w:val="22"/>
              </w:rPr>
              <w:t>-</w:t>
            </w:r>
            <w:r w:rsidRPr="006F23BD">
              <w:rPr>
                <w:szCs w:val="22"/>
                <w:lang w:eastAsia="ja-JP"/>
              </w:rPr>
              <w:t>8526</w:t>
            </w:r>
            <w:r w:rsidRPr="006F23BD">
              <w:rPr>
                <w:szCs w:val="22"/>
              </w:rPr>
              <w:br/>
            </w:r>
            <w:r w:rsidRPr="006F23BD">
              <w:rPr>
                <w:szCs w:val="22"/>
                <w:lang w:eastAsia="ja-JP"/>
              </w:rPr>
              <w:t>tsukuba.takeshi@sharp.co.jp</w:t>
            </w:r>
            <w:r w:rsidRPr="006F23BD">
              <w:rPr>
                <w:szCs w:val="22"/>
              </w:rPr>
              <w:t xml:space="preserve"> </w:t>
            </w:r>
            <w:hyperlink r:id="rId10" w:history="1"/>
          </w:p>
        </w:tc>
      </w:tr>
      <w:tr w:rsidR="004D2ACC" w:rsidRPr="006F23BD" w:rsidDel="004B7897" w:rsidTr="00AE555B">
        <w:trPr>
          <w:del w:id="7" w:author="S124087_1228" w:date="2012-01-20T13:32:00Z"/>
        </w:trPr>
        <w:tc>
          <w:tcPr>
            <w:tcW w:w="1458" w:type="dxa"/>
          </w:tcPr>
          <w:p w:rsidR="004D2ACC" w:rsidRPr="006F23BD" w:rsidDel="004B7897" w:rsidRDefault="004D2ACC" w:rsidP="00AE555B">
            <w:pPr>
              <w:spacing w:before="60" w:after="60"/>
              <w:rPr>
                <w:del w:id="8" w:author="S124087_1228" w:date="2012-01-20T13:32:00Z"/>
                <w:i/>
                <w:szCs w:val="22"/>
              </w:rPr>
            </w:pPr>
          </w:p>
        </w:tc>
        <w:tc>
          <w:tcPr>
            <w:tcW w:w="4050" w:type="dxa"/>
          </w:tcPr>
          <w:p w:rsidR="00FD3812" w:rsidRPr="006F23BD" w:rsidDel="004B7897" w:rsidRDefault="00255F89" w:rsidP="00FD3812">
            <w:pPr>
              <w:spacing w:before="60" w:after="60"/>
              <w:rPr>
                <w:del w:id="9" w:author="S124087_1228" w:date="2012-01-20T13:32:00Z"/>
                <w:szCs w:val="22"/>
                <w:lang w:eastAsia="ja-JP"/>
              </w:rPr>
            </w:pPr>
            <w:moveFromRangeStart w:id="10" w:author="S124087_1228" w:date="2012-01-20T13:31:00Z" w:name="move314829647"/>
            <w:moveFrom w:id="11" w:author="S124087_1228" w:date="2012-01-20T13:31:00Z">
              <w:del w:id="12" w:author="S124087_1228" w:date="2012-01-20T13:32:00Z">
                <w:r w:rsidRPr="006F23BD" w:rsidDel="004B7897">
                  <w:rPr>
                    <w:szCs w:val="22"/>
                    <w:lang w:eastAsia="ja-JP"/>
                  </w:rPr>
                  <w:delText>Ikai Tomohiro</w:delText>
                </w:r>
                <w:r w:rsidRPr="006F23BD" w:rsidDel="004B7897">
                  <w:rPr>
                    <w:rFonts w:eastAsia="Calibri"/>
                    <w:szCs w:val="22"/>
                  </w:rPr>
                  <w:br/>
                </w:r>
                <w:r w:rsidRPr="006F23BD" w:rsidDel="004B7897">
                  <w:rPr>
                    <w:szCs w:val="22"/>
                    <w:lang w:eastAsia="ja-JP"/>
                  </w:rPr>
                  <w:delText>1-9-2 Nakase, Mihama-ku, Chiba-shi,</w:delText>
                </w:r>
                <w:r w:rsidRPr="006F23BD" w:rsidDel="004B7897">
                  <w:rPr>
                    <w:rFonts w:eastAsia="Calibri"/>
                    <w:szCs w:val="22"/>
                  </w:rPr>
                  <w:delText xml:space="preserve"> </w:delText>
                </w:r>
                <w:r w:rsidRPr="006F23BD" w:rsidDel="004B7897">
                  <w:rPr>
                    <w:szCs w:val="22"/>
                    <w:lang w:eastAsia="ja-JP"/>
                  </w:rPr>
                  <w:delText>Chiba 261-8520</w:delText>
                </w:r>
              </w:del>
            </w:moveFrom>
          </w:p>
          <w:p w:rsidR="004D2ACC" w:rsidRPr="006F23BD" w:rsidDel="004B7897" w:rsidRDefault="00255F89" w:rsidP="00FD3812">
            <w:pPr>
              <w:spacing w:before="60" w:after="60"/>
              <w:rPr>
                <w:del w:id="13" w:author="S124087_1228" w:date="2012-01-20T13:32:00Z"/>
                <w:rFonts w:eastAsia="Calibri"/>
                <w:szCs w:val="22"/>
              </w:rPr>
            </w:pPr>
            <w:moveFrom w:id="14" w:author="S124087_1228" w:date="2012-01-20T13:31:00Z">
              <w:del w:id="15" w:author="S124087_1228" w:date="2012-01-20T13:32:00Z">
                <w:r w:rsidRPr="006F23BD" w:rsidDel="004B7897">
                  <w:rPr>
                    <w:szCs w:val="22"/>
                    <w:lang w:eastAsia="ja-JP"/>
                  </w:rPr>
                  <w:delText>JAPAN</w:delText>
                </w:r>
              </w:del>
            </w:moveFrom>
            <w:moveFromRangeEnd w:id="10"/>
            <w:del w:id="16" w:author="S124087_1228" w:date="2012-01-20T13:32:00Z">
              <w:r w:rsidRPr="006F23BD" w:rsidDel="004B7897">
                <w:rPr>
                  <w:rFonts w:eastAsia="Calibri"/>
                  <w:szCs w:val="22"/>
                </w:rPr>
                <w:br/>
              </w:r>
            </w:del>
          </w:p>
        </w:tc>
        <w:tc>
          <w:tcPr>
            <w:tcW w:w="900" w:type="dxa"/>
          </w:tcPr>
          <w:p w:rsidR="004D2ACC" w:rsidRPr="006F23BD" w:rsidDel="004B7897" w:rsidRDefault="00255F89" w:rsidP="00294004">
            <w:pPr>
              <w:spacing w:before="60" w:after="60"/>
              <w:rPr>
                <w:del w:id="17" w:author="S124087_1228" w:date="2012-01-20T13:32:00Z"/>
                <w:szCs w:val="22"/>
              </w:rPr>
            </w:pPr>
            <w:del w:id="18" w:author="S124087_1228" w:date="2012-01-20T13:32:00Z">
              <w:r w:rsidRPr="006F23BD" w:rsidDel="004B7897">
                <w:rPr>
                  <w:szCs w:val="22"/>
                </w:rPr>
                <w:br/>
              </w:r>
            </w:del>
          </w:p>
        </w:tc>
        <w:tc>
          <w:tcPr>
            <w:tcW w:w="3168" w:type="dxa"/>
          </w:tcPr>
          <w:p w:rsidR="0019420F" w:rsidRPr="006F23BD" w:rsidDel="004B7897" w:rsidRDefault="00255F89" w:rsidP="00294004">
            <w:pPr>
              <w:spacing w:before="60" w:after="60"/>
              <w:rPr>
                <w:del w:id="19" w:author="S124087_1228" w:date="2012-01-20T13:32:00Z"/>
                <w:szCs w:val="22"/>
                <w:lang w:eastAsia="ja-JP"/>
              </w:rPr>
            </w:pPr>
            <w:del w:id="20" w:author="S124087_1228" w:date="2012-01-20T13:32:00Z">
              <w:r w:rsidRPr="006F23BD" w:rsidDel="004B7897">
                <w:rPr>
                  <w:szCs w:val="22"/>
                </w:rPr>
                <w:br/>
              </w:r>
              <w:r w:rsidR="00DA5E23" w:rsidDel="004B7897">
                <w:fldChar w:fldCharType="begin"/>
              </w:r>
              <w:r w:rsidR="00F52EB2" w:rsidDel="004B7897">
                <w:delInstrText>HYPERLINK "mailto:"</w:delInstrText>
              </w:r>
              <w:r w:rsidR="00DA5E23" w:rsidDel="004B7897">
                <w:fldChar w:fldCharType="end"/>
              </w:r>
            </w:del>
          </w:p>
        </w:tc>
      </w:tr>
      <w:tr w:rsidR="004D2ACC" w:rsidRPr="006F23BD" w:rsidTr="00AE555B">
        <w:tc>
          <w:tcPr>
            <w:tcW w:w="1458" w:type="dxa"/>
          </w:tcPr>
          <w:p w:rsidR="004D2ACC" w:rsidRPr="006F23BD" w:rsidRDefault="00255F89" w:rsidP="00AE555B">
            <w:pPr>
              <w:spacing w:before="60" w:after="60"/>
              <w:rPr>
                <w:i/>
                <w:szCs w:val="22"/>
              </w:rPr>
            </w:pPr>
            <w:r w:rsidRPr="006F23BD">
              <w:rPr>
                <w:i/>
                <w:szCs w:val="22"/>
              </w:rPr>
              <w:t>Source:</w:t>
            </w:r>
          </w:p>
        </w:tc>
        <w:tc>
          <w:tcPr>
            <w:tcW w:w="8118" w:type="dxa"/>
            <w:gridSpan w:val="3"/>
          </w:tcPr>
          <w:p w:rsidR="004D2ACC" w:rsidRPr="006F23BD" w:rsidRDefault="00255F89" w:rsidP="00DC4A60">
            <w:pPr>
              <w:spacing w:before="60" w:after="60"/>
              <w:rPr>
                <w:szCs w:val="22"/>
              </w:rPr>
            </w:pPr>
            <w:r w:rsidRPr="006F23BD">
              <w:rPr>
                <w:szCs w:val="22"/>
                <w:lang w:eastAsia="ja-JP"/>
              </w:rPr>
              <w:t>SHARP Corporation</w:t>
            </w:r>
          </w:p>
        </w:tc>
      </w:tr>
    </w:tbl>
    <w:p w:rsidR="00E61DAC" w:rsidRPr="00A27F2D" w:rsidRDefault="00255F89">
      <w:pPr>
        <w:tabs>
          <w:tab w:val="left" w:pos="1800"/>
          <w:tab w:val="right" w:pos="9360"/>
        </w:tabs>
        <w:spacing w:before="120" w:after="240"/>
        <w:jc w:val="center"/>
        <w:rPr>
          <w:sz w:val="16"/>
          <w:szCs w:val="16"/>
        </w:rPr>
      </w:pPr>
      <w:r w:rsidRPr="00255F89">
        <w:rPr>
          <w:sz w:val="16"/>
          <w:szCs w:val="16"/>
          <w:u w:val="single"/>
        </w:rPr>
        <w:t>_____________________________</w:t>
      </w:r>
    </w:p>
    <w:p w:rsidR="00275BCF" w:rsidRPr="006F23BD" w:rsidRDefault="00255F89" w:rsidP="009234A5">
      <w:pPr>
        <w:pStyle w:val="1"/>
        <w:numPr>
          <w:ilvl w:val="0"/>
          <w:numId w:val="0"/>
        </w:numPr>
        <w:ind w:left="432" w:hanging="432"/>
      </w:pPr>
      <w:r w:rsidRPr="006F23BD">
        <w:t>Abstract</w:t>
      </w:r>
    </w:p>
    <w:p w:rsidR="00361E05" w:rsidRPr="006F23BD" w:rsidRDefault="00312681" w:rsidP="0019420F">
      <w:pPr>
        <w:rPr>
          <w:szCs w:val="22"/>
          <w:lang w:eastAsia="ja-JP"/>
        </w:rPr>
      </w:pPr>
      <w:ins w:id="21" w:author="S124087_1228" w:date="2012-01-20T13:13:00Z">
        <w:r>
          <w:rPr>
            <w:rFonts w:hint="eastAsia"/>
            <w:szCs w:val="22"/>
            <w:lang w:eastAsia="ja-JP"/>
          </w:rPr>
          <w:t>In t</w:t>
        </w:r>
      </w:ins>
      <w:del w:id="22" w:author="S124087_1228" w:date="2012-01-20T13:13:00Z">
        <w:r w:rsidR="00255F89" w:rsidRPr="006F23BD" w:rsidDel="00312681">
          <w:rPr>
            <w:szCs w:val="22"/>
            <w:lang w:eastAsia="ja-JP"/>
          </w:rPr>
          <w:delText>T</w:delText>
        </w:r>
      </w:del>
      <w:r w:rsidR="00255F89" w:rsidRPr="006F23BD">
        <w:rPr>
          <w:szCs w:val="22"/>
          <w:lang w:eastAsia="ja-JP"/>
        </w:rPr>
        <w:t>his contribution</w:t>
      </w:r>
      <w:ins w:id="23" w:author="S124087_1228" w:date="2012-01-20T13:13:00Z">
        <w:r>
          <w:rPr>
            <w:rFonts w:hint="eastAsia"/>
            <w:szCs w:val="22"/>
            <w:lang w:eastAsia="ja-JP"/>
          </w:rPr>
          <w:t xml:space="preserve">, </w:t>
        </w:r>
      </w:ins>
      <w:ins w:id="24" w:author="S124087_1228" w:date="2012-01-20T13:14:00Z">
        <w:r>
          <w:rPr>
            <w:rFonts w:hint="eastAsia"/>
            <w:szCs w:val="22"/>
            <w:lang w:eastAsia="ja-JP"/>
          </w:rPr>
          <w:t>simplified context derivation</w:t>
        </w:r>
      </w:ins>
      <w:del w:id="25" w:author="S124087_1228" w:date="2012-01-20T13:13:00Z">
        <w:r w:rsidR="00255F89" w:rsidRPr="006F23BD" w:rsidDel="00312681">
          <w:rPr>
            <w:szCs w:val="22"/>
            <w:lang w:eastAsia="ja-JP"/>
          </w:rPr>
          <w:delText xml:space="preserve"> proposes </w:delText>
        </w:r>
        <w:r w:rsidR="00001A3D" w:rsidRPr="006F23BD" w:rsidDel="00312681">
          <w:rPr>
            <w:rFonts w:hint="eastAsia"/>
            <w:szCs w:val="22"/>
            <w:lang w:eastAsia="ja-JP"/>
          </w:rPr>
          <w:delText xml:space="preserve">to use </w:delText>
        </w:r>
        <w:r w:rsidR="00700827" w:rsidRPr="006F23BD" w:rsidDel="00312681">
          <w:rPr>
            <w:rFonts w:hint="eastAsia"/>
            <w:szCs w:val="22"/>
            <w:lang w:eastAsia="ja-JP"/>
          </w:rPr>
          <w:delText xml:space="preserve">a </w:delText>
        </w:r>
        <w:r w:rsidR="00E102BB" w:rsidDel="00312681">
          <w:rPr>
            <w:rFonts w:hint="eastAsia"/>
            <w:szCs w:val="22"/>
            <w:lang w:eastAsia="ja-JP"/>
          </w:rPr>
          <w:delText>common</w:delText>
        </w:r>
        <w:r w:rsidR="00255F89" w:rsidRPr="006F23BD" w:rsidDel="00312681">
          <w:rPr>
            <w:szCs w:val="22"/>
            <w:lang w:eastAsia="ja-JP"/>
          </w:rPr>
          <w:delText xml:space="preserve"> context</w:delText>
        </w:r>
      </w:del>
      <w:del w:id="26" w:author="S124087_1228" w:date="2012-01-20T13:14:00Z">
        <w:r w:rsidR="00255F89" w:rsidRPr="006F23BD" w:rsidDel="00312681">
          <w:rPr>
            <w:szCs w:val="22"/>
            <w:lang w:eastAsia="ja-JP"/>
          </w:rPr>
          <w:delText xml:space="preserve"> assignment </w:delText>
        </w:r>
        <w:r w:rsidR="007E5CB8" w:rsidDel="00312681">
          <w:rPr>
            <w:rFonts w:hint="eastAsia"/>
            <w:szCs w:val="22"/>
            <w:lang w:eastAsia="ja-JP"/>
          </w:rPr>
          <w:delText>table</w:delText>
        </w:r>
      </w:del>
      <w:r w:rsidR="007E5CB8">
        <w:rPr>
          <w:rFonts w:hint="eastAsia"/>
          <w:szCs w:val="22"/>
          <w:lang w:eastAsia="ja-JP"/>
        </w:rPr>
        <w:t xml:space="preserve"> </w:t>
      </w:r>
      <w:r w:rsidR="00001A3D" w:rsidRPr="006F23BD">
        <w:rPr>
          <w:rFonts w:hint="eastAsia"/>
          <w:szCs w:val="22"/>
          <w:lang w:eastAsia="ja-JP"/>
        </w:rPr>
        <w:t xml:space="preserve">for both 4x4 and 8x8 blocks in </w:t>
      </w:r>
      <w:r w:rsidR="00255F89" w:rsidRPr="006F23BD">
        <w:rPr>
          <w:szCs w:val="22"/>
          <w:lang w:eastAsia="ja-JP"/>
        </w:rPr>
        <w:t>the significant _</w:t>
      </w:r>
      <w:proofErr w:type="spellStart"/>
      <w:r w:rsidR="00255F89" w:rsidRPr="006F23BD">
        <w:rPr>
          <w:szCs w:val="22"/>
          <w:lang w:eastAsia="ja-JP"/>
        </w:rPr>
        <w:t>coeff_flag</w:t>
      </w:r>
      <w:proofErr w:type="spellEnd"/>
      <w:r w:rsidR="00001A3D" w:rsidRPr="006F23BD">
        <w:rPr>
          <w:rFonts w:hint="eastAsia"/>
          <w:szCs w:val="22"/>
          <w:lang w:eastAsia="ja-JP"/>
        </w:rPr>
        <w:t xml:space="preserve"> coding</w:t>
      </w:r>
      <w:r w:rsidR="00255F89" w:rsidRPr="006F23BD">
        <w:rPr>
          <w:szCs w:val="22"/>
          <w:lang w:eastAsia="ja-JP"/>
        </w:rPr>
        <w:t xml:space="preserve">. The proposed method </w:t>
      </w:r>
      <w:ins w:id="27" w:author="S124087_1228" w:date="2012-01-20T13:14:00Z">
        <w:r>
          <w:rPr>
            <w:rFonts w:hint="eastAsia"/>
            <w:szCs w:val="22"/>
            <w:lang w:eastAsia="ja-JP"/>
          </w:rPr>
          <w:t>uses a common</w:t>
        </w:r>
      </w:ins>
      <w:ins w:id="28" w:author="S124087_1228" w:date="2012-01-20T13:15:00Z">
        <w:r>
          <w:rPr>
            <w:rFonts w:hint="eastAsia"/>
            <w:szCs w:val="22"/>
            <w:lang w:eastAsia="ja-JP"/>
          </w:rPr>
          <w:t xml:space="preserve"> loop-up</w:t>
        </w:r>
      </w:ins>
      <w:ins w:id="29" w:author="S124087_1228" w:date="2012-01-20T13:14:00Z">
        <w:r>
          <w:rPr>
            <w:rFonts w:hint="eastAsia"/>
            <w:szCs w:val="22"/>
            <w:lang w:eastAsia="ja-JP"/>
          </w:rPr>
          <w:t xml:space="preserve"> table for both 4x4 and 8x8</w:t>
        </w:r>
      </w:ins>
      <w:ins w:id="30" w:author="S124087_1228" w:date="2012-01-20T13:15:00Z">
        <w:r>
          <w:rPr>
            <w:rFonts w:hint="eastAsia"/>
            <w:szCs w:val="22"/>
            <w:lang w:eastAsia="ja-JP"/>
          </w:rPr>
          <w:t xml:space="preserve"> and </w:t>
        </w:r>
      </w:ins>
      <w:r w:rsidR="00255F89" w:rsidRPr="006F23BD">
        <w:rPr>
          <w:szCs w:val="22"/>
          <w:lang w:eastAsia="ja-JP"/>
        </w:rPr>
        <w:t>reduces 11 contexts</w:t>
      </w:r>
      <w:r w:rsidR="00C27655" w:rsidRPr="006F23BD">
        <w:rPr>
          <w:rFonts w:hint="eastAsia"/>
          <w:szCs w:val="22"/>
          <w:lang w:eastAsia="ja-JP"/>
        </w:rPr>
        <w:t>.</w:t>
      </w:r>
      <w:r w:rsidR="00255F89" w:rsidRPr="006F23BD">
        <w:rPr>
          <w:szCs w:val="22"/>
          <w:lang w:eastAsia="ja-JP"/>
        </w:rPr>
        <w:t xml:space="preserve"> </w:t>
      </w:r>
      <w:r w:rsidR="00C27655" w:rsidRPr="006F23BD">
        <w:rPr>
          <w:rFonts w:hint="eastAsia"/>
          <w:szCs w:val="22"/>
          <w:lang w:eastAsia="ja-JP"/>
        </w:rPr>
        <w:t>It is reported</w:t>
      </w:r>
      <w:del w:id="31" w:author="S124087_1228" w:date="2012-01-20T13:12:00Z">
        <w:r w:rsidR="00C27655" w:rsidRPr="006F23BD" w:rsidDel="00312681">
          <w:rPr>
            <w:rFonts w:hint="eastAsia"/>
            <w:szCs w:val="22"/>
            <w:lang w:eastAsia="ja-JP"/>
          </w:rPr>
          <w:delText xml:space="preserve">, in the </w:delText>
        </w:r>
        <w:r w:rsidR="00255F89" w:rsidRPr="006F23BD" w:rsidDel="00312681">
          <w:rPr>
            <w:szCs w:val="22"/>
            <w:lang w:eastAsia="ja-JP"/>
          </w:rPr>
          <w:delText>common test conditions specified in CE11[1]</w:delText>
        </w:r>
      </w:del>
      <w:r w:rsidR="00C27655" w:rsidRPr="006F23BD">
        <w:rPr>
          <w:rFonts w:hint="eastAsia"/>
          <w:szCs w:val="22"/>
          <w:lang w:eastAsia="ja-JP"/>
        </w:rPr>
        <w:t>,</w:t>
      </w:r>
      <w:r w:rsidR="00255F89" w:rsidRPr="006F23BD">
        <w:rPr>
          <w:szCs w:val="22"/>
          <w:lang w:eastAsia="ja-JP"/>
        </w:rPr>
        <w:t xml:space="preserve"> average BD-rate change is 0.01% to 0.07% on common </w:t>
      </w:r>
      <w:del w:id="32" w:author="S124087_1228" w:date="2012-01-20T13:13:00Z">
        <w:r w:rsidR="00700827" w:rsidRPr="006F23BD" w:rsidDel="00312681">
          <w:rPr>
            <w:rFonts w:hint="eastAsia"/>
            <w:szCs w:val="22"/>
            <w:lang w:eastAsia="ja-JP"/>
          </w:rPr>
          <w:delText>QP</w:delText>
        </w:r>
      </w:del>
      <w:r w:rsidR="00700827" w:rsidRPr="006F23BD">
        <w:rPr>
          <w:rFonts w:hint="eastAsia"/>
          <w:szCs w:val="22"/>
          <w:lang w:eastAsia="ja-JP"/>
        </w:rPr>
        <w:t xml:space="preserve"> </w:t>
      </w:r>
      <w:r w:rsidR="00255F89" w:rsidRPr="006F23BD">
        <w:rPr>
          <w:szCs w:val="22"/>
          <w:lang w:eastAsia="ja-JP"/>
        </w:rPr>
        <w:t xml:space="preserve">condition </w:t>
      </w:r>
      <w:proofErr w:type="gramStart"/>
      <w:r w:rsidR="00255F89" w:rsidRPr="006F23BD">
        <w:rPr>
          <w:szCs w:val="22"/>
          <w:lang w:eastAsia="ja-JP"/>
        </w:rPr>
        <w:t>( QP</w:t>
      </w:r>
      <w:proofErr w:type="gramEnd"/>
      <w:ins w:id="33" w:author="S124087_1228" w:date="2012-01-20T13:13:00Z">
        <w:r>
          <w:rPr>
            <w:rFonts w:hint="eastAsia"/>
            <w:szCs w:val="22"/>
            <w:lang w:eastAsia="ja-JP"/>
          </w:rPr>
          <w:t xml:space="preserve"> </w:t>
        </w:r>
      </w:ins>
      <w:r w:rsidR="00255F89" w:rsidRPr="006F23BD">
        <w:rPr>
          <w:szCs w:val="22"/>
          <w:lang w:eastAsia="ja-JP"/>
        </w:rPr>
        <w:t>=</w:t>
      </w:r>
      <w:ins w:id="34" w:author="S124087_1228" w:date="2012-01-20T13:13:00Z">
        <w:r>
          <w:rPr>
            <w:rFonts w:hint="eastAsia"/>
            <w:szCs w:val="22"/>
            <w:lang w:eastAsia="ja-JP"/>
          </w:rPr>
          <w:t xml:space="preserve"> </w:t>
        </w:r>
      </w:ins>
      <w:r w:rsidR="00255F89" w:rsidRPr="006F23BD">
        <w:rPr>
          <w:szCs w:val="22"/>
          <w:lang w:eastAsia="ja-JP"/>
        </w:rPr>
        <w:t xml:space="preserve">22, 27, 32, 37) and </w:t>
      </w:r>
      <w:r w:rsidR="003306B2">
        <w:rPr>
          <w:rFonts w:hint="eastAsia"/>
          <w:szCs w:val="22"/>
          <w:lang w:eastAsia="ja-JP"/>
        </w:rPr>
        <w:t>-</w:t>
      </w:r>
      <w:r w:rsidR="00255F89" w:rsidRPr="006F23BD">
        <w:rPr>
          <w:szCs w:val="22"/>
          <w:lang w:eastAsia="ja-JP"/>
        </w:rPr>
        <w:t>0.</w:t>
      </w:r>
      <w:r w:rsidR="003306B2">
        <w:rPr>
          <w:rFonts w:hint="eastAsia"/>
          <w:szCs w:val="22"/>
          <w:lang w:eastAsia="ja-JP"/>
        </w:rPr>
        <w:t>02</w:t>
      </w:r>
      <w:r w:rsidR="00905D84">
        <w:rPr>
          <w:rFonts w:hint="eastAsia"/>
          <w:szCs w:val="22"/>
          <w:lang w:eastAsia="ja-JP"/>
        </w:rPr>
        <w:t>%</w:t>
      </w:r>
      <w:r w:rsidR="00255F89" w:rsidRPr="006F23BD">
        <w:rPr>
          <w:szCs w:val="22"/>
          <w:lang w:eastAsia="ja-JP"/>
        </w:rPr>
        <w:t xml:space="preserve"> to 0.</w:t>
      </w:r>
      <w:r w:rsidR="003306B2">
        <w:rPr>
          <w:rFonts w:hint="eastAsia"/>
          <w:szCs w:val="22"/>
          <w:lang w:eastAsia="ja-JP"/>
        </w:rPr>
        <w:t>05</w:t>
      </w:r>
      <w:r w:rsidR="00255F89" w:rsidRPr="006F23BD">
        <w:rPr>
          <w:szCs w:val="22"/>
          <w:lang w:eastAsia="ja-JP"/>
        </w:rPr>
        <w:t>% on low QP condition ( QP</w:t>
      </w:r>
      <w:ins w:id="35" w:author="S124087_1228" w:date="2012-01-20T13:13:00Z">
        <w:r>
          <w:rPr>
            <w:rFonts w:hint="eastAsia"/>
            <w:szCs w:val="22"/>
            <w:lang w:eastAsia="ja-JP"/>
          </w:rPr>
          <w:t xml:space="preserve"> </w:t>
        </w:r>
      </w:ins>
      <w:r w:rsidR="00255F89" w:rsidRPr="006F23BD">
        <w:rPr>
          <w:szCs w:val="22"/>
          <w:lang w:eastAsia="ja-JP"/>
        </w:rPr>
        <w:t>=</w:t>
      </w:r>
      <w:ins w:id="36" w:author="S124087_1228" w:date="2012-01-20T13:13:00Z">
        <w:r>
          <w:rPr>
            <w:rFonts w:hint="eastAsia"/>
            <w:szCs w:val="22"/>
            <w:lang w:eastAsia="ja-JP"/>
          </w:rPr>
          <w:t xml:space="preserve"> </w:t>
        </w:r>
      </w:ins>
      <w:r w:rsidR="00255F89" w:rsidRPr="006F23BD">
        <w:rPr>
          <w:szCs w:val="22"/>
          <w:lang w:eastAsia="ja-JP"/>
        </w:rPr>
        <w:t>12,</w:t>
      </w:r>
      <w:ins w:id="37" w:author="S124087_1228" w:date="2012-01-20T13:13:00Z">
        <w:r>
          <w:rPr>
            <w:rFonts w:hint="eastAsia"/>
            <w:szCs w:val="22"/>
            <w:lang w:eastAsia="ja-JP"/>
          </w:rPr>
          <w:t xml:space="preserve"> </w:t>
        </w:r>
      </w:ins>
      <w:r w:rsidR="00255F89" w:rsidRPr="006F23BD">
        <w:rPr>
          <w:szCs w:val="22"/>
          <w:lang w:eastAsia="ja-JP"/>
        </w:rPr>
        <w:t>17,</w:t>
      </w:r>
      <w:ins w:id="38" w:author="S124087_1228" w:date="2012-01-20T13:13:00Z">
        <w:r>
          <w:rPr>
            <w:rFonts w:hint="eastAsia"/>
            <w:szCs w:val="22"/>
            <w:lang w:eastAsia="ja-JP"/>
          </w:rPr>
          <w:t xml:space="preserve"> </w:t>
        </w:r>
      </w:ins>
      <w:r w:rsidR="00255F89" w:rsidRPr="006F23BD">
        <w:rPr>
          <w:szCs w:val="22"/>
          <w:lang w:eastAsia="ja-JP"/>
        </w:rPr>
        <w:t>22,</w:t>
      </w:r>
      <w:ins w:id="39" w:author="S124087_1228" w:date="2012-01-20T13:13:00Z">
        <w:r>
          <w:rPr>
            <w:rFonts w:hint="eastAsia"/>
            <w:szCs w:val="22"/>
            <w:lang w:eastAsia="ja-JP"/>
          </w:rPr>
          <w:t xml:space="preserve"> </w:t>
        </w:r>
      </w:ins>
      <w:r w:rsidR="00255F89" w:rsidRPr="006F23BD">
        <w:rPr>
          <w:szCs w:val="22"/>
          <w:lang w:eastAsia="ja-JP"/>
        </w:rPr>
        <w:t xml:space="preserve">27). </w:t>
      </w:r>
    </w:p>
    <w:p w:rsidR="001F2594" w:rsidRPr="006F23BD" w:rsidRDefault="00255F89" w:rsidP="009234A5">
      <w:pPr>
        <w:pStyle w:val="1"/>
        <w:jc w:val="both"/>
      </w:pPr>
      <w:r w:rsidRPr="006F23BD">
        <w:t xml:space="preserve">Introduction </w:t>
      </w:r>
    </w:p>
    <w:p w:rsidR="00FA41CE" w:rsidRDefault="00312681" w:rsidP="00012007">
      <w:pPr>
        <w:rPr>
          <w:szCs w:val="22"/>
          <w:lang w:eastAsia="ja-JP"/>
        </w:rPr>
      </w:pPr>
      <w:proofErr w:type="spellStart"/>
      <w:ins w:id="40" w:author="S124087_1228" w:date="2012-01-20T13:19:00Z">
        <w:r>
          <w:rPr>
            <w:rFonts w:hint="eastAsia"/>
            <w:szCs w:val="22"/>
            <w:lang w:eastAsia="ja-JP"/>
          </w:rPr>
          <w:t>At</w:t>
        </w:r>
      </w:ins>
      <w:del w:id="41" w:author="S124087_1228" w:date="2012-01-20T13:19:00Z">
        <w:r w:rsidR="00255F89" w:rsidRPr="006F23BD" w:rsidDel="00312681">
          <w:rPr>
            <w:szCs w:val="22"/>
          </w:rPr>
          <w:delText xml:space="preserve">For the coding of the </w:delText>
        </w:r>
      </w:del>
      <w:r w:rsidR="00255F89" w:rsidRPr="006F23BD">
        <w:rPr>
          <w:szCs w:val="22"/>
        </w:rPr>
        <w:t>significant_coeff_flag</w:t>
      </w:r>
      <w:proofErr w:type="spellEnd"/>
      <w:ins w:id="42" w:author="S124087_1228" w:date="2012-01-20T13:19:00Z">
        <w:r>
          <w:rPr>
            <w:rFonts w:hint="eastAsia"/>
            <w:szCs w:val="22"/>
            <w:lang w:eastAsia="ja-JP"/>
          </w:rPr>
          <w:t xml:space="preserve"> coding</w:t>
        </w:r>
      </w:ins>
      <w:r w:rsidR="00255F89" w:rsidRPr="006F23BD">
        <w:rPr>
          <w:szCs w:val="22"/>
        </w:rPr>
        <w:t>, HM</w:t>
      </w:r>
      <w:r w:rsidR="00C27655" w:rsidRPr="006F23BD">
        <w:rPr>
          <w:rFonts w:hint="eastAsia"/>
          <w:szCs w:val="22"/>
          <w:lang w:eastAsia="ja-JP"/>
        </w:rPr>
        <w:t>-</w:t>
      </w:r>
      <w:r w:rsidR="00255F89" w:rsidRPr="006F23BD">
        <w:rPr>
          <w:szCs w:val="22"/>
        </w:rPr>
        <w:t>5</w:t>
      </w:r>
      <w:r w:rsidR="00C27655" w:rsidRPr="006F23BD">
        <w:rPr>
          <w:rFonts w:hint="eastAsia"/>
          <w:szCs w:val="22"/>
          <w:lang w:eastAsia="ja-JP"/>
        </w:rPr>
        <w:t>.0</w:t>
      </w:r>
      <w:r w:rsidR="00255F89" w:rsidRPr="006F23BD">
        <w:rPr>
          <w:szCs w:val="22"/>
        </w:rPr>
        <w:t xml:space="preserve"> </w:t>
      </w:r>
      <w:r w:rsidR="00C27655" w:rsidRPr="006F23BD">
        <w:rPr>
          <w:rFonts w:hint="eastAsia"/>
          <w:szCs w:val="22"/>
          <w:lang w:eastAsia="ja-JP"/>
        </w:rPr>
        <w:t xml:space="preserve">uses </w:t>
      </w:r>
      <w:r w:rsidR="00E102BB">
        <w:rPr>
          <w:rFonts w:hint="eastAsia"/>
          <w:szCs w:val="22"/>
          <w:lang w:eastAsia="ja-JP"/>
        </w:rPr>
        <w:t xml:space="preserve">a </w:t>
      </w:r>
      <w:r w:rsidR="00C27655" w:rsidRPr="006F23BD">
        <w:rPr>
          <w:rFonts w:hint="eastAsia"/>
          <w:szCs w:val="22"/>
          <w:lang w:eastAsia="ja-JP"/>
        </w:rPr>
        <w:t>total of 37 contexts</w:t>
      </w:r>
      <w:r w:rsidR="00E102BB">
        <w:rPr>
          <w:rFonts w:hint="eastAsia"/>
          <w:szCs w:val="22"/>
          <w:lang w:eastAsia="ja-JP"/>
        </w:rPr>
        <w:t xml:space="preserve"> for 4x4 and 8x8 blocks</w:t>
      </w:r>
      <w:r w:rsidR="00C27655" w:rsidRPr="006F23BD">
        <w:rPr>
          <w:rFonts w:hint="eastAsia"/>
          <w:szCs w:val="22"/>
          <w:lang w:eastAsia="ja-JP"/>
        </w:rPr>
        <w:t>:</w:t>
      </w:r>
      <w:r w:rsidR="00C27655" w:rsidRPr="006F23BD">
        <w:rPr>
          <w:szCs w:val="22"/>
        </w:rPr>
        <w:t xml:space="preserve"> </w:t>
      </w:r>
      <w:r w:rsidR="00255F89" w:rsidRPr="006F23BD">
        <w:rPr>
          <w:szCs w:val="22"/>
          <w:lang w:eastAsia="ja-JP"/>
        </w:rPr>
        <w:t xml:space="preserve">9 </w:t>
      </w:r>
      <w:r w:rsidR="00255F89" w:rsidRPr="006F23BD">
        <w:rPr>
          <w:szCs w:val="22"/>
        </w:rPr>
        <w:t xml:space="preserve">for 4x4 </w:t>
      </w:r>
      <w:proofErr w:type="spellStart"/>
      <w:proofErr w:type="gramStart"/>
      <w:r w:rsidR="00C27655" w:rsidRPr="006F23BD">
        <w:rPr>
          <w:rFonts w:hint="eastAsia"/>
          <w:szCs w:val="22"/>
          <w:lang w:eastAsia="ja-JP"/>
        </w:rPr>
        <w:t>luma</w:t>
      </w:r>
      <w:proofErr w:type="spellEnd"/>
      <w:r w:rsidR="00C27655" w:rsidRPr="006F23BD">
        <w:rPr>
          <w:rFonts w:hint="eastAsia"/>
          <w:szCs w:val="22"/>
          <w:lang w:eastAsia="ja-JP"/>
        </w:rPr>
        <w:t xml:space="preserve"> </w:t>
      </w:r>
      <w:proofErr w:type="gramEnd"/>
      <w:del w:id="43" w:author="S124087_1228" w:date="2012-01-20T13:20:00Z">
        <w:r w:rsidR="00255F89" w:rsidRPr="006F23BD" w:rsidDel="00312681">
          <w:rPr>
            <w:szCs w:val="22"/>
          </w:rPr>
          <w:delText>block</w:delText>
        </w:r>
      </w:del>
      <w:r w:rsidR="00255F89" w:rsidRPr="006F23BD">
        <w:rPr>
          <w:szCs w:val="22"/>
        </w:rPr>
        <w:t>,</w:t>
      </w:r>
      <w:r w:rsidR="00255F89" w:rsidRPr="006F23BD">
        <w:rPr>
          <w:szCs w:val="22"/>
          <w:lang w:eastAsia="ja-JP"/>
        </w:rPr>
        <w:t xml:space="preserve"> 6 for 4x4 </w:t>
      </w:r>
      <w:proofErr w:type="spellStart"/>
      <w:r w:rsidR="00700827" w:rsidRPr="006F23BD">
        <w:rPr>
          <w:rFonts w:hint="eastAsia"/>
          <w:szCs w:val="22"/>
          <w:lang w:eastAsia="ja-JP"/>
        </w:rPr>
        <w:t>chroma</w:t>
      </w:r>
      <w:proofErr w:type="spellEnd"/>
      <w:del w:id="44" w:author="S124087_1228" w:date="2012-01-20T13:20:00Z">
        <w:r w:rsidR="00700827" w:rsidRPr="006F23BD" w:rsidDel="00312681">
          <w:rPr>
            <w:rFonts w:hint="eastAsia"/>
            <w:szCs w:val="22"/>
            <w:lang w:eastAsia="ja-JP"/>
          </w:rPr>
          <w:delText xml:space="preserve"> </w:delText>
        </w:r>
        <w:r w:rsidR="00255F89" w:rsidRPr="006F23BD" w:rsidDel="00312681">
          <w:rPr>
            <w:szCs w:val="22"/>
            <w:lang w:eastAsia="ja-JP"/>
          </w:rPr>
          <w:delText>block,</w:delText>
        </w:r>
      </w:del>
      <w:r w:rsidR="00255F89" w:rsidRPr="006F23BD">
        <w:rPr>
          <w:szCs w:val="22"/>
          <w:lang w:eastAsia="ja-JP"/>
        </w:rPr>
        <w:t xml:space="preserve"> and 11 for 8x8 </w:t>
      </w:r>
      <w:del w:id="45" w:author="S124087_1228" w:date="2012-01-20T13:20:00Z">
        <w:r w:rsidR="00255F89" w:rsidRPr="006F23BD" w:rsidDel="00312681">
          <w:rPr>
            <w:szCs w:val="22"/>
            <w:lang w:eastAsia="ja-JP"/>
          </w:rPr>
          <w:delText xml:space="preserve">block of both </w:delText>
        </w:r>
      </w:del>
      <w:proofErr w:type="spellStart"/>
      <w:r w:rsidR="00255F89" w:rsidRPr="006F23BD">
        <w:rPr>
          <w:szCs w:val="22"/>
          <w:lang w:eastAsia="ja-JP"/>
        </w:rPr>
        <w:t>luma</w:t>
      </w:r>
      <w:proofErr w:type="spellEnd"/>
      <w:r w:rsidR="00255F89" w:rsidRPr="006F23BD">
        <w:rPr>
          <w:szCs w:val="22"/>
          <w:lang w:eastAsia="ja-JP"/>
        </w:rPr>
        <w:t xml:space="preserve"> and </w:t>
      </w:r>
      <w:proofErr w:type="spellStart"/>
      <w:r w:rsidR="00255F89" w:rsidRPr="006F23BD">
        <w:rPr>
          <w:szCs w:val="22"/>
          <w:lang w:eastAsia="ja-JP"/>
        </w:rPr>
        <w:t>chroma</w:t>
      </w:r>
      <w:proofErr w:type="spellEnd"/>
      <w:r w:rsidR="00255F89" w:rsidRPr="006F23BD">
        <w:rPr>
          <w:szCs w:val="22"/>
          <w:lang w:eastAsia="ja-JP"/>
        </w:rPr>
        <w:t xml:space="preserve"> as shown in Fig</w:t>
      </w:r>
      <w:r w:rsidR="00C27655" w:rsidRPr="006F23BD">
        <w:rPr>
          <w:rFonts w:hint="eastAsia"/>
          <w:szCs w:val="22"/>
          <w:lang w:eastAsia="ja-JP"/>
        </w:rPr>
        <w:t>ure</w:t>
      </w:r>
      <w:r w:rsidR="00855660">
        <w:rPr>
          <w:rFonts w:hint="eastAsia"/>
          <w:szCs w:val="22"/>
          <w:lang w:eastAsia="ja-JP"/>
        </w:rPr>
        <w:t xml:space="preserve"> </w:t>
      </w:r>
      <w:r w:rsidR="00255F89" w:rsidRPr="006F23BD">
        <w:rPr>
          <w:szCs w:val="22"/>
          <w:lang w:eastAsia="ja-JP"/>
        </w:rPr>
        <w:t xml:space="preserve">1[2]. </w:t>
      </w:r>
      <w:r w:rsidR="00D71CCB">
        <w:rPr>
          <w:rFonts w:hint="eastAsia"/>
          <w:szCs w:val="22"/>
          <w:lang w:eastAsia="ja-JP"/>
        </w:rPr>
        <w:t>C</w:t>
      </w:r>
      <w:r w:rsidR="00FA41CE">
        <w:rPr>
          <w:rFonts w:hint="eastAsia"/>
          <w:szCs w:val="22"/>
          <w:lang w:eastAsia="ja-JP"/>
        </w:rPr>
        <w:t>ontext index for 4x4 and 8x8 blocks is derived based on coefficient position (</w:t>
      </w:r>
      <w:proofErr w:type="spellStart"/>
      <w:r w:rsidR="00FA41CE">
        <w:rPr>
          <w:rFonts w:hint="eastAsia"/>
          <w:szCs w:val="22"/>
          <w:lang w:eastAsia="ja-JP"/>
        </w:rPr>
        <w:t>xC</w:t>
      </w:r>
      <w:proofErr w:type="spellEnd"/>
      <w:r w:rsidR="00FA41CE">
        <w:rPr>
          <w:rFonts w:hint="eastAsia"/>
          <w:szCs w:val="22"/>
          <w:lang w:eastAsia="ja-JP"/>
        </w:rPr>
        <w:t xml:space="preserve">, </w:t>
      </w:r>
      <w:proofErr w:type="spellStart"/>
      <w:r w:rsidR="00FA41CE">
        <w:rPr>
          <w:rFonts w:hint="eastAsia"/>
          <w:szCs w:val="22"/>
          <w:lang w:eastAsia="ja-JP"/>
        </w:rPr>
        <w:t>yC</w:t>
      </w:r>
      <w:proofErr w:type="spellEnd"/>
      <w:r w:rsidR="00FA41CE">
        <w:rPr>
          <w:rFonts w:hint="eastAsia"/>
          <w:szCs w:val="22"/>
          <w:lang w:eastAsia="ja-JP"/>
        </w:rPr>
        <w:t xml:space="preserve">) and </w:t>
      </w:r>
      <w:ins w:id="46" w:author="S124087_1228" w:date="2012-01-20T13:21:00Z">
        <w:r>
          <w:rPr>
            <w:rFonts w:hint="eastAsia"/>
            <w:szCs w:val="22"/>
            <w:lang w:eastAsia="ja-JP"/>
          </w:rPr>
          <w:t xml:space="preserve">the </w:t>
        </w:r>
      </w:ins>
      <w:r w:rsidR="00FA41CE">
        <w:rPr>
          <w:rFonts w:hint="eastAsia"/>
          <w:szCs w:val="22"/>
          <w:lang w:eastAsia="ja-JP"/>
        </w:rPr>
        <w:t xml:space="preserve">lookup tables as </w:t>
      </w:r>
      <w:r w:rsidR="004D282B">
        <w:rPr>
          <w:rFonts w:hint="eastAsia"/>
          <w:szCs w:val="22"/>
          <w:lang w:eastAsia="ja-JP"/>
        </w:rPr>
        <w:t>follows</w:t>
      </w:r>
      <w:r w:rsidR="00845CA2">
        <w:rPr>
          <w:rFonts w:hint="eastAsia"/>
          <w:szCs w:val="22"/>
          <w:lang w:eastAsia="ja-JP"/>
        </w:rPr>
        <w:t>:</w:t>
      </w:r>
      <w:r w:rsidR="00FA41CE">
        <w:rPr>
          <w:rFonts w:hint="eastAsia"/>
          <w:szCs w:val="22"/>
          <w:lang w:eastAsia="ja-JP"/>
        </w:rPr>
        <w:t xml:space="preserve"> </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 xml:space="preserve">and log2TrafoWidth is equal to 2, </w:t>
      </w:r>
      <w:proofErr w:type="spellStart"/>
      <w:r>
        <w:t>sigCtx</w:t>
      </w:r>
      <w:proofErr w:type="spellEnd"/>
      <w:r>
        <w:t xml:space="preserve"> is derived using </w:t>
      </w:r>
      <w:proofErr w:type="gramStart"/>
      <w:r>
        <w:t>ctxIdxMap4x4[</w:t>
      </w:r>
      <w:proofErr w:type="gramEnd"/>
      <w:r>
        <w:rPr>
          <w:lang w:val="de-DE"/>
        </w:rPr>
        <w:t> </w:t>
      </w:r>
      <w:r>
        <w:t xml:space="preserve">] specified in </w:t>
      </w:r>
      <w:r w:rsidR="00DA5E23">
        <w:fldChar w:fldCharType="begin" w:fldLock="1"/>
      </w:r>
      <w:r>
        <w:instrText xml:space="preserve"> REF _Ref314151417 \h </w:instrText>
      </w:r>
      <w:r w:rsidR="00DA5E23">
        <w:fldChar w:fldCharType="separate"/>
      </w:r>
      <w:r>
        <w:t xml:space="preserve">Table </w:t>
      </w:r>
      <w:r>
        <w:rPr>
          <w:noProof/>
        </w:rPr>
        <w:t>9</w:t>
      </w:r>
      <w:r>
        <w:noBreakHyphen/>
      </w:r>
      <w:r>
        <w:rPr>
          <w:noProof/>
        </w:rPr>
        <w:t>39</w:t>
      </w:r>
      <w:r w:rsidR="00DA5E23">
        <w:fldChar w:fldCharType="end"/>
      </w:r>
      <w:r>
        <w:t xml:space="preserve"> as f</w:t>
      </w:r>
      <w:r w:rsidRPr="00E8461A">
        <w:t>ollows.</w:t>
      </w:r>
      <w:r>
        <w:t>.</w:t>
      </w:r>
    </w:p>
    <w:p w:rsidR="000423D4" w:rsidRPr="00E8461A" w:rsidRDefault="000423D4" w:rsidP="000423D4">
      <w:pPr>
        <w:pStyle w:val="Equation"/>
        <w:tabs>
          <w:tab w:val="clear" w:pos="1588"/>
          <w:tab w:val="left" w:pos="1800"/>
        </w:tabs>
        <w:ind w:left="1191"/>
        <w:rPr>
          <w:sz w:val="20"/>
          <w:szCs w:val="20"/>
        </w:rPr>
      </w:pPr>
      <w:proofErr w:type="spellStart"/>
      <w:proofErr w:type="gramStart"/>
      <w:r>
        <w:rPr>
          <w:sz w:val="20"/>
          <w:szCs w:val="20"/>
        </w:rPr>
        <w:t>sigCtx</w:t>
      </w:r>
      <w:proofErr w:type="spellEnd"/>
      <w:r>
        <w:rPr>
          <w:sz w:val="20"/>
          <w:szCs w:val="20"/>
        </w:rPr>
        <w:t xml:space="preserve">  =</w:t>
      </w:r>
      <w:proofErr w:type="gramEnd"/>
      <w:r>
        <w:rPr>
          <w:sz w:val="20"/>
          <w:szCs w:val="20"/>
        </w:rPr>
        <w:t xml:space="preserve">  ctxIdxMap4x4[ ((</w:t>
      </w:r>
      <w:proofErr w:type="spellStart"/>
      <w:r>
        <w:rPr>
          <w:sz w:val="20"/>
          <w:szCs w:val="20"/>
        </w:rPr>
        <w:t>cIdx</w:t>
      </w:r>
      <w:proofErr w:type="spellEnd"/>
      <w:r>
        <w:rPr>
          <w:sz w:val="20"/>
          <w:szCs w:val="20"/>
        </w:rPr>
        <w:t xml:space="preserve"> &gt; 0) ? 15 : 0) + (</w:t>
      </w:r>
      <w:proofErr w:type="spellStart"/>
      <w:r>
        <w:rPr>
          <w:sz w:val="20"/>
          <w:szCs w:val="20"/>
        </w:rPr>
        <w:t>yC</w:t>
      </w:r>
      <w:proofErr w:type="spellEnd"/>
      <w:r>
        <w:rPr>
          <w:sz w:val="20"/>
          <w:szCs w:val="20"/>
        </w:rPr>
        <w:t xml:space="preserve"> &lt;&lt; 2) + </w:t>
      </w:r>
      <w:proofErr w:type="spellStart"/>
      <w:r>
        <w:rPr>
          <w:sz w:val="20"/>
          <w:szCs w:val="20"/>
        </w:rPr>
        <w:t>xC</w:t>
      </w:r>
      <w:proofErr w:type="spellEnd"/>
      <w:r>
        <w:rPr>
          <w:sz w:val="20"/>
          <w:szCs w:val="20"/>
        </w:rPr>
        <w:t xml:space="preserve"> ]</w:t>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55</w:t>
      </w:r>
      <w:r w:rsidR="00DA5E23"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equal to 3, </w:t>
      </w:r>
      <w:proofErr w:type="spellStart"/>
      <w:r>
        <w:t>sigCtx</w:t>
      </w:r>
      <w:proofErr w:type="spellEnd"/>
      <w:r>
        <w:t xml:space="preserve"> is derived using </w:t>
      </w:r>
      <w:proofErr w:type="gramStart"/>
      <w:r>
        <w:t>ctxIdxMap8x8[</w:t>
      </w:r>
      <w:proofErr w:type="gramEnd"/>
      <w:r>
        <w:rPr>
          <w:lang w:val="de-DE"/>
        </w:rPr>
        <w:t> </w:t>
      </w:r>
      <w:r>
        <w:t xml:space="preserve">] specified in </w:t>
      </w:r>
      <w:r w:rsidR="00DA5E23">
        <w:fldChar w:fldCharType="begin"/>
      </w:r>
      <w:r>
        <w:instrText xml:space="preserve"> REF _Ref314152051 \h </w:instrText>
      </w:r>
      <w:r w:rsidR="00DA5E23">
        <w:fldChar w:fldCharType="separate"/>
      </w:r>
      <w:r>
        <w:t xml:space="preserve">Table </w:t>
      </w:r>
      <w:r>
        <w:rPr>
          <w:noProof/>
        </w:rPr>
        <w:t>9</w:t>
      </w:r>
      <w:r>
        <w:noBreakHyphen/>
      </w:r>
      <w:r>
        <w:rPr>
          <w:noProof/>
        </w:rPr>
        <w:t>40</w:t>
      </w:r>
      <w:r w:rsidR="00DA5E23">
        <w:fldChar w:fldCharType="end"/>
      </w:r>
      <w:r>
        <w:t xml:space="preserve"> as follows</w:t>
      </w:r>
      <w:r w:rsidRPr="00E8461A">
        <w:t>.</w:t>
      </w:r>
    </w:p>
    <w:p w:rsidR="000423D4" w:rsidRPr="00E8461A" w:rsidRDefault="000423D4" w:rsidP="000423D4">
      <w:pPr>
        <w:pStyle w:val="Equation"/>
        <w:tabs>
          <w:tab w:val="clear" w:pos="1588"/>
          <w:tab w:val="left" w:pos="1800"/>
        </w:tabs>
        <w:ind w:left="1191"/>
        <w:rPr>
          <w:sz w:val="20"/>
          <w:szCs w:val="20"/>
        </w:rPr>
      </w:pPr>
      <w:proofErr w:type="spellStart"/>
      <w:proofErr w:type="gramStart"/>
      <w:r>
        <w:rPr>
          <w:sz w:val="20"/>
          <w:szCs w:val="20"/>
        </w:rPr>
        <w:t>sigCtx</w:t>
      </w:r>
      <w:proofErr w:type="spellEnd"/>
      <w:r>
        <w:rPr>
          <w:sz w:val="20"/>
          <w:szCs w:val="20"/>
        </w:rPr>
        <w:t xml:space="preserve">  =</w:t>
      </w:r>
      <w:proofErr w:type="gramEnd"/>
      <w:r>
        <w:rPr>
          <w:sz w:val="20"/>
          <w:szCs w:val="20"/>
        </w:rPr>
        <w:t xml:space="preserve">  (</w:t>
      </w:r>
      <w:r w:rsidRPr="00B1531B">
        <w:rPr>
          <w:sz w:val="20"/>
          <w:szCs w:val="20"/>
        </w:rPr>
        <w:t>(</w:t>
      </w:r>
      <w:proofErr w:type="spellStart"/>
      <w:r w:rsidRPr="00B1531B">
        <w:rPr>
          <w:sz w:val="20"/>
          <w:szCs w:val="20"/>
        </w:rPr>
        <w:t>xC</w:t>
      </w:r>
      <w:proofErr w:type="spellEnd"/>
      <w:r>
        <w:rPr>
          <w:sz w:val="20"/>
          <w:szCs w:val="20"/>
        </w:rPr>
        <w:t xml:space="preserve"> </w:t>
      </w:r>
      <w:r w:rsidRPr="00B1531B">
        <w:rPr>
          <w:sz w:val="20"/>
          <w:szCs w:val="20"/>
        </w:rPr>
        <w:t>+</w:t>
      </w:r>
      <w:r>
        <w:rPr>
          <w:sz w:val="20"/>
          <w:szCs w:val="20"/>
        </w:rPr>
        <w:t xml:space="preserve"> </w:t>
      </w:r>
      <w:proofErr w:type="spellStart"/>
      <w:r w:rsidRPr="00B1531B">
        <w:rPr>
          <w:sz w:val="20"/>
          <w:szCs w:val="20"/>
        </w:rPr>
        <w:t>yC</w:t>
      </w:r>
      <w:proofErr w:type="spellEnd"/>
      <w:r w:rsidRPr="00B1531B">
        <w:rPr>
          <w:sz w:val="20"/>
          <w:szCs w:val="20"/>
        </w:rPr>
        <w:t>) =</w:t>
      </w:r>
      <w:r>
        <w:rPr>
          <w:sz w:val="20"/>
          <w:szCs w:val="20"/>
        </w:rPr>
        <w:t xml:space="preserve"> = 0</w:t>
      </w:r>
      <w:r w:rsidRPr="00B1531B">
        <w:rPr>
          <w:sz w:val="20"/>
          <w:szCs w:val="20"/>
        </w:rPr>
        <w:t xml:space="preserve">) ? </w:t>
      </w:r>
      <w:proofErr w:type="gramStart"/>
      <w:r w:rsidRPr="00B1531B">
        <w:rPr>
          <w:sz w:val="20"/>
          <w:szCs w:val="20"/>
        </w:rPr>
        <w:t>10 :</w:t>
      </w:r>
      <w:proofErr w:type="gramEnd"/>
      <w:r w:rsidRPr="00B1531B">
        <w:rPr>
          <w:sz w:val="20"/>
          <w:szCs w:val="20"/>
        </w:rPr>
        <w:t xml:space="preserve"> </w:t>
      </w:r>
      <w:r>
        <w:rPr>
          <w:sz w:val="20"/>
          <w:szCs w:val="20"/>
        </w:rPr>
        <w:t>ctxIdxMap8x8[ ((</w:t>
      </w:r>
      <w:proofErr w:type="spellStart"/>
      <w:r>
        <w:rPr>
          <w:sz w:val="20"/>
          <w:szCs w:val="20"/>
        </w:rPr>
        <w:t>yC</w:t>
      </w:r>
      <w:proofErr w:type="spellEnd"/>
      <w:r>
        <w:rPr>
          <w:sz w:val="20"/>
          <w:szCs w:val="20"/>
        </w:rPr>
        <w:t xml:space="preserve"> &gt;&gt; 1 ) &lt;&lt; 2) + (</w:t>
      </w:r>
      <w:proofErr w:type="spellStart"/>
      <w:r>
        <w:rPr>
          <w:sz w:val="20"/>
          <w:szCs w:val="20"/>
        </w:rPr>
        <w:t>xC</w:t>
      </w:r>
      <w:proofErr w:type="spellEnd"/>
      <w:r>
        <w:rPr>
          <w:sz w:val="20"/>
          <w:szCs w:val="20"/>
        </w:rPr>
        <w:t xml:space="preserve"> &gt;&gt; 1</w:t>
      </w:r>
      <w:r w:rsidRPr="00B1531B">
        <w:rPr>
          <w:sz w:val="20"/>
          <w:szCs w:val="20"/>
        </w:rPr>
        <w:t>) ]</w:t>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56</w:t>
      </w:r>
      <w:r w:rsidR="00DA5E23" w:rsidRPr="00E8461A">
        <w:rPr>
          <w:sz w:val="20"/>
        </w:rPr>
        <w:fldChar w:fldCharType="end"/>
      </w:r>
      <w:r w:rsidRPr="00E8461A">
        <w:rPr>
          <w:sz w:val="20"/>
        </w:rPr>
        <w:t>)</w:t>
      </w:r>
    </w:p>
    <w:p w:rsidR="000423D4" w:rsidRPr="00E8461A" w:rsidRDefault="000423D4" w:rsidP="000423D4">
      <w:pPr>
        <w:pStyle w:val="Equation"/>
        <w:tabs>
          <w:tab w:val="clear" w:pos="1588"/>
          <w:tab w:val="left" w:pos="1800"/>
        </w:tabs>
        <w:ind w:left="1191"/>
        <w:rPr>
          <w:sz w:val="20"/>
          <w:szCs w:val="20"/>
        </w:rPr>
      </w:pPr>
      <w:proofErr w:type="spellStart"/>
      <w:proofErr w:type="gramStart"/>
      <w:r>
        <w:rPr>
          <w:sz w:val="20"/>
          <w:szCs w:val="20"/>
        </w:rPr>
        <w:t>sigCtx</w:t>
      </w:r>
      <w:proofErr w:type="spellEnd"/>
      <w:r>
        <w:rPr>
          <w:sz w:val="20"/>
          <w:szCs w:val="20"/>
        </w:rPr>
        <w:t xml:space="preserve">  +</w:t>
      </w:r>
      <w:proofErr w:type="gramEnd"/>
      <w:r>
        <w:rPr>
          <w:sz w:val="20"/>
          <w:szCs w:val="20"/>
        </w:rPr>
        <w:t xml:space="preserve">=  ( </w:t>
      </w:r>
      <w:proofErr w:type="spellStart"/>
      <w:r>
        <w:rPr>
          <w:sz w:val="20"/>
          <w:szCs w:val="20"/>
        </w:rPr>
        <w:t>cIdx</w:t>
      </w:r>
      <w:proofErr w:type="spellEnd"/>
      <w:r>
        <w:rPr>
          <w:sz w:val="20"/>
          <w:szCs w:val="20"/>
        </w:rPr>
        <w:t xml:space="preserve"> &gt; 0) ? 6</w:t>
      </w:r>
      <w:r w:rsidRPr="00BB5902">
        <w:rPr>
          <w:sz w:val="20"/>
          <w:szCs w:val="20"/>
        </w:rPr>
        <w:t xml:space="preserve">: </w:t>
      </w:r>
      <w:r>
        <w:rPr>
          <w:sz w:val="20"/>
          <w:szCs w:val="20"/>
        </w:rPr>
        <w:t>9</w:t>
      </w:r>
      <w:r>
        <w:rPr>
          <w:sz w:val="20"/>
          <w:szCs w:val="20"/>
        </w:rPr>
        <w:tab/>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5</w:t>
      </w:r>
      <w:r w:rsidR="00DA5E23" w:rsidRPr="00E8461A">
        <w:rPr>
          <w:sz w:val="20"/>
        </w:rPr>
        <w:fldChar w:fldCharType="end"/>
      </w:r>
      <w:r w:rsidR="00D56E19">
        <w:rPr>
          <w:rFonts w:eastAsiaTheme="minorEastAsia" w:hint="eastAsia"/>
          <w:sz w:val="20"/>
          <w:lang w:eastAsia="ja-JP"/>
        </w:rPr>
        <w:t>7</w:t>
      </w:r>
      <w:r w:rsidRPr="00E8461A">
        <w:rPr>
          <w:sz w:val="20"/>
        </w:rPr>
        <w:t>)</w:t>
      </w:r>
    </w:p>
    <w:p w:rsidR="00E45B66" w:rsidRDefault="00E45B66" w:rsidP="000423D4">
      <w:pPr>
        <w:pStyle w:val="af7"/>
        <w:rPr>
          <w:lang w:eastAsia="ja-JP"/>
        </w:rPr>
      </w:pPr>
    </w:p>
    <w:p w:rsidR="000423D4" w:rsidRDefault="000423D4" w:rsidP="000423D4">
      <w:pPr>
        <w:pStyle w:val="af7"/>
      </w:pPr>
      <w:r>
        <w:t xml:space="preserve">Table </w:t>
      </w:r>
      <w:fldSimple w:instr=" STYLEREF 1 \s ">
        <w:r>
          <w:rPr>
            <w:noProof/>
          </w:rPr>
          <w:t>9</w:t>
        </w:r>
      </w:fldSimple>
      <w:r>
        <w:noBreakHyphen/>
      </w:r>
      <w:fldSimple w:instr=" SEQ Table \* ARABIC \s 1 ">
        <w:r>
          <w:rPr>
            <w:noProof/>
          </w:rPr>
          <w:t>39</w:t>
        </w:r>
      </w:fldSimple>
      <w:r w:rsidRPr="00E8461A">
        <w:rPr>
          <w:lang w:val="en-GB"/>
        </w:rPr>
        <w:t xml:space="preserve"> – </w:t>
      </w:r>
      <w:proofErr w:type="spellStart"/>
      <w:r w:rsidRPr="00E8461A">
        <w:rPr>
          <w:lang w:val="en-GB"/>
        </w:rPr>
        <w:t>Specifcation</w:t>
      </w:r>
      <w:proofErr w:type="spellEnd"/>
      <w:r w:rsidRPr="00E8461A">
        <w:rPr>
          <w:lang w:val="en-GB"/>
        </w:rPr>
        <w:t xml:space="preserve"> of </w:t>
      </w:r>
      <w:proofErr w:type="gramStart"/>
      <w:r>
        <w:rPr>
          <w:lang w:val="en-GB"/>
        </w:rPr>
        <w:t>ctxIdxMap4x4</w:t>
      </w:r>
      <w:r w:rsidRPr="00E8461A">
        <w:rPr>
          <w:lang w:val="en-GB"/>
        </w:rPr>
        <w:t>[</w:t>
      </w:r>
      <w:proofErr w:type="gramEnd"/>
      <w:r w:rsidRPr="00E8461A">
        <w:rPr>
          <w:lang w:val="en-GB"/>
        </w:rPr>
        <w:t> </w:t>
      </w:r>
      <w:proofErr w:type="spellStart"/>
      <w:r w:rsidRPr="00E8461A">
        <w:rPr>
          <w:lang w:val="en-GB"/>
        </w:rPr>
        <w:t>i</w:t>
      </w:r>
      <w:proofErr w:type="spellEnd"/>
      <w:r w:rsidRPr="00E8461A">
        <w:rPr>
          <w:lang w:val="en-GB"/>
        </w:rPr>
        <w:t> ]</w:t>
      </w:r>
    </w:p>
    <w:tbl>
      <w:tblPr>
        <w:tblW w:w="4790" w:type="pct"/>
        <w:jc w:val="center"/>
        <w:tblLook w:val="0000"/>
      </w:tblPr>
      <w:tblGrid>
        <w:gridCol w:w="1443"/>
        <w:gridCol w:w="546"/>
        <w:gridCol w:w="513"/>
        <w:gridCol w:w="513"/>
        <w:gridCol w:w="513"/>
        <w:gridCol w:w="533"/>
        <w:gridCol w:w="514"/>
        <w:gridCol w:w="514"/>
        <w:gridCol w:w="514"/>
        <w:gridCol w:w="514"/>
        <w:gridCol w:w="452"/>
        <w:gridCol w:w="452"/>
        <w:gridCol w:w="514"/>
        <w:gridCol w:w="452"/>
        <w:gridCol w:w="553"/>
        <w:gridCol w:w="634"/>
      </w:tblGrid>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vAlign w:val="center"/>
          </w:tcPr>
          <w:p w:rsidR="000423D4" w:rsidRPr="00DE7283" w:rsidRDefault="00997228" w:rsidP="00D56E19">
            <w:pPr>
              <w:keepNext/>
              <w:keepLines/>
              <w:suppressAutoHyphens/>
              <w:autoSpaceDN/>
              <w:adjustRightInd/>
              <w:snapToGrid w:val="0"/>
              <w:spacing w:before="100" w:after="100" w:line="190" w:lineRule="exact"/>
              <w:rPr>
                <w:rFonts w:eastAsia="Times New Roman"/>
                <w:b/>
                <w:sz w:val="16"/>
                <w:szCs w:val="16"/>
                <w:lang w:eastAsia="ar-SA"/>
              </w:rPr>
            </w:pPr>
            <w:r w:rsidRPr="00DE7283">
              <w:rPr>
                <w:rFonts w:eastAsia="Times New Roman"/>
                <w:b/>
                <w:sz w:val="16"/>
                <w:szCs w:val="16"/>
                <w:lang w:eastAsia="ar-SA"/>
              </w:rPr>
              <w:lastRenderedPageBreak/>
              <w:t>I</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3</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6</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7</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8</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9</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11</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12</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13</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14</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0423D4" w:rsidP="00D56E19">
            <w:pPr>
              <w:keepNext/>
              <w:keepLines/>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ctxIdxMap4x4</w:t>
            </w:r>
            <w:r>
              <w:rPr>
                <w:rFonts w:eastAsia="Times New Roman"/>
                <w:b/>
                <w:bCs/>
                <w:sz w:val="16"/>
                <w:szCs w:val="16"/>
                <w:lang w:eastAsia="ar-SA"/>
              </w:rPr>
              <w:t>[ </w:t>
            </w:r>
            <w:proofErr w:type="spellStart"/>
            <w:r>
              <w:rPr>
                <w:rFonts w:eastAsia="Times New Roman"/>
                <w:b/>
                <w:bCs/>
                <w:sz w:val="16"/>
                <w:szCs w:val="16"/>
                <w:lang w:eastAsia="ar-SA"/>
              </w:rPr>
              <w:t>i</w:t>
            </w:r>
            <w:proofErr w:type="spellEnd"/>
            <w:r>
              <w:rPr>
                <w:rFonts w:eastAsia="Times New Roman"/>
                <w:b/>
                <w:bCs/>
                <w:sz w:val="16"/>
                <w:szCs w:val="16"/>
                <w:lang w:eastAsia="ar-SA"/>
              </w:rPr>
              <w:t> ]</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7</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7</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sz w:val="16"/>
                <w:szCs w:val="16"/>
                <w:lang w:eastAsia="ar-SA"/>
              </w:rPr>
            </w:pPr>
            <w:r w:rsidRPr="00DE7283">
              <w:rPr>
                <w:sz w:val="16"/>
                <w:szCs w:val="16"/>
                <w:lang w:eastAsia="ar-SA"/>
              </w:rPr>
              <w:t>8</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997228" w:rsidP="00D56E19">
            <w:pPr>
              <w:keepNext/>
              <w:keepLines/>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I</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16</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17</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18</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19</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24</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26</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27</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28</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keepLines/>
              <w:suppressAutoHyphens/>
              <w:autoSpaceDN/>
              <w:adjustRightInd/>
              <w:snapToGrid w:val="0"/>
              <w:spacing w:before="100" w:after="100" w:line="190" w:lineRule="exact"/>
              <w:jc w:val="center"/>
              <w:rPr>
                <w:b/>
                <w:sz w:val="16"/>
                <w:szCs w:val="16"/>
                <w:lang w:eastAsia="ar-SA"/>
              </w:rPr>
            </w:pPr>
            <w:r w:rsidRPr="00DE7283">
              <w:rPr>
                <w:b/>
                <w:sz w:val="16"/>
                <w:szCs w:val="16"/>
                <w:lang w:eastAsia="ar-SA"/>
              </w:rPr>
              <w:t>29</w:t>
            </w:r>
          </w:p>
        </w:tc>
      </w:tr>
      <w:tr w:rsidR="000423D4" w:rsidRPr="00DE7283" w:rsidTr="00D56E19">
        <w:trPr>
          <w:cantSplit/>
          <w:trHeight w:hRule="exact" w:val="284"/>
          <w:jc w:val="center"/>
        </w:trPr>
        <w:tc>
          <w:tcPr>
            <w:tcW w:w="757" w:type="pct"/>
            <w:tcBorders>
              <w:top w:val="single" w:sz="4" w:space="0" w:color="000000"/>
              <w:left w:val="single" w:sz="4" w:space="0" w:color="000000"/>
              <w:bottom w:val="single" w:sz="4" w:space="0" w:color="000000"/>
            </w:tcBorders>
          </w:tcPr>
          <w:p w:rsidR="000423D4" w:rsidRPr="00DE7283" w:rsidRDefault="000423D4" w:rsidP="00D56E19">
            <w:pPr>
              <w:keepNext/>
              <w:suppressAutoHyphens/>
              <w:autoSpaceDN/>
              <w:adjustRightInd/>
              <w:snapToGrid w:val="0"/>
              <w:spacing w:before="100" w:after="100" w:line="190" w:lineRule="exact"/>
              <w:rPr>
                <w:rFonts w:eastAsia="Times New Roman"/>
                <w:b/>
                <w:bCs/>
                <w:sz w:val="16"/>
                <w:szCs w:val="16"/>
                <w:lang w:eastAsia="ar-SA"/>
              </w:rPr>
            </w:pPr>
            <w:r w:rsidRPr="00DE7283">
              <w:rPr>
                <w:rFonts w:eastAsia="Times New Roman"/>
                <w:b/>
                <w:bCs/>
                <w:sz w:val="16"/>
                <w:szCs w:val="16"/>
                <w:lang w:eastAsia="ar-SA"/>
              </w:rPr>
              <w:t>ctxIdxMap4x4</w:t>
            </w:r>
            <w:r>
              <w:rPr>
                <w:rFonts w:eastAsia="Times New Roman"/>
                <w:b/>
                <w:bCs/>
                <w:sz w:val="16"/>
                <w:szCs w:val="16"/>
                <w:lang w:eastAsia="ar-SA"/>
              </w:rPr>
              <w:t>[ </w:t>
            </w:r>
            <w:proofErr w:type="spellStart"/>
            <w:r>
              <w:rPr>
                <w:rFonts w:eastAsia="Times New Roman"/>
                <w:b/>
                <w:bCs/>
                <w:sz w:val="16"/>
                <w:szCs w:val="16"/>
                <w:lang w:eastAsia="ar-SA"/>
              </w:rPr>
              <w:t>i</w:t>
            </w:r>
            <w:proofErr w:type="spellEnd"/>
            <w:r>
              <w:rPr>
                <w:rFonts w:eastAsia="Times New Roman"/>
                <w:b/>
                <w:bCs/>
                <w:sz w:val="16"/>
                <w:szCs w:val="16"/>
                <w:lang w:eastAsia="ar-SA"/>
              </w:rPr>
              <w:t> ]</w:t>
            </w:r>
          </w:p>
        </w:tc>
        <w:tc>
          <w:tcPr>
            <w:tcW w:w="300"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0</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9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1</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2</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3</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82"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c>
          <w:tcPr>
            <w:tcW w:w="248"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303" w:type="pct"/>
            <w:tcBorders>
              <w:top w:val="single" w:sz="4" w:space="0" w:color="000000"/>
              <w:left w:val="single" w:sz="4" w:space="0" w:color="000000"/>
              <w:bottom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4</w:t>
            </w:r>
          </w:p>
        </w:tc>
        <w:tc>
          <w:tcPr>
            <w:tcW w:w="347" w:type="pct"/>
            <w:tcBorders>
              <w:top w:val="single" w:sz="4" w:space="0" w:color="000000"/>
              <w:left w:val="single" w:sz="4" w:space="0" w:color="000000"/>
              <w:bottom w:val="single" w:sz="4" w:space="0" w:color="000000"/>
              <w:right w:val="single" w:sz="4" w:space="0" w:color="000000"/>
            </w:tcBorders>
            <w:shd w:val="clear" w:color="auto" w:fill="FFFFFF"/>
          </w:tcPr>
          <w:p w:rsidR="000423D4" w:rsidRPr="00DE7283" w:rsidRDefault="000423D4" w:rsidP="00D56E19">
            <w:pPr>
              <w:keepNext/>
              <w:suppressAutoHyphens/>
              <w:autoSpaceDN/>
              <w:adjustRightInd/>
              <w:snapToGrid w:val="0"/>
              <w:spacing w:before="100" w:after="100" w:line="190" w:lineRule="exact"/>
              <w:jc w:val="center"/>
              <w:rPr>
                <w:sz w:val="16"/>
                <w:szCs w:val="16"/>
                <w:lang w:eastAsia="ar-SA"/>
              </w:rPr>
            </w:pPr>
            <w:r w:rsidRPr="00DE7283">
              <w:rPr>
                <w:sz w:val="16"/>
                <w:szCs w:val="16"/>
                <w:lang w:eastAsia="ar-SA"/>
              </w:rPr>
              <w:t>5</w:t>
            </w:r>
          </w:p>
        </w:tc>
      </w:tr>
    </w:tbl>
    <w:p w:rsidR="00D56E19" w:rsidRDefault="00D56E19" w:rsidP="000423D4">
      <w:pPr>
        <w:pStyle w:val="af7"/>
        <w:rPr>
          <w:lang w:eastAsia="ja-JP"/>
        </w:rPr>
      </w:pPr>
    </w:p>
    <w:p w:rsidR="00CC6452" w:rsidRDefault="00CC6452" w:rsidP="00CC6452">
      <w:pPr>
        <w:rPr>
          <w:ins w:id="47" w:author="Takeshi Tsukuba" w:date="2012-01-20T13:32:00Z"/>
          <w:rFonts w:hint="eastAsia"/>
          <w:lang w:eastAsia="ja-JP"/>
        </w:rPr>
      </w:pPr>
    </w:p>
    <w:p w:rsidR="003B67E5" w:rsidRDefault="003B67E5" w:rsidP="00CC6452">
      <w:pPr>
        <w:rPr>
          <w:ins w:id="48" w:author="Takeshi Tsukuba" w:date="2012-01-20T13:32:00Z"/>
          <w:rFonts w:hint="eastAsia"/>
          <w:lang w:eastAsia="ja-JP"/>
        </w:rPr>
      </w:pPr>
    </w:p>
    <w:p w:rsidR="003B67E5" w:rsidRPr="00CC6452" w:rsidRDefault="003B67E5" w:rsidP="00CC6452">
      <w:pPr>
        <w:rPr>
          <w:lang w:eastAsia="ja-JP"/>
        </w:rPr>
      </w:pPr>
    </w:p>
    <w:p w:rsidR="000423D4" w:rsidRDefault="000423D4" w:rsidP="000423D4">
      <w:pPr>
        <w:pStyle w:val="af7"/>
      </w:pPr>
      <w:r>
        <w:t xml:space="preserve">Table </w:t>
      </w:r>
      <w:fldSimple w:instr=" STYLEREF 1 \s ">
        <w:r>
          <w:rPr>
            <w:noProof/>
          </w:rPr>
          <w:t>9</w:t>
        </w:r>
      </w:fldSimple>
      <w:r>
        <w:noBreakHyphen/>
      </w:r>
      <w:fldSimple w:instr=" SEQ Table \* ARABIC \s 1 ">
        <w:r>
          <w:rPr>
            <w:noProof/>
          </w:rPr>
          <w:t>40</w:t>
        </w:r>
      </w:fldSimple>
      <w:r w:rsidRPr="00E8461A">
        <w:rPr>
          <w:lang w:val="en-GB"/>
        </w:rPr>
        <w:t xml:space="preserve"> – </w:t>
      </w:r>
      <w:proofErr w:type="spellStart"/>
      <w:r w:rsidRPr="00E8461A">
        <w:rPr>
          <w:lang w:val="en-GB"/>
        </w:rPr>
        <w:t>Specifcation</w:t>
      </w:r>
      <w:proofErr w:type="spellEnd"/>
      <w:r w:rsidRPr="00E8461A">
        <w:rPr>
          <w:lang w:val="en-GB"/>
        </w:rPr>
        <w:t xml:space="preserve"> of </w:t>
      </w:r>
      <w:proofErr w:type="gramStart"/>
      <w:r>
        <w:rPr>
          <w:lang w:val="en-GB"/>
        </w:rPr>
        <w:t>ctxIdxMap8x8</w:t>
      </w:r>
      <w:r w:rsidRPr="00E8461A">
        <w:rPr>
          <w:lang w:val="en-GB"/>
        </w:rPr>
        <w:t>[</w:t>
      </w:r>
      <w:proofErr w:type="gramEnd"/>
      <w:r w:rsidRPr="00E8461A">
        <w:rPr>
          <w:lang w:val="en-GB"/>
        </w:rPr>
        <w:t> </w:t>
      </w:r>
      <w:proofErr w:type="spellStart"/>
      <w:r w:rsidRPr="00E8461A">
        <w:rPr>
          <w:lang w:val="en-GB"/>
        </w:rPr>
        <w:t>i</w:t>
      </w:r>
      <w:proofErr w:type="spellEnd"/>
      <w:r w:rsidRPr="00E8461A">
        <w:rPr>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443"/>
        <w:gridCol w:w="508"/>
        <w:gridCol w:w="476"/>
        <w:gridCol w:w="478"/>
        <w:gridCol w:w="478"/>
        <w:gridCol w:w="495"/>
        <w:gridCol w:w="478"/>
        <w:gridCol w:w="478"/>
        <w:gridCol w:w="479"/>
        <w:gridCol w:w="479"/>
        <w:gridCol w:w="418"/>
        <w:gridCol w:w="418"/>
        <w:gridCol w:w="479"/>
        <w:gridCol w:w="418"/>
        <w:gridCol w:w="514"/>
        <w:gridCol w:w="595"/>
        <w:gridCol w:w="588"/>
      </w:tblGrid>
      <w:tr w:rsidR="000423D4" w:rsidRPr="00454A69" w:rsidTr="00D56E19">
        <w:trPr>
          <w:cantSplit/>
          <w:trHeight w:hRule="exact" w:val="284"/>
          <w:jc w:val="center"/>
        </w:trPr>
        <w:tc>
          <w:tcPr>
            <w:tcW w:w="725" w:type="pct"/>
            <w:shd w:val="clear" w:color="auto" w:fill="auto"/>
            <w:vAlign w:val="center"/>
          </w:tcPr>
          <w:p w:rsidR="000423D4" w:rsidRPr="00535B21" w:rsidRDefault="00D56E19" w:rsidP="00D56E19">
            <w:pPr>
              <w:keepNext/>
              <w:keepLines/>
              <w:suppressAutoHyphens/>
              <w:autoSpaceDN/>
              <w:adjustRightInd/>
              <w:snapToGrid w:val="0"/>
              <w:spacing w:before="100" w:after="100" w:line="190" w:lineRule="exact"/>
              <w:rPr>
                <w:b/>
                <w:sz w:val="16"/>
                <w:szCs w:val="16"/>
                <w:lang w:eastAsia="ar-SA"/>
              </w:rPr>
            </w:pPr>
            <w:r w:rsidRPr="00535B21">
              <w:rPr>
                <w:b/>
                <w:sz w:val="16"/>
                <w:szCs w:val="16"/>
                <w:lang w:eastAsia="ar-SA"/>
              </w:rPr>
              <w:t>I</w:t>
            </w:r>
          </w:p>
        </w:tc>
        <w:tc>
          <w:tcPr>
            <w:tcW w:w="279"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b/>
                <w:sz w:val="16"/>
                <w:szCs w:val="16"/>
                <w:lang w:eastAsia="ar-SA"/>
              </w:rPr>
            </w:pPr>
            <w:r w:rsidRPr="0042677D">
              <w:rPr>
                <w:b/>
                <w:sz w:val="16"/>
                <w:szCs w:val="16"/>
                <w:lang w:eastAsia="ar-SA"/>
              </w:rPr>
              <w:t>0</w:t>
            </w:r>
          </w:p>
        </w:tc>
        <w:tc>
          <w:tcPr>
            <w:tcW w:w="262"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b/>
                <w:sz w:val="16"/>
                <w:szCs w:val="16"/>
                <w:lang w:eastAsia="ar-SA"/>
              </w:rPr>
            </w:pPr>
            <w:r w:rsidRPr="0042677D">
              <w:rPr>
                <w:b/>
                <w:sz w:val="16"/>
                <w:szCs w:val="16"/>
                <w:lang w:eastAsia="ar-SA"/>
              </w:rPr>
              <w:t>1</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2</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3</w:t>
            </w:r>
          </w:p>
        </w:tc>
        <w:tc>
          <w:tcPr>
            <w:tcW w:w="27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4</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5</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7</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8</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9</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10</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11</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12</w:t>
            </w:r>
          </w:p>
        </w:tc>
        <w:tc>
          <w:tcPr>
            <w:tcW w:w="28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13</w:t>
            </w:r>
          </w:p>
        </w:tc>
        <w:tc>
          <w:tcPr>
            <w:tcW w:w="326"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14</w:t>
            </w:r>
          </w:p>
        </w:tc>
        <w:tc>
          <w:tcPr>
            <w:tcW w:w="32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15</w:t>
            </w:r>
          </w:p>
        </w:tc>
      </w:tr>
      <w:tr w:rsidR="000423D4" w:rsidRPr="00454A69" w:rsidTr="00D56E19">
        <w:trPr>
          <w:cantSplit/>
          <w:trHeight w:hRule="exact" w:val="284"/>
          <w:jc w:val="center"/>
        </w:trPr>
        <w:tc>
          <w:tcPr>
            <w:tcW w:w="725"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b/>
                <w:sz w:val="16"/>
                <w:szCs w:val="16"/>
                <w:lang w:eastAsia="ar-SA"/>
              </w:rPr>
            </w:pPr>
            <w:r w:rsidRPr="00535B21">
              <w:rPr>
                <w:b/>
                <w:sz w:val="16"/>
                <w:szCs w:val="16"/>
                <w:lang w:eastAsia="ar-SA"/>
              </w:rPr>
              <w:t>ctxIdxMap8x8[ </w:t>
            </w:r>
            <w:proofErr w:type="spellStart"/>
            <w:r w:rsidRPr="00535B21">
              <w:rPr>
                <w:b/>
                <w:sz w:val="16"/>
                <w:szCs w:val="16"/>
                <w:lang w:eastAsia="ar-SA"/>
              </w:rPr>
              <w:t>i</w:t>
            </w:r>
            <w:proofErr w:type="spellEnd"/>
            <w:r w:rsidRPr="00535B21">
              <w:rPr>
                <w:b/>
                <w:sz w:val="16"/>
                <w:szCs w:val="16"/>
                <w:lang w:eastAsia="ar-SA"/>
              </w:rPr>
              <w:t> ]</w:t>
            </w:r>
          </w:p>
        </w:tc>
        <w:tc>
          <w:tcPr>
            <w:tcW w:w="279"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sz w:val="16"/>
                <w:szCs w:val="16"/>
                <w:lang w:eastAsia="ar-SA"/>
              </w:rPr>
            </w:pPr>
            <w:r w:rsidRPr="0042677D">
              <w:rPr>
                <w:sz w:val="16"/>
                <w:szCs w:val="16"/>
                <w:lang w:eastAsia="ar-SA"/>
              </w:rPr>
              <w:t>0</w:t>
            </w:r>
          </w:p>
        </w:tc>
        <w:tc>
          <w:tcPr>
            <w:tcW w:w="262" w:type="pct"/>
            <w:shd w:val="clear" w:color="auto" w:fill="auto"/>
          </w:tcPr>
          <w:p w:rsidR="000423D4" w:rsidRPr="0042677D" w:rsidRDefault="000423D4" w:rsidP="00D56E19">
            <w:pPr>
              <w:keepNext/>
              <w:keepLines/>
              <w:suppressAutoHyphens/>
              <w:autoSpaceDN/>
              <w:adjustRightInd/>
              <w:snapToGrid w:val="0"/>
              <w:spacing w:before="100" w:after="100" w:line="190" w:lineRule="exact"/>
              <w:jc w:val="center"/>
              <w:rPr>
                <w:sz w:val="16"/>
                <w:szCs w:val="16"/>
                <w:lang w:eastAsia="ar-SA"/>
              </w:rPr>
            </w:pPr>
            <w:r w:rsidRPr="0042677D">
              <w:rPr>
                <w:sz w:val="16"/>
                <w:szCs w:val="16"/>
                <w:lang w:eastAsia="ar-SA"/>
              </w:rPr>
              <w:t>1</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2</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3</w:t>
            </w:r>
          </w:p>
        </w:tc>
        <w:tc>
          <w:tcPr>
            <w:tcW w:w="27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4</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5</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3</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8</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6</w:t>
            </w:r>
          </w:p>
        </w:tc>
        <w:tc>
          <w:tcPr>
            <w:tcW w:w="263"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c>
          <w:tcPr>
            <w:tcW w:w="230"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9</w:t>
            </w:r>
          </w:p>
        </w:tc>
        <w:tc>
          <w:tcPr>
            <w:tcW w:w="28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9</w:t>
            </w:r>
          </w:p>
        </w:tc>
        <w:tc>
          <w:tcPr>
            <w:tcW w:w="326"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c>
          <w:tcPr>
            <w:tcW w:w="322" w:type="pct"/>
            <w:shd w:val="clear" w:color="auto" w:fill="auto"/>
          </w:tcPr>
          <w:p w:rsidR="000423D4" w:rsidRPr="00535B21" w:rsidRDefault="000423D4" w:rsidP="00D56E19">
            <w:pPr>
              <w:keepNext/>
              <w:keepLines/>
              <w:suppressAutoHyphens/>
              <w:autoSpaceDN/>
              <w:adjustRightInd/>
              <w:snapToGrid w:val="0"/>
              <w:spacing w:before="100" w:after="100" w:line="190" w:lineRule="exact"/>
              <w:jc w:val="center"/>
              <w:rPr>
                <w:sz w:val="16"/>
                <w:szCs w:val="16"/>
                <w:lang w:eastAsia="ar-SA"/>
              </w:rPr>
            </w:pPr>
            <w:r w:rsidRPr="00535B21">
              <w:rPr>
                <w:sz w:val="16"/>
                <w:szCs w:val="16"/>
                <w:lang w:eastAsia="ar-SA"/>
              </w:rPr>
              <w:t>7</w:t>
            </w:r>
          </w:p>
        </w:tc>
      </w:tr>
    </w:tbl>
    <w:p w:rsidR="000423D4" w:rsidRDefault="000423D4" w:rsidP="00012007">
      <w:pPr>
        <w:rPr>
          <w:szCs w:val="22"/>
          <w:lang w:eastAsia="ja-JP"/>
        </w:rPr>
      </w:pPr>
    </w:p>
    <w:p w:rsidR="007F4DDC" w:rsidRDefault="00255F89" w:rsidP="00012007">
      <w:pPr>
        <w:rPr>
          <w:szCs w:val="22"/>
          <w:lang w:eastAsia="ja-JP"/>
        </w:rPr>
      </w:pPr>
      <w:r w:rsidRPr="006F23BD">
        <w:rPr>
          <w:szCs w:val="22"/>
          <w:lang w:eastAsia="ja-JP"/>
        </w:rPr>
        <w:t xml:space="preserve">In the case of 8x8 block, </w:t>
      </w:r>
      <w:r w:rsidR="00D71CCB">
        <w:rPr>
          <w:rFonts w:hint="eastAsia"/>
          <w:szCs w:val="22"/>
          <w:lang w:eastAsia="ja-JP"/>
        </w:rPr>
        <w:t>as shown in eq</w:t>
      </w:r>
      <w:proofErr w:type="gramStart"/>
      <w:r w:rsidR="00D71CCB">
        <w:rPr>
          <w:rFonts w:hint="eastAsia"/>
          <w:szCs w:val="22"/>
          <w:lang w:eastAsia="ja-JP"/>
        </w:rPr>
        <w:t>.(</w:t>
      </w:r>
      <w:proofErr w:type="gramEnd"/>
      <w:r w:rsidR="00D71CCB">
        <w:rPr>
          <w:rFonts w:hint="eastAsia"/>
          <w:szCs w:val="22"/>
          <w:lang w:eastAsia="ja-JP"/>
        </w:rPr>
        <w:t>9-</w:t>
      </w:r>
      <w:r w:rsidR="00997228">
        <w:rPr>
          <w:rFonts w:hint="eastAsia"/>
          <w:szCs w:val="22"/>
          <w:lang w:eastAsia="ja-JP"/>
        </w:rPr>
        <w:t>56</w:t>
      </w:r>
      <w:r w:rsidR="00D71CCB">
        <w:rPr>
          <w:rFonts w:hint="eastAsia"/>
          <w:szCs w:val="22"/>
          <w:lang w:eastAsia="ja-JP"/>
        </w:rPr>
        <w:t>), context index for DC is derived based on the coefficient position, while the others are derived as the position of 2x2 sub-block and a lookup table.</w:t>
      </w:r>
      <w:r w:rsidR="007E5CB8">
        <w:rPr>
          <w:rFonts w:hint="eastAsia"/>
          <w:szCs w:val="22"/>
          <w:lang w:eastAsia="ja-JP"/>
        </w:rPr>
        <w:t xml:space="preserve"> Therefore,</w:t>
      </w:r>
      <w:r w:rsidR="00D71CCB">
        <w:rPr>
          <w:rFonts w:hint="eastAsia"/>
          <w:szCs w:val="22"/>
          <w:lang w:eastAsia="ja-JP"/>
        </w:rPr>
        <w:t xml:space="preserve"> </w:t>
      </w:r>
      <w:r w:rsidR="007E5CB8">
        <w:rPr>
          <w:rFonts w:hint="eastAsia"/>
          <w:szCs w:val="22"/>
          <w:lang w:eastAsia="ja-JP"/>
        </w:rPr>
        <w:t>i</w:t>
      </w:r>
      <w:r w:rsidRPr="006F23BD">
        <w:rPr>
          <w:szCs w:val="22"/>
          <w:lang w:eastAsia="ja-JP"/>
        </w:rPr>
        <w:t xml:space="preserve">t requires one </w:t>
      </w:r>
      <w:r w:rsidR="00DC31BF" w:rsidRPr="006F23BD">
        <w:rPr>
          <w:rFonts w:hint="eastAsia"/>
          <w:szCs w:val="22"/>
          <w:lang w:eastAsia="ja-JP"/>
        </w:rPr>
        <w:t xml:space="preserve">conditional </w:t>
      </w:r>
      <w:r w:rsidRPr="006F23BD">
        <w:rPr>
          <w:szCs w:val="22"/>
          <w:lang w:eastAsia="ja-JP"/>
        </w:rPr>
        <w:t xml:space="preserve">branch process for classifying the lower 4 frequency components into </w:t>
      </w:r>
      <w:r w:rsidR="000B5D55">
        <w:rPr>
          <w:rFonts w:hint="eastAsia"/>
          <w:szCs w:val="22"/>
          <w:lang w:eastAsia="ja-JP"/>
        </w:rPr>
        <w:t xml:space="preserve">a </w:t>
      </w:r>
      <w:r w:rsidRPr="006F23BD">
        <w:rPr>
          <w:szCs w:val="22"/>
          <w:lang w:eastAsia="ja-JP"/>
        </w:rPr>
        <w:t xml:space="preserve">DC component and AC components. </w:t>
      </w:r>
    </w:p>
    <w:p w:rsidR="00012007" w:rsidRPr="006F23BD" w:rsidRDefault="00012007" w:rsidP="00012007">
      <w:pPr>
        <w:rPr>
          <w:szCs w:val="22"/>
          <w:lang w:eastAsia="ja-JP"/>
        </w:rPr>
      </w:pPr>
      <w:r w:rsidRPr="006F23BD">
        <w:rPr>
          <w:rFonts w:hint="eastAsia"/>
          <w:szCs w:val="22"/>
          <w:lang w:eastAsia="ja-JP"/>
        </w:rPr>
        <w:t>In the current design</w:t>
      </w:r>
      <w:r w:rsidRPr="006F23BD">
        <w:rPr>
          <w:szCs w:val="22"/>
          <w:lang w:eastAsia="ja-JP"/>
        </w:rPr>
        <w:t xml:space="preserve">, </w:t>
      </w:r>
      <w:r w:rsidRPr="006F23BD">
        <w:rPr>
          <w:rFonts w:hint="eastAsia"/>
          <w:szCs w:val="22"/>
          <w:lang w:eastAsia="ja-JP"/>
        </w:rPr>
        <w:t xml:space="preserve">there exist the </w:t>
      </w:r>
      <w:r w:rsidRPr="006F23BD">
        <w:rPr>
          <w:szCs w:val="22"/>
          <w:lang w:eastAsia="ja-JP"/>
        </w:rPr>
        <w:t xml:space="preserve">following issues; </w:t>
      </w:r>
    </w:p>
    <w:p w:rsidR="00012007" w:rsidRPr="006F23BD" w:rsidRDefault="00012007" w:rsidP="00012007">
      <w:pPr>
        <w:pStyle w:val="afff1"/>
        <w:numPr>
          <w:ilvl w:val="0"/>
          <w:numId w:val="235"/>
        </w:numPr>
        <w:ind w:leftChars="0"/>
        <w:rPr>
          <w:szCs w:val="22"/>
          <w:lang w:eastAsia="ja-JP"/>
        </w:rPr>
      </w:pPr>
      <w:r>
        <w:rPr>
          <w:rFonts w:hint="eastAsia"/>
          <w:szCs w:val="22"/>
          <w:lang w:eastAsia="ja-JP"/>
        </w:rPr>
        <w:t>T</w:t>
      </w:r>
      <w:r w:rsidRPr="006F23BD">
        <w:rPr>
          <w:szCs w:val="22"/>
          <w:lang w:eastAsia="ja-JP"/>
        </w:rPr>
        <w:t>he size</w:t>
      </w:r>
      <w:r>
        <w:rPr>
          <w:rFonts w:hint="eastAsia"/>
          <w:szCs w:val="22"/>
          <w:lang w:eastAsia="ja-JP"/>
        </w:rPr>
        <w:t>s</w:t>
      </w:r>
      <w:r w:rsidRPr="006F23BD">
        <w:rPr>
          <w:szCs w:val="22"/>
          <w:lang w:eastAsia="ja-JP"/>
        </w:rPr>
        <w:t xml:space="preserve"> of the look-up table</w:t>
      </w:r>
      <w:r>
        <w:rPr>
          <w:rFonts w:hint="eastAsia"/>
          <w:szCs w:val="22"/>
          <w:lang w:eastAsia="ja-JP"/>
        </w:rPr>
        <w:t>s</w:t>
      </w:r>
      <w:r w:rsidRPr="006F23BD">
        <w:rPr>
          <w:szCs w:val="22"/>
          <w:lang w:eastAsia="ja-JP"/>
        </w:rPr>
        <w:t xml:space="preserve"> </w:t>
      </w:r>
      <w:r>
        <w:rPr>
          <w:rFonts w:hint="eastAsia"/>
          <w:szCs w:val="22"/>
          <w:lang w:eastAsia="ja-JP"/>
        </w:rPr>
        <w:t>are</w:t>
      </w:r>
      <w:r w:rsidRPr="006F23BD">
        <w:rPr>
          <w:szCs w:val="22"/>
          <w:lang w:eastAsia="ja-JP"/>
        </w:rPr>
        <w:t xml:space="preserve"> large.</w:t>
      </w:r>
    </w:p>
    <w:p w:rsidR="00012007" w:rsidRPr="006F23BD" w:rsidRDefault="00012007" w:rsidP="00012007">
      <w:pPr>
        <w:pStyle w:val="afff1"/>
        <w:numPr>
          <w:ilvl w:val="0"/>
          <w:numId w:val="235"/>
        </w:numPr>
        <w:ind w:leftChars="0"/>
        <w:rPr>
          <w:szCs w:val="22"/>
          <w:lang w:eastAsia="ja-JP"/>
        </w:rPr>
      </w:pPr>
      <w:r w:rsidRPr="006F23BD">
        <w:rPr>
          <w:szCs w:val="22"/>
          <w:lang w:eastAsia="ja-JP"/>
        </w:rPr>
        <w:t xml:space="preserve">In 8x8 </w:t>
      </w:r>
      <w:proofErr w:type="gramStart"/>
      <w:r w:rsidRPr="006F23BD">
        <w:rPr>
          <w:szCs w:val="22"/>
          <w:lang w:eastAsia="ja-JP"/>
        </w:rPr>
        <w:t>block</w:t>
      </w:r>
      <w:proofErr w:type="gramEnd"/>
      <w:r w:rsidRPr="006F23BD">
        <w:rPr>
          <w:szCs w:val="22"/>
          <w:lang w:eastAsia="ja-JP"/>
        </w:rPr>
        <w:t xml:space="preserve">, it is complicated to classify the lower 4 frequency into </w:t>
      </w:r>
      <w:r>
        <w:rPr>
          <w:rFonts w:hint="eastAsia"/>
          <w:szCs w:val="22"/>
          <w:lang w:eastAsia="ja-JP"/>
        </w:rPr>
        <w:t xml:space="preserve">a </w:t>
      </w:r>
      <w:r w:rsidRPr="006F23BD">
        <w:rPr>
          <w:szCs w:val="22"/>
          <w:lang w:eastAsia="ja-JP"/>
        </w:rPr>
        <w:t>DC component and AC components.</w:t>
      </w:r>
    </w:p>
    <w:p w:rsidR="00012007" w:rsidRPr="006F23BD" w:rsidRDefault="00012007" w:rsidP="00012007">
      <w:pPr>
        <w:pStyle w:val="afff1"/>
        <w:numPr>
          <w:ilvl w:val="0"/>
          <w:numId w:val="235"/>
        </w:numPr>
        <w:ind w:leftChars="0"/>
        <w:rPr>
          <w:szCs w:val="22"/>
          <w:lang w:eastAsia="ja-JP"/>
        </w:rPr>
      </w:pPr>
      <w:r w:rsidRPr="006F23BD">
        <w:rPr>
          <w:rFonts w:hint="eastAsia"/>
          <w:szCs w:val="22"/>
          <w:lang w:eastAsia="ja-JP"/>
        </w:rPr>
        <w:t>The number of contexts can be reduced.</w:t>
      </w:r>
    </w:p>
    <w:p w:rsidR="00012007" w:rsidRPr="00012007" w:rsidRDefault="00012007" w:rsidP="004C143A">
      <w:pPr>
        <w:rPr>
          <w:szCs w:val="22"/>
          <w:lang w:eastAsia="ja-JP"/>
        </w:rPr>
      </w:pPr>
      <w:r w:rsidRPr="006F23BD">
        <w:rPr>
          <w:szCs w:val="22"/>
          <w:lang w:eastAsia="ja-JP"/>
        </w:rPr>
        <w:t xml:space="preserve">In order to solve those issues, </w:t>
      </w:r>
      <w:r w:rsidR="008E4603">
        <w:rPr>
          <w:rFonts w:hint="eastAsia"/>
          <w:szCs w:val="22"/>
          <w:lang w:eastAsia="ja-JP"/>
        </w:rPr>
        <w:t>the</w:t>
      </w:r>
      <w:r w:rsidR="007E5CB8">
        <w:rPr>
          <w:rFonts w:hint="eastAsia"/>
          <w:szCs w:val="22"/>
          <w:lang w:eastAsia="ja-JP"/>
        </w:rPr>
        <w:t xml:space="preserve"> proposed method is presented in</w:t>
      </w:r>
      <w:r w:rsidR="008E4603">
        <w:rPr>
          <w:rFonts w:hint="eastAsia"/>
          <w:szCs w:val="22"/>
          <w:lang w:eastAsia="ja-JP"/>
        </w:rPr>
        <w:t xml:space="preserve"> the next section.</w:t>
      </w:r>
    </w:p>
    <w:p w:rsidR="00C27655" w:rsidRDefault="00C27655" w:rsidP="00001A3D">
      <w:pPr>
        <w:pStyle w:val="af7"/>
        <w:keepNext/>
        <w:ind w:leftChars="250" w:left="1193" w:hangingChars="400" w:hanging="643"/>
        <w:jc w:val="center"/>
        <w:rPr>
          <w:sz w:val="16"/>
          <w:szCs w:val="16"/>
        </w:rPr>
      </w:pPr>
      <w:r>
        <w:rPr>
          <w:noProof/>
          <w:sz w:val="16"/>
          <w:szCs w:val="16"/>
          <w:lang w:eastAsia="ja-JP"/>
        </w:rPr>
        <w:drawing>
          <wp:inline distT="0" distB="0" distL="0" distR="0">
            <wp:extent cx="4558668" cy="1485720"/>
            <wp:effectExtent l="0" t="0" r="0" b="0"/>
            <wp:docPr id="8" name="図 7" descr="図1_従来技術.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1_従来技術.png"/>
                    <pic:cNvPicPr/>
                  </pic:nvPicPr>
                  <pic:blipFill>
                    <a:blip r:embed="rId11" cstate="print"/>
                    <a:stretch>
                      <a:fillRect/>
                    </a:stretch>
                  </pic:blipFill>
                  <pic:spPr>
                    <a:xfrm>
                      <a:off x="0" y="0"/>
                      <a:ext cx="4558668" cy="1485720"/>
                    </a:xfrm>
                    <a:prstGeom prst="rect">
                      <a:avLst/>
                    </a:prstGeom>
                  </pic:spPr>
                </pic:pic>
              </a:graphicData>
            </a:graphic>
          </wp:inline>
        </w:drawing>
      </w:r>
    </w:p>
    <w:p w:rsidR="00D56E19" w:rsidRDefault="00255F89">
      <w:pPr>
        <w:pStyle w:val="af7"/>
        <w:jc w:val="center"/>
        <w:rPr>
          <w:szCs w:val="22"/>
          <w:lang w:eastAsia="ja-JP"/>
        </w:rPr>
      </w:pPr>
      <w:r w:rsidRPr="006F23BD">
        <w:rPr>
          <w:sz w:val="22"/>
          <w:szCs w:val="22"/>
        </w:rPr>
        <w:t xml:space="preserve">Figure </w:t>
      </w:r>
      <w:r w:rsidR="00DA5E23" w:rsidRPr="006F23BD">
        <w:rPr>
          <w:b w:val="0"/>
          <w:bCs w:val="0"/>
          <w:szCs w:val="22"/>
        </w:rPr>
        <w:fldChar w:fldCharType="begin"/>
      </w:r>
      <w:r w:rsidRPr="006F23BD">
        <w:rPr>
          <w:sz w:val="22"/>
          <w:szCs w:val="22"/>
        </w:rPr>
        <w:instrText xml:space="preserve"> SEQ Figure \* ARABIC </w:instrText>
      </w:r>
      <w:r w:rsidR="00DA5E23" w:rsidRPr="006F23BD">
        <w:rPr>
          <w:b w:val="0"/>
          <w:bCs w:val="0"/>
          <w:szCs w:val="22"/>
        </w:rPr>
        <w:fldChar w:fldCharType="separate"/>
      </w:r>
      <w:r w:rsidR="008D6E95">
        <w:rPr>
          <w:noProof/>
          <w:sz w:val="22"/>
          <w:szCs w:val="22"/>
        </w:rPr>
        <w:t>1</w:t>
      </w:r>
      <w:r w:rsidR="00DA5E23" w:rsidRPr="006F23BD">
        <w:rPr>
          <w:b w:val="0"/>
          <w:bCs w:val="0"/>
          <w:szCs w:val="22"/>
        </w:rPr>
        <w:fldChar w:fldCharType="end"/>
      </w:r>
      <w:r w:rsidRPr="006F23BD">
        <w:rPr>
          <w:sz w:val="22"/>
          <w:szCs w:val="22"/>
          <w:lang w:eastAsia="ja-JP"/>
        </w:rPr>
        <w:t>:</w:t>
      </w:r>
      <w:r w:rsidRPr="006F23BD">
        <w:rPr>
          <w:sz w:val="22"/>
          <w:szCs w:val="22"/>
        </w:rPr>
        <w:t xml:space="preserve"> Context assignment of 4x4 and 8x8 significance map coding in HM</w:t>
      </w:r>
      <w:r w:rsidR="00FA7533">
        <w:rPr>
          <w:rFonts w:hint="eastAsia"/>
          <w:sz w:val="22"/>
          <w:szCs w:val="22"/>
          <w:lang w:eastAsia="ja-JP"/>
        </w:rPr>
        <w:t>-</w:t>
      </w:r>
      <w:r w:rsidRPr="006F23BD">
        <w:rPr>
          <w:sz w:val="22"/>
          <w:szCs w:val="22"/>
          <w:lang w:eastAsia="ja-JP"/>
        </w:rPr>
        <w:t>5.</w:t>
      </w:r>
      <w:r w:rsidR="00FA7533">
        <w:rPr>
          <w:rFonts w:hint="eastAsia"/>
          <w:sz w:val="22"/>
          <w:szCs w:val="22"/>
          <w:lang w:eastAsia="ja-JP"/>
        </w:rPr>
        <w:t>0</w:t>
      </w:r>
      <w:r w:rsidRPr="006F23BD">
        <w:rPr>
          <w:sz w:val="22"/>
          <w:szCs w:val="22"/>
          <w:lang w:eastAsia="ja-JP"/>
        </w:rPr>
        <w:br/>
      </w:r>
    </w:p>
    <w:p w:rsidR="005244AF" w:rsidRDefault="00255F89" w:rsidP="005244AF">
      <w:pPr>
        <w:pStyle w:val="1"/>
        <w:rPr>
          <w:lang w:eastAsia="ja-JP"/>
        </w:rPr>
      </w:pPr>
      <w:r w:rsidRPr="006F23BD">
        <w:t>Proposal</w:t>
      </w:r>
    </w:p>
    <w:p w:rsidR="00D56E19" w:rsidRDefault="009F00EA">
      <w:pPr>
        <w:rPr>
          <w:szCs w:val="22"/>
          <w:lang w:eastAsia="ja-JP"/>
        </w:rPr>
      </w:pPr>
      <w:r>
        <w:rPr>
          <w:rFonts w:hint="eastAsia"/>
          <w:szCs w:val="22"/>
          <w:lang w:eastAsia="ja-JP"/>
        </w:rPr>
        <w:t>The proposed method</w:t>
      </w:r>
      <w:r w:rsidR="00046F1E">
        <w:rPr>
          <w:rFonts w:hint="eastAsia"/>
          <w:szCs w:val="22"/>
          <w:lang w:eastAsia="ja-JP"/>
        </w:rPr>
        <w:t xml:space="preserve"> is to use a similar</w:t>
      </w:r>
      <w:r>
        <w:rPr>
          <w:rFonts w:hint="eastAsia"/>
          <w:szCs w:val="22"/>
          <w:lang w:eastAsia="ja-JP"/>
        </w:rPr>
        <w:t xml:space="preserve"> context assignment for 4x4 and 8x8 blocks of each color component</w:t>
      </w:r>
      <w:r w:rsidR="00046F1E">
        <w:rPr>
          <w:rFonts w:hint="eastAsia"/>
          <w:szCs w:val="22"/>
          <w:lang w:eastAsia="ja-JP"/>
        </w:rPr>
        <w:t xml:space="preserve"> as shown in Figure 2.</w:t>
      </w:r>
      <w:r w:rsidR="004A0EA7">
        <w:rPr>
          <w:rFonts w:hint="eastAsia"/>
          <w:szCs w:val="22"/>
          <w:lang w:eastAsia="ja-JP"/>
        </w:rPr>
        <w:t xml:space="preserve"> </w:t>
      </w:r>
    </w:p>
    <w:p w:rsidR="00D56E19" w:rsidRDefault="00D56E19">
      <w:pPr>
        <w:keepNext/>
      </w:pPr>
      <w:r>
        <w:rPr>
          <w:noProof/>
          <w:szCs w:val="22"/>
          <w:lang w:eastAsia="ja-JP"/>
        </w:rPr>
        <w:drawing>
          <wp:inline distT="0" distB="0" distL="0" distR="0">
            <wp:extent cx="5943600" cy="1485811"/>
            <wp:effectExtent l="0" t="0" r="0" b="0"/>
            <wp:docPr id="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943600" cy="1485811"/>
                    </a:xfrm>
                    <a:prstGeom prst="rect">
                      <a:avLst/>
                    </a:prstGeom>
                    <a:noFill/>
                    <a:ln w="9525">
                      <a:noFill/>
                      <a:miter lim="800000"/>
                      <a:headEnd/>
                      <a:tailEnd/>
                    </a:ln>
                  </pic:spPr>
                </pic:pic>
              </a:graphicData>
            </a:graphic>
          </wp:inline>
        </w:drawing>
      </w:r>
    </w:p>
    <w:p w:rsidR="00D56E19" w:rsidRDefault="000D740F">
      <w:pPr>
        <w:pStyle w:val="af7"/>
        <w:jc w:val="center"/>
        <w:rPr>
          <w:sz w:val="22"/>
          <w:szCs w:val="22"/>
          <w:lang w:eastAsia="ja-JP"/>
        </w:rPr>
      </w:pPr>
      <w:r w:rsidRPr="000D740F">
        <w:rPr>
          <w:sz w:val="22"/>
          <w:szCs w:val="22"/>
        </w:rPr>
        <w:t xml:space="preserve">Figure </w:t>
      </w:r>
      <w:r w:rsidR="00DA5E23" w:rsidRPr="000D740F">
        <w:rPr>
          <w:sz w:val="22"/>
          <w:szCs w:val="22"/>
        </w:rPr>
        <w:fldChar w:fldCharType="begin"/>
      </w:r>
      <w:r w:rsidRPr="000D740F">
        <w:rPr>
          <w:sz w:val="22"/>
          <w:szCs w:val="22"/>
        </w:rPr>
        <w:instrText xml:space="preserve"> SEQ Figure \* ARABIC </w:instrText>
      </w:r>
      <w:r w:rsidR="00DA5E23" w:rsidRPr="000D740F">
        <w:rPr>
          <w:sz w:val="22"/>
          <w:szCs w:val="22"/>
        </w:rPr>
        <w:fldChar w:fldCharType="separate"/>
      </w:r>
      <w:r w:rsidR="008D6E95">
        <w:rPr>
          <w:noProof/>
          <w:sz w:val="22"/>
          <w:szCs w:val="22"/>
        </w:rPr>
        <w:t>2</w:t>
      </w:r>
      <w:r w:rsidR="00DA5E23" w:rsidRPr="000D740F">
        <w:rPr>
          <w:sz w:val="22"/>
          <w:szCs w:val="22"/>
        </w:rPr>
        <w:fldChar w:fldCharType="end"/>
      </w:r>
      <w:r w:rsidRPr="000D740F">
        <w:rPr>
          <w:sz w:val="22"/>
          <w:szCs w:val="22"/>
          <w:lang w:eastAsia="ja-JP"/>
        </w:rPr>
        <w:t xml:space="preserve">: The Proposed </w:t>
      </w:r>
      <w:r w:rsidRPr="000D740F">
        <w:rPr>
          <w:sz w:val="22"/>
          <w:szCs w:val="22"/>
        </w:rPr>
        <w:t xml:space="preserve">Context assignment of 4x4 </w:t>
      </w:r>
      <w:r w:rsidR="009F00EA">
        <w:rPr>
          <w:rFonts w:hint="eastAsia"/>
          <w:sz w:val="22"/>
          <w:szCs w:val="22"/>
          <w:lang w:eastAsia="ja-JP"/>
        </w:rPr>
        <w:t xml:space="preserve">and 8x8 </w:t>
      </w:r>
      <w:r w:rsidRPr="000D740F">
        <w:rPr>
          <w:sz w:val="22"/>
          <w:szCs w:val="22"/>
        </w:rPr>
        <w:t>significance map coding</w:t>
      </w:r>
    </w:p>
    <w:p w:rsidR="004A0EA7" w:rsidRDefault="004A0EA7" w:rsidP="004A0EA7">
      <w:pPr>
        <w:rPr>
          <w:szCs w:val="22"/>
          <w:lang w:eastAsia="ja-JP"/>
        </w:rPr>
      </w:pPr>
      <w:r>
        <w:rPr>
          <w:rFonts w:hint="eastAsia"/>
          <w:szCs w:val="22"/>
          <w:lang w:eastAsia="ja-JP"/>
        </w:rPr>
        <w:lastRenderedPageBreak/>
        <w:t xml:space="preserve">In the proposal, context index for 4x4 and 8x8 blocks is derived based on coefficient position and lookup tables as follows: </w:t>
      </w:r>
    </w:p>
    <w:p w:rsidR="00FD48BE" w:rsidRDefault="00FD48BE" w:rsidP="004A0EA7">
      <w:pPr>
        <w:rPr>
          <w:szCs w:val="22"/>
          <w:lang w:eastAsia="ja-JP"/>
        </w:rPr>
      </w:pPr>
    </w:p>
    <w:p w:rsidR="00FD48BE" w:rsidRDefault="00FD48BE" w:rsidP="004A0EA7">
      <w:pPr>
        <w:rPr>
          <w:szCs w:val="22"/>
          <w:lang w:eastAsia="ja-JP"/>
        </w:rPr>
      </w:pPr>
    </w:p>
    <w:p w:rsidR="00FD48BE" w:rsidRDefault="00FD48BE" w:rsidP="004A0EA7">
      <w:pPr>
        <w:rPr>
          <w:szCs w:val="22"/>
          <w:lang w:eastAsia="ja-JP"/>
        </w:rPr>
      </w:pPr>
    </w:p>
    <w:p w:rsidR="00D56E19" w:rsidRPr="00E8461A" w:rsidRDefault="00D56E19" w:rsidP="00D56E19">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r>
        <w:t>log2TrafoWidth is equal to log2TrafoHeight</w:t>
      </w:r>
      <w:r w:rsidRPr="00B1531B">
        <w:t xml:space="preserve"> </w:t>
      </w:r>
      <w:r>
        <w:t xml:space="preserve">and log2TrafoWidth is </w:t>
      </w:r>
      <w:r>
        <w:rPr>
          <w:rFonts w:hint="eastAsia"/>
          <w:lang w:eastAsia="ja-JP"/>
        </w:rPr>
        <w:t xml:space="preserve">less than or </w:t>
      </w:r>
      <w:r>
        <w:t xml:space="preserve">equal to </w:t>
      </w:r>
      <w:r>
        <w:rPr>
          <w:rFonts w:hint="eastAsia"/>
          <w:lang w:eastAsia="ja-JP"/>
        </w:rPr>
        <w:t xml:space="preserve">3 and </w:t>
      </w:r>
      <w:proofErr w:type="spellStart"/>
      <w:r>
        <w:rPr>
          <w:rFonts w:hint="eastAsia"/>
          <w:lang w:eastAsia="ja-JP"/>
        </w:rPr>
        <w:t>cIdx</w:t>
      </w:r>
      <w:proofErr w:type="spellEnd"/>
      <w:r>
        <w:rPr>
          <w:rFonts w:hint="eastAsia"/>
          <w:lang w:eastAsia="ja-JP"/>
        </w:rPr>
        <w:t xml:space="preserve"> is equal to 0, </w:t>
      </w:r>
      <w:proofErr w:type="spellStart"/>
      <w:r>
        <w:t>sigCtx</w:t>
      </w:r>
      <w:proofErr w:type="spellEnd"/>
      <w:r>
        <w:t xml:space="preserve"> is derived using </w:t>
      </w:r>
      <w:proofErr w:type="spellStart"/>
      <w:r>
        <w:t>ctxIdxMap</w:t>
      </w:r>
      <w:r>
        <w:rPr>
          <w:rFonts w:hint="eastAsia"/>
          <w:lang w:eastAsia="ja-JP"/>
        </w:rPr>
        <w:t>Luma</w:t>
      </w:r>
      <w:proofErr w:type="spellEnd"/>
      <w:r w:rsidDel="00D56E19">
        <w:t xml:space="preserve"> </w:t>
      </w:r>
      <w:r>
        <w:t>[</w:t>
      </w:r>
      <w:r>
        <w:rPr>
          <w:lang w:val="de-DE"/>
        </w:rPr>
        <w:t> </w:t>
      </w:r>
      <w:r>
        <w:t xml:space="preserve">] specified in </w:t>
      </w:r>
      <w:r w:rsidR="00DA5E23">
        <w:fldChar w:fldCharType="begin" w:fldLock="1"/>
      </w:r>
      <w:r>
        <w:instrText xml:space="preserve"> REF _Ref314151417 \h </w:instrText>
      </w:r>
      <w:r w:rsidR="00DA5E23">
        <w:fldChar w:fldCharType="separate"/>
      </w:r>
      <w:r>
        <w:t xml:space="preserve">Table </w:t>
      </w:r>
      <w:r>
        <w:rPr>
          <w:noProof/>
        </w:rPr>
        <w:t>9</w:t>
      </w:r>
      <w:r>
        <w:noBreakHyphen/>
      </w:r>
      <w:r>
        <w:rPr>
          <w:noProof/>
        </w:rPr>
        <w:t>39</w:t>
      </w:r>
      <w:r w:rsidR="00DA5E23">
        <w:fldChar w:fldCharType="end"/>
      </w:r>
      <w:r>
        <w:t xml:space="preserve"> as f</w:t>
      </w:r>
      <w:r w:rsidRPr="00E8461A">
        <w:t>ollows</w:t>
      </w:r>
      <w:proofErr w:type="gramStart"/>
      <w:r w:rsidRPr="00E8461A">
        <w:t>.</w:t>
      </w:r>
      <w:r>
        <w:t>.</w:t>
      </w:r>
      <w:proofErr w:type="gramEnd"/>
    </w:p>
    <w:p w:rsidR="00D56E19" w:rsidRDefault="00D56E19" w:rsidP="00D56E19">
      <w:pPr>
        <w:pStyle w:val="Equation"/>
        <w:tabs>
          <w:tab w:val="clear" w:pos="1588"/>
          <w:tab w:val="left" w:pos="1800"/>
        </w:tabs>
        <w:ind w:left="1191"/>
        <w:rPr>
          <w:rFonts w:eastAsiaTheme="minorEastAsia"/>
          <w:sz w:val="20"/>
          <w:szCs w:val="20"/>
          <w:lang w:eastAsia="ja-JP"/>
        </w:rPr>
      </w:pPr>
      <w:r>
        <w:rPr>
          <w:rFonts w:eastAsiaTheme="minorEastAsia" w:hint="eastAsia"/>
          <w:sz w:val="20"/>
          <w:szCs w:val="20"/>
          <w:lang w:eastAsia="ja-JP"/>
        </w:rPr>
        <w:t>Index = log2TrafoWidth==</w:t>
      </w:r>
      <w:proofErr w:type="gramStart"/>
      <w:r>
        <w:rPr>
          <w:rFonts w:eastAsiaTheme="minorEastAsia" w:hint="eastAsia"/>
          <w:sz w:val="20"/>
          <w:szCs w:val="20"/>
          <w:lang w:eastAsia="ja-JP"/>
        </w:rPr>
        <w:t>2 ?</w:t>
      </w:r>
      <w:proofErr w:type="gramEnd"/>
      <w:r>
        <w:rPr>
          <w:rFonts w:eastAsiaTheme="minorEastAsia" w:hint="eastAsia"/>
          <w:sz w:val="20"/>
          <w:szCs w:val="20"/>
          <w:lang w:eastAsia="ja-JP"/>
        </w:rPr>
        <w:t xml:space="preserve"> (</w:t>
      </w:r>
      <w:proofErr w:type="spellStart"/>
      <w:proofErr w:type="gramStart"/>
      <w:r>
        <w:rPr>
          <w:rFonts w:eastAsiaTheme="minorEastAsia" w:hint="eastAsia"/>
          <w:sz w:val="20"/>
          <w:szCs w:val="20"/>
          <w:lang w:eastAsia="ja-JP"/>
        </w:rPr>
        <w:t>yC</w:t>
      </w:r>
      <w:proofErr w:type="spellEnd"/>
      <w:proofErr w:type="gramEnd"/>
      <w:r>
        <w:rPr>
          <w:rFonts w:eastAsiaTheme="minorEastAsia" w:hint="eastAsia"/>
          <w:sz w:val="20"/>
          <w:szCs w:val="20"/>
          <w:lang w:eastAsia="ja-JP"/>
        </w:rPr>
        <w:t xml:space="preserve">&lt;&lt;2) + </w:t>
      </w:r>
      <w:proofErr w:type="spellStart"/>
      <w:proofErr w:type="gramStart"/>
      <w:r>
        <w:rPr>
          <w:rFonts w:eastAsiaTheme="minorEastAsia" w:hint="eastAsia"/>
          <w:sz w:val="20"/>
          <w:szCs w:val="20"/>
          <w:lang w:eastAsia="ja-JP"/>
        </w:rPr>
        <w:t>xC</w:t>
      </w:r>
      <w:proofErr w:type="spellEnd"/>
      <w:proofErr w:type="gramEnd"/>
      <w:r>
        <w:rPr>
          <w:rFonts w:eastAsiaTheme="minorEastAsia" w:hint="eastAsia"/>
          <w:sz w:val="20"/>
          <w:szCs w:val="20"/>
          <w:lang w:eastAsia="ja-JP"/>
        </w:rPr>
        <w:t xml:space="preserve">: ( ( </w:t>
      </w:r>
      <w:proofErr w:type="spellStart"/>
      <w:r>
        <w:rPr>
          <w:rFonts w:eastAsiaTheme="minorEastAsia" w:hint="eastAsia"/>
          <w:sz w:val="20"/>
          <w:szCs w:val="20"/>
          <w:lang w:eastAsia="ja-JP"/>
        </w:rPr>
        <w:t>yC</w:t>
      </w:r>
      <w:proofErr w:type="spellEnd"/>
      <w:r>
        <w:rPr>
          <w:rFonts w:eastAsiaTheme="minorEastAsia" w:hint="eastAsia"/>
          <w:sz w:val="20"/>
          <w:szCs w:val="20"/>
          <w:lang w:eastAsia="ja-JP"/>
        </w:rPr>
        <w:t>&gt;&gt;1) &lt;&lt;2) + (</w:t>
      </w:r>
      <w:proofErr w:type="spellStart"/>
      <w:r>
        <w:rPr>
          <w:rFonts w:eastAsiaTheme="minorEastAsia" w:hint="eastAsia"/>
          <w:sz w:val="20"/>
          <w:szCs w:val="20"/>
          <w:lang w:eastAsia="ja-JP"/>
        </w:rPr>
        <w:t>xC</w:t>
      </w:r>
      <w:proofErr w:type="spellEnd"/>
      <w:r>
        <w:rPr>
          <w:rFonts w:eastAsiaTheme="minorEastAsia" w:hint="eastAsia"/>
          <w:sz w:val="20"/>
          <w:szCs w:val="20"/>
          <w:lang w:eastAsia="ja-JP"/>
        </w:rPr>
        <w:t>&gt;&gt;1)</w:t>
      </w:r>
    </w:p>
    <w:p w:rsidR="00D56E19" w:rsidRDefault="00D56E19" w:rsidP="00D56E19">
      <w:pPr>
        <w:pStyle w:val="Equation"/>
        <w:tabs>
          <w:tab w:val="clear" w:pos="1588"/>
          <w:tab w:val="left" w:pos="1800"/>
        </w:tabs>
        <w:ind w:left="1191"/>
        <w:rPr>
          <w:rFonts w:eastAsiaTheme="minorEastAsia"/>
          <w:sz w:val="20"/>
          <w:szCs w:val="20"/>
          <w:lang w:eastAsia="ja-JP"/>
        </w:rPr>
      </w:pPr>
      <w:proofErr w:type="spellStart"/>
      <w:proofErr w:type="gramStart"/>
      <w:r>
        <w:rPr>
          <w:rFonts w:eastAsiaTheme="minorEastAsia" w:hint="eastAsia"/>
          <w:sz w:val="20"/>
          <w:szCs w:val="20"/>
          <w:lang w:eastAsia="ja-JP"/>
        </w:rPr>
        <w:t>sigCtxOffset</w:t>
      </w:r>
      <w:proofErr w:type="spellEnd"/>
      <w:proofErr w:type="gramEnd"/>
      <w:r>
        <w:rPr>
          <w:rFonts w:eastAsiaTheme="minorEastAsia" w:hint="eastAsia"/>
          <w:sz w:val="20"/>
          <w:szCs w:val="20"/>
          <w:lang w:eastAsia="ja-JP"/>
        </w:rPr>
        <w:t xml:space="preserve"> = log2TrafoWidth==2 ? </w:t>
      </w:r>
      <w:proofErr w:type="gramStart"/>
      <w:r>
        <w:rPr>
          <w:rFonts w:eastAsiaTheme="minorEastAsia" w:hint="eastAsia"/>
          <w:sz w:val="20"/>
          <w:szCs w:val="20"/>
          <w:lang w:eastAsia="ja-JP"/>
        </w:rPr>
        <w:t>0 :</w:t>
      </w:r>
      <w:proofErr w:type="gramEnd"/>
      <w:r>
        <w:rPr>
          <w:rFonts w:eastAsiaTheme="minorEastAsia" w:hint="eastAsia"/>
          <w:sz w:val="20"/>
          <w:szCs w:val="20"/>
          <w:lang w:eastAsia="ja-JP"/>
        </w:rPr>
        <w:t xml:space="preserve"> 7</w:t>
      </w:r>
    </w:p>
    <w:p w:rsidR="003C29B6" w:rsidRPr="003C29B6" w:rsidRDefault="003C29B6" w:rsidP="003C29B6">
      <w:pPr>
        <w:pStyle w:val="Equation"/>
        <w:tabs>
          <w:tab w:val="clear" w:pos="1588"/>
          <w:tab w:val="left" w:pos="1800"/>
        </w:tabs>
        <w:ind w:left="1191"/>
        <w:rPr>
          <w:rFonts w:eastAsiaTheme="minorEastAsia"/>
          <w:strike/>
          <w:sz w:val="20"/>
          <w:szCs w:val="20"/>
          <w:lang w:eastAsia="ja-JP"/>
        </w:rPr>
      </w:pPr>
      <w:proofErr w:type="spellStart"/>
      <w:proofErr w:type="gramStart"/>
      <w:r w:rsidRPr="003C29B6">
        <w:rPr>
          <w:strike/>
          <w:sz w:val="20"/>
          <w:szCs w:val="20"/>
        </w:rPr>
        <w:t>sigCtx</w:t>
      </w:r>
      <w:proofErr w:type="spellEnd"/>
      <w:r w:rsidRPr="003C29B6">
        <w:rPr>
          <w:strike/>
          <w:sz w:val="20"/>
          <w:szCs w:val="20"/>
        </w:rPr>
        <w:t xml:space="preserve">  =</w:t>
      </w:r>
      <w:proofErr w:type="gramEnd"/>
      <w:r w:rsidRPr="003C29B6">
        <w:rPr>
          <w:strike/>
          <w:sz w:val="20"/>
          <w:szCs w:val="20"/>
        </w:rPr>
        <w:t xml:space="preserve">  ((</w:t>
      </w:r>
      <w:proofErr w:type="spellStart"/>
      <w:r w:rsidRPr="003C29B6">
        <w:rPr>
          <w:strike/>
          <w:sz w:val="20"/>
          <w:szCs w:val="20"/>
        </w:rPr>
        <w:t>xC</w:t>
      </w:r>
      <w:proofErr w:type="spellEnd"/>
      <w:r w:rsidRPr="003C29B6">
        <w:rPr>
          <w:strike/>
          <w:sz w:val="20"/>
          <w:szCs w:val="20"/>
        </w:rPr>
        <w:t xml:space="preserve"> + </w:t>
      </w:r>
      <w:proofErr w:type="spellStart"/>
      <w:r w:rsidRPr="003C29B6">
        <w:rPr>
          <w:strike/>
          <w:sz w:val="20"/>
          <w:szCs w:val="20"/>
        </w:rPr>
        <w:t>yC</w:t>
      </w:r>
      <w:proofErr w:type="spellEnd"/>
      <w:r w:rsidRPr="003C29B6">
        <w:rPr>
          <w:strike/>
          <w:sz w:val="20"/>
          <w:szCs w:val="20"/>
        </w:rPr>
        <w:t xml:space="preserve">) = = 0) ? </w:t>
      </w:r>
      <w:proofErr w:type="gramStart"/>
      <w:r w:rsidRPr="003C29B6">
        <w:rPr>
          <w:strike/>
          <w:sz w:val="20"/>
          <w:szCs w:val="20"/>
        </w:rPr>
        <w:t>10 :</w:t>
      </w:r>
      <w:proofErr w:type="gramEnd"/>
      <w:r w:rsidRPr="003C29B6">
        <w:rPr>
          <w:strike/>
          <w:sz w:val="20"/>
          <w:szCs w:val="20"/>
        </w:rPr>
        <w:t xml:space="preserve"> ctxIdxMap8x8[ ((</w:t>
      </w:r>
      <w:proofErr w:type="spellStart"/>
      <w:r w:rsidRPr="003C29B6">
        <w:rPr>
          <w:strike/>
          <w:sz w:val="20"/>
          <w:szCs w:val="20"/>
        </w:rPr>
        <w:t>yC</w:t>
      </w:r>
      <w:proofErr w:type="spellEnd"/>
      <w:r w:rsidRPr="003C29B6">
        <w:rPr>
          <w:strike/>
          <w:sz w:val="20"/>
          <w:szCs w:val="20"/>
        </w:rPr>
        <w:t xml:space="preserve"> &gt;&gt; 1 ) &lt;&lt; 2) + (</w:t>
      </w:r>
      <w:proofErr w:type="spellStart"/>
      <w:r w:rsidRPr="003C29B6">
        <w:rPr>
          <w:strike/>
          <w:sz w:val="20"/>
          <w:szCs w:val="20"/>
        </w:rPr>
        <w:t>xC</w:t>
      </w:r>
      <w:proofErr w:type="spellEnd"/>
      <w:r w:rsidRPr="003C29B6">
        <w:rPr>
          <w:strike/>
          <w:sz w:val="20"/>
          <w:szCs w:val="20"/>
        </w:rPr>
        <w:t xml:space="preserve"> &gt;&gt; 1) ]</w:t>
      </w:r>
      <w:r w:rsidRPr="003C29B6">
        <w:rPr>
          <w:strike/>
          <w:sz w:val="20"/>
          <w:szCs w:val="20"/>
        </w:rPr>
        <w:tab/>
      </w:r>
      <w:r w:rsidRPr="003C29B6">
        <w:rPr>
          <w:strike/>
          <w:sz w:val="20"/>
        </w:rPr>
        <w:t>(</w:t>
      </w:r>
      <w:r w:rsidR="00DA5E23" w:rsidRPr="003C29B6">
        <w:rPr>
          <w:strike/>
          <w:sz w:val="20"/>
        </w:rPr>
        <w:fldChar w:fldCharType="begin" w:fldLock="1"/>
      </w:r>
      <w:r w:rsidRPr="003C29B6">
        <w:rPr>
          <w:strike/>
          <w:sz w:val="20"/>
        </w:rPr>
        <w:instrText xml:space="preserve"> STYLEREF 1 \s </w:instrText>
      </w:r>
      <w:r w:rsidR="00DA5E23" w:rsidRPr="003C29B6">
        <w:rPr>
          <w:strike/>
          <w:sz w:val="20"/>
        </w:rPr>
        <w:fldChar w:fldCharType="separate"/>
      </w:r>
      <w:r w:rsidRPr="003C29B6">
        <w:rPr>
          <w:strike/>
          <w:noProof/>
          <w:sz w:val="20"/>
        </w:rPr>
        <w:t>9</w:t>
      </w:r>
      <w:r w:rsidR="00DA5E23" w:rsidRPr="003C29B6">
        <w:rPr>
          <w:strike/>
          <w:sz w:val="20"/>
        </w:rPr>
        <w:fldChar w:fldCharType="end"/>
      </w:r>
      <w:r w:rsidRPr="003C29B6">
        <w:rPr>
          <w:strike/>
          <w:sz w:val="20"/>
        </w:rPr>
        <w:noBreakHyphen/>
      </w:r>
      <w:r w:rsidR="00DA5E23" w:rsidRPr="003C29B6">
        <w:rPr>
          <w:strike/>
          <w:sz w:val="20"/>
        </w:rPr>
        <w:fldChar w:fldCharType="begin" w:fldLock="1"/>
      </w:r>
      <w:r w:rsidRPr="003C29B6">
        <w:rPr>
          <w:strike/>
          <w:sz w:val="20"/>
        </w:rPr>
        <w:instrText xml:space="preserve"> SEQ Equation \* ARABIC \s 1 </w:instrText>
      </w:r>
      <w:r w:rsidR="00DA5E23" w:rsidRPr="003C29B6">
        <w:rPr>
          <w:strike/>
          <w:sz w:val="20"/>
        </w:rPr>
        <w:fldChar w:fldCharType="separate"/>
      </w:r>
      <w:r w:rsidRPr="003C29B6">
        <w:rPr>
          <w:strike/>
          <w:noProof/>
          <w:sz w:val="20"/>
        </w:rPr>
        <w:t>56</w:t>
      </w:r>
      <w:r w:rsidR="00DA5E23" w:rsidRPr="003C29B6">
        <w:rPr>
          <w:strike/>
          <w:sz w:val="20"/>
        </w:rPr>
        <w:fldChar w:fldCharType="end"/>
      </w:r>
      <w:r w:rsidRPr="003C29B6">
        <w:rPr>
          <w:strike/>
          <w:sz w:val="20"/>
        </w:rPr>
        <w:t>)</w:t>
      </w:r>
    </w:p>
    <w:p w:rsidR="00D56E19" w:rsidRPr="00E8461A" w:rsidRDefault="00D56E19" w:rsidP="00D56E19">
      <w:pPr>
        <w:pStyle w:val="Equation"/>
        <w:tabs>
          <w:tab w:val="clear" w:pos="1588"/>
          <w:tab w:val="left" w:pos="1800"/>
        </w:tabs>
        <w:ind w:left="1191"/>
        <w:rPr>
          <w:sz w:val="20"/>
          <w:szCs w:val="20"/>
        </w:rPr>
      </w:pPr>
      <w:proofErr w:type="spellStart"/>
      <w:proofErr w:type="gramStart"/>
      <w:r>
        <w:rPr>
          <w:sz w:val="20"/>
          <w:szCs w:val="20"/>
        </w:rPr>
        <w:t>sigCtx</w:t>
      </w:r>
      <w:proofErr w:type="spellEnd"/>
      <w:proofErr w:type="gramEnd"/>
      <w:r>
        <w:rPr>
          <w:sz w:val="20"/>
          <w:szCs w:val="20"/>
        </w:rPr>
        <w:t xml:space="preserve"> = </w:t>
      </w:r>
      <w:proofErr w:type="spellStart"/>
      <w:r>
        <w:rPr>
          <w:rFonts w:eastAsiaTheme="minorEastAsia" w:hint="eastAsia"/>
          <w:sz w:val="20"/>
          <w:szCs w:val="20"/>
          <w:lang w:eastAsia="ja-JP"/>
        </w:rPr>
        <w:t>sigCtxOffset</w:t>
      </w:r>
      <w:proofErr w:type="spellEnd"/>
      <w:r>
        <w:rPr>
          <w:rFonts w:eastAsiaTheme="minorEastAsia" w:hint="eastAsia"/>
          <w:sz w:val="20"/>
          <w:szCs w:val="20"/>
          <w:lang w:eastAsia="ja-JP"/>
        </w:rPr>
        <w:t xml:space="preserve"> + </w:t>
      </w:r>
      <w:proofErr w:type="spellStart"/>
      <w:r>
        <w:rPr>
          <w:sz w:val="20"/>
          <w:szCs w:val="20"/>
        </w:rPr>
        <w:t>ctxIdxMap</w:t>
      </w:r>
      <w:r>
        <w:rPr>
          <w:rFonts w:eastAsiaTheme="minorEastAsia" w:hint="eastAsia"/>
          <w:sz w:val="20"/>
          <w:szCs w:val="20"/>
          <w:lang w:eastAsia="ja-JP"/>
        </w:rPr>
        <w:t>Luma</w:t>
      </w:r>
      <w:proofErr w:type="spellEnd"/>
      <w:r>
        <w:rPr>
          <w:sz w:val="20"/>
          <w:szCs w:val="20"/>
        </w:rPr>
        <w:t>[</w:t>
      </w:r>
      <w:r w:rsidR="00AB299B">
        <w:rPr>
          <w:rFonts w:eastAsiaTheme="minorEastAsia" w:hint="eastAsia"/>
          <w:sz w:val="20"/>
          <w:szCs w:val="20"/>
          <w:lang w:eastAsia="ja-JP"/>
        </w:rPr>
        <w:t xml:space="preserve"> </w:t>
      </w:r>
      <w:r>
        <w:rPr>
          <w:rFonts w:eastAsiaTheme="minorEastAsia" w:hint="eastAsia"/>
          <w:sz w:val="20"/>
          <w:szCs w:val="20"/>
          <w:lang w:eastAsia="ja-JP"/>
        </w:rPr>
        <w:t>Index</w:t>
      </w:r>
      <w:r w:rsidR="00AB299B">
        <w:rPr>
          <w:rFonts w:eastAsiaTheme="minorEastAsia" w:hint="eastAsia"/>
          <w:sz w:val="20"/>
          <w:szCs w:val="20"/>
          <w:lang w:eastAsia="ja-JP"/>
        </w:rPr>
        <w:t xml:space="preserve"> </w:t>
      </w:r>
      <w:r>
        <w:rPr>
          <w:sz w:val="20"/>
          <w:szCs w:val="20"/>
        </w:rPr>
        <w:t>]</w:t>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55</w:t>
      </w:r>
      <w:r w:rsidR="00DA5E23" w:rsidRPr="00E8461A">
        <w:rPr>
          <w:sz w:val="20"/>
        </w:rPr>
        <w:fldChar w:fldCharType="end"/>
      </w:r>
      <w:r w:rsidRPr="00E8461A">
        <w:rPr>
          <w:sz w:val="20"/>
        </w:rPr>
        <w:t>)</w:t>
      </w:r>
    </w:p>
    <w:p w:rsidR="00D56E19" w:rsidRPr="00E8461A" w:rsidRDefault="00D56E19" w:rsidP="00D56E19">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r>
        <w:t>log2TrafoWidth is equal to log2TrafoHeight</w:t>
      </w:r>
      <w:r w:rsidRPr="00B1531B">
        <w:t xml:space="preserve"> </w:t>
      </w:r>
      <w:r>
        <w:t xml:space="preserve">and log2TrafoWidth is </w:t>
      </w:r>
      <w:r>
        <w:rPr>
          <w:rFonts w:hint="eastAsia"/>
          <w:lang w:eastAsia="ja-JP"/>
        </w:rPr>
        <w:t xml:space="preserve">less than or </w:t>
      </w:r>
      <w:r>
        <w:t>equal to 3</w:t>
      </w:r>
      <w:r>
        <w:rPr>
          <w:rFonts w:hint="eastAsia"/>
          <w:lang w:eastAsia="ja-JP"/>
        </w:rPr>
        <w:t xml:space="preserve"> and </w:t>
      </w:r>
      <w:proofErr w:type="spellStart"/>
      <w:r>
        <w:rPr>
          <w:rFonts w:hint="eastAsia"/>
          <w:lang w:eastAsia="ja-JP"/>
        </w:rPr>
        <w:t>cIdx</w:t>
      </w:r>
      <w:proofErr w:type="spellEnd"/>
      <w:r>
        <w:rPr>
          <w:rFonts w:hint="eastAsia"/>
          <w:lang w:eastAsia="ja-JP"/>
        </w:rPr>
        <w:t xml:space="preserve"> is equal to 1</w:t>
      </w:r>
      <w:r>
        <w:t xml:space="preserve">, </w:t>
      </w:r>
      <w:proofErr w:type="spellStart"/>
      <w:r>
        <w:t>sigCtx</w:t>
      </w:r>
      <w:proofErr w:type="spellEnd"/>
      <w:r>
        <w:t xml:space="preserve"> is derived using </w:t>
      </w:r>
      <w:proofErr w:type="spellStart"/>
      <w:r>
        <w:t>ctxIdxMap</w:t>
      </w:r>
      <w:r>
        <w:rPr>
          <w:rFonts w:hint="eastAsia"/>
          <w:lang w:eastAsia="ja-JP"/>
        </w:rPr>
        <w:t>Chroma</w:t>
      </w:r>
      <w:proofErr w:type="spellEnd"/>
      <w:r w:rsidDel="00D56E19">
        <w:t xml:space="preserve"> </w:t>
      </w:r>
      <w:r>
        <w:t>[</w:t>
      </w:r>
      <w:r>
        <w:rPr>
          <w:lang w:val="de-DE"/>
        </w:rPr>
        <w:t> </w:t>
      </w:r>
      <w:r>
        <w:t xml:space="preserve">] specified in </w:t>
      </w:r>
      <w:r w:rsidR="00DA5E23">
        <w:fldChar w:fldCharType="begin"/>
      </w:r>
      <w:r>
        <w:instrText xml:space="preserve"> REF _Ref314152051 \h </w:instrText>
      </w:r>
      <w:r w:rsidR="00DA5E23">
        <w:fldChar w:fldCharType="separate"/>
      </w:r>
      <w:r>
        <w:t xml:space="preserve">Table </w:t>
      </w:r>
      <w:r>
        <w:rPr>
          <w:noProof/>
        </w:rPr>
        <w:t>9</w:t>
      </w:r>
      <w:r>
        <w:noBreakHyphen/>
      </w:r>
      <w:r>
        <w:rPr>
          <w:noProof/>
        </w:rPr>
        <w:t>40</w:t>
      </w:r>
      <w:r w:rsidR="00DA5E23">
        <w:fldChar w:fldCharType="end"/>
      </w:r>
      <w:r>
        <w:t xml:space="preserve"> as follows</w:t>
      </w:r>
      <w:r w:rsidRPr="00E8461A">
        <w:t>.</w:t>
      </w:r>
    </w:p>
    <w:p w:rsidR="00D56E19" w:rsidRDefault="00D56E19" w:rsidP="00D56E19">
      <w:pPr>
        <w:pStyle w:val="Equation"/>
        <w:tabs>
          <w:tab w:val="clear" w:pos="1588"/>
          <w:tab w:val="left" w:pos="1800"/>
        </w:tabs>
        <w:ind w:left="1191"/>
        <w:rPr>
          <w:rFonts w:eastAsiaTheme="minorEastAsia"/>
          <w:sz w:val="20"/>
          <w:szCs w:val="20"/>
          <w:lang w:eastAsia="ja-JP"/>
        </w:rPr>
      </w:pPr>
      <w:r>
        <w:rPr>
          <w:rFonts w:eastAsiaTheme="minorEastAsia" w:hint="eastAsia"/>
          <w:sz w:val="20"/>
          <w:szCs w:val="20"/>
          <w:lang w:eastAsia="ja-JP"/>
        </w:rPr>
        <w:t>Index = log2TrafoWidth==</w:t>
      </w:r>
      <w:proofErr w:type="gramStart"/>
      <w:r>
        <w:rPr>
          <w:rFonts w:eastAsiaTheme="minorEastAsia" w:hint="eastAsia"/>
          <w:sz w:val="20"/>
          <w:szCs w:val="20"/>
          <w:lang w:eastAsia="ja-JP"/>
        </w:rPr>
        <w:t>2 ?</w:t>
      </w:r>
      <w:proofErr w:type="gramEnd"/>
      <w:r>
        <w:rPr>
          <w:rFonts w:eastAsiaTheme="minorEastAsia" w:hint="eastAsia"/>
          <w:sz w:val="20"/>
          <w:szCs w:val="20"/>
          <w:lang w:eastAsia="ja-JP"/>
        </w:rPr>
        <w:t xml:space="preserve"> (</w:t>
      </w:r>
      <w:proofErr w:type="spellStart"/>
      <w:proofErr w:type="gramStart"/>
      <w:r>
        <w:rPr>
          <w:rFonts w:eastAsiaTheme="minorEastAsia" w:hint="eastAsia"/>
          <w:sz w:val="20"/>
          <w:szCs w:val="20"/>
          <w:lang w:eastAsia="ja-JP"/>
        </w:rPr>
        <w:t>yC</w:t>
      </w:r>
      <w:proofErr w:type="spellEnd"/>
      <w:proofErr w:type="gramEnd"/>
      <w:r>
        <w:rPr>
          <w:rFonts w:eastAsiaTheme="minorEastAsia" w:hint="eastAsia"/>
          <w:sz w:val="20"/>
          <w:szCs w:val="20"/>
          <w:lang w:eastAsia="ja-JP"/>
        </w:rPr>
        <w:t xml:space="preserve">&lt;&lt;2) + </w:t>
      </w:r>
      <w:proofErr w:type="spellStart"/>
      <w:proofErr w:type="gramStart"/>
      <w:r>
        <w:rPr>
          <w:rFonts w:eastAsiaTheme="minorEastAsia" w:hint="eastAsia"/>
          <w:sz w:val="20"/>
          <w:szCs w:val="20"/>
          <w:lang w:eastAsia="ja-JP"/>
        </w:rPr>
        <w:t>xC</w:t>
      </w:r>
      <w:proofErr w:type="spellEnd"/>
      <w:proofErr w:type="gramEnd"/>
      <w:r>
        <w:rPr>
          <w:rFonts w:eastAsiaTheme="minorEastAsia" w:hint="eastAsia"/>
          <w:sz w:val="20"/>
          <w:szCs w:val="20"/>
          <w:lang w:eastAsia="ja-JP"/>
        </w:rPr>
        <w:t xml:space="preserve">: ( ( </w:t>
      </w:r>
      <w:proofErr w:type="spellStart"/>
      <w:r>
        <w:rPr>
          <w:rFonts w:eastAsiaTheme="minorEastAsia" w:hint="eastAsia"/>
          <w:sz w:val="20"/>
          <w:szCs w:val="20"/>
          <w:lang w:eastAsia="ja-JP"/>
        </w:rPr>
        <w:t>yC</w:t>
      </w:r>
      <w:proofErr w:type="spellEnd"/>
      <w:r>
        <w:rPr>
          <w:rFonts w:eastAsiaTheme="minorEastAsia" w:hint="eastAsia"/>
          <w:sz w:val="20"/>
          <w:szCs w:val="20"/>
          <w:lang w:eastAsia="ja-JP"/>
        </w:rPr>
        <w:t>&gt;&gt;1) &lt;&lt;2) + (</w:t>
      </w:r>
      <w:proofErr w:type="spellStart"/>
      <w:r>
        <w:rPr>
          <w:rFonts w:eastAsiaTheme="minorEastAsia" w:hint="eastAsia"/>
          <w:sz w:val="20"/>
          <w:szCs w:val="20"/>
          <w:lang w:eastAsia="ja-JP"/>
        </w:rPr>
        <w:t>xC</w:t>
      </w:r>
      <w:proofErr w:type="spellEnd"/>
      <w:r>
        <w:rPr>
          <w:rFonts w:eastAsiaTheme="minorEastAsia" w:hint="eastAsia"/>
          <w:sz w:val="20"/>
          <w:szCs w:val="20"/>
          <w:lang w:eastAsia="ja-JP"/>
        </w:rPr>
        <w:t>&gt;&gt;1)</w:t>
      </w:r>
    </w:p>
    <w:p w:rsidR="00D56E19" w:rsidRDefault="00E45B66" w:rsidP="00D56E19">
      <w:pPr>
        <w:pStyle w:val="Equation"/>
        <w:tabs>
          <w:tab w:val="clear" w:pos="1588"/>
          <w:tab w:val="left" w:pos="1800"/>
        </w:tabs>
        <w:ind w:left="1191"/>
        <w:rPr>
          <w:rFonts w:eastAsiaTheme="minorEastAsia"/>
          <w:sz w:val="20"/>
          <w:szCs w:val="20"/>
          <w:lang w:eastAsia="ja-JP"/>
        </w:rPr>
      </w:pPr>
      <w:proofErr w:type="spellStart"/>
      <w:proofErr w:type="gramStart"/>
      <w:r>
        <w:rPr>
          <w:rFonts w:eastAsiaTheme="minorEastAsia" w:hint="eastAsia"/>
          <w:sz w:val="20"/>
          <w:szCs w:val="20"/>
          <w:lang w:eastAsia="ja-JP"/>
        </w:rPr>
        <w:t>sigCtxOffset</w:t>
      </w:r>
      <w:proofErr w:type="spellEnd"/>
      <w:proofErr w:type="gramEnd"/>
      <w:r>
        <w:rPr>
          <w:rFonts w:eastAsiaTheme="minorEastAsia" w:hint="eastAsia"/>
          <w:sz w:val="20"/>
          <w:szCs w:val="20"/>
          <w:lang w:eastAsia="ja-JP"/>
        </w:rPr>
        <w:t xml:space="preserve"> = </w:t>
      </w:r>
      <w:proofErr w:type="spellStart"/>
      <w:r>
        <w:rPr>
          <w:rFonts w:eastAsiaTheme="minorEastAsia" w:hint="eastAsia"/>
          <w:sz w:val="20"/>
          <w:szCs w:val="20"/>
          <w:lang w:eastAsia="ja-JP"/>
        </w:rPr>
        <w:t>logTrafoWidth</w:t>
      </w:r>
      <w:proofErr w:type="spellEnd"/>
      <w:r w:rsidR="00D56E19">
        <w:rPr>
          <w:rFonts w:eastAsiaTheme="minorEastAsia" w:hint="eastAsia"/>
          <w:sz w:val="20"/>
          <w:szCs w:val="20"/>
          <w:lang w:eastAsia="ja-JP"/>
        </w:rPr>
        <w:t>==2</w:t>
      </w:r>
      <w:r w:rsidR="0050112C">
        <w:rPr>
          <w:rFonts w:eastAsiaTheme="minorEastAsia" w:hint="eastAsia"/>
          <w:sz w:val="20"/>
          <w:szCs w:val="20"/>
          <w:lang w:eastAsia="ja-JP"/>
        </w:rPr>
        <w:t xml:space="preserve"> ? </w:t>
      </w:r>
      <w:proofErr w:type="gramStart"/>
      <w:r w:rsidR="0050112C">
        <w:rPr>
          <w:rFonts w:eastAsiaTheme="minorEastAsia" w:hint="eastAsia"/>
          <w:sz w:val="20"/>
          <w:szCs w:val="20"/>
          <w:lang w:eastAsia="ja-JP"/>
        </w:rPr>
        <w:t>0 :</w:t>
      </w:r>
      <w:proofErr w:type="gramEnd"/>
      <w:r w:rsidR="0050112C">
        <w:rPr>
          <w:rFonts w:eastAsiaTheme="minorEastAsia" w:hint="eastAsia"/>
          <w:sz w:val="20"/>
          <w:szCs w:val="20"/>
          <w:lang w:eastAsia="ja-JP"/>
        </w:rPr>
        <w:t xml:space="preserve"> 6</w:t>
      </w:r>
    </w:p>
    <w:p w:rsidR="00D56E19" w:rsidRPr="00E8461A" w:rsidRDefault="00D56E19" w:rsidP="00D56E19">
      <w:pPr>
        <w:pStyle w:val="Equation"/>
        <w:tabs>
          <w:tab w:val="clear" w:pos="1588"/>
          <w:tab w:val="left" w:pos="1800"/>
        </w:tabs>
        <w:ind w:left="1191"/>
        <w:rPr>
          <w:sz w:val="20"/>
          <w:szCs w:val="20"/>
        </w:rPr>
      </w:pPr>
      <w:proofErr w:type="spellStart"/>
      <w:proofErr w:type="gramStart"/>
      <w:r>
        <w:rPr>
          <w:sz w:val="20"/>
          <w:szCs w:val="20"/>
        </w:rPr>
        <w:t>sigCtx</w:t>
      </w:r>
      <w:proofErr w:type="spellEnd"/>
      <w:proofErr w:type="gramEnd"/>
      <w:r>
        <w:rPr>
          <w:sz w:val="20"/>
          <w:szCs w:val="20"/>
        </w:rPr>
        <w:t xml:space="preserve"> = </w:t>
      </w:r>
      <w:proofErr w:type="spellStart"/>
      <w:r>
        <w:rPr>
          <w:rFonts w:eastAsiaTheme="minorEastAsia" w:hint="eastAsia"/>
          <w:sz w:val="20"/>
          <w:szCs w:val="20"/>
          <w:lang w:eastAsia="ja-JP"/>
        </w:rPr>
        <w:t>sigCtxOffset</w:t>
      </w:r>
      <w:proofErr w:type="spellEnd"/>
      <w:r>
        <w:rPr>
          <w:rFonts w:eastAsiaTheme="minorEastAsia" w:hint="eastAsia"/>
          <w:sz w:val="20"/>
          <w:szCs w:val="20"/>
          <w:lang w:eastAsia="ja-JP"/>
        </w:rPr>
        <w:t xml:space="preserve"> + </w:t>
      </w:r>
      <w:proofErr w:type="spellStart"/>
      <w:r>
        <w:rPr>
          <w:sz w:val="20"/>
          <w:szCs w:val="20"/>
        </w:rPr>
        <w:t>ctxIdxMap</w:t>
      </w:r>
      <w:r>
        <w:rPr>
          <w:rFonts w:eastAsiaTheme="minorEastAsia" w:hint="eastAsia"/>
          <w:sz w:val="20"/>
          <w:szCs w:val="20"/>
          <w:lang w:eastAsia="ja-JP"/>
        </w:rPr>
        <w:t>Chroma</w:t>
      </w:r>
      <w:proofErr w:type="spellEnd"/>
      <w:r w:rsidDel="00D56E19">
        <w:rPr>
          <w:sz w:val="20"/>
          <w:szCs w:val="20"/>
        </w:rPr>
        <w:t xml:space="preserve"> </w:t>
      </w:r>
      <w:r>
        <w:rPr>
          <w:sz w:val="20"/>
          <w:szCs w:val="20"/>
        </w:rPr>
        <w:t xml:space="preserve">[ </w:t>
      </w:r>
      <w:r>
        <w:rPr>
          <w:rFonts w:eastAsiaTheme="minorEastAsia" w:hint="eastAsia"/>
          <w:sz w:val="20"/>
          <w:szCs w:val="20"/>
          <w:lang w:eastAsia="ja-JP"/>
        </w:rPr>
        <w:t>Index</w:t>
      </w:r>
      <w:r w:rsidRPr="00B1531B">
        <w:rPr>
          <w:sz w:val="20"/>
          <w:szCs w:val="20"/>
        </w:rPr>
        <w:t xml:space="preserve"> ]</w:t>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56</w:t>
      </w:r>
      <w:r w:rsidR="00DA5E23" w:rsidRPr="00E8461A">
        <w:rPr>
          <w:sz w:val="20"/>
        </w:rPr>
        <w:fldChar w:fldCharType="end"/>
      </w:r>
      <w:r w:rsidRPr="00E8461A">
        <w:rPr>
          <w:sz w:val="20"/>
        </w:rPr>
        <w:t>)</w:t>
      </w:r>
    </w:p>
    <w:p w:rsidR="00FD0309" w:rsidRPr="006076AA" w:rsidRDefault="00FD0309" w:rsidP="00FD0309">
      <w:pPr>
        <w:pStyle w:val="af7"/>
      </w:pPr>
      <w:r w:rsidRPr="009D24E4">
        <w:t xml:space="preserve">Table </w:t>
      </w:r>
      <w:r w:rsidR="00DA5E23" w:rsidRPr="009D24E4">
        <w:fldChar w:fldCharType="begin"/>
      </w:r>
      <w:r w:rsidRPr="009D24E4">
        <w:instrText xml:space="preserve"> STYLEREF 1 \s </w:instrText>
      </w:r>
      <w:r w:rsidR="00DA5E23" w:rsidRPr="009D24E4">
        <w:fldChar w:fldCharType="separate"/>
      </w:r>
      <w:r w:rsidRPr="009D24E4">
        <w:rPr>
          <w:noProof/>
        </w:rPr>
        <w:t>9</w:t>
      </w:r>
      <w:r w:rsidR="00DA5E23" w:rsidRPr="009D24E4">
        <w:fldChar w:fldCharType="end"/>
      </w:r>
      <w:r w:rsidRPr="009D24E4">
        <w:noBreakHyphen/>
      </w:r>
      <w:r w:rsidR="00DA5E23" w:rsidRPr="009D24E4">
        <w:fldChar w:fldCharType="begin"/>
      </w:r>
      <w:r w:rsidRPr="009D24E4">
        <w:instrText xml:space="preserve"> SEQ Table \* ARABIC \s 1 </w:instrText>
      </w:r>
      <w:r w:rsidR="00DA5E23" w:rsidRPr="009D24E4">
        <w:fldChar w:fldCharType="separate"/>
      </w:r>
      <w:r>
        <w:rPr>
          <w:rFonts w:hint="eastAsia"/>
          <w:noProof/>
          <w:lang w:eastAsia="ja-JP"/>
        </w:rPr>
        <w:t>39</w:t>
      </w:r>
      <w:r w:rsidR="00DA5E23" w:rsidRPr="009D24E4">
        <w:fldChar w:fldCharType="end"/>
      </w:r>
      <w:r w:rsidRPr="009D24E4">
        <w:rPr>
          <w:lang w:val="en-GB"/>
        </w:rPr>
        <w:t xml:space="preserve"> – </w:t>
      </w:r>
      <w:proofErr w:type="spellStart"/>
      <w:r w:rsidRPr="009D24E4">
        <w:rPr>
          <w:lang w:val="en-GB"/>
        </w:rPr>
        <w:t>Specifcation</w:t>
      </w:r>
      <w:proofErr w:type="spellEnd"/>
      <w:r w:rsidRPr="009D24E4">
        <w:rPr>
          <w:lang w:val="en-GB"/>
        </w:rPr>
        <w:t xml:space="preserve"> of </w:t>
      </w:r>
      <w:proofErr w:type="spellStart"/>
      <w:r w:rsidRPr="009D24E4">
        <w:rPr>
          <w:lang w:val="en-GB"/>
        </w:rPr>
        <w:t>ctxIdxMap</w:t>
      </w:r>
      <w:r>
        <w:rPr>
          <w:rFonts w:hint="eastAsia"/>
          <w:lang w:val="en-GB" w:eastAsia="ja-JP"/>
        </w:rPr>
        <w:t>Luma</w:t>
      </w:r>
      <w:proofErr w:type="spellEnd"/>
      <w:r w:rsidRPr="009D24E4">
        <w:rPr>
          <w:lang w:val="en-GB"/>
        </w:rPr>
        <w:t xml:space="preserve"> </w:t>
      </w:r>
      <w:proofErr w:type="gramStart"/>
      <w:r w:rsidRPr="009D24E4">
        <w:rPr>
          <w:lang w:val="en-GB"/>
        </w:rPr>
        <w:t>[ </w:t>
      </w:r>
      <w:proofErr w:type="spellStart"/>
      <w:r w:rsidRPr="009D24E4">
        <w:rPr>
          <w:lang w:val="en-GB"/>
        </w:rPr>
        <w:t>i</w:t>
      </w:r>
      <w:proofErr w:type="spellEnd"/>
      <w:proofErr w:type="gramEnd"/>
      <w:r w:rsidRPr="009D24E4">
        <w:rPr>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30"/>
        <w:gridCol w:w="495"/>
        <w:gridCol w:w="464"/>
        <w:gridCol w:w="466"/>
        <w:gridCol w:w="466"/>
        <w:gridCol w:w="482"/>
        <w:gridCol w:w="466"/>
        <w:gridCol w:w="466"/>
        <w:gridCol w:w="468"/>
        <w:gridCol w:w="468"/>
        <w:gridCol w:w="407"/>
        <w:gridCol w:w="407"/>
        <w:gridCol w:w="468"/>
        <w:gridCol w:w="407"/>
        <w:gridCol w:w="503"/>
        <w:gridCol w:w="584"/>
        <w:gridCol w:w="575"/>
      </w:tblGrid>
      <w:tr w:rsidR="00FD0309" w:rsidRPr="006076AA" w:rsidTr="00FC60E4">
        <w:trPr>
          <w:cantSplit/>
          <w:trHeight w:hRule="exact" w:val="284"/>
          <w:jc w:val="center"/>
        </w:trPr>
        <w:tc>
          <w:tcPr>
            <w:tcW w:w="782" w:type="pct"/>
            <w:shd w:val="clear" w:color="auto" w:fill="auto"/>
            <w:vAlign w:val="center"/>
          </w:tcPr>
          <w:p w:rsidR="00FD0309" w:rsidRPr="006076AA" w:rsidRDefault="00FD0309" w:rsidP="00FC60E4">
            <w:pPr>
              <w:keepNext/>
              <w:keepLines/>
              <w:suppressAutoHyphens/>
              <w:autoSpaceDN/>
              <w:adjustRightInd/>
              <w:snapToGrid w:val="0"/>
              <w:spacing w:before="100" w:after="100" w:line="190" w:lineRule="exact"/>
              <w:rPr>
                <w:b/>
                <w:sz w:val="16"/>
                <w:szCs w:val="16"/>
                <w:lang w:eastAsia="ar-SA"/>
              </w:rPr>
            </w:pPr>
            <w:r w:rsidRPr="009D24E4">
              <w:rPr>
                <w:b/>
                <w:sz w:val="16"/>
                <w:szCs w:val="16"/>
                <w:lang w:eastAsia="ar-SA"/>
              </w:rPr>
              <w:t>I</w:t>
            </w:r>
          </w:p>
        </w:tc>
        <w:tc>
          <w:tcPr>
            <w:tcW w:w="275"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0</w:t>
            </w:r>
          </w:p>
        </w:tc>
        <w:tc>
          <w:tcPr>
            <w:tcW w:w="25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2</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3</w:t>
            </w:r>
          </w:p>
        </w:tc>
        <w:tc>
          <w:tcPr>
            <w:tcW w:w="26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4</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5</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6</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7</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8</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9</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10</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11</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12</w:t>
            </w:r>
          </w:p>
        </w:tc>
        <w:tc>
          <w:tcPr>
            <w:tcW w:w="27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13</w:t>
            </w:r>
          </w:p>
        </w:tc>
        <w:tc>
          <w:tcPr>
            <w:tcW w:w="323"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14</w:t>
            </w:r>
          </w:p>
        </w:tc>
        <w:tc>
          <w:tcPr>
            <w:tcW w:w="31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b/>
                <w:sz w:val="16"/>
                <w:szCs w:val="16"/>
                <w:lang w:eastAsia="ar-SA"/>
              </w:rPr>
            </w:pPr>
            <w:r w:rsidRPr="009D24E4">
              <w:rPr>
                <w:b/>
                <w:sz w:val="16"/>
                <w:szCs w:val="16"/>
                <w:lang w:eastAsia="ar-SA"/>
              </w:rPr>
              <w:t>15</w:t>
            </w:r>
          </w:p>
        </w:tc>
      </w:tr>
      <w:tr w:rsidR="00FD0309" w:rsidRPr="006076AA" w:rsidTr="00FC60E4">
        <w:trPr>
          <w:cantSplit/>
          <w:trHeight w:hRule="exact" w:val="284"/>
          <w:jc w:val="center"/>
        </w:trPr>
        <w:tc>
          <w:tcPr>
            <w:tcW w:w="782" w:type="pct"/>
            <w:shd w:val="clear" w:color="auto" w:fill="auto"/>
          </w:tcPr>
          <w:p w:rsidR="00FD0309" w:rsidRPr="006076AA" w:rsidRDefault="00FD0309" w:rsidP="00FD0309">
            <w:pPr>
              <w:keepNext/>
              <w:keepLines/>
              <w:suppressAutoHyphens/>
              <w:autoSpaceDN/>
              <w:adjustRightInd/>
              <w:snapToGrid w:val="0"/>
              <w:spacing w:before="100" w:after="100" w:line="190" w:lineRule="exact"/>
              <w:jc w:val="center"/>
              <w:rPr>
                <w:b/>
                <w:sz w:val="16"/>
                <w:szCs w:val="16"/>
                <w:lang w:eastAsia="ar-SA"/>
              </w:rPr>
            </w:pPr>
            <w:proofErr w:type="spellStart"/>
            <w:r w:rsidRPr="009D24E4">
              <w:rPr>
                <w:b/>
                <w:sz w:val="16"/>
                <w:szCs w:val="16"/>
                <w:lang w:eastAsia="ar-SA"/>
              </w:rPr>
              <w:t>ctxIdxMap</w:t>
            </w:r>
            <w:r>
              <w:rPr>
                <w:rFonts w:hint="eastAsia"/>
                <w:b/>
                <w:sz w:val="16"/>
                <w:szCs w:val="16"/>
                <w:lang w:eastAsia="ja-JP"/>
              </w:rPr>
              <w:t>Luma</w:t>
            </w:r>
            <w:proofErr w:type="spellEnd"/>
            <w:r w:rsidR="005A6067">
              <w:rPr>
                <w:rFonts w:hint="eastAsia"/>
                <w:b/>
                <w:sz w:val="16"/>
                <w:szCs w:val="16"/>
                <w:lang w:eastAsia="ja-JP"/>
              </w:rPr>
              <w:t xml:space="preserve">[ </w:t>
            </w:r>
            <w:r w:rsidR="005A6067">
              <w:rPr>
                <w:b/>
                <w:sz w:val="16"/>
                <w:szCs w:val="16"/>
                <w:lang w:eastAsia="ja-JP"/>
              </w:rPr>
              <w:t>I</w:t>
            </w:r>
            <w:r w:rsidR="005A6067">
              <w:rPr>
                <w:rFonts w:hint="eastAsia"/>
                <w:b/>
                <w:sz w:val="16"/>
                <w:szCs w:val="16"/>
                <w:lang w:eastAsia="ja-JP"/>
              </w:rPr>
              <w:t xml:space="preserve"> ]</w:t>
            </w:r>
            <w:r w:rsidRPr="009D24E4">
              <w:rPr>
                <w:b/>
                <w:sz w:val="16"/>
                <w:szCs w:val="16"/>
                <w:lang w:eastAsia="ar-SA"/>
              </w:rPr>
              <w:t xml:space="preserve"> [ </w:t>
            </w:r>
            <w:proofErr w:type="spellStart"/>
            <w:r w:rsidRPr="009D24E4">
              <w:rPr>
                <w:b/>
                <w:sz w:val="16"/>
                <w:szCs w:val="16"/>
                <w:lang w:eastAsia="ar-SA"/>
              </w:rPr>
              <w:t>i</w:t>
            </w:r>
            <w:proofErr w:type="spellEnd"/>
            <w:r w:rsidRPr="009D24E4">
              <w:rPr>
                <w:b/>
                <w:sz w:val="16"/>
                <w:szCs w:val="16"/>
                <w:lang w:eastAsia="ar-SA"/>
              </w:rPr>
              <w:t> ]</w:t>
            </w:r>
          </w:p>
        </w:tc>
        <w:tc>
          <w:tcPr>
            <w:tcW w:w="275"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0</w:t>
            </w:r>
          </w:p>
        </w:tc>
        <w:tc>
          <w:tcPr>
            <w:tcW w:w="25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2</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3</w:t>
            </w:r>
          </w:p>
        </w:tc>
        <w:tc>
          <w:tcPr>
            <w:tcW w:w="268"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1</w:t>
            </w:r>
          </w:p>
        </w:tc>
        <w:tc>
          <w:tcPr>
            <w:tcW w:w="25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2</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3</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4</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ar-SA"/>
              </w:rPr>
            </w:pPr>
            <w:r w:rsidRPr="009D24E4">
              <w:t>4</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260"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227"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5</w:t>
            </w:r>
          </w:p>
        </w:tc>
        <w:tc>
          <w:tcPr>
            <w:tcW w:w="27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5</w:t>
            </w:r>
          </w:p>
        </w:tc>
        <w:tc>
          <w:tcPr>
            <w:tcW w:w="323"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c>
          <w:tcPr>
            <w:tcW w:w="319" w:type="pct"/>
            <w:shd w:val="clear" w:color="auto" w:fill="auto"/>
          </w:tcPr>
          <w:p w:rsidR="00FD0309" w:rsidRPr="006076AA" w:rsidRDefault="00FD0309" w:rsidP="00FC60E4">
            <w:pPr>
              <w:keepNext/>
              <w:keepLines/>
              <w:suppressAutoHyphens/>
              <w:autoSpaceDN/>
              <w:adjustRightInd/>
              <w:snapToGrid w:val="0"/>
              <w:spacing w:before="100" w:after="100" w:line="190" w:lineRule="exact"/>
              <w:jc w:val="center"/>
              <w:rPr>
                <w:sz w:val="16"/>
                <w:szCs w:val="16"/>
                <w:lang w:eastAsia="ja-JP"/>
              </w:rPr>
            </w:pPr>
            <w:r>
              <w:rPr>
                <w:rFonts w:hint="eastAsia"/>
                <w:lang w:eastAsia="ja-JP"/>
              </w:rPr>
              <w:t>6</w:t>
            </w:r>
          </w:p>
        </w:tc>
      </w:tr>
    </w:tbl>
    <w:p w:rsidR="00D56E19" w:rsidRDefault="00D56E19" w:rsidP="006076AA">
      <w:pPr>
        <w:pStyle w:val="af7"/>
        <w:rPr>
          <w:lang w:eastAsia="ja-JP"/>
        </w:rPr>
      </w:pPr>
    </w:p>
    <w:p w:rsidR="006076AA" w:rsidRPr="006076AA" w:rsidRDefault="00DE38A7" w:rsidP="006076AA">
      <w:pPr>
        <w:pStyle w:val="af7"/>
      </w:pPr>
      <w:r w:rsidRPr="00DE38A7">
        <w:t xml:space="preserve">Table </w:t>
      </w:r>
      <w:fldSimple w:instr=" STYLEREF 1 \s ">
        <w:r w:rsidRPr="00DE38A7">
          <w:rPr>
            <w:noProof/>
          </w:rPr>
          <w:t>9</w:t>
        </w:r>
      </w:fldSimple>
      <w:r w:rsidRPr="00DE38A7">
        <w:noBreakHyphen/>
      </w:r>
      <w:fldSimple w:instr=" SEQ Table \* ARABIC \s 1 ">
        <w:r w:rsidRPr="00DE38A7">
          <w:rPr>
            <w:noProof/>
          </w:rPr>
          <w:t>40</w:t>
        </w:r>
      </w:fldSimple>
      <w:r w:rsidRPr="00DE38A7">
        <w:rPr>
          <w:lang w:val="en-GB"/>
        </w:rPr>
        <w:t xml:space="preserve"> – </w:t>
      </w:r>
      <w:proofErr w:type="spellStart"/>
      <w:r w:rsidRPr="00DE38A7">
        <w:rPr>
          <w:lang w:val="en-GB"/>
        </w:rPr>
        <w:t>Specifcation</w:t>
      </w:r>
      <w:proofErr w:type="spellEnd"/>
      <w:r w:rsidRPr="00DE38A7">
        <w:rPr>
          <w:lang w:val="en-GB"/>
        </w:rPr>
        <w:t xml:space="preserve"> of </w:t>
      </w:r>
      <w:proofErr w:type="spellStart"/>
      <w:r w:rsidRPr="00DE38A7">
        <w:rPr>
          <w:lang w:val="en-GB"/>
        </w:rPr>
        <w:t>ctxIdxMap</w:t>
      </w:r>
      <w:r w:rsidRPr="00DE38A7">
        <w:rPr>
          <w:lang w:val="en-GB" w:eastAsia="ja-JP"/>
        </w:rPr>
        <w:t>Chroma</w:t>
      </w:r>
      <w:proofErr w:type="spellEnd"/>
      <w:proofErr w:type="gramStart"/>
      <w:r w:rsidRPr="00DE38A7">
        <w:rPr>
          <w:lang w:val="en-GB"/>
        </w:rPr>
        <w:t>[ </w:t>
      </w:r>
      <w:proofErr w:type="spellStart"/>
      <w:r w:rsidRPr="00DE38A7">
        <w:rPr>
          <w:lang w:val="en-GB"/>
        </w:rPr>
        <w:t>i</w:t>
      </w:r>
      <w:proofErr w:type="spellEnd"/>
      <w:proofErr w:type="gramEnd"/>
      <w:r w:rsidRPr="00DE38A7">
        <w:rPr>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72"/>
        <w:gridCol w:w="486"/>
        <w:gridCol w:w="455"/>
        <w:gridCol w:w="457"/>
        <w:gridCol w:w="457"/>
        <w:gridCol w:w="473"/>
        <w:gridCol w:w="457"/>
        <w:gridCol w:w="457"/>
        <w:gridCol w:w="459"/>
        <w:gridCol w:w="459"/>
        <w:gridCol w:w="398"/>
        <w:gridCol w:w="398"/>
        <w:gridCol w:w="459"/>
        <w:gridCol w:w="398"/>
        <w:gridCol w:w="494"/>
        <w:gridCol w:w="576"/>
        <w:gridCol w:w="567"/>
      </w:tblGrid>
      <w:tr w:rsidR="006076AA" w:rsidRPr="006076AA" w:rsidTr="00D56E19">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lang w:eastAsia="ar-SA"/>
              </w:rPr>
            </w:pPr>
            <w:r w:rsidRPr="00DE38A7">
              <w:rPr>
                <w:b/>
                <w:sz w:val="16"/>
                <w:szCs w:val="16"/>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4</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r w:rsidRPr="00DE38A7">
              <w:rPr>
                <w:b/>
                <w:sz w:val="16"/>
                <w:szCs w:val="16"/>
                <w:lang w:eastAsia="ar-SA"/>
              </w:rPr>
              <w:t>15</w:t>
            </w:r>
          </w:p>
        </w:tc>
      </w:tr>
      <w:tr w:rsidR="006076AA" w:rsidRPr="006076AA" w:rsidTr="00D56E19">
        <w:trPr>
          <w:cantSplit/>
          <w:trHeight w:hRule="exact" w:val="284"/>
          <w:jc w:val="center"/>
        </w:trPr>
        <w:tc>
          <w:tcPr>
            <w:tcW w:w="782"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lang w:eastAsia="ar-SA"/>
              </w:rPr>
            </w:pPr>
            <w:proofErr w:type="spellStart"/>
            <w:r w:rsidRPr="00DE38A7">
              <w:rPr>
                <w:b/>
                <w:sz w:val="16"/>
                <w:szCs w:val="16"/>
                <w:lang w:eastAsia="ar-SA"/>
              </w:rPr>
              <w:t>ctxIdxMap</w:t>
            </w:r>
            <w:r w:rsidRPr="00DE38A7">
              <w:rPr>
                <w:b/>
                <w:sz w:val="16"/>
                <w:szCs w:val="16"/>
                <w:lang w:eastAsia="ja-JP"/>
              </w:rPr>
              <w:t>Chroma</w:t>
            </w:r>
            <w:proofErr w:type="spellEnd"/>
            <w:r w:rsidRPr="00DE38A7">
              <w:rPr>
                <w:b/>
                <w:sz w:val="16"/>
                <w:szCs w:val="16"/>
                <w:lang w:eastAsia="ar-SA"/>
              </w:rPr>
              <w:t>[ </w:t>
            </w:r>
            <w:proofErr w:type="spellStart"/>
            <w:r w:rsidRPr="00DE38A7">
              <w:rPr>
                <w:b/>
                <w:sz w:val="16"/>
                <w:szCs w:val="16"/>
                <w:lang w:eastAsia="ar-SA"/>
              </w:rPr>
              <w:t>i</w:t>
            </w:r>
            <w:proofErr w:type="spellEnd"/>
            <w:r w:rsidRPr="00DE38A7">
              <w:rPr>
                <w:b/>
                <w:sz w:val="16"/>
                <w:szCs w:val="16"/>
                <w:lang w:eastAsia="ar-SA"/>
              </w:rPr>
              <w:t>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lang w:eastAsia="ar-SA"/>
              </w:rPr>
            </w:pPr>
            <w:r w:rsidRPr="00DE38A7">
              <w:t>5</w:t>
            </w:r>
          </w:p>
        </w:tc>
      </w:tr>
    </w:tbl>
    <w:p w:rsidR="004A0EA7" w:rsidRDefault="004A0EA7" w:rsidP="004A0EA7">
      <w:pPr>
        <w:rPr>
          <w:szCs w:val="22"/>
          <w:lang w:eastAsia="ja-JP"/>
        </w:rPr>
      </w:pPr>
    </w:p>
    <w:p w:rsidR="00D3183B" w:rsidRDefault="00D3183B" w:rsidP="004A0EA7">
      <w:pPr>
        <w:rPr>
          <w:szCs w:val="22"/>
          <w:lang w:eastAsia="ja-JP"/>
        </w:rPr>
      </w:pPr>
      <w:r>
        <w:rPr>
          <w:rFonts w:hint="eastAsia"/>
          <w:szCs w:val="22"/>
          <w:lang w:eastAsia="ja-JP"/>
        </w:rPr>
        <w:t xml:space="preserve">In the proposed method, the lookup table for 8x8 is removed </w:t>
      </w:r>
      <w:ins w:id="49" w:author="S124087_1228" w:date="2012-01-20T13:24:00Z">
        <w:r w:rsidR="003C29B6">
          <w:rPr>
            <w:rFonts w:hint="eastAsia"/>
            <w:szCs w:val="22"/>
            <w:lang w:eastAsia="ja-JP"/>
          </w:rPr>
          <w:t>so that</w:t>
        </w:r>
      </w:ins>
      <w:del w:id="50" w:author="S124087_1228" w:date="2012-01-20T13:24:00Z">
        <w:r w:rsidDel="003C29B6">
          <w:rPr>
            <w:rFonts w:hint="eastAsia"/>
            <w:szCs w:val="22"/>
            <w:lang w:eastAsia="ja-JP"/>
          </w:rPr>
          <w:delText>and</w:delText>
        </w:r>
      </w:del>
      <w:r>
        <w:rPr>
          <w:rFonts w:hint="eastAsia"/>
          <w:szCs w:val="22"/>
          <w:lang w:eastAsia="ja-JP"/>
        </w:rPr>
        <w:t xml:space="preserve"> the table for 4x4 </w:t>
      </w:r>
      <w:proofErr w:type="gramStart"/>
      <w:r>
        <w:rPr>
          <w:rFonts w:hint="eastAsia"/>
          <w:szCs w:val="22"/>
          <w:lang w:eastAsia="ja-JP"/>
        </w:rPr>
        <w:t>block</w:t>
      </w:r>
      <w:proofErr w:type="gramEnd"/>
      <w:r>
        <w:rPr>
          <w:rFonts w:hint="eastAsia"/>
          <w:szCs w:val="22"/>
          <w:lang w:eastAsia="ja-JP"/>
        </w:rPr>
        <w:t xml:space="preserve"> is used for both 4x4 and 8x8 blocks</w:t>
      </w:r>
      <w:del w:id="51" w:author="S124087_1228" w:date="2012-01-20T13:24:00Z">
        <w:r w:rsidDel="003C29B6">
          <w:rPr>
            <w:rFonts w:hint="eastAsia"/>
            <w:szCs w:val="22"/>
            <w:lang w:eastAsia="ja-JP"/>
          </w:rPr>
          <w:delText xml:space="preserve"> to reduce the sizes of lookup tables</w:delText>
        </w:r>
      </w:del>
      <w:r>
        <w:rPr>
          <w:rFonts w:hint="eastAsia"/>
          <w:szCs w:val="22"/>
          <w:lang w:eastAsia="ja-JP"/>
        </w:rPr>
        <w:t>. The DC</w:t>
      </w:r>
      <w:del w:id="52" w:author="Takeshi Tsukuba" w:date="2012-01-20T13:34:00Z">
        <w:r w:rsidDel="00855263">
          <w:rPr>
            <w:rFonts w:hint="eastAsia"/>
            <w:szCs w:val="22"/>
            <w:lang w:eastAsia="ja-JP"/>
          </w:rPr>
          <w:delText>/AC</w:delText>
        </w:r>
      </w:del>
      <w:r>
        <w:rPr>
          <w:rFonts w:hint="eastAsia"/>
          <w:szCs w:val="22"/>
          <w:lang w:eastAsia="ja-JP"/>
        </w:rPr>
        <w:t xml:space="preserve"> classification of 8x8 block is also </w:t>
      </w:r>
      <w:del w:id="53" w:author="S124087_1228" w:date="2012-01-20T13:24:00Z">
        <w:r w:rsidDel="003C29B6">
          <w:rPr>
            <w:rFonts w:hint="eastAsia"/>
            <w:szCs w:val="22"/>
            <w:lang w:eastAsia="ja-JP"/>
          </w:rPr>
          <w:delText>eliminated</w:delText>
        </w:r>
      </w:del>
      <w:ins w:id="54" w:author="S124087_1228" w:date="2012-01-20T13:24:00Z">
        <w:r w:rsidR="003C29B6">
          <w:rPr>
            <w:rFonts w:hint="eastAsia"/>
            <w:szCs w:val="22"/>
            <w:lang w:eastAsia="ja-JP"/>
          </w:rPr>
          <w:t>removed</w:t>
        </w:r>
      </w:ins>
      <w:r>
        <w:rPr>
          <w:rFonts w:hint="eastAsia"/>
          <w:szCs w:val="22"/>
          <w:lang w:eastAsia="ja-JP"/>
        </w:rPr>
        <w:t>.</w:t>
      </w:r>
    </w:p>
    <w:p w:rsidR="004A0EA7" w:rsidRPr="004911DE" w:rsidRDefault="004A0EA7" w:rsidP="004A0EA7">
      <w:pPr>
        <w:rPr>
          <w:szCs w:val="22"/>
          <w:lang w:eastAsia="ja-JP"/>
        </w:rPr>
      </w:pPr>
      <w:r>
        <w:rPr>
          <w:rFonts w:hint="eastAsia"/>
          <w:szCs w:val="22"/>
          <w:lang w:eastAsia="ja-JP"/>
        </w:rPr>
        <w:t xml:space="preserve">The benefits of the proposed method are </w:t>
      </w:r>
      <w:ins w:id="55" w:author="S124087_1228" w:date="2012-01-20T13:25:00Z">
        <w:r w:rsidR="003C29B6">
          <w:rPr>
            <w:rFonts w:hint="eastAsia"/>
            <w:szCs w:val="22"/>
            <w:lang w:eastAsia="ja-JP"/>
          </w:rPr>
          <w:t xml:space="preserve">summarized </w:t>
        </w:r>
      </w:ins>
      <w:r w:rsidR="00D3183B">
        <w:rPr>
          <w:rFonts w:hint="eastAsia"/>
          <w:szCs w:val="22"/>
          <w:lang w:eastAsia="ja-JP"/>
        </w:rPr>
        <w:t>as follows:</w:t>
      </w:r>
    </w:p>
    <w:p w:rsidR="00D56E19" w:rsidRPr="003C29B6" w:rsidRDefault="000D740F" w:rsidP="00F02561">
      <w:pPr>
        <w:pStyle w:val="afff1"/>
        <w:numPr>
          <w:ilvl w:val="0"/>
          <w:numId w:val="235"/>
        </w:numPr>
        <w:ind w:leftChars="0"/>
        <w:rPr>
          <w:szCs w:val="22"/>
          <w:lang w:eastAsia="ja-JP"/>
        </w:rPr>
      </w:pPr>
      <w:r w:rsidRPr="003C29B6">
        <w:rPr>
          <w:szCs w:val="22"/>
          <w:lang w:eastAsia="ja-JP"/>
        </w:rPr>
        <w:t xml:space="preserve">The number of </w:t>
      </w:r>
      <w:r w:rsidR="005024EA" w:rsidRPr="003C29B6">
        <w:rPr>
          <w:rFonts w:hint="eastAsia"/>
          <w:szCs w:val="22"/>
          <w:lang w:eastAsia="ja-JP"/>
        </w:rPr>
        <w:t>c</w:t>
      </w:r>
      <w:r w:rsidRPr="003C29B6">
        <w:rPr>
          <w:szCs w:val="22"/>
          <w:lang w:eastAsia="ja-JP"/>
        </w:rPr>
        <w:t xml:space="preserve">ontexts is reduced by </w:t>
      </w:r>
      <w:del w:id="56" w:author="S124087_1228" w:date="2012-01-20T13:25:00Z">
        <w:r w:rsidR="00F02561" w:rsidRPr="003C29B6" w:rsidDel="003C29B6">
          <w:rPr>
            <w:rFonts w:hint="eastAsia"/>
            <w:szCs w:val="22"/>
            <w:lang w:eastAsia="ja-JP"/>
          </w:rPr>
          <w:delText xml:space="preserve">a total of </w:delText>
        </w:r>
      </w:del>
      <w:r w:rsidRPr="003C29B6">
        <w:rPr>
          <w:szCs w:val="22"/>
          <w:lang w:eastAsia="ja-JP"/>
        </w:rPr>
        <w:t>11</w:t>
      </w:r>
      <w:del w:id="57" w:author="S124087_1228" w:date="2012-01-20T13:25:00Z">
        <w:r w:rsidR="00F02561" w:rsidRPr="003C29B6" w:rsidDel="003C29B6">
          <w:rPr>
            <w:rFonts w:hint="eastAsia"/>
            <w:szCs w:val="22"/>
            <w:lang w:eastAsia="ja-JP"/>
          </w:rPr>
          <w:delText>: 2 for 4x4 luma block, 4 for 8x8 luma block, and 5 for 8x8 chroma block.</w:delText>
        </w:r>
      </w:del>
    </w:p>
    <w:p w:rsidR="000E28CE" w:rsidRDefault="003C29B6" w:rsidP="00F02561">
      <w:pPr>
        <w:pStyle w:val="afff1"/>
        <w:numPr>
          <w:ilvl w:val="0"/>
          <w:numId w:val="235"/>
        </w:numPr>
        <w:ind w:leftChars="0"/>
        <w:rPr>
          <w:szCs w:val="22"/>
          <w:lang w:eastAsia="ja-JP"/>
        </w:rPr>
      </w:pPr>
      <w:ins w:id="58" w:author="S124087_1228" w:date="2012-01-20T13:27:00Z">
        <w:r>
          <w:rPr>
            <w:rFonts w:hint="eastAsia"/>
            <w:szCs w:val="22"/>
            <w:lang w:eastAsia="ja-JP"/>
          </w:rPr>
          <w:t xml:space="preserve">DC classification </w:t>
        </w:r>
      </w:ins>
      <w:ins w:id="59" w:author="S124087_1228" w:date="2012-01-20T13:28:00Z">
        <w:r>
          <w:rPr>
            <w:rFonts w:hint="eastAsia"/>
            <w:szCs w:val="22"/>
            <w:lang w:eastAsia="ja-JP"/>
          </w:rPr>
          <w:t>of</w:t>
        </w:r>
      </w:ins>
      <w:ins w:id="60" w:author="S124087_1228" w:date="2012-01-20T13:27:00Z">
        <w:r>
          <w:rPr>
            <w:rFonts w:hint="eastAsia"/>
            <w:szCs w:val="22"/>
            <w:lang w:eastAsia="ja-JP"/>
          </w:rPr>
          <w:t xml:space="preserve"> 8x8 </w:t>
        </w:r>
        <w:proofErr w:type="gramStart"/>
        <w:r>
          <w:rPr>
            <w:rFonts w:hint="eastAsia"/>
            <w:szCs w:val="22"/>
            <w:lang w:eastAsia="ja-JP"/>
          </w:rPr>
          <w:t>block</w:t>
        </w:r>
      </w:ins>
      <w:proofErr w:type="gramEnd"/>
      <w:ins w:id="61" w:author="S124087_1228" w:date="2012-01-20T13:28:00Z">
        <w:r>
          <w:rPr>
            <w:rFonts w:hint="eastAsia"/>
            <w:szCs w:val="22"/>
            <w:lang w:eastAsia="ja-JP"/>
          </w:rPr>
          <w:t xml:space="preserve"> is removed.</w:t>
        </w:r>
      </w:ins>
      <w:del w:id="62" w:author="S124087_1228" w:date="2012-01-20T13:26:00Z">
        <w:r w:rsidR="000E28CE" w:rsidRPr="003C29B6" w:rsidDel="003C29B6">
          <w:rPr>
            <w:rFonts w:hint="eastAsia"/>
            <w:szCs w:val="22"/>
            <w:lang w:eastAsia="ja-JP"/>
          </w:rPr>
          <w:delText xml:space="preserve">The context derivation </w:delText>
        </w:r>
        <w:r w:rsidR="000E28CE" w:rsidDel="003C29B6">
          <w:rPr>
            <w:rFonts w:hint="eastAsia"/>
            <w:szCs w:val="22"/>
            <w:lang w:eastAsia="ja-JP"/>
          </w:rPr>
          <w:delText>pr</w:delText>
        </w:r>
        <w:r w:rsidR="00D21B6C" w:rsidDel="003C29B6">
          <w:rPr>
            <w:rFonts w:hint="eastAsia"/>
            <w:szCs w:val="22"/>
            <w:lang w:eastAsia="ja-JP"/>
          </w:rPr>
          <w:delText>ocess for 8x8 block is simplified by r</w:delText>
        </w:r>
      </w:del>
      <w:del w:id="63" w:author="S124087_1228" w:date="2012-01-20T13:27:00Z">
        <w:r w:rsidR="00D21B6C" w:rsidDel="003C29B6">
          <w:rPr>
            <w:rFonts w:hint="eastAsia"/>
            <w:szCs w:val="22"/>
            <w:lang w:eastAsia="ja-JP"/>
          </w:rPr>
          <w:delText>emoving the DC/AC classification</w:delText>
        </w:r>
        <w:r w:rsidR="000E28CE" w:rsidDel="003C29B6">
          <w:rPr>
            <w:rFonts w:hint="eastAsia"/>
            <w:szCs w:val="22"/>
            <w:lang w:eastAsia="ja-JP"/>
          </w:rPr>
          <w:delText>.</w:delText>
        </w:r>
      </w:del>
    </w:p>
    <w:p w:rsidR="00D56E19" w:rsidRDefault="003C29B6">
      <w:pPr>
        <w:pStyle w:val="afff1"/>
        <w:numPr>
          <w:ilvl w:val="0"/>
          <w:numId w:val="235"/>
        </w:numPr>
        <w:ind w:leftChars="0"/>
        <w:rPr>
          <w:szCs w:val="22"/>
          <w:lang w:eastAsia="ja-JP"/>
        </w:rPr>
      </w:pPr>
      <w:ins w:id="64" w:author="S124087_1228" w:date="2012-01-20T13:26:00Z">
        <w:r>
          <w:rPr>
            <w:rFonts w:hint="eastAsia"/>
            <w:szCs w:val="22"/>
            <w:lang w:eastAsia="ja-JP"/>
          </w:rPr>
          <w:t>One</w:t>
        </w:r>
      </w:ins>
      <w:del w:id="65" w:author="S124087_1228" w:date="2012-01-20T13:26:00Z">
        <w:r w:rsidR="00F02561" w:rsidDel="003C29B6">
          <w:rPr>
            <w:rFonts w:hint="eastAsia"/>
            <w:szCs w:val="22"/>
            <w:lang w:eastAsia="ja-JP"/>
          </w:rPr>
          <w:delText>T</w:delText>
        </w:r>
        <w:r w:rsidR="00F02561" w:rsidRPr="006F23BD" w:rsidDel="003C29B6">
          <w:rPr>
            <w:szCs w:val="22"/>
            <w:lang w:eastAsia="ja-JP"/>
          </w:rPr>
          <w:delText xml:space="preserve">he </w:delText>
        </w:r>
      </w:del>
      <w:del w:id="66" w:author="S124087_1228" w:date="2012-01-20T13:25:00Z">
        <w:r w:rsidR="00F02561" w:rsidRPr="006F23BD" w:rsidDel="003C29B6">
          <w:rPr>
            <w:szCs w:val="22"/>
            <w:lang w:eastAsia="ja-JP"/>
          </w:rPr>
          <w:delText>size</w:delText>
        </w:r>
        <w:r w:rsidR="00F02561" w:rsidDel="003C29B6">
          <w:rPr>
            <w:rFonts w:hint="eastAsia"/>
            <w:szCs w:val="22"/>
            <w:lang w:eastAsia="ja-JP"/>
          </w:rPr>
          <w:delText>s</w:delText>
        </w:r>
        <w:r w:rsidR="00F02561" w:rsidRPr="006F23BD" w:rsidDel="003C29B6">
          <w:rPr>
            <w:szCs w:val="22"/>
            <w:lang w:eastAsia="ja-JP"/>
          </w:rPr>
          <w:delText xml:space="preserve"> of the</w:delText>
        </w:r>
      </w:del>
      <w:r w:rsidR="00F02561" w:rsidRPr="006F23BD">
        <w:rPr>
          <w:szCs w:val="22"/>
          <w:lang w:eastAsia="ja-JP"/>
        </w:rPr>
        <w:t xml:space="preserve"> lookup table</w:t>
      </w:r>
      <w:ins w:id="67" w:author="S124087_1228" w:date="2012-01-20T13:28:00Z">
        <w:r>
          <w:rPr>
            <w:rFonts w:hint="eastAsia"/>
            <w:szCs w:val="22"/>
            <w:lang w:eastAsia="ja-JP"/>
          </w:rPr>
          <w:t xml:space="preserve"> </w:t>
        </w:r>
        <w:r>
          <w:rPr>
            <w:lang w:val="en-GB"/>
          </w:rPr>
          <w:t>ctxIdxMap8x8</w:t>
        </w:r>
        <w:r>
          <w:rPr>
            <w:rFonts w:hint="eastAsia"/>
            <w:lang w:val="en-GB" w:eastAsia="ja-JP"/>
          </w:rPr>
          <w:t xml:space="preserve"> </w:t>
        </w:r>
        <w:del w:id="68" w:author="Takeshi Tsukuba" w:date="2012-01-20T13:34:00Z">
          <w:r w:rsidDel="00601443">
            <w:rPr>
              <w:rFonts w:hint="eastAsia"/>
              <w:lang w:val="en-GB" w:eastAsia="ja-JP"/>
            </w:rPr>
            <w:delText>removed.</w:delText>
          </w:r>
        </w:del>
      </w:ins>
      <w:del w:id="69" w:author="S124087_1228" w:date="2012-01-20T13:26:00Z">
        <w:r w:rsidR="00F02561" w:rsidDel="003C29B6">
          <w:rPr>
            <w:rFonts w:hint="eastAsia"/>
            <w:szCs w:val="22"/>
            <w:lang w:eastAsia="ja-JP"/>
          </w:rPr>
          <w:delText>s</w:delText>
        </w:r>
      </w:del>
      <w:del w:id="70" w:author="Takeshi Tsukuba" w:date="2012-01-20T13:34:00Z">
        <w:r w:rsidR="00F02561" w:rsidRPr="006F23BD" w:rsidDel="00DC3DB4">
          <w:rPr>
            <w:szCs w:val="22"/>
            <w:lang w:eastAsia="ja-JP"/>
          </w:rPr>
          <w:delText xml:space="preserve"> </w:delText>
        </w:r>
      </w:del>
      <w:ins w:id="71" w:author="S124087_1228" w:date="2012-01-20T13:26:00Z">
        <w:r>
          <w:rPr>
            <w:rFonts w:hint="eastAsia"/>
            <w:szCs w:val="22"/>
            <w:lang w:eastAsia="ja-JP"/>
          </w:rPr>
          <w:t>is removed</w:t>
        </w:r>
      </w:ins>
      <w:del w:id="72" w:author="S124087_1228" w:date="2012-01-20T13:26:00Z">
        <w:r w:rsidR="00F02561" w:rsidDel="003C29B6">
          <w:rPr>
            <w:rFonts w:hint="eastAsia"/>
            <w:szCs w:val="22"/>
            <w:lang w:eastAsia="ja-JP"/>
          </w:rPr>
          <w:delText>are</w:delText>
        </w:r>
      </w:del>
      <w:r w:rsidR="00F02561" w:rsidRPr="006F23BD">
        <w:rPr>
          <w:szCs w:val="22"/>
          <w:lang w:eastAsia="ja-JP"/>
        </w:rPr>
        <w:t xml:space="preserve"> </w:t>
      </w:r>
      <w:del w:id="73" w:author="S124087_1228" w:date="2012-01-20T13:26:00Z">
        <w:r w:rsidR="00F02561" w:rsidDel="003C29B6">
          <w:rPr>
            <w:rFonts w:hint="eastAsia"/>
            <w:szCs w:val="22"/>
            <w:lang w:eastAsia="ja-JP"/>
          </w:rPr>
          <w:delText>smaller because 14 elements of lookup tables are saved.</w:delText>
        </w:r>
      </w:del>
    </w:p>
    <w:p w:rsidR="00D56E19" w:rsidRDefault="00D56E19">
      <w:pPr>
        <w:pStyle w:val="af7"/>
        <w:rPr>
          <w:sz w:val="22"/>
          <w:szCs w:val="22"/>
        </w:rPr>
      </w:pPr>
    </w:p>
    <w:p w:rsidR="002A6E49" w:rsidRPr="006F23BD" w:rsidRDefault="00255F89" w:rsidP="002A6E49">
      <w:pPr>
        <w:pStyle w:val="1"/>
      </w:pPr>
      <w:r w:rsidRPr="006F23BD">
        <w:lastRenderedPageBreak/>
        <w:t>Simulation results</w:t>
      </w:r>
    </w:p>
    <w:p w:rsidR="00FF3950" w:rsidRDefault="00255F89" w:rsidP="004E5FC6">
      <w:pPr>
        <w:pStyle w:val="af7"/>
        <w:rPr>
          <w:b w:val="0"/>
          <w:sz w:val="22"/>
          <w:szCs w:val="22"/>
          <w:lang w:eastAsia="ja-JP"/>
        </w:rPr>
      </w:pPr>
      <w:r w:rsidRPr="006F23BD">
        <w:rPr>
          <w:b w:val="0"/>
          <w:sz w:val="22"/>
          <w:szCs w:val="22"/>
          <w:lang w:eastAsia="ja-JP"/>
        </w:rPr>
        <w:t>The proposal is implemented on HM-5.0. The simulations were performed based on common condition</w:t>
      </w:r>
      <w:ins w:id="74" w:author="S124087_1228" w:date="2012-01-20T13:29:00Z">
        <w:r w:rsidR="003C29B6">
          <w:rPr>
            <w:rFonts w:hint="eastAsia"/>
            <w:b w:val="0"/>
            <w:sz w:val="22"/>
            <w:szCs w:val="22"/>
            <w:lang w:eastAsia="ja-JP"/>
          </w:rPr>
          <w:t xml:space="preserve"> and low QP condition. </w:t>
        </w:r>
      </w:ins>
      <w:del w:id="75" w:author="S124087_1228" w:date="2012-01-20T13:29:00Z">
        <w:r w:rsidRPr="006F23BD" w:rsidDel="003C29B6">
          <w:rPr>
            <w:b w:val="0"/>
            <w:sz w:val="22"/>
            <w:szCs w:val="22"/>
            <w:lang w:eastAsia="ja-JP"/>
          </w:rPr>
          <w:delText xml:space="preserve">. </w:delText>
        </w:r>
      </w:del>
      <w:r w:rsidRPr="006F23BD">
        <w:rPr>
          <w:b w:val="0"/>
          <w:sz w:val="22"/>
          <w:szCs w:val="22"/>
          <w:lang w:eastAsia="ja-JP"/>
        </w:rPr>
        <w:t>Table 1 and 2 summarize the results of the experiments.</w:t>
      </w:r>
    </w:p>
    <w:p w:rsidR="00D70BA6" w:rsidRDefault="00D70BA6" w:rsidP="00D70BA6">
      <w:pPr>
        <w:rPr>
          <w:lang w:eastAsia="ja-JP"/>
        </w:rPr>
      </w:pPr>
    </w:p>
    <w:p w:rsidR="00D70BA6" w:rsidRDefault="00D70BA6" w:rsidP="00D70BA6">
      <w:pPr>
        <w:rPr>
          <w:lang w:eastAsia="ja-JP"/>
        </w:rPr>
      </w:pPr>
    </w:p>
    <w:p w:rsidR="00D70BA6" w:rsidRDefault="00D70BA6" w:rsidP="00D70BA6">
      <w:pPr>
        <w:rPr>
          <w:lang w:eastAsia="ja-JP"/>
        </w:rPr>
      </w:pPr>
    </w:p>
    <w:p w:rsidR="00FD48BE" w:rsidRDefault="00FD48BE" w:rsidP="00D70BA6">
      <w:pPr>
        <w:rPr>
          <w:lang w:eastAsia="ja-JP"/>
        </w:rPr>
      </w:pPr>
    </w:p>
    <w:p w:rsidR="005430DE" w:rsidRDefault="005430DE" w:rsidP="00D70BA6">
      <w:pPr>
        <w:rPr>
          <w:lang w:eastAsia="ja-JP"/>
        </w:rPr>
      </w:pPr>
    </w:p>
    <w:p w:rsidR="005430DE" w:rsidRDefault="005430DE" w:rsidP="00D70BA6">
      <w:pPr>
        <w:rPr>
          <w:lang w:eastAsia="ja-JP"/>
        </w:rPr>
      </w:pPr>
    </w:p>
    <w:p w:rsidR="005430DE" w:rsidRDefault="005430DE" w:rsidP="00D70BA6">
      <w:pPr>
        <w:rPr>
          <w:lang w:eastAsia="ja-JP"/>
        </w:rPr>
      </w:pPr>
    </w:p>
    <w:p w:rsidR="00910555" w:rsidRPr="006F23BD" w:rsidDel="003C29B6" w:rsidRDefault="00255F89" w:rsidP="003B67E5">
      <w:pPr>
        <w:spacing w:beforeLines="50"/>
        <w:jc w:val="center"/>
        <w:rPr>
          <w:del w:id="76" w:author="S124087_1228" w:date="2012-01-20T13:30:00Z"/>
          <w:b/>
          <w:szCs w:val="22"/>
          <w:lang w:eastAsia="ja-JP"/>
        </w:rPr>
      </w:pPr>
      <w:r w:rsidRPr="006F23BD">
        <w:rPr>
          <w:b/>
          <w:szCs w:val="22"/>
          <w:lang w:eastAsia="ja-JP"/>
        </w:rPr>
        <w:t xml:space="preserve">Table 1: Performance </w:t>
      </w:r>
      <w:del w:id="77" w:author="S124087_1228" w:date="2012-01-20T13:30:00Z">
        <w:r w:rsidRPr="006F23BD" w:rsidDel="003C29B6">
          <w:rPr>
            <w:b/>
            <w:szCs w:val="22"/>
            <w:lang w:eastAsia="ja-JP"/>
          </w:rPr>
          <w:delText xml:space="preserve">at QP=22,27,32,37 </w:delText>
        </w:r>
      </w:del>
      <w:r w:rsidRPr="006F23BD">
        <w:rPr>
          <w:b/>
          <w:szCs w:val="22"/>
          <w:lang w:eastAsia="ja-JP"/>
        </w:rPr>
        <w:t>of the proposed method</w:t>
      </w:r>
      <w:ins w:id="78" w:author="S124087_1228" w:date="2012-01-20T13:30:00Z">
        <w:r w:rsidR="003C29B6">
          <w:rPr>
            <w:rFonts w:hint="eastAsia"/>
            <w:b/>
            <w:szCs w:val="22"/>
            <w:lang w:eastAsia="ja-JP"/>
          </w:rPr>
          <w:t xml:space="preserve"> (common condition)</w:t>
        </w:r>
      </w:ins>
      <w:del w:id="79" w:author="S124087_1228" w:date="2012-01-20T13:30:00Z">
        <w:r w:rsidRPr="006F23BD" w:rsidDel="003C29B6">
          <w:rPr>
            <w:b/>
            <w:szCs w:val="22"/>
            <w:lang w:eastAsia="ja-JP"/>
          </w:rPr>
          <w:delText xml:space="preserve"> compared to anchor (HM-5.0)</w:delText>
        </w:r>
      </w:del>
    </w:p>
    <w:p w:rsidR="006F218B" w:rsidRPr="00A27F2D" w:rsidRDefault="00D56E19" w:rsidP="003B67E5">
      <w:pPr>
        <w:spacing w:beforeLines="50"/>
        <w:jc w:val="center"/>
        <w:rPr>
          <w:b/>
          <w:sz w:val="16"/>
          <w:szCs w:val="16"/>
          <w:lang w:eastAsia="ja-JP"/>
        </w:rPr>
        <w:pPrChange w:id="80" w:author="Takeshi Tsukuba" w:date="2012-01-20T13:32:00Z">
          <w:pPr>
            <w:spacing w:beforeLines="50"/>
            <w:jc w:val="center"/>
          </w:pPr>
        </w:pPrChange>
      </w:pPr>
      <w:r>
        <w:rPr>
          <w:noProof/>
          <w:szCs w:val="16"/>
          <w:lang w:eastAsia="ja-JP"/>
        </w:rPr>
        <w:drawing>
          <wp:inline distT="0" distB="0" distL="0" distR="0">
            <wp:extent cx="5544631" cy="4773979"/>
            <wp:effectExtent l="19050" t="0" r="0" b="0"/>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544631" cy="4773979"/>
                    </a:xfrm>
                    <a:prstGeom prst="rect">
                      <a:avLst/>
                    </a:prstGeom>
                    <a:noFill/>
                    <a:ln w="9525">
                      <a:noFill/>
                      <a:miter lim="800000"/>
                      <a:headEnd/>
                      <a:tailEnd/>
                    </a:ln>
                  </pic:spPr>
                </pic:pic>
              </a:graphicData>
            </a:graphic>
          </wp:inline>
        </w:drawing>
      </w:r>
    </w:p>
    <w:p w:rsidR="00DE38A7" w:rsidRDefault="00DE38A7" w:rsidP="003B67E5">
      <w:pPr>
        <w:spacing w:beforeLines="50"/>
        <w:jc w:val="center"/>
        <w:rPr>
          <w:b/>
          <w:sz w:val="16"/>
          <w:szCs w:val="16"/>
          <w:lang w:eastAsia="ja-JP"/>
        </w:rPr>
        <w:pPrChange w:id="81"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82"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83"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84"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85"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86"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87"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88"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89"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90"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91"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92"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93"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94"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95"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96"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97"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98" w:author="Takeshi Tsukuba" w:date="2012-01-20T13:33:00Z">
          <w:pPr>
            <w:spacing w:beforeLines="50"/>
            <w:jc w:val="center"/>
          </w:pPr>
        </w:pPrChange>
      </w:pPr>
    </w:p>
    <w:p w:rsidR="00DE38A7" w:rsidRDefault="00DE38A7" w:rsidP="003B67E5">
      <w:pPr>
        <w:spacing w:beforeLines="50"/>
        <w:jc w:val="center"/>
        <w:rPr>
          <w:b/>
          <w:sz w:val="16"/>
          <w:szCs w:val="16"/>
          <w:lang w:eastAsia="ja-JP"/>
        </w:rPr>
        <w:pPrChange w:id="99" w:author="Takeshi Tsukuba" w:date="2012-01-20T13:33:00Z">
          <w:pPr>
            <w:spacing w:beforeLines="50"/>
            <w:jc w:val="center"/>
          </w:pPr>
        </w:pPrChange>
      </w:pPr>
    </w:p>
    <w:p w:rsidR="00DE38A7" w:rsidDel="003C29B6" w:rsidRDefault="00255F89" w:rsidP="003B67E5">
      <w:pPr>
        <w:spacing w:beforeLines="50"/>
        <w:jc w:val="center"/>
        <w:rPr>
          <w:del w:id="100" w:author="S124087_1228" w:date="2012-01-20T13:29:00Z"/>
          <w:b/>
          <w:szCs w:val="22"/>
          <w:lang w:eastAsia="ja-JP"/>
        </w:rPr>
        <w:pPrChange w:id="101" w:author="Takeshi Tsukuba" w:date="2012-01-20T13:33:00Z">
          <w:pPr>
            <w:spacing w:beforeLines="50"/>
            <w:jc w:val="center"/>
          </w:pPr>
        </w:pPrChange>
      </w:pPr>
      <w:r w:rsidRPr="006F23BD">
        <w:rPr>
          <w:b/>
          <w:szCs w:val="22"/>
          <w:lang w:eastAsia="ja-JP"/>
        </w:rPr>
        <w:t xml:space="preserve">Table 2: Performance </w:t>
      </w:r>
      <w:del w:id="102" w:author="S124087_1228" w:date="2012-01-20T13:29:00Z">
        <w:r w:rsidRPr="006F23BD" w:rsidDel="003C29B6">
          <w:rPr>
            <w:b/>
            <w:szCs w:val="22"/>
            <w:lang w:eastAsia="ja-JP"/>
          </w:rPr>
          <w:delText xml:space="preserve">at QP=12,17,22,27 </w:delText>
        </w:r>
      </w:del>
      <w:r w:rsidRPr="006F23BD">
        <w:rPr>
          <w:b/>
          <w:szCs w:val="22"/>
          <w:lang w:eastAsia="ja-JP"/>
        </w:rPr>
        <w:t xml:space="preserve">of the proposed method </w:t>
      </w:r>
      <w:ins w:id="103" w:author="S124087_1228" w:date="2012-01-20T13:29:00Z">
        <w:r w:rsidR="003C29B6">
          <w:rPr>
            <w:rFonts w:hint="eastAsia"/>
            <w:b/>
            <w:szCs w:val="22"/>
            <w:lang w:eastAsia="ja-JP"/>
          </w:rPr>
          <w:t>(QP = 12,</w:t>
        </w:r>
      </w:ins>
      <w:ins w:id="104" w:author="S124087_1228" w:date="2012-01-20T13:30:00Z">
        <w:r w:rsidR="003C29B6">
          <w:rPr>
            <w:rFonts w:hint="eastAsia"/>
            <w:b/>
            <w:szCs w:val="22"/>
            <w:lang w:eastAsia="ja-JP"/>
          </w:rPr>
          <w:t xml:space="preserve"> </w:t>
        </w:r>
      </w:ins>
      <w:ins w:id="105" w:author="S124087_1228" w:date="2012-01-20T13:29:00Z">
        <w:r w:rsidR="003C29B6">
          <w:rPr>
            <w:rFonts w:hint="eastAsia"/>
            <w:b/>
            <w:szCs w:val="22"/>
            <w:lang w:eastAsia="ja-JP"/>
          </w:rPr>
          <w:t>17,</w:t>
        </w:r>
      </w:ins>
      <w:ins w:id="106" w:author="S124087_1228" w:date="2012-01-20T13:30:00Z">
        <w:r w:rsidR="003C29B6">
          <w:rPr>
            <w:rFonts w:hint="eastAsia"/>
            <w:b/>
            <w:szCs w:val="22"/>
            <w:lang w:eastAsia="ja-JP"/>
          </w:rPr>
          <w:t xml:space="preserve"> </w:t>
        </w:r>
      </w:ins>
      <w:ins w:id="107" w:author="S124087_1228" w:date="2012-01-20T13:29:00Z">
        <w:r w:rsidR="003C29B6">
          <w:rPr>
            <w:rFonts w:hint="eastAsia"/>
            <w:b/>
            <w:szCs w:val="22"/>
            <w:lang w:eastAsia="ja-JP"/>
          </w:rPr>
          <w:t>22,</w:t>
        </w:r>
      </w:ins>
      <w:ins w:id="108" w:author="S124087_1228" w:date="2012-01-20T13:30:00Z">
        <w:r w:rsidR="003C29B6">
          <w:rPr>
            <w:rFonts w:hint="eastAsia"/>
            <w:b/>
            <w:szCs w:val="22"/>
            <w:lang w:eastAsia="ja-JP"/>
          </w:rPr>
          <w:t xml:space="preserve"> </w:t>
        </w:r>
      </w:ins>
      <w:ins w:id="109" w:author="S124087_1228" w:date="2012-01-20T13:29:00Z">
        <w:r w:rsidR="003C29B6">
          <w:rPr>
            <w:rFonts w:hint="eastAsia"/>
            <w:b/>
            <w:szCs w:val="22"/>
            <w:lang w:eastAsia="ja-JP"/>
          </w:rPr>
          <w:t>27)</w:t>
        </w:r>
        <w:r w:rsidR="003C29B6" w:rsidRPr="006F23BD" w:rsidDel="003C29B6">
          <w:rPr>
            <w:b/>
            <w:szCs w:val="22"/>
            <w:lang w:eastAsia="ja-JP"/>
          </w:rPr>
          <w:t xml:space="preserve"> </w:t>
        </w:r>
      </w:ins>
      <w:del w:id="110" w:author="S124087_1228" w:date="2012-01-20T13:29:00Z">
        <w:r w:rsidRPr="006F23BD" w:rsidDel="003C29B6">
          <w:rPr>
            <w:b/>
            <w:szCs w:val="22"/>
            <w:lang w:eastAsia="ja-JP"/>
          </w:rPr>
          <w:delText>compared to anchor (HM-5.0)</w:delText>
        </w:r>
      </w:del>
      <w:r w:rsidR="00D70BA6">
        <w:rPr>
          <w:rFonts w:hint="eastAsia"/>
          <w:b/>
          <w:szCs w:val="22"/>
          <w:lang w:eastAsia="ja-JP"/>
        </w:rPr>
        <w:br/>
      </w:r>
      <w:del w:id="111" w:author="S124087_1228" w:date="2012-01-20T13:29:00Z">
        <w:r w:rsidR="00A27F2D" w:rsidRPr="006F23BD" w:rsidDel="003C29B6">
          <w:rPr>
            <w:rFonts w:hint="eastAsia"/>
            <w:b/>
            <w:szCs w:val="22"/>
            <w:lang w:eastAsia="ja-JP"/>
          </w:rPr>
          <w:delText>(to be updated)</w:delText>
        </w:r>
      </w:del>
    </w:p>
    <w:p w:rsidR="00DE38A7" w:rsidRDefault="00D56E19" w:rsidP="003B67E5">
      <w:pPr>
        <w:spacing w:beforeLines="50"/>
        <w:jc w:val="center"/>
        <w:rPr>
          <w:b/>
          <w:sz w:val="16"/>
          <w:szCs w:val="16"/>
          <w:lang w:eastAsia="ja-JP"/>
        </w:rPr>
        <w:pPrChange w:id="112" w:author="Takeshi Tsukuba" w:date="2012-01-20T13:33:00Z">
          <w:pPr>
            <w:spacing w:beforeLines="50"/>
            <w:jc w:val="center"/>
          </w:pPr>
        </w:pPrChange>
      </w:pPr>
      <w:r>
        <w:rPr>
          <w:noProof/>
          <w:szCs w:val="16"/>
          <w:lang w:eastAsia="ja-JP"/>
        </w:rPr>
        <w:drawing>
          <wp:inline distT="0" distB="0" distL="0" distR="0">
            <wp:extent cx="5544631" cy="4773979"/>
            <wp:effectExtent l="19050" t="0" r="0" b="0"/>
            <wp:docPr id="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5544631" cy="4773979"/>
                    </a:xfrm>
                    <a:prstGeom prst="rect">
                      <a:avLst/>
                    </a:prstGeom>
                    <a:noFill/>
                    <a:ln w="9525">
                      <a:noFill/>
                      <a:miter lim="800000"/>
                      <a:headEnd/>
                      <a:tailEnd/>
                    </a:ln>
                  </pic:spPr>
                </pic:pic>
              </a:graphicData>
            </a:graphic>
          </wp:inline>
        </w:drawing>
      </w:r>
    </w:p>
    <w:p w:rsidR="006059C4" w:rsidRPr="00A27F2D" w:rsidRDefault="006059C4" w:rsidP="009B4CE9">
      <w:pPr>
        <w:rPr>
          <w:sz w:val="16"/>
          <w:szCs w:val="16"/>
        </w:rPr>
      </w:pPr>
    </w:p>
    <w:p w:rsidR="006059C4" w:rsidRPr="006F23BD" w:rsidRDefault="00255F89" w:rsidP="006059C4">
      <w:pPr>
        <w:pStyle w:val="1"/>
      </w:pPr>
      <w:r w:rsidRPr="006F23BD">
        <w:rPr>
          <w:lang w:eastAsia="ja-JP"/>
        </w:rPr>
        <w:t>Conclusion</w:t>
      </w:r>
    </w:p>
    <w:p w:rsidR="006A6416" w:rsidRPr="00D70BA6" w:rsidRDefault="00255F89" w:rsidP="006059C4">
      <w:pPr>
        <w:rPr>
          <w:szCs w:val="22"/>
          <w:lang w:eastAsia="ja-JP"/>
        </w:rPr>
      </w:pPr>
      <w:r w:rsidRPr="00D70BA6">
        <w:rPr>
          <w:szCs w:val="22"/>
          <w:lang w:eastAsia="ja-JP"/>
        </w:rPr>
        <w:t xml:space="preserve">In this document, </w:t>
      </w:r>
      <w:r w:rsidR="00F945A8" w:rsidRPr="00D70BA6">
        <w:rPr>
          <w:rFonts w:hint="eastAsia"/>
          <w:szCs w:val="22"/>
          <w:lang w:eastAsia="ja-JP"/>
        </w:rPr>
        <w:t xml:space="preserve">a modification of </w:t>
      </w:r>
      <w:r w:rsidR="00F945A8" w:rsidRPr="00D70BA6">
        <w:rPr>
          <w:szCs w:val="22"/>
          <w:lang w:eastAsia="ja-JP"/>
        </w:rPr>
        <w:t>significance map coding for 4x4 and 8x8 blocks</w:t>
      </w:r>
      <w:r w:rsidR="00F945A8" w:rsidRPr="00D70BA6">
        <w:rPr>
          <w:rFonts w:hint="eastAsia"/>
          <w:szCs w:val="22"/>
          <w:lang w:eastAsia="ja-JP"/>
        </w:rPr>
        <w:t xml:space="preserve"> is proposed. In this </w:t>
      </w:r>
      <w:proofErr w:type="spellStart"/>
      <w:r w:rsidR="00F945A8" w:rsidRPr="00D70BA6">
        <w:rPr>
          <w:rFonts w:hint="eastAsia"/>
          <w:szCs w:val="22"/>
          <w:lang w:eastAsia="ja-JP"/>
        </w:rPr>
        <w:t>proposal,the</w:t>
      </w:r>
      <w:proofErr w:type="spellEnd"/>
      <w:r w:rsidR="00F945A8" w:rsidRPr="00D70BA6">
        <w:rPr>
          <w:rFonts w:hint="eastAsia"/>
          <w:szCs w:val="22"/>
          <w:lang w:eastAsia="ja-JP"/>
        </w:rPr>
        <w:t xml:space="preserve"> number of context </w:t>
      </w:r>
      <w:r w:rsidR="00231D94">
        <w:rPr>
          <w:rFonts w:hint="eastAsia"/>
          <w:szCs w:val="22"/>
          <w:lang w:eastAsia="ja-JP"/>
        </w:rPr>
        <w:t xml:space="preserve">for 4x4 and 8x8 </w:t>
      </w:r>
      <w:r w:rsidR="000409A7">
        <w:rPr>
          <w:rFonts w:hint="eastAsia"/>
          <w:szCs w:val="22"/>
          <w:lang w:eastAsia="ja-JP"/>
        </w:rPr>
        <w:t xml:space="preserve">blocks </w:t>
      </w:r>
      <w:r w:rsidR="00F945A8" w:rsidRPr="00D70BA6">
        <w:rPr>
          <w:rFonts w:hint="eastAsia"/>
          <w:szCs w:val="22"/>
          <w:lang w:eastAsia="ja-JP"/>
        </w:rPr>
        <w:t xml:space="preserve">is reduced by 11 (about 30%, 11/37) and context </w:t>
      </w:r>
      <w:r w:rsidR="00F945A8" w:rsidRPr="00D70BA6">
        <w:rPr>
          <w:rFonts w:hint="eastAsia"/>
          <w:szCs w:val="22"/>
          <w:lang w:eastAsia="ja-JP"/>
        </w:rPr>
        <w:lastRenderedPageBreak/>
        <w:t xml:space="preserve">derivation process is simplified </w:t>
      </w:r>
      <w:r w:rsidR="004E16A2">
        <w:rPr>
          <w:rFonts w:hint="eastAsia"/>
          <w:szCs w:val="22"/>
          <w:lang w:eastAsia="ja-JP"/>
        </w:rPr>
        <w:t xml:space="preserve">by </w:t>
      </w:r>
      <w:r w:rsidR="00F945A8" w:rsidRPr="00D70BA6">
        <w:rPr>
          <w:rFonts w:hint="eastAsia"/>
          <w:szCs w:val="22"/>
          <w:lang w:eastAsia="ja-JP"/>
        </w:rPr>
        <w:t xml:space="preserve">using the common </w:t>
      </w:r>
      <w:r w:rsidR="003D2D96">
        <w:rPr>
          <w:rFonts w:hint="eastAsia"/>
          <w:szCs w:val="22"/>
          <w:lang w:eastAsia="ja-JP"/>
        </w:rPr>
        <w:t xml:space="preserve">lookup </w:t>
      </w:r>
      <w:r w:rsidR="00F945A8" w:rsidRPr="00D70BA6">
        <w:rPr>
          <w:rFonts w:hint="eastAsia"/>
          <w:szCs w:val="22"/>
          <w:lang w:eastAsia="ja-JP"/>
        </w:rPr>
        <w:t xml:space="preserve">table for </w:t>
      </w:r>
      <w:proofErr w:type="spellStart"/>
      <w:r w:rsidR="00F945A8" w:rsidRPr="00D70BA6">
        <w:rPr>
          <w:rFonts w:hint="eastAsia"/>
          <w:szCs w:val="22"/>
          <w:lang w:eastAsia="ja-JP"/>
        </w:rPr>
        <w:t>luma</w:t>
      </w:r>
      <w:proofErr w:type="spellEnd"/>
      <w:r w:rsidR="00F945A8" w:rsidRPr="00D70BA6">
        <w:rPr>
          <w:rFonts w:hint="eastAsia"/>
          <w:szCs w:val="22"/>
          <w:lang w:eastAsia="ja-JP"/>
        </w:rPr>
        <w:t xml:space="preserve"> and </w:t>
      </w:r>
      <w:proofErr w:type="spellStart"/>
      <w:r w:rsidR="00F945A8" w:rsidRPr="00D70BA6">
        <w:rPr>
          <w:rFonts w:hint="eastAsia"/>
          <w:szCs w:val="22"/>
          <w:lang w:eastAsia="ja-JP"/>
        </w:rPr>
        <w:t>chroma</w:t>
      </w:r>
      <w:proofErr w:type="spellEnd"/>
      <w:r w:rsidR="00062464">
        <w:rPr>
          <w:rFonts w:hint="eastAsia"/>
          <w:szCs w:val="22"/>
          <w:lang w:eastAsia="ja-JP"/>
        </w:rPr>
        <w:t xml:space="preserve"> and removing DC</w:t>
      </w:r>
      <w:del w:id="113" w:author="S124087_1228" w:date="2012-01-20T13:31:00Z">
        <w:r w:rsidR="00062464" w:rsidDel="004B7897">
          <w:rPr>
            <w:rFonts w:hint="eastAsia"/>
            <w:szCs w:val="22"/>
            <w:lang w:eastAsia="ja-JP"/>
          </w:rPr>
          <w:delText>/AC</w:delText>
        </w:r>
      </w:del>
      <w:r w:rsidR="00062464">
        <w:rPr>
          <w:rFonts w:hint="eastAsia"/>
          <w:szCs w:val="22"/>
          <w:lang w:eastAsia="ja-JP"/>
        </w:rPr>
        <w:t xml:space="preserve"> classification of 8x8 block</w:t>
      </w:r>
      <w:r w:rsidR="001028A2">
        <w:rPr>
          <w:rFonts w:hint="eastAsia"/>
          <w:szCs w:val="22"/>
          <w:lang w:eastAsia="ja-JP"/>
        </w:rPr>
        <w:t xml:space="preserve">. </w:t>
      </w:r>
      <w:r w:rsidR="00F945A8" w:rsidRPr="00D70BA6">
        <w:rPr>
          <w:rFonts w:hint="eastAsia"/>
          <w:szCs w:val="22"/>
          <w:lang w:eastAsia="ja-JP"/>
        </w:rPr>
        <w:t xml:space="preserve">The performance loss is </w:t>
      </w:r>
      <w:r w:rsidR="00F945A8" w:rsidRPr="00D70BA6">
        <w:rPr>
          <w:szCs w:val="22"/>
          <w:lang w:eastAsia="ja-JP"/>
        </w:rPr>
        <w:t>negligible</w:t>
      </w:r>
      <w:r w:rsidR="00F945A8" w:rsidRPr="00D70BA6">
        <w:rPr>
          <w:rFonts w:hint="eastAsia"/>
          <w:szCs w:val="22"/>
          <w:lang w:eastAsia="ja-JP"/>
        </w:rPr>
        <w:t xml:space="preserve"> (up to 0.1 %)</w:t>
      </w:r>
      <w:r w:rsidR="005024EA">
        <w:rPr>
          <w:rFonts w:hint="eastAsia"/>
          <w:szCs w:val="22"/>
          <w:lang w:eastAsia="ja-JP"/>
        </w:rPr>
        <w:t>.</w:t>
      </w:r>
      <w:r w:rsidRPr="00D70BA6">
        <w:rPr>
          <w:szCs w:val="22"/>
          <w:lang w:eastAsia="ja-JP"/>
        </w:rPr>
        <w:t xml:space="preserve"> We recommend </w:t>
      </w:r>
      <w:r w:rsidR="00F945A8" w:rsidRPr="00D70BA6">
        <w:rPr>
          <w:rFonts w:hint="eastAsia"/>
          <w:szCs w:val="22"/>
          <w:lang w:eastAsia="ja-JP"/>
        </w:rPr>
        <w:t>the</w:t>
      </w:r>
      <w:r w:rsidRPr="00D70BA6">
        <w:rPr>
          <w:szCs w:val="22"/>
          <w:lang w:eastAsia="ja-JP"/>
        </w:rPr>
        <w:t xml:space="preserve"> proposal to be adopted as a part of the next HM.</w:t>
      </w:r>
    </w:p>
    <w:p w:rsidR="002A6E49" w:rsidRPr="006F23BD" w:rsidRDefault="00255F89" w:rsidP="002A6E49">
      <w:pPr>
        <w:pStyle w:val="1"/>
      </w:pPr>
      <w:r w:rsidRPr="006F23BD">
        <w:t>References</w:t>
      </w:r>
    </w:p>
    <w:p w:rsidR="00C13ADD" w:rsidRPr="00D70BA6" w:rsidRDefault="00255F89" w:rsidP="00C13ADD">
      <w:pPr>
        <w:numPr>
          <w:ilvl w:val="0"/>
          <w:numId w:val="11"/>
        </w:numPr>
        <w:tabs>
          <w:tab w:val="clear" w:pos="360"/>
          <w:tab w:val="clear" w:pos="720"/>
          <w:tab w:val="clear" w:pos="1080"/>
          <w:tab w:val="clear" w:pos="1440"/>
        </w:tabs>
        <w:spacing w:before="0"/>
        <w:ind w:left="720"/>
        <w:jc w:val="both"/>
        <w:rPr>
          <w:szCs w:val="22"/>
        </w:rPr>
      </w:pPr>
      <w:r w:rsidRPr="00D70BA6">
        <w:rPr>
          <w:szCs w:val="22"/>
          <w:lang w:val="de-DE"/>
        </w:rPr>
        <w:t>Vivienne Sze</w:t>
      </w:r>
      <w:r w:rsidRPr="00D70BA6">
        <w:rPr>
          <w:szCs w:val="22"/>
          <w:lang w:eastAsia="ja-JP"/>
        </w:rPr>
        <w:t>, “</w:t>
      </w:r>
      <w:r w:rsidRPr="00D70BA6">
        <w:rPr>
          <w:szCs w:val="22"/>
        </w:rPr>
        <w:t>Description of Core Experiment (CE11): Coefficient scanning and coding</w:t>
      </w:r>
      <w:r w:rsidRPr="00D70BA6">
        <w:rPr>
          <w:szCs w:val="22"/>
          <w:lang w:eastAsia="ja-JP"/>
        </w:rPr>
        <w:t>,”</w:t>
      </w:r>
      <w:r w:rsidRPr="00D70BA6">
        <w:rPr>
          <w:szCs w:val="22"/>
        </w:rPr>
        <w:t xml:space="preserve"> JCTVC-G12</w:t>
      </w:r>
      <w:r w:rsidRPr="00D70BA6">
        <w:rPr>
          <w:szCs w:val="22"/>
          <w:lang w:eastAsia="ja-JP"/>
        </w:rPr>
        <w:t>11</w:t>
      </w:r>
      <w:r w:rsidRPr="00D70BA6">
        <w:rPr>
          <w:szCs w:val="22"/>
        </w:rPr>
        <w:t>, 7th Meeting: Geneva, CH, 21-30 November, 2011.</w:t>
      </w:r>
    </w:p>
    <w:p w:rsidR="000423D4" w:rsidRPr="000423D4" w:rsidRDefault="000423D4" w:rsidP="000423D4">
      <w:pPr>
        <w:numPr>
          <w:ilvl w:val="0"/>
          <w:numId w:val="11"/>
        </w:numPr>
        <w:tabs>
          <w:tab w:val="clear" w:pos="360"/>
          <w:tab w:val="clear" w:pos="720"/>
          <w:tab w:val="clear" w:pos="1080"/>
          <w:tab w:val="clear" w:pos="1440"/>
        </w:tabs>
        <w:spacing w:before="0"/>
        <w:ind w:left="720"/>
        <w:jc w:val="both"/>
        <w:rPr>
          <w:szCs w:val="22"/>
        </w:rPr>
      </w:pPr>
      <w:r w:rsidRPr="000423D4">
        <w:rPr>
          <w:szCs w:val="22"/>
        </w:rPr>
        <w:t xml:space="preserve">B. </w:t>
      </w:r>
      <w:proofErr w:type="spellStart"/>
      <w:r w:rsidRPr="000423D4">
        <w:rPr>
          <w:szCs w:val="22"/>
        </w:rPr>
        <w:t>Bross</w:t>
      </w:r>
      <w:proofErr w:type="spellEnd"/>
      <w:r w:rsidRPr="000423D4">
        <w:rPr>
          <w:szCs w:val="22"/>
        </w:rPr>
        <w:t xml:space="preserve">, W-J Han, J-R Ohm, G. J. Sullivan, and T. </w:t>
      </w:r>
      <w:proofErr w:type="spellStart"/>
      <w:r w:rsidRPr="000423D4">
        <w:rPr>
          <w:szCs w:val="22"/>
        </w:rPr>
        <w:t>Wiegand</w:t>
      </w:r>
      <w:proofErr w:type="spellEnd"/>
      <w:r w:rsidRPr="000423D4">
        <w:rPr>
          <w:szCs w:val="22"/>
        </w:rPr>
        <w:t>, “WD</w:t>
      </w:r>
      <w:r w:rsidR="006B46F4">
        <w:rPr>
          <w:rFonts w:hint="eastAsia"/>
          <w:szCs w:val="22"/>
          <w:lang w:eastAsia="ja-JP"/>
        </w:rPr>
        <w:t>5</w:t>
      </w:r>
      <w:r w:rsidRPr="000423D4">
        <w:rPr>
          <w:szCs w:val="22"/>
        </w:rPr>
        <w:t xml:space="preserve">: Working Draft </w:t>
      </w:r>
      <w:r w:rsidRPr="000423D4">
        <w:rPr>
          <w:rFonts w:hint="eastAsia"/>
          <w:szCs w:val="22"/>
          <w:lang w:eastAsia="ja-JP"/>
        </w:rPr>
        <w:t>5</w:t>
      </w:r>
      <w:r w:rsidRPr="000423D4">
        <w:rPr>
          <w:szCs w:val="22"/>
        </w:rPr>
        <w:t xml:space="preserve"> of High-Efficiency Video Coding,” JCT-VC o</w:t>
      </w:r>
      <w:r w:rsidR="009D24E4">
        <w:rPr>
          <w:szCs w:val="22"/>
        </w:rPr>
        <w:t xml:space="preserve">f ITU-T SG16 WP3 and ISO/IEC JTC1/SC29/WG11, </w:t>
      </w:r>
      <w:r w:rsidR="009D24E4">
        <w:rPr>
          <w:szCs w:val="22"/>
          <w:lang w:eastAsia="ja-JP"/>
        </w:rPr>
        <w:t>7</w:t>
      </w:r>
      <w:r w:rsidR="009D24E4">
        <w:rPr>
          <w:szCs w:val="22"/>
          <w:vertAlign w:val="superscript"/>
        </w:rPr>
        <w:t>th</w:t>
      </w:r>
      <w:r w:rsidR="009D24E4">
        <w:rPr>
          <w:szCs w:val="22"/>
        </w:rPr>
        <w:t xml:space="preserve"> Meeting, </w:t>
      </w:r>
      <w:r w:rsidR="009D24E4">
        <w:rPr>
          <w:szCs w:val="22"/>
          <w:lang w:eastAsia="ja-JP"/>
        </w:rPr>
        <w:t xml:space="preserve">Geneva, November, </w:t>
      </w:r>
      <w:r w:rsidR="009D24E4">
        <w:rPr>
          <w:szCs w:val="22"/>
        </w:rPr>
        <w:t>2011.</w:t>
      </w:r>
    </w:p>
    <w:p w:rsidR="00F02561" w:rsidRPr="006F23BD" w:rsidRDefault="00F02561" w:rsidP="00F02561">
      <w:pPr>
        <w:pStyle w:val="1"/>
        <w:rPr>
          <w:lang w:eastAsia="ja-JP"/>
        </w:rPr>
      </w:pPr>
      <w:r w:rsidRPr="006F23BD">
        <w:rPr>
          <w:lang w:eastAsia="ja-JP"/>
        </w:rPr>
        <w:t>Proposed WD text</w:t>
      </w:r>
    </w:p>
    <w:p w:rsidR="00F02561" w:rsidRDefault="00F02561" w:rsidP="00F02561">
      <w:pPr>
        <w:ind w:left="360"/>
        <w:rPr>
          <w:szCs w:val="22"/>
          <w:lang w:eastAsia="ja-JP"/>
        </w:rPr>
      </w:pPr>
      <w:r w:rsidRPr="006F23BD">
        <w:rPr>
          <w:szCs w:val="22"/>
          <w:lang w:eastAsia="ja-JP"/>
        </w:rPr>
        <w:t>The changes of WD text are highlighted in yellow. The base text is JCTVC-</w:t>
      </w:r>
      <w:proofErr w:type="gramStart"/>
      <w:r w:rsidRPr="006F23BD">
        <w:rPr>
          <w:szCs w:val="22"/>
          <w:lang w:eastAsia="ja-JP"/>
        </w:rPr>
        <w:t>G1</w:t>
      </w:r>
      <w:r w:rsidR="000423D4">
        <w:rPr>
          <w:rFonts w:hint="eastAsia"/>
          <w:szCs w:val="22"/>
          <w:lang w:eastAsia="ja-JP"/>
        </w:rPr>
        <w:t>103</w:t>
      </w:r>
      <w:r w:rsidRPr="006F23BD">
        <w:rPr>
          <w:szCs w:val="22"/>
          <w:lang w:eastAsia="ja-JP"/>
        </w:rPr>
        <w:t>[</w:t>
      </w:r>
      <w:proofErr w:type="gramEnd"/>
      <w:r>
        <w:rPr>
          <w:rFonts w:hint="eastAsia"/>
          <w:szCs w:val="22"/>
          <w:lang w:eastAsia="ja-JP"/>
        </w:rPr>
        <w:t>2</w:t>
      </w:r>
      <w:r w:rsidRPr="006F23BD">
        <w:rPr>
          <w:szCs w:val="22"/>
          <w:lang w:eastAsia="ja-JP"/>
        </w:rPr>
        <w:t>].</w:t>
      </w:r>
    </w:p>
    <w:p w:rsidR="00614441" w:rsidRDefault="00614441" w:rsidP="00F02561">
      <w:pPr>
        <w:ind w:left="360"/>
        <w:rPr>
          <w:ins w:id="114" w:author="Takeshi Tsukuba" w:date="2012-01-20T13:33:00Z"/>
          <w:rFonts w:hint="eastAsia"/>
          <w:szCs w:val="22"/>
          <w:lang w:eastAsia="ja-JP"/>
        </w:rPr>
      </w:pPr>
    </w:p>
    <w:p w:rsidR="003B67E5" w:rsidRDefault="003B67E5" w:rsidP="00F02561">
      <w:pPr>
        <w:ind w:left="360"/>
        <w:rPr>
          <w:szCs w:val="22"/>
          <w:lang w:eastAsia="ja-JP"/>
        </w:rPr>
      </w:pPr>
    </w:p>
    <w:p w:rsidR="00614441" w:rsidRPr="00E8461A" w:rsidRDefault="00614441" w:rsidP="00614441">
      <w:pPr>
        <w:pStyle w:val="af7"/>
        <w:rPr>
          <w:lang w:val="en-GB"/>
        </w:rPr>
      </w:pPr>
      <w:r w:rsidRPr="00E8461A">
        <w:rPr>
          <w:lang w:val="en-GB"/>
        </w:rPr>
        <w:t xml:space="preserve">Table </w:t>
      </w:r>
      <w:r w:rsidR="00DA5E23">
        <w:rPr>
          <w:lang w:val="en-GB"/>
        </w:rPr>
        <w:fldChar w:fldCharType="begin"/>
      </w:r>
      <w:r>
        <w:rPr>
          <w:lang w:val="en-GB"/>
        </w:rPr>
        <w:instrText xml:space="preserve"> STYLEREF 1 \s </w:instrText>
      </w:r>
      <w:r w:rsidR="00DA5E23">
        <w:rPr>
          <w:lang w:val="en-GB"/>
        </w:rPr>
        <w:fldChar w:fldCharType="separate"/>
      </w:r>
      <w:r>
        <w:rPr>
          <w:noProof/>
          <w:lang w:val="en-GB"/>
        </w:rPr>
        <w:t>9</w:t>
      </w:r>
      <w:r w:rsidR="00DA5E23">
        <w:rPr>
          <w:lang w:val="en-GB"/>
        </w:rPr>
        <w:fldChar w:fldCharType="end"/>
      </w:r>
      <w:r>
        <w:rPr>
          <w:lang w:val="en-GB"/>
        </w:rPr>
        <w:noBreakHyphen/>
      </w:r>
      <w:r w:rsidR="00DA5E23">
        <w:rPr>
          <w:lang w:val="en-GB"/>
        </w:rPr>
        <w:fldChar w:fldCharType="begin"/>
      </w:r>
      <w:r>
        <w:rPr>
          <w:lang w:val="en-GB"/>
        </w:rPr>
        <w:instrText xml:space="preserve"> SEQ Table \* ARABIC \s 1 </w:instrText>
      </w:r>
      <w:r w:rsidR="00DA5E23">
        <w:rPr>
          <w:lang w:val="en-GB"/>
        </w:rPr>
        <w:fldChar w:fldCharType="separate"/>
      </w:r>
      <w:r>
        <w:rPr>
          <w:noProof/>
          <w:lang w:val="en-GB"/>
        </w:rPr>
        <w:t>27</w:t>
      </w:r>
      <w:r w:rsidR="00DA5E23">
        <w:rPr>
          <w:lang w:val="en-GB"/>
        </w:rPr>
        <w:fldChar w:fldCharType="end"/>
      </w:r>
      <w:r w:rsidRPr="00E8461A">
        <w:rPr>
          <w:lang w:val="en-GB"/>
        </w:rPr>
        <w:t xml:space="preserve"> – Values of variable </w:t>
      </w:r>
      <w:proofErr w:type="spellStart"/>
      <w:r>
        <w:rPr>
          <w:lang w:val="en-GB"/>
        </w:rPr>
        <w:t>initValue</w:t>
      </w:r>
      <w:proofErr w:type="spellEnd"/>
      <w:r w:rsidRPr="00E8461A">
        <w:rPr>
          <w:lang w:val="en-GB"/>
        </w:rPr>
        <w:t xml:space="preserve"> for </w:t>
      </w:r>
      <w:proofErr w:type="spellStart"/>
      <w:r w:rsidRPr="00E8461A">
        <w:rPr>
          <w:lang w:val="en-GB" w:eastAsia="ko-KR"/>
        </w:rPr>
        <w:t>significant_coeff_flag</w:t>
      </w:r>
      <w:proofErr w:type="spellEnd"/>
      <w:r w:rsidRPr="00E8461A">
        <w:rPr>
          <w:lang w:val="en-GB" w:eastAsia="ko-KR"/>
        </w:rPr>
        <w:t xml:space="preserve"> </w:t>
      </w:r>
      <w:proofErr w:type="spellStart"/>
      <w:r w:rsidRPr="00E8461A">
        <w:rPr>
          <w:lang w:val="en-GB" w:eastAsia="ko-KR"/>
        </w:rPr>
        <w:t>ctxIdx</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6"/>
        <w:gridCol w:w="593"/>
        <w:gridCol w:w="508"/>
        <w:gridCol w:w="507"/>
        <w:gridCol w:w="524"/>
        <w:gridCol w:w="524"/>
        <w:gridCol w:w="507"/>
        <w:gridCol w:w="507"/>
        <w:gridCol w:w="507"/>
        <w:gridCol w:w="507"/>
        <w:gridCol w:w="507"/>
        <w:gridCol w:w="539"/>
        <w:gridCol w:w="663"/>
        <w:gridCol w:w="507"/>
        <w:gridCol w:w="507"/>
        <w:gridCol w:w="574"/>
        <w:gridCol w:w="489"/>
      </w:tblGrid>
      <w:tr w:rsidR="00FE61DD" w:rsidRPr="00210652" w:rsidTr="00483D69">
        <w:trPr>
          <w:cantSplit/>
          <w:trHeight w:hRule="exact" w:val="284"/>
          <w:jc w:val="center"/>
        </w:trPr>
        <w:tc>
          <w:tcPr>
            <w:tcW w:w="1106" w:type="dxa"/>
            <w:vMerge w:val="restart"/>
            <w:vAlign w:val="center"/>
          </w:tcPr>
          <w:p w:rsidR="00614441" w:rsidRPr="00210652" w:rsidRDefault="00614441" w:rsidP="00FC60E4">
            <w:pPr>
              <w:keepNext/>
              <w:keepLines/>
              <w:spacing w:before="100" w:after="100" w:line="190" w:lineRule="exact"/>
              <w:jc w:val="center"/>
              <w:rPr>
                <w:rFonts w:eastAsia="Times New Roman"/>
                <w:b/>
                <w:sz w:val="16"/>
                <w:szCs w:val="16"/>
              </w:rPr>
            </w:pPr>
            <w:proofErr w:type="spellStart"/>
            <w:r w:rsidRPr="00210652">
              <w:rPr>
                <w:rFonts w:eastAsia="Times New Roman"/>
                <w:b/>
                <w:sz w:val="16"/>
                <w:szCs w:val="16"/>
              </w:rPr>
              <w:t>Initialisation</w:t>
            </w:r>
            <w:proofErr w:type="spellEnd"/>
            <w:r w:rsidRPr="00210652">
              <w:rPr>
                <w:rFonts w:eastAsia="Times New Roman"/>
                <w:b/>
                <w:sz w:val="16"/>
                <w:szCs w:val="16"/>
              </w:rPr>
              <w:t xml:space="preserve"> variable</w:t>
            </w:r>
          </w:p>
        </w:tc>
        <w:tc>
          <w:tcPr>
            <w:tcW w:w="8470" w:type="dxa"/>
            <w:gridSpan w:val="16"/>
            <w:vAlign w:val="center"/>
          </w:tcPr>
          <w:p w:rsidR="00614441" w:rsidRPr="00210652" w:rsidRDefault="00614441" w:rsidP="00FC60E4">
            <w:pPr>
              <w:keepNext/>
              <w:keepLines/>
              <w:spacing w:before="100" w:after="100" w:line="190" w:lineRule="exact"/>
              <w:jc w:val="center"/>
              <w:rPr>
                <w:rFonts w:eastAsia="Times New Roman"/>
                <w:b/>
                <w:sz w:val="16"/>
                <w:szCs w:val="16"/>
              </w:rPr>
            </w:pPr>
            <w:proofErr w:type="spellStart"/>
            <w:r w:rsidRPr="00210652">
              <w:rPr>
                <w:rFonts w:eastAsia="Times New Roman"/>
                <w:b/>
                <w:sz w:val="16"/>
                <w:szCs w:val="16"/>
              </w:rPr>
              <w:t>significant_coeff_flag</w:t>
            </w:r>
            <w:proofErr w:type="spellEnd"/>
            <w:r w:rsidRPr="00210652">
              <w:rPr>
                <w:rFonts w:eastAsia="Times New Roman"/>
                <w:b/>
                <w:sz w:val="16"/>
                <w:szCs w:val="16"/>
              </w:rPr>
              <w:t xml:space="preserve"> </w:t>
            </w:r>
            <w:proofErr w:type="spellStart"/>
            <w:r w:rsidRPr="00210652">
              <w:rPr>
                <w:rFonts w:eastAsia="Times New Roman"/>
                <w:b/>
                <w:sz w:val="16"/>
                <w:szCs w:val="16"/>
              </w:rPr>
              <w:t>ctxIdx</w:t>
            </w:r>
            <w:proofErr w:type="spellEnd"/>
          </w:p>
        </w:tc>
      </w:tr>
      <w:tr w:rsidR="00FE61DD" w:rsidRPr="00210652" w:rsidTr="00483D69">
        <w:trPr>
          <w:cantSplit/>
          <w:trHeight w:hRule="exact" w:val="284"/>
          <w:jc w:val="center"/>
        </w:trPr>
        <w:tc>
          <w:tcPr>
            <w:tcW w:w="1106" w:type="dxa"/>
            <w:vMerge/>
            <w:vAlign w:val="center"/>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0</w:t>
            </w:r>
          </w:p>
        </w:tc>
        <w:tc>
          <w:tcPr>
            <w:tcW w:w="508"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2</w:t>
            </w:r>
          </w:p>
        </w:tc>
        <w:tc>
          <w:tcPr>
            <w:tcW w:w="52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3</w:t>
            </w:r>
          </w:p>
        </w:tc>
        <w:tc>
          <w:tcPr>
            <w:tcW w:w="52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4</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5</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6</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7</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8</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9</w:t>
            </w:r>
          </w:p>
        </w:tc>
        <w:tc>
          <w:tcPr>
            <w:tcW w:w="539"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10</w:t>
            </w:r>
          </w:p>
        </w:tc>
        <w:tc>
          <w:tcPr>
            <w:tcW w:w="663"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11</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12</w:t>
            </w:r>
          </w:p>
        </w:tc>
        <w:tc>
          <w:tcPr>
            <w:tcW w:w="507"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13</w:t>
            </w:r>
          </w:p>
        </w:tc>
        <w:tc>
          <w:tcPr>
            <w:tcW w:w="574"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14</w:t>
            </w:r>
          </w:p>
        </w:tc>
        <w:tc>
          <w:tcPr>
            <w:tcW w:w="489" w:type="dxa"/>
          </w:tcPr>
          <w:p w:rsidR="00614441" w:rsidRPr="00FC60E4" w:rsidRDefault="00614441" w:rsidP="00FC60E4">
            <w:pPr>
              <w:keepNext/>
              <w:keepLines/>
              <w:spacing w:before="100" w:after="100" w:line="190" w:lineRule="exact"/>
              <w:jc w:val="center"/>
              <w:rPr>
                <w:rFonts w:eastAsia="Times New Roman"/>
                <w:b/>
                <w:bCs/>
                <w:sz w:val="16"/>
                <w:szCs w:val="16"/>
                <w:highlight w:val="yellow"/>
              </w:rPr>
            </w:pPr>
            <w:r w:rsidRPr="00FC60E4">
              <w:rPr>
                <w:b/>
                <w:sz w:val="16"/>
                <w:szCs w:val="16"/>
                <w:highlight w:val="yellow"/>
              </w:rPr>
              <w:t>15</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ko-KR"/>
              </w:rPr>
              <w:t>74</w:t>
            </w:r>
          </w:p>
        </w:tc>
        <w:tc>
          <w:tcPr>
            <w:tcW w:w="508"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2</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72</w:t>
            </w:r>
          </w:p>
        </w:tc>
        <w:tc>
          <w:tcPr>
            <w:tcW w:w="524"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55</w:t>
            </w:r>
          </w:p>
        </w:tc>
        <w:tc>
          <w:tcPr>
            <w:tcW w:w="524"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1</w:t>
            </w:r>
          </w:p>
        </w:tc>
        <w:tc>
          <w:tcPr>
            <w:tcW w:w="507"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5</w:t>
            </w:r>
            <w:r w:rsidR="00FC60E4" w:rsidRPr="00FC60E4">
              <w:rPr>
                <w:rFonts w:hint="eastAsia"/>
                <w:sz w:val="16"/>
                <w:szCs w:val="16"/>
                <w:highlight w:val="yellow"/>
                <w:lang w:eastAsia="ja-JP"/>
              </w:rPr>
              <w:t>4</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ko-KR"/>
              </w:rPr>
              <w:t>71</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88</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134</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71</w:t>
            </w:r>
          </w:p>
        </w:tc>
        <w:tc>
          <w:tcPr>
            <w:tcW w:w="539"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53</w:t>
            </w:r>
          </w:p>
        </w:tc>
        <w:tc>
          <w:tcPr>
            <w:tcW w:w="663"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0</w:t>
            </w:r>
          </w:p>
        </w:tc>
        <w:tc>
          <w:tcPr>
            <w:tcW w:w="507"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68</w:t>
            </w:r>
          </w:p>
        </w:tc>
        <w:tc>
          <w:tcPr>
            <w:tcW w:w="507"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4</w:t>
            </w:r>
          </w:p>
        </w:tc>
        <w:tc>
          <w:tcPr>
            <w:tcW w:w="574" w:type="dxa"/>
          </w:tcPr>
          <w:p w:rsidR="00614441" w:rsidRPr="00FC60E4" w:rsidRDefault="00FC60E4"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ja-JP"/>
              </w:rPr>
              <w:t>90</w:t>
            </w:r>
          </w:p>
        </w:tc>
        <w:tc>
          <w:tcPr>
            <w:tcW w:w="489"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4</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16</w:t>
            </w:r>
          </w:p>
        </w:tc>
        <w:tc>
          <w:tcPr>
            <w:tcW w:w="508"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17</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18</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19</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20</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21</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22</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23</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24</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25</w:t>
            </w:r>
          </w:p>
        </w:tc>
        <w:tc>
          <w:tcPr>
            <w:tcW w:w="539" w:type="dxa"/>
          </w:tcPr>
          <w:p w:rsidR="00614441" w:rsidRPr="00FC60E4" w:rsidRDefault="00614441" w:rsidP="00FC60E4">
            <w:pPr>
              <w:keepNext/>
              <w:keepLines/>
              <w:spacing w:before="100" w:after="100" w:line="190" w:lineRule="exact"/>
              <w:jc w:val="center"/>
              <w:rPr>
                <w:b/>
                <w:sz w:val="16"/>
                <w:szCs w:val="16"/>
                <w:highlight w:val="yellow"/>
              </w:rPr>
            </w:pPr>
            <w:r w:rsidRPr="00FC60E4">
              <w:rPr>
                <w:b/>
                <w:sz w:val="16"/>
                <w:szCs w:val="16"/>
                <w:highlight w:val="yellow"/>
              </w:rPr>
              <w:t>26</w:t>
            </w:r>
          </w:p>
        </w:tc>
        <w:tc>
          <w:tcPr>
            <w:tcW w:w="66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27</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28</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29</w:t>
            </w:r>
          </w:p>
        </w:tc>
        <w:tc>
          <w:tcPr>
            <w:tcW w:w="57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30</w:t>
            </w:r>
          </w:p>
        </w:tc>
        <w:tc>
          <w:tcPr>
            <w:tcW w:w="489"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31</w:t>
            </w:r>
          </w:p>
        </w:tc>
      </w:tr>
      <w:tr w:rsidR="00FE61DD" w:rsidRPr="00FC5C4E"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8</w:t>
            </w:r>
            <w:r w:rsidR="00FC60E4" w:rsidRPr="00FC60E4">
              <w:rPr>
                <w:rFonts w:hint="eastAsia"/>
                <w:sz w:val="16"/>
                <w:szCs w:val="16"/>
                <w:highlight w:val="yellow"/>
                <w:lang w:eastAsia="ja-JP"/>
              </w:rPr>
              <w:t>8</w:t>
            </w:r>
          </w:p>
        </w:tc>
        <w:tc>
          <w:tcPr>
            <w:tcW w:w="508" w:type="dxa"/>
          </w:tcPr>
          <w:p w:rsidR="00614441" w:rsidRPr="00FC60E4" w:rsidRDefault="00614441" w:rsidP="00FC60E4">
            <w:pPr>
              <w:keepNext/>
              <w:keepLines/>
              <w:spacing w:before="100" w:after="100" w:line="190" w:lineRule="exact"/>
              <w:jc w:val="center"/>
              <w:rPr>
                <w:b/>
                <w:sz w:val="16"/>
                <w:szCs w:val="16"/>
                <w:highlight w:val="yellow"/>
                <w:lang w:eastAsia="ja-JP"/>
              </w:rPr>
            </w:pPr>
            <w:r w:rsidRPr="00FC60E4">
              <w:rPr>
                <w:rFonts w:hint="eastAsia"/>
                <w:sz w:val="16"/>
                <w:szCs w:val="16"/>
                <w:highlight w:val="yellow"/>
                <w:lang w:eastAsia="ko-KR"/>
              </w:rPr>
              <w:t>7</w:t>
            </w:r>
            <w:r w:rsidR="00FC60E4" w:rsidRPr="00FC60E4">
              <w:rPr>
                <w:rFonts w:hint="eastAsia"/>
                <w:sz w:val="16"/>
                <w:szCs w:val="16"/>
                <w:highlight w:val="yellow"/>
                <w:lang w:eastAsia="ja-JP"/>
              </w:rPr>
              <w:t>4</w:t>
            </w:r>
          </w:p>
        </w:tc>
        <w:tc>
          <w:tcPr>
            <w:tcW w:w="507"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130</w:t>
            </w:r>
          </w:p>
        </w:tc>
        <w:tc>
          <w:tcPr>
            <w:tcW w:w="524"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118</w:t>
            </w:r>
          </w:p>
        </w:tc>
        <w:tc>
          <w:tcPr>
            <w:tcW w:w="524" w:type="dxa"/>
          </w:tcPr>
          <w:p w:rsidR="00614441" w:rsidRPr="00FC60E4" w:rsidRDefault="00FC60E4" w:rsidP="00FC60E4">
            <w:pPr>
              <w:keepNext/>
              <w:keepLines/>
              <w:spacing w:before="100" w:after="100" w:line="190" w:lineRule="exact"/>
              <w:jc w:val="center"/>
              <w:rPr>
                <w:b/>
                <w:sz w:val="16"/>
                <w:szCs w:val="16"/>
                <w:highlight w:val="yellow"/>
              </w:rPr>
            </w:pPr>
            <w:r w:rsidRPr="00FC60E4">
              <w:rPr>
                <w:rFonts w:hint="eastAsia"/>
                <w:sz w:val="16"/>
                <w:szCs w:val="16"/>
                <w:highlight w:val="yellow"/>
                <w:lang w:eastAsia="ja-JP"/>
              </w:rPr>
              <w:t>88</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87</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149</w:t>
            </w:r>
          </w:p>
        </w:tc>
        <w:tc>
          <w:tcPr>
            <w:tcW w:w="507" w:type="dxa"/>
          </w:tcPr>
          <w:p w:rsidR="00614441" w:rsidRPr="00DA7848" w:rsidRDefault="00FC60E4"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52</w:t>
            </w:r>
          </w:p>
        </w:tc>
        <w:tc>
          <w:tcPr>
            <w:tcW w:w="507" w:type="dxa"/>
          </w:tcPr>
          <w:p w:rsidR="00614441" w:rsidRPr="00DA7848" w:rsidRDefault="00FE61DD"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70</w:t>
            </w:r>
          </w:p>
        </w:tc>
        <w:tc>
          <w:tcPr>
            <w:tcW w:w="539" w:type="dxa"/>
          </w:tcPr>
          <w:p w:rsidR="00614441" w:rsidRPr="00FC60E4" w:rsidRDefault="00FE61DD"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118</w:t>
            </w:r>
          </w:p>
        </w:tc>
        <w:tc>
          <w:tcPr>
            <w:tcW w:w="663"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133</w:t>
            </w:r>
          </w:p>
        </w:tc>
        <w:tc>
          <w:tcPr>
            <w:tcW w:w="507"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162</w:t>
            </w:r>
          </w:p>
        </w:tc>
        <w:tc>
          <w:tcPr>
            <w:tcW w:w="507"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114</w:t>
            </w:r>
          </w:p>
        </w:tc>
        <w:tc>
          <w:tcPr>
            <w:tcW w:w="574"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129</w:t>
            </w:r>
          </w:p>
        </w:tc>
        <w:tc>
          <w:tcPr>
            <w:tcW w:w="489" w:type="dxa"/>
          </w:tcPr>
          <w:p w:rsidR="00614441" w:rsidRPr="00FC60E4" w:rsidRDefault="00FE61DD"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115</w:t>
            </w:r>
          </w:p>
        </w:tc>
      </w:tr>
      <w:tr w:rsidR="00FE61DD" w:rsidRPr="00210652" w:rsidTr="00483D69">
        <w:trPr>
          <w:cantSplit/>
          <w:trHeight w:hRule="exact" w:val="284"/>
          <w:jc w:val="center"/>
        </w:trPr>
        <w:tc>
          <w:tcPr>
            <w:tcW w:w="1106" w:type="dxa"/>
          </w:tcPr>
          <w:p w:rsidR="00614441" w:rsidRPr="00210652" w:rsidRDefault="00614441" w:rsidP="00FC60E4">
            <w:pPr>
              <w:keepNext/>
              <w:keepLines/>
              <w:spacing w:before="100" w:after="100" w:line="190" w:lineRule="exact"/>
              <w:rPr>
                <w:rFonts w:eastAsia="Times New Roman"/>
                <w:b/>
                <w:sz w:val="16"/>
                <w:szCs w:val="16"/>
              </w:rPr>
            </w:pPr>
          </w:p>
        </w:tc>
        <w:tc>
          <w:tcPr>
            <w:tcW w:w="593"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32</w:t>
            </w:r>
          </w:p>
        </w:tc>
        <w:tc>
          <w:tcPr>
            <w:tcW w:w="508"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33</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34</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35</w:t>
            </w:r>
          </w:p>
        </w:tc>
        <w:tc>
          <w:tcPr>
            <w:tcW w:w="524"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36</w:t>
            </w:r>
          </w:p>
        </w:tc>
        <w:tc>
          <w:tcPr>
            <w:tcW w:w="507" w:type="dxa"/>
          </w:tcPr>
          <w:p w:rsidR="00614441" w:rsidRPr="00FC60E4" w:rsidRDefault="00614441" w:rsidP="00FC60E4">
            <w:pPr>
              <w:keepNext/>
              <w:keepLines/>
              <w:spacing w:before="100" w:after="100" w:line="190" w:lineRule="exact"/>
              <w:jc w:val="center"/>
              <w:rPr>
                <w:b/>
                <w:sz w:val="16"/>
                <w:szCs w:val="16"/>
                <w:highlight w:val="yellow"/>
              </w:rPr>
            </w:pPr>
            <w:r w:rsidRPr="00FC60E4">
              <w:rPr>
                <w:rFonts w:hint="eastAsia"/>
                <w:b/>
                <w:sz w:val="16"/>
                <w:szCs w:val="16"/>
                <w:highlight w:val="yellow"/>
                <w:lang w:eastAsia="ko-KR"/>
              </w:rPr>
              <w:t>37</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38</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39</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40</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41</w:t>
            </w:r>
          </w:p>
        </w:tc>
        <w:tc>
          <w:tcPr>
            <w:tcW w:w="539"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42</w:t>
            </w:r>
          </w:p>
        </w:tc>
        <w:tc>
          <w:tcPr>
            <w:tcW w:w="663"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43</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44</w:t>
            </w:r>
          </w:p>
        </w:tc>
        <w:tc>
          <w:tcPr>
            <w:tcW w:w="507"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45</w:t>
            </w:r>
          </w:p>
        </w:tc>
        <w:tc>
          <w:tcPr>
            <w:tcW w:w="574"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46</w:t>
            </w:r>
          </w:p>
        </w:tc>
        <w:tc>
          <w:tcPr>
            <w:tcW w:w="489" w:type="dxa"/>
          </w:tcPr>
          <w:p w:rsidR="00614441" w:rsidRPr="00421538" w:rsidRDefault="00614441"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47</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51</w:t>
            </w:r>
          </w:p>
        </w:tc>
        <w:tc>
          <w:tcPr>
            <w:tcW w:w="508"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74</w:t>
            </w:r>
          </w:p>
        </w:tc>
        <w:tc>
          <w:tcPr>
            <w:tcW w:w="507"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115</w:t>
            </w:r>
          </w:p>
        </w:tc>
        <w:tc>
          <w:tcPr>
            <w:tcW w:w="524"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87</w:t>
            </w:r>
          </w:p>
        </w:tc>
        <w:tc>
          <w:tcPr>
            <w:tcW w:w="524" w:type="dxa"/>
          </w:tcPr>
          <w:p w:rsidR="00483D69" w:rsidRPr="00FC60E4" w:rsidRDefault="00483D69" w:rsidP="00FE61DD">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89</w:t>
            </w:r>
          </w:p>
        </w:tc>
        <w:tc>
          <w:tcPr>
            <w:tcW w:w="507" w:type="dxa"/>
          </w:tcPr>
          <w:p w:rsidR="00483D69" w:rsidRPr="00FC60E4"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152</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118</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87</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70</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70</w:t>
            </w:r>
          </w:p>
        </w:tc>
        <w:tc>
          <w:tcPr>
            <w:tcW w:w="539"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53</w:t>
            </w:r>
          </w:p>
        </w:tc>
        <w:tc>
          <w:tcPr>
            <w:tcW w:w="663"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118</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134</w:t>
            </w:r>
          </w:p>
        </w:tc>
        <w:tc>
          <w:tcPr>
            <w:tcW w:w="507"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101</w:t>
            </w:r>
          </w:p>
        </w:tc>
        <w:tc>
          <w:tcPr>
            <w:tcW w:w="574" w:type="dxa"/>
          </w:tcPr>
          <w:p w:rsidR="00483D69" w:rsidRPr="0042153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101</w:t>
            </w:r>
          </w:p>
        </w:tc>
        <w:tc>
          <w:tcPr>
            <w:tcW w:w="489" w:type="dxa"/>
          </w:tcPr>
          <w:p w:rsidR="00483D69" w:rsidRPr="00421538" w:rsidRDefault="00483D69" w:rsidP="00483D69">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68</w:t>
            </w:r>
          </w:p>
        </w:tc>
      </w:tr>
      <w:tr w:rsidR="00483D69" w:rsidRPr="00210652"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
        </w:tc>
        <w:tc>
          <w:tcPr>
            <w:tcW w:w="593"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48</w:t>
            </w:r>
          </w:p>
        </w:tc>
        <w:tc>
          <w:tcPr>
            <w:tcW w:w="508"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49</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50</w:t>
            </w:r>
          </w:p>
        </w:tc>
        <w:tc>
          <w:tcPr>
            <w:tcW w:w="52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51</w:t>
            </w:r>
          </w:p>
        </w:tc>
        <w:tc>
          <w:tcPr>
            <w:tcW w:w="52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52</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53</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54</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55</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56</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57</w:t>
            </w:r>
          </w:p>
        </w:tc>
        <w:tc>
          <w:tcPr>
            <w:tcW w:w="539"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58</w:t>
            </w:r>
          </w:p>
        </w:tc>
        <w:tc>
          <w:tcPr>
            <w:tcW w:w="663"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59</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60</w:t>
            </w:r>
          </w:p>
        </w:tc>
        <w:tc>
          <w:tcPr>
            <w:tcW w:w="507"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61</w:t>
            </w:r>
          </w:p>
        </w:tc>
        <w:tc>
          <w:tcPr>
            <w:tcW w:w="574"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62</w:t>
            </w:r>
          </w:p>
        </w:tc>
        <w:tc>
          <w:tcPr>
            <w:tcW w:w="489" w:type="dxa"/>
          </w:tcPr>
          <w:p w:rsidR="00483D69" w:rsidRPr="00421538" w:rsidRDefault="00483D69" w:rsidP="00FC60E4">
            <w:pPr>
              <w:keepNext/>
              <w:keepLines/>
              <w:spacing w:before="100" w:after="100" w:line="190" w:lineRule="exact"/>
              <w:jc w:val="center"/>
              <w:rPr>
                <w:b/>
                <w:sz w:val="16"/>
                <w:szCs w:val="16"/>
                <w:highlight w:val="yellow"/>
              </w:rPr>
            </w:pPr>
            <w:r w:rsidRPr="00421538">
              <w:rPr>
                <w:rFonts w:hint="eastAsia"/>
                <w:b/>
                <w:sz w:val="16"/>
                <w:szCs w:val="16"/>
                <w:highlight w:val="yellow"/>
                <w:lang w:eastAsia="ko-KR"/>
              </w:rPr>
              <w:t>63</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68</w:t>
            </w:r>
          </w:p>
        </w:tc>
        <w:tc>
          <w:tcPr>
            <w:tcW w:w="508"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67</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100</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168</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147</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150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118</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119</w:t>
            </w:r>
          </w:p>
        </w:tc>
        <w:tc>
          <w:tcPr>
            <w:tcW w:w="539"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136</w:t>
            </w:r>
          </w:p>
        </w:tc>
        <w:tc>
          <w:tcPr>
            <w:tcW w:w="66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102</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70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67</w:t>
            </w:r>
          </w:p>
        </w:tc>
        <w:tc>
          <w:tcPr>
            <w:tcW w:w="574" w:type="dxa"/>
          </w:tcPr>
          <w:p w:rsidR="00483D69" w:rsidRPr="00DA7848" w:rsidRDefault="00483D69" w:rsidP="00FC60E4">
            <w:pPr>
              <w:keepNext/>
              <w:keepLines/>
              <w:spacing w:before="100" w:after="100" w:line="190" w:lineRule="exact"/>
              <w:jc w:val="center"/>
              <w:rPr>
                <w:sz w:val="16"/>
                <w:szCs w:val="16"/>
                <w:highlight w:val="yellow"/>
                <w:lang w:eastAsia="ja-JP"/>
              </w:rPr>
            </w:pPr>
            <w:r w:rsidRPr="00421538">
              <w:rPr>
                <w:rFonts w:hint="eastAsia"/>
                <w:sz w:val="16"/>
                <w:szCs w:val="16"/>
                <w:highlight w:val="yellow"/>
                <w:lang w:eastAsia="ja-JP"/>
              </w:rPr>
              <w:t>53</w:t>
            </w:r>
          </w:p>
        </w:tc>
        <w:tc>
          <w:tcPr>
            <w:tcW w:w="489" w:type="dxa"/>
          </w:tcPr>
          <w:p w:rsidR="00483D69" w:rsidRPr="00421538"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117</w:t>
            </w:r>
          </w:p>
        </w:tc>
      </w:tr>
      <w:tr w:rsidR="00483D69" w:rsidRPr="00210652"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64</w:t>
            </w:r>
          </w:p>
        </w:tc>
        <w:tc>
          <w:tcPr>
            <w:tcW w:w="508"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65</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66</w:t>
            </w:r>
          </w:p>
        </w:tc>
        <w:tc>
          <w:tcPr>
            <w:tcW w:w="52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67</w:t>
            </w:r>
          </w:p>
        </w:tc>
        <w:tc>
          <w:tcPr>
            <w:tcW w:w="52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68</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69</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70</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71</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72</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73</w:t>
            </w:r>
          </w:p>
        </w:tc>
        <w:tc>
          <w:tcPr>
            <w:tcW w:w="539"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74</w:t>
            </w:r>
          </w:p>
        </w:tc>
        <w:tc>
          <w:tcPr>
            <w:tcW w:w="663"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75</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76</w:t>
            </w:r>
          </w:p>
        </w:tc>
        <w:tc>
          <w:tcPr>
            <w:tcW w:w="507"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77</w:t>
            </w:r>
          </w:p>
        </w:tc>
        <w:tc>
          <w:tcPr>
            <w:tcW w:w="574"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78</w:t>
            </w:r>
          </w:p>
        </w:tc>
        <w:tc>
          <w:tcPr>
            <w:tcW w:w="489" w:type="dxa"/>
          </w:tcPr>
          <w:p w:rsidR="00483D69" w:rsidRPr="00D5608D" w:rsidRDefault="00483D69" w:rsidP="00FC60E4">
            <w:pPr>
              <w:keepNext/>
              <w:keepLines/>
              <w:spacing w:before="100" w:after="100" w:line="190" w:lineRule="exact"/>
              <w:jc w:val="center"/>
              <w:rPr>
                <w:b/>
                <w:sz w:val="16"/>
                <w:szCs w:val="16"/>
                <w:highlight w:val="yellow"/>
              </w:rPr>
            </w:pPr>
            <w:r w:rsidRPr="00D5608D">
              <w:rPr>
                <w:rFonts w:hint="eastAsia"/>
                <w:b/>
                <w:sz w:val="16"/>
                <w:szCs w:val="16"/>
                <w:highlight w:val="yellow"/>
                <w:lang w:eastAsia="ko-KR"/>
              </w:rPr>
              <w:t>79</w:t>
            </w:r>
          </w:p>
        </w:tc>
      </w:tr>
      <w:tr w:rsidR="00483D69" w:rsidRPr="00FC5C4E" w:rsidTr="00483D69">
        <w:trPr>
          <w:cantSplit/>
          <w:trHeight w:hRule="exact" w:val="284"/>
          <w:jc w:val="center"/>
        </w:trPr>
        <w:tc>
          <w:tcPr>
            <w:tcW w:w="1106" w:type="dxa"/>
          </w:tcPr>
          <w:p w:rsidR="00483D69" w:rsidRPr="00210652"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102</w:t>
            </w:r>
          </w:p>
        </w:tc>
        <w:tc>
          <w:tcPr>
            <w:tcW w:w="508"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115</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114</w:t>
            </w:r>
          </w:p>
        </w:tc>
        <w:tc>
          <w:tcPr>
            <w:tcW w:w="524"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83</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100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168</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131</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150</w:t>
            </w:r>
          </w:p>
        </w:tc>
        <w:tc>
          <w:tcPr>
            <w:tcW w:w="507" w:type="dxa"/>
          </w:tcPr>
          <w:p w:rsidR="00483D69" w:rsidRPr="00DA7848" w:rsidRDefault="00483D69" w:rsidP="00FC60E4">
            <w:pPr>
              <w:keepNext/>
              <w:keepLines/>
              <w:spacing w:before="100" w:after="100" w:line="190" w:lineRule="exact"/>
              <w:jc w:val="center"/>
              <w:rPr>
                <w:sz w:val="16"/>
                <w:szCs w:val="16"/>
                <w:highlight w:val="yellow"/>
                <w:lang w:eastAsia="ja-JP"/>
              </w:rPr>
            </w:pPr>
            <w:r w:rsidRPr="00DA7848">
              <w:rPr>
                <w:rFonts w:hint="eastAsia"/>
                <w:sz w:val="16"/>
                <w:szCs w:val="16"/>
                <w:highlight w:val="yellow"/>
                <w:lang w:eastAsia="ja-JP"/>
              </w:rPr>
              <w:t>120</w:t>
            </w:r>
          </w:p>
        </w:tc>
        <w:tc>
          <w:tcPr>
            <w:tcW w:w="539" w:type="dxa"/>
          </w:tcPr>
          <w:p w:rsidR="00483D69" w:rsidRPr="00DA7848"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152</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70</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70</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53</w:t>
            </w: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sz w:val="16"/>
                <w:szCs w:val="16"/>
                <w:highlight w:val="yellow"/>
                <w:lang w:eastAsia="ko-KR"/>
              </w:rPr>
            </w:pPr>
            <w:r w:rsidRPr="00D5608D">
              <w:rPr>
                <w:b/>
                <w:sz w:val="16"/>
                <w:szCs w:val="16"/>
                <w:highlight w:val="yellow"/>
                <w:lang w:eastAsia="ko-KR"/>
              </w:rPr>
              <w:t>80</w:t>
            </w:r>
          </w:p>
        </w:tc>
        <w:tc>
          <w:tcPr>
            <w:tcW w:w="508"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82</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83</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84</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85</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86</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88</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89</w:t>
            </w:r>
          </w:p>
        </w:tc>
        <w:tc>
          <w:tcPr>
            <w:tcW w:w="53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90</w:t>
            </w:r>
          </w:p>
        </w:tc>
        <w:tc>
          <w:tcPr>
            <w:tcW w:w="66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92</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93</w:t>
            </w:r>
          </w:p>
        </w:tc>
        <w:tc>
          <w:tcPr>
            <w:tcW w:w="57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94</w:t>
            </w:r>
          </w:p>
        </w:tc>
        <w:tc>
          <w:tcPr>
            <w:tcW w:w="48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95</w:t>
            </w: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71</w:t>
            </w:r>
          </w:p>
        </w:tc>
        <w:tc>
          <w:tcPr>
            <w:tcW w:w="508"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103</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101</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101</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116</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168</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147</w:t>
            </w:r>
          </w:p>
        </w:tc>
        <w:tc>
          <w:tcPr>
            <w:tcW w:w="539"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150</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120</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118</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119</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r>
              <w:rPr>
                <w:rFonts w:hint="eastAsia"/>
                <w:sz w:val="16"/>
                <w:szCs w:val="16"/>
                <w:highlight w:val="yellow"/>
                <w:lang w:eastAsia="ja-JP"/>
              </w:rPr>
              <w:t>136</w:t>
            </w: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96</w:t>
            </w:r>
          </w:p>
        </w:tc>
        <w:tc>
          <w:tcPr>
            <w:tcW w:w="508"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98</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99</w:t>
            </w:r>
          </w:p>
        </w:tc>
        <w:tc>
          <w:tcPr>
            <w:tcW w:w="52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100</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101</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102</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103</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104</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105</w:t>
            </w:r>
          </w:p>
        </w:tc>
        <w:tc>
          <w:tcPr>
            <w:tcW w:w="539"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106</w:t>
            </w:r>
          </w:p>
        </w:tc>
        <w:tc>
          <w:tcPr>
            <w:tcW w:w="663"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107</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108</w:t>
            </w:r>
          </w:p>
        </w:tc>
        <w:tc>
          <w:tcPr>
            <w:tcW w:w="507"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109</w:t>
            </w:r>
          </w:p>
        </w:tc>
        <w:tc>
          <w:tcPr>
            <w:tcW w:w="574" w:type="dxa"/>
          </w:tcPr>
          <w:p w:rsidR="00483D69" w:rsidRPr="00D5608D" w:rsidRDefault="00483D69" w:rsidP="00FC60E4">
            <w:pPr>
              <w:keepNext/>
              <w:keepLines/>
              <w:spacing w:before="100" w:after="100" w:line="190" w:lineRule="exact"/>
              <w:jc w:val="center"/>
              <w:rPr>
                <w:b/>
                <w:sz w:val="16"/>
                <w:szCs w:val="16"/>
                <w:highlight w:val="yellow"/>
                <w:lang w:eastAsia="ko-KR"/>
              </w:rPr>
            </w:pPr>
            <w:r w:rsidRPr="00D5608D">
              <w:rPr>
                <w:b/>
                <w:sz w:val="16"/>
                <w:szCs w:val="16"/>
                <w:highlight w:val="yellow"/>
                <w:lang w:eastAsia="ko-KR"/>
              </w:rPr>
              <w:t>110</w:t>
            </w:r>
          </w:p>
        </w:tc>
        <w:tc>
          <w:tcPr>
            <w:tcW w:w="489" w:type="dxa"/>
          </w:tcPr>
          <w:p w:rsidR="00483D69" w:rsidRPr="00D5608D" w:rsidRDefault="00483D69" w:rsidP="00483D69">
            <w:pPr>
              <w:keepNext/>
              <w:keepLines/>
              <w:spacing w:before="100" w:after="100" w:line="190" w:lineRule="exact"/>
              <w:jc w:val="center"/>
              <w:rPr>
                <w:b/>
                <w:sz w:val="16"/>
                <w:szCs w:val="16"/>
                <w:highlight w:val="yellow"/>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102</w:t>
            </w:r>
          </w:p>
        </w:tc>
        <w:tc>
          <w:tcPr>
            <w:tcW w:w="508"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86</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67</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84</w:t>
            </w:r>
          </w:p>
        </w:tc>
        <w:tc>
          <w:tcPr>
            <w:tcW w:w="52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117</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102</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115</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99</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83</w:t>
            </w:r>
          </w:p>
        </w:tc>
        <w:tc>
          <w:tcPr>
            <w:tcW w:w="539"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100</w:t>
            </w:r>
          </w:p>
        </w:tc>
        <w:tc>
          <w:tcPr>
            <w:tcW w:w="663"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152</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131</w:t>
            </w:r>
          </w:p>
        </w:tc>
        <w:tc>
          <w:tcPr>
            <w:tcW w:w="507"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150</w:t>
            </w:r>
          </w:p>
        </w:tc>
        <w:tc>
          <w:tcPr>
            <w:tcW w:w="574" w:type="dxa"/>
          </w:tcPr>
          <w:p w:rsidR="00483D69" w:rsidRPr="00D5608D" w:rsidRDefault="00483D69" w:rsidP="00FC60E4">
            <w:pPr>
              <w:keepNext/>
              <w:keepLines/>
              <w:spacing w:before="100" w:after="100" w:line="190" w:lineRule="exact"/>
              <w:jc w:val="center"/>
              <w:rPr>
                <w:sz w:val="16"/>
                <w:szCs w:val="16"/>
                <w:highlight w:val="yellow"/>
                <w:lang w:eastAsia="ja-JP"/>
              </w:rPr>
            </w:pPr>
            <w:r w:rsidRPr="00D5608D">
              <w:rPr>
                <w:rFonts w:hint="eastAsia"/>
                <w:sz w:val="16"/>
                <w:szCs w:val="16"/>
                <w:highlight w:val="yellow"/>
                <w:lang w:eastAsia="ja-JP"/>
              </w:rPr>
              <w:t>120</w:t>
            </w:r>
          </w:p>
        </w:tc>
        <w:tc>
          <w:tcPr>
            <w:tcW w:w="489" w:type="dxa"/>
          </w:tcPr>
          <w:p w:rsidR="00483D69" w:rsidRPr="00D5608D" w:rsidRDefault="00483D69" w:rsidP="00FC60E4">
            <w:pPr>
              <w:keepNext/>
              <w:keepLines/>
              <w:spacing w:before="100" w:after="100" w:line="190" w:lineRule="exact"/>
              <w:jc w:val="center"/>
              <w:rPr>
                <w:sz w:val="16"/>
                <w:szCs w:val="16"/>
                <w:highlight w:val="yellow"/>
                <w:lang w:eastAsia="ja-JP"/>
              </w:rPr>
            </w:pP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FC5C4E" w:rsidRDefault="00483D69" w:rsidP="00FC60E4">
            <w:pPr>
              <w:keepNext/>
              <w:keepLines/>
              <w:spacing w:before="100" w:after="100" w:line="190" w:lineRule="exact"/>
              <w:jc w:val="center"/>
              <w:rPr>
                <w:b/>
                <w:sz w:val="16"/>
                <w:szCs w:val="16"/>
                <w:lang w:eastAsia="ko-KR"/>
              </w:rPr>
            </w:pPr>
          </w:p>
        </w:tc>
        <w:tc>
          <w:tcPr>
            <w:tcW w:w="508"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39" w:type="dxa"/>
          </w:tcPr>
          <w:p w:rsidR="00483D69" w:rsidRPr="00FC5C4E" w:rsidRDefault="00483D69" w:rsidP="00FC60E4">
            <w:pPr>
              <w:keepNext/>
              <w:keepLines/>
              <w:spacing w:before="100" w:after="100" w:line="190" w:lineRule="exact"/>
              <w:jc w:val="center"/>
              <w:rPr>
                <w:b/>
                <w:sz w:val="16"/>
                <w:szCs w:val="16"/>
                <w:lang w:eastAsia="ko-KR"/>
              </w:rPr>
            </w:pPr>
          </w:p>
        </w:tc>
        <w:tc>
          <w:tcPr>
            <w:tcW w:w="663"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74" w:type="dxa"/>
          </w:tcPr>
          <w:p w:rsidR="00483D69" w:rsidRPr="00FC5C4E" w:rsidRDefault="00483D69" w:rsidP="00FC60E4">
            <w:pPr>
              <w:keepNext/>
              <w:keepLines/>
              <w:spacing w:before="100" w:after="100" w:line="190" w:lineRule="exact"/>
              <w:jc w:val="center"/>
              <w:rPr>
                <w:b/>
                <w:sz w:val="16"/>
                <w:szCs w:val="16"/>
                <w:lang w:eastAsia="ko-KR"/>
              </w:rPr>
            </w:pPr>
          </w:p>
        </w:tc>
        <w:tc>
          <w:tcPr>
            <w:tcW w:w="489" w:type="dxa"/>
          </w:tcPr>
          <w:p w:rsidR="00483D69" w:rsidRPr="00FC5C4E" w:rsidRDefault="00483D69" w:rsidP="00FC60E4">
            <w:pPr>
              <w:keepNext/>
              <w:keepLines/>
              <w:spacing w:before="100" w:after="100" w:line="190" w:lineRule="exact"/>
              <w:jc w:val="center"/>
              <w:rPr>
                <w:b/>
                <w:sz w:val="16"/>
                <w:szCs w:val="16"/>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Default="00483D69" w:rsidP="00FC60E4">
            <w:pPr>
              <w:keepNext/>
              <w:keepLines/>
              <w:spacing w:before="100" w:after="100" w:line="190" w:lineRule="exact"/>
              <w:jc w:val="center"/>
              <w:rPr>
                <w:sz w:val="16"/>
                <w:szCs w:val="16"/>
                <w:lang w:eastAsia="ja-JP"/>
              </w:rPr>
            </w:pPr>
          </w:p>
        </w:tc>
        <w:tc>
          <w:tcPr>
            <w:tcW w:w="508"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39" w:type="dxa"/>
          </w:tcPr>
          <w:p w:rsidR="00483D69" w:rsidRPr="00C6758D" w:rsidRDefault="00483D69" w:rsidP="00FC60E4">
            <w:pPr>
              <w:keepNext/>
              <w:keepLines/>
              <w:spacing w:before="100" w:after="100" w:line="190" w:lineRule="exact"/>
              <w:jc w:val="center"/>
              <w:rPr>
                <w:sz w:val="16"/>
                <w:szCs w:val="16"/>
                <w:lang w:eastAsia="ko-KR"/>
              </w:rPr>
            </w:pPr>
          </w:p>
        </w:tc>
        <w:tc>
          <w:tcPr>
            <w:tcW w:w="663"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74" w:type="dxa"/>
          </w:tcPr>
          <w:p w:rsidR="00483D69" w:rsidRPr="00C6758D" w:rsidRDefault="00483D69" w:rsidP="00FC60E4">
            <w:pPr>
              <w:keepNext/>
              <w:keepLines/>
              <w:spacing w:before="100" w:after="100" w:line="190" w:lineRule="exact"/>
              <w:jc w:val="center"/>
              <w:rPr>
                <w:sz w:val="16"/>
                <w:szCs w:val="16"/>
                <w:lang w:eastAsia="ko-KR"/>
              </w:rPr>
            </w:pPr>
          </w:p>
        </w:tc>
        <w:tc>
          <w:tcPr>
            <w:tcW w:w="489" w:type="dxa"/>
          </w:tcPr>
          <w:p w:rsidR="00483D69" w:rsidRPr="00C6758D" w:rsidRDefault="00483D69" w:rsidP="00FC60E4">
            <w:pPr>
              <w:keepNext/>
              <w:keepLines/>
              <w:spacing w:before="100" w:after="100" w:line="190" w:lineRule="exact"/>
              <w:jc w:val="center"/>
              <w:rPr>
                <w:sz w:val="16"/>
                <w:szCs w:val="16"/>
                <w:lang w:eastAsia="ko-KR"/>
              </w:rPr>
            </w:pPr>
          </w:p>
        </w:tc>
      </w:tr>
      <w:tr w:rsidR="00483D69" w:rsidRPr="00FC5C4E"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
        </w:tc>
        <w:tc>
          <w:tcPr>
            <w:tcW w:w="593" w:type="dxa"/>
          </w:tcPr>
          <w:p w:rsidR="00483D69" w:rsidRPr="00FC5C4E" w:rsidRDefault="00483D69" w:rsidP="00FC60E4">
            <w:pPr>
              <w:keepNext/>
              <w:keepLines/>
              <w:spacing w:before="100" w:after="100" w:line="190" w:lineRule="exact"/>
              <w:jc w:val="center"/>
              <w:rPr>
                <w:b/>
                <w:sz w:val="16"/>
                <w:szCs w:val="16"/>
                <w:lang w:eastAsia="ko-KR"/>
              </w:rPr>
            </w:pPr>
          </w:p>
        </w:tc>
        <w:tc>
          <w:tcPr>
            <w:tcW w:w="508"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24"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39" w:type="dxa"/>
          </w:tcPr>
          <w:p w:rsidR="00483D69" w:rsidRPr="00FC5C4E" w:rsidRDefault="00483D69" w:rsidP="00FC60E4">
            <w:pPr>
              <w:keepNext/>
              <w:keepLines/>
              <w:spacing w:before="100" w:after="100" w:line="190" w:lineRule="exact"/>
              <w:jc w:val="center"/>
              <w:rPr>
                <w:b/>
                <w:sz w:val="16"/>
                <w:szCs w:val="16"/>
                <w:lang w:eastAsia="ko-KR"/>
              </w:rPr>
            </w:pPr>
          </w:p>
        </w:tc>
        <w:tc>
          <w:tcPr>
            <w:tcW w:w="663"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07" w:type="dxa"/>
          </w:tcPr>
          <w:p w:rsidR="00483D69" w:rsidRPr="00FC5C4E" w:rsidRDefault="00483D69" w:rsidP="00FC60E4">
            <w:pPr>
              <w:keepNext/>
              <w:keepLines/>
              <w:spacing w:before="100" w:after="100" w:line="190" w:lineRule="exact"/>
              <w:jc w:val="center"/>
              <w:rPr>
                <w:b/>
                <w:sz w:val="16"/>
                <w:szCs w:val="16"/>
                <w:lang w:eastAsia="ko-KR"/>
              </w:rPr>
            </w:pPr>
          </w:p>
        </w:tc>
        <w:tc>
          <w:tcPr>
            <w:tcW w:w="574" w:type="dxa"/>
          </w:tcPr>
          <w:p w:rsidR="00483D69" w:rsidRPr="00FC5C4E" w:rsidRDefault="00483D69" w:rsidP="00FC60E4">
            <w:pPr>
              <w:keepNext/>
              <w:keepLines/>
              <w:spacing w:before="100" w:after="100" w:line="190" w:lineRule="exact"/>
              <w:jc w:val="center"/>
              <w:rPr>
                <w:b/>
                <w:sz w:val="16"/>
                <w:szCs w:val="16"/>
                <w:lang w:eastAsia="ko-KR"/>
              </w:rPr>
            </w:pPr>
          </w:p>
        </w:tc>
        <w:tc>
          <w:tcPr>
            <w:tcW w:w="489" w:type="dxa"/>
          </w:tcPr>
          <w:p w:rsidR="00483D69" w:rsidRPr="00FC5C4E" w:rsidRDefault="00483D69" w:rsidP="00FC60E4">
            <w:pPr>
              <w:keepNext/>
              <w:keepLines/>
              <w:spacing w:before="100" w:after="100" w:line="190" w:lineRule="exact"/>
              <w:jc w:val="center"/>
              <w:rPr>
                <w:b/>
                <w:sz w:val="16"/>
                <w:szCs w:val="16"/>
                <w:lang w:eastAsia="ko-KR"/>
              </w:rPr>
            </w:pPr>
          </w:p>
        </w:tc>
      </w:tr>
      <w:tr w:rsidR="00483D69" w:rsidRPr="00C6758D" w:rsidTr="00483D69">
        <w:trPr>
          <w:cantSplit/>
          <w:trHeight w:hRule="exact" w:val="284"/>
          <w:jc w:val="center"/>
        </w:trPr>
        <w:tc>
          <w:tcPr>
            <w:tcW w:w="1106" w:type="dxa"/>
          </w:tcPr>
          <w:p w:rsidR="00483D69" w:rsidRDefault="00483D69" w:rsidP="00FC60E4">
            <w:pPr>
              <w:keepNext/>
              <w:keepLines/>
              <w:spacing w:before="100" w:after="100" w:line="190" w:lineRule="exact"/>
              <w:rPr>
                <w:rFonts w:eastAsia="Times New Roman"/>
                <w:b/>
                <w:sz w:val="16"/>
                <w:szCs w:val="16"/>
              </w:rPr>
            </w:pPr>
            <w:proofErr w:type="spellStart"/>
            <w:r>
              <w:rPr>
                <w:rFonts w:eastAsia="Times New Roman"/>
                <w:b/>
                <w:sz w:val="16"/>
                <w:szCs w:val="16"/>
              </w:rPr>
              <w:t>initValue</w:t>
            </w:r>
            <w:proofErr w:type="spellEnd"/>
          </w:p>
        </w:tc>
        <w:tc>
          <w:tcPr>
            <w:tcW w:w="593" w:type="dxa"/>
          </w:tcPr>
          <w:p w:rsidR="00483D69" w:rsidRDefault="00483D69" w:rsidP="00FC60E4">
            <w:pPr>
              <w:keepNext/>
              <w:keepLines/>
              <w:spacing w:before="100" w:after="100" w:line="190" w:lineRule="exact"/>
              <w:jc w:val="center"/>
              <w:rPr>
                <w:sz w:val="16"/>
                <w:szCs w:val="16"/>
                <w:lang w:eastAsia="ko-KR"/>
              </w:rPr>
            </w:pPr>
          </w:p>
        </w:tc>
        <w:tc>
          <w:tcPr>
            <w:tcW w:w="508"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24"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39" w:type="dxa"/>
          </w:tcPr>
          <w:p w:rsidR="00483D69" w:rsidRPr="00C6758D" w:rsidRDefault="00483D69" w:rsidP="00FC60E4">
            <w:pPr>
              <w:keepNext/>
              <w:keepLines/>
              <w:spacing w:before="100" w:after="100" w:line="190" w:lineRule="exact"/>
              <w:jc w:val="center"/>
              <w:rPr>
                <w:sz w:val="16"/>
                <w:szCs w:val="16"/>
                <w:lang w:eastAsia="ko-KR"/>
              </w:rPr>
            </w:pPr>
          </w:p>
        </w:tc>
        <w:tc>
          <w:tcPr>
            <w:tcW w:w="663"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07" w:type="dxa"/>
          </w:tcPr>
          <w:p w:rsidR="00483D69" w:rsidRPr="00C6758D" w:rsidRDefault="00483D69" w:rsidP="00FC60E4">
            <w:pPr>
              <w:keepNext/>
              <w:keepLines/>
              <w:spacing w:before="100" w:after="100" w:line="190" w:lineRule="exact"/>
              <w:jc w:val="center"/>
              <w:rPr>
                <w:sz w:val="16"/>
                <w:szCs w:val="16"/>
                <w:lang w:eastAsia="ko-KR"/>
              </w:rPr>
            </w:pPr>
          </w:p>
        </w:tc>
        <w:tc>
          <w:tcPr>
            <w:tcW w:w="574" w:type="dxa"/>
          </w:tcPr>
          <w:p w:rsidR="00483D69" w:rsidRPr="00C6758D" w:rsidRDefault="00483D69" w:rsidP="00FC60E4">
            <w:pPr>
              <w:keepNext/>
              <w:keepLines/>
              <w:spacing w:before="100" w:after="100" w:line="190" w:lineRule="exact"/>
              <w:jc w:val="center"/>
              <w:rPr>
                <w:sz w:val="16"/>
                <w:szCs w:val="16"/>
                <w:lang w:eastAsia="ko-KR"/>
              </w:rPr>
            </w:pPr>
          </w:p>
        </w:tc>
        <w:tc>
          <w:tcPr>
            <w:tcW w:w="489" w:type="dxa"/>
          </w:tcPr>
          <w:p w:rsidR="00483D69" w:rsidRPr="00C6758D" w:rsidRDefault="00483D69" w:rsidP="00FC60E4">
            <w:pPr>
              <w:keepNext/>
              <w:keepLines/>
              <w:spacing w:before="100" w:after="100" w:line="190" w:lineRule="exact"/>
              <w:jc w:val="center"/>
              <w:rPr>
                <w:sz w:val="16"/>
                <w:szCs w:val="16"/>
                <w:lang w:eastAsia="ko-KR"/>
              </w:rPr>
            </w:pPr>
          </w:p>
        </w:tc>
      </w:tr>
    </w:tbl>
    <w:p w:rsidR="00614441" w:rsidRPr="006F23BD" w:rsidRDefault="00614441" w:rsidP="00F02561">
      <w:pPr>
        <w:ind w:left="360"/>
        <w:rPr>
          <w:szCs w:val="22"/>
          <w:lang w:eastAsia="ja-JP"/>
        </w:rPr>
      </w:pPr>
    </w:p>
    <w:p w:rsidR="000423D4" w:rsidRPr="00CC6452" w:rsidRDefault="00F02561" w:rsidP="00CC6452">
      <w:pPr>
        <w:pStyle w:val="2"/>
        <w:tabs>
          <w:tab w:val="num" w:pos="0"/>
          <w:tab w:val="left" w:pos="360"/>
        </w:tabs>
        <w:suppressAutoHyphens/>
        <w:autoSpaceDN/>
        <w:adjustRightInd/>
        <w:rPr>
          <w:lang w:val="en-GB" w:eastAsia="ja-JP"/>
        </w:rPr>
      </w:pPr>
      <w:r w:rsidRPr="006F23BD">
        <w:rPr>
          <w:lang w:val="en-GB"/>
        </w:rPr>
        <w:t>Proposed changes to “9.</w:t>
      </w:r>
      <w:r w:rsidR="000423D4">
        <w:rPr>
          <w:rFonts w:hint="eastAsia"/>
          <w:lang w:val="en-GB" w:eastAsia="ja-JP"/>
        </w:rPr>
        <w:t>2</w:t>
      </w:r>
      <w:r w:rsidRPr="006F23BD">
        <w:rPr>
          <w:lang w:val="en-GB"/>
        </w:rPr>
        <w:t>.3.1.1.</w:t>
      </w:r>
      <w:r w:rsidR="000423D4">
        <w:rPr>
          <w:rFonts w:hint="eastAsia"/>
          <w:lang w:val="en-GB" w:eastAsia="ja-JP"/>
        </w:rPr>
        <w:t>5</w:t>
      </w:r>
      <w:r w:rsidRPr="006F23BD">
        <w:rPr>
          <w:lang w:val="en-GB"/>
        </w:rPr>
        <w:t xml:space="preserve"> Derivation process of </w:t>
      </w:r>
      <w:proofErr w:type="spellStart"/>
      <w:r w:rsidRPr="006F23BD">
        <w:rPr>
          <w:lang w:val="en-GB"/>
        </w:rPr>
        <w:t>ctxIdxInc</w:t>
      </w:r>
      <w:proofErr w:type="spellEnd"/>
      <w:r w:rsidRPr="006F23BD">
        <w:rPr>
          <w:lang w:val="en-GB"/>
        </w:rPr>
        <w:t xml:space="preserve"> for the syntax element </w:t>
      </w:r>
      <w:proofErr w:type="spellStart"/>
      <w:r w:rsidRPr="006F23BD">
        <w:rPr>
          <w:lang w:val="en-GB"/>
        </w:rPr>
        <w:t>significant_coeff_flag</w:t>
      </w:r>
      <w:proofErr w:type="spellEnd"/>
      <w:r w:rsidRPr="006F23BD">
        <w:rPr>
          <w:lang w:val="en-GB"/>
        </w:rPr>
        <w:t>”</w:t>
      </w:r>
    </w:p>
    <w:p w:rsidR="000423D4" w:rsidRPr="00E8461A" w:rsidRDefault="000423D4" w:rsidP="000423D4">
      <w:r w:rsidRPr="00E8461A">
        <w:t xml:space="preserve">Inputs to this process are the color component index </w:t>
      </w:r>
      <w:proofErr w:type="spellStart"/>
      <w:r w:rsidRPr="00E8461A">
        <w:t>cIdx</w:t>
      </w:r>
      <w:proofErr w:type="spellEnd"/>
      <w:r w:rsidRPr="00E8461A">
        <w:t xml:space="preserve">, the current coefficient scan position </w:t>
      </w:r>
      <w:proofErr w:type="gramStart"/>
      <w:r w:rsidRPr="00E8461A">
        <w:t>( </w:t>
      </w:r>
      <w:proofErr w:type="spellStart"/>
      <w:r w:rsidRPr="00E8461A">
        <w:t>xC</w:t>
      </w:r>
      <w:proofErr w:type="spellEnd"/>
      <w:proofErr w:type="gramEnd"/>
      <w:r w:rsidRPr="00E8461A">
        <w:t> , </w:t>
      </w:r>
      <w:proofErr w:type="spellStart"/>
      <w:r w:rsidRPr="00E8461A">
        <w:t>yC</w:t>
      </w:r>
      <w:proofErr w:type="spellEnd"/>
      <w:r w:rsidRPr="00E8461A">
        <w:t> )</w:t>
      </w:r>
      <w:r>
        <w:t>,</w:t>
      </w:r>
      <w:r w:rsidRPr="00E8461A">
        <w:t xml:space="preserve"> the transform block </w:t>
      </w:r>
      <w:r>
        <w:t>width</w:t>
      </w:r>
      <w:r w:rsidRPr="00E8461A">
        <w:t xml:space="preserve"> log2Trafo</w:t>
      </w:r>
      <w:r>
        <w:t>Width</w:t>
      </w:r>
      <w:r w:rsidRPr="00E8461A">
        <w:t xml:space="preserve"> and the transform block </w:t>
      </w:r>
      <w:r>
        <w:t>height log2TrafoHeight</w:t>
      </w:r>
      <w:r w:rsidRPr="00E8461A">
        <w:t>.</w:t>
      </w:r>
    </w:p>
    <w:p w:rsidR="000423D4" w:rsidRPr="00E8461A" w:rsidRDefault="000423D4" w:rsidP="000423D4">
      <w:r w:rsidRPr="00E8461A">
        <w:t xml:space="preserve">Output of this process is </w:t>
      </w:r>
      <w:proofErr w:type="spellStart"/>
      <w:r w:rsidRPr="00E8461A">
        <w:t>ctxIdxInc</w:t>
      </w:r>
      <w:proofErr w:type="spellEnd"/>
      <w:r w:rsidRPr="00E8461A">
        <w:t>.</w:t>
      </w:r>
    </w:p>
    <w:p w:rsidR="000423D4" w:rsidRPr="00E8461A" w:rsidRDefault="000423D4" w:rsidP="000423D4">
      <w:r w:rsidRPr="00E8461A">
        <w:t xml:space="preserve">The variable </w:t>
      </w:r>
      <w:proofErr w:type="spellStart"/>
      <w:r w:rsidRPr="00E8461A">
        <w:t>sigCtx</w:t>
      </w:r>
      <w:proofErr w:type="spellEnd"/>
      <w:r w:rsidRPr="00E8461A">
        <w:t xml:space="preserve"> depends on the current position </w:t>
      </w:r>
      <w:proofErr w:type="gramStart"/>
      <w:r w:rsidRPr="00E8461A">
        <w:t>( </w:t>
      </w:r>
      <w:proofErr w:type="spellStart"/>
      <w:r w:rsidRPr="00E8461A">
        <w:t>xC</w:t>
      </w:r>
      <w:proofErr w:type="spellEnd"/>
      <w:proofErr w:type="gramEnd"/>
      <w:r w:rsidRPr="00E8461A">
        <w:t>, </w:t>
      </w:r>
      <w:proofErr w:type="spellStart"/>
      <w:r w:rsidRPr="00E8461A">
        <w:t>yC</w:t>
      </w:r>
      <w:proofErr w:type="spellEnd"/>
      <w:r w:rsidRPr="00E8461A">
        <w:t xml:space="preserve"> ), </w:t>
      </w:r>
      <w:r>
        <w:t xml:space="preserve">the color component index </w:t>
      </w:r>
      <w:proofErr w:type="spellStart"/>
      <w:r>
        <w:t>cIdx</w:t>
      </w:r>
      <w:proofErr w:type="spellEnd"/>
      <w:r>
        <w:t xml:space="preserve">, </w:t>
      </w:r>
      <w:r w:rsidRPr="00E8461A">
        <w:t xml:space="preserve">the transform block size and </w:t>
      </w:r>
      <w:proofErr w:type="spellStart"/>
      <w:r w:rsidRPr="00E8461A">
        <w:t>previsously</w:t>
      </w:r>
      <w:proofErr w:type="spellEnd"/>
      <w:r w:rsidRPr="00E8461A">
        <w:t xml:space="preserve"> decoded bins of the syntax element </w:t>
      </w:r>
      <w:proofErr w:type="spellStart"/>
      <w:r w:rsidRPr="00E8461A">
        <w:t>significant_coeff_flag</w:t>
      </w:r>
      <w:proofErr w:type="spellEnd"/>
      <w:r w:rsidRPr="00E8461A">
        <w:t xml:space="preserve">. For the derivation of </w:t>
      </w:r>
      <w:proofErr w:type="spellStart"/>
      <w:r w:rsidRPr="00E8461A">
        <w:t>sigCtx</w:t>
      </w:r>
      <w:proofErr w:type="spellEnd"/>
      <w:r w:rsidRPr="00E8461A">
        <w:t>, the following applies.</w:t>
      </w:r>
    </w:p>
    <w:p w:rsidR="00CC6452" w:rsidRPr="00CC6452" w:rsidRDefault="00DE38A7" w:rsidP="00CC6452">
      <w:pPr>
        <w:numPr>
          <w:ilvl w:val="0"/>
          <w:numId w:val="16"/>
        </w:numPr>
        <w:tabs>
          <w:tab w:val="clear" w:pos="360"/>
          <w:tab w:val="clear" w:pos="720"/>
          <w:tab w:val="clear" w:pos="1080"/>
          <w:tab w:val="clear" w:pos="1440"/>
          <w:tab w:val="left" w:pos="400"/>
          <w:tab w:val="left" w:pos="1191"/>
          <w:tab w:val="left" w:pos="1588"/>
          <w:tab w:val="left" w:pos="1985"/>
        </w:tabs>
        <w:jc w:val="both"/>
        <w:rPr>
          <w:shd w:val="clear" w:color="auto" w:fill="FFFF00"/>
        </w:rPr>
      </w:pPr>
      <w:r w:rsidRPr="00DE38A7">
        <w:rPr>
          <w:shd w:val="clear" w:color="auto" w:fill="FFFF00"/>
        </w:rPr>
        <w:t xml:space="preserve">If log2TrafoWidth is equal to log2TrafoHeight and log2TrafoWidth is </w:t>
      </w:r>
      <w:r w:rsidRPr="00DE38A7">
        <w:rPr>
          <w:shd w:val="clear" w:color="auto" w:fill="FFFF00"/>
          <w:lang w:eastAsia="ja-JP"/>
        </w:rPr>
        <w:t xml:space="preserve">less than or </w:t>
      </w:r>
      <w:r w:rsidRPr="00DE38A7">
        <w:rPr>
          <w:shd w:val="clear" w:color="auto" w:fill="FFFF00"/>
        </w:rPr>
        <w:t xml:space="preserve">equal to </w:t>
      </w:r>
      <w:r w:rsidRPr="00DE38A7">
        <w:rPr>
          <w:shd w:val="clear" w:color="auto" w:fill="FFFF00"/>
          <w:lang w:eastAsia="ja-JP"/>
        </w:rPr>
        <w:t xml:space="preserve">3 and </w:t>
      </w:r>
      <w:proofErr w:type="spellStart"/>
      <w:r w:rsidRPr="00DE38A7">
        <w:rPr>
          <w:shd w:val="clear" w:color="auto" w:fill="FFFF00"/>
          <w:lang w:eastAsia="ja-JP"/>
        </w:rPr>
        <w:t>cIdx</w:t>
      </w:r>
      <w:proofErr w:type="spellEnd"/>
      <w:r w:rsidRPr="00DE38A7">
        <w:rPr>
          <w:shd w:val="clear" w:color="auto" w:fill="FFFF00"/>
          <w:lang w:eastAsia="ja-JP"/>
        </w:rPr>
        <w:t xml:space="preserve"> is equal to 0, </w:t>
      </w:r>
      <w:proofErr w:type="spellStart"/>
      <w:r w:rsidRPr="00DE38A7">
        <w:rPr>
          <w:shd w:val="clear" w:color="auto" w:fill="FFFF00"/>
        </w:rPr>
        <w:t>sigCtx</w:t>
      </w:r>
      <w:proofErr w:type="spellEnd"/>
      <w:r w:rsidRPr="00DE38A7">
        <w:rPr>
          <w:shd w:val="clear" w:color="auto" w:fill="FFFF00"/>
        </w:rPr>
        <w:t xml:space="preserve"> is derived using </w:t>
      </w:r>
      <w:proofErr w:type="spellStart"/>
      <w:r w:rsidRPr="00DE38A7">
        <w:rPr>
          <w:shd w:val="clear" w:color="auto" w:fill="FFFF00"/>
        </w:rPr>
        <w:t>ctxIdxMap</w:t>
      </w:r>
      <w:r w:rsidRPr="00DE38A7">
        <w:rPr>
          <w:shd w:val="clear" w:color="auto" w:fill="FFFF00"/>
          <w:lang w:eastAsia="ja-JP"/>
        </w:rPr>
        <w:t>Luma</w:t>
      </w:r>
      <w:proofErr w:type="spellEnd"/>
      <w:r w:rsidRPr="00DE38A7">
        <w:rPr>
          <w:shd w:val="clear" w:color="auto" w:fill="FFFF00"/>
        </w:rPr>
        <w:t xml:space="preserve"> [</w:t>
      </w:r>
      <w:r w:rsidRPr="00DE38A7">
        <w:rPr>
          <w:shd w:val="clear" w:color="auto" w:fill="FFFF00"/>
          <w:lang w:val="de-DE"/>
        </w:rPr>
        <w:t> </w:t>
      </w:r>
      <w:r w:rsidRPr="00DE38A7">
        <w:rPr>
          <w:shd w:val="clear" w:color="auto" w:fill="FFFF00"/>
        </w:rPr>
        <w:t xml:space="preserve">] specified in </w:t>
      </w:r>
      <w:fldSimple w:instr=" REF _Ref314151417 \h  \* MERGEFORMAT " w:fldLock="1">
        <w:r w:rsidRPr="00DE38A7">
          <w:rPr>
            <w:shd w:val="clear" w:color="auto" w:fill="FFFF00"/>
          </w:rPr>
          <w:t xml:space="preserve">Table </w:t>
        </w:r>
        <w:r w:rsidRPr="00DE38A7">
          <w:rPr>
            <w:noProof/>
            <w:shd w:val="clear" w:color="auto" w:fill="FFFF00"/>
          </w:rPr>
          <w:t>9</w:t>
        </w:r>
        <w:r w:rsidRPr="00DE38A7">
          <w:rPr>
            <w:shd w:val="clear" w:color="auto" w:fill="FFFF00"/>
          </w:rPr>
          <w:noBreakHyphen/>
        </w:r>
        <w:r w:rsidRPr="00DE38A7">
          <w:rPr>
            <w:noProof/>
            <w:shd w:val="clear" w:color="auto" w:fill="FFFF00"/>
          </w:rPr>
          <w:t>39</w:t>
        </w:r>
      </w:fldSimple>
      <w:r w:rsidRPr="00DE38A7">
        <w:rPr>
          <w:shd w:val="clear" w:color="auto" w:fill="FFFF00"/>
        </w:rPr>
        <w:t xml:space="preserve"> as follows.</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r w:rsidRPr="00DE38A7">
        <w:rPr>
          <w:rFonts w:eastAsiaTheme="minorEastAsia"/>
          <w:sz w:val="20"/>
          <w:szCs w:val="20"/>
          <w:shd w:val="clear" w:color="auto" w:fill="FFFF00"/>
          <w:lang w:eastAsia="ja-JP"/>
        </w:rPr>
        <w:lastRenderedPageBreak/>
        <w:t>Index = log2TrafoWidth==</w:t>
      </w:r>
      <w:proofErr w:type="gramStart"/>
      <w:r w:rsidRPr="00DE38A7">
        <w:rPr>
          <w:rFonts w:eastAsiaTheme="minorEastAsia"/>
          <w:sz w:val="20"/>
          <w:szCs w:val="20"/>
          <w:shd w:val="clear" w:color="auto" w:fill="FFFF00"/>
          <w:lang w:eastAsia="ja-JP"/>
        </w:rPr>
        <w:t>2 ?</w:t>
      </w:r>
      <w:proofErr w:type="gramEnd"/>
      <w:r w:rsidRPr="00DE38A7">
        <w:rPr>
          <w:rFonts w:eastAsiaTheme="minorEastAsia"/>
          <w:sz w:val="20"/>
          <w:szCs w:val="20"/>
          <w:shd w:val="clear" w:color="auto" w:fill="FFFF00"/>
          <w:lang w:eastAsia="ja-JP"/>
        </w:rPr>
        <w:t xml:space="preserve"> (</w:t>
      </w:r>
      <w:proofErr w:type="spellStart"/>
      <w:proofErr w:type="gramStart"/>
      <w:r w:rsidRPr="00DE38A7">
        <w:rPr>
          <w:rFonts w:eastAsiaTheme="minorEastAsia"/>
          <w:sz w:val="20"/>
          <w:szCs w:val="20"/>
          <w:shd w:val="clear" w:color="auto" w:fill="FFFF00"/>
          <w:lang w:eastAsia="ja-JP"/>
        </w:rPr>
        <w:t>yC</w:t>
      </w:r>
      <w:proofErr w:type="spellEnd"/>
      <w:proofErr w:type="gramEnd"/>
      <w:r w:rsidRPr="00DE38A7">
        <w:rPr>
          <w:rFonts w:eastAsiaTheme="minorEastAsia"/>
          <w:sz w:val="20"/>
          <w:szCs w:val="20"/>
          <w:shd w:val="clear" w:color="auto" w:fill="FFFF00"/>
          <w:lang w:eastAsia="ja-JP"/>
        </w:rPr>
        <w:t xml:space="preserve">&lt;&lt;2) + </w:t>
      </w:r>
      <w:proofErr w:type="spellStart"/>
      <w:proofErr w:type="gramStart"/>
      <w:r w:rsidRPr="00DE38A7">
        <w:rPr>
          <w:rFonts w:eastAsiaTheme="minorEastAsia"/>
          <w:sz w:val="20"/>
          <w:szCs w:val="20"/>
          <w:shd w:val="clear" w:color="auto" w:fill="FFFF00"/>
          <w:lang w:eastAsia="ja-JP"/>
        </w:rPr>
        <w:t>xC</w:t>
      </w:r>
      <w:proofErr w:type="spellEnd"/>
      <w:proofErr w:type="gramEnd"/>
      <w:r w:rsidRPr="00DE38A7">
        <w:rPr>
          <w:rFonts w:eastAsiaTheme="minorEastAsia"/>
          <w:sz w:val="20"/>
          <w:szCs w:val="20"/>
          <w:shd w:val="clear" w:color="auto" w:fill="FFFF00"/>
          <w:lang w:eastAsia="ja-JP"/>
        </w:rPr>
        <w:t xml:space="preserve">: ( ( </w:t>
      </w:r>
      <w:proofErr w:type="spellStart"/>
      <w:r w:rsidRPr="00DE38A7">
        <w:rPr>
          <w:rFonts w:eastAsiaTheme="minorEastAsia"/>
          <w:sz w:val="20"/>
          <w:szCs w:val="20"/>
          <w:shd w:val="clear" w:color="auto" w:fill="FFFF00"/>
          <w:lang w:eastAsia="ja-JP"/>
        </w:rPr>
        <w:t>yC</w:t>
      </w:r>
      <w:proofErr w:type="spellEnd"/>
      <w:r w:rsidRPr="00DE38A7">
        <w:rPr>
          <w:rFonts w:eastAsiaTheme="minorEastAsia"/>
          <w:sz w:val="20"/>
          <w:szCs w:val="20"/>
          <w:shd w:val="clear" w:color="auto" w:fill="FFFF00"/>
          <w:lang w:eastAsia="ja-JP"/>
        </w:rPr>
        <w:t>&gt;&gt;1) &lt;&lt;2) + (</w:t>
      </w:r>
      <w:proofErr w:type="spellStart"/>
      <w:r w:rsidRPr="00DE38A7">
        <w:rPr>
          <w:rFonts w:eastAsiaTheme="minorEastAsia"/>
          <w:sz w:val="20"/>
          <w:szCs w:val="20"/>
          <w:shd w:val="clear" w:color="auto" w:fill="FFFF00"/>
          <w:lang w:eastAsia="ja-JP"/>
        </w:rPr>
        <w:t>xC</w:t>
      </w:r>
      <w:proofErr w:type="spellEnd"/>
      <w:r w:rsidRPr="00DE38A7">
        <w:rPr>
          <w:rFonts w:eastAsiaTheme="minorEastAsia"/>
          <w:sz w:val="20"/>
          <w:szCs w:val="20"/>
          <w:shd w:val="clear" w:color="auto" w:fill="FFFF00"/>
          <w:lang w:eastAsia="ja-JP"/>
        </w:rPr>
        <w:t>&gt;&gt;1)</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proofErr w:type="spellStart"/>
      <w:proofErr w:type="gramStart"/>
      <w:r w:rsidRPr="00DE38A7">
        <w:rPr>
          <w:rFonts w:eastAsiaTheme="minorEastAsia"/>
          <w:sz w:val="20"/>
          <w:szCs w:val="20"/>
          <w:shd w:val="clear" w:color="auto" w:fill="FFFF00"/>
          <w:lang w:eastAsia="ja-JP"/>
        </w:rPr>
        <w:t>sigCtxOffset</w:t>
      </w:r>
      <w:proofErr w:type="spellEnd"/>
      <w:proofErr w:type="gramEnd"/>
      <w:r w:rsidRPr="00DE38A7">
        <w:rPr>
          <w:rFonts w:eastAsiaTheme="minorEastAsia"/>
          <w:sz w:val="20"/>
          <w:szCs w:val="20"/>
          <w:shd w:val="clear" w:color="auto" w:fill="FFFF00"/>
          <w:lang w:eastAsia="ja-JP"/>
        </w:rPr>
        <w:t xml:space="preserve"> = log2TrafoWidth==2 ? </w:t>
      </w:r>
      <w:proofErr w:type="gramStart"/>
      <w:r w:rsidRPr="00DE38A7">
        <w:rPr>
          <w:rFonts w:eastAsiaTheme="minorEastAsia"/>
          <w:sz w:val="20"/>
          <w:szCs w:val="20"/>
          <w:shd w:val="clear" w:color="auto" w:fill="FFFF00"/>
          <w:lang w:eastAsia="ja-JP"/>
        </w:rPr>
        <w:t>0 :</w:t>
      </w:r>
      <w:proofErr w:type="gramEnd"/>
      <w:r w:rsidRPr="00DE38A7">
        <w:rPr>
          <w:rFonts w:eastAsiaTheme="minorEastAsia"/>
          <w:sz w:val="20"/>
          <w:szCs w:val="20"/>
          <w:shd w:val="clear" w:color="auto" w:fill="FFFF00"/>
          <w:lang w:eastAsia="ja-JP"/>
        </w:rPr>
        <w:t xml:space="preserve"> 7</w:t>
      </w:r>
    </w:p>
    <w:p w:rsidR="00CC6452" w:rsidRPr="00CC6452" w:rsidRDefault="00DE38A7" w:rsidP="00CC6452">
      <w:pPr>
        <w:pStyle w:val="Equation"/>
        <w:tabs>
          <w:tab w:val="clear" w:pos="1588"/>
          <w:tab w:val="left" w:pos="1800"/>
        </w:tabs>
        <w:ind w:left="1191"/>
        <w:rPr>
          <w:sz w:val="20"/>
          <w:szCs w:val="20"/>
          <w:shd w:val="clear" w:color="auto" w:fill="FFFF00"/>
        </w:rPr>
      </w:pPr>
      <w:proofErr w:type="spellStart"/>
      <w:proofErr w:type="gramStart"/>
      <w:r w:rsidRPr="00DE38A7">
        <w:rPr>
          <w:sz w:val="20"/>
          <w:szCs w:val="20"/>
          <w:shd w:val="clear" w:color="auto" w:fill="FFFF00"/>
        </w:rPr>
        <w:t>sigCtx</w:t>
      </w:r>
      <w:proofErr w:type="spellEnd"/>
      <w:proofErr w:type="gramEnd"/>
      <w:r w:rsidRPr="00DE38A7">
        <w:rPr>
          <w:sz w:val="20"/>
          <w:szCs w:val="20"/>
          <w:shd w:val="clear" w:color="auto" w:fill="FFFF00"/>
        </w:rPr>
        <w:t xml:space="preserve"> = </w:t>
      </w:r>
      <w:proofErr w:type="spellStart"/>
      <w:r w:rsidRPr="00DE38A7">
        <w:rPr>
          <w:rFonts w:eastAsiaTheme="minorEastAsia"/>
          <w:sz w:val="20"/>
          <w:szCs w:val="20"/>
          <w:shd w:val="clear" w:color="auto" w:fill="FFFF00"/>
          <w:lang w:eastAsia="ja-JP"/>
        </w:rPr>
        <w:t>sigCtxOffset</w:t>
      </w:r>
      <w:proofErr w:type="spellEnd"/>
      <w:r w:rsidRPr="00DE38A7">
        <w:rPr>
          <w:rFonts w:eastAsiaTheme="minorEastAsia"/>
          <w:sz w:val="20"/>
          <w:szCs w:val="20"/>
          <w:shd w:val="clear" w:color="auto" w:fill="FFFF00"/>
          <w:lang w:eastAsia="ja-JP"/>
        </w:rPr>
        <w:t xml:space="preserve"> + </w:t>
      </w:r>
      <w:proofErr w:type="spellStart"/>
      <w:r w:rsidRPr="00DE38A7">
        <w:rPr>
          <w:sz w:val="20"/>
          <w:szCs w:val="20"/>
          <w:shd w:val="clear" w:color="auto" w:fill="FFFF00"/>
        </w:rPr>
        <w:t>ctxIdxMap</w:t>
      </w:r>
      <w:r w:rsidRPr="00DE38A7">
        <w:rPr>
          <w:rFonts w:eastAsiaTheme="minorEastAsia"/>
          <w:sz w:val="20"/>
          <w:szCs w:val="20"/>
          <w:shd w:val="clear" w:color="auto" w:fill="FFFF00"/>
          <w:lang w:eastAsia="ja-JP"/>
        </w:rPr>
        <w:t>Luma</w:t>
      </w:r>
      <w:proofErr w:type="spellEnd"/>
      <w:r w:rsidRPr="00DE38A7">
        <w:rPr>
          <w:sz w:val="20"/>
          <w:szCs w:val="20"/>
          <w:shd w:val="clear" w:color="auto" w:fill="FFFF00"/>
        </w:rPr>
        <w:t>[</w:t>
      </w:r>
      <w:r w:rsidRPr="00DE38A7">
        <w:rPr>
          <w:rFonts w:eastAsiaTheme="minorEastAsia"/>
          <w:sz w:val="20"/>
          <w:szCs w:val="20"/>
          <w:shd w:val="clear" w:color="auto" w:fill="FFFF00"/>
          <w:lang w:eastAsia="ja-JP"/>
        </w:rPr>
        <w:t>Index</w:t>
      </w:r>
      <w:r w:rsidRPr="00DE38A7">
        <w:rPr>
          <w:sz w:val="20"/>
          <w:szCs w:val="20"/>
          <w:shd w:val="clear" w:color="auto" w:fill="FFFF00"/>
        </w:rPr>
        <w:t>]</w:t>
      </w:r>
      <w:r w:rsidRPr="00DE38A7">
        <w:rPr>
          <w:sz w:val="20"/>
          <w:szCs w:val="20"/>
          <w:shd w:val="clear" w:color="auto" w:fill="FFFF00"/>
        </w:rPr>
        <w:tab/>
      </w:r>
      <w:r w:rsidRPr="00DE38A7">
        <w:rPr>
          <w:sz w:val="20"/>
          <w:shd w:val="clear" w:color="auto" w:fill="FFFF00"/>
        </w:rPr>
        <w:t>(</w:t>
      </w:r>
      <w:r w:rsidR="00DA5E23" w:rsidRPr="00DE38A7">
        <w:rPr>
          <w:sz w:val="20"/>
          <w:shd w:val="clear" w:color="auto" w:fill="FFFF00"/>
        </w:rPr>
        <w:fldChar w:fldCharType="begin" w:fldLock="1"/>
      </w:r>
      <w:r w:rsidRPr="00DE38A7">
        <w:rPr>
          <w:sz w:val="20"/>
          <w:shd w:val="clear" w:color="auto" w:fill="FFFF00"/>
        </w:rPr>
        <w:instrText xml:space="preserve"> STYLEREF 1 \s </w:instrText>
      </w:r>
      <w:r w:rsidR="00DA5E23" w:rsidRPr="00DE38A7">
        <w:rPr>
          <w:sz w:val="20"/>
          <w:shd w:val="clear" w:color="auto" w:fill="FFFF00"/>
        </w:rPr>
        <w:fldChar w:fldCharType="separate"/>
      </w:r>
      <w:r w:rsidRPr="00DE38A7">
        <w:rPr>
          <w:noProof/>
          <w:sz w:val="20"/>
          <w:shd w:val="clear" w:color="auto" w:fill="FFFF00"/>
        </w:rPr>
        <w:t>9</w:t>
      </w:r>
      <w:r w:rsidR="00DA5E23" w:rsidRPr="00DE38A7">
        <w:rPr>
          <w:sz w:val="20"/>
          <w:shd w:val="clear" w:color="auto" w:fill="FFFF00"/>
        </w:rPr>
        <w:fldChar w:fldCharType="end"/>
      </w:r>
      <w:r w:rsidRPr="00DE38A7">
        <w:rPr>
          <w:sz w:val="20"/>
          <w:shd w:val="clear" w:color="auto" w:fill="FFFF00"/>
        </w:rPr>
        <w:noBreakHyphen/>
      </w:r>
      <w:r w:rsidR="00DA5E23" w:rsidRPr="00DE38A7">
        <w:rPr>
          <w:sz w:val="20"/>
          <w:shd w:val="clear" w:color="auto" w:fill="FFFF00"/>
        </w:rPr>
        <w:fldChar w:fldCharType="begin" w:fldLock="1"/>
      </w:r>
      <w:r w:rsidRPr="00DE38A7">
        <w:rPr>
          <w:sz w:val="20"/>
          <w:shd w:val="clear" w:color="auto" w:fill="FFFF00"/>
        </w:rPr>
        <w:instrText xml:space="preserve"> SEQ Equation \* ARABIC \s 1 </w:instrText>
      </w:r>
      <w:r w:rsidR="00DA5E23" w:rsidRPr="00DE38A7">
        <w:rPr>
          <w:sz w:val="20"/>
          <w:shd w:val="clear" w:color="auto" w:fill="FFFF00"/>
        </w:rPr>
        <w:fldChar w:fldCharType="separate"/>
      </w:r>
      <w:r w:rsidRPr="00DE38A7">
        <w:rPr>
          <w:noProof/>
          <w:sz w:val="20"/>
          <w:shd w:val="clear" w:color="auto" w:fill="FFFF00"/>
        </w:rPr>
        <w:t>55</w:t>
      </w:r>
      <w:r w:rsidR="00DA5E23" w:rsidRPr="00DE38A7">
        <w:rPr>
          <w:sz w:val="20"/>
          <w:shd w:val="clear" w:color="auto" w:fill="FFFF00"/>
        </w:rPr>
        <w:fldChar w:fldCharType="end"/>
      </w:r>
      <w:r w:rsidRPr="00DE38A7">
        <w:rPr>
          <w:sz w:val="20"/>
          <w:shd w:val="clear" w:color="auto" w:fill="FFFF00"/>
        </w:rPr>
        <w:t>)</w:t>
      </w:r>
    </w:p>
    <w:p w:rsidR="00CC6452" w:rsidRPr="00CC6452" w:rsidRDefault="00DE38A7" w:rsidP="00CC6452">
      <w:pPr>
        <w:numPr>
          <w:ilvl w:val="0"/>
          <w:numId w:val="16"/>
        </w:numPr>
        <w:tabs>
          <w:tab w:val="clear" w:pos="360"/>
          <w:tab w:val="clear" w:pos="720"/>
          <w:tab w:val="clear" w:pos="1080"/>
          <w:tab w:val="clear" w:pos="1440"/>
          <w:tab w:val="left" w:pos="400"/>
          <w:tab w:val="left" w:pos="1191"/>
          <w:tab w:val="left" w:pos="1588"/>
          <w:tab w:val="left" w:pos="1985"/>
        </w:tabs>
        <w:jc w:val="both"/>
        <w:rPr>
          <w:shd w:val="clear" w:color="auto" w:fill="FFFF00"/>
        </w:rPr>
      </w:pPr>
      <w:r w:rsidRPr="00DE38A7">
        <w:rPr>
          <w:shd w:val="clear" w:color="auto" w:fill="FFFF00"/>
        </w:rPr>
        <w:t xml:space="preserve">Otherwise if log2TrafoWidth is equal to log2TrafoHeight and log2TrafoWidth is </w:t>
      </w:r>
      <w:r w:rsidRPr="00DE38A7">
        <w:rPr>
          <w:shd w:val="clear" w:color="auto" w:fill="FFFF00"/>
          <w:lang w:eastAsia="ja-JP"/>
        </w:rPr>
        <w:t xml:space="preserve">less than or </w:t>
      </w:r>
      <w:r w:rsidRPr="00DE38A7">
        <w:rPr>
          <w:shd w:val="clear" w:color="auto" w:fill="FFFF00"/>
        </w:rPr>
        <w:t>equal to 3</w:t>
      </w:r>
      <w:r w:rsidRPr="00DE38A7">
        <w:rPr>
          <w:shd w:val="clear" w:color="auto" w:fill="FFFF00"/>
          <w:lang w:eastAsia="ja-JP"/>
        </w:rPr>
        <w:t xml:space="preserve"> and </w:t>
      </w:r>
      <w:proofErr w:type="spellStart"/>
      <w:r w:rsidRPr="00DE38A7">
        <w:rPr>
          <w:shd w:val="clear" w:color="auto" w:fill="FFFF00"/>
          <w:lang w:eastAsia="ja-JP"/>
        </w:rPr>
        <w:t>cIdx</w:t>
      </w:r>
      <w:proofErr w:type="spellEnd"/>
      <w:r w:rsidRPr="00DE38A7">
        <w:rPr>
          <w:shd w:val="clear" w:color="auto" w:fill="FFFF00"/>
          <w:lang w:eastAsia="ja-JP"/>
        </w:rPr>
        <w:t xml:space="preserve"> is equal to 1</w:t>
      </w:r>
      <w:r w:rsidRPr="00DE38A7">
        <w:rPr>
          <w:shd w:val="clear" w:color="auto" w:fill="FFFF00"/>
        </w:rPr>
        <w:t xml:space="preserve">, </w:t>
      </w:r>
      <w:proofErr w:type="spellStart"/>
      <w:r w:rsidRPr="00DE38A7">
        <w:rPr>
          <w:shd w:val="clear" w:color="auto" w:fill="FFFF00"/>
        </w:rPr>
        <w:t>sigCtx</w:t>
      </w:r>
      <w:proofErr w:type="spellEnd"/>
      <w:r w:rsidRPr="00DE38A7">
        <w:rPr>
          <w:shd w:val="clear" w:color="auto" w:fill="FFFF00"/>
        </w:rPr>
        <w:t xml:space="preserve"> is derived using </w:t>
      </w:r>
      <w:proofErr w:type="spellStart"/>
      <w:r w:rsidRPr="00DE38A7">
        <w:rPr>
          <w:shd w:val="clear" w:color="auto" w:fill="FFFF00"/>
        </w:rPr>
        <w:t>ctxIdxMap</w:t>
      </w:r>
      <w:r w:rsidRPr="00DE38A7">
        <w:rPr>
          <w:shd w:val="clear" w:color="auto" w:fill="FFFF00"/>
          <w:lang w:eastAsia="ja-JP"/>
        </w:rPr>
        <w:t>Chroma</w:t>
      </w:r>
      <w:proofErr w:type="spellEnd"/>
      <w:r w:rsidRPr="00DE38A7">
        <w:rPr>
          <w:shd w:val="clear" w:color="auto" w:fill="FFFF00"/>
        </w:rPr>
        <w:t xml:space="preserve"> [</w:t>
      </w:r>
      <w:r w:rsidRPr="00DE38A7">
        <w:rPr>
          <w:shd w:val="clear" w:color="auto" w:fill="FFFF00"/>
          <w:lang w:val="de-DE"/>
        </w:rPr>
        <w:t> </w:t>
      </w:r>
      <w:r w:rsidRPr="00DE38A7">
        <w:rPr>
          <w:shd w:val="clear" w:color="auto" w:fill="FFFF00"/>
        </w:rPr>
        <w:t xml:space="preserve">] specified in </w:t>
      </w:r>
      <w:fldSimple w:instr=" REF _Ref314152051 \h  \* MERGEFORMAT ">
        <w:r w:rsidRPr="00DE38A7">
          <w:rPr>
            <w:shd w:val="clear" w:color="auto" w:fill="FFFF00"/>
          </w:rPr>
          <w:t xml:space="preserve">Table </w:t>
        </w:r>
        <w:r w:rsidRPr="00DE38A7">
          <w:rPr>
            <w:noProof/>
            <w:shd w:val="clear" w:color="auto" w:fill="FFFF00"/>
          </w:rPr>
          <w:t>9</w:t>
        </w:r>
        <w:r w:rsidRPr="00DE38A7">
          <w:rPr>
            <w:shd w:val="clear" w:color="auto" w:fill="FFFF00"/>
          </w:rPr>
          <w:noBreakHyphen/>
        </w:r>
        <w:r w:rsidRPr="00DE38A7">
          <w:rPr>
            <w:noProof/>
            <w:shd w:val="clear" w:color="auto" w:fill="FFFF00"/>
          </w:rPr>
          <w:t>40</w:t>
        </w:r>
      </w:fldSimple>
      <w:r w:rsidRPr="00DE38A7">
        <w:rPr>
          <w:shd w:val="clear" w:color="auto" w:fill="FFFF00"/>
        </w:rPr>
        <w:t xml:space="preserve"> as follows.</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r w:rsidRPr="00DE38A7">
        <w:rPr>
          <w:rFonts w:eastAsiaTheme="minorEastAsia"/>
          <w:sz w:val="20"/>
          <w:szCs w:val="20"/>
          <w:shd w:val="clear" w:color="auto" w:fill="FFFF00"/>
          <w:lang w:eastAsia="ja-JP"/>
        </w:rPr>
        <w:t>Index = log2TrafoWidth==</w:t>
      </w:r>
      <w:proofErr w:type="gramStart"/>
      <w:r w:rsidRPr="00DE38A7">
        <w:rPr>
          <w:rFonts w:eastAsiaTheme="minorEastAsia"/>
          <w:sz w:val="20"/>
          <w:szCs w:val="20"/>
          <w:shd w:val="clear" w:color="auto" w:fill="FFFF00"/>
          <w:lang w:eastAsia="ja-JP"/>
        </w:rPr>
        <w:t>2 ?</w:t>
      </w:r>
      <w:proofErr w:type="gramEnd"/>
      <w:r w:rsidRPr="00DE38A7">
        <w:rPr>
          <w:rFonts w:eastAsiaTheme="minorEastAsia"/>
          <w:sz w:val="20"/>
          <w:szCs w:val="20"/>
          <w:shd w:val="clear" w:color="auto" w:fill="FFFF00"/>
          <w:lang w:eastAsia="ja-JP"/>
        </w:rPr>
        <w:t xml:space="preserve"> (</w:t>
      </w:r>
      <w:proofErr w:type="spellStart"/>
      <w:proofErr w:type="gramStart"/>
      <w:r w:rsidRPr="00DE38A7">
        <w:rPr>
          <w:rFonts w:eastAsiaTheme="minorEastAsia"/>
          <w:sz w:val="20"/>
          <w:szCs w:val="20"/>
          <w:shd w:val="clear" w:color="auto" w:fill="FFFF00"/>
          <w:lang w:eastAsia="ja-JP"/>
        </w:rPr>
        <w:t>yC</w:t>
      </w:r>
      <w:proofErr w:type="spellEnd"/>
      <w:proofErr w:type="gramEnd"/>
      <w:r w:rsidRPr="00DE38A7">
        <w:rPr>
          <w:rFonts w:eastAsiaTheme="minorEastAsia"/>
          <w:sz w:val="20"/>
          <w:szCs w:val="20"/>
          <w:shd w:val="clear" w:color="auto" w:fill="FFFF00"/>
          <w:lang w:eastAsia="ja-JP"/>
        </w:rPr>
        <w:t xml:space="preserve">&lt;&lt;2) + </w:t>
      </w:r>
      <w:proofErr w:type="spellStart"/>
      <w:proofErr w:type="gramStart"/>
      <w:r w:rsidRPr="00DE38A7">
        <w:rPr>
          <w:rFonts w:eastAsiaTheme="minorEastAsia"/>
          <w:sz w:val="20"/>
          <w:szCs w:val="20"/>
          <w:shd w:val="clear" w:color="auto" w:fill="FFFF00"/>
          <w:lang w:eastAsia="ja-JP"/>
        </w:rPr>
        <w:t>xC</w:t>
      </w:r>
      <w:proofErr w:type="spellEnd"/>
      <w:proofErr w:type="gramEnd"/>
      <w:r w:rsidRPr="00DE38A7">
        <w:rPr>
          <w:rFonts w:eastAsiaTheme="minorEastAsia"/>
          <w:sz w:val="20"/>
          <w:szCs w:val="20"/>
          <w:shd w:val="clear" w:color="auto" w:fill="FFFF00"/>
          <w:lang w:eastAsia="ja-JP"/>
        </w:rPr>
        <w:t xml:space="preserve">: ( ( </w:t>
      </w:r>
      <w:proofErr w:type="spellStart"/>
      <w:r w:rsidRPr="00DE38A7">
        <w:rPr>
          <w:rFonts w:eastAsiaTheme="minorEastAsia"/>
          <w:sz w:val="20"/>
          <w:szCs w:val="20"/>
          <w:shd w:val="clear" w:color="auto" w:fill="FFFF00"/>
          <w:lang w:eastAsia="ja-JP"/>
        </w:rPr>
        <w:t>yC</w:t>
      </w:r>
      <w:proofErr w:type="spellEnd"/>
      <w:r w:rsidRPr="00DE38A7">
        <w:rPr>
          <w:rFonts w:eastAsiaTheme="minorEastAsia"/>
          <w:sz w:val="20"/>
          <w:szCs w:val="20"/>
          <w:shd w:val="clear" w:color="auto" w:fill="FFFF00"/>
          <w:lang w:eastAsia="ja-JP"/>
        </w:rPr>
        <w:t>&gt;&gt;1) &lt;&lt;2) + (</w:t>
      </w:r>
      <w:proofErr w:type="spellStart"/>
      <w:r w:rsidRPr="00DE38A7">
        <w:rPr>
          <w:rFonts w:eastAsiaTheme="minorEastAsia"/>
          <w:sz w:val="20"/>
          <w:szCs w:val="20"/>
          <w:shd w:val="clear" w:color="auto" w:fill="FFFF00"/>
          <w:lang w:eastAsia="ja-JP"/>
        </w:rPr>
        <w:t>xC</w:t>
      </w:r>
      <w:proofErr w:type="spellEnd"/>
      <w:r w:rsidRPr="00DE38A7">
        <w:rPr>
          <w:rFonts w:eastAsiaTheme="minorEastAsia"/>
          <w:sz w:val="20"/>
          <w:szCs w:val="20"/>
          <w:shd w:val="clear" w:color="auto" w:fill="FFFF00"/>
          <w:lang w:eastAsia="ja-JP"/>
        </w:rPr>
        <w:t>&gt;&gt;1)</w:t>
      </w:r>
    </w:p>
    <w:p w:rsidR="00CC6452" w:rsidRPr="00CC6452" w:rsidRDefault="00DE38A7" w:rsidP="00CC6452">
      <w:pPr>
        <w:pStyle w:val="Equation"/>
        <w:tabs>
          <w:tab w:val="clear" w:pos="1588"/>
          <w:tab w:val="left" w:pos="1800"/>
        </w:tabs>
        <w:ind w:left="1191"/>
        <w:rPr>
          <w:rFonts w:eastAsiaTheme="minorEastAsia"/>
          <w:sz w:val="20"/>
          <w:szCs w:val="20"/>
          <w:shd w:val="clear" w:color="auto" w:fill="FFFF00"/>
          <w:lang w:eastAsia="ja-JP"/>
        </w:rPr>
      </w:pPr>
      <w:proofErr w:type="spellStart"/>
      <w:proofErr w:type="gramStart"/>
      <w:r w:rsidRPr="00DE38A7">
        <w:rPr>
          <w:rFonts w:eastAsiaTheme="minorEastAsia"/>
          <w:sz w:val="20"/>
          <w:szCs w:val="20"/>
          <w:shd w:val="clear" w:color="auto" w:fill="FFFF00"/>
          <w:lang w:eastAsia="ja-JP"/>
        </w:rPr>
        <w:t>sigCtxOffset</w:t>
      </w:r>
      <w:proofErr w:type="spellEnd"/>
      <w:proofErr w:type="gramEnd"/>
      <w:r w:rsidRPr="00DE38A7">
        <w:rPr>
          <w:rFonts w:eastAsiaTheme="minorEastAsia"/>
          <w:sz w:val="20"/>
          <w:szCs w:val="20"/>
          <w:shd w:val="clear" w:color="auto" w:fill="FFFF00"/>
          <w:lang w:eastAsia="ja-JP"/>
        </w:rPr>
        <w:t xml:space="preserve"> = </w:t>
      </w:r>
      <w:proofErr w:type="spellStart"/>
      <w:r w:rsidRPr="00DE38A7">
        <w:rPr>
          <w:rFonts w:eastAsiaTheme="minorEastAsia"/>
          <w:sz w:val="20"/>
          <w:szCs w:val="20"/>
          <w:shd w:val="clear" w:color="auto" w:fill="FFFF00"/>
          <w:lang w:eastAsia="ja-JP"/>
        </w:rPr>
        <w:t>logTrafoWidth</w:t>
      </w:r>
      <w:proofErr w:type="spellEnd"/>
      <w:r w:rsidRPr="00DE38A7">
        <w:rPr>
          <w:rFonts w:eastAsiaTheme="minorEastAsia"/>
          <w:sz w:val="20"/>
          <w:szCs w:val="20"/>
          <w:shd w:val="clear" w:color="auto" w:fill="FFFF00"/>
          <w:lang w:eastAsia="ja-JP"/>
        </w:rPr>
        <w:t xml:space="preserve">==2 ? </w:t>
      </w:r>
      <w:proofErr w:type="gramStart"/>
      <w:r w:rsidRPr="00DE38A7">
        <w:rPr>
          <w:rFonts w:eastAsiaTheme="minorEastAsia"/>
          <w:sz w:val="20"/>
          <w:szCs w:val="20"/>
          <w:shd w:val="clear" w:color="auto" w:fill="FFFF00"/>
          <w:lang w:eastAsia="ja-JP"/>
        </w:rPr>
        <w:t>0 :</w:t>
      </w:r>
      <w:proofErr w:type="gramEnd"/>
      <w:r w:rsidRPr="00DE38A7">
        <w:rPr>
          <w:rFonts w:eastAsiaTheme="minorEastAsia"/>
          <w:sz w:val="20"/>
          <w:szCs w:val="20"/>
          <w:shd w:val="clear" w:color="auto" w:fill="FFFF00"/>
          <w:lang w:eastAsia="ja-JP"/>
        </w:rPr>
        <w:t xml:space="preserve"> 6</w:t>
      </w:r>
    </w:p>
    <w:p w:rsidR="00CC6452" w:rsidRPr="00CC6452" w:rsidRDefault="00DE38A7" w:rsidP="00CC6452">
      <w:pPr>
        <w:pStyle w:val="Equation"/>
        <w:tabs>
          <w:tab w:val="clear" w:pos="1588"/>
          <w:tab w:val="left" w:pos="1800"/>
        </w:tabs>
        <w:ind w:left="1191"/>
        <w:rPr>
          <w:sz w:val="20"/>
          <w:szCs w:val="20"/>
          <w:shd w:val="clear" w:color="auto" w:fill="FFFF00"/>
        </w:rPr>
      </w:pPr>
      <w:proofErr w:type="spellStart"/>
      <w:proofErr w:type="gramStart"/>
      <w:r w:rsidRPr="00DE38A7">
        <w:rPr>
          <w:sz w:val="20"/>
          <w:szCs w:val="20"/>
          <w:shd w:val="clear" w:color="auto" w:fill="FFFF00"/>
        </w:rPr>
        <w:t>sigCtx</w:t>
      </w:r>
      <w:proofErr w:type="spellEnd"/>
      <w:r w:rsidRPr="00DE38A7">
        <w:rPr>
          <w:sz w:val="20"/>
          <w:szCs w:val="20"/>
          <w:shd w:val="clear" w:color="auto" w:fill="FFFF00"/>
        </w:rPr>
        <w:t xml:space="preserve">  =</w:t>
      </w:r>
      <w:proofErr w:type="gramEnd"/>
      <w:r w:rsidRPr="00DE38A7">
        <w:rPr>
          <w:sz w:val="20"/>
          <w:szCs w:val="20"/>
          <w:shd w:val="clear" w:color="auto" w:fill="FFFF00"/>
        </w:rPr>
        <w:t xml:space="preserve">  </w:t>
      </w:r>
      <w:proofErr w:type="spellStart"/>
      <w:r w:rsidRPr="00DE38A7">
        <w:rPr>
          <w:rFonts w:eastAsiaTheme="minorEastAsia"/>
          <w:sz w:val="20"/>
          <w:szCs w:val="20"/>
          <w:shd w:val="clear" w:color="auto" w:fill="FFFF00"/>
          <w:lang w:eastAsia="ja-JP"/>
        </w:rPr>
        <w:t>sigCtxOffset</w:t>
      </w:r>
      <w:proofErr w:type="spellEnd"/>
      <w:r w:rsidRPr="00DE38A7">
        <w:rPr>
          <w:rFonts w:eastAsiaTheme="minorEastAsia"/>
          <w:sz w:val="20"/>
          <w:szCs w:val="20"/>
          <w:shd w:val="clear" w:color="auto" w:fill="FFFF00"/>
          <w:lang w:eastAsia="ja-JP"/>
        </w:rPr>
        <w:t xml:space="preserve"> + </w:t>
      </w:r>
      <w:proofErr w:type="spellStart"/>
      <w:r w:rsidRPr="00DE38A7">
        <w:rPr>
          <w:sz w:val="20"/>
          <w:szCs w:val="20"/>
          <w:shd w:val="clear" w:color="auto" w:fill="FFFF00"/>
        </w:rPr>
        <w:t>ctxIdxMap</w:t>
      </w:r>
      <w:r w:rsidRPr="00DE38A7">
        <w:rPr>
          <w:rFonts w:eastAsiaTheme="minorEastAsia"/>
          <w:sz w:val="20"/>
          <w:szCs w:val="20"/>
          <w:shd w:val="clear" w:color="auto" w:fill="FFFF00"/>
          <w:lang w:eastAsia="ja-JP"/>
        </w:rPr>
        <w:t>Chroma</w:t>
      </w:r>
      <w:proofErr w:type="spellEnd"/>
      <w:r w:rsidRPr="00DE38A7">
        <w:rPr>
          <w:sz w:val="20"/>
          <w:szCs w:val="20"/>
          <w:shd w:val="clear" w:color="auto" w:fill="FFFF00"/>
        </w:rPr>
        <w:t xml:space="preserve"> [ </w:t>
      </w:r>
      <w:r w:rsidRPr="00DE38A7">
        <w:rPr>
          <w:rFonts w:eastAsiaTheme="minorEastAsia"/>
          <w:sz w:val="20"/>
          <w:szCs w:val="20"/>
          <w:shd w:val="clear" w:color="auto" w:fill="FFFF00"/>
          <w:lang w:eastAsia="ja-JP"/>
        </w:rPr>
        <w:t>Index</w:t>
      </w:r>
      <w:r w:rsidRPr="00DE38A7">
        <w:rPr>
          <w:sz w:val="20"/>
          <w:szCs w:val="20"/>
          <w:shd w:val="clear" w:color="auto" w:fill="FFFF00"/>
        </w:rPr>
        <w:t xml:space="preserve"> ]</w:t>
      </w:r>
      <w:r w:rsidRPr="00DE38A7">
        <w:rPr>
          <w:sz w:val="20"/>
          <w:szCs w:val="20"/>
          <w:shd w:val="clear" w:color="auto" w:fill="FFFF00"/>
        </w:rPr>
        <w:tab/>
      </w:r>
      <w:r w:rsidRPr="00DE38A7">
        <w:rPr>
          <w:sz w:val="20"/>
          <w:shd w:val="clear" w:color="auto" w:fill="FFFF00"/>
        </w:rPr>
        <w:t>(</w:t>
      </w:r>
      <w:r w:rsidR="00DA5E23" w:rsidRPr="00DE38A7">
        <w:rPr>
          <w:sz w:val="20"/>
          <w:shd w:val="clear" w:color="auto" w:fill="FFFF00"/>
        </w:rPr>
        <w:fldChar w:fldCharType="begin" w:fldLock="1"/>
      </w:r>
      <w:r w:rsidRPr="00DE38A7">
        <w:rPr>
          <w:sz w:val="20"/>
          <w:shd w:val="clear" w:color="auto" w:fill="FFFF00"/>
        </w:rPr>
        <w:instrText xml:space="preserve"> STYLEREF 1 \s </w:instrText>
      </w:r>
      <w:r w:rsidR="00DA5E23" w:rsidRPr="00DE38A7">
        <w:rPr>
          <w:sz w:val="20"/>
          <w:shd w:val="clear" w:color="auto" w:fill="FFFF00"/>
        </w:rPr>
        <w:fldChar w:fldCharType="separate"/>
      </w:r>
      <w:r w:rsidRPr="00DE38A7">
        <w:rPr>
          <w:noProof/>
          <w:sz w:val="20"/>
          <w:shd w:val="clear" w:color="auto" w:fill="FFFF00"/>
        </w:rPr>
        <w:t>9</w:t>
      </w:r>
      <w:r w:rsidR="00DA5E23" w:rsidRPr="00DE38A7">
        <w:rPr>
          <w:sz w:val="20"/>
          <w:shd w:val="clear" w:color="auto" w:fill="FFFF00"/>
        </w:rPr>
        <w:fldChar w:fldCharType="end"/>
      </w:r>
      <w:r w:rsidRPr="00DE38A7">
        <w:rPr>
          <w:sz w:val="20"/>
          <w:shd w:val="clear" w:color="auto" w:fill="FFFF00"/>
        </w:rPr>
        <w:noBreakHyphen/>
      </w:r>
      <w:r w:rsidR="00DA5E23" w:rsidRPr="00DE38A7">
        <w:rPr>
          <w:sz w:val="20"/>
          <w:shd w:val="clear" w:color="auto" w:fill="FFFF00"/>
        </w:rPr>
        <w:fldChar w:fldCharType="begin" w:fldLock="1"/>
      </w:r>
      <w:r w:rsidRPr="00DE38A7">
        <w:rPr>
          <w:sz w:val="20"/>
          <w:shd w:val="clear" w:color="auto" w:fill="FFFF00"/>
        </w:rPr>
        <w:instrText xml:space="preserve"> SEQ Equation \* ARABIC \s 1 </w:instrText>
      </w:r>
      <w:r w:rsidR="00DA5E23" w:rsidRPr="00DE38A7">
        <w:rPr>
          <w:sz w:val="20"/>
          <w:shd w:val="clear" w:color="auto" w:fill="FFFF00"/>
        </w:rPr>
        <w:fldChar w:fldCharType="separate"/>
      </w:r>
      <w:r w:rsidRPr="00DE38A7">
        <w:rPr>
          <w:noProof/>
          <w:sz w:val="20"/>
          <w:shd w:val="clear" w:color="auto" w:fill="FFFF00"/>
        </w:rPr>
        <w:t>56</w:t>
      </w:r>
      <w:r w:rsidR="00DA5E23" w:rsidRPr="00DE38A7">
        <w:rPr>
          <w:sz w:val="20"/>
          <w:shd w:val="clear" w:color="auto" w:fill="FFFF00"/>
        </w:rPr>
        <w:fldChar w:fldCharType="end"/>
      </w:r>
      <w:r w:rsidRPr="00DE38A7">
        <w:rPr>
          <w:sz w:val="20"/>
          <w:shd w:val="clear" w:color="auto" w:fill="FFFF0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Otherwise if </w:t>
      </w:r>
      <w:proofErr w:type="spellStart"/>
      <w:proofErr w:type="gramStart"/>
      <w:r w:rsidRPr="00E8461A">
        <w:t>xC</w:t>
      </w:r>
      <w:proofErr w:type="spellEnd"/>
      <w:proofErr w:type="gramEnd"/>
      <w:r w:rsidRPr="00E8461A">
        <w:t xml:space="preserve"> + </w:t>
      </w:r>
      <w:proofErr w:type="spellStart"/>
      <w:r w:rsidRPr="00E8461A">
        <w:t>yC</w:t>
      </w:r>
      <w:proofErr w:type="spellEnd"/>
      <w:r w:rsidRPr="00E8461A">
        <w:t xml:space="preserve"> is </w:t>
      </w:r>
      <w:r>
        <w:t>equal to 0</w:t>
      </w:r>
      <w:r w:rsidRPr="00E8461A">
        <w:t xml:space="preserve">, </w:t>
      </w:r>
      <w:proofErr w:type="spellStart"/>
      <w:r w:rsidRPr="00E8461A">
        <w:t>sigCtx</w:t>
      </w:r>
      <w:proofErr w:type="spellEnd"/>
      <w:r w:rsidRPr="00E8461A">
        <w:t xml:space="preserve"> is derived as follows.</w:t>
      </w:r>
    </w:p>
    <w:p w:rsidR="000423D4" w:rsidRPr="00E8461A" w:rsidRDefault="000423D4" w:rsidP="000423D4">
      <w:pPr>
        <w:pStyle w:val="Equation"/>
        <w:tabs>
          <w:tab w:val="left" w:pos="1890"/>
        </w:tabs>
        <w:ind w:left="1191"/>
      </w:pPr>
      <w:proofErr w:type="spellStart"/>
      <w:proofErr w:type="gramStart"/>
      <w:r>
        <w:rPr>
          <w:sz w:val="20"/>
          <w:szCs w:val="20"/>
        </w:rPr>
        <w:t>sigCtx</w:t>
      </w:r>
      <w:proofErr w:type="spellEnd"/>
      <w:r>
        <w:rPr>
          <w:sz w:val="20"/>
          <w:szCs w:val="20"/>
        </w:rPr>
        <w:t xml:space="preserve">  =</w:t>
      </w:r>
      <w:proofErr w:type="gramEnd"/>
      <w:r>
        <w:rPr>
          <w:sz w:val="20"/>
          <w:szCs w:val="20"/>
        </w:rPr>
        <w:t xml:space="preserve">  ( </w:t>
      </w:r>
      <w:proofErr w:type="spellStart"/>
      <w:r>
        <w:rPr>
          <w:sz w:val="20"/>
          <w:szCs w:val="20"/>
        </w:rPr>
        <w:t>cIdx</w:t>
      </w:r>
      <w:proofErr w:type="spellEnd"/>
      <w:r>
        <w:rPr>
          <w:sz w:val="20"/>
          <w:szCs w:val="20"/>
        </w:rPr>
        <w:t xml:space="preserve"> &gt; 0) ?</w:t>
      </w:r>
      <w:r w:rsidR="00DE38A7" w:rsidRPr="00DE38A7">
        <w:rPr>
          <w:sz w:val="20"/>
          <w:szCs w:val="20"/>
          <w:shd w:val="clear" w:color="auto" w:fill="FFFF00"/>
        </w:rPr>
        <w:t xml:space="preserve"> 1</w:t>
      </w:r>
      <w:r w:rsidR="00DE38A7" w:rsidRPr="00DE38A7">
        <w:rPr>
          <w:rFonts w:eastAsiaTheme="minorEastAsia"/>
          <w:sz w:val="20"/>
          <w:szCs w:val="20"/>
          <w:shd w:val="clear" w:color="auto" w:fill="FFFF00"/>
          <w:lang w:eastAsia="ja-JP"/>
        </w:rPr>
        <w:t>4</w:t>
      </w:r>
      <w:r w:rsidR="00DE38A7" w:rsidRPr="00DE38A7">
        <w:rPr>
          <w:sz w:val="20"/>
          <w:szCs w:val="20"/>
          <w:shd w:val="clear" w:color="auto" w:fill="FFFF00"/>
        </w:rPr>
        <w:t xml:space="preserve">: </w:t>
      </w:r>
      <w:r w:rsidR="00DE38A7" w:rsidRPr="00DE38A7">
        <w:rPr>
          <w:rFonts w:eastAsiaTheme="minorEastAsia"/>
          <w:sz w:val="20"/>
          <w:szCs w:val="20"/>
          <w:shd w:val="clear" w:color="auto" w:fill="FFFF00"/>
          <w:lang w:eastAsia="ja-JP"/>
        </w:rPr>
        <w:t>12</w:t>
      </w:r>
      <w:r>
        <w:rPr>
          <w:sz w:val="20"/>
          <w:szCs w:val="20"/>
        </w:rPr>
        <w:tab/>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57</w:t>
      </w:r>
      <w:r w:rsidR="00DA5E23"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xC</w:t>
      </w:r>
      <w:proofErr w:type="spellEnd"/>
      <w:r w:rsidRPr="00E8461A">
        <w:t xml:space="preserve"> + </w:t>
      </w:r>
      <w:proofErr w:type="spellStart"/>
      <w:r w:rsidRPr="00E8461A">
        <w:t>yC</w:t>
      </w:r>
      <w:proofErr w:type="spellEnd"/>
      <w:r w:rsidRPr="00E8461A">
        <w:t xml:space="preserve"> is greater than </w:t>
      </w:r>
      <w:r>
        <w:t>0</w:t>
      </w:r>
      <w:r w:rsidRPr="00E8461A">
        <w:t xml:space="preserve">), </w:t>
      </w:r>
      <w:proofErr w:type="spellStart"/>
      <w:r w:rsidRPr="00E8461A">
        <w:t>sigCtx</w:t>
      </w:r>
      <w:proofErr w:type="spellEnd"/>
      <w:r w:rsidRPr="00E8461A">
        <w:t xml:space="preserve"> is derived using previously decoded bins of the syntax element </w:t>
      </w:r>
      <w:proofErr w:type="spellStart"/>
      <w:r w:rsidRPr="00E8461A">
        <w:t>significant_coeff_flag</w:t>
      </w:r>
      <w:proofErr w:type="spellEnd"/>
      <w:r w:rsidRPr="00E8461A">
        <w:t xml:space="preserve"> as follows.</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The variable </w:t>
      </w:r>
      <w:proofErr w:type="spellStart"/>
      <w:r w:rsidRPr="00E8461A">
        <w:t>sigCtx</w:t>
      </w:r>
      <w:proofErr w:type="spellEnd"/>
      <w:r w:rsidRPr="00E8461A">
        <w:t xml:space="preserve"> is initialized as follows.</w:t>
      </w:r>
    </w:p>
    <w:p w:rsidR="000423D4" w:rsidRPr="00E8461A" w:rsidRDefault="000423D4" w:rsidP="000423D4">
      <w:pPr>
        <w:pStyle w:val="Equation"/>
        <w:tabs>
          <w:tab w:val="left" w:pos="2070"/>
        </w:tabs>
        <w:ind w:left="1191"/>
        <w:rPr>
          <w:sz w:val="20"/>
          <w:szCs w:val="20"/>
        </w:rPr>
      </w:pPr>
      <w:proofErr w:type="spellStart"/>
      <w:proofErr w:type="gramStart"/>
      <w:r w:rsidRPr="00E8461A">
        <w:rPr>
          <w:sz w:val="20"/>
          <w:szCs w:val="20"/>
        </w:rPr>
        <w:t>sigCtx</w:t>
      </w:r>
      <w:proofErr w:type="spellEnd"/>
      <w:r w:rsidRPr="00E8461A">
        <w:rPr>
          <w:sz w:val="20"/>
          <w:szCs w:val="20"/>
        </w:rPr>
        <w:t xml:space="preserve">  =</w:t>
      </w:r>
      <w:proofErr w:type="gramEnd"/>
      <w:r w:rsidRPr="00E8461A">
        <w:rPr>
          <w:sz w:val="20"/>
          <w:szCs w:val="20"/>
        </w:rPr>
        <w:t xml:space="preserve">  </w:t>
      </w:r>
      <w:r>
        <w:rPr>
          <w:sz w:val="20"/>
          <w:szCs w:val="20"/>
        </w:rPr>
        <w:t>0</w:t>
      </w:r>
      <w:r w:rsidRPr="00E8461A">
        <w:rPr>
          <w:sz w:val="20"/>
          <w:szCs w:val="20"/>
        </w:rPr>
        <w:tab/>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58</w:t>
      </w:r>
      <w:r w:rsidR="00DA5E23"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w:t>
      </w:r>
      <w:proofErr w:type="gramStart"/>
      <w:r w:rsidRPr="00E8461A">
        <w:t>( 1</w:t>
      </w:r>
      <w:proofErr w:type="gramEnd"/>
      <w:r w:rsidRPr="00E8461A">
        <w:t> &lt;&lt; log2Trafo</w:t>
      </w:r>
      <w:r>
        <w:t>Width</w:t>
      </w:r>
      <w:r w:rsidRPr="00E8461A">
        <w:t> ) − 1, the following applies.</w:t>
      </w:r>
    </w:p>
    <w:p w:rsidR="000423D4" w:rsidRPr="00E8461A" w:rsidRDefault="000423D4" w:rsidP="000423D4">
      <w:pPr>
        <w:pStyle w:val="Equation"/>
        <w:tabs>
          <w:tab w:val="left" w:pos="2070"/>
        </w:tabs>
        <w:ind w:left="1191"/>
        <w:rPr>
          <w:sz w:val="20"/>
          <w:szCs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59</w:t>
      </w:r>
      <w:r w:rsidR="00DA5E23"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w:t>
      </w:r>
      <w:r>
        <w:t>is</w:t>
      </w:r>
      <w:r w:rsidRPr="00E8461A">
        <w:t xml:space="preserve"> less than </w:t>
      </w:r>
      <w:proofErr w:type="gramStart"/>
      <w:r w:rsidRPr="00E8461A">
        <w:t>( 1</w:t>
      </w:r>
      <w:proofErr w:type="gramEnd"/>
      <w:r w:rsidRPr="00E8461A">
        <w:t> &lt;&lt; log2Trafo</w:t>
      </w:r>
      <w:r>
        <w:t>Width</w:t>
      </w:r>
      <w:r w:rsidRPr="00E8461A">
        <w:t> ) − 1</w:t>
      </w:r>
      <w:r>
        <w:t xml:space="preserve"> and </w:t>
      </w:r>
      <w:proofErr w:type="spellStart"/>
      <w:r>
        <w:t>y</w:t>
      </w:r>
      <w:r w:rsidRPr="00E8461A">
        <w:t>C</w:t>
      </w:r>
      <w:proofErr w:type="spellEnd"/>
      <w:r w:rsidRPr="00E8461A">
        <w:t xml:space="preserve"> </w:t>
      </w:r>
      <w:r>
        <w:t>is</w:t>
      </w:r>
      <w:r w:rsidRPr="00E8461A">
        <w:t xml:space="preserve"> less than ( 1 &lt;&lt; log2Trafo</w:t>
      </w:r>
      <w:r>
        <w:t>Height</w:t>
      </w:r>
      <w:r w:rsidRPr="00E8461A">
        <w:t> ) − 1, 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+ 1 ][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60</w:t>
      </w:r>
      <w:r w:rsidR="00DA5E23"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xC</w:t>
      </w:r>
      <w:proofErr w:type="spellEnd"/>
      <w:r w:rsidRPr="00E8461A">
        <w:t xml:space="preserve"> is less than </w:t>
      </w:r>
      <w:proofErr w:type="gramStart"/>
      <w:r w:rsidRPr="00E8461A">
        <w:t>( 1</w:t>
      </w:r>
      <w:proofErr w:type="gramEnd"/>
      <w:r w:rsidRPr="00E8461A">
        <w:t> &lt;&lt; log2</w:t>
      </w:r>
      <w:r>
        <w:t>Width</w:t>
      </w:r>
      <w:r w:rsidRPr="00E8461A">
        <w:t> ) − 2, 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+ 2 ][ </w:t>
      </w:r>
      <w:proofErr w:type="spellStart"/>
      <w:r w:rsidRPr="00E8461A">
        <w:rPr>
          <w:sz w:val="20"/>
          <w:szCs w:val="20"/>
        </w:rPr>
        <w:t>yC</w:t>
      </w:r>
      <w:proofErr w:type="spellEnd"/>
      <w:r w:rsidRPr="00E8461A">
        <w:rPr>
          <w:sz w:val="20"/>
          <w:szCs w:val="20"/>
        </w:rPr>
        <w:t> ]</w:t>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61</w:t>
      </w:r>
      <w:r w:rsidR="00DA5E23" w:rsidRPr="00E8461A">
        <w:rPr>
          <w:sz w:val="20"/>
        </w:rPr>
        <w:fldChar w:fldCharType="end"/>
      </w:r>
      <w:r w:rsidRPr="00E8461A">
        <w:rPr>
          <w:sz w:val="20"/>
        </w:rPr>
        <w:t>)</w:t>
      </w:r>
    </w:p>
    <w:p w:rsidR="000423D4"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r>
        <w:t>all of the following conditions are true,</w:t>
      </w:r>
    </w:p>
    <w:p w:rsidR="000423D4" w:rsidRDefault="000423D4" w:rsidP="000423D4">
      <w:pPr>
        <w:numPr>
          <w:ilvl w:val="1"/>
          <w:numId w:val="17"/>
        </w:numPr>
        <w:tabs>
          <w:tab w:val="clear" w:pos="360"/>
          <w:tab w:val="left" w:pos="400"/>
          <w:tab w:val="left" w:pos="1985"/>
        </w:tabs>
        <w:ind w:left="1080"/>
        <w:jc w:val="both"/>
      </w:pPr>
      <w:proofErr w:type="spellStart"/>
      <w:r w:rsidRPr="00E8461A">
        <w:t>yC</w:t>
      </w:r>
      <w:proofErr w:type="spellEnd"/>
      <w:r w:rsidRPr="00E8461A">
        <w:t xml:space="preserve"> is less than ( 1 &lt;&lt; log2Trafo</w:t>
      </w:r>
      <w:r>
        <w:t>Height</w:t>
      </w:r>
      <w:r w:rsidRPr="00E8461A">
        <w:t xml:space="preserve"> ) − 1, </w:t>
      </w:r>
    </w:p>
    <w:p w:rsidR="000423D4" w:rsidRDefault="000423D4" w:rsidP="000423D4">
      <w:pPr>
        <w:numPr>
          <w:ilvl w:val="1"/>
          <w:numId w:val="17"/>
        </w:numPr>
        <w:tabs>
          <w:tab w:val="clear" w:pos="360"/>
          <w:tab w:val="left" w:pos="400"/>
          <w:tab w:val="left" w:pos="1985"/>
        </w:tabs>
        <w:ind w:left="1080"/>
        <w:jc w:val="both"/>
      </w:pPr>
      <w:proofErr w:type="spellStart"/>
      <w:r>
        <w:t>xC</w:t>
      </w:r>
      <w:proofErr w:type="spellEnd"/>
      <w:r>
        <w:t xml:space="preserve"> % 4 is not equal to 0 or</w:t>
      </w:r>
      <w:r w:rsidRPr="000C087A">
        <w:t xml:space="preserve"> </w:t>
      </w:r>
      <w:proofErr w:type="spellStart"/>
      <w:r w:rsidRPr="000C087A">
        <w:t>yC</w:t>
      </w:r>
      <w:proofErr w:type="spellEnd"/>
      <w:r w:rsidRPr="000C087A">
        <w:t xml:space="preserve"> % 4 is not equal to 0</w:t>
      </w:r>
      <w:r>
        <w:t>,</w:t>
      </w:r>
    </w:p>
    <w:p w:rsidR="000423D4" w:rsidRDefault="000423D4" w:rsidP="000423D4">
      <w:pPr>
        <w:numPr>
          <w:ilvl w:val="1"/>
          <w:numId w:val="17"/>
        </w:numPr>
        <w:tabs>
          <w:tab w:val="clear" w:pos="360"/>
          <w:tab w:val="left" w:pos="400"/>
          <w:tab w:val="left" w:pos="1985"/>
        </w:tabs>
        <w:ind w:left="1080"/>
        <w:jc w:val="both"/>
      </w:pPr>
      <w:proofErr w:type="spellStart"/>
      <w:r>
        <w:t>xC</w:t>
      </w:r>
      <w:proofErr w:type="spellEnd"/>
      <w:r>
        <w:t xml:space="preserve"> % 4 is not equal to 3 or</w:t>
      </w:r>
      <w:r w:rsidRPr="000C087A">
        <w:t xml:space="preserve"> </w:t>
      </w:r>
      <w:proofErr w:type="spellStart"/>
      <w:r w:rsidRPr="000C087A">
        <w:t>yC</w:t>
      </w:r>
      <w:proofErr w:type="spellEnd"/>
      <w:r w:rsidRPr="000C087A">
        <w:t xml:space="preserve"> % 4 is not equal to 2</w:t>
      </w:r>
      <w:r>
        <w:t>,</w:t>
      </w:r>
    </w:p>
    <w:p w:rsidR="000423D4" w:rsidRPr="00E8461A" w:rsidRDefault="000423D4" w:rsidP="000423D4">
      <w:pPr>
        <w:tabs>
          <w:tab w:val="left" w:pos="400"/>
        </w:tabs>
        <w:ind w:left="720"/>
      </w:pPr>
      <w:r w:rsidRPr="00E8461A">
        <w:t>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+ 1 ]</w:t>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62</w:t>
      </w:r>
      <w:r w:rsidR="00DA5E23" w:rsidRPr="00E8461A">
        <w:rPr>
          <w:sz w:val="20"/>
        </w:rPr>
        <w:fldChar w:fldCharType="end"/>
      </w:r>
      <w:r w:rsidRPr="00E8461A">
        <w:rPr>
          <w:sz w:val="20"/>
        </w:rPr>
        <w:t>)</w:t>
      </w:r>
    </w:p>
    <w:p w:rsidR="000423D4" w:rsidRPr="00E8461A" w:rsidRDefault="000423D4" w:rsidP="000423D4">
      <w:pPr>
        <w:numPr>
          <w:ilvl w:val="0"/>
          <w:numId w:val="17"/>
        </w:numPr>
        <w:tabs>
          <w:tab w:val="clear" w:pos="360"/>
          <w:tab w:val="clear" w:pos="1080"/>
          <w:tab w:val="clear" w:pos="1440"/>
          <w:tab w:val="left" w:pos="400"/>
          <w:tab w:val="left" w:pos="1588"/>
          <w:tab w:val="left" w:pos="1985"/>
        </w:tabs>
        <w:jc w:val="both"/>
      </w:pPr>
      <w:r w:rsidRPr="00E8461A">
        <w:t xml:space="preserve">When </w:t>
      </w:r>
      <w:proofErr w:type="spellStart"/>
      <w:r w:rsidRPr="00E8461A">
        <w:t>yC</w:t>
      </w:r>
      <w:proofErr w:type="spellEnd"/>
      <w:r w:rsidRPr="00E8461A">
        <w:t xml:space="preserve"> is less than </w:t>
      </w:r>
      <w:proofErr w:type="gramStart"/>
      <w:r w:rsidRPr="00E8461A">
        <w:t>( 1</w:t>
      </w:r>
      <w:proofErr w:type="gramEnd"/>
      <w:r w:rsidRPr="00E8461A">
        <w:t> &lt;&lt; log2Trafo</w:t>
      </w:r>
      <w:r>
        <w:t>Height</w:t>
      </w:r>
      <w:r w:rsidRPr="00E8461A">
        <w:t xml:space="preserve"> ) − 2 and </w:t>
      </w:r>
      <w:proofErr w:type="spellStart"/>
      <w:r w:rsidRPr="00E8461A">
        <w:t>sigCtx</w:t>
      </w:r>
      <w:proofErr w:type="spellEnd"/>
      <w:r w:rsidRPr="00E8461A">
        <w:t xml:space="preserve"> is less than 4, the following applies.</w:t>
      </w:r>
    </w:p>
    <w:p w:rsidR="000423D4" w:rsidRPr="00E8461A" w:rsidRDefault="000423D4" w:rsidP="000423D4">
      <w:pPr>
        <w:pStyle w:val="Equation"/>
        <w:tabs>
          <w:tab w:val="left" w:pos="2070"/>
        </w:tabs>
        <w:ind w:left="1191"/>
        <w:rPr>
          <w:sz w:val="20"/>
        </w:rPr>
      </w:pP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sigCtx</w:t>
      </w:r>
      <w:proofErr w:type="spellEnd"/>
      <w:r w:rsidRPr="00E8461A">
        <w:rPr>
          <w:sz w:val="20"/>
          <w:szCs w:val="20"/>
        </w:rPr>
        <w:t xml:space="preserve">  +  </w:t>
      </w:r>
      <w:proofErr w:type="spellStart"/>
      <w:r w:rsidRPr="00E8461A">
        <w:rPr>
          <w:sz w:val="20"/>
          <w:szCs w:val="20"/>
        </w:rPr>
        <w:t>significant_coeff_flag</w:t>
      </w:r>
      <w:proofErr w:type="spellEnd"/>
      <w:r w:rsidRPr="00E8461A">
        <w:rPr>
          <w:sz w:val="20"/>
          <w:szCs w:val="20"/>
        </w:rPr>
        <w:t>[ </w:t>
      </w:r>
      <w:proofErr w:type="spellStart"/>
      <w:r w:rsidRPr="00E8461A">
        <w:rPr>
          <w:sz w:val="20"/>
          <w:szCs w:val="20"/>
        </w:rPr>
        <w:t>xC</w:t>
      </w:r>
      <w:proofErr w:type="spellEnd"/>
      <w:r w:rsidRPr="00E8461A">
        <w:rPr>
          <w:sz w:val="20"/>
          <w:szCs w:val="20"/>
        </w:rPr>
        <w:t> ][ </w:t>
      </w:r>
      <w:proofErr w:type="spellStart"/>
      <w:r w:rsidRPr="00E8461A">
        <w:rPr>
          <w:sz w:val="20"/>
          <w:szCs w:val="20"/>
        </w:rPr>
        <w:t>yC</w:t>
      </w:r>
      <w:proofErr w:type="spellEnd"/>
      <w:r w:rsidRPr="00E8461A">
        <w:rPr>
          <w:sz w:val="20"/>
          <w:szCs w:val="20"/>
        </w:rPr>
        <w:t> + 2 ]</w:t>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63</w:t>
      </w:r>
      <w:r w:rsidR="00DA5E23" w:rsidRPr="00E8461A">
        <w:rPr>
          <w:sz w:val="20"/>
        </w:rPr>
        <w:fldChar w:fldCharType="end"/>
      </w:r>
      <w:r w:rsidRPr="00E8461A">
        <w:rPr>
          <w:sz w:val="20"/>
        </w:rPr>
        <w:t>)</w:t>
      </w:r>
    </w:p>
    <w:p w:rsidR="000423D4" w:rsidRDefault="000423D4" w:rsidP="000423D4">
      <w:pPr>
        <w:numPr>
          <w:ilvl w:val="0"/>
          <w:numId w:val="17"/>
        </w:numPr>
        <w:tabs>
          <w:tab w:val="clear" w:pos="360"/>
          <w:tab w:val="clear" w:pos="1080"/>
          <w:tab w:val="clear" w:pos="1440"/>
          <w:tab w:val="left" w:pos="400"/>
          <w:tab w:val="left" w:pos="1588"/>
          <w:tab w:val="left" w:pos="1985"/>
        </w:tabs>
        <w:jc w:val="both"/>
      </w:pPr>
      <w:r>
        <w:t>The variable</w:t>
      </w:r>
      <w:r w:rsidRPr="00E8461A">
        <w:t xml:space="preserve"> </w:t>
      </w:r>
      <w:proofErr w:type="spellStart"/>
      <w:r w:rsidRPr="00E8461A">
        <w:t>sigCtx</w:t>
      </w:r>
      <w:proofErr w:type="spellEnd"/>
      <w:r w:rsidRPr="00E8461A">
        <w:t xml:space="preserve"> is </w:t>
      </w:r>
      <w:r>
        <w:t>modified as follows</w:t>
      </w:r>
      <w:r w:rsidRPr="00E8461A">
        <w:t>.</w:t>
      </w:r>
    </w:p>
    <w:p w:rsidR="000423D4" w:rsidRDefault="000423D4" w:rsidP="000423D4">
      <w:pPr>
        <w:numPr>
          <w:ilvl w:val="1"/>
          <w:numId w:val="17"/>
        </w:numPr>
        <w:tabs>
          <w:tab w:val="clear" w:pos="360"/>
          <w:tab w:val="left" w:pos="400"/>
          <w:tab w:val="left" w:pos="1985"/>
        </w:tabs>
        <w:ind w:left="1080"/>
        <w:jc w:val="both"/>
      </w:pPr>
      <w:r>
        <w:t xml:space="preserve">If </w:t>
      </w:r>
      <w:proofErr w:type="spellStart"/>
      <w:r>
        <w:t>cIdx</w:t>
      </w:r>
      <w:proofErr w:type="spellEnd"/>
      <w:r>
        <w:t xml:space="preserve"> is equal to 0 and </w:t>
      </w:r>
      <w:proofErr w:type="spellStart"/>
      <w:r>
        <w:t>xC</w:t>
      </w:r>
      <w:proofErr w:type="spellEnd"/>
      <w:r>
        <w:t xml:space="preserve"> + </w:t>
      </w:r>
      <w:proofErr w:type="spellStart"/>
      <w:r>
        <w:t>yC</w:t>
      </w:r>
      <w:proofErr w:type="spellEnd"/>
      <w:r>
        <w:t xml:space="preserve"> are greater than (</w:t>
      </w:r>
      <w:r>
        <w:rPr>
          <w:rFonts w:eastAsia="SimSun"/>
          <w:lang w:eastAsia="zh-CN"/>
        </w:rPr>
        <w:t>1 &lt;&lt; (</w:t>
      </w:r>
      <w:proofErr w:type="gramStart"/>
      <w:r>
        <w:rPr>
          <w:rFonts w:eastAsia="SimSun"/>
          <w:lang w:eastAsia="zh-CN"/>
        </w:rPr>
        <w:t>max(</w:t>
      </w:r>
      <w:proofErr w:type="gramEnd"/>
      <w:r w:rsidRPr="00210652">
        <w:t>log2Trafo</w:t>
      </w:r>
      <w:r>
        <w:rPr>
          <w:rFonts w:eastAsia="SimSun"/>
          <w:lang w:eastAsia="zh-CN"/>
        </w:rPr>
        <w:t>Width, </w:t>
      </w:r>
      <w:r w:rsidRPr="00210652">
        <w:t>log2Trafo</w:t>
      </w:r>
      <w:r>
        <w:rPr>
          <w:rFonts w:eastAsia="SimSun"/>
          <w:lang w:eastAsia="zh-CN"/>
        </w:rPr>
        <w:t>Height) − 2</w:t>
      </w:r>
      <w:r w:rsidRPr="00210652">
        <w:rPr>
          <w:rFonts w:eastAsia="SimSun"/>
          <w:lang w:eastAsia="zh-CN"/>
        </w:rPr>
        <w:t>)</w:t>
      </w:r>
      <w:r>
        <w:t>) − 1, the following applies.</w:t>
      </w:r>
    </w:p>
    <w:p w:rsidR="000423D4" w:rsidRPr="00FC5C4E" w:rsidRDefault="000423D4" w:rsidP="000423D4">
      <w:pPr>
        <w:pStyle w:val="Equation"/>
        <w:tabs>
          <w:tab w:val="left" w:pos="2070"/>
        </w:tabs>
        <w:ind w:left="1191"/>
        <w:rPr>
          <w:sz w:val="20"/>
          <w:szCs w:val="20"/>
        </w:rPr>
      </w:pPr>
      <w:proofErr w:type="spellStart"/>
      <w:proofErr w:type="gramStart"/>
      <w:r w:rsidRPr="00FC5C4E">
        <w:rPr>
          <w:sz w:val="20"/>
          <w:szCs w:val="20"/>
        </w:rPr>
        <w:lastRenderedPageBreak/>
        <w:t>sigCtx</w:t>
      </w:r>
      <w:proofErr w:type="spellEnd"/>
      <w:proofErr w:type="gramEnd"/>
      <w:r w:rsidRPr="00FC5C4E">
        <w:rPr>
          <w:sz w:val="20"/>
          <w:szCs w:val="20"/>
        </w:rPr>
        <w:t xml:space="preserve"> = ( (</w:t>
      </w:r>
      <w:proofErr w:type="spellStart"/>
      <w:r w:rsidRPr="00FC5C4E">
        <w:rPr>
          <w:sz w:val="20"/>
          <w:szCs w:val="20"/>
        </w:rPr>
        <w:t>sigCtx</w:t>
      </w:r>
      <w:proofErr w:type="spellEnd"/>
      <w:r>
        <w:rPr>
          <w:sz w:val="20"/>
          <w:szCs w:val="20"/>
        </w:rPr>
        <w:t xml:space="preserve"> + 1) &gt;&gt; 1 ) + </w:t>
      </w:r>
      <w:r w:rsidR="00DE38A7" w:rsidRPr="00DE38A7">
        <w:rPr>
          <w:rFonts w:eastAsiaTheme="minorEastAsia"/>
          <w:sz w:val="20"/>
          <w:szCs w:val="20"/>
          <w:shd w:val="clear" w:color="auto" w:fill="FFFF00"/>
          <w:lang w:eastAsia="ja-JP"/>
        </w:rPr>
        <w:t>18</w:t>
      </w:r>
      <w:r>
        <w:rPr>
          <w:sz w:val="20"/>
          <w:szCs w:val="20"/>
        </w:rPr>
        <w:tab/>
      </w:r>
      <w:r>
        <w:rPr>
          <w:sz w:val="20"/>
          <w:szCs w:val="20"/>
        </w:rPr>
        <w:tab/>
      </w:r>
      <w:r w:rsidRPr="003A2038">
        <w:rPr>
          <w:sz w:val="20"/>
          <w:szCs w:val="20"/>
        </w:rPr>
        <w:t>(</w:t>
      </w:r>
      <w:r w:rsidR="00DA5E23" w:rsidRPr="00FC5C4E">
        <w:rPr>
          <w:sz w:val="20"/>
          <w:szCs w:val="20"/>
        </w:rPr>
        <w:fldChar w:fldCharType="begin" w:fldLock="1"/>
      </w:r>
      <w:r w:rsidRPr="00FC5C4E">
        <w:rPr>
          <w:sz w:val="20"/>
          <w:szCs w:val="20"/>
        </w:rPr>
        <w:instrText xml:space="preserve"> STYLEREF 1 \s </w:instrText>
      </w:r>
      <w:r w:rsidR="00DA5E23" w:rsidRPr="00FC5C4E">
        <w:rPr>
          <w:sz w:val="20"/>
          <w:szCs w:val="20"/>
        </w:rPr>
        <w:fldChar w:fldCharType="separate"/>
      </w:r>
      <w:r w:rsidRPr="00FC5C4E">
        <w:rPr>
          <w:sz w:val="20"/>
          <w:szCs w:val="20"/>
        </w:rPr>
        <w:t>9</w:t>
      </w:r>
      <w:r w:rsidR="00DA5E23" w:rsidRPr="00FC5C4E">
        <w:rPr>
          <w:sz w:val="20"/>
          <w:szCs w:val="20"/>
        </w:rPr>
        <w:fldChar w:fldCharType="end"/>
      </w:r>
      <w:r w:rsidRPr="00FC5C4E">
        <w:rPr>
          <w:sz w:val="20"/>
          <w:szCs w:val="20"/>
        </w:rPr>
        <w:noBreakHyphen/>
      </w:r>
      <w:r w:rsidR="00DA5E23" w:rsidRPr="00FC5C4E">
        <w:rPr>
          <w:sz w:val="20"/>
          <w:szCs w:val="20"/>
        </w:rPr>
        <w:fldChar w:fldCharType="begin" w:fldLock="1"/>
      </w:r>
      <w:r w:rsidRPr="00FC5C4E">
        <w:rPr>
          <w:sz w:val="20"/>
          <w:szCs w:val="20"/>
        </w:rPr>
        <w:instrText xml:space="preserve"> SEQ Equation \* ARABIC \s 1 </w:instrText>
      </w:r>
      <w:r w:rsidR="00DA5E23" w:rsidRPr="00FC5C4E">
        <w:rPr>
          <w:sz w:val="20"/>
          <w:szCs w:val="20"/>
        </w:rPr>
        <w:fldChar w:fldCharType="separate"/>
      </w:r>
      <w:r w:rsidRPr="00FC5C4E">
        <w:rPr>
          <w:sz w:val="20"/>
          <w:szCs w:val="20"/>
        </w:rPr>
        <w:t>63</w:t>
      </w:r>
      <w:r w:rsidR="00DA5E23" w:rsidRPr="00FC5C4E">
        <w:rPr>
          <w:sz w:val="20"/>
          <w:szCs w:val="20"/>
        </w:rPr>
        <w:fldChar w:fldCharType="end"/>
      </w:r>
      <w:r w:rsidRPr="00FC5C4E">
        <w:rPr>
          <w:sz w:val="20"/>
          <w:szCs w:val="20"/>
        </w:rPr>
        <w:t>)</w:t>
      </w:r>
    </w:p>
    <w:p w:rsidR="000423D4" w:rsidRDefault="000423D4" w:rsidP="000423D4">
      <w:pPr>
        <w:numPr>
          <w:ilvl w:val="1"/>
          <w:numId w:val="17"/>
        </w:numPr>
        <w:tabs>
          <w:tab w:val="clear" w:pos="360"/>
          <w:tab w:val="left" w:pos="400"/>
          <w:tab w:val="left" w:pos="1985"/>
        </w:tabs>
        <w:ind w:left="1080"/>
        <w:jc w:val="both"/>
      </w:pPr>
      <w:r>
        <w:t>Otherwise, the following applies.</w:t>
      </w:r>
    </w:p>
    <w:p w:rsidR="000423D4" w:rsidRPr="00FC5C4E" w:rsidRDefault="000423D4" w:rsidP="000423D4">
      <w:pPr>
        <w:pStyle w:val="Equation"/>
        <w:tabs>
          <w:tab w:val="left" w:pos="2070"/>
        </w:tabs>
        <w:ind w:left="1191"/>
        <w:rPr>
          <w:sz w:val="20"/>
          <w:szCs w:val="20"/>
        </w:rPr>
      </w:pPr>
      <w:proofErr w:type="spellStart"/>
      <w:proofErr w:type="gramStart"/>
      <w:r w:rsidRPr="00FC5C4E">
        <w:rPr>
          <w:sz w:val="20"/>
          <w:szCs w:val="20"/>
        </w:rPr>
        <w:t>sigCtx</w:t>
      </w:r>
      <w:proofErr w:type="spellEnd"/>
      <w:proofErr w:type="gramEnd"/>
      <w:r w:rsidRPr="00FC5C4E">
        <w:rPr>
          <w:sz w:val="20"/>
          <w:szCs w:val="20"/>
        </w:rPr>
        <w:t xml:space="preserve"> = ( (</w:t>
      </w:r>
      <w:proofErr w:type="spellStart"/>
      <w:r w:rsidRPr="00FC5C4E">
        <w:rPr>
          <w:sz w:val="20"/>
          <w:szCs w:val="20"/>
        </w:rPr>
        <w:t>sigCtx</w:t>
      </w:r>
      <w:proofErr w:type="spellEnd"/>
      <w:r w:rsidRPr="00FC5C4E">
        <w:rPr>
          <w:sz w:val="20"/>
          <w:szCs w:val="20"/>
        </w:rPr>
        <w:t xml:space="preserve"> + 1) &gt;&gt; 1 )</w:t>
      </w:r>
      <w:r>
        <w:rPr>
          <w:sz w:val="20"/>
          <w:szCs w:val="20"/>
        </w:rPr>
        <w:t xml:space="preserve"> + ( (</w:t>
      </w:r>
      <w:proofErr w:type="spellStart"/>
      <w:r>
        <w:rPr>
          <w:sz w:val="20"/>
          <w:szCs w:val="20"/>
        </w:rPr>
        <w:t>cIdx</w:t>
      </w:r>
      <w:proofErr w:type="spellEnd"/>
      <w:r>
        <w:rPr>
          <w:sz w:val="20"/>
          <w:szCs w:val="20"/>
        </w:rPr>
        <w:t xml:space="preserve"> &gt; 0) ? </w:t>
      </w:r>
      <w:r w:rsidR="00DE38A7" w:rsidRPr="00DE38A7">
        <w:rPr>
          <w:sz w:val="20"/>
          <w:szCs w:val="20"/>
          <w:shd w:val="clear" w:color="auto" w:fill="FFFF00"/>
        </w:rPr>
        <w:t>1</w:t>
      </w:r>
      <w:r w:rsidR="00DE38A7" w:rsidRPr="00DE38A7">
        <w:rPr>
          <w:rFonts w:eastAsiaTheme="minorEastAsia"/>
          <w:sz w:val="20"/>
          <w:szCs w:val="20"/>
          <w:shd w:val="clear" w:color="auto" w:fill="FFFF00"/>
          <w:lang w:eastAsia="ja-JP"/>
        </w:rPr>
        <w:t>3</w:t>
      </w:r>
      <w:r w:rsidR="00DE38A7" w:rsidRPr="00DE38A7">
        <w:rPr>
          <w:sz w:val="20"/>
          <w:szCs w:val="20"/>
          <w:shd w:val="clear" w:color="auto" w:fill="FFFF00"/>
        </w:rPr>
        <w:t xml:space="preserve"> : </w:t>
      </w:r>
      <w:r w:rsidR="00DE38A7" w:rsidRPr="00DE38A7">
        <w:rPr>
          <w:rFonts w:eastAsiaTheme="minorEastAsia"/>
          <w:sz w:val="20"/>
          <w:szCs w:val="20"/>
          <w:shd w:val="clear" w:color="auto" w:fill="FFFF00"/>
          <w:lang w:eastAsia="ja-JP"/>
        </w:rPr>
        <w:t>15</w:t>
      </w:r>
      <w:r>
        <w:rPr>
          <w:sz w:val="20"/>
          <w:szCs w:val="20"/>
        </w:rPr>
        <w:t xml:space="preserve"> )</w:t>
      </w:r>
      <w:r>
        <w:rPr>
          <w:sz w:val="20"/>
          <w:szCs w:val="20"/>
        </w:rPr>
        <w:tab/>
      </w:r>
      <w:r w:rsidRPr="003A2038">
        <w:rPr>
          <w:sz w:val="20"/>
          <w:szCs w:val="20"/>
        </w:rPr>
        <w:t>(</w:t>
      </w:r>
      <w:r w:rsidR="00DA5E23" w:rsidRPr="00FC5C4E">
        <w:rPr>
          <w:sz w:val="20"/>
          <w:szCs w:val="20"/>
        </w:rPr>
        <w:fldChar w:fldCharType="begin" w:fldLock="1"/>
      </w:r>
      <w:r w:rsidRPr="00FC5C4E">
        <w:rPr>
          <w:sz w:val="20"/>
          <w:szCs w:val="20"/>
        </w:rPr>
        <w:instrText xml:space="preserve"> STYLEREF 1 \s </w:instrText>
      </w:r>
      <w:r w:rsidR="00DA5E23" w:rsidRPr="00FC5C4E">
        <w:rPr>
          <w:sz w:val="20"/>
          <w:szCs w:val="20"/>
        </w:rPr>
        <w:fldChar w:fldCharType="separate"/>
      </w:r>
      <w:r w:rsidRPr="00FC5C4E">
        <w:rPr>
          <w:sz w:val="20"/>
          <w:szCs w:val="20"/>
        </w:rPr>
        <w:t>9</w:t>
      </w:r>
      <w:r w:rsidR="00DA5E23" w:rsidRPr="00FC5C4E">
        <w:rPr>
          <w:sz w:val="20"/>
          <w:szCs w:val="20"/>
        </w:rPr>
        <w:fldChar w:fldCharType="end"/>
      </w:r>
      <w:r w:rsidRPr="00FC5C4E">
        <w:rPr>
          <w:sz w:val="20"/>
          <w:szCs w:val="20"/>
        </w:rPr>
        <w:noBreakHyphen/>
      </w:r>
      <w:r w:rsidR="00DA5E23" w:rsidRPr="00FC5C4E">
        <w:rPr>
          <w:sz w:val="20"/>
          <w:szCs w:val="20"/>
        </w:rPr>
        <w:fldChar w:fldCharType="begin" w:fldLock="1"/>
      </w:r>
      <w:r w:rsidRPr="00FC5C4E">
        <w:rPr>
          <w:sz w:val="20"/>
          <w:szCs w:val="20"/>
        </w:rPr>
        <w:instrText xml:space="preserve"> SEQ Equation \* ARABIC \s 1 </w:instrText>
      </w:r>
      <w:r w:rsidR="00DA5E23" w:rsidRPr="00FC5C4E">
        <w:rPr>
          <w:sz w:val="20"/>
          <w:szCs w:val="20"/>
        </w:rPr>
        <w:fldChar w:fldCharType="separate"/>
      </w:r>
      <w:r w:rsidRPr="00FC5C4E">
        <w:rPr>
          <w:sz w:val="20"/>
          <w:szCs w:val="20"/>
        </w:rPr>
        <w:t>63</w:t>
      </w:r>
      <w:r w:rsidR="00DA5E23" w:rsidRPr="00FC5C4E">
        <w:rPr>
          <w:sz w:val="20"/>
          <w:szCs w:val="20"/>
        </w:rPr>
        <w:fldChar w:fldCharType="end"/>
      </w:r>
      <w:r w:rsidRPr="00FC5C4E">
        <w:rPr>
          <w:sz w:val="20"/>
          <w:szCs w:val="20"/>
        </w:rPr>
        <w:t>)</w:t>
      </w:r>
    </w:p>
    <w:p w:rsidR="000423D4" w:rsidRPr="00E8461A" w:rsidRDefault="000423D4" w:rsidP="000423D4">
      <w:r w:rsidRPr="00E8461A">
        <w:t xml:space="preserve">The context index increment </w:t>
      </w:r>
      <w:proofErr w:type="spellStart"/>
      <w:r w:rsidRPr="00E8461A">
        <w:t>ctxIdxInc</w:t>
      </w:r>
      <w:proofErr w:type="spellEnd"/>
      <w:r w:rsidRPr="00E8461A">
        <w:t xml:space="preserve"> is derived using the color component index </w:t>
      </w:r>
      <w:proofErr w:type="spellStart"/>
      <w:r w:rsidRPr="00E8461A">
        <w:t>cIdx</w:t>
      </w:r>
      <w:proofErr w:type="spellEnd"/>
      <w:r w:rsidRPr="00E8461A">
        <w:t xml:space="preserve"> and </w:t>
      </w:r>
      <w:proofErr w:type="spellStart"/>
      <w:r w:rsidRPr="00E8461A">
        <w:t>sigCtx</w:t>
      </w:r>
      <w:proofErr w:type="spellEnd"/>
      <w:r w:rsidRPr="00E8461A">
        <w:t xml:space="preserve"> as follows.</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 xml:space="preserve">If </w:t>
      </w:r>
      <w:proofErr w:type="spellStart"/>
      <w:r w:rsidRPr="00E8461A">
        <w:t>cIdx</w:t>
      </w:r>
      <w:proofErr w:type="spellEnd"/>
      <w:r w:rsidRPr="00E8461A">
        <w:t xml:space="preserve"> is equal to 0, </w:t>
      </w:r>
      <w:proofErr w:type="spellStart"/>
      <w:r w:rsidRPr="00E8461A">
        <w:t>ctxIdxInc</w:t>
      </w:r>
      <w:proofErr w:type="spellEnd"/>
      <w:r w:rsidRPr="00E8461A">
        <w:t xml:space="preserve"> is derived as follows.</w:t>
      </w:r>
    </w:p>
    <w:p w:rsidR="000423D4" w:rsidRPr="00E8461A" w:rsidRDefault="000423D4" w:rsidP="000423D4">
      <w:pPr>
        <w:pStyle w:val="Equation"/>
        <w:tabs>
          <w:tab w:val="left" w:pos="2070"/>
        </w:tabs>
        <w:ind w:left="1191" w:firstLine="18"/>
        <w:rPr>
          <w:sz w:val="20"/>
        </w:rPr>
      </w:pPr>
      <w:proofErr w:type="spellStart"/>
      <w:proofErr w:type="gramStart"/>
      <w:r w:rsidRPr="00E8461A">
        <w:rPr>
          <w:sz w:val="20"/>
          <w:szCs w:val="20"/>
        </w:rPr>
        <w:t>ctxIdxInc</w:t>
      </w:r>
      <w:proofErr w:type="spellEnd"/>
      <w:r w:rsidRPr="00E8461A">
        <w:rPr>
          <w:sz w:val="20"/>
          <w:szCs w:val="20"/>
        </w:rPr>
        <w:t xml:space="preserve">  =</w:t>
      </w:r>
      <w:proofErr w:type="gramEnd"/>
      <w:r w:rsidRPr="00E8461A">
        <w:rPr>
          <w:sz w:val="20"/>
          <w:szCs w:val="20"/>
        </w:rPr>
        <w:t xml:space="preserve">  </w:t>
      </w:r>
      <w:proofErr w:type="spellStart"/>
      <w:r w:rsidRPr="00E8461A">
        <w:rPr>
          <w:sz w:val="20"/>
          <w:szCs w:val="20"/>
        </w:rPr>
        <w:t>sigCtx</w:t>
      </w:r>
      <w:proofErr w:type="spellEnd"/>
      <w:r w:rsidRPr="00E8461A">
        <w:rPr>
          <w:sz w:val="20"/>
          <w:szCs w:val="20"/>
        </w:rPr>
        <w:tab/>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64</w:t>
      </w:r>
      <w:r w:rsidR="00DA5E23" w:rsidRPr="00E8461A">
        <w:rPr>
          <w:sz w:val="20"/>
        </w:rPr>
        <w:fldChar w:fldCharType="end"/>
      </w:r>
      <w:r w:rsidRPr="00E8461A">
        <w:rPr>
          <w:sz w:val="20"/>
        </w:rPr>
        <w:t>)</w:t>
      </w:r>
    </w:p>
    <w:p w:rsidR="000423D4" w:rsidRPr="00E8461A" w:rsidRDefault="000423D4" w:rsidP="000423D4">
      <w:pPr>
        <w:numPr>
          <w:ilvl w:val="0"/>
          <w:numId w:val="16"/>
        </w:numPr>
        <w:tabs>
          <w:tab w:val="clear" w:pos="360"/>
          <w:tab w:val="clear" w:pos="720"/>
          <w:tab w:val="clear" w:pos="1080"/>
          <w:tab w:val="clear" w:pos="1440"/>
          <w:tab w:val="left" w:pos="400"/>
          <w:tab w:val="left" w:pos="1191"/>
          <w:tab w:val="left" w:pos="1588"/>
          <w:tab w:val="left" w:pos="1985"/>
        </w:tabs>
        <w:jc w:val="both"/>
      </w:pPr>
      <w:r w:rsidRPr="00E8461A">
        <w:t>Otherwise (</w:t>
      </w:r>
      <w:proofErr w:type="spellStart"/>
      <w:r w:rsidRPr="00E8461A">
        <w:t>cIdx</w:t>
      </w:r>
      <w:proofErr w:type="spellEnd"/>
      <w:r w:rsidRPr="00E8461A">
        <w:t xml:space="preserve"> is greater than 0), </w:t>
      </w:r>
      <w:proofErr w:type="spellStart"/>
      <w:r w:rsidRPr="00E8461A">
        <w:t>ctxIdxInc</w:t>
      </w:r>
      <w:proofErr w:type="spellEnd"/>
      <w:r w:rsidRPr="00E8461A">
        <w:t xml:space="preserve"> is derived as follows.</w:t>
      </w:r>
    </w:p>
    <w:p w:rsidR="000423D4" w:rsidRPr="00E8461A" w:rsidRDefault="000423D4" w:rsidP="000423D4">
      <w:pPr>
        <w:pStyle w:val="Equation"/>
        <w:tabs>
          <w:tab w:val="left" w:pos="2070"/>
        </w:tabs>
        <w:ind w:left="1191" w:firstLine="18"/>
        <w:rPr>
          <w:sz w:val="20"/>
        </w:rPr>
      </w:pPr>
      <w:proofErr w:type="spellStart"/>
      <w:proofErr w:type="gramStart"/>
      <w:r w:rsidRPr="00E8461A">
        <w:rPr>
          <w:sz w:val="20"/>
          <w:szCs w:val="20"/>
        </w:rPr>
        <w:t>ctxIdxInc</w:t>
      </w:r>
      <w:proofErr w:type="spellEnd"/>
      <w:r w:rsidRPr="00E8461A">
        <w:rPr>
          <w:sz w:val="20"/>
          <w:szCs w:val="20"/>
        </w:rPr>
        <w:t xml:space="preserve">  =</w:t>
      </w:r>
      <w:proofErr w:type="gramEnd"/>
      <w:r w:rsidRPr="00E8461A">
        <w:rPr>
          <w:sz w:val="20"/>
          <w:szCs w:val="20"/>
        </w:rPr>
        <w:t xml:space="preserve">  </w:t>
      </w:r>
      <w:r w:rsidR="00DE38A7" w:rsidRPr="00DE38A7">
        <w:rPr>
          <w:sz w:val="20"/>
          <w:szCs w:val="20"/>
          <w:shd w:val="clear" w:color="auto" w:fill="FFFF00"/>
        </w:rPr>
        <w:t>2</w:t>
      </w:r>
      <w:r w:rsidR="00DE38A7" w:rsidRPr="00DE38A7">
        <w:rPr>
          <w:rFonts w:eastAsiaTheme="minorEastAsia"/>
          <w:sz w:val="20"/>
          <w:szCs w:val="20"/>
          <w:shd w:val="clear" w:color="auto" w:fill="FFFF00"/>
          <w:lang w:eastAsia="ja-JP"/>
        </w:rPr>
        <w:t>1</w:t>
      </w:r>
      <w:r w:rsidRPr="00E8461A">
        <w:rPr>
          <w:sz w:val="20"/>
          <w:szCs w:val="20"/>
        </w:rPr>
        <w:t xml:space="preserve">  +  </w:t>
      </w:r>
      <w:proofErr w:type="spellStart"/>
      <w:r w:rsidRPr="00E8461A">
        <w:rPr>
          <w:sz w:val="20"/>
          <w:szCs w:val="20"/>
        </w:rPr>
        <w:t>sigCtx</w:t>
      </w:r>
      <w:proofErr w:type="spellEnd"/>
      <w:r w:rsidRPr="00E8461A">
        <w:rPr>
          <w:sz w:val="20"/>
          <w:szCs w:val="20"/>
        </w:rPr>
        <w:tab/>
      </w:r>
      <w:r w:rsidRPr="00E8461A">
        <w:rPr>
          <w:sz w:val="20"/>
          <w:szCs w:val="20"/>
        </w:rPr>
        <w:tab/>
      </w:r>
      <w:r w:rsidRPr="00E8461A">
        <w:rPr>
          <w:sz w:val="20"/>
        </w:rPr>
        <w:t>(</w:t>
      </w:r>
      <w:r w:rsidR="00DA5E23" w:rsidRPr="00E8461A">
        <w:rPr>
          <w:sz w:val="20"/>
        </w:rPr>
        <w:fldChar w:fldCharType="begin" w:fldLock="1"/>
      </w:r>
      <w:r w:rsidRPr="00E8461A">
        <w:rPr>
          <w:sz w:val="20"/>
        </w:rPr>
        <w:instrText xml:space="preserve"> STYLEREF 1 \s </w:instrText>
      </w:r>
      <w:r w:rsidR="00DA5E23" w:rsidRPr="00E8461A">
        <w:rPr>
          <w:sz w:val="20"/>
        </w:rPr>
        <w:fldChar w:fldCharType="separate"/>
      </w:r>
      <w:r w:rsidRPr="00E8461A">
        <w:rPr>
          <w:noProof/>
          <w:sz w:val="20"/>
        </w:rPr>
        <w:t>9</w:t>
      </w:r>
      <w:r w:rsidR="00DA5E23" w:rsidRPr="00E8461A">
        <w:rPr>
          <w:sz w:val="20"/>
        </w:rPr>
        <w:fldChar w:fldCharType="end"/>
      </w:r>
      <w:r w:rsidRPr="00E8461A">
        <w:rPr>
          <w:sz w:val="20"/>
        </w:rPr>
        <w:noBreakHyphen/>
      </w:r>
      <w:r w:rsidR="00DA5E23" w:rsidRPr="00E8461A">
        <w:rPr>
          <w:sz w:val="20"/>
        </w:rPr>
        <w:fldChar w:fldCharType="begin" w:fldLock="1"/>
      </w:r>
      <w:r w:rsidRPr="00E8461A">
        <w:rPr>
          <w:sz w:val="20"/>
        </w:rPr>
        <w:instrText xml:space="preserve"> SEQ Equation \* ARABIC \s 1 </w:instrText>
      </w:r>
      <w:r w:rsidR="00DA5E23" w:rsidRPr="00E8461A">
        <w:rPr>
          <w:sz w:val="20"/>
        </w:rPr>
        <w:fldChar w:fldCharType="separate"/>
      </w:r>
      <w:r w:rsidRPr="00E8461A">
        <w:rPr>
          <w:noProof/>
          <w:sz w:val="20"/>
        </w:rPr>
        <w:t>65</w:t>
      </w:r>
      <w:r w:rsidR="00DA5E23" w:rsidRPr="00E8461A">
        <w:rPr>
          <w:sz w:val="20"/>
        </w:rPr>
        <w:fldChar w:fldCharType="end"/>
      </w:r>
      <w:r w:rsidRPr="00E8461A">
        <w:rPr>
          <w:sz w:val="20"/>
        </w:rPr>
        <w:t>)</w:t>
      </w:r>
    </w:p>
    <w:p w:rsidR="00553067" w:rsidRDefault="00553067" w:rsidP="0032424D">
      <w:pPr>
        <w:pStyle w:val="af7"/>
        <w:rPr>
          <w:shd w:val="clear" w:color="auto" w:fill="FFFF00"/>
          <w:lang w:eastAsia="ja-JP"/>
        </w:rPr>
      </w:pPr>
    </w:p>
    <w:p w:rsidR="0032424D" w:rsidRPr="0032424D" w:rsidRDefault="00DE38A7" w:rsidP="0032424D">
      <w:pPr>
        <w:pStyle w:val="af7"/>
        <w:rPr>
          <w:shd w:val="clear" w:color="auto" w:fill="FFFF00"/>
        </w:rPr>
      </w:pPr>
      <w:r w:rsidRPr="00DE38A7">
        <w:rPr>
          <w:shd w:val="clear" w:color="auto" w:fill="FFFF00"/>
        </w:rPr>
        <w:t xml:space="preserve">Table </w:t>
      </w:r>
      <w:r w:rsidR="00DA5E23" w:rsidRPr="00DE38A7">
        <w:rPr>
          <w:shd w:val="clear" w:color="auto" w:fill="FFFF00"/>
        </w:rPr>
        <w:fldChar w:fldCharType="begin"/>
      </w:r>
      <w:r w:rsidRPr="00DE38A7">
        <w:rPr>
          <w:shd w:val="clear" w:color="auto" w:fill="FFFF00"/>
        </w:rPr>
        <w:instrText xml:space="preserve"> STYLEREF 1 \s </w:instrText>
      </w:r>
      <w:r w:rsidR="00DA5E23" w:rsidRPr="00DE38A7">
        <w:rPr>
          <w:shd w:val="clear" w:color="auto" w:fill="FFFF00"/>
        </w:rPr>
        <w:fldChar w:fldCharType="separate"/>
      </w:r>
      <w:r w:rsidRPr="00DE38A7">
        <w:rPr>
          <w:noProof/>
          <w:shd w:val="clear" w:color="auto" w:fill="FFFF00"/>
        </w:rPr>
        <w:t>9</w:t>
      </w:r>
      <w:r w:rsidR="00DA5E23" w:rsidRPr="00DE38A7">
        <w:rPr>
          <w:shd w:val="clear" w:color="auto" w:fill="FFFF00"/>
        </w:rPr>
        <w:fldChar w:fldCharType="end"/>
      </w:r>
      <w:r w:rsidRPr="00DE38A7">
        <w:rPr>
          <w:shd w:val="clear" w:color="auto" w:fill="FFFF00"/>
        </w:rPr>
        <w:noBreakHyphen/>
      </w:r>
      <w:r w:rsidR="00DA5E23" w:rsidRPr="00DE38A7">
        <w:rPr>
          <w:shd w:val="clear" w:color="auto" w:fill="FFFF00"/>
        </w:rPr>
        <w:fldChar w:fldCharType="begin"/>
      </w:r>
      <w:r w:rsidRPr="00DE38A7">
        <w:rPr>
          <w:shd w:val="clear" w:color="auto" w:fill="FFFF00"/>
        </w:rPr>
        <w:instrText xml:space="preserve"> SEQ Table \* ARABIC \s 1 </w:instrText>
      </w:r>
      <w:r w:rsidR="00DA5E23" w:rsidRPr="00DE38A7">
        <w:rPr>
          <w:shd w:val="clear" w:color="auto" w:fill="FFFF00"/>
        </w:rPr>
        <w:fldChar w:fldCharType="separate"/>
      </w:r>
      <w:r w:rsidRPr="00DE38A7">
        <w:rPr>
          <w:noProof/>
          <w:shd w:val="clear" w:color="auto" w:fill="FFFF00"/>
          <w:lang w:eastAsia="ja-JP"/>
        </w:rPr>
        <w:t>39</w:t>
      </w:r>
      <w:r w:rsidR="00DA5E23" w:rsidRPr="00DE38A7">
        <w:rPr>
          <w:shd w:val="clear" w:color="auto" w:fill="FFFF00"/>
        </w:rPr>
        <w:fldChar w:fldCharType="end"/>
      </w:r>
      <w:r w:rsidRPr="00DE38A7">
        <w:rPr>
          <w:shd w:val="clear" w:color="auto" w:fill="FFFF00"/>
          <w:lang w:val="en-GB"/>
        </w:rPr>
        <w:t xml:space="preserve"> – </w:t>
      </w:r>
      <w:proofErr w:type="spellStart"/>
      <w:r w:rsidRPr="00DE38A7">
        <w:rPr>
          <w:shd w:val="clear" w:color="auto" w:fill="FFFF00"/>
          <w:lang w:val="en-GB"/>
        </w:rPr>
        <w:t>Specifcation</w:t>
      </w:r>
      <w:proofErr w:type="spellEnd"/>
      <w:r w:rsidRPr="00DE38A7">
        <w:rPr>
          <w:shd w:val="clear" w:color="auto" w:fill="FFFF00"/>
          <w:lang w:val="en-GB"/>
        </w:rPr>
        <w:t xml:space="preserve"> of </w:t>
      </w:r>
      <w:proofErr w:type="spellStart"/>
      <w:r w:rsidRPr="00DE38A7">
        <w:rPr>
          <w:shd w:val="clear" w:color="auto" w:fill="FFFF00"/>
          <w:lang w:val="en-GB"/>
        </w:rPr>
        <w:t>ctxIdxMap</w:t>
      </w:r>
      <w:r w:rsidRPr="00DE38A7">
        <w:rPr>
          <w:shd w:val="clear" w:color="auto" w:fill="FFFF00"/>
          <w:lang w:val="en-GB" w:eastAsia="ja-JP"/>
        </w:rPr>
        <w:t>Luma</w:t>
      </w:r>
      <w:proofErr w:type="spellEnd"/>
      <w:r w:rsidRPr="00DE38A7">
        <w:rPr>
          <w:shd w:val="clear" w:color="auto" w:fill="FFFF00"/>
          <w:lang w:val="en-GB"/>
        </w:rPr>
        <w:t xml:space="preserve"> </w:t>
      </w:r>
      <w:proofErr w:type="gramStart"/>
      <w:r w:rsidRPr="00DE38A7">
        <w:rPr>
          <w:shd w:val="clear" w:color="auto" w:fill="FFFF00"/>
          <w:lang w:val="en-GB"/>
        </w:rPr>
        <w:t>[ </w:t>
      </w:r>
      <w:proofErr w:type="spellStart"/>
      <w:r w:rsidRPr="00DE38A7">
        <w:rPr>
          <w:shd w:val="clear" w:color="auto" w:fill="FFFF00"/>
          <w:lang w:val="en-GB"/>
        </w:rPr>
        <w:t>i</w:t>
      </w:r>
      <w:proofErr w:type="spellEnd"/>
      <w:proofErr w:type="gramEnd"/>
      <w:r w:rsidRPr="00DE38A7">
        <w:rPr>
          <w:shd w:val="clear" w:color="auto" w:fill="FFFF00"/>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12"/>
        <w:gridCol w:w="496"/>
        <w:gridCol w:w="465"/>
        <w:gridCol w:w="467"/>
        <w:gridCol w:w="467"/>
        <w:gridCol w:w="483"/>
        <w:gridCol w:w="467"/>
        <w:gridCol w:w="467"/>
        <w:gridCol w:w="469"/>
        <w:gridCol w:w="469"/>
        <w:gridCol w:w="408"/>
        <w:gridCol w:w="408"/>
        <w:gridCol w:w="469"/>
        <w:gridCol w:w="408"/>
        <w:gridCol w:w="504"/>
        <w:gridCol w:w="586"/>
        <w:gridCol w:w="577"/>
      </w:tblGrid>
      <w:tr w:rsidR="00041E83" w:rsidRPr="0032424D" w:rsidTr="00FC60E4">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shd w:val="clear" w:color="auto" w:fill="FFFF00"/>
                <w:lang w:eastAsia="ar-SA"/>
              </w:rPr>
            </w:pPr>
            <w:r w:rsidRPr="00DE38A7">
              <w:rPr>
                <w:b/>
                <w:sz w:val="16"/>
                <w:szCs w:val="16"/>
                <w:shd w:val="clear" w:color="auto" w:fill="FFFF00"/>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4</w:t>
            </w:r>
          </w:p>
        </w:tc>
        <w:tc>
          <w:tcPr>
            <w:tcW w:w="259" w:type="pct"/>
            <w:shd w:val="clear" w:color="auto" w:fill="auto"/>
          </w:tcPr>
          <w:p w:rsidR="0032424D" w:rsidRPr="0032424D" w:rsidRDefault="00DE38A7" w:rsidP="0027058E">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rPr>
                <w:b/>
                <w:sz w:val="16"/>
                <w:szCs w:val="16"/>
                <w:shd w:val="clear" w:color="auto" w:fill="FFFF00"/>
                <w:lang w:eastAsia="ar-SA"/>
              </w:rPr>
            </w:pPr>
            <w:r w:rsidRPr="00DE38A7">
              <w:rPr>
                <w:b/>
                <w:sz w:val="16"/>
                <w:szCs w:val="16"/>
                <w:shd w:val="clear" w:color="auto" w:fill="FFFF00"/>
                <w:lang w:eastAsia="ar-SA"/>
              </w:rPr>
              <w:t>15</w:t>
            </w:r>
          </w:p>
        </w:tc>
      </w:tr>
      <w:tr w:rsidR="00041E83" w:rsidRPr="0032424D" w:rsidTr="00FC60E4">
        <w:trPr>
          <w:cantSplit/>
          <w:trHeight w:hRule="exact" w:val="284"/>
          <w:jc w:val="center"/>
        </w:trPr>
        <w:tc>
          <w:tcPr>
            <w:tcW w:w="782" w:type="pct"/>
            <w:shd w:val="clear" w:color="auto" w:fill="auto"/>
          </w:tcPr>
          <w:p w:rsidR="0032424D" w:rsidRPr="0032424D" w:rsidRDefault="00DE38A7" w:rsidP="000A5225">
            <w:pPr>
              <w:keepNext/>
              <w:keepLines/>
              <w:suppressAutoHyphens/>
              <w:autoSpaceDN/>
              <w:adjustRightInd/>
              <w:snapToGrid w:val="0"/>
              <w:spacing w:before="100" w:after="100" w:line="190" w:lineRule="exact"/>
              <w:jc w:val="center"/>
              <w:rPr>
                <w:b/>
                <w:sz w:val="16"/>
                <w:szCs w:val="16"/>
                <w:shd w:val="clear" w:color="auto" w:fill="FFFF00"/>
                <w:lang w:eastAsia="ar-SA"/>
              </w:rPr>
            </w:pPr>
            <w:proofErr w:type="spellStart"/>
            <w:r w:rsidRPr="00DE38A7">
              <w:rPr>
                <w:b/>
                <w:sz w:val="16"/>
                <w:szCs w:val="16"/>
                <w:shd w:val="clear" w:color="auto" w:fill="FFFF00"/>
                <w:lang w:eastAsia="ar-SA"/>
              </w:rPr>
              <w:t>ctxIdxMap</w:t>
            </w:r>
            <w:r w:rsidRPr="00DE38A7">
              <w:rPr>
                <w:b/>
                <w:sz w:val="16"/>
                <w:szCs w:val="16"/>
                <w:shd w:val="clear" w:color="auto" w:fill="FFFF00"/>
                <w:lang w:eastAsia="ja-JP"/>
              </w:rPr>
              <w:t>Luma</w:t>
            </w:r>
            <w:proofErr w:type="spellEnd"/>
            <w:r w:rsidR="00664A32">
              <w:rPr>
                <w:rFonts w:hint="eastAsia"/>
                <w:b/>
                <w:sz w:val="16"/>
                <w:szCs w:val="16"/>
                <w:shd w:val="clear" w:color="auto" w:fill="FFFF00"/>
                <w:lang w:eastAsia="ja-JP"/>
              </w:rPr>
              <w:t xml:space="preserve">[ </w:t>
            </w:r>
            <w:proofErr w:type="spellStart"/>
            <w:r w:rsidR="00041E83">
              <w:rPr>
                <w:rFonts w:hint="eastAsia"/>
                <w:b/>
                <w:sz w:val="16"/>
                <w:szCs w:val="16"/>
                <w:shd w:val="clear" w:color="auto" w:fill="FFFF00"/>
                <w:lang w:eastAsia="ja-JP"/>
              </w:rPr>
              <w:t>i</w:t>
            </w:r>
            <w:proofErr w:type="spellEnd"/>
            <w:r w:rsidR="00664A32">
              <w:rPr>
                <w:rFonts w:hint="eastAsia"/>
                <w:b/>
                <w:sz w:val="16"/>
                <w:szCs w:val="16"/>
                <w:shd w:val="clear" w:color="auto" w:fill="FFFF00"/>
                <w:lang w:eastAsia="ja-JP"/>
              </w:rPr>
              <w:t xml:space="preserve"> ]</w:t>
            </w:r>
            <w:r w:rsidRPr="00DE38A7">
              <w:rPr>
                <w:b/>
                <w:sz w:val="16"/>
                <w:szCs w:val="16"/>
                <w:shd w:val="clear" w:color="auto" w:fill="FFFF00"/>
                <w:lang w:eastAsia="ar-SA"/>
              </w:rPr>
              <w:t xml:space="preserve"> [ </w:t>
            </w:r>
            <w:proofErr w:type="spellStart"/>
            <w:r w:rsidRPr="00DE38A7">
              <w:rPr>
                <w:b/>
                <w:sz w:val="16"/>
                <w:szCs w:val="16"/>
                <w:shd w:val="clear" w:color="auto" w:fill="FFFF00"/>
                <w:lang w:eastAsia="ar-SA"/>
              </w:rPr>
              <w:t>i</w:t>
            </w:r>
            <w:proofErr w:type="spellEnd"/>
            <w:r w:rsidRPr="00DE38A7">
              <w:rPr>
                <w:b/>
                <w:sz w:val="16"/>
                <w:szCs w:val="16"/>
                <w:shd w:val="clear" w:color="auto" w:fill="FFFF00"/>
                <w:lang w:eastAsia="ar-SA"/>
              </w:rPr>
              <w:t>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5</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5</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rPr>
                <w:sz w:val="16"/>
                <w:szCs w:val="16"/>
                <w:shd w:val="clear" w:color="auto" w:fill="FFFF00"/>
                <w:lang w:eastAsia="ja-JP"/>
              </w:rPr>
            </w:pPr>
            <w:r w:rsidRPr="00DE38A7">
              <w:rPr>
                <w:shd w:val="clear" w:color="auto" w:fill="FFFF00"/>
                <w:lang w:eastAsia="ja-JP"/>
              </w:rPr>
              <w:t>6</w:t>
            </w:r>
          </w:p>
        </w:tc>
      </w:tr>
    </w:tbl>
    <w:p w:rsidR="0032424D" w:rsidRPr="0032424D" w:rsidRDefault="0032424D" w:rsidP="0032424D">
      <w:pPr>
        <w:pStyle w:val="af7"/>
        <w:rPr>
          <w:shd w:val="clear" w:color="auto" w:fill="FFFF00"/>
          <w:lang w:eastAsia="ja-JP"/>
        </w:rPr>
      </w:pPr>
    </w:p>
    <w:p w:rsidR="0032424D" w:rsidRPr="0032424D" w:rsidRDefault="00DE38A7" w:rsidP="0032424D">
      <w:pPr>
        <w:pStyle w:val="af7"/>
        <w:rPr>
          <w:shd w:val="clear" w:color="auto" w:fill="FFFF00"/>
        </w:rPr>
      </w:pPr>
      <w:r w:rsidRPr="00DE38A7">
        <w:rPr>
          <w:shd w:val="clear" w:color="auto" w:fill="FFFF00"/>
        </w:rPr>
        <w:t xml:space="preserve">Table </w:t>
      </w:r>
      <w:r w:rsidR="00DA5E23" w:rsidRPr="00DE38A7">
        <w:rPr>
          <w:shd w:val="clear" w:color="auto" w:fill="FFFF00"/>
        </w:rPr>
        <w:fldChar w:fldCharType="begin"/>
      </w:r>
      <w:r w:rsidRPr="00DE38A7">
        <w:rPr>
          <w:shd w:val="clear" w:color="auto" w:fill="FFFF00"/>
        </w:rPr>
        <w:instrText xml:space="preserve"> STYLEREF 1 \s </w:instrText>
      </w:r>
      <w:r w:rsidR="00DA5E23" w:rsidRPr="00DE38A7">
        <w:rPr>
          <w:shd w:val="clear" w:color="auto" w:fill="FFFF00"/>
        </w:rPr>
        <w:fldChar w:fldCharType="separate"/>
      </w:r>
      <w:r w:rsidRPr="00DE38A7">
        <w:rPr>
          <w:noProof/>
          <w:shd w:val="clear" w:color="auto" w:fill="FFFF00"/>
        </w:rPr>
        <w:t>9</w:t>
      </w:r>
      <w:r w:rsidR="00DA5E23" w:rsidRPr="00DE38A7">
        <w:rPr>
          <w:shd w:val="clear" w:color="auto" w:fill="FFFF00"/>
        </w:rPr>
        <w:fldChar w:fldCharType="end"/>
      </w:r>
      <w:r w:rsidRPr="00DE38A7">
        <w:rPr>
          <w:shd w:val="clear" w:color="auto" w:fill="FFFF00"/>
        </w:rPr>
        <w:noBreakHyphen/>
      </w:r>
      <w:r w:rsidR="00DA5E23" w:rsidRPr="00DE38A7">
        <w:rPr>
          <w:shd w:val="clear" w:color="auto" w:fill="FFFF00"/>
        </w:rPr>
        <w:fldChar w:fldCharType="begin"/>
      </w:r>
      <w:r w:rsidRPr="00DE38A7">
        <w:rPr>
          <w:shd w:val="clear" w:color="auto" w:fill="FFFF00"/>
        </w:rPr>
        <w:instrText xml:space="preserve"> SEQ Table \* ARABIC \s 1 </w:instrText>
      </w:r>
      <w:r w:rsidR="00DA5E23" w:rsidRPr="00DE38A7">
        <w:rPr>
          <w:shd w:val="clear" w:color="auto" w:fill="FFFF00"/>
        </w:rPr>
        <w:fldChar w:fldCharType="separate"/>
      </w:r>
      <w:r w:rsidRPr="00DE38A7">
        <w:rPr>
          <w:noProof/>
          <w:shd w:val="clear" w:color="auto" w:fill="FFFF00"/>
        </w:rPr>
        <w:t>40</w:t>
      </w:r>
      <w:r w:rsidR="00DA5E23" w:rsidRPr="00DE38A7">
        <w:rPr>
          <w:shd w:val="clear" w:color="auto" w:fill="FFFF00"/>
        </w:rPr>
        <w:fldChar w:fldCharType="end"/>
      </w:r>
      <w:r w:rsidRPr="00DE38A7">
        <w:rPr>
          <w:shd w:val="clear" w:color="auto" w:fill="FFFF00"/>
          <w:lang w:val="en-GB"/>
        </w:rPr>
        <w:t xml:space="preserve"> – </w:t>
      </w:r>
      <w:proofErr w:type="spellStart"/>
      <w:r w:rsidRPr="00DE38A7">
        <w:rPr>
          <w:shd w:val="clear" w:color="auto" w:fill="FFFF00"/>
          <w:lang w:val="en-GB"/>
        </w:rPr>
        <w:t>Specifcation</w:t>
      </w:r>
      <w:proofErr w:type="spellEnd"/>
      <w:r w:rsidRPr="00DE38A7">
        <w:rPr>
          <w:shd w:val="clear" w:color="auto" w:fill="FFFF00"/>
          <w:lang w:val="en-GB"/>
        </w:rPr>
        <w:t xml:space="preserve"> of </w:t>
      </w:r>
      <w:proofErr w:type="spellStart"/>
      <w:r w:rsidRPr="00DE38A7">
        <w:rPr>
          <w:shd w:val="clear" w:color="auto" w:fill="FFFF00"/>
          <w:lang w:val="en-GB"/>
        </w:rPr>
        <w:t>ctxIdxMap</w:t>
      </w:r>
      <w:r w:rsidRPr="00DE38A7">
        <w:rPr>
          <w:shd w:val="clear" w:color="auto" w:fill="FFFF00"/>
          <w:lang w:val="en-GB" w:eastAsia="ja-JP"/>
        </w:rPr>
        <w:t>Chroma</w:t>
      </w:r>
      <w:proofErr w:type="spellEnd"/>
      <w:proofErr w:type="gramStart"/>
      <w:r w:rsidRPr="00DE38A7">
        <w:rPr>
          <w:shd w:val="clear" w:color="auto" w:fill="FFFF00"/>
          <w:lang w:val="en-GB"/>
        </w:rPr>
        <w:t>[ </w:t>
      </w:r>
      <w:proofErr w:type="spellStart"/>
      <w:r w:rsidRPr="00DE38A7">
        <w:rPr>
          <w:shd w:val="clear" w:color="auto" w:fill="FFFF00"/>
          <w:lang w:val="en-GB"/>
        </w:rPr>
        <w:t>i</w:t>
      </w:r>
      <w:proofErr w:type="spellEnd"/>
      <w:proofErr w:type="gramEnd"/>
      <w:r w:rsidRPr="00DE38A7">
        <w:rPr>
          <w:shd w:val="clear" w:color="auto" w:fill="FFFF00"/>
          <w:lang w:val="en-GB"/>
        </w:rPr>
        <w:t> ]</w:t>
      </w:r>
    </w:p>
    <w:tbl>
      <w:tblPr>
        <w:tblW w:w="481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72"/>
        <w:gridCol w:w="486"/>
        <w:gridCol w:w="455"/>
        <w:gridCol w:w="457"/>
        <w:gridCol w:w="457"/>
        <w:gridCol w:w="473"/>
        <w:gridCol w:w="457"/>
        <w:gridCol w:w="457"/>
        <w:gridCol w:w="459"/>
        <w:gridCol w:w="459"/>
        <w:gridCol w:w="398"/>
        <w:gridCol w:w="398"/>
        <w:gridCol w:w="459"/>
        <w:gridCol w:w="398"/>
        <w:gridCol w:w="494"/>
        <w:gridCol w:w="576"/>
        <w:gridCol w:w="567"/>
      </w:tblGrid>
      <w:tr w:rsidR="0032424D" w:rsidRPr="0032424D" w:rsidTr="00FC60E4">
        <w:trPr>
          <w:cantSplit/>
          <w:trHeight w:hRule="exact" w:val="284"/>
          <w:jc w:val="center"/>
        </w:trPr>
        <w:tc>
          <w:tcPr>
            <w:tcW w:w="782" w:type="pct"/>
            <w:shd w:val="clear" w:color="auto" w:fill="auto"/>
            <w:vAlign w:val="center"/>
          </w:tcPr>
          <w:p w:rsidR="00102807" w:rsidRDefault="00DE38A7">
            <w:pPr>
              <w:keepNext/>
              <w:keepLines/>
              <w:suppressAutoHyphens/>
              <w:autoSpaceDN/>
              <w:adjustRightInd/>
              <w:snapToGrid w:val="0"/>
              <w:spacing w:before="100" w:after="100" w:line="190" w:lineRule="exact"/>
              <w:outlineLvl w:val="0"/>
              <w:rPr>
                <w:b/>
                <w:sz w:val="16"/>
                <w:szCs w:val="16"/>
                <w:shd w:val="clear" w:color="auto" w:fill="FFFF00"/>
                <w:lang w:eastAsia="ar-SA"/>
              </w:rPr>
            </w:pPr>
            <w:r w:rsidRPr="00DE38A7">
              <w:rPr>
                <w:b/>
                <w:sz w:val="16"/>
                <w:szCs w:val="16"/>
                <w:shd w:val="clear" w:color="auto" w:fill="FFFF00"/>
                <w:lang w:eastAsia="ar-SA"/>
              </w:rPr>
              <w:t>I</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4</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5</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6</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7</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8</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9</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10</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11</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12</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14</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r w:rsidRPr="00DE38A7">
              <w:rPr>
                <w:b/>
                <w:sz w:val="16"/>
                <w:szCs w:val="16"/>
                <w:shd w:val="clear" w:color="auto" w:fill="FFFF00"/>
                <w:lang w:eastAsia="ar-SA"/>
              </w:rPr>
              <w:t>15</w:t>
            </w:r>
          </w:p>
        </w:tc>
      </w:tr>
      <w:tr w:rsidR="0032424D" w:rsidRPr="0032424D" w:rsidTr="00FC60E4">
        <w:trPr>
          <w:cantSplit/>
          <w:trHeight w:hRule="exact" w:val="284"/>
          <w:jc w:val="center"/>
        </w:trPr>
        <w:tc>
          <w:tcPr>
            <w:tcW w:w="782" w:type="pct"/>
            <w:shd w:val="clear" w:color="auto" w:fill="auto"/>
          </w:tcPr>
          <w:p w:rsidR="00102807" w:rsidRDefault="00DE38A7">
            <w:pPr>
              <w:keepNext/>
              <w:keepLines/>
              <w:suppressAutoHyphens/>
              <w:autoSpaceDN/>
              <w:adjustRightInd/>
              <w:snapToGrid w:val="0"/>
              <w:spacing w:before="100" w:after="100" w:line="190" w:lineRule="exact"/>
              <w:jc w:val="center"/>
              <w:outlineLvl w:val="0"/>
              <w:rPr>
                <w:b/>
                <w:sz w:val="16"/>
                <w:szCs w:val="16"/>
                <w:shd w:val="clear" w:color="auto" w:fill="FFFF00"/>
                <w:lang w:eastAsia="ar-SA"/>
              </w:rPr>
            </w:pPr>
            <w:proofErr w:type="spellStart"/>
            <w:r w:rsidRPr="00DE38A7">
              <w:rPr>
                <w:b/>
                <w:sz w:val="16"/>
                <w:szCs w:val="16"/>
                <w:shd w:val="clear" w:color="auto" w:fill="FFFF00"/>
                <w:lang w:eastAsia="ar-SA"/>
              </w:rPr>
              <w:t>ctxIdxMap</w:t>
            </w:r>
            <w:r w:rsidRPr="00DE38A7">
              <w:rPr>
                <w:b/>
                <w:sz w:val="16"/>
                <w:szCs w:val="16"/>
                <w:shd w:val="clear" w:color="auto" w:fill="FFFF00"/>
                <w:lang w:eastAsia="ja-JP"/>
              </w:rPr>
              <w:t>Chroma</w:t>
            </w:r>
            <w:proofErr w:type="spellEnd"/>
            <w:r w:rsidRPr="00DE38A7">
              <w:rPr>
                <w:b/>
                <w:sz w:val="16"/>
                <w:szCs w:val="16"/>
                <w:shd w:val="clear" w:color="auto" w:fill="FFFF00"/>
                <w:lang w:eastAsia="ar-SA"/>
              </w:rPr>
              <w:t>[ </w:t>
            </w:r>
            <w:proofErr w:type="spellStart"/>
            <w:r w:rsidRPr="00DE38A7">
              <w:rPr>
                <w:b/>
                <w:sz w:val="16"/>
                <w:szCs w:val="16"/>
                <w:shd w:val="clear" w:color="auto" w:fill="FFFF00"/>
                <w:lang w:eastAsia="ar-SA"/>
              </w:rPr>
              <w:t>i</w:t>
            </w:r>
            <w:proofErr w:type="spellEnd"/>
            <w:r w:rsidRPr="00DE38A7">
              <w:rPr>
                <w:b/>
                <w:sz w:val="16"/>
                <w:szCs w:val="16"/>
                <w:shd w:val="clear" w:color="auto" w:fill="FFFF00"/>
                <w:lang w:eastAsia="ar-SA"/>
              </w:rPr>
              <w:t> ]</w:t>
            </w:r>
          </w:p>
        </w:tc>
        <w:tc>
          <w:tcPr>
            <w:tcW w:w="275"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0</w:t>
            </w:r>
          </w:p>
        </w:tc>
        <w:tc>
          <w:tcPr>
            <w:tcW w:w="25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2</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68"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1</w:t>
            </w:r>
          </w:p>
        </w:tc>
        <w:tc>
          <w:tcPr>
            <w:tcW w:w="25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2</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4</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260"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227"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27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3</w:t>
            </w:r>
          </w:p>
        </w:tc>
        <w:tc>
          <w:tcPr>
            <w:tcW w:w="323"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c>
          <w:tcPr>
            <w:tcW w:w="319" w:type="pct"/>
            <w:shd w:val="clear" w:color="auto" w:fill="auto"/>
          </w:tcPr>
          <w:p w:rsidR="00102807" w:rsidRDefault="00DE38A7">
            <w:pPr>
              <w:keepNext/>
              <w:keepLines/>
              <w:suppressAutoHyphens/>
              <w:autoSpaceDN/>
              <w:adjustRightInd/>
              <w:snapToGrid w:val="0"/>
              <w:spacing w:before="100" w:after="100" w:line="190" w:lineRule="exact"/>
              <w:jc w:val="center"/>
              <w:outlineLvl w:val="0"/>
              <w:rPr>
                <w:sz w:val="16"/>
                <w:szCs w:val="16"/>
                <w:shd w:val="clear" w:color="auto" w:fill="FFFF00"/>
                <w:lang w:eastAsia="ar-SA"/>
              </w:rPr>
            </w:pPr>
            <w:r w:rsidRPr="00DE38A7">
              <w:rPr>
                <w:shd w:val="clear" w:color="auto" w:fill="FFFF00"/>
              </w:rPr>
              <w:t>5</w:t>
            </w:r>
          </w:p>
        </w:tc>
      </w:tr>
    </w:tbl>
    <w:p w:rsidR="0032424D" w:rsidRDefault="0032424D" w:rsidP="000A5225">
      <w:pPr>
        <w:rPr>
          <w:szCs w:val="22"/>
          <w:lang w:eastAsia="ja-JP"/>
        </w:rPr>
      </w:pPr>
    </w:p>
    <w:p w:rsidR="001F2594" w:rsidRPr="006F23BD" w:rsidRDefault="00255F89" w:rsidP="00E11923">
      <w:pPr>
        <w:pStyle w:val="1"/>
      </w:pPr>
      <w:r w:rsidRPr="006F23BD">
        <w:t>Patent rights declaration(s)</w:t>
      </w:r>
    </w:p>
    <w:p w:rsidR="00412BAD" w:rsidRPr="00A27F2D" w:rsidRDefault="006F23BD" w:rsidP="00CE1D69">
      <w:pPr>
        <w:jc w:val="both"/>
        <w:rPr>
          <w:sz w:val="16"/>
          <w:szCs w:val="16"/>
          <w:lang w:eastAsia="ja-JP"/>
        </w:rPr>
      </w:pPr>
      <w:r w:rsidRPr="006F23BD">
        <w:rPr>
          <w:rFonts w:hint="eastAsia"/>
          <w:b/>
          <w:szCs w:val="22"/>
          <w:lang w:eastAsia="ja-JP"/>
        </w:rPr>
        <w:t>Sharp Corporation</w:t>
      </w:r>
      <w:r w:rsidR="00255F89"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412BAD" w:rsidRPr="00A27F2D" w:rsidSect="00A01439">
      <w:footerReference w:type="default" r:id="rId1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9B6" w:rsidRDefault="003C29B6">
      <w:r>
        <w:separator/>
      </w:r>
    </w:p>
  </w:endnote>
  <w:endnote w:type="continuationSeparator" w:id="0">
    <w:p w:rsidR="003C29B6" w:rsidRDefault="003C29B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39T36Lfz">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9B6" w:rsidRDefault="003C29B6" w:rsidP="00D55942">
    <w:pPr>
      <w:pStyle w:val="ad"/>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DA5E23">
      <w:rPr>
        <w:rStyle w:val="af"/>
      </w:rPr>
      <w:fldChar w:fldCharType="begin"/>
    </w:r>
    <w:r>
      <w:rPr>
        <w:rStyle w:val="af"/>
      </w:rPr>
      <w:instrText xml:space="preserve"> PAGE </w:instrText>
    </w:r>
    <w:r w:rsidR="00DA5E23">
      <w:rPr>
        <w:rStyle w:val="af"/>
      </w:rPr>
      <w:fldChar w:fldCharType="separate"/>
    </w:r>
    <w:r w:rsidR="00855263">
      <w:rPr>
        <w:rStyle w:val="af"/>
        <w:noProof/>
      </w:rPr>
      <w:t>3</w:t>
    </w:r>
    <w:r w:rsidR="00DA5E23">
      <w:rPr>
        <w:rStyle w:val="af"/>
      </w:rPr>
      <w:fldChar w:fldCharType="end"/>
    </w:r>
    <w:r>
      <w:rPr>
        <w:rStyle w:val="af"/>
      </w:rPr>
      <w:tab/>
      <w:t xml:space="preserve">Date Saved: </w:t>
    </w:r>
    <w:r w:rsidR="00DA5E23">
      <w:rPr>
        <w:rStyle w:val="af"/>
      </w:rPr>
      <w:fldChar w:fldCharType="begin"/>
    </w:r>
    <w:r>
      <w:rPr>
        <w:rStyle w:val="af"/>
      </w:rPr>
      <w:instrText xml:space="preserve"> SAVEDATE  \@ "yyyy-MM-dd"  \* MERGEFORMAT </w:instrText>
    </w:r>
    <w:r w:rsidR="00DA5E23">
      <w:rPr>
        <w:rStyle w:val="af"/>
      </w:rPr>
      <w:fldChar w:fldCharType="separate"/>
    </w:r>
    <w:r w:rsidR="003B67E5">
      <w:rPr>
        <w:rStyle w:val="af"/>
        <w:noProof/>
      </w:rPr>
      <w:t>2012-01-20</w:t>
    </w:r>
    <w:r w:rsidR="00DA5E23">
      <w:rPr>
        <w:rStyle w:val="a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9B6" w:rsidRDefault="003C29B6">
      <w:r>
        <w:separator/>
      </w:r>
    </w:p>
  </w:footnote>
  <w:footnote w:type="continuationSeparator" w:id="0">
    <w:p w:rsidR="003C29B6" w:rsidRDefault="003C29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80"/>
    <w:multiLevelType w:val="singleLevel"/>
    <w:tmpl w:val="D7A464E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2DF478D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AEC13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a"/>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FFFFFFFE"/>
    <w:multiLevelType w:val="singleLevel"/>
    <w:tmpl w:val="B88A0226"/>
    <w:lvl w:ilvl="0">
      <w:numFmt w:val="decimal"/>
      <w:lvlText w:val="*"/>
      <w:lvlJc w:val="left"/>
    </w:lvl>
  </w:abstractNum>
  <w:abstractNum w:abstractNumId="10">
    <w:nsid w:val="00000002"/>
    <w:multiLevelType w:val="singleLevel"/>
    <w:tmpl w:val="00000002"/>
    <w:name w:val="WW8Num3"/>
    <w:lvl w:ilvl="0">
      <w:start w:val="5"/>
      <w:numFmt w:val="bullet"/>
      <w:lvlText w:val="–"/>
      <w:lvlJc w:val="left"/>
      <w:pPr>
        <w:tabs>
          <w:tab w:val="num" w:pos="0"/>
        </w:tabs>
        <w:ind w:left="360" w:hanging="360"/>
      </w:pPr>
      <w:rPr>
        <w:rFonts w:ascii="Times New Roman" w:hAnsi="Times New Roman"/>
      </w:rPr>
    </w:lvl>
  </w:abstractNum>
  <w:abstractNum w:abstractNumId="11">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2">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028B4796"/>
    <w:multiLevelType w:val="hybridMultilevel"/>
    <w:tmpl w:val="16761F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2">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4">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6">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8FF5F1B"/>
    <w:multiLevelType w:val="hybridMultilevel"/>
    <w:tmpl w:val="C1D0EE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9F76B16"/>
    <w:multiLevelType w:val="hybridMultilevel"/>
    <w:tmpl w:val="CB26FD2A"/>
    <w:lvl w:ilvl="0" w:tplc="F7AC146A">
      <w:start w:val="1"/>
      <w:numFmt w:val="decimal"/>
      <w:lvlText w:val="%1."/>
      <w:lvlJc w:val="left"/>
      <w:pPr>
        <w:tabs>
          <w:tab w:val="num" w:pos="400"/>
        </w:tabs>
        <w:ind w:left="400" w:hanging="400"/>
      </w:pPr>
      <w:rPr>
        <w:rFonts w:cs="Times New Roman" w:hint="eastAsia"/>
      </w:rPr>
    </w:lvl>
    <w:lvl w:ilvl="1" w:tplc="9C863222">
      <w:start w:val="1"/>
      <w:numFmt w:val="lowerLetter"/>
      <w:lvlText w:val="%2)"/>
      <w:lvlJc w:val="left"/>
      <w:pPr>
        <w:ind w:left="1440" w:hanging="360"/>
      </w:pPr>
      <w:rPr>
        <w:rFonts w:hint="default"/>
      </w:rPr>
    </w:lvl>
    <w:lvl w:ilvl="2" w:tplc="BE42825A" w:tentative="1">
      <w:start w:val="1"/>
      <w:numFmt w:val="lowerRoman"/>
      <w:lvlText w:val="%3."/>
      <w:lvlJc w:val="right"/>
      <w:pPr>
        <w:ind w:left="2160" w:hanging="180"/>
      </w:pPr>
    </w:lvl>
    <w:lvl w:ilvl="3" w:tplc="56F6B58A" w:tentative="1">
      <w:start w:val="1"/>
      <w:numFmt w:val="decimal"/>
      <w:lvlText w:val="%4."/>
      <w:lvlJc w:val="left"/>
      <w:pPr>
        <w:ind w:left="2880" w:hanging="360"/>
      </w:pPr>
    </w:lvl>
    <w:lvl w:ilvl="4" w:tplc="09D69C3E" w:tentative="1">
      <w:start w:val="1"/>
      <w:numFmt w:val="lowerLetter"/>
      <w:lvlText w:val="%5."/>
      <w:lvlJc w:val="left"/>
      <w:pPr>
        <w:ind w:left="3600" w:hanging="360"/>
      </w:pPr>
    </w:lvl>
    <w:lvl w:ilvl="5" w:tplc="6FBAB892" w:tentative="1">
      <w:start w:val="1"/>
      <w:numFmt w:val="lowerRoman"/>
      <w:lvlText w:val="%6."/>
      <w:lvlJc w:val="right"/>
      <w:pPr>
        <w:ind w:left="4320" w:hanging="180"/>
      </w:pPr>
    </w:lvl>
    <w:lvl w:ilvl="6" w:tplc="4E66EF4C" w:tentative="1">
      <w:start w:val="1"/>
      <w:numFmt w:val="decimal"/>
      <w:lvlText w:val="%7."/>
      <w:lvlJc w:val="left"/>
      <w:pPr>
        <w:ind w:left="5040" w:hanging="360"/>
      </w:pPr>
    </w:lvl>
    <w:lvl w:ilvl="7" w:tplc="F02ED8BC" w:tentative="1">
      <w:start w:val="1"/>
      <w:numFmt w:val="lowerLetter"/>
      <w:lvlText w:val="%8."/>
      <w:lvlJc w:val="left"/>
      <w:pPr>
        <w:ind w:left="5760" w:hanging="360"/>
      </w:pPr>
    </w:lvl>
    <w:lvl w:ilvl="8" w:tplc="1D3E3DAE" w:tentative="1">
      <w:start w:val="1"/>
      <w:numFmt w:val="lowerRoman"/>
      <w:lvlText w:val="%9."/>
      <w:lvlJc w:val="right"/>
      <w:pPr>
        <w:ind w:left="6480" w:hanging="180"/>
      </w:pPr>
    </w:lvl>
  </w:abstractNum>
  <w:abstractNum w:abstractNumId="37">
    <w:nsid w:val="0B0E59F0"/>
    <w:multiLevelType w:val="hybridMultilevel"/>
    <w:tmpl w:val="11789BA0"/>
    <w:lvl w:ilvl="0" w:tplc="CD3C335E">
      <w:start w:val="1"/>
      <w:numFmt w:val="lowerLetter"/>
      <w:lvlText w:val="%1."/>
      <w:lvlJc w:val="left"/>
      <w:pPr>
        <w:ind w:left="1069" w:hanging="360"/>
      </w:pPr>
      <w:rPr>
        <w:rFonts w:cs="Times New Roman" w:hint="eastAsia"/>
      </w:rPr>
    </w:lvl>
    <w:lvl w:ilvl="1" w:tplc="FF4A5300" w:tentative="1">
      <w:start w:val="1"/>
      <w:numFmt w:val="lowerLetter"/>
      <w:lvlText w:val="%2."/>
      <w:lvlJc w:val="left"/>
      <w:pPr>
        <w:ind w:left="1440" w:hanging="360"/>
      </w:pPr>
    </w:lvl>
    <w:lvl w:ilvl="2" w:tplc="AF8E49BC" w:tentative="1">
      <w:start w:val="1"/>
      <w:numFmt w:val="lowerRoman"/>
      <w:lvlText w:val="%3."/>
      <w:lvlJc w:val="right"/>
      <w:pPr>
        <w:ind w:left="2160" w:hanging="180"/>
      </w:pPr>
    </w:lvl>
    <w:lvl w:ilvl="3" w:tplc="2E5AC2D8" w:tentative="1">
      <w:start w:val="1"/>
      <w:numFmt w:val="decimal"/>
      <w:lvlText w:val="%4."/>
      <w:lvlJc w:val="left"/>
      <w:pPr>
        <w:ind w:left="2880" w:hanging="360"/>
      </w:pPr>
    </w:lvl>
    <w:lvl w:ilvl="4" w:tplc="89226C58" w:tentative="1">
      <w:start w:val="1"/>
      <w:numFmt w:val="lowerLetter"/>
      <w:lvlText w:val="%5."/>
      <w:lvlJc w:val="left"/>
      <w:pPr>
        <w:ind w:left="3600" w:hanging="360"/>
      </w:pPr>
    </w:lvl>
    <w:lvl w:ilvl="5" w:tplc="C47C65DC" w:tentative="1">
      <w:start w:val="1"/>
      <w:numFmt w:val="lowerRoman"/>
      <w:lvlText w:val="%6."/>
      <w:lvlJc w:val="right"/>
      <w:pPr>
        <w:ind w:left="4320" w:hanging="180"/>
      </w:pPr>
    </w:lvl>
    <w:lvl w:ilvl="6" w:tplc="42366246" w:tentative="1">
      <w:start w:val="1"/>
      <w:numFmt w:val="decimal"/>
      <w:lvlText w:val="%7."/>
      <w:lvlJc w:val="left"/>
      <w:pPr>
        <w:ind w:left="5040" w:hanging="360"/>
      </w:pPr>
    </w:lvl>
    <w:lvl w:ilvl="7" w:tplc="761A6642" w:tentative="1">
      <w:start w:val="1"/>
      <w:numFmt w:val="lowerLetter"/>
      <w:lvlText w:val="%8."/>
      <w:lvlJc w:val="left"/>
      <w:pPr>
        <w:ind w:left="5760" w:hanging="360"/>
      </w:pPr>
    </w:lvl>
    <w:lvl w:ilvl="8" w:tplc="54162E38" w:tentative="1">
      <w:start w:val="1"/>
      <w:numFmt w:val="lowerRoman"/>
      <w:lvlText w:val="%9."/>
      <w:lvlJc w:val="right"/>
      <w:pPr>
        <w:ind w:left="6480" w:hanging="180"/>
      </w:pPr>
    </w:lvl>
  </w:abstractNum>
  <w:abstractNum w:abstractNumId="38">
    <w:nsid w:val="0B5E3B3D"/>
    <w:multiLevelType w:val="hybridMultilevel"/>
    <w:tmpl w:val="D8DAD2D6"/>
    <w:lvl w:ilvl="0" w:tplc="5E928EF6">
      <w:start w:val="1"/>
      <w:numFmt w:val="decimal"/>
      <w:lvlText w:val="%1."/>
      <w:lvlJc w:val="left"/>
      <w:pPr>
        <w:tabs>
          <w:tab w:val="num" w:pos="360"/>
        </w:tabs>
        <w:ind w:left="360" w:hanging="360"/>
      </w:pPr>
      <w:rPr>
        <w:rFonts w:cs="Times New Roman"/>
      </w:rPr>
    </w:lvl>
    <w:lvl w:ilvl="1" w:tplc="FDECF8A6">
      <w:start w:val="1"/>
      <w:numFmt w:val="bullet"/>
      <w:lvlText w:val="-"/>
      <w:lvlJc w:val="left"/>
      <w:pPr>
        <w:tabs>
          <w:tab w:val="num" w:pos="1080"/>
        </w:tabs>
        <w:ind w:left="1080" w:hanging="360"/>
      </w:pPr>
      <w:rPr>
        <w:rFonts w:ascii="Times New Roman" w:hAnsi="Times New Roman" w:hint="default"/>
      </w:rPr>
    </w:lvl>
    <w:lvl w:ilvl="2" w:tplc="B04CDF6C" w:tentative="1">
      <w:start w:val="1"/>
      <w:numFmt w:val="lowerRoman"/>
      <w:lvlText w:val="%3."/>
      <w:lvlJc w:val="right"/>
      <w:pPr>
        <w:tabs>
          <w:tab w:val="num" w:pos="1800"/>
        </w:tabs>
        <w:ind w:left="1800" w:hanging="180"/>
      </w:pPr>
      <w:rPr>
        <w:rFonts w:cs="Times New Roman"/>
      </w:rPr>
    </w:lvl>
    <w:lvl w:ilvl="3" w:tplc="F168D648" w:tentative="1">
      <w:start w:val="1"/>
      <w:numFmt w:val="decimal"/>
      <w:lvlText w:val="%4."/>
      <w:lvlJc w:val="left"/>
      <w:pPr>
        <w:tabs>
          <w:tab w:val="num" w:pos="2520"/>
        </w:tabs>
        <w:ind w:left="2520" w:hanging="360"/>
      </w:pPr>
      <w:rPr>
        <w:rFonts w:cs="Times New Roman"/>
      </w:rPr>
    </w:lvl>
    <w:lvl w:ilvl="4" w:tplc="4A9E1296" w:tentative="1">
      <w:start w:val="1"/>
      <w:numFmt w:val="lowerLetter"/>
      <w:lvlText w:val="%5."/>
      <w:lvlJc w:val="left"/>
      <w:pPr>
        <w:tabs>
          <w:tab w:val="num" w:pos="3240"/>
        </w:tabs>
        <w:ind w:left="3240" w:hanging="360"/>
      </w:pPr>
      <w:rPr>
        <w:rFonts w:cs="Times New Roman"/>
      </w:rPr>
    </w:lvl>
    <w:lvl w:ilvl="5" w:tplc="6C3EEAAA" w:tentative="1">
      <w:start w:val="1"/>
      <w:numFmt w:val="lowerRoman"/>
      <w:lvlText w:val="%6."/>
      <w:lvlJc w:val="right"/>
      <w:pPr>
        <w:tabs>
          <w:tab w:val="num" w:pos="3960"/>
        </w:tabs>
        <w:ind w:left="3960" w:hanging="180"/>
      </w:pPr>
      <w:rPr>
        <w:rFonts w:cs="Times New Roman"/>
      </w:rPr>
    </w:lvl>
    <w:lvl w:ilvl="6" w:tplc="FEB64FA6" w:tentative="1">
      <w:start w:val="1"/>
      <w:numFmt w:val="decimal"/>
      <w:lvlText w:val="%7."/>
      <w:lvlJc w:val="left"/>
      <w:pPr>
        <w:tabs>
          <w:tab w:val="num" w:pos="4680"/>
        </w:tabs>
        <w:ind w:left="4680" w:hanging="360"/>
      </w:pPr>
      <w:rPr>
        <w:rFonts w:cs="Times New Roman"/>
      </w:rPr>
    </w:lvl>
    <w:lvl w:ilvl="7" w:tplc="FE5CCA22" w:tentative="1">
      <w:start w:val="1"/>
      <w:numFmt w:val="lowerLetter"/>
      <w:lvlText w:val="%8."/>
      <w:lvlJc w:val="left"/>
      <w:pPr>
        <w:tabs>
          <w:tab w:val="num" w:pos="5400"/>
        </w:tabs>
        <w:ind w:left="5400" w:hanging="360"/>
      </w:pPr>
      <w:rPr>
        <w:rFonts w:cs="Times New Roman"/>
      </w:rPr>
    </w:lvl>
    <w:lvl w:ilvl="8" w:tplc="16C017FA" w:tentative="1">
      <w:start w:val="1"/>
      <w:numFmt w:val="lowerRoman"/>
      <w:lvlText w:val="%9."/>
      <w:lvlJc w:val="right"/>
      <w:pPr>
        <w:tabs>
          <w:tab w:val="num" w:pos="6120"/>
        </w:tabs>
        <w:ind w:left="6120" w:hanging="180"/>
      </w:pPr>
      <w:rPr>
        <w:rFonts w:cs="Times New Roman"/>
      </w:rPr>
    </w:lvl>
  </w:abstractNum>
  <w:abstractNum w:abstractNumId="39">
    <w:nsid w:val="0B70674E"/>
    <w:multiLevelType w:val="hybridMultilevel"/>
    <w:tmpl w:val="D1621FB2"/>
    <w:lvl w:ilvl="0" w:tplc="B88A0226">
      <w:start w:val="1"/>
      <w:numFmt w:val="bullet"/>
      <w:lvlText w:val=""/>
      <w:lvlJc w:val="left"/>
      <w:pPr>
        <w:ind w:left="783" w:hanging="420"/>
      </w:pPr>
      <w:rPr>
        <w:rFonts w:ascii="Symbol" w:hAnsi="Symbol" w:hint="default"/>
      </w:rPr>
    </w:lvl>
    <w:lvl w:ilvl="1" w:tplc="0409000B" w:tentative="1">
      <w:start w:val="1"/>
      <w:numFmt w:val="bullet"/>
      <w:lvlText w:val=""/>
      <w:lvlJc w:val="left"/>
      <w:pPr>
        <w:ind w:left="1203" w:hanging="420"/>
      </w:pPr>
      <w:rPr>
        <w:rFonts w:ascii="Wingdings" w:hAnsi="Wingdings" w:hint="default"/>
      </w:rPr>
    </w:lvl>
    <w:lvl w:ilvl="2" w:tplc="0409000D" w:tentative="1">
      <w:start w:val="1"/>
      <w:numFmt w:val="bullet"/>
      <w:lvlText w:val=""/>
      <w:lvlJc w:val="left"/>
      <w:pPr>
        <w:ind w:left="1623" w:hanging="420"/>
      </w:pPr>
      <w:rPr>
        <w:rFonts w:ascii="Wingdings" w:hAnsi="Wingdings" w:hint="default"/>
      </w:rPr>
    </w:lvl>
    <w:lvl w:ilvl="3" w:tplc="04090001" w:tentative="1">
      <w:start w:val="1"/>
      <w:numFmt w:val="bullet"/>
      <w:lvlText w:val=""/>
      <w:lvlJc w:val="left"/>
      <w:pPr>
        <w:ind w:left="2043" w:hanging="420"/>
      </w:pPr>
      <w:rPr>
        <w:rFonts w:ascii="Wingdings" w:hAnsi="Wingdings" w:hint="default"/>
      </w:rPr>
    </w:lvl>
    <w:lvl w:ilvl="4" w:tplc="0409000B" w:tentative="1">
      <w:start w:val="1"/>
      <w:numFmt w:val="bullet"/>
      <w:lvlText w:val=""/>
      <w:lvlJc w:val="left"/>
      <w:pPr>
        <w:ind w:left="2463" w:hanging="420"/>
      </w:pPr>
      <w:rPr>
        <w:rFonts w:ascii="Wingdings" w:hAnsi="Wingdings" w:hint="default"/>
      </w:rPr>
    </w:lvl>
    <w:lvl w:ilvl="5" w:tplc="0409000D" w:tentative="1">
      <w:start w:val="1"/>
      <w:numFmt w:val="bullet"/>
      <w:lvlText w:val=""/>
      <w:lvlJc w:val="left"/>
      <w:pPr>
        <w:ind w:left="2883" w:hanging="420"/>
      </w:pPr>
      <w:rPr>
        <w:rFonts w:ascii="Wingdings" w:hAnsi="Wingdings" w:hint="default"/>
      </w:rPr>
    </w:lvl>
    <w:lvl w:ilvl="6" w:tplc="04090001" w:tentative="1">
      <w:start w:val="1"/>
      <w:numFmt w:val="bullet"/>
      <w:lvlText w:val=""/>
      <w:lvlJc w:val="left"/>
      <w:pPr>
        <w:ind w:left="3303" w:hanging="420"/>
      </w:pPr>
      <w:rPr>
        <w:rFonts w:ascii="Wingdings" w:hAnsi="Wingdings" w:hint="default"/>
      </w:rPr>
    </w:lvl>
    <w:lvl w:ilvl="7" w:tplc="0409000B" w:tentative="1">
      <w:start w:val="1"/>
      <w:numFmt w:val="bullet"/>
      <w:lvlText w:val=""/>
      <w:lvlJc w:val="left"/>
      <w:pPr>
        <w:ind w:left="3723" w:hanging="420"/>
      </w:pPr>
      <w:rPr>
        <w:rFonts w:ascii="Wingdings" w:hAnsi="Wingdings" w:hint="default"/>
      </w:rPr>
    </w:lvl>
    <w:lvl w:ilvl="8" w:tplc="0409000D" w:tentative="1">
      <w:start w:val="1"/>
      <w:numFmt w:val="bullet"/>
      <w:lvlText w:val=""/>
      <w:lvlJc w:val="left"/>
      <w:pPr>
        <w:ind w:left="4143" w:hanging="420"/>
      </w:pPr>
      <w:rPr>
        <w:rFonts w:ascii="Wingdings" w:hAnsi="Wingdings" w:hint="default"/>
      </w:rPr>
    </w:lvl>
  </w:abstractNum>
  <w:abstractNum w:abstractNumId="40">
    <w:nsid w:val="0BD04B50"/>
    <w:multiLevelType w:val="hybridMultilevel"/>
    <w:tmpl w:val="7D14EF20"/>
    <w:lvl w:ilvl="0" w:tplc="58D2DCC4">
      <w:start w:val="1"/>
      <w:numFmt w:val="bullet"/>
      <w:lvlText w:val="–"/>
      <w:lvlJc w:val="left"/>
      <w:pPr>
        <w:tabs>
          <w:tab w:val="num" w:pos="389"/>
        </w:tabs>
        <w:ind w:left="778" w:hanging="389"/>
      </w:pPr>
      <w:rPr>
        <w:rFonts w:ascii="Times New Roman" w:hAnsi="Times New Roman" w:cs="Times New Roman" w:hint="default"/>
      </w:rPr>
    </w:lvl>
    <w:lvl w:ilvl="1" w:tplc="CEBC80C8">
      <w:start w:val="1"/>
      <w:numFmt w:val="bullet"/>
      <w:lvlText w:val="-"/>
      <w:lvlJc w:val="left"/>
      <w:pPr>
        <w:tabs>
          <w:tab w:val="num" w:pos="1080"/>
        </w:tabs>
        <w:ind w:left="1080" w:hanging="360"/>
      </w:pPr>
      <w:rPr>
        <w:rFonts w:ascii="Times New Roman" w:hAnsi="Times New Roman" w:hint="default"/>
      </w:rPr>
    </w:lvl>
    <w:lvl w:ilvl="2" w:tplc="103AE32C">
      <w:start w:val="1"/>
      <w:numFmt w:val="bullet"/>
      <w:lvlText w:val=""/>
      <w:lvlJc w:val="left"/>
      <w:pPr>
        <w:tabs>
          <w:tab w:val="num" w:pos="1800"/>
        </w:tabs>
        <w:ind w:left="1800" w:hanging="360"/>
      </w:pPr>
      <w:rPr>
        <w:rFonts w:ascii="Wingdings" w:hAnsi="Wingdings" w:hint="default"/>
      </w:rPr>
    </w:lvl>
    <w:lvl w:ilvl="3" w:tplc="A37AFD0E">
      <w:start w:val="1"/>
      <w:numFmt w:val="bullet"/>
      <w:lvlText w:val=""/>
      <w:lvlJc w:val="left"/>
      <w:pPr>
        <w:tabs>
          <w:tab w:val="num" w:pos="2520"/>
        </w:tabs>
        <w:ind w:left="2520" w:hanging="360"/>
      </w:pPr>
      <w:rPr>
        <w:rFonts w:ascii="Symbol" w:hAnsi="Symbol" w:hint="default"/>
      </w:rPr>
    </w:lvl>
    <w:lvl w:ilvl="4" w:tplc="A3A81098">
      <w:start w:val="1"/>
      <w:numFmt w:val="bullet"/>
      <w:lvlText w:val="o"/>
      <w:lvlJc w:val="left"/>
      <w:pPr>
        <w:tabs>
          <w:tab w:val="num" w:pos="3240"/>
        </w:tabs>
        <w:ind w:left="3240" w:hanging="360"/>
      </w:pPr>
      <w:rPr>
        <w:rFonts w:ascii="Courier New" w:hAnsi="Courier New" w:hint="default"/>
      </w:rPr>
    </w:lvl>
    <w:lvl w:ilvl="5" w:tplc="09509E3C">
      <w:start w:val="1"/>
      <w:numFmt w:val="bullet"/>
      <w:lvlText w:val=""/>
      <w:lvlJc w:val="left"/>
      <w:pPr>
        <w:tabs>
          <w:tab w:val="num" w:pos="3960"/>
        </w:tabs>
        <w:ind w:left="3960" w:hanging="360"/>
      </w:pPr>
      <w:rPr>
        <w:rFonts w:ascii="Wingdings" w:hAnsi="Wingdings" w:hint="default"/>
      </w:rPr>
    </w:lvl>
    <w:lvl w:ilvl="6" w:tplc="E3CCAC8C">
      <w:start w:val="1"/>
      <w:numFmt w:val="bullet"/>
      <w:lvlText w:val=""/>
      <w:lvlJc w:val="left"/>
      <w:pPr>
        <w:tabs>
          <w:tab w:val="num" w:pos="4680"/>
        </w:tabs>
        <w:ind w:left="4680" w:hanging="360"/>
      </w:pPr>
      <w:rPr>
        <w:rFonts w:ascii="Symbol" w:hAnsi="Symbol" w:hint="default"/>
      </w:rPr>
    </w:lvl>
    <w:lvl w:ilvl="7" w:tplc="ED48A814">
      <w:start w:val="1"/>
      <w:numFmt w:val="bullet"/>
      <w:lvlText w:val="o"/>
      <w:lvlJc w:val="left"/>
      <w:pPr>
        <w:tabs>
          <w:tab w:val="num" w:pos="5400"/>
        </w:tabs>
        <w:ind w:left="5400" w:hanging="360"/>
      </w:pPr>
      <w:rPr>
        <w:rFonts w:ascii="Courier New" w:hAnsi="Courier New" w:hint="default"/>
      </w:rPr>
    </w:lvl>
    <w:lvl w:ilvl="8" w:tplc="793EE67A">
      <w:start w:val="1"/>
      <w:numFmt w:val="bullet"/>
      <w:lvlText w:val=""/>
      <w:lvlJc w:val="left"/>
      <w:pPr>
        <w:tabs>
          <w:tab w:val="num" w:pos="6120"/>
        </w:tabs>
        <w:ind w:left="6120" w:hanging="360"/>
      </w:pPr>
      <w:rPr>
        <w:rFonts w:ascii="Wingdings" w:hAnsi="Wingdings" w:hint="default"/>
      </w:rPr>
    </w:lvl>
  </w:abstractNum>
  <w:abstractNum w:abstractNumId="41">
    <w:nsid w:val="0FB8459C"/>
    <w:multiLevelType w:val="hybridMultilevel"/>
    <w:tmpl w:val="78061C40"/>
    <w:lvl w:ilvl="0" w:tplc="4B86B826">
      <w:start w:val="1"/>
      <w:numFmt w:val="bullet"/>
      <w:lvlText w:val="–"/>
      <w:lvlJc w:val="left"/>
      <w:pPr>
        <w:tabs>
          <w:tab w:val="num" w:pos="-389"/>
        </w:tabs>
        <w:ind w:left="389" w:firstLine="0"/>
      </w:pPr>
      <w:rPr>
        <w:rFonts w:ascii="Times New Roman" w:hAnsi="Times New Roman" w:cs="Times New Roman" w:hint="default"/>
      </w:rPr>
    </w:lvl>
    <w:lvl w:ilvl="1" w:tplc="08090017">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42">
    <w:nsid w:val="10BA6877"/>
    <w:multiLevelType w:val="hybridMultilevel"/>
    <w:tmpl w:val="F7D0705E"/>
    <w:lvl w:ilvl="0" w:tplc="B45E0066">
      <w:start w:val="1"/>
      <w:numFmt w:val="decimal"/>
      <w:lvlText w:val="%1."/>
      <w:lvlJc w:val="left"/>
      <w:pPr>
        <w:ind w:left="1520" w:hanging="360"/>
      </w:pPr>
    </w:lvl>
    <w:lvl w:ilvl="1" w:tplc="9EE64680">
      <w:start w:val="1"/>
      <w:numFmt w:val="lowerLetter"/>
      <w:lvlText w:val="%2."/>
      <w:lvlJc w:val="left"/>
      <w:pPr>
        <w:ind w:left="2240" w:hanging="360"/>
      </w:pPr>
    </w:lvl>
    <w:lvl w:ilvl="2" w:tplc="28EAF19E" w:tentative="1">
      <w:start w:val="1"/>
      <w:numFmt w:val="lowerRoman"/>
      <w:lvlText w:val="%3."/>
      <w:lvlJc w:val="right"/>
      <w:pPr>
        <w:ind w:left="2960" w:hanging="180"/>
      </w:pPr>
    </w:lvl>
    <w:lvl w:ilvl="3" w:tplc="C9E4BCA8" w:tentative="1">
      <w:start w:val="1"/>
      <w:numFmt w:val="decimal"/>
      <w:lvlText w:val="%4."/>
      <w:lvlJc w:val="left"/>
      <w:pPr>
        <w:ind w:left="3680" w:hanging="360"/>
      </w:pPr>
    </w:lvl>
    <w:lvl w:ilvl="4" w:tplc="316E9E56" w:tentative="1">
      <w:start w:val="1"/>
      <w:numFmt w:val="lowerLetter"/>
      <w:lvlText w:val="%5."/>
      <w:lvlJc w:val="left"/>
      <w:pPr>
        <w:ind w:left="4400" w:hanging="360"/>
      </w:pPr>
    </w:lvl>
    <w:lvl w:ilvl="5" w:tplc="E98A1472" w:tentative="1">
      <w:start w:val="1"/>
      <w:numFmt w:val="lowerRoman"/>
      <w:lvlText w:val="%6."/>
      <w:lvlJc w:val="right"/>
      <w:pPr>
        <w:ind w:left="5120" w:hanging="180"/>
      </w:pPr>
    </w:lvl>
    <w:lvl w:ilvl="6" w:tplc="AE58E1CE" w:tentative="1">
      <w:start w:val="1"/>
      <w:numFmt w:val="decimal"/>
      <w:lvlText w:val="%7."/>
      <w:lvlJc w:val="left"/>
      <w:pPr>
        <w:ind w:left="5840" w:hanging="360"/>
      </w:pPr>
    </w:lvl>
    <w:lvl w:ilvl="7" w:tplc="331AE148" w:tentative="1">
      <w:start w:val="1"/>
      <w:numFmt w:val="lowerLetter"/>
      <w:lvlText w:val="%8."/>
      <w:lvlJc w:val="left"/>
      <w:pPr>
        <w:ind w:left="6560" w:hanging="360"/>
      </w:pPr>
    </w:lvl>
    <w:lvl w:ilvl="8" w:tplc="435CAB32" w:tentative="1">
      <w:start w:val="1"/>
      <w:numFmt w:val="lowerRoman"/>
      <w:lvlText w:val="%9."/>
      <w:lvlJc w:val="right"/>
      <w:pPr>
        <w:ind w:left="7280" w:hanging="180"/>
      </w:pPr>
    </w:lvl>
  </w:abstractNum>
  <w:abstractNum w:abstractNumId="43">
    <w:nsid w:val="11F9335A"/>
    <w:multiLevelType w:val="hybridMultilevel"/>
    <w:tmpl w:val="143C9B42"/>
    <w:lvl w:ilvl="0" w:tplc="F18ADA26">
      <w:start w:val="1"/>
      <w:numFmt w:val="decimal"/>
      <w:lvlText w:val="%1."/>
      <w:lvlJc w:val="left"/>
      <w:pPr>
        <w:tabs>
          <w:tab w:val="num" w:pos="400"/>
        </w:tabs>
        <w:ind w:left="400" w:hanging="400"/>
      </w:pPr>
      <w:rPr>
        <w:rFonts w:cs="Times New Roman"/>
      </w:rPr>
    </w:lvl>
    <w:lvl w:ilvl="1" w:tplc="8838619C" w:tentative="1">
      <w:start w:val="1"/>
      <w:numFmt w:val="lowerLetter"/>
      <w:lvlText w:val="%2."/>
      <w:lvlJc w:val="left"/>
      <w:pPr>
        <w:tabs>
          <w:tab w:val="num" w:pos="1440"/>
        </w:tabs>
        <w:ind w:left="1440" w:hanging="360"/>
      </w:pPr>
      <w:rPr>
        <w:rFonts w:cs="Times New Roman"/>
      </w:rPr>
    </w:lvl>
    <w:lvl w:ilvl="2" w:tplc="F3E05E64" w:tentative="1">
      <w:start w:val="1"/>
      <w:numFmt w:val="lowerRoman"/>
      <w:lvlText w:val="%3."/>
      <w:lvlJc w:val="right"/>
      <w:pPr>
        <w:tabs>
          <w:tab w:val="num" w:pos="2160"/>
        </w:tabs>
        <w:ind w:left="2160" w:hanging="180"/>
      </w:pPr>
      <w:rPr>
        <w:rFonts w:cs="Times New Roman"/>
      </w:rPr>
    </w:lvl>
    <w:lvl w:ilvl="3" w:tplc="97BEE8B0" w:tentative="1">
      <w:start w:val="1"/>
      <w:numFmt w:val="decimal"/>
      <w:lvlText w:val="%4."/>
      <w:lvlJc w:val="left"/>
      <w:pPr>
        <w:tabs>
          <w:tab w:val="num" w:pos="2880"/>
        </w:tabs>
        <w:ind w:left="2880" w:hanging="360"/>
      </w:pPr>
      <w:rPr>
        <w:rFonts w:cs="Times New Roman"/>
      </w:rPr>
    </w:lvl>
    <w:lvl w:ilvl="4" w:tplc="65CA51D4" w:tentative="1">
      <w:start w:val="1"/>
      <w:numFmt w:val="lowerLetter"/>
      <w:lvlText w:val="%5."/>
      <w:lvlJc w:val="left"/>
      <w:pPr>
        <w:tabs>
          <w:tab w:val="num" w:pos="3600"/>
        </w:tabs>
        <w:ind w:left="3600" w:hanging="360"/>
      </w:pPr>
      <w:rPr>
        <w:rFonts w:cs="Times New Roman"/>
      </w:rPr>
    </w:lvl>
    <w:lvl w:ilvl="5" w:tplc="85266EC4" w:tentative="1">
      <w:start w:val="1"/>
      <w:numFmt w:val="lowerRoman"/>
      <w:lvlText w:val="%6."/>
      <w:lvlJc w:val="right"/>
      <w:pPr>
        <w:tabs>
          <w:tab w:val="num" w:pos="4320"/>
        </w:tabs>
        <w:ind w:left="4320" w:hanging="180"/>
      </w:pPr>
      <w:rPr>
        <w:rFonts w:cs="Times New Roman"/>
      </w:rPr>
    </w:lvl>
    <w:lvl w:ilvl="6" w:tplc="E97A81FC" w:tentative="1">
      <w:start w:val="1"/>
      <w:numFmt w:val="decimal"/>
      <w:lvlText w:val="%7."/>
      <w:lvlJc w:val="left"/>
      <w:pPr>
        <w:tabs>
          <w:tab w:val="num" w:pos="5040"/>
        </w:tabs>
        <w:ind w:left="5040" w:hanging="360"/>
      </w:pPr>
      <w:rPr>
        <w:rFonts w:cs="Times New Roman"/>
      </w:rPr>
    </w:lvl>
    <w:lvl w:ilvl="7" w:tplc="0D5A8D2E" w:tentative="1">
      <w:start w:val="1"/>
      <w:numFmt w:val="lowerLetter"/>
      <w:lvlText w:val="%8."/>
      <w:lvlJc w:val="left"/>
      <w:pPr>
        <w:tabs>
          <w:tab w:val="num" w:pos="5760"/>
        </w:tabs>
        <w:ind w:left="5760" w:hanging="360"/>
      </w:pPr>
      <w:rPr>
        <w:rFonts w:cs="Times New Roman"/>
      </w:rPr>
    </w:lvl>
    <w:lvl w:ilvl="8" w:tplc="C27A70E4" w:tentative="1">
      <w:start w:val="1"/>
      <w:numFmt w:val="lowerRoman"/>
      <w:lvlText w:val="%9."/>
      <w:lvlJc w:val="right"/>
      <w:pPr>
        <w:tabs>
          <w:tab w:val="num" w:pos="6480"/>
        </w:tabs>
        <w:ind w:left="6480" w:hanging="180"/>
      </w:pPr>
      <w:rPr>
        <w:rFonts w:cs="Times New Roman"/>
      </w:rPr>
    </w:lvl>
  </w:abstractNum>
  <w:abstractNum w:abstractNumId="4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5">
    <w:nsid w:val="13166DC7"/>
    <w:multiLevelType w:val="hybridMultilevel"/>
    <w:tmpl w:val="8D30F5C8"/>
    <w:lvl w:ilvl="0" w:tplc="4DDC722A">
      <w:start w:val="1"/>
      <w:numFmt w:val="decimal"/>
      <w:lvlText w:val="%1."/>
      <w:lvlJc w:val="left"/>
      <w:pPr>
        <w:tabs>
          <w:tab w:val="num" w:pos="400"/>
        </w:tabs>
        <w:ind w:left="400" w:hanging="400"/>
      </w:pPr>
      <w:rPr>
        <w:rFonts w:cs="Times New Roman" w:hint="eastAsia"/>
      </w:rPr>
    </w:lvl>
    <w:lvl w:ilvl="1" w:tplc="39ACF308" w:tentative="1">
      <w:start w:val="1"/>
      <w:numFmt w:val="lowerLetter"/>
      <w:lvlText w:val="%2."/>
      <w:lvlJc w:val="left"/>
      <w:pPr>
        <w:ind w:left="1440" w:hanging="360"/>
      </w:pPr>
    </w:lvl>
    <w:lvl w:ilvl="2" w:tplc="241EFFB4" w:tentative="1">
      <w:start w:val="1"/>
      <w:numFmt w:val="lowerRoman"/>
      <w:lvlText w:val="%3."/>
      <w:lvlJc w:val="right"/>
      <w:pPr>
        <w:ind w:left="2160" w:hanging="180"/>
      </w:pPr>
    </w:lvl>
    <w:lvl w:ilvl="3" w:tplc="29F609CE" w:tentative="1">
      <w:start w:val="1"/>
      <w:numFmt w:val="decimal"/>
      <w:lvlText w:val="%4."/>
      <w:lvlJc w:val="left"/>
      <w:pPr>
        <w:ind w:left="2880" w:hanging="360"/>
      </w:pPr>
    </w:lvl>
    <w:lvl w:ilvl="4" w:tplc="8856D49C" w:tentative="1">
      <w:start w:val="1"/>
      <w:numFmt w:val="lowerLetter"/>
      <w:lvlText w:val="%5."/>
      <w:lvlJc w:val="left"/>
      <w:pPr>
        <w:ind w:left="3600" w:hanging="360"/>
      </w:pPr>
    </w:lvl>
    <w:lvl w:ilvl="5" w:tplc="F52E75A4" w:tentative="1">
      <w:start w:val="1"/>
      <w:numFmt w:val="lowerRoman"/>
      <w:lvlText w:val="%6."/>
      <w:lvlJc w:val="right"/>
      <w:pPr>
        <w:ind w:left="4320" w:hanging="180"/>
      </w:pPr>
    </w:lvl>
    <w:lvl w:ilvl="6" w:tplc="AA8409F0" w:tentative="1">
      <w:start w:val="1"/>
      <w:numFmt w:val="decimal"/>
      <w:lvlText w:val="%7."/>
      <w:lvlJc w:val="left"/>
      <w:pPr>
        <w:ind w:left="5040" w:hanging="360"/>
      </w:pPr>
    </w:lvl>
    <w:lvl w:ilvl="7" w:tplc="A566B164" w:tentative="1">
      <w:start w:val="1"/>
      <w:numFmt w:val="lowerLetter"/>
      <w:lvlText w:val="%8."/>
      <w:lvlJc w:val="left"/>
      <w:pPr>
        <w:ind w:left="5760" w:hanging="360"/>
      </w:pPr>
    </w:lvl>
    <w:lvl w:ilvl="8" w:tplc="C714BEE6" w:tentative="1">
      <w:start w:val="1"/>
      <w:numFmt w:val="lowerRoman"/>
      <w:lvlText w:val="%9."/>
      <w:lvlJc w:val="right"/>
      <w:pPr>
        <w:ind w:left="6480" w:hanging="180"/>
      </w:pPr>
    </w:lvl>
  </w:abstractNum>
  <w:abstractNum w:abstractNumId="46">
    <w:nsid w:val="15657165"/>
    <w:multiLevelType w:val="hybridMultilevel"/>
    <w:tmpl w:val="0B0045B8"/>
    <w:lvl w:ilvl="0" w:tplc="0A7ED9B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7">
    <w:nsid w:val="15F167DF"/>
    <w:multiLevelType w:val="hybridMultilevel"/>
    <w:tmpl w:val="55F27D44"/>
    <w:lvl w:ilvl="0" w:tplc="86C01652">
      <w:start w:val="1"/>
      <w:numFmt w:val="lowerLetter"/>
      <w:lvlText w:val="%1."/>
      <w:lvlJc w:val="left"/>
      <w:pPr>
        <w:ind w:left="1069" w:hanging="360"/>
      </w:pPr>
      <w:rPr>
        <w:rFonts w:cs="Times New Roman"/>
      </w:rPr>
    </w:lvl>
    <w:lvl w:ilvl="1" w:tplc="A678F14E">
      <w:start w:val="1"/>
      <w:numFmt w:val="lowerLetter"/>
      <w:lvlText w:val="%2."/>
      <w:lvlJc w:val="left"/>
      <w:pPr>
        <w:ind w:left="1789" w:hanging="360"/>
      </w:pPr>
    </w:lvl>
    <w:lvl w:ilvl="2" w:tplc="DBF4A930">
      <w:start w:val="1"/>
      <w:numFmt w:val="lowerRoman"/>
      <w:lvlText w:val="%3."/>
      <w:lvlJc w:val="right"/>
      <w:pPr>
        <w:ind w:left="2509" w:hanging="180"/>
      </w:pPr>
    </w:lvl>
    <w:lvl w:ilvl="3" w:tplc="2C1239A6" w:tentative="1">
      <w:start w:val="1"/>
      <w:numFmt w:val="decimal"/>
      <w:lvlText w:val="%4."/>
      <w:lvlJc w:val="left"/>
      <w:pPr>
        <w:ind w:left="3229" w:hanging="360"/>
      </w:pPr>
    </w:lvl>
    <w:lvl w:ilvl="4" w:tplc="03649044" w:tentative="1">
      <w:start w:val="1"/>
      <w:numFmt w:val="lowerLetter"/>
      <w:lvlText w:val="%5."/>
      <w:lvlJc w:val="left"/>
      <w:pPr>
        <w:ind w:left="3949" w:hanging="360"/>
      </w:pPr>
    </w:lvl>
    <w:lvl w:ilvl="5" w:tplc="F32A3DC4" w:tentative="1">
      <w:start w:val="1"/>
      <w:numFmt w:val="lowerRoman"/>
      <w:lvlText w:val="%6."/>
      <w:lvlJc w:val="right"/>
      <w:pPr>
        <w:ind w:left="4669" w:hanging="180"/>
      </w:pPr>
    </w:lvl>
    <w:lvl w:ilvl="6" w:tplc="0CB032A6" w:tentative="1">
      <w:start w:val="1"/>
      <w:numFmt w:val="decimal"/>
      <w:lvlText w:val="%7."/>
      <w:lvlJc w:val="left"/>
      <w:pPr>
        <w:ind w:left="5389" w:hanging="360"/>
      </w:pPr>
    </w:lvl>
    <w:lvl w:ilvl="7" w:tplc="8CFE84DA" w:tentative="1">
      <w:start w:val="1"/>
      <w:numFmt w:val="lowerLetter"/>
      <w:lvlText w:val="%8."/>
      <w:lvlJc w:val="left"/>
      <w:pPr>
        <w:ind w:left="6109" w:hanging="360"/>
      </w:pPr>
    </w:lvl>
    <w:lvl w:ilvl="8" w:tplc="1F5C87A0" w:tentative="1">
      <w:start w:val="1"/>
      <w:numFmt w:val="lowerRoman"/>
      <w:lvlText w:val="%9."/>
      <w:lvlJc w:val="right"/>
      <w:pPr>
        <w:ind w:left="6829" w:hanging="180"/>
      </w:pPr>
    </w:lvl>
  </w:abstractNum>
  <w:abstractNum w:abstractNumId="48">
    <w:nsid w:val="16BD7BA9"/>
    <w:multiLevelType w:val="hybridMultilevel"/>
    <w:tmpl w:val="B83ED96E"/>
    <w:lvl w:ilvl="0" w:tplc="C304E716">
      <w:start w:val="1"/>
      <w:numFmt w:val="decimal"/>
      <w:lvlText w:val="%1."/>
      <w:lvlJc w:val="left"/>
      <w:pPr>
        <w:tabs>
          <w:tab w:val="num" w:pos="400"/>
        </w:tabs>
        <w:ind w:left="400" w:hanging="400"/>
      </w:pPr>
      <w:rPr>
        <w:rFonts w:cs="Times New Roman" w:hint="eastAsia"/>
      </w:rPr>
    </w:lvl>
    <w:lvl w:ilvl="1" w:tplc="DE482A3A" w:tentative="1">
      <w:start w:val="1"/>
      <w:numFmt w:val="lowerLetter"/>
      <w:lvlText w:val="%2."/>
      <w:lvlJc w:val="left"/>
      <w:pPr>
        <w:ind w:left="1440" w:hanging="360"/>
      </w:pPr>
    </w:lvl>
    <w:lvl w:ilvl="2" w:tplc="70140C20" w:tentative="1">
      <w:start w:val="1"/>
      <w:numFmt w:val="lowerRoman"/>
      <w:lvlText w:val="%3."/>
      <w:lvlJc w:val="right"/>
      <w:pPr>
        <w:ind w:left="2160" w:hanging="180"/>
      </w:pPr>
    </w:lvl>
    <w:lvl w:ilvl="3" w:tplc="65F85572" w:tentative="1">
      <w:start w:val="1"/>
      <w:numFmt w:val="decimal"/>
      <w:lvlText w:val="%4."/>
      <w:lvlJc w:val="left"/>
      <w:pPr>
        <w:ind w:left="2880" w:hanging="360"/>
      </w:pPr>
    </w:lvl>
    <w:lvl w:ilvl="4" w:tplc="4B6497A6" w:tentative="1">
      <w:start w:val="1"/>
      <w:numFmt w:val="lowerLetter"/>
      <w:lvlText w:val="%5."/>
      <w:lvlJc w:val="left"/>
      <w:pPr>
        <w:ind w:left="3600" w:hanging="360"/>
      </w:pPr>
    </w:lvl>
    <w:lvl w:ilvl="5" w:tplc="20F0FB46" w:tentative="1">
      <w:start w:val="1"/>
      <w:numFmt w:val="lowerRoman"/>
      <w:lvlText w:val="%6."/>
      <w:lvlJc w:val="right"/>
      <w:pPr>
        <w:ind w:left="4320" w:hanging="180"/>
      </w:pPr>
    </w:lvl>
    <w:lvl w:ilvl="6" w:tplc="4BDA3FC4" w:tentative="1">
      <w:start w:val="1"/>
      <w:numFmt w:val="decimal"/>
      <w:lvlText w:val="%7."/>
      <w:lvlJc w:val="left"/>
      <w:pPr>
        <w:ind w:left="5040" w:hanging="360"/>
      </w:pPr>
    </w:lvl>
    <w:lvl w:ilvl="7" w:tplc="8C6ECF56" w:tentative="1">
      <w:start w:val="1"/>
      <w:numFmt w:val="lowerLetter"/>
      <w:lvlText w:val="%8."/>
      <w:lvlJc w:val="left"/>
      <w:pPr>
        <w:ind w:left="5760" w:hanging="360"/>
      </w:pPr>
    </w:lvl>
    <w:lvl w:ilvl="8" w:tplc="C7824178" w:tentative="1">
      <w:start w:val="1"/>
      <w:numFmt w:val="lowerRoman"/>
      <w:lvlText w:val="%9."/>
      <w:lvlJc w:val="right"/>
      <w:pPr>
        <w:ind w:left="6480" w:hanging="180"/>
      </w:pPr>
    </w:lvl>
  </w:abstractNum>
  <w:abstractNum w:abstractNumId="49">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0">
    <w:nsid w:val="188858B5"/>
    <w:multiLevelType w:val="hybridMultilevel"/>
    <w:tmpl w:val="DE22742E"/>
    <w:lvl w:ilvl="0" w:tplc="429839A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C074BABC" w:tentative="1">
      <w:start w:val="1"/>
      <w:numFmt w:val="lowerLetter"/>
      <w:lvlText w:val="%2."/>
      <w:lvlJc w:val="left"/>
      <w:pPr>
        <w:ind w:left="1440" w:hanging="360"/>
      </w:pPr>
    </w:lvl>
    <w:lvl w:ilvl="2" w:tplc="66E61E8E" w:tentative="1">
      <w:start w:val="1"/>
      <w:numFmt w:val="lowerRoman"/>
      <w:lvlText w:val="%3."/>
      <w:lvlJc w:val="right"/>
      <w:pPr>
        <w:ind w:left="2160" w:hanging="180"/>
      </w:pPr>
    </w:lvl>
    <w:lvl w:ilvl="3" w:tplc="731670BC" w:tentative="1">
      <w:start w:val="1"/>
      <w:numFmt w:val="decimal"/>
      <w:lvlText w:val="%4."/>
      <w:lvlJc w:val="left"/>
      <w:pPr>
        <w:ind w:left="2880" w:hanging="360"/>
      </w:pPr>
    </w:lvl>
    <w:lvl w:ilvl="4" w:tplc="3B64BD76" w:tentative="1">
      <w:start w:val="1"/>
      <w:numFmt w:val="lowerLetter"/>
      <w:lvlText w:val="%5."/>
      <w:lvlJc w:val="left"/>
      <w:pPr>
        <w:ind w:left="3600" w:hanging="360"/>
      </w:pPr>
    </w:lvl>
    <w:lvl w:ilvl="5" w:tplc="E8DAB514" w:tentative="1">
      <w:start w:val="1"/>
      <w:numFmt w:val="lowerRoman"/>
      <w:lvlText w:val="%6."/>
      <w:lvlJc w:val="right"/>
      <w:pPr>
        <w:ind w:left="4320" w:hanging="180"/>
      </w:pPr>
    </w:lvl>
    <w:lvl w:ilvl="6" w:tplc="5390352A" w:tentative="1">
      <w:start w:val="1"/>
      <w:numFmt w:val="decimal"/>
      <w:lvlText w:val="%7."/>
      <w:lvlJc w:val="left"/>
      <w:pPr>
        <w:ind w:left="5040" w:hanging="360"/>
      </w:pPr>
    </w:lvl>
    <w:lvl w:ilvl="7" w:tplc="F7563188" w:tentative="1">
      <w:start w:val="1"/>
      <w:numFmt w:val="lowerLetter"/>
      <w:lvlText w:val="%8."/>
      <w:lvlJc w:val="left"/>
      <w:pPr>
        <w:ind w:left="5760" w:hanging="360"/>
      </w:pPr>
    </w:lvl>
    <w:lvl w:ilvl="8" w:tplc="7AEE70CC" w:tentative="1">
      <w:start w:val="1"/>
      <w:numFmt w:val="lowerRoman"/>
      <w:lvlText w:val="%9."/>
      <w:lvlJc w:val="right"/>
      <w:pPr>
        <w:ind w:left="6480" w:hanging="180"/>
      </w:pPr>
    </w:lvl>
  </w:abstractNum>
  <w:abstractNum w:abstractNumId="51">
    <w:nsid w:val="19FE48B0"/>
    <w:multiLevelType w:val="hybridMultilevel"/>
    <w:tmpl w:val="7BEA62EE"/>
    <w:lvl w:ilvl="0" w:tplc="63227766">
      <w:start w:val="1"/>
      <w:numFmt w:val="decimal"/>
      <w:lvlText w:val="%1."/>
      <w:lvlJc w:val="left"/>
      <w:pPr>
        <w:tabs>
          <w:tab w:val="num" w:pos="400"/>
        </w:tabs>
        <w:ind w:left="400" w:hanging="400"/>
      </w:pPr>
      <w:rPr>
        <w:rFonts w:cs="Times New Roman" w:hint="eastAsia"/>
      </w:rPr>
    </w:lvl>
    <w:lvl w:ilvl="1" w:tplc="08805164" w:tentative="1">
      <w:start w:val="1"/>
      <w:numFmt w:val="lowerLetter"/>
      <w:lvlText w:val="%2."/>
      <w:lvlJc w:val="left"/>
      <w:pPr>
        <w:ind w:left="1440" w:hanging="360"/>
      </w:pPr>
    </w:lvl>
    <w:lvl w:ilvl="2" w:tplc="BA34F0FE" w:tentative="1">
      <w:start w:val="1"/>
      <w:numFmt w:val="lowerRoman"/>
      <w:lvlText w:val="%3."/>
      <w:lvlJc w:val="right"/>
      <w:pPr>
        <w:ind w:left="2160" w:hanging="180"/>
      </w:pPr>
    </w:lvl>
    <w:lvl w:ilvl="3" w:tplc="E0CC783C" w:tentative="1">
      <w:start w:val="1"/>
      <w:numFmt w:val="decimal"/>
      <w:lvlText w:val="%4."/>
      <w:lvlJc w:val="left"/>
      <w:pPr>
        <w:ind w:left="2880" w:hanging="360"/>
      </w:pPr>
    </w:lvl>
    <w:lvl w:ilvl="4" w:tplc="1340BEF0" w:tentative="1">
      <w:start w:val="1"/>
      <w:numFmt w:val="lowerLetter"/>
      <w:lvlText w:val="%5."/>
      <w:lvlJc w:val="left"/>
      <w:pPr>
        <w:ind w:left="3600" w:hanging="360"/>
      </w:pPr>
    </w:lvl>
    <w:lvl w:ilvl="5" w:tplc="75386A8A" w:tentative="1">
      <w:start w:val="1"/>
      <w:numFmt w:val="lowerRoman"/>
      <w:lvlText w:val="%6."/>
      <w:lvlJc w:val="right"/>
      <w:pPr>
        <w:ind w:left="4320" w:hanging="180"/>
      </w:pPr>
    </w:lvl>
    <w:lvl w:ilvl="6" w:tplc="ABF8EDDA" w:tentative="1">
      <w:start w:val="1"/>
      <w:numFmt w:val="decimal"/>
      <w:lvlText w:val="%7."/>
      <w:lvlJc w:val="left"/>
      <w:pPr>
        <w:ind w:left="5040" w:hanging="360"/>
      </w:pPr>
    </w:lvl>
    <w:lvl w:ilvl="7" w:tplc="64E0827A" w:tentative="1">
      <w:start w:val="1"/>
      <w:numFmt w:val="lowerLetter"/>
      <w:lvlText w:val="%8."/>
      <w:lvlJc w:val="left"/>
      <w:pPr>
        <w:ind w:left="5760" w:hanging="360"/>
      </w:pPr>
    </w:lvl>
    <w:lvl w:ilvl="8" w:tplc="E028DD42" w:tentative="1">
      <w:start w:val="1"/>
      <w:numFmt w:val="lowerRoman"/>
      <w:lvlText w:val="%9."/>
      <w:lvlJc w:val="right"/>
      <w:pPr>
        <w:ind w:left="6480" w:hanging="180"/>
      </w:pPr>
    </w:lvl>
  </w:abstractNum>
  <w:abstractNum w:abstractNumId="52">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B4D1421"/>
    <w:multiLevelType w:val="hybridMultilevel"/>
    <w:tmpl w:val="B7083566"/>
    <w:lvl w:ilvl="0" w:tplc="DA4C2BBC">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4">
    <w:nsid w:val="1B9266F8"/>
    <w:multiLevelType w:val="hybridMultilevel"/>
    <w:tmpl w:val="143C9B42"/>
    <w:lvl w:ilvl="0" w:tplc="CAEE846A">
      <w:start w:val="1"/>
      <w:numFmt w:val="decimal"/>
      <w:lvlText w:val="%1."/>
      <w:lvlJc w:val="left"/>
      <w:pPr>
        <w:tabs>
          <w:tab w:val="num" w:pos="400"/>
        </w:tabs>
        <w:ind w:left="400" w:hanging="400"/>
      </w:pPr>
      <w:rPr>
        <w:rFonts w:cs="Times New Roman"/>
      </w:rPr>
    </w:lvl>
    <w:lvl w:ilvl="1" w:tplc="5770D478" w:tentative="1">
      <w:start w:val="1"/>
      <w:numFmt w:val="lowerLetter"/>
      <w:lvlText w:val="%2."/>
      <w:lvlJc w:val="left"/>
      <w:pPr>
        <w:tabs>
          <w:tab w:val="num" w:pos="1440"/>
        </w:tabs>
        <w:ind w:left="1440" w:hanging="360"/>
      </w:pPr>
      <w:rPr>
        <w:rFonts w:cs="Times New Roman"/>
      </w:rPr>
    </w:lvl>
    <w:lvl w:ilvl="2" w:tplc="AF42F438" w:tentative="1">
      <w:start w:val="1"/>
      <w:numFmt w:val="lowerRoman"/>
      <w:lvlText w:val="%3."/>
      <w:lvlJc w:val="right"/>
      <w:pPr>
        <w:tabs>
          <w:tab w:val="num" w:pos="2160"/>
        </w:tabs>
        <w:ind w:left="2160" w:hanging="180"/>
      </w:pPr>
      <w:rPr>
        <w:rFonts w:cs="Times New Roman"/>
      </w:rPr>
    </w:lvl>
    <w:lvl w:ilvl="3" w:tplc="96B08460" w:tentative="1">
      <w:start w:val="1"/>
      <w:numFmt w:val="decimal"/>
      <w:lvlText w:val="%4."/>
      <w:lvlJc w:val="left"/>
      <w:pPr>
        <w:tabs>
          <w:tab w:val="num" w:pos="2880"/>
        </w:tabs>
        <w:ind w:left="2880" w:hanging="360"/>
      </w:pPr>
      <w:rPr>
        <w:rFonts w:cs="Times New Roman"/>
      </w:rPr>
    </w:lvl>
    <w:lvl w:ilvl="4" w:tplc="F40C2974" w:tentative="1">
      <w:start w:val="1"/>
      <w:numFmt w:val="lowerLetter"/>
      <w:lvlText w:val="%5."/>
      <w:lvlJc w:val="left"/>
      <w:pPr>
        <w:tabs>
          <w:tab w:val="num" w:pos="3600"/>
        </w:tabs>
        <w:ind w:left="3600" w:hanging="360"/>
      </w:pPr>
      <w:rPr>
        <w:rFonts w:cs="Times New Roman"/>
      </w:rPr>
    </w:lvl>
    <w:lvl w:ilvl="5" w:tplc="B59EE448" w:tentative="1">
      <w:start w:val="1"/>
      <w:numFmt w:val="lowerRoman"/>
      <w:lvlText w:val="%6."/>
      <w:lvlJc w:val="right"/>
      <w:pPr>
        <w:tabs>
          <w:tab w:val="num" w:pos="4320"/>
        </w:tabs>
        <w:ind w:left="4320" w:hanging="180"/>
      </w:pPr>
      <w:rPr>
        <w:rFonts w:cs="Times New Roman"/>
      </w:rPr>
    </w:lvl>
    <w:lvl w:ilvl="6" w:tplc="2C287C2C" w:tentative="1">
      <w:start w:val="1"/>
      <w:numFmt w:val="decimal"/>
      <w:lvlText w:val="%7."/>
      <w:lvlJc w:val="left"/>
      <w:pPr>
        <w:tabs>
          <w:tab w:val="num" w:pos="5040"/>
        </w:tabs>
        <w:ind w:left="5040" w:hanging="360"/>
      </w:pPr>
      <w:rPr>
        <w:rFonts w:cs="Times New Roman"/>
      </w:rPr>
    </w:lvl>
    <w:lvl w:ilvl="7" w:tplc="3940C182" w:tentative="1">
      <w:start w:val="1"/>
      <w:numFmt w:val="lowerLetter"/>
      <w:lvlText w:val="%8."/>
      <w:lvlJc w:val="left"/>
      <w:pPr>
        <w:tabs>
          <w:tab w:val="num" w:pos="5760"/>
        </w:tabs>
        <w:ind w:left="5760" w:hanging="360"/>
      </w:pPr>
      <w:rPr>
        <w:rFonts w:cs="Times New Roman"/>
      </w:rPr>
    </w:lvl>
    <w:lvl w:ilvl="8" w:tplc="3EF4907C" w:tentative="1">
      <w:start w:val="1"/>
      <w:numFmt w:val="lowerRoman"/>
      <w:lvlText w:val="%9."/>
      <w:lvlJc w:val="right"/>
      <w:pPr>
        <w:tabs>
          <w:tab w:val="num" w:pos="6480"/>
        </w:tabs>
        <w:ind w:left="6480" w:hanging="180"/>
      </w:pPr>
      <w:rPr>
        <w:rFonts w:cs="Times New Roman"/>
      </w:rPr>
    </w:lvl>
  </w:abstractNum>
  <w:abstractNum w:abstractNumId="55">
    <w:nsid w:val="1C15129B"/>
    <w:multiLevelType w:val="hybridMultilevel"/>
    <w:tmpl w:val="ED7C360C"/>
    <w:lvl w:ilvl="0" w:tplc="7472C7B0">
      <w:start w:val="1"/>
      <w:numFmt w:val="decimal"/>
      <w:lvlText w:val="%1."/>
      <w:lvlJc w:val="left"/>
      <w:pPr>
        <w:tabs>
          <w:tab w:val="num" w:pos="548"/>
        </w:tabs>
        <w:ind w:left="548" w:hanging="360"/>
      </w:pPr>
      <w:rPr>
        <w:rFonts w:cs="Times New Roman"/>
      </w:rPr>
    </w:lvl>
    <w:lvl w:ilvl="1" w:tplc="3B4A08A8" w:tentative="1">
      <w:start w:val="1"/>
      <w:numFmt w:val="lowerLetter"/>
      <w:lvlText w:val="%2."/>
      <w:lvlJc w:val="left"/>
      <w:pPr>
        <w:tabs>
          <w:tab w:val="num" w:pos="1268"/>
        </w:tabs>
        <w:ind w:left="1268" w:hanging="360"/>
      </w:pPr>
      <w:rPr>
        <w:rFonts w:cs="Times New Roman"/>
      </w:rPr>
    </w:lvl>
    <w:lvl w:ilvl="2" w:tplc="89AAC47E" w:tentative="1">
      <w:start w:val="1"/>
      <w:numFmt w:val="lowerRoman"/>
      <w:lvlText w:val="%3."/>
      <w:lvlJc w:val="right"/>
      <w:pPr>
        <w:tabs>
          <w:tab w:val="num" w:pos="1988"/>
        </w:tabs>
        <w:ind w:left="1988" w:hanging="180"/>
      </w:pPr>
      <w:rPr>
        <w:rFonts w:cs="Times New Roman"/>
      </w:rPr>
    </w:lvl>
    <w:lvl w:ilvl="3" w:tplc="B1E63400" w:tentative="1">
      <w:start w:val="1"/>
      <w:numFmt w:val="decimal"/>
      <w:lvlText w:val="%4."/>
      <w:lvlJc w:val="left"/>
      <w:pPr>
        <w:tabs>
          <w:tab w:val="num" w:pos="2708"/>
        </w:tabs>
        <w:ind w:left="2708" w:hanging="360"/>
      </w:pPr>
      <w:rPr>
        <w:rFonts w:cs="Times New Roman"/>
      </w:rPr>
    </w:lvl>
    <w:lvl w:ilvl="4" w:tplc="4DE251A8" w:tentative="1">
      <w:start w:val="1"/>
      <w:numFmt w:val="lowerLetter"/>
      <w:lvlText w:val="%5."/>
      <w:lvlJc w:val="left"/>
      <w:pPr>
        <w:tabs>
          <w:tab w:val="num" w:pos="3428"/>
        </w:tabs>
        <w:ind w:left="3428" w:hanging="360"/>
      </w:pPr>
      <w:rPr>
        <w:rFonts w:cs="Times New Roman"/>
      </w:rPr>
    </w:lvl>
    <w:lvl w:ilvl="5" w:tplc="20C218C4" w:tentative="1">
      <w:start w:val="1"/>
      <w:numFmt w:val="lowerRoman"/>
      <w:lvlText w:val="%6."/>
      <w:lvlJc w:val="right"/>
      <w:pPr>
        <w:tabs>
          <w:tab w:val="num" w:pos="4148"/>
        </w:tabs>
        <w:ind w:left="4148" w:hanging="180"/>
      </w:pPr>
      <w:rPr>
        <w:rFonts w:cs="Times New Roman"/>
      </w:rPr>
    </w:lvl>
    <w:lvl w:ilvl="6" w:tplc="90FA4212" w:tentative="1">
      <w:start w:val="1"/>
      <w:numFmt w:val="decimal"/>
      <w:lvlText w:val="%7."/>
      <w:lvlJc w:val="left"/>
      <w:pPr>
        <w:tabs>
          <w:tab w:val="num" w:pos="4868"/>
        </w:tabs>
        <w:ind w:left="4868" w:hanging="360"/>
      </w:pPr>
      <w:rPr>
        <w:rFonts w:cs="Times New Roman"/>
      </w:rPr>
    </w:lvl>
    <w:lvl w:ilvl="7" w:tplc="24AE9DF4" w:tentative="1">
      <w:start w:val="1"/>
      <w:numFmt w:val="lowerLetter"/>
      <w:lvlText w:val="%8."/>
      <w:lvlJc w:val="left"/>
      <w:pPr>
        <w:tabs>
          <w:tab w:val="num" w:pos="5588"/>
        </w:tabs>
        <w:ind w:left="5588" w:hanging="360"/>
      </w:pPr>
      <w:rPr>
        <w:rFonts w:cs="Times New Roman"/>
      </w:rPr>
    </w:lvl>
    <w:lvl w:ilvl="8" w:tplc="3E9E8E94" w:tentative="1">
      <w:start w:val="1"/>
      <w:numFmt w:val="lowerRoman"/>
      <w:lvlText w:val="%9."/>
      <w:lvlJc w:val="right"/>
      <w:pPr>
        <w:tabs>
          <w:tab w:val="num" w:pos="6308"/>
        </w:tabs>
        <w:ind w:left="6308" w:hanging="180"/>
      </w:pPr>
      <w:rPr>
        <w:rFonts w:cs="Times New Roman"/>
      </w:rPr>
    </w:lvl>
  </w:abstractNum>
  <w:abstractNum w:abstractNumId="56">
    <w:nsid w:val="1C7A3734"/>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8">
    <w:nsid w:val="1C8F5FA7"/>
    <w:multiLevelType w:val="hybridMultilevel"/>
    <w:tmpl w:val="6366CF0E"/>
    <w:lvl w:ilvl="0" w:tplc="945C3786">
      <w:start w:val="1"/>
      <w:numFmt w:val="decimal"/>
      <w:lvlText w:val="%1."/>
      <w:lvlJc w:val="left"/>
      <w:pPr>
        <w:tabs>
          <w:tab w:val="num" w:pos="1524"/>
        </w:tabs>
        <w:ind w:left="1524" w:hanging="405"/>
      </w:pPr>
      <w:rPr>
        <w:rFonts w:hint="default"/>
      </w:rPr>
    </w:lvl>
    <w:lvl w:ilvl="1" w:tplc="8B6E71B2">
      <w:start w:val="1"/>
      <w:numFmt w:val="bullet"/>
      <w:lvlText w:val=""/>
      <w:lvlJc w:val="left"/>
      <w:pPr>
        <w:tabs>
          <w:tab w:val="num" w:pos="1519"/>
        </w:tabs>
        <w:ind w:left="1519" w:hanging="400"/>
      </w:pPr>
      <w:rPr>
        <w:rFonts w:ascii="Wingdings" w:hAnsi="Wingdings" w:hint="default"/>
      </w:rPr>
    </w:lvl>
    <w:lvl w:ilvl="2" w:tplc="5BFA13B6">
      <w:start w:val="5"/>
      <w:numFmt w:val="bullet"/>
      <w:lvlText w:val="–"/>
      <w:lvlJc w:val="left"/>
      <w:pPr>
        <w:tabs>
          <w:tab w:val="num" w:pos="1919"/>
        </w:tabs>
        <w:ind w:left="1919" w:hanging="400"/>
      </w:pPr>
      <w:rPr>
        <w:rFonts w:ascii="Times New Roman" w:eastAsia="Times New Roman" w:hAnsi="Times New Roman" w:hint="default"/>
      </w:rPr>
    </w:lvl>
    <w:lvl w:ilvl="3" w:tplc="6CF216A6" w:tentative="1">
      <w:start w:val="1"/>
      <w:numFmt w:val="bullet"/>
      <w:lvlText w:val=""/>
      <w:lvlJc w:val="left"/>
      <w:pPr>
        <w:tabs>
          <w:tab w:val="num" w:pos="2319"/>
        </w:tabs>
        <w:ind w:left="2319" w:hanging="400"/>
      </w:pPr>
      <w:rPr>
        <w:rFonts w:ascii="Wingdings" w:hAnsi="Wingdings" w:hint="default"/>
      </w:rPr>
    </w:lvl>
    <w:lvl w:ilvl="4" w:tplc="408210C2" w:tentative="1">
      <w:start w:val="1"/>
      <w:numFmt w:val="bullet"/>
      <w:lvlText w:val=""/>
      <w:lvlJc w:val="left"/>
      <w:pPr>
        <w:tabs>
          <w:tab w:val="num" w:pos="2719"/>
        </w:tabs>
        <w:ind w:left="2719" w:hanging="400"/>
      </w:pPr>
      <w:rPr>
        <w:rFonts w:ascii="Wingdings" w:hAnsi="Wingdings" w:hint="default"/>
      </w:rPr>
    </w:lvl>
    <w:lvl w:ilvl="5" w:tplc="383486CE" w:tentative="1">
      <w:start w:val="1"/>
      <w:numFmt w:val="bullet"/>
      <w:lvlText w:val=""/>
      <w:lvlJc w:val="left"/>
      <w:pPr>
        <w:tabs>
          <w:tab w:val="num" w:pos="3119"/>
        </w:tabs>
        <w:ind w:left="3119" w:hanging="400"/>
      </w:pPr>
      <w:rPr>
        <w:rFonts w:ascii="Wingdings" w:hAnsi="Wingdings" w:hint="default"/>
      </w:rPr>
    </w:lvl>
    <w:lvl w:ilvl="6" w:tplc="23140658" w:tentative="1">
      <w:start w:val="1"/>
      <w:numFmt w:val="bullet"/>
      <w:lvlText w:val=""/>
      <w:lvlJc w:val="left"/>
      <w:pPr>
        <w:tabs>
          <w:tab w:val="num" w:pos="3519"/>
        </w:tabs>
        <w:ind w:left="3519" w:hanging="400"/>
      </w:pPr>
      <w:rPr>
        <w:rFonts w:ascii="Wingdings" w:hAnsi="Wingdings" w:hint="default"/>
      </w:rPr>
    </w:lvl>
    <w:lvl w:ilvl="7" w:tplc="A1E2F086" w:tentative="1">
      <w:start w:val="1"/>
      <w:numFmt w:val="bullet"/>
      <w:lvlText w:val=""/>
      <w:lvlJc w:val="left"/>
      <w:pPr>
        <w:tabs>
          <w:tab w:val="num" w:pos="3919"/>
        </w:tabs>
        <w:ind w:left="3919" w:hanging="400"/>
      </w:pPr>
      <w:rPr>
        <w:rFonts w:ascii="Wingdings" w:hAnsi="Wingdings" w:hint="default"/>
      </w:rPr>
    </w:lvl>
    <w:lvl w:ilvl="8" w:tplc="0D386014" w:tentative="1">
      <w:start w:val="1"/>
      <w:numFmt w:val="bullet"/>
      <w:lvlText w:val=""/>
      <w:lvlJc w:val="left"/>
      <w:pPr>
        <w:tabs>
          <w:tab w:val="num" w:pos="4319"/>
        </w:tabs>
        <w:ind w:left="4319" w:hanging="400"/>
      </w:pPr>
      <w:rPr>
        <w:rFonts w:ascii="Wingdings" w:hAnsi="Wingdings" w:hint="default"/>
      </w:rPr>
    </w:lvl>
  </w:abstractNum>
  <w:abstractNum w:abstractNumId="59">
    <w:nsid w:val="1E717BA5"/>
    <w:multiLevelType w:val="hybridMultilevel"/>
    <w:tmpl w:val="8F344AAA"/>
    <w:lvl w:ilvl="0" w:tplc="A37AEA56">
      <w:start w:val="1"/>
      <w:numFmt w:val="decimal"/>
      <w:lvlText w:val="%1."/>
      <w:lvlJc w:val="left"/>
      <w:pPr>
        <w:ind w:left="1080" w:hanging="360"/>
      </w:pPr>
    </w:lvl>
    <w:lvl w:ilvl="1" w:tplc="A94678B6" w:tentative="1">
      <w:start w:val="1"/>
      <w:numFmt w:val="lowerLetter"/>
      <w:lvlText w:val="%2."/>
      <w:lvlJc w:val="left"/>
      <w:pPr>
        <w:ind w:left="1800" w:hanging="360"/>
      </w:pPr>
    </w:lvl>
    <w:lvl w:ilvl="2" w:tplc="5AA26C5C" w:tentative="1">
      <w:start w:val="1"/>
      <w:numFmt w:val="lowerRoman"/>
      <w:lvlText w:val="%3."/>
      <w:lvlJc w:val="right"/>
      <w:pPr>
        <w:ind w:left="2520" w:hanging="180"/>
      </w:pPr>
    </w:lvl>
    <w:lvl w:ilvl="3" w:tplc="85382F18" w:tentative="1">
      <w:start w:val="1"/>
      <w:numFmt w:val="decimal"/>
      <w:lvlText w:val="%4."/>
      <w:lvlJc w:val="left"/>
      <w:pPr>
        <w:ind w:left="3240" w:hanging="360"/>
      </w:pPr>
    </w:lvl>
    <w:lvl w:ilvl="4" w:tplc="13DC1C36" w:tentative="1">
      <w:start w:val="1"/>
      <w:numFmt w:val="lowerLetter"/>
      <w:lvlText w:val="%5."/>
      <w:lvlJc w:val="left"/>
      <w:pPr>
        <w:ind w:left="3960" w:hanging="360"/>
      </w:pPr>
    </w:lvl>
    <w:lvl w:ilvl="5" w:tplc="CC44FCCA" w:tentative="1">
      <w:start w:val="1"/>
      <w:numFmt w:val="lowerRoman"/>
      <w:lvlText w:val="%6."/>
      <w:lvlJc w:val="right"/>
      <w:pPr>
        <w:ind w:left="4680" w:hanging="180"/>
      </w:pPr>
    </w:lvl>
    <w:lvl w:ilvl="6" w:tplc="7122ABA4" w:tentative="1">
      <w:start w:val="1"/>
      <w:numFmt w:val="decimal"/>
      <w:lvlText w:val="%7."/>
      <w:lvlJc w:val="left"/>
      <w:pPr>
        <w:ind w:left="5400" w:hanging="360"/>
      </w:pPr>
    </w:lvl>
    <w:lvl w:ilvl="7" w:tplc="4C6654FA" w:tentative="1">
      <w:start w:val="1"/>
      <w:numFmt w:val="lowerLetter"/>
      <w:lvlText w:val="%8."/>
      <w:lvlJc w:val="left"/>
      <w:pPr>
        <w:ind w:left="6120" w:hanging="360"/>
      </w:pPr>
    </w:lvl>
    <w:lvl w:ilvl="8" w:tplc="4A76FC6E" w:tentative="1">
      <w:start w:val="1"/>
      <w:numFmt w:val="lowerRoman"/>
      <w:lvlText w:val="%9."/>
      <w:lvlJc w:val="right"/>
      <w:pPr>
        <w:ind w:left="6840" w:hanging="180"/>
      </w:pPr>
    </w:lvl>
  </w:abstractNum>
  <w:abstractNum w:abstractNumId="6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1E7A5989"/>
    <w:multiLevelType w:val="hybridMultilevel"/>
    <w:tmpl w:val="17FA2676"/>
    <w:lvl w:ilvl="0" w:tplc="ABE87D86">
      <w:start w:val="1"/>
      <w:numFmt w:val="decimal"/>
      <w:lvlText w:val="%1."/>
      <w:lvlJc w:val="left"/>
      <w:pPr>
        <w:tabs>
          <w:tab w:val="num" w:pos="400"/>
        </w:tabs>
        <w:ind w:left="400" w:hanging="400"/>
      </w:pPr>
      <w:rPr>
        <w:rFonts w:cs="Times New Roman"/>
      </w:rPr>
    </w:lvl>
    <w:lvl w:ilvl="1" w:tplc="DDD25612" w:tentative="1">
      <w:start w:val="1"/>
      <w:numFmt w:val="lowerLetter"/>
      <w:lvlText w:val="%2."/>
      <w:lvlJc w:val="left"/>
      <w:pPr>
        <w:tabs>
          <w:tab w:val="num" w:pos="1440"/>
        </w:tabs>
        <w:ind w:left="1440" w:hanging="360"/>
      </w:pPr>
      <w:rPr>
        <w:rFonts w:cs="Times New Roman"/>
      </w:rPr>
    </w:lvl>
    <w:lvl w:ilvl="2" w:tplc="457E5F20" w:tentative="1">
      <w:start w:val="1"/>
      <w:numFmt w:val="lowerRoman"/>
      <w:lvlText w:val="%3."/>
      <w:lvlJc w:val="right"/>
      <w:pPr>
        <w:tabs>
          <w:tab w:val="num" w:pos="2160"/>
        </w:tabs>
        <w:ind w:left="2160" w:hanging="180"/>
      </w:pPr>
      <w:rPr>
        <w:rFonts w:cs="Times New Roman"/>
      </w:rPr>
    </w:lvl>
    <w:lvl w:ilvl="3" w:tplc="A63E2890" w:tentative="1">
      <w:start w:val="1"/>
      <w:numFmt w:val="decimal"/>
      <w:lvlText w:val="%4."/>
      <w:lvlJc w:val="left"/>
      <w:pPr>
        <w:tabs>
          <w:tab w:val="num" w:pos="2880"/>
        </w:tabs>
        <w:ind w:left="2880" w:hanging="360"/>
      </w:pPr>
      <w:rPr>
        <w:rFonts w:cs="Times New Roman"/>
      </w:rPr>
    </w:lvl>
    <w:lvl w:ilvl="4" w:tplc="914C8CEA" w:tentative="1">
      <w:start w:val="1"/>
      <w:numFmt w:val="lowerLetter"/>
      <w:lvlText w:val="%5."/>
      <w:lvlJc w:val="left"/>
      <w:pPr>
        <w:tabs>
          <w:tab w:val="num" w:pos="3600"/>
        </w:tabs>
        <w:ind w:left="3600" w:hanging="360"/>
      </w:pPr>
      <w:rPr>
        <w:rFonts w:cs="Times New Roman"/>
      </w:rPr>
    </w:lvl>
    <w:lvl w:ilvl="5" w:tplc="6F9C4798" w:tentative="1">
      <w:start w:val="1"/>
      <w:numFmt w:val="lowerRoman"/>
      <w:lvlText w:val="%6."/>
      <w:lvlJc w:val="right"/>
      <w:pPr>
        <w:tabs>
          <w:tab w:val="num" w:pos="4320"/>
        </w:tabs>
        <w:ind w:left="4320" w:hanging="180"/>
      </w:pPr>
      <w:rPr>
        <w:rFonts w:cs="Times New Roman"/>
      </w:rPr>
    </w:lvl>
    <w:lvl w:ilvl="6" w:tplc="062ADED4" w:tentative="1">
      <w:start w:val="1"/>
      <w:numFmt w:val="decimal"/>
      <w:lvlText w:val="%7."/>
      <w:lvlJc w:val="left"/>
      <w:pPr>
        <w:tabs>
          <w:tab w:val="num" w:pos="5040"/>
        </w:tabs>
        <w:ind w:left="5040" w:hanging="360"/>
      </w:pPr>
      <w:rPr>
        <w:rFonts w:cs="Times New Roman"/>
      </w:rPr>
    </w:lvl>
    <w:lvl w:ilvl="7" w:tplc="19424CD2" w:tentative="1">
      <w:start w:val="1"/>
      <w:numFmt w:val="lowerLetter"/>
      <w:lvlText w:val="%8."/>
      <w:lvlJc w:val="left"/>
      <w:pPr>
        <w:tabs>
          <w:tab w:val="num" w:pos="5760"/>
        </w:tabs>
        <w:ind w:left="5760" w:hanging="360"/>
      </w:pPr>
      <w:rPr>
        <w:rFonts w:cs="Times New Roman"/>
      </w:rPr>
    </w:lvl>
    <w:lvl w:ilvl="8" w:tplc="6B32E0CC" w:tentative="1">
      <w:start w:val="1"/>
      <w:numFmt w:val="lowerRoman"/>
      <w:lvlText w:val="%9."/>
      <w:lvlJc w:val="right"/>
      <w:pPr>
        <w:tabs>
          <w:tab w:val="num" w:pos="6480"/>
        </w:tabs>
        <w:ind w:left="6480" w:hanging="180"/>
      </w:pPr>
      <w:rPr>
        <w:rFonts w:cs="Times New Roman"/>
      </w:rPr>
    </w:lvl>
  </w:abstractNum>
  <w:abstractNum w:abstractNumId="62">
    <w:nsid w:val="1E9336A5"/>
    <w:multiLevelType w:val="hybridMultilevel"/>
    <w:tmpl w:val="CD3C2E7E"/>
    <w:lvl w:ilvl="0" w:tplc="918C2CF2">
      <w:start w:val="1"/>
      <w:numFmt w:val="lowerLetter"/>
      <w:lvlText w:val="%1."/>
      <w:lvlJc w:val="left"/>
      <w:pPr>
        <w:tabs>
          <w:tab w:val="num" w:pos="1605"/>
        </w:tabs>
        <w:ind w:left="1605" w:hanging="405"/>
      </w:pPr>
      <w:rPr>
        <w:rFonts w:cs="Times New Roman" w:hint="default"/>
      </w:rPr>
    </w:lvl>
    <w:lvl w:ilvl="1" w:tplc="BD446BA8" w:tentative="1">
      <w:start w:val="1"/>
      <w:numFmt w:val="lowerLetter"/>
      <w:lvlText w:val="%2."/>
      <w:lvlJc w:val="left"/>
      <w:pPr>
        <w:ind w:left="1440" w:hanging="360"/>
      </w:pPr>
    </w:lvl>
    <w:lvl w:ilvl="2" w:tplc="9614FC0C" w:tentative="1">
      <w:start w:val="1"/>
      <w:numFmt w:val="lowerRoman"/>
      <w:lvlText w:val="%3."/>
      <w:lvlJc w:val="right"/>
      <w:pPr>
        <w:ind w:left="2160" w:hanging="180"/>
      </w:pPr>
    </w:lvl>
    <w:lvl w:ilvl="3" w:tplc="0414D238" w:tentative="1">
      <w:start w:val="1"/>
      <w:numFmt w:val="decimal"/>
      <w:lvlText w:val="%4."/>
      <w:lvlJc w:val="left"/>
      <w:pPr>
        <w:ind w:left="2880" w:hanging="360"/>
      </w:pPr>
    </w:lvl>
    <w:lvl w:ilvl="4" w:tplc="2E166FD8" w:tentative="1">
      <w:start w:val="1"/>
      <w:numFmt w:val="lowerLetter"/>
      <w:lvlText w:val="%5."/>
      <w:lvlJc w:val="left"/>
      <w:pPr>
        <w:ind w:left="3600" w:hanging="360"/>
      </w:pPr>
    </w:lvl>
    <w:lvl w:ilvl="5" w:tplc="2824630E" w:tentative="1">
      <w:start w:val="1"/>
      <w:numFmt w:val="lowerRoman"/>
      <w:lvlText w:val="%6."/>
      <w:lvlJc w:val="right"/>
      <w:pPr>
        <w:ind w:left="4320" w:hanging="180"/>
      </w:pPr>
    </w:lvl>
    <w:lvl w:ilvl="6" w:tplc="ABCE6ABA" w:tentative="1">
      <w:start w:val="1"/>
      <w:numFmt w:val="decimal"/>
      <w:lvlText w:val="%7."/>
      <w:lvlJc w:val="left"/>
      <w:pPr>
        <w:ind w:left="5040" w:hanging="360"/>
      </w:pPr>
    </w:lvl>
    <w:lvl w:ilvl="7" w:tplc="C6680900" w:tentative="1">
      <w:start w:val="1"/>
      <w:numFmt w:val="lowerLetter"/>
      <w:lvlText w:val="%8."/>
      <w:lvlJc w:val="left"/>
      <w:pPr>
        <w:ind w:left="5760" w:hanging="360"/>
      </w:pPr>
    </w:lvl>
    <w:lvl w:ilvl="8" w:tplc="C25E37CC" w:tentative="1">
      <w:start w:val="1"/>
      <w:numFmt w:val="lowerRoman"/>
      <w:lvlText w:val="%9."/>
      <w:lvlJc w:val="right"/>
      <w:pPr>
        <w:ind w:left="6480" w:hanging="180"/>
      </w:pPr>
    </w:lvl>
  </w:abstractNum>
  <w:abstractNum w:abstractNumId="63">
    <w:nsid w:val="1E9A3F40"/>
    <w:multiLevelType w:val="hybridMultilevel"/>
    <w:tmpl w:val="6242092E"/>
    <w:lvl w:ilvl="0" w:tplc="E10AF662">
      <w:start w:val="1"/>
      <w:numFmt w:val="bullet"/>
      <w:lvlText w:val=""/>
      <w:lvlJc w:val="left"/>
      <w:pPr>
        <w:ind w:left="720" w:hanging="360"/>
      </w:pPr>
      <w:rPr>
        <w:rFonts w:ascii="Symbol" w:hAnsi="Symbol" w:hint="default"/>
      </w:rPr>
    </w:lvl>
    <w:lvl w:ilvl="1" w:tplc="909E6DE2" w:tentative="1">
      <w:start w:val="1"/>
      <w:numFmt w:val="bullet"/>
      <w:lvlText w:val="o"/>
      <w:lvlJc w:val="left"/>
      <w:pPr>
        <w:ind w:left="1440" w:hanging="360"/>
      </w:pPr>
      <w:rPr>
        <w:rFonts w:ascii="Courier New" w:hAnsi="Courier New" w:cs="Courier New" w:hint="default"/>
      </w:rPr>
    </w:lvl>
    <w:lvl w:ilvl="2" w:tplc="16C03D04" w:tentative="1">
      <w:start w:val="1"/>
      <w:numFmt w:val="bullet"/>
      <w:lvlText w:val=""/>
      <w:lvlJc w:val="left"/>
      <w:pPr>
        <w:ind w:left="2160" w:hanging="360"/>
      </w:pPr>
      <w:rPr>
        <w:rFonts w:ascii="Wingdings" w:hAnsi="Wingdings" w:hint="default"/>
      </w:rPr>
    </w:lvl>
    <w:lvl w:ilvl="3" w:tplc="213A35F6" w:tentative="1">
      <w:start w:val="1"/>
      <w:numFmt w:val="bullet"/>
      <w:lvlText w:val=""/>
      <w:lvlJc w:val="left"/>
      <w:pPr>
        <w:ind w:left="2880" w:hanging="360"/>
      </w:pPr>
      <w:rPr>
        <w:rFonts w:ascii="Symbol" w:hAnsi="Symbol" w:hint="default"/>
      </w:rPr>
    </w:lvl>
    <w:lvl w:ilvl="4" w:tplc="83C0C134" w:tentative="1">
      <w:start w:val="1"/>
      <w:numFmt w:val="bullet"/>
      <w:lvlText w:val="o"/>
      <w:lvlJc w:val="left"/>
      <w:pPr>
        <w:ind w:left="3600" w:hanging="360"/>
      </w:pPr>
      <w:rPr>
        <w:rFonts w:ascii="Courier New" w:hAnsi="Courier New" w:cs="Courier New" w:hint="default"/>
      </w:rPr>
    </w:lvl>
    <w:lvl w:ilvl="5" w:tplc="688407BC" w:tentative="1">
      <w:start w:val="1"/>
      <w:numFmt w:val="bullet"/>
      <w:lvlText w:val=""/>
      <w:lvlJc w:val="left"/>
      <w:pPr>
        <w:ind w:left="4320" w:hanging="360"/>
      </w:pPr>
      <w:rPr>
        <w:rFonts w:ascii="Wingdings" w:hAnsi="Wingdings" w:hint="default"/>
      </w:rPr>
    </w:lvl>
    <w:lvl w:ilvl="6" w:tplc="263E9302" w:tentative="1">
      <w:start w:val="1"/>
      <w:numFmt w:val="bullet"/>
      <w:lvlText w:val=""/>
      <w:lvlJc w:val="left"/>
      <w:pPr>
        <w:ind w:left="5040" w:hanging="360"/>
      </w:pPr>
      <w:rPr>
        <w:rFonts w:ascii="Symbol" w:hAnsi="Symbol" w:hint="default"/>
      </w:rPr>
    </w:lvl>
    <w:lvl w:ilvl="7" w:tplc="51FA374C" w:tentative="1">
      <w:start w:val="1"/>
      <w:numFmt w:val="bullet"/>
      <w:lvlText w:val="o"/>
      <w:lvlJc w:val="left"/>
      <w:pPr>
        <w:ind w:left="5760" w:hanging="360"/>
      </w:pPr>
      <w:rPr>
        <w:rFonts w:ascii="Courier New" w:hAnsi="Courier New" w:cs="Courier New" w:hint="default"/>
      </w:rPr>
    </w:lvl>
    <w:lvl w:ilvl="8" w:tplc="E7D20C86" w:tentative="1">
      <w:start w:val="1"/>
      <w:numFmt w:val="bullet"/>
      <w:lvlText w:val=""/>
      <w:lvlJc w:val="left"/>
      <w:pPr>
        <w:ind w:left="6480" w:hanging="360"/>
      </w:pPr>
      <w:rPr>
        <w:rFonts w:ascii="Wingdings" w:hAnsi="Wingdings" w:hint="default"/>
      </w:rPr>
    </w:lvl>
  </w:abstractNum>
  <w:abstractNum w:abstractNumId="64">
    <w:nsid w:val="1FBE66C7"/>
    <w:multiLevelType w:val="hybridMultilevel"/>
    <w:tmpl w:val="63D42E12"/>
    <w:lvl w:ilvl="0" w:tplc="1394857E">
      <w:start w:val="1"/>
      <w:numFmt w:val="decimal"/>
      <w:lvlText w:val="%1."/>
      <w:lvlJc w:val="left"/>
      <w:pPr>
        <w:ind w:left="360" w:hanging="360"/>
      </w:pPr>
      <w:rPr>
        <w:rFonts w:hint="default"/>
      </w:rPr>
    </w:lvl>
    <w:lvl w:ilvl="1" w:tplc="9F248FE8">
      <w:start w:val="1"/>
      <w:numFmt w:val="lowerLetter"/>
      <w:lvlText w:val="%2."/>
      <w:lvlJc w:val="left"/>
      <w:pPr>
        <w:ind w:left="1080" w:hanging="360"/>
      </w:pPr>
    </w:lvl>
    <w:lvl w:ilvl="2" w:tplc="389E7B92" w:tentative="1">
      <w:start w:val="1"/>
      <w:numFmt w:val="lowerRoman"/>
      <w:lvlText w:val="%3."/>
      <w:lvlJc w:val="right"/>
      <w:pPr>
        <w:ind w:left="1800" w:hanging="180"/>
      </w:pPr>
    </w:lvl>
    <w:lvl w:ilvl="3" w:tplc="0652F36C" w:tentative="1">
      <w:start w:val="1"/>
      <w:numFmt w:val="decimal"/>
      <w:lvlText w:val="%4."/>
      <w:lvlJc w:val="left"/>
      <w:pPr>
        <w:ind w:left="2520" w:hanging="360"/>
      </w:pPr>
    </w:lvl>
    <w:lvl w:ilvl="4" w:tplc="325EA562" w:tentative="1">
      <w:start w:val="1"/>
      <w:numFmt w:val="lowerLetter"/>
      <w:lvlText w:val="%5."/>
      <w:lvlJc w:val="left"/>
      <w:pPr>
        <w:ind w:left="3240" w:hanging="360"/>
      </w:pPr>
    </w:lvl>
    <w:lvl w:ilvl="5" w:tplc="20DE556A" w:tentative="1">
      <w:start w:val="1"/>
      <w:numFmt w:val="lowerRoman"/>
      <w:lvlText w:val="%6."/>
      <w:lvlJc w:val="right"/>
      <w:pPr>
        <w:ind w:left="3960" w:hanging="180"/>
      </w:pPr>
    </w:lvl>
    <w:lvl w:ilvl="6" w:tplc="3692C7C0" w:tentative="1">
      <w:start w:val="1"/>
      <w:numFmt w:val="decimal"/>
      <w:lvlText w:val="%7."/>
      <w:lvlJc w:val="left"/>
      <w:pPr>
        <w:ind w:left="4680" w:hanging="360"/>
      </w:pPr>
    </w:lvl>
    <w:lvl w:ilvl="7" w:tplc="B08A2D92" w:tentative="1">
      <w:start w:val="1"/>
      <w:numFmt w:val="lowerLetter"/>
      <w:lvlText w:val="%8."/>
      <w:lvlJc w:val="left"/>
      <w:pPr>
        <w:ind w:left="5400" w:hanging="360"/>
      </w:pPr>
    </w:lvl>
    <w:lvl w:ilvl="8" w:tplc="8084F034" w:tentative="1">
      <w:start w:val="1"/>
      <w:numFmt w:val="lowerRoman"/>
      <w:lvlText w:val="%9."/>
      <w:lvlJc w:val="right"/>
      <w:pPr>
        <w:ind w:left="6120" w:hanging="180"/>
      </w:pPr>
    </w:lvl>
  </w:abstractNum>
  <w:abstractNum w:abstractNumId="65">
    <w:nsid w:val="21876176"/>
    <w:multiLevelType w:val="hybridMultilevel"/>
    <w:tmpl w:val="81228FD2"/>
    <w:lvl w:ilvl="0" w:tplc="FF96A4AE">
      <w:start w:val="1"/>
      <w:numFmt w:val="bullet"/>
      <w:lvlText w:val=""/>
      <w:lvlJc w:val="left"/>
      <w:pPr>
        <w:ind w:left="720" w:hanging="360"/>
      </w:pPr>
      <w:rPr>
        <w:rFonts w:ascii="Symbol" w:hAnsi="Symbol" w:hint="default"/>
      </w:rPr>
    </w:lvl>
    <w:lvl w:ilvl="1" w:tplc="1DAA50A6" w:tentative="1">
      <w:start w:val="1"/>
      <w:numFmt w:val="bullet"/>
      <w:lvlText w:val="o"/>
      <w:lvlJc w:val="left"/>
      <w:pPr>
        <w:ind w:left="1440" w:hanging="360"/>
      </w:pPr>
      <w:rPr>
        <w:rFonts w:ascii="Courier New" w:hAnsi="Courier New" w:cs="Courier New" w:hint="default"/>
      </w:rPr>
    </w:lvl>
    <w:lvl w:ilvl="2" w:tplc="641AB7FA" w:tentative="1">
      <w:start w:val="1"/>
      <w:numFmt w:val="bullet"/>
      <w:lvlText w:val=""/>
      <w:lvlJc w:val="left"/>
      <w:pPr>
        <w:ind w:left="2160" w:hanging="360"/>
      </w:pPr>
      <w:rPr>
        <w:rFonts w:ascii="Wingdings" w:hAnsi="Wingdings" w:hint="default"/>
      </w:rPr>
    </w:lvl>
    <w:lvl w:ilvl="3" w:tplc="8B885374" w:tentative="1">
      <w:start w:val="1"/>
      <w:numFmt w:val="bullet"/>
      <w:lvlText w:val=""/>
      <w:lvlJc w:val="left"/>
      <w:pPr>
        <w:ind w:left="2880" w:hanging="360"/>
      </w:pPr>
      <w:rPr>
        <w:rFonts w:ascii="Symbol" w:hAnsi="Symbol" w:hint="default"/>
      </w:rPr>
    </w:lvl>
    <w:lvl w:ilvl="4" w:tplc="0FEAC830" w:tentative="1">
      <w:start w:val="1"/>
      <w:numFmt w:val="bullet"/>
      <w:lvlText w:val="o"/>
      <w:lvlJc w:val="left"/>
      <w:pPr>
        <w:ind w:left="3600" w:hanging="360"/>
      </w:pPr>
      <w:rPr>
        <w:rFonts w:ascii="Courier New" w:hAnsi="Courier New" w:cs="Courier New" w:hint="default"/>
      </w:rPr>
    </w:lvl>
    <w:lvl w:ilvl="5" w:tplc="8F88E00A" w:tentative="1">
      <w:start w:val="1"/>
      <w:numFmt w:val="bullet"/>
      <w:lvlText w:val=""/>
      <w:lvlJc w:val="left"/>
      <w:pPr>
        <w:ind w:left="4320" w:hanging="360"/>
      </w:pPr>
      <w:rPr>
        <w:rFonts w:ascii="Wingdings" w:hAnsi="Wingdings" w:hint="default"/>
      </w:rPr>
    </w:lvl>
    <w:lvl w:ilvl="6" w:tplc="858A971E" w:tentative="1">
      <w:start w:val="1"/>
      <w:numFmt w:val="bullet"/>
      <w:lvlText w:val=""/>
      <w:lvlJc w:val="left"/>
      <w:pPr>
        <w:ind w:left="5040" w:hanging="360"/>
      </w:pPr>
      <w:rPr>
        <w:rFonts w:ascii="Symbol" w:hAnsi="Symbol" w:hint="default"/>
      </w:rPr>
    </w:lvl>
    <w:lvl w:ilvl="7" w:tplc="EB746EEE" w:tentative="1">
      <w:start w:val="1"/>
      <w:numFmt w:val="bullet"/>
      <w:lvlText w:val="o"/>
      <w:lvlJc w:val="left"/>
      <w:pPr>
        <w:ind w:left="5760" w:hanging="360"/>
      </w:pPr>
      <w:rPr>
        <w:rFonts w:ascii="Courier New" w:hAnsi="Courier New" w:cs="Courier New" w:hint="default"/>
      </w:rPr>
    </w:lvl>
    <w:lvl w:ilvl="8" w:tplc="26ACE294" w:tentative="1">
      <w:start w:val="1"/>
      <w:numFmt w:val="bullet"/>
      <w:lvlText w:val=""/>
      <w:lvlJc w:val="left"/>
      <w:pPr>
        <w:ind w:left="6480" w:hanging="360"/>
      </w:pPr>
      <w:rPr>
        <w:rFonts w:ascii="Wingdings" w:hAnsi="Wingdings" w:hint="default"/>
      </w:rPr>
    </w:lvl>
  </w:abstractNum>
  <w:abstractNum w:abstractNumId="66">
    <w:nsid w:val="21C0007D"/>
    <w:multiLevelType w:val="hybridMultilevel"/>
    <w:tmpl w:val="B1B60F8A"/>
    <w:lvl w:ilvl="0" w:tplc="E918D15C">
      <w:start w:val="1"/>
      <w:numFmt w:val="decimal"/>
      <w:lvlText w:val="%1."/>
      <w:lvlJc w:val="left"/>
      <w:pPr>
        <w:tabs>
          <w:tab w:val="num" w:pos="720"/>
        </w:tabs>
        <w:ind w:left="720" w:hanging="360"/>
      </w:pPr>
      <w:rPr>
        <w:rFonts w:cs="Times New Roman"/>
      </w:rPr>
    </w:lvl>
    <w:lvl w:ilvl="1" w:tplc="4D4813B2" w:tentative="1">
      <w:start w:val="1"/>
      <w:numFmt w:val="lowerLetter"/>
      <w:lvlText w:val="%2."/>
      <w:lvlJc w:val="left"/>
      <w:pPr>
        <w:tabs>
          <w:tab w:val="num" w:pos="1440"/>
        </w:tabs>
        <w:ind w:left="1440" w:hanging="360"/>
      </w:pPr>
      <w:rPr>
        <w:rFonts w:cs="Times New Roman"/>
      </w:rPr>
    </w:lvl>
    <w:lvl w:ilvl="2" w:tplc="E2021D46" w:tentative="1">
      <w:start w:val="1"/>
      <w:numFmt w:val="lowerRoman"/>
      <w:lvlText w:val="%3."/>
      <w:lvlJc w:val="right"/>
      <w:pPr>
        <w:tabs>
          <w:tab w:val="num" w:pos="2160"/>
        </w:tabs>
        <w:ind w:left="2160" w:hanging="180"/>
      </w:pPr>
      <w:rPr>
        <w:rFonts w:cs="Times New Roman"/>
      </w:rPr>
    </w:lvl>
    <w:lvl w:ilvl="3" w:tplc="5FD02650" w:tentative="1">
      <w:start w:val="1"/>
      <w:numFmt w:val="decimal"/>
      <w:lvlText w:val="%4."/>
      <w:lvlJc w:val="left"/>
      <w:pPr>
        <w:tabs>
          <w:tab w:val="num" w:pos="2880"/>
        </w:tabs>
        <w:ind w:left="2880" w:hanging="360"/>
      </w:pPr>
      <w:rPr>
        <w:rFonts w:cs="Times New Roman"/>
      </w:rPr>
    </w:lvl>
    <w:lvl w:ilvl="4" w:tplc="2AAEC604" w:tentative="1">
      <w:start w:val="1"/>
      <w:numFmt w:val="lowerLetter"/>
      <w:lvlText w:val="%5."/>
      <w:lvlJc w:val="left"/>
      <w:pPr>
        <w:tabs>
          <w:tab w:val="num" w:pos="3600"/>
        </w:tabs>
        <w:ind w:left="3600" w:hanging="360"/>
      </w:pPr>
      <w:rPr>
        <w:rFonts w:cs="Times New Roman"/>
      </w:rPr>
    </w:lvl>
    <w:lvl w:ilvl="5" w:tplc="122EEE18" w:tentative="1">
      <w:start w:val="1"/>
      <w:numFmt w:val="lowerRoman"/>
      <w:lvlText w:val="%6."/>
      <w:lvlJc w:val="right"/>
      <w:pPr>
        <w:tabs>
          <w:tab w:val="num" w:pos="4320"/>
        </w:tabs>
        <w:ind w:left="4320" w:hanging="180"/>
      </w:pPr>
      <w:rPr>
        <w:rFonts w:cs="Times New Roman"/>
      </w:rPr>
    </w:lvl>
    <w:lvl w:ilvl="6" w:tplc="B6963596" w:tentative="1">
      <w:start w:val="1"/>
      <w:numFmt w:val="decimal"/>
      <w:lvlText w:val="%7."/>
      <w:lvlJc w:val="left"/>
      <w:pPr>
        <w:tabs>
          <w:tab w:val="num" w:pos="5040"/>
        </w:tabs>
        <w:ind w:left="5040" w:hanging="360"/>
      </w:pPr>
      <w:rPr>
        <w:rFonts w:cs="Times New Roman"/>
      </w:rPr>
    </w:lvl>
    <w:lvl w:ilvl="7" w:tplc="1FD0CD14" w:tentative="1">
      <w:start w:val="1"/>
      <w:numFmt w:val="lowerLetter"/>
      <w:lvlText w:val="%8."/>
      <w:lvlJc w:val="left"/>
      <w:pPr>
        <w:tabs>
          <w:tab w:val="num" w:pos="5760"/>
        </w:tabs>
        <w:ind w:left="5760" w:hanging="360"/>
      </w:pPr>
      <w:rPr>
        <w:rFonts w:cs="Times New Roman"/>
      </w:rPr>
    </w:lvl>
    <w:lvl w:ilvl="8" w:tplc="0204BBFA" w:tentative="1">
      <w:start w:val="1"/>
      <w:numFmt w:val="lowerRoman"/>
      <w:lvlText w:val="%9."/>
      <w:lvlJc w:val="right"/>
      <w:pPr>
        <w:tabs>
          <w:tab w:val="num" w:pos="6480"/>
        </w:tabs>
        <w:ind w:left="6480" w:hanging="180"/>
      </w:pPr>
      <w:rPr>
        <w:rFonts w:cs="Times New Roman"/>
      </w:rPr>
    </w:lvl>
  </w:abstractNum>
  <w:abstractNum w:abstractNumId="67">
    <w:nsid w:val="226B0ADA"/>
    <w:multiLevelType w:val="hybridMultilevel"/>
    <w:tmpl w:val="F99C89D6"/>
    <w:lvl w:ilvl="0" w:tplc="47202690">
      <w:start w:val="1"/>
      <w:numFmt w:val="decimal"/>
      <w:lvlText w:val="%1."/>
      <w:lvlJc w:val="left"/>
      <w:pPr>
        <w:tabs>
          <w:tab w:val="num" w:pos="400"/>
        </w:tabs>
        <w:ind w:left="400" w:hanging="400"/>
      </w:pPr>
      <w:rPr>
        <w:rFonts w:cs="Times New Roman" w:hint="eastAsia"/>
      </w:rPr>
    </w:lvl>
    <w:lvl w:ilvl="1" w:tplc="C1EE80A6" w:tentative="1">
      <w:start w:val="1"/>
      <w:numFmt w:val="lowerLetter"/>
      <w:lvlText w:val="%2."/>
      <w:lvlJc w:val="left"/>
      <w:pPr>
        <w:ind w:left="1440" w:hanging="360"/>
      </w:pPr>
    </w:lvl>
    <w:lvl w:ilvl="2" w:tplc="C46CEDE4" w:tentative="1">
      <w:start w:val="1"/>
      <w:numFmt w:val="lowerRoman"/>
      <w:lvlText w:val="%3."/>
      <w:lvlJc w:val="right"/>
      <w:pPr>
        <w:ind w:left="2160" w:hanging="180"/>
      </w:pPr>
    </w:lvl>
    <w:lvl w:ilvl="3" w:tplc="D7C43ABE" w:tentative="1">
      <w:start w:val="1"/>
      <w:numFmt w:val="decimal"/>
      <w:lvlText w:val="%4."/>
      <w:lvlJc w:val="left"/>
      <w:pPr>
        <w:ind w:left="2880" w:hanging="360"/>
      </w:pPr>
    </w:lvl>
    <w:lvl w:ilvl="4" w:tplc="09881D82" w:tentative="1">
      <w:start w:val="1"/>
      <w:numFmt w:val="lowerLetter"/>
      <w:lvlText w:val="%5."/>
      <w:lvlJc w:val="left"/>
      <w:pPr>
        <w:ind w:left="3600" w:hanging="360"/>
      </w:pPr>
    </w:lvl>
    <w:lvl w:ilvl="5" w:tplc="6A5A7808" w:tentative="1">
      <w:start w:val="1"/>
      <w:numFmt w:val="lowerRoman"/>
      <w:lvlText w:val="%6."/>
      <w:lvlJc w:val="right"/>
      <w:pPr>
        <w:ind w:left="4320" w:hanging="180"/>
      </w:pPr>
    </w:lvl>
    <w:lvl w:ilvl="6" w:tplc="59C68984" w:tentative="1">
      <w:start w:val="1"/>
      <w:numFmt w:val="decimal"/>
      <w:lvlText w:val="%7."/>
      <w:lvlJc w:val="left"/>
      <w:pPr>
        <w:ind w:left="5040" w:hanging="360"/>
      </w:pPr>
    </w:lvl>
    <w:lvl w:ilvl="7" w:tplc="360274B4" w:tentative="1">
      <w:start w:val="1"/>
      <w:numFmt w:val="lowerLetter"/>
      <w:lvlText w:val="%8."/>
      <w:lvlJc w:val="left"/>
      <w:pPr>
        <w:ind w:left="5760" w:hanging="360"/>
      </w:pPr>
    </w:lvl>
    <w:lvl w:ilvl="8" w:tplc="87BA6F76" w:tentative="1">
      <w:start w:val="1"/>
      <w:numFmt w:val="lowerRoman"/>
      <w:lvlText w:val="%9."/>
      <w:lvlJc w:val="right"/>
      <w:pPr>
        <w:ind w:left="6480" w:hanging="180"/>
      </w:pPr>
    </w:lvl>
  </w:abstractNum>
  <w:abstractNum w:abstractNumId="68">
    <w:nsid w:val="22A30B95"/>
    <w:multiLevelType w:val="hybridMultilevel"/>
    <w:tmpl w:val="056C7684"/>
    <w:lvl w:ilvl="0" w:tplc="0BD41EE8">
      <w:start w:val="1"/>
      <w:numFmt w:val="decimal"/>
      <w:lvlText w:val="%1."/>
      <w:lvlJc w:val="left"/>
      <w:pPr>
        <w:ind w:left="1440" w:hanging="360"/>
      </w:pPr>
    </w:lvl>
    <w:lvl w:ilvl="1" w:tplc="1108DD76">
      <w:start w:val="1"/>
      <w:numFmt w:val="lowerLetter"/>
      <w:lvlText w:val="%2."/>
      <w:lvlJc w:val="left"/>
      <w:pPr>
        <w:ind w:left="2160" w:hanging="360"/>
      </w:pPr>
    </w:lvl>
    <w:lvl w:ilvl="2" w:tplc="9FB43D60" w:tentative="1">
      <w:start w:val="1"/>
      <w:numFmt w:val="lowerRoman"/>
      <w:lvlText w:val="%3."/>
      <w:lvlJc w:val="right"/>
      <w:pPr>
        <w:ind w:left="2880" w:hanging="180"/>
      </w:pPr>
    </w:lvl>
    <w:lvl w:ilvl="3" w:tplc="0628A8BE" w:tentative="1">
      <w:start w:val="1"/>
      <w:numFmt w:val="decimal"/>
      <w:lvlText w:val="%4."/>
      <w:lvlJc w:val="left"/>
      <w:pPr>
        <w:ind w:left="3600" w:hanging="360"/>
      </w:pPr>
    </w:lvl>
    <w:lvl w:ilvl="4" w:tplc="227E8DEC" w:tentative="1">
      <w:start w:val="1"/>
      <w:numFmt w:val="lowerLetter"/>
      <w:lvlText w:val="%5."/>
      <w:lvlJc w:val="left"/>
      <w:pPr>
        <w:ind w:left="4320" w:hanging="360"/>
      </w:pPr>
    </w:lvl>
    <w:lvl w:ilvl="5" w:tplc="FA542FB4" w:tentative="1">
      <w:start w:val="1"/>
      <w:numFmt w:val="lowerRoman"/>
      <w:lvlText w:val="%6."/>
      <w:lvlJc w:val="right"/>
      <w:pPr>
        <w:ind w:left="5040" w:hanging="180"/>
      </w:pPr>
    </w:lvl>
    <w:lvl w:ilvl="6" w:tplc="72B06EDC" w:tentative="1">
      <w:start w:val="1"/>
      <w:numFmt w:val="decimal"/>
      <w:lvlText w:val="%7."/>
      <w:lvlJc w:val="left"/>
      <w:pPr>
        <w:ind w:left="5760" w:hanging="360"/>
      </w:pPr>
    </w:lvl>
    <w:lvl w:ilvl="7" w:tplc="6D4440C0" w:tentative="1">
      <w:start w:val="1"/>
      <w:numFmt w:val="lowerLetter"/>
      <w:lvlText w:val="%8."/>
      <w:lvlJc w:val="left"/>
      <w:pPr>
        <w:ind w:left="6480" w:hanging="360"/>
      </w:pPr>
    </w:lvl>
    <w:lvl w:ilvl="8" w:tplc="97949CDC" w:tentative="1">
      <w:start w:val="1"/>
      <w:numFmt w:val="lowerRoman"/>
      <w:lvlText w:val="%9."/>
      <w:lvlJc w:val="right"/>
      <w:pPr>
        <w:ind w:left="7200" w:hanging="180"/>
      </w:pPr>
    </w:lvl>
  </w:abstractNum>
  <w:abstractNum w:abstractNumId="69">
    <w:nsid w:val="22CF1681"/>
    <w:multiLevelType w:val="hybridMultilevel"/>
    <w:tmpl w:val="F4D2B63A"/>
    <w:lvl w:ilvl="0" w:tplc="032CF178">
      <w:start w:val="1"/>
      <w:numFmt w:val="bullet"/>
      <w:lvlText w:val="–"/>
      <w:lvlJc w:val="left"/>
      <w:pPr>
        <w:tabs>
          <w:tab w:val="num" w:pos="389"/>
        </w:tabs>
        <w:ind w:left="778" w:hanging="389"/>
      </w:pPr>
      <w:rPr>
        <w:rFonts w:ascii="Times New Roman" w:hAnsi="Times New Roman" w:cs="Times New Roman" w:hint="default"/>
      </w:rPr>
    </w:lvl>
    <w:lvl w:ilvl="1" w:tplc="526A1940">
      <w:start w:val="1"/>
      <w:numFmt w:val="bullet"/>
      <w:lvlText w:val="-"/>
      <w:lvlJc w:val="left"/>
      <w:pPr>
        <w:tabs>
          <w:tab w:val="num" w:pos="1080"/>
        </w:tabs>
        <w:ind w:left="1080" w:hanging="360"/>
      </w:pPr>
      <w:rPr>
        <w:rFonts w:ascii="Times New Roman" w:hAnsi="Times New Roman" w:hint="default"/>
      </w:rPr>
    </w:lvl>
    <w:lvl w:ilvl="2" w:tplc="0D48E25C">
      <w:start w:val="1"/>
      <w:numFmt w:val="bullet"/>
      <w:lvlText w:val=""/>
      <w:lvlJc w:val="left"/>
      <w:pPr>
        <w:tabs>
          <w:tab w:val="num" w:pos="1800"/>
        </w:tabs>
        <w:ind w:left="1800" w:hanging="360"/>
      </w:pPr>
      <w:rPr>
        <w:rFonts w:ascii="Wingdings" w:hAnsi="Wingdings" w:hint="default"/>
      </w:rPr>
    </w:lvl>
    <w:lvl w:ilvl="3" w:tplc="8A36B230">
      <w:start w:val="1"/>
      <w:numFmt w:val="bullet"/>
      <w:lvlText w:val=""/>
      <w:lvlJc w:val="left"/>
      <w:pPr>
        <w:tabs>
          <w:tab w:val="num" w:pos="2520"/>
        </w:tabs>
        <w:ind w:left="2520" w:hanging="360"/>
      </w:pPr>
      <w:rPr>
        <w:rFonts w:ascii="Symbol" w:hAnsi="Symbol" w:hint="default"/>
      </w:rPr>
    </w:lvl>
    <w:lvl w:ilvl="4" w:tplc="705E32D4">
      <w:start w:val="1"/>
      <w:numFmt w:val="bullet"/>
      <w:lvlText w:val="o"/>
      <w:lvlJc w:val="left"/>
      <w:pPr>
        <w:tabs>
          <w:tab w:val="num" w:pos="3240"/>
        </w:tabs>
        <w:ind w:left="3240" w:hanging="360"/>
      </w:pPr>
      <w:rPr>
        <w:rFonts w:ascii="Courier New" w:hAnsi="Courier New" w:hint="default"/>
      </w:rPr>
    </w:lvl>
    <w:lvl w:ilvl="5" w:tplc="688AFC3A">
      <w:start w:val="1"/>
      <w:numFmt w:val="bullet"/>
      <w:lvlText w:val=""/>
      <w:lvlJc w:val="left"/>
      <w:pPr>
        <w:tabs>
          <w:tab w:val="num" w:pos="3960"/>
        </w:tabs>
        <w:ind w:left="3960" w:hanging="360"/>
      </w:pPr>
      <w:rPr>
        <w:rFonts w:ascii="Wingdings" w:hAnsi="Wingdings" w:hint="default"/>
      </w:rPr>
    </w:lvl>
    <w:lvl w:ilvl="6" w:tplc="0100B61A">
      <w:start w:val="1"/>
      <w:numFmt w:val="bullet"/>
      <w:lvlText w:val=""/>
      <w:lvlJc w:val="left"/>
      <w:pPr>
        <w:tabs>
          <w:tab w:val="num" w:pos="4680"/>
        </w:tabs>
        <w:ind w:left="4680" w:hanging="360"/>
      </w:pPr>
      <w:rPr>
        <w:rFonts w:ascii="Symbol" w:hAnsi="Symbol" w:hint="default"/>
      </w:rPr>
    </w:lvl>
    <w:lvl w:ilvl="7" w:tplc="981022C0">
      <w:start w:val="1"/>
      <w:numFmt w:val="bullet"/>
      <w:lvlText w:val="o"/>
      <w:lvlJc w:val="left"/>
      <w:pPr>
        <w:tabs>
          <w:tab w:val="num" w:pos="5400"/>
        </w:tabs>
        <w:ind w:left="5400" w:hanging="360"/>
      </w:pPr>
      <w:rPr>
        <w:rFonts w:ascii="Courier New" w:hAnsi="Courier New" w:hint="default"/>
      </w:rPr>
    </w:lvl>
    <w:lvl w:ilvl="8" w:tplc="75E8A196">
      <w:start w:val="1"/>
      <w:numFmt w:val="bullet"/>
      <w:lvlText w:val=""/>
      <w:lvlJc w:val="left"/>
      <w:pPr>
        <w:tabs>
          <w:tab w:val="num" w:pos="6120"/>
        </w:tabs>
        <w:ind w:left="6120" w:hanging="360"/>
      </w:pPr>
      <w:rPr>
        <w:rFonts w:ascii="Wingdings" w:hAnsi="Wingdings" w:hint="default"/>
      </w:rPr>
    </w:lvl>
  </w:abstractNum>
  <w:abstractNum w:abstractNumId="70">
    <w:nsid w:val="22E84B3F"/>
    <w:multiLevelType w:val="hybridMultilevel"/>
    <w:tmpl w:val="0384439C"/>
    <w:lvl w:ilvl="0" w:tplc="0E60D25C">
      <w:start w:val="1"/>
      <w:numFmt w:val="decimal"/>
      <w:lvlText w:val="%1."/>
      <w:lvlJc w:val="left"/>
      <w:pPr>
        <w:tabs>
          <w:tab w:val="num" w:pos="400"/>
        </w:tabs>
        <w:ind w:left="400" w:hanging="400"/>
      </w:pPr>
      <w:rPr>
        <w:rFonts w:cs="Times New Roman" w:hint="eastAsia"/>
      </w:rPr>
    </w:lvl>
    <w:lvl w:ilvl="1" w:tplc="95706002" w:tentative="1">
      <w:start w:val="1"/>
      <w:numFmt w:val="lowerLetter"/>
      <w:lvlText w:val="%2."/>
      <w:lvlJc w:val="left"/>
      <w:pPr>
        <w:ind w:left="1440" w:hanging="360"/>
      </w:pPr>
    </w:lvl>
    <w:lvl w:ilvl="2" w:tplc="AAB802F0" w:tentative="1">
      <w:start w:val="1"/>
      <w:numFmt w:val="lowerRoman"/>
      <w:lvlText w:val="%3."/>
      <w:lvlJc w:val="right"/>
      <w:pPr>
        <w:ind w:left="2160" w:hanging="180"/>
      </w:pPr>
    </w:lvl>
    <w:lvl w:ilvl="3" w:tplc="F5102278" w:tentative="1">
      <w:start w:val="1"/>
      <w:numFmt w:val="decimal"/>
      <w:lvlText w:val="%4."/>
      <w:lvlJc w:val="left"/>
      <w:pPr>
        <w:ind w:left="2880" w:hanging="360"/>
      </w:pPr>
    </w:lvl>
    <w:lvl w:ilvl="4" w:tplc="A2FE6CA4" w:tentative="1">
      <w:start w:val="1"/>
      <w:numFmt w:val="lowerLetter"/>
      <w:lvlText w:val="%5."/>
      <w:lvlJc w:val="left"/>
      <w:pPr>
        <w:ind w:left="3600" w:hanging="360"/>
      </w:pPr>
    </w:lvl>
    <w:lvl w:ilvl="5" w:tplc="50CCF57E" w:tentative="1">
      <w:start w:val="1"/>
      <w:numFmt w:val="lowerRoman"/>
      <w:lvlText w:val="%6."/>
      <w:lvlJc w:val="right"/>
      <w:pPr>
        <w:ind w:left="4320" w:hanging="180"/>
      </w:pPr>
    </w:lvl>
    <w:lvl w:ilvl="6" w:tplc="797862E0" w:tentative="1">
      <w:start w:val="1"/>
      <w:numFmt w:val="decimal"/>
      <w:lvlText w:val="%7."/>
      <w:lvlJc w:val="left"/>
      <w:pPr>
        <w:ind w:left="5040" w:hanging="360"/>
      </w:pPr>
    </w:lvl>
    <w:lvl w:ilvl="7" w:tplc="8BEA2B16" w:tentative="1">
      <w:start w:val="1"/>
      <w:numFmt w:val="lowerLetter"/>
      <w:lvlText w:val="%8."/>
      <w:lvlJc w:val="left"/>
      <w:pPr>
        <w:ind w:left="5760" w:hanging="360"/>
      </w:pPr>
    </w:lvl>
    <w:lvl w:ilvl="8" w:tplc="3CB2C220" w:tentative="1">
      <w:start w:val="1"/>
      <w:numFmt w:val="lowerRoman"/>
      <w:lvlText w:val="%9."/>
      <w:lvlJc w:val="right"/>
      <w:pPr>
        <w:ind w:left="6480" w:hanging="180"/>
      </w:pPr>
    </w:lvl>
  </w:abstractNum>
  <w:abstractNum w:abstractNumId="71">
    <w:nsid w:val="231940A4"/>
    <w:multiLevelType w:val="hybridMultilevel"/>
    <w:tmpl w:val="12B0282A"/>
    <w:lvl w:ilvl="0" w:tplc="1C740056">
      <w:start w:val="1"/>
      <w:numFmt w:val="lowerLetter"/>
      <w:lvlText w:val="%1."/>
      <w:lvlJc w:val="left"/>
      <w:pPr>
        <w:tabs>
          <w:tab w:val="num" w:pos="1260"/>
        </w:tabs>
        <w:ind w:left="1260" w:hanging="360"/>
      </w:pPr>
      <w:rPr>
        <w:rFonts w:cs="Times New Roman" w:hint="default"/>
      </w:rPr>
    </w:lvl>
    <w:lvl w:ilvl="1" w:tplc="660089B6" w:tentative="1">
      <w:start w:val="1"/>
      <w:numFmt w:val="lowerLetter"/>
      <w:lvlText w:val="%2."/>
      <w:lvlJc w:val="left"/>
      <w:pPr>
        <w:tabs>
          <w:tab w:val="num" w:pos="1943"/>
        </w:tabs>
        <w:ind w:left="1943" w:hanging="360"/>
      </w:pPr>
      <w:rPr>
        <w:rFonts w:cs="Times New Roman"/>
      </w:rPr>
    </w:lvl>
    <w:lvl w:ilvl="2" w:tplc="942276FE" w:tentative="1">
      <w:start w:val="1"/>
      <w:numFmt w:val="lowerRoman"/>
      <w:lvlText w:val="%3."/>
      <w:lvlJc w:val="right"/>
      <w:pPr>
        <w:tabs>
          <w:tab w:val="num" w:pos="2663"/>
        </w:tabs>
        <w:ind w:left="2663" w:hanging="180"/>
      </w:pPr>
      <w:rPr>
        <w:rFonts w:cs="Times New Roman"/>
      </w:rPr>
    </w:lvl>
    <w:lvl w:ilvl="3" w:tplc="53648730" w:tentative="1">
      <w:start w:val="1"/>
      <w:numFmt w:val="decimal"/>
      <w:lvlText w:val="%4."/>
      <w:lvlJc w:val="left"/>
      <w:pPr>
        <w:tabs>
          <w:tab w:val="num" w:pos="3383"/>
        </w:tabs>
        <w:ind w:left="3383" w:hanging="360"/>
      </w:pPr>
      <w:rPr>
        <w:rFonts w:cs="Times New Roman"/>
      </w:rPr>
    </w:lvl>
    <w:lvl w:ilvl="4" w:tplc="9C3E8478" w:tentative="1">
      <w:start w:val="1"/>
      <w:numFmt w:val="lowerLetter"/>
      <w:lvlText w:val="%5."/>
      <w:lvlJc w:val="left"/>
      <w:pPr>
        <w:tabs>
          <w:tab w:val="num" w:pos="4103"/>
        </w:tabs>
        <w:ind w:left="4103" w:hanging="360"/>
      </w:pPr>
      <w:rPr>
        <w:rFonts w:cs="Times New Roman"/>
      </w:rPr>
    </w:lvl>
    <w:lvl w:ilvl="5" w:tplc="743A61DA" w:tentative="1">
      <w:start w:val="1"/>
      <w:numFmt w:val="lowerRoman"/>
      <w:lvlText w:val="%6."/>
      <w:lvlJc w:val="right"/>
      <w:pPr>
        <w:tabs>
          <w:tab w:val="num" w:pos="4823"/>
        </w:tabs>
        <w:ind w:left="4823" w:hanging="180"/>
      </w:pPr>
      <w:rPr>
        <w:rFonts w:cs="Times New Roman"/>
      </w:rPr>
    </w:lvl>
    <w:lvl w:ilvl="6" w:tplc="416E9E08" w:tentative="1">
      <w:start w:val="1"/>
      <w:numFmt w:val="decimal"/>
      <w:lvlText w:val="%7."/>
      <w:lvlJc w:val="left"/>
      <w:pPr>
        <w:tabs>
          <w:tab w:val="num" w:pos="5543"/>
        </w:tabs>
        <w:ind w:left="5543" w:hanging="360"/>
      </w:pPr>
      <w:rPr>
        <w:rFonts w:cs="Times New Roman"/>
      </w:rPr>
    </w:lvl>
    <w:lvl w:ilvl="7" w:tplc="319EF638" w:tentative="1">
      <w:start w:val="1"/>
      <w:numFmt w:val="lowerLetter"/>
      <w:lvlText w:val="%8."/>
      <w:lvlJc w:val="left"/>
      <w:pPr>
        <w:tabs>
          <w:tab w:val="num" w:pos="6263"/>
        </w:tabs>
        <w:ind w:left="6263" w:hanging="360"/>
      </w:pPr>
      <w:rPr>
        <w:rFonts w:cs="Times New Roman"/>
      </w:rPr>
    </w:lvl>
    <w:lvl w:ilvl="8" w:tplc="6DF004A0" w:tentative="1">
      <w:start w:val="1"/>
      <w:numFmt w:val="lowerRoman"/>
      <w:lvlText w:val="%9."/>
      <w:lvlJc w:val="right"/>
      <w:pPr>
        <w:tabs>
          <w:tab w:val="num" w:pos="6983"/>
        </w:tabs>
        <w:ind w:left="6983" w:hanging="180"/>
      </w:pPr>
      <w:rPr>
        <w:rFonts w:cs="Times New Roman"/>
      </w:rPr>
    </w:lvl>
  </w:abstractNum>
  <w:abstractNum w:abstractNumId="72">
    <w:nsid w:val="23B80C58"/>
    <w:multiLevelType w:val="multilevel"/>
    <w:tmpl w:val="87F2C8EE"/>
    <w:lvl w:ilvl="0">
      <w:start w:val="1"/>
      <w:numFmt w:val="decimal"/>
      <w:pStyle w:val="1"/>
      <w:lvlText w:val="%1"/>
      <w:lvlJc w:val="left"/>
      <w:pPr>
        <w:ind w:left="432" w:hanging="432"/>
      </w:pPr>
    </w:lvl>
    <w:lvl w:ilvl="1">
      <w:start w:val="1"/>
      <w:numFmt w:val="decimal"/>
      <w:pStyle w:val="2"/>
      <w:lvlText w:val="%1.%2"/>
      <w:lvlJc w:val="left"/>
      <w:pPr>
        <w:ind w:left="666" w:hanging="576"/>
      </w:pPr>
      <w:rPr>
        <w:lang w:val="en-US"/>
      </w:rPr>
    </w:lvl>
    <w:lvl w:ilvl="2">
      <w:start w:val="1"/>
      <w:numFmt w:val="decimal"/>
      <w:pStyle w:val="3"/>
      <w:lvlText w:val="%1.%2.%3"/>
      <w:lvlJc w:val="left"/>
      <w:pPr>
        <w:ind w:left="720" w:hanging="720"/>
      </w:pPr>
      <w:rPr>
        <w:sz w:val="28"/>
      </w:r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3">
    <w:nsid w:val="24CB48E7"/>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nsid w:val="25252D94"/>
    <w:multiLevelType w:val="hybridMultilevel"/>
    <w:tmpl w:val="990E50A2"/>
    <w:lvl w:ilvl="0" w:tplc="C77A1E0C">
      <w:start w:val="1"/>
      <w:numFmt w:val="decimal"/>
      <w:lvlText w:val="%1."/>
      <w:lvlJc w:val="left"/>
      <w:pPr>
        <w:tabs>
          <w:tab w:val="num" w:pos="400"/>
        </w:tabs>
        <w:ind w:left="400" w:hanging="400"/>
      </w:pPr>
      <w:rPr>
        <w:rFonts w:cs="Times New Roman" w:hint="eastAsia"/>
      </w:rPr>
    </w:lvl>
    <w:lvl w:ilvl="1" w:tplc="044657EE" w:tentative="1">
      <w:start w:val="1"/>
      <w:numFmt w:val="lowerLetter"/>
      <w:lvlText w:val="%2."/>
      <w:lvlJc w:val="left"/>
      <w:pPr>
        <w:ind w:left="1440" w:hanging="360"/>
      </w:pPr>
    </w:lvl>
    <w:lvl w:ilvl="2" w:tplc="B39E4578" w:tentative="1">
      <w:start w:val="1"/>
      <w:numFmt w:val="lowerRoman"/>
      <w:lvlText w:val="%3."/>
      <w:lvlJc w:val="right"/>
      <w:pPr>
        <w:ind w:left="2160" w:hanging="180"/>
      </w:pPr>
    </w:lvl>
    <w:lvl w:ilvl="3" w:tplc="9A24D2B2" w:tentative="1">
      <w:start w:val="1"/>
      <w:numFmt w:val="decimal"/>
      <w:lvlText w:val="%4."/>
      <w:lvlJc w:val="left"/>
      <w:pPr>
        <w:ind w:left="2880" w:hanging="360"/>
      </w:pPr>
    </w:lvl>
    <w:lvl w:ilvl="4" w:tplc="94FAB310" w:tentative="1">
      <w:start w:val="1"/>
      <w:numFmt w:val="lowerLetter"/>
      <w:lvlText w:val="%5."/>
      <w:lvlJc w:val="left"/>
      <w:pPr>
        <w:ind w:left="3600" w:hanging="360"/>
      </w:pPr>
    </w:lvl>
    <w:lvl w:ilvl="5" w:tplc="FED84F0E" w:tentative="1">
      <w:start w:val="1"/>
      <w:numFmt w:val="lowerRoman"/>
      <w:lvlText w:val="%6."/>
      <w:lvlJc w:val="right"/>
      <w:pPr>
        <w:ind w:left="4320" w:hanging="180"/>
      </w:pPr>
    </w:lvl>
    <w:lvl w:ilvl="6" w:tplc="55146F38" w:tentative="1">
      <w:start w:val="1"/>
      <w:numFmt w:val="decimal"/>
      <w:lvlText w:val="%7."/>
      <w:lvlJc w:val="left"/>
      <w:pPr>
        <w:ind w:left="5040" w:hanging="360"/>
      </w:pPr>
    </w:lvl>
    <w:lvl w:ilvl="7" w:tplc="51768AFA" w:tentative="1">
      <w:start w:val="1"/>
      <w:numFmt w:val="lowerLetter"/>
      <w:lvlText w:val="%8."/>
      <w:lvlJc w:val="left"/>
      <w:pPr>
        <w:ind w:left="5760" w:hanging="360"/>
      </w:pPr>
    </w:lvl>
    <w:lvl w:ilvl="8" w:tplc="396E8DBA" w:tentative="1">
      <w:start w:val="1"/>
      <w:numFmt w:val="lowerRoman"/>
      <w:lvlText w:val="%9."/>
      <w:lvlJc w:val="right"/>
      <w:pPr>
        <w:ind w:left="6480" w:hanging="180"/>
      </w:pPr>
    </w:lvl>
  </w:abstractNum>
  <w:abstractNum w:abstractNumId="75">
    <w:nsid w:val="2567280D"/>
    <w:multiLevelType w:val="hybridMultilevel"/>
    <w:tmpl w:val="93E42CB8"/>
    <w:lvl w:ilvl="0" w:tplc="F4EEED20">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62EAFF44" w:tentative="1">
      <w:start w:val="1"/>
      <w:numFmt w:val="lowerLetter"/>
      <w:lvlText w:val="%2."/>
      <w:lvlJc w:val="left"/>
      <w:pPr>
        <w:ind w:left="1440" w:hanging="360"/>
      </w:pPr>
    </w:lvl>
    <w:lvl w:ilvl="2" w:tplc="8F227CA6" w:tentative="1">
      <w:start w:val="1"/>
      <w:numFmt w:val="lowerRoman"/>
      <w:lvlText w:val="%3."/>
      <w:lvlJc w:val="right"/>
      <w:pPr>
        <w:ind w:left="2160" w:hanging="180"/>
      </w:pPr>
    </w:lvl>
    <w:lvl w:ilvl="3" w:tplc="4E30F7F2" w:tentative="1">
      <w:start w:val="1"/>
      <w:numFmt w:val="decimal"/>
      <w:lvlText w:val="%4."/>
      <w:lvlJc w:val="left"/>
      <w:pPr>
        <w:ind w:left="2880" w:hanging="360"/>
      </w:pPr>
    </w:lvl>
    <w:lvl w:ilvl="4" w:tplc="A3F4637C" w:tentative="1">
      <w:start w:val="1"/>
      <w:numFmt w:val="lowerLetter"/>
      <w:lvlText w:val="%5."/>
      <w:lvlJc w:val="left"/>
      <w:pPr>
        <w:ind w:left="3600" w:hanging="360"/>
      </w:pPr>
    </w:lvl>
    <w:lvl w:ilvl="5" w:tplc="ED882392" w:tentative="1">
      <w:start w:val="1"/>
      <w:numFmt w:val="lowerRoman"/>
      <w:lvlText w:val="%6."/>
      <w:lvlJc w:val="right"/>
      <w:pPr>
        <w:ind w:left="4320" w:hanging="180"/>
      </w:pPr>
    </w:lvl>
    <w:lvl w:ilvl="6" w:tplc="03A63CC8" w:tentative="1">
      <w:start w:val="1"/>
      <w:numFmt w:val="decimal"/>
      <w:lvlText w:val="%7."/>
      <w:lvlJc w:val="left"/>
      <w:pPr>
        <w:ind w:left="5040" w:hanging="360"/>
      </w:pPr>
    </w:lvl>
    <w:lvl w:ilvl="7" w:tplc="2E8AEBDE" w:tentative="1">
      <w:start w:val="1"/>
      <w:numFmt w:val="lowerLetter"/>
      <w:lvlText w:val="%8."/>
      <w:lvlJc w:val="left"/>
      <w:pPr>
        <w:ind w:left="5760" w:hanging="360"/>
      </w:pPr>
    </w:lvl>
    <w:lvl w:ilvl="8" w:tplc="4A7858E6" w:tentative="1">
      <w:start w:val="1"/>
      <w:numFmt w:val="lowerRoman"/>
      <w:lvlText w:val="%9."/>
      <w:lvlJc w:val="right"/>
      <w:pPr>
        <w:ind w:left="6480" w:hanging="180"/>
      </w:pPr>
    </w:lvl>
  </w:abstractNum>
  <w:abstractNum w:abstractNumId="76">
    <w:nsid w:val="256836CF"/>
    <w:multiLevelType w:val="hybridMultilevel"/>
    <w:tmpl w:val="BA7233C8"/>
    <w:lvl w:ilvl="0" w:tplc="AB84516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E670E800" w:tentative="1">
      <w:start w:val="1"/>
      <w:numFmt w:val="lowerLetter"/>
      <w:lvlText w:val="%2."/>
      <w:lvlJc w:val="left"/>
      <w:pPr>
        <w:ind w:left="1440" w:hanging="360"/>
      </w:pPr>
    </w:lvl>
    <w:lvl w:ilvl="2" w:tplc="D092EB40" w:tentative="1">
      <w:start w:val="1"/>
      <w:numFmt w:val="lowerRoman"/>
      <w:lvlText w:val="%3."/>
      <w:lvlJc w:val="right"/>
      <w:pPr>
        <w:ind w:left="2160" w:hanging="180"/>
      </w:pPr>
    </w:lvl>
    <w:lvl w:ilvl="3" w:tplc="9D740826" w:tentative="1">
      <w:start w:val="1"/>
      <w:numFmt w:val="decimal"/>
      <w:lvlText w:val="%4."/>
      <w:lvlJc w:val="left"/>
      <w:pPr>
        <w:ind w:left="2880" w:hanging="360"/>
      </w:pPr>
    </w:lvl>
    <w:lvl w:ilvl="4" w:tplc="DE6C7C90" w:tentative="1">
      <w:start w:val="1"/>
      <w:numFmt w:val="lowerLetter"/>
      <w:lvlText w:val="%5."/>
      <w:lvlJc w:val="left"/>
      <w:pPr>
        <w:ind w:left="3600" w:hanging="360"/>
      </w:pPr>
    </w:lvl>
    <w:lvl w:ilvl="5" w:tplc="132240BC" w:tentative="1">
      <w:start w:val="1"/>
      <w:numFmt w:val="lowerRoman"/>
      <w:lvlText w:val="%6."/>
      <w:lvlJc w:val="right"/>
      <w:pPr>
        <w:ind w:left="4320" w:hanging="180"/>
      </w:pPr>
    </w:lvl>
    <w:lvl w:ilvl="6" w:tplc="FC6AFAF4" w:tentative="1">
      <w:start w:val="1"/>
      <w:numFmt w:val="decimal"/>
      <w:lvlText w:val="%7."/>
      <w:lvlJc w:val="left"/>
      <w:pPr>
        <w:ind w:left="5040" w:hanging="360"/>
      </w:pPr>
    </w:lvl>
    <w:lvl w:ilvl="7" w:tplc="1F2E853C" w:tentative="1">
      <w:start w:val="1"/>
      <w:numFmt w:val="lowerLetter"/>
      <w:lvlText w:val="%8."/>
      <w:lvlJc w:val="left"/>
      <w:pPr>
        <w:ind w:left="5760" w:hanging="360"/>
      </w:pPr>
    </w:lvl>
    <w:lvl w:ilvl="8" w:tplc="E88A78DE" w:tentative="1">
      <w:start w:val="1"/>
      <w:numFmt w:val="lowerRoman"/>
      <w:lvlText w:val="%9."/>
      <w:lvlJc w:val="right"/>
      <w:pPr>
        <w:ind w:left="6480" w:hanging="180"/>
      </w:pPr>
    </w:lvl>
  </w:abstractNum>
  <w:abstractNum w:abstractNumId="77">
    <w:nsid w:val="25904A15"/>
    <w:multiLevelType w:val="hybridMultilevel"/>
    <w:tmpl w:val="7A9E8E78"/>
    <w:lvl w:ilvl="0" w:tplc="C8D8B686">
      <w:start w:val="1"/>
      <w:numFmt w:val="decimal"/>
      <w:lvlText w:val="%1."/>
      <w:lvlJc w:val="left"/>
      <w:pPr>
        <w:tabs>
          <w:tab w:val="num" w:pos="1194"/>
        </w:tabs>
        <w:ind w:left="1194" w:hanging="400"/>
      </w:pPr>
      <w:rPr>
        <w:rFonts w:cs="Times New Roman" w:hint="eastAsia"/>
      </w:rPr>
    </w:lvl>
    <w:lvl w:ilvl="1" w:tplc="BDFACBA0" w:tentative="1">
      <w:start w:val="1"/>
      <w:numFmt w:val="lowerLetter"/>
      <w:lvlText w:val="%2."/>
      <w:lvlJc w:val="left"/>
      <w:pPr>
        <w:ind w:left="1440" w:hanging="360"/>
      </w:pPr>
    </w:lvl>
    <w:lvl w:ilvl="2" w:tplc="746847D4" w:tentative="1">
      <w:start w:val="1"/>
      <w:numFmt w:val="lowerRoman"/>
      <w:lvlText w:val="%3."/>
      <w:lvlJc w:val="right"/>
      <w:pPr>
        <w:ind w:left="2160" w:hanging="180"/>
      </w:pPr>
    </w:lvl>
    <w:lvl w:ilvl="3" w:tplc="19EA74EC" w:tentative="1">
      <w:start w:val="1"/>
      <w:numFmt w:val="decimal"/>
      <w:lvlText w:val="%4."/>
      <w:lvlJc w:val="left"/>
      <w:pPr>
        <w:ind w:left="2880" w:hanging="360"/>
      </w:pPr>
    </w:lvl>
    <w:lvl w:ilvl="4" w:tplc="19F2B6E0" w:tentative="1">
      <w:start w:val="1"/>
      <w:numFmt w:val="lowerLetter"/>
      <w:lvlText w:val="%5."/>
      <w:lvlJc w:val="left"/>
      <w:pPr>
        <w:ind w:left="3600" w:hanging="360"/>
      </w:pPr>
    </w:lvl>
    <w:lvl w:ilvl="5" w:tplc="655ACA10" w:tentative="1">
      <w:start w:val="1"/>
      <w:numFmt w:val="lowerRoman"/>
      <w:lvlText w:val="%6."/>
      <w:lvlJc w:val="right"/>
      <w:pPr>
        <w:ind w:left="4320" w:hanging="180"/>
      </w:pPr>
    </w:lvl>
    <w:lvl w:ilvl="6" w:tplc="4866F670" w:tentative="1">
      <w:start w:val="1"/>
      <w:numFmt w:val="decimal"/>
      <w:lvlText w:val="%7."/>
      <w:lvlJc w:val="left"/>
      <w:pPr>
        <w:ind w:left="5040" w:hanging="360"/>
      </w:pPr>
    </w:lvl>
    <w:lvl w:ilvl="7" w:tplc="DE6EC512" w:tentative="1">
      <w:start w:val="1"/>
      <w:numFmt w:val="lowerLetter"/>
      <w:lvlText w:val="%8."/>
      <w:lvlJc w:val="left"/>
      <w:pPr>
        <w:ind w:left="5760" w:hanging="360"/>
      </w:pPr>
    </w:lvl>
    <w:lvl w:ilvl="8" w:tplc="D91EF59A" w:tentative="1">
      <w:start w:val="1"/>
      <w:numFmt w:val="lowerRoman"/>
      <w:lvlText w:val="%9."/>
      <w:lvlJc w:val="right"/>
      <w:pPr>
        <w:ind w:left="6480" w:hanging="180"/>
      </w:pPr>
    </w:lvl>
  </w:abstractNum>
  <w:abstractNum w:abstractNumId="78">
    <w:nsid w:val="26292F69"/>
    <w:multiLevelType w:val="hybridMultilevel"/>
    <w:tmpl w:val="3D624080"/>
    <w:lvl w:ilvl="0" w:tplc="758C0DA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
    <w:nsid w:val="26472A4F"/>
    <w:multiLevelType w:val="hybridMultilevel"/>
    <w:tmpl w:val="A9EC66FE"/>
    <w:lvl w:ilvl="0" w:tplc="CE1A33AC">
      <w:start w:val="1"/>
      <w:numFmt w:val="decimal"/>
      <w:lvlText w:val="%1."/>
      <w:lvlJc w:val="left"/>
      <w:pPr>
        <w:tabs>
          <w:tab w:val="num" w:pos="400"/>
        </w:tabs>
        <w:ind w:left="400" w:hanging="400"/>
      </w:pPr>
      <w:rPr>
        <w:rFonts w:cs="Times New Roman" w:hint="eastAsia"/>
      </w:rPr>
    </w:lvl>
    <w:lvl w:ilvl="1" w:tplc="C3680112" w:tentative="1">
      <w:start w:val="1"/>
      <w:numFmt w:val="lowerLetter"/>
      <w:lvlText w:val="%2."/>
      <w:lvlJc w:val="left"/>
      <w:pPr>
        <w:ind w:left="1440" w:hanging="360"/>
      </w:pPr>
    </w:lvl>
    <w:lvl w:ilvl="2" w:tplc="85F22670" w:tentative="1">
      <w:start w:val="1"/>
      <w:numFmt w:val="lowerRoman"/>
      <w:lvlText w:val="%3."/>
      <w:lvlJc w:val="right"/>
      <w:pPr>
        <w:ind w:left="2160" w:hanging="180"/>
      </w:pPr>
    </w:lvl>
    <w:lvl w:ilvl="3" w:tplc="FDCACAC0" w:tentative="1">
      <w:start w:val="1"/>
      <w:numFmt w:val="decimal"/>
      <w:lvlText w:val="%4."/>
      <w:lvlJc w:val="left"/>
      <w:pPr>
        <w:ind w:left="2880" w:hanging="360"/>
      </w:pPr>
    </w:lvl>
    <w:lvl w:ilvl="4" w:tplc="BD54F700" w:tentative="1">
      <w:start w:val="1"/>
      <w:numFmt w:val="lowerLetter"/>
      <w:lvlText w:val="%5."/>
      <w:lvlJc w:val="left"/>
      <w:pPr>
        <w:ind w:left="3600" w:hanging="360"/>
      </w:pPr>
    </w:lvl>
    <w:lvl w:ilvl="5" w:tplc="55DE9640" w:tentative="1">
      <w:start w:val="1"/>
      <w:numFmt w:val="lowerRoman"/>
      <w:lvlText w:val="%6."/>
      <w:lvlJc w:val="right"/>
      <w:pPr>
        <w:ind w:left="4320" w:hanging="180"/>
      </w:pPr>
    </w:lvl>
    <w:lvl w:ilvl="6" w:tplc="A44CA924" w:tentative="1">
      <w:start w:val="1"/>
      <w:numFmt w:val="decimal"/>
      <w:lvlText w:val="%7."/>
      <w:lvlJc w:val="left"/>
      <w:pPr>
        <w:ind w:left="5040" w:hanging="360"/>
      </w:pPr>
    </w:lvl>
    <w:lvl w:ilvl="7" w:tplc="606C67B0" w:tentative="1">
      <w:start w:val="1"/>
      <w:numFmt w:val="lowerLetter"/>
      <w:lvlText w:val="%8."/>
      <w:lvlJc w:val="left"/>
      <w:pPr>
        <w:ind w:left="5760" w:hanging="360"/>
      </w:pPr>
    </w:lvl>
    <w:lvl w:ilvl="8" w:tplc="484A9FD6" w:tentative="1">
      <w:start w:val="1"/>
      <w:numFmt w:val="lowerRoman"/>
      <w:lvlText w:val="%9."/>
      <w:lvlJc w:val="right"/>
      <w:pPr>
        <w:ind w:left="6480" w:hanging="180"/>
      </w:pPr>
    </w:lvl>
  </w:abstractNum>
  <w:abstractNum w:abstractNumId="80">
    <w:nsid w:val="26A83B6C"/>
    <w:multiLevelType w:val="hybridMultilevel"/>
    <w:tmpl w:val="B1D25D42"/>
    <w:lvl w:ilvl="0" w:tplc="F020BF88">
      <w:start w:val="1"/>
      <w:numFmt w:val="decimal"/>
      <w:lvlText w:val="%1."/>
      <w:lvlJc w:val="left"/>
      <w:pPr>
        <w:tabs>
          <w:tab w:val="num" w:pos="760"/>
        </w:tabs>
        <w:ind w:left="760" w:hanging="360"/>
      </w:pPr>
      <w:rPr>
        <w:rFonts w:cs="Times New Roman" w:hint="default"/>
      </w:rPr>
    </w:lvl>
    <w:lvl w:ilvl="1" w:tplc="7BE4690A" w:tentative="1">
      <w:start w:val="1"/>
      <w:numFmt w:val="lowerLetter"/>
      <w:lvlText w:val="%2."/>
      <w:lvlJc w:val="left"/>
      <w:pPr>
        <w:tabs>
          <w:tab w:val="num" w:pos="1840"/>
        </w:tabs>
        <w:ind w:left="1840" w:hanging="360"/>
      </w:pPr>
      <w:rPr>
        <w:rFonts w:cs="Times New Roman"/>
      </w:rPr>
    </w:lvl>
    <w:lvl w:ilvl="2" w:tplc="1FC4FD4E" w:tentative="1">
      <w:start w:val="1"/>
      <w:numFmt w:val="lowerRoman"/>
      <w:lvlText w:val="%3."/>
      <w:lvlJc w:val="right"/>
      <w:pPr>
        <w:tabs>
          <w:tab w:val="num" w:pos="2560"/>
        </w:tabs>
        <w:ind w:left="2560" w:hanging="180"/>
      </w:pPr>
      <w:rPr>
        <w:rFonts w:cs="Times New Roman"/>
      </w:rPr>
    </w:lvl>
    <w:lvl w:ilvl="3" w:tplc="26944244" w:tentative="1">
      <w:start w:val="1"/>
      <w:numFmt w:val="decimal"/>
      <w:lvlText w:val="%4."/>
      <w:lvlJc w:val="left"/>
      <w:pPr>
        <w:tabs>
          <w:tab w:val="num" w:pos="3280"/>
        </w:tabs>
        <w:ind w:left="3280" w:hanging="360"/>
      </w:pPr>
      <w:rPr>
        <w:rFonts w:cs="Times New Roman"/>
      </w:rPr>
    </w:lvl>
    <w:lvl w:ilvl="4" w:tplc="86947D2E" w:tentative="1">
      <w:start w:val="1"/>
      <w:numFmt w:val="lowerLetter"/>
      <w:lvlText w:val="%5."/>
      <w:lvlJc w:val="left"/>
      <w:pPr>
        <w:tabs>
          <w:tab w:val="num" w:pos="4000"/>
        </w:tabs>
        <w:ind w:left="4000" w:hanging="360"/>
      </w:pPr>
      <w:rPr>
        <w:rFonts w:cs="Times New Roman"/>
      </w:rPr>
    </w:lvl>
    <w:lvl w:ilvl="5" w:tplc="DAFCA8B4" w:tentative="1">
      <w:start w:val="1"/>
      <w:numFmt w:val="lowerRoman"/>
      <w:lvlText w:val="%6."/>
      <w:lvlJc w:val="right"/>
      <w:pPr>
        <w:tabs>
          <w:tab w:val="num" w:pos="4720"/>
        </w:tabs>
        <w:ind w:left="4720" w:hanging="180"/>
      </w:pPr>
      <w:rPr>
        <w:rFonts w:cs="Times New Roman"/>
      </w:rPr>
    </w:lvl>
    <w:lvl w:ilvl="6" w:tplc="85A8F52A" w:tentative="1">
      <w:start w:val="1"/>
      <w:numFmt w:val="decimal"/>
      <w:lvlText w:val="%7."/>
      <w:lvlJc w:val="left"/>
      <w:pPr>
        <w:tabs>
          <w:tab w:val="num" w:pos="5440"/>
        </w:tabs>
        <w:ind w:left="5440" w:hanging="360"/>
      </w:pPr>
      <w:rPr>
        <w:rFonts w:cs="Times New Roman"/>
      </w:rPr>
    </w:lvl>
    <w:lvl w:ilvl="7" w:tplc="D430EEDE" w:tentative="1">
      <w:start w:val="1"/>
      <w:numFmt w:val="lowerLetter"/>
      <w:lvlText w:val="%8."/>
      <w:lvlJc w:val="left"/>
      <w:pPr>
        <w:tabs>
          <w:tab w:val="num" w:pos="6160"/>
        </w:tabs>
        <w:ind w:left="6160" w:hanging="360"/>
      </w:pPr>
      <w:rPr>
        <w:rFonts w:cs="Times New Roman"/>
      </w:rPr>
    </w:lvl>
    <w:lvl w:ilvl="8" w:tplc="7D6E786A" w:tentative="1">
      <w:start w:val="1"/>
      <w:numFmt w:val="lowerRoman"/>
      <w:lvlText w:val="%9."/>
      <w:lvlJc w:val="right"/>
      <w:pPr>
        <w:tabs>
          <w:tab w:val="num" w:pos="6880"/>
        </w:tabs>
        <w:ind w:left="6880" w:hanging="180"/>
      </w:pPr>
      <w:rPr>
        <w:rFonts w:cs="Times New Roman"/>
      </w:rPr>
    </w:lvl>
  </w:abstractNum>
  <w:abstractNum w:abstractNumId="81">
    <w:nsid w:val="27396FBA"/>
    <w:multiLevelType w:val="hybridMultilevel"/>
    <w:tmpl w:val="DE90BF9E"/>
    <w:lvl w:ilvl="0" w:tplc="42B0C48A">
      <w:start w:val="1"/>
      <w:numFmt w:val="decimal"/>
      <w:pStyle w:val="AVCNumberinglevel1"/>
      <w:lvlText w:val="%1."/>
      <w:lvlJc w:val="left"/>
      <w:pPr>
        <w:tabs>
          <w:tab w:val="num" w:pos="720"/>
        </w:tabs>
        <w:ind w:left="720" w:hanging="720"/>
      </w:pPr>
      <w:rPr>
        <w:rFonts w:cs="Times New Roman" w:hint="default"/>
      </w:rPr>
    </w:lvl>
    <w:lvl w:ilvl="1" w:tplc="90E62A86" w:tentative="1">
      <w:start w:val="1"/>
      <w:numFmt w:val="lowerLetter"/>
      <w:lvlText w:val="%2."/>
      <w:lvlJc w:val="left"/>
      <w:pPr>
        <w:tabs>
          <w:tab w:val="num" w:pos="1440"/>
        </w:tabs>
        <w:ind w:left="1440" w:hanging="360"/>
      </w:pPr>
      <w:rPr>
        <w:rFonts w:cs="Times New Roman"/>
      </w:rPr>
    </w:lvl>
    <w:lvl w:ilvl="2" w:tplc="E19CC21E" w:tentative="1">
      <w:start w:val="1"/>
      <w:numFmt w:val="lowerRoman"/>
      <w:lvlText w:val="%3."/>
      <w:lvlJc w:val="right"/>
      <w:pPr>
        <w:tabs>
          <w:tab w:val="num" w:pos="2160"/>
        </w:tabs>
        <w:ind w:left="2160" w:hanging="180"/>
      </w:pPr>
      <w:rPr>
        <w:rFonts w:cs="Times New Roman"/>
      </w:rPr>
    </w:lvl>
    <w:lvl w:ilvl="3" w:tplc="A3DEF6DC" w:tentative="1">
      <w:start w:val="1"/>
      <w:numFmt w:val="decimal"/>
      <w:lvlText w:val="%4."/>
      <w:lvlJc w:val="left"/>
      <w:pPr>
        <w:tabs>
          <w:tab w:val="num" w:pos="2880"/>
        </w:tabs>
        <w:ind w:left="2880" w:hanging="360"/>
      </w:pPr>
      <w:rPr>
        <w:rFonts w:cs="Times New Roman"/>
      </w:rPr>
    </w:lvl>
    <w:lvl w:ilvl="4" w:tplc="1D56E0D0" w:tentative="1">
      <w:start w:val="1"/>
      <w:numFmt w:val="lowerLetter"/>
      <w:lvlText w:val="%5."/>
      <w:lvlJc w:val="left"/>
      <w:pPr>
        <w:tabs>
          <w:tab w:val="num" w:pos="3600"/>
        </w:tabs>
        <w:ind w:left="3600" w:hanging="360"/>
      </w:pPr>
      <w:rPr>
        <w:rFonts w:cs="Times New Roman"/>
      </w:rPr>
    </w:lvl>
    <w:lvl w:ilvl="5" w:tplc="308485E2" w:tentative="1">
      <w:start w:val="1"/>
      <w:numFmt w:val="lowerRoman"/>
      <w:lvlText w:val="%6."/>
      <w:lvlJc w:val="right"/>
      <w:pPr>
        <w:tabs>
          <w:tab w:val="num" w:pos="4320"/>
        </w:tabs>
        <w:ind w:left="4320" w:hanging="180"/>
      </w:pPr>
      <w:rPr>
        <w:rFonts w:cs="Times New Roman"/>
      </w:rPr>
    </w:lvl>
    <w:lvl w:ilvl="6" w:tplc="A2E6CFB4" w:tentative="1">
      <w:start w:val="1"/>
      <w:numFmt w:val="decimal"/>
      <w:lvlText w:val="%7."/>
      <w:lvlJc w:val="left"/>
      <w:pPr>
        <w:tabs>
          <w:tab w:val="num" w:pos="5040"/>
        </w:tabs>
        <w:ind w:left="5040" w:hanging="360"/>
      </w:pPr>
      <w:rPr>
        <w:rFonts w:cs="Times New Roman"/>
      </w:rPr>
    </w:lvl>
    <w:lvl w:ilvl="7" w:tplc="D0587D4E" w:tentative="1">
      <w:start w:val="1"/>
      <w:numFmt w:val="lowerLetter"/>
      <w:lvlText w:val="%8."/>
      <w:lvlJc w:val="left"/>
      <w:pPr>
        <w:tabs>
          <w:tab w:val="num" w:pos="5760"/>
        </w:tabs>
        <w:ind w:left="5760" w:hanging="360"/>
      </w:pPr>
      <w:rPr>
        <w:rFonts w:cs="Times New Roman"/>
      </w:rPr>
    </w:lvl>
    <w:lvl w:ilvl="8" w:tplc="87181D7A" w:tentative="1">
      <w:start w:val="1"/>
      <w:numFmt w:val="lowerRoman"/>
      <w:lvlText w:val="%9."/>
      <w:lvlJc w:val="right"/>
      <w:pPr>
        <w:tabs>
          <w:tab w:val="num" w:pos="6480"/>
        </w:tabs>
        <w:ind w:left="6480" w:hanging="180"/>
      </w:pPr>
      <w:rPr>
        <w:rFonts w:cs="Times New Roman"/>
      </w:rPr>
    </w:lvl>
  </w:abstractNum>
  <w:abstractNum w:abstractNumId="82">
    <w:nsid w:val="290028B2"/>
    <w:multiLevelType w:val="hybridMultilevel"/>
    <w:tmpl w:val="D66A5E5E"/>
    <w:lvl w:ilvl="0" w:tplc="E7809D88">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1C4AB7EA">
      <w:start w:val="1"/>
      <w:numFmt w:val="bullet"/>
      <w:lvlText w:val="o"/>
      <w:lvlJc w:val="left"/>
      <w:pPr>
        <w:tabs>
          <w:tab w:val="num" w:pos="2232"/>
        </w:tabs>
        <w:ind w:left="2232" w:hanging="360"/>
      </w:pPr>
      <w:rPr>
        <w:rFonts w:ascii="Courier New" w:hAnsi="Courier New" w:hint="default"/>
      </w:rPr>
    </w:lvl>
    <w:lvl w:ilvl="2" w:tplc="374831B4" w:tentative="1">
      <w:start w:val="1"/>
      <w:numFmt w:val="bullet"/>
      <w:lvlText w:val=""/>
      <w:lvlJc w:val="left"/>
      <w:pPr>
        <w:tabs>
          <w:tab w:val="num" w:pos="2952"/>
        </w:tabs>
        <w:ind w:left="2952" w:hanging="360"/>
      </w:pPr>
      <w:rPr>
        <w:rFonts w:ascii="Wingdings" w:hAnsi="Wingdings" w:hint="default"/>
      </w:rPr>
    </w:lvl>
    <w:lvl w:ilvl="3" w:tplc="2F261896" w:tentative="1">
      <w:start w:val="1"/>
      <w:numFmt w:val="bullet"/>
      <w:lvlText w:val=""/>
      <w:lvlJc w:val="left"/>
      <w:pPr>
        <w:tabs>
          <w:tab w:val="num" w:pos="3672"/>
        </w:tabs>
        <w:ind w:left="3672" w:hanging="360"/>
      </w:pPr>
      <w:rPr>
        <w:rFonts w:ascii="Symbol" w:hAnsi="Symbol" w:hint="default"/>
      </w:rPr>
    </w:lvl>
    <w:lvl w:ilvl="4" w:tplc="BC5455D4" w:tentative="1">
      <w:start w:val="1"/>
      <w:numFmt w:val="bullet"/>
      <w:lvlText w:val="o"/>
      <w:lvlJc w:val="left"/>
      <w:pPr>
        <w:tabs>
          <w:tab w:val="num" w:pos="4392"/>
        </w:tabs>
        <w:ind w:left="4392" w:hanging="360"/>
      </w:pPr>
      <w:rPr>
        <w:rFonts w:ascii="Courier New" w:hAnsi="Courier New" w:hint="default"/>
      </w:rPr>
    </w:lvl>
    <w:lvl w:ilvl="5" w:tplc="3D64B1D4">
      <w:start w:val="1"/>
      <w:numFmt w:val="bullet"/>
      <w:lvlText w:val=""/>
      <w:lvlJc w:val="left"/>
      <w:pPr>
        <w:tabs>
          <w:tab w:val="num" w:pos="5112"/>
        </w:tabs>
        <w:ind w:left="5112" w:hanging="360"/>
      </w:pPr>
      <w:rPr>
        <w:rFonts w:ascii="Wingdings" w:hAnsi="Wingdings" w:hint="default"/>
      </w:rPr>
    </w:lvl>
    <w:lvl w:ilvl="6" w:tplc="ABF68F42" w:tentative="1">
      <w:start w:val="1"/>
      <w:numFmt w:val="bullet"/>
      <w:lvlText w:val=""/>
      <w:lvlJc w:val="left"/>
      <w:pPr>
        <w:tabs>
          <w:tab w:val="num" w:pos="5832"/>
        </w:tabs>
        <w:ind w:left="5832" w:hanging="360"/>
      </w:pPr>
      <w:rPr>
        <w:rFonts w:ascii="Symbol" w:hAnsi="Symbol" w:hint="default"/>
      </w:rPr>
    </w:lvl>
    <w:lvl w:ilvl="7" w:tplc="5E0A03A4" w:tentative="1">
      <w:start w:val="1"/>
      <w:numFmt w:val="bullet"/>
      <w:lvlText w:val="o"/>
      <w:lvlJc w:val="left"/>
      <w:pPr>
        <w:tabs>
          <w:tab w:val="num" w:pos="6552"/>
        </w:tabs>
        <w:ind w:left="6552" w:hanging="360"/>
      </w:pPr>
      <w:rPr>
        <w:rFonts w:ascii="Courier New" w:hAnsi="Courier New" w:hint="default"/>
      </w:rPr>
    </w:lvl>
    <w:lvl w:ilvl="8" w:tplc="185A7292" w:tentative="1">
      <w:start w:val="1"/>
      <w:numFmt w:val="bullet"/>
      <w:lvlText w:val=""/>
      <w:lvlJc w:val="left"/>
      <w:pPr>
        <w:tabs>
          <w:tab w:val="num" w:pos="7272"/>
        </w:tabs>
        <w:ind w:left="7272" w:hanging="360"/>
      </w:pPr>
      <w:rPr>
        <w:rFonts w:ascii="Wingdings" w:hAnsi="Wingdings" w:hint="default"/>
      </w:rPr>
    </w:lvl>
  </w:abstractNum>
  <w:abstractNum w:abstractNumId="83">
    <w:nsid w:val="29223CD7"/>
    <w:multiLevelType w:val="hybridMultilevel"/>
    <w:tmpl w:val="99CE1ABC"/>
    <w:lvl w:ilvl="0" w:tplc="0809000F">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B493E25"/>
    <w:multiLevelType w:val="hybridMultilevel"/>
    <w:tmpl w:val="89C84E18"/>
    <w:lvl w:ilvl="0" w:tplc="8D9C1370">
      <w:start w:val="1"/>
      <w:numFmt w:val="decimal"/>
      <w:lvlText w:val="%1."/>
      <w:lvlJc w:val="left"/>
      <w:pPr>
        <w:ind w:left="763" w:hanging="360"/>
      </w:pPr>
      <w:rPr>
        <w:rFonts w:hint="eastAsia"/>
      </w:rPr>
    </w:lvl>
    <w:lvl w:ilvl="1" w:tplc="FC64455E" w:tentative="1">
      <w:start w:val="1"/>
      <w:numFmt w:val="bullet"/>
      <w:lvlText w:val="o"/>
      <w:lvlJc w:val="left"/>
      <w:pPr>
        <w:ind w:left="1483" w:hanging="360"/>
      </w:pPr>
      <w:rPr>
        <w:rFonts w:ascii="Courier New" w:hAnsi="Courier New" w:cs="Courier New" w:hint="default"/>
      </w:rPr>
    </w:lvl>
    <w:lvl w:ilvl="2" w:tplc="7BC6CD46" w:tentative="1">
      <w:start w:val="1"/>
      <w:numFmt w:val="bullet"/>
      <w:lvlText w:val=""/>
      <w:lvlJc w:val="left"/>
      <w:pPr>
        <w:ind w:left="2203" w:hanging="360"/>
      </w:pPr>
      <w:rPr>
        <w:rFonts w:ascii="Wingdings" w:hAnsi="Wingdings" w:hint="default"/>
      </w:rPr>
    </w:lvl>
    <w:lvl w:ilvl="3" w:tplc="A2F8943A" w:tentative="1">
      <w:start w:val="1"/>
      <w:numFmt w:val="bullet"/>
      <w:lvlText w:val=""/>
      <w:lvlJc w:val="left"/>
      <w:pPr>
        <w:ind w:left="2923" w:hanging="360"/>
      </w:pPr>
      <w:rPr>
        <w:rFonts w:ascii="Symbol" w:hAnsi="Symbol" w:hint="default"/>
      </w:rPr>
    </w:lvl>
    <w:lvl w:ilvl="4" w:tplc="F7C4CE7A" w:tentative="1">
      <w:start w:val="1"/>
      <w:numFmt w:val="bullet"/>
      <w:lvlText w:val="o"/>
      <w:lvlJc w:val="left"/>
      <w:pPr>
        <w:ind w:left="3643" w:hanging="360"/>
      </w:pPr>
      <w:rPr>
        <w:rFonts w:ascii="Courier New" w:hAnsi="Courier New" w:cs="Courier New" w:hint="default"/>
      </w:rPr>
    </w:lvl>
    <w:lvl w:ilvl="5" w:tplc="BD3E8DC6" w:tentative="1">
      <w:start w:val="1"/>
      <w:numFmt w:val="bullet"/>
      <w:lvlText w:val=""/>
      <w:lvlJc w:val="left"/>
      <w:pPr>
        <w:ind w:left="4363" w:hanging="360"/>
      </w:pPr>
      <w:rPr>
        <w:rFonts w:ascii="Wingdings" w:hAnsi="Wingdings" w:hint="default"/>
      </w:rPr>
    </w:lvl>
    <w:lvl w:ilvl="6" w:tplc="4F42F5A8" w:tentative="1">
      <w:start w:val="1"/>
      <w:numFmt w:val="bullet"/>
      <w:lvlText w:val=""/>
      <w:lvlJc w:val="left"/>
      <w:pPr>
        <w:ind w:left="5083" w:hanging="360"/>
      </w:pPr>
      <w:rPr>
        <w:rFonts w:ascii="Symbol" w:hAnsi="Symbol" w:hint="default"/>
      </w:rPr>
    </w:lvl>
    <w:lvl w:ilvl="7" w:tplc="BDFCFAA0" w:tentative="1">
      <w:start w:val="1"/>
      <w:numFmt w:val="bullet"/>
      <w:lvlText w:val="o"/>
      <w:lvlJc w:val="left"/>
      <w:pPr>
        <w:ind w:left="5803" w:hanging="360"/>
      </w:pPr>
      <w:rPr>
        <w:rFonts w:ascii="Courier New" w:hAnsi="Courier New" w:cs="Courier New" w:hint="default"/>
      </w:rPr>
    </w:lvl>
    <w:lvl w:ilvl="8" w:tplc="7260355C" w:tentative="1">
      <w:start w:val="1"/>
      <w:numFmt w:val="bullet"/>
      <w:lvlText w:val=""/>
      <w:lvlJc w:val="left"/>
      <w:pPr>
        <w:ind w:left="6523" w:hanging="360"/>
      </w:pPr>
      <w:rPr>
        <w:rFonts w:ascii="Wingdings" w:hAnsi="Wingdings" w:hint="default"/>
      </w:rPr>
    </w:lvl>
  </w:abstractNum>
  <w:abstractNum w:abstractNumId="85">
    <w:nsid w:val="2C56207C"/>
    <w:multiLevelType w:val="hybridMultilevel"/>
    <w:tmpl w:val="C7AA7148"/>
    <w:lvl w:ilvl="0" w:tplc="0908E3EA">
      <w:start w:val="1"/>
      <w:numFmt w:val="decimal"/>
      <w:lvlText w:val="%1."/>
      <w:lvlJc w:val="left"/>
      <w:pPr>
        <w:ind w:left="720" w:hanging="360"/>
      </w:pPr>
    </w:lvl>
    <w:lvl w:ilvl="1" w:tplc="2A5A32F2">
      <w:start w:val="1"/>
      <w:numFmt w:val="decimal"/>
      <w:lvlText w:val="%2."/>
      <w:lvlJc w:val="left"/>
      <w:pPr>
        <w:ind w:left="1440" w:hanging="360"/>
      </w:pPr>
      <w:rPr>
        <w:rFonts w:cs="Times New Roman"/>
      </w:rPr>
    </w:lvl>
    <w:lvl w:ilvl="2" w:tplc="FE2A50D8" w:tentative="1">
      <w:start w:val="1"/>
      <w:numFmt w:val="lowerRoman"/>
      <w:lvlText w:val="%3."/>
      <w:lvlJc w:val="right"/>
      <w:pPr>
        <w:ind w:left="2160" w:hanging="180"/>
      </w:pPr>
    </w:lvl>
    <w:lvl w:ilvl="3" w:tplc="C21C3932" w:tentative="1">
      <w:start w:val="1"/>
      <w:numFmt w:val="decimal"/>
      <w:lvlText w:val="%4."/>
      <w:lvlJc w:val="left"/>
      <w:pPr>
        <w:ind w:left="2880" w:hanging="360"/>
      </w:pPr>
    </w:lvl>
    <w:lvl w:ilvl="4" w:tplc="896C6AD2" w:tentative="1">
      <w:start w:val="1"/>
      <w:numFmt w:val="lowerLetter"/>
      <w:lvlText w:val="%5."/>
      <w:lvlJc w:val="left"/>
      <w:pPr>
        <w:ind w:left="3600" w:hanging="360"/>
      </w:pPr>
    </w:lvl>
    <w:lvl w:ilvl="5" w:tplc="541ACB34" w:tentative="1">
      <w:start w:val="1"/>
      <w:numFmt w:val="lowerRoman"/>
      <w:lvlText w:val="%6."/>
      <w:lvlJc w:val="right"/>
      <w:pPr>
        <w:ind w:left="4320" w:hanging="180"/>
      </w:pPr>
    </w:lvl>
    <w:lvl w:ilvl="6" w:tplc="280806EC" w:tentative="1">
      <w:start w:val="1"/>
      <w:numFmt w:val="decimal"/>
      <w:lvlText w:val="%7."/>
      <w:lvlJc w:val="left"/>
      <w:pPr>
        <w:ind w:left="5040" w:hanging="360"/>
      </w:pPr>
    </w:lvl>
    <w:lvl w:ilvl="7" w:tplc="C4EA017E" w:tentative="1">
      <w:start w:val="1"/>
      <w:numFmt w:val="lowerLetter"/>
      <w:lvlText w:val="%8."/>
      <w:lvlJc w:val="left"/>
      <w:pPr>
        <w:ind w:left="5760" w:hanging="360"/>
      </w:pPr>
    </w:lvl>
    <w:lvl w:ilvl="8" w:tplc="8BB62B72" w:tentative="1">
      <w:start w:val="1"/>
      <w:numFmt w:val="lowerRoman"/>
      <w:lvlText w:val="%9."/>
      <w:lvlJc w:val="right"/>
      <w:pPr>
        <w:ind w:left="6480" w:hanging="180"/>
      </w:pPr>
    </w:lvl>
  </w:abstractNum>
  <w:abstractNum w:abstractNumId="86">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2D137E0B"/>
    <w:multiLevelType w:val="hybridMultilevel"/>
    <w:tmpl w:val="988E223C"/>
    <w:lvl w:ilvl="0" w:tplc="04090019">
      <w:numFmt w:val="bullet"/>
      <w:lvlText w:val="–"/>
      <w:lvlJc w:val="left"/>
      <w:pPr>
        <w:tabs>
          <w:tab w:val="num" w:pos="805"/>
        </w:tabs>
        <w:ind w:left="805" w:hanging="405"/>
      </w:pPr>
      <w:rPr>
        <w:rFonts w:ascii="Times New Roman" w:eastAsia="Batang" w:hAnsi="Times New Roman" w:hint="default"/>
      </w:rPr>
    </w:lvl>
    <w:lvl w:ilvl="1" w:tplc="08090019">
      <w:start w:val="1"/>
      <w:numFmt w:val="bullet"/>
      <w:lvlText w:val=""/>
      <w:lvlJc w:val="left"/>
      <w:pPr>
        <w:tabs>
          <w:tab w:val="num" w:pos="800"/>
        </w:tabs>
        <w:ind w:left="800" w:hanging="400"/>
      </w:pPr>
      <w:rPr>
        <w:rFonts w:ascii="Wingdings" w:hAnsi="Wingdings"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88">
    <w:nsid w:val="2D7F136B"/>
    <w:multiLevelType w:val="hybridMultilevel"/>
    <w:tmpl w:val="3E1C41BA"/>
    <w:lvl w:ilvl="0" w:tplc="7D0492D4">
      <w:start w:val="1"/>
      <w:numFmt w:val="decimal"/>
      <w:lvlText w:val="%1."/>
      <w:lvlJc w:val="left"/>
      <w:pPr>
        <w:tabs>
          <w:tab w:val="num" w:pos="400"/>
        </w:tabs>
        <w:ind w:left="400" w:hanging="400"/>
      </w:pPr>
      <w:rPr>
        <w:rFonts w:cs="Times New Roman"/>
      </w:rPr>
    </w:lvl>
    <w:lvl w:ilvl="1" w:tplc="437E887A" w:tentative="1">
      <w:start w:val="1"/>
      <w:numFmt w:val="upperLetter"/>
      <w:lvlText w:val="%2."/>
      <w:lvlJc w:val="left"/>
      <w:pPr>
        <w:tabs>
          <w:tab w:val="num" w:pos="800"/>
        </w:tabs>
        <w:ind w:left="800" w:hanging="400"/>
      </w:pPr>
      <w:rPr>
        <w:rFonts w:cs="Times New Roman"/>
      </w:rPr>
    </w:lvl>
    <w:lvl w:ilvl="2" w:tplc="4B520C18">
      <w:start w:val="1"/>
      <w:numFmt w:val="lowerRoman"/>
      <w:lvlText w:val="%3."/>
      <w:lvlJc w:val="right"/>
      <w:pPr>
        <w:tabs>
          <w:tab w:val="num" w:pos="1200"/>
        </w:tabs>
        <w:ind w:left="1200" w:hanging="400"/>
      </w:pPr>
      <w:rPr>
        <w:rFonts w:cs="Times New Roman"/>
      </w:rPr>
    </w:lvl>
    <w:lvl w:ilvl="3" w:tplc="7930AE2C" w:tentative="1">
      <w:start w:val="1"/>
      <w:numFmt w:val="decimal"/>
      <w:lvlText w:val="%4."/>
      <w:lvlJc w:val="left"/>
      <w:pPr>
        <w:tabs>
          <w:tab w:val="num" w:pos="1600"/>
        </w:tabs>
        <w:ind w:left="1600" w:hanging="400"/>
      </w:pPr>
      <w:rPr>
        <w:rFonts w:cs="Times New Roman"/>
      </w:rPr>
    </w:lvl>
    <w:lvl w:ilvl="4" w:tplc="72BE3B88" w:tentative="1">
      <w:start w:val="1"/>
      <w:numFmt w:val="upperLetter"/>
      <w:lvlText w:val="%5."/>
      <w:lvlJc w:val="left"/>
      <w:pPr>
        <w:tabs>
          <w:tab w:val="num" w:pos="2000"/>
        </w:tabs>
        <w:ind w:left="2000" w:hanging="400"/>
      </w:pPr>
      <w:rPr>
        <w:rFonts w:cs="Times New Roman"/>
      </w:rPr>
    </w:lvl>
    <w:lvl w:ilvl="5" w:tplc="3D72C868" w:tentative="1">
      <w:start w:val="1"/>
      <w:numFmt w:val="lowerRoman"/>
      <w:lvlText w:val="%6."/>
      <w:lvlJc w:val="right"/>
      <w:pPr>
        <w:tabs>
          <w:tab w:val="num" w:pos="2400"/>
        </w:tabs>
        <w:ind w:left="2400" w:hanging="400"/>
      </w:pPr>
      <w:rPr>
        <w:rFonts w:cs="Times New Roman"/>
      </w:rPr>
    </w:lvl>
    <w:lvl w:ilvl="6" w:tplc="CC38341A" w:tentative="1">
      <w:start w:val="1"/>
      <w:numFmt w:val="decimal"/>
      <w:lvlText w:val="%7."/>
      <w:lvlJc w:val="left"/>
      <w:pPr>
        <w:tabs>
          <w:tab w:val="num" w:pos="2800"/>
        </w:tabs>
        <w:ind w:left="2800" w:hanging="400"/>
      </w:pPr>
      <w:rPr>
        <w:rFonts w:cs="Times New Roman"/>
      </w:rPr>
    </w:lvl>
    <w:lvl w:ilvl="7" w:tplc="190661B0" w:tentative="1">
      <w:start w:val="1"/>
      <w:numFmt w:val="upperLetter"/>
      <w:lvlText w:val="%8."/>
      <w:lvlJc w:val="left"/>
      <w:pPr>
        <w:tabs>
          <w:tab w:val="num" w:pos="3200"/>
        </w:tabs>
        <w:ind w:left="3200" w:hanging="400"/>
      </w:pPr>
      <w:rPr>
        <w:rFonts w:cs="Times New Roman"/>
      </w:rPr>
    </w:lvl>
    <w:lvl w:ilvl="8" w:tplc="2D6CE97E" w:tentative="1">
      <w:start w:val="1"/>
      <w:numFmt w:val="lowerRoman"/>
      <w:lvlText w:val="%9."/>
      <w:lvlJc w:val="right"/>
      <w:pPr>
        <w:tabs>
          <w:tab w:val="num" w:pos="3600"/>
        </w:tabs>
        <w:ind w:left="3600" w:hanging="400"/>
      </w:pPr>
      <w:rPr>
        <w:rFonts w:cs="Times New Roman"/>
      </w:rPr>
    </w:lvl>
  </w:abstractNum>
  <w:abstractNum w:abstractNumId="89">
    <w:nsid w:val="2DDA2E2D"/>
    <w:multiLevelType w:val="hybridMultilevel"/>
    <w:tmpl w:val="6CAA19BA"/>
    <w:lvl w:ilvl="0" w:tplc="B16271CE">
      <w:start w:val="5"/>
      <w:numFmt w:val="bullet"/>
      <w:lvlText w:val="–"/>
      <w:lvlJc w:val="left"/>
      <w:pPr>
        <w:ind w:left="360" w:hanging="360"/>
      </w:pPr>
      <w:rPr>
        <w:rFonts w:ascii="Times New Roman" w:eastAsia="Times New Roman" w:hAnsi="Times New Roman" w:hint="default"/>
        <w:b w:val="0"/>
        <w:i w:val="0"/>
        <w:sz w:val="20"/>
      </w:rPr>
    </w:lvl>
    <w:lvl w:ilvl="1" w:tplc="471C8C72">
      <w:start w:val="5"/>
      <w:numFmt w:val="bullet"/>
      <w:lvlText w:val="–"/>
      <w:lvlJc w:val="left"/>
      <w:pPr>
        <w:ind w:left="1080" w:hanging="360"/>
      </w:pPr>
      <w:rPr>
        <w:rFonts w:ascii="Times New Roman" w:eastAsia="Times New Roman" w:hAnsi="Times New Roman" w:hint="default"/>
      </w:rPr>
    </w:lvl>
    <w:lvl w:ilvl="2" w:tplc="83469A2C">
      <w:start w:val="1"/>
      <w:numFmt w:val="bullet"/>
      <w:lvlText w:val=""/>
      <w:lvlJc w:val="left"/>
      <w:pPr>
        <w:ind w:left="1800" w:hanging="360"/>
      </w:pPr>
      <w:rPr>
        <w:rFonts w:ascii="Wingdings" w:hAnsi="Wingdings" w:hint="default"/>
      </w:rPr>
    </w:lvl>
    <w:lvl w:ilvl="3" w:tplc="F08252A8" w:tentative="1">
      <w:start w:val="1"/>
      <w:numFmt w:val="bullet"/>
      <w:lvlText w:val=""/>
      <w:lvlJc w:val="left"/>
      <w:pPr>
        <w:ind w:left="2520" w:hanging="360"/>
      </w:pPr>
      <w:rPr>
        <w:rFonts w:ascii="Symbol" w:hAnsi="Symbol" w:hint="default"/>
      </w:rPr>
    </w:lvl>
    <w:lvl w:ilvl="4" w:tplc="64544D60" w:tentative="1">
      <w:start w:val="1"/>
      <w:numFmt w:val="bullet"/>
      <w:lvlText w:val="o"/>
      <w:lvlJc w:val="left"/>
      <w:pPr>
        <w:ind w:left="3240" w:hanging="360"/>
      </w:pPr>
      <w:rPr>
        <w:rFonts w:ascii="Courier New" w:hAnsi="Courier New" w:cs="Courier New" w:hint="default"/>
      </w:rPr>
    </w:lvl>
    <w:lvl w:ilvl="5" w:tplc="B46C2824" w:tentative="1">
      <w:start w:val="1"/>
      <w:numFmt w:val="bullet"/>
      <w:lvlText w:val=""/>
      <w:lvlJc w:val="left"/>
      <w:pPr>
        <w:ind w:left="3960" w:hanging="360"/>
      </w:pPr>
      <w:rPr>
        <w:rFonts w:ascii="Wingdings" w:hAnsi="Wingdings" w:hint="default"/>
      </w:rPr>
    </w:lvl>
    <w:lvl w:ilvl="6" w:tplc="3B7C5F94" w:tentative="1">
      <w:start w:val="1"/>
      <w:numFmt w:val="bullet"/>
      <w:lvlText w:val=""/>
      <w:lvlJc w:val="left"/>
      <w:pPr>
        <w:ind w:left="4680" w:hanging="360"/>
      </w:pPr>
      <w:rPr>
        <w:rFonts w:ascii="Symbol" w:hAnsi="Symbol" w:hint="default"/>
      </w:rPr>
    </w:lvl>
    <w:lvl w:ilvl="7" w:tplc="1C868CD0" w:tentative="1">
      <w:start w:val="1"/>
      <w:numFmt w:val="bullet"/>
      <w:lvlText w:val="o"/>
      <w:lvlJc w:val="left"/>
      <w:pPr>
        <w:ind w:left="5400" w:hanging="360"/>
      </w:pPr>
      <w:rPr>
        <w:rFonts w:ascii="Courier New" w:hAnsi="Courier New" w:cs="Courier New" w:hint="default"/>
      </w:rPr>
    </w:lvl>
    <w:lvl w:ilvl="8" w:tplc="9C20FEBC" w:tentative="1">
      <w:start w:val="1"/>
      <w:numFmt w:val="bullet"/>
      <w:lvlText w:val=""/>
      <w:lvlJc w:val="left"/>
      <w:pPr>
        <w:ind w:left="6120" w:hanging="360"/>
      </w:pPr>
      <w:rPr>
        <w:rFonts w:ascii="Wingdings" w:hAnsi="Wingdings" w:hint="default"/>
      </w:rPr>
    </w:lvl>
  </w:abstractNum>
  <w:abstractNum w:abstractNumId="90">
    <w:nsid w:val="2E180756"/>
    <w:multiLevelType w:val="hybridMultilevel"/>
    <w:tmpl w:val="3C9CAE40"/>
    <w:lvl w:ilvl="0" w:tplc="75B6468A">
      <w:start w:val="1"/>
      <w:numFmt w:val="decimal"/>
      <w:lvlText w:val="%1."/>
      <w:lvlJc w:val="left"/>
      <w:pPr>
        <w:ind w:left="720" w:hanging="360"/>
      </w:pPr>
    </w:lvl>
    <w:lvl w:ilvl="1" w:tplc="AA44824A" w:tentative="1">
      <w:start w:val="1"/>
      <w:numFmt w:val="lowerLetter"/>
      <w:lvlText w:val="%2."/>
      <w:lvlJc w:val="left"/>
      <w:pPr>
        <w:ind w:left="1440" w:hanging="360"/>
      </w:pPr>
    </w:lvl>
    <w:lvl w:ilvl="2" w:tplc="BD6A3B70" w:tentative="1">
      <w:start w:val="1"/>
      <w:numFmt w:val="lowerRoman"/>
      <w:lvlText w:val="%3."/>
      <w:lvlJc w:val="right"/>
      <w:pPr>
        <w:ind w:left="2160" w:hanging="180"/>
      </w:pPr>
    </w:lvl>
    <w:lvl w:ilvl="3" w:tplc="800A5E7E" w:tentative="1">
      <w:start w:val="1"/>
      <w:numFmt w:val="decimal"/>
      <w:lvlText w:val="%4."/>
      <w:lvlJc w:val="left"/>
      <w:pPr>
        <w:ind w:left="2880" w:hanging="360"/>
      </w:pPr>
    </w:lvl>
    <w:lvl w:ilvl="4" w:tplc="829AC15A" w:tentative="1">
      <w:start w:val="1"/>
      <w:numFmt w:val="lowerLetter"/>
      <w:lvlText w:val="%5."/>
      <w:lvlJc w:val="left"/>
      <w:pPr>
        <w:ind w:left="3600" w:hanging="360"/>
      </w:pPr>
    </w:lvl>
    <w:lvl w:ilvl="5" w:tplc="4502E782" w:tentative="1">
      <w:start w:val="1"/>
      <w:numFmt w:val="lowerRoman"/>
      <w:lvlText w:val="%6."/>
      <w:lvlJc w:val="right"/>
      <w:pPr>
        <w:ind w:left="4320" w:hanging="180"/>
      </w:pPr>
    </w:lvl>
    <w:lvl w:ilvl="6" w:tplc="FC0A941E" w:tentative="1">
      <w:start w:val="1"/>
      <w:numFmt w:val="decimal"/>
      <w:lvlText w:val="%7."/>
      <w:lvlJc w:val="left"/>
      <w:pPr>
        <w:ind w:left="5040" w:hanging="360"/>
      </w:pPr>
    </w:lvl>
    <w:lvl w:ilvl="7" w:tplc="C31A31E0" w:tentative="1">
      <w:start w:val="1"/>
      <w:numFmt w:val="lowerLetter"/>
      <w:lvlText w:val="%8."/>
      <w:lvlJc w:val="left"/>
      <w:pPr>
        <w:ind w:left="5760" w:hanging="360"/>
      </w:pPr>
    </w:lvl>
    <w:lvl w:ilvl="8" w:tplc="EA986960" w:tentative="1">
      <w:start w:val="1"/>
      <w:numFmt w:val="lowerRoman"/>
      <w:lvlText w:val="%9."/>
      <w:lvlJc w:val="right"/>
      <w:pPr>
        <w:ind w:left="6480" w:hanging="180"/>
      </w:pPr>
    </w:lvl>
  </w:abstractNum>
  <w:abstractNum w:abstractNumId="91">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F9762CB"/>
    <w:multiLevelType w:val="hybridMultilevel"/>
    <w:tmpl w:val="A1641C08"/>
    <w:lvl w:ilvl="0" w:tplc="84D8C55E">
      <w:start w:val="1"/>
      <w:numFmt w:val="decimal"/>
      <w:lvlText w:val="%1."/>
      <w:lvlJc w:val="left"/>
      <w:pPr>
        <w:tabs>
          <w:tab w:val="num" w:pos="400"/>
        </w:tabs>
        <w:ind w:left="400" w:hanging="400"/>
      </w:pPr>
      <w:rPr>
        <w:rFonts w:cs="Times New Roman" w:hint="eastAsia"/>
      </w:rPr>
    </w:lvl>
    <w:lvl w:ilvl="1" w:tplc="4D867E98" w:tentative="1">
      <w:start w:val="1"/>
      <w:numFmt w:val="lowerLetter"/>
      <w:lvlText w:val="%2."/>
      <w:lvlJc w:val="left"/>
      <w:pPr>
        <w:ind w:left="1440" w:hanging="360"/>
      </w:pPr>
    </w:lvl>
    <w:lvl w:ilvl="2" w:tplc="EA86C4B2" w:tentative="1">
      <w:start w:val="1"/>
      <w:numFmt w:val="lowerRoman"/>
      <w:lvlText w:val="%3."/>
      <w:lvlJc w:val="right"/>
      <w:pPr>
        <w:ind w:left="2160" w:hanging="180"/>
      </w:pPr>
    </w:lvl>
    <w:lvl w:ilvl="3" w:tplc="6CBE4B24" w:tentative="1">
      <w:start w:val="1"/>
      <w:numFmt w:val="decimal"/>
      <w:lvlText w:val="%4."/>
      <w:lvlJc w:val="left"/>
      <w:pPr>
        <w:ind w:left="2880" w:hanging="360"/>
      </w:pPr>
    </w:lvl>
    <w:lvl w:ilvl="4" w:tplc="1D4402B2" w:tentative="1">
      <w:start w:val="1"/>
      <w:numFmt w:val="lowerLetter"/>
      <w:lvlText w:val="%5."/>
      <w:lvlJc w:val="left"/>
      <w:pPr>
        <w:ind w:left="3600" w:hanging="360"/>
      </w:pPr>
    </w:lvl>
    <w:lvl w:ilvl="5" w:tplc="DB5E3164" w:tentative="1">
      <w:start w:val="1"/>
      <w:numFmt w:val="lowerRoman"/>
      <w:lvlText w:val="%6."/>
      <w:lvlJc w:val="right"/>
      <w:pPr>
        <w:ind w:left="4320" w:hanging="180"/>
      </w:pPr>
    </w:lvl>
    <w:lvl w:ilvl="6" w:tplc="3ADA2300" w:tentative="1">
      <w:start w:val="1"/>
      <w:numFmt w:val="decimal"/>
      <w:lvlText w:val="%7."/>
      <w:lvlJc w:val="left"/>
      <w:pPr>
        <w:ind w:left="5040" w:hanging="360"/>
      </w:pPr>
    </w:lvl>
    <w:lvl w:ilvl="7" w:tplc="1C9E2208" w:tentative="1">
      <w:start w:val="1"/>
      <w:numFmt w:val="lowerLetter"/>
      <w:lvlText w:val="%8."/>
      <w:lvlJc w:val="left"/>
      <w:pPr>
        <w:ind w:left="5760" w:hanging="360"/>
      </w:pPr>
    </w:lvl>
    <w:lvl w:ilvl="8" w:tplc="E4F2A744" w:tentative="1">
      <w:start w:val="1"/>
      <w:numFmt w:val="lowerRoman"/>
      <w:lvlText w:val="%9."/>
      <w:lvlJc w:val="right"/>
      <w:pPr>
        <w:ind w:left="6480" w:hanging="180"/>
      </w:pPr>
    </w:lvl>
  </w:abstractNum>
  <w:abstractNum w:abstractNumId="93">
    <w:nsid w:val="31D73747"/>
    <w:multiLevelType w:val="hybridMultilevel"/>
    <w:tmpl w:val="9580FD56"/>
    <w:lvl w:ilvl="0" w:tplc="4468AA6E">
      <w:start w:val="1"/>
      <w:numFmt w:val="decimal"/>
      <w:lvlText w:val="%1."/>
      <w:lvlJc w:val="left"/>
      <w:pPr>
        <w:tabs>
          <w:tab w:val="num" w:pos="400"/>
        </w:tabs>
        <w:ind w:left="400" w:hanging="400"/>
      </w:pPr>
      <w:rPr>
        <w:rFonts w:cs="Times New Roman" w:hint="eastAsia"/>
      </w:rPr>
    </w:lvl>
    <w:lvl w:ilvl="1" w:tplc="D23E1EEA" w:tentative="1">
      <w:start w:val="1"/>
      <w:numFmt w:val="lowerLetter"/>
      <w:lvlText w:val="%2."/>
      <w:lvlJc w:val="left"/>
      <w:pPr>
        <w:ind w:left="1440" w:hanging="360"/>
      </w:pPr>
    </w:lvl>
    <w:lvl w:ilvl="2" w:tplc="4770E718" w:tentative="1">
      <w:start w:val="1"/>
      <w:numFmt w:val="lowerRoman"/>
      <w:lvlText w:val="%3."/>
      <w:lvlJc w:val="right"/>
      <w:pPr>
        <w:ind w:left="2160" w:hanging="180"/>
      </w:pPr>
    </w:lvl>
    <w:lvl w:ilvl="3" w:tplc="348409E4" w:tentative="1">
      <w:start w:val="1"/>
      <w:numFmt w:val="decimal"/>
      <w:lvlText w:val="%4."/>
      <w:lvlJc w:val="left"/>
      <w:pPr>
        <w:ind w:left="2880" w:hanging="360"/>
      </w:pPr>
    </w:lvl>
    <w:lvl w:ilvl="4" w:tplc="EF9CE4EA" w:tentative="1">
      <w:start w:val="1"/>
      <w:numFmt w:val="lowerLetter"/>
      <w:lvlText w:val="%5."/>
      <w:lvlJc w:val="left"/>
      <w:pPr>
        <w:ind w:left="3600" w:hanging="360"/>
      </w:pPr>
    </w:lvl>
    <w:lvl w:ilvl="5" w:tplc="6FF20BA8" w:tentative="1">
      <w:start w:val="1"/>
      <w:numFmt w:val="lowerRoman"/>
      <w:lvlText w:val="%6."/>
      <w:lvlJc w:val="right"/>
      <w:pPr>
        <w:ind w:left="4320" w:hanging="180"/>
      </w:pPr>
    </w:lvl>
    <w:lvl w:ilvl="6" w:tplc="7E948558" w:tentative="1">
      <w:start w:val="1"/>
      <w:numFmt w:val="decimal"/>
      <w:lvlText w:val="%7."/>
      <w:lvlJc w:val="left"/>
      <w:pPr>
        <w:ind w:left="5040" w:hanging="360"/>
      </w:pPr>
    </w:lvl>
    <w:lvl w:ilvl="7" w:tplc="0A022A0A" w:tentative="1">
      <w:start w:val="1"/>
      <w:numFmt w:val="lowerLetter"/>
      <w:lvlText w:val="%8."/>
      <w:lvlJc w:val="left"/>
      <w:pPr>
        <w:ind w:left="5760" w:hanging="360"/>
      </w:pPr>
    </w:lvl>
    <w:lvl w:ilvl="8" w:tplc="40F2DE9A" w:tentative="1">
      <w:start w:val="1"/>
      <w:numFmt w:val="lowerRoman"/>
      <w:lvlText w:val="%9."/>
      <w:lvlJc w:val="right"/>
      <w:pPr>
        <w:ind w:left="6480" w:hanging="180"/>
      </w:pPr>
    </w:lvl>
  </w:abstractNum>
  <w:abstractNum w:abstractNumId="94">
    <w:nsid w:val="32A641B4"/>
    <w:multiLevelType w:val="hybridMultilevel"/>
    <w:tmpl w:val="B436107C"/>
    <w:lvl w:ilvl="0" w:tplc="35FA28D8">
      <w:start w:val="5"/>
      <w:numFmt w:val="bullet"/>
      <w:lvlText w:val="–"/>
      <w:lvlJc w:val="left"/>
      <w:pPr>
        <w:ind w:left="1080" w:hanging="360"/>
      </w:pPr>
      <w:rPr>
        <w:rFonts w:ascii="Times New Roman" w:eastAsia="Times New Roman" w:hAnsi="Times New Roman" w:hint="default"/>
      </w:rPr>
    </w:lvl>
    <w:lvl w:ilvl="1" w:tplc="08090019">
      <w:start w:val="5"/>
      <w:numFmt w:val="bullet"/>
      <w:lvlText w:val="–"/>
      <w:lvlJc w:val="left"/>
      <w:pPr>
        <w:ind w:left="1800" w:hanging="360"/>
      </w:pPr>
      <w:rPr>
        <w:rFonts w:ascii="Times New Roman" w:eastAsia="Times New Roman" w:hAnsi="Times New Roman"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95">
    <w:nsid w:val="335F070E"/>
    <w:multiLevelType w:val="hybridMultilevel"/>
    <w:tmpl w:val="BEAEB886"/>
    <w:lvl w:ilvl="0" w:tplc="0409000F">
      <w:start w:val="1"/>
      <w:numFmt w:val="decimal"/>
      <w:lvlText w:val="%1."/>
      <w:lvlJc w:val="left"/>
      <w:pPr>
        <w:ind w:left="720" w:hanging="360"/>
      </w:pPr>
    </w:lvl>
    <w:lvl w:ilvl="1" w:tplc="69A68DC0"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34420BDE"/>
    <w:multiLevelType w:val="hybridMultilevel"/>
    <w:tmpl w:val="C76E4854"/>
    <w:lvl w:ilvl="0" w:tplc="5C20CD0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8">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0">
    <w:nsid w:val="37B30956"/>
    <w:multiLevelType w:val="hybridMultilevel"/>
    <w:tmpl w:val="143C9B42"/>
    <w:lvl w:ilvl="0" w:tplc="0809000F">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1">
    <w:nsid w:val="37F4500E"/>
    <w:multiLevelType w:val="hybridMultilevel"/>
    <w:tmpl w:val="E06AE6E0"/>
    <w:lvl w:ilvl="0" w:tplc="E9169DB8">
      <w:start w:val="1"/>
      <w:numFmt w:val="bullet"/>
      <w:lvlText w:val="–"/>
      <w:lvlJc w:val="left"/>
      <w:pPr>
        <w:ind w:left="720" w:hanging="360"/>
      </w:pPr>
      <w:rPr>
        <w:rFonts w:ascii="Courier New" w:hAnsi="Courier New"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02">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3">
    <w:nsid w:val="38A84ACE"/>
    <w:multiLevelType w:val="hybridMultilevel"/>
    <w:tmpl w:val="F7204ACC"/>
    <w:lvl w:ilvl="0" w:tplc="7848F4E6">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04">
    <w:nsid w:val="39EE18DE"/>
    <w:multiLevelType w:val="hybridMultilevel"/>
    <w:tmpl w:val="77489DEC"/>
    <w:lvl w:ilvl="0" w:tplc="21F0667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3A396342"/>
    <w:multiLevelType w:val="hybridMultilevel"/>
    <w:tmpl w:val="2C08B0F0"/>
    <w:lvl w:ilvl="0" w:tplc="0414000F">
      <w:start w:val="1"/>
      <w:numFmt w:val="decimal"/>
      <w:lvlText w:val="%1."/>
      <w:lvlJc w:val="left"/>
      <w:pPr>
        <w:tabs>
          <w:tab w:val="num" w:pos="400"/>
        </w:tabs>
        <w:ind w:left="400" w:hanging="400"/>
      </w:pPr>
      <w:rPr>
        <w:rFonts w:cs="Times New Roman"/>
      </w:rPr>
    </w:lvl>
    <w:lvl w:ilvl="1" w:tplc="04140003" w:tentative="1">
      <w:start w:val="1"/>
      <w:numFmt w:val="lowerLetter"/>
      <w:lvlText w:val="%2."/>
      <w:lvlJc w:val="left"/>
      <w:pPr>
        <w:tabs>
          <w:tab w:val="num" w:pos="1440"/>
        </w:tabs>
        <w:ind w:left="1440" w:hanging="360"/>
      </w:pPr>
      <w:rPr>
        <w:rFonts w:cs="Times New Roman"/>
      </w:rPr>
    </w:lvl>
    <w:lvl w:ilvl="2" w:tplc="04140005" w:tentative="1">
      <w:start w:val="1"/>
      <w:numFmt w:val="lowerRoman"/>
      <w:lvlText w:val="%3."/>
      <w:lvlJc w:val="right"/>
      <w:pPr>
        <w:tabs>
          <w:tab w:val="num" w:pos="2160"/>
        </w:tabs>
        <w:ind w:left="2160" w:hanging="180"/>
      </w:pPr>
      <w:rPr>
        <w:rFonts w:cs="Times New Roman"/>
      </w:rPr>
    </w:lvl>
    <w:lvl w:ilvl="3" w:tplc="04140001" w:tentative="1">
      <w:start w:val="1"/>
      <w:numFmt w:val="decimal"/>
      <w:lvlText w:val="%4."/>
      <w:lvlJc w:val="left"/>
      <w:pPr>
        <w:tabs>
          <w:tab w:val="num" w:pos="2880"/>
        </w:tabs>
        <w:ind w:left="2880" w:hanging="360"/>
      </w:pPr>
      <w:rPr>
        <w:rFonts w:cs="Times New Roman"/>
      </w:rPr>
    </w:lvl>
    <w:lvl w:ilvl="4" w:tplc="04140003" w:tentative="1">
      <w:start w:val="1"/>
      <w:numFmt w:val="lowerLetter"/>
      <w:lvlText w:val="%5."/>
      <w:lvlJc w:val="left"/>
      <w:pPr>
        <w:tabs>
          <w:tab w:val="num" w:pos="3600"/>
        </w:tabs>
        <w:ind w:left="3600" w:hanging="360"/>
      </w:pPr>
      <w:rPr>
        <w:rFonts w:cs="Times New Roman"/>
      </w:rPr>
    </w:lvl>
    <w:lvl w:ilvl="5" w:tplc="04140005" w:tentative="1">
      <w:start w:val="1"/>
      <w:numFmt w:val="lowerRoman"/>
      <w:lvlText w:val="%6."/>
      <w:lvlJc w:val="right"/>
      <w:pPr>
        <w:tabs>
          <w:tab w:val="num" w:pos="4320"/>
        </w:tabs>
        <w:ind w:left="4320" w:hanging="180"/>
      </w:pPr>
      <w:rPr>
        <w:rFonts w:cs="Times New Roman"/>
      </w:rPr>
    </w:lvl>
    <w:lvl w:ilvl="6" w:tplc="04140001" w:tentative="1">
      <w:start w:val="1"/>
      <w:numFmt w:val="decimal"/>
      <w:lvlText w:val="%7."/>
      <w:lvlJc w:val="left"/>
      <w:pPr>
        <w:tabs>
          <w:tab w:val="num" w:pos="5040"/>
        </w:tabs>
        <w:ind w:left="5040" w:hanging="360"/>
      </w:pPr>
      <w:rPr>
        <w:rFonts w:cs="Times New Roman"/>
      </w:rPr>
    </w:lvl>
    <w:lvl w:ilvl="7" w:tplc="04140003" w:tentative="1">
      <w:start w:val="1"/>
      <w:numFmt w:val="lowerLetter"/>
      <w:lvlText w:val="%8."/>
      <w:lvlJc w:val="left"/>
      <w:pPr>
        <w:tabs>
          <w:tab w:val="num" w:pos="5760"/>
        </w:tabs>
        <w:ind w:left="5760" w:hanging="360"/>
      </w:pPr>
      <w:rPr>
        <w:rFonts w:cs="Times New Roman"/>
      </w:rPr>
    </w:lvl>
    <w:lvl w:ilvl="8" w:tplc="04140005" w:tentative="1">
      <w:start w:val="1"/>
      <w:numFmt w:val="lowerRoman"/>
      <w:lvlText w:val="%9."/>
      <w:lvlJc w:val="right"/>
      <w:pPr>
        <w:tabs>
          <w:tab w:val="num" w:pos="6480"/>
        </w:tabs>
        <w:ind w:left="6480" w:hanging="180"/>
      </w:pPr>
      <w:rPr>
        <w:rFonts w:cs="Times New Roman"/>
      </w:rPr>
    </w:lvl>
  </w:abstractNum>
  <w:abstractNum w:abstractNumId="10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7">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08">
    <w:nsid w:val="3AA50EE8"/>
    <w:multiLevelType w:val="hybridMultilevel"/>
    <w:tmpl w:val="29F4BC8A"/>
    <w:lvl w:ilvl="0" w:tplc="BDC2685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3AA92E81"/>
    <w:multiLevelType w:val="hybridMultilevel"/>
    <w:tmpl w:val="7D28F72E"/>
    <w:lvl w:ilvl="0" w:tplc="0409000F">
      <w:start w:val="1"/>
      <w:numFmt w:val="lowerLetter"/>
      <w:lvlText w:val="%1."/>
      <w:lvlJc w:val="left"/>
      <w:pPr>
        <w:ind w:left="1069" w:hanging="36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0">
    <w:nsid w:val="3B352CF3"/>
    <w:multiLevelType w:val="hybridMultilevel"/>
    <w:tmpl w:val="3B102182"/>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1">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3">
    <w:nsid w:val="3D245AA1"/>
    <w:multiLevelType w:val="hybridMultilevel"/>
    <w:tmpl w:val="26E452F6"/>
    <w:lvl w:ilvl="0" w:tplc="D3805F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E1E4CAF"/>
    <w:multiLevelType w:val="hybridMultilevel"/>
    <w:tmpl w:val="3B826BD2"/>
    <w:lvl w:ilvl="0" w:tplc="0809000F">
      <w:start w:val="1"/>
      <w:numFmt w:val="bullet"/>
      <w:pStyle w:val="SVCBulletslevel2CharChar"/>
      <w:lvlText w:val="−"/>
      <w:lvlJc w:val="left"/>
      <w:pPr>
        <w:tabs>
          <w:tab w:val="num" w:pos="1117"/>
        </w:tabs>
        <w:ind w:left="1117" w:hanging="360"/>
      </w:pPr>
      <w:rPr>
        <w:rFonts w:ascii="Times New Roman" w:hAnsi="Times New Roman" w:hint="default"/>
      </w:rPr>
    </w:lvl>
    <w:lvl w:ilvl="1" w:tplc="08090019">
      <w:start w:val="1"/>
      <w:numFmt w:val="bullet"/>
      <w:lvlText w:val="o"/>
      <w:lvlJc w:val="left"/>
      <w:pPr>
        <w:tabs>
          <w:tab w:val="num" w:pos="1837"/>
        </w:tabs>
        <w:ind w:left="1837" w:hanging="360"/>
      </w:pPr>
      <w:rPr>
        <w:rFonts w:ascii="Courier New" w:hAnsi="Courier New" w:hint="default"/>
      </w:rPr>
    </w:lvl>
    <w:lvl w:ilvl="2" w:tplc="0809001B" w:tentative="1">
      <w:start w:val="1"/>
      <w:numFmt w:val="bullet"/>
      <w:lvlText w:val=""/>
      <w:lvlJc w:val="left"/>
      <w:pPr>
        <w:tabs>
          <w:tab w:val="num" w:pos="2557"/>
        </w:tabs>
        <w:ind w:left="2557" w:hanging="360"/>
      </w:pPr>
      <w:rPr>
        <w:rFonts w:ascii="Wingdings" w:hAnsi="Wingdings" w:hint="default"/>
      </w:rPr>
    </w:lvl>
    <w:lvl w:ilvl="3" w:tplc="0809000F" w:tentative="1">
      <w:start w:val="1"/>
      <w:numFmt w:val="bullet"/>
      <w:lvlText w:val=""/>
      <w:lvlJc w:val="left"/>
      <w:pPr>
        <w:tabs>
          <w:tab w:val="num" w:pos="3277"/>
        </w:tabs>
        <w:ind w:left="3277" w:hanging="360"/>
      </w:pPr>
      <w:rPr>
        <w:rFonts w:ascii="Symbol" w:hAnsi="Symbol" w:hint="default"/>
      </w:rPr>
    </w:lvl>
    <w:lvl w:ilvl="4" w:tplc="08090019" w:tentative="1">
      <w:start w:val="1"/>
      <w:numFmt w:val="bullet"/>
      <w:lvlText w:val="o"/>
      <w:lvlJc w:val="left"/>
      <w:pPr>
        <w:tabs>
          <w:tab w:val="num" w:pos="3997"/>
        </w:tabs>
        <w:ind w:left="3997" w:hanging="360"/>
      </w:pPr>
      <w:rPr>
        <w:rFonts w:ascii="Courier New" w:hAnsi="Courier New" w:hint="default"/>
      </w:rPr>
    </w:lvl>
    <w:lvl w:ilvl="5" w:tplc="0809001B" w:tentative="1">
      <w:start w:val="1"/>
      <w:numFmt w:val="bullet"/>
      <w:lvlText w:val=""/>
      <w:lvlJc w:val="left"/>
      <w:pPr>
        <w:tabs>
          <w:tab w:val="num" w:pos="4717"/>
        </w:tabs>
        <w:ind w:left="4717" w:hanging="360"/>
      </w:pPr>
      <w:rPr>
        <w:rFonts w:ascii="Wingdings" w:hAnsi="Wingdings" w:hint="default"/>
      </w:rPr>
    </w:lvl>
    <w:lvl w:ilvl="6" w:tplc="0809000F" w:tentative="1">
      <w:start w:val="1"/>
      <w:numFmt w:val="bullet"/>
      <w:lvlText w:val=""/>
      <w:lvlJc w:val="left"/>
      <w:pPr>
        <w:tabs>
          <w:tab w:val="num" w:pos="5437"/>
        </w:tabs>
        <w:ind w:left="5437" w:hanging="360"/>
      </w:pPr>
      <w:rPr>
        <w:rFonts w:ascii="Symbol" w:hAnsi="Symbol" w:hint="default"/>
      </w:rPr>
    </w:lvl>
    <w:lvl w:ilvl="7" w:tplc="08090019" w:tentative="1">
      <w:start w:val="1"/>
      <w:numFmt w:val="bullet"/>
      <w:lvlText w:val="o"/>
      <w:lvlJc w:val="left"/>
      <w:pPr>
        <w:tabs>
          <w:tab w:val="num" w:pos="6157"/>
        </w:tabs>
        <w:ind w:left="6157" w:hanging="360"/>
      </w:pPr>
      <w:rPr>
        <w:rFonts w:ascii="Courier New" w:hAnsi="Courier New" w:hint="default"/>
      </w:rPr>
    </w:lvl>
    <w:lvl w:ilvl="8" w:tplc="0809001B" w:tentative="1">
      <w:start w:val="1"/>
      <w:numFmt w:val="bullet"/>
      <w:lvlText w:val=""/>
      <w:lvlJc w:val="left"/>
      <w:pPr>
        <w:tabs>
          <w:tab w:val="num" w:pos="6877"/>
        </w:tabs>
        <w:ind w:left="6877" w:hanging="360"/>
      </w:pPr>
      <w:rPr>
        <w:rFonts w:ascii="Wingdings" w:hAnsi="Wingdings" w:hint="default"/>
      </w:rPr>
    </w:lvl>
  </w:abstractNum>
  <w:abstractNum w:abstractNumId="115">
    <w:nsid w:val="3F347283"/>
    <w:multiLevelType w:val="hybridMultilevel"/>
    <w:tmpl w:val="FF8421FA"/>
    <w:lvl w:ilvl="0" w:tplc="15DA8D9A">
      <w:start w:val="1"/>
      <w:numFmt w:val="decimal"/>
      <w:lvlText w:val="%1."/>
      <w:lvlJc w:val="left"/>
      <w:pPr>
        <w:tabs>
          <w:tab w:val="num" w:pos="660"/>
        </w:tabs>
        <w:ind w:left="660" w:hanging="360"/>
      </w:pPr>
      <w:rPr>
        <w:rFonts w:ascii="Times New Roman" w:hAnsi="Times New Roman" w:cs="Times New Roman" w:hint="default"/>
        <w:b w:val="0"/>
        <w:i w:val="0"/>
        <w:sz w:val="20"/>
      </w:rPr>
    </w:lvl>
    <w:lvl w:ilvl="1" w:tplc="F8208A06" w:tentative="1">
      <w:start w:val="1"/>
      <w:numFmt w:val="lowerLetter"/>
      <w:lvlText w:val="%2."/>
      <w:lvlJc w:val="left"/>
      <w:pPr>
        <w:tabs>
          <w:tab w:val="num" w:pos="1343"/>
        </w:tabs>
        <w:ind w:left="1343" w:hanging="360"/>
      </w:pPr>
      <w:rPr>
        <w:rFonts w:cs="Times New Roman"/>
      </w:rPr>
    </w:lvl>
    <w:lvl w:ilvl="2" w:tplc="86D6579A" w:tentative="1">
      <w:start w:val="1"/>
      <w:numFmt w:val="lowerRoman"/>
      <w:lvlText w:val="%3."/>
      <w:lvlJc w:val="right"/>
      <w:pPr>
        <w:tabs>
          <w:tab w:val="num" w:pos="2063"/>
        </w:tabs>
        <w:ind w:left="2063" w:hanging="180"/>
      </w:pPr>
      <w:rPr>
        <w:rFonts w:cs="Times New Roman"/>
      </w:rPr>
    </w:lvl>
    <w:lvl w:ilvl="3" w:tplc="FF8661D6" w:tentative="1">
      <w:start w:val="1"/>
      <w:numFmt w:val="decimal"/>
      <w:lvlText w:val="%4."/>
      <w:lvlJc w:val="left"/>
      <w:pPr>
        <w:tabs>
          <w:tab w:val="num" w:pos="2783"/>
        </w:tabs>
        <w:ind w:left="2783" w:hanging="360"/>
      </w:pPr>
      <w:rPr>
        <w:rFonts w:cs="Times New Roman"/>
      </w:rPr>
    </w:lvl>
    <w:lvl w:ilvl="4" w:tplc="B32C4AE8" w:tentative="1">
      <w:start w:val="1"/>
      <w:numFmt w:val="lowerLetter"/>
      <w:lvlText w:val="%5."/>
      <w:lvlJc w:val="left"/>
      <w:pPr>
        <w:tabs>
          <w:tab w:val="num" w:pos="3503"/>
        </w:tabs>
        <w:ind w:left="3503" w:hanging="360"/>
      </w:pPr>
      <w:rPr>
        <w:rFonts w:cs="Times New Roman"/>
      </w:rPr>
    </w:lvl>
    <w:lvl w:ilvl="5" w:tplc="F42CE2A4" w:tentative="1">
      <w:start w:val="1"/>
      <w:numFmt w:val="lowerRoman"/>
      <w:lvlText w:val="%6."/>
      <w:lvlJc w:val="right"/>
      <w:pPr>
        <w:tabs>
          <w:tab w:val="num" w:pos="4223"/>
        </w:tabs>
        <w:ind w:left="4223" w:hanging="180"/>
      </w:pPr>
      <w:rPr>
        <w:rFonts w:cs="Times New Roman"/>
      </w:rPr>
    </w:lvl>
    <w:lvl w:ilvl="6" w:tplc="642EC988" w:tentative="1">
      <w:start w:val="1"/>
      <w:numFmt w:val="decimal"/>
      <w:lvlText w:val="%7."/>
      <w:lvlJc w:val="left"/>
      <w:pPr>
        <w:tabs>
          <w:tab w:val="num" w:pos="4943"/>
        </w:tabs>
        <w:ind w:left="4943" w:hanging="360"/>
      </w:pPr>
      <w:rPr>
        <w:rFonts w:cs="Times New Roman"/>
      </w:rPr>
    </w:lvl>
    <w:lvl w:ilvl="7" w:tplc="0804D90E" w:tentative="1">
      <w:start w:val="1"/>
      <w:numFmt w:val="lowerLetter"/>
      <w:lvlText w:val="%8."/>
      <w:lvlJc w:val="left"/>
      <w:pPr>
        <w:tabs>
          <w:tab w:val="num" w:pos="5663"/>
        </w:tabs>
        <w:ind w:left="5663" w:hanging="360"/>
      </w:pPr>
      <w:rPr>
        <w:rFonts w:cs="Times New Roman"/>
      </w:rPr>
    </w:lvl>
    <w:lvl w:ilvl="8" w:tplc="9C109C2A" w:tentative="1">
      <w:start w:val="1"/>
      <w:numFmt w:val="lowerRoman"/>
      <w:lvlText w:val="%9."/>
      <w:lvlJc w:val="right"/>
      <w:pPr>
        <w:tabs>
          <w:tab w:val="num" w:pos="6383"/>
        </w:tabs>
        <w:ind w:left="6383" w:hanging="180"/>
      </w:pPr>
      <w:rPr>
        <w:rFonts w:cs="Times New Roman"/>
      </w:rPr>
    </w:lvl>
  </w:abstractNum>
  <w:abstractNum w:abstractNumId="116">
    <w:nsid w:val="3F833F48"/>
    <w:multiLevelType w:val="hybridMultilevel"/>
    <w:tmpl w:val="EECA423E"/>
    <w:lvl w:ilvl="0" w:tplc="936E81B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F8E65E2"/>
    <w:multiLevelType w:val="hybridMultilevel"/>
    <w:tmpl w:val="D53261C0"/>
    <w:lvl w:ilvl="0" w:tplc="4168B3AC">
      <w:start w:val="1"/>
      <w:numFmt w:val="bullet"/>
      <w:lvlText w:val="-"/>
      <w:lvlJc w:val="left"/>
      <w:pPr>
        <w:tabs>
          <w:tab w:val="num" w:pos="800"/>
        </w:tabs>
        <w:ind w:left="800" w:hanging="400"/>
      </w:pPr>
      <w:rPr>
        <w:rFonts w:ascii="Batang" w:eastAsia="Batang" w:hAnsi="Batang" w:hint="eastAsia"/>
      </w:rPr>
    </w:lvl>
    <w:lvl w:ilvl="1" w:tplc="08090019">
      <w:start w:val="1"/>
      <w:numFmt w:val="upperLetter"/>
      <w:lvlText w:val="%2."/>
      <w:lvlJc w:val="left"/>
      <w:pPr>
        <w:tabs>
          <w:tab w:val="num" w:pos="1200"/>
        </w:tabs>
        <w:ind w:left="1200" w:hanging="400"/>
      </w:pPr>
      <w:rPr>
        <w:rFonts w:cs="Times New Roman"/>
      </w:rPr>
    </w:lvl>
    <w:lvl w:ilvl="2" w:tplc="0809001B">
      <w:start w:val="1"/>
      <w:numFmt w:val="lowerRoman"/>
      <w:lvlText w:val="%3."/>
      <w:lvlJc w:val="right"/>
      <w:pPr>
        <w:tabs>
          <w:tab w:val="num" w:pos="1600"/>
        </w:tabs>
        <w:ind w:left="1600" w:hanging="400"/>
      </w:pPr>
      <w:rPr>
        <w:rFonts w:cs="Times New Roman"/>
      </w:rPr>
    </w:lvl>
    <w:lvl w:ilvl="3" w:tplc="0809000F" w:tentative="1">
      <w:start w:val="1"/>
      <w:numFmt w:val="decimal"/>
      <w:lvlText w:val="%4."/>
      <w:lvlJc w:val="left"/>
      <w:pPr>
        <w:tabs>
          <w:tab w:val="num" w:pos="2000"/>
        </w:tabs>
        <w:ind w:left="2000" w:hanging="400"/>
      </w:pPr>
      <w:rPr>
        <w:rFonts w:cs="Times New Roman"/>
      </w:rPr>
    </w:lvl>
    <w:lvl w:ilvl="4" w:tplc="08090019" w:tentative="1">
      <w:start w:val="1"/>
      <w:numFmt w:val="upperLetter"/>
      <w:lvlText w:val="%5."/>
      <w:lvlJc w:val="left"/>
      <w:pPr>
        <w:tabs>
          <w:tab w:val="num" w:pos="2400"/>
        </w:tabs>
        <w:ind w:left="2400" w:hanging="400"/>
      </w:pPr>
      <w:rPr>
        <w:rFonts w:cs="Times New Roman"/>
      </w:rPr>
    </w:lvl>
    <w:lvl w:ilvl="5" w:tplc="0809001B" w:tentative="1">
      <w:start w:val="1"/>
      <w:numFmt w:val="lowerRoman"/>
      <w:lvlText w:val="%6."/>
      <w:lvlJc w:val="right"/>
      <w:pPr>
        <w:tabs>
          <w:tab w:val="num" w:pos="2800"/>
        </w:tabs>
        <w:ind w:left="2800" w:hanging="400"/>
      </w:pPr>
      <w:rPr>
        <w:rFonts w:cs="Times New Roman"/>
      </w:rPr>
    </w:lvl>
    <w:lvl w:ilvl="6" w:tplc="0809000F" w:tentative="1">
      <w:start w:val="1"/>
      <w:numFmt w:val="decimal"/>
      <w:lvlText w:val="%7."/>
      <w:lvlJc w:val="left"/>
      <w:pPr>
        <w:tabs>
          <w:tab w:val="num" w:pos="3200"/>
        </w:tabs>
        <w:ind w:left="3200" w:hanging="400"/>
      </w:pPr>
      <w:rPr>
        <w:rFonts w:cs="Times New Roman"/>
      </w:rPr>
    </w:lvl>
    <w:lvl w:ilvl="7" w:tplc="08090019" w:tentative="1">
      <w:start w:val="1"/>
      <w:numFmt w:val="upperLetter"/>
      <w:lvlText w:val="%8."/>
      <w:lvlJc w:val="left"/>
      <w:pPr>
        <w:tabs>
          <w:tab w:val="num" w:pos="3600"/>
        </w:tabs>
        <w:ind w:left="3600" w:hanging="400"/>
      </w:pPr>
      <w:rPr>
        <w:rFonts w:cs="Times New Roman"/>
      </w:rPr>
    </w:lvl>
    <w:lvl w:ilvl="8" w:tplc="0809001B" w:tentative="1">
      <w:start w:val="1"/>
      <w:numFmt w:val="lowerRoman"/>
      <w:lvlText w:val="%9."/>
      <w:lvlJc w:val="right"/>
      <w:pPr>
        <w:tabs>
          <w:tab w:val="num" w:pos="4000"/>
        </w:tabs>
        <w:ind w:left="4000" w:hanging="400"/>
      </w:pPr>
      <w:rPr>
        <w:rFonts w:cs="Times New Roman"/>
      </w:rPr>
    </w:lvl>
  </w:abstractNum>
  <w:abstractNum w:abstractNumId="118">
    <w:nsid w:val="40B05A3A"/>
    <w:multiLevelType w:val="hybridMultilevel"/>
    <w:tmpl w:val="DB5842BE"/>
    <w:lvl w:ilvl="0" w:tplc="84BA5850">
      <w:start w:val="1"/>
      <w:numFmt w:val="decimal"/>
      <w:lvlText w:val="%1."/>
      <w:lvlJc w:val="left"/>
      <w:pPr>
        <w:tabs>
          <w:tab w:val="num" w:pos="400"/>
        </w:tabs>
        <w:ind w:left="400" w:hanging="400"/>
      </w:pPr>
      <w:rPr>
        <w:rFonts w:cs="Times New Roman"/>
      </w:rPr>
    </w:lvl>
    <w:lvl w:ilvl="1" w:tplc="08090019">
      <w:start w:val="5"/>
      <w:numFmt w:val="bullet"/>
      <w:lvlText w:val="–"/>
      <w:lvlJc w:val="left"/>
      <w:pPr>
        <w:tabs>
          <w:tab w:val="num" w:pos="1440"/>
        </w:tabs>
        <w:ind w:left="1440" w:hanging="360"/>
      </w:pPr>
      <w:rPr>
        <w:rFonts w:ascii="Times New Roman" w:eastAsia="Times New Roman" w:hAnsi="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9">
    <w:nsid w:val="4108001C"/>
    <w:multiLevelType w:val="hybridMultilevel"/>
    <w:tmpl w:val="76147BB6"/>
    <w:lvl w:ilvl="0" w:tplc="06F41E9E">
      <w:start w:val="5"/>
      <w:numFmt w:val="bullet"/>
      <w:lvlText w:val="–"/>
      <w:lvlJc w:val="left"/>
      <w:pPr>
        <w:ind w:left="720" w:hanging="360"/>
      </w:pPr>
      <w:rPr>
        <w:rFonts w:ascii="Times New Roman" w:eastAsia="Times New Roman" w:hAnsi="Times New Roman" w:hint="default"/>
      </w:rPr>
    </w:lvl>
    <w:lvl w:ilvl="1" w:tplc="04547086">
      <w:start w:val="5"/>
      <w:numFmt w:val="bullet"/>
      <w:lvlText w:val="–"/>
      <w:lvlJc w:val="left"/>
      <w:pPr>
        <w:ind w:left="1440" w:hanging="360"/>
      </w:pPr>
      <w:rPr>
        <w:rFonts w:ascii="Times New Roman" w:eastAsia="Times New Roman" w:hAnsi="Times New Roman" w:hint="default"/>
      </w:rPr>
    </w:lvl>
    <w:lvl w:ilvl="2" w:tplc="2E6E928E" w:tentative="1">
      <w:start w:val="1"/>
      <w:numFmt w:val="bullet"/>
      <w:lvlText w:val=""/>
      <w:lvlJc w:val="left"/>
      <w:pPr>
        <w:ind w:left="2160" w:hanging="360"/>
      </w:pPr>
      <w:rPr>
        <w:rFonts w:ascii="Wingdings" w:hAnsi="Wingdings" w:hint="default"/>
      </w:rPr>
    </w:lvl>
    <w:lvl w:ilvl="3" w:tplc="DBEC84FC" w:tentative="1">
      <w:start w:val="1"/>
      <w:numFmt w:val="bullet"/>
      <w:lvlText w:val=""/>
      <w:lvlJc w:val="left"/>
      <w:pPr>
        <w:ind w:left="2880" w:hanging="360"/>
      </w:pPr>
      <w:rPr>
        <w:rFonts w:ascii="Symbol" w:hAnsi="Symbol" w:hint="default"/>
      </w:rPr>
    </w:lvl>
    <w:lvl w:ilvl="4" w:tplc="1B8E91D4" w:tentative="1">
      <w:start w:val="1"/>
      <w:numFmt w:val="bullet"/>
      <w:lvlText w:val="o"/>
      <w:lvlJc w:val="left"/>
      <w:pPr>
        <w:ind w:left="3600" w:hanging="360"/>
      </w:pPr>
      <w:rPr>
        <w:rFonts w:ascii="Courier New" w:hAnsi="Courier New" w:cs="Courier New" w:hint="default"/>
      </w:rPr>
    </w:lvl>
    <w:lvl w:ilvl="5" w:tplc="D6D4360C" w:tentative="1">
      <w:start w:val="1"/>
      <w:numFmt w:val="bullet"/>
      <w:lvlText w:val=""/>
      <w:lvlJc w:val="left"/>
      <w:pPr>
        <w:ind w:left="4320" w:hanging="360"/>
      </w:pPr>
      <w:rPr>
        <w:rFonts w:ascii="Wingdings" w:hAnsi="Wingdings" w:hint="default"/>
      </w:rPr>
    </w:lvl>
    <w:lvl w:ilvl="6" w:tplc="B9800F3E" w:tentative="1">
      <w:start w:val="1"/>
      <w:numFmt w:val="bullet"/>
      <w:lvlText w:val=""/>
      <w:lvlJc w:val="left"/>
      <w:pPr>
        <w:ind w:left="5040" w:hanging="360"/>
      </w:pPr>
      <w:rPr>
        <w:rFonts w:ascii="Symbol" w:hAnsi="Symbol" w:hint="default"/>
      </w:rPr>
    </w:lvl>
    <w:lvl w:ilvl="7" w:tplc="FF3C6BA8" w:tentative="1">
      <w:start w:val="1"/>
      <w:numFmt w:val="bullet"/>
      <w:lvlText w:val="o"/>
      <w:lvlJc w:val="left"/>
      <w:pPr>
        <w:ind w:left="5760" w:hanging="360"/>
      </w:pPr>
      <w:rPr>
        <w:rFonts w:ascii="Courier New" w:hAnsi="Courier New" w:cs="Courier New" w:hint="default"/>
      </w:rPr>
    </w:lvl>
    <w:lvl w:ilvl="8" w:tplc="9D380442" w:tentative="1">
      <w:start w:val="1"/>
      <w:numFmt w:val="bullet"/>
      <w:lvlText w:val=""/>
      <w:lvlJc w:val="left"/>
      <w:pPr>
        <w:ind w:left="6480" w:hanging="360"/>
      </w:pPr>
      <w:rPr>
        <w:rFonts w:ascii="Wingdings" w:hAnsi="Wingdings" w:hint="default"/>
      </w:rPr>
    </w:lvl>
  </w:abstractNum>
  <w:abstractNum w:abstractNumId="120">
    <w:nsid w:val="413604AB"/>
    <w:multiLevelType w:val="hybridMultilevel"/>
    <w:tmpl w:val="9D6CB290"/>
    <w:lvl w:ilvl="0" w:tplc="0409000F">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21">
    <w:nsid w:val="42FA3329"/>
    <w:multiLevelType w:val="hybridMultilevel"/>
    <w:tmpl w:val="6EE2433A"/>
    <w:lvl w:ilvl="0" w:tplc="0407000F">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2">
    <w:nsid w:val="439A2F24"/>
    <w:multiLevelType w:val="hybridMultilevel"/>
    <w:tmpl w:val="06E4B6E4"/>
    <w:lvl w:ilvl="0" w:tplc="18F4981E">
      <w:start w:val="5"/>
      <w:numFmt w:val="bullet"/>
      <w:lvlText w:val="–"/>
      <w:lvlJc w:val="left"/>
      <w:pPr>
        <w:ind w:left="1254" w:hanging="480"/>
      </w:pPr>
      <w:rPr>
        <w:rFonts w:ascii="Times New Roman" w:eastAsia="Times New Roman" w:hAnsi="Times New Roman" w:hint="default"/>
      </w:rPr>
    </w:lvl>
    <w:lvl w:ilvl="1" w:tplc="08090019" w:tentative="1">
      <w:start w:val="1"/>
      <w:numFmt w:val="bullet"/>
      <w:lvlText w:val=""/>
      <w:lvlJc w:val="left"/>
      <w:pPr>
        <w:ind w:left="1734" w:hanging="480"/>
      </w:pPr>
      <w:rPr>
        <w:rFonts w:ascii="Wingdings" w:hAnsi="Wingdings" w:hint="default"/>
      </w:rPr>
    </w:lvl>
    <w:lvl w:ilvl="2" w:tplc="0809001B" w:tentative="1">
      <w:start w:val="1"/>
      <w:numFmt w:val="bullet"/>
      <w:lvlText w:val=""/>
      <w:lvlJc w:val="left"/>
      <w:pPr>
        <w:ind w:left="2214" w:hanging="480"/>
      </w:pPr>
      <w:rPr>
        <w:rFonts w:ascii="Wingdings" w:hAnsi="Wingdings" w:hint="default"/>
      </w:rPr>
    </w:lvl>
    <w:lvl w:ilvl="3" w:tplc="0809000F" w:tentative="1">
      <w:start w:val="1"/>
      <w:numFmt w:val="bullet"/>
      <w:lvlText w:val=""/>
      <w:lvlJc w:val="left"/>
      <w:pPr>
        <w:ind w:left="2694" w:hanging="480"/>
      </w:pPr>
      <w:rPr>
        <w:rFonts w:ascii="Wingdings" w:hAnsi="Wingdings" w:hint="default"/>
      </w:rPr>
    </w:lvl>
    <w:lvl w:ilvl="4" w:tplc="08090019" w:tentative="1">
      <w:start w:val="1"/>
      <w:numFmt w:val="bullet"/>
      <w:lvlText w:val=""/>
      <w:lvlJc w:val="left"/>
      <w:pPr>
        <w:ind w:left="3174" w:hanging="480"/>
      </w:pPr>
      <w:rPr>
        <w:rFonts w:ascii="Wingdings" w:hAnsi="Wingdings" w:hint="default"/>
      </w:rPr>
    </w:lvl>
    <w:lvl w:ilvl="5" w:tplc="0809001B" w:tentative="1">
      <w:start w:val="1"/>
      <w:numFmt w:val="bullet"/>
      <w:lvlText w:val=""/>
      <w:lvlJc w:val="left"/>
      <w:pPr>
        <w:ind w:left="3654" w:hanging="480"/>
      </w:pPr>
      <w:rPr>
        <w:rFonts w:ascii="Wingdings" w:hAnsi="Wingdings" w:hint="default"/>
      </w:rPr>
    </w:lvl>
    <w:lvl w:ilvl="6" w:tplc="0809000F" w:tentative="1">
      <w:start w:val="1"/>
      <w:numFmt w:val="bullet"/>
      <w:lvlText w:val=""/>
      <w:lvlJc w:val="left"/>
      <w:pPr>
        <w:ind w:left="4134" w:hanging="480"/>
      </w:pPr>
      <w:rPr>
        <w:rFonts w:ascii="Wingdings" w:hAnsi="Wingdings" w:hint="default"/>
      </w:rPr>
    </w:lvl>
    <w:lvl w:ilvl="7" w:tplc="08090019" w:tentative="1">
      <w:start w:val="1"/>
      <w:numFmt w:val="bullet"/>
      <w:lvlText w:val=""/>
      <w:lvlJc w:val="left"/>
      <w:pPr>
        <w:ind w:left="4614" w:hanging="480"/>
      </w:pPr>
      <w:rPr>
        <w:rFonts w:ascii="Wingdings" w:hAnsi="Wingdings" w:hint="default"/>
      </w:rPr>
    </w:lvl>
    <w:lvl w:ilvl="8" w:tplc="0809001B" w:tentative="1">
      <w:start w:val="1"/>
      <w:numFmt w:val="bullet"/>
      <w:lvlText w:val=""/>
      <w:lvlJc w:val="left"/>
      <w:pPr>
        <w:ind w:left="5094" w:hanging="480"/>
      </w:pPr>
      <w:rPr>
        <w:rFonts w:ascii="Wingdings" w:hAnsi="Wingdings" w:hint="default"/>
      </w:rPr>
    </w:lvl>
  </w:abstractNum>
  <w:abstractNum w:abstractNumId="123">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44791B5A"/>
    <w:multiLevelType w:val="hybridMultilevel"/>
    <w:tmpl w:val="17FA2676"/>
    <w:lvl w:ilvl="0" w:tplc="9F84F892">
      <w:start w:val="1"/>
      <w:numFmt w:val="decimal"/>
      <w:lvlText w:val="%1."/>
      <w:lvlJc w:val="left"/>
      <w:pPr>
        <w:tabs>
          <w:tab w:val="num" w:pos="400"/>
        </w:tabs>
        <w:ind w:left="400" w:hanging="400"/>
      </w:pPr>
      <w:rPr>
        <w:rFonts w:cs="Times New Roman"/>
      </w:rPr>
    </w:lvl>
    <w:lvl w:ilvl="1" w:tplc="9968CF5A">
      <w:start w:val="1"/>
      <w:numFmt w:val="lowerLetter"/>
      <w:lvlText w:val="%2."/>
      <w:lvlJc w:val="left"/>
      <w:pPr>
        <w:tabs>
          <w:tab w:val="num" w:pos="1440"/>
        </w:tabs>
        <w:ind w:left="1440" w:hanging="360"/>
      </w:pPr>
      <w:rPr>
        <w:rFonts w:cs="Times New Roman"/>
      </w:rPr>
    </w:lvl>
    <w:lvl w:ilvl="2" w:tplc="6D34BFD0" w:tentative="1">
      <w:start w:val="1"/>
      <w:numFmt w:val="lowerRoman"/>
      <w:lvlText w:val="%3."/>
      <w:lvlJc w:val="right"/>
      <w:pPr>
        <w:tabs>
          <w:tab w:val="num" w:pos="2160"/>
        </w:tabs>
        <w:ind w:left="2160" w:hanging="180"/>
      </w:pPr>
      <w:rPr>
        <w:rFonts w:cs="Times New Roman"/>
      </w:rPr>
    </w:lvl>
    <w:lvl w:ilvl="3" w:tplc="0C7C5D24" w:tentative="1">
      <w:start w:val="1"/>
      <w:numFmt w:val="decimal"/>
      <w:lvlText w:val="%4."/>
      <w:lvlJc w:val="left"/>
      <w:pPr>
        <w:tabs>
          <w:tab w:val="num" w:pos="2880"/>
        </w:tabs>
        <w:ind w:left="2880" w:hanging="360"/>
      </w:pPr>
      <w:rPr>
        <w:rFonts w:cs="Times New Roman"/>
      </w:rPr>
    </w:lvl>
    <w:lvl w:ilvl="4" w:tplc="C01A36F0" w:tentative="1">
      <w:start w:val="1"/>
      <w:numFmt w:val="lowerLetter"/>
      <w:lvlText w:val="%5."/>
      <w:lvlJc w:val="left"/>
      <w:pPr>
        <w:tabs>
          <w:tab w:val="num" w:pos="3600"/>
        </w:tabs>
        <w:ind w:left="3600" w:hanging="360"/>
      </w:pPr>
      <w:rPr>
        <w:rFonts w:cs="Times New Roman"/>
      </w:rPr>
    </w:lvl>
    <w:lvl w:ilvl="5" w:tplc="214A825E" w:tentative="1">
      <w:start w:val="1"/>
      <w:numFmt w:val="lowerRoman"/>
      <w:lvlText w:val="%6."/>
      <w:lvlJc w:val="right"/>
      <w:pPr>
        <w:tabs>
          <w:tab w:val="num" w:pos="4320"/>
        </w:tabs>
        <w:ind w:left="4320" w:hanging="180"/>
      </w:pPr>
      <w:rPr>
        <w:rFonts w:cs="Times New Roman"/>
      </w:rPr>
    </w:lvl>
    <w:lvl w:ilvl="6" w:tplc="D020DA0C" w:tentative="1">
      <w:start w:val="1"/>
      <w:numFmt w:val="decimal"/>
      <w:lvlText w:val="%7."/>
      <w:lvlJc w:val="left"/>
      <w:pPr>
        <w:tabs>
          <w:tab w:val="num" w:pos="5040"/>
        </w:tabs>
        <w:ind w:left="5040" w:hanging="360"/>
      </w:pPr>
      <w:rPr>
        <w:rFonts w:cs="Times New Roman"/>
      </w:rPr>
    </w:lvl>
    <w:lvl w:ilvl="7" w:tplc="88C80442" w:tentative="1">
      <w:start w:val="1"/>
      <w:numFmt w:val="lowerLetter"/>
      <w:lvlText w:val="%8."/>
      <w:lvlJc w:val="left"/>
      <w:pPr>
        <w:tabs>
          <w:tab w:val="num" w:pos="5760"/>
        </w:tabs>
        <w:ind w:left="5760" w:hanging="360"/>
      </w:pPr>
      <w:rPr>
        <w:rFonts w:cs="Times New Roman"/>
      </w:rPr>
    </w:lvl>
    <w:lvl w:ilvl="8" w:tplc="A97805A6" w:tentative="1">
      <w:start w:val="1"/>
      <w:numFmt w:val="lowerRoman"/>
      <w:lvlText w:val="%9."/>
      <w:lvlJc w:val="right"/>
      <w:pPr>
        <w:tabs>
          <w:tab w:val="num" w:pos="6480"/>
        </w:tabs>
        <w:ind w:left="6480" w:hanging="180"/>
      </w:pPr>
      <w:rPr>
        <w:rFonts w:cs="Times New Roman"/>
      </w:rPr>
    </w:lvl>
  </w:abstractNum>
  <w:abstractNum w:abstractNumId="125">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7">
    <w:nsid w:val="47BC41C5"/>
    <w:multiLevelType w:val="hybridMultilevel"/>
    <w:tmpl w:val="28C45396"/>
    <w:lvl w:ilvl="0" w:tplc="FFFFFFFF">
      <w:start w:val="1"/>
      <w:numFmt w:val="bullet"/>
      <w:lvlText w:val="-"/>
      <w:lvlJc w:val="left"/>
      <w:pPr>
        <w:tabs>
          <w:tab w:val="num" w:pos="400"/>
        </w:tabs>
        <w:ind w:left="400" w:hanging="400"/>
      </w:pPr>
      <w:rPr>
        <w:rFonts w:ascii="Batang" w:eastAsia="Batang" w:hAnsi="Batang" w:hint="eastAsia"/>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28">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9">
    <w:nsid w:val="48650D2D"/>
    <w:multiLevelType w:val="hybridMultilevel"/>
    <w:tmpl w:val="3370B4A4"/>
    <w:lvl w:ilvl="0" w:tplc="0809000F">
      <w:start w:val="1"/>
      <w:numFmt w:val="bullet"/>
      <w:lvlText w:val="-"/>
      <w:lvlJc w:val="left"/>
      <w:pPr>
        <w:tabs>
          <w:tab w:val="num" w:pos="400"/>
        </w:tabs>
        <w:ind w:left="400" w:hanging="400"/>
      </w:pPr>
      <w:rPr>
        <w:rFonts w:ascii="Batang" w:eastAsia="Batang" w:hAnsi="Batang" w:hint="eastAsia"/>
      </w:rPr>
    </w:lvl>
    <w:lvl w:ilvl="1" w:tplc="04090003">
      <w:start w:val="5"/>
      <w:numFmt w:val="bullet"/>
      <w:lvlText w:val="–"/>
      <w:lvlJc w:val="left"/>
      <w:pPr>
        <w:tabs>
          <w:tab w:val="num" w:pos="800"/>
        </w:tabs>
        <w:ind w:left="800" w:hanging="400"/>
      </w:pPr>
      <w:rPr>
        <w:rFonts w:ascii="Times New Roman" w:eastAsia="Times New Roman" w:hAnsi="Times New Roman" w:hint="default"/>
      </w:rPr>
    </w:lvl>
    <w:lvl w:ilvl="2" w:tplc="FFFFFFFF">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0">
    <w:nsid w:val="48CB5CEF"/>
    <w:multiLevelType w:val="hybridMultilevel"/>
    <w:tmpl w:val="3244B306"/>
    <w:lvl w:ilvl="0" w:tplc="2756740C">
      <w:start w:val="1"/>
      <w:numFmt w:val="bullet"/>
      <w:lvlText w:val="–"/>
      <w:lvlJc w:val="left"/>
      <w:pPr>
        <w:tabs>
          <w:tab w:val="num" w:pos="0"/>
        </w:tabs>
        <w:ind w:left="389" w:firstLine="0"/>
      </w:pPr>
      <w:rPr>
        <w:rFonts w:ascii="Times New Roman" w:hAnsi="Times New Roman" w:cs="Times New Roman" w:hint="default"/>
      </w:rPr>
    </w:lvl>
    <w:lvl w:ilvl="1" w:tplc="08090019">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131">
    <w:nsid w:val="4A032654"/>
    <w:multiLevelType w:val="hybridMultilevel"/>
    <w:tmpl w:val="33886F36"/>
    <w:lvl w:ilvl="0" w:tplc="FFFFFFFF">
      <w:start w:val="1"/>
      <w:numFmt w:val="decimal"/>
      <w:lvlText w:val="%1."/>
      <w:lvlJc w:val="left"/>
      <w:pPr>
        <w:tabs>
          <w:tab w:val="num" w:pos="720"/>
        </w:tabs>
        <w:ind w:left="720" w:hanging="36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32">
    <w:nsid w:val="4A142C9C"/>
    <w:multiLevelType w:val="hybridMultilevel"/>
    <w:tmpl w:val="22C09CA4"/>
    <w:lvl w:ilvl="0" w:tplc="0809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0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3">
    <w:nsid w:val="4A321B80"/>
    <w:multiLevelType w:val="hybridMultilevel"/>
    <w:tmpl w:val="A4A6F7CA"/>
    <w:lvl w:ilvl="0" w:tplc="D6C4A1CA">
      <w:numFmt w:val="bullet"/>
      <w:lvlText w:val="–"/>
      <w:lvlJc w:val="left"/>
      <w:pPr>
        <w:tabs>
          <w:tab w:val="num" w:pos="1205"/>
        </w:tabs>
        <w:ind w:left="1205" w:hanging="405"/>
      </w:pPr>
      <w:rPr>
        <w:rFonts w:ascii="Times New Roman" w:eastAsia="Batang" w:hAnsi="Times New Roman" w:hint="default"/>
      </w:rPr>
    </w:lvl>
    <w:lvl w:ilvl="1" w:tplc="08090019">
      <w:start w:val="5"/>
      <w:numFmt w:val="bullet"/>
      <w:lvlText w:val="–"/>
      <w:lvlJc w:val="left"/>
      <w:pPr>
        <w:tabs>
          <w:tab w:val="num" w:pos="1200"/>
        </w:tabs>
        <w:ind w:left="1200" w:hanging="400"/>
      </w:pPr>
      <w:rPr>
        <w:rFonts w:ascii="Times New Roman" w:eastAsia="Times New Roman" w:hAnsi="Times New Roman" w:hint="default"/>
      </w:rPr>
    </w:lvl>
    <w:lvl w:ilvl="2" w:tplc="0809001B">
      <w:start w:val="1"/>
      <w:numFmt w:val="lowerLetter"/>
      <w:lvlText w:val="%3."/>
      <w:lvlJc w:val="left"/>
      <w:pPr>
        <w:tabs>
          <w:tab w:val="num" w:pos="1600"/>
        </w:tabs>
        <w:ind w:left="1600" w:hanging="400"/>
      </w:pPr>
      <w:rPr>
        <w:rFonts w:cs="Times New Roman" w:hint="default"/>
      </w:rPr>
    </w:lvl>
    <w:lvl w:ilvl="3" w:tplc="0809000F">
      <w:start w:val="5"/>
      <w:numFmt w:val="bullet"/>
      <w:lvlText w:val="–"/>
      <w:lvlJc w:val="left"/>
      <w:pPr>
        <w:tabs>
          <w:tab w:val="num" w:pos="2000"/>
        </w:tabs>
        <w:ind w:left="2000" w:hanging="400"/>
      </w:pPr>
      <w:rPr>
        <w:rFonts w:ascii="Times New Roman" w:eastAsia="Times New Roman" w:hAnsi="Times New Roman" w:hint="default"/>
      </w:rPr>
    </w:lvl>
    <w:lvl w:ilvl="4" w:tplc="08090019">
      <w:start w:val="5"/>
      <w:numFmt w:val="bullet"/>
      <w:lvlText w:val="–"/>
      <w:lvlJc w:val="left"/>
      <w:pPr>
        <w:tabs>
          <w:tab w:val="num" w:pos="2400"/>
        </w:tabs>
        <w:ind w:left="2400" w:hanging="400"/>
      </w:pPr>
      <w:rPr>
        <w:rFonts w:ascii="Times New Roman" w:eastAsia="Times New Roman" w:hAnsi="Times New Roman" w:hint="default"/>
      </w:rPr>
    </w:lvl>
    <w:lvl w:ilvl="5" w:tplc="0809001B">
      <w:start w:val="5"/>
      <w:numFmt w:val="bullet"/>
      <w:lvlText w:val="–"/>
      <w:lvlJc w:val="left"/>
      <w:pPr>
        <w:tabs>
          <w:tab w:val="num" w:pos="2800"/>
        </w:tabs>
        <w:ind w:left="2800" w:hanging="400"/>
      </w:pPr>
      <w:rPr>
        <w:rFonts w:ascii="Times New Roman" w:eastAsia="Times New Roman" w:hAnsi="Times New Roman" w:hint="default"/>
      </w:rPr>
    </w:lvl>
    <w:lvl w:ilvl="6" w:tplc="0809000F">
      <w:start w:val="5"/>
      <w:numFmt w:val="bullet"/>
      <w:lvlText w:val="–"/>
      <w:lvlJc w:val="left"/>
      <w:pPr>
        <w:tabs>
          <w:tab w:val="num" w:pos="3200"/>
        </w:tabs>
        <w:ind w:left="3200" w:hanging="400"/>
      </w:pPr>
      <w:rPr>
        <w:rFonts w:ascii="Times New Roman" w:eastAsia="Times New Roman" w:hAnsi="Times New Roman" w:hint="default"/>
      </w:rPr>
    </w:lvl>
    <w:lvl w:ilvl="7" w:tplc="08090019" w:tentative="1">
      <w:start w:val="1"/>
      <w:numFmt w:val="bullet"/>
      <w:lvlText w:val=""/>
      <w:lvlJc w:val="left"/>
      <w:pPr>
        <w:tabs>
          <w:tab w:val="num" w:pos="3600"/>
        </w:tabs>
        <w:ind w:left="3600" w:hanging="400"/>
      </w:pPr>
      <w:rPr>
        <w:rFonts w:ascii="Wingdings" w:hAnsi="Wingdings" w:hint="default"/>
      </w:rPr>
    </w:lvl>
    <w:lvl w:ilvl="8" w:tplc="0809001B" w:tentative="1">
      <w:start w:val="1"/>
      <w:numFmt w:val="bullet"/>
      <w:lvlText w:val=""/>
      <w:lvlJc w:val="left"/>
      <w:pPr>
        <w:tabs>
          <w:tab w:val="num" w:pos="4000"/>
        </w:tabs>
        <w:ind w:left="4000" w:hanging="400"/>
      </w:pPr>
      <w:rPr>
        <w:rFonts w:ascii="Wingdings" w:hAnsi="Wingdings" w:hint="default"/>
      </w:rPr>
    </w:lvl>
  </w:abstractNum>
  <w:abstractNum w:abstractNumId="134">
    <w:nsid w:val="4A5B4E23"/>
    <w:multiLevelType w:val="hybridMultilevel"/>
    <w:tmpl w:val="22C09CA4"/>
    <w:lvl w:ilvl="0" w:tplc="99865236">
      <w:start w:val="1"/>
      <w:numFmt w:val="decimal"/>
      <w:lvlText w:val="%1."/>
      <w:lvlJc w:val="left"/>
      <w:pPr>
        <w:tabs>
          <w:tab w:val="num" w:pos="720"/>
        </w:tabs>
        <w:ind w:left="720" w:hanging="360"/>
      </w:pPr>
      <w:rPr>
        <w:rFonts w:ascii="Times New Roman" w:hAnsi="Times New Roman" w:cs="Times New Roman" w:hint="default"/>
        <w:b w:val="0"/>
        <w:i w:val="0"/>
        <w:sz w:val="20"/>
      </w:rPr>
    </w:lvl>
    <w:lvl w:ilvl="1" w:tplc="6B9468AA" w:tentative="1">
      <w:start w:val="1"/>
      <w:numFmt w:val="lowerLetter"/>
      <w:lvlText w:val="%2."/>
      <w:lvlJc w:val="left"/>
      <w:pPr>
        <w:tabs>
          <w:tab w:val="num" w:pos="1440"/>
        </w:tabs>
        <w:ind w:left="1440" w:hanging="360"/>
      </w:pPr>
      <w:rPr>
        <w:rFonts w:cs="Times New Roman"/>
      </w:rPr>
    </w:lvl>
    <w:lvl w:ilvl="2" w:tplc="DBE0C95C" w:tentative="1">
      <w:start w:val="1"/>
      <w:numFmt w:val="lowerRoman"/>
      <w:lvlText w:val="%3."/>
      <w:lvlJc w:val="right"/>
      <w:pPr>
        <w:tabs>
          <w:tab w:val="num" w:pos="2160"/>
        </w:tabs>
        <w:ind w:left="2160" w:hanging="180"/>
      </w:pPr>
      <w:rPr>
        <w:rFonts w:cs="Times New Roman"/>
      </w:rPr>
    </w:lvl>
    <w:lvl w:ilvl="3" w:tplc="4E48783A" w:tentative="1">
      <w:start w:val="1"/>
      <w:numFmt w:val="decimal"/>
      <w:lvlText w:val="%4."/>
      <w:lvlJc w:val="left"/>
      <w:pPr>
        <w:tabs>
          <w:tab w:val="num" w:pos="2880"/>
        </w:tabs>
        <w:ind w:left="2880" w:hanging="360"/>
      </w:pPr>
      <w:rPr>
        <w:rFonts w:cs="Times New Roman"/>
      </w:rPr>
    </w:lvl>
    <w:lvl w:ilvl="4" w:tplc="A3C0A8C8" w:tentative="1">
      <w:start w:val="1"/>
      <w:numFmt w:val="lowerLetter"/>
      <w:lvlText w:val="%5."/>
      <w:lvlJc w:val="left"/>
      <w:pPr>
        <w:tabs>
          <w:tab w:val="num" w:pos="3600"/>
        </w:tabs>
        <w:ind w:left="3600" w:hanging="360"/>
      </w:pPr>
      <w:rPr>
        <w:rFonts w:cs="Times New Roman"/>
      </w:rPr>
    </w:lvl>
    <w:lvl w:ilvl="5" w:tplc="9E4EC036" w:tentative="1">
      <w:start w:val="1"/>
      <w:numFmt w:val="lowerRoman"/>
      <w:lvlText w:val="%6."/>
      <w:lvlJc w:val="right"/>
      <w:pPr>
        <w:tabs>
          <w:tab w:val="num" w:pos="4320"/>
        </w:tabs>
        <w:ind w:left="4320" w:hanging="180"/>
      </w:pPr>
      <w:rPr>
        <w:rFonts w:cs="Times New Roman"/>
      </w:rPr>
    </w:lvl>
    <w:lvl w:ilvl="6" w:tplc="54080A46" w:tentative="1">
      <w:start w:val="1"/>
      <w:numFmt w:val="decimal"/>
      <w:lvlText w:val="%7."/>
      <w:lvlJc w:val="left"/>
      <w:pPr>
        <w:tabs>
          <w:tab w:val="num" w:pos="5040"/>
        </w:tabs>
        <w:ind w:left="5040" w:hanging="360"/>
      </w:pPr>
      <w:rPr>
        <w:rFonts w:cs="Times New Roman"/>
      </w:rPr>
    </w:lvl>
    <w:lvl w:ilvl="7" w:tplc="A1FCBEB8" w:tentative="1">
      <w:start w:val="1"/>
      <w:numFmt w:val="lowerLetter"/>
      <w:lvlText w:val="%8."/>
      <w:lvlJc w:val="left"/>
      <w:pPr>
        <w:tabs>
          <w:tab w:val="num" w:pos="5760"/>
        </w:tabs>
        <w:ind w:left="5760" w:hanging="360"/>
      </w:pPr>
      <w:rPr>
        <w:rFonts w:cs="Times New Roman"/>
      </w:rPr>
    </w:lvl>
    <w:lvl w:ilvl="8" w:tplc="274613C6" w:tentative="1">
      <w:start w:val="1"/>
      <w:numFmt w:val="lowerRoman"/>
      <w:lvlText w:val="%9."/>
      <w:lvlJc w:val="right"/>
      <w:pPr>
        <w:tabs>
          <w:tab w:val="num" w:pos="6480"/>
        </w:tabs>
        <w:ind w:left="6480" w:hanging="180"/>
      </w:pPr>
      <w:rPr>
        <w:rFonts w:cs="Times New Roman"/>
      </w:rPr>
    </w:lvl>
  </w:abstractNum>
  <w:abstractNum w:abstractNumId="135">
    <w:nsid w:val="4ACB1B8E"/>
    <w:multiLevelType w:val="hybridMultilevel"/>
    <w:tmpl w:val="858EFF48"/>
    <w:lvl w:ilvl="0" w:tplc="04090001">
      <w:start w:val="1"/>
      <w:numFmt w:val="decimal"/>
      <w:lvlText w:val="%1."/>
      <w:lvlJc w:val="left"/>
      <w:pPr>
        <w:tabs>
          <w:tab w:val="num" w:pos="400"/>
        </w:tabs>
        <w:ind w:left="400" w:hanging="400"/>
      </w:pPr>
      <w:rPr>
        <w:rFonts w:cs="Times New Roman"/>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6">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nsid w:val="4EA85227"/>
    <w:multiLevelType w:val="hybridMultilevel"/>
    <w:tmpl w:val="9DB6CF6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
    <w:nsid w:val="4FAA661C"/>
    <w:multiLevelType w:val="hybridMultilevel"/>
    <w:tmpl w:val="168E8796"/>
    <w:lvl w:ilvl="0" w:tplc="ACBAF624">
      <w:start w:val="1"/>
      <w:numFmt w:val="bullet"/>
      <w:lvlText w:val="-"/>
      <w:lvlJc w:val="left"/>
      <w:pPr>
        <w:tabs>
          <w:tab w:val="num" w:pos="1591"/>
        </w:tabs>
        <w:ind w:left="1591" w:hanging="400"/>
      </w:pPr>
      <w:rPr>
        <w:rFonts w:ascii="Batang" w:eastAsia="Batang" w:hAnsi="Batang" w:hint="eastAsia"/>
      </w:rPr>
    </w:lvl>
    <w:lvl w:ilvl="1" w:tplc="08090019">
      <w:start w:val="1"/>
      <w:numFmt w:val="bullet"/>
      <w:lvlText w:val=""/>
      <w:lvlJc w:val="left"/>
      <w:pPr>
        <w:tabs>
          <w:tab w:val="num" w:pos="2391"/>
        </w:tabs>
        <w:ind w:left="2391" w:hanging="400"/>
      </w:pPr>
      <w:rPr>
        <w:rFonts w:ascii="Wingdings" w:hAnsi="Wingdings" w:hint="default"/>
      </w:rPr>
    </w:lvl>
    <w:lvl w:ilvl="2" w:tplc="0809001B">
      <w:start w:val="1"/>
      <w:numFmt w:val="bullet"/>
      <w:lvlText w:val=""/>
      <w:lvlJc w:val="left"/>
      <w:pPr>
        <w:tabs>
          <w:tab w:val="num" w:pos="2791"/>
        </w:tabs>
        <w:ind w:left="2791" w:hanging="400"/>
      </w:pPr>
      <w:rPr>
        <w:rFonts w:ascii="Wingdings" w:hAnsi="Wingdings" w:hint="default"/>
      </w:rPr>
    </w:lvl>
    <w:lvl w:ilvl="3" w:tplc="0809000F" w:tentative="1">
      <w:start w:val="1"/>
      <w:numFmt w:val="bullet"/>
      <w:lvlText w:val=""/>
      <w:lvlJc w:val="left"/>
      <w:pPr>
        <w:tabs>
          <w:tab w:val="num" w:pos="3191"/>
        </w:tabs>
        <w:ind w:left="3191" w:hanging="400"/>
      </w:pPr>
      <w:rPr>
        <w:rFonts w:ascii="Wingdings" w:hAnsi="Wingdings" w:hint="default"/>
      </w:rPr>
    </w:lvl>
    <w:lvl w:ilvl="4" w:tplc="08090019" w:tentative="1">
      <w:start w:val="1"/>
      <w:numFmt w:val="bullet"/>
      <w:lvlText w:val=""/>
      <w:lvlJc w:val="left"/>
      <w:pPr>
        <w:tabs>
          <w:tab w:val="num" w:pos="3591"/>
        </w:tabs>
        <w:ind w:left="3591" w:hanging="400"/>
      </w:pPr>
      <w:rPr>
        <w:rFonts w:ascii="Wingdings" w:hAnsi="Wingdings" w:hint="default"/>
      </w:rPr>
    </w:lvl>
    <w:lvl w:ilvl="5" w:tplc="0809001B" w:tentative="1">
      <w:start w:val="1"/>
      <w:numFmt w:val="bullet"/>
      <w:lvlText w:val=""/>
      <w:lvlJc w:val="left"/>
      <w:pPr>
        <w:tabs>
          <w:tab w:val="num" w:pos="3991"/>
        </w:tabs>
        <w:ind w:left="3991" w:hanging="400"/>
      </w:pPr>
      <w:rPr>
        <w:rFonts w:ascii="Wingdings" w:hAnsi="Wingdings" w:hint="default"/>
      </w:rPr>
    </w:lvl>
    <w:lvl w:ilvl="6" w:tplc="0809000F" w:tentative="1">
      <w:start w:val="1"/>
      <w:numFmt w:val="bullet"/>
      <w:lvlText w:val=""/>
      <w:lvlJc w:val="left"/>
      <w:pPr>
        <w:tabs>
          <w:tab w:val="num" w:pos="4391"/>
        </w:tabs>
        <w:ind w:left="4391" w:hanging="400"/>
      </w:pPr>
      <w:rPr>
        <w:rFonts w:ascii="Wingdings" w:hAnsi="Wingdings" w:hint="default"/>
      </w:rPr>
    </w:lvl>
    <w:lvl w:ilvl="7" w:tplc="08090019" w:tentative="1">
      <w:start w:val="1"/>
      <w:numFmt w:val="bullet"/>
      <w:lvlText w:val=""/>
      <w:lvlJc w:val="left"/>
      <w:pPr>
        <w:tabs>
          <w:tab w:val="num" w:pos="4791"/>
        </w:tabs>
        <w:ind w:left="4791" w:hanging="400"/>
      </w:pPr>
      <w:rPr>
        <w:rFonts w:ascii="Wingdings" w:hAnsi="Wingdings" w:hint="default"/>
      </w:rPr>
    </w:lvl>
    <w:lvl w:ilvl="8" w:tplc="0809001B" w:tentative="1">
      <w:start w:val="1"/>
      <w:numFmt w:val="bullet"/>
      <w:lvlText w:val=""/>
      <w:lvlJc w:val="left"/>
      <w:pPr>
        <w:tabs>
          <w:tab w:val="num" w:pos="5191"/>
        </w:tabs>
        <w:ind w:left="5191" w:hanging="400"/>
      </w:pPr>
      <w:rPr>
        <w:rFonts w:ascii="Wingdings" w:hAnsi="Wingdings" w:hint="default"/>
      </w:rPr>
    </w:lvl>
  </w:abstractNum>
  <w:abstractNum w:abstractNumId="140">
    <w:nsid w:val="4FD02182"/>
    <w:multiLevelType w:val="hybridMultilevel"/>
    <w:tmpl w:val="7E7CD7E4"/>
    <w:lvl w:ilvl="0" w:tplc="0809000F">
      <w:start w:val="5"/>
      <w:numFmt w:val="bullet"/>
      <w:lvlText w:val="–"/>
      <w:lvlJc w:val="left"/>
      <w:pPr>
        <w:ind w:left="720" w:hanging="360"/>
      </w:pPr>
      <w:rPr>
        <w:rFonts w:ascii="Times New Roman" w:eastAsia="Times New Roman" w:hAnsi="Times New Roman" w:hint="default"/>
        <w:b w:val="0"/>
        <w:i w:val="0"/>
        <w:sz w:val="20"/>
      </w:rPr>
    </w:lvl>
    <w:lvl w:ilvl="1" w:tplc="08090019">
      <w:start w:val="5"/>
      <w:numFmt w:val="bullet"/>
      <w:lvlText w:val="–"/>
      <w:lvlJc w:val="left"/>
      <w:pPr>
        <w:ind w:left="1440" w:hanging="360"/>
      </w:pPr>
      <w:rPr>
        <w:rFonts w:ascii="Times New Roman" w:eastAsia="Times New Roman" w:hAnsi="Times New Roman" w:hint="default"/>
        <w:b w:val="0"/>
        <w:i w:val="0"/>
        <w:sz w:val="20"/>
      </w:rPr>
    </w:lvl>
    <w:lvl w:ilvl="2" w:tplc="0809001B">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41">
    <w:nsid w:val="504B0EE7"/>
    <w:multiLevelType w:val="hybridMultilevel"/>
    <w:tmpl w:val="E2964206"/>
    <w:lvl w:ilvl="0" w:tplc="14E04E5A">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
    <w:nsid w:val="50E534FD"/>
    <w:multiLevelType w:val="hybridMultilevel"/>
    <w:tmpl w:val="2AD6A30E"/>
    <w:lvl w:ilvl="0" w:tplc="0407000F">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3">
    <w:nsid w:val="52346875"/>
    <w:multiLevelType w:val="hybridMultilevel"/>
    <w:tmpl w:val="77489DEC"/>
    <w:lvl w:ilvl="0" w:tplc="C908F6AE">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4">
    <w:nsid w:val="52AE3690"/>
    <w:multiLevelType w:val="hybridMultilevel"/>
    <w:tmpl w:val="00785BDE"/>
    <w:lvl w:ilvl="0" w:tplc="0DAAA6A2">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52E56E56"/>
    <w:multiLevelType w:val="hybridMultilevel"/>
    <w:tmpl w:val="858EFF48"/>
    <w:lvl w:ilvl="0" w:tplc="FFFFFFFF">
      <w:start w:val="1"/>
      <w:numFmt w:val="decimal"/>
      <w:lvlText w:val="%1."/>
      <w:lvlJc w:val="left"/>
      <w:pPr>
        <w:tabs>
          <w:tab w:val="num" w:pos="400"/>
        </w:tabs>
        <w:ind w:left="400" w:hanging="40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46">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7">
    <w:nsid w:val="533841BD"/>
    <w:multiLevelType w:val="hybridMultilevel"/>
    <w:tmpl w:val="3F089F34"/>
    <w:lvl w:ilvl="0" w:tplc="04090001">
      <w:start w:val="1"/>
      <w:numFmt w:val="lowerLetter"/>
      <w:lvlText w:val="%1."/>
      <w:lvlJc w:val="left"/>
      <w:pPr>
        <w:ind w:left="1069" w:hanging="36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8">
    <w:nsid w:val="533D007F"/>
    <w:multiLevelType w:val="hybridMultilevel"/>
    <w:tmpl w:val="8DF67EB6"/>
    <w:lvl w:ilvl="0" w:tplc="0FFEF614">
      <w:start w:val="1"/>
      <w:numFmt w:val="decimal"/>
      <w:lvlText w:val="%1."/>
      <w:lvlJc w:val="left"/>
      <w:pPr>
        <w:tabs>
          <w:tab w:val="num" w:pos="720"/>
        </w:tabs>
        <w:ind w:left="720" w:hanging="360"/>
      </w:pPr>
    </w:lvl>
    <w:lvl w:ilvl="1" w:tplc="EAF09B66" w:tentative="1">
      <w:start w:val="1"/>
      <w:numFmt w:val="lowerLetter"/>
      <w:lvlText w:val="%2."/>
      <w:lvlJc w:val="left"/>
      <w:pPr>
        <w:tabs>
          <w:tab w:val="num" w:pos="1440"/>
        </w:tabs>
        <w:ind w:left="1440" w:hanging="360"/>
      </w:pPr>
    </w:lvl>
    <w:lvl w:ilvl="2" w:tplc="113C7674" w:tentative="1">
      <w:start w:val="1"/>
      <w:numFmt w:val="lowerRoman"/>
      <w:lvlText w:val="%3."/>
      <w:lvlJc w:val="right"/>
      <w:pPr>
        <w:tabs>
          <w:tab w:val="num" w:pos="2160"/>
        </w:tabs>
        <w:ind w:left="2160" w:hanging="180"/>
      </w:pPr>
    </w:lvl>
    <w:lvl w:ilvl="3" w:tplc="AE684B04" w:tentative="1">
      <w:start w:val="1"/>
      <w:numFmt w:val="decimal"/>
      <w:lvlText w:val="%4."/>
      <w:lvlJc w:val="left"/>
      <w:pPr>
        <w:tabs>
          <w:tab w:val="num" w:pos="2880"/>
        </w:tabs>
        <w:ind w:left="2880" w:hanging="360"/>
      </w:pPr>
    </w:lvl>
    <w:lvl w:ilvl="4" w:tplc="37C62B28" w:tentative="1">
      <w:start w:val="1"/>
      <w:numFmt w:val="lowerLetter"/>
      <w:lvlText w:val="%5."/>
      <w:lvlJc w:val="left"/>
      <w:pPr>
        <w:tabs>
          <w:tab w:val="num" w:pos="3600"/>
        </w:tabs>
        <w:ind w:left="3600" w:hanging="360"/>
      </w:pPr>
    </w:lvl>
    <w:lvl w:ilvl="5" w:tplc="20A853D6" w:tentative="1">
      <w:start w:val="1"/>
      <w:numFmt w:val="lowerRoman"/>
      <w:lvlText w:val="%6."/>
      <w:lvlJc w:val="right"/>
      <w:pPr>
        <w:tabs>
          <w:tab w:val="num" w:pos="4320"/>
        </w:tabs>
        <w:ind w:left="4320" w:hanging="180"/>
      </w:pPr>
    </w:lvl>
    <w:lvl w:ilvl="6" w:tplc="9218320E" w:tentative="1">
      <w:start w:val="1"/>
      <w:numFmt w:val="decimal"/>
      <w:lvlText w:val="%7."/>
      <w:lvlJc w:val="left"/>
      <w:pPr>
        <w:tabs>
          <w:tab w:val="num" w:pos="5040"/>
        </w:tabs>
        <w:ind w:left="5040" w:hanging="360"/>
      </w:pPr>
    </w:lvl>
    <w:lvl w:ilvl="7" w:tplc="BF582FF4" w:tentative="1">
      <w:start w:val="1"/>
      <w:numFmt w:val="lowerLetter"/>
      <w:lvlText w:val="%8."/>
      <w:lvlJc w:val="left"/>
      <w:pPr>
        <w:tabs>
          <w:tab w:val="num" w:pos="5760"/>
        </w:tabs>
        <w:ind w:left="5760" w:hanging="360"/>
      </w:pPr>
    </w:lvl>
    <w:lvl w:ilvl="8" w:tplc="08946306" w:tentative="1">
      <w:start w:val="1"/>
      <w:numFmt w:val="lowerRoman"/>
      <w:lvlText w:val="%9."/>
      <w:lvlJc w:val="right"/>
      <w:pPr>
        <w:tabs>
          <w:tab w:val="num" w:pos="6480"/>
        </w:tabs>
        <w:ind w:left="6480" w:hanging="180"/>
      </w:pPr>
    </w:lvl>
  </w:abstractNum>
  <w:abstractNum w:abstractNumId="149">
    <w:nsid w:val="53523E56"/>
    <w:multiLevelType w:val="hybridMultilevel"/>
    <w:tmpl w:val="329E585C"/>
    <w:lvl w:ilvl="0" w:tplc="04070019">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50">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1">
    <w:nsid w:val="53F65B57"/>
    <w:multiLevelType w:val="hybridMultilevel"/>
    <w:tmpl w:val="8668A852"/>
    <w:lvl w:ilvl="0" w:tplc="4336DF7A">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52">
    <w:nsid w:val="53FB1AF1"/>
    <w:multiLevelType w:val="hybridMultilevel"/>
    <w:tmpl w:val="6EF8AE5E"/>
    <w:lvl w:ilvl="0" w:tplc="919ED22E">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nsid w:val="54186126"/>
    <w:multiLevelType w:val="hybridMultilevel"/>
    <w:tmpl w:val="59B00D34"/>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4">
    <w:nsid w:val="542135E7"/>
    <w:multiLevelType w:val="hybridMultilevel"/>
    <w:tmpl w:val="84263690"/>
    <w:lvl w:ilvl="0" w:tplc="0809000F">
      <w:start w:val="1"/>
      <w:numFmt w:val="decimal"/>
      <w:lvlText w:val="%1."/>
      <w:lvlJc w:val="left"/>
      <w:pPr>
        <w:ind w:left="720" w:hanging="360"/>
      </w:pPr>
    </w:lvl>
    <w:lvl w:ilvl="1" w:tplc="08090019">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43A6B7F"/>
    <w:multiLevelType w:val="hybridMultilevel"/>
    <w:tmpl w:val="6D30255A"/>
    <w:lvl w:ilvl="0" w:tplc="9A3EB7CE">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6">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54755F52"/>
    <w:multiLevelType w:val="hybridMultilevel"/>
    <w:tmpl w:val="517A2F3A"/>
    <w:lvl w:ilvl="0" w:tplc="0409000F">
      <w:start w:val="5"/>
      <w:numFmt w:val="bullet"/>
      <w:lvlText w:val="–"/>
      <w:lvlJc w:val="left"/>
      <w:pPr>
        <w:ind w:left="360" w:hanging="360"/>
      </w:pPr>
      <w:rPr>
        <w:rFonts w:ascii="Times New Roman" w:eastAsia="Times New Roman" w:hAnsi="Times New Roman"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58">
    <w:nsid w:val="54FD4357"/>
    <w:multiLevelType w:val="hybridMultilevel"/>
    <w:tmpl w:val="3DB8374C"/>
    <w:lvl w:ilvl="0" w:tplc="2CA4E6E4">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nsid w:val="551958C2"/>
    <w:multiLevelType w:val="hybridMultilevel"/>
    <w:tmpl w:val="864ECAA2"/>
    <w:lvl w:ilvl="0" w:tplc="DC8EF320">
      <w:start w:val="5"/>
      <w:numFmt w:val="bullet"/>
      <w:lvlText w:val="–"/>
      <w:lvlJc w:val="left"/>
      <w:pPr>
        <w:ind w:left="720" w:hanging="360"/>
      </w:pPr>
      <w:rPr>
        <w:rFonts w:ascii="Times New Roman" w:eastAsia="Times New Roman" w:hAnsi="Times New Roman" w:hint="default"/>
      </w:rPr>
    </w:lvl>
    <w:lvl w:ilvl="1" w:tplc="D7821E20">
      <w:start w:val="5"/>
      <w:numFmt w:val="bullet"/>
      <w:lvlText w:val="–"/>
      <w:lvlJc w:val="left"/>
      <w:pPr>
        <w:ind w:left="1440" w:hanging="360"/>
      </w:pPr>
      <w:rPr>
        <w:rFonts w:ascii="Times New Roman" w:eastAsia="Times New Roman" w:hAnsi="Times New Roman" w:hint="default"/>
      </w:rPr>
    </w:lvl>
    <w:lvl w:ilvl="2" w:tplc="331C2888" w:tentative="1">
      <w:start w:val="1"/>
      <w:numFmt w:val="bullet"/>
      <w:lvlText w:val=""/>
      <w:lvlJc w:val="left"/>
      <w:pPr>
        <w:ind w:left="2160" w:hanging="360"/>
      </w:pPr>
      <w:rPr>
        <w:rFonts w:ascii="Wingdings" w:hAnsi="Wingdings" w:hint="default"/>
      </w:rPr>
    </w:lvl>
    <w:lvl w:ilvl="3" w:tplc="54E668AA" w:tentative="1">
      <w:start w:val="1"/>
      <w:numFmt w:val="bullet"/>
      <w:lvlText w:val=""/>
      <w:lvlJc w:val="left"/>
      <w:pPr>
        <w:ind w:left="2880" w:hanging="360"/>
      </w:pPr>
      <w:rPr>
        <w:rFonts w:ascii="Symbol" w:hAnsi="Symbol" w:hint="default"/>
      </w:rPr>
    </w:lvl>
    <w:lvl w:ilvl="4" w:tplc="D1DEEC76" w:tentative="1">
      <w:start w:val="1"/>
      <w:numFmt w:val="bullet"/>
      <w:lvlText w:val="o"/>
      <w:lvlJc w:val="left"/>
      <w:pPr>
        <w:ind w:left="3600" w:hanging="360"/>
      </w:pPr>
      <w:rPr>
        <w:rFonts w:ascii="Courier New" w:hAnsi="Courier New" w:cs="Courier New" w:hint="default"/>
      </w:rPr>
    </w:lvl>
    <w:lvl w:ilvl="5" w:tplc="0F160A70" w:tentative="1">
      <w:start w:val="1"/>
      <w:numFmt w:val="bullet"/>
      <w:lvlText w:val=""/>
      <w:lvlJc w:val="left"/>
      <w:pPr>
        <w:ind w:left="4320" w:hanging="360"/>
      </w:pPr>
      <w:rPr>
        <w:rFonts w:ascii="Wingdings" w:hAnsi="Wingdings" w:hint="default"/>
      </w:rPr>
    </w:lvl>
    <w:lvl w:ilvl="6" w:tplc="EBE2F9C8" w:tentative="1">
      <w:start w:val="1"/>
      <w:numFmt w:val="bullet"/>
      <w:lvlText w:val=""/>
      <w:lvlJc w:val="left"/>
      <w:pPr>
        <w:ind w:left="5040" w:hanging="360"/>
      </w:pPr>
      <w:rPr>
        <w:rFonts w:ascii="Symbol" w:hAnsi="Symbol" w:hint="default"/>
      </w:rPr>
    </w:lvl>
    <w:lvl w:ilvl="7" w:tplc="FF4E00FE" w:tentative="1">
      <w:start w:val="1"/>
      <w:numFmt w:val="bullet"/>
      <w:lvlText w:val="o"/>
      <w:lvlJc w:val="left"/>
      <w:pPr>
        <w:ind w:left="5760" w:hanging="360"/>
      </w:pPr>
      <w:rPr>
        <w:rFonts w:ascii="Courier New" w:hAnsi="Courier New" w:cs="Courier New" w:hint="default"/>
      </w:rPr>
    </w:lvl>
    <w:lvl w:ilvl="8" w:tplc="5688EFD8" w:tentative="1">
      <w:start w:val="1"/>
      <w:numFmt w:val="bullet"/>
      <w:lvlText w:val=""/>
      <w:lvlJc w:val="left"/>
      <w:pPr>
        <w:ind w:left="6480" w:hanging="360"/>
      </w:pPr>
      <w:rPr>
        <w:rFonts w:ascii="Wingdings" w:hAnsi="Wingdings" w:hint="default"/>
      </w:rPr>
    </w:lvl>
  </w:abstractNum>
  <w:abstractNum w:abstractNumId="160">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1">
    <w:nsid w:val="55833DBA"/>
    <w:multiLevelType w:val="hybridMultilevel"/>
    <w:tmpl w:val="A790B830"/>
    <w:lvl w:ilvl="0" w:tplc="FFFFFFFF">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FFFFFFFF" w:tentative="1">
      <w:start w:val="1"/>
      <w:numFmt w:val="lowerRoman"/>
      <w:lvlText w:val="%3."/>
      <w:lvlJc w:val="right"/>
      <w:pPr>
        <w:tabs>
          <w:tab w:val="num" w:pos="1200"/>
        </w:tabs>
        <w:ind w:left="1200" w:hanging="400"/>
      </w:pPr>
      <w:rPr>
        <w:rFonts w:cs="Times New Roman"/>
      </w:rPr>
    </w:lvl>
    <w:lvl w:ilvl="3" w:tplc="FFFFFFFF" w:tentative="1">
      <w:start w:val="1"/>
      <w:numFmt w:val="decimal"/>
      <w:lvlText w:val="%4."/>
      <w:lvlJc w:val="left"/>
      <w:pPr>
        <w:tabs>
          <w:tab w:val="num" w:pos="1600"/>
        </w:tabs>
        <w:ind w:left="1600" w:hanging="400"/>
      </w:pPr>
      <w:rPr>
        <w:rFonts w:cs="Times New Roman"/>
      </w:rPr>
    </w:lvl>
    <w:lvl w:ilvl="4" w:tplc="FFFFFFFF" w:tentative="1">
      <w:start w:val="1"/>
      <w:numFmt w:val="upperLetter"/>
      <w:lvlText w:val="%5."/>
      <w:lvlJc w:val="left"/>
      <w:pPr>
        <w:tabs>
          <w:tab w:val="num" w:pos="2000"/>
        </w:tabs>
        <w:ind w:left="2000" w:hanging="400"/>
      </w:pPr>
      <w:rPr>
        <w:rFonts w:cs="Times New Roman"/>
      </w:rPr>
    </w:lvl>
    <w:lvl w:ilvl="5" w:tplc="FFFFFFFF" w:tentative="1">
      <w:start w:val="1"/>
      <w:numFmt w:val="lowerRoman"/>
      <w:lvlText w:val="%6."/>
      <w:lvlJc w:val="right"/>
      <w:pPr>
        <w:tabs>
          <w:tab w:val="num" w:pos="2400"/>
        </w:tabs>
        <w:ind w:left="2400" w:hanging="400"/>
      </w:pPr>
      <w:rPr>
        <w:rFonts w:cs="Times New Roman"/>
      </w:rPr>
    </w:lvl>
    <w:lvl w:ilvl="6" w:tplc="FFFFFFFF" w:tentative="1">
      <w:start w:val="1"/>
      <w:numFmt w:val="decimal"/>
      <w:lvlText w:val="%7."/>
      <w:lvlJc w:val="left"/>
      <w:pPr>
        <w:tabs>
          <w:tab w:val="num" w:pos="2800"/>
        </w:tabs>
        <w:ind w:left="2800" w:hanging="400"/>
      </w:pPr>
      <w:rPr>
        <w:rFonts w:cs="Times New Roman"/>
      </w:rPr>
    </w:lvl>
    <w:lvl w:ilvl="7" w:tplc="FFFFFFFF" w:tentative="1">
      <w:start w:val="1"/>
      <w:numFmt w:val="upperLetter"/>
      <w:lvlText w:val="%8."/>
      <w:lvlJc w:val="left"/>
      <w:pPr>
        <w:tabs>
          <w:tab w:val="num" w:pos="3200"/>
        </w:tabs>
        <w:ind w:left="3200" w:hanging="400"/>
      </w:pPr>
      <w:rPr>
        <w:rFonts w:cs="Times New Roman"/>
      </w:rPr>
    </w:lvl>
    <w:lvl w:ilvl="8" w:tplc="FFFFFFFF" w:tentative="1">
      <w:start w:val="1"/>
      <w:numFmt w:val="lowerRoman"/>
      <w:lvlText w:val="%9."/>
      <w:lvlJc w:val="right"/>
      <w:pPr>
        <w:tabs>
          <w:tab w:val="num" w:pos="3600"/>
        </w:tabs>
        <w:ind w:left="3600" w:hanging="400"/>
      </w:pPr>
      <w:rPr>
        <w:rFonts w:cs="Times New Roman"/>
      </w:rPr>
    </w:lvl>
  </w:abstractNum>
  <w:abstractNum w:abstractNumId="162">
    <w:nsid w:val="576A43C1"/>
    <w:multiLevelType w:val="hybridMultilevel"/>
    <w:tmpl w:val="16A0435C"/>
    <w:lvl w:ilvl="0" w:tplc="BB288C6C">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decimal"/>
      <w:lvlText w:val="%3."/>
      <w:lvlJc w:val="left"/>
      <w:pPr>
        <w:tabs>
          <w:tab w:val="num" w:pos="1200"/>
        </w:tabs>
        <w:ind w:left="1200" w:hanging="400"/>
      </w:pPr>
      <w:rPr>
        <w:rFonts w:cs="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63">
    <w:nsid w:val="57715399"/>
    <w:multiLevelType w:val="hybridMultilevel"/>
    <w:tmpl w:val="D942565C"/>
    <w:lvl w:ilvl="0" w:tplc="CCDEEB06">
      <w:start w:val="1"/>
      <w:numFmt w:val="decimal"/>
      <w:lvlText w:val="%1."/>
      <w:lvlJc w:val="left"/>
      <w:pPr>
        <w:tabs>
          <w:tab w:val="num" w:pos="400"/>
        </w:tabs>
        <w:ind w:left="400" w:hanging="400"/>
      </w:pPr>
      <w:rPr>
        <w:rFonts w:cs="Times New Roman" w:hint="eastAsia"/>
      </w:rPr>
    </w:lvl>
    <w:lvl w:ilvl="1" w:tplc="D140366E" w:tentative="1">
      <w:start w:val="1"/>
      <w:numFmt w:val="lowerLetter"/>
      <w:lvlText w:val="%2."/>
      <w:lvlJc w:val="left"/>
      <w:pPr>
        <w:ind w:left="1440" w:hanging="360"/>
      </w:pPr>
    </w:lvl>
    <w:lvl w:ilvl="2" w:tplc="90D24350" w:tentative="1">
      <w:start w:val="1"/>
      <w:numFmt w:val="lowerRoman"/>
      <w:lvlText w:val="%3."/>
      <w:lvlJc w:val="right"/>
      <w:pPr>
        <w:ind w:left="2160" w:hanging="180"/>
      </w:pPr>
    </w:lvl>
    <w:lvl w:ilvl="3" w:tplc="D0247C56" w:tentative="1">
      <w:start w:val="1"/>
      <w:numFmt w:val="decimal"/>
      <w:lvlText w:val="%4."/>
      <w:lvlJc w:val="left"/>
      <w:pPr>
        <w:ind w:left="2880" w:hanging="360"/>
      </w:pPr>
    </w:lvl>
    <w:lvl w:ilvl="4" w:tplc="927056FC" w:tentative="1">
      <w:start w:val="1"/>
      <w:numFmt w:val="lowerLetter"/>
      <w:lvlText w:val="%5."/>
      <w:lvlJc w:val="left"/>
      <w:pPr>
        <w:ind w:left="3600" w:hanging="360"/>
      </w:pPr>
    </w:lvl>
    <w:lvl w:ilvl="5" w:tplc="922E8B8A" w:tentative="1">
      <w:start w:val="1"/>
      <w:numFmt w:val="lowerRoman"/>
      <w:lvlText w:val="%6."/>
      <w:lvlJc w:val="right"/>
      <w:pPr>
        <w:ind w:left="4320" w:hanging="180"/>
      </w:pPr>
    </w:lvl>
    <w:lvl w:ilvl="6" w:tplc="CA46703E" w:tentative="1">
      <w:start w:val="1"/>
      <w:numFmt w:val="decimal"/>
      <w:lvlText w:val="%7."/>
      <w:lvlJc w:val="left"/>
      <w:pPr>
        <w:ind w:left="5040" w:hanging="360"/>
      </w:pPr>
    </w:lvl>
    <w:lvl w:ilvl="7" w:tplc="80CA4A56" w:tentative="1">
      <w:start w:val="1"/>
      <w:numFmt w:val="lowerLetter"/>
      <w:lvlText w:val="%8."/>
      <w:lvlJc w:val="left"/>
      <w:pPr>
        <w:ind w:left="5760" w:hanging="360"/>
      </w:pPr>
    </w:lvl>
    <w:lvl w:ilvl="8" w:tplc="36E2C96C" w:tentative="1">
      <w:start w:val="1"/>
      <w:numFmt w:val="lowerRoman"/>
      <w:lvlText w:val="%9."/>
      <w:lvlJc w:val="right"/>
      <w:pPr>
        <w:ind w:left="6480" w:hanging="180"/>
      </w:pPr>
    </w:lvl>
  </w:abstractNum>
  <w:abstractNum w:abstractNumId="164">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nsid w:val="598C2A70"/>
    <w:multiLevelType w:val="hybridMultilevel"/>
    <w:tmpl w:val="143C9B42"/>
    <w:lvl w:ilvl="0" w:tplc="CCE27728">
      <w:start w:val="1"/>
      <w:numFmt w:val="decimal"/>
      <w:lvlText w:val="%1."/>
      <w:lvlJc w:val="left"/>
      <w:pPr>
        <w:tabs>
          <w:tab w:val="num" w:pos="400"/>
        </w:tabs>
        <w:ind w:left="400" w:hanging="40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66">
    <w:nsid w:val="5B0A5CA7"/>
    <w:multiLevelType w:val="hybridMultilevel"/>
    <w:tmpl w:val="8AE4D4EA"/>
    <w:lvl w:ilvl="0" w:tplc="2D64D57C">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7">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8">
    <w:nsid w:val="5BAB7AF4"/>
    <w:multiLevelType w:val="hybridMultilevel"/>
    <w:tmpl w:val="84263690"/>
    <w:lvl w:ilvl="0" w:tplc="DF60F57E">
      <w:start w:val="1"/>
      <w:numFmt w:val="decimal"/>
      <w:lvlText w:val="%1."/>
      <w:lvlJc w:val="left"/>
      <w:pPr>
        <w:ind w:left="720" w:hanging="360"/>
      </w:pPr>
    </w:lvl>
    <w:lvl w:ilvl="1" w:tplc="8D8CDFA6">
      <w:start w:val="1"/>
      <w:numFmt w:val="decimal"/>
      <w:lvlText w:val="%2."/>
      <w:lvlJc w:val="left"/>
      <w:pPr>
        <w:ind w:left="1440" w:hanging="360"/>
      </w:pPr>
    </w:lvl>
    <w:lvl w:ilvl="2" w:tplc="88C4341A">
      <w:start w:val="1"/>
      <w:numFmt w:val="lowerRoman"/>
      <w:lvlText w:val="%3."/>
      <w:lvlJc w:val="right"/>
      <w:pPr>
        <w:ind w:left="2160" w:hanging="180"/>
      </w:pPr>
    </w:lvl>
    <w:lvl w:ilvl="3" w:tplc="32D464A4" w:tentative="1">
      <w:start w:val="1"/>
      <w:numFmt w:val="decimal"/>
      <w:lvlText w:val="%4."/>
      <w:lvlJc w:val="left"/>
      <w:pPr>
        <w:ind w:left="2880" w:hanging="360"/>
      </w:pPr>
    </w:lvl>
    <w:lvl w:ilvl="4" w:tplc="60D8D712" w:tentative="1">
      <w:start w:val="1"/>
      <w:numFmt w:val="lowerLetter"/>
      <w:lvlText w:val="%5."/>
      <w:lvlJc w:val="left"/>
      <w:pPr>
        <w:ind w:left="3600" w:hanging="360"/>
      </w:pPr>
    </w:lvl>
    <w:lvl w:ilvl="5" w:tplc="47F0301A" w:tentative="1">
      <w:start w:val="1"/>
      <w:numFmt w:val="lowerRoman"/>
      <w:lvlText w:val="%6."/>
      <w:lvlJc w:val="right"/>
      <w:pPr>
        <w:ind w:left="4320" w:hanging="180"/>
      </w:pPr>
    </w:lvl>
    <w:lvl w:ilvl="6" w:tplc="A5007618" w:tentative="1">
      <w:start w:val="1"/>
      <w:numFmt w:val="decimal"/>
      <w:lvlText w:val="%7."/>
      <w:lvlJc w:val="left"/>
      <w:pPr>
        <w:ind w:left="5040" w:hanging="360"/>
      </w:pPr>
    </w:lvl>
    <w:lvl w:ilvl="7" w:tplc="E012A27E" w:tentative="1">
      <w:start w:val="1"/>
      <w:numFmt w:val="lowerLetter"/>
      <w:lvlText w:val="%8."/>
      <w:lvlJc w:val="left"/>
      <w:pPr>
        <w:ind w:left="5760" w:hanging="360"/>
      </w:pPr>
    </w:lvl>
    <w:lvl w:ilvl="8" w:tplc="39C8FC90" w:tentative="1">
      <w:start w:val="1"/>
      <w:numFmt w:val="lowerRoman"/>
      <w:lvlText w:val="%9."/>
      <w:lvlJc w:val="right"/>
      <w:pPr>
        <w:ind w:left="6480" w:hanging="180"/>
      </w:pPr>
    </w:lvl>
  </w:abstractNum>
  <w:abstractNum w:abstractNumId="169">
    <w:nsid w:val="5CA605FA"/>
    <w:multiLevelType w:val="hybridMultilevel"/>
    <w:tmpl w:val="0E38D91C"/>
    <w:lvl w:ilvl="0" w:tplc="FFFFFFFF">
      <w:start w:val="1"/>
      <w:numFmt w:val="decimal"/>
      <w:lvlText w:val="%1."/>
      <w:lvlJc w:val="left"/>
      <w:pPr>
        <w:tabs>
          <w:tab w:val="num" w:pos="400"/>
        </w:tabs>
        <w:ind w:left="400"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70">
    <w:nsid w:val="5DFA14E3"/>
    <w:multiLevelType w:val="hybridMultilevel"/>
    <w:tmpl w:val="DD602EE6"/>
    <w:lvl w:ilvl="0" w:tplc="F5F0A91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nsid w:val="5ED00D0B"/>
    <w:multiLevelType w:val="hybridMultilevel"/>
    <w:tmpl w:val="3F10B5A0"/>
    <w:lvl w:ilvl="0" w:tplc="FFFFFFFF">
      <w:start w:val="1"/>
      <w:numFmt w:val="lowerLetter"/>
      <w:lvlText w:val="%1."/>
      <w:lvlJc w:val="left"/>
      <w:pPr>
        <w:ind w:left="1069" w:hanging="360"/>
      </w:pPr>
      <w:rPr>
        <w:rFonts w:cs="Times New Roman" w:hint="eastAsia"/>
      </w:rPr>
    </w:lvl>
    <w:lvl w:ilvl="1" w:tplc="04140003" w:tentative="1">
      <w:start w:val="1"/>
      <w:numFmt w:val="lowerLetter"/>
      <w:lvlText w:val="%2."/>
      <w:lvlJc w:val="left"/>
      <w:pPr>
        <w:ind w:left="1440" w:hanging="360"/>
      </w:pPr>
    </w:lvl>
    <w:lvl w:ilvl="2" w:tplc="04140005" w:tentative="1">
      <w:start w:val="1"/>
      <w:numFmt w:val="lowerRoman"/>
      <w:lvlText w:val="%3."/>
      <w:lvlJc w:val="right"/>
      <w:pPr>
        <w:ind w:left="2160" w:hanging="180"/>
      </w:pPr>
    </w:lvl>
    <w:lvl w:ilvl="3" w:tplc="04140001" w:tentative="1">
      <w:start w:val="1"/>
      <w:numFmt w:val="decimal"/>
      <w:lvlText w:val="%4."/>
      <w:lvlJc w:val="left"/>
      <w:pPr>
        <w:ind w:left="2880" w:hanging="360"/>
      </w:pPr>
    </w:lvl>
    <w:lvl w:ilvl="4" w:tplc="04140003" w:tentative="1">
      <w:start w:val="1"/>
      <w:numFmt w:val="lowerLetter"/>
      <w:lvlText w:val="%5."/>
      <w:lvlJc w:val="left"/>
      <w:pPr>
        <w:ind w:left="3600" w:hanging="360"/>
      </w:pPr>
    </w:lvl>
    <w:lvl w:ilvl="5" w:tplc="04140005" w:tentative="1">
      <w:start w:val="1"/>
      <w:numFmt w:val="lowerRoman"/>
      <w:lvlText w:val="%6."/>
      <w:lvlJc w:val="right"/>
      <w:pPr>
        <w:ind w:left="4320" w:hanging="180"/>
      </w:pPr>
    </w:lvl>
    <w:lvl w:ilvl="6" w:tplc="04140001" w:tentative="1">
      <w:start w:val="1"/>
      <w:numFmt w:val="decimal"/>
      <w:lvlText w:val="%7."/>
      <w:lvlJc w:val="left"/>
      <w:pPr>
        <w:ind w:left="5040" w:hanging="360"/>
      </w:pPr>
    </w:lvl>
    <w:lvl w:ilvl="7" w:tplc="04140003" w:tentative="1">
      <w:start w:val="1"/>
      <w:numFmt w:val="lowerLetter"/>
      <w:lvlText w:val="%8."/>
      <w:lvlJc w:val="left"/>
      <w:pPr>
        <w:ind w:left="5760" w:hanging="360"/>
      </w:pPr>
    </w:lvl>
    <w:lvl w:ilvl="8" w:tplc="04140005" w:tentative="1">
      <w:start w:val="1"/>
      <w:numFmt w:val="lowerRoman"/>
      <w:lvlText w:val="%9."/>
      <w:lvlJc w:val="right"/>
      <w:pPr>
        <w:ind w:left="6480" w:hanging="180"/>
      </w:pPr>
    </w:lvl>
  </w:abstractNum>
  <w:abstractNum w:abstractNumId="172">
    <w:nsid w:val="5EE717E9"/>
    <w:multiLevelType w:val="hybridMultilevel"/>
    <w:tmpl w:val="D5C20EEA"/>
    <w:lvl w:ilvl="0" w:tplc="7B8C3B44">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04090005" w:tentative="1">
      <w:start w:val="1"/>
      <w:numFmt w:val="lowerRoman"/>
      <w:lvlText w:val="%3."/>
      <w:lvlJc w:val="right"/>
      <w:pPr>
        <w:tabs>
          <w:tab w:val="num" w:pos="1200"/>
        </w:tabs>
        <w:ind w:left="1200" w:hanging="400"/>
      </w:pPr>
      <w:rPr>
        <w:rFonts w:cs="Times New Roman"/>
      </w:rPr>
    </w:lvl>
    <w:lvl w:ilvl="3" w:tplc="04090001" w:tentative="1">
      <w:start w:val="1"/>
      <w:numFmt w:val="decimal"/>
      <w:lvlText w:val="%4."/>
      <w:lvlJc w:val="left"/>
      <w:pPr>
        <w:tabs>
          <w:tab w:val="num" w:pos="1600"/>
        </w:tabs>
        <w:ind w:left="1600" w:hanging="400"/>
      </w:pPr>
      <w:rPr>
        <w:rFonts w:cs="Times New Roman"/>
      </w:rPr>
    </w:lvl>
    <w:lvl w:ilvl="4" w:tplc="04090003" w:tentative="1">
      <w:start w:val="1"/>
      <w:numFmt w:val="upperLetter"/>
      <w:lvlText w:val="%5."/>
      <w:lvlJc w:val="left"/>
      <w:pPr>
        <w:tabs>
          <w:tab w:val="num" w:pos="2000"/>
        </w:tabs>
        <w:ind w:left="2000" w:hanging="400"/>
      </w:pPr>
      <w:rPr>
        <w:rFonts w:cs="Times New Roman"/>
      </w:rPr>
    </w:lvl>
    <w:lvl w:ilvl="5" w:tplc="04090005" w:tentative="1">
      <w:start w:val="1"/>
      <w:numFmt w:val="lowerRoman"/>
      <w:lvlText w:val="%6."/>
      <w:lvlJc w:val="right"/>
      <w:pPr>
        <w:tabs>
          <w:tab w:val="num" w:pos="2400"/>
        </w:tabs>
        <w:ind w:left="2400" w:hanging="400"/>
      </w:pPr>
      <w:rPr>
        <w:rFonts w:cs="Times New Roman"/>
      </w:rPr>
    </w:lvl>
    <w:lvl w:ilvl="6" w:tplc="04090001" w:tentative="1">
      <w:start w:val="1"/>
      <w:numFmt w:val="decimal"/>
      <w:lvlText w:val="%7."/>
      <w:lvlJc w:val="left"/>
      <w:pPr>
        <w:tabs>
          <w:tab w:val="num" w:pos="2800"/>
        </w:tabs>
        <w:ind w:left="2800" w:hanging="400"/>
      </w:pPr>
      <w:rPr>
        <w:rFonts w:cs="Times New Roman"/>
      </w:rPr>
    </w:lvl>
    <w:lvl w:ilvl="7" w:tplc="04090003" w:tentative="1">
      <w:start w:val="1"/>
      <w:numFmt w:val="upperLetter"/>
      <w:lvlText w:val="%8."/>
      <w:lvlJc w:val="left"/>
      <w:pPr>
        <w:tabs>
          <w:tab w:val="num" w:pos="3200"/>
        </w:tabs>
        <w:ind w:left="3200" w:hanging="400"/>
      </w:pPr>
      <w:rPr>
        <w:rFonts w:cs="Times New Roman"/>
      </w:rPr>
    </w:lvl>
    <w:lvl w:ilvl="8" w:tplc="04090005" w:tentative="1">
      <w:start w:val="1"/>
      <w:numFmt w:val="lowerRoman"/>
      <w:lvlText w:val="%9."/>
      <w:lvlJc w:val="right"/>
      <w:pPr>
        <w:tabs>
          <w:tab w:val="num" w:pos="3600"/>
        </w:tabs>
        <w:ind w:left="3600" w:hanging="400"/>
      </w:pPr>
      <w:rPr>
        <w:rFonts w:cs="Times New Roman"/>
      </w:rPr>
    </w:lvl>
  </w:abstractNum>
  <w:abstractNum w:abstractNumId="173">
    <w:nsid w:val="5EF70699"/>
    <w:multiLevelType w:val="hybridMultilevel"/>
    <w:tmpl w:val="DF6854C4"/>
    <w:lvl w:ilvl="0" w:tplc="C1F2E432">
      <w:start w:val="5"/>
      <w:numFmt w:val="bullet"/>
      <w:lvlText w:val="–"/>
      <w:lvlJc w:val="left"/>
      <w:pPr>
        <w:tabs>
          <w:tab w:val="num" w:pos="390"/>
        </w:tabs>
        <w:ind w:left="390" w:hanging="390"/>
      </w:pPr>
      <w:rPr>
        <w:rFonts w:ascii="Times New Roman" w:eastAsia="Times New Roman" w:hAnsi="Times New Roman" w:hint="default"/>
      </w:rPr>
    </w:lvl>
    <w:lvl w:ilvl="1" w:tplc="04090019">
      <w:start w:val="1"/>
      <w:numFmt w:val="bullet"/>
      <w:lvlText w:val="-"/>
      <w:lvlJc w:val="left"/>
      <w:pPr>
        <w:tabs>
          <w:tab w:val="num" w:pos="1080"/>
        </w:tabs>
        <w:ind w:left="1080" w:hanging="360"/>
      </w:pPr>
      <w:rPr>
        <w:rFonts w:ascii="Times New Roman" w:hAnsi="Times New Roman"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174">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5">
    <w:nsid w:val="5F33670E"/>
    <w:multiLevelType w:val="hybridMultilevel"/>
    <w:tmpl w:val="D5B8A0DC"/>
    <w:lvl w:ilvl="0" w:tplc="0414000F">
      <w:start w:val="1"/>
      <w:numFmt w:val="decimal"/>
      <w:lvlText w:val="%1."/>
      <w:lvlJc w:val="left"/>
      <w:pPr>
        <w:ind w:left="720" w:hanging="360"/>
      </w:pPr>
    </w:lvl>
    <w:lvl w:ilvl="1" w:tplc="0414000F">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6">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nsid w:val="603B72A6"/>
    <w:multiLevelType w:val="hybridMultilevel"/>
    <w:tmpl w:val="17F2FDAA"/>
    <w:lvl w:ilvl="0" w:tplc="0DAAA6A2">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8">
    <w:nsid w:val="60514A16"/>
    <w:multiLevelType w:val="hybridMultilevel"/>
    <w:tmpl w:val="33886F36"/>
    <w:lvl w:ilvl="0" w:tplc="EA844A10">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60B66031"/>
    <w:multiLevelType w:val="hybridMultilevel"/>
    <w:tmpl w:val="EDEE63AC"/>
    <w:lvl w:ilvl="0" w:tplc="95BCCEF6">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0">
    <w:nsid w:val="623B2B3F"/>
    <w:multiLevelType w:val="hybridMultilevel"/>
    <w:tmpl w:val="87ECED60"/>
    <w:lvl w:ilvl="0" w:tplc="EAD6D77E">
      <w:start w:val="1"/>
      <w:numFmt w:val="bullet"/>
      <w:lvlText w:val="-"/>
      <w:lvlJc w:val="left"/>
      <w:pPr>
        <w:tabs>
          <w:tab w:val="num" w:pos="400"/>
        </w:tabs>
        <w:ind w:left="400" w:hanging="400"/>
      </w:pPr>
      <w:rPr>
        <w:rFonts w:ascii="Batang" w:eastAsia="Batang" w:hAnsi="Batang" w:hint="eastAsia"/>
      </w:rPr>
    </w:lvl>
    <w:lvl w:ilvl="1" w:tplc="08090019">
      <w:start w:val="1"/>
      <w:numFmt w:val="bullet"/>
      <w:lvlText w:val="-"/>
      <w:lvlJc w:val="left"/>
      <w:pPr>
        <w:tabs>
          <w:tab w:val="num" w:pos="800"/>
        </w:tabs>
        <w:ind w:left="800" w:hanging="400"/>
      </w:pPr>
      <w:rPr>
        <w:rFonts w:ascii="Batang" w:eastAsia="Batang" w:hAnsi="Batang" w:hint="eastAsia"/>
      </w:rPr>
    </w:lvl>
    <w:lvl w:ilvl="2" w:tplc="0809001B" w:tentative="1">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81">
    <w:nsid w:val="627B44F7"/>
    <w:multiLevelType w:val="hybridMultilevel"/>
    <w:tmpl w:val="01601326"/>
    <w:lvl w:ilvl="0" w:tplc="7B8C3B44">
      <w:start w:val="5"/>
      <w:numFmt w:val="bullet"/>
      <w:lvlText w:val="–"/>
      <w:lvlJc w:val="left"/>
      <w:pPr>
        <w:ind w:left="360" w:hanging="360"/>
      </w:pPr>
      <w:rPr>
        <w:rFonts w:ascii="Times New Roman" w:eastAsia="Times New Roman" w:hAnsi="Times New Roman"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82">
    <w:nsid w:val="62825238"/>
    <w:multiLevelType w:val="hybridMultilevel"/>
    <w:tmpl w:val="DEFAE0E2"/>
    <w:lvl w:ilvl="0" w:tplc="0409000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3">
    <w:nsid w:val="630C7C95"/>
    <w:multiLevelType w:val="hybridMultilevel"/>
    <w:tmpl w:val="1C36A646"/>
    <w:lvl w:ilvl="0" w:tplc="CCE27728">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4">
    <w:nsid w:val="638C3E5F"/>
    <w:multiLevelType w:val="hybridMultilevel"/>
    <w:tmpl w:val="005059CE"/>
    <w:lvl w:ilvl="0" w:tplc="04070019">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5">
    <w:nsid w:val="639E031C"/>
    <w:multiLevelType w:val="hybridMultilevel"/>
    <w:tmpl w:val="F86C1272"/>
    <w:lvl w:ilvl="0" w:tplc="0409000F">
      <w:start w:val="1"/>
      <w:numFmt w:val="decimal"/>
      <w:lvlText w:val="%1."/>
      <w:lvlJc w:val="left"/>
      <w:pPr>
        <w:tabs>
          <w:tab w:val="num" w:pos="560"/>
        </w:tabs>
        <w:ind w:left="560" w:hanging="360"/>
      </w:pPr>
      <w:rPr>
        <w:rFonts w:cs="Times New Roman" w:hint="eastAsia"/>
      </w:rPr>
    </w:lvl>
    <w:lvl w:ilvl="1" w:tplc="04070019">
      <w:start w:val="1"/>
      <w:numFmt w:val="lowerLetter"/>
      <w:lvlText w:val="%2."/>
      <w:lvlJc w:val="left"/>
      <w:pPr>
        <w:ind w:left="-520" w:hanging="360"/>
      </w:pPr>
    </w:lvl>
    <w:lvl w:ilvl="2" w:tplc="0407001B" w:tentative="1">
      <w:start w:val="1"/>
      <w:numFmt w:val="lowerRoman"/>
      <w:lvlText w:val="%3."/>
      <w:lvlJc w:val="right"/>
      <w:pPr>
        <w:ind w:left="200" w:hanging="180"/>
      </w:pPr>
    </w:lvl>
    <w:lvl w:ilvl="3" w:tplc="0407000F" w:tentative="1">
      <w:start w:val="1"/>
      <w:numFmt w:val="decimal"/>
      <w:lvlText w:val="%4."/>
      <w:lvlJc w:val="left"/>
      <w:pPr>
        <w:ind w:left="920" w:hanging="360"/>
      </w:pPr>
    </w:lvl>
    <w:lvl w:ilvl="4" w:tplc="04070019" w:tentative="1">
      <w:start w:val="1"/>
      <w:numFmt w:val="lowerLetter"/>
      <w:lvlText w:val="%5."/>
      <w:lvlJc w:val="left"/>
      <w:pPr>
        <w:ind w:left="1640" w:hanging="360"/>
      </w:pPr>
    </w:lvl>
    <w:lvl w:ilvl="5" w:tplc="0407001B" w:tentative="1">
      <w:start w:val="1"/>
      <w:numFmt w:val="lowerRoman"/>
      <w:lvlText w:val="%6."/>
      <w:lvlJc w:val="right"/>
      <w:pPr>
        <w:ind w:left="2360" w:hanging="180"/>
      </w:pPr>
    </w:lvl>
    <w:lvl w:ilvl="6" w:tplc="0407000F" w:tentative="1">
      <w:start w:val="1"/>
      <w:numFmt w:val="decimal"/>
      <w:lvlText w:val="%7."/>
      <w:lvlJc w:val="left"/>
      <w:pPr>
        <w:ind w:left="3080" w:hanging="360"/>
      </w:pPr>
    </w:lvl>
    <w:lvl w:ilvl="7" w:tplc="04070019" w:tentative="1">
      <w:start w:val="1"/>
      <w:numFmt w:val="lowerLetter"/>
      <w:lvlText w:val="%8."/>
      <w:lvlJc w:val="left"/>
      <w:pPr>
        <w:ind w:left="3800" w:hanging="360"/>
      </w:pPr>
    </w:lvl>
    <w:lvl w:ilvl="8" w:tplc="0407001B" w:tentative="1">
      <w:start w:val="1"/>
      <w:numFmt w:val="lowerRoman"/>
      <w:lvlText w:val="%9."/>
      <w:lvlJc w:val="right"/>
      <w:pPr>
        <w:ind w:left="4520" w:hanging="180"/>
      </w:pPr>
    </w:lvl>
  </w:abstractNum>
  <w:abstractNum w:abstractNumId="18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7">
    <w:nsid w:val="65827E63"/>
    <w:multiLevelType w:val="hybridMultilevel"/>
    <w:tmpl w:val="BB7ABC56"/>
    <w:lvl w:ilvl="0" w:tplc="90B2798E">
      <w:start w:val="5"/>
      <w:numFmt w:val="bullet"/>
      <w:lvlText w:val="–"/>
      <w:lvlJc w:val="left"/>
      <w:pPr>
        <w:ind w:left="360" w:hanging="360"/>
      </w:pPr>
      <w:rPr>
        <w:rFonts w:ascii="Times New Roman" w:eastAsia="Times New Roman" w:hAnsi="Times New Roman"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88">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9">
    <w:nsid w:val="67755279"/>
    <w:multiLevelType w:val="hybridMultilevel"/>
    <w:tmpl w:val="7C6A8468"/>
    <w:lvl w:ilvl="0" w:tplc="7B8C3B44">
      <w:start w:val="5"/>
      <w:numFmt w:val="bullet"/>
      <w:lvlText w:val="–"/>
      <w:lvlJc w:val="left"/>
      <w:pPr>
        <w:ind w:left="1004" w:hanging="360"/>
      </w:pPr>
      <w:rPr>
        <w:rFonts w:ascii="Times New Roman" w:eastAsia="Times New Roman" w:hAnsi="Times New Roman" w:hint="default"/>
      </w:rPr>
    </w:lvl>
    <w:lvl w:ilvl="1" w:tplc="FFFFFFFF"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0">
    <w:nsid w:val="67765867"/>
    <w:multiLevelType w:val="hybridMultilevel"/>
    <w:tmpl w:val="4B22E98E"/>
    <w:lvl w:ilvl="0" w:tplc="0414000F">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14000F" w:tentative="1">
      <w:start w:val="1"/>
      <w:numFmt w:val="lowerLetter"/>
      <w:lvlText w:val="%2."/>
      <w:lvlJc w:val="left"/>
      <w:pPr>
        <w:tabs>
          <w:tab w:val="num" w:pos="1483"/>
        </w:tabs>
        <w:ind w:left="1483" w:hanging="360"/>
      </w:pPr>
      <w:rPr>
        <w:rFonts w:cs="Times New Roman"/>
      </w:rPr>
    </w:lvl>
    <w:lvl w:ilvl="2" w:tplc="0414001B" w:tentative="1">
      <w:start w:val="1"/>
      <w:numFmt w:val="lowerRoman"/>
      <w:lvlText w:val="%3."/>
      <w:lvlJc w:val="right"/>
      <w:pPr>
        <w:tabs>
          <w:tab w:val="num" w:pos="2203"/>
        </w:tabs>
        <w:ind w:left="2203" w:hanging="180"/>
      </w:pPr>
      <w:rPr>
        <w:rFonts w:cs="Times New Roman"/>
      </w:rPr>
    </w:lvl>
    <w:lvl w:ilvl="3" w:tplc="0414000F" w:tentative="1">
      <w:start w:val="1"/>
      <w:numFmt w:val="decimal"/>
      <w:lvlText w:val="%4."/>
      <w:lvlJc w:val="left"/>
      <w:pPr>
        <w:tabs>
          <w:tab w:val="num" w:pos="2923"/>
        </w:tabs>
        <w:ind w:left="2923" w:hanging="360"/>
      </w:pPr>
      <w:rPr>
        <w:rFonts w:cs="Times New Roman"/>
      </w:rPr>
    </w:lvl>
    <w:lvl w:ilvl="4" w:tplc="04140019" w:tentative="1">
      <w:start w:val="1"/>
      <w:numFmt w:val="lowerLetter"/>
      <w:lvlText w:val="%5."/>
      <w:lvlJc w:val="left"/>
      <w:pPr>
        <w:tabs>
          <w:tab w:val="num" w:pos="3643"/>
        </w:tabs>
        <w:ind w:left="3643" w:hanging="360"/>
      </w:pPr>
      <w:rPr>
        <w:rFonts w:cs="Times New Roman"/>
      </w:rPr>
    </w:lvl>
    <w:lvl w:ilvl="5" w:tplc="0414001B" w:tentative="1">
      <w:start w:val="1"/>
      <w:numFmt w:val="lowerRoman"/>
      <w:lvlText w:val="%6."/>
      <w:lvlJc w:val="right"/>
      <w:pPr>
        <w:tabs>
          <w:tab w:val="num" w:pos="4363"/>
        </w:tabs>
        <w:ind w:left="4363" w:hanging="180"/>
      </w:pPr>
      <w:rPr>
        <w:rFonts w:cs="Times New Roman"/>
      </w:rPr>
    </w:lvl>
    <w:lvl w:ilvl="6" w:tplc="0414000F" w:tentative="1">
      <w:start w:val="1"/>
      <w:numFmt w:val="decimal"/>
      <w:lvlText w:val="%7."/>
      <w:lvlJc w:val="left"/>
      <w:pPr>
        <w:tabs>
          <w:tab w:val="num" w:pos="5083"/>
        </w:tabs>
        <w:ind w:left="5083" w:hanging="360"/>
      </w:pPr>
      <w:rPr>
        <w:rFonts w:cs="Times New Roman"/>
      </w:rPr>
    </w:lvl>
    <w:lvl w:ilvl="7" w:tplc="04140019" w:tentative="1">
      <w:start w:val="1"/>
      <w:numFmt w:val="lowerLetter"/>
      <w:lvlText w:val="%8."/>
      <w:lvlJc w:val="left"/>
      <w:pPr>
        <w:tabs>
          <w:tab w:val="num" w:pos="5803"/>
        </w:tabs>
        <w:ind w:left="5803" w:hanging="360"/>
      </w:pPr>
      <w:rPr>
        <w:rFonts w:cs="Times New Roman"/>
      </w:rPr>
    </w:lvl>
    <w:lvl w:ilvl="8" w:tplc="0414001B" w:tentative="1">
      <w:start w:val="1"/>
      <w:numFmt w:val="lowerRoman"/>
      <w:lvlText w:val="%9."/>
      <w:lvlJc w:val="right"/>
      <w:pPr>
        <w:tabs>
          <w:tab w:val="num" w:pos="6523"/>
        </w:tabs>
        <w:ind w:left="6523" w:hanging="180"/>
      </w:pPr>
      <w:rPr>
        <w:rFonts w:cs="Times New Roman"/>
      </w:rPr>
    </w:lvl>
  </w:abstractNum>
  <w:abstractNum w:abstractNumId="191">
    <w:nsid w:val="67F15876"/>
    <w:multiLevelType w:val="hybridMultilevel"/>
    <w:tmpl w:val="CF3CA9E0"/>
    <w:lvl w:ilvl="0" w:tplc="8B6E62E4">
      <w:start w:val="1"/>
      <w:numFmt w:val="decimal"/>
      <w:lvlText w:val="%1."/>
      <w:lvlJc w:val="left"/>
      <w:pPr>
        <w:tabs>
          <w:tab w:val="num" w:pos="400"/>
        </w:tabs>
        <w:ind w:left="400" w:hanging="400"/>
      </w:pPr>
      <w:rPr>
        <w:rFonts w:cs="Times New Roman" w:hint="eastAsi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2">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08090003">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69936DDF"/>
    <w:multiLevelType w:val="hybridMultilevel"/>
    <w:tmpl w:val="A70AC770"/>
    <w:lvl w:ilvl="0" w:tplc="94A29DD0">
      <w:start w:val="1"/>
      <w:numFmt w:val="bullet"/>
      <w:lvlText w:val=""/>
      <w:lvlJc w:val="left"/>
      <w:pPr>
        <w:tabs>
          <w:tab w:val="num" w:pos="360"/>
        </w:tabs>
        <w:ind w:left="360" w:hanging="360"/>
      </w:pPr>
      <w:rPr>
        <w:rFonts w:ascii="Symbol" w:hAnsi="Symbol" w:hint="default"/>
      </w:rPr>
    </w:lvl>
    <w:lvl w:ilvl="1" w:tplc="08090019">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194">
    <w:nsid w:val="699F366F"/>
    <w:multiLevelType w:val="hybridMultilevel"/>
    <w:tmpl w:val="EEF24E28"/>
    <w:lvl w:ilvl="0" w:tplc="0414000F">
      <w:start w:val="5"/>
      <w:numFmt w:val="bullet"/>
      <w:lvlText w:val="–"/>
      <w:lvlJc w:val="left"/>
      <w:pPr>
        <w:ind w:left="360" w:hanging="360"/>
      </w:pPr>
      <w:rPr>
        <w:rFonts w:ascii="Times New Roman" w:eastAsia="Times New Roman" w:hAnsi="Times New Roman" w:hint="default"/>
      </w:rPr>
    </w:lvl>
    <w:lvl w:ilvl="1" w:tplc="04140019" w:tentative="1">
      <w:start w:val="1"/>
      <w:numFmt w:val="bullet"/>
      <w:lvlText w:val="o"/>
      <w:lvlJc w:val="left"/>
      <w:pPr>
        <w:ind w:left="1080" w:hanging="360"/>
      </w:pPr>
      <w:rPr>
        <w:rFonts w:ascii="Courier New" w:hAnsi="Courier New" w:cs="Courier New" w:hint="default"/>
      </w:rPr>
    </w:lvl>
    <w:lvl w:ilvl="2" w:tplc="0414001B" w:tentative="1">
      <w:start w:val="1"/>
      <w:numFmt w:val="bullet"/>
      <w:lvlText w:val=""/>
      <w:lvlJc w:val="left"/>
      <w:pPr>
        <w:ind w:left="1800" w:hanging="360"/>
      </w:pPr>
      <w:rPr>
        <w:rFonts w:ascii="Wingdings" w:hAnsi="Wingdings" w:hint="default"/>
      </w:rPr>
    </w:lvl>
    <w:lvl w:ilvl="3" w:tplc="0414000F" w:tentative="1">
      <w:start w:val="1"/>
      <w:numFmt w:val="bullet"/>
      <w:lvlText w:val=""/>
      <w:lvlJc w:val="left"/>
      <w:pPr>
        <w:ind w:left="2520" w:hanging="360"/>
      </w:pPr>
      <w:rPr>
        <w:rFonts w:ascii="Symbol" w:hAnsi="Symbol" w:hint="default"/>
      </w:rPr>
    </w:lvl>
    <w:lvl w:ilvl="4" w:tplc="04140019" w:tentative="1">
      <w:start w:val="1"/>
      <w:numFmt w:val="bullet"/>
      <w:lvlText w:val="o"/>
      <w:lvlJc w:val="left"/>
      <w:pPr>
        <w:ind w:left="3240" w:hanging="360"/>
      </w:pPr>
      <w:rPr>
        <w:rFonts w:ascii="Courier New" w:hAnsi="Courier New" w:cs="Courier New" w:hint="default"/>
      </w:rPr>
    </w:lvl>
    <w:lvl w:ilvl="5" w:tplc="0414001B" w:tentative="1">
      <w:start w:val="1"/>
      <w:numFmt w:val="bullet"/>
      <w:lvlText w:val=""/>
      <w:lvlJc w:val="left"/>
      <w:pPr>
        <w:ind w:left="3960" w:hanging="360"/>
      </w:pPr>
      <w:rPr>
        <w:rFonts w:ascii="Wingdings" w:hAnsi="Wingdings" w:hint="default"/>
      </w:rPr>
    </w:lvl>
    <w:lvl w:ilvl="6" w:tplc="0414000F" w:tentative="1">
      <w:start w:val="1"/>
      <w:numFmt w:val="bullet"/>
      <w:lvlText w:val=""/>
      <w:lvlJc w:val="left"/>
      <w:pPr>
        <w:ind w:left="4680" w:hanging="360"/>
      </w:pPr>
      <w:rPr>
        <w:rFonts w:ascii="Symbol" w:hAnsi="Symbol" w:hint="default"/>
      </w:rPr>
    </w:lvl>
    <w:lvl w:ilvl="7" w:tplc="04140019" w:tentative="1">
      <w:start w:val="1"/>
      <w:numFmt w:val="bullet"/>
      <w:lvlText w:val="o"/>
      <w:lvlJc w:val="left"/>
      <w:pPr>
        <w:ind w:left="5400" w:hanging="360"/>
      </w:pPr>
      <w:rPr>
        <w:rFonts w:ascii="Courier New" w:hAnsi="Courier New" w:cs="Courier New" w:hint="default"/>
      </w:rPr>
    </w:lvl>
    <w:lvl w:ilvl="8" w:tplc="0414001B" w:tentative="1">
      <w:start w:val="1"/>
      <w:numFmt w:val="bullet"/>
      <w:lvlText w:val=""/>
      <w:lvlJc w:val="left"/>
      <w:pPr>
        <w:ind w:left="6120" w:hanging="360"/>
      </w:pPr>
      <w:rPr>
        <w:rFonts w:ascii="Wingdings" w:hAnsi="Wingdings" w:hint="default"/>
      </w:rPr>
    </w:lvl>
  </w:abstractNum>
  <w:abstractNum w:abstractNumId="195">
    <w:nsid w:val="69CC0CF2"/>
    <w:multiLevelType w:val="hybridMultilevel"/>
    <w:tmpl w:val="BD0ADC22"/>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96">
    <w:nsid w:val="6B921713"/>
    <w:multiLevelType w:val="hybridMultilevel"/>
    <w:tmpl w:val="DE96D512"/>
    <w:lvl w:ilvl="0" w:tplc="49C80EA8">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8">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99">
    <w:nsid w:val="6EAB7474"/>
    <w:multiLevelType w:val="hybridMultilevel"/>
    <w:tmpl w:val="94924BFC"/>
    <w:lvl w:ilvl="0" w:tplc="FFFFFFFF">
      <w:start w:val="1"/>
      <w:numFmt w:val="bullet"/>
      <w:lvlText w:val="-"/>
      <w:lvlJc w:val="left"/>
      <w:pPr>
        <w:tabs>
          <w:tab w:val="num" w:pos="400"/>
        </w:tabs>
        <w:ind w:left="400" w:hanging="400"/>
      </w:pPr>
      <w:rPr>
        <w:rFonts w:ascii="Batang" w:eastAsia="Batang" w:hAnsi="Batang" w:hint="eastAsia"/>
      </w:rPr>
    </w:lvl>
    <w:lvl w:ilvl="1" w:tplc="04090003">
      <w:start w:val="1"/>
      <w:numFmt w:val="bullet"/>
      <w:lvlText w:val="-"/>
      <w:lvlJc w:val="left"/>
      <w:pPr>
        <w:tabs>
          <w:tab w:val="num" w:pos="800"/>
        </w:tabs>
        <w:ind w:left="800" w:hanging="400"/>
      </w:pPr>
      <w:rPr>
        <w:rFonts w:ascii="Batang" w:eastAsia="Batang" w:hAnsi="Batang" w:hint="eastAsia"/>
      </w:rPr>
    </w:lvl>
    <w:lvl w:ilvl="2" w:tplc="04090005">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0">
    <w:nsid w:val="6ECA04FC"/>
    <w:multiLevelType w:val="hybridMultilevel"/>
    <w:tmpl w:val="C67AB3A0"/>
    <w:lvl w:ilvl="0" w:tplc="49C80EA8">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6F475125"/>
    <w:multiLevelType w:val="hybridMultilevel"/>
    <w:tmpl w:val="7FA422B4"/>
    <w:lvl w:ilvl="0" w:tplc="0409000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2">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3">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05">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6">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07">
    <w:nsid w:val="72B4453D"/>
    <w:multiLevelType w:val="hybridMultilevel"/>
    <w:tmpl w:val="CF3CA9E0"/>
    <w:lvl w:ilvl="0" w:tplc="7B8C3B44">
      <w:start w:val="1"/>
      <w:numFmt w:val="decimal"/>
      <w:lvlText w:val="%1."/>
      <w:lvlJc w:val="left"/>
      <w:pPr>
        <w:tabs>
          <w:tab w:val="num" w:pos="400"/>
        </w:tabs>
        <w:ind w:left="400" w:hanging="40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9">
    <w:nsid w:val="74733ED3"/>
    <w:multiLevelType w:val="hybridMultilevel"/>
    <w:tmpl w:val="2C02CDE6"/>
    <w:lvl w:ilvl="0" w:tplc="0407000F">
      <w:start w:val="1"/>
      <w:numFmt w:val="decimal"/>
      <w:lvlText w:val="%1."/>
      <w:lvlJc w:val="left"/>
      <w:pPr>
        <w:tabs>
          <w:tab w:val="num" w:pos="1194"/>
        </w:tabs>
        <w:ind w:left="1194" w:hanging="400"/>
      </w:pPr>
      <w:rPr>
        <w:rFonts w:cs="Times New Roman"/>
      </w:rPr>
    </w:lvl>
    <w:lvl w:ilvl="1" w:tplc="04070019">
      <w:numFmt w:val="bullet"/>
      <w:lvlText w:val="–"/>
      <w:lvlJc w:val="left"/>
      <w:pPr>
        <w:tabs>
          <w:tab w:val="num" w:pos="1599"/>
        </w:tabs>
        <w:ind w:left="1599" w:hanging="405"/>
      </w:pPr>
      <w:rPr>
        <w:rFonts w:ascii="Times New Roman" w:eastAsia="Batang" w:hAnsi="Times New Roman" w:hint="default"/>
      </w:rPr>
    </w:lvl>
    <w:lvl w:ilvl="2" w:tplc="0407001B" w:tentative="1">
      <w:start w:val="1"/>
      <w:numFmt w:val="lowerRoman"/>
      <w:lvlText w:val="%3."/>
      <w:lvlJc w:val="right"/>
      <w:pPr>
        <w:tabs>
          <w:tab w:val="num" w:pos="1994"/>
        </w:tabs>
        <w:ind w:left="1994" w:hanging="400"/>
      </w:pPr>
      <w:rPr>
        <w:rFonts w:cs="Times New Roman"/>
      </w:rPr>
    </w:lvl>
    <w:lvl w:ilvl="3" w:tplc="0407000F" w:tentative="1">
      <w:start w:val="1"/>
      <w:numFmt w:val="decimal"/>
      <w:lvlText w:val="%4."/>
      <w:lvlJc w:val="left"/>
      <w:pPr>
        <w:tabs>
          <w:tab w:val="num" w:pos="2394"/>
        </w:tabs>
        <w:ind w:left="2394" w:hanging="400"/>
      </w:pPr>
      <w:rPr>
        <w:rFonts w:cs="Times New Roman"/>
      </w:rPr>
    </w:lvl>
    <w:lvl w:ilvl="4" w:tplc="04070019" w:tentative="1">
      <w:start w:val="1"/>
      <w:numFmt w:val="upperLetter"/>
      <w:lvlText w:val="%5."/>
      <w:lvlJc w:val="left"/>
      <w:pPr>
        <w:tabs>
          <w:tab w:val="num" w:pos="2794"/>
        </w:tabs>
        <w:ind w:left="2794" w:hanging="400"/>
      </w:pPr>
      <w:rPr>
        <w:rFonts w:cs="Times New Roman"/>
      </w:rPr>
    </w:lvl>
    <w:lvl w:ilvl="5" w:tplc="0407001B" w:tentative="1">
      <w:start w:val="1"/>
      <w:numFmt w:val="lowerRoman"/>
      <w:lvlText w:val="%6."/>
      <w:lvlJc w:val="right"/>
      <w:pPr>
        <w:tabs>
          <w:tab w:val="num" w:pos="3194"/>
        </w:tabs>
        <w:ind w:left="3194" w:hanging="400"/>
      </w:pPr>
      <w:rPr>
        <w:rFonts w:cs="Times New Roman"/>
      </w:rPr>
    </w:lvl>
    <w:lvl w:ilvl="6" w:tplc="0407000F" w:tentative="1">
      <w:start w:val="1"/>
      <w:numFmt w:val="decimal"/>
      <w:lvlText w:val="%7."/>
      <w:lvlJc w:val="left"/>
      <w:pPr>
        <w:tabs>
          <w:tab w:val="num" w:pos="3594"/>
        </w:tabs>
        <w:ind w:left="3594" w:hanging="400"/>
      </w:pPr>
      <w:rPr>
        <w:rFonts w:cs="Times New Roman"/>
      </w:rPr>
    </w:lvl>
    <w:lvl w:ilvl="7" w:tplc="04070019" w:tentative="1">
      <w:start w:val="1"/>
      <w:numFmt w:val="upperLetter"/>
      <w:lvlText w:val="%8."/>
      <w:lvlJc w:val="left"/>
      <w:pPr>
        <w:tabs>
          <w:tab w:val="num" w:pos="3994"/>
        </w:tabs>
        <w:ind w:left="3994" w:hanging="400"/>
      </w:pPr>
      <w:rPr>
        <w:rFonts w:cs="Times New Roman"/>
      </w:rPr>
    </w:lvl>
    <w:lvl w:ilvl="8" w:tplc="0407001B" w:tentative="1">
      <w:start w:val="1"/>
      <w:numFmt w:val="lowerRoman"/>
      <w:lvlText w:val="%9."/>
      <w:lvlJc w:val="right"/>
      <w:pPr>
        <w:tabs>
          <w:tab w:val="num" w:pos="4394"/>
        </w:tabs>
        <w:ind w:left="4394" w:hanging="400"/>
      </w:pPr>
      <w:rPr>
        <w:rFonts w:cs="Times New Roman"/>
      </w:rPr>
    </w:lvl>
  </w:abstractNum>
  <w:abstractNum w:abstractNumId="210">
    <w:nsid w:val="7485522D"/>
    <w:multiLevelType w:val="hybridMultilevel"/>
    <w:tmpl w:val="7C809EB8"/>
    <w:lvl w:ilvl="0" w:tplc="FFFFFFFF">
      <w:start w:val="1"/>
      <w:numFmt w:val="decimal"/>
      <w:lvlText w:val="%1."/>
      <w:lvlJc w:val="left"/>
      <w:pPr>
        <w:ind w:left="720" w:hanging="360"/>
      </w:p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1">
    <w:nsid w:val="7579723B"/>
    <w:multiLevelType w:val="hybridMultilevel"/>
    <w:tmpl w:val="44FA7E3E"/>
    <w:lvl w:ilvl="0" w:tplc="0409000F">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2">
    <w:nsid w:val="75CE3DE6"/>
    <w:multiLevelType w:val="hybridMultilevel"/>
    <w:tmpl w:val="2B6E8568"/>
    <w:lvl w:ilvl="0" w:tplc="0809000F">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955" w:hanging="360"/>
      </w:pPr>
    </w:lvl>
    <w:lvl w:ilvl="2" w:tplc="0809001B" w:tentative="1">
      <w:start w:val="1"/>
      <w:numFmt w:val="lowerRoman"/>
      <w:lvlText w:val="%3."/>
      <w:lvlJc w:val="right"/>
      <w:pPr>
        <w:ind w:left="1675" w:hanging="180"/>
      </w:pPr>
    </w:lvl>
    <w:lvl w:ilvl="3" w:tplc="0809000F" w:tentative="1">
      <w:start w:val="1"/>
      <w:numFmt w:val="decimal"/>
      <w:lvlText w:val="%4."/>
      <w:lvlJc w:val="left"/>
      <w:pPr>
        <w:ind w:left="2395" w:hanging="360"/>
      </w:pPr>
    </w:lvl>
    <w:lvl w:ilvl="4" w:tplc="08090019" w:tentative="1">
      <w:start w:val="1"/>
      <w:numFmt w:val="lowerLetter"/>
      <w:lvlText w:val="%5."/>
      <w:lvlJc w:val="left"/>
      <w:pPr>
        <w:ind w:left="3115" w:hanging="360"/>
      </w:pPr>
    </w:lvl>
    <w:lvl w:ilvl="5" w:tplc="0809001B" w:tentative="1">
      <w:start w:val="1"/>
      <w:numFmt w:val="lowerRoman"/>
      <w:lvlText w:val="%6."/>
      <w:lvlJc w:val="right"/>
      <w:pPr>
        <w:ind w:left="3835" w:hanging="180"/>
      </w:pPr>
    </w:lvl>
    <w:lvl w:ilvl="6" w:tplc="0809000F" w:tentative="1">
      <w:start w:val="1"/>
      <w:numFmt w:val="decimal"/>
      <w:lvlText w:val="%7."/>
      <w:lvlJc w:val="left"/>
      <w:pPr>
        <w:ind w:left="4555" w:hanging="360"/>
      </w:pPr>
    </w:lvl>
    <w:lvl w:ilvl="7" w:tplc="08090019" w:tentative="1">
      <w:start w:val="1"/>
      <w:numFmt w:val="lowerLetter"/>
      <w:lvlText w:val="%8."/>
      <w:lvlJc w:val="left"/>
      <w:pPr>
        <w:ind w:left="5275" w:hanging="360"/>
      </w:pPr>
    </w:lvl>
    <w:lvl w:ilvl="8" w:tplc="0809001B" w:tentative="1">
      <w:start w:val="1"/>
      <w:numFmt w:val="lowerRoman"/>
      <w:lvlText w:val="%9."/>
      <w:lvlJc w:val="right"/>
      <w:pPr>
        <w:ind w:left="5995" w:hanging="180"/>
      </w:pPr>
    </w:lvl>
  </w:abstractNum>
  <w:abstractNum w:abstractNumId="21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4">
    <w:nsid w:val="791614B5"/>
    <w:multiLevelType w:val="hybridMultilevel"/>
    <w:tmpl w:val="3B742886"/>
    <w:lvl w:ilvl="0" w:tplc="49C80EA8">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5">
    <w:nsid w:val="79772B63"/>
    <w:multiLevelType w:val="hybridMultilevel"/>
    <w:tmpl w:val="143C9B42"/>
    <w:lvl w:ilvl="0" w:tplc="F5F0A91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6">
    <w:nsid w:val="79F27CCD"/>
    <w:multiLevelType w:val="hybridMultilevel"/>
    <w:tmpl w:val="3F32CB12"/>
    <w:lvl w:ilvl="0" w:tplc="F1108FD4">
      <w:start w:val="1"/>
      <w:numFmt w:val="decimal"/>
      <w:lvlText w:val="%1."/>
      <w:lvlJc w:val="left"/>
      <w:pPr>
        <w:ind w:left="360" w:hanging="360"/>
      </w:pPr>
      <w:rPr>
        <w:rFonts w:hint="default"/>
      </w:rPr>
    </w:lvl>
    <w:lvl w:ilvl="1" w:tplc="04090003">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217">
    <w:nsid w:val="79F7541B"/>
    <w:multiLevelType w:val="hybridMultilevel"/>
    <w:tmpl w:val="BEEAAF70"/>
    <w:lvl w:ilvl="0" w:tplc="FFFFFFFF">
      <w:start w:val="1"/>
      <w:numFmt w:val="decimal"/>
      <w:lvlText w:val="%1."/>
      <w:lvlJc w:val="left"/>
      <w:pPr>
        <w:tabs>
          <w:tab w:val="num" w:pos="1194"/>
        </w:tabs>
        <w:ind w:left="1194"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8">
    <w:nsid w:val="7A835141"/>
    <w:multiLevelType w:val="hybridMultilevel"/>
    <w:tmpl w:val="FD487B22"/>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nsid w:val="7BC330F5"/>
    <w:multiLevelType w:val="hybridMultilevel"/>
    <w:tmpl w:val="C2769C2A"/>
    <w:lvl w:ilvl="0" w:tplc="04090001">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1">
    <w:nsid w:val="7C447CFF"/>
    <w:multiLevelType w:val="hybridMultilevel"/>
    <w:tmpl w:val="0C208688"/>
    <w:lvl w:ilvl="0" w:tplc="0409000F">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7D631187"/>
    <w:multiLevelType w:val="hybridMultilevel"/>
    <w:tmpl w:val="5906AC7C"/>
    <w:lvl w:ilvl="0" w:tplc="FFFFFFFF">
      <w:start w:val="1"/>
      <w:numFmt w:val="bullet"/>
      <w:lvlText w:val="-"/>
      <w:lvlJc w:val="left"/>
      <w:pPr>
        <w:tabs>
          <w:tab w:val="num" w:pos="360"/>
        </w:tabs>
        <w:ind w:left="360" w:hanging="360"/>
      </w:pPr>
      <w:rPr>
        <w:rFonts w:ascii="Times New Roman" w:hAnsi="Times New Roman" w:hint="default"/>
      </w:rPr>
    </w:lvl>
    <w:lvl w:ilvl="1" w:tplc="FFFFFFFF">
      <w:start w:val="1"/>
      <w:numFmt w:val="lowerLetter"/>
      <w:lvlText w:val="%2."/>
      <w:lvlJc w:val="left"/>
      <w:pPr>
        <w:tabs>
          <w:tab w:val="num" w:pos="1080"/>
        </w:tabs>
        <w:ind w:left="1080" w:hanging="360"/>
      </w:pPr>
      <w:rPr>
        <w:rFonts w:cs="Times New Roman"/>
      </w:rPr>
    </w:lvl>
    <w:lvl w:ilvl="2" w:tplc="08090005">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hint="eastAsia"/>
      </w:rPr>
    </w:lvl>
    <w:lvl w:ilvl="4" w:tplc="08090003">
      <w:start w:val="1"/>
      <w:numFmt w:val="lowerLetter"/>
      <w:lvlText w:val="%5."/>
      <w:lvlJc w:val="left"/>
      <w:pPr>
        <w:tabs>
          <w:tab w:val="num" w:pos="3240"/>
        </w:tabs>
        <w:ind w:left="3240" w:hanging="360"/>
      </w:pPr>
      <w:rPr>
        <w:rFonts w:cs="Times New Roman"/>
      </w:rPr>
    </w:lvl>
    <w:lvl w:ilvl="5" w:tplc="08090005">
      <w:start w:val="1"/>
      <w:numFmt w:val="lowerRoman"/>
      <w:lvlText w:val="%6."/>
      <w:lvlJc w:val="right"/>
      <w:pPr>
        <w:tabs>
          <w:tab w:val="num" w:pos="3960"/>
        </w:tabs>
        <w:ind w:left="3960" w:hanging="180"/>
      </w:pPr>
      <w:rPr>
        <w:rFonts w:cs="Times New Roman"/>
      </w:rPr>
    </w:lvl>
    <w:lvl w:ilvl="6" w:tplc="08090001">
      <w:start w:val="1"/>
      <w:numFmt w:val="decimal"/>
      <w:lvlText w:val="%7."/>
      <w:lvlJc w:val="left"/>
      <w:pPr>
        <w:tabs>
          <w:tab w:val="num" w:pos="4680"/>
        </w:tabs>
        <w:ind w:left="4680" w:hanging="360"/>
      </w:pPr>
      <w:rPr>
        <w:rFonts w:cs="Times New Roman"/>
      </w:rPr>
    </w:lvl>
    <w:lvl w:ilvl="7" w:tplc="08090003">
      <w:start w:val="1"/>
      <w:numFmt w:val="lowerLetter"/>
      <w:lvlText w:val="%8."/>
      <w:lvlJc w:val="left"/>
      <w:pPr>
        <w:tabs>
          <w:tab w:val="num" w:pos="5400"/>
        </w:tabs>
        <w:ind w:left="5400" w:hanging="360"/>
      </w:pPr>
      <w:rPr>
        <w:rFonts w:cs="Times New Roman"/>
      </w:rPr>
    </w:lvl>
    <w:lvl w:ilvl="8" w:tplc="08090005">
      <w:start w:val="1"/>
      <w:numFmt w:val="lowerRoman"/>
      <w:lvlText w:val="%9."/>
      <w:lvlJc w:val="right"/>
      <w:pPr>
        <w:tabs>
          <w:tab w:val="num" w:pos="6120"/>
        </w:tabs>
        <w:ind w:left="6120" w:hanging="180"/>
      </w:pPr>
      <w:rPr>
        <w:rFonts w:cs="Times New Roman"/>
      </w:rPr>
    </w:lvl>
  </w:abstractNum>
  <w:abstractNum w:abstractNumId="223">
    <w:nsid w:val="7E4320E4"/>
    <w:multiLevelType w:val="hybridMultilevel"/>
    <w:tmpl w:val="0158E3BC"/>
    <w:lvl w:ilvl="0" w:tplc="52E6B9FA">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24">
    <w:nsid w:val="7EAF5C72"/>
    <w:multiLevelType w:val="hybridMultilevel"/>
    <w:tmpl w:val="7E2C0030"/>
    <w:lvl w:ilvl="0" w:tplc="78500148">
      <w:start w:val="5"/>
      <w:numFmt w:val="bullet"/>
      <w:lvlText w:val="–"/>
      <w:lvlJc w:val="left"/>
      <w:pPr>
        <w:ind w:left="720" w:hanging="360"/>
      </w:pPr>
      <w:rPr>
        <w:rFonts w:ascii="Times New Roman" w:eastAsia="Times New Roman" w:hAnsi="Times New Roman" w:hint="default"/>
      </w:rPr>
    </w:lvl>
    <w:lvl w:ilvl="1" w:tplc="61DC8AD6" w:tentative="1">
      <w:start w:val="1"/>
      <w:numFmt w:val="bullet"/>
      <w:lvlText w:val="o"/>
      <w:lvlJc w:val="left"/>
      <w:pPr>
        <w:ind w:left="1440" w:hanging="360"/>
      </w:pPr>
      <w:rPr>
        <w:rFonts w:ascii="Courier New" w:hAnsi="Courier New" w:cs="Courier New" w:hint="default"/>
      </w:rPr>
    </w:lvl>
    <w:lvl w:ilvl="2" w:tplc="CC7E7210" w:tentative="1">
      <w:start w:val="1"/>
      <w:numFmt w:val="bullet"/>
      <w:lvlText w:val=""/>
      <w:lvlJc w:val="left"/>
      <w:pPr>
        <w:ind w:left="2160" w:hanging="360"/>
      </w:pPr>
      <w:rPr>
        <w:rFonts w:ascii="Wingdings" w:hAnsi="Wingdings" w:hint="default"/>
      </w:rPr>
    </w:lvl>
    <w:lvl w:ilvl="3" w:tplc="5CE2AEE6" w:tentative="1">
      <w:start w:val="1"/>
      <w:numFmt w:val="bullet"/>
      <w:lvlText w:val=""/>
      <w:lvlJc w:val="left"/>
      <w:pPr>
        <w:ind w:left="2880" w:hanging="360"/>
      </w:pPr>
      <w:rPr>
        <w:rFonts w:ascii="Symbol" w:hAnsi="Symbol" w:hint="default"/>
      </w:rPr>
    </w:lvl>
    <w:lvl w:ilvl="4" w:tplc="1FB00818" w:tentative="1">
      <w:start w:val="1"/>
      <w:numFmt w:val="bullet"/>
      <w:lvlText w:val="o"/>
      <w:lvlJc w:val="left"/>
      <w:pPr>
        <w:ind w:left="3600" w:hanging="360"/>
      </w:pPr>
      <w:rPr>
        <w:rFonts w:ascii="Courier New" w:hAnsi="Courier New" w:cs="Courier New" w:hint="default"/>
      </w:rPr>
    </w:lvl>
    <w:lvl w:ilvl="5" w:tplc="F0D6C58C" w:tentative="1">
      <w:start w:val="1"/>
      <w:numFmt w:val="bullet"/>
      <w:lvlText w:val=""/>
      <w:lvlJc w:val="left"/>
      <w:pPr>
        <w:ind w:left="4320" w:hanging="360"/>
      </w:pPr>
      <w:rPr>
        <w:rFonts w:ascii="Wingdings" w:hAnsi="Wingdings" w:hint="default"/>
      </w:rPr>
    </w:lvl>
    <w:lvl w:ilvl="6" w:tplc="18283D2E" w:tentative="1">
      <w:start w:val="1"/>
      <w:numFmt w:val="bullet"/>
      <w:lvlText w:val=""/>
      <w:lvlJc w:val="left"/>
      <w:pPr>
        <w:ind w:left="5040" w:hanging="360"/>
      </w:pPr>
      <w:rPr>
        <w:rFonts w:ascii="Symbol" w:hAnsi="Symbol" w:hint="default"/>
      </w:rPr>
    </w:lvl>
    <w:lvl w:ilvl="7" w:tplc="88709B22" w:tentative="1">
      <w:start w:val="1"/>
      <w:numFmt w:val="bullet"/>
      <w:lvlText w:val="o"/>
      <w:lvlJc w:val="left"/>
      <w:pPr>
        <w:ind w:left="5760" w:hanging="360"/>
      </w:pPr>
      <w:rPr>
        <w:rFonts w:ascii="Courier New" w:hAnsi="Courier New" w:cs="Courier New" w:hint="default"/>
      </w:rPr>
    </w:lvl>
    <w:lvl w:ilvl="8" w:tplc="ED6CCC9A" w:tentative="1">
      <w:start w:val="1"/>
      <w:numFmt w:val="bullet"/>
      <w:lvlText w:val=""/>
      <w:lvlJc w:val="left"/>
      <w:pPr>
        <w:ind w:left="6480" w:hanging="360"/>
      </w:pPr>
      <w:rPr>
        <w:rFonts w:ascii="Wingdings" w:hAnsi="Wingdings" w:hint="default"/>
      </w:rPr>
    </w:lvl>
  </w:abstractNum>
  <w:abstractNum w:abstractNumId="225">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7"/>
  </w:num>
  <w:num w:numId="3">
    <w:abstractNumId w:val="148"/>
  </w:num>
  <w:num w:numId="4">
    <w:abstractNumId w:val="138"/>
  </w:num>
  <w:num w:numId="5">
    <w:abstractNumId w:val="141"/>
  </w:num>
  <w:num w:numId="6">
    <w:abstractNumId w:val="72"/>
  </w:num>
  <w:num w:numId="7">
    <w:abstractNumId w:val="101"/>
  </w:num>
  <w:num w:numId="8">
    <w:abstractNumId w:val="72"/>
  </w:num>
  <w:num w:numId="9">
    <w:abstractNumId w:val="18"/>
  </w:num>
  <w:num w:numId="10">
    <w:abstractNumId w:val="65"/>
  </w:num>
  <w:num w:numId="11">
    <w:abstractNumId w:val="78"/>
  </w:num>
  <w:num w:numId="12">
    <w:abstractNumId w:val="103"/>
  </w:num>
  <w:num w:numId="13">
    <w:abstractNumId w:val="16"/>
  </w:num>
  <w:num w:numId="14">
    <w:abstractNumId w:val="33"/>
  </w:num>
  <w:num w:numId="15">
    <w:abstractNumId w:val="63"/>
  </w:num>
  <w:num w:numId="16">
    <w:abstractNumId w:val="181"/>
  </w:num>
  <w:num w:numId="17">
    <w:abstractNumId w:val="119"/>
  </w:num>
  <w:num w:numId="18">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19">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20">
    <w:abstractNumId w:val="8"/>
  </w:num>
  <w:num w:numId="21">
    <w:abstractNumId w:val="4"/>
  </w:num>
  <w:num w:numId="22">
    <w:abstractNumId w:val="1"/>
  </w:num>
  <w:num w:numId="23">
    <w:abstractNumId w:val="7"/>
  </w:num>
  <w:num w:numId="24">
    <w:abstractNumId w:val="2"/>
  </w:num>
  <w:num w:numId="25">
    <w:abstractNumId w:val="19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3"/>
  </w:num>
  <w:num w:numId="27">
    <w:abstractNumId w:val="57"/>
  </w:num>
  <w:num w:numId="28">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8"/>
  </w:num>
  <w:num w:numId="31">
    <w:abstractNumId w:val="222"/>
  </w:num>
  <w:num w:numId="32">
    <w:abstractNumId w:val="167"/>
  </w:num>
  <w:num w:numId="33">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208"/>
  </w:num>
  <w:num w:numId="36">
    <w:abstractNumId w:val="114"/>
  </w:num>
  <w:num w:numId="37">
    <w:abstractNumId w:val="150"/>
  </w:num>
  <w:num w:numId="38">
    <w:abstractNumId w:val="152"/>
  </w:num>
  <w:num w:numId="39">
    <w:abstractNumId w:val="35"/>
  </w:num>
  <w:num w:numId="40">
    <w:abstractNumId w:val="53"/>
  </w:num>
  <w:num w:numId="41">
    <w:abstractNumId w:val="121"/>
  </w:num>
  <w:num w:numId="42">
    <w:abstractNumId w:val="81"/>
  </w:num>
  <w:num w:numId="43">
    <w:abstractNumId w:val="82"/>
  </w:num>
  <w:num w:numId="44">
    <w:abstractNumId w:val="25"/>
  </w:num>
  <w:num w:numId="45">
    <w:abstractNumId w:val="213"/>
  </w:num>
  <w:num w:numId="46">
    <w:abstractNumId w:val="220"/>
  </w:num>
  <w:num w:numId="47">
    <w:abstractNumId w:val="80"/>
  </w:num>
  <w:num w:numId="48">
    <w:abstractNumId w:val="149"/>
  </w:num>
  <w:num w:numId="49">
    <w:abstractNumId w:val="115"/>
  </w:num>
  <w:num w:numId="50">
    <w:abstractNumId w:val="134"/>
  </w:num>
  <w:num w:numId="51">
    <w:abstractNumId w:val="66"/>
  </w:num>
  <w:num w:numId="52">
    <w:abstractNumId w:val="110"/>
  </w:num>
  <w:num w:numId="53">
    <w:abstractNumId w:val="71"/>
  </w:num>
  <w:num w:numId="54">
    <w:abstractNumId w:val="55"/>
  </w:num>
  <w:num w:numId="55">
    <w:abstractNumId w:val="106"/>
  </w:num>
  <w:num w:numId="56">
    <w:abstractNumId w:val="24"/>
  </w:num>
  <w:num w:numId="57">
    <w:abstractNumId w:val="31"/>
  </w:num>
  <w:num w:numId="58">
    <w:abstractNumId w:val="144"/>
  </w:num>
  <w:num w:numId="59">
    <w:abstractNumId w:val="102"/>
  </w:num>
  <w:num w:numId="60">
    <w:abstractNumId w:val="206"/>
  </w:num>
  <w:num w:numId="61">
    <w:abstractNumId w:val="193"/>
  </w:num>
  <w:num w:numId="62">
    <w:abstractNumId w:val="153"/>
  </w:num>
  <w:num w:numId="63">
    <w:abstractNumId w:val="54"/>
  </w:num>
  <w:num w:numId="64">
    <w:abstractNumId w:val="105"/>
  </w:num>
  <w:num w:numId="65">
    <w:abstractNumId w:val="22"/>
  </w:num>
  <w:num w:numId="66">
    <w:abstractNumId w:val="200"/>
  </w:num>
  <w:num w:numId="67">
    <w:abstractNumId w:val="125"/>
  </w:num>
  <w:num w:numId="68">
    <w:abstractNumId w:val="196"/>
  </w:num>
  <w:num w:numId="69">
    <w:abstractNumId w:val="118"/>
  </w:num>
  <w:num w:numId="70">
    <w:abstractNumId w:val="46"/>
  </w:num>
  <w:num w:numId="71">
    <w:abstractNumId w:val="124"/>
  </w:num>
  <w:num w:numId="72">
    <w:abstractNumId w:val="20"/>
  </w:num>
  <w:num w:numId="73">
    <w:abstractNumId w:val="135"/>
  </w:num>
  <w:num w:numId="74">
    <w:abstractNumId w:val="132"/>
  </w:num>
  <w:num w:numId="75">
    <w:abstractNumId w:val="190"/>
  </w:num>
  <w:num w:numId="76">
    <w:abstractNumId w:val="145"/>
  </w:num>
  <w:num w:numId="77">
    <w:abstractNumId w:val="215"/>
  </w:num>
  <w:num w:numId="78">
    <w:abstractNumId w:val="165"/>
  </w:num>
  <w:num w:numId="79">
    <w:abstractNumId w:val="188"/>
  </w:num>
  <w:num w:numId="80">
    <w:abstractNumId w:val="100"/>
  </w:num>
  <w:num w:numId="81">
    <w:abstractNumId w:val="43"/>
  </w:num>
  <w:num w:numId="82">
    <w:abstractNumId w:val="201"/>
  </w:num>
  <w:num w:numId="83">
    <w:abstractNumId w:val="130"/>
  </w:num>
  <w:num w:numId="84">
    <w:abstractNumId w:val="97"/>
  </w:num>
  <w:num w:numId="85">
    <w:abstractNumId w:val="214"/>
  </w:num>
  <w:num w:numId="86">
    <w:abstractNumId w:val="202"/>
  </w:num>
  <w:num w:numId="87">
    <w:abstractNumId w:val="41"/>
  </w:num>
  <w:num w:numId="88">
    <w:abstractNumId w:val="205"/>
  </w:num>
  <w:num w:numId="89">
    <w:abstractNumId w:val="40"/>
  </w:num>
  <w:num w:numId="90">
    <w:abstractNumId w:val="15"/>
  </w:num>
  <w:num w:numId="91">
    <w:abstractNumId w:val="69"/>
  </w:num>
  <w:num w:numId="92">
    <w:abstractNumId w:val="160"/>
  </w:num>
  <w:num w:numId="93">
    <w:abstractNumId w:val="184"/>
  </w:num>
  <w:num w:numId="94">
    <w:abstractNumId w:val="49"/>
  </w:num>
  <w:num w:numId="95">
    <w:abstractNumId w:val="211"/>
  </w:num>
  <w:num w:numId="96">
    <w:abstractNumId w:val="183"/>
  </w:num>
  <w:num w:numId="97">
    <w:abstractNumId w:val="162"/>
  </w:num>
  <w:num w:numId="98">
    <w:abstractNumId w:val="26"/>
  </w:num>
  <w:num w:numId="99">
    <w:abstractNumId w:val="209"/>
  </w:num>
  <w:num w:numId="100">
    <w:abstractNumId w:val="139"/>
  </w:num>
  <w:num w:numId="101">
    <w:abstractNumId w:val="88"/>
  </w:num>
  <w:num w:numId="102">
    <w:abstractNumId w:val="161"/>
  </w:num>
  <w:num w:numId="103">
    <w:abstractNumId w:val="180"/>
  </w:num>
  <w:num w:numId="104">
    <w:abstractNumId w:val="155"/>
  </w:num>
  <w:num w:numId="105">
    <w:abstractNumId w:val="127"/>
  </w:num>
  <w:num w:numId="106">
    <w:abstractNumId w:val="199"/>
  </w:num>
  <w:num w:numId="107">
    <w:abstractNumId w:val="29"/>
  </w:num>
  <w:num w:numId="108">
    <w:abstractNumId w:val="117"/>
  </w:num>
  <w:num w:numId="109">
    <w:abstractNumId w:val="172"/>
  </w:num>
  <w:num w:numId="110">
    <w:abstractNumId w:val="87"/>
  </w:num>
  <w:num w:numId="111">
    <w:abstractNumId w:val="133"/>
  </w:num>
  <w:num w:numId="112">
    <w:abstractNumId w:val="58"/>
  </w:num>
  <w:num w:numId="113">
    <w:abstractNumId w:val="28"/>
  </w:num>
  <w:num w:numId="114">
    <w:abstractNumId w:val="61"/>
  </w:num>
  <w:num w:numId="115">
    <w:abstractNumId w:val="191"/>
  </w:num>
  <w:num w:numId="116">
    <w:abstractNumId w:val="207"/>
  </w:num>
  <w:num w:numId="117">
    <w:abstractNumId w:val="218"/>
  </w:num>
  <w:num w:numId="118">
    <w:abstractNumId w:val="48"/>
  </w:num>
  <w:num w:numId="119">
    <w:abstractNumId w:val="182"/>
  </w:num>
  <w:num w:numId="120">
    <w:abstractNumId w:val="30"/>
  </w:num>
  <w:num w:numId="121">
    <w:abstractNumId w:val="104"/>
  </w:num>
  <w:num w:numId="122">
    <w:abstractNumId w:val="19"/>
  </w:num>
  <w:num w:numId="123">
    <w:abstractNumId w:val="143"/>
  </w:num>
  <w:num w:numId="124">
    <w:abstractNumId w:val="51"/>
  </w:num>
  <w:num w:numId="125">
    <w:abstractNumId w:val="32"/>
  </w:num>
  <w:num w:numId="126">
    <w:abstractNumId w:val="23"/>
  </w:num>
  <w:num w:numId="127">
    <w:abstractNumId w:val="21"/>
  </w:num>
  <w:num w:numId="128">
    <w:abstractNumId w:val="17"/>
  </w:num>
  <w:num w:numId="129">
    <w:abstractNumId w:val="116"/>
  </w:num>
  <w:num w:numId="130">
    <w:abstractNumId w:val="75"/>
  </w:num>
  <w:num w:numId="131">
    <w:abstractNumId w:val="50"/>
  </w:num>
  <w:num w:numId="132">
    <w:abstractNumId w:val="90"/>
  </w:num>
  <w:num w:numId="133">
    <w:abstractNumId w:val="166"/>
  </w:num>
  <w:num w:numId="134">
    <w:abstractNumId w:val="95"/>
  </w:num>
  <w:num w:numId="135">
    <w:abstractNumId w:val="113"/>
  </w:num>
  <w:num w:numId="136">
    <w:abstractNumId w:val="59"/>
  </w:num>
  <w:num w:numId="137">
    <w:abstractNumId w:val="210"/>
  </w:num>
  <w:num w:numId="138">
    <w:abstractNumId w:val="85"/>
  </w:num>
  <w:num w:numId="139">
    <w:abstractNumId w:val="129"/>
  </w:num>
  <w:num w:numId="140">
    <w:abstractNumId w:val="89"/>
  </w:num>
  <w:num w:numId="141">
    <w:abstractNumId w:val="216"/>
  </w:num>
  <w:num w:numId="142">
    <w:abstractNumId w:val="42"/>
  </w:num>
  <w:num w:numId="143">
    <w:abstractNumId w:val="85"/>
    <w:lvlOverride w:ilvl="0">
      <w:lvl w:ilvl="0" w:tplc="0908E3EA">
        <w:start w:val="1"/>
        <w:numFmt w:val="decimal"/>
        <w:lvlText w:val="%1."/>
        <w:lvlJc w:val="left"/>
        <w:pPr>
          <w:ind w:left="1440" w:hanging="360"/>
        </w:pPr>
        <w:rPr>
          <w:rFonts w:cs="Times New Roman" w:hint="default"/>
        </w:rPr>
      </w:lvl>
    </w:lvlOverride>
    <w:lvlOverride w:ilvl="1">
      <w:lvl w:ilvl="1" w:tplc="2A5A32F2">
        <w:start w:val="1"/>
        <w:numFmt w:val="lowerLetter"/>
        <w:lvlText w:val="%2."/>
        <w:lvlJc w:val="left"/>
        <w:pPr>
          <w:ind w:left="1440" w:hanging="360"/>
        </w:pPr>
      </w:lvl>
    </w:lvlOverride>
    <w:lvlOverride w:ilvl="2">
      <w:lvl w:ilvl="2" w:tplc="FE2A50D8" w:tentative="1">
        <w:start w:val="1"/>
        <w:numFmt w:val="lowerRoman"/>
        <w:lvlText w:val="%3."/>
        <w:lvlJc w:val="right"/>
        <w:pPr>
          <w:ind w:left="2160" w:hanging="180"/>
        </w:pPr>
      </w:lvl>
    </w:lvlOverride>
    <w:lvlOverride w:ilvl="3">
      <w:lvl w:ilvl="3" w:tplc="C21C3932" w:tentative="1">
        <w:start w:val="1"/>
        <w:numFmt w:val="decimal"/>
        <w:lvlText w:val="%4."/>
        <w:lvlJc w:val="left"/>
        <w:pPr>
          <w:ind w:left="2880" w:hanging="360"/>
        </w:pPr>
      </w:lvl>
    </w:lvlOverride>
    <w:lvlOverride w:ilvl="4">
      <w:lvl w:ilvl="4" w:tplc="896C6AD2" w:tentative="1">
        <w:start w:val="1"/>
        <w:numFmt w:val="lowerLetter"/>
        <w:lvlText w:val="%5."/>
        <w:lvlJc w:val="left"/>
        <w:pPr>
          <w:ind w:left="3600" w:hanging="360"/>
        </w:pPr>
      </w:lvl>
    </w:lvlOverride>
    <w:lvlOverride w:ilvl="5">
      <w:lvl w:ilvl="5" w:tplc="541ACB34" w:tentative="1">
        <w:start w:val="1"/>
        <w:numFmt w:val="lowerRoman"/>
        <w:lvlText w:val="%6."/>
        <w:lvlJc w:val="right"/>
        <w:pPr>
          <w:ind w:left="4320" w:hanging="180"/>
        </w:pPr>
      </w:lvl>
    </w:lvlOverride>
    <w:lvlOverride w:ilvl="6">
      <w:lvl w:ilvl="6" w:tplc="280806EC" w:tentative="1">
        <w:start w:val="1"/>
        <w:numFmt w:val="decimal"/>
        <w:lvlText w:val="%7."/>
        <w:lvlJc w:val="left"/>
        <w:pPr>
          <w:ind w:left="5040" w:hanging="360"/>
        </w:pPr>
      </w:lvl>
    </w:lvlOverride>
    <w:lvlOverride w:ilvl="7">
      <w:lvl w:ilvl="7" w:tplc="C4EA017E" w:tentative="1">
        <w:start w:val="1"/>
        <w:numFmt w:val="lowerLetter"/>
        <w:lvlText w:val="%8."/>
        <w:lvlJc w:val="left"/>
        <w:pPr>
          <w:ind w:left="5760" w:hanging="360"/>
        </w:pPr>
      </w:lvl>
    </w:lvlOverride>
    <w:lvlOverride w:ilvl="8">
      <w:lvl w:ilvl="8" w:tplc="8BB62B72" w:tentative="1">
        <w:start w:val="1"/>
        <w:numFmt w:val="lowerRoman"/>
        <w:lvlText w:val="%9."/>
        <w:lvlJc w:val="right"/>
        <w:pPr>
          <w:ind w:left="6480" w:hanging="180"/>
        </w:pPr>
      </w:lvl>
    </w:lvlOverride>
  </w:num>
  <w:num w:numId="144">
    <w:abstractNumId w:val="68"/>
  </w:num>
  <w:num w:numId="145">
    <w:abstractNumId w:val="64"/>
  </w:num>
  <w:num w:numId="146">
    <w:abstractNumId w:val="189"/>
  </w:num>
  <w:num w:numId="147">
    <w:abstractNumId w:val="224"/>
  </w:num>
  <w:num w:numId="148">
    <w:abstractNumId w:val="62"/>
  </w:num>
  <w:num w:numId="149">
    <w:abstractNumId w:val="34"/>
  </w:num>
  <w:num w:numId="150">
    <w:abstractNumId w:val="47"/>
  </w:num>
  <w:num w:numId="151">
    <w:abstractNumId w:val="83"/>
  </w:num>
  <w:num w:numId="152">
    <w:abstractNumId w:val="177"/>
  </w:num>
  <w:num w:numId="153">
    <w:abstractNumId w:val="92"/>
  </w:num>
  <w:num w:numId="154">
    <w:abstractNumId w:val="70"/>
  </w:num>
  <w:num w:numId="155">
    <w:abstractNumId w:val="147"/>
  </w:num>
  <w:num w:numId="156">
    <w:abstractNumId w:val="158"/>
  </w:num>
  <w:num w:numId="157">
    <w:abstractNumId w:val="27"/>
  </w:num>
  <w:num w:numId="158">
    <w:abstractNumId w:val="96"/>
  </w:num>
  <w:num w:numId="159">
    <w:abstractNumId w:val="77"/>
  </w:num>
  <w:num w:numId="160">
    <w:abstractNumId w:val="217"/>
  </w:num>
  <w:num w:numId="161">
    <w:abstractNumId w:val="14"/>
  </w:num>
  <w:num w:numId="162">
    <w:abstractNumId w:val="195"/>
  </w:num>
  <w:num w:numId="163">
    <w:abstractNumId w:val="67"/>
  </w:num>
  <w:num w:numId="164">
    <w:abstractNumId w:val="142"/>
  </w:num>
  <w:num w:numId="165">
    <w:abstractNumId w:val="221"/>
  </w:num>
  <w:num w:numId="166">
    <w:abstractNumId w:val="131"/>
  </w:num>
  <w:num w:numId="167">
    <w:abstractNumId w:val="178"/>
  </w:num>
  <w:num w:numId="168">
    <w:abstractNumId w:val="185"/>
  </w:num>
  <w:num w:numId="169">
    <w:abstractNumId w:val="79"/>
  </w:num>
  <w:num w:numId="170">
    <w:abstractNumId w:val="93"/>
  </w:num>
  <w:num w:numId="171">
    <w:abstractNumId w:val="170"/>
  </w:num>
  <w:num w:numId="172">
    <w:abstractNumId w:val="74"/>
  </w:num>
  <w:num w:numId="173">
    <w:abstractNumId w:val="6"/>
  </w:num>
  <w:num w:numId="174">
    <w:abstractNumId w:val="5"/>
  </w:num>
  <w:num w:numId="175">
    <w:abstractNumId w:val="3"/>
  </w:num>
  <w:num w:numId="176">
    <w:abstractNumId w:val="179"/>
  </w:num>
  <w:num w:numId="17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2"/>
  </w:num>
  <w:num w:numId="180">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12"/>
  </w:num>
  <w:num w:numId="182">
    <w:abstractNumId w:val="157"/>
  </w:num>
  <w:num w:numId="183">
    <w:abstractNumId w:val="13"/>
  </w:num>
  <w:num w:numId="184">
    <w:abstractNumId w:val="187"/>
  </w:num>
  <w:num w:numId="185">
    <w:abstractNumId w:val="120"/>
  </w:num>
  <w:num w:numId="186">
    <w:abstractNumId w:val="219"/>
  </w:num>
  <w:num w:numId="187">
    <w:abstractNumId w:val="0"/>
  </w:num>
  <w:num w:numId="188">
    <w:abstractNumId w:val="137"/>
  </w:num>
  <w:num w:numId="189">
    <w:abstractNumId w:val="223"/>
  </w:num>
  <w:num w:numId="190">
    <w:abstractNumId w:val="159"/>
  </w:num>
  <w:num w:numId="191">
    <w:abstractNumId w:val="192"/>
  </w:num>
  <w:num w:numId="192">
    <w:abstractNumId w:val="94"/>
  </w:num>
  <w:num w:numId="193">
    <w:abstractNumId w:val="175"/>
  </w:num>
  <w:num w:numId="194">
    <w:abstractNumId w:val="168"/>
  </w:num>
  <w:num w:numId="195">
    <w:abstractNumId w:val="151"/>
  </w:num>
  <w:num w:numId="196">
    <w:abstractNumId w:val="84"/>
  </w:num>
  <w:num w:numId="197">
    <w:abstractNumId w:val="154"/>
  </w:num>
  <w:num w:numId="198">
    <w:abstractNumId w:val="169"/>
  </w:num>
  <w:num w:numId="199">
    <w:abstractNumId w:val="37"/>
  </w:num>
  <w:num w:numId="200">
    <w:abstractNumId w:val="45"/>
  </w:num>
  <w:num w:numId="201">
    <w:abstractNumId w:val="171"/>
  </w:num>
  <w:num w:numId="202">
    <w:abstractNumId w:val="109"/>
  </w:num>
  <w:num w:numId="203">
    <w:abstractNumId w:val="140"/>
  </w:num>
  <w:num w:numId="204">
    <w:abstractNumId w:val="194"/>
  </w:num>
  <w:num w:numId="205">
    <w:abstractNumId w:val="36"/>
  </w:num>
  <w:num w:numId="206">
    <w:abstractNumId w:val="163"/>
  </w:num>
  <w:num w:numId="207">
    <w:abstractNumId w:val="76"/>
  </w:num>
  <w:num w:numId="208">
    <w:abstractNumId w:val="108"/>
  </w:num>
  <w:num w:numId="209">
    <w:abstractNumId w:val="111"/>
  </w:num>
  <w:num w:numId="210">
    <w:abstractNumId w:val="186"/>
  </w:num>
  <w:num w:numId="211">
    <w:abstractNumId w:val="156"/>
  </w:num>
  <w:num w:numId="212">
    <w:abstractNumId w:val="146"/>
  </w:num>
  <w:num w:numId="213">
    <w:abstractNumId w:val="123"/>
  </w:num>
  <w:num w:numId="214">
    <w:abstractNumId w:val="98"/>
  </w:num>
  <w:num w:numId="215">
    <w:abstractNumId w:val="12"/>
  </w:num>
  <w:num w:numId="216">
    <w:abstractNumId w:val="60"/>
  </w:num>
  <w:num w:numId="217">
    <w:abstractNumId w:val="99"/>
  </w:num>
  <w:num w:numId="218">
    <w:abstractNumId w:val="91"/>
  </w:num>
  <w:num w:numId="219">
    <w:abstractNumId w:val="203"/>
  </w:num>
  <w:num w:numId="220">
    <w:abstractNumId w:val="126"/>
  </w:num>
  <w:num w:numId="221">
    <w:abstractNumId w:val="128"/>
  </w:num>
  <w:num w:numId="222">
    <w:abstractNumId w:val="107"/>
  </w:num>
  <w:num w:numId="223">
    <w:abstractNumId w:val="204"/>
  </w:num>
  <w:num w:numId="224">
    <w:abstractNumId w:val="44"/>
  </w:num>
  <w:num w:numId="225">
    <w:abstractNumId w:val="225"/>
  </w:num>
  <w:num w:numId="226">
    <w:abstractNumId w:val="174"/>
  </w:num>
  <w:num w:numId="227">
    <w:abstractNumId w:val="164"/>
  </w:num>
  <w:num w:numId="228">
    <w:abstractNumId w:val="52"/>
  </w:num>
  <w:num w:numId="229">
    <w:abstractNumId w:val="136"/>
  </w:num>
  <w:num w:numId="230">
    <w:abstractNumId w:val="176"/>
  </w:num>
  <w:num w:numId="231">
    <w:abstractNumId w:val="112"/>
  </w:num>
  <w:num w:numId="232">
    <w:abstractNumId w:val="86"/>
  </w:num>
  <w:num w:numId="233">
    <w:abstractNumId w:val="10"/>
  </w:num>
  <w:num w:numId="234">
    <w:abstractNumId w:val="11"/>
  </w:num>
  <w:num w:numId="235">
    <w:abstractNumId w:val="39"/>
  </w:num>
  <w:num w:numId="236">
    <w:abstractNumId w:val="73"/>
  </w:num>
  <w:num w:numId="237">
    <w:abstractNumId w:val="56"/>
  </w:num>
  <w:numIdMacAtCleanup w:val="2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revisionView w:markup="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A3D"/>
    <w:rsid w:val="00001C8C"/>
    <w:rsid w:val="000024A7"/>
    <w:rsid w:val="000046B3"/>
    <w:rsid w:val="00012007"/>
    <w:rsid w:val="00017372"/>
    <w:rsid w:val="0003561E"/>
    <w:rsid w:val="00036AD7"/>
    <w:rsid w:val="000409A7"/>
    <w:rsid w:val="00041E83"/>
    <w:rsid w:val="000423D4"/>
    <w:rsid w:val="000429E3"/>
    <w:rsid w:val="000458BC"/>
    <w:rsid w:val="00045C41"/>
    <w:rsid w:val="00046C03"/>
    <w:rsid w:val="00046F1E"/>
    <w:rsid w:val="0005195F"/>
    <w:rsid w:val="0005257D"/>
    <w:rsid w:val="0005360A"/>
    <w:rsid w:val="00062464"/>
    <w:rsid w:val="00065629"/>
    <w:rsid w:val="000741D9"/>
    <w:rsid w:val="0007462F"/>
    <w:rsid w:val="00074BAE"/>
    <w:rsid w:val="0007614F"/>
    <w:rsid w:val="0008359F"/>
    <w:rsid w:val="000A0AEE"/>
    <w:rsid w:val="000A5225"/>
    <w:rsid w:val="000B1C6B"/>
    <w:rsid w:val="000B5D55"/>
    <w:rsid w:val="000C09AC"/>
    <w:rsid w:val="000C515A"/>
    <w:rsid w:val="000C5BB5"/>
    <w:rsid w:val="000D13A6"/>
    <w:rsid w:val="000D740F"/>
    <w:rsid w:val="000D75E1"/>
    <w:rsid w:val="000E00F3"/>
    <w:rsid w:val="000E28CE"/>
    <w:rsid w:val="000E3F1E"/>
    <w:rsid w:val="000F158C"/>
    <w:rsid w:val="000F2E2A"/>
    <w:rsid w:val="000F54B4"/>
    <w:rsid w:val="00102807"/>
    <w:rsid w:val="001028A2"/>
    <w:rsid w:val="00102F3D"/>
    <w:rsid w:val="0011324C"/>
    <w:rsid w:val="001142D4"/>
    <w:rsid w:val="00124E38"/>
    <w:rsid w:val="0012580B"/>
    <w:rsid w:val="00131548"/>
    <w:rsid w:val="00131D1E"/>
    <w:rsid w:val="0013526E"/>
    <w:rsid w:val="00141B9D"/>
    <w:rsid w:val="00142C83"/>
    <w:rsid w:val="00150CF5"/>
    <w:rsid w:val="00152F51"/>
    <w:rsid w:val="00167D61"/>
    <w:rsid w:val="00171371"/>
    <w:rsid w:val="00175A24"/>
    <w:rsid w:val="00186E4C"/>
    <w:rsid w:val="00187E58"/>
    <w:rsid w:val="0019420F"/>
    <w:rsid w:val="0019796F"/>
    <w:rsid w:val="001A297E"/>
    <w:rsid w:val="001A368E"/>
    <w:rsid w:val="001A7329"/>
    <w:rsid w:val="001B4E28"/>
    <w:rsid w:val="001B5E23"/>
    <w:rsid w:val="001B74CA"/>
    <w:rsid w:val="001C3525"/>
    <w:rsid w:val="001D0BA6"/>
    <w:rsid w:val="001D1BD2"/>
    <w:rsid w:val="001D4801"/>
    <w:rsid w:val="001D511C"/>
    <w:rsid w:val="001D7B9E"/>
    <w:rsid w:val="001E02BE"/>
    <w:rsid w:val="001E1EE8"/>
    <w:rsid w:val="001E24F7"/>
    <w:rsid w:val="001E3B37"/>
    <w:rsid w:val="001E5821"/>
    <w:rsid w:val="001F2594"/>
    <w:rsid w:val="001F5A4A"/>
    <w:rsid w:val="002055A6"/>
    <w:rsid w:val="00206460"/>
    <w:rsid w:val="002069B4"/>
    <w:rsid w:val="00215DFC"/>
    <w:rsid w:val="002212DF"/>
    <w:rsid w:val="00227BA7"/>
    <w:rsid w:val="002318A3"/>
    <w:rsid w:val="00231D94"/>
    <w:rsid w:val="0023678F"/>
    <w:rsid w:val="0024492E"/>
    <w:rsid w:val="00246054"/>
    <w:rsid w:val="00254FD7"/>
    <w:rsid w:val="00255F89"/>
    <w:rsid w:val="0025675E"/>
    <w:rsid w:val="00263398"/>
    <w:rsid w:val="002650D1"/>
    <w:rsid w:val="00265F70"/>
    <w:rsid w:val="0027058E"/>
    <w:rsid w:val="00270956"/>
    <w:rsid w:val="0027194B"/>
    <w:rsid w:val="002749C1"/>
    <w:rsid w:val="00275BCF"/>
    <w:rsid w:val="002764A6"/>
    <w:rsid w:val="00284A69"/>
    <w:rsid w:val="002912B8"/>
    <w:rsid w:val="00292257"/>
    <w:rsid w:val="00294004"/>
    <w:rsid w:val="002A3EF5"/>
    <w:rsid w:val="002A54E0"/>
    <w:rsid w:val="002A587D"/>
    <w:rsid w:val="002A6E49"/>
    <w:rsid w:val="002A780F"/>
    <w:rsid w:val="002B1595"/>
    <w:rsid w:val="002B191D"/>
    <w:rsid w:val="002B2DEB"/>
    <w:rsid w:val="002B3A3D"/>
    <w:rsid w:val="002B6837"/>
    <w:rsid w:val="002D0AF6"/>
    <w:rsid w:val="002E0303"/>
    <w:rsid w:val="002F164D"/>
    <w:rsid w:val="002F23CF"/>
    <w:rsid w:val="002F5187"/>
    <w:rsid w:val="00302C86"/>
    <w:rsid w:val="00304880"/>
    <w:rsid w:val="00305D33"/>
    <w:rsid w:val="00306206"/>
    <w:rsid w:val="00307852"/>
    <w:rsid w:val="00312681"/>
    <w:rsid w:val="00317D85"/>
    <w:rsid w:val="00322BA7"/>
    <w:rsid w:val="0032424D"/>
    <w:rsid w:val="00327600"/>
    <w:rsid w:val="00327C56"/>
    <w:rsid w:val="003306B2"/>
    <w:rsid w:val="003315A1"/>
    <w:rsid w:val="00336047"/>
    <w:rsid w:val="003373EC"/>
    <w:rsid w:val="00337488"/>
    <w:rsid w:val="00342FF4"/>
    <w:rsid w:val="00344B78"/>
    <w:rsid w:val="00356B3A"/>
    <w:rsid w:val="00360E51"/>
    <w:rsid w:val="00361E05"/>
    <w:rsid w:val="003706CC"/>
    <w:rsid w:val="00371509"/>
    <w:rsid w:val="00384421"/>
    <w:rsid w:val="00384D9B"/>
    <w:rsid w:val="00386CCA"/>
    <w:rsid w:val="003A2017"/>
    <w:rsid w:val="003A2D8E"/>
    <w:rsid w:val="003B67E5"/>
    <w:rsid w:val="003C20E4"/>
    <w:rsid w:val="003C29B6"/>
    <w:rsid w:val="003C681B"/>
    <w:rsid w:val="003D176F"/>
    <w:rsid w:val="003D1CB3"/>
    <w:rsid w:val="003D2D96"/>
    <w:rsid w:val="003D51B0"/>
    <w:rsid w:val="003D7969"/>
    <w:rsid w:val="003E5DC7"/>
    <w:rsid w:val="003E6F90"/>
    <w:rsid w:val="003F0985"/>
    <w:rsid w:val="003F42C9"/>
    <w:rsid w:val="003F5D0F"/>
    <w:rsid w:val="003F6ADE"/>
    <w:rsid w:val="00412BAD"/>
    <w:rsid w:val="00412D2D"/>
    <w:rsid w:val="00414101"/>
    <w:rsid w:val="00421538"/>
    <w:rsid w:val="00422BA2"/>
    <w:rsid w:val="00424C01"/>
    <w:rsid w:val="00425EFA"/>
    <w:rsid w:val="00426A18"/>
    <w:rsid w:val="00433DDB"/>
    <w:rsid w:val="00436BAA"/>
    <w:rsid w:val="00437619"/>
    <w:rsid w:val="0044129F"/>
    <w:rsid w:val="00444DE3"/>
    <w:rsid w:val="00465CD4"/>
    <w:rsid w:val="004723BA"/>
    <w:rsid w:val="00480C3E"/>
    <w:rsid w:val="00481B0C"/>
    <w:rsid w:val="00483D69"/>
    <w:rsid w:val="004873FA"/>
    <w:rsid w:val="0049021A"/>
    <w:rsid w:val="00490E4D"/>
    <w:rsid w:val="004911DE"/>
    <w:rsid w:val="004A0EA7"/>
    <w:rsid w:val="004A2A63"/>
    <w:rsid w:val="004A2A90"/>
    <w:rsid w:val="004A38A4"/>
    <w:rsid w:val="004B210C"/>
    <w:rsid w:val="004B7897"/>
    <w:rsid w:val="004C0CFE"/>
    <w:rsid w:val="004C143A"/>
    <w:rsid w:val="004C3BFF"/>
    <w:rsid w:val="004D1101"/>
    <w:rsid w:val="004D24D6"/>
    <w:rsid w:val="004D282B"/>
    <w:rsid w:val="004D2ACC"/>
    <w:rsid w:val="004D405F"/>
    <w:rsid w:val="004D53E1"/>
    <w:rsid w:val="004D64A7"/>
    <w:rsid w:val="004E072D"/>
    <w:rsid w:val="004E16A2"/>
    <w:rsid w:val="004E4F4F"/>
    <w:rsid w:val="004E5FC6"/>
    <w:rsid w:val="004E6789"/>
    <w:rsid w:val="004E7CDB"/>
    <w:rsid w:val="004F06C7"/>
    <w:rsid w:val="004F61E3"/>
    <w:rsid w:val="004F7433"/>
    <w:rsid w:val="0050112C"/>
    <w:rsid w:val="005024EA"/>
    <w:rsid w:val="00503AC4"/>
    <w:rsid w:val="00505E53"/>
    <w:rsid w:val="00506BD4"/>
    <w:rsid w:val="0050760F"/>
    <w:rsid w:val="0051015C"/>
    <w:rsid w:val="00516CF1"/>
    <w:rsid w:val="005244AF"/>
    <w:rsid w:val="00527531"/>
    <w:rsid w:val="00531AE9"/>
    <w:rsid w:val="00534828"/>
    <w:rsid w:val="005368B0"/>
    <w:rsid w:val="0054272A"/>
    <w:rsid w:val="005430DE"/>
    <w:rsid w:val="00550A66"/>
    <w:rsid w:val="00553067"/>
    <w:rsid w:val="0056322C"/>
    <w:rsid w:val="00565450"/>
    <w:rsid w:val="00567EC7"/>
    <w:rsid w:val="00570013"/>
    <w:rsid w:val="00571A88"/>
    <w:rsid w:val="00575605"/>
    <w:rsid w:val="005801A2"/>
    <w:rsid w:val="005820C5"/>
    <w:rsid w:val="00594B26"/>
    <w:rsid w:val="005952A5"/>
    <w:rsid w:val="0059713A"/>
    <w:rsid w:val="005A268D"/>
    <w:rsid w:val="005A33A1"/>
    <w:rsid w:val="005A4A7D"/>
    <w:rsid w:val="005A6067"/>
    <w:rsid w:val="005B1CBF"/>
    <w:rsid w:val="005C2B51"/>
    <w:rsid w:val="005C2F8D"/>
    <w:rsid w:val="005C385F"/>
    <w:rsid w:val="005C5D7B"/>
    <w:rsid w:val="005E0F4E"/>
    <w:rsid w:val="005E24F4"/>
    <w:rsid w:val="005E2CD9"/>
    <w:rsid w:val="005E390B"/>
    <w:rsid w:val="005F6F1B"/>
    <w:rsid w:val="005F7445"/>
    <w:rsid w:val="00601443"/>
    <w:rsid w:val="006051CE"/>
    <w:rsid w:val="0060572A"/>
    <w:rsid w:val="006059C4"/>
    <w:rsid w:val="006076AA"/>
    <w:rsid w:val="00610734"/>
    <w:rsid w:val="00614441"/>
    <w:rsid w:val="00614BE3"/>
    <w:rsid w:val="00624B33"/>
    <w:rsid w:val="00627CDB"/>
    <w:rsid w:val="00630AA2"/>
    <w:rsid w:val="00633D30"/>
    <w:rsid w:val="006409B7"/>
    <w:rsid w:val="00646707"/>
    <w:rsid w:val="006514E0"/>
    <w:rsid w:val="00654595"/>
    <w:rsid w:val="00662E58"/>
    <w:rsid w:val="006649D8"/>
    <w:rsid w:val="00664A32"/>
    <w:rsid w:val="00664DCF"/>
    <w:rsid w:val="00675484"/>
    <w:rsid w:val="006847D5"/>
    <w:rsid w:val="00686EC5"/>
    <w:rsid w:val="006908D3"/>
    <w:rsid w:val="00692B27"/>
    <w:rsid w:val="00694DA6"/>
    <w:rsid w:val="006A6416"/>
    <w:rsid w:val="006B45BC"/>
    <w:rsid w:val="006B46F4"/>
    <w:rsid w:val="006B638F"/>
    <w:rsid w:val="006C5C41"/>
    <w:rsid w:val="006C5D39"/>
    <w:rsid w:val="006C691B"/>
    <w:rsid w:val="006C7B8E"/>
    <w:rsid w:val="006C7DAB"/>
    <w:rsid w:val="006D0058"/>
    <w:rsid w:val="006D013B"/>
    <w:rsid w:val="006D1A93"/>
    <w:rsid w:val="006E1C59"/>
    <w:rsid w:val="006E2810"/>
    <w:rsid w:val="006E411E"/>
    <w:rsid w:val="006E5417"/>
    <w:rsid w:val="006E5D25"/>
    <w:rsid w:val="006F218B"/>
    <w:rsid w:val="006F23BD"/>
    <w:rsid w:val="006F71F4"/>
    <w:rsid w:val="00700827"/>
    <w:rsid w:val="007049EF"/>
    <w:rsid w:val="007066EF"/>
    <w:rsid w:val="00710C21"/>
    <w:rsid w:val="0071103E"/>
    <w:rsid w:val="00712553"/>
    <w:rsid w:val="00712F60"/>
    <w:rsid w:val="00716E14"/>
    <w:rsid w:val="0071720A"/>
    <w:rsid w:val="00720A83"/>
    <w:rsid w:val="00720E3B"/>
    <w:rsid w:val="007254BE"/>
    <w:rsid w:val="00730C97"/>
    <w:rsid w:val="00732750"/>
    <w:rsid w:val="00745F6B"/>
    <w:rsid w:val="00747E39"/>
    <w:rsid w:val="007500BC"/>
    <w:rsid w:val="0075585E"/>
    <w:rsid w:val="00756516"/>
    <w:rsid w:val="0076152A"/>
    <w:rsid w:val="00767CBD"/>
    <w:rsid w:val="00770571"/>
    <w:rsid w:val="00770AF2"/>
    <w:rsid w:val="00774B77"/>
    <w:rsid w:val="00775063"/>
    <w:rsid w:val="007768FF"/>
    <w:rsid w:val="007824D3"/>
    <w:rsid w:val="007951B3"/>
    <w:rsid w:val="00796EE3"/>
    <w:rsid w:val="007A64E9"/>
    <w:rsid w:val="007A7D29"/>
    <w:rsid w:val="007B1A15"/>
    <w:rsid w:val="007B4AA2"/>
    <w:rsid w:val="007B4AB8"/>
    <w:rsid w:val="007C2D91"/>
    <w:rsid w:val="007D322C"/>
    <w:rsid w:val="007D7B19"/>
    <w:rsid w:val="007E3339"/>
    <w:rsid w:val="007E3C0C"/>
    <w:rsid w:val="007E5A02"/>
    <w:rsid w:val="007E5CB8"/>
    <w:rsid w:val="007F12F6"/>
    <w:rsid w:val="007F13EB"/>
    <w:rsid w:val="007F1F8B"/>
    <w:rsid w:val="007F3239"/>
    <w:rsid w:val="007F4DDC"/>
    <w:rsid w:val="007F67A1"/>
    <w:rsid w:val="007F75B2"/>
    <w:rsid w:val="008005D4"/>
    <w:rsid w:val="00801CE9"/>
    <w:rsid w:val="008151C3"/>
    <w:rsid w:val="008206C8"/>
    <w:rsid w:val="00836996"/>
    <w:rsid w:val="00842D57"/>
    <w:rsid w:val="00845CA2"/>
    <w:rsid w:val="0084672D"/>
    <w:rsid w:val="0085086A"/>
    <w:rsid w:val="00851D2D"/>
    <w:rsid w:val="00854D95"/>
    <w:rsid w:val="00855263"/>
    <w:rsid w:val="00855660"/>
    <w:rsid w:val="00861E15"/>
    <w:rsid w:val="00862F81"/>
    <w:rsid w:val="00870922"/>
    <w:rsid w:val="00874A6C"/>
    <w:rsid w:val="008754D9"/>
    <w:rsid w:val="00876C65"/>
    <w:rsid w:val="00885613"/>
    <w:rsid w:val="00892254"/>
    <w:rsid w:val="008A1443"/>
    <w:rsid w:val="008A2EAF"/>
    <w:rsid w:val="008A4B4C"/>
    <w:rsid w:val="008A4C19"/>
    <w:rsid w:val="008A6E74"/>
    <w:rsid w:val="008B663D"/>
    <w:rsid w:val="008C173D"/>
    <w:rsid w:val="008C239F"/>
    <w:rsid w:val="008C5E33"/>
    <w:rsid w:val="008D0331"/>
    <w:rsid w:val="008D1309"/>
    <w:rsid w:val="008D6E95"/>
    <w:rsid w:val="008E4603"/>
    <w:rsid w:val="008E480C"/>
    <w:rsid w:val="008E5559"/>
    <w:rsid w:val="008E7213"/>
    <w:rsid w:val="008F5521"/>
    <w:rsid w:val="008F66C4"/>
    <w:rsid w:val="00900883"/>
    <w:rsid w:val="009016D6"/>
    <w:rsid w:val="0090580D"/>
    <w:rsid w:val="00905D84"/>
    <w:rsid w:val="0090715C"/>
    <w:rsid w:val="0090764C"/>
    <w:rsid w:val="00907757"/>
    <w:rsid w:val="00910555"/>
    <w:rsid w:val="00913573"/>
    <w:rsid w:val="00920906"/>
    <w:rsid w:val="009212B0"/>
    <w:rsid w:val="00921680"/>
    <w:rsid w:val="009234A5"/>
    <w:rsid w:val="00925DDA"/>
    <w:rsid w:val="00931632"/>
    <w:rsid w:val="009336F7"/>
    <w:rsid w:val="009374A7"/>
    <w:rsid w:val="009530E1"/>
    <w:rsid w:val="00953B2B"/>
    <w:rsid w:val="00956DC9"/>
    <w:rsid w:val="0095702C"/>
    <w:rsid w:val="009632DA"/>
    <w:rsid w:val="00965CB3"/>
    <w:rsid w:val="00967D9C"/>
    <w:rsid w:val="00976C24"/>
    <w:rsid w:val="0098551D"/>
    <w:rsid w:val="0099518F"/>
    <w:rsid w:val="00996273"/>
    <w:rsid w:val="00997228"/>
    <w:rsid w:val="009A2D26"/>
    <w:rsid w:val="009A415C"/>
    <w:rsid w:val="009A523D"/>
    <w:rsid w:val="009B4CE9"/>
    <w:rsid w:val="009D1B41"/>
    <w:rsid w:val="009D24E4"/>
    <w:rsid w:val="009D2BE6"/>
    <w:rsid w:val="009E33F2"/>
    <w:rsid w:val="009E4CB9"/>
    <w:rsid w:val="009E58A0"/>
    <w:rsid w:val="009F00EA"/>
    <w:rsid w:val="009F496B"/>
    <w:rsid w:val="00A011B8"/>
    <w:rsid w:val="00A01439"/>
    <w:rsid w:val="00A02E61"/>
    <w:rsid w:val="00A05CFF"/>
    <w:rsid w:val="00A243FD"/>
    <w:rsid w:val="00A27444"/>
    <w:rsid w:val="00A27F2D"/>
    <w:rsid w:val="00A3173A"/>
    <w:rsid w:val="00A33D0C"/>
    <w:rsid w:val="00A40756"/>
    <w:rsid w:val="00A4618C"/>
    <w:rsid w:val="00A50286"/>
    <w:rsid w:val="00A51019"/>
    <w:rsid w:val="00A52E5F"/>
    <w:rsid w:val="00A56B97"/>
    <w:rsid w:val="00A6093D"/>
    <w:rsid w:val="00A60DE9"/>
    <w:rsid w:val="00A76A6D"/>
    <w:rsid w:val="00A83253"/>
    <w:rsid w:val="00A951CC"/>
    <w:rsid w:val="00AA4429"/>
    <w:rsid w:val="00AA6E84"/>
    <w:rsid w:val="00AA7D19"/>
    <w:rsid w:val="00AB1DF4"/>
    <w:rsid w:val="00AB299B"/>
    <w:rsid w:val="00AB651A"/>
    <w:rsid w:val="00AC5DD7"/>
    <w:rsid w:val="00AE341B"/>
    <w:rsid w:val="00AE555B"/>
    <w:rsid w:val="00AE5A72"/>
    <w:rsid w:val="00AE6415"/>
    <w:rsid w:val="00AF0AE4"/>
    <w:rsid w:val="00B06310"/>
    <w:rsid w:val="00B07CA7"/>
    <w:rsid w:val="00B10588"/>
    <w:rsid w:val="00B1279A"/>
    <w:rsid w:val="00B155B7"/>
    <w:rsid w:val="00B23710"/>
    <w:rsid w:val="00B261F4"/>
    <w:rsid w:val="00B33DF1"/>
    <w:rsid w:val="00B4094B"/>
    <w:rsid w:val="00B42A1A"/>
    <w:rsid w:val="00B47C4F"/>
    <w:rsid w:val="00B5222E"/>
    <w:rsid w:val="00B566B4"/>
    <w:rsid w:val="00B61C96"/>
    <w:rsid w:val="00B64A15"/>
    <w:rsid w:val="00B67815"/>
    <w:rsid w:val="00B73124"/>
    <w:rsid w:val="00B73A2A"/>
    <w:rsid w:val="00B94B06"/>
    <w:rsid w:val="00B94C28"/>
    <w:rsid w:val="00B957F6"/>
    <w:rsid w:val="00B97BF1"/>
    <w:rsid w:val="00BA0802"/>
    <w:rsid w:val="00BA7FC5"/>
    <w:rsid w:val="00BB5CB1"/>
    <w:rsid w:val="00BC0505"/>
    <w:rsid w:val="00BC10BA"/>
    <w:rsid w:val="00BC5AFD"/>
    <w:rsid w:val="00BD0F3B"/>
    <w:rsid w:val="00BF053B"/>
    <w:rsid w:val="00BF3A26"/>
    <w:rsid w:val="00BF5340"/>
    <w:rsid w:val="00C0004E"/>
    <w:rsid w:val="00C03F64"/>
    <w:rsid w:val="00C04F43"/>
    <w:rsid w:val="00C0609D"/>
    <w:rsid w:val="00C060C8"/>
    <w:rsid w:val="00C115AB"/>
    <w:rsid w:val="00C13ADD"/>
    <w:rsid w:val="00C14BD7"/>
    <w:rsid w:val="00C22208"/>
    <w:rsid w:val="00C24F5B"/>
    <w:rsid w:val="00C272FD"/>
    <w:rsid w:val="00C2736E"/>
    <w:rsid w:val="00C27655"/>
    <w:rsid w:val="00C30249"/>
    <w:rsid w:val="00C304FB"/>
    <w:rsid w:val="00C357CC"/>
    <w:rsid w:val="00C3723B"/>
    <w:rsid w:val="00C40FBB"/>
    <w:rsid w:val="00C47CE0"/>
    <w:rsid w:val="00C575B2"/>
    <w:rsid w:val="00C606C9"/>
    <w:rsid w:val="00C61547"/>
    <w:rsid w:val="00C61C8D"/>
    <w:rsid w:val="00C62056"/>
    <w:rsid w:val="00C70D64"/>
    <w:rsid w:val="00C82BBD"/>
    <w:rsid w:val="00C84F32"/>
    <w:rsid w:val="00C87D27"/>
    <w:rsid w:val="00C90650"/>
    <w:rsid w:val="00C97D78"/>
    <w:rsid w:val="00CA4A93"/>
    <w:rsid w:val="00CC2AAE"/>
    <w:rsid w:val="00CC5A42"/>
    <w:rsid w:val="00CC6452"/>
    <w:rsid w:val="00CD029C"/>
    <w:rsid w:val="00CD0EAB"/>
    <w:rsid w:val="00CD2D84"/>
    <w:rsid w:val="00CD5C5D"/>
    <w:rsid w:val="00CE1D69"/>
    <w:rsid w:val="00CE7C5C"/>
    <w:rsid w:val="00CF2162"/>
    <w:rsid w:val="00CF34DB"/>
    <w:rsid w:val="00CF558F"/>
    <w:rsid w:val="00CF7C41"/>
    <w:rsid w:val="00D06368"/>
    <w:rsid w:val="00D073E2"/>
    <w:rsid w:val="00D21B6C"/>
    <w:rsid w:val="00D2523C"/>
    <w:rsid w:val="00D3183B"/>
    <w:rsid w:val="00D3458A"/>
    <w:rsid w:val="00D37404"/>
    <w:rsid w:val="00D446EC"/>
    <w:rsid w:val="00D46F57"/>
    <w:rsid w:val="00D51BF0"/>
    <w:rsid w:val="00D51C49"/>
    <w:rsid w:val="00D55942"/>
    <w:rsid w:val="00D5608D"/>
    <w:rsid w:val="00D56E19"/>
    <w:rsid w:val="00D64710"/>
    <w:rsid w:val="00D67C4E"/>
    <w:rsid w:val="00D70BA6"/>
    <w:rsid w:val="00D71CCB"/>
    <w:rsid w:val="00D73EB5"/>
    <w:rsid w:val="00D807BF"/>
    <w:rsid w:val="00D82063"/>
    <w:rsid w:val="00D904C8"/>
    <w:rsid w:val="00D9435E"/>
    <w:rsid w:val="00D95803"/>
    <w:rsid w:val="00DA0176"/>
    <w:rsid w:val="00DA1491"/>
    <w:rsid w:val="00DA5E23"/>
    <w:rsid w:val="00DA7848"/>
    <w:rsid w:val="00DA7887"/>
    <w:rsid w:val="00DB10AE"/>
    <w:rsid w:val="00DB2C26"/>
    <w:rsid w:val="00DB4C09"/>
    <w:rsid w:val="00DC31BF"/>
    <w:rsid w:val="00DC3DB4"/>
    <w:rsid w:val="00DC4A60"/>
    <w:rsid w:val="00DC794C"/>
    <w:rsid w:val="00DD49EA"/>
    <w:rsid w:val="00DE38A7"/>
    <w:rsid w:val="00DE6B43"/>
    <w:rsid w:val="00DF07F0"/>
    <w:rsid w:val="00E013DB"/>
    <w:rsid w:val="00E063A3"/>
    <w:rsid w:val="00E102BB"/>
    <w:rsid w:val="00E11923"/>
    <w:rsid w:val="00E137BE"/>
    <w:rsid w:val="00E13879"/>
    <w:rsid w:val="00E140CD"/>
    <w:rsid w:val="00E1489E"/>
    <w:rsid w:val="00E16575"/>
    <w:rsid w:val="00E262D4"/>
    <w:rsid w:val="00E36250"/>
    <w:rsid w:val="00E369D0"/>
    <w:rsid w:val="00E4381F"/>
    <w:rsid w:val="00E45B66"/>
    <w:rsid w:val="00E51C9A"/>
    <w:rsid w:val="00E5333E"/>
    <w:rsid w:val="00E536B9"/>
    <w:rsid w:val="00E54511"/>
    <w:rsid w:val="00E5767D"/>
    <w:rsid w:val="00E61DAC"/>
    <w:rsid w:val="00E625E2"/>
    <w:rsid w:val="00E62805"/>
    <w:rsid w:val="00E63314"/>
    <w:rsid w:val="00E70F00"/>
    <w:rsid w:val="00E75FE3"/>
    <w:rsid w:val="00E76AAA"/>
    <w:rsid w:val="00E808FA"/>
    <w:rsid w:val="00E92094"/>
    <w:rsid w:val="00E92472"/>
    <w:rsid w:val="00E93C18"/>
    <w:rsid w:val="00EA2DB5"/>
    <w:rsid w:val="00EA2FF4"/>
    <w:rsid w:val="00EB066D"/>
    <w:rsid w:val="00EB56C7"/>
    <w:rsid w:val="00EB7AB1"/>
    <w:rsid w:val="00EC7A9E"/>
    <w:rsid w:val="00EE3AE0"/>
    <w:rsid w:val="00EE4410"/>
    <w:rsid w:val="00EF1E5D"/>
    <w:rsid w:val="00EF44CC"/>
    <w:rsid w:val="00EF48CC"/>
    <w:rsid w:val="00EF4E24"/>
    <w:rsid w:val="00EF7843"/>
    <w:rsid w:val="00F02561"/>
    <w:rsid w:val="00F2641A"/>
    <w:rsid w:val="00F4190D"/>
    <w:rsid w:val="00F52EB2"/>
    <w:rsid w:val="00F613ED"/>
    <w:rsid w:val="00F65058"/>
    <w:rsid w:val="00F71C6C"/>
    <w:rsid w:val="00F73032"/>
    <w:rsid w:val="00F74EE3"/>
    <w:rsid w:val="00F7622E"/>
    <w:rsid w:val="00F837EF"/>
    <w:rsid w:val="00F848FC"/>
    <w:rsid w:val="00F9282A"/>
    <w:rsid w:val="00F932FB"/>
    <w:rsid w:val="00F94257"/>
    <w:rsid w:val="00F945A8"/>
    <w:rsid w:val="00F96BAD"/>
    <w:rsid w:val="00FA2F22"/>
    <w:rsid w:val="00FA41CE"/>
    <w:rsid w:val="00FA7533"/>
    <w:rsid w:val="00FB0252"/>
    <w:rsid w:val="00FB0E84"/>
    <w:rsid w:val="00FB43BD"/>
    <w:rsid w:val="00FB765E"/>
    <w:rsid w:val="00FB7ED3"/>
    <w:rsid w:val="00FC36AC"/>
    <w:rsid w:val="00FC5D68"/>
    <w:rsid w:val="00FC60E4"/>
    <w:rsid w:val="00FC6732"/>
    <w:rsid w:val="00FD01C2"/>
    <w:rsid w:val="00FD0309"/>
    <w:rsid w:val="00FD3812"/>
    <w:rsid w:val="00FD48BE"/>
    <w:rsid w:val="00FD4B7B"/>
    <w:rsid w:val="00FD77DE"/>
    <w:rsid w:val="00FE2B49"/>
    <w:rsid w:val="00FE61DD"/>
    <w:rsid w:val="00FF0CE3"/>
    <w:rsid w:val="00FF3950"/>
    <w:rsid w:val="00FF60CA"/>
    <w:rsid w:val="00FF6B4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Hyperlink"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7"/>
    <w:next w:val="a7"/>
    <w:link w:val="10"/>
    <w:uiPriority w:val="99"/>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basedOn w:val="a7"/>
    <w:next w:val="a7"/>
    <w:link w:val="22"/>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7"/>
    <w:next w:val="a7"/>
    <w:link w:val="32"/>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7"/>
    <w:next w:val="a7"/>
    <w:link w:val="42"/>
    <w:uiPriority w:val="99"/>
    <w:qFormat/>
    <w:rsid w:val="000E00F3"/>
    <w:pPr>
      <w:keepNext/>
      <w:numPr>
        <w:ilvl w:val="3"/>
        <w:numId w:val="6"/>
      </w:numPr>
      <w:spacing w:before="240" w:after="60"/>
      <w:ind w:left="1080" w:hanging="1080"/>
      <w:outlineLvl w:val="3"/>
    </w:pPr>
    <w:rPr>
      <w:b/>
      <w:bCs/>
      <w:sz w:val="28"/>
      <w:szCs w:val="28"/>
    </w:rPr>
  </w:style>
  <w:style w:type="paragraph" w:styleId="50">
    <w:name w:val="heading 5"/>
    <w:basedOn w:val="a7"/>
    <w:next w:val="a7"/>
    <w:link w:val="51"/>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7"/>
    <w:next w:val="a7"/>
    <w:link w:val="60"/>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7"/>
    <w:next w:val="a7"/>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7"/>
    <w:next w:val="a7"/>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7"/>
    <w:next w:val="a7"/>
    <w:link w:val="90"/>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aliases w:val="h,Header/Footer"/>
    <w:basedOn w:val="a7"/>
    <w:link w:val="ac"/>
    <w:uiPriority w:val="99"/>
    <w:rsid w:val="00842D57"/>
    <w:pPr>
      <w:tabs>
        <w:tab w:val="center" w:pos="4320"/>
        <w:tab w:val="right" w:pos="8640"/>
      </w:tabs>
    </w:pPr>
  </w:style>
  <w:style w:type="paragraph" w:styleId="ad">
    <w:name w:val="footer"/>
    <w:basedOn w:val="a7"/>
    <w:link w:val="ae"/>
    <w:uiPriority w:val="99"/>
    <w:rsid w:val="00842D57"/>
    <w:pPr>
      <w:tabs>
        <w:tab w:val="center" w:pos="4320"/>
        <w:tab w:val="right" w:pos="8640"/>
      </w:tabs>
    </w:pPr>
  </w:style>
  <w:style w:type="character" w:styleId="af">
    <w:name w:val="page number"/>
    <w:basedOn w:val="a8"/>
    <w:uiPriority w:val="99"/>
    <w:rsid w:val="00842D57"/>
  </w:style>
  <w:style w:type="character" w:styleId="af0">
    <w:name w:val="Hyperlink"/>
    <w:uiPriority w:val="99"/>
    <w:rsid w:val="0012580B"/>
    <w:rPr>
      <w:color w:val="0000FF"/>
      <w:u w:val="single"/>
    </w:rPr>
  </w:style>
  <w:style w:type="paragraph" w:styleId="af1">
    <w:name w:val="Balloon Text"/>
    <w:basedOn w:val="a7"/>
    <w:link w:val="af2"/>
    <w:uiPriority w:val="99"/>
    <w:semiHidden/>
    <w:rsid w:val="009336F7"/>
    <w:rPr>
      <w:rFonts w:ascii="Tahoma" w:hAnsi="Tahoma" w:cs="Tahoma"/>
      <w:sz w:val="16"/>
      <w:szCs w:val="16"/>
    </w:rPr>
  </w:style>
  <w:style w:type="character" w:customStyle="1" w:styleId="22">
    <w:name w:val="見出し 2 (文字)"/>
    <w:link w:val="2"/>
    <w:uiPriority w:val="99"/>
    <w:rsid w:val="00E11923"/>
    <w:rPr>
      <w:b/>
      <w:bCs/>
      <w:i/>
      <w:iCs/>
      <w:sz w:val="28"/>
      <w:szCs w:val="28"/>
      <w:lang w:eastAsia="en-US"/>
    </w:rPr>
  </w:style>
  <w:style w:type="character" w:customStyle="1" w:styleId="32">
    <w:name w:val="見出し 3 (文字)"/>
    <w:link w:val="3"/>
    <w:uiPriority w:val="99"/>
    <w:rsid w:val="002B191D"/>
    <w:rPr>
      <w:b/>
      <w:bCs/>
      <w:sz w:val="26"/>
      <w:szCs w:val="26"/>
      <w:lang w:eastAsia="en-US"/>
    </w:rPr>
  </w:style>
  <w:style w:type="character" w:customStyle="1" w:styleId="42">
    <w:name w:val="見出し 4 (文字)"/>
    <w:aliases w:val="Heading 4 Char1 (文字),Heading 4 Char Char (文字)"/>
    <w:link w:val="4"/>
    <w:uiPriority w:val="99"/>
    <w:rsid w:val="000E00F3"/>
    <w:rPr>
      <w:b/>
      <w:bCs/>
      <w:sz w:val="28"/>
      <w:szCs w:val="28"/>
      <w:lang w:eastAsia="en-US"/>
    </w:rPr>
  </w:style>
  <w:style w:type="character" w:customStyle="1" w:styleId="51">
    <w:name w:val="見出し 5 (文字)"/>
    <w:link w:val="50"/>
    <w:uiPriority w:val="99"/>
    <w:rsid w:val="000E00F3"/>
    <w:rPr>
      <w:b/>
      <w:bCs/>
      <w:i/>
      <w:iCs/>
      <w:sz w:val="26"/>
      <w:szCs w:val="26"/>
      <w:lang w:eastAsia="en-US"/>
    </w:rPr>
  </w:style>
  <w:style w:type="character" w:customStyle="1" w:styleId="60">
    <w:name w:val="見出し 6 (文字)"/>
    <w:link w:val="6"/>
    <w:uiPriority w:val="99"/>
    <w:rsid w:val="000E00F3"/>
    <w:rPr>
      <w:b/>
      <w:bCs/>
      <w:sz w:val="22"/>
      <w:szCs w:val="22"/>
      <w:lang w:eastAsia="en-US"/>
    </w:rPr>
  </w:style>
  <w:style w:type="character" w:customStyle="1" w:styleId="70">
    <w:name w:val="見出し 7 (文字)"/>
    <w:link w:val="7"/>
    <w:uiPriority w:val="99"/>
    <w:rsid w:val="000E00F3"/>
    <w:rPr>
      <w:sz w:val="24"/>
      <w:szCs w:val="24"/>
      <w:lang w:eastAsia="en-US"/>
    </w:rPr>
  </w:style>
  <w:style w:type="character" w:customStyle="1" w:styleId="80">
    <w:name w:val="見出し 8 (文字)"/>
    <w:link w:val="8"/>
    <w:uiPriority w:val="99"/>
    <w:rsid w:val="000E00F3"/>
    <w:rPr>
      <w:i/>
      <w:iCs/>
      <w:sz w:val="24"/>
      <w:szCs w:val="24"/>
      <w:lang w:eastAsia="en-US"/>
    </w:rPr>
  </w:style>
  <w:style w:type="character" w:customStyle="1" w:styleId="90">
    <w:name w:val="見出し 9 (文字)"/>
    <w:link w:val="9"/>
    <w:uiPriority w:val="99"/>
    <w:rsid w:val="000E00F3"/>
    <w:rPr>
      <w:b/>
      <w:sz w:val="22"/>
      <w:szCs w:val="22"/>
      <w:lang w:eastAsia="en-US"/>
    </w:rPr>
  </w:style>
  <w:style w:type="character" w:styleId="af3">
    <w:name w:val="FollowedHyperlink"/>
    <w:uiPriority w:val="99"/>
    <w:rsid w:val="003373EC"/>
    <w:rPr>
      <w:color w:val="800080"/>
      <w:u w:val="single"/>
    </w:rPr>
  </w:style>
  <w:style w:type="paragraph" w:customStyle="1" w:styleId="StyleHeading1Justified">
    <w:name w:val="Style Heading 1 + Justified"/>
    <w:basedOn w:val="1"/>
    <w:uiPriority w:val="99"/>
    <w:rsid w:val="002B191D"/>
    <w:pPr>
      <w:jc w:val="both"/>
    </w:pPr>
    <w:rPr>
      <w:rFonts w:ascii="Times New Roman Bold" w:hAnsi="Times New Roman Bold" w:cs="Times New Roman"/>
      <w:szCs w:val="20"/>
    </w:rPr>
  </w:style>
  <w:style w:type="paragraph" w:styleId="af4">
    <w:name w:val="Document Map"/>
    <w:basedOn w:val="a7"/>
    <w:link w:val="af5"/>
    <w:uiPriority w:val="99"/>
    <w:rsid w:val="00E11923"/>
    <w:rPr>
      <w:rFonts w:ascii="Tahoma" w:hAnsi="Tahoma"/>
      <w:sz w:val="16"/>
      <w:szCs w:val="16"/>
    </w:rPr>
  </w:style>
  <w:style w:type="character" w:customStyle="1" w:styleId="af5">
    <w:name w:val="見出しマップ (文字)"/>
    <w:link w:val="af4"/>
    <w:uiPriority w:val="99"/>
    <w:rsid w:val="00E11923"/>
    <w:rPr>
      <w:rFonts w:ascii="Tahoma" w:hAnsi="Tahoma" w:cs="Tahoma"/>
      <w:sz w:val="16"/>
      <w:szCs w:val="16"/>
      <w:lang w:eastAsia="en-US"/>
    </w:rPr>
  </w:style>
  <w:style w:type="table" w:styleId="af6">
    <w:name w:val="Table Grid"/>
    <w:basedOn w:val="a9"/>
    <w:uiPriority w:val="9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caption"/>
    <w:basedOn w:val="a7"/>
    <w:next w:val="a7"/>
    <w:link w:val="af8"/>
    <w:unhideWhenUsed/>
    <w:qFormat/>
    <w:rsid w:val="00EA2FF4"/>
    <w:rPr>
      <w:b/>
      <w:bCs/>
      <w:sz w:val="20"/>
    </w:rPr>
  </w:style>
  <w:style w:type="paragraph" w:styleId="Web">
    <w:name w:val="Normal (Web)"/>
    <w:basedOn w:val="a7"/>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af8">
    <w:name w:val="図表番号 (文字)"/>
    <w:link w:val="af7"/>
    <w:locked/>
    <w:rsid w:val="00B261F4"/>
    <w:rPr>
      <w:b/>
      <w:bCs/>
    </w:rPr>
  </w:style>
  <w:style w:type="table" w:styleId="23">
    <w:name w:val="Table Simple 2"/>
    <w:basedOn w:val="a9"/>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10">
    <w:name w:val="見出し 1 (文字)"/>
    <w:link w:val="1"/>
    <w:uiPriority w:val="99"/>
    <w:locked/>
    <w:rsid w:val="002749C1"/>
    <w:rPr>
      <w:rFonts w:cs="Arial"/>
      <w:b/>
      <w:bCs/>
      <w:kern w:val="32"/>
      <w:sz w:val="32"/>
      <w:szCs w:val="32"/>
      <w:lang w:eastAsia="en-US"/>
    </w:rPr>
  </w:style>
  <w:style w:type="paragraph" w:styleId="af9">
    <w:name w:val="Body Text Indent"/>
    <w:basedOn w:val="a7"/>
    <w:link w:val="afa"/>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afa">
    <w:name w:val="本文インデント (文字)"/>
    <w:basedOn w:val="a8"/>
    <w:link w:val="af9"/>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afb">
    <w:name w:val="annotation reference"/>
    <w:uiPriority w:val="99"/>
    <w:rsid w:val="002749C1"/>
    <w:rPr>
      <w:rFonts w:cs="Times New Roman"/>
      <w:sz w:val="16"/>
      <w:szCs w:val="16"/>
    </w:rPr>
  </w:style>
  <w:style w:type="paragraph" w:styleId="afc">
    <w:name w:val="annotation text"/>
    <w:basedOn w:val="a7"/>
    <w:link w:val="afd"/>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d">
    <w:name w:val="コメント文字列 (文字)"/>
    <w:basedOn w:val="a8"/>
    <w:link w:val="afc"/>
    <w:uiPriority w:val="99"/>
    <w:rsid w:val="002749C1"/>
    <w:rPr>
      <w:rFonts w:eastAsia="Malgun Gothic"/>
      <w:lang w:val="en-GB"/>
    </w:rPr>
  </w:style>
  <w:style w:type="paragraph" w:styleId="81">
    <w:name w:val="toc 8"/>
    <w:basedOn w:val="a7"/>
    <w:next w:val="a7"/>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71">
    <w:name w:val="toc 7"/>
    <w:basedOn w:val="33"/>
    <w:autoRedefine/>
    <w:uiPriority w:val="39"/>
    <w:rsid w:val="002749C1"/>
    <w:pPr>
      <w:ind w:left="2382" w:hanging="1191"/>
    </w:pPr>
  </w:style>
  <w:style w:type="paragraph" w:styleId="33">
    <w:name w:val="toc 3"/>
    <w:basedOn w:val="a7"/>
    <w:next w:val="a7"/>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61">
    <w:name w:val="toc 6"/>
    <w:basedOn w:val="33"/>
    <w:autoRedefine/>
    <w:uiPriority w:val="39"/>
    <w:rsid w:val="002749C1"/>
    <w:pPr>
      <w:ind w:left="2098" w:hanging="1106"/>
    </w:pPr>
  </w:style>
  <w:style w:type="paragraph" w:styleId="52">
    <w:name w:val="toc 5"/>
    <w:basedOn w:val="33"/>
    <w:autoRedefine/>
    <w:uiPriority w:val="39"/>
    <w:rsid w:val="002749C1"/>
    <w:pPr>
      <w:ind w:left="1758" w:hanging="964"/>
    </w:pPr>
  </w:style>
  <w:style w:type="paragraph" w:styleId="43">
    <w:name w:val="toc 4"/>
    <w:basedOn w:val="33"/>
    <w:next w:val="52"/>
    <w:autoRedefine/>
    <w:uiPriority w:val="39"/>
    <w:rsid w:val="002749C1"/>
    <w:pPr>
      <w:ind w:left="1502" w:hanging="907"/>
    </w:pPr>
  </w:style>
  <w:style w:type="paragraph" w:styleId="24">
    <w:name w:val="toc 2"/>
    <w:basedOn w:val="11"/>
    <w:next w:val="33"/>
    <w:autoRedefine/>
    <w:uiPriority w:val="39"/>
    <w:rsid w:val="002749C1"/>
    <w:pPr>
      <w:tabs>
        <w:tab w:val="clear" w:pos="9629"/>
        <w:tab w:val="right" w:leader="dot" w:pos="9628"/>
      </w:tabs>
      <w:spacing w:before="29"/>
      <w:ind w:left="793" w:hanging="595"/>
    </w:pPr>
    <w:rPr>
      <w:bCs w:val="0"/>
      <w:iCs/>
      <w:noProof/>
    </w:rPr>
  </w:style>
  <w:style w:type="paragraph" w:styleId="11">
    <w:name w:val="toc 1"/>
    <w:basedOn w:val="a7"/>
    <w:next w:val="24"/>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72">
    <w:name w:val="index 7"/>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62">
    <w:name w:val="index 6"/>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53">
    <w:name w:val="index 5"/>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44">
    <w:name w:val="index 4"/>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34">
    <w:name w:val="index 3"/>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25">
    <w:name w:val="index 2"/>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afe">
    <w:name w:val="Revision"/>
    <w:hidden/>
    <w:uiPriority w:val="99"/>
    <w:semiHidden/>
    <w:rsid w:val="002749C1"/>
    <w:rPr>
      <w:rFonts w:eastAsia="Malgun Gothic"/>
      <w:lang w:val="en-GB" w:eastAsia="en-US"/>
    </w:rPr>
  </w:style>
  <w:style w:type="character" w:styleId="aff">
    <w:name w:val="line number"/>
    <w:uiPriority w:val="99"/>
    <w:rsid w:val="002749C1"/>
    <w:rPr>
      <w:rFonts w:cs="Times New Roman"/>
    </w:rPr>
  </w:style>
  <w:style w:type="paragraph" w:styleId="12">
    <w:name w:val="index 1"/>
    <w:basedOn w:val="a7"/>
    <w:next w:val="a7"/>
    <w:autoRedefine/>
    <w:rsid w:val="002749C1"/>
    <w:pPr>
      <w:tabs>
        <w:tab w:val="clear" w:pos="360"/>
        <w:tab w:val="clear" w:pos="720"/>
        <w:tab w:val="clear" w:pos="1080"/>
        <w:tab w:val="clear" w:pos="1440"/>
      </w:tabs>
      <w:ind w:left="220" w:hangingChars="100" w:hanging="220"/>
    </w:pPr>
  </w:style>
  <w:style w:type="paragraph" w:styleId="aff0">
    <w:name w:val="index heading"/>
    <w:basedOn w:val="a7"/>
    <w:next w:val="afe"/>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ae">
    <w:name w:val="フッター (文字)"/>
    <w:link w:val="ad"/>
    <w:uiPriority w:val="99"/>
    <w:locked/>
    <w:rsid w:val="002749C1"/>
    <w:rPr>
      <w:sz w:val="22"/>
      <w:lang w:eastAsia="en-US"/>
    </w:rPr>
  </w:style>
  <w:style w:type="character" w:customStyle="1" w:styleId="ac">
    <w:name w:val="ヘッダー (文字)"/>
    <w:aliases w:val="h (文字),Header/Footer (文字)"/>
    <w:link w:val="ab"/>
    <w:uiPriority w:val="99"/>
    <w:locked/>
    <w:rsid w:val="002749C1"/>
    <w:rPr>
      <w:sz w:val="22"/>
      <w:lang w:eastAsia="en-US"/>
    </w:rPr>
  </w:style>
  <w:style w:type="character" w:styleId="aff1">
    <w:name w:val="footnote reference"/>
    <w:uiPriority w:val="99"/>
    <w:rsid w:val="002749C1"/>
    <w:rPr>
      <w:rFonts w:cs="Times New Roman"/>
      <w:position w:val="6"/>
      <w:sz w:val="16"/>
      <w:szCs w:val="16"/>
    </w:rPr>
  </w:style>
  <w:style w:type="paragraph" w:styleId="aff2">
    <w:name w:val="footnote text"/>
    <w:basedOn w:val="a7"/>
    <w:link w:val="aff3"/>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aff3">
    <w:name w:val="脚注文字列 (文字)"/>
    <w:basedOn w:val="a8"/>
    <w:link w:val="aff2"/>
    <w:uiPriority w:val="99"/>
    <w:rsid w:val="002749C1"/>
    <w:rPr>
      <w:rFonts w:eastAsia="Malgun Gothic"/>
      <w:lang w:val="en-GB"/>
    </w:rPr>
  </w:style>
  <w:style w:type="paragraph" w:styleId="aff4">
    <w:name w:val="Normal Indent"/>
    <w:basedOn w:val="a7"/>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a7"/>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1"/>
    <w:next w:val="a7"/>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1"/>
    <w:next w:val="a7"/>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a7"/>
    <w:uiPriority w:val="99"/>
    <w:rsid w:val="002749C1"/>
    <w:pPr>
      <w:spacing w:after="720"/>
    </w:pPr>
    <w:rPr>
      <w:bCs w:val="0"/>
      <w:lang w:eastAsia="zh-TW"/>
    </w:rPr>
  </w:style>
  <w:style w:type="paragraph" w:customStyle="1" w:styleId="TableTitle">
    <w:name w:val="Table_Title"/>
    <w:basedOn w:val="a7"/>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a7"/>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a7"/>
    <w:next w:val="a7"/>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a7"/>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a7"/>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a7"/>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a7"/>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a7"/>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a7"/>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a7"/>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a7"/>
    <w:next w:val="a7"/>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aff5">
    <w:name w:val="Title"/>
    <w:basedOn w:val="a7"/>
    <w:next w:val="heading1aftertitle"/>
    <w:link w:val="aff6"/>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aff6">
    <w:name w:val="表題 (文字)"/>
    <w:basedOn w:val="a8"/>
    <w:link w:val="aff5"/>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style>
  <w:style w:type="paragraph" w:customStyle="1" w:styleId="Note2">
    <w:name w:val="Note 2"/>
    <w:basedOn w:val="a7"/>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a7"/>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7"/>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a7"/>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a7"/>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a7"/>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aff7">
    <w:name w:val="table of figures"/>
    <w:basedOn w:val="a7"/>
    <w:next w:val="a7"/>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91">
    <w:name w:val="toc 9"/>
    <w:basedOn w:val="a7"/>
    <w:next w:val="a7"/>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aff8">
    <w:name w:val="Body Text"/>
    <w:basedOn w:val="a7"/>
    <w:link w:val="aff9"/>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aff9">
    <w:name w:val="本文 (文字)"/>
    <w:basedOn w:val="a8"/>
    <w:link w:val="aff8"/>
    <w:uiPriority w:val="99"/>
    <w:rsid w:val="002749C1"/>
    <w:rPr>
      <w:rFonts w:ascii="Times" w:eastAsia="Batang" w:hAnsi="Times"/>
      <w:sz w:val="22"/>
      <w:szCs w:val="22"/>
      <w:lang w:eastAsia="en-US"/>
    </w:rPr>
  </w:style>
  <w:style w:type="paragraph" w:customStyle="1" w:styleId="AppendixHeading2">
    <w:name w:val="Appendix Heading 2"/>
    <w:basedOn w:val="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a7"/>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50"/>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35">
    <w:name w:val="Body Text Indent 3"/>
    <w:basedOn w:val="a7"/>
    <w:link w:val="36"/>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36">
    <w:name w:val="本文インデント 3 (文字)"/>
    <w:basedOn w:val="a8"/>
    <w:link w:val="35"/>
    <w:uiPriority w:val="99"/>
    <w:rsid w:val="002749C1"/>
    <w:rPr>
      <w:rFonts w:eastAsia="Malgun Gothic"/>
      <w:sz w:val="16"/>
      <w:szCs w:val="16"/>
      <w:lang w:val="en-GB"/>
    </w:rPr>
  </w:style>
  <w:style w:type="paragraph" w:styleId="26">
    <w:name w:val="Body Text Indent 2"/>
    <w:basedOn w:val="a7"/>
    <w:link w:val="27"/>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27">
    <w:name w:val="本文インデント 2 (文字)"/>
    <w:basedOn w:val="a8"/>
    <w:link w:val="26"/>
    <w:uiPriority w:val="99"/>
    <w:rsid w:val="002749C1"/>
    <w:rPr>
      <w:rFonts w:eastAsia="Malgun Gothic"/>
      <w:lang w:val="en-GB"/>
    </w:rPr>
  </w:style>
  <w:style w:type="paragraph" w:customStyle="1" w:styleId="11BodyText">
    <w:name w:val="11 BodyText"/>
    <w:basedOn w:val="a7"/>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afc"/>
    <w:next w:val="afc"/>
    <w:uiPriority w:val="99"/>
    <w:semiHidden/>
    <w:rsid w:val="002749C1"/>
    <w:rPr>
      <w:b/>
      <w:bCs/>
    </w:rPr>
  </w:style>
  <w:style w:type="paragraph" w:styleId="37">
    <w:name w:val="Body Text 3"/>
    <w:basedOn w:val="a7"/>
    <w:link w:val="38"/>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38">
    <w:name w:val="本文 3 (文字)"/>
    <w:basedOn w:val="a8"/>
    <w:link w:val="37"/>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a7"/>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a7"/>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a7"/>
    <w:next w:val="a7"/>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a7"/>
    <w:next w:val="a7"/>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a7"/>
    <w:next w:val="a7"/>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a7"/>
    <w:next w:val="a7"/>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28">
    <w:name w:val="Body Text 2"/>
    <w:basedOn w:val="a7"/>
    <w:link w:val="29"/>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29">
    <w:name w:val="本文 2 (文字)"/>
    <w:basedOn w:val="a8"/>
    <w:link w:val="28"/>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af2">
    <w:name w:val="吹き出し (文字)"/>
    <w:link w:val="af1"/>
    <w:uiPriority w:val="99"/>
    <w:semiHidden/>
    <w:locked/>
    <w:rsid w:val="002749C1"/>
    <w:rPr>
      <w:rFonts w:ascii="Tahoma" w:hAnsi="Tahoma" w:cs="Tahoma"/>
      <w:sz w:val="16"/>
      <w:szCs w:val="16"/>
      <w:lang w:eastAsia="en-US"/>
    </w:rPr>
  </w:style>
  <w:style w:type="paragraph" w:customStyle="1" w:styleId="equation0">
    <w:name w:val="equation"/>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a7"/>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a7"/>
    <w:next w:val="1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a7"/>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a7"/>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style>
  <w:style w:type="paragraph" w:customStyle="1" w:styleId="Annex3CharChar">
    <w:name w:val="Annex 3 Char Char"/>
    <w:basedOn w:val="a7"/>
    <w:next w:val="a7"/>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a7"/>
    <w:link w:val="Annex4CharCharCharCharChar"/>
    <w:uiPriority w:val="99"/>
    <w:rsid w:val="002749C1"/>
    <w:pPr>
      <w:ind w:left="1728" w:hanging="1728"/>
    </w:pPr>
    <w:rPr>
      <w:lang w:val="en-US"/>
    </w:rPr>
  </w:style>
  <w:style w:type="paragraph" w:customStyle="1" w:styleId="Annex6">
    <w:name w:val="Annex 6"/>
    <w:basedOn w:val="Annex5"/>
    <w:next w:val="a7"/>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a7"/>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a7"/>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a7"/>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a7"/>
    <w:next w:val="a7"/>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a7"/>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a7"/>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affa">
    <w:name w:val="endnote text"/>
    <w:basedOn w:val="a7"/>
    <w:link w:val="affb"/>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affb">
    <w:name w:val="文末脚注文字列 (文字)"/>
    <w:basedOn w:val="a8"/>
    <w:link w:val="affa"/>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a7"/>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a7"/>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afc"/>
    <w:next w:val="afc"/>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c">
    <w:name w:val="annotation subject"/>
    <w:basedOn w:val="afc"/>
    <w:next w:val="afc"/>
    <w:link w:val="affd"/>
    <w:uiPriority w:val="99"/>
    <w:rsid w:val="002749C1"/>
    <w:rPr>
      <w:b/>
      <w:bCs/>
    </w:rPr>
  </w:style>
  <w:style w:type="character" w:customStyle="1" w:styleId="affd">
    <w:name w:val="コメント内容 (文字)"/>
    <w:basedOn w:val="afd"/>
    <w:link w:val="affc"/>
    <w:uiPriority w:val="99"/>
    <w:rsid w:val="002749C1"/>
    <w:rPr>
      <w:b/>
      <w:bCs/>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a7"/>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af7"/>
    <w:next w:val="a7"/>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a7"/>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a7"/>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a7"/>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a7"/>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a7"/>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2749C1"/>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a7"/>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a7"/>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a7"/>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a7"/>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a7"/>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a7"/>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
    <w:name w:val="bibliography"/>
    <w:basedOn w:val="a7"/>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45">
    <w:name w:val="List Bullet 4"/>
    <w:basedOn w:val="a7"/>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5">
    <w:name w:val="List Number 5"/>
    <w:basedOn w:val="a7"/>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a7"/>
    <w:next w:val="a7"/>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a7"/>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a7"/>
    <w:next w:val="a7"/>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a7"/>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0">
    <w:name w:val="HTML 書式付き (文字)"/>
    <w:basedOn w:val="a8"/>
    <w:link w:val="HTML"/>
    <w:uiPriority w:val="99"/>
    <w:rsid w:val="002749C1"/>
    <w:rPr>
      <w:rFonts w:ascii="Courier New" w:eastAsia="Malgun Gothic" w:hAnsi="Courier New"/>
      <w:lang w:val="en-GB"/>
    </w:rPr>
  </w:style>
  <w:style w:type="paragraph" w:customStyle="1" w:styleId="a2">
    <w:name w:val="a2"/>
    <w:basedOn w:val="2"/>
    <w:next w:val="a7"/>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3"/>
    <w:next w:val="a7"/>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4"/>
    <w:next w:val="a7"/>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50"/>
    <w:next w:val="a7"/>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6"/>
    <w:next w:val="a7"/>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a7"/>
    <w:next w:val="a7"/>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a0">
    <w:name w:val="List Continue"/>
    <w:aliases w:val="list 1,list-1"/>
    <w:basedOn w:val="a7"/>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0">
    <w:name w:val="List Continue 2"/>
    <w:aliases w:val="list-2"/>
    <w:basedOn w:val="a0"/>
    <w:uiPriority w:val="99"/>
    <w:rsid w:val="002749C1"/>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2749C1"/>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2749C1"/>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1">
    <w:name w:val="List Number 2"/>
    <w:basedOn w:val="a7"/>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31">
    <w:name w:val="List Number 3"/>
    <w:basedOn w:val="a7"/>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41">
    <w:name w:val="List Number 4"/>
    <w:basedOn w:val="a7"/>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a7"/>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a7"/>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a7"/>
    <w:next w:val="a7"/>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a7"/>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a7"/>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a7"/>
    <w:uiPriority w:val="99"/>
    <w:rsid w:val="002749C1"/>
  </w:style>
  <w:style w:type="paragraph" w:customStyle="1" w:styleId="Tablelegend0">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ad"/>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a7"/>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3"/>
    <w:next w:val="a7"/>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a7"/>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a7"/>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a7"/>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a7"/>
    <w:next w:val="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a7"/>
    <w:next w:val="a7"/>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a7"/>
    <w:next w:val="a7"/>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a7"/>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a7"/>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ad"/>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a7"/>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1"/>
    <w:uiPriority w:val="99"/>
    <w:rsid w:val="002749C1"/>
    <w:rPr>
      <w:b/>
    </w:rPr>
  </w:style>
  <w:style w:type="paragraph" w:customStyle="1" w:styleId="Artheading">
    <w:name w:val="Art_heading"/>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a7"/>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a7"/>
    <w:next w:val="a7"/>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affe">
    <w:name w:val="Date"/>
    <w:basedOn w:val="a7"/>
    <w:next w:val="a7"/>
    <w:link w:val="afff"/>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ff">
    <w:name w:val="日付 (文字)"/>
    <w:basedOn w:val="a8"/>
    <w:link w:val="aff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afff0">
    <w:name w:val="Emphasis"/>
    <w:qFormat/>
    <w:rsid w:val="002749C1"/>
    <w:rPr>
      <w:i/>
      <w:iCs/>
    </w:rPr>
  </w:style>
  <w:style w:type="paragraph" w:customStyle="1" w:styleId="Style4ptBefore0pt">
    <w:name w:val="Style 4 pt Before:  0 pt"/>
    <w:basedOn w:val="a7"/>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afff1">
    <w:name w:val="List Paragraph"/>
    <w:basedOn w:val="a7"/>
    <w:uiPriority w:val="34"/>
    <w:qFormat/>
    <w:rsid w:val="00074BAE"/>
    <w:pPr>
      <w:ind w:leftChars="400" w:left="840"/>
    </w:pPr>
  </w:style>
</w:styles>
</file>

<file path=word/webSettings.xml><?xml version="1.0" encoding="utf-8"?>
<w:webSettings xmlns:r="http://schemas.openxmlformats.org/officeDocument/2006/relationships" xmlns:w="http://schemas.openxmlformats.org/wordprocessingml/2006/main">
  <w:divs>
    <w:div w:id="817520">
      <w:bodyDiv w:val="1"/>
      <w:marLeft w:val="0"/>
      <w:marRight w:val="0"/>
      <w:marTop w:val="0"/>
      <w:marBottom w:val="0"/>
      <w:divBdr>
        <w:top w:val="none" w:sz="0" w:space="0" w:color="auto"/>
        <w:left w:val="none" w:sz="0" w:space="0" w:color="auto"/>
        <w:bottom w:val="none" w:sz="0" w:space="0" w:color="auto"/>
        <w:right w:val="none" w:sz="0" w:space="0" w:color="auto"/>
      </w:divBdr>
    </w:div>
    <w:div w:id="89401291">
      <w:bodyDiv w:val="1"/>
      <w:marLeft w:val="0"/>
      <w:marRight w:val="0"/>
      <w:marTop w:val="0"/>
      <w:marBottom w:val="0"/>
      <w:divBdr>
        <w:top w:val="none" w:sz="0" w:space="0" w:color="auto"/>
        <w:left w:val="none" w:sz="0" w:space="0" w:color="auto"/>
        <w:bottom w:val="none" w:sz="0" w:space="0" w:color="auto"/>
        <w:right w:val="none" w:sz="0" w:space="0" w:color="auto"/>
      </w:divBdr>
    </w:div>
    <w:div w:id="179635133">
      <w:bodyDiv w:val="1"/>
      <w:marLeft w:val="0"/>
      <w:marRight w:val="0"/>
      <w:marTop w:val="0"/>
      <w:marBottom w:val="0"/>
      <w:divBdr>
        <w:top w:val="none" w:sz="0" w:space="0" w:color="auto"/>
        <w:left w:val="none" w:sz="0" w:space="0" w:color="auto"/>
        <w:bottom w:val="none" w:sz="0" w:space="0" w:color="auto"/>
        <w:right w:val="none" w:sz="0" w:space="0" w:color="auto"/>
      </w:divBdr>
    </w:div>
    <w:div w:id="198864075">
      <w:bodyDiv w:val="1"/>
      <w:marLeft w:val="0"/>
      <w:marRight w:val="0"/>
      <w:marTop w:val="0"/>
      <w:marBottom w:val="0"/>
      <w:divBdr>
        <w:top w:val="none" w:sz="0" w:space="0" w:color="auto"/>
        <w:left w:val="none" w:sz="0" w:space="0" w:color="auto"/>
        <w:bottom w:val="none" w:sz="0" w:space="0" w:color="auto"/>
        <w:right w:val="none" w:sz="0" w:space="0" w:color="auto"/>
      </w:divBdr>
    </w:div>
    <w:div w:id="363020844">
      <w:bodyDiv w:val="1"/>
      <w:marLeft w:val="0"/>
      <w:marRight w:val="0"/>
      <w:marTop w:val="0"/>
      <w:marBottom w:val="0"/>
      <w:divBdr>
        <w:top w:val="none" w:sz="0" w:space="0" w:color="auto"/>
        <w:left w:val="none" w:sz="0" w:space="0" w:color="auto"/>
        <w:bottom w:val="none" w:sz="0" w:space="0" w:color="auto"/>
        <w:right w:val="none" w:sz="0" w:space="0" w:color="auto"/>
      </w:divBdr>
    </w:div>
    <w:div w:id="562451369">
      <w:bodyDiv w:val="1"/>
      <w:marLeft w:val="0"/>
      <w:marRight w:val="0"/>
      <w:marTop w:val="0"/>
      <w:marBottom w:val="0"/>
      <w:divBdr>
        <w:top w:val="none" w:sz="0" w:space="0" w:color="auto"/>
        <w:left w:val="none" w:sz="0" w:space="0" w:color="auto"/>
        <w:bottom w:val="none" w:sz="0" w:space="0" w:color="auto"/>
        <w:right w:val="none" w:sz="0" w:space="0" w:color="auto"/>
      </w:divBdr>
    </w:div>
    <w:div w:id="627473199">
      <w:bodyDiv w:val="1"/>
      <w:marLeft w:val="0"/>
      <w:marRight w:val="0"/>
      <w:marTop w:val="0"/>
      <w:marBottom w:val="0"/>
      <w:divBdr>
        <w:top w:val="none" w:sz="0" w:space="0" w:color="auto"/>
        <w:left w:val="none" w:sz="0" w:space="0" w:color="auto"/>
        <w:bottom w:val="none" w:sz="0" w:space="0" w:color="auto"/>
        <w:right w:val="none" w:sz="0" w:space="0" w:color="auto"/>
      </w:divBdr>
    </w:div>
    <w:div w:id="742800700">
      <w:bodyDiv w:val="1"/>
      <w:marLeft w:val="0"/>
      <w:marRight w:val="0"/>
      <w:marTop w:val="0"/>
      <w:marBottom w:val="0"/>
      <w:divBdr>
        <w:top w:val="none" w:sz="0" w:space="0" w:color="auto"/>
        <w:left w:val="none" w:sz="0" w:space="0" w:color="auto"/>
        <w:bottom w:val="none" w:sz="0" w:space="0" w:color="auto"/>
        <w:right w:val="none" w:sz="0" w:space="0" w:color="auto"/>
      </w:divBdr>
    </w:div>
    <w:div w:id="773329763">
      <w:bodyDiv w:val="1"/>
      <w:marLeft w:val="0"/>
      <w:marRight w:val="0"/>
      <w:marTop w:val="0"/>
      <w:marBottom w:val="0"/>
      <w:divBdr>
        <w:top w:val="none" w:sz="0" w:space="0" w:color="auto"/>
        <w:left w:val="none" w:sz="0" w:space="0" w:color="auto"/>
        <w:bottom w:val="none" w:sz="0" w:space="0" w:color="auto"/>
        <w:right w:val="none" w:sz="0" w:space="0" w:color="auto"/>
      </w:divBdr>
    </w:div>
    <w:div w:id="821388033">
      <w:bodyDiv w:val="1"/>
      <w:marLeft w:val="0"/>
      <w:marRight w:val="0"/>
      <w:marTop w:val="0"/>
      <w:marBottom w:val="0"/>
      <w:divBdr>
        <w:top w:val="none" w:sz="0" w:space="0" w:color="auto"/>
        <w:left w:val="none" w:sz="0" w:space="0" w:color="auto"/>
        <w:bottom w:val="none" w:sz="0" w:space="0" w:color="auto"/>
        <w:right w:val="none" w:sz="0" w:space="0" w:color="auto"/>
      </w:divBdr>
    </w:div>
    <w:div w:id="855509631">
      <w:bodyDiv w:val="1"/>
      <w:marLeft w:val="0"/>
      <w:marRight w:val="0"/>
      <w:marTop w:val="0"/>
      <w:marBottom w:val="0"/>
      <w:divBdr>
        <w:top w:val="none" w:sz="0" w:space="0" w:color="auto"/>
        <w:left w:val="none" w:sz="0" w:space="0" w:color="auto"/>
        <w:bottom w:val="none" w:sz="0" w:space="0" w:color="auto"/>
        <w:right w:val="none" w:sz="0" w:space="0" w:color="auto"/>
      </w:divBdr>
    </w:div>
    <w:div w:id="901252931">
      <w:bodyDiv w:val="1"/>
      <w:marLeft w:val="0"/>
      <w:marRight w:val="0"/>
      <w:marTop w:val="0"/>
      <w:marBottom w:val="0"/>
      <w:divBdr>
        <w:top w:val="none" w:sz="0" w:space="0" w:color="auto"/>
        <w:left w:val="none" w:sz="0" w:space="0" w:color="auto"/>
        <w:bottom w:val="none" w:sz="0" w:space="0" w:color="auto"/>
        <w:right w:val="none" w:sz="0" w:space="0" w:color="auto"/>
      </w:divBdr>
    </w:div>
    <w:div w:id="904492984">
      <w:bodyDiv w:val="1"/>
      <w:marLeft w:val="0"/>
      <w:marRight w:val="0"/>
      <w:marTop w:val="0"/>
      <w:marBottom w:val="0"/>
      <w:divBdr>
        <w:top w:val="none" w:sz="0" w:space="0" w:color="auto"/>
        <w:left w:val="none" w:sz="0" w:space="0" w:color="auto"/>
        <w:bottom w:val="none" w:sz="0" w:space="0" w:color="auto"/>
        <w:right w:val="none" w:sz="0" w:space="0" w:color="auto"/>
      </w:divBdr>
    </w:div>
    <w:div w:id="938636494">
      <w:bodyDiv w:val="1"/>
      <w:marLeft w:val="0"/>
      <w:marRight w:val="0"/>
      <w:marTop w:val="0"/>
      <w:marBottom w:val="0"/>
      <w:divBdr>
        <w:top w:val="none" w:sz="0" w:space="0" w:color="auto"/>
        <w:left w:val="none" w:sz="0" w:space="0" w:color="auto"/>
        <w:bottom w:val="none" w:sz="0" w:space="0" w:color="auto"/>
        <w:right w:val="none" w:sz="0" w:space="0" w:color="auto"/>
      </w:divBdr>
    </w:div>
    <w:div w:id="1093622676">
      <w:bodyDiv w:val="1"/>
      <w:marLeft w:val="0"/>
      <w:marRight w:val="0"/>
      <w:marTop w:val="0"/>
      <w:marBottom w:val="0"/>
      <w:divBdr>
        <w:top w:val="none" w:sz="0" w:space="0" w:color="auto"/>
        <w:left w:val="none" w:sz="0" w:space="0" w:color="auto"/>
        <w:bottom w:val="none" w:sz="0" w:space="0" w:color="auto"/>
        <w:right w:val="none" w:sz="0" w:space="0" w:color="auto"/>
      </w:divBdr>
    </w:div>
    <w:div w:id="1277561380">
      <w:bodyDiv w:val="1"/>
      <w:marLeft w:val="0"/>
      <w:marRight w:val="0"/>
      <w:marTop w:val="0"/>
      <w:marBottom w:val="0"/>
      <w:divBdr>
        <w:top w:val="none" w:sz="0" w:space="0" w:color="auto"/>
        <w:left w:val="none" w:sz="0" w:space="0" w:color="auto"/>
        <w:bottom w:val="none" w:sz="0" w:space="0" w:color="auto"/>
        <w:right w:val="none" w:sz="0" w:space="0" w:color="auto"/>
      </w:divBdr>
    </w:div>
    <w:div w:id="1313366438">
      <w:bodyDiv w:val="1"/>
      <w:marLeft w:val="0"/>
      <w:marRight w:val="0"/>
      <w:marTop w:val="0"/>
      <w:marBottom w:val="0"/>
      <w:divBdr>
        <w:top w:val="none" w:sz="0" w:space="0" w:color="auto"/>
        <w:left w:val="none" w:sz="0" w:space="0" w:color="auto"/>
        <w:bottom w:val="none" w:sz="0" w:space="0" w:color="auto"/>
        <w:right w:val="none" w:sz="0" w:space="0" w:color="auto"/>
      </w:divBdr>
    </w:div>
    <w:div w:id="1335378220">
      <w:bodyDiv w:val="1"/>
      <w:marLeft w:val="0"/>
      <w:marRight w:val="0"/>
      <w:marTop w:val="0"/>
      <w:marBottom w:val="0"/>
      <w:divBdr>
        <w:top w:val="none" w:sz="0" w:space="0" w:color="auto"/>
        <w:left w:val="none" w:sz="0" w:space="0" w:color="auto"/>
        <w:bottom w:val="none" w:sz="0" w:space="0" w:color="auto"/>
        <w:right w:val="none" w:sz="0" w:space="0" w:color="auto"/>
      </w:divBdr>
    </w:div>
    <w:div w:id="1389454989">
      <w:bodyDiv w:val="1"/>
      <w:marLeft w:val="0"/>
      <w:marRight w:val="0"/>
      <w:marTop w:val="0"/>
      <w:marBottom w:val="0"/>
      <w:divBdr>
        <w:top w:val="none" w:sz="0" w:space="0" w:color="auto"/>
        <w:left w:val="none" w:sz="0" w:space="0" w:color="auto"/>
        <w:bottom w:val="none" w:sz="0" w:space="0" w:color="auto"/>
        <w:right w:val="none" w:sz="0" w:space="0" w:color="auto"/>
      </w:divBdr>
    </w:div>
    <w:div w:id="1391996062">
      <w:bodyDiv w:val="1"/>
      <w:marLeft w:val="0"/>
      <w:marRight w:val="0"/>
      <w:marTop w:val="0"/>
      <w:marBottom w:val="0"/>
      <w:divBdr>
        <w:top w:val="none" w:sz="0" w:space="0" w:color="auto"/>
        <w:left w:val="none" w:sz="0" w:space="0" w:color="auto"/>
        <w:bottom w:val="none" w:sz="0" w:space="0" w:color="auto"/>
        <w:right w:val="none" w:sz="0" w:space="0" w:color="auto"/>
      </w:divBdr>
    </w:div>
    <w:div w:id="1492216362">
      <w:bodyDiv w:val="1"/>
      <w:marLeft w:val="0"/>
      <w:marRight w:val="0"/>
      <w:marTop w:val="0"/>
      <w:marBottom w:val="0"/>
      <w:divBdr>
        <w:top w:val="none" w:sz="0" w:space="0" w:color="auto"/>
        <w:left w:val="none" w:sz="0" w:space="0" w:color="auto"/>
        <w:bottom w:val="none" w:sz="0" w:space="0" w:color="auto"/>
        <w:right w:val="none" w:sz="0" w:space="0" w:color="auto"/>
      </w:divBdr>
    </w:div>
    <w:div w:id="1625430192">
      <w:bodyDiv w:val="1"/>
      <w:marLeft w:val="0"/>
      <w:marRight w:val="0"/>
      <w:marTop w:val="0"/>
      <w:marBottom w:val="0"/>
      <w:divBdr>
        <w:top w:val="none" w:sz="0" w:space="0" w:color="auto"/>
        <w:left w:val="none" w:sz="0" w:space="0" w:color="auto"/>
        <w:bottom w:val="none" w:sz="0" w:space="0" w:color="auto"/>
        <w:right w:val="none" w:sz="0" w:space="0" w:color="auto"/>
      </w:divBdr>
    </w:div>
    <w:div w:id="164542440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0417693">
      <w:bodyDiv w:val="1"/>
      <w:marLeft w:val="0"/>
      <w:marRight w:val="0"/>
      <w:marTop w:val="0"/>
      <w:marBottom w:val="0"/>
      <w:divBdr>
        <w:top w:val="none" w:sz="0" w:space="0" w:color="auto"/>
        <w:left w:val="none" w:sz="0" w:space="0" w:color="auto"/>
        <w:bottom w:val="none" w:sz="0" w:space="0" w:color="auto"/>
        <w:right w:val="none" w:sz="0" w:space="0" w:color="auto"/>
      </w:divBdr>
    </w:div>
    <w:div w:id="1849172605">
      <w:bodyDiv w:val="1"/>
      <w:marLeft w:val="0"/>
      <w:marRight w:val="0"/>
      <w:marTop w:val="0"/>
      <w:marBottom w:val="0"/>
      <w:divBdr>
        <w:top w:val="none" w:sz="0" w:space="0" w:color="auto"/>
        <w:left w:val="none" w:sz="0" w:space="0" w:color="auto"/>
        <w:bottom w:val="none" w:sz="0" w:space="0" w:color="auto"/>
        <w:right w:val="none" w:sz="0" w:space="0" w:color="auto"/>
      </w:divBdr>
    </w:div>
    <w:div w:id="1854612918">
      <w:bodyDiv w:val="1"/>
      <w:marLeft w:val="0"/>
      <w:marRight w:val="0"/>
      <w:marTop w:val="0"/>
      <w:marBottom w:val="0"/>
      <w:divBdr>
        <w:top w:val="none" w:sz="0" w:space="0" w:color="auto"/>
        <w:left w:val="none" w:sz="0" w:space="0" w:color="auto"/>
        <w:bottom w:val="none" w:sz="0" w:space="0" w:color="auto"/>
        <w:right w:val="none" w:sz="0" w:space="0" w:color="auto"/>
      </w:divBdr>
    </w:div>
    <w:div w:id="18712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A7521022-8909-4F26-B0C6-1DE8E0DCB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2095</Words>
  <Characters>11102</Characters>
  <Application>Microsoft Office Word</Application>
  <DocSecurity>0</DocSecurity>
  <Lines>92</Lines>
  <Paragraphs>26</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13171</CharactersWithSpaces>
  <SharedDoc>false</SharedDoc>
  <HLinks>
    <vt:vector size="12" baseType="variant">
      <vt:variant>
        <vt:i4>7274590</vt:i4>
      </vt:variant>
      <vt:variant>
        <vt:i4>3</vt:i4>
      </vt:variant>
      <vt:variant>
        <vt:i4>0</vt:i4>
      </vt:variant>
      <vt:variant>
        <vt:i4>5</vt:i4>
      </vt:variant>
      <vt:variant>
        <vt:lpwstr>mailto:jun.xu@am.sony.com</vt:lpwstr>
      </vt:variant>
      <vt:variant>
        <vt:lpwstr/>
      </vt:variant>
      <vt:variant>
        <vt:i4>2818048</vt:i4>
      </vt:variant>
      <vt:variant>
        <vt:i4>0</vt:i4>
      </vt:variant>
      <vt:variant>
        <vt:i4>0</vt:i4>
      </vt:variant>
      <vt:variant>
        <vt:i4>5</vt:i4>
      </vt:variant>
      <vt:variant>
        <vt:lpwstr>mailto:cheung.auyeung@am.sony.com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Takeshi Tsukuba</cp:lastModifiedBy>
  <cp:revision>23</cp:revision>
  <cp:lastPrinted>2012-01-17T08:40:00Z</cp:lastPrinted>
  <dcterms:created xsi:type="dcterms:W3CDTF">2012-01-20T00:20:00Z</dcterms:created>
  <dcterms:modified xsi:type="dcterms:W3CDTF">2012-01-20T04:35:00Z</dcterms:modified>
</cp:coreProperties>
</file>