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626D" w:rsidRDefault="0005626D">
      <w:pPr>
        <w:pStyle w:val="afff1"/>
        <w:keepNext/>
        <w:keepLines/>
        <w:numPr>
          <w:ilvl w:val="0"/>
          <w:numId w:val="3"/>
        </w:numPr>
        <w:spacing w:before="480"/>
        <w:jc w:val="left"/>
        <w:outlineLvl w:val="0"/>
        <w:rPr>
          <w:rFonts w:ascii="Times" w:hAnsi="Times"/>
          <w:b/>
          <w:bCs/>
          <w:vanish/>
          <w:sz w:val="24"/>
          <w:szCs w:val="24"/>
        </w:rPr>
      </w:pPr>
      <w:bookmarkStart w:id="0" w:name="_Toc287363813"/>
      <w:bookmarkStart w:id="1" w:name="_Toc311217244"/>
    </w:p>
    <w:p w:rsidR="0005626D" w:rsidRDefault="0005626D">
      <w:pPr>
        <w:pStyle w:val="afff1"/>
        <w:keepNext/>
        <w:keepLines/>
        <w:numPr>
          <w:ilvl w:val="0"/>
          <w:numId w:val="3"/>
        </w:numPr>
        <w:spacing w:before="480"/>
        <w:jc w:val="left"/>
        <w:outlineLvl w:val="0"/>
        <w:rPr>
          <w:rFonts w:ascii="Times" w:hAnsi="Times"/>
          <w:b/>
          <w:bCs/>
          <w:vanish/>
          <w:sz w:val="24"/>
          <w:szCs w:val="24"/>
        </w:rPr>
      </w:pPr>
    </w:p>
    <w:p w:rsidR="0005626D" w:rsidRDefault="0005626D">
      <w:pPr>
        <w:pStyle w:val="afff1"/>
        <w:keepNext/>
        <w:keepLines/>
        <w:numPr>
          <w:ilvl w:val="0"/>
          <w:numId w:val="3"/>
        </w:numPr>
        <w:spacing w:before="480"/>
        <w:jc w:val="left"/>
        <w:outlineLvl w:val="0"/>
        <w:rPr>
          <w:rFonts w:ascii="Times" w:hAnsi="Times"/>
          <w:b/>
          <w:bCs/>
          <w:vanish/>
          <w:sz w:val="24"/>
          <w:szCs w:val="24"/>
        </w:rPr>
      </w:pPr>
    </w:p>
    <w:p w:rsidR="0005626D" w:rsidRDefault="0005626D">
      <w:pPr>
        <w:pStyle w:val="afff1"/>
        <w:keepNext/>
        <w:keepLines/>
        <w:numPr>
          <w:ilvl w:val="0"/>
          <w:numId w:val="3"/>
        </w:numPr>
        <w:spacing w:before="480"/>
        <w:jc w:val="left"/>
        <w:outlineLvl w:val="0"/>
        <w:rPr>
          <w:rFonts w:ascii="Times" w:hAnsi="Times"/>
          <w:b/>
          <w:bCs/>
          <w:vanish/>
          <w:sz w:val="24"/>
          <w:szCs w:val="24"/>
        </w:rPr>
      </w:pPr>
    </w:p>
    <w:p w:rsidR="0005626D" w:rsidRDefault="0005626D">
      <w:pPr>
        <w:pStyle w:val="afff1"/>
        <w:keepNext/>
        <w:keepLines/>
        <w:numPr>
          <w:ilvl w:val="0"/>
          <w:numId w:val="3"/>
        </w:numPr>
        <w:spacing w:before="480"/>
        <w:jc w:val="left"/>
        <w:outlineLvl w:val="0"/>
        <w:rPr>
          <w:rFonts w:ascii="Times" w:hAnsi="Times"/>
          <w:b/>
          <w:bCs/>
          <w:vanish/>
          <w:sz w:val="24"/>
          <w:szCs w:val="24"/>
        </w:rPr>
      </w:pPr>
    </w:p>
    <w:p w:rsidR="0005626D" w:rsidRDefault="0005626D">
      <w:pPr>
        <w:pStyle w:val="afff1"/>
        <w:keepNext/>
        <w:keepLines/>
        <w:numPr>
          <w:ilvl w:val="0"/>
          <w:numId w:val="3"/>
        </w:numPr>
        <w:spacing w:before="480"/>
        <w:jc w:val="left"/>
        <w:outlineLvl w:val="0"/>
        <w:rPr>
          <w:rFonts w:ascii="Times" w:hAnsi="Times"/>
          <w:b/>
          <w:bCs/>
          <w:vanish/>
          <w:sz w:val="24"/>
          <w:szCs w:val="24"/>
        </w:rPr>
      </w:pPr>
    </w:p>
    <w:p w:rsidR="0005626D" w:rsidRDefault="0005626D">
      <w:pPr>
        <w:pStyle w:val="afff1"/>
        <w:keepNext/>
        <w:keepLines/>
        <w:numPr>
          <w:ilvl w:val="0"/>
          <w:numId w:val="3"/>
        </w:numPr>
        <w:spacing w:before="480"/>
        <w:jc w:val="left"/>
        <w:outlineLvl w:val="0"/>
        <w:rPr>
          <w:rFonts w:ascii="Times" w:hAnsi="Times"/>
          <w:b/>
          <w:bCs/>
          <w:vanish/>
          <w:sz w:val="24"/>
          <w:szCs w:val="24"/>
        </w:rPr>
      </w:pPr>
    </w:p>
    <w:p w:rsidR="0005626D" w:rsidRDefault="0005626D">
      <w:pPr>
        <w:pStyle w:val="afff1"/>
        <w:keepNext/>
        <w:keepLines/>
        <w:numPr>
          <w:ilvl w:val="0"/>
          <w:numId w:val="3"/>
        </w:numPr>
        <w:spacing w:before="480"/>
        <w:jc w:val="left"/>
        <w:outlineLvl w:val="0"/>
        <w:rPr>
          <w:rFonts w:ascii="Times" w:hAnsi="Times"/>
          <w:b/>
          <w:bCs/>
          <w:vanish/>
          <w:sz w:val="24"/>
          <w:szCs w:val="24"/>
        </w:rPr>
      </w:pPr>
    </w:p>
    <w:p w:rsidR="0005626D" w:rsidRDefault="0005626D">
      <w:pPr>
        <w:pStyle w:val="afff1"/>
        <w:keepNext/>
        <w:keepLines/>
        <w:numPr>
          <w:ilvl w:val="0"/>
          <w:numId w:val="3"/>
        </w:numPr>
        <w:spacing w:before="480"/>
        <w:jc w:val="left"/>
        <w:outlineLvl w:val="0"/>
        <w:rPr>
          <w:rFonts w:ascii="Times" w:hAnsi="Times"/>
          <w:b/>
          <w:bCs/>
          <w:vanish/>
          <w:sz w:val="24"/>
          <w:szCs w:val="24"/>
        </w:rPr>
      </w:pPr>
    </w:p>
    <w:p w:rsidR="00DA35AD" w:rsidRPr="00210652" w:rsidRDefault="00814314" w:rsidP="00814314">
      <w:pPr>
        <w:pStyle w:val="3"/>
        <w:numPr>
          <w:ilvl w:val="0"/>
          <w:numId w:val="0"/>
        </w:numPr>
      </w:pPr>
      <w:bookmarkStart w:id="2" w:name="_Toc287363795"/>
      <w:bookmarkStart w:id="3" w:name="_Toc311217207"/>
      <w:r>
        <w:rPr>
          <w:rFonts w:eastAsiaTheme="minorEastAsia" w:hint="eastAsia"/>
          <w:lang w:eastAsia="ja-JP"/>
        </w:rPr>
        <w:t>7.4.9</w:t>
      </w:r>
      <w:r>
        <w:rPr>
          <w:rFonts w:eastAsiaTheme="minorEastAsia" w:hint="eastAsia"/>
          <w:lang w:eastAsia="ja-JP"/>
        </w:rPr>
        <w:tab/>
      </w:r>
      <w:r w:rsidR="00DA35AD" w:rsidRPr="00210652">
        <w:t>Transform coefficient semantics</w:t>
      </w:r>
      <w:bookmarkEnd w:id="2"/>
      <w:bookmarkEnd w:id="3"/>
    </w:p>
    <w:p w:rsidR="00DA35AD" w:rsidRPr="00210652" w:rsidRDefault="00DA35AD" w:rsidP="00DA35AD">
      <w:pPr>
        <w:rPr>
          <w:lang w:eastAsia="ko-KR"/>
        </w:rPr>
      </w:pPr>
      <w:r w:rsidRPr="00210652">
        <w:t xml:space="preserve">The transform coefficient levels are parsed into the arrays </w:t>
      </w:r>
      <w:proofErr w:type="spellStart"/>
      <w:r w:rsidRPr="00210652">
        <w:t>transCoeffLevel</w:t>
      </w:r>
      <w:proofErr w:type="spellEnd"/>
      <w:r w:rsidRPr="00210652">
        <w:t>[ x0 ][ y0 ][ </w:t>
      </w:r>
      <w:proofErr w:type="spellStart"/>
      <w:r w:rsidRPr="00210652">
        <w:t>cIdx</w:t>
      </w:r>
      <w:proofErr w:type="spellEnd"/>
      <w:r w:rsidRPr="00210652">
        <w:t> ][ </w:t>
      </w:r>
      <w:proofErr w:type="spellStart"/>
      <w:r w:rsidRPr="00210652">
        <w:t>x</w:t>
      </w:r>
      <w:r>
        <w:t>C</w:t>
      </w:r>
      <w:proofErr w:type="spellEnd"/>
      <w:r w:rsidRPr="00210652">
        <w:t> ][ </w:t>
      </w:r>
      <w:proofErr w:type="spellStart"/>
      <w:r w:rsidRPr="00210652">
        <w:t>y</w:t>
      </w:r>
      <w:r>
        <w:t>C</w:t>
      </w:r>
      <w:proofErr w:type="spellEnd"/>
      <w:r w:rsidRPr="00210652">
        <w:t xml:space="preserve"> ]. The array indices x0, y0 specify the location </w:t>
      </w:r>
      <w:proofErr w:type="gramStart"/>
      <w:r w:rsidRPr="00210652">
        <w:t>( x0</w:t>
      </w:r>
      <w:proofErr w:type="gramEnd"/>
      <w:r w:rsidRPr="00210652">
        <w:t xml:space="preserve">, y0 ) of the top-left </w:t>
      </w:r>
      <w:proofErr w:type="spellStart"/>
      <w:r w:rsidRPr="00210652">
        <w:t>luma</w:t>
      </w:r>
      <w:proofErr w:type="spellEnd"/>
      <w:r w:rsidRPr="00210652">
        <w:t xml:space="preserve"> sample of the considered transform block relative to the top-left </w:t>
      </w:r>
      <w:proofErr w:type="spellStart"/>
      <w:r w:rsidRPr="00210652">
        <w:t>luma</w:t>
      </w:r>
      <w:proofErr w:type="spellEnd"/>
      <w:r w:rsidRPr="00210652">
        <w:t xml:space="preserve"> sample of the picture. The array index </w:t>
      </w:r>
      <w:proofErr w:type="spellStart"/>
      <w:r w:rsidRPr="00210652">
        <w:t>cIdx</w:t>
      </w:r>
      <w:proofErr w:type="spellEnd"/>
      <w:r w:rsidRPr="00210652">
        <w:t xml:space="preserve"> specifies an indicator for the colour component; it is equal to 0 for </w:t>
      </w:r>
      <w:proofErr w:type="spellStart"/>
      <w:r w:rsidRPr="00210652">
        <w:t>luma</w:t>
      </w:r>
      <w:proofErr w:type="spellEnd"/>
      <w:r w:rsidRPr="00210652">
        <w:t xml:space="preserve">, equal to 1 for </w:t>
      </w:r>
      <w:proofErr w:type="spellStart"/>
      <w:r w:rsidRPr="00210652">
        <w:t>Cb</w:t>
      </w:r>
      <w:proofErr w:type="spellEnd"/>
      <w:r w:rsidRPr="00210652">
        <w:t>, and equal to 2 for Cr.</w:t>
      </w:r>
      <w:r>
        <w:t xml:space="preserve"> The array indices </w:t>
      </w:r>
      <w:proofErr w:type="spellStart"/>
      <w:r>
        <w:t>xC</w:t>
      </w:r>
      <w:proofErr w:type="spellEnd"/>
      <w:r>
        <w:t xml:space="preserve">, </w:t>
      </w:r>
      <w:proofErr w:type="spellStart"/>
      <w:r>
        <w:t>yC</w:t>
      </w:r>
      <w:proofErr w:type="spellEnd"/>
      <w:r>
        <w:t xml:space="preserve"> specify </w:t>
      </w:r>
      <w:r w:rsidRPr="00210652">
        <w:t xml:space="preserve">the transform coefficient </w:t>
      </w:r>
      <w:r>
        <w:t>location</w:t>
      </w:r>
      <w:r w:rsidRPr="00210652">
        <w:t xml:space="preserve"> </w:t>
      </w:r>
      <w:proofErr w:type="gramStart"/>
      <w:r w:rsidRPr="00210652">
        <w:t>( </w:t>
      </w:r>
      <w:proofErr w:type="spellStart"/>
      <w:r w:rsidRPr="00210652">
        <w:t>xC</w:t>
      </w:r>
      <w:proofErr w:type="spellEnd"/>
      <w:proofErr w:type="gramEnd"/>
      <w:r w:rsidRPr="00210652">
        <w:t>, </w:t>
      </w:r>
      <w:proofErr w:type="spellStart"/>
      <w:r w:rsidRPr="00210652">
        <w:t>yC</w:t>
      </w:r>
      <w:proofErr w:type="spellEnd"/>
      <w:r w:rsidRPr="00210652">
        <w:t> ) within the current transform block</w:t>
      </w:r>
      <w:r>
        <w:t>.</w:t>
      </w:r>
    </w:p>
    <w:p w:rsidR="00DA35AD" w:rsidRPr="00210652" w:rsidRDefault="00DA35AD" w:rsidP="00DA35AD">
      <w:r w:rsidRPr="00210652">
        <w:rPr>
          <w:bCs/>
        </w:rPr>
        <w:t xml:space="preserve">When </w:t>
      </w:r>
      <w:proofErr w:type="spellStart"/>
      <w:r w:rsidRPr="00210652">
        <w:t>PredMode</w:t>
      </w:r>
      <w:proofErr w:type="spellEnd"/>
      <w:r w:rsidRPr="00210652">
        <w:t xml:space="preserve"> is equal to MODE_INTRA, different scanning orders are used. The array </w:t>
      </w:r>
      <w:proofErr w:type="spellStart"/>
      <w:r w:rsidRPr="00210652">
        <w:t>ScanType</w:t>
      </w:r>
      <w:proofErr w:type="spellEnd"/>
      <w:r w:rsidRPr="00210652">
        <w:t>[ log2TrafoSize − 2 ][ </w:t>
      </w:r>
      <w:proofErr w:type="spellStart"/>
      <w:r w:rsidRPr="00210652">
        <w:t>IntraPredMode</w:t>
      </w:r>
      <w:proofErr w:type="spellEnd"/>
      <w:r w:rsidRPr="00210652">
        <w:t xml:space="preserve"> ], specifying the scanning order for various </w:t>
      </w:r>
      <w:proofErr w:type="spellStart"/>
      <w:r w:rsidRPr="00210652">
        <w:t>luma</w:t>
      </w:r>
      <w:proofErr w:type="spellEnd"/>
      <w:r w:rsidRPr="00210652">
        <w:t xml:space="preserve"> transform block sizes and intra prediction modes, is derived as specified in </w:t>
      </w:r>
      <w:r w:rsidR="0005626D" w:rsidRPr="00210652">
        <w:fldChar w:fldCharType="begin" w:fldLock="1"/>
      </w:r>
      <w:r w:rsidRPr="00210652">
        <w:instrText xml:space="preserve"> REF _Ref305068318 \h </w:instrText>
      </w:r>
      <w:r w:rsidR="0005626D" w:rsidRPr="00210652">
        <w:fldChar w:fldCharType="separate"/>
      </w:r>
      <w:r w:rsidRPr="00210652">
        <w:t xml:space="preserve">Table </w:t>
      </w:r>
      <w:r w:rsidRPr="00210652">
        <w:rPr>
          <w:noProof/>
        </w:rPr>
        <w:t>7</w:t>
      </w:r>
      <w:r w:rsidRPr="00210652">
        <w:noBreakHyphen/>
      </w:r>
      <w:r w:rsidRPr="00210652">
        <w:rPr>
          <w:noProof/>
        </w:rPr>
        <w:t>16</w:t>
      </w:r>
      <w:r w:rsidR="0005626D" w:rsidRPr="00210652">
        <w:fldChar w:fldCharType="end"/>
      </w:r>
      <w:r w:rsidR="0005626D" w:rsidRPr="00210652">
        <w:fldChar w:fldCharType="begin" w:fldLock="1"/>
      </w:r>
      <w:r w:rsidRPr="00210652">
        <w:instrText xml:space="preserve"> REF _Ref292280830 \h  \* MERGEFORMAT </w:instrText>
      </w:r>
      <w:r w:rsidR="0005626D" w:rsidRPr="00210652">
        <w:fldChar w:fldCharType="end"/>
      </w:r>
      <w:r w:rsidRPr="00210652">
        <w:t>.</w:t>
      </w:r>
    </w:p>
    <w:p w:rsidR="00DA35AD" w:rsidRPr="00E8461A" w:rsidRDefault="00DA35AD" w:rsidP="00DA35AD">
      <w:pPr>
        <w:pStyle w:val="afc"/>
        <w:rPr>
          <w:lang w:val="en-GB"/>
        </w:rPr>
      </w:pPr>
      <w:bookmarkStart w:id="4" w:name="_Ref305068318"/>
      <w:r w:rsidRPr="00E8461A">
        <w:rPr>
          <w:lang w:val="en-GB"/>
        </w:rPr>
        <w:t xml:space="preserve">Table </w:t>
      </w:r>
      <w:r w:rsidR="0005626D">
        <w:rPr>
          <w:lang w:val="en-GB"/>
        </w:rPr>
        <w:fldChar w:fldCharType="begin"/>
      </w:r>
      <w:r>
        <w:rPr>
          <w:lang w:val="en-GB"/>
        </w:rPr>
        <w:instrText xml:space="preserve"> STYLEREF 1 \s </w:instrText>
      </w:r>
      <w:r w:rsidR="0005626D">
        <w:rPr>
          <w:lang w:val="en-GB"/>
        </w:rPr>
        <w:fldChar w:fldCharType="separate"/>
      </w:r>
      <w:r>
        <w:rPr>
          <w:noProof/>
          <w:lang w:val="en-GB"/>
        </w:rPr>
        <w:t>7</w:t>
      </w:r>
      <w:r w:rsidR="0005626D">
        <w:rPr>
          <w:lang w:val="en-GB"/>
        </w:rPr>
        <w:fldChar w:fldCharType="end"/>
      </w:r>
      <w:r>
        <w:rPr>
          <w:lang w:val="en-GB"/>
        </w:rPr>
        <w:noBreakHyphen/>
      </w:r>
      <w:r w:rsidR="0005626D">
        <w:rPr>
          <w:lang w:val="en-GB"/>
        </w:rPr>
        <w:fldChar w:fldCharType="begin"/>
      </w:r>
      <w:r>
        <w:rPr>
          <w:lang w:val="en-GB"/>
        </w:rPr>
        <w:instrText xml:space="preserve"> SEQ Table \* ARABIC \s 1 </w:instrText>
      </w:r>
      <w:r w:rsidR="0005626D">
        <w:rPr>
          <w:lang w:val="en-GB"/>
        </w:rPr>
        <w:fldChar w:fldCharType="separate"/>
      </w:r>
      <w:r>
        <w:rPr>
          <w:noProof/>
          <w:lang w:val="en-GB"/>
        </w:rPr>
        <w:t>13</w:t>
      </w:r>
      <w:r w:rsidR="0005626D">
        <w:rPr>
          <w:lang w:val="en-GB"/>
        </w:rPr>
        <w:fldChar w:fldCharType="end"/>
      </w:r>
      <w:bookmarkEnd w:id="4"/>
      <w:r w:rsidRPr="00E8461A">
        <w:rPr>
          <w:lang w:val="en-GB"/>
        </w:rPr>
        <w:t xml:space="preserve"> – Specification of </w:t>
      </w:r>
      <w:proofErr w:type="spellStart"/>
      <w:proofErr w:type="gramStart"/>
      <w:r w:rsidRPr="00E8461A">
        <w:rPr>
          <w:lang w:val="en-GB"/>
        </w:rPr>
        <w:t>ScanType</w:t>
      </w:r>
      <w:proofErr w:type="spellEnd"/>
      <w:r w:rsidRPr="00E8461A">
        <w:rPr>
          <w:lang w:val="en-GB"/>
        </w:rPr>
        <w:t>[</w:t>
      </w:r>
      <w:proofErr w:type="gramEnd"/>
      <w:r w:rsidRPr="00E8461A">
        <w:rPr>
          <w:lang w:val="en-GB"/>
        </w:rPr>
        <w:t> log2TrafoSize − 2 ][ </w:t>
      </w:r>
      <w:proofErr w:type="spellStart"/>
      <w:r w:rsidRPr="00E8461A">
        <w:rPr>
          <w:lang w:val="en-GB"/>
        </w:rPr>
        <w:t>IntraPredMode</w:t>
      </w:r>
      <w:proofErr w:type="spellEnd"/>
      <w:r w:rsidRPr="00E8461A">
        <w:rPr>
          <w:lang w:val="en-GB"/>
        </w:rPr>
        <w: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56"/>
        <w:gridCol w:w="1656"/>
        <w:gridCol w:w="1656"/>
        <w:gridCol w:w="1656"/>
        <w:gridCol w:w="1656"/>
      </w:tblGrid>
      <w:tr w:rsidR="00DA35AD" w:rsidRPr="00210652" w:rsidTr="00C471C2">
        <w:trPr>
          <w:jc w:val="center"/>
        </w:trPr>
        <w:tc>
          <w:tcPr>
            <w:tcW w:w="1656" w:type="dxa"/>
            <w:vMerge w:val="restart"/>
            <w:vAlign w:val="center"/>
          </w:tcPr>
          <w:p w:rsidR="00DA35AD" w:rsidRPr="00E8461A" w:rsidRDefault="00DA35AD" w:rsidP="003D5A37">
            <w:pPr>
              <w:pStyle w:val="ae"/>
              <w:keepNext/>
              <w:keepLines/>
              <w:spacing w:beforeLines="25" w:afterLines="25"/>
              <w:jc w:val="center"/>
              <w:rPr>
                <w:b/>
                <w:bCs/>
                <w:lang w:eastAsia="ko-KR"/>
              </w:rPr>
            </w:pPr>
            <w:del w:id="5" w:author="S127342" w:date="2012-02-04T03:00:00Z">
              <w:r w:rsidRPr="00E8461A" w:rsidDel="003D5A37">
                <w:rPr>
                  <w:b/>
                  <w:bCs/>
                  <w:lang w:eastAsia="ko-KR"/>
                </w:rPr>
                <w:delText>IntraPredMode</w:delText>
              </w:r>
            </w:del>
          </w:p>
        </w:tc>
        <w:tc>
          <w:tcPr>
            <w:tcW w:w="6624" w:type="dxa"/>
            <w:gridSpan w:val="4"/>
            <w:vAlign w:val="center"/>
          </w:tcPr>
          <w:p w:rsidR="00DA35AD" w:rsidRPr="00210652" w:rsidRDefault="00DA35AD" w:rsidP="00C471C2">
            <w:pPr>
              <w:pStyle w:val="ae"/>
              <w:keepNext/>
              <w:keepLines/>
              <w:spacing w:beforeLines="25" w:afterLines="25"/>
              <w:jc w:val="center"/>
              <w:rPr>
                <w:b/>
                <w:bCs/>
                <w:lang w:eastAsia="ko-KR"/>
              </w:rPr>
              <w:pPrChange w:id="6" w:author="S127342" w:date="2012-02-04T03:00:00Z">
                <w:pPr>
                  <w:pStyle w:val="ae"/>
                  <w:keepNext/>
                  <w:keepLines/>
                  <w:spacing w:beforeLines="25" w:afterLines="25"/>
                  <w:jc w:val="center"/>
                </w:pPr>
              </w:pPrChange>
            </w:pPr>
            <w:del w:id="7" w:author="S127342" w:date="2012-02-04T03:00:00Z">
              <w:r w:rsidRPr="00210652" w:rsidDel="003D5A37">
                <w:rPr>
                  <w:b/>
                  <w:bCs/>
                  <w:lang w:eastAsia="ko-KR"/>
                </w:rPr>
                <w:delText>log2TrafoSize − 2</w:delText>
              </w:r>
            </w:del>
          </w:p>
        </w:tc>
      </w:tr>
      <w:tr w:rsidR="00DA35AD" w:rsidRPr="00210652" w:rsidTr="00C471C2">
        <w:trPr>
          <w:jc w:val="center"/>
        </w:trPr>
        <w:tc>
          <w:tcPr>
            <w:tcW w:w="1656" w:type="dxa"/>
            <w:vMerge/>
            <w:vAlign w:val="center"/>
          </w:tcPr>
          <w:p w:rsidR="00DA35AD" w:rsidRPr="00E8461A" w:rsidRDefault="00DA35AD" w:rsidP="00C471C2">
            <w:pPr>
              <w:pStyle w:val="ae"/>
              <w:keepNext/>
              <w:keepLines/>
              <w:spacing w:beforeLines="25" w:afterLines="25"/>
              <w:jc w:val="center"/>
              <w:rPr>
                <w:b/>
                <w:bCs/>
                <w:lang w:eastAsia="ko-KR"/>
              </w:rPr>
              <w:pPrChange w:id="8" w:author="S127342" w:date="2012-02-04T02:54:00Z">
                <w:pPr>
                  <w:pStyle w:val="ae"/>
                  <w:keepNext/>
                  <w:keepLines/>
                  <w:spacing w:beforeLines="25" w:afterLines="25"/>
                  <w:jc w:val="center"/>
                </w:pPr>
              </w:pPrChange>
            </w:pPr>
          </w:p>
        </w:tc>
        <w:tc>
          <w:tcPr>
            <w:tcW w:w="1656" w:type="dxa"/>
            <w:vAlign w:val="center"/>
          </w:tcPr>
          <w:p w:rsidR="00DA35AD" w:rsidRPr="00210652" w:rsidRDefault="00DA35AD" w:rsidP="00C471C2">
            <w:pPr>
              <w:pStyle w:val="ae"/>
              <w:keepNext/>
              <w:keepLines/>
              <w:spacing w:beforeLines="25" w:afterLines="25"/>
              <w:jc w:val="center"/>
              <w:rPr>
                <w:b/>
                <w:bCs/>
                <w:lang w:eastAsia="ko-KR"/>
              </w:rPr>
              <w:pPrChange w:id="9" w:author="S127342" w:date="2012-02-04T03:00:00Z">
                <w:pPr>
                  <w:pStyle w:val="ae"/>
                  <w:keepNext/>
                  <w:keepLines/>
                  <w:spacing w:beforeLines="25" w:afterLines="25"/>
                  <w:jc w:val="center"/>
                </w:pPr>
              </w:pPrChange>
            </w:pPr>
            <w:del w:id="10" w:author="S127342" w:date="2012-02-04T03:00:00Z">
              <w:r w:rsidRPr="00210652" w:rsidDel="003D5A37">
                <w:rPr>
                  <w:b/>
                  <w:bCs/>
                  <w:lang w:eastAsia="ko-KR"/>
                </w:rPr>
                <w:delText>0</w:delText>
              </w:r>
            </w:del>
          </w:p>
        </w:tc>
        <w:tc>
          <w:tcPr>
            <w:tcW w:w="1656" w:type="dxa"/>
            <w:vAlign w:val="center"/>
          </w:tcPr>
          <w:p w:rsidR="00DA35AD" w:rsidRPr="00210652" w:rsidRDefault="00DA35AD" w:rsidP="00C471C2">
            <w:pPr>
              <w:pStyle w:val="ae"/>
              <w:keepNext/>
              <w:keepLines/>
              <w:spacing w:beforeLines="25" w:afterLines="25"/>
              <w:jc w:val="center"/>
              <w:rPr>
                <w:b/>
                <w:bCs/>
                <w:lang w:eastAsia="ko-KR"/>
              </w:rPr>
              <w:pPrChange w:id="11" w:author="S127342" w:date="2012-02-04T03:00:00Z">
                <w:pPr>
                  <w:pStyle w:val="ae"/>
                  <w:keepNext/>
                  <w:keepLines/>
                  <w:spacing w:beforeLines="25" w:afterLines="25"/>
                  <w:jc w:val="center"/>
                </w:pPr>
              </w:pPrChange>
            </w:pPr>
            <w:del w:id="12" w:author="S127342" w:date="2012-02-04T03:00:00Z">
              <w:r w:rsidRPr="00210652" w:rsidDel="003D5A37">
                <w:rPr>
                  <w:b/>
                  <w:bCs/>
                  <w:lang w:eastAsia="ko-KR"/>
                </w:rPr>
                <w:delText>1</w:delText>
              </w:r>
            </w:del>
          </w:p>
        </w:tc>
        <w:tc>
          <w:tcPr>
            <w:tcW w:w="1656" w:type="dxa"/>
            <w:vAlign w:val="center"/>
          </w:tcPr>
          <w:p w:rsidR="00DA35AD" w:rsidRPr="00210652" w:rsidRDefault="00DA35AD" w:rsidP="00C471C2">
            <w:pPr>
              <w:pStyle w:val="ae"/>
              <w:keepNext/>
              <w:keepLines/>
              <w:spacing w:beforeLines="25" w:afterLines="25"/>
              <w:jc w:val="center"/>
              <w:rPr>
                <w:b/>
                <w:bCs/>
                <w:lang w:eastAsia="ko-KR"/>
              </w:rPr>
              <w:pPrChange w:id="13" w:author="S127342" w:date="2012-02-04T03:00:00Z">
                <w:pPr>
                  <w:pStyle w:val="ae"/>
                  <w:keepNext/>
                  <w:keepLines/>
                  <w:spacing w:beforeLines="25" w:afterLines="25"/>
                  <w:jc w:val="center"/>
                </w:pPr>
              </w:pPrChange>
            </w:pPr>
            <w:del w:id="14" w:author="S127342" w:date="2012-02-04T03:00:00Z">
              <w:r w:rsidRPr="00210652" w:rsidDel="003D5A37">
                <w:rPr>
                  <w:b/>
                  <w:bCs/>
                  <w:lang w:eastAsia="ko-KR"/>
                </w:rPr>
                <w:delText>2</w:delText>
              </w:r>
            </w:del>
          </w:p>
        </w:tc>
        <w:tc>
          <w:tcPr>
            <w:tcW w:w="1656" w:type="dxa"/>
            <w:vAlign w:val="center"/>
          </w:tcPr>
          <w:p w:rsidR="00DA35AD" w:rsidRPr="00210652" w:rsidRDefault="00DA35AD" w:rsidP="00C471C2">
            <w:pPr>
              <w:pStyle w:val="ae"/>
              <w:keepNext/>
              <w:keepLines/>
              <w:spacing w:beforeLines="25" w:afterLines="25"/>
              <w:jc w:val="center"/>
              <w:rPr>
                <w:b/>
                <w:bCs/>
                <w:lang w:eastAsia="ko-KR"/>
              </w:rPr>
              <w:pPrChange w:id="15" w:author="S127342" w:date="2012-02-04T03:00:00Z">
                <w:pPr>
                  <w:pStyle w:val="ae"/>
                  <w:keepNext/>
                  <w:keepLines/>
                  <w:spacing w:beforeLines="25" w:afterLines="25"/>
                  <w:jc w:val="center"/>
                </w:pPr>
              </w:pPrChange>
            </w:pPr>
            <w:del w:id="16" w:author="S127342" w:date="2012-02-04T03:00:00Z">
              <w:r w:rsidRPr="00210652" w:rsidDel="003D5A37">
                <w:rPr>
                  <w:b/>
                  <w:bCs/>
                  <w:lang w:eastAsia="ko-KR"/>
                </w:rPr>
                <w:delText>3</w:delText>
              </w:r>
            </w:del>
          </w:p>
        </w:tc>
      </w:tr>
      <w:tr w:rsidR="00DA35AD" w:rsidRPr="00210652" w:rsidTr="00C471C2">
        <w:trPr>
          <w:jc w:val="center"/>
        </w:trPr>
        <w:tc>
          <w:tcPr>
            <w:tcW w:w="1656" w:type="dxa"/>
          </w:tcPr>
          <w:p w:rsidR="00DA35AD" w:rsidRPr="00210652" w:rsidRDefault="00DA35AD" w:rsidP="00C471C2">
            <w:pPr>
              <w:keepNext/>
              <w:keepLines/>
              <w:spacing w:beforeLines="25" w:afterLines="25"/>
              <w:jc w:val="center"/>
              <w:rPr>
                <w:rFonts w:ascii="Times" w:hAnsi="Times" w:cs="Times"/>
                <w:lang w:eastAsia="ko-KR"/>
              </w:rPr>
              <w:pPrChange w:id="17" w:author="S127342" w:date="2012-02-04T03:00:00Z">
                <w:pPr>
                  <w:keepNext/>
                  <w:keepLines/>
                  <w:spacing w:beforeLines="25" w:afterLines="25"/>
                  <w:jc w:val="center"/>
                </w:pPr>
              </w:pPrChange>
            </w:pPr>
            <w:del w:id="18" w:author="S127342" w:date="2012-02-04T03:00:00Z">
              <w:r w:rsidRPr="00210652" w:rsidDel="003D5A37">
                <w:rPr>
                  <w:rFonts w:ascii="Times" w:hAnsi="Times" w:cs="Times"/>
                  <w:lang w:eastAsia="ko-KR"/>
                </w:rPr>
                <w:delText>0</w:delText>
              </w:r>
            </w:del>
          </w:p>
        </w:tc>
        <w:tc>
          <w:tcPr>
            <w:tcW w:w="1656" w:type="dxa"/>
          </w:tcPr>
          <w:p w:rsidR="00DA35AD" w:rsidRPr="00210652" w:rsidRDefault="00DA35AD" w:rsidP="00C471C2">
            <w:pPr>
              <w:keepNext/>
              <w:keepLines/>
              <w:spacing w:beforeLines="25" w:afterLines="25"/>
              <w:jc w:val="center"/>
              <w:rPr>
                <w:lang w:eastAsia="ko-KR"/>
              </w:rPr>
              <w:pPrChange w:id="19" w:author="S127342" w:date="2012-02-04T03:00:00Z">
                <w:pPr>
                  <w:keepNext/>
                  <w:keepLines/>
                  <w:spacing w:beforeLines="25" w:afterLines="25"/>
                  <w:jc w:val="center"/>
                </w:pPr>
              </w:pPrChange>
            </w:pPr>
            <w:del w:id="20" w:author="S127342" w:date="2012-02-04T03:00:00Z">
              <w:r w:rsidRPr="00210652" w:rsidDel="003D5A37">
                <w:rPr>
                  <w:lang w:eastAsia="ko-KR"/>
                </w:rPr>
                <w:delText>1</w:delText>
              </w:r>
            </w:del>
          </w:p>
        </w:tc>
        <w:tc>
          <w:tcPr>
            <w:tcW w:w="1656" w:type="dxa"/>
          </w:tcPr>
          <w:p w:rsidR="00DA35AD" w:rsidRPr="00210652" w:rsidRDefault="00DA35AD" w:rsidP="00C471C2">
            <w:pPr>
              <w:keepNext/>
              <w:keepLines/>
              <w:spacing w:beforeLines="25" w:afterLines="25"/>
              <w:jc w:val="center"/>
              <w:rPr>
                <w:lang w:eastAsia="ko-KR"/>
              </w:rPr>
              <w:pPrChange w:id="21" w:author="S127342" w:date="2012-02-04T03:00:00Z">
                <w:pPr>
                  <w:keepNext/>
                  <w:keepLines/>
                  <w:spacing w:beforeLines="25" w:afterLines="25"/>
                  <w:jc w:val="center"/>
                </w:pPr>
              </w:pPrChange>
            </w:pPr>
            <w:del w:id="22" w:author="S127342" w:date="2012-02-04T03:00:00Z">
              <w:r w:rsidRPr="00210652" w:rsidDel="003D5A37">
                <w:rPr>
                  <w:lang w:eastAsia="ko-KR"/>
                </w:rPr>
                <w:delText>1</w:delText>
              </w:r>
            </w:del>
          </w:p>
        </w:tc>
        <w:tc>
          <w:tcPr>
            <w:tcW w:w="1656" w:type="dxa"/>
          </w:tcPr>
          <w:p w:rsidR="00DA35AD" w:rsidRPr="00210652" w:rsidRDefault="00DA35AD" w:rsidP="00C471C2">
            <w:pPr>
              <w:keepNext/>
              <w:keepLines/>
              <w:spacing w:beforeLines="25" w:afterLines="25"/>
              <w:jc w:val="center"/>
              <w:rPr>
                <w:lang w:eastAsia="ko-KR"/>
              </w:rPr>
              <w:pPrChange w:id="23" w:author="S127342" w:date="2012-02-04T03:00:00Z">
                <w:pPr>
                  <w:keepNext/>
                  <w:keepLines/>
                  <w:spacing w:beforeLines="25" w:afterLines="25"/>
                  <w:jc w:val="center"/>
                </w:pPr>
              </w:pPrChange>
            </w:pPr>
            <w:del w:id="24" w:author="S127342" w:date="2012-02-04T03:00:00Z">
              <w:r w:rsidDel="003D5A37">
                <w:rPr>
                  <w:lang w:eastAsia="ko-KR"/>
                </w:rPr>
                <w:delText>0</w:delText>
              </w:r>
            </w:del>
          </w:p>
        </w:tc>
        <w:tc>
          <w:tcPr>
            <w:tcW w:w="1656" w:type="dxa"/>
          </w:tcPr>
          <w:p w:rsidR="00DA35AD" w:rsidRPr="00210652" w:rsidRDefault="00DA35AD" w:rsidP="00C471C2">
            <w:pPr>
              <w:keepNext/>
              <w:keepLines/>
              <w:spacing w:beforeLines="25" w:afterLines="25"/>
              <w:jc w:val="center"/>
              <w:rPr>
                <w:lang w:eastAsia="ko-KR"/>
              </w:rPr>
              <w:pPrChange w:id="25" w:author="S127342" w:date="2012-02-04T03:00:00Z">
                <w:pPr>
                  <w:keepNext/>
                  <w:keepLines/>
                  <w:spacing w:beforeLines="25" w:afterLines="25"/>
                  <w:jc w:val="center"/>
                </w:pPr>
              </w:pPrChange>
            </w:pPr>
            <w:del w:id="26" w:author="S127342" w:date="2012-02-04T03:00:00Z">
              <w:r w:rsidDel="003D5A37">
                <w:rPr>
                  <w:lang w:eastAsia="ko-KR"/>
                </w:rPr>
                <w:delText>0</w:delText>
              </w:r>
            </w:del>
          </w:p>
        </w:tc>
      </w:tr>
      <w:tr w:rsidR="00DA35AD" w:rsidRPr="00210652" w:rsidTr="00C471C2">
        <w:trPr>
          <w:jc w:val="center"/>
        </w:trPr>
        <w:tc>
          <w:tcPr>
            <w:tcW w:w="1656" w:type="dxa"/>
          </w:tcPr>
          <w:p w:rsidR="00DA35AD" w:rsidRPr="00210652" w:rsidRDefault="00DA35AD" w:rsidP="00C471C2">
            <w:pPr>
              <w:keepNext/>
              <w:keepLines/>
              <w:spacing w:beforeLines="25" w:afterLines="25"/>
              <w:jc w:val="center"/>
              <w:rPr>
                <w:rFonts w:ascii="Times" w:hAnsi="Times" w:cs="Times"/>
                <w:lang w:eastAsia="ko-KR"/>
              </w:rPr>
              <w:pPrChange w:id="27" w:author="S127342" w:date="2012-02-04T03:00:00Z">
                <w:pPr>
                  <w:keepNext/>
                  <w:keepLines/>
                  <w:spacing w:beforeLines="25" w:afterLines="25"/>
                  <w:jc w:val="center"/>
                </w:pPr>
              </w:pPrChange>
            </w:pPr>
            <w:del w:id="28" w:author="S127342" w:date="2012-02-04T03:00:00Z">
              <w:r w:rsidRPr="00210652" w:rsidDel="003D5A37">
                <w:rPr>
                  <w:rFonts w:ascii="Times" w:hAnsi="Times" w:cs="Times"/>
                  <w:lang w:eastAsia="ko-KR"/>
                </w:rPr>
                <w:delText>1</w:delText>
              </w:r>
            </w:del>
          </w:p>
        </w:tc>
        <w:tc>
          <w:tcPr>
            <w:tcW w:w="1656" w:type="dxa"/>
          </w:tcPr>
          <w:p w:rsidR="00DA35AD" w:rsidRPr="00210652" w:rsidRDefault="00DA35AD" w:rsidP="00C471C2">
            <w:pPr>
              <w:keepNext/>
              <w:keepLines/>
              <w:spacing w:beforeLines="25" w:afterLines="25"/>
              <w:jc w:val="center"/>
              <w:rPr>
                <w:lang w:eastAsia="ko-KR"/>
              </w:rPr>
              <w:pPrChange w:id="29" w:author="S127342" w:date="2012-02-04T03:00:00Z">
                <w:pPr>
                  <w:keepNext/>
                  <w:keepLines/>
                  <w:spacing w:beforeLines="25" w:afterLines="25"/>
                  <w:jc w:val="center"/>
                </w:pPr>
              </w:pPrChange>
            </w:pPr>
            <w:del w:id="30" w:author="S127342" w:date="2012-02-04T03:00:00Z">
              <w:r w:rsidRPr="00210652" w:rsidDel="003D5A37">
                <w:rPr>
                  <w:lang w:eastAsia="ko-KR"/>
                </w:rPr>
                <w:delText>2</w:delText>
              </w:r>
            </w:del>
          </w:p>
        </w:tc>
        <w:tc>
          <w:tcPr>
            <w:tcW w:w="1656" w:type="dxa"/>
          </w:tcPr>
          <w:p w:rsidR="00DA35AD" w:rsidRPr="00210652" w:rsidRDefault="00DA35AD" w:rsidP="00C471C2">
            <w:pPr>
              <w:keepNext/>
              <w:keepLines/>
              <w:spacing w:beforeLines="25" w:afterLines="25"/>
              <w:jc w:val="center"/>
              <w:rPr>
                <w:lang w:eastAsia="ko-KR"/>
              </w:rPr>
              <w:pPrChange w:id="31" w:author="S127342" w:date="2012-02-04T03:00:00Z">
                <w:pPr>
                  <w:keepNext/>
                  <w:keepLines/>
                  <w:spacing w:beforeLines="25" w:afterLines="25"/>
                  <w:jc w:val="center"/>
                </w:pPr>
              </w:pPrChange>
            </w:pPr>
            <w:del w:id="32" w:author="S127342" w:date="2012-02-04T03:00:00Z">
              <w:r w:rsidRPr="00210652" w:rsidDel="003D5A37">
                <w:rPr>
                  <w:lang w:eastAsia="ko-KR"/>
                </w:rPr>
                <w:delText>2</w:delText>
              </w:r>
            </w:del>
          </w:p>
        </w:tc>
        <w:tc>
          <w:tcPr>
            <w:tcW w:w="1656" w:type="dxa"/>
          </w:tcPr>
          <w:p w:rsidR="00DA35AD" w:rsidRPr="00210652" w:rsidRDefault="00DA35AD" w:rsidP="00C471C2">
            <w:pPr>
              <w:keepNext/>
              <w:keepLines/>
              <w:spacing w:beforeLines="25" w:afterLines="25"/>
              <w:jc w:val="center"/>
              <w:rPr>
                <w:lang w:eastAsia="ko-KR"/>
              </w:rPr>
              <w:pPrChange w:id="33" w:author="S127342" w:date="2012-02-04T03:00:00Z">
                <w:pPr>
                  <w:keepNext/>
                  <w:keepLines/>
                  <w:spacing w:beforeLines="25" w:afterLines="25"/>
                  <w:jc w:val="center"/>
                </w:pPr>
              </w:pPrChange>
            </w:pPr>
            <w:del w:id="34" w:author="S127342" w:date="2012-02-04T03:00:00Z">
              <w:r w:rsidDel="003D5A37">
                <w:rPr>
                  <w:lang w:eastAsia="ko-KR"/>
                </w:rPr>
                <w:delText>0</w:delText>
              </w:r>
            </w:del>
          </w:p>
        </w:tc>
        <w:tc>
          <w:tcPr>
            <w:tcW w:w="1656" w:type="dxa"/>
          </w:tcPr>
          <w:p w:rsidR="00DA35AD" w:rsidRPr="00210652" w:rsidRDefault="00DA35AD" w:rsidP="00C471C2">
            <w:pPr>
              <w:keepNext/>
              <w:keepLines/>
              <w:spacing w:beforeLines="25" w:afterLines="25"/>
              <w:jc w:val="center"/>
              <w:rPr>
                <w:lang w:eastAsia="ko-KR"/>
              </w:rPr>
              <w:pPrChange w:id="35" w:author="S127342" w:date="2012-02-04T03:00:00Z">
                <w:pPr>
                  <w:keepNext/>
                  <w:keepLines/>
                  <w:spacing w:beforeLines="25" w:afterLines="25"/>
                  <w:jc w:val="center"/>
                </w:pPr>
              </w:pPrChange>
            </w:pPr>
            <w:del w:id="36" w:author="S127342" w:date="2012-02-04T03:00:00Z">
              <w:r w:rsidDel="003D5A37">
                <w:rPr>
                  <w:lang w:eastAsia="ko-KR"/>
                </w:rPr>
                <w:delText>0</w:delText>
              </w:r>
            </w:del>
          </w:p>
        </w:tc>
      </w:tr>
      <w:tr w:rsidR="00DA35AD" w:rsidRPr="00210652" w:rsidTr="00C471C2">
        <w:trPr>
          <w:jc w:val="center"/>
        </w:trPr>
        <w:tc>
          <w:tcPr>
            <w:tcW w:w="1656" w:type="dxa"/>
          </w:tcPr>
          <w:p w:rsidR="00DA35AD" w:rsidRPr="00210652" w:rsidRDefault="00DA35AD" w:rsidP="00C471C2">
            <w:pPr>
              <w:keepNext/>
              <w:keepLines/>
              <w:spacing w:beforeLines="25" w:afterLines="25"/>
              <w:jc w:val="center"/>
              <w:rPr>
                <w:rFonts w:ascii="Times" w:hAnsi="Times" w:cs="Times"/>
                <w:lang w:eastAsia="ko-KR"/>
              </w:rPr>
              <w:pPrChange w:id="37" w:author="S127342" w:date="2012-02-04T03:00:00Z">
                <w:pPr>
                  <w:keepNext/>
                  <w:keepLines/>
                  <w:spacing w:beforeLines="25" w:afterLines="25"/>
                  <w:jc w:val="center"/>
                </w:pPr>
              </w:pPrChange>
            </w:pPr>
            <w:del w:id="38" w:author="S127342" w:date="2012-02-04T03:00:00Z">
              <w:r w:rsidRPr="00210652" w:rsidDel="003D5A37">
                <w:rPr>
                  <w:rFonts w:ascii="Times" w:hAnsi="Times" w:cs="Times"/>
                  <w:lang w:eastAsia="ko-KR"/>
                </w:rPr>
                <w:delText>2-3</w:delText>
              </w:r>
            </w:del>
          </w:p>
        </w:tc>
        <w:tc>
          <w:tcPr>
            <w:tcW w:w="1656" w:type="dxa"/>
          </w:tcPr>
          <w:p w:rsidR="00DA35AD" w:rsidRPr="00210652" w:rsidRDefault="00DA35AD" w:rsidP="00C471C2">
            <w:pPr>
              <w:keepNext/>
              <w:keepLines/>
              <w:spacing w:beforeLines="25" w:afterLines="25"/>
              <w:jc w:val="center"/>
              <w:rPr>
                <w:lang w:eastAsia="ko-KR"/>
              </w:rPr>
              <w:pPrChange w:id="39" w:author="S127342" w:date="2012-02-04T03:00:00Z">
                <w:pPr>
                  <w:keepNext/>
                  <w:keepLines/>
                  <w:spacing w:beforeLines="25" w:afterLines="25"/>
                  <w:jc w:val="center"/>
                </w:pPr>
              </w:pPrChange>
            </w:pPr>
            <w:del w:id="40" w:author="S127342" w:date="2012-02-04T03:00:00Z">
              <w:r w:rsidDel="003D5A37">
                <w:rPr>
                  <w:lang w:eastAsia="ko-KR"/>
                </w:rPr>
                <w:delText>0</w:delText>
              </w:r>
            </w:del>
          </w:p>
        </w:tc>
        <w:tc>
          <w:tcPr>
            <w:tcW w:w="1656" w:type="dxa"/>
          </w:tcPr>
          <w:p w:rsidR="00DA35AD" w:rsidRPr="00210652" w:rsidRDefault="00DA35AD" w:rsidP="00C471C2">
            <w:pPr>
              <w:keepNext/>
              <w:keepLines/>
              <w:spacing w:beforeLines="25" w:afterLines="25"/>
              <w:jc w:val="center"/>
              <w:rPr>
                <w:lang w:eastAsia="ko-KR"/>
              </w:rPr>
              <w:pPrChange w:id="41" w:author="S127342" w:date="2012-02-04T03:00:00Z">
                <w:pPr>
                  <w:keepNext/>
                  <w:keepLines/>
                  <w:spacing w:beforeLines="25" w:afterLines="25"/>
                  <w:jc w:val="center"/>
                </w:pPr>
              </w:pPrChange>
            </w:pPr>
            <w:del w:id="42" w:author="S127342" w:date="2012-02-04T03:00:00Z">
              <w:r w:rsidDel="003D5A37">
                <w:rPr>
                  <w:lang w:eastAsia="ko-KR"/>
                </w:rPr>
                <w:delText>0</w:delText>
              </w:r>
            </w:del>
          </w:p>
        </w:tc>
        <w:tc>
          <w:tcPr>
            <w:tcW w:w="1656" w:type="dxa"/>
          </w:tcPr>
          <w:p w:rsidR="00DA35AD" w:rsidRPr="00210652" w:rsidRDefault="00DA35AD" w:rsidP="00C471C2">
            <w:pPr>
              <w:keepNext/>
              <w:keepLines/>
              <w:spacing w:beforeLines="25" w:afterLines="25"/>
              <w:jc w:val="center"/>
              <w:rPr>
                <w:lang w:eastAsia="ko-KR"/>
              </w:rPr>
              <w:pPrChange w:id="43" w:author="S127342" w:date="2012-02-04T03:00:00Z">
                <w:pPr>
                  <w:keepNext/>
                  <w:keepLines/>
                  <w:spacing w:beforeLines="25" w:afterLines="25"/>
                  <w:jc w:val="center"/>
                </w:pPr>
              </w:pPrChange>
            </w:pPr>
            <w:del w:id="44" w:author="S127342" w:date="2012-02-04T03:00:00Z">
              <w:r w:rsidDel="003D5A37">
                <w:rPr>
                  <w:lang w:eastAsia="ko-KR"/>
                </w:rPr>
                <w:delText>0</w:delText>
              </w:r>
            </w:del>
          </w:p>
        </w:tc>
        <w:tc>
          <w:tcPr>
            <w:tcW w:w="1656" w:type="dxa"/>
          </w:tcPr>
          <w:p w:rsidR="00DA35AD" w:rsidRPr="00210652" w:rsidRDefault="00DA35AD" w:rsidP="00C471C2">
            <w:pPr>
              <w:keepNext/>
              <w:keepLines/>
              <w:spacing w:beforeLines="25" w:afterLines="25"/>
              <w:jc w:val="center"/>
              <w:rPr>
                <w:lang w:eastAsia="ko-KR"/>
              </w:rPr>
              <w:pPrChange w:id="45" w:author="S127342" w:date="2012-02-04T03:00:00Z">
                <w:pPr>
                  <w:keepNext/>
                  <w:keepLines/>
                  <w:spacing w:beforeLines="25" w:afterLines="25"/>
                  <w:jc w:val="center"/>
                </w:pPr>
              </w:pPrChange>
            </w:pPr>
            <w:del w:id="46" w:author="S127342" w:date="2012-02-04T03:00:00Z">
              <w:r w:rsidDel="003D5A37">
                <w:rPr>
                  <w:lang w:eastAsia="ko-KR"/>
                </w:rPr>
                <w:delText>0</w:delText>
              </w:r>
            </w:del>
          </w:p>
        </w:tc>
      </w:tr>
      <w:tr w:rsidR="00DA35AD" w:rsidRPr="00210652" w:rsidTr="00C471C2">
        <w:trPr>
          <w:jc w:val="center"/>
        </w:trPr>
        <w:tc>
          <w:tcPr>
            <w:tcW w:w="1656" w:type="dxa"/>
          </w:tcPr>
          <w:p w:rsidR="00DA35AD" w:rsidRPr="00210652" w:rsidRDefault="00DA35AD" w:rsidP="00C471C2">
            <w:pPr>
              <w:keepNext/>
              <w:keepLines/>
              <w:spacing w:beforeLines="25" w:afterLines="25"/>
              <w:jc w:val="center"/>
              <w:rPr>
                <w:rFonts w:ascii="Times" w:hAnsi="Times" w:cs="Times"/>
                <w:lang w:eastAsia="ko-KR"/>
              </w:rPr>
              <w:pPrChange w:id="47" w:author="S127342" w:date="2012-02-04T03:00:00Z">
                <w:pPr>
                  <w:keepNext/>
                  <w:keepLines/>
                  <w:spacing w:beforeLines="25" w:afterLines="25"/>
                  <w:jc w:val="center"/>
                </w:pPr>
              </w:pPrChange>
            </w:pPr>
            <w:del w:id="48" w:author="S127342" w:date="2012-02-04T03:00:00Z">
              <w:r w:rsidRPr="00210652" w:rsidDel="003D5A37">
                <w:rPr>
                  <w:rFonts w:ascii="Times" w:hAnsi="Times" w:cs="Times"/>
                  <w:lang w:eastAsia="ko-KR"/>
                </w:rPr>
                <w:delText>4-5</w:delText>
              </w:r>
            </w:del>
          </w:p>
        </w:tc>
        <w:tc>
          <w:tcPr>
            <w:tcW w:w="1656" w:type="dxa"/>
          </w:tcPr>
          <w:p w:rsidR="00DA35AD" w:rsidRPr="00210652" w:rsidRDefault="00DA35AD" w:rsidP="00C471C2">
            <w:pPr>
              <w:keepNext/>
              <w:keepLines/>
              <w:spacing w:beforeLines="25" w:afterLines="25"/>
              <w:jc w:val="center"/>
              <w:rPr>
                <w:lang w:eastAsia="ko-KR"/>
              </w:rPr>
              <w:pPrChange w:id="49" w:author="S127342" w:date="2012-02-04T03:00:00Z">
                <w:pPr>
                  <w:keepNext/>
                  <w:keepLines/>
                  <w:spacing w:beforeLines="25" w:afterLines="25"/>
                  <w:jc w:val="center"/>
                </w:pPr>
              </w:pPrChange>
            </w:pPr>
            <w:del w:id="50" w:author="S127342" w:date="2012-02-04T03:00:00Z">
              <w:r w:rsidRPr="00210652" w:rsidDel="003D5A37">
                <w:rPr>
                  <w:lang w:eastAsia="ko-KR"/>
                </w:rPr>
                <w:delText>1</w:delText>
              </w:r>
            </w:del>
          </w:p>
        </w:tc>
        <w:tc>
          <w:tcPr>
            <w:tcW w:w="1656" w:type="dxa"/>
          </w:tcPr>
          <w:p w:rsidR="00DA35AD" w:rsidRPr="00210652" w:rsidRDefault="00DA35AD" w:rsidP="00C471C2">
            <w:pPr>
              <w:keepNext/>
              <w:keepLines/>
              <w:spacing w:beforeLines="25" w:afterLines="25"/>
              <w:jc w:val="center"/>
              <w:rPr>
                <w:lang w:eastAsia="ko-KR"/>
              </w:rPr>
              <w:pPrChange w:id="51" w:author="S127342" w:date="2012-02-04T03:00:00Z">
                <w:pPr>
                  <w:keepNext/>
                  <w:keepLines/>
                  <w:spacing w:beforeLines="25" w:afterLines="25"/>
                  <w:jc w:val="center"/>
                </w:pPr>
              </w:pPrChange>
            </w:pPr>
            <w:del w:id="52" w:author="S127342" w:date="2012-02-04T03:00:00Z">
              <w:r w:rsidRPr="00210652" w:rsidDel="003D5A37">
                <w:rPr>
                  <w:lang w:eastAsia="ko-KR"/>
                </w:rPr>
                <w:delText>1</w:delText>
              </w:r>
            </w:del>
          </w:p>
        </w:tc>
        <w:tc>
          <w:tcPr>
            <w:tcW w:w="1656" w:type="dxa"/>
          </w:tcPr>
          <w:p w:rsidR="00DA35AD" w:rsidRPr="00210652" w:rsidRDefault="00DA35AD" w:rsidP="00C471C2">
            <w:pPr>
              <w:keepNext/>
              <w:keepLines/>
              <w:spacing w:beforeLines="25" w:afterLines="25"/>
              <w:jc w:val="center"/>
              <w:rPr>
                <w:lang w:eastAsia="ko-KR"/>
              </w:rPr>
              <w:pPrChange w:id="53" w:author="S127342" w:date="2012-02-04T03:00:00Z">
                <w:pPr>
                  <w:keepNext/>
                  <w:keepLines/>
                  <w:spacing w:beforeLines="25" w:afterLines="25"/>
                  <w:jc w:val="center"/>
                </w:pPr>
              </w:pPrChange>
            </w:pPr>
            <w:del w:id="54" w:author="S127342" w:date="2012-02-04T03:00:00Z">
              <w:r w:rsidDel="003D5A37">
                <w:rPr>
                  <w:lang w:eastAsia="ko-KR"/>
                </w:rPr>
                <w:delText>0</w:delText>
              </w:r>
            </w:del>
          </w:p>
        </w:tc>
        <w:tc>
          <w:tcPr>
            <w:tcW w:w="1656" w:type="dxa"/>
          </w:tcPr>
          <w:p w:rsidR="00DA35AD" w:rsidRPr="00210652" w:rsidRDefault="00DA35AD" w:rsidP="00C471C2">
            <w:pPr>
              <w:keepNext/>
              <w:keepLines/>
              <w:spacing w:beforeLines="25" w:afterLines="25"/>
              <w:jc w:val="center"/>
              <w:rPr>
                <w:lang w:eastAsia="ko-KR"/>
              </w:rPr>
              <w:pPrChange w:id="55" w:author="S127342" w:date="2012-02-04T03:00:00Z">
                <w:pPr>
                  <w:keepNext/>
                  <w:keepLines/>
                  <w:spacing w:beforeLines="25" w:afterLines="25"/>
                  <w:jc w:val="center"/>
                </w:pPr>
              </w:pPrChange>
            </w:pPr>
            <w:del w:id="56" w:author="S127342" w:date="2012-02-04T03:00:00Z">
              <w:r w:rsidDel="003D5A37">
                <w:rPr>
                  <w:lang w:eastAsia="ko-KR"/>
                </w:rPr>
                <w:delText>0</w:delText>
              </w:r>
            </w:del>
          </w:p>
        </w:tc>
      </w:tr>
      <w:tr w:rsidR="00DA35AD" w:rsidRPr="00210652" w:rsidTr="00C471C2">
        <w:trPr>
          <w:jc w:val="center"/>
        </w:trPr>
        <w:tc>
          <w:tcPr>
            <w:tcW w:w="1656" w:type="dxa"/>
          </w:tcPr>
          <w:p w:rsidR="00DA35AD" w:rsidRPr="00210652" w:rsidRDefault="00DA35AD" w:rsidP="00C471C2">
            <w:pPr>
              <w:keepNext/>
              <w:keepLines/>
              <w:spacing w:beforeLines="25" w:afterLines="25"/>
              <w:jc w:val="center"/>
              <w:rPr>
                <w:rFonts w:ascii="Times" w:hAnsi="Times" w:cs="Times"/>
                <w:lang w:eastAsia="ko-KR"/>
              </w:rPr>
              <w:pPrChange w:id="57" w:author="S127342" w:date="2012-02-04T03:00:00Z">
                <w:pPr>
                  <w:keepNext/>
                  <w:keepLines/>
                  <w:spacing w:beforeLines="25" w:afterLines="25"/>
                  <w:jc w:val="center"/>
                </w:pPr>
              </w:pPrChange>
            </w:pPr>
            <w:del w:id="58" w:author="S127342" w:date="2012-02-04T03:00:00Z">
              <w:r w:rsidRPr="00210652" w:rsidDel="003D5A37">
                <w:rPr>
                  <w:rFonts w:ascii="Times" w:hAnsi="Times" w:cs="Times"/>
                  <w:lang w:eastAsia="ko-KR"/>
                </w:rPr>
                <w:delText>6</w:delText>
              </w:r>
            </w:del>
          </w:p>
        </w:tc>
        <w:tc>
          <w:tcPr>
            <w:tcW w:w="1656" w:type="dxa"/>
          </w:tcPr>
          <w:p w:rsidR="00DA35AD" w:rsidRPr="00210652" w:rsidRDefault="00DA35AD" w:rsidP="00C471C2">
            <w:pPr>
              <w:keepNext/>
              <w:keepLines/>
              <w:spacing w:beforeLines="25" w:afterLines="25"/>
              <w:jc w:val="center"/>
              <w:rPr>
                <w:lang w:eastAsia="ko-KR"/>
              </w:rPr>
              <w:pPrChange w:id="59" w:author="S127342" w:date="2012-02-04T03:00:00Z">
                <w:pPr>
                  <w:keepNext/>
                  <w:keepLines/>
                  <w:spacing w:beforeLines="25" w:afterLines="25"/>
                  <w:jc w:val="center"/>
                </w:pPr>
              </w:pPrChange>
            </w:pPr>
            <w:del w:id="60" w:author="S127342" w:date="2012-02-04T03:00:00Z">
              <w:r w:rsidDel="003D5A37">
                <w:rPr>
                  <w:lang w:eastAsia="ko-KR"/>
                </w:rPr>
                <w:delText>0</w:delText>
              </w:r>
            </w:del>
          </w:p>
        </w:tc>
        <w:tc>
          <w:tcPr>
            <w:tcW w:w="1656" w:type="dxa"/>
          </w:tcPr>
          <w:p w:rsidR="00DA35AD" w:rsidRPr="00210652" w:rsidRDefault="00DA35AD" w:rsidP="00C471C2">
            <w:pPr>
              <w:keepNext/>
              <w:keepLines/>
              <w:spacing w:beforeLines="25" w:afterLines="25"/>
              <w:jc w:val="center"/>
              <w:rPr>
                <w:lang w:eastAsia="ko-KR"/>
              </w:rPr>
              <w:pPrChange w:id="61" w:author="S127342" w:date="2012-02-04T03:00:00Z">
                <w:pPr>
                  <w:keepNext/>
                  <w:keepLines/>
                  <w:spacing w:beforeLines="25" w:afterLines="25"/>
                  <w:jc w:val="center"/>
                </w:pPr>
              </w:pPrChange>
            </w:pPr>
            <w:del w:id="62" w:author="S127342" w:date="2012-02-04T03:00:00Z">
              <w:r w:rsidDel="003D5A37">
                <w:rPr>
                  <w:lang w:eastAsia="ko-KR"/>
                </w:rPr>
                <w:delText>0</w:delText>
              </w:r>
            </w:del>
          </w:p>
        </w:tc>
        <w:tc>
          <w:tcPr>
            <w:tcW w:w="1656" w:type="dxa"/>
          </w:tcPr>
          <w:p w:rsidR="00DA35AD" w:rsidRPr="00210652" w:rsidRDefault="00DA35AD" w:rsidP="00C471C2">
            <w:pPr>
              <w:keepNext/>
              <w:keepLines/>
              <w:spacing w:beforeLines="25" w:afterLines="25"/>
              <w:jc w:val="center"/>
              <w:rPr>
                <w:lang w:eastAsia="ko-KR"/>
              </w:rPr>
              <w:pPrChange w:id="63" w:author="S127342" w:date="2012-02-04T03:00:00Z">
                <w:pPr>
                  <w:keepNext/>
                  <w:keepLines/>
                  <w:spacing w:beforeLines="25" w:afterLines="25"/>
                  <w:jc w:val="center"/>
                </w:pPr>
              </w:pPrChange>
            </w:pPr>
            <w:del w:id="64" w:author="S127342" w:date="2012-02-04T03:00:00Z">
              <w:r w:rsidDel="003D5A37">
                <w:rPr>
                  <w:lang w:eastAsia="ko-KR"/>
                </w:rPr>
                <w:delText>0</w:delText>
              </w:r>
            </w:del>
          </w:p>
        </w:tc>
        <w:tc>
          <w:tcPr>
            <w:tcW w:w="1656" w:type="dxa"/>
          </w:tcPr>
          <w:p w:rsidR="00DA35AD" w:rsidRPr="00210652" w:rsidRDefault="00DA35AD" w:rsidP="00C471C2">
            <w:pPr>
              <w:keepNext/>
              <w:keepLines/>
              <w:spacing w:beforeLines="25" w:afterLines="25"/>
              <w:jc w:val="center"/>
              <w:rPr>
                <w:lang w:eastAsia="ko-KR"/>
              </w:rPr>
              <w:pPrChange w:id="65" w:author="S127342" w:date="2012-02-04T03:00:00Z">
                <w:pPr>
                  <w:keepNext/>
                  <w:keepLines/>
                  <w:spacing w:beforeLines="25" w:afterLines="25"/>
                  <w:jc w:val="center"/>
                </w:pPr>
              </w:pPrChange>
            </w:pPr>
            <w:del w:id="66" w:author="S127342" w:date="2012-02-04T03:00:00Z">
              <w:r w:rsidDel="003D5A37">
                <w:rPr>
                  <w:lang w:eastAsia="ko-KR"/>
                </w:rPr>
                <w:delText>0</w:delText>
              </w:r>
            </w:del>
          </w:p>
        </w:tc>
      </w:tr>
      <w:tr w:rsidR="00DA35AD" w:rsidRPr="00210652" w:rsidTr="00C471C2">
        <w:trPr>
          <w:jc w:val="center"/>
        </w:trPr>
        <w:tc>
          <w:tcPr>
            <w:tcW w:w="1656" w:type="dxa"/>
          </w:tcPr>
          <w:p w:rsidR="00DA35AD" w:rsidRPr="00210652" w:rsidRDefault="00DA35AD" w:rsidP="00C471C2">
            <w:pPr>
              <w:keepNext/>
              <w:keepLines/>
              <w:spacing w:beforeLines="25" w:afterLines="25"/>
              <w:jc w:val="center"/>
              <w:rPr>
                <w:rFonts w:ascii="Times" w:hAnsi="Times" w:cs="Times"/>
                <w:lang w:eastAsia="ko-KR"/>
              </w:rPr>
              <w:pPrChange w:id="67" w:author="S127342" w:date="2012-02-04T03:00:00Z">
                <w:pPr>
                  <w:keepNext/>
                  <w:keepLines/>
                  <w:spacing w:beforeLines="25" w:afterLines="25"/>
                  <w:jc w:val="center"/>
                </w:pPr>
              </w:pPrChange>
            </w:pPr>
            <w:del w:id="68" w:author="S127342" w:date="2012-02-04T03:00:00Z">
              <w:r w:rsidRPr="00210652" w:rsidDel="003D5A37">
                <w:rPr>
                  <w:rFonts w:ascii="Times" w:hAnsi="Times" w:cs="Times"/>
                  <w:lang w:eastAsia="ko-KR"/>
                </w:rPr>
                <w:delText>7-8</w:delText>
              </w:r>
            </w:del>
          </w:p>
        </w:tc>
        <w:tc>
          <w:tcPr>
            <w:tcW w:w="1656" w:type="dxa"/>
          </w:tcPr>
          <w:p w:rsidR="00DA35AD" w:rsidRPr="00210652" w:rsidRDefault="00DA35AD" w:rsidP="00C471C2">
            <w:pPr>
              <w:keepNext/>
              <w:keepLines/>
              <w:spacing w:beforeLines="25" w:afterLines="25"/>
              <w:jc w:val="center"/>
              <w:rPr>
                <w:lang w:eastAsia="ko-KR"/>
              </w:rPr>
              <w:pPrChange w:id="69" w:author="S127342" w:date="2012-02-04T03:00:00Z">
                <w:pPr>
                  <w:keepNext/>
                  <w:keepLines/>
                  <w:spacing w:beforeLines="25" w:afterLines="25"/>
                  <w:jc w:val="center"/>
                </w:pPr>
              </w:pPrChange>
            </w:pPr>
            <w:del w:id="70" w:author="S127342" w:date="2012-02-04T03:00:00Z">
              <w:r w:rsidRPr="00210652" w:rsidDel="003D5A37">
                <w:rPr>
                  <w:lang w:eastAsia="ko-KR"/>
                </w:rPr>
                <w:delText>2</w:delText>
              </w:r>
            </w:del>
          </w:p>
        </w:tc>
        <w:tc>
          <w:tcPr>
            <w:tcW w:w="1656" w:type="dxa"/>
          </w:tcPr>
          <w:p w:rsidR="00DA35AD" w:rsidRPr="00210652" w:rsidRDefault="00DA35AD" w:rsidP="00C471C2">
            <w:pPr>
              <w:keepNext/>
              <w:keepLines/>
              <w:spacing w:beforeLines="25" w:afterLines="25"/>
              <w:jc w:val="center"/>
              <w:rPr>
                <w:lang w:eastAsia="ko-KR"/>
              </w:rPr>
              <w:pPrChange w:id="71" w:author="S127342" w:date="2012-02-04T03:00:00Z">
                <w:pPr>
                  <w:keepNext/>
                  <w:keepLines/>
                  <w:spacing w:beforeLines="25" w:afterLines="25"/>
                  <w:jc w:val="center"/>
                </w:pPr>
              </w:pPrChange>
            </w:pPr>
            <w:del w:id="72" w:author="S127342" w:date="2012-02-04T03:00:00Z">
              <w:r w:rsidRPr="00210652" w:rsidDel="003D5A37">
                <w:rPr>
                  <w:lang w:eastAsia="ko-KR"/>
                </w:rPr>
                <w:delText>2</w:delText>
              </w:r>
            </w:del>
          </w:p>
        </w:tc>
        <w:tc>
          <w:tcPr>
            <w:tcW w:w="1656" w:type="dxa"/>
          </w:tcPr>
          <w:p w:rsidR="00DA35AD" w:rsidRPr="00210652" w:rsidRDefault="00DA35AD" w:rsidP="00C471C2">
            <w:pPr>
              <w:keepNext/>
              <w:keepLines/>
              <w:spacing w:beforeLines="25" w:afterLines="25"/>
              <w:jc w:val="center"/>
              <w:rPr>
                <w:lang w:eastAsia="ko-KR"/>
              </w:rPr>
              <w:pPrChange w:id="73" w:author="S127342" w:date="2012-02-04T03:00:00Z">
                <w:pPr>
                  <w:keepNext/>
                  <w:keepLines/>
                  <w:spacing w:beforeLines="25" w:afterLines="25"/>
                  <w:jc w:val="center"/>
                </w:pPr>
              </w:pPrChange>
            </w:pPr>
            <w:del w:id="74" w:author="S127342" w:date="2012-02-04T03:00:00Z">
              <w:r w:rsidDel="003D5A37">
                <w:rPr>
                  <w:lang w:eastAsia="ko-KR"/>
                </w:rPr>
                <w:delText>0</w:delText>
              </w:r>
            </w:del>
          </w:p>
        </w:tc>
        <w:tc>
          <w:tcPr>
            <w:tcW w:w="1656" w:type="dxa"/>
          </w:tcPr>
          <w:p w:rsidR="00DA35AD" w:rsidRPr="00210652" w:rsidRDefault="00DA35AD" w:rsidP="00C471C2">
            <w:pPr>
              <w:keepNext/>
              <w:keepLines/>
              <w:spacing w:beforeLines="25" w:afterLines="25"/>
              <w:jc w:val="center"/>
              <w:rPr>
                <w:lang w:eastAsia="ko-KR"/>
              </w:rPr>
              <w:pPrChange w:id="75" w:author="S127342" w:date="2012-02-04T03:00:00Z">
                <w:pPr>
                  <w:keepNext/>
                  <w:keepLines/>
                  <w:spacing w:beforeLines="25" w:afterLines="25"/>
                  <w:jc w:val="center"/>
                </w:pPr>
              </w:pPrChange>
            </w:pPr>
            <w:del w:id="76" w:author="S127342" w:date="2012-02-04T03:00:00Z">
              <w:r w:rsidDel="003D5A37">
                <w:rPr>
                  <w:lang w:eastAsia="ko-KR"/>
                </w:rPr>
                <w:delText>0</w:delText>
              </w:r>
            </w:del>
          </w:p>
        </w:tc>
      </w:tr>
      <w:tr w:rsidR="00DA35AD" w:rsidRPr="00210652" w:rsidTr="00C471C2">
        <w:trPr>
          <w:jc w:val="center"/>
        </w:trPr>
        <w:tc>
          <w:tcPr>
            <w:tcW w:w="1656" w:type="dxa"/>
          </w:tcPr>
          <w:p w:rsidR="00DA35AD" w:rsidRPr="00210652" w:rsidRDefault="00DA35AD" w:rsidP="00C471C2">
            <w:pPr>
              <w:keepNext/>
              <w:keepLines/>
              <w:spacing w:beforeLines="25" w:afterLines="25"/>
              <w:jc w:val="center"/>
              <w:rPr>
                <w:rFonts w:ascii="Times" w:hAnsi="Times" w:cs="Times"/>
                <w:lang w:eastAsia="ko-KR"/>
              </w:rPr>
              <w:pPrChange w:id="77" w:author="S127342" w:date="2012-02-04T03:00:00Z">
                <w:pPr>
                  <w:keepNext/>
                  <w:keepLines/>
                  <w:spacing w:beforeLines="25" w:afterLines="25"/>
                  <w:jc w:val="center"/>
                </w:pPr>
              </w:pPrChange>
            </w:pPr>
            <w:del w:id="78" w:author="S127342" w:date="2012-02-04T03:00:00Z">
              <w:r w:rsidRPr="00210652" w:rsidDel="003D5A37">
                <w:rPr>
                  <w:rFonts w:ascii="Times" w:hAnsi="Times" w:cs="Times"/>
                  <w:lang w:eastAsia="ko-KR"/>
                </w:rPr>
                <w:delText>9-10</w:delText>
              </w:r>
            </w:del>
          </w:p>
        </w:tc>
        <w:tc>
          <w:tcPr>
            <w:tcW w:w="1656" w:type="dxa"/>
          </w:tcPr>
          <w:p w:rsidR="00DA35AD" w:rsidRPr="00210652" w:rsidRDefault="00DA35AD" w:rsidP="00C471C2">
            <w:pPr>
              <w:keepNext/>
              <w:keepLines/>
              <w:spacing w:beforeLines="25" w:afterLines="25"/>
              <w:jc w:val="center"/>
              <w:rPr>
                <w:lang w:eastAsia="ko-KR"/>
              </w:rPr>
              <w:pPrChange w:id="79" w:author="S127342" w:date="2012-02-04T03:00:00Z">
                <w:pPr>
                  <w:keepNext/>
                  <w:keepLines/>
                  <w:spacing w:beforeLines="25" w:afterLines="25"/>
                  <w:jc w:val="center"/>
                </w:pPr>
              </w:pPrChange>
            </w:pPr>
            <w:del w:id="80" w:author="S127342" w:date="2012-02-04T03:00:00Z">
              <w:r w:rsidDel="003D5A37">
                <w:rPr>
                  <w:lang w:eastAsia="ko-KR"/>
                </w:rPr>
                <w:delText>0</w:delText>
              </w:r>
            </w:del>
          </w:p>
        </w:tc>
        <w:tc>
          <w:tcPr>
            <w:tcW w:w="1656" w:type="dxa"/>
          </w:tcPr>
          <w:p w:rsidR="00DA35AD" w:rsidRPr="00210652" w:rsidRDefault="00DA35AD" w:rsidP="00C471C2">
            <w:pPr>
              <w:keepNext/>
              <w:keepLines/>
              <w:spacing w:beforeLines="25" w:afterLines="25"/>
              <w:jc w:val="center"/>
              <w:rPr>
                <w:lang w:eastAsia="ko-KR"/>
              </w:rPr>
              <w:pPrChange w:id="81" w:author="S127342" w:date="2012-02-04T03:00:00Z">
                <w:pPr>
                  <w:keepNext/>
                  <w:keepLines/>
                  <w:spacing w:beforeLines="25" w:afterLines="25"/>
                  <w:jc w:val="center"/>
                </w:pPr>
              </w:pPrChange>
            </w:pPr>
            <w:del w:id="82" w:author="S127342" w:date="2012-02-04T03:00:00Z">
              <w:r w:rsidDel="003D5A37">
                <w:rPr>
                  <w:lang w:eastAsia="ko-KR"/>
                </w:rPr>
                <w:delText>0</w:delText>
              </w:r>
            </w:del>
          </w:p>
        </w:tc>
        <w:tc>
          <w:tcPr>
            <w:tcW w:w="1656" w:type="dxa"/>
          </w:tcPr>
          <w:p w:rsidR="00DA35AD" w:rsidRPr="00210652" w:rsidRDefault="00DA35AD" w:rsidP="00C471C2">
            <w:pPr>
              <w:keepNext/>
              <w:keepLines/>
              <w:spacing w:beforeLines="25" w:afterLines="25"/>
              <w:jc w:val="center"/>
              <w:rPr>
                <w:lang w:eastAsia="ko-KR"/>
              </w:rPr>
              <w:pPrChange w:id="83" w:author="S127342" w:date="2012-02-04T03:00:00Z">
                <w:pPr>
                  <w:keepNext/>
                  <w:keepLines/>
                  <w:spacing w:beforeLines="25" w:afterLines="25"/>
                  <w:jc w:val="center"/>
                </w:pPr>
              </w:pPrChange>
            </w:pPr>
            <w:del w:id="84" w:author="S127342" w:date="2012-02-04T03:00:00Z">
              <w:r w:rsidDel="003D5A37">
                <w:rPr>
                  <w:lang w:eastAsia="ko-KR"/>
                </w:rPr>
                <w:delText>0</w:delText>
              </w:r>
            </w:del>
          </w:p>
        </w:tc>
        <w:tc>
          <w:tcPr>
            <w:tcW w:w="1656" w:type="dxa"/>
          </w:tcPr>
          <w:p w:rsidR="00DA35AD" w:rsidRPr="00210652" w:rsidRDefault="00DA35AD" w:rsidP="00C471C2">
            <w:pPr>
              <w:keepNext/>
              <w:keepLines/>
              <w:spacing w:beforeLines="25" w:afterLines="25"/>
              <w:jc w:val="center"/>
              <w:rPr>
                <w:lang w:eastAsia="ko-KR"/>
              </w:rPr>
              <w:pPrChange w:id="85" w:author="S127342" w:date="2012-02-04T03:00:00Z">
                <w:pPr>
                  <w:keepNext/>
                  <w:keepLines/>
                  <w:spacing w:beforeLines="25" w:afterLines="25"/>
                  <w:jc w:val="center"/>
                </w:pPr>
              </w:pPrChange>
            </w:pPr>
            <w:del w:id="86" w:author="S127342" w:date="2012-02-04T03:00:00Z">
              <w:r w:rsidDel="003D5A37">
                <w:rPr>
                  <w:lang w:eastAsia="ko-KR"/>
                </w:rPr>
                <w:delText>0</w:delText>
              </w:r>
            </w:del>
          </w:p>
        </w:tc>
      </w:tr>
      <w:tr w:rsidR="00DA35AD" w:rsidRPr="00210652" w:rsidTr="00C471C2">
        <w:trPr>
          <w:jc w:val="center"/>
        </w:trPr>
        <w:tc>
          <w:tcPr>
            <w:tcW w:w="1656" w:type="dxa"/>
          </w:tcPr>
          <w:p w:rsidR="00DA35AD" w:rsidRPr="00210652" w:rsidRDefault="00DA35AD" w:rsidP="00C471C2">
            <w:pPr>
              <w:keepNext/>
              <w:keepLines/>
              <w:spacing w:beforeLines="25" w:afterLines="25"/>
              <w:jc w:val="center"/>
              <w:rPr>
                <w:rFonts w:ascii="Times" w:hAnsi="Times" w:cs="Times"/>
                <w:lang w:eastAsia="ko-KR"/>
              </w:rPr>
              <w:pPrChange w:id="87" w:author="S127342" w:date="2012-02-04T03:00:00Z">
                <w:pPr>
                  <w:keepNext/>
                  <w:keepLines/>
                  <w:spacing w:beforeLines="25" w:afterLines="25"/>
                  <w:jc w:val="center"/>
                </w:pPr>
              </w:pPrChange>
            </w:pPr>
            <w:del w:id="88" w:author="S127342" w:date="2012-02-04T03:00:00Z">
              <w:r w:rsidRPr="00210652" w:rsidDel="003D5A37">
                <w:rPr>
                  <w:rFonts w:ascii="Times" w:hAnsi="Times" w:cs="Times"/>
                  <w:lang w:eastAsia="ko-KR"/>
                </w:rPr>
                <w:delText>11-12</w:delText>
              </w:r>
            </w:del>
          </w:p>
        </w:tc>
        <w:tc>
          <w:tcPr>
            <w:tcW w:w="1656" w:type="dxa"/>
          </w:tcPr>
          <w:p w:rsidR="00DA35AD" w:rsidRPr="00210652" w:rsidRDefault="00DA35AD" w:rsidP="00C471C2">
            <w:pPr>
              <w:keepNext/>
              <w:keepLines/>
              <w:spacing w:beforeLines="25" w:afterLines="25"/>
              <w:jc w:val="center"/>
              <w:rPr>
                <w:lang w:eastAsia="ko-KR"/>
              </w:rPr>
              <w:pPrChange w:id="89" w:author="S127342" w:date="2012-02-04T03:00:00Z">
                <w:pPr>
                  <w:keepNext/>
                  <w:keepLines/>
                  <w:spacing w:beforeLines="25" w:afterLines="25"/>
                  <w:jc w:val="center"/>
                </w:pPr>
              </w:pPrChange>
            </w:pPr>
            <w:del w:id="90" w:author="S127342" w:date="2012-02-04T03:00:00Z">
              <w:r w:rsidRPr="00210652" w:rsidDel="003D5A37">
                <w:rPr>
                  <w:lang w:eastAsia="ko-KR"/>
                </w:rPr>
                <w:delText>1</w:delText>
              </w:r>
            </w:del>
          </w:p>
        </w:tc>
        <w:tc>
          <w:tcPr>
            <w:tcW w:w="1656" w:type="dxa"/>
          </w:tcPr>
          <w:p w:rsidR="00DA35AD" w:rsidRPr="00210652" w:rsidRDefault="00DA35AD" w:rsidP="00C471C2">
            <w:pPr>
              <w:keepNext/>
              <w:keepLines/>
              <w:spacing w:beforeLines="25" w:afterLines="25"/>
              <w:jc w:val="center"/>
              <w:rPr>
                <w:lang w:eastAsia="ko-KR"/>
              </w:rPr>
              <w:pPrChange w:id="91" w:author="S127342" w:date="2012-02-04T03:00:00Z">
                <w:pPr>
                  <w:keepNext/>
                  <w:keepLines/>
                  <w:spacing w:beforeLines="25" w:afterLines="25"/>
                  <w:jc w:val="center"/>
                </w:pPr>
              </w:pPrChange>
            </w:pPr>
            <w:del w:id="92" w:author="S127342" w:date="2012-02-04T03:00:00Z">
              <w:r w:rsidRPr="00210652" w:rsidDel="003D5A37">
                <w:rPr>
                  <w:lang w:eastAsia="ko-KR"/>
                </w:rPr>
                <w:delText>1</w:delText>
              </w:r>
            </w:del>
          </w:p>
        </w:tc>
        <w:tc>
          <w:tcPr>
            <w:tcW w:w="1656" w:type="dxa"/>
          </w:tcPr>
          <w:p w:rsidR="00DA35AD" w:rsidRPr="00210652" w:rsidRDefault="00DA35AD" w:rsidP="00C471C2">
            <w:pPr>
              <w:keepNext/>
              <w:keepLines/>
              <w:spacing w:beforeLines="25" w:afterLines="25"/>
              <w:jc w:val="center"/>
              <w:rPr>
                <w:lang w:eastAsia="ko-KR"/>
              </w:rPr>
              <w:pPrChange w:id="93" w:author="S127342" w:date="2012-02-04T03:00:00Z">
                <w:pPr>
                  <w:keepNext/>
                  <w:keepLines/>
                  <w:spacing w:beforeLines="25" w:afterLines="25"/>
                  <w:jc w:val="center"/>
                </w:pPr>
              </w:pPrChange>
            </w:pPr>
            <w:del w:id="94" w:author="S127342" w:date="2012-02-04T03:00:00Z">
              <w:r w:rsidDel="003D5A37">
                <w:rPr>
                  <w:lang w:eastAsia="ko-KR"/>
                </w:rPr>
                <w:delText>0</w:delText>
              </w:r>
            </w:del>
          </w:p>
        </w:tc>
        <w:tc>
          <w:tcPr>
            <w:tcW w:w="1656" w:type="dxa"/>
          </w:tcPr>
          <w:p w:rsidR="00DA35AD" w:rsidRPr="00210652" w:rsidRDefault="00DA35AD" w:rsidP="00C471C2">
            <w:pPr>
              <w:keepNext/>
              <w:keepLines/>
              <w:spacing w:beforeLines="25" w:afterLines="25"/>
              <w:jc w:val="center"/>
              <w:rPr>
                <w:lang w:eastAsia="ko-KR"/>
              </w:rPr>
              <w:pPrChange w:id="95" w:author="S127342" w:date="2012-02-04T03:00:00Z">
                <w:pPr>
                  <w:keepNext/>
                  <w:keepLines/>
                  <w:spacing w:beforeLines="25" w:afterLines="25"/>
                  <w:jc w:val="center"/>
                </w:pPr>
              </w:pPrChange>
            </w:pPr>
            <w:del w:id="96" w:author="S127342" w:date="2012-02-04T03:00:00Z">
              <w:r w:rsidDel="003D5A37">
                <w:rPr>
                  <w:lang w:eastAsia="ko-KR"/>
                </w:rPr>
                <w:delText>0</w:delText>
              </w:r>
            </w:del>
          </w:p>
        </w:tc>
      </w:tr>
      <w:tr w:rsidR="00DA35AD" w:rsidRPr="00210652" w:rsidTr="00C471C2">
        <w:trPr>
          <w:jc w:val="center"/>
        </w:trPr>
        <w:tc>
          <w:tcPr>
            <w:tcW w:w="1656" w:type="dxa"/>
          </w:tcPr>
          <w:p w:rsidR="00DA35AD" w:rsidRPr="00210652" w:rsidRDefault="00DA35AD" w:rsidP="00C471C2">
            <w:pPr>
              <w:keepNext/>
              <w:keepLines/>
              <w:spacing w:beforeLines="25" w:afterLines="25"/>
              <w:jc w:val="center"/>
              <w:rPr>
                <w:rFonts w:ascii="Times" w:hAnsi="Times" w:cs="Times"/>
                <w:lang w:eastAsia="ko-KR"/>
              </w:rPr>
              <w:pPrChange w:id="97" w:author="S127342" w:date="2012-02-04T03:00:00Z">
                <w:pPr>
                  <w:keepNext/>
                  <w:keepLines/>
                  <w:spacing w:beforeLines="25" w:afterLines="25"/>
                  <w:jc w:val="center"/>
                </w:pPr>
              </w:pPrChange>
            </w:pPr>
            <w:del w:id="98" w:author="S127342" w:date="2012-02-04T03:00:00Z">
              <w:r w:rsidRPr="00210652" w:rsidDel="003D5A37">
                <w:rPr>
                  <w:rFonts w:ascii="Times" w:hAnsi="Times" w:cs="Times"/>
                  <w:lang w:eastAsia="ko-KR"/>
                </w:rPr>
                <w:delText>13-14</w:delText>
              </w:r>
            </w:del>
          </w:p>
        </w:tc>
        <w:tc>
          <w:tcPr>
            <w:tcW w:w="1656" w:type="dxa"/>
          </w:tcPr>
          <w:p w:rsidR="00DA35AD" w:rsidRPr="00210652" w:rsidRDefault="00DA35AD" w:rsidP="00C471C2">
            <w:pPr>
              <w:keepNext/>
              <w:keepLines/>
              <w:spacing w:beforeLines="25" w:afterLines="25"/>
              <w:jc w:val="center"/>
              <w:rPr>
                <w:lang w:eastAsia="ko-KR"/>
              </w:rPr>
              <w:pPrChange w:id="99" w:author="S127342" w:date="2012-02-04T03:00:00Z">
                <w:pPr>
                  <w:keepNext/>
                  <w:keepLines/>
                  <w:spacing w:beforeLines="25" w:afterLines="25"/>
                  <w:jc w:val="center"/>
                </w:pPr>
              </w:pPrChange>
            </w:pPr>
            <w:del w:id="100" w:author="S127342" w:date="2012-02-04T03:00:00Z">
              <w:r w:rsidDel="003D5A37">
                <w:rPr>
                  <w:lang w:eastAsia="ko-KR"/>
                </w:rPr>
                <w:delText>0</w:delText>
              </w:r>
            </w:del>
          </w:p>
        </w:tc>
        <w:tc>
          <w:tcPr>
            <w:tcW w:w="1656" w:type="dxa"/>
          </w:tcPr>
          <w:p w:rsidR="00DA35AD" w:rsidRPr="00210652" w:rsidRDefault="00DA35AD" w:rsidP="00C471C2">
            <w:pPr>
              <w:keepNext/>
              <w:keepLines/>
              <w:spacing w:beforeLines="25" w:afterLines="25"/>
              <w:jc w:val="center"/>
              <w:rPr>
                <w:lang w:eastAsia="ko-KR"/>
              </w:rPr>
              <w:pPrChange w:id="101" w:author="S127342" w:date="2012-02-04T03:00:00Z">
                <w:pPr>
                  <w:keepNext/>
                  <w:keepLines/>
                  <w:spacing w:beforeLines="25" w:afterLines="25"/>
                  <w:jc w:val="center"/>
                </w:pPr>
              </w:pPrChange>
            </w:pPr>
            <w:del w:id="102" w:author="S127342" w:date="2012-02-04T03:00:00Z">
              <w:r w:rsidDel="003D5A37">
                <w:rPr>
                  <w:lang w:eastAsia="ko-KR"/>
                </w:rPr>
                <w:delText>0</w:delText>
              </w:r>
            </w:del>
          </w:p>
        </w:tc>
        <w:tc>
          <w:tcPr>
            <w:tcW w:w="1656" w:type="dxa"/>
          </w:tcPr>
          <w:p w:rsidR="00DA35AD" w:rsidRPr="00210652" w:rsidRDefault="00DA35AD" w:rsidP="00C471C2">
            <w:pPr>
              <w:keepNext/>
              <w:keepLines/>
              <w:spacing w:beforeLines="25" w:afterLines="25"/>
              <w:jc w:val="center"/>
              <w:rPr>
                <w:lang w:eastAsia="ko-KR"/>
              </w:rPr>
              <w:pPrChange w:id="103" w:author="S127342" w:date="2012-02-04T03:00:00Z">
                <w:pPr>
                  <w:keepNext/>
                  <w:keepLines/>
                  <w:spacing w:beforeLines="25" w:afterLines="25"/>
                  <w:jc w:val="center"/>
                </w:pPr>
              </w:pPrChange>
            </w:pPr>
            <w:del w:id="104" w:author="S127342" w:date="2012-02-04T03:00:00Z">
              <w:r w:rsidDel="003D5A37">
                <w:rPr>
                  <w:lang w:eastAsia="ko-KR"/>
                </w:rPr>
                <w:delText>0</w:delText>
              </w:r>
            </w:del>
          </w:p>
        </w:tc>
        <w:tc>
          <w:tcPr>
            <w:tcW w:w="1656" w:type="dxa"/>
          </w:tcPr>
          <w:p w:rsidR="00DA35AD" w:rsidRPr="00210652" w:rsidRDefault="00DA35AD" w:rsidP="00C471C2">
            <w:pPr>
              <w:keepNext/>
              <w:keepLines/>
              <w:spacing w:beforeLines="25" w:afterLines="25"/>
              <w:jc w:val="center"/>
              <w:rPr>
                <w:lang w:eastAsia="ko-KR"/>
              </w:rPr>
              <w:pPrChange w:id="105" w:author="S127342" w:date="2012-02-04T03:00:00Z">
                <w:pPr>
                  <w:keepNext/>
                  <w:keepLines/>
                  <w:spacing w:beforeLines="25" w:afterLines="25"/>
                  <w:jc w:val="center"/>
                </w:pPr>
              </w:pPrChange>
            </w:pPr>
            <w:del w:id="106" w:author="S127342" w:date="2012-02-04T03:00:00Z">
              <w:r w:rsidDel="003D5A37">
                <w:rPr>
                  <w:lang w:eastAsia="ko-KR"/>
                </w:rPr>
                <w:delText>0</w:delText>
              </w:r>
            </w:del>
          </w:p>
        </w:tc>
      </w:tr>
      <w:tr w:rsidR="00DA35AD" w:rsidRPr="00210652" w:rsidTr="00C471C2">
        <w:trPr>
          <w:jc w:val="center"/>
        </w:trPr>
        <w:tc>
          <w:tcPr>
            <w:tcW w:w="1656" w:type="dxa"/>
          </w:tcPr>
          <w:p w:rsidR="00DA35AD" w:rsidRPr="00210652" w:rsidRDefault="00DA35AD" w:rsidP="00C471C2">
            <w:pPr>
              <w:keepNext/>
              <w:keepLines/>
              <w:spacing w:beforeLines="25" w:afterLines="25"/>
              <w:jc w:val="center"/>
              <w:rPr>
                <w:rFonts w:ascii="Times" w:hAnsi="Times" w:cs="Times"/>
                <w:lang w:eastAsia="ko-KR"/>
              </w:rPr>
              <w:pPrChange w:id="107" w:author="S127342" w:date="2012-02-04T03:00:00Z">
                <w:pPr>
                  <w:keepNext/>
                  <w:keepLines/>
                  <w:spacing w:beforeLines="25" w:afterLines="25"/>
                  <w:jc w:val="center"/>
                </w:pPr>
              </w:pPrChange>
            </w:pPr>
            <w:del w:id="108" w:author="S127342" w:date="2012-02-04T03:00:00Z">
              <w:r w:rsidRPr="00210652" w:rsidDel="003D5A37">
                <w:rPr>
                  <w:rFonts w:ascii="Times" w:hAnsi="Times" w:cs="Times"/>
                  <w:lang w:eastAsia="ko-KR"/>
                </w:rPr>
                <w:delText>15-16</w:delText>
              </w:r>
            </w:del>
          </w:p>
        </w:tc>
        <w:tc>
          <w:tcPr>
            <w:tcW w:w="1656" w:type="dxa"/>
          </w:tcPr>
          <w:p w:rsidR="00DA35AD" w:rsidRPr="00210652" w:rsidRDefault="00DA35AD" w:rsidP="00C471C2">
            <w:pPr>
              <w:keepNext/>
              <w:keepLines/>
              <w:spacing w:beforeLines="25" w:afterLines="25"/>
              <w:jc w:val="center"/>
              <w:rPr>
                <w:lang w:eastAsia="ko-KR"/>
              </w:rPr>
              <w:pPrChange w:id="109" w:author="S127342" w:date="2012-02-04T03:00:00Z">
                <w:pPr>
                  <w:keepNext/>
                  <w:keepLines/>
                  <w:spacing w:beforeLines="25" w:afterLines="25"/>
                  <w:jc w:val="center"/>
                </w:pPr>
              </w:pPrChange>
            </w:pPr>
            <w:del w:id="110" w:author="S127342" w:date="2012-02-04T03:00:00Z">
              <w:r w:rsidRPr="00210652" w:rsidDel="003D5A37">
                <w:rPr>
                  <w:lang w:eastAsia="ko-KR"/>
                </w:rPr>
                <w:delText>2</w:delText>
              </w:r>
            </w:del>
          </w:p>
        </w:tc>
        <w:tc>
          <w:tcPr>
            <w:tcW w:w="1656" w:type="dxa"/>
          </w:tcPr>
          <w:p w:rsidR="00DA35AD" w:rsidRPr="00210652" w:rsidRDefault="00DA35AD" w:rsidP="00C471C2">
            <w:pPr>
              <w:keepNext/>
              <w:keepLines/>
              <w:spacing w:beforeLines="25" w:afterLines="25"/>
              <w:jc w:val="center"/>
              <w:rPr>
                <w:lang w:eastAsia="ko-KR"/>
              </w:rPr>
              <w:pPrChange w:id="111" w:author="S127342" w:date="2012-02-04T03:00:00Z">
                <w:pPr>
                  <w:keepNext/>
                  <w:keepLines/>
                  <w:spacing w:beforeLines="25" w:afterLines="25"/>
                  <w:jc w:val="center"/>
                </w:pPr>
              </w:pPrChange>
            </w:pPr>
            <w:del w:id="112" w:author="S127342" w:date="2012-02-04T03:00:00Z">
              <w:r w:rsidRPr="00210652" w:rsidDel="003D5A37">
                <w:rPr>
                  <w:lang w:eastAsia="ko-KR"/>
                </w:rPr>
                <w:delText>2</w:delText>
              </w:r>
            </w:del>
          </w:p>
        </w:tc>
        <w:tc>
          <w:tcPr>
            <w:tcW w:w="1656" w:type="dxa"/>
          </w:tcPr>
          <w:p w:rsidR="00DA35AD" w:rsidRPr="00210652" w:rsidRDefault="00DA35AD" w:rsidP="00C471C2">
            <w:pPr>
              <w:keepNext/>
              <w:keepLines/>
              <w:spacing w:beforeLines="25" w:afterLines="25"/>
              <w:jc w:val="center"/>
              <w:rPr>
                <w:lang w:eastAsia="ko-KR"/>
              </w:rPr>
              <w:pPrChange w:id="113" w:author="S127342" w:date="2012-02-04T03:00:00Z">
                <w:pPr>
                  <w:keepNext/>
                  <w:keepLines/>
                  <w:spacing w:beforeLines="25" w:afterLines="25"/>
                  <w:jc w:val="center"/>
                </w:pPr>
              </w:pPrChange>
            </w:pPr>
            <w:del w:id="114" w:author="S127342" w:date="2012-02-04T03:00:00Z">
              <w:r w:rsidDel="003D5A37">
                <w:rPr>
                  <w:lang w:eastAsia="ko-KR"/>
                </w:rPr>
                <w:delText>0</w:delText>
              </w:r>
            </w:del>
          </w:p>
        </w:tc>
        <w:tc>
          <w:tcPr>
            <w:tcW w:w="1656" w:type="dxa"/>
          </w:tcPr>
          <w:p w:rsidR="00DA35AD" w:rsidRPr="00210652" w:rsidRDefault="00DA35AD" w:rsidP="00C471C2">
            <w:pPr>
              <w:keepNext/>
              <w:keepLines/>
              <w:spacing w:beforeLines="25" w:afterLines="25"/>
              <w:jc w:val="center"/>
              <w:rPr>
                <w:lang w:eastAsia="ko-KR"/>
              </w:rPr>
              <w:pPrChange w:id="115" w:author="S127342" w:date="2012-02-04T03:00:00Z">
                <w:pPr>
                  <w:keepNext/>
                  <w:keepLines/>
                  <w:spacing w:beforeLines="25" w:afterLines="25"/>
                  <w:jc w:val="center"/>
                </w:pPr>
              </w:pPrChange>
            </w:pPr>
            <w:del w:id="116" w:author="S127342" w:date="2012-02-04T03:00:00Z">
              <w:r w:rsidDel="003D5A37">
                <w:rPr>
                  <w:lang w:eastAsia="ko-KR"/>
                </w:rPr>
                <w:delText>0</w:delText>
              </w:r>
            </w:del>
          </w:p>
        </w:tc>
      </w:tr>
      <w:tr w:rsidR="00DA35AD" w:rsidRPr="00210652" w:rsidTr="00C471C2">
        <w:trPr>
          <w:jc w:val="center"/>
        </w:trPr>
        <w:tc>
          <w:tcPr>
            <w:tcW w:w="1656" w:type="dxa"/>
          </w:tcPr>
          <w:p w:rsidR="00DA35AD" w:rsidRPr="00210652" w:rsidRDefault="00DA35AD" w:rsidP="00C471C2">
            <w:pPr>
              <w:keepNext/>
              <w:keepLines/>
              <w:spacing w:beforeLines="25" w:afterLines="25"/>
              <w:jc w:val="center"/>
              <w:rPr>
                <w:rFonts w:ascii="Times" w:hAnsi="Times" w:cs="Times"/>
                <w:lang w:eastAsia="ko-KR"/>
              </w:rPr>
              <w:pPrChange w:id="117" w:author="S127342" w:date="2012-02-04T03:00:00Z">
                <w:pPr>
                  <w:keepNext/>
                  <w:keepLines/>
                  <w:spacing w:beforeLines="25" w:afterLines="25"/>
                  <w:jc w:val="center"/>
                </w:pPr>
              </w:pPrChange>
            </w:pPr>
            <w:del w:id="118" w:author="S127342" w:date="2012-02-04T03:00:00Z">
              <w:r w:rsidRPr="00210652" w:rsidDel="003D5A37">
                <w:rPr>
                  <w:rFonts w:ascii="Times" w:hAnsi="Times" w:cs="Times"/>
                  <w:lang w:eastAsia="ko-KR"/>
                </w:rPr>
                <w:delText>17-19</w:delText>
              </w:r>
            </w:del>
          </w:p>
        </w:tc>
        <w:tc>
          <w:tcPr>
            <w:tcW w:w="1656" w:type="dxa"/>
          </w:tcPr>
          <w:p w:rsidR="00DA35AD" w:rsidRPr="00210652" w:rsidRDefault="00DA35AD" w:rsidP="00C471C2">
            <w:pPr>
              <w:keepNext/>
              <w:keepLines/>
              <w:spacing w:beforeLines="25" w:afterLines="25"/>
              <w:jc w:val="center"/>
              <w:rPr>
                <w:lang w:eastAsia="ko-KR"/>
              </w:rPr>
              <w:pPrChange w:id="119" w:author="S127342" w:date="2012-02-04T03:00:00Z">
                <w:pPr>
                  <w:keepNext/>
                  <w:keepLines/>
                  <w:spacing w:beforeLines="25" w:afterLines="25"/>
                  <w:jc w:val="center"/>
                </w:pPr>
              </w:pPrChange>
            </w:pPr>
            <w:del w:id="120" w:author="S127342" w:date="2012-02-04T03:00:00Z">
              <w:r w:rsidDel="003D5A37">
                <w:rPr>
                  <w:lang w:eastAsia="ko-KR"/>
                </w:rPr>
                <w:delText>0</w:delText>
              </w:r>
            </w:del>
          </w:p>
        </w:tc>
        <w:tc>
          <w:tcPr>
            <w:tcW w:w="1656" w:type="dxa"/>
          </w:tcPr>
          <w:p w:rsidR="00DA35AD" w:rsidRPr="00210652" w:rsidRDefault="00DA35AD" w:rsidP="00C471C2">
            <w:pPr>
              <w:keepNext/>
              <w:keepLines/>
              <w:spacing w:beforeLines="25" w:afterLines="25"/>
              <w:jc w:val="center"/>
              <w:rPr>
                <w:lang w:eastAsia="ko-KR"/>
              </w:rPr>
              <w:pPrChange w:id="121" w:author="S127342" w:date="2012-02-04T03:00:00Z">
                <w:pPr>
                  <w:keepNext/>
                  <w:keepLines/>
                  <w:spacing w:beforeLines="25" w:afterLines="25"/>
                  <w:jc w:val="center"/>
                </w:pPr>
              </w:pPrChange>
            </w:pPr>
            <w:del w:id="122" w:author="S127342" w:date="2012-02-04T03:00:00Z">
              <w:r w:rsidDel="003D5A37">
                <w:rPr>
                  <w:lang w:eastAsia="ko-KR"/>
                </w:rPr>
                <w:delText>0</w:delText>
              </w:r>
            </w:del>
          </w:p>
        </w:tc>
        <w:tc>
          <w:tcPr>
            <w:tcW w:w="1656" w:type="dxa"/>
          </w:tcPr>
          <w:p w:rsidR="00DA35AD" w:rsidRPr="00210652" w:rsidRDefault="00DA35AD" w:rsidP="00C471C2">
            <w:pPr>
              <w:keepNext/>
              <w:keepLines/>
              <w:spacing w:beforeLines="25" w:afterLines="25"/>
              <w:jc w:val="center"/>
              <w:rPr>
                <w:lang w:eastAsia="ko-KR"/>
              </w:rPr>
              <w:pPrChange w:id="123" w:author="S127342" w:date="2012-02-04T03:00:00Z">
                <w:pPr>
                  <w:keepNext/>
                  <w:keepLines/>
                  <w:spacing w:beforeLines="25" w:afterLines="25"/>
                  <w:jc w:val="center"/>
                </w:pPr>
              </w:pPrChange>
            </w:pPr>
            <w:del w:id="124" w:author="S127342" w:date="2012-02-04T03:00:00Z">
              <w:r w:rsidDel="003D5A37">
                <w:rPr>
                  <w:lang w:eastAsia="ko-KR"/>
                </w:rPr>
                <w:delText>0</w:delText>
              </w:r>
            </w:del>
          </w:p>
        </w:tc>
        <w:tc>
          <w:tcPr>
            <w:tcW w:w="1656" w:type="dxa"/>
          </w:tcPr>
          <w:p w:rsidR="00DA35AD" w:rsidRPr="00210652" w:rsidRDefault="00DA35AD" w:rsidP="00C471C2">
            <w:pPr>
              <w:keepNext/>
              <w:keepLines/>
              <w:spacing w:beforeLines="25" w:afterLines="25"/>
              <w:jc w:val="center"/>
              <w:rPr>
                <w:lang w:eastAsia="ko-KR"/>
              </w:rPr>
              <w:pPrChange w:id="125" w:author="S127342" w:date="2012-02-04T03:00:00Z">
                <w:pPr>
                  <w:keepNext/>
                  <w:keepLines/>
                  <w:spacing w:beforeLines="25" w:afterLines="25"/>
                  <w:jc w:val="center"/>
                </w:pPr>
              </w:pPrChange>
            </w:pPr>
            <w:del w:id="126" w:author="S127342" w:date="2012-02-04T03:00:00Z">
              <w:r w:rsidDel="003D5A37">
                <w:rPr>
                  <w:lang w:eastAsia="ko-KR"/>
                </w:rPr>
                <w:delText>0</w:delText>
              </w:r>
            </w:del>
          </w:p>
        </w:tc>
      </w:tr>
      <w:tr w:rsidR="00DA35AD" w:rsidRPr="00210652" w:rsidTr="00C471C2">
        <w:trPr>
          <w:jc w:val="center"/>
        </w:trPr>
        <w:tc>
          <w:tcPr>
            <w:tcW w:w="1656" w:type="dxa"/>
          </w:tcPr>
          <w:p w:rsidR="00DA35AD" w:rsidRPr="00210652" w:rsidRDefault="00DA35AD" w:rsidP="00C471C2">
            <w:pPr>
              <w:keepNext/>
              <w:keepLines/>
              <w:spacing w:beforeLines="25" w:afterLines="25"/>
              <w:jc w:val="center"/>
              <w:rPr>
                <w:rFonts w:ascii="Times" w:hAnsi="Times" w:cs="Times"/>
                <w:lang w:eastAsia="ko-KR"/>
              </w:rPr>
              <w:pPrChange w:id="127" w:author="S127342" w:date="2012-02-04T03:00:00Z">
                <w:pPr>
                  <w:keepNext/>
                  <w:keepLines/>
                  <w:spacing w:beforeLines="25" w:afterLines="25"/>
                  <w:jc w:val="center"/>
                </w:pPr>
              </w:pPrChange>
            </w:pPr>
            <w:del w:id="128" w:author="S127342" w:date="2012-02-04T03:00:00Z">
              <w:r w:rsidRPr="00210652" w:rsidDel="003D5A37">
                <w:rPr>
                  <w:rFonts w:ascii="Times" w:hAnsi="Times" w:cs="Times"/>
                  <w:lang w:eastAsia="ko-KR"/>
                </w:rPr>
                <w:delText>20-23</w:delText>
              </w:r>
            </w:del>
          </w:p>
        </w:tc>
        <w:tc>
          <w:tcPr>
            <w:tcW w:w="1656" w:type="dxa"/>
          </w:tcPr>
          <w:p w:rsidR="00DA35AD" w:rsidRPr="00210652" w:rsidRDefault="00DA35AD" w:rsidP="00C471C2">
            <w:pPr>
              <w:keepNext/>
              <w:keepLines/>
              <w:spacing w:beforeLines="25" w:afterLines="25"/>
              <w:jc w:val="center"/>
              <w:rPr>
                <w:lang w:eastAsia="ko-KR"/>
              </w:rPr>
              <w:pPrChange w:id="129" w:author="S127342" w:date="2012-02-04T03:00:00Z">
                <w:pPr>
                  <w:keepNext/>
                  <w:keepLines/>
                  <w:spacing w:beforeLines="25" w:afterLines="25"/>
                  <w:jc w:val="center"/>
                </w:pPr>
              </w:pPrChange>
            </w:pPr>
            <w:del w:id="130" w:author="S127342" w:date="2012-02-04T03:00:00Z">
              <w:r w:rsidRPr="00210652" w:rsidDel="003D5A37">
                <w:rPr>
                  <w:lang w:eastAsia="ko-KR"/>
                </w:rPr>
                <w:delText>1</w:delText>
              </w:r>
            </w:del>
          </w:p>
        </w:tc>
        <w:tc>
          <w:tcPr>
            <w:tcW w:w="1656" w:type="dxa"/>
          </w:tcPr>
          <w:p w:rsidR="00DA35AD" w:rsidRPr="00210652" w:rsidRDefault="00DA35AD" w:rsidP="00C471C2">
            <w:pPr>
              <w:keepNext/>
              <w:keepLines/>
              <w:spacing w:beforeLines="25" w:afterLines="25"/>
              <w:jc w:val="center"/>
              <w:rPr>
                <w:lang w:eastAsia="ko-KR"/>
              </w:rPr>
              <w:pPrChange w:id="131" w:author="S127342" w:date="2012-02-04T03:00:00Z">
                <w:pPr>
                  <w:keepNext/>
                  <w:keepLines/>
                  <w:spacing w:beforeLines="25" w:afterLines="25"/>
                  <w:jc w:val="center"/>
                </w:pPr>
              </w:pPrChange>
            </w:pPr>
            <w:del w:id="132" w:author="S127342" w:date="2012-02-04T03:00:00Z">
              <w:r w:rsidRPr="00210652" w:rsidDel="003D5A37">
                <w:rPr>
                  <w:lang w:eastAsia="ko-KR"/>
                </w:rPr>
                <w:delText>1</w:delText>
              </w:r>
            </w:del>
          </w:p>
        </w:tc>
        <w:tc>
          <w:tcPr>
            <w:tcW w:w="1656" w:type="dxa"/>
          </w:tcPr>
          <w:p w:rsidR="00DA35AD" w:rsidRPr="00210652" w:rsidRDefault="00DA35AD" w:rsidP="00C471C2">
            <w:pPr>
              <w:keepNext/>
              <w:keepLines/>
              <w:spacing w:beforeLines="25" w:afterLines="25"/>
              <w:jc w:val="center"/>
              <w:rPr>
                <w:lang w:eastAsia="ko-KR"/>
              </w:rPr>
              <w:pPrChange w:id="133" w:author="S127342" w:date="2012-02-04T03:00:00Z">
                <w:pPr>
                  <w:keepNext/>
                  <w:keepLines/>
                  <w:spacing w:beforeLines="25" w:afterLines="25"/>
                  <w:jc w:val="center"/>
                </w:pPr>
              </w:pPrChange>
            </w:pPr>
            <w:del w:id="134" w:author="S127342" w:date="2012-02-04T03:00:00Z">
              <w:r w:rsidDel="003D5A37">
                <w:rPr>
                  <w:lang w:eastAsia="ko-KR"/>
                </w:rPr>
                <w:delText>0</w:delText>
              </w:r>
            </w:del>
          </w:p>
        </w:tc>
        <w:tc>
          <w:tcPr>
            <w:tcW w:w="1656" w:type="dxa"/>
          </w:tcPr>
          <w:p w:rsidR="00DA35AD" w:rsidRPr="00210652" w:rsidRDefault="00DA35AD" w:rsidP="00C471C2">
            <w:pPr>
              <w:keepNext/>
              <w:keepLines/>
              <w:spacing w:beforeLines="25" w:afterLines="25"/>
              <w:jc w:val="center"/>
              <w:rPr>
                <w:lang w:eastAsia="ko-KR"/>
              </w:rPr>
              <w:pPrChange w:id="135" w:author="S127342" w:date="2012-02-04T03:00:00Z">
                <w:pPr>
                  <w:keepNext/>
                  <w:keepLines/>
                  <w:spacing w:beforeLines="25" w:afterLines="25"/>
                  <w:jc w:val="center"/>
                </w:pPr>
              </w:pPrChange>
            </w:pPr>
            <w:del w:id="136" w:author="S127342" w:date="2012-02-04T03:00:00Z">
              <w:r w:rsidDel="003D5A37">
                <w:rPr>
                  <w:lang w:eastAsia="ko-KR"/>
                </w:rPr>
                <w:delText>0</w:delText>
              </w:r>
            </w:del>
          </w:p>
        </w:tc>
      </w:tr>
      <w:tr w:rsidR="00DA35AD" w:rsidRPr="00210652" w:rsidTr="00C471C2">
        <w:trPr>
          <w:jc w:val="center"/>
        </w:trPr>
        <w:tc>
          <w:tcPr>
            <w:tcW w:w="1656" w:type="dxa"/>
          </w:tcPr>
          <w:p w:rsidR="00DA35AD" w:rsidRPr="00210652" w:rsidRDefault="00DA35AD" w:rsidP="00C471C2">
            <w:pPr>
              <w:keepNext/>
              <w:keepLines/>
              <w:spacing w:beforeLines="25" w:afterLines="25"/>
              <w:jc w:val="center"/>
              <w:rPr>
                <w:rFonts w:ascii="Times" w:hAnsi="Times" w:cs="Times"/>
                <w:lang w:eastAsia="ko-KR"/>
              </w:rPr>
              <w:pPrChange w:id="137" w:author="S127342" w:date="2012-02-04T03:00:00Z">
                <w:pPr>
                  <w:keepNext/>
                  <w:keepLines/>
                  <w:spacing w:beforeLines="25" w:afterLines="25"/>
                  <w:jc w:val="center"/>
                </w:pPr>
              </w:pPrChange>
            </w:pPr>
            <w:del w:id="138" w:author="S127342" w:date="2012-02-04T03:00:00Z">
              <w:r w:rsidRPr="00210652" w:rsidDel="003D5A37">
                <w:rPr>
                  <w:rFonts w:ascii="Times" w:hAnsi="Times" w:cs="Times"/>
                  <w:lang w:eastAsia="ko-KR"/>
                </w:rPr>
                <w:delText>24-27</w:delText>
              </w:r>
            </w:del>
          </w:p>
        </w:tc>
        <w:tc>
          <w:tcPr>
            <w:tcW w:w="1656" w:type="dxa"/>
          </w:tcPr>
          <w:p w:rsidR="00DA35AD" w:rsidRPr="00210652" w:rsidRDefault="00DA35AD" w:rsidP="00C471C2">
            <w:pPr>
              <w:keepNext/>
              <w:keepLines/>
              <w:spacing w:beforeLines="25" w:afterLines="25"/>
              <w:jc w:val="center"/>
              <w:rPr>
                <w:lang w:eastAsia="ko-KR"/>
              </w:rPr>
              <w:pPrChange w:id="139" w:author="S127342" w:date="2012-02-04T03:00:00Z">
                <w:pPr>
                  <w:keepNext/>
                  <w:keepLines/>
                  <w:spacing w:beforeLines="25" w:afterLines="25"/>
                  <w:jc w:val="center"/>
                </w:pPr>
              </w:pPrChange>
            </w:pPr>
            <w:del w:id="140" w:author="S127342" w:date="2012-02-04T03:00:00Z">
              <w:r w:rsidDel="003D5A37">
                <w:rPr>
                  <w:lang w:eastAsia="ko-KR"/>
                </w:rPr>
                <w:delText>0</w:delText>
              </w:r>
            </w:del>
          </w:p>
        </w:tc>
        <w:tc>
          <w:tcPr>
            <w:tcW w:w="1656" w:type="dxa"/>
          </w:tcPr>
          <w:p w:rsidR="00DA35AD" w:rsidRPr="00210652" w:rsidRDefault="00DA35AD" w:rsidP="00C471C2">
            <w:pPr>
              <w:keepNext/>
              <w:keepLines/>
              <w:spacing w:beforeLines="25" w:afterLines="25"/>
              <w:jc w:val="center"/>
              <w:rPr>
                <w:lang w:eastAsia="ko-KR"/>
              </w:rPr>
              <w:pPrChange w:id="141" w:author="S127342" w:date="2012-02-04T03:00:00Z">
                <w:pPr>
                  <w:keepNext/>
                  <w:keepLines/>
                  <w:spacing w:beforeLines="25" w:afterLines="25"/>
                  <w:jc w:val="center"/>
                </w:pPr>
              </w:pPrChange>
            </w:pPr>
            <w:del w:id="142" w:author="S127342" w:date="2012-02-04T03:00:00Z">
              <w:r w:rsidDel="003D5A37">
                <w:rPr>
                  <w:lang w:eastAsia="ko-KR"/>
                </w:rPr>
                <w:delText>0</w:delText>
              </w:r>
            </w:del>
          </w:p>
        </w:tc>
        <w:tc>
          <w:tcPr>
            <w:tcW w:w="1656" w:type="dxa"/>
          </w:tcPr>
          <w:p w:rsidR="00DA35AD" w:rsidRPr="00210652" w:rsidRDefault="00DA35AD" w:rsidP="00C471C2">
            <w:pPr>
              <w:keepNext/>
              <w:keepLines/>
              <w:spacing w:beforeLines="25" w:afterLines="25"/>
              <w:jc w:val="center"/>
              <w:rPr>
                <w:lang w:eastAsia="ko-KR"/>
              </w:rPr>
              <w:pPrChange w:id="143" w:author="S127342" w:date="2012-02-04T03:00:00Z">
                <w:pPr>
                  <w:keepNext/>
                  <w:keepLines/>
                  <w:spacing w:beforeLines="25" w:afterLines="25"/>
                  <w:jc w:val="center"/>
                </w:pPr>
              </w:pPrChange>
            </w:pPr>
            <w:del w:id="144" w:author="S127342" w:date="2012-02-04T03:00:00Z">
              <w:r w:rsidDel="003D5A37">
                <w:rPr>
                  <w:lang w:eastAsia="ko-KR"/>
                </w:rPr>
                <w:delText>0</w:delText>
              </w:r>
            </w:del>
          </w:p>
        </w:tc>
        <w:tc>
          <w:tcPr>
            <w:tcW w:w="1656" w:type="dxa"/>
          </w:tcPr>
          <w:p w:rsidR="00DA35AD" w:rsidRPr="00210652" w:rsidRDefault="00DA35AD" w:rsidP="00C471C2">
            <w:pPr>
              <w:keepNext/>
              <w:keepLines/>
              <w:spacing w:beforeLines="25" w:afterLines="25"/>
              <w:jc w:val="center"/>
              <w:rPr>
                <w:lang w:eastAsia="ko-KR"/>
              </w:rPr>
              <w:pPrChange w:id="145" w:author="S127342" w:date="2012-02-04T03:00:00Z">
                <w:pPr>
                  <w:keepNext/>
                  <w:keepLines/>
                  <w:spacing w:beforeLines="25" w:afterLines="25"/>
                  <w:jc w:val="center"/>
                </w:pPr>
              </w:pPrChange>
            </w:pPr>
            <w:del w:id="146" w:author="S127342" w:date="2012-02-04T03:00:00Z">
              <w:r w:rsidDel="003D5A37">
                <w:rPr>
                  <w:lang w:eastAsia="ko-KR"/>
                </w:rPr>
                <w:delText>0</w:delText>
              </w:r>
            </w:del>
          </w:p>
        </w:tc>
      </w:tr>
      <w:tr w:rsidR="00DA35AD" w:rsidRPr="00210652" w:rsidTr="00C471C2">
        <w:trPr>
          <w:jc w:val="center"/>
        </w:trPr>
        <w:tc>
          <w:tcPr>
            <w:tcW w:w="1656" w:type="dxa"/>
          </w:tcPr>
          <w:p w:rsidR="00DA35AD" w:rsidRPr="00210652" w:rsidRDefault="00DA35AD" w:rsidP="00C471C2">
            <w:pPr>
              <w:keepNext/>
              <w:keepLines/>
              <w:spacing w:beforeLines="25" w:afterLines="25"/>
              <w:jc w:val="center"/>
              <w:rPr>
                <w:rFonts w:ascii="Times" w:hAnsi="Times" w:cs="Times"/>
                <w:lang w:eastAsia="ko-KR"/>
              </w:rPr>
              <w:pPrChange w:id="147" w:author="S127342" w:date="2012-02-04T03:00:00Z">
                <w:pPr>
                  <w:keepNext/>
                  <w:keepLines/>
                  <w:spacing w:beforeLines="25" w:afterLines="25"/>
                  <w:jc w:val="center"/>
                </w:pPr>
              </w:pPrChange>
            </w:pPr>
            <w:del w:id="148" w:author="S127342" w:date="2012-02-04T03:00:00Z">
              <w:r w:rsidRPr="00210652" w:rsidDel="003D5A37">
                <w:rPr>
                  <w:rFonts w:ascii="Times" w:hAnsi="Times" w:cs="Times"/>
                  <w:lang w:eastAsia="ko-KR"/>
                </w:rPr>
                <w:delText>28-31</w:delText>
              </w:r>
            </w:del>
          </w:p>
        </w:tc>
        <w:tc>
          <w:tcPr>
            <w:tcW w:w="1656" w:type="dxa"/>
          </w:tcPr>
          <w:p w:rsidR="00DA35AD" w:rsidRPr="00210652" w:rsidRDefault="00DA35AD" w:rsidP="00C471C2">
            <w:pPr>
              <w:keepNext/>
              <w:keepLines/>
              <w:spacing w:beforeLines="25" w:afterLines="25"/>
              <w:jc w:val="center"/>
              <w:rPr>
                <w:lang w:eastAsia="ko-KR"/>
              </w:rPr>
              <w:pPrChange w:id="149" w:author="S127342" w:date="2012-02-04T03:00:00Z">
                <w:pPr>
                  <w:keepNext/>
                  <w:keepLines/>
                  <w:spacing w:beforeLines="25" w:afterLines="25"/>
                  <w:jc w:val="center"/>
                </w:pPr>
              </w:pPrChange>
            </w:pPr>
            <w:del w:id="150" w:author="S127342" w:date="2012-02-04T03:00:00Z">
              <w:r w:rsidRPr="00210652" w:rsidDel="003D5A37">
                <w:rPr>
                  <w:lang w:eastAsia="ko-KR"/>
                </w:rPr>
                <w:delText>2</w:delText>
              </w:r>
            </w:del>
          </w:p>
        </w:tc>
        <w:tc>
          <w:tcPr>
            <w:tcW w:w="1656" w:type="dxa"/>
          </w:tcPr>
          <w:p w:rsidR="00DA35AD" w:rsidRPr="00210652" w:rsidRDefault="00DA35AD" w:rsidP="00C471C2">
            <w:pPr>
              <w:keepNext/>
              <w:keepLines/>
              <w:spacing w:beforeLines="25" w:afterLines="25"/>
              <w:jc w:val="center"/>
              <w:rPr>
                <w:lang w:eastAsia="ko-KR"/>
              </w:rPr>
              <w:pPrChange w:id="151" w:author="S127342" w:date="2012-02-04T03:00:00Z">
                <w:pPr>
                  <w:keepNext/>
                  <w:keepLines/>
                  <w:spacing w:beforeLines="25" w:afterLines="25"/>
                  <w:jc w:val="center"/>
                </w:pPr>
              </w:pPrChange>
            </w:pPr>
            <w:del w:id="152" w:author="S127342" w:date="2012-02-04T03:00:00Z">
              <w:r w:rsidRPr="00210652" w:rsidDel="003D5A37">
                <w:rPr>
                  <w:lang w:eastAsia="ko-KR"/>
                </w:rPr>
                <w:delText>2</w:delText>
              </w:r>
            </w:del>
          </w:p>
        </w:tc>
        <w:tc>
          <w:tcPr>
            <w:tcW w:w="1656" w:type="dxa"/>
          </w:tcPr>
          <w:p w:rsidR="00DA35AD" w:rsidRPr="00210652" w:rsidRDefault="00DA35AD" w:rsidP="00C471C2">
            <w:pPr>
              <w:keepNext/>
              <w:keepLines/>
              <w:spacing w:beforeLines="25" w:afterLines="25"/>
              <w:jc w:val="center"/>
              <w:rPr>
                <w:lang w:eastAsia="ko-KR"/>
              </w:rPr>
              <w:pPrChange w:id="153" w:author="S127342" w:date="2012-02-04T03:00:00Z">
                <w:pPr>
                  <w:keepNext/>
                  <w:keepLines/>
                  <w:spacing w:beforeLines="25" w:afterLines="25"/>
                  <w:jc w:val="center"/>
                </w:pPr>
              </w:pPrChange>
            </w:pPr>
            <w:del w:id="154" w:author="S127342" w:date="2012-02-04T03:00:00Z">
              <w:r w:rsidDel="003D5A37">
                <w:rPr>
                  <w:lang w:eastAsia="ko-KR"/>
                </w:rPr>
                <w:delText>0</w:delText>
              </w:r>
            </w:del>
          </w:p>
        </w:tc>
        <w:tc>
          <w:tcPr>
            <w:tcW w:w="1656" w:type="dxa"/>
          </w:tcPr>
          <w:p w:rsidR="00DA35AD" w:rsidRPr="00210652" w:rsidRDefault="00DA35AD" w:rsidP="00C471C2">
            <w:pPr>
              <w:keepNext/>
              <w:keepLines/>
              <w:spacing w:beforeLines="25" w:afterLines="25"/>
              <w:jc w:val="center"/>
              <w:rPr>
                <w:lang w:eastAsia="ko-KR"/>
              </w:rPr>
              <w:pPrChange w:id="155" w:author="S127342" w:date="2012-02-04T03:00:00Z">
                <w:pPr>
                  <w:keepNext/>
                  <w:keepLines/>
                  <w:spacing w:beforeLines="25" w:afterLines="25"/>
                  <w:jc w:val="center"/>
                </w:pPr>
              </w:pPrChange>
            </w:pPr>
            <w:del w:id="156" w:author="S127342" w:date="2012-02-04T03:00:00Z">
              <w:r w:rsidDel="003D5A37">
                <w:rPr>
                  <w:lang w:eastAsia="ko-KR"/>
                </w:rPr>
                <w:delText>0</w:delText>
              </w:r>
            </w:del>
          </w:p>
        </w:tc>
      </w:tr>
      <w:tr w:rsidR="00DA35AD" w:rsidRPr="00210652" w:rsidTr="00C471C2">
        <w:trPr>
          <w:trHeight w:val="60"/>
          <w:jc w:val="center"/>
        </w:trPr>
        <w:tc>
          <w:tcPr>
            <w:tcW w:w="1656" w:type="dxa"/>
          </w:tcPr>
          <w:p w:rsidR="00DA35AD" w:rsidRPr="00210652" w:rsidRDefault="00DA35AD" w:rsidP="00C471C2">
            <w:pPr>
              <w:spacing w:beforeLines="25" w:afterLines="25"/>
              <w:jc w:val="center"/>
              <w:rPr>
                <w:rFonts w:ascii="Times" w:hAnsi="Times" w:cs="Times"/>
                <w:lang w:eastAsia="ko-KR"/>
              </w:rPr>
              <w:pPrChange w:id="157" w:author="S127342" w:date="2012-02-04T03:00:00Z">
                <w:pPr>
                  <w:spacing w:beforeLines="25" w:afterLines="25"/>
                  <w:jc w:val="center"/>
                </w:pPr>
              </w:pPrChange>
            </w:pPr>
            <w:del w:id="158" w:author="S127342" w:date="2012-02-04T03:00:00Z">
              <w:r w:rsidRPr="00210652" w:rsidDel="003D5A37">
                <w:rPr>
                  <w:rFonts w:ascii="Times" w:hAnsi="Times" w:cs="Times"/>
                  <w:lang w:eastAsia="ko-KR"/>
                </w:rPr>
                <w:delText>32-33</w:delText>
              </w:r>
            </w:del>
          </w:p>
        </w:tc>
        <w:tc>
          <w:tcPr>
            <w:tcW w:w="1656" w:type="dxa"/>
          </w:tcPr>
          <w:p w:rsidR="00DA35AD" w:rsidRPr="00210652" w:rsidRDefault="00DA35AD" w:rsidP="00C471C2">
            <w:pPr>
              <w:spacing w:beforeLines="25" w:afterLines="25"/>
              <w:jc w:val="center"/>
              <w:rPr>
                <w:lang w:eastAsia="ko-KR"/>
              </w:rPr>
              <w:pPrChange w:id="159" w:author="S127342" w:date="2012-02-04T03:00:00Z">
                <w:pPr>
                  <w:spacing w:beforeLines="25" w:afterLines="25"/>
                  <w:jc w:val="center"/>
                </w:pPr>
              </w:pPrChange>
            </w:pPr>
            <w:del w:id="160" w:author="S127342" w:date="2012-02-04T03:00:00Z">
              <w:r w:rsidDel="003D5A37">
                <w:rPr>
                  <w:lang w:eastAsia="ko-KR"/>
                </w:rPr>
                <w:delText>0</w:delText>
              </w:r>
            </w:del>
          </w:p>
        </w:tc>
        <w:tc>
          <w:tcPr>
            <w:tcW w:w="1656" w:type="dxa"/>
          </w:tcPr>
          <w:p w:rsidR="00DA35AD" w:rsidRPr="00210652" w:rsidRDefault="00DA35AD" w:rsidP="00C471C2">
            <w:pPr>
              <w:spacing w:beforeLines="25" w:afterLines="25"/>
              <w:jc w:val="center"/>
              <w:rPr>
                <w:lang w:eastAsia="ko-KR"/>
              </w:rPr>
              <w:pPrChange w:id="161" w:author="S127342" w:date="2012-02-04T03:00:00Z">
                <w:pPr>
                  <w:spacing w:beforeLines="25" w:afterLines="25"/>
                  <w:jc w:val="center"/>
                </w:pPr>
              </w:pPrChange>
            </w:pPr>
            <w:del w:id="162" w:author="S127342" w:date="2012-02-04T03:00:00Z">
              <w:r w:rsidDel="003D5A37">
                <w:rPr>
                  <w:lang w:eastAsia="ko-KR"/>
                </w:rPr>
                <w:delText>0</w:delText>
              </w:r>
            </w:del>
          </w:p>
        </w:tc>
        <w:tc>
          <w:tcPr>
            <w:tcW w:w="1656" w:type="dxa"/>
          </w:tcPr>
          <w:p w:rsidR="00DA35AD" w:rsidRPr="00210652" w:rsidRDefault="00DA35AD" w:rsidP="00C471C2">
            <w:pPr>
              <w:spacing w:beforeLines="25" w:afterLines="25"/>
              <w:jc w:val="center"/>
              <w:rPr>
                <w:lang w:eastAsia="ko-KR"/>
              </w:rPr>
              <w:pPrChange w:id="163" w:author="S127342" w:date="2012-02-04T03:00:00Z">
                <w:pPr>
                  <w:spacing w:beforeLines="25" w:afterLines="25"/>
                  <w:jc w:val="center"/>
                </w:pPr>
              </w:pPrChange>
            </w:pPr>
            <w:del w:id="164" w:author="S127342" w:date="2012-02-04T03:00:00Z">
              <w:r w:rsidDel="003D5A37">
                <w:rPr>
                  <w:lang w:eastAsia="ko-KR"/>
                </w:rPr>
                <w:delText>0</w:delText>
              </w:r>
            </w:del>
          </w:p>
        </w:tc>
        <w:tc>
          <w:tcPr>
            <w:tcW w:w="1656" w:type="dxa"/>
          </w:tcPr>
          <w:p w:rsidR="00DA35AD" w:rsidRPr="00210652" w:rsidRDefault="00DA35AD" w:rsidP="00C471C2">
            <w:pPr>
              <w:spacing w:beforeLines="25" w:afterLines="25"/>
              <w:jc w:val="center"/>
              <w:rPr>
                <w:lang w:eastAsia="ko-KR"/>
              </w:rPr>
              <w:pPrChange w:id="165" w:author="S127342" w:date="2012-02-04T03:00:00Z">
                <w:pPr>
                  <w:spacing w:beforeLines="25" w:afterLines="25"/>
                  <w:jc w:val="center"/>
                </w:pPr>
              </w:pPrChange>
            </w:pPr>
            <w:del w:id="166" w:author="S127342" w:date="2012-02-04T03:00:00Z">
              <w:r w:rsidDel="003D5A37">
                <w:rPr>
                  <w:lang w:eastAsia="ko-KR"/>
                </w:rPr>
                <w:delText>0</w:delText>
              </w:r>
            </w:del>
          </w:p>
        </w:tc>
      </w:tr>
      <w:tr w:rsidR="00DA35AD" w:rsidRPr="00210652" w:rsidTr="00C471C2">
        <w:trPr>
          <w:trHeight w:val="60"/>
          <w:jc w:val="center"/>
        </w:trPr>
        <w:tc>
          <w:tcPr>
            <w:tcW w:w="1656" w:type="dxa"/>
          </w:tcPr>
          <w:p w:rsidR="00DA35AD" w:rsidRPr="00210652" w:rsidRDefault="00DA35AD" w:rsidP="00C471C2">
            <w:pPr>
              <w:spacing w:beforeLines="25" w:afterLines="25"/>
              <w:jc w:val="center"/>
              <w:rPr>
                <w:rFonts w:ascii="Times" w:hAnsi="Times" w:cs="Times"/>
                <w:lang w:eastAsia="ko-KR"/>
              </w:rPr>
              <w:pPrChange w:id="167" w:author="S127342" w:date="2012-02-04T03:00:00Z">
                <w:pPr>
                  <w:spacing w:beforeLines="25" w:afterLines="25"/>
                  <w:jc w:val="center"/>
                </w:pPr>
              </w:pPrChange>
            </w:pPr>
            <w:del w:id="168" w:author="S127342" w:date="2012-02-04T03:00:00Z">
              <w:r w:rsidRPr="00210652" w:rsidDel="003D5A37">
                <w:rPr>
                  <w:rFonts w:ascii="Times" w:hAnsi="Times" w:cs="Times"/>
                  <w:lang w:eastAsia="ko-KR"/>
                </w:rPr>
                <w:delText>34</w:delText>
              </w:r>
            </w:del>
          </w:p>
        </w:tc>
        <w:tc>
          <w:tcPr>
            <w:tcW w:w="1656" w:type="dxa"/>
          </w:tcPr>
          <w:p w:rsidR="00DA35AD" w:rsidRPr="00210652" w:rsidRDefault="00DA35AD" w:rsidP="00C471C2">
            <w:pPr>
              <w:spacing w:beforeLines="25" w:afterLines="25"/>
              <w:jc w:val="center"/>
              <w:rPr>
                <w:lang w:eastAsia="ko-KR"/>
              </w:rPr>
              <w:pPrChange w:id="169" w:author="S127342" w:date="2012-02-04T03:00:00Z">
                <w:pPr>
                  <w:spacing w:beforeLines="25" w:afterLines="25"/>
                  <w:jc w:val="center"/>
                </w:pPr>
              </w:pPrChange>
            </w:pPr>
            <w:del w:id="170" w:author="S127342" w:date="2012-02-04T03:00:00Z">
              <w:r w:rsidDel="003D5A37">
                <w:rPr>
                  <w:lang w:eastAsia="ko-KR"/>
                </w:rPr>
                <w:delText>0</w:delText>
              </w:r>
            </w:del>
          </w:p>
        </w:tc>
        <w:tc>
          <w:tcPr>
            <w:tcW w:w="1656" w:type="dxa"/>
          </w:tcPr>
          <w:p w:rsidR="00DA35AD" w:rsidRPr="00210652" w:rsidRDefault="00DA35AD" w:rsidP="00C471C2">
            <w:pPr>
              <w:spacing w:beforeLines="25" w:afterLines="25"/>
              <w:jc w:val="center"/>
              <w:rPr>
                <w:lang w:eastAsia="ko-KR"/>
              </w:rPr>
              <w:pPrChange w:id="171" w:author="S127342" w:date="2012-02-04T03:00:00Z">
                <w:pPr>
                  <w:spacing w:beforeLines="25" w:afterLines="25"/>
                  <w:jc w:val="center"/>
                </w:pPr>
              </w:pPrChange>
            </w:pPr>
            <w:del w:id="172" w:author="S127342" w:date="2012-02-04T03:00:00Z">
              <w:r w:rsidDel="003D5A37">
                <w:rPr>
                  <w:lang w:eastAsia="ko-KR"/>
                </w:rPr>
                <w:delText>0</w:delText>
              </w:r>
            </w:del>
          </w:p>
        </w:tc>
        <w:tc>
          <w:tcPr>
            <w:tcW w:w="1656" w:type="dxa"/>
          </w:tcPr>
          <w:p w:rsidR="00DA35AD" w:rsidRPr="00210652" w:rsidRDefault="00DA35AD" w:rsidP="00C471C2">
            <w:pPr>
              <w:spacing w:beforeLines="25" w:afterLines="25"/>
              <w:jc w:val="center"/>
              <w:rPr>
                <w:lang w:eastAsia="ko-KR"/>
              </w:rPr>
              <w:pPrChange w:id="173" w:author="S127342" w:date="2012-02-04T03:00:00Z">
                <w:pPr>
                  <w:spacing w:beforeLines="25" w:afterLines="25"/>
                  <w:jc w:val="center"/>
                </w:pPr>
              </w:pPrChange>
            </w:pPr>
            <w:del w:id="174" w:author="S127342" w:date="2012-02-04T03:00:00Z">
              <w:r w:rsidDel="003D5A37">
                <w:rPr>
                  <w:lang w:eastAsia="ko-KR"/>
                </w:rPr>
                <w:delText>0</w:delText>
              </w:r>
            </w:del>
          </w:p>
        </w:tc>
        <w:tc>
          <w:tcPr>
            <w:tcW w:w="1656" w:type="dxa"/>
          </w:tcPr>
          <w:p w:rsidR="00DA35AD" w:rsidRPr="00210652" w:rsidRDefault="00DA35AD" w:rsidP="00C471C2">
            <w:pPr>
              <w:spacing w:beforeLines="25" w:afterLines="25"/>
              <w:jc w:val="center"/>
              <w:rPr>
                <w:lang w:eastAsia="ko-KR"/>
              </w:rPr>
              <w:pPrChange w:id="175" w:author="S127342" w:date="2012-02-04T03:00:00Z">
                <w:pPr>
                  <w:spacing w:beforeLines="25" w:afterLines="25"/>
                  <w:jc w:val="center"/>
                </w:pPr>
              </w:pPrChange>
            </w:pPr>
            <w:del w:id="176" w:author="S127342" w:date="2012-02-04T03:00:00Z">
              <w:r w:rsidDel="003D5A37">
                <w:rPr>
                  <w:lang w:eastAsia="ko-KR"/>
                </w:rPr>
                <w:delText>0</w:delText>
              </w:r>
            </w:del>
          </w:p>
        </w:tc>
      </w:tr>
      <w:tr w:rsidR="00DA35AD" w:rsidRPr="00210652" w:rsidTr="00C471C2">
        <w:trPr>
          <w:trHeight w:val="60"/>
          <w:jc w:val="center"/>
        </w:trPr>
        <w:tc>
          <w:tcPr>
            <w:tcW w:w="1656" w:type="dxa"/>
          </w:tcPr>
          <w:p w:rsidR="00DA35AD" w:rsidRPr="00210652" w:rsidRDefault="00DA35AD" w:rsidP="00C471C2">
            <w:pPr>
              <w:spacing w:beforeLines="25" w:afterLines="25"/>
              <w:jc w:val="center"/>
              <w:rPr>
                <w:rFonts w:ascii="Times" w:hAnsi="Times" w:cs="Times"/>
                <w:lang w:eastAsia="ko-KR"/>
              </w:rPr>
              <w:pPrChange w:id="177" w:author="S127342" w:date="2012-02-04T03:00:00Z">
                <w:pPr>
                  <w:spacing w:beforeLines="25" w:afterLines="25"/>
                  <w:jc w:val="center"/>
                </w:pPr>
              </w:pPrChange>
            </w:pPr>
            <w:del w:id="178" w:author="S127342" w:date="2012-02-04T03:00:00Z">
              <w:r w:rsidRPr="00210652" w:rsidDel="003D5A37">
                <w:rPr>
                  <w:rFonts w:ascii="Times" w:hAnsi="Times" w:cs="Times"/>
                  <w:lang w:eastAsia="ko-KR"/>
                </w:rPr>
                <w:delText>35</w:delText>
              </w:r>
            </w:del>
          </w:p>
        </w:tc>
        <w:tc>
          <w:tcPr>
            <w:tcW w:w="1656" w:type="dxa"/>
          </w:tcPr>
          <w:p w:rsidR="00DA35AD" w:rsidRPr="00210652" w:rsidRDefault="00DA35AD" w:rsidP="00C471C2">
            <w:pPr>
              <w:spacing w:beforeLines="25" w:afterLines="25"/>
              <w:jc w:val="center"/>
              <w:rPr>
                <w:lang w:eastAsia="ko-KR"/>
              </w:rPr>
              <w:pPrChange w:id="179" w:author="S127342" w:date="2012-02-04T03:00:00Z">
                <w:pPr>
                  <w:spacing w:beforeLines="25" w:afterLines="25"/>
                  <w:jc w:val="center"/>
                </w:pPr>
              </w:pPrChange>
            </w:pPr>
            <w:del w:id="180" w:author="S127342" w:date="2012-02-04T03:00:00Z">
              <w:r w:rsidDel="003D5A37">
                <w:rPr>
                  <w:lang w:eastAsia="ko-KR"/>
                </w:rPr>
                <w:delText>0</w:delText>
              </w:r>
            </w:del>
          </w:p>
        </w:tc>
        <w:tc>
          <w:tcPr>
            <w:tcW w:w="1656" w:type="dxa"/>
          </w:tcPr>
          <w:p w:rsidR="00DA35AD" w:rsidRPr="00210652" w:rsidRDefault="00DA35AD" w:rsidP="00C471C2">
            <w:pPr>
              <w:spacing w:beforeLines="25" w:afterLines="25"/>
              <w:jc w:val="center"/>
              <w:rPr>
                <w:lang w:eastAsia="ko-KR"/>
              </w:rPr>
              <w:pPrChange w:id="181" w:author="S127342" w:date="2012-02-04T03:00:00Z">
                <w:pPr>
                  <w:spacing w:beforeLines="25" w:afterLines="25"/>
                  <w:jc w:val="center"/>
                </w:pPr>
              </w:pPrChange>
            </w:pPr>
            <w:del w:id="182" w:author="S127342" w:date="2012-02-04T03:00:00Z">
              <w:r w:rsidDel="003D5A37">
                <w:rPr>
                  <w:lang w:eastAsia="ko-KR"/>
                </w:rPr>
                <w:delText>0</w:delText>
              </w:r>
            </w:del>
          </w:p>
        </w:tc>
        <w:tc>
          <w:tcPr>
            <w:tcW w:w="1656" w:type="dxa"/>
          </w:tcPr>
          <w:p w:rsidR="00DA35AD" w:rsidRPr="00210652" w:rsidRDefault="00DA35AD" w:rsidP="00C471C2">
            <w:pPr>
              <w:spacing w:beforeLines="25" w:afterLines="25"/>
              <w:jc w:val="center"/>
              <w:rPr>
                <w:lang w:eastAsia="ko-KR"/>
              </w:rPr>
              <w:pPrChange w:id="183" w:author="S127342" w:date="2012-02-04T03:00:00Z">
                <w:pPr>
                  <w:spacing w:beforeLines="25" w:afterLines="25"/>
                  <w:jc w:val="center"/>
                </w:pPr>
              </w:pPrChange>
            </w:pPr>
            <w:del w:id="184" w:author="S127342" w:date="2012-02-04T03:00:00Z">
              <w:r w:rsidDel="003D5A37">
                <w:rPr>
                  <w:lang w:eastAsia="ko-KR"/>
                </w:rPr>
                <w:delText>0</w:delText>
              </w:r>
            </w:del>
          </w:p>
        </w:tc>
        <w:tc>
          <w:tcPr>
            <w:tcW w:w="1656" w:type="dxa"/>
          </w:tcPr>
          <w:p w:rsidR="00DA35AD" w:rsidRPr="00210652" w:rsidRDefault="00DA35AD" w:rsidP="00C471C2">
            <w:pPr>
              <w:spacing w:beforeLines="25" w:afterLines="25"/>
              <w:jc w:val="center"/>
              <w:rPr>
                <w:lang w:eastAsia="ko-KR"/>
              </w:rPr>
              <w:pPrChange w:id="185" w:author="S127342" w:date="2012-02-04T03:00:00Z">
                <w:pPr>
                  <w:spacing w:beforeLines="25" w:afterLines="25"/>
                  <w:jc w:val="center"/>
                </w:pPr>
              </w:pPrChange>
            </w:pPr>
            <w:del w:id="186" w:author="S127342" w:date="2012-02-04T03:00:00Z">
              <w:r w:rsidDel="003D5A37">
                <w:rPr>
                  <w:lang w:eastAsia="ko-KR"/>
                </w:rPr>
                <w:delText>0</w:delText>
              </w:r>
            </w:del>
          </w:p>
        </w:tc>
      </w:tr>
    </w:tbl>
    <w:p w:rsidR="009866D6" w:rsidRDefault="009866D6" w:rsidP="009866D6">
      <w:pPr>
        <w:rPr>
          <w:ins w:id="187" w:author="S127342" w:date="2012-02-04T02:47:00Z"/>
          <w:rFonts w:eastAsiaTheme="minorEastAsia" w:hint="eastAsia"/>
          <w:lang w:eastAsia="ja-JP"/>
        </w:rPr>
        <w:pPrChange w:id="188" w:author="S127342" w:date="2012-02-04T02:47:00Z">
          <w:pPr>
            <w:pStyle w:val="2"/>
          </w:pPr>
        </w:pPrChange>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56"/>
        <w:gridCol w:w="1656"/>
        <w:gridCol w:w="1656"/>
        <w:gridCol w:w="1656"/>
        <w:gridCol w:w="1656"/>
      </w:tblGrid>
      <w:tr w:rsidR="009866D6" w:rsidRPr="00210652" w:rsidTr="00C471C2">
        <w:trPr>
          <w:jc w:val="center"/>
          <w:ins w:id="189" w:author="S127342" w:date="2012-02-04T02:47:00Z"/>
        </w:trPr>
        <w:tc>
          <w:tcPr>
            <w:tcW w:w="1656" w:type="dxa"/>
            <w:vMerge w:val="restart"/>
            <w:vAlign w:val="center"/>
          </w:tcPr>
          <w:p w:rsidR="009866D6" w:rsidRPr="00E8461A" w:rsidRDefault="009866D6" w:rsidP="00C471C2">
            <w:pPr>
              <w:pStyle w:val="ae"/>
              <w:keepNext/>
              <w:keepLines/>
              <w:spacing w:beforeLines="25" w:afterLines="25"/>
              <w:jc w:val="center"/>
              <w:rPr>
                <w:ins w:id="190" w:author="S127342" w:date="2012-02-04T02:47:00Z"/>
                <w:b/>
                <w:bCs/>
                <w:lang w:eastAsia="ko-KR"/>
              </w:rPr>
            </w:pPr>
            <w:proofErr w:type="spellStart"/>
            <w:ins w:id="191" w:author="S127342" w:date="2012-02-04T02:47:00Z">
              <w:r w:rsidRPr="00E8461A">
                <w:rPr>
                  <w:b/>
                  <w:bCs/>
                  <w:lang w:eastAsia="ko-KR"/>
                </w:rPr>
                <w:lastRenderedPageBreak/>
                <w:t>IntraPredMode</w:t>
              </w:r>
              <w:proofErr w:type="spellEnd"/>
            </w:ins>
          </w:p>
        </w:tc>
        <w:tc>
          <w:tcPr>
            <w:tcW w:w="6624" w:type="dxa"/>
            <w:gridSpan w:val="4"/>
            <w:vAlign w:val="center"/>
          </w:tcPr>
          <w:p w:rsidR="009866D6" w:rsidRPr="00210652" w:rsidRDefault="009866D6" w:rsidP="00C471C2">
            <w:pPr>
              <w:pStyle w:val="ae"/>
              <w:keepNext/>
              <w:keepLines/>
              <w:spacing w:beforeLines="25" w:afterLines="25"/>
              <w:jc w:val="center"/>
              <w:rPr>
                <w:ins w:id="192" w:author="S127342" w:date="2012-02-04T02:47:00Z"/>
                <w:b/>
                <w:bCs/>
                <w:lang w:eastAsia="ko-KR"/>
              </w:rPr>
            </w:pPr>
            <w:ins w:id="193" w:author="S127342" w:date="2012-02-04T02:47:00Z">
              <w:r w:rsidRPr="00210652">
                <w:rPr>
                  <w:b/>
                  <w:bCs/>
                  <w:lang w:eastAsia="ko-KR"/>
                </w:rPr>
                <w:t>log2TrafoSize − 2</w:t>
              </w:r>
            </w:ins>
          </w:p>
        </w:tc>
      </w:tr>
      <w:tr w:rsidR="009866D6" w:rsidRPr="00210652" w:rsidTr="00C471C2">
        <w:trPr>
          <w:jc w:val="center"/>
          <w:ins w:id="194" w:author="S127342" w:date="2012-02-04T02:47:00Z"/>
        </w:trPr>
        <w:tc>
          <w:tcPr>
            <w:tcW w:w="1656" w:type="dxa"/>
            <w:vMerge/>
            <w:vAlign w:val="center"/>
          </w:tcPr>
          <w:p w:rsidR="009866D6" w:rsidRPr="00E8461A" w:rsidRDefault="009866D6" w:rsidP="00C471C2">
            <w:pPr>
              <w:pStyle w:val="ae"/>
              <w:keepNext/>
              <w:keepLines/>
              <w:spacing w:beforeLines="25" w:afterLines="25"/>
              <w:jc w:val="center"/>
              <w:rPr>
                <w:ins w:id="195" w:author="S127342" w:date="2012-02-04T02:47:00Z"/>
                <w:b/>
                <w:bCs/>
                <w:lang w:eastAsia="ko-KR"/>
              </w:rPr>
            </w:pPr>
          </w:p>
        </w:tc>
        <w:tc>
          <w:tcPr>
            <w:tcW w:w="1656" w:type="dxa"/>
            <w:vAlign w:val="center"/>
          </w:tcPr>
          <w:p w:rsidR="009866D6" w:rsidRPr="00210652" w:rsidRDefault="009866D6" w:rsidP="00C471C2">
            <w:pPr>
              <w:pStyle w:val="ae"/>
              <w:keepNext/>
              <w:keepLines/>
              <w:spacing w:beforeLines="25" w:afterLines="25"/>
              <w:jc w:val="center"/>
              <w:rPr>
                <w:ins w:id="196" w:author="S127342" w:date="2012-02-04T02:47:00Z"/>
                <w:b/>
                <w:bCs/>
                <w:lang w:eastAsia="ko-KR"/>
              </w:rPr>
            </w:pPr>
            <w:ins w:id="197" w:author="S127342" w:date="2012-02-04T02:47:00Z">
              <w:r w:rsidRPr="00210652">
                <w:rPr>
                  <w:b/>
                  <w:bCs/>
                  <w:lang w:eastAsia="ko-KR"/>
                </w:rPr>
                <w:t>0</w:t>
              </w:r>
            </w:ins>
          </w:p>
        </w:tc>
        <w:tc>
          <w:tcPr>
            <w:tcW w:w="1656" w:type="dxa"/>
            <w:vAlign w:val="center"/>
          </w:tcPr>
          <w:p w:rsidR="009866D6" w:rsidRPr="00210652" w:rsidRDefault="009866D6" w:rsidP="00C471C2">
            <w:pPr>
              <w:pStyle w:val="ae"/>
              <w:keepNext/>
              <w:keepLines/>
              <w:spacing w:beforeLines="25" w:afterLines="25"/>
              <w:jc w:val="center"/>
              <w:rPr>
                <w:ins w:id="198" w:author="S127342" w:date="2012-02-04T02:47:00Z"/>
                <w:b/>
                <w:bCs/>
                <w:lang w:eastAsia="ko-KR"/>
              </w:rPr>
            </w:pPr>
            <w:ins w:id="199" w:author="S127342" w:date="2012-02-04T02:47:00Z">
              <w:r w:rsidRPr="00210652">
                <w:rPr>
                  <w:b/>
                  <w:bCs/>
                  <w:lang w:eastAsia="ko-KR"/>
                </w:rPr>
                <w:t>1</w:t>
              </w:r>
            </w:ins>
          </w:p>
        </w:tc>
        <w:tc>
          <w:tcPr>
            <w:tcW w:w="1656" w:type="dxa"/>
            <w:vAlign w:val="center"/>
          </w:tcPr>
          <w:p w:rsidR="009866D6" w:rsidRPr="00210652" w:rsidRDefault="009866D6" w:rsidP="00C471C2">
            <w:pPr>
              <w:pStyle w:val="ae"/>
              <w:keepNext/>
              <w:keepLines/>
              <w:spacing w:beforeLines="25" w:afterLines="25"/>
              <w:jc w:val="center"/>
              <w:rPr>
                <w:ins w:id="200" w:author="S127342" w:date="2012-02-04T02:47:00Z"/>
                <w:b/>
                <w:bCs/>
                <w:lang w:eastAsia="ko-KR"/>
              </w:rPr>
            </w:pPr>
            <w:ins w:id="201" w:author="S127342" w:date="2012-02-04T02:47:00Z">
              <w:r w:rsidRPr="00210652">
                <w:rPr>
                  <w:b/>
                  <w:bCs/>
                  <w:lang w:eastAsia="ko-KR"/>
                </w:rPr>
                <w:t>2</w:t>
              </w:r>
            </w:ins>
          </w:p>
        </w:tc>
        <w:tc>
          <w:tcPr>
            <w:tcW w:w="1656" w:type="dxa"/>
            <w:vAlign w:val="center"/>
          </w:tcPr>
          <w:p w:rsidR="009866D6" w:rsidRPr="00210652" w:rsidRDefault="009866D6" w:rsidP="00C471C2">
            <w:pPr>
              <w:pStyle w:val="ae"/>
              <w:keepNext/>
              <w:keepLines/>
              <w:spacing w:beforeLines="25" w:afterLines="25"/>
              <w:jc w:val="center"/>
              <w:rPr>
                <w:ins w:id="202" w:author="S127342" w:date="2012-02-04T02:47:00Z"/>
                <w:b/>
                <w:bCs/>
                <w:lang w:eastAsia="ko-KR"/>
              </w:rPr>
            </w:pPr>
            <w:ins w:id="203" w:author="S127342" w:date="2012-02-04T02:47:00Z">
              <w:r w:rsidRPr="00210652">
                <w:rPr>
                  <w:b/>
                  <w:bCs/>
                  <w:lang w:eastAsia="ko-KR"/>
                </w:rPr>
                <w:t>3</w:t>
              </w:r>
            </w:ins>
          </w:p>
        </w:tc>
      </w:tr>
      <w:tr w:rsidR="00A67464" w:rsidRPr="00210652" w:rsidTr="00C471C2">
        <w:trPr>
          <w:jc w:val="center"/>
          <w:ins w:id="204" w:author="S127342" w:date="2012-02-04T02:47:00Z"/>
        </w:trPr>
        <w:tc>
          <w:tcPr>
            <w:tcW w:w="1656" w:type="dxa"/>
          </w:tcPr>
          <w:p w:rsidR="00A67464" w:rsidRPr="00210652" w:rsidRDefault="00A67464" w:rsidP="00C471C2">
            <w:pPr>
              <w:keepNext/>
              <w:keepLines/>
              <w:spacing w:beforeLines="25" w:afterLines="25"/>
              <w:jc w:val="center"/>
              <w:rPr>
                <w:ins w:id="205" w:author="S127342" w:date="2012-02-04T02:47:00Z"/>
                <w:rFonts w:ascii="Times" w:hAnsi="Times" w:cs="Times"/>
                <w:lang w:eastAsia="ko-KR"/>
              </w:rPr>
            </w:pPr>
            <w:ins w:id="206" w:author="S127342" w:date="2012-02-04T02:47:00Z">
              <w:r w:rsidRPr="00210652">
                <w:rPr>
                  <w:rFonts w:ascii="Times" w:hAnsi="Times" w:cs="Times"/>
                  <w:lang w:eastAsia="ko-KR"/>
                </w:rPr>
                <w:t>0</w:t>
              </w:r>
            </w:ins>
          </w:p>
        </w:tc>
        <w:tc>
          <w:tcPr>
            <w:tcW w:w="1656" w:type="dxa"/>
          </w:tcPr>
          <w:p w:rsidR="00A67464" w:rsidRPr="009866D6" w:rsidRDefault="00A67464" w:rsidP="00C471C2">
            <w:pPr>
              <w:keepNext/>
              <w:keepLines/>
              <w:spacing w:beforeLines="25" w:afterLines="25"/>
              <w:jc w:val="center"/>
              <w:rPr>
                <w:ins w:id="207" w:author="S127342" w:date="2012-02-04T02:47:00Z"/>
                <w:rFonts w:eastAsiaTheme="minorEastAsia" w:hint="eastAsia"/>
                <w:lang w:eastAsia="ja-JP"/>
                <w:rPrChange w:id="208" w:author="S127342" w:date="2012-02-04T02:48:00Z">
                  <w:rPr>
                    <w:ins w:id="209" w:author="S127342" w:date="2012-02-04T02:47:00Z"/>
                    <w:lang w:eastAsia="ko-KR"/>
                  </w:rPr>
                </w:rPrChange>
              </w:rPr>
            </w:pPr>
            <w:ins w:id="210" w:author="S127342" w:date="2012-02-04T02:48:00Z">
              <w:r>
                <w:rPr>
                  <w:rFonts w:eastAsiaTheme="minorEastAsia" w:hint="eastAsia"/>
                  <w:lang w:eastAsia="ja-JP"/>
                </w:rPr>
                <w:t>0</w:t>
              </w:r>
            </w:ins>
          </w:p>
        </w:tc>
        <w:tc>
          <w:tcPr>
            <w:tcW w:w="1656" w:type="dxa"/>
          </w:tcPr>
          <w:p w:rsidR="00A67464" w:rsidRPr="00210652" w:rsidRDefault="00A67464" w:rsidP="00C471C2">
            <w:pPr>
              <w:keepNext/>
              <w:keepLines/>
              <w:spacing w:beforeLines="25" w:afterLines="25"/>
              <w:jc w:val="center"/>
              <w:rPr>
                <w:ins w:id="211" w:author="S127342" w:date="2012-02-04T02:47:00Z"/>
                <w:lang w:eastAsia="ko-KR"/>
              </w:rPr>
            </w:pPr>
            <w:ins w:id="212" w:author="S127342" w:date="2012-02-04T02:51:00Z">
              <w:r>
                <w:rPr>
                  <w:rFonts w:eastAsiaTheme="minorEastAsia" w:hint="eastAsia"/>
                  <w:lang w:eastAsia="ja-JP"/>
                </w:rPr>
                <w:t>0</w:t>
              </w:r>
            </w:ins>
          </w:p>
        </w:tc>
        <w:tc>
          <w:tcPr>
            <w:tcW w:w="1656" w:type="dxa"/>
          </w:tcPr>
          <w:p w:rsidR="00A67464" w:rsidRPr="00210652" w:rsidRDefault="00A67464" w:rsidP="00C471C2">
            <w:pPr>
              <w:keepNext/>
              <w:keepLines/>
              <w:spacing w:beforeLines="25" w:afterLines="25"/>
              <w:jc w:val="center"/>
              <w:rPr>
                <w:ins w:id="213" w:author="S127342" w:date="2012-02-04T02:47:00Z"/>
                <w:lang w:eastAsia="ko-KR"/>
              </w:rPr>
            </w:pPr>
            <w:ins w:id="214" w:author="S127342" w:date="2012-02-04T02:47:00Z">
              <w:r>
                <w:rPr>
                  <w:lang w:eastAsia="ko-KR"/>
                </w:rPr>
                <w:t>0</w:t>
              </w:r>
            </w:ins>
          </w:p>
        </w:tc>
        <w:tc>
          <w:tcPr>
            <w:tcW w:w="1656" w:type="dxa"/>
          </w:tcPr>
          <w:p w:rsidR="00A67464" w:rsidRPr="00210652" w:rsidRDefault="00A67464" w:rsidP="00C471C2">
            <w:pPr>
              <w:keepNext/>
              <w:keepLines/>
              <w:spacing w:beforeLines="25" w:afterLines="25"/>
              <w:jc w:val="center"/>
              <w:rPr>
                <w:ins w:id="215" w:author="S127342" w:date="2012-02-04T02:47:00Z"/>
                <w:lang w:eastAsia="ko-KR"/>
              </w:rPr>
            </w:pPr>
            <w:ins w:id="216" w:author="S127342" w:date="2012-02-04T02:47:00Z">
              <w:r>
                <w:rPr>
                  <w:lang w:eastAsia="ko-KR"/>
                </w:rPr>
                <w:t>0</w:t>
              </w:r>
            </w:ins>
          </w:p>
        </w:tc>
      </w:tr>
      <w:tr w:rsidR="00A67464" w:rsidRPr="00210652" w:rsidTr="00C471C2">
        <w:trPr>
          <w:jc w:val="center"/>
          <w:ins w:id="217" w:author="S127342" w:date="2012-02-04T02:47:00Z"/>
        </w:trPr>
        <w:tc>
          <w:tcPr>
            <w:tcW w:w="1656" w:type="dxa"/>
          </w:tcPr>
          <w:p w:rsidR="00A67464" w:rsidRPr="00210652" w:rsidRDefault="00A67464" w:rsidP="00C471C2">
            <w:pPr>
              <w:keepNext/>
              <w:keepLines/>
              <w:spacing w:beforeLines="25" w:afterLines="25"/>
              <w:jc w:val="center"/>
              <w:rPr>
                <w:ins w:id="218" w:author="S127342" w:date="2012-02-04T02:47:00Z"/>
                <w:rFonts w:ascii="Times" w:hAnsi="Times" w:cs="Times"/>
                <w:lang w:eastAsia="ko-KR"/>
              </w:rPr>
            </w:pPr>
            <w:ins w:id="219" w:author="S127342" w:date="2012-02-04T02:47:00Z">
              <w:r w:rsidRPr="00210652">
                <w:rPr>
                  <w:rFonts w:ascii="Times" w:hAnsi="Times" w:cs="Times"/>
                  <w:lang w:eastAsia="ko-KR"/>
                </w:rPr>
                <w:t>1</w:t>
              </w:r>
            </w:ins>
          </w:p>
        </w:tc>
        <w:tc>
          <w:tcPr>
            <w:tcW w:w="1656" w:type="dxa"/>
          </w:tcPr>
          <w:p w:rsidR="00A67464" w:rsidRPr="009866D6" w:rsidRDefault="00A67464" w:rsidP="00C471C2">
            <w:pPr>
              <w:keepNext/>
              <w:keepLines/>
              <w:spacing w:beforeLines="25" w:afterLines="25"/>
              <w:jc w:val="center"/>
              <w:rPr>
                <w:ins w:id="220" w:author="S127342" w:date="2012-02-04T02:47:00Z"/>
                <w:rFonts w:eastAsiaTheme="minorEastAsia" w:hint="eastAsia"/>
                <w:lang w:eastAsia="ja-JP"/>
                <w:rPrChange w:id="221" w:author="S127342" w:date="2012-02-04T02:48:00Z">
                  <w:rPr>
                    <w:ins w:id="222" w:author="S127342" w:date="2012-02-04T02:47:00Z"/>
                    <w:lang w:eastAsia="ko-KR"/>
                  </w:rPr>
                </w:rPrChange>
              </w:rPr>
            </w:pPr>
            <w:ins w:id="223" w:author="S127342" w:date="2012-02-04T02:48:00Z">
              <w:r>
                <w:rPr>
                  <w:rFonts w:eastAsiaTheme="minorEastAsia" w:hint="eastAsia"/>
                  <w:lang w:eastAsia="ja-JP"/>
                </w:rPr>
                <w:t>1</w:t>
              </w:r>
            </w:ins>
          </w:p>
        </w:tc>
        <w:tc>
          <w:tcPr>
            <w:tcW w:w="1656" w:type="dxa"/>
          </w:tcPr>
          <w:p w:rsidR="00A67464" w:rsidRPr="00210652" w:rsidRDefault="00A67464" w:rsidP="00C471C2">
            <w:pPr>
              <w:keepNext/>
              <w:keepLines/>
              <w:spacing w:beforeLines="25" w:afterLines="25"/>
              <w:jc w:val="center"/>
              <w:rPr>
                <w:ins w:id="224" w:author="S127342" w:date="2012-02-04T02:47:00Z"/>
                <w:lang w:eastAsia="ko-KR"/>
              </w:rPr>
            </w:pPr>
            <w:ins w:id="225" w:author="S127342" w:date="2012-02-04T02:51:00Z">
              <w:r>
                <w:rPr>
                  <w:rFonts w:eastAsiaTheme="minorEastAsia" w:hint="eastAsia"/>
                  <w:lang w:eastAsia="ja-JP"/>
                </w:rPr>
                <w:t>1</w:t>
              </w:r>
            </w:ins>
          </w:p>
        </w:tc>
        <w:tc>
          <w:tcPr>
            <w:tcW w:w="1656" w:type="dxa"/>
          </w:tcPr>
          <w:p w:rsidR="00A67464" w:rsidRPr="00210652" w:rsidRDefault="00A67464" w:rsidP="00C471C2">
            <w:pPr>
              <w:keepNext/>
              <w:keepLines/>
              <w:spacing w:beforeLines="25" w:afterLines="25"/>
              <w:jc w:val="center"/>
              <w:rPr>
                <w:ins w:id="226" w:author="S127342" w:date="2012-02-04T02:47:00Z"/>
                <w:lang w:eastAsia="ko-KR"/>
              </w:rPr>
            </w:pPr>
            <w:ins w:id="227" w:author="S127342" w:date="2012-02-04T02:47:00Z">
              <w:r>
                <w:rPr>
                  <w:lang w:eastAsia="ko-KR"/>
                </w:rPr>
                <w:t>0</w:t>
              </w:r>
            </w:ins>
          </w:p>
        </w:tc>
        <w:tc>
          <w:tcPr>
            <w:tcW w:w="1656" w:type="dxa"/>
          </w:tcPr>
          <w:p w:rsidR="00A67464" w:rsidRPr="00210652" w:rsidRDefault="00A67464" w:rsidP="00C471C2">
            <w:pPr>
              <w:keepNext/>
              <w:keepLines/>
              <w:spacing w:beforeLines="25" w:afterLines="25"/>
              <w:jc w:val="center"/>
              <w:rPr>
                <w:ins w:id="228" w:author="S127342" w:date="2012-02-04T02:47:00Z"/>
                <w:lang w:eastAsia="ko-KR"/>
              </w:rPr>
            </w:pPr>
            <w:ins w:id="229" w:author="S127342" w:date="2012-02-04T02:47:00Z">
              <w:r>
                <w:rPr>
                  <w:lang w:eastAsia="ko-KR"/>
                </w:rPr>
                <w:t>0</w:t>
              </w:r>
            </w:ins>
          </w:p>
        </w:tc>
      </w:tr>
      <w:tr w:rsidR="00A67464" w:rsidRPr="00210652" w:rsidTr="00C471C2">
        <w:trPr>
          <w:jc w:val="center"/>
          <w:ins w:id="230" w:author="S127342" w:date="2012-02-04T02:47:00Z"/>
        </w:trPr>
        <w:tc>
          <w:tcPr>
            <w:tcW w:w="1656" w:type="dxa"/>
          </w:tcPr>
          <w:p w:rsidR="00A67464" w:rsidRPr="00210652" w:rsidRDefault="00A67464" w:rsidP="009866D6">
            <w:pPr>
              <w:keepNext/>
              <w:keepLines/>
              <w:spacing w:beforeLines="25" w:afterLines="25"/>
              <w:jc w:val="center"/>
              <w:rPr>
                <w:ins w:id="231" w:author="S127342" w:date="2012-02-04T02:47:00Z"/>
                <w:rFonts w:ascii="Times" w:hAnsi="Times" w:cs="Times"/>
                <w:lang w:eastAsia="ko-KR"/>
              </w:rPr>
              <w:pPrChange w:id="232" w:author="S127342" w:date="2012-02-04T02:48:00Z">
                <w:pPr>
                  <w:keepNext/>
                  <w:keepLines/>
                  <w:spacing w:beforeLines="25" w:afterLines="25"/>
                  <w:jc w:val="center"/>
                </w:pPr>
              </w:pPrChange>
            </w:pPr>
            <w:ins w:id="233" w:author="S127342" w:date="2012-02-04T02:47:00Z">
              <w:r w:rsidRPr="00210652">
                <w:rPr>
                  <w:rFonts w:ascii="Times" w:hAnsi="Times" w:cs="Times"/>
                  <w:lang w:eastAsia="ko-KR"/>
                </w:rPr>
                <w:t>2</w:t>
              </w:r>
            </w:ins>
          </w:p>
        </w:tc>
        <w:tc>
          <w:tcPr>
            <w:tcW w:w="1656" w:type="dxa"/>
          </w:tcPr>
          <w:p w:rsidR="00A67464" w:rsidRPr="009866D6" w:rsidRDefault="00A67464" w:rsidP="00C471C2">
            <w:pPr>
              <w:keepNext/>
              <w:keepLines/>
              <w:spacing w:beforeLines="25" w:afterLines="25"/>
              <w:jc w:val="center"/>
              <w:rPr>
                <w:ins w:id="234" w:author="S127342" w:date="2012-02-04T02:47:00Z"/>
                <w:rFonts w:eastAsiaTheme="minorEastAsia" w:hint="eastAsia"/>
                <w:lang w:eastAsia="ja-JP"/>
                <w:rPrChange w:id="235" w:author="S127342" w:date="2012-02-04T02:48:00Z">
                  <w:rPr>
                    <w:ins w:id="236" w:author="S127342" w:date="2012-02-04T02:47:00Z"/>
                    <w:lang w:eastAsia="ko-KR"/>
                  </w:rPr>
                </w:rPrChange>
              </w:rPr>
            </w:pPr>
            <w:ins w:id="237" w:author="S127342" w:date="2012-02-04T02:48:00Z">
              <w:r>
                <w:rPr>
                  <w:rFonts w:eastAsiaTheme="minorEastAsia" w:hint="eastAsia"/>
                  <w:lang w:eastAsia="ja-JP"/>
                </w:rPr>
                <w:t>2</w:t>
              </w:r>
            </w:ins>
          </w:p>
        </w:tc>
        <w:tc>
          <w:tcPr>
            <w:tcW w:w="1656" w:type="dxa"/>
          </w:tcPr>
          <w:p w:rsidR="00A67464" w:rsidRPr="00210652" w:rsidRDefault="00A67464" w:rsidP="00C471C2">
            <w:pPr>
              <w:keepNext/>
              <w:keepLines/>
              <w:spacing w:beforeLines="25" w:afterLines="25"/>
              <w:jc w:val="center"/>
              <w:rPr>
                <w:ins w:id="238" w:author="S127342" w:date="2012-02-04T02:47:00Z"/>
                <w:lang w:eastAsia="ko-KR"/>
              </w:rPr>
            </w:pPr>
            <w:ins w:id="239" w:author="S127342" w:date="2012-02-04T02:51:00Z">
              <w:r>
                <w:rPr>
                  <w:rFonts w:eastAsiaTheme="minorEastAsia" w:hint="eastAsia"/>
                  <w:lang w:eastAsia="ja-JP"/>
                </w:rPr>
                <w:t>2</w:t>
              </w:r>
            </w:ins>
          </w:p>
        </w:tc>
        <w:tc>
          <w:tcPr>
            <w:tcW w:w="1656" w:type="dxa"/>
          </w:tcPr>
          <w:p w:rsidR="00A67464" w:rsidRPr="00210652" w:rsidRDefault="00A67464" w:rsidP="00C471C2">
            <w:pPr>
              <w:keepNext/>
              <w:keepLines/>
              <w:spacing w:beforeLines="25" w:afterLines="25"/>
              <w:jc w:val="center"/>
              <w:rPr>
                <w:ins w:id="240" w:author="S127342" w:date="2012-02-04T02:47:00Z"/>
                <w:lang w:eastAsia="ko-KR"/>
              </w:rPr>
            </w:pPr>
            <w:ins w:id="241" w:author="S127342" w:date="2012-02-04T02:47:00Z">
              <w:r>
                <w:rPr>
                  <w:lang w:eastAsia="ko-KR"/>
                </w:rPr>
                <w:t>0</w:t>
              </w:r>
            </w:ins>
          </w:p>
        </w:tc>
        <w:tc>
          <w:tcPr>
            <w:tcW w:w="1656" w:type="dxa"/>
          </w:tcPr>
          <w:p w:rsidR="00A67464" w:rsidRPr="00210652" w:rsidRDefault="00A67464" w:rsidP="00C471C2">
            <w:pPr>
              <w:keepNext/>
              <w:keepLines/>
              <w:spacing w:beforeLines="25" w:afterLines="25"/>
              <w:jc w:val="center"/>
              <w:rPr>
                <w:ins w:id="242" w:author="S127342" w:date="2012-02-04T02:47:00Z"/>
                <w:lang w:eastAsia="ko-KR"/>
              </w:rPr>
            </w:pPr>
            <w:ins w:id="243" w:author="S127342" w:date="2012-02-04T02:47:00Z">
              <w:r>
                <w:rPr>
                  <w:lang w:eastAsia="ko-KR"/>
                </w:rPr>
                <w:t>0</w:t>
              </w:r>
            </w:ins>
          </w:p>
        </w:tc>
      </w:tr>
      <w:tr w:rsidR="00A67464" w:rsidRPr="00210652" w:rsidTr="00C471C2">
        <w:trPr>
          <w:jc w:val="center"/>
          <w:ins w:id="244" w:author="S127342" w:date="2012-02-04T02:47:00Z"/>
        </w:trPr>
        <w:tc>
          <w:tcPr>
            <w:tcW w:w="1656" w:type="dxa"/>
          </w:tcPr>
          <w:p w:rsidR="00A67464" w:rsidRPr="009866D6" w:rsidRDefault="00A67464" w:rsidP="00C471C2">
            <w:pPr>
              <w:keepNext/>
              <w:keepLines/>
              <w:spacing w:beforeLines="25" w:afterLines="25"/>
              <w:jc w:val="center"/>
              <w:rPr>
                <w:ins w:id="245" w:author="S127342" w:date="2012-02-04T02:47:00Z"/>
                <w:rFonts w:ascii="Times" w:eastAsiaTheme="minorEastAsia" w:hAnsi="Times" w:cs="Times" w:hint="eastAsia"/>
                <w:lang w:eastAsia="ja-JP"/>
                <w:rPrChange w:id="246" w:author="S127342" w:date="2012-02-04T02:48:00Z">
                  <w:rPr>
                    <w:ins w:id="247" w:author="S127342" w:date="2012-02-04T02:47:00Z"/>
                    <w:rFonts w:ascii="Times" w:hAnsi="Times" w:cs="Times"/>
                    <w:lang w:eastAsia="ko-KR"/>
                  </w:rPr>
                </w:rPrChange>
              </w:rPr>
            </w:pPr>
            <w:ins w:id="248" w:author="S127342" w:date="2012-02-04T02:48:00Z">
              <w:r>
                <w:rPr>
                  <w:rFonts w:ascii="Times" w:eastAsiaTheme="minorEastAsia" w:hAnsi="Times" w:cs="Times" w:hint="eastAsia"/>
                  <w:lang w:eastAsia="ja-JP"/>
                </w:rPr>
                <w:t>3-6</w:t>
              </w:r>
            </w:ins>
          </w:p>
        </w:tc>
        <w:tc>
          <w:tcPr>
            <w:tcW w:w="1656" w:type="dxa"/>
          </w:tcPr>
          <w:p w:rsidR="00A67464" w:rsidRPr="009866D6" w:rsidRDefault="00A67464" w:rsidP="00C471C2">
            <w:pPr>
              <w:keepNext/>
              <w:keepLines/>
              <w:spacing w:beforeLines="25" w:afterLines="25"/>
              <w:jc w:val="center"/>
              <w:rPr>
                <w:ins w:id="249" w:author="S127342" w:date="2012-02-04T02:47:00Z"/>
                <w:rFonts w:eastAsiaTheme="minorEastAsia" w:hint="eastAsia"/>
                <w:lang w:eastAsia="ja-JP"/>
                <w:rPrChange w:id="250" w:author="S127342" w:date="2012-02-04T02:48:00Z">
                  <w:rPr>
                    <w:ins w:id="251" w:author="S127342" w:date="2012-02-04T02:47:00Z"/>
                    <w:lang w:eastAsia="ko-KR"/>
                  </w:rPr>
                </w:rPrChange>
              </w:rPr>
            </w:pPr>
            <w:ins w:id="252" w:author="S127342" w:date="2012-02-04T02:48:00Z">
              <w:r>
                <w:rPr>
                  <w:rFonts w:eastAsiaTheme="minorEastAsia" w:hint="eastAsia"/>
                  <w:lang w:eastAsia="ja-JP"/>
                </w:rPr>
                <w:t>0</w:t>
              </w:r>
            </w:ins>
          </w:p>
        </w:tc>
        <w:tc>
          <w:tcPr>
            <w:tcW w:w="1656" w:type="dxa"/>
          </w:tcPr>
          <w:p w:rsidR="00A67464" w:rsidRPr="00210652" w:rsidRDefault="00A67464" w:rsidP="00C471C2">
            <w:pPr>
              <w:keepNext/>
              <w:keepLines/>
              <w:spacing w:beforeLines="25" w:afterLines="25"/>
              <w:jc w:val="center"/>
              <w:rPr>
                <w:ins w:id="253" w:author="S127342" w:date="2012-02-04T02:47:00Z"/>
                <w:lang w:eastAsia="ko-KR"/>
              </w:rPr>
            </w:pPr>
            <w:ins w:id="254" w:author="S127342" w:date="2012-02-04T02:51:00Z">
              <w:r>
                <w:rPr>
                  <w:rFonts w:eastAsiaTheme="minorEastAsia" w:hint="eastAsia"/>
                  <w:lang w:eastAsia="ja-JP"/>
                </w:rPr>
                <w:t>0</w:t>
              </w:r>
            </w:ins>
          </w:p>
        </w:tc>
        <w:tc>
          <w:tcPr>
            <w:tcW w:w="1656" w:type="dxa"/>
          </w:tcPr>
          <w:p w:rsidR="00A67464" w:rsidRPr="00210652" w:rsidRDefault="00A67464" w:rsidP="00C471C2">
            <w:pPr>
              <w:keepNext/>
              <w:keepLines/>
              <w:spacing w:beforeLines="25" w:afterLines="25"/>
              <w:jc w:val="center"/>
              <w:rPr>
                <w:ins w:id="255" w:author="S127342" w:date="2012-02-04T02:47:00Z"/>
                <w:lang w:eastAsia="ko-KR"/>
              </w:rPr>
            </w:pPr>
            <w:ins w:id="256" w:author="S127342" w:date="2012-02-04T02:47:00Z">
              <w:r>
                <w:rPr>
                  <w:lang w:eastAsia="ko-KR"/>
                </w:rPr>
                <w:t>0</w:t>
              </w:r>
            </w:ins>
          </w:p>
        </w:tc>
        <w:tc>
          <w:tcPr>
            <w:tcW w:w="1656" w:type="dxa"/>
          </w:tcPr>
          <w:p w:rsidR="00A67464" w:rsidRPr="00210652" w:rsidRDefault="00A67464" w:rsidP="00C471C2">
            <w:pPr>
              <w:keepNext/>
              <w:keepLines/>
              <w:spacing w:beforeLines="25" w:afterLines="25"/>
              <w:jc w:val="center"/>
              <w:rPr>
                <w:ins w:id="257" w:author="S127342" w:date="2012-02-04T02:47:00Z"/>
                <w:lang w:eastAsia="ko-KR"/>
              </w:rPr>
            </w:pPr>
            <w:ins w:id="258" w:author="S127342" w:date="2012-02-04T02:47:00Z">
              <w:r>
                <w:rPr>
                  <w:lang w:eastAsia="ko-KR"/>
                </w:rPr>
                <w:t>0</w:t>
              </w:r>
            </w:ins>
          </w:p>
        </w:tc>
      </w:tr>
      <w:tr w:rsidR="00A67464" w:rsidRPr="00210652" w:rsidTr="00C471C2">
        <w:trPr>
          <w:jc w:val="center"/>
          <w:ins w:id="259" w:author="S127342" w:date="2012-02-04T02:47:00Z"/>
        </w:trPr>
        <w:tc>
          <w:tcPr>
            <w:tcW w:w="1656" w:type="dxa"/>
          </w:tcPr>
          <w:p w:rsidR="00A67464" w:rsidRPr="009866D6" w:rsidRDefault="00A67464" w:rsidP="00C471C2">
            <w:pPr>
              <w:keepNext/>
              <w:keepLines/>
              <w:spacing w:beforeLines="25" w:afterLines="25"/>
              <w:jc w:val="center"/>
              <w:rPr>
                <w:ins w:id="260" w:author="S127342" w:date="2012-02-04T02:47:00Z"/>
                <w:rFonts w:ascii="Times" w:eastAsiaTheme="minorEastAsia" w:hAnsi="Times" w:cs="Times" w:hint="eastAsia"/>
                <w:lang w:eastAsia="ja-JP"/>
                <w:rPrChange w:id="261" w:author="S127342" w:date="2012-02-04T02:48:00Z">
                  <w:rPr>
                    <w:ins w:id="262" w:author="S127342" w:date="2012-02-04T02:47:00Z"/>
                    <w:rFonts w:ascii="Times" w:hAnsi="Times" w:cs="Times"/>
                    <w:lang w:eastAsia="ko-KR"/>
                  </w:rPr>
                </w:rPrChange>
              </w:rPr>
            </w:pPr>
            <w:ins w:id="263" w:author="S127342" w:date="2012-02-04T02:48:00Z">
              <w:r>
                <w:rPr>
                  <w:rFonts w:ascii="Times" w:eastAsiaTheme="minorEastAsia" w:hAnsi="Times" w:cs="Times" w:hint="eastAsia"/>
                  <w:lang w:eastAsia="ja-JP"/>
                </w:rPr>
                <w:t>7</w:t>
              </w:r>
            </w:ins>
          </w:p>
        </w:tc>
        <w:tc>
          <w:tcPr>
            <w:tcW w:w="1656" w:type="dxa"/>
          </w:tcPr>
          <w:p w:rsidR="00A67464" w:rsidRPr="009866D6" w:rsidRDefault="00A67464" w:rsidP="00C471C2">
            <w:pPr>
              <w:keepNext/>
              <w:keepLines/>
              <w:spacing w:beforeLines="25" w:afterLines="25"/>
              <w:jc w:val="center"/>
              <w:rPr>
                <w:ins w:id="264" w:author="S127342" w:date="2012-02-04T02:47:00Z"/>
                <w:rFonts w:eastAsiaTheme="minorEastAsia" w:hint="eastAsia"/>
                <w:lang w:eastAsia="ja-JP"/>
                <w:rPrChange w:id="265" w:author="S127342" w:date="2012-02-04T02:48:00Z">
                  <w:rPr>
                    <w:ins w:id="266" w:author="S127342" w:date="2012-02-04T02:47:00Z"/>
                    <w:lang w:eastAsia="ko-KR"/>
                  </w:rPr>
                </w:rPrChange>
              </w:rPr>
            </w:pPr>
            <w:ins w:id="267" w:author="S127342" w:date="2012-02-04T02:48:00Z">
              <w:r>
                <w:rPr>
                  <w:rFonts w:eastAsiaTheme="minorEastAsia" w:hint="eastAsia"/>
                  <w:lang w:eastAsia="ja-JP"/>
                </w:rPr>
                <w:t>1</w:t>
              </w:r>
            </w:ins>
          </w:p>
        </w:tc>
        <w:tc>
          <w:tcPr>
            <w:tcW w:w="1656" w:type="dxa"/>
          </w:tcPr>
          <w:p w:rsidR="00A67464" w:rsidRPr="00210652" w:rsidRDefault="00A67464" w:rsidP="00C471C2">
            <w:pPr>
              <w:keepNext/>
              <w:keepLines/>
              <w:spacing w:beforeLines="25" w:afterLines="25"/>
              <w:jc w:val="center"/>
              <w:rPr>
                <w:ins w:id="268" w:author="S127342" w:date="2012-02-04T02:47:00Z"/>
                <w:lang w:eastAsia="ko-KR"/>
              </w:rPr>
            </w:pPr>
            <w:ins w:id="269" w:author="S127342" w:date="2012-02-04T02:51:00Z">
              <w:r>
                <w:rPr>
                  <w:rFonts w:eastAsiaTheme="minorEastAsia" w:hint="eastAsia"/>
                  <w:lang w:eastAsia="ja-JP"/>
                </w:rPr>
                <w:t>1</w:t>
              </w:r>
            </w:ins>
          </w:p>
        </w:tc>
        <w:tc>
          <w:tcPr>
            <w:tcW w:w="1656" w:type="dxa"/>
          </w:tcPr>
          <w:p w:rsidR="00A67464" w:rsidRPr="00210652" w:rsidRDefault="00A67464" w:rsidP="00C471C2">
            <w:pPr>
              <w:keepNext/>
              <w:keepLines/>
              <w:spacing w:beforeLines="25" w:afterLines="25"/>
              <w:jc w:val="center"/>
              <w:rPr>
                <w:ins w:id="270" w:author="S127342" w:date="2012-02-04T02:47:00Z"/>
                <w:lang w:eastAsia="ko-KR"/>
              </w:rPr>
            </w:pPr>
            <w:ins w:id="271" w:author="S127342" w:date="2012-02-04T02:47:00Z">
              <w:r>
                <w:rPr>
                  <w:lang w:eastAsia="ko-KR"/>
                </w:rPr>
                <w:t>0</w:t>
              </w:r>
            </w:ins>
          </w:p>
        </w:tc>
        <w:tc>
          <w:tcPr>
            <w:tcW w:w="1656" w:type="dxa"/>
          </w:tcPr>
          <w:p w:rsidR="00A67464" w:rsidRPr="00210652" w:rsidRDefault="00A67464" w:rsidP="00C471C2">
            <w:pPr>
              <w:keepNext/>
              <w:keepLines/>
              <w:spacing w:beforeLines="25" w:afterLines="25"/>
              <w:jc w:val="center"/>
              <w:rPr>
                <w:ins w:id="272" w:author="S127342" w:date="2012-02-04T02:47:00Z"/>
                <w:lang w:eastAsia="ko-KR"/>
              </w:rPr>
            </w:pPr>
            <w:ins w:id="273" w:author="S127342" w:date="2012-02-04T02:47:00Z">
              <w:r>
                <w:rPr>
                  <w:lang w:eastAsia="ko-KR"/>
                </w:rPr>
                <w:t>0</w:t>
              </w:r>
            </w:ins>
          </w:p>
        </w:tc>
      </w:tr>
      <w:tr w:rsidR="00A67464" w:rsidRPr="00210652" w:rsidTr="00C471C2">
        <w:trPr>
          <w:jc w:val="center"/>
          <w:ins w:id="274" w:author="S127342" w:date="2012-02-04T02:47:00Z"/>
        </w:trPr>
        <w:tc>
          <w:tcPr>
            <w:tcW w:w="1656" w:type="dxa"/>
          </w:tcPr>
          <w:p w:rsidR="00A67464" w:rsidRPr="00210652" w:rsidRDefault="00A67464" w:rsidP="00C471C2">
            <w:pPr>
              <w:keepNext/>
              <w:keepLines/>
              <w:spacing w:beforeLines="25" w:afterLines="25"/>
              <w:jc w:val="center"/>
              <w:rPr>
                <w:ins w:id="275" w:author="S127342" w:date="2012-02-04T02:47:00Z"/>
                <w:rFonts w:ascii="Times" w:hAnsi="Times" w:cs="Times"/>
                <w:lang w:eastAsia="ko-KR"/>
              </w:rPr>
            </w:pPr>
            <w:ins w:id="276" w:author="S127342" w:date="2012-02-04T02:47:00Z">
              <w:r w:rsidRPr="00210652">
                <w:rPr>
                  <w:rFonts w:ascii="Times" w:hAnsi="Times" w:cs="Times"/>
                  <w:lang w:eastAsia="ko-KR"/>
                </w:rPr>
                <w:t>8</w:t>
              </w:r>
            </w:ins>
          </w:p>
        </w:tc>
        <w:tc>
          <w:tcPr>
            <w:tcW w:w="1656" w:type="dxa"/>
          </w:tcPr>
          <w:p w:rsidR="00A67464" w:rsidRPr="00210652" w:rsidRDefault="00A67464" w:rsidP="00C471C2">
            <w:pPr>
              <w:keepNext/>
              <w:keepLines/>
              <w:spacing w:beforeLines="25" w:afterLines="25"/>
              <w:jc w:val="center"/>
              <w:rPr>
                <w:ins w:id="277" w:author="S127342" w:date="2012-02-04T02:47:00Z"/>
                <w:lang w:eastAsia="ko-KR"/>
              </w:rPr>
            </w:pPr>
            <w:ins w:id="278" w:author="S127342" w:date="2012-02-04T02:47:00Z">
              <w:r w:rsidRPr="00210652">
                <w:rPr>
                  <w:lang w:eastAsia="ko-KR"/>
                </w:rPr>
                <w:t>2</w:t>
              </w:r>
            </w:ins>
          </w:p>
        </w:tc>
        <w:tc>
          <w:tcPr>
            <w:tcW w:w="1656" w:type="dxa"/>
          </w:tcPr>
          <w:p w:rsidR="00A67464" w:rsidRPr="00210652" w:rsidRDefault="00A67464" w:rsidP="00C471C2">
            <w:pPr>
              <w:keepNext/>
              <w:keepLines/>
              <w:spacing w:beforeLines="25" w:afterLines="25"/>
              <w:jc w:val="center"/>
              <w:rPr>
                <w:ins w:id="279" w:author="S127342" w:date="2012-02-04T02:47:00Z"/>
                <w:lang w:eastAsia="ko-KR"/>
              </w:rPr>
            </w:pPr>
            <w:ins w:id="280" w:author="S127342" w:date="2012-02-04T02:51:00Z">
              <w:r w:rsidRPr="00210652">
                <w:rPr>
                  <w:lang w:eastAsia="ko-KR"/>
                </w:rPr>
                <w:t>2</w:t>
              </w:r>
            </w:ins>
          </w:p>
        </w:tc>
        <w:tc>
          <w:tcPr>
            <w:tcW w:w="1656" w:type="dxa"/>
          </w:tcPr>
          <w:p w:rsidR="00A67464" w:rsidRPr="00210652" w:rsidRDefault="00A67464" w:rsidP="00C471C2">
            <w:pPr>
              <w:keepNext/>
              <w:keepLines/>
              <w:spacing w:beforeLines="25" w:afterLines="25"/>
              <w:jc w:val="center"/>
              <w:rPr>
                <w:ins w:id="281" w:author="S127342" w:date="2012-02-04T02:47:00Z"/>
                <w:lang w:eastAsia="ko-KR"/>
              </w:rPr>
            </w:pPr>
            <w:ins w:id="282" w:author="S127342" w:date="2012-02-04T02:47:00Z">
              <w:r>
                <w:rPr>
                  <w:lang w:eastAsia="ko-KR"/>
                </w:rPr>
                <w:t>0</w:t>
              </w:r>
            </w:ins>
          </w:p>
        </w:tc>
        <w:tc>
          <w:tcPr>
            <w:tcW w:w="1656" w:type="dxa"/>
          </w:tcPr>
          <w:p w:rsidR="00A67464" w:rsidRPr="00210652" w:rsidRDefault="00A67464" w:rsidP="00C471C2">
            <w:pPr>
              <w:keepNext/>
              <w:keepLines/>
              <w:spacing w:beforeLines="25" w:afterLines="25"/>
              <w:jc w:val="center"/>
              <w:rPr>
                <w:ins w:id="283" w:author="S127342" w:date="2012-02-04T02:47:00Z"/>
                <w:lang w:eastAsia="ko-KR"/>
              </w:rPr>
            </w:pPr>
            <w:ins w:id="284" w:author="S127342" w:date="2012-02-04T02:47:00Z">
              <w:r>
                <w:rPr>
                  <w:lang w:eastAsia="ko-KR"/>
                </w:rPr>
                <w:t>0</w:t>
              </w:r>
            </w:ins>
          </w:p>
        </w:tc>
      </w:tr>
      <w:tr w:rsidR="00A67464" w:rsidRPr="00210652" w:rsidTr="00C471C2">
        <w:trPr>
          <w:jc w:val="center"/>
          <w:ins w:id="285" w:author="S127342" w:date="2012-02-04T02:47:00Z"/>
        </w:trPr>
        <w:tc>
          <w:tcPr>
            <w:tcW w:w="1656" w:type="dxa"/>
          </w:tcPr>
          <w:p w:rsidR="00A67464" w:rsidRPr="009866D6" w:rsidRDefault="00A67464" w:rsidP="00C471C2">
            <w:pPr>
              <w:keepNext/>
              <w:keepLines/>
              <w:spacing w:beforeLines="25" w:afterLines="25"/>
              <w:jc w:val="center"/>
              <w:rPr>
                <w:ins w:id="286" w:author="S127342" w:date="2012-02-04T02:47:00Z"/>
                <w:rFonts w:ascii="Times" w:eastAsiaTheme="minorEastAsia" w:hAnsi="Times" w:cs="Times" w:hint="eastAsia"/>
                <w:lang w:eastAsia="ja-JP"/>
                <w:rPrChange w:id="287" w:author="S127342" w:date="2012-02-04T02:48:00Z">
                  <w:rPr>
                    <w:ins w:id="288" w:author="S127342" w:date="2012-02-04T02:47:00Z"/>
                    <w:rFonts w:ascii="Times" w:hAnsi="Times" w:cs="Times"/>
                    <w:lang w:eastAsia="ko-KR"/>
                  </w:rPr>
                </w:rPrChange>
              </w:rPr>
            </w:pPr>
            <w:ins w:id="289" w:author="S127342" w:date="2012-02-04T02:48:00Z">
              <w:r>
                <w:rPr>
                  <w:rFonts w:ascii="Times" w:eastAsiaTheme="minorEastAsia" w:hAnsi="Times" w:cs="Times" w:hint="eastAsia"/>
                  <w:lang w:eastAsia="ja-JP"/>
                </w:rPr>
                <w:t>9</w:t>
              </w:r>
            </w:ins>
          </w:p>
        </w:tc>
        <w:tc>
          <w:tcPr>
            <w:tcW w:w="1656" w:type="dxa"/>
          </w:tcPr>
          <w:p w:rsidR="00A67464" w:rsidRPr="00BD64EC" w:rsidRDefault="00A67464" w:rsidP="00C471C2">
            <w:pPr>
              <w:keepNext/>
              <w:keepLines/>
              <w:spacing w:beforeLines="25" w:afterLines="25"/>
              <w:jc w:val="center"/>
              <w:rPr>
                <w:ins w:id="290" w:author="S127342" w:date="2012-02-04T02:47:00Z"/>
                <w:rFonts w:eastAsiaTheme="minorEastAsia" w:hint="eastAsia"/>
                <w:lang w:eastAsia="ja-JP"/>
                <w:rPrChange w:id="291" w:author="S127342" w:date="2012-02-04T02:50:00Z">
                  <w:rPr>
                    <w:ins w:id="292" w:author="S127342" w:date="2012-02-04T02:47:00Z"/>
                    <w:lang w:eastAsia="ko-KR"/>
                  </w:rPr>
                </w:rPrChange>
              </w:rPr>
            </w:pPr>
            <w:ins w:id="293" w:author="S127342" w:date="2012-02-04T02:50:00Z">
              <w:r>
                <w:rPr>
                  <w:rFonts w:eastAsiaTheme="minorEastAsia" w:hint="eastAsia"/>
                  <w:lang w:eastAsia="ja-JP"/>
                </w:rPr>
                <w:t>1</w:t>
              </w:r>
            </w:ins>
          </w:p>
        </w:tc>
        <w:tc>
          <w:tcPr>
            <w:tcW w:w="1656" w:type="dxa"/>
          </w:tcPr>
          <w:p w:rsidR="00A67464" w:rsidRPr="00210652" w:rsidRDefault="00A67464" w:rsidP="00C471C2">
            <w:pPr>
              <w:keepNext/>
              <w:keepLines/>
              <w:spacing w:beforeLines="25" w:afterLines="25"/>
              <w:jc w:val="center"/>
              <w:rPr>
                <w:ins w:id="294" w:author="S127342" w:date="2012-02-04T02:47:00Z"/>
                <w:lang w:eastAsia="ko-KR"/>
              </w:rPr>
            </w:pPr>
            <w:ins w:id="295" w:author="S127342" w:date="2012-02-04T02:51:00Z">
              <w:r>
                <w:rPr>
                  <w:rFonts w:eastAsiaTheme="minorEastAsia" w:hint="eastAsia"/>
                  <w:lang w:eastAsia="ja-JP"/>
                </w:rPr>
                <w:t>1</w:t>
              </w:r>
            </w:ins>
          </w:p>
        </w:tc>
        <w:tc>
          <w:tcPr>
            <w:tcW w:w="1656" w:type="dxa"/>
          </w:tcPr>
          <w:p w:rsidR="00A67464" w:rsidRPr="00210652" w:rsidRDefault="00A67464" w:rsidP="00C471C2">
            <w:pPr>
              <w:keepNext/>
              <w:keepLines/>
              <w:spacing w:beforeLines="25" w:afterLines="25"/>
              <w:jc w:val="center"/>
              <w:rPr>
                <w:ins w:id="296" w:author="S127342" w:date="2012-02-04T02:47:00Z"/>
                <w:lang w:eastAsia="ko-KR"/>
              </w:rPr>
            </w:pPr>
            <w:ins w:id="297" w:author="S127342" w:date="2012-02-04T02:47:00Z">
              <w:r>
                <w:rPr>
                  <w:lang w:eastAsia="ko-KR"/>
                </w:rPr>
                <w:t>0</w:t>
              </w:r>
            </w:ins>
          </w:p>
        </w:tc>
        <w:tc>
          <w:tcPr>
            <w:tcW w:w="1656" w:type="dxa"/>
          </w:tcPr>
          <w:p w:rsidR="00A67464" w:rsidRPr="00210652" w:rsidRDefault="00A67464" w:rsidP="00C471C2">
            <w:pPr>
              <w:keepNext/>
              <w:keepLines/>
              <w:spacing w:beforeLines="25" w:afterLines="25"/>
              <w:jc w:val="center"/>
              <w:rPr>
                <w:ins w:id="298" w:author="S127342" w:date="2012-02-04T02:47:00Z"/>
                <w:lang w:eastAsia="ko-KR"/>
              </w:rPr>
            </w:pPr>
            <w:ins w:id="299" w:author="S127342" w:date="2012-02-04T02:47:00Z">
              <w:r>
                <w:rPr>
                  <w:lang w:eastAsia="ko-KR"/>
                </w:rPr>
                <w:t>0</w:t>
              </w:r>
            </w:ins>
          </w:p>
        </w:tc>
      </w:tr>
      <w:tr w:rsidR="00A67464" w:rsidRPr="00210652" w:rsidTr="00C471C2">
        <w:trPr>
          <w:jc w:val="center"/>
          <w:ins w:id="300" w:author="S127342" w:date="2012-02-04T02:47:00Z"/>
        </w:trPr>
        <w:tc>
          <w:tcPr>
            <w:tcW w:w="1656" w:type="dxa"/>
          </w:tcPr>
          <w:p w:rsidR="00A67464" w:rsidRPr="009866D6" w:rsidRDefault="00A67464" w:rsidP="00C471C2">
            <w:pPr>
              <w:keepNext/>
              <w:keepLines/>
              <w:spacing w:beforeLines="25" w:afterLines="25"/>
              <w:jc w:val="center"/>
              <w:rPr>
                <w:ins w:id="301" w:author="S127342" w:date="2012-02-04T02:47:00Z"/>
                <w:rFonts w:ascii="Times" w:eastAsiaTheme="minorEastAsia" w:hAnsi="Times" w:cs="Times" w:hint="eastAsia"/>
                <w:lang w:eastAsia="ja-JP"/>
                <w:rPrChange w:id="302" w:author="S127342" w:date="2012-02-04T02:48:00Z">
                  <w:rPr>
                    <w:ins w:id="303" w:author="S127342" w:date="2012-02-04T02:47:00Z"/>
                    <w:rFonts w:ascii="Times" w:hAnsi="Times" w:cs="Times"/>
                    <w:lang w:eastAsia="ko-KR"/>
                  </w:rPr>
                </w:rPrChange>
              </w:rPr>
            </w:pPr>
            <w:ins w:id="304" w:author="S127342" w:date="2012-02-04T02:48:00Z">
              <w:r>
                <w:rPr>
                  <w:rFonts w:ascii="Times" w:eastAsiaTheme="minorEastAsia" w:hAnsi="Times" w:cs="Times" w:hint="eastAsia"/>
                  <w:lang w:eastAsia="ja-JP"/>
                </w:rPr>
                <w:t>10</w:t>
              </w:r>
            </w:ins>
          </w:p>
        </w:tc>
        <w:tc>
          <w:tcPr>
            <w:tcW w:w="1656" w:type="dxa"/>
          </w:tcPr>
          <w:p w:rsidR="00A67464" w:rsidRPr="00BD64EC" w:rsidRDefault="00A67464" w:rsidP="00C471C2">
            <w:pPr>
              <w:keepNext/>
              <w:keepLines/>
              <w:spacing w:beforeLines="25" w:afterLines="25"/>
              <w:jc w:val="center"/>
              <w:rPr>
                <w:ins w:id="305" w:author="S127342" w:date="2012-02-04T02:47:00Z"/>
                <w:rFonts w:eastAsiaTheme="minorEastAsia" w:hint="eastAsia"/>
                <w:lang w:eastAsia="ja-JP"/>
                <w:rPrChange w:id="306" w:author="S127342" w:date="2012-02-04T02:50:00Z">
                  <w:rPr>
                    <w:ins w:id="307" w:author="S127342" w:date="2012-02-04T02:47:00Z"/>
                    <w:lang w:eastAsia="ko-KR"/>
                  </w:rPr>
                </w:rPrChange>
              </w:rPr>
            </w:pPr>
            <w:ins w:id="308" w:author="S127342" w:date="2012-02-04T02:50:00Z">
              <w:r>
                <w:rPr>
                  <w:rFonts w:eastAsiaTheme="minorEastAsia" w:hint="eastAsia"/>
                  <w:lang w:eastAsia="ja-JP"/>
                </w:rPr>
                <w:t>2</w:t>
              </w:r>
            </w:ins>
          </w:p>
        </w:tc>
        <w:tc>
          <w:tcPr>
            <w:tcW w:w="1656" w:type="dxa"/>
          </w:tcPr>
          <w:p w:rsidR="00A67464" w:rsidRPr="00210652" w:rsidRDefault="00A67464" w:rsidP="00C471C2">
            <w:pPr>
              <w:keepNext/>
              <w:keepLines/>
              <w:spacing w:beforeLines="25" w:afterLines="25"/>
              <w:jc w:val="center"/>
              <w:rPr>
                <w:ins w:id="309" w:author="S127342" w:date="2012-02-04T02:47:00Z"/>
                <w:lang w:eastAsia="ko-KR"/>
              </w:rPr>
            </w:pPr>
            <w:ins w:id="310" w:author="S127342" w:date="2012-02-04T02:51:00Z">
              <w:r>
                <w:rPr>
                  <w:rFonts w:eastAsiaTheme="minorEastAsia" w:hint="eastAsia"/>
                  <w:lang w:eastAsia="ja-JP"/>
                </w:rPr>
                <w:t>2</w:t>
              </w:r>
            </w:ins>
          </w:p>
        </w:tc>
        <w:tc>
          <w:tcPr>
            <w:tcW w:w="1656" w:type="dxa"/>
          </w:tcPr>
          <w:p w:rsidR="00A67464" w:rsidRPr="00210652" w:rsidRDefault="00A67464" w:rsidP="00C471C2">
            <w:pPr>
              <w:keepNext/>
              <w:keepLines/>
              <w:spacing w:beforeLines="25" w:afterLines="25"/>
              <w:jc w:val="center"/>
              <w:rPr>
                <w:ins w:id="311" w:author="S127342" w:date="2012-02-04T02:47:00Z"/>
                <w:lang w:eastAsia="ko-KR"/>
              </w:rPr>
            </w:pPr>
            <w:ins w:id="312" w:author="S127342" w:date="2012-02-04T02:47:00Z">
              <w:r>
                <w:rPr>
                  <w:lang w:eastAsia="ko-KR"/>
                </w:rPr>
                <w:t>0</w:t>
              </w:r>
            </w:ins>
          </w:p>
        </w:tc>
        <w:tc>
          <w:tcPr>
            <w:tcW w:w="1656" w:type="dxa"/>
          </w:tcPr>
          <w:p w:rsidR="00A67464" w:rsidRPr="00210652" w:rsidRDefault="00A67464" w:rsidP="00C471C2">
            <w:pPr>
              <w:keepNext/>
              <w:keepLines/>
              <w:spacing w:beforeLines="25" w:afterLines="25"/>
              <w:jc w:val="center"/>
              <w:rPr>
                <w:ins w:id="313" w:author="S127342" w:date="2012-02-04T02:47:00Z"/>
                <w:lang w:eastAsia="ko-KR"/>
              </w:rPr>
            </w:pPr>
            <w:ins w:id="314" w:author="S127342" w:date="2012-02-04T02:47:00Z">
              <w:r>
                <w:rPr>
                  <w:lang w:eastAsia="ko-KR"/>
                </w:rPr>
                <w:t>0</w:t>
              </w:r>
            </w:ins>
          </w:p>
        </w:tc>
      </w:tr>
      <w:tr w:rsidR="00A67464" w:rsidRPr="00210652" w:rsidTr="00C471C2">
        <w:trPr>
          <w:jc w:val="center"/>
          <w:ins w:id="315" w:author="S127342" w:date="2012-02-04T02:47:00Z"/>
        </w:trPr>
        <w:tc>
          <w:tcPr>
            <w:tcW w:w="1656" w:type="dxa"/>
          </w:tcPr>
          <w:p w:rsidR="00A67464" w:rsidRPr="009866D6" w:rsidRDefault="00A67464" w:rsidP="009866D6">
            <w:pPr>
              <w:keepNext/>
              <w:keepLines/>
              <w:spacing w:beforeLines="25" w:afterLines="25"/>
              <w:jc w:val="center"/>
              <w:rPr>
                <w:ins w:id="316" w:author="S127342" w:date="2012-02-04T02:47:00Z"/>
                <w:rFonts w:ascii="Times" w:eastAsiaTheme="minorEastAsia" w:hAnsi="Times" w:cs="Times" w:hint="eastAsia"/>
                <w:lang w:eastAsia="ja-JP"/>
                <w:rPrChange w:id="317" w:author="S127342" w:date="2012-02-04T02:48:00Z">
                  <w:rPr>
                    <w:ins w:id="318" w:author="S127342" w:date="2012-02-04T02:47:00Z"/>
                    <w:rFonts w:ascii="Times" w:hAnsi="Times" w:cs="Times"/>
                    <w:lang w:eastAsia="ko-KR"/>
                  </w:rPr>
                </w:rPrChange>
              </w:rPr>
              <w:pPrChange w:id="319" w:author="S127342" w:date="2012-02-04T02:48:00Z">
                <w:pPr>
                  <w:keepNext/>
                  <w:keepLines/>
                  <w:spacing w:beforeLines="25" w:afterLines="25"/>
                  <w:jc w:val="center"/>
                </w:pPr>
              </w:pPrChange>
            </w:pPr>
            <w:ins w:id="320" w:author="S127342" w:date="2012-02-04T02:47:00Z">
              <w:r w:rsidRPr="00210652">
                <w:rPr>
                  <w:rFonts w:ascii="Times" w:hAnsi="Times" w:cs="Times"/>
                  <w:lang w:eastAsia="ko-KR"/>
                </w:rPr>
                <w:t>1</w:t>
              </w:r>
            </w:ins>
            <w:ins w:id="321" w:author="S127342" w:date="2012-02-04T02:48:00Z">
              <w:r>
                <w:rPr>
                  <w:rFonts w:ascii="Times" w:eastAsiaTheme="minorEastAsia" w:hAnsi="Times" w:cs="Times" w:hint="eastAsia"/>
                  <w:lang w:eastAsia="ja-JP"/>
                </w:rPr>
                <w:t>1</w:t>
              </w:r>
            </w:ins>
          </w:p>
        </w:tc>
        <w:tc>
          <w:tcPr>
            <w:tcW w:w="1656" w:type="dxa"/>
          </w:tcPr>
          <w:p w:rsidR="00A67464" w:rsidRPr="00BD64EC" w:rsidRDefault="00A67464" w:rsidP="00C471C2">
            <w:pPr>
              <w:keepNext/>
              <w:keepLines/>
              <w:spacing w:beforeLines="25" w:afterLines="25"/>
              <w:jc w:val="center"/>
              <w:rPr>
                <w:ins w:id="322" w:author="S127342" w:date="2012-02-04T02:47:00Z"/>
                <w:rFonts w:eastAsiaTheme="minorEastAsia" w:hint="eastAsia"/>
                <w:lang w:eastAsia="ja-JP"/>
                <w:rPrChange w:id="323" w:author="S127342" w:date="2012-02-04T02:50:00Z">
                  <w:rPr>
                    <w:ins w:id="324" w:author="S127342" w:date="2012-02-04T02:47:00Z"/>
                    <w:lang w:eastAsia="ko-KR"/>
                  </w:rPr>
                </w:rPrChange>
              </w:rPr>
            </w:pPr>
            <w:ins w:id="325" w:author="S127342" w:date="2012-02-04T02:50:00Z">
              <w:r>
                <w:rPr>
                  <w:rFonts w:eastAsiaTheme="minorEastAsia" w:hint="eastAsia"/>
                  <w:lang w:eastAsia="ja-JP"/>
                </w:rPr>
                <w:t>1</w:t>
              </w:r>
            </w:ins>
          </w:p>
        </w:tc>
        <w:tc>
          <w:tcPr>
            <w:tcW w:w="1656" w:type="dxa"/>
          </w:tcPr>
          <w:p w:rsidR="00A67464" w:rsidRPr="00210652" w:rsidRDefault="00A67464" w:rsidP="00C471C2">
            <w:pPr>
              <w:keepNext/>
              <w:keepLines/>
              <w:spacing w:beforeLines="25" w:afterLines="25"/>
              <w:jc w:val="center"/>
              <w:rPr>
                <w:ins w:id="326" w:author="S127342" w:date="2012-02-04T02:47:00Z"/>
                <w:lang w:eastAsia="ko-KR"/>
              </w:rPr>
            </w:pPr>
            <w:ins w:id="327" w:author="S127342" w:date="2012-02-04T02:51:00Z">
              <w:r>
                <w:rPr>
                  <w:rFonts w:eastAsiaTheme="minorEastAsia" w:hint="eastAsia"/>
                  <w:lang w:eastAsia="ja-JP"/>
                </w:rPr>
                <w:t>1</w:t>
              </w:r>
            </w:ins>
          </w:p>
        </w:tc>
        <w:tc>
          <w:tcPr>
            <w:tcW w:w="1656" w:type="dxa"/>
          </w:tcPr>
          <w:p w:rsidR="00A67464" w:rsidRPr="00210652" w:rsidRDefault="00A67464" w:rsidP="00C471C2">
            <w:pPr>
              <w:keepNext/>
              <w:keepLines/>
              <w:spacing w:beforeLines="25" w:afterLines="25"/>
              <w:jc w:val="center"/>
              <w:rPr>
                <w:ins w:id="328" w:author="S127342" w:date="2012-02-04T02:47:00Z"/>
                <w:lang w:eastAsia="ko-KR"/>
              </w:rPr>
            </w:pPr>
            <w:ins w:id="329" w:author="S127342" w:date="2012-02-04T02:47:00Z">
              <w:r>
                <w:rPr>
                  <w:lang w:eastAsia="ko-KR"/>
                </w:rPr>
                <w:t>0</w:t>
              </w:r>
            </w:ins>
          </w:p>
        </w:tc>
        <w:tc>
          <w:tcPr>
            <w:tcW w:w="1656" w:type="dxa"/>
          </w:tcPr>
          <w:p w:rsidR="00A67464" w:rsidRPr="00210652" w:rsidRDefault="00A67464" w:rsidP="00C471C2">
            <w:pPr>
              <w:keepNext/>
              <w:keepLines/>
              <w:spacing w:beforeLines="25" w:afterLines="25"/>
              <w:jc w:val="center"/>
              <w:rPr>
                <w:ins w:id="330" w:author="S127342" w:date="2012-02-04T02:47:00Z"/>
                <w:lang w:eastAsia="ko-KR"/>
              </w:rPr>
            </w:pPr>
            <w:ins w:id="331" w:author="S127342" w:date="2012-02-04T02:47:00Z">
              <w:r>
                <w:rPr>
                  <w:lang w:eastAsia="ko-KR"/>
                </w:rPr>
                <w:t>0</w:t>
              </w:r>
            </w:ins>
          </w:p>
        </w:tc>
      </w:tr>
      <w:tr w:rsidR="00A67464" w:rsidRPr="00210652" w:rsidTr="00C471C2">
        <w:trPr>
          <w:jc w:val="center"/>
          <w:ins w:id="332" w:author="S127342" w:date="2012-02-04T02:47:00Z"/>
        </w:trPr>
        <w:tc>
          <w:tcPr>
            <w:tcW w:w="1656" w:type="dxa"/>
          </w:tcPr>
          <w:p w:rsidR="00A67464" w:rsidRPr="009866D6" w:rsidRDefault="00A67464" w:rsidP="009866D6">
            <w:pPr>
              <w:keepNext/>
              <w:keepLines/>
              <w:spacing w:beforeLines="25" w:afterLines="25"/>
              <w:jc w:val="center"/>
              <w:rPr>
                <w:ins w:id="333" w:author="S127342" w:date="2012-02-04T02:47:00Z"/>
                <w:rFonts w:ascii="Times" w:eastAsiaTheme="minorEastAsia" w:hAnsi="Times" w:cs="Times" w:hint="eastAsia"/>
                <w:lang w:eastAsia="ja-JP"/>
                <w:rPrChange w:id="334" w:author="S127342" w:date="2012-02-04T02:48:00Z">
                  <w:rPr>
                    <w:ins w:id="335" w:author="S127342" w:date="2012-02-04T02:47:00Z"/>
                    <w:rFonts w:ascii="Times" w:hAnsi="Times" w:cs="Times"/>
                    <w:lang w:eastAsia="ko-KR"/>
                  </w:rPr>
                </w:rPrChange>
              </w:rPr>
              <w:pPrChange w:id="336" w:author="S127342" w:date="2012-02-04T02:48:00Z">
                <w:pPr>
                  <w:keepNext/>
                  <w:keepLines/>
                  <w:spacing w:beforeLines="25" w:afterLines="25"/>
                  <w:jc w:val="center"/>
                </w:pPr>
              </w:pPrChange>
            </w:pPr>
            <w:ins w:id="337" w:author="S127342" w:date="2012-02-04T02:47:00Z">
              <w:r w:rsidRPr="00210652">
                <w:rPr>
                  <w:rFonts w:ascii="Times" w:hAnsi="Times" w:cs="Times"/>
                  <w:lang w:eastAsia="ko-KR"/>
                </w:rPr>
                <w:t>1</w:t>
              </w:r>
            </w:ins>
            <w:ins w:id="338" w:author="S127342" w:date="2012-02-04T02:48:00Z">
              <w:r>
                <w:rPr>
                  <w:rFonts w:ascii="Times" w:eastAsiaTheme="minorEastAsia" w:hAnsi="Times" w:cs="Times" w:hint="eastAsia"/>
                  <w:lang w:eastAsia="ja-JP"/>
                </w:rPr>
                <w:t>2</w:t>
              </w:r>
            </w:ins>
          </w:p>
        </w:tc>
        <w:tc>
          <w:tcPr>
            <w:tcW w:w="1656" w:type="dxa"/>
          </w:tcPr>
          <w:p w:rsidR="00A67464" w:rsidRPr="00210652" w:rsidRDefault="00A67464" w:rsidP="00C471C2">
            <w:pPr>
              <w:keepNext/>
              <w:keepLines/>
              <w:spacing w:beforeLines="25" w:afterLines="25"/>
              <w:jc w:val="center"/>
              <w:rPr>
                <w:ins w:id="339" w:author="S127342" w:date="2012-02-04T02:47:00Z"/>
                <w:lang w:eastAsia="ko-KR"/>
              </w:rPr>
            </w:pPr>
            <w:ins w:id="340" w:author="S127342" w:date="2012-02-04T02:47:00Z">
              <w:r w:rsidRPr="00210652">
                <w:rPr>
                  <w:lang w:eastAsia="ko-KR"/>
                </w:rPr>
                <w:t>2</w:t>
              </w:r>
            </w:ins>
          </w:p>
        </w:tc>
        <w:tc>
          <w:tcPr>
            <w:tcW w:w="1656" w:type="dxa"/>
          </w:tcPr>
          <w:p w:rsidR="00A67464" w:rsidRPr="00210652" w:rsidRDefault="00A67464" w:rsidP="00C471C2">
            <w:pPr>
              <w:keepNext/>
              <w:keepLines/>
              <w:spacing w:beforeLines="25" w:afterLines="25"/>
              <w:jc w:val="center"/>
              <w:rPr>
                <w:ins w:id="341" w:author="S127342" w:date="2012-02-04T02:47:00Z"/>
                <w:lang w:eastAsia="ko-KR"/>
              </w:rPr>
            </w:pPr>
            <w:ins w:id="342" w:author="S127342" w:date="2012-02-04T02:51:00Z">
              <w:r w:rsidRPr="00210652">
                <w:rPr>
                  <w:lang w:eastAsia="ko-KR"/>
                </w:rPr>
                <w:t>2</w:t>
              </w:r>
            </w:ins>
          </w:p>
        </w:tc>
        <w:tc>
          <w:tcPr>
            <w:tcW w:w="1656" w:type="dxa"/>
          </w:tcPr>
          <w:p w:rsidR="00A67464" w:rsidRPr="00210652" w:rsidRDefault="00A67464" w:rsidP="00C471C2">
            <w:pPr>
              <w:keepNext/>
              <w:keepLines/>
              <w:spacing w:beforeLines="25" w:afterLines="25"/>
              <w:jc w:val="center"/>
              <w:rPr>
                <w:ins w:id="343" w:author="S127342" w:date="2012-02-04T02:47:00Z"/>
                <w:lang w:eastAsia="ko-KR"/>
              </w:rPr>
            </w:pPr>
            <w:ins w:id="344" w:author="S127342" w:date="2012-02-04T02:47:00Z">
              <w:r>
                <w:rPr>
                  <w:lang w:eastAsia="ko-KR"/>
                </w:rPr>
                <w:t>0</w:t>
              </w:r>
            </w:ins>
          </w:p>
        </w:tc>
        <w:tc>
          <w:tcPr>
            <w:tcW w:w="1656" w:type="dxa"/>
          </w:tcPr>
          <w:p w:rsidR="00A67464" w:rsidRPr="00210652" w:rsidRDefault="00A67464" w:rsidP="00C471C2">
            <w:pPr>
              <w:keepNext/>
              <w:keepLines/>
              <w:spacing w:beforeLines="25" w:afterLines="25"/>
              <w:jc w:val="center"/>
              <w:rPr>
                <w:ins w:id="345" w:author="S127342" w:date="2012-02-04T02:47:00Z"/>
                <w:lang w:eastAsia="ko-KR"/>
              </w:rPr>
            </w:pPr>
            <w:ins w:id="346" w:author="S127342" w:date="2012-02-04T02:47:00Z">
              <w:r>
                <w:rPr>
                  <w:lang w:eastAsia="ko-KR"/>
                </w:rPr>
                <w:t>0</w:t>
              </w:r>
            </w:ins>
          </w:p>
        </w:tc>
      </w:tr>
      <w:tr w:rsidR="00A67464" w:rsidRPr="00210652" w:rsidTr="00C471C2">
        <w:trPr>
          <w:jc w:val="center"/>
          <w:ins w:id="347" w:author="S127342" w:date="2012-02-04T02:47:00Z"/>
        </w:trPr>
        <w:tc>
          <w:tcPr>
            <w:tcW w:w="1656" w:type="dxa"/>
          </w:tcPr>
          <w:p w:rsidR="00A67464" w:rsidRPr="009866D6" w:rsidRDefault="00A67464" w:rsidP="009866D6">
            <w:pPr>
              <w:keepNext/>
              <w:keepLines/>
              <w:spacing w:beforeLines="25" w:afterLines="25"/>
              <w:jc w:val="center"/>
              <w:rPr>
                <w:ins w:id="348" w:author="S127342" w:date="2012-02-04T02:47:00Z"/>
                <w:rFonts w:ascii="Times" w:eastAsiaTheme="minorEastAsia" w:hAnsi="Times" w:cs="Times" w:hint="eastAsia"/>
                <w:lang w:eastAsia="ja-JP"/>
                <w:rPrChange w:id="349" w:author="S127342" w:date="2012-02-04T02:49:00Z">
                  <w:rPr>
                    <w:ins w:id="350" w:author="S127342" w:date="2012-02-04T02:47:00Z"/>
                    <w:rFonts w:ascii="Times" w:hAnsi="Times" w:cs="Times"/>
                    <w:lang w:eastAsia="ko-KR"/>
                  </w:rPr>
                </w:rPrChange>
              </w:rPr>
              <w:pPrChange w:id="351" w:author="S127342" w:date="2012-02-04T02:49:00Z">
                <w:pPr>
                  <w:keepNext/>
                  <w:keepLines/>
                  <w:spacing w:beforeLines="25" w:afterLines="25"/>
                  <w:jc w:val="center"/>
                </w:pPr>
              </w:pPrChange>
            </w:pPr>
            <w:ins w:id="352" w:author="S127342" w:date="2012-02-04T02:47:00Z">
              <w:r w:rsidRPr="00210652">
                <w:rPr>
                  <w:rFonts w:ascii="Times" w:hAnsi="Times" w:cs="Times"/>
                  <w:lang w:eastAsia="ko-KR"/>
                </w:rPr>
                <w:t>1</w:t>
              </w:r>
            </w:ins>
            <w:ins w:id="353" w:author="S127342" w:date="2012-02-04T02:49:00Z">
              <w:r>
                <w:rPr>
                  <w:rFonts w:ascii="Times" w:eastAsiaTheme="minorEastAsia" w:hAnsi="Times" w:cs="Times" w:hint="eastAsia"/>
                  <w:lang w:eastAsia="ja-JP"/>
                </w:rPr>
                <w:t>3</w:t>
              </w:r>
            </w:ins>
          </w:p>
        </w:tc>
        <w:tc>
          <w:tcPr>
            <w:tcW w:w="1656" w:type="dxa"/>
          </w:tcPr>
          <w:p w:rsidR="00A67464" w:rsidRPr="00BD64EC" w:rsidRDefault="00A67464" w:rsidP="00C471C2">
            <w:pPr>
              <w:keepNext/>
              <w:keepLines/>
              <w:spacing w:beforeLines="25" w:afterLines="25"/>
              <w:jc w:val="center"/>
              <w:rPr>
                <w:ins w:id="354" w:author="S127342" w:date="2012-02-04T02:47:00Z"/>
                <w:rFonts w:eastAsiaTheme="minorEastAsia" w:hint="eastAsia"/>
                <w:lang w:eastAsia="ja-JP"/>
                <w:rPrChange w:id="355" w:author="S127342" w:date="2012-02-04T02:50:00Z">
                  <w:rPr>
                    <w:ins w:id="356" w:author="S127342" w:date="2012-02-04T02:47:00Z"/>
                    <w:lang w:eastAsia="ko-KR"/>
                  </w:rPr>
                </w:rPrChange>
              </w:rPr>
            </w:pPr>
            <w:ins w:id="357" w:author="S127342" w:date="2012-02-04T02:50:00Z">
              <w:r>
                <w:rPr>
                  <w:rFonts w:eastAsiaTheme="minorEastAsia" w:hint="eastAsia"/>
                  <w:lang w:eastAsia="ja-JP"/>
                </w:rPr>
                <w:t>1</w:t>
              </w:r>
            </w:ins>
          </w:p>
        </w:tc>
        <w:tc>
          <w:tcPr>
            <w:tcW w:w="1656" w:type="dxa"/>
          </w:tcPr>
          <w:p w:rsidR="00A67464" w:rsidRPr="00210652" w:rsidRDefault="00A67464" w:rsidP="00C471C2">
            <w:pPr>
              <w:keepNext/>
              <w:keepLines/>
              <w:spacing w:beforeLines="25" w:afterLines="25"/>
              <w:jc w:val="center"/>
              <w:rPr>
                <w:ins w:id="358" w:author="S127342" w:date="2012-02-04T02:47:00Z"/>
                <w:lang w:eastAsia="ko-KR"/>
              </w:rPr>
            </w:pPr>
            <w:ins w:id="359" w:author="S127342" w:date="2012-02-04T02:51:00Z">
              <w:r>
                <w:rPr>
                  <w:rFonts w:eastAsiaTheme="minorEastAsia" w:hint="eastAsia"/>
                  <w:lang w:eastAsia="ja-JP"/>
                </w:rPr>
                <w:t>1</w:t>
              </w:r>
            </w:ins>
          </w:p>
        </w:tc>
        <w:tc>
          <w:tcPr>
            <w:tcW w:w="1656" w:type="dxa"/>
          </w:tcPr>
          <w:p w:rsidR="00A67464" w:rsidRPr="00210652" w:rsidRDefault="00A67464" w:rsidP="00C471C2">
            <w:pPr>
              <w:keepNext/>
              <w:keepLines/>
              <w:spacing w:beforeLines="25" w:afterLines="25"/>
              <w:jc w:val="center"/>
              <w:rPr>
                <w:ins w:id="360" w:author="S127342" w:date="2012-02-04T02:47:00Z"/>
                <w:lang w:eastAsia="ko-KR"/>
              </w:rPr>
            </w:pPr>
            <w:ins w:id="361" w:author="S127342" w:date="2012-02-04T02:47:00Z">
              <w:r>
                <w:rPr>
                  <w:lang w:eastAsia="ko-KR"/>
                </w:rPr>
                <w:t>0</w:t>
              </w:r>
            </w:ins>
          </w:p>
        </w:tc>
        <w:tc>
          <w:tcPr>
            <w:tcW w:w="1656" w:type="dxa"/>
          </w:tcPr>
          <w:p w:rsidR="00A67464" w:rsidRPr="00210652" w:rsidRDefault="00A67464" w:rsidP="00C471C2">
            <w:pPr>
              <w:keepNext/>
              <w:keepLines/>
              <w:spacing w:beforeLines="25" w:afterLines="25"/>
              <w:jc w:val="center"/>
              <w:rPr>
                <w:ins w:id="362" w:author="S127342" w:date="2012-02-04T02:47:00Z"/>
                <w:lang w:eastAsia="ko-KR"/>
              </w:rPr>
            </w:pPr>
            <w:ins w:id="363" w:author="S127342" w:date="2012-02-04T02:47:00Z">
              <w:r>
                <w:rPr>
                  <w:lang w:eastAsia="ko-KR"/>
                </w:rPr>
                <w:t>0</w:t>
              </w:r>
            </w:ins>
          </w:p>
        </w:tc>
      </w:tr>
      <w:tr w:rsidR="00A67464" w:rsidRPr="00210652" w:rsidTr="00C471C2">
        <w:trPr>
          <w:jc w:val="center"/>
          <w:ins w:id="364" w:author="S127342" w:date="2012-02-04T02:47:00Z"/>
        </w:trPr>
        <w:tc>
          <w:tcPr>
            <w:tcW w:w="1656" w:type="dxa"/>
          </w:tcPr>
          <w:p w:rsidR="00A67464" w:rsidRPr="009866D6" w:rsidRDefault="00A67464" w:rsidP="00C471C2">
            <w:pPr>
              <w:keepNext/>
              <w:keepLines/>
              <w:spacing w:beforeLines="25" w:afterLines="25"/>
              <w:jc w:val="center"/>
              <w:rPr>
                <w:ins w:id="365" w:author="S127342" w:date="2012-02-04T02:47:00Z"/>
                <w:rFonts w:ascii="Times" w:eastAsiaTheme="minorEastAsia" w:hAnsi="Times" w:cs="Times" w:hint="eastAsia"/>
                <w:lang w:eastAsia="ja-JP"/>
                <w:rPrChange w:id="366" w:author="S127342" w:date="2012-02-04T02:49:00Z">
                  <w:rPr>
                    <w:ins w:id="367" w:author="S127342" w:date="2012-02-04T02:47:00Z"/>
                    <w:rFonts w:ascii="Times" w:hAnsi="Times" w:cs="Times"/>
                    <w:lang w:eastAsia="ko-KR"/>
                  </w:rPr>
                </w:rPrChange>
              </w:rPr>
            </w:pPr>
            <w:ins w:id="368" w:author="S127342" w:date="2012-02-04T02:49:00Z">
              <w:r>
                <w:rPr>
                  <w:rFonts w:ascii="Times" w:eastAsiaTheme="minorEastAsia" w:hAnsi="Times" w:cs="Times" w:hint="eastAsia"/>
                  <w:lang w:eastAsia="ja-JP"/>
                </w:rPr>
                <w:t>14</w:t>
              </w:r>
            </w:ins>
          </w:p>
        </w:tc>
        <w:tc>
          <w:tcPr>
            <w:tcW w:w="1656" w:type="dxa"/>
          </w:tcPr>
          <w:p w:rsidR="00A67464" w:rsidRPr="00BD64EC" w:rsidRDefault="00A67464" w:rsidP="00C471C2">
            <w:pPr>
              <w:keepNext/>
              <w:keepLines/>
              <w:spacing w:beforeLines="25" w:afterLines="25"/>
              <w:jc w:val="center"/>
              <w:rPr>
                <w:ins w:id="369" w:author="S127342" w:date="2012-02-04T02:47:00Z"/>
                <w:rFonts w:eastAsiaTheme="minorEastAsia" w:hint="eastAsia"/>
                <w:lang w:eastAsia="ja-JP"/>
                <w:rPrChange w:id="370" w:author="S127342" w:date="2012-02-04T02:50:00Z">
                  <w:rPr>
                    <w:ins w:id="371" w:author="S127342" w:date="2012-02-04T02:47:00Z"/>
                    <w:lang w:eastAsia="ko-KR"/>
                  </w:rPr>
                </w:rPrChange>
              </w:rPr>
            </w:pPr>
            <w:ins w:id="372" w:author="S127342" w:date="2012-02-04T02:50:00Z">
              <w:r>
                <w:rPr>
                  <w:rFonts w:eastAsiaTheme="minorEastAsia" w:hint="eastAsia"/>
                  <w:lang w:eastAsia="ja-JP"/>
                </w:rPr>
                <w:t>2</w:t>
              </w:r>
            </w:ins>
          </w:p>
        </w:tc>
        <w:tc>
          <w:tcPr>
            <w:tcW w:w="1656" w:type="dxa"/>
          </w:tcPr>
          <w:p w:rsidR="00A67464" w:rsidRPr="00210652" w:rsidRDefault="00A67464" w:rsidP="00C471C2">
            <w:pPr>
              <w:keepNext/>
              <w:keepLines/>
              <w:spacing w:beforeLines="25" w:afterLines="25"/>
              <w:jc w:val="center"/>
              <w:rPr>
                <w:ins w:id="373" w:author="S127342" w:date="2012-02-04T02:47:00Z"/>
                <w:lang w:eastAsia="ko-KR"/>
              </w:rPr>
            </w:pPr>
            <w:ins w:id="374" w:author="S127342" w:date="2012-02-04T02:51:00Z">
              <w:r>
                <w:rPr>
                  <w:rFonts w:eastAsiaTheme="minorEastAsia" w:hint="eastAsia"/>
                  <w:lang w:eastAsia="ja-JP"/>
                </w:rPr>
                <w:t>2</w:t>
              </w:r>
            </w:ins>
          </w:p>
        </w:tc>
        <w:tc>
          <w:tcPr>
            <w:tcW w:w="1656" w:type="dxa"/>
          </w:tcPr>
          <w:p w:rsidR="00A67464" w:rsidRPr="00210652" w:rsidRDefault="00A67464" w:rsidP="00C471C2">
            <w:pPr>
              <w:keepNext/>
              <w:keepLines/>
              <w:spacing w:beforeLines="25" w:afterLines="25"/>
              <w:jc w:val="center"/>
              <w:rPr>
                <w:ins w:id="375" w:author="S127342" w:date="2012-02-04T02:47:00Z"/>
                <w:lang w:eastAsia="ko-KR"/>
              </w:rPr>
            </w:pPr>
            <w:ins w:id="376" w:author="S127342" w:date="2012-02-04T02:47:00Z">
              <w:r>
                <w:rPr>
                  <w:lang w:eastAsia="ko-KR"/>
                </w:rPr>
                <w:t>0</w:t>
              </w:r>
            </w:ins>
          </w:p>
        </w:tc>
        <w:tc>
          <w:tcPr>
            <w:tcW w:w="1656" w:type="dxa"/>
          </w:tcPr>
          <w:p w:rsidR="00A67464" w:rsidRPr="00210652" w:rsidRDefault="00A67464" w:rsidP="00C471C2">
            <w:pPr>
              <w:keepNext/>
              <w:keepLines/>
              <w:spacing w:beforeLines="25" w:afterLines="25"/>
              <w:jc w:val="center"/>
              <w:rPr>
                <w:ins w:id="377" w:author="S127342" w:date="2012-02-04T02:47:00Z"/>
                <w:lang w:eastAsia="ko-KR"/>
              </w:rPr>
            </w:pPr>
            <w:ins w:id="378" w:author="S127342" w:date="2012-02-04T02:47:00Z">
              <w:r>
                <w:rPr>
                  <w:lang w:eastAsia="ko-KR"/>
                </w:rPr>
                <w:t>0</w:t>
              </w:r>
            </w:ins>
          </w:p>
        </w:tc>
      </w:tr>
      <w:tr w:rsidR="00A67464" w:rsidRPr="00210652" w:rsidTr="00C471C2">
        <w:trPr>
          <w:jc w:val="center"/>
          <w:ins w:id="379" w:author="S127342" w:date="2012-02-04T02:47:00Z"/>
        </w:trPr>
        <w:tc>
          <w:tcPr>
            <w:tcW w:w="1656" w:type="dxa"/>
          </w:tcPr>
          <w:p w:rsidR="00A67464" w:rsidRPr="009866D6" w:rsidRDefault="00A67464" w:rsidP="00C471C2">
            <w:pPr>
              <w:keepNext/>
              <w:keepLines/>
              <w:spacing w:beforeLines="25" w:afterLines="25"/>
              <w:jc w:val="center"/>
              <w:rPr>
                <w:ins w:id="380" w:author="S127342" w:date="2012-02-04T02:47:00Z"/>
                <w:rFonts w:ascii="Times" w:eastAsiaTheme="minorEastAsia" w:hAnsi="Times" w:cs="Times" w:hint="eastAsia"/>
                <w:lang w:eastAsia="ja-JP"/>
                <w:rPrChange w:id="381" w:author="S127342" w:date="2012-02-04T02:49:00Z">
                  <w:rPr>
                    <w:ins w:id="382" w:author="S127342" w:date="2012-02-04T02:47:00Z"/>
                    <w:rFonts w:ascii="Times" w:hAnsi="Times" w:cs="Times"/>
                    <w:lang w:eastAsia="ko-KR"/>
                  </w:rPr>
                </w:rPrChange>
              </w:rPr>
            </w:pPr>
            <w:ins w:id="383" w:author="S127342" w:date="2012-02-04T02:49:00Z">
              <w:r>
                <w:rPr>
                  <w:rFonts w:ascii="Times" w:eastAsiaTheme="minorEastAsia" w:hAnsi="Times" w:cs="Times" w:hint="eastAsia"/>
                  <w:lang w:eastAsia="ja-JP"/>
                </w:rPr>
                <w:t>15-18</w:t>
              </w:r>
            </w:ins>
          </w:p>
        </w:tc>
        <w:tc>
          <w:tcPr>
            <w:tcW w:w="1656" w:type="dxa"/>
          </w:tcPr>
          <w:p w:rsidR="00A67464" w:rsidRPr="00210652" w:rsidRDefault="00A67464" w:rsidP="00C471C2">
            <w:pPr>
              <w:keepNext/>
              <w:keepLines/>
              <w:spacing w:beforeLines="25" w:afterLines="25"/>
              <w:jc w:val="center"/>
              <w:rPr>
                <w:ins w:id="384" w:author="S127342" w:date="2012-02-04T02:47:00Z"/>
                <w:lang w:eastAsia="ko-KR"/>
              </w:rPr>
            </w:pPr>
            <w:ins w:id="385" w:author="S127342" w:date="2012-02-04T02:47:00Z">
              <w:r>
                <w:rPr>
                  <w:lang w:eastAsia="ko-KR"/>
                </w:rPr>
                <w:t>0</w:t>
              </w:r>
            </w:ins>
          </w:p>
        </w:tc>
        <w:tc>
          <w:tcPr>
            <w:tcW w:w="1656" w:type="dxa"/>
          </w:tcPr>
          <w:p w:rsidR="00A67464" w:rsidRPr="00210652" w:rsidRDefault="00A67464" w:rsidP="00C471C2">
            <w:pPr>
              <w:keepNext/>
              <w:keepLines/>
              <w:spacing w:beforeLines="25" w:afterLines="25"/>
              <w:jc w:val="center"/>
              <w:rPr>
                <w:ins w:id="386" w:author="S127342" w:date="2012-02-04T02:47:00Z"/>
                <w:lang w:eastAsia="ko-KR"/>
              </w:rPr>
            </w:pPr>
            <w:ins w:id="387" w:author="S127342" w:date="2012-02-04T02:51:00Z">
              <w:r>
                <w:rPr>
                  <w:lang w:eastAsia="ko-KR"/>
                </w:rPr>
                <w:t>0</w:t>
              </w:r>
            </w:ins>
          </w:p>
        </w:tc>
        <w:tc>
          <w:tcPr>
            <w:tcW w:w="1656" w:type="dxa"/>
          </w:tcPr>
          <w:p w:rsidR="00A67464" w:rsidRPr="00210652" w:rsidRDefault="00A67464" w:rsidP="00C471C2">
            <w:pPr>
              <w:keepNext/>
              <w:keepLines/>
              <w:spacing w:beforeLines="25" w:afterLines="25"/>
              <w:jc w:val="center"/>
              <w:rPr>
                <w:ins w:id="388" w:author="S127342" w:date="2012-02-04T02:47:00Z"/>
                <w:lang w:eastAsia="ko-KR"/>
              </w:rPr>
            </w:pPr>
            <w:ins w:id="389" w:author="S127342" w:date="2012-02-04T02:47:00Z">
              <w:r>
                <w:rPr>
                  <w:lang w:eastAsia="ko-KR"/>
                </w:rPr>
                <w:t>0</w:t>
              </w:r>
            </w:ins>
          </w:p>
        </w:tc>
        <w:tc>
          <w:tcPr>
            <w:tcW w:w="1656" w:type="dxa"/>
          </w:tcPr>
          <w:p w:rsidR="00A67464" w:rsidRPr="00210652" w:rsidRDefault="00A67464" w:rsidP="00C471C2">
            <w:pPr>
              <w:keepNext/>
              <w:keepLines/>
              <w:spacing w:beforeLines="25" w:afterLines="25"/>
              <w:jc w:val="center"/>
              <w:rPr>
                <w:ins w:id="390" w:author="S127342" w:date="2012-02-04T02:47:00Z"/>
                <w:lang w:eastAsia="ko-KR"/>
              </w:rPr>
            </w:pPr>
            <w:ins w:id="391" w:author="S127342" w:date="2012-02-04T02:47:00Z">
              <w:r>
                <w:rPr>
                  <w:lang w:eastAsia="ko-KR"/>
                </w:rPr>
                <w:t>0</w:t>
              </w:r>
            </w:ins>
          </w:p>
        </w:tc>
      </w:tr>
      <w:tr w:rsidR="00A67464" w:rsidRPr="00210652" w:rsidTr="00C471C2">
        <w:trPr>
          <w:jc w:val="center"/>
          <w:ins w:id="392" w:author="S127342" w:date="2012-02-04T02:47:00Z"/>
        </w:trPr>
        <w:tc>
          <w:tcPr>
            <w:tcW w:w="1656" w:type="dxa"/>
          </w:tcPr>
          <w:p w:rsidR="00A67464" w:rsidRPr="009866D6" w:rsidRDefault="00A67464" w:rsidP="00C471C2">
            <w:pPr>
              <w:keepNext/>
              <w:keepLines/>
              <w:spacing w:beforeLines="25" w:afterLines="25"/>
              <w:jc w:val="center"/>
              <w:rPr>
                <w:ins w:id="393" w:author="S127342" w:date="2012-02-04T02:47:00Z"/>
                <w:rFonts w:ascii="Times" w:eastAsiaTheme="minorEastAsia" w:hAnsi="Times" w:cs="Times" w:hint="eastAsia"/>
                <w:lang w:eastAsia="ja-JP"/>
                <w:rPrChange w:id="394" w:author="S127342" w:date="2012-02-04T02:49:00Z">
                  <w:rPr>
                    <w:ins w:id="395" w:author="S127342" w:date="2012-02-04T02:47:00Z"/>
                    <w:rFonts w:ascii="Times" w:hAnsi="Times" w:cs="Times"/>
                    <w:lang w:eastAsia="ko-KR"/>
                  </w:rPr>
                </w:rPrChange>
              </w:rPr>
            </w:pPr>
            <w:ins w:id="396" w:author="S127342" w:date="2012-02-04T02:49:00Z">
              <w:r>
                <w:rPr>
                  <w:rFonts w:ascii="Times" w:eastAsiaTheme="minorEastAsia" w:hAnsi="Times" w:cs="Times" w:hint="eastAsia"/>
                  <w:lang w:eastAsia="ja-JP"/>
                </w:rPr>
                <w:t>19</w:t>
              </w:r>
            </w:ins>
          </w:p>
        </w:tc>
        <w:tc>
          <w:tcPr>
            <w:tcW w:w="1656" w:type="dxa"/>
          </w:tcPr>
          <w:p w:rsidR="00A67464" w:rsidRPr="00BD64EC" w:rsidRDefault="00A67464" w:rsidP="00C471C2">
            <w:pPr>
              <w:keepNext/>
              <w:keepLines/>
              <w:spacing w:beforeLines="25" w:afterLines="25"/>
              <w:jc w:val="center"/>
              <w:rPr>
                <w:ins w:id="397" w:author="S127342" w:date="2012-02-04T02:47:00Z"/>
                <w:rFonts w:eastAsiaTheme="minorEastAsia" w:hint="eastAsia"/>
                <w:lang w:eastAsia="ja-JP"/>
                <w:rPrChange w:id="398" w:author="S127342" w:date="2012-02-04T02:50:00Z">
                  <w:rPr>
                    <w:ins w:id="399" w:author="S127342" w:date="2012-02-04T02:47:00Z"/>
                    <w:lang w:eastAsia="ko-KR"/>
                  </w:rPr>
                </w:rPrChange>
              </w:rPr>
            </w:pPr>
            <w:ins w:id="400" w:author="S127342" w:date="2012-02-04T02:50:00Z">
              <w:r>
                <w:rPr>
                  <w:rFonts w:eastAsiaTheme="minorEastAsia" w:hint="eastAsia"/>
                  <w:lang w:eastAsia="ja-JP"/>
                </w:rPr>
                <w:t>1</w:t>
              </w:r>
            </w:ins>
          </w:p>
        </w:tc>
        <w:tc>
          <w:tcPr>
            <w:tcW w:w="1656" w:type="dxa"/>
          </w:tcPr>
          <w:p w:rsidR="00A67464" w:rsidRPr="00210652" w:rsidRDefault="00A67464" w:rsidP="00C471C2">
            <w:pPr>
              <w:keepNext/>
              <w:keepLines/>
              <w:spacing w:beforeLines="25" w:afterLines="25"/>
              <w:jc w:val="center"/>
              <w:rPr>
                <w:ins w:id="401" w:author="S127342" w:date="2012-02-04T02:47:00Z"/>
                <w:lang w:eastAsia="ko-KR"/>
              </w:rPr>
            </w:pPr>
            <w:ins w:id="402" w:author="S127342" w:date="2012-02-04T02:51:00Z">
              <w:r>
                <w:rPr>
                  <w:rFonts w:eastAsiaTheme="minorEastAsia" w:hint="eastAsia"/>
                  <w:lang w:eastAsia="ja-JP"/>
                </w:rPr>
                <w:t>1</w:t>
              </w:r>
            </w:ins>
          </w:p>
        </w:tc>
        <w:tc>
          <w:tcPr>
            <w:tcW w:w="1656" w:type="dxa"/>
          </w:tcPr>
          <w:p w:rsidR="00A67464" w:rsidRPr="00210652" w:rsidRDefault="00A67464" w:rsidP="00C471C2">
            <w:pPr>
              <w:keepNext/>
              <w:keepLines/>
              <w:spacing w:beforeLines="25" w:afterLines="25"/>
              <w:jc w:val="center"/>
              <w:rPr>
                <w:ins w:id="403" w:author="S127342" w:date="2012-02-04T02:47:00Z"/>
                <w:lang w:eastAsia="ko-KR"/>
              </w:rPr>
            </w:pPr>
            <w:ins w:id="404" w:author="S127342" w:date="2012-02-04T02:47:00Z">
              <w:r>
                <w:rPr>
                  <w:lang w:eastAsia="ko-KR"/>
                </w:rPr>
                <w:t>0</w:t>
              </w:r>
            </w:ins>
          </w:p>
        </w:tc>
        <w:tc>
          <w:tcPr>
            <w:tcW w:w="1656" w:type="dxa"/>
          </w:tcPr>
          <w:p w:rsidR="00A67464" w:rsidRPr="00210652" w:rsidRDefault="00A67464" w:rsidP="00C471C2">
            <w:pPr>
              <w:keepNext/>
              <w:keepLines/>
              <w:spacing w:beforeLines="25" w:afterLines="25"/>
              <w:jc w:val="center"/>
              <w:rPr>
                <w:ins w:id="405" w:author="S127342" w:date="2012-02-04T02:47:00Z"/>
                <w:lang w:eastAsia="ko-KR"/>
              </w:rPr>
            </w:pPr>
            <w:ins w:id="406" w:author="S127342" w:date="2012-02-04T02:47:00Z">
              <w:r>
                <w:rPr>
                  <w:lang w:eastAsia="ko-KR"/>
                </w:rPr>
                <w:t>0</w:t>
              </w:r>
            </w:ins>
          </w:p>
        </w:tc>
      </w:tr>
      <w:tr w:rsidR="00A67464" w:rsidRPr="00210652" w:rsidTr="00C471C2">
        <w:trPr>
          <w:trHeight w:val="60"/>
          <w:jc w:val="center"/>
          <w:ins w:id="407" w:author="S127342" w:date="2012-02-04T02:47:00Z"/>
        </w:trPr>
        <w:tc>
          <w:tcPr>
            <w:tcW w:w="1656" w:type="dxa"/>
          </w:tcPr>
          <w:p w:rsidR="00A67464" w:rsidRPr="009866D6" w:rsidRDefault="00A67464" w:rsidP="00C471C2">
            <w:pPr>
              <w:spacing w:beforeLines="25" w:afterLines="25"/>
              <w:jc w:val="center"/>
              <w:rPr>
                <w:ins w:id="408" w:author="S127342" w:date="2012-02-04T02:47:00Z"/>
                <w:rFonts w:ascii="Times" w:eastAsiaTheme="minorEastAsia" w:hAnsi="Times" w:cs="Times" w:hint="eastAsia"/>
                <w:lang w:eastAsia="ja-JP"/>
                <w:rPrChange w:id="409" w:author="S127342" w:date="2012-02-04T02:49:00Z">
                  <w:rPr>
                    <w:ins w:id="410" w:author="S127342" w:date="2012-02-04T02:47:00Z"/>
                    <w:rFonts w:ascii="Times" w:hAnsi="Times" w:cs="Times"/>
                    <w:lang w:eastAsia="ko-KR"/>
                  </w:rPr>
                </w:rPrChange>
              </w:rPr>
            </w:pPr>
            <w:ins w:id="411" w:author="S127342" w:date="2012-02-04T02:49:00Z">
              <w:r>
                <w:rPr>
                  <w:rFonts w:ascii="Times" w:eastAsiaTheme="minorEastAsia" w:hAnsi="Times" w:cs="Times" w:hint="eastAsia"/>
                  <w:lang w:eastAsia="ja-JP"/>
                </w:rPr>
                <w:t>20</w:t>
              </w:r>
            </w:ins>
          </w:p>
        </w:tc>
        <w:tc>
          <w:tcPr>
            <w:tcW w:w="1656" w:type="dxa"/>
          </w:tcPr>
          <w:p w:rsidR="00A67464" w:rsidRPr="00BD64EC" w:rsidRDefault="00A67464" w:rsidP="00C471C2">
            <w:pPr>
              <w:spacing w:beforeLines="25" w:afterLines="25"/>
              <w:jc w:val="center"/>
              <w:rPr>
                <w:ins w:id="412" w:author="S127342" w:date="2012-02-04T02:47:00Z"/>
                <w:rFonts w:eastAsiaTheme="minorEastAsia" w:hint="eastAsia"/>
                <w:lang w:eastAsia="ja-JP"/>
                <w:rPrChange w:id="413" w:author="S127342" w:date="2012-02-04T02:50:00Z">
                  <w:rPr>
                    <w:ins w:id="414" w:author="S127342" w:date="2012-02-04T02:47:00Z"/>
                    <w:lang w:eastAsia="ko-KR"/>
                  </w:rPr>
                </w:rPrChange>
              </w:rPr>
            </w:pPr>
            <w:ins w:id="415" w:author="S127342" w:date="2012-02-04T02:50:00Z">
              <w:r>
                <w:rPr>
                  <w:rFonts w:eastAsiaTheme="minorEastAsia" w:hint="eastAsia"/>
                  <w:lang w:eastAsia="ja-JP"/>
                </w:rPr>
                <w:t>2</w:t>
              </w:r>
            </w:ins>
          </w:p>
        </w:tc>
        <w:tc>
          <w:tcPr>
            <w:tcW w:w="1656" w:type="dxa"/>
          </w:tcPr>
          <w:p w:rsidR="00A67464" w:rsidRPr="00210652" w:rsidRDefault="00A67464" w:rsidP="00C471C2">
            <w:pPr>
              <w:spacing w:beforeLines="25" w:afterLines="25"/>
              <w:jc w:val="center"/>
              <w:rPr>
                <w:ins w:id="416" w:author="S127342" w:date="2012-02-04T02:47:00Z"/>
                <w:lang w:eastAsia="ko-KR"/>
              </w:rPr>
            </w:pPr>
            <w:ins w:id="417" w:author="S127342" w:date="2012-02-04T02:51:00Z">
              <w:r>
                <w:rPr>
                  <w:rFonts w:eastAsiaTheme="minorEastAsia" w:hint="eastAsia"/>
                  <w:lang w:eastAsia="ja-JP"/>
                </w:rPr>
                <w:t>2</w:t>
              </w:r>
            </w:ins>
          </w:p>
        </w:tc>
        <w:tc>
          <w:tcPr>
            <w:tcW w:w="1656" w:type="dxa"/>
          </w:tcPr>
          <w:p w:rsidR="00A67464" w:rsidRPr="00210652" w:rsidRDefault="00A67464" w:rsidP="00C471C2">
            <w:pPr>
              <w:spacing w:beforeLines="25" w:afterLines="25"/>
              <w:jc w:val="center"/>
              <w:rPr>
                <w:ins w:id="418" w:author="S127342" w:date="2012-02-04T02:47:00Z"/>
                <w:lang w:eastAsia="ko-KR"/>
              </w:rPr>
            </w:pPr>
            <w:ins w:id="419" w:author="S127342" w:date="2012-02-04T02:47:00Z">
              <w:r>
                <w:rPr>
                  <w:lang w:eastAsia="ko-KR"/>
                </w:rPr>
                <w:t>0</w:t>
              </w:r>
            </w:ins>
          </w:p>
        </w:tc>
        <w:tc>
          <w:tcPr>
            <w:tcW w:w="1656" w:type="dxa"/>
          </w:tcPr>
          <w:p w:rsidR="00A67464" w:rsidRPr="00210652" w:rsidRDefault="00A67464" w:rsidP="00C471C2">
            <w:pPr>
              <w:spacing w:beforeLines="25" w:afterLines="25"/>
              <w:jc w:val="center"/>
              <w:rPr>
                <w:ins w:id="420" w:author="S127342" w:date="2012-02-04T02:47:00Z"/>
                <w:lang w:eastAsia="ko-KR"/>
              </w:rPr>
            </w:pPr>
            <w:ins w:id="421" w:author="S127342" w:date="2012-02-04T02:47:00Z">
              <w:r>
                <w:rPr>
                  <w:lang w:eastAsia="ko-KR"/>
                </w:rPr>
                <w:t>0</w:t>
              </w:r>
            </w:ins>
          </w:p>
        </w:tc>
      </w:tr>
      <w:tr w:rsidR="00A67464" w:rsidRPr="00210652" w:rsidTr="00C471C2">
        <w:trPr>
          <w:trHeight w:val="60"/>
          <w:jc w:val="center"/>
          <w:ins w:id="422" w:author="S127342" w:date="2012-02-04T02:47:00Z"/>
        </w:trPr>
        <w:tc>
          <w:tcPr>
            <w:tcW w:w="1656" w:type="dxa"/>
          </w:tcPr>
          <w:p w:rsidR="00A67464" w:rsidRPr="009866D6" w:rsidRDefault="00A67464" w:rsidP="00C471C2">
            <w:pPr>
              <w:spacing w:beforeLines="25" w:afterLines="25"/>
              <w:jc w:val="center"/>
              <w:rPr>
                <w:ins w:id="423" w:author="S127342" w:date="2012-02-04T02:47:00Z"/>
                <w:rFonts w:ascii="Times" w:eastAsiaTheme="minorEastAsia" w:hAnsi="Times" w:cs="Times" w:hint="eastAsia"/>
                <w:lang w:eastAsia="ja-JP"/>
                <w:rPrChange w:id="424" w:author="S127342" w:date="2012-02-04T02:49:00Z">
                  <w:rPr>
                    <w:ins w:id="425" w:author="S127342" w:date="2012-02-04T02:47:00Z"/>
                    <w:rFonts w:ascii="Times" w:hAnsi="Times" w:cs="Times"/>
                    <w:lang w:eastAsia="ko-KR"/>
                  </w:rPr>
                </w:rPrChange>
              </w:rPr>
            </w:pPr>
            <w:ins w:id="426" w:author="S127342" w:date="2012-02-04T02:49:00Z">
              <w:r>
                <w:rPr>
                  <w:rFonts w:ascii="Times" w:eastAsiaTheme="minorEastAsia" w:hAnsi="Times" w:cs="Times" w:hint="eastAsia"/>
                  <w:lang w:eastAsia="ja-JP"/>
                </w:rPr>
                <w:t>21</w:t>
              </w:r>
            </w:ins>
          </w:p>
        </w:tc>
        <w:tc>
          <w:tcPr>
            <w:tcW w:w="1656" w:type="dxa"/>
          </w:tcPr>
          <w:p w:rsidR="00A67464" w:rsidRPr="00BD64EC" w:rsidRDefault="00A67464" w:rsidP="00C471C2">
            <w:pPr>
              <w:spacing w:beforeLines="25" w:afterLines="25"/>
              <w:jc w:val="center"/>
              <w:rPr>
                <w:ins w:id="427" w:author="S127342" w:date="2012-02-04T02:47:00Z"/>
                <w:rFonts w:eastAsiaTheme="minorEastAsia" w:hint="eastAsia"/>
                <w:lang w:eastAsia="ja-JP"/>
                <w:rPrChange w:id="428" w:author="S127342" w:date="2012-02-04T02:50:00Z">
                  <w:rPr>
                    <w:ins w:id="429" w:author="S127342" w:date="2012-02-04T02:47:00Z"/>
                    <w:lang w:eastAsia="ko-KR"/>
                  </w:rPr>
                </w:rPrChange>
              </w:rPr>
            </w:pPr>
            <w:ins w:id="430" w:author="S127342" w:date="2012-02-04T02:50:00Z">
              <w:r>
                <w:rPr>
                  <w:rFonts w:eastAsiaTheme="minorEastAsia" w:hint="eastAsia"/>
                  <w:lang w:eastAsia="ja-JP"/>
                </w:rPr>
                <w:t>1</w:t>
              </w:r>
            </w:ins>
          </w:p>
        </w:tc>
        <w:tc>
          <w:tcPr>
            <w:tcW w:w="1656" w:type="dxa"/>
          </w:tcPr>
          <w:p w:rsidR="00A67464" w:rsidRPr="00210652" w:rsidRDefault="00A67464" w:rsidP="00C471C2">
            <w:pPr>
              <w:spacing w:beforeLines="25" w:afterLines="25"/>
              <w:jc w:val="center"/>
              <w:rPr>
                <w:ins w:id="431" w:author="S127342" w:date="2012-02-04T02:47:00Z"/>
                <w:lang w:eastAsia="ko-KR"/>
              </w:rPr>
            </w:pPr>
            <w:ins w:id="432" w:author="S127342" w:date="2012-02-04T02:51:00Z">
              <w:r>
                <w:rPr>
                  <w:rFonts w:eastAsiaTheme="minorEastAsia" w:hint="eastAsia"/>
                  <w:lang w:eastAsia="ja-JP"/>
                </w:rPr>
                <w:t>1</w:t>
              </w:r>
            </w:ins>
          </w:p>
        </w:tc>
        <w:tc>
          <w:tcPr>
            <w:tcW w:w="1656" w:type="dxa"/>
          </w:tcPr>
          <w:p w:rsidR="00A67464" w:rsidRPr="00210652" w:rsidRDefault="00A67464" w:rsidP="00C471C2">
            <w:pPr>
              <w:spacing w:beforeLines="25" w:afterLines="25"/>
              <w:jc w:val="center"/>
              <w:rPr>
                <w:ins w:id="433" w:author="S127342" w:date="2012-02-04T02:47:00Z"/>
                <w:lang w:eastAsia="ko-KR"/>
              </w:rPr>
            </w:pPr>
            <w:ins w:id="434" w:author="S127342" w:date="2012-02-04T02:47:00Z">
              <w:r>
                <w:rPr>
                  <w:lang w:eastAsia="ko-KR"/>
                </w:rPr>
                <w:t>0</w:t>
              </w:r>
            </w:ins>
          </w:p>
        </w:tc>
        <w:tc>
          <w:tcPr>
            <w:tcW w:w="1656" w:type="dxa"/>
          </w:tcPr>
          <w:p w:rsidR="00A67464" w:rsidRPr="00210652" w:rsidRDefault="00A67464" w:rsidP="00C471C2">
            <w:pPr>
              <w:spacing w:beforeLines="25" w:afterLines="25"/>
              <w:jc w:val="center"/>
              <w:rPr>
                <w:ins w:id="435" w:author="S127342" w:date="2012-02-04T02:47:00Z"/>
                <w:lang w:eastAsia="ko-KR"/>
              </w:rPr>
            </w:pPr>
            <w:ins w:id="436" w:author="S127342" w:date="2012-02-04T02:47:00Z">
              <w:r>
                <w:rPr>
                  <w:lang w:eastAsia="ko-KR"/>
                </w:rPr>
                <w:t>0</w:t>
              </w:r>
            </w:ins>
          </w:p>
        </w:tc>
      </w:tr>
      <w:tr w:rsidR="00A67464" w:rsidRPr="00210652" w:rsidTr="00C471C2">
        <w:trPr>
          <w:trHeight w:val="60"/>
          <w:jc w:val="center"/>
          <w:ins w:id="437" w:author="S127342" w:date="2012-02-04T02:49:00Z"/>
        </w:trPr>
        <w:tc>
          <w:tcPr>
            <w:tcW w:w="1656" w:type="dxa"/>
          </w:tcPr>
          <w:p w:rsidR="00A67464" w:rsidRPr="009866D6" w:rsidRDefault="00A67464" w:rsidP="00C471C2">
            <w:pPr>
              <w:spacing w:beforeLines="25" w:afterLines="25"/>
              <w:jc w:val="center"/>
              <w:rPr>
                <w:ins w:id="438" w:author="S127342" w:date="2012-02-04T02:49:00Z"/>
                <w:rFonts w:ascii="Times" w:eastAsiaTheme="minorEastAsia" w:hAnsi="Times" w:cs="Times" w:hint="eastAsia"/>
                <w:lang w:eastAsia="ja-JP"/>
              </w:rPr>
            </w:pPr>
            <w:ins w:id="439" w:author="S127342" w:date="2012-02-04T02:49:00Z">
              <w:r>
                <w:rPr>
                  <w:rFonts w:ascii="Times" w:eastAsiaTheme="minorEastAsia" w:hAnsi="Times" w:cs="Times" w:hint="eastAsia"/>
                  <w:lang w:eastAsia="ja-JP"/>
                </w:rPr>
                <w:t>22</w:t>
              </w:r>
            </w:ins>
          </w:p>
        </w:tc>
        <w:tc>
          <w:tcPr>
            <w:tcW w:w="1656" w:type="dxa"/>
          </w:tcPr>
          <w:p w:rsidR="00A67464" w:rsidRPr="00BD64EC" w:rsidRDefault="00A67464" w:rsidP="00C471C2">
            <w:pPr>
              <w:spacing w:beforeLines="25" w:afterLines="25"/>
              <w:jc w:val="center"/>
              <w:rPr>
                <w:ins w:id="440" w:author="S127342" w:date="2012-02-04T02:49:00Z"/>
                <w:rFonts w:eastAsiaTheme="minorEastAsia" w:hint="eastAsia"/>
                <w:lang w:eastAsia="ja-JP"/>
                <w:rPrChange w:id="441" w:author="S127342" w:date="2012-02-04T02:50:00Z">
                  <w:rPr>
                    <w:ins w:id="442" w:author="S127342" w:date="2012-02-04T02:49:00Z"/>
                    <w:lang w:eastAsia="ko-KR"/>
                  </w:rPr>
                </w:rPrChange>
              </w:rPr>
            </w:pPr>
            <w:ins w:id="443" w:author="S127342" w:date="2012-02-04T02:50:00Z">
              <w:r>
                <w:rPr>
                  <w:rFonts w:eastAsiaTheme="minorEastAsia" w:hint="eastAsia"/>
                  <w:lang w:eastAsia="ja-JP"/>
                </w:rPr>
                <w:t>2</w:t>
              </w:r>
            </w:ins>
          </w:p>
        </w:tc>
        <w:tc>
          <w:tcPr>
            <w:tcW w:w="1656" w:type="dxa"/>
          </w:tcPr>
          <w:p w:rsidR="00A67464" w:rsidRPr="00210652" w:rsidRDefault="00A67464" w:rsidP="00C471C2">
            <w:pPr>
              <w:spacing w:beforeLines="25" w:afterLines="25"/>
              <w:jc w:val="center"/>
              <w:rPr>
                <w:ins w:id="444" w:author="S127342" w:date="2012-02-04T02:49:00Z"/>
                <w:lang w:eastAsia="ko-KR"/>
              </w:rPr>
            </w:pPr>
            <w:ins w:id="445" w:author="S127342" w:date="2012-02-04T02:51:00Z">
              <w:r>
                <w:rPr>
                  <w:rFonts w:eastAsiaTheme="minorEastAsia" w:hint="eastAsia"/>
                  <w:lang w:eastAsia="ja-JP"/>
                </w:rPr>
                <w:t>2</w:t>
              </w:r>
            </w:ins>
          </w:p>
        </w:tc>
        <w:tc>
          <w:tcPr>
            <w:tcW w:w="1656" w:type="dxa"/>
          </w:tcPr>
          <w:p w:rsidR="00A67464" w:rsidRPr="00210652" w:rsidRDefault="00A67464" w:rsidP="00C471C2">
            <w:pPr>
              <w:spacing w:beforeLines="25" w:afterLines="25"/>
              <w:jc w:val="center"/>
              <w:rPr>
                <w:ins w:id="446" w:author="S127342" w:date="2012-02-04T02:49:00Z"/>
                <w:lang w:eastAsia="ko-KR"/>
              </w:rPr>
            </w:pPr>
            <w:ins w:id="447" w:author="S127342" w:date="2012-02-04T02:49:00Z">
              <w:r>
                <w:rPr>
                  <w:lang w:eastAsia="ko-KR"/>
                </w:rPr>
                <w:t>0</w:t>
              </w:r>
            </w:ins>
          </w:p>
        </w:tc>
        <w:tc>
          <w:tcPr>
            <w:tcW w:w="1656" w:type="dxa"/>
          </w:tcPr>
          <w:p w:rsidR="00A67464" w:rsidRPr="00210652" w:rsidRDefault="00A67464" w:rsidP="00C471C2">
            <w:pPr>
              <w:spacing w:beforeLines="25" w:afterLines="25"/>
              <w:jc w:val="center"/>
              <w:rPr>
                <w:ins w:id="448" w:author="S127342" w:date="2012-02-04T02:49:00Z"/>
                <w:lang w:eastAsia="ko-KR"/>
              </w:rPr>
            </w:pPr>
            <w:ins w:id="449" w:author="S127342" w:date="2012-02-04T02:49:00Z">
              <w:r>
                <w:rPr>
                  <w:lang w:eastAsia="ko-KR"/>
                </w:rPr>
                <w:t>0</w:t>
              </w:r>
            </w:ins>
          </w:p>
        </w:tc>
      </w:tr>
      <w:tr w:rsidR="00A67464" w:rsidRPr="00210652" w:rsidTr="00C471C2">
        <w:trPr>
          <w:trHeight w:val="60"/>
          <w:jc w:val="center"/>
          <w:ins w:id="450" w:author="S127342" w:date="2012-02-04T02:49:00Z"/>
        </w:trPr>
        <w:tc>
          <w:tcPr>
            <w:tcW w:w="1656" w:type="dxa"/>
          </w:tcPr>
          <w:p w:rsidR="00A67464" w:rsidRPr="009866D6" w:rsidRDefault="00A67464" w:rsidP="00C471C2">
            <w:pPr>
              <w:spacing w:beforeLines="25" w:afterLines="25"/>
              <w:jc w:val="center"/>
              <w:rPr>
                <w:ins w:id="451" w:author="S127342" w:date="2012-02-04T02:49:00Z"/>
                <w:rFonts w:ascii="Times" w:eastAsiaTheme="minorEastAsia" w:hAnsi="Times" w:cs="Times" w:hint="eastAsia"/>
                <w:lang w:eastAsia="ja-JP"/>
              </w:rPr>
            </w:pPr>
            <w:ins w:id="452" w:author="S127342" w:date="2012-02-04T02:49:00Z">
              <w:r>
                <w:rPr>
                  <w:rFonts w:ascii="Times" w:eastAsiaTheme="minorEastAsia" w:hAnsi="Times" w:cs="Times" w:hint="eastAsia"/>
                  <w:lang w:eastAsia="ja-JP"/>
                </w:rPr>
                <w:t>2</w:t>
              </w:r>
            </w:ins>
            <w:ins w:id="453" w:author="S127342" w:date="2012-02-04T02:50:00Z">
              <w:r>
                <w:rPr>
                  <w:rFonts w:ascii="Times" w:eastAsiaTheme="minorEastAsia" w:hAnsi="Times" w:cs="Times" w:hint="eastAsia"/>
                  <w:lang w:eastAsia="ja-JP"/>
                </w:rPr>
                <w:t>3</w:t>
              </w:r>
            </w:ins>
          </w:p>
        </w:tc>
        <w:tc>
          <w:tcPr>
            <w:tcW w:w="1656" w:type="dxa"/>
          </w:tcPr>
          <w:p w:rsidR="00A67464" w:rsidRPr="00BD64EC" w:rsidRDefault="00A67464" w:rsidP="00C471C2">
            <w:pPr>
              <w:spacing w:beforeLines="25" w:afterLines="25"/>
              <w:jc w:val="center"/>
              <w:rPr>
                <w:ins w:id="454" w:author="S127342" w:date="2012-02-04T02:49:00Z"/>
                <w:rFonts w:eastAsiaTheme="minorEastAsia" w:hint="eastAsia"/>
                <w:lang w:eastAsia="ja-JP"/>
                <w:rPrChange w:id="455" w:author="S127342" w:date="2012-02-04T02:50:00Z">
                  <w:rPr>
                    <w:ins w:id="456" w:author="S127342" w:date="2012-02-04T02:49:00Z"/>
                    <w:lang w:eastAsia="ko-KR"/>
                  </w:rPr>
                </w:rPrChange>
              </w:rPr>
            </w:pPr>
            <w:ins w:id="457" w:author="S127342" w:date="2012-02-04T02:50:00Z">
              <w:r>
                <w:rPr>
                  <w:rFonts w:eastAsiaTheme="minorEastAsia" w:hint="eastAsia"/>
                  <w:lang w:eastAsia="ja-JP"/>
                </w:rPr>
                <w:t>1</w:t>
              </w:r>
            </w:ins>
          </w:p>
        </w:tc>
        <w:tc>
          <w:tcPr>
            <w:tcW w:w="1656" w:type="dxa"/>
          </w:tcPr>
          <w:p w:rsidR="00A67464" w:rsidRPr="00210652" w:rsidRDefault="00A67464" w:rsidP="00C471C2">
            <w:pPr>
              <w:spacing w:beforeLines="25" w:afterLines="25"/>
              <w:jc w:val="center"/>
              <w:rPr>
                <w:ins w:id="458" w:author="S127342" w:date="2012-02-04T02:49:00Z"/>
                <w:lang w:eastAsia="ko-KR"/>
              </w:rPr>
            </w:pPr>
            <w:ins w:id="459" w:author="S127342" w:date="2012-02-04T02:51:00Z">
              <w:r>
                <w:rPr>
                  <w:rFonts w:eastAsiaTheme="minorEastAsia" w:hint="eastAsia"/>
                  <w:lang w:eastAsia="ja-JP"/>
                </w:rPr>
                <w:t>1</w:t>
              </w:r>
            </w:ins>
          </w:p>
        </w:tc>
        <w:tc>
          <w:tcPr>
            <w:tcW w:w="1656" w:type="dxa"/>
          </w:tcPr>
          <w:p w:rsidR="00A67464" w:rsidRPr="00210652" w:rsidRDefault="00A67464" w:rsidP="00C471C2">
            <w:pPr>
              <w:spacing w:beforeLines="25" w:afterLines="25"/>
              <w:jc w:val="center"/>
              <w:rPr>
                <w:ins w:id="460" w:author="S127342" w:date="2012-02-04T02:49:00Z"/>
                <w:lang w:eastAsia="ko-KR"/>
              </w:rPr>
            </w:pPr>
            <w:ins w:id="461" w:author="S127342" w:date="2012-02-04T02:49:00Z">
              <w:r>
                <w:rPr>
                  <w:lang w:eastAsia="ko-KR"/>
                </w:rPr>
                <w:t>0</w:t>
              </w:r>
            </w:ins>
          </w:p>
        </w:tc>
        <w:tc>
          <w:tcPr>
            <w:tcW w:w="1656" w:type="dxa"/>
          </w:tcPr>
          <w:p w:rsidR="00A67464" w:rsidRPr="00210652" w:rsidRDefault="00A67464" w:rsidP="00C471C2">
            <w:pPr>
              <w:spacing w:beforeLines="25" w:afterLines="25"/>
              <w:jc w:val="center"/>
              <w:rPr>
                <w:ins w:id="462" w:author="S127342" w:date="2012-02-04T02:49:00Z"/>
                <w:lang w:eastAsia="ko-KR"/>
              </w:rPr>
            </w:pPr>
            <w:ins w:id="463" w:author="S127342" w:date="2012-02-04T02:49:00Z">
              <w:r>
                <w:rPr>
                  <w:lang w:eastAsia="ko-KR"/>
                </w:rPr>
                <w:t>0</w:t>
              </w:r>
            </w:ins>
          </w:p>
        </w:tc>
      </w:tr>
      <w:tr w:rsidR="00A67464" w:rsidRPr="00210652" w:rsidTr="00C471C2">
        <w:trPr>
          <w:trHeight w:val="60"/>
          <w:jc w:val="center"/>
          <w:ins w:id="464" w:author="S127342" w:date="2012-02-04T02:49:00Z"/>
        </w:trPr>
        <w:tc>
          <w:tcPr>
            <w:tcW w:w="1656" w:type="dxa"/>
          </w:tcPr>
          <w:p w:rsidR="00A67464" w:rsidRPr="009866D6" w:rsidRDefault="00A67464" w:rsidP="00C471C2">
            <w:pPr>
              <w:spacing w:beforeLines="25" w:afterLines="25"/>
              <w:jc w:val="center"/>
              <w:rPr>
                <w:ins w:id="465" w:author="S127342" w:date="2012-02-04T02:49:00Z"/>
                <w:rFonts w:ascii="Times" w:eastAsiaTheme="minorEastAsia" w:hAnsi="Times" w:cs="Times" w:hint="eastAsia"/>
                <w:lang w:eastAsia="ja-JP"/>
              </w:rPr>
            </w:pPr>
            <w:ins w:id="466" w:author="S127342" w:date="2012-02-04T02:49:00Z">
              <w:r>
                <w:rPr>
                  <w:rFonts w:ascii="Times" w:eastAsiaTheme="minorEastAsia" w:hAnsi="Times" w:cs="Times" w:hint="eastAsia"/>
                  <w:lang w:eastAsia="ja-JP"/>
                </w:rPr>
                <w:t>2</w:t>
              </w:r>
            </w:ins>
            <w:ins w:id="467" w:author="S127342" w:date="2012-02-04T02:50:00Z">
              <w:r>
                <w:rPr>
                  <w:rFonts w:ascii="Times" w:eastAsiaTheme="minorEastAsia" w:hAnsi="Times" w:cs="Times" w:hint="eastAsia"/>
                  <w:lang w:eastAsia="ja-JP"/>
                </w:rPr>
                <w:t>4</w:t>
              </w:r>
            </w:ins>
          </w:p>
        </w:tc>
        <w:tc>
          <w:tcPr>
            <w:tcW w:w="1656" w:type="dxa"/>
          </w:tcPr>
          <w:p w:rsidR="00A67464" w:rsidRPr="00BD64EC" w:rsidRDefault="00A67464" w:rsidP="00C471C2">
            <w:pPr>
              <w:spacing w:beforeLines="25" w:afterLines="25"/>
              <w:jc w:val="center"/>
              <w:rPr>
                <w:ins w:id="468" w:author="S127342" w:date="2012-02-04T02:49:00Z"/>
                <w:rFonts w:eastAsiaTheme="minorEastAsia" w:hint="eastAsia"/>
                <w:lang w:eastAsia="ja-JP"/>
                <w:rPrChange w:id="469" w:author="S127342" w:date="2012-02-04T02:50:00Z">
                  <w:rPr>
                    <w:ins w:id="470" w:author="S127342" w:date="2012-02-04T02:49:00Z"/>
                    <w:lang w:eastAsia="ko-KR"/>
                  </w:rPr>
                </w:rPrChange>
              </w:rPr>
            </w:pPr>
            <w:ins w:id="471" w:author="S127342" w:date="2012-02-04T02:50:00Z">
              <w:r>
                <w:rPr>
                  <w:rFonts w:eastAsiaTheme="minorEastAsia" w:hint="eastAsia"/>
                  <w:lang w:eastAsia="ja-JP"/>
                </w:rPr>
                <w:t>2</w:t>
              </w:r>
            </w:ins>
          </w:p>
        </w:tc>
        <w:tc>
          <w:tcPr>
            <w:tcW w:w="1656" w:type="dxa"/>
          </w:tcPr>
          <w:p w:rsidR="00A67464" w:rsidRPr="00210652" w:rsidRDefault="00A67464" w:rsidP="00C471C2">
            <w:pPr>
              <w:spacing w:beforeLines="25" w:afterLines="25"/>
              <w:jc w:val="center"/>
              <w:rPr>
                <w:ins w:id="472" w:author="S127342" w:date="2012-02-04T02:49:00Z"/>
                <w:lang w:eastAsia="ko-KR"/>
              </w:rPr>
            </w:pPr>
            <w:ins w:id="473" w:author="S127342" w:date="2012-02-04T02:51:00Z">
              <w:r>
                <w:rPr>
                  <w:rFonts w:eastAsiaTheme="minorEastAsia" w:hint="eastAsia"/>
                  <w:lang w:eastAsia="ja-JP"/>
                </w:rPr>
                <w:t>2</w:t>
              </w:r>
            </w:ins>
          </w:p>
        </w:tc>
        <w:tc>
          <w:tcPr>
            <w:tcW w:w="1656" w:type="dxa"/>
          </w:tcPr>
          <w:p w:rsidR="00A67464" w:rsidRPr="00210652" w:rsidRDefault="00A67464" w:rsidP="00C471C2">
            <w:pPr>
              <w:spacing w:beforeLines="25" w:afterLines="25"/>
              <w:jc w:val="center"/>
              <w:rPr>
                <w:ins w:id="474" w:author="S127342" w:date="2012-02-04T02:49:00Z"/>
                <w:lang w:eastAsia="ko-KR"/>
              </w:rPr>
            </w:pPr>
            <w:ins w:id="475" w:author="S127342" w:date="2012-02-04T02:49:00Z">
              <w:r>
                <w:rPr>
                  <w:lang w:eastAsia="ko-KR"/>
                </w:rPr>
                <w:t>0</w:t>
              </w:r>
            </w:ins>
          </w:p>
        </w:tc>
        <w:tc>
          <w:tcPr>
            <w:tcW w:w="1656" w:type="dxa"/>
          </w:tcPr>
          <w:p w:rsidR="00A67464" w:rsidRPr="00210652" w:rsidRDefault="00A67464" w:rsidP="00C471C2">
            <w:pPr>
              <w:spacing w:beforeLines="25" w:afterLines="25"/>
              <w:jc w:val="center"/>
              <w:rPr>
                <w:ins w:id="476" w:author="S127342" w:date="2012-02-04T02:49:00Z"/>
                <w:lang w:eastAsia="ko-KR"/>
              </w:rPr>
            </w:pPr>
            <w:ins w:id="477" w:author="S127342" w:date="2012-02-04T02:49:00Z">
              <w:r>
                <w:rPr>
                  <w:lang w:eastAsia="ko-KR"/>
                </w:rPr>
                <w:t>0</w:t>
              </w:r>
            </w:ins>
          </w:p>
        </w:tc>
      </w:tr>
      <w:tr w:rsidR="00A67464" w:rsidRPr="00210652" w:rsidTr="00C471C2">
        <w:trPr>
          <w:trHeight w:val="60"/>
          <w:jc w:val="center"/>
          <w:ins w:id="478" w:author="S127342" w:date="2012-02-04T02:49:00Z"/>
        </w:trPr>
        <w:tc>
          <w:tcPr>
            <w:tcW w:w="1656" w:type="dxa"/>
          </w:tcPr>
          <w:p w:rsidR="00A67464" w:rsidRPr="009866D6" w:rsidRDefault="00A67464" w:rsidP="00C471C2">
            <w:pPr>
              <w:spacing w:beforeLines="25" w:afterLines="25"/>
              <w:jc w:val="center"/>
              <w:rPr>
                <w:ins w:id="479" w:author="S127342" w:date="2012-02-04T02:49:00Z"/>
                <w:rFonts w:ascii="Times" w:eastAsiaTheme="minorEastAsia" w:hAnsi="Times" w:cs="Times" w:hint="eastAsia"/>
                <w:lang w:eastAsia="ja-JP"/>
              </w:rPr>
            </w:pPr>
            <w:ins w:id="480" w:author="S127342" w:date="2012-02-04T02:49:00Z">
              <w:r>
                <w:rPr>
                  <w:rFonts w:ascii="Times" w:eastAsiaTheme="minorEastAsia" w:hAnsi="Times" w:cs="Times" w:hint="eastAsia"/>
                  <w:lang w:eastAsia="ja-JP"/>
                </w:rPr>
                <w:t>2</w:t>
              </w:r>
            </w:ins>
            <w:ins w:id="481" w:author="S127342" w:date="2012-02-04T02:50:00Z">
              <w:r>
                <w:rPr>
                  <w:rFonts w:ascii="Times" w:eastAsiaTheme="minorEastAsia" w:hAnsi="Times" w:cs="Times" w:hint="eastAsia"/>
                  <w:lang w:eastAsia="ja-JP"/>
                </w:rPr>
                <w:t>5</w:t>
              </w:r>
            </w:ins>
          </w:p>
        </w:tc>
        <w:tc>
          <w:tcPr>
            <w:tcW w:w="1656" w:type="dxa"/>
          </w:tcPr>
          <w:p w:rsidR="00A67464" w:rsidRPr="00BD64EC" w:rsidRDefault="00A67464" w:rsidP="00C471C2">
            <w:pPr>
              <w:spacing w:beforeLines="25" w:afterLines="25"/>
              <w:jc w:val="center"/>
              <w:rPr>
                <w:ins w:id="482" w:author="S127342" w:date="2012-02-04T02:49:00Z"/>
                <w:rFonts w:eastAsiaTheme="minorEastAsia" w:hint="eastAsia"/>
                <w:lang w:eastAsia="ja-JP"/>
                <w:rPrChange w:id="483" w:author="S127342" w:date="2012-02-04T02:50:00Z">
                  <w:rPr>
                    <w:ins w:id="484" w:author="S127342" w:date="2012-02-04T02:49:00Z"/>
                    <w:lang w:eastAsia="ko-KR"/>
                  </w:rPr>
                </w:rPrChange>
              </w:rPr>
            </w:pPr>
            <w:ins w:id="485" w:author="S127342" w:date="2012-02-04T02:50:00Z">
              <w:r>
                <w:rPr>
                  <w:rFonts w:eastAsiaTheme="minorEastAsia" w:hint="eastAsia"/>
                  <w:lang w:eastAsia="ja-JP"/>
                </w:rPr>
                <w:t>1</w:t>
              </w:r>
            </w:ins>
          </w:p>
        </w:tc>
        <w:tc>
          <w:tcPr>
            <w:tcW w:w="1656" w:type="dxa"/>
          </w:tcPr>
          <w:p w:rsidR="00A67464" w:rsidRPr="00210652" w:rsidRDefault="00A67464" w:rsidP="00C471C2">
            <w:pPr>
              <w:spacing w:beforeLines="25" w:afterLines="25"/>
              <w:jc w:val="center"/>
              <w:rPr>
                <w:ins w:id="486" w:author="S127342" w:date="2012-02-04T02:49:00Z"/>
                <w:lang w:eastAsia="ko-KR"/>
              </w:rPr>
            </w:pPr>
            <w:ins w:id="487" w:author="S127342" w:date="2012-02-04T02:51:00Z">
              <w:r>
                <w:rPr>
                  <w:rFonts w:eastAsiaTheme="minorEastAsia" w:hint="eastAsia"/>
                  <w:lang w:eastAsia="ja-JP"/>
                </w:rPr>
                <w:t>1</w:t>
              </w:r>
            </w:ins>
          </w:p>
        </w:tc>
        <w:tc>
          <w:tcPr>
            <w:tcW w:w="1656" w:type="dxa"/>
          </w:tcPr>
          <w:p w:rsidR="00A67464" w:rsidRPr="00210652" w:rsidRDefault="00A67464" w:rsidP="00C471C2">
            <w:pPr>
              <w:spacing w:beforeLines="25" w:afterLines="25"/>
              <w:jc w:val="center"/>
              <w:rPr>
                <w:ins w:id="488" w:author="S127342" w:date="2012-02-04T02:49:00Z"/>
                <w:lang w:eastAsia="ko-KR"/>
              </w:rPr>
            </w:pPr>
            <w:ins w:id="489" w:author="S127342" w:date="2012-02-04T02:49:00Z">
              <w:r>
                <w:rPr>
                  <w:lang w:eastAsia="ko-KR"/>
                </w:rPr>
                <w:t>0</w:t>
              </w:r>
            </w:ins>
          </w:p>
        </w:tc>
        <w:tc>
          <w:tcPr>
            <w:tcW w:w="1656" w:type="dxa"/>
          </w:tcPr>
          <w:p w:rsidR="00A67464" w:rsidRPr="00210652" w:rsidRDefault="00A67464" w:rsidP="00C471C2">
            <w:pPr>
              <w:spacing w:beforeLines="25" w:afterLines="25"/>
              <w:jc w:val="center"/>
              <w:rPr>
                <w:ins w:id="490" w:author="S127342" w:date="2012-02-04T02:49:00Z"/>
                <w:lang w:eastAsia="ko-KR"/>
              </w:rPr>
            </w:pPr>
            <w:ins w:id="491" w:author="S127342" w:date="2012-02-04T02:49:00Z">
              <w:r>
                <w:rPr>
                  <w:lang w:eastAsia="ko-KR"/>
                </w:rPr>
                <w:t>0</w:t>
              </w:r>
            </w:ins>
          </w:p>
        </w:tc>
      </w:tr>
      <w:tr w:rsidR="00A67464" w:rsidRPr="00210652" w:rsidTr="00C471C2">
        <w:trPr>
          <w:trHeight w:val="60"/>
          <w:jc w:val="center"/>
          <w:ins w:id="492" w:author="S127342" w:date="2012-02-04T02:49:00Z"/>
        </w:trPr>
        <w:tc>
          <w:tcPr>
            <w:tcW w:w="1656" w:type="dxa"/>
          </w:tcPr>
          <w:p w:rsidR="00A67464" w:rsidRPr="009866D6" w:rsidRDefault="00A67464" w:rsidP="00C471C2">
            <w:pPr>
              <w:spacing w:beforeLines="25" w:afterLines="25"/>
              <w:jc w:val="center"/>
              <w:rPr>
                <w:ins w:id="493" w:author="S127342" w:date="2012-02-04T02:49:00Z"/>
                <w:rFonts w:ascii="Times" w:eastAsiaTheme="minorEastAsia" w:hAnsi="Times" w:cs="Times" w:hint="eastAsia"/>
                <w:lang w:eastAsia="ja-JP"/>
              </w:rPr>
            </w:pPr>
            <w:ins w:id="494" w:author="S127342" w:date="2012-02-04T02:49:00Z">
              <w:r>
                <w:rPr>
                  <w:rFonts w:ascii="Times" w:eastAsiaTheme="minorEastAsia" w:hAnsi="Times" w:cs="Times" w:hint="eastAsia"/>
                  <w:lang w:eastAsia="ja-JP"/>
                </w:rPr>
                <w:t>2</w:t>
              </w:r>
            </w:ins>
            <w:ins w:id="495" w:author="S127342" w:date="2012-02-04T02:50:00Z">
              <w:r>
                <w:rPr>
                  <w:rFonts w:ascii="Times" w:eastAsiaTheme="minorEastAsia" w:hAnsi="Times" w:cs="Times" w:hint="eastAsia"/>
                  <w:lang w:eastAsia="ja-JP"/>
                </w:rPr>
                <w:t>6</w:t>
              </w:r>
            </w:ins>
          </w:p>
        </w:tc>
        <w:tc>
          <w:tcPr>
            <w:tcW w:w="1656" w:type="dxa"/>
          </w:tcPr>
          <w:p w:rsidR="00A67464" w:rsidRPr="00BD64EC" w:rsidRDefault="00A67464" w:rsidP="00C471C2">
            <w:pPr>
              <w:spacing w:beforeLines="25" w:afterLines="25"/>
              <w:jc w:val="center"/>
              <w:rPr>
                <w:ins w:id="496" w:author="S127342" w:date="2012-02-04T02:49:00Z"/>
                <w:rFonts w:eastAsiaTheme="minorEastAsia" w:hint="eastAsia"/>
                <w:lang w:eastAsia="ja-JP"/>
                <w:rPrChange w:id="497" w:author="S127342" w:date="2012-02-04T02:50:00Z">
                  <w:rPr>
                    <w:ins w:id="498" w:author="S127342" w:date="2012-02-04T02:49:00Z"/>
                    <w:lang w:eastAsia="ko-KR"/>
                  </w:rPr>
                </w:rPrChange>
              </w:rPr>
            </w:pPr>
            <w:ins w:id="499" w:author="S127342" w:date="2012-02-04T02:50:00Z">
              <w:r>
                <w:rPr>
                  <w:rFonts w:eastAsiaTheme="minorEastAsia" w:hint="eastAsia"/>
                  <w:lang w:eastAsia="ja-JP"/>
                </w:rPr>
                <w:t>2</w:t>
              </w:r>
            </w:ins>
          </w:p>
        </w:tc>
        <w:tc>
          <w:tcPr>
            <w:tcW w:w="1656" w:type="dxa"/>
          </w:tcPr>
          <w:p w:rsidR="00A67464" w:rsidRPr="00210652" w:rsidRDefault="00A67464" w:rsidP="00C471C2">
            <w:pPr>
              <w:spacing w:beforeLines="25" w:afterLines="25"/>
              <w:jc w:val="center"/>
              <w:rPr>
                <w:ins w:id="500" w:author="S127342" w:date="2012-02-04T02:49:00Z"/>
                <w:lang w:eastAsia="ko-KR"/>
              </w:rPr>
            </w:pPr>
            <w:ins w:id="501" w:author="S127342" w:date="2012-02-04T02:51:00Z">
              <w:r>
                <w:rPr>
                  <w:rFonts w:eastAsiaTheme="minorEastAsia" w:hint="eastAsia"/>
                  <w:lang w:eastAsia="ja-JP"/>
                </w:rPr>
                <w:t>2</w:t>
              </w:r>
            </w:ins>
          </w:p>
        </w:tc>
        <w:tc>
          <w:tcPr>
            <w:tcW w:w="1656" w:type="dxa"/>
          </w:tcPr>
          <w:p w:rsidR="00A67464" w:rsidRPr="00210652" w:rsidRDefault="00A67464" w:rsidP="00C471C2">
            <w:pPr>
              <w:spacing w:beforeLines="25" w:afterLines="25"/>
              <w:jc w:val="center"/>
              <w:rPr>
                <w:ins w:id="502" w:author="S127342" w:date="2012-02-04T02:49:00Z"/>
                <w:lang w:eastAsia="ko-KR"/>
              </w:rPr>
            </w:pPr>
            <w:ins w:id="503" w:author="S127342" w:date="2012-02-04T02:49:00Z">
              <w:r>
                <w:rPr>
                  <w:lang w:eastAsia="ko-KR"/>
                </w:rPr>
                <w:t>0</w:t>
              </w:r>
            </w:ins>
          </w:p>
        </w:tc>
        <w:tc>
          <w:tcPr>
            <w:tcW w:w="1656" w:type="dxa"/>
          </w:tcPr>
          <w:p w:rsidR="00A67464" w:rsidRPr="00210652" w:rsidRDefault="00A67464" w:rsidP="00C471C2">
            <w:pPr>
              <w:spacing w:beforeLines="25" w:afterLines="25"/>
              <w:jc w:val="center"/>
              <w:rPr>
                <w:ins w:id="504" w:author="S127342" w:date="2012-02-04T02:49:00Z"/>
                <w:lang w:eastAsia="ko-KR"/>
              </w:rPr>
            </w:pPr>
            <w:ins w:id="505" w:author="S127342" w:date="2012-02-04T02:49:00Z">
              <w:r>
                <w:rPr>
                  <w:lang w:eastAsia="ko-KR"/>
                </w:rPr>
                <w:t>0</w:t>
              </w:r>
            </w:ins>
          </w:p>
        </w:tc>
      </w:tr>
      <w:tr w:rsidR="00A67464" w:rsidRPr="00210652" w:rsidTr="00C471C2">
        <w:trPr>
          <w:trHeight w:val="60"/>
          <w:jc w:val="center"/>
          <w:ins w:id="506" w:author="S127342" w:date="2012-02-04T02:47:00Z"/>
        </w:trPr>
        <w:tc>
          <w:tcPr>
            <w:tcW w:w="1656" w:type="dxa"/>
          </w:tcPr>
          <w:p w:rsidR="00A67464" w:rsidRPr="009866D6" w:rsidRDefault="00A67464" w:rsidP="00C471C2">
            <w:pPr>
              <w:spacing w:beforeLines="25" w:afterLines="25"/>
              <w:jc w:val="center"/>
              <w:rPr>
                <w:ins w:id="507" w:author="S127342" w:date="2012-02-04T02:47:00Z"/>
                <w:rFonts w:ascii="Times" w:eastAsiaTheme="minorEastAsia" w:hAnsi="Times" w:cs="Times" w:hint="eastAsia"/>
                <w:lang w:eastAsia="ja-JP"/>
                <w:rPrChange w:id="508" w:author="S127342" w:date="2012-02-04T02:49:00Z">
                  <w:rPr>
                    <w:ins w:id="509" w:author="S127342" w:date="2012-02-04T02:47:00Z"/>
                    <w:rFonts w:ascii="Times" w:hAnsi="Times" w:cs="Times"/>
                    <w:lang w:eastAsia="ko-KR"/>
                  </w:rPr>
                </w:rPrChange>
              </w:rPr>
            </w:pPr>
            <w:ins w:id="510" w:author="S127342" w:date="2012-02-04T02:50:00Z">
              <w:r>
                <w:rPr>
                  <w:rFonts w:ascii="Times" w:eastAsiaTheme="minorEastAsia" w:hAnsi="Times" w:cs="Times" w:hint="eastAsia"/>
                  <w:lang w:eastAsia="ja-JP"/>
                </w:rPr>
                <w:t>27-34</w:t>
              </w:r>
            </w:ins>
          </w:p>
        </w:tc>
        <w:tc>
          <w:tcPr>
            <w:tcW w:w="1656" w:type="dxa"/>
          </w:tcPr>
          <w:p w:rsidR="00A67464" w:rsidRPr="00210652" w:rsidRDefault="00A67464" w:rsidP="00C471C2">
            <w:pPr>
              <w:spacing w:beforeLines="25" w:afterLines="25"/>
              <w:jc w:val="center"/>
              <w:rPr>
                <w:ins w:id="511" w:author="S127342" w:date="2012-02-04T02:47:00Z"/>
                <w:lang w:eastAsia="ko-KR"/>
              </w:rPr>
            </w:pPr>
            <w:ins w:id="512" w:author="S127342" w:date="2012-02-04T02:49:00Z">
              <w:r>
                <w:rPr>
                  <w:lang w:eastAsia="ko-KR"/>
                </w:rPr>
                <w:t>0</w:t>
              </w:r>
            </w:ins>
          </w:p>
        </w:tc>
        <w:tc>
          <w:tcPr>
            <w:tcW w:w="1656" w:type="dxa"/>
          </w:tcPr>
          <w:p w:rsidR="00A67464" w:rsidRPr="00210652" w:rsidRDefault="00A67464" w:rsidP="00C471C2">
            <w:pPr>
              <w:spacing w:beforeLines="25" w:afterLines="25"/>
              <w:jc w:val="center"/>
              <w:rPr>
                <w:ins w:id="513" w:author="S127342" w:date="2012-02-04T02:47:00Z"/>
                <w:lang w:eastAsia="ko-KR"/>
              </w:rPr>
            </w:pPr>
            <w:ins w:id="514" w:author="S127342" w:date="2012-02-04T02:51:00Z">
              <w:r>
                <w:rPr>
                  <w:lang w:eastAsia="ko-KR"/>
                </w:rPr>
                <w:t>0</w:t>
              </w:r>
            </w:ins>
          </w:p>
        </w:tc>
        <w:tc>
          <w:tcPr>
            <w:tcW w:w="1656" w:type="dxa"/>
          </w:tcPr>
          <w:p w:rsidR="00A67464" w:rsidRPr="00210652" w:rsidRDefault="00A67464" w:rsidP="00C471C2">
            <w:pPr>
              <w:spacing w:beforeLines="25" w:afterLines="25"/>
              <w:jc w:val="center"/>
              <w:rPr>
                <w:ins w:id="515" w:author="S127342" w:date="2012-02-04T02:47:00Z"/>
                <w:lang w:eastAsia="ko-KR"/>
              </w:rPr>
            </w:pPr>
            <w:ins w:id="516" w:author="S127342" w:date="2012-02-04T02:49:00Z">
              <w:r>
                <w:rPr>
                  <w:lang w:eastAsia="ko-KR"/>
                </w:rPr>
                <w:t>0</w:t>
              </w:r>
            </w:ins>
          </w:p>
        </w:tc>
        <w:tc>
          <w:tcPr>
            <w:tcW w:w="1656" w:type="dxa"/>
          </w:tcPr>
          <w:p w:rsidR="00A67464" w:rsidRPr="00210652" w:rsidRDefault="00A67464" w:rsidP="00C471C2">
            <w:pPr>
              <w:spacing w:beforeLines="25" w:afterLines="25"/>
              <w:jc w:val="center"/>
              <w:rPr>
                <w:ins w:id="517" w:author="S127342" w:date="2012-02-04T02:47:00Z"/>
                <w:lang w:eastAsia="ko-KR"/>
              </w:rPr>
            </w:pPr>
            <w:ins w:id="518" w:author="S127342" w:date="2012-02-04T02:49:00Z">
              <w:r>
                <w:rPr>
                  <w:lang w:eastAsia="ko-KR"/>
                </w:rPr>
                <w:t>0</w:t>
              </w:r>
            </w:ins>
          </w:p>
        </w:tc>
      </w:tr>
    </w:tbl>
    <w:p w:rsidR="009866D6" w:rsidRPr="009866D6" w:rsidRDefault="009866D6" w:rsidP="009866D6">
      <w:pPr>
        <w:rPr>
          <w:ins w:id="519" w:author="S127342" w:date="2012-02-04T02:47:00Z"/>
          <w:rFonts w:eastAsiaTheme="minorEastAsia" w:hint="eastAsia"/>
          <w:b/>
          <w:lang w:eastAsia="ja-JP"/>
          <w:rPrChange w:id="520" w:author="S127342" w:date="2012-02-04T02:47:00Z">
            <w:rPr>
              <w:ins w:id="521" w:author="S127342" w:date="2012-02-04T02:47:00Z"/>
              <w:rFonts w:eastAsiaTheme="minorEastAsia" w:hint="eastAsia"/>
              <w:lang w:eastAsia="ja-JP"/>
            </w:rPr>
          </w:rPrChange>
        </w:rPr>
        <w:pPrChange w:id="522" w:author="S127342" w:date="2012-02-04T02:47:00Z">
          <w:pPr>
            <w:pStyle w:val="2"/>
          </w:pPr>
        </w:pPrChange>
      </w:pPr>
    </w:p>
    <w:p w:rsidR="00942088" w:rsidRPr="00210652" w:rsidRDefault="00942088" w:rsidP="00091DA5">
      <w:pPr>
        <w:pStyle w:val="2"/>
      </w:pPr>
      <w:r w:rsidRPr="00210652">
        <w:t>Decoding process for coding units coded in intra prediction mode</w:t>
      </w:r>
      <w:bookmarkEnd w:id="0"/>
      <w:bookmarkEnd w:id="1"/>
    </w:p>
    <w:p w:rsidR="00942088" w:rsidRPr="00210652" w:rsidRDefault="00942088" w:rsidP="00942088">
      <w:pPr>
        <w:pStyle w:val="3"/>
        <w:rPr>
          <w:lang w:eastAsia="ko-KR"/>
        </w:rPr>
      </w:pPr>
      <w:bookmarkStart w:id="523" w:name="_Ref296586571"/>
      <w:bookmarkStart w:id="524" w:name="_Toc311217245"/>
      <w:r w:rsidRPr="00210652">
        <w:rPr>
          <w:lang w:eastAsia="ko-KR"/>
        </w:rPr>
        <w:t xml:space="preserve">Derivation process for </w:t>
      </w:r>
      <w:proofErr w:type="spellStart"/>
      <w:r w:rsidRPr="00210652">
        <w:rPr>
          <w:lang w:eastAsia="ko-KR"/>
        </w:rPr>
        <w:t>luma</w:t>
      </w:r>
      <w:proofErr w:type="spellEnd"/>
      <w:r w:rsidRPr="00210652">
        <w:rPr>
          <w:lang w:eastAsia="ko-KR"/>
        </w:rPr>
        <w:t xml:space="preserve"> intra prediction mode</w:t>
      </w:r>
      <w:bookmarkEnd w:id="523"/>
      <w:bookmarkEnd w:id="524"/>
    </w:p>
    <w:p w:rsidR="00942088" w:rsidRPr="00210652" w:rsidRDefault="00942088" w:rsidP="00942088">
      <w:r w:rsidRPr="00210652">
        <w:t>Inputs to this process are:</w:t>
      </w:r>
    </w:p>
    <w:p w:rsidR="00942088" w:rsidRPr="00210652" w:rsidRDefault="00942088" w:rsidP="00942088">
      <w:pPr>
        <w:tabs>
          <w:tab w:val="left" w:pos="284"/>
        </w:tabs>
        <w:ind w:left="284" w:hanging="284"/>
        <w:rPr>
          <w:lang w:eastAsia="ko-KR"/>
        </w:rPr>
      </w:pPr>
      <w:r w:rsidRPr="00210652">
        <w:t>–</w:t>
      </w:r>
      <w:r w:rsidRPr="00210652">
        <w:tab/>
        <w:t xml:space="preserve">a </w:t>
      </w:r>
      <w:proofErr w:type="spellStart"/>
      <w:r w:rsidRPr="00210652">
        <w:t>luma</w:t>
      </w:r>
      <w:proofErr w:type="spellEnd"/>
      <w:r w:rsidRPr="00210652">
        <w:t xml:space="preserve"> location ( </w:t>
      </w:r>
      <w:proofErr w:type="spellStart"/>
      <w:r w:rsidRPr="00210652">
        <w:t>xB</w:t>
      </w:r>
      <w:proofErr w:type="spellEnd"/>
      <w:r w:rsidRPr="00210652">
        <w:t>, </w:t>
      </w:r>
      <w:proofErr w:type="spellStart"/>
      <w:r w:rsidRPr="00210652">
        <w:t>yB</w:t>
      </w:r>
      <w:proofErr w:type="spellEnd"/>
      <w:r w:rsidRPr="00210652">
        <w:t xml:space="preserve"> ) specifying the top-left </w:t>
      </w:r>
      <w:proofErr w:type="spellStart"/>
      <w:r w:rsidRPr="00210652">
        <w:t>luma</w:t>
      </w:r>
      <w:proofErr w:type="spellEnd"/>
      <w:r w:rsidRPr="00210652">
        <w:t xml:space="preserve"> sample of the current block relative to the top</w:t>
      </w:r>
      <w:r w:rsidRPr="00210652">
        <w:noBreakHyphen/>
      </w:r>
      <w:proofErr w:type="spellStart"/>
      <w:r w:rsidRPr="00210652">
        <w:t>left</w:t>
      </w:r>
      <w:proofErr w:type="spellEnd"/>
      <w:r w:rsidRPr="00210652">
        <w:t xml:space="preserve"> </w:t>
      </w:r>
      <w:proofErr w:type="spellStart"/>
      <w:r w:rsidRPr="00210652">
        <w:t>luma</w:t>
      </w:r>
      <w:proofErr w:type="spellEnd"/>
      <w:r w:rsidRPr="00210652">
        <w:t xml:space="preserve"> sample of the current picture,</w:t>
      </w:r>
    </w:p>
    <w:p w:rsidR="00942088" w:rsidRPr="00210652" w:rsidRDefault="00942088" w:rsidP="00942088">
      <w:pPr>
        <w:tabs>
          <w:tab w:val="left" w:pos="284"/>
        </w:tabs>
        <w:ind w:left="284" w:hanging="284"/>
        <w:rPr>
          <w:lang w:eastAsia="ko-KR"/>
        </w:rPr>
      </w:pPr>
      <w:r w:rsidRPr="00210652">
        <w:t>–</w:t>
      </w:r>
      <w:r w:rsidRPr="00210652">
        <w:tab/>
      </w:r>
      <w:proofErr w:type="gramStart"/>
      <w:r w:rsidRPr="00210652">
        <w:t>a</w:t>
      </w:r>
      <w:proofErr w:type="gramEnd"/>
      <w:r w:rsidRPr="00210652">
        <w:t xml:space="preserve"> </w:t>
      </w:r>
      <w:r w:rsidRPr="00210652">
        <w:rPr>
          <w:lang w:eastAsia="ko-KR"/>
        </w:rPr>
        <w:t>variable log2PUSize specifying the size of the current prediction unit</w:t>
      </w:r>
      <w:r w:rsidRPr="00210652">
        <w:t>,</w:t>
      </w:r>
    </w:p>
    <w:p w:rsidR="00942088" w:rsidRPr="00210652" w:rsidRDefault="00942088" w:rsidP="00942088">
      <w:pPr>
        <w:tabs>
          <w:tab w:val="left" w:pos="284"/>
        </w:tabs>
        <w:ind w:left="284" w:hanging="284"/>
        <w:rPr>
          <w:lang w:eastAsia="ko-KR"/>
        </w:rPr>
      </w:pPr>
      <w:r w:rsidRPr="00210652">
        <w:t>–</w:t>
      </w:r>
      <w:r w:rsidRPr="00210652">
        <w:tab/>
      </w:r>
      <w:proofErr w:type="gramStart"/>
      <w:r w:rsidRPr="00210652">
        <w:rPr>
          <w:lang w:eastAsia="ko-KR"/>
        </w:rPr>
        <w:t>variable</w:t>
      </w:r>
      <w:proofErr w:type="gramEnd"/>
      <w:r w:rsidRPr="00210652">
        <w:rPr>
          <w:lang w:eastAsia="ko-KR"/>
        </w:rPr>
        <w:t xml:space="preserve"> arrays </w:t>
      </w:r>
      <w:proofErr w:type="spellStart"/>
      <w:r w:rsidRPr="00210652">
        <w:rPr>
          <w:lang w:eastAsia="ko-KR"/>
        </w:rPr>
        <w:t>IntraPredMode</w:t>
      </w:r>
      <w:proofErr w:type="spellEnd"/>
      <w:r w:rsidRPr="00210652">
        <w:rPr>
          <w:lang w:eastAsia="ko-KR"/>
        </w:rPr>
        <w:t xml:space="preserve"> (If available) that are previously (in decoding order) derived for adjacent coding units.</w:t>
      </w:r>
    </w:p>
    <w:p w:rsidR="00942088" w:rsidRPr="00210652" w:rsidRDefault="00942088" w:rsidP="00942088">
      <w:pPr>
        <w:tabs>
          <w:tab w:val="left" w:pos="284"/>
        </w:tabs>
        <w:ind w:left="284" w:hanging="284"/>
        <w:rPr>
          <w:lang w:eastAsia="ko-KR"/>
        </w:rPr>
      </w:pPr>
      <w:r w:rsidRPr="00210652">
        <w:rPr>
          <w:lang w:eastAsia="ko-KR"/>
        </w:rPr>
        <w:t xml:space="preserve">Output of this process is the variable </w:t>
      </w:r>
      <w:proofErr w:type="spellStart"/>
      <w:proofErr w:type="gramStart"/>
      <w:r w:rsidRPr="00210652">
        <w:rPr>
          <w:lang w:eastAsia="ko-KR"/>
        </w:rPr>
        <w:t>IntraPredMode</w:t>
      </w:r>
      <w:proofErr w:type="spellEnd"/>
      <w:r w:rsidRPr="00210652">
        <w:rPr>
          <w:lang w:eastAsia="ko-KR"/>
        </w:rPr>
        <w:t>[</w:t>
      </w:r>
      <w:proofErr w:type="gramEnd"/>
      <w:r w:rsidRPr="00210652">
        <w:rPr>
          <w:lang w:eastAsia="ko-KR"/>
        </w:rPr>
        <w:t> </w:t>
      </w:r>
      <w:proofErr w:type="spellStart"/>
      <w:r w:rsidRPr="00210652">
        <w:rPr>
          <w:lang w:eastAsia="ko-KR"/>
        </w:rPr>
        <w:t>xB</w:t>
      </w:r>
      <w:proofErr w:type="spellEnd"/>
      <w:r w:rsidRPr="00210652">
        <w:rPr>
          <w:lang w:eastAsia="ko-KR"/>
        </w:rPr>
        <w:t> ][ </w:t>
      </w:r>
      <w:proofErr w:type="spellStart"/>
      <w:r w:rsidRPr="00210652">
        <w:rPr>
          <w:lang w:eastAsia="ko-KR"/>
        </w:rPr>
        <w:t>yB</w:t>
      </w:r>
      <w:proofErr w:type="spellEnd"/>
      <w:r w:rsidRPr="00210652">
        <w:rPr>
          <w:lang w:eastAsia="ko-KR"/>
        </w:rPr>
        <w:t> ].</w:t>
      </w:r>
    </w:p>
    <w:p w:rsidR="00942088" w:rsidRPr="00210652" w:rsidRDefault="0005626D" w:rsidP="00942088">
      <w:pPr>
        <w:tabs>
          <w:tab w:val="left" w:pos="284"/>
        </w:tabs>
        <w:ind w:left="284" w:hanging="284"/>
        <w:rPr>
          <w:lang w:eastAsia="ko-KR"/>
        </w:rPr>
      </w:pPr>
      <w:r w:rsidRPr="00210652">
        <w:rPr>
          <w:lang w:eastAsia="ko-KR"/>
        </w:rPr>
        <w:fldChar w:fldCharType="begin" w:fldLock="1"/>
      </w:r>
      <w:r w:rsidR="00942088" w:rsidRPr="00210652">
        <w:rPr>
          <w:lang w:eastAsia="ko-KR"/>
        </w:rPr>
        <w:instrText xml:space="preserve"> REF _Ref296946888 \h </w:instrText>
      </w:r>
      <w:r w:rsidRPr="00210652">
        <w:rPr>
          <w:lang w:eastAsia="ko-KR"/>
        </w:rPr>
      </w:r>
      <w:r w:rsidRPr="00210652">
        <w:rPr>
          <w:lang w:eastAsia="ko-KR"/>
        </w:rPr>
        <w:fldChar w:fldCharType="separate"/>
      </w:r>
      <w:r w:rsidR="00942088" w:rsidRPr="00210652">
        <w:t>Table </w:t>
      </w:r>
      <w:r w:rsidR="00942088" w:rsidRPr="00210652">
        <w:rPr>
          <w:noProof/>
        </w:rPr>
        <w:t>8</w:t>
      </w:r>
      <w:r w:rsidR="00942088" w:rsidRPr="00210652">
        <w:noBreakHyphen/>
      </w:r>
      <w:r w:rsidR="00942088" w:rsidRPr="00210652">
        <w:rPr>
          <w:noProof/>
        </w:rPr>
        <w:t>5</w:t>
      </w:r>
      <w:r w:rsidRPr="00210652">
        <w:rPr>
          <w:lang w:eastAsia="ko-KR"/>
        </w:rPr>
        <w:fldChar w:fldCharType="end"/>
      </w:r>
      <w:r w:rsidR="00942088" w:rsidRPr="00210652">
        <w:rPr>
          <w:lang w:eastAsia="ko-KR"/>
        </w:rPr>
        <w:t xml:space="preserve"> specifies the value for the intra prediction mode and the associated names.</w:t>
      </w:r>
    </w:p>
    <w:p w:rsidR="00942088" w:rsidRPr="00E8461A" w:rsidRDefault="00942088" w:rsidP="00942088">
      <w:pPr>
        <w:pStyle w:val="afc"/>
        <w:rPr>
          <w:lang w:val="en-GB"/>
        </w:rPr>
      </w:pPr>
      <w:bookmarkStart w:id="525" w:name="_Ref296946888"/>
      <w:r w:rsidRPr="00E8461A">
        <w:rPr>
          <w:lang w:val="en-GB"/>
        </w:rPr>
        <w:lastRenderedPageBreak/>
        <w:t>Table </w:t>
      </w:r>
      <w:r w:rsidR="0005626D">
        <w:rPr>
          <w:lang w:val="en-GB"/>
        </w:rPr>
        <w:fldChar w:fldCharType="begin"/>
      </w:r>
      <w:r>
        <w:rPr>
          <w:lang w:val="en-GB"/>
        </w:rPr>
        <w:instrText xml:space="preserve"> STYLEREF 1 \s </w:instrText>
      </w:r>
      <w:r w:rsidR="0005626D">
        <w:rPr>
          <w:lang w:val="en-GB"/>
        </w:rPr>
        <w:fldChar w:fldCharType="separate"/>
      </w:r>
      <w:r>
        <w:rPr>
          <w:noProof/>
          <w:lang w:val="en-GB"/>
        </w:rPr>
        <w:t>8</w:t>
      </w:r>
      <w:r w:rsidR="0005626D">
        <w:rPr>
          <w:lang w:val="en-GB"/>
        </w:rPr>
        <w:fldChar w:fldCharType="end"/>
      </w:r>
      <w:r>
        <w:rPr>
          <w:lang w:val="en-GB"/>
        </w:rPr>
        <w:noBreakHyphen/>
      </w:r>
      <w:r w:rsidR="0005626D">
        <w:rPr>
          <w:lang w:val="en-GB"/>
        </w:rPr>
        <w:fldChar w:fldCharType="begin"/>
      </w:r>
      <w:r>
        <w:rPr>
          <w:lang w:val="en-GB"/>
        </w:rPr>
        <w:instrText xml:space="preserve"> SEQ Table \* ARABIC \s 1 </w:instrText>
      </w:r>
      <w:r w:rsidR="0005626D">
        <w:rPr>
          <w:lang w:val="en-GB"/>
        </w:rPr>
        <w:fldChar w:fldCharType="separate"/>
      </w:r>
      <w:r>
        <w:rPr>
          <w:noProof/>
          <w:lang w:val="en-GB"/>
        </w:rPr>
        <w:t>1</w:t>
      </w:r>
      <w:r w:rsidR="0005626D">
        <w:rPr>
          <w:lang w:val="en-GB"/>
        </w:rPr>
        <w:fldChar w:fldCharType="end"/>
      </w:r>
      <w:bookmarkEnd w:id="525"/>
      <w:r w:rsidRPr="00E8461A">
        <w:rPr>
          <w:lang w:val="en-GB"/>
        </w:rPr>
        <w:t xml:space="preserve"> – </w:t>
      </w:r>
      <w:r w:rsidRPr="00E8461A">
        <w:rPr>
          <w:lang w:val="en-GB" w:eastAsia="ko-KR"/>
        </w:rPr>
        <w:t>Specification of intra prediction mode and associated names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05"/>
        <w:gridCol w:w="3482"/>
      </w:tblGrid>
      <w:tr w:rsidR="00942088" w:rsidRPr="00210652" w:rsidTr="00C471C2">
        <w:trPr>
          <w:jc w:val="center"/>
        </w:trPr>
        <w:tc>
          <w:tcPr>
            <w:tcW w:w="0" w:type="auto"/>
          </w:tcPr>
          <w:p w:rsidR="00942088" w:rsidRPr="00210652" w:rsidRDefault="00942088" w:rsidP="00C471C2">
            <w:pPr>
              <w:pStyle w:val="ae"/>
              <w:keepNext/>
              <w:keepLines/>
              <w:spacing w:beforeLines="25" w:afterLines="25"/>
              <w:jc w:val="center"/>
              <w:rPr>
                <w:b/>
                <w:bCs/>
                <w:lang w:eastAsia="ko-KR"/>
              </w:rPr>
              <w:pPrChange w:id="526" w:author="S127342" w:date="2012-02-04T02:54:00Z">
                <w:pPr>
                  <w:pStyle w:val="ae"/>
                  <w:keepNext/>
                  <w:keepLines/>
                  <w:spacing w:beforeLines="25" w:afterLines="25"/>
                  <w:jc w:val="center"/>
                </w:pPr>
              </w:pPrChange>
            </w:pPr>
            <w:r w:rsidRPr="00210652">
              <w:rPr>
                <w:b/>
                <w:bCs/>
                <w:lang w:eastAsia="ko-KR"/>
              </w:rPr>
              <w:t>Intra prediction mode</w:t>
            </w:r>
          </w:p>
        </w:tc>
        <w:tc>
          <w:tcPr>
            <w:tcW w:w="0" w:type="auto"/>
          </w:tcPr>
          <w:p w:rsidR="00942088" w:rsidRPr="00210652" w:rsidRDefault="00942088" w:rsidP="00C471C2">
            <w:pPr>
              <w:pStyle w:val="ae"/>
              <w:keepNext/>
              <w:keepLines/>
              <w:spacing w:beforeLines="25" w:afterLines="25"/>
              <w:jc w:val="center"/>
              <w:rPr>
                <w:b/>
                <w:bCs/>
                <w:lang w:eastAsia="ko-KR"/>
              </w:rPr>
              <w:pPrChange w:id="527" w:author="S127342" w:date="2012-02-04T02:54:00Z">
                <w:pPr>
                  <w:pStyle w:val="ae"/>
                  <w:keepNext/>
                  <w:keepLines/>
                  <w:spacing w:beforeLines="25" w:afterLines="25"/>
                  <w:jc w:val="center"/>
                </w:pPr>
              </w:pPrChange>
            </w:pPr>
            <w:r w:rsidRPr="00210652">
              <w:rPr>
                <w:b/>
                <w:bCs/>
                <w:lang w:eastAsia="ko-KR"/>
              </w:rPr>
              <w:t>Associated names</w:t>
            </w:r>
          </w:p>
        </w:tc>
      </w:tr>
      <w:tr w:rsidR="00942088" w:rsidRPr="00210652" w:rsidTr="00C471C2">
        <w:trPr>
          <w:jc w:val="center"/>
        </w:trPr>
        <w:tc>
          <w:tcPr>
            <w:tcW w:w="0" w:type="auto"/>
          </w:tcPr>
          <w:p w:rsidR="00942088" w:rsidRPr="00210652" w:rsidRDefault="00942088" w:rsidP="00C471C2">
            <w:pPr>
              <w:keepNext/>
              <w:keepLines/>
              <w:spacing w:beforeLines="25" w:afterLines="25"/>
              <w:jc w:val="center"/>
              <w:rPr>
                <w:rFonts w:ascii="Times" w:hAnsi="Times" w:cs="Times"/>
                <w:lang w:eastAsia="ko-KR"/>
              </w:rPr>
              <w:pPrChange w:id="528" w:author="S127342" w:date="2012-02-04T02:54:00Z">
                <w:pPr>
                  <w:keepNext/>
                  <w:keepLines/>
                  <w:spacing w:beforeLines="25" w:afterLines="25"/>
                  <w:jc w:val="center"/>
                </w:pPr>
              </w:pPrChange>
            </w:pPr>
            <w:r w:rsidRPr="00210652">
              <w:rPr>
                <w:rFonts w:ascii="Times" w:hAnsi="Times" w:cs="Times"/>
                <w:lang w:eastAsia="ko-KR"/>
              </w:rPr>
              <w:t>0</w:t>
            </w:r>
          </w:p>
        </w:tc>
        <w:tc>
          <w:tcPr>
            <w:tcW w:w="0" w:type="auto"/>
          </w:tcPr>
          <w:p w:rsidR="00942088" w:rsidRPr="00210652" w:rsidRDefault="00942088" w:rsidP="00C471C2">
            <w:pPr>
              <w:keepNext/>
              <w:keepLines/>
              <w:spacing w:beforeLines="25" w:afterLines="25"/>
              <w:jc w:val="left"/>
              <w:rPr>
                <w:lang w:eastAsia="ko-KR"/>
              </w:rPr>
              <w:pPrChange w:id="529" w:author="S127342" w:date="2012-02-04T02:54:00Z">
                <w:pPr>
                  <w:keepNext/>
                  <w:keepLines/>
                  <w:spacing w:beforeLines="25" w:afterLines="25"/>
                  <w:jc w:val="left"/>
                </w:pPr>
              </w:pPrChange>
            </w:pPr>
            <w:proofErr w:type="spellStart"/>
            <w:r w:rsidRPr="00210652">
              <w:rPr>
                <w:lang w:eastAsia="ko-KR"/>
              </w:rPr>
              <w:t>Intra_Planar</w:t>
            </w:r>
            <w:proofErr w:type="spellEnd"/>
          </w:p>
        </w:tc>
      </w:tr>
      <w:tr w:rsidR="00942088" w:rsidRPr="00210652" w:rsidTr="00C471C2">
        <w:trPr>
          <w:jc w:val="center"/>
        </w:trPr>
        <w:tc>
          <w:tcPr>
            <w:tcW w:w="0" w:type="auto"/>
          </w:tcPr>
          <w:p w:rsidR="00942088" w:rsidRPr="00210652" w:rsidRDefault="00942088" w:rsidP="00C471C2">
            <w:pPr>
              <w:keepNext/>
              <w:keepLines/>
              <w:spacing w:beforeLines="25" w:afterLines="25"/>
              <w:jc w:val="center"/>
              <w:rPr>
                <w:rFonts w:ascii="Times" w:hAnsi="Times" w:cs="Times"/>
                <w:lang w:eastAsia="ko-KR"/>
              </w:rPr>
              <w:pPrChange w:id="530" w:author="S127342" w:date="2012-02-04T02:54:00Z">
                <w:pPr>
                  <w:keepNext/>
                  <w:keepLines/>
                  <w:spacing w:beforeLines="25" w:afterLines="25"/>
                  <w:jc w:val="center"/>
                </w:pPr>
              </w:pPrChange>
            </w:pPr>
            <w:r w:rsidRPr="00210652">
              <w:rPr>
                <w:rFonts w:ascii="Times" w:hAnsi="Times" w:cs="Times"/>
                <w:lang w:eastAsia="ko-KR"/>
              </w:rPr>
              <w:t>1</w:t>
            </w:r>
          </w:p>
        </w:tc>
        <w:tc>
          <w:tcPr>
            <w:tcW w:w="0" w:type="auto"/>
          </w:tcPr>
          <w:p w:rsidR="00942088" w:rsidRPr="00210652" w:rsidRDefault="00942088" w:rsidP="00C471C2">
            <w:pPr>
              <w:keepNext/>
              <w:keepLines/>
              <w:spacing w:beforeLines="25" w:afterLines="25"/>
              <w:jc w:val="left"/>
              <w:rPr>
                <w:lang w:eastAsia="ko-KR"/>
              </w:rPr>
              <w:pPrChange w:id="531" w:author="S127342" w:date="2012-02-04T02:54:00Z">
                <w:pPr>
                  <w:keepNext/>
                  <w:keepLines/>
                  <w:spacing w:beforeLines="25" w:afterLines="25"/>
                  <w:jc w:val="left"/>
                </w:pPr>
              </w:pPrChange>
            </w:pPr>
            <w:proofErr w:type="spellStart"/>
            <w:r w:rsidRPr="00210652">
              <w:rPr>
                <w:lang w:eastAsia="ko-KR"/>
              </w:rPr>
              <w:t>Intra_Vertical</w:t>
            </w:r>
            <w:proofErr w:type="spellEnd"/>
          </w:p>
        </w:tc>
      </w:tr>
      <w:tr w:rsidR="00942088" w:rsidRPr="00210652" w:rsidTr="00C471C2">
        <w:trPr>
          <w:jc w:val="center"/>
        </w:trPr>
        <w:tc>
          <w:tcPr>
            <w:tcW w:w="0" w:type="auto"/>
          </w:tcPr>
          <w:p w:rsidR="00942088" w:rsidRPr="00210652" w:rsidRDefault="00942088" w:rsidP="00C471C2">
            <w:pPr>
              <w:keepNext/>
              <w:keepLines/>
              <w:spacing w:beforeLines="25" w:afterLines="25"/>
              <w:jc w:val="center"/>
              <w:rPr>
                <w:rFonts w:ascii="Times" w:hAnsi="Times" w:cs="Times"/>
                <w:lang w:eastAsia="ko-KR"/>
              </w:rPr>
              <w:pPrChange w:id="532" w:author="S127342" w:date="2012-02-04T02:54:00Z">
                <w:pPr>
                  <w:keepNext/>
                  <w:keepLines/>
                  <w:spacing w:beforeLines="25" w:afterLines="25"/>
                  <w:jc w:val="center"/>
                </w:pPr>
              </w:pPrChange>
            </w:pPr>
            <w:r w:rsidRPr="00210652">
              <w:rPr>
                <w:rFonts w:ascii="Times" w:hAnsi="Times" w:cs="Times"/>
                <w:lang w:eastAsia="ko-KR"/>
              </w:rPr>
              <w:t>2</w:t>
            </w:r>
          </w:p>
        </w:tc>
        <w:tc>
          <w:tcPr>
            <w:tcW w:w="0" w:type="auto"/>
          </w:tcPr>
          <w:p w:rsidR="00942088" w:rsidRPr="00210652" w:rsidRDefault="00942088" w:rsidP="00C471C2">
            <w:pPr>
              <w:keepNext/>
              <w:keepLines/>
              <w:spacing w:beforeLines="25" w:afterLines="25"/>
              <w:jc w:val="left"/>
              <w:rPr>
                <w:lang w:eastAsia="ko-KR"/>
              </w:rPr>
              <w:pPrChange w:id="533" w:author="S127342" w:date="2012-02-04T02:54:00Z">
                <w:pPr>
                  <w:keepNext/>
                  <w:keepLines/>
                  <w:spacing w:beforeLines="25" w:afterLines="25"/>
                  <w:jc w:val="left"/>
                </w:pPr>
              </w:pPrChange>
            </w:pPr>
            <w:proofErr w:type="spellStart"/>
            <w:r w:rsidRPr="00210652">
              <w:rPr>
                <w:lang w:eastAsia="ko-KR"/>
              </w:rPr>
              <w:t>Intra_Horizontal</w:t>
            </w:r>
            <w:proofErr w:type="spellEnd"/>
          </w:p>
        </w:tc>
      </w:tr>
      <w:tr w:rsidR="00942088" w:rsidRPr="00210652" w:rsidTr="00C471C2">
        <w:trPr>
          <w:jc w:val="center"/>
        </w:trPr>
        <w:tc>
          <w:tcPr>
            <w:tcW w:w="0" w:type="auto"/>
          </w:tcPr>
          <w:p w:rsidR="00942088" w:rsidRPr="00512E62" w:rsidRDefault="00512E62" w:rsidP="00C471C2">
            <w:pPr>
              <w:keepNext/>
              <w:keepLines/>
              <w:spacing w:beforeLines="25" w:afterLines="25"/>
              <w:jc w:val="center"/>
              <w:rPr>
                <w:rFonts w:ascii="Times" w:eastAsiaTheme="minorEastAsia" w:hAnsi="Times" w:cs="Times"/>
                <w:lang w:eastAsia="ja-JP"/>
              </w:rPr>
              <w:pPrChange w:id="534" w:author="S127342" w:date="2012-02-04T02:54:00Z">
                <w:pPr>
                  <w:keepNext/>
                  <w:keepLines/>
                  <w:spacing w:beforeLines="25" w:afterLines="25"/>
                  <w:jc w:val="center"/>
                </w:pPr>
              </w:pPrChange>
            </w:pPr>
            <w:ins w:id="535" w:author="S127342" w:date="2012-02-03T09:52:00Z">
              <w:r>
                <w:rPr>
                  <w:rFonts w:ascii="Times" w:eastAsiaTheme="minorEastAsia" w:hAnsi="Times" w:cs="Times" w:hint="eastAsia"/>
                  <w:lang w:eastAsia="ja-JP"/>
                </w:rPr>
                <w:t>4</w:t>
              </w:r>
            </w:ins>
          </w:p>
        </w:tc>
        <w:tc>
          <w:tcPr>
            <w:tcW w:w="0" w:type="auto"/>
          </w:tcPr>
          <w:p w:rsidR="00942088" w:rsidRPr="00E8461A" w:rsidRDefault="00942088" w:rsidP="00C471C2">
            <w:pPr>
              <w:keepNext/>
              <w:keepLines/>
              <w:spacing w:beforeLines="25" w:afterLines="25"/>
              <w:jc w:val="left"/>
              <w:rPr>
                <w:lang w:eastAsia="ko-KR"/>
              </w:rPr>
              <w:pPrChange w:id="536" w:author="S127342" w:date="2012-02-04T02:54:00Z">
                <w:pPr>
                  <w:keepNext/>
                  <w:keepLines/>
                  <w:spacing w:beforeLines="25" w:afterLines="25"/>
                  <w:jc w:val="left"/>
                </w:pPr>
              </w:pPrChange>
            </w:pPr>
            <w:proofErr w:type="spellStart"/>
            <w:r w:rsidRPr="00210652">
              <w:rPr>
                <w:lang w:eastAsia="ko-KR"/>
              </w:rPr>
              <w:t>Intra_DC</w:t>
            </w:r>
            <w:proofErr w:type="spellEnd"/>
          </w:p>
        </w:tc>
      </w:tr>
      <w:tr w:rsidR="00942088" w:rsidRPr="00210652" w:rsidTr="00C471C2">
        <w:trPr>
          <w:jc w:val="center"/>
        </w:trPr>
        <w:tc>
          <w:tcPr>
            <w:tcW w:w="0" w:type="auto"/>
          </w:tcPr>
          <w:p w:rsidR="0005626D" w:rsidRDefault="00942088" w:rsidP="00C471C2">
            <w:pPr>
              <w:keepNext/>
              <w:keepLines/>
              <w:spacing w:beforeLines="25" w:afterLines="25"/>
              <w:jc w:val="center"/>
              <w:rPr>
                <w:rFonts w:ascii="Times" w:hAnsi="Times" w:cs="Times"/>
                <w:lang w:eastAsia="ko-KR"/>
              </w:rPr>
              <w:pPrChange w:id="537" w:author="S127342" w:date="2012-02-04T02:54:00Z">
                <w:pPr>
                  <w:keepNext/>
                  <w:keepLines/>
                  <w:spacing w:beforeLines="25" w:afterLines="25"/>
                  <w:jc w:val="center"/>
                </w:pPr>
              </w:pPrChange>
            </w:pPr>
            <w:r w:rsidRPr="00210652">
              <w:rPr>
                <w:rFonts w:ascii="Times" w:hAnsi="Times" w:cs="Times"/>
                <w:lang w:eastAsia="ko-KR"/>
              </w:rPr>
              <w:t>Otherwise (</w:t>
            </w:r>
            <w:ins w:id="538" w:author="S127342" w:date="2012-02-03T09:52:00Z">
              <w:r w:rsidR="00512E62">
                <w:rPr>
                  <w:rFonts w:ascii="Times" w:eastAsiaTheme="minorEastAsia" w:hAnsi="Times" w:cs="Times" w:hint="eastAsia"/>
                  <w:lang w:eastAsia="ja-JP"/>
                </w:rPr>
                <w:t xml:space="preserve">3, </w:t>
              </w:r>
            </w:ins>
            <w:del w:id="539" w:author="S127342" w:date="2012-02-03T09:52:00Z">
              <w:r w:rsidRPr="00210652" w:rsidDel="00512E62">
                <w:rPr>
                  <w:rFonts w:ascii="Times" w:hAnsi="Times" w:cs="Times"/>
                  <w:lang w:eastAsia="ko-KR"/>
                </w:rPr>
                <w:delText>4</w:delText>
              </w:r>
            </w:del>
            <w:ins w:id="540" w:author="S127342" w:date="2012-02-03T09:52:00Z">
              <w:r w:rsidR="00512E62">
                <w:rPr>
                  <w:rFonts w:ascii="Times" w:eastAsiaTheme="minorEastAsia" w:hAnsi="Times" w:cs="Times" w:hint="eastAsia"/>
                  <w:lang w:eastAsia="ja-JP"/>
                </w:rPr>
                <w:t>5</w:t>
              </w:r>
            </w:ins>
            <w:r w:rsidRPr="00210652">
              <w:rPr>
                <w:rFonts w:ascii="Times" w:hAnsi="Times" w:cs="Times"/>
                <w:lang w:eastAsia="ko-KR"/>
              </w:rPr>
              <w:t>..34)</w:t>
            </w:r>
          </w:p>
        </w:tc>
        <w:tc>
          <w:tcPr>
            <w:tcW w:w="0" w:type="auto"/>
          </w:tcPr>
          <w:p w:rsidR="00942088" w:rsidRPr="00210652" w:rsidRDefault="00942088" w:rsidP="00C471C2">
            <w:pPr>
              <w:keepNext/>
              <w:keepLines/>
              <w:spacing w:beforeLines="25" w:afterLines="25"/>
              <w:jc w:val="left"/>
              <w:rPr>
                <w:lang w:eastAsia="ko-KR"/>
              </w:rPr>
              <w:pPrChange w:id="541" w:author="S127342" w:date="2012-02-04T02:54:00Z">
                <w:pPr>
                  <w:keepNext/>
                  <w:keepLines/>
                  <w:spacing w:beforeLines="25" w:afterLines="25"/>
                  <w:jc w:val="left"/>
                </w:pPr>
              </w:pPrChange>
            </w:pPr>
            <w:proofErr w:type="spellStart"/>
            <w:r w:rsidRPr="00210652">
              <w:rPr>
                <w:lang w:eastAsia="ko-KR"/>
              </w:rPr>
              <w:t>Intra_Angular</w:t>
            </w:r>
            <w:proofErr w:type="spellEnd"/>
          </w:p>
        </w:tc>
      </w:tr>
      <w:tr w:rsidR="00942088" w:rsidRPr="00210652" w:rsidTr="00C471C2">
        <w:trPr>
          <w:jc w:val="center"/>
        </w:trPr>
        <w:tc>
          <w:tcPr>
            <w:tcW w:w="0" w:type="auto"/>
          </w:tcPr>
          <w:p w:rsidR="00942088" w:rsidRPr="00210652" w:rsidRDefault="00942088" w:rsidP="00C471C2">
            <w:pPr>
              <w:keepNext/>
              <w:keepLines/>
              <w:spacing w:beforeLines="25" w:afterLines="25"/>
              <w:jc w:val="center"/>
              <w:rPr>
                <w:rFonts w:ascii="Times" w:hAnsi="Times" w:cs="Times"/>
                <w:lang w:eastAsia="ko-KR"/>
              </w:rPr>
              <w:pPrChange w:id="542" w:author="S127342" w:date="2012-02-04T02:54:00Z">
                <w:pPr>
                  <w:keepNext/>
                  <w:keepLines/>
                  <w:spacing w:beforeLines="25" w:afterLines="25"/>
                  <w:jc w:val="center"/>
                </w:pPr>
              </w:pPrChange>
            </w:pPr>
            <w:r w:rsidRPr="00210652">
              <w:rPr>
                <w:rFonts w:ascii="Times" w:hAnsi="Times" w:cs="Times"/>
                <w:lang w:eastAsia="ko-KR"/>
              </w:rPr>
              <w:t>35</w:t>
            </w:r>
          </w:p>
        </w:tc>
        <w:tc>
          <w:tcPr>
            <w:tcW w:w="0" w:type="auto"/>
          </w:tcPr>
          <w:p w:rsidR="00942088" w:rsidRPr="00210652" w:rsidRDefault="00942088" w:rsidP="00C471C2">
            <w:pPr>
              <w:keepNext/>
              <w:keepLines/>
              <w:spacing w:beforeLines="25" w:afterLines="25"/>
              <w:jc w:val="left"/>
              <w:rPr>
                <w:lang w:eastAsia="ko-KR"/>
              </w:rPr>
              <w:pPrChange w:id="543" w:author="S127342" w:date="2012-02-04T02:54:00Z">
                <w:pPr>
                  <w:keepNext/>
                  <w:keepLines/>
                  <w:spacing w:beforeLines="25" w:afterLines="25"/>
                  <w:jc w:val="left"/>
                </w:pPr>
              </w:pPrChange>
            </w:pPr>
            <w:proofErr w:type="spellStart"/>
            <w:r w:rsidRPr="00210652">
              <w:rPr>
                <w:lang w:eastAsia="ko-KR"/>
              </w:rPr>
              <w:t>Intra_FromLuma</w:t>
            </w:r>
            <w:proofErr w:type="spellEnd"/>
            <w:r w:rsidRPr="00210652">
              <w:rPr>
                <w:lang w:eastAsia="ko-KR"/>
              </w:rPr>
              <w:t xml:space="preserve"> (used only for </w:t>
            </w:r>
            <w:proofErr w:type="spellStart"/>
            <w:r w:rsidRPr="00210652">
              <w:rPr>
                <w:lang w:eastAsia="ko-KR"/>
              </w:rPr>
              <w:t>chroma</w:t>
            </w:r>
            <w:proofErr w:type="spellEnd"/>
            <w:r w:rsidRPr="00210652">
              <w:rPr>
                <w:lang w:eastAsia="ko-KR"/>
              </w:rPr>
              <w:t>)</w:t>
            </w:r>
          </w:p>
        </w:tc>
      </w:tr>
    </w:tbl>
    <w:p w:rsidR="00942088" w:rsidRPr="00210652" w:rsidRDefault="0005626D" w:rsidP="00942088">
      <w:pPr>
        <w:tabs>
          <w:tab w:val="left" w:pos="284"/>
        </w:tabs>
        <w:ind w:left="284" w:hanging="284"/>
        <w:rPr>
          <w:lang w:eastAsia="ko-KR"/>
        </w:rPr>
      </w:pPr>
      <w:r w:rsidRPr="00210652">
        <w:rPr>
          <w:lang w:eastAsia="ko-KR"/>
        </w:rPr>
        <w:fldChar w:fldCharType="begin" w:fldLock="1"/>
      </w:r>
      <w:r w:rsidR="00942088" w:rsidRPr="00210652">
        <w:rPr>
          <w:lang w:eastAsia="ko-KR"/>
        </w:rPr>
        <w:instrText xml:space="preserve"> REF _Ref278065479 \h </w:instrText>
      </w:r>
      <w:r w:rsidRPr="00210652">
        <w:rPr>
          <w:lang w:eastAsia="ko-KR"/>
        </w:rPr>
      </w:r>
      <w:r w:rsidRPr="00210652">
        <w:rPr>
          <w:lang w:eastAsia="ko-KR"/>
        </w:rPr>
        <w:fldChar w:fldCharType="separate"/>
      </w:r>
      <w:r w:rsidR="00942088" w:rsidRPr="00210652">
        <w:t>Table </w:t>
      </w:r>
      <w:r w:rsidR="00942088" w:rsidRPr="00210652">
        <w:rPr>
          <w:noProof/>
        </w:rPr>
        <w:t>8</w:t>
      </w:r>
      <w:r w:rsidR="00942088" w:rsidRPr="00210652">
        <w:noBreakHyphen/>
      </w:r>
      <w:r w:rsidR="00942088" w:rsidRPr="00210652">
        <w:rPr>
          <w:noProof/>
        </w:rPr>
        <w:t>1</w:t>
      </w:r>
      <w:r w:rsidRPr="00210652">
        <w:rPr>
          <w:lang w:eastAsia="ko-KR"/>
        </w:rPr>
        <w:fldChar w:fldCharType="end"/>
      </w:r>
      <w:r w:rsidR="00942088" w:rsidRPr="00210652">
        <w:rPr>
          <w:lang w:eastAsia="ko-KR"/>
        </w:rPr>
        <w:t xml:space="preserve"> specifies the number of </w:t>
      </w:r>
      <w:proofErr w:type="spellStart"/>
      <w:r w:rsidR="00942088" w:rsidRPr="00210652">
        <w:rPr>
          <w:lang w:eastAsia="ko-KR"/>
        </w:rPr>
        <w:t>luma</w:t>
      </w:r>
      <w:proofErr w:type="spellEnd"/>
      <w:r w:rsidR="00942088" w:rsidRPr="00210652">
        <w:rPr>
          <w:lang w:eastAsia="ko-KR"/>
        </w:rPr>
        <w:t xml:space="preserve"> intra prediction modes </w:t>
      </w:r>
      <w:proofErr w:type="spellStart"/>
      <w:r w:rsidR="00942088" w:rsidRPr="00210652">
        <w:rPr>
          <w:lang w:eastAsia="ko-KR"/>
        </w:rPr>
        <w:t>intraPredModeNum</w:t>
      </w:r>
      <w:proofErr w:type="spellEnd"/>
      <w:r w:rsidR="00942088" w:rsidRPr="00210652">
        <w:rPr>
          <w:lang w:eastAsia="ko-KR"/>
        </w:rPr>
        <w:t xml:space="preserve"> depending on log2PUSize.</w:t>
      </w:r>
    </w:p>
    <w:p w:rsidR="00942088" w:rsidRPr="00E8461A" w:rsidRDefault="00942088" w:rsidP="00942088">
      <w:pPr>
        <w:pStyle w:val="afc"/>
        <w:rPr>
          <w:lang w:val="en-GB"/>
        </w:rPr>
      </w:pPr>
      <w:bookmarkStart w:id="544" w:name="_Ref278065479"/>
      <w:bookmarkStart w:id="545" w:name="_Ref278065475"/>
      <w:bookmarkStart w:id="546" w:name="_Toc287363926"/>
      <w:bookmarkStart w:id="547" w:name="_Toc293649366"/>
      <w:r w:rsidRPr="00E8461A">
        <w:rPr>
          <w:lang w:val="en-GB"/>
        </w:rPr>
        <w:t>Table </w:t>
      </w:r>
      <w:r w:rsidR="0005626D">
        <w:rPr>
          <w:lang w:val="en-GB"/>
        </w:rPr>
        <w:fldChar w:fldCharType="begin"/>
      </w:r>
      <w:r>
        <w:rPr>
          <w:lang w:val="en-GB"/>
        </w:rPr>
        <w:instrText xml:space="preserve"> STYLEREF 1 \s </w:instrText>
      </w:r>
      <w:r w:rsidR="0005626D">
        <w:rPr>
          <w:lang w:val="en-GB"/>
        </w:rPr>
        <w:fldChar w:fldCharType="separate"/>
      </w:r>
      <w:r>
        <w:rPr>
          <w:noProof/>
          <w:lang w:val="en-GB"/>
        </w:rPr>
        <w:t>8</w:t>
      </w:r>
      <w:r w:rsidR="0005626D">
        <w:rPr>
          <w:lang w:val="en-GB"/>
        </w:rPr>
        <w:fldChar w:fldCharType="end"/>
      </w:r>
      <w:r>
        <w:rPr>
          <w:lang w:val="en-GB"/>
        </w:rPr>
        <w:noBreakHyphen/>
      </w:r>
      <w:r w:rsidR="0005626D">
        <w:rPr>
          <w:lang w:val="en-GB"/>
        </w:rPr>
        <w:fldChar w:fldCharType="begin"/>
      </w:r>
      <w:r>
        <w:rPr>
          <w:lang w:val="en-GB"/>
        </w:rPr>
        <w:instrText xml:space="preserve"> SEQ Table \* ARABIC \s 1 </w:instrText>
      </w:r>
      <w:r w:rsidR="0005626D">
        <w:rPr>
          <w:lang w:val="en-GB"/>
        </w:rPr>
        <w:fldChar w:fldCharType="separate"/>
      </w:r>
      <w:r>
        <w:rPr>
          <w:noProof/>
          <w:lang w:val="en-GB"/>
        </w:rPr>
        <w:t>2</w:t>
      </w:r>
      <w:r w:rsidR="0005626D">
        <w:rPr>
          <w:lang w:val="en-GB"/>
        </w:rPr>
        <w:fldChar w:fldCharType="end"/>
      </w:r>
      <w:bookmarkEnd w:id="544"/>
      <w:r w:rsidRPr="00E8461A">
        <w:rPr>
          <w:lang w:val="en-GB"/>
        </w:rPr>
        <w:t xml:space="preserve"> – </w:t>
      </w:r>
      <w:r w:rsidRPr="00E8461A">
        <w:rPr>
          <w:lang w:val="en-GB" w:eastAsia="ko-KR"/>
        </w:rPr>
        <w:t xml:space="preserve">Specification of </w:t>
      </w:r>
      <w:bookmarkEnd w:id="545"/>
      <w:proofErr w:type="spellStart"/>
      <w:r w:rsidRPr="00E8461A">
        <w:rPr>
          <w:lang w:val="en-GB" w:eastAsia="ko-KR"/>
        </w:rPr>
        <w:t>intraPredModeNum</w:t>
      </w:r>
      <w:bookmarkEnd w:id="546"/>
      <w:bookmarkEnd w:id="547"/>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83"/>
        <w:gridCol w:w="1961"/>
      </w:tblGrid>
      <w:tr w:rsidR="00942088" w:rsidRPr="00210652" w:rsidTr="00C471C2">
        <w:trPr>
          <w:jc w:val="center"/>
        </w:trPr>
        <w:tc>
          <w:tcPr>
            <w:tcW w:w="0" w:type="auto"/>
          </w:tcPr>
          <w:p w:rsidR="00942088" w:rsidRPr="00210652" w:rsidRDefault="00942088" w:rsidP="00C471C2">
            <w:pPr>
              <w:pStyle w:val="ae"/>
              <w:keepNext/>
              <w:keepLines/>
              <w:spacing w:beforeLines="25" w:afterLines="25"/>
              <w:jc w:val="center"/>
              <w:rPr>
                <w:b/>
                <w:bCs/>
                <w:lang w:eastAsia="ko-KR"/>
              </w:rPr>
              <w:pPrChange w:id="548" w:author="S127342" w:date="2012-02-04T02:54:00Z">
                <w:pPr>
                  <w:pStyle w:val="ae"/>
                  <w:keepNext/>
                  <w:keepLines/>
                  <w:spacing w:beforeLines="25" w:afterLines="25"/>
                  <w:jc w:val="center"/>
                </w:pPr>
              </w:pPrChange>
            </w:pPr>
            <w:r w:rsidRPr="00210652">
              <w:rPr>
                <w:b/>
                <w:bCs/>
                <w:lang w:eastAsia="ko-KR"/>
              </w:rPr>
              <w:t>log2PUSize</w:t>
            </w:r>
          </w:p>
        </w:tc>
        <w:tc>
          <w:tcPr>
            <w:tcW w:w="0" w:type="auto"/>
          </w:tcPr>
          <w:p w:rsidR="00942088" w:rsidRPr="00210652" w:rsidRDefault="00942088" w:rsidP="00C471C2">
            <w:pPr>
              <w:pStyle w:val="ae"/>
              <w:keepNext/>
              <w:keepLines/>
              <w:spacing w:beforeLines="25" w:afterLines="25"/>
              <w:jc w:val="center"/>
              <w:rPr>
                <w:b/>
                <w:bCs/>
                <w:lang w:eastAsia="ko-KR"/>
              </w:rPr>
              <w:pPrChange w:id="549" w:author="S127342" w:date="2012-02-04T02:54:00Z">
                <w:pPr>
                  <w:pStyle w:val="ae"/>
                  <w:keepNext/>
                  <w:keepLines/>
                  <w:spacing w:beforeLines="25" w:afterLines="25"/>
                  <w:jc w:val="center"/>
                </w:pPr>
              </w:pPrChange>
            </w:pPr>
            <w:proofErr w:type="spellStart"/>
            <w:r w:rsidRPr="00210652">
              <w:rPr>
                <w:b/>
                <w:bCs/>
                <w:lang w:eastAsia="ko-KR"/>
              </w:rPr>
              <w:t>intraPredModeNum</w:t>
            </w:r>
            <w:proofErr w:type="spellEnd"/>
          </w:p>
        </w:tc>
      </w:tr>
      <w:tr w:rsidR="00942088" w:rsidRPr="00210652" w:rsidTr="00C471C2">
        <w:trPr>
          <w:jc w:val="center"/>
        </w:trPr>
        <w:tc>
          <w:tcPr>
            <w:tcW w:w="0" w:type="auto"/>
          </w:tcPr>
          <w:p w:rsidR="00942088" w:rsidRPr="00210652" w:rsidRDefault="00942088" w:rsidP="00C471C2">
            <w:pPr>
              <w:keepNext/>
              <w:keepLines/>
              <w:spacing w:beforeLines="25" w:afterLines="25"/>
              <w:jc w:val="center"/>
              <w:pPrChange w:id="550" w:author="S127342" w:date="2012-02-04T02:54:00Z">
                <w:pPr>
                  <w:keepNext/>
                  <w:keepLines/>
                  <w:spacing w:beforeLines="25" w:afterLines="25"/>
                  <w:jc w:val="center"/>
                </w:pPr>
              </w:pPrChange>
            </w:pPr>
            <w:r w:rsidRPr="00210652">
              <w:t>2</w:t>
            </w:r>
          </w:p>
        </w:tc>
        <w:tc>
          <w:tcPr>
            <w:tcW w:w="0" w:type="auto"/>
          </w:tcPr>
          <w:p w:rsidR="00942088" w:rsidRPr="00210652" w:rsidRDefault="00942088" w:rsidP="00C471C2">
            <w:pPr>
              <w:keepNext/>
              <w:keepLines/>
              <w:spacing w:beforeLines="25" w:afterLines="25"/>
              <w:jc w:val="center"/>
              <w:rPr>
                <w:lang w:eastAsia="ko-KR"/>
              </w:rPr>
              <w:pPrChange w:id="551" w:author="S127342" w:date="2012-02-04T02:54:00Z">
                <w:pPr>
                  <w:keepNext/>
                  <w:keepLines/>
                  <w:spacing w:beforeLines="25" w:afterLines="25"/>
                  <w:jc w:val="center"/>
                </w:pPr>
              </w:pPrChange>
            </w:pPr>
            <w:r w:rsidRPr="00210652">
              <w:rPr>
                <w:lang w:eastAsia="ko-KR"/>
              </w:rPr>
              <w:t>18</w:t>
            </w:r>
          </w:p>
        </w:tc>
      </w:tr>
      <w:tr w:rsidR="00942088" w:rsidRPr="00210652" w:rsidTr="00C471C2">
        <w:trPr>
          <w:jc w:val="center"/>
        </w:trPr>
        <w:tc>
          <w:tcPr>
            <w:tcW w:w="0" w:type="auto"/>
          </w:tcPr>
          <w:p w:rsidR="00942088" w:rsidRPr="00210652" w:rsidRDefault="00942088" w:rsidP="00C471C2">
            <w:pPr>
              <w:keepNext/>
              <w:keepLines/>
              <w:spacing w:beforeLines="25" w:afterLines="25"/>
              <w:jc w:val="center"/>
              <w:rPr>
                <w:rFonts w:ascii="Times" w:hAnsi="Times" w:cs="Times"/>
                <w:lang w:eastAsia="ko-KR"/>
              </w:rPr>
              <w:pPrChange w:id="552" w:author="S127342" w:date="2012-02-04T02:54:00Z">
                <w:pPr>
                  <w:keepNext/>
                  <w:keepLines/>
                  <w:spacing w:beforeLines="25" w:afterLines="25"/>
                  <w:jc w:val="center"/>
                </w:pPr>
              </w:pPrChange>
            </w:pPr>
            <w:r w:rsidRPr="00210652">
              <w:rPr>
                <w:rFonts w:ascii="Times" w:hAnsi="Times" w:cs="Times"/>
                <w:lang w:eastAsia="ko-KR"/>
              </w:rPr>
              <w:t>3</w:t>
            </w:r>
          </w:p>
        </w:tc>
        <w:tc>
          <w:tcPr>
            <w:tcW w:w="0" w:type="auto"/>
          </w:tcPr>
          <w:p w:rsidR="00942088" w:rsidRPr="00210652" w:rsidRDefault="00942088" w:rsidP="00C471C2">
            <w:pPr>
              <w:keepNext/>
              <w:keepLines/>
              <w:spacing w:beforeLines="25" w:afterLines="25"/>
              <w:jc w:val="center"/>
              <w:rPr>
                <w:lang w:eastAsia="ko-KR"/>
              </w:rPr>
              <w:pPrChange w:id="553" w:author="S127342" w:date="2012-02-04T02:54:00Z">
                <w:pPr>
                  <w:keepNext/>
                  <w:keepLines/>
                  <w:spacing w:beforeLines="25" w:afterLines="25"/>
                  <w:jc w:val="center"/>
                </w:pPr>
              </w:pPrChange>
            </w:pPr>
            <w:r w:rsidRPr="00210652">
              <w:rPr>
                <w:lang w:eastAsia="ko-KR"/>
              </w:rPr>
              <w:t>35</w:t>
            </w:r>
          </w:p>
        </w:tc>
      </w:tr>
      <w:tr w:rsidR="00942088" w:rsidRPr="00210652" w:rsidTr="00C471C2">
        <w:trPr>
          <w:jc w:val="center"/>
        </w:trPr>
        <w:tc>
          <w:tcPr>
            <w:tcW w:w="0" w:type="auto"/>
          </w:tcPr>
          <w:p w:rsidR="00942088" w:rsidRPr="00210652" w:rsidRDefault="00942088" w:rsidP="00C471C2">
            <w:pPr>
              <w:keepNext/>
              <w:keepLines/>
              <w:spacing w:beforeLines="25" w:afterLines="25"/>
              <w:jc w:val="center"/>
              <w:rPr>
                <w:rFonts w:ascii="Times" w:hAnsi="Times" w:cs="Times"/>
                <w:lang w:eastAsia="ko-KR"/>
              </w:rPr>
              <w:pPrChange w:id="554" w:author="S127342" w:date="2012-02-04T02:54:00Z">
                <w:pPr>
                  <w:keepNext/>
                  <w:keepLines/>
                  <w:spacing w:beforeLines="25" w:afterLines="25"/>
                  <w:jc w:val="center"/>
                </w:pPr>
              </w:pPrChange>
            </w:pPr>
            <w:r w:rsidRPr="00210652">
              <w:rPr>
                <w:rFonts w:ascii="Times" w:hAnsi="Times" w:cs="Times"/>
                <w:lang w:eastAsia="ko-KR"/>
              </w:rPr>
              <w:t>4</w:t>
            </w:r>
          </w:p>
        </w:tc>
        <w:tc>
          <w:tcPr>
            <w:tcW w:w="0" w:type="auto"/>
          </w:tcPr>
          <w:p w:rsidR="00942088" w:rsidRPr="00210652" w:rsidRDefault="00942088" w:rsidP="00C471C2">
            <w:pPr>
              <w:keepNext/>
              <w:keepLines/>
              <w:spacing w:beforeLines="25" w:afterLines="25"/>
              <w:jc w:val="center"/>
              <w:rPr>
                <w:lang w:eastAsia="ko-KR"/>
              </w:rPr>
              <w:pPrChange w:id="555" w:author="S127342" w:date="2012-02-04T02:54:00Z">
                <w:pPr>
                  <w:keepNext/>
                  <w:keepLines/>
                  <w:spacing w:beforeLines="25" w:afterLines="25"/>
                  <w:jc w:val="center"/>
                </w:pPr>
              </w:pPrChange>
            </w:pPr>
            <w:r w:rsidRPr="00210652">
              <w:rPr>
                <w:lang w:eastAsia="ko-KR"/>
              </w:rPr>
              <w:t>35</w:t>
            </w:r>
          </w:p>
        </w:tc>
      </w:tr>
      <w:tr w:rsidR="00942088" w:rsidRPr="00210652" w:rsidTr="00C471C2">
        <w:trPr>
          <w:jc w:val="center"/>
        </w:trPr>
        <w:tc>
          <w:tcPr>
            <w:tcW w:w="0" w:type="auto"/>
          </w:tcPr>
          <w:p w:rsidR="00942088" w:rsidRPr="00210652" w:rsidRDefault="00942088" w:rsidP="00C471C2">
            <w:pPr>
              <w:keepNext/>
              <w:keepLines/>
              <w:spacing w:beforeLines="25" w:afterLines="25"/>
              <w:jc w:val="center"/>
              <w:rPr>
                <w:rFonts w:ascii="Times" w:hAnsi="Times" w:cs="Times"/>
                <w:lang w:eastAsia="ko-KR"/>
              </w:rPr>
              <w:pPrChange w:id="556" w:author="S127342" w:date="2012-02-04T02:54:00Z">
                <w:pPr>
                  <w:keepNext/>
                  <w:keepLines/>
                  <w:spacing w:beforeLines="25" w:afterLines="25"/>
                  <w:jc w:val="center"/>
                </w:pPr>
              </w:pPrChange>
            </w:pPr>
            <w:r w:rsidRPr="00210652">
              <w:rPr>
                <w:rFonts w:ascii="Times" w:hAnsi="Times" w:cs="Times"/>
                <w:lang w:eastAsia="ko-KR"/>
              </w:rPr>
              <w:t>5</w:t>
            </w:r>
          </w:p>
        </w:tc>
        <w:tc>
          <w:tcPr>
            <w:tcW w:w="0" w:type="auto"/>
          </w:tcPr>
          <w:p w:rsidR="00942088" w:rsidRPr="00210652" w:rsidRDefault="00942088" w:rsidP="00C471C2">
            <w:pPr>
              <w:keepNext/>
              <w:keepLines/>
              <w:spacing w:beforeLines="25" w:afterLines="25"/>
              <w:jc w:val="center"/>
              <w:rPr>
                <w:lang w:eastAsia="ko-KR"/>
              </w:rPr>
              <w:pPrChange w:id="557" w:author="S127342" w:date="2012-02-04T02:54:00Z">
                <w:pPr>
                  <w:keepNext/>
                  <w:keepLines/>
                  <w:spacing w:beforeLines="25" w:afterLines="25"/>
                  <w:jc w:val="center"/>
                </w:pPr>
              </w:pPrChange>
            </w:pPr>
            <w:r w:rsidRPr="00210652">
              <w:rPr>
                <w:lang w:eastAsia="ko-KR"/>
              </w:rPr>
              <w:t>35</w:t>
            </w:r>
          </w:p>
        </w:tc>
      </w:tr>
      <w:tr w:rsidR="00942088" w:rsidRPr="00210652" w:rsidTr="00C471C2">
        <w:trPr>
          <w:jc w:val="center"/>
        </w:trPr>
        <w:tc>
          <w:tcPr>
            <w:tcW w:w="0" w:type="auto"/>
          </w:tcPr>
          <w:p w:rsidR="00942088" w:rsidRPr="00210652" w:rsidRDefault="00942088" w:rsidP="00C471C2">
            <w:pPr>
              <w:keepNext/>
              <w:keepLines/>
              <w:spacing w:beforeLines="25" w:afterLines="25"/>
              <w:jc w:val="center"/>
              <w:rPr>
                <w:rFonts w:ascii="Times" w:hAnsi="Times" w:cs="Times"/>
                <w:lang w:eastAsia="ko-KR"/>
              </w:rPr>
              <w:pPrChange w:id="558" w:author="S127342" w:date="2012-02-04T02:54:00Z">
                <w:pPr>
                  <w:keepNext/>
                  <w:keepLines/>
                  <w:spacing w:beforeLines="25" w:afterLines="25"/>
                  <w:jc w:val="center"/>
                </w:pPr>
              </w:pPrChange>
            </w:pPr>
            <w:r w:rsidRPr="00210652">
              <w:rPr>
                <w:rFonts w:ascii="Times" w:hAnsi="Times" w:cs="Times"/>
                <w:lang w:eastAsia="ko-KR"/>
              </w:rPr>
              <w:t>6</w:t>
            </w:r>
          </w:p>
        </w:tc>
        <w:tc>
          <w:tcPr>
            <w:tcW w:w="0" w:type="auto"/>
          </w:tcPr>
          <w:p w:rsidR="00942088" w:rsidRPr="00210652" w:rsidRDefault="00942088" w:rsidP="00C471C2">
            <w:pPr>
              <w:keepNext/>
              <w:keepLines/>
              <w:spacing w:beforeLines="25" w:afterLines="25"/>
              <w:jc w:val="center"/>
              <w:rPr>
                <w:lang w:eastAsia="ko-KR"/>
              </w:rPr>
              <w:pPrChange w:id="559" w:author="S127342" w:date="2012-02-04T02:54:00Z">
                <w:pPr>
                  <w:keepNext/>
                  <w:keepLines/>
                  <w:spacing w:beforeLines="25" w:afterLines="25"/>
                  <w:jc w:val="center"/>
                </w:pPr>
              </w:pPrChange>
            </w:pPr>
            <w:r>
              <w:rPr>
                <w:rFonts w:hint="eastAsia"/>
                <w:lang w:eastAsia="ko-KR"/>
              </w:rPr>
              <w:t>35</w:t>
            </w:r>
          </w:p>
        </w:tc>
      </w:tr>
    </w:tbl>
    <w:p w:rsidR="00942088" w:rsidRPr="00210652" w:rsidRDefault="0005626D" w:rsidP="00942088">
      <w:pPr>
        <w:tabs>
          <w:tab w:val="left" w:pos="284"/>
        </w:tabs>
        <w:ind w:left="284" w:hanging="284"/>
        <w:rPr>
          <w:lang w:eastAsia="ko-KR"/>
        </w:rPr>
      </w:pPr>
      <w:r w:rsidRPr="00210652">
        <w:rPr>
          <w:lang w:eastAsia="ko-KR"/>
        </w:rPr>
        <w:fldChar w:fldCharType="begin" w:fldLock="1"/>
      </w:r>
      <w:r w:rsidR="00942088" w:rsidRPr="00210652">
        <w:rPr>
          <w:lang w:eastAsia="ko-KR"/>
        </w:rPr>
        <w:instrText xml:space="preserve"> REF _Ref278066603 \h </w:instrText>
      </w:r>
      <w:r w:rsidRPr="00210652">
        <w:rPr>
          <w:lang w:eastAsia="ko-KR"/>
        </w:rPr>
      </w:r>
      <w:r w:rsidRPr="00210652">
        <w:rPr>
          <w:lang w:eastAsia="ko-KR"/>
        </w:rPr>
        <w:fldChar w:fldCharType="separate"/>
      </w:r>
      <w:r w:rsidR="00942088" w:rsidRPr="00210652">
        <w:t>Table </w:t>
      </w:r>
      <w:r w:rsidR="00942088" w:rsidRPr="00210652">
        <w:rPr>
          <w:noProof/>
        </w:rPr>
        <w:t>8</w:t>
      </w:r>
      <w:r w:rsidR="00942088" w:rsidRPr="00210652">
        <w:noBreakHyphen/>
      </w:r>
      <w:r w:rsidR="00942088" w:rsidRPr="00210652">
        <w:rPr>
          <w:noProof/>
        </w:rPr>
        <w:t>2</w:t>
      </w:r>
      <w:r w:rsidRPr="00210652">
        <w:rPr>
          <w:lang w:eastAsia="ko-KR"/>
        </w:rPr>
        <w:fldChar w:fldCharType="end"/>
      </w:r>
      <w:r w:rsidR="00942088" w:rsidRPr="00210652">
        <w:rPr>
          <w:lang w:eastAsia="ko-KR"/>
        </w:rPr>
        <w:t xml:space="preserve"> specifies the mapping table used for converting the number of intra prediction modes.</w:t>
      </w:r>
    </w:p>
    <w:p w:rsidR="00942088" w:rsidRPr="00210652" w:rsidRDefault="00942088" w:rsidP="00942088">
      <w:pPr>
        <w:tabs>
          <w:tab w:val="left" w:pos="284"/>
        </w:tabs>
        <w:ind w:left="284" w:hanging="284"/>
        <w:rPr>
          <w:lang w:eastAsia="ko-KR"/>
        </w:rPr>
      </w:pPr>
      <w:proofErr w:type="spellStart"/>
      <w:proofErr w:type="gramStart"/>
      <w:r w:rsidRPr="00210652">
        <w:rPr>
          <w:lang w:eastAsia="ko-KR"/>
        </w:rPr>
        <w:t>IntraPredMode</w:t>
      </w:r>
      <w:proofErr w:type="spellEnd"/>
      <w:r w:rsidRPr="00210652">
        <w:rPr>
          <w:lang w:eastAsia="ko-KR"/>
        </w:rPr>
        <w:t>[</w:t>
      </w:r>
      <w:proofErr w:type="gramEnd"/>
      <w:r w:rsidRPr="00210652">
        <w:rPr>
          <w:lang w:eastAsia="ko-KR"/>
        </w:rPr>
        <w:t> </w:t>
      </w:r>
      <w:proofErr w:type="spellStart"/>
      <w:r w:rsidRPr="00210652">
        <w:rPr>
          <w:lang w:eastAsia="ko-KR"/>
        </w:rPr>
        <w:t>xB</w:t>
      </w:r>
      <w:proofErr w:type="spellEnd"/>
      <w:r w:rsidRPr="00210652">
        <w:rPr>
          <w:lang w:eastAsia="ko-KR"/>
        </w:rPr>
        <w:t> ][ </w:t>
      </w:r>
      <w:proofErr w:type="spellStart"/>
      <w:r w:rsidRPr="00210652">
        <w:rPr>
          <w:lang w:eastAsia="ko-KR"/>
        </w:rPr>
        <w:t>yB</w:t>
      </w:r>
      <w:proofErr w:type="spellEnd"/>
      <w:r w:rsidRPr="00210652">
        <w:rPr>
          <w:lang w:eastAsia="ko-KR"/>
        </w:rPr>
        <w:t xml:space="preserve"> ] labelled 0, 1, 2, .., 34 represents directions of predictions as illustrated in </w:t>
      </w:r>
      <w:r w:rsidR="0005626D" w:rsidRPr="00210652">
        <w:rPr>
          <w:lang w:eastAsia="ko-KR"/>
        </w:rPr>
        <w:fldChar w:fldCharType="begin" w:fldLock="1"/>
      </w:r>
      <w:r w:rsidRPr="00210652">
        <w:rPr>
          <w:lang w:eastAsia="ko-KR"/>
        </w:rPr>
        <w:instrText xml:space="preserve"> REF _Ref278067287 \h </w:instrText>
      </w:r>
      <w:r w:rsidR="0005626D" w:rsidRPr="00210652">
        <w:rPr>
          <w:lang w:eastAsia="ko-KR"/>
        </w:rPr>
      </w:r>
      <w:r w:rsidR="0005626D" w:rsidRPr="00210652">
        <w:rPr>
          <w:lang w:eastAsia="ko-KR"/>
        </w:rPr>
        <w:fldChar w:fldCharType="separate"/>
      </w:r>
      <w:r w:rsidRPr="00210652">
        <w:t>Figure </w:t>
      </w:r>
      <w:r w:rsidRPr="00210652">
        <w:rPr>
          <w:noProof/>
        </w:rPr>
        <w:t>8</w:t>
      </w:r>
      <w:r w:rsidRPr="00210652">
        <w:noBreakHyphen/>
      </w:r>
      <w:r w:rsidRPr="00210652">
        <w:rPr>
          <w:noProof/>
        </w:rPr>
        <w:t>1</w:t>
      </w:r>
      <w:r w:rsidR="0005626D" w:rsidRPr="00210652">
        <w:rPr>
          <w:lang w:eastAsia="ko-KR"/>
        </w:rPr>
        <w:fldChar w:fldCharType="end"/>
      </w:r>
      <w:r w:rsidRPr="00210652">
        <w:rPr>
          <w:lang w:eastAsia="ko-KR"/>
        </w:rPr>
        <w:t>.</w:t>
      </w:r>
    </w:p>
    <w:p w:rsidR="00942088" w:rsidRPr="00210652" w:rsidRDefault="00942088" w:rsidP="00942088">
      <w:pPr>
        <w:pStyle w:val="Figure"/>
        <w:rPr>
          <w:iCs/>
          <w:lang w:val="en-GB"/>
        </w:rPr>
      </w:pPr>
      <w:r>
        <w:rPr>
          <w:noProof/>
          <w:lang w:eastAsia="ja-JP"/>
        </w:rPr>
        <w:drawing>
          <wp:inline distT="0" distB="0" distL="0" distR="0">
            <wp:extent cx="3867150" cy="3858895"/>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3867150" cy="3858895"/>
                    </a:xfrm>
                    <a:prstGeom prst="rect">
                      <a:avLst/>
                    </a:prstGeom>
                    <a:noFill/>
                    <a:ln w="9525">
                      <a:noFill/>
                      <a:miter lim="800000"/>
                      <a:headEnd/>
                      <a:tailEnd/>
                    </a:ln>
                  </pic:spPr>
                </pic:pic>
              </a:graphicData>
            </a:graphic>
          </wp:inline>
        </w:drawing>
      </w:r>
    </w:p>
    <w:p w:rsidR="00942088" w:rsidRPr="00210652" w:rsidRDefault="00942088" w:rsidP="00942088">
      <w:pPr>
        <w:pStyle w:val="FigureTitleChar"/>
        <w:keepNext w:val="0"/>
        <w:rPr>
          <w:lang w:eastAsia="ko-KR"/>
        </w:rPr>
      </w:pPr>
      <w:bookmarkStart w:id="560" w:name="_Ref278067287"/>
      <w:bookmarkStart w:id="561" w:name="_Toc287363896"/>
      <w:r w:rsidRPr="00210652">
        <w:t>Figure </w:t>
      </w:r>
      <w:r w:rsidR="0005626D">
        <w:fldChar w:fldCharType="begin" w:fldLock="1"/>
      </w:r>
      <w:r>
        <w:instrText xml:space="preserve"> STYLEREF 1 \s </w:instrText>
      </w:r>
      <w:r w:rsidR="0005626D">
        <w:fldChar w:fldCharType="separate"/>
      </w:r>
      <w:r>
        <w:rPr>
          <w:noProof/>
        </w:rPr>
        <w:t>8</w:t>
      </w:r>
      <w:r w:rsidR="0005626D">
        <w:fldChar w:fldCharType="end"/>
      </w:r>
      <w:r>
        <w:noBreakHyphen/>
      </w:r>
      <w:r w:rsidR="0005626D">
        <w:fldChar w:fldCharType="begin" w:fldLock="1"/>
      </w:r>
      <w:r>
        <w:instrText xml:space="preserve"> SEQ Figure \* ARABIC \s 1 </w:instrText>
      </w:r>
      <w:r w:rsidR="0005626D">
        <w:fldChar w:fldCharType="separate"/>
      </w:r>
      <w:r>
        <w:rPr>
          <w:noProof/>
        </w:rPr>
        <w:t>1</w:t>
      </w:r>
      <w:r w:rsidR="0005626D">
        <w:fldChar w:fldCharType="end"/>
      </w:r>
      <w:bookmarkEnd w:id="560"/>
      <w:r w:rsidRPr="00210652">
        <w:t xml:space="preserve"> – </w:t>
      </w:r>
      <w:r w:rsidRPr="00210652">
        <w:rPr>
          <w:lang w:eastAsia="ko-KR"/>
        </w:rPr>
        <w:t>Intra prediction mode directions (informative)</w:t>
      </w:r>
      <w:bookmarkEnd w:id="561"/>
    </w:p>
    <w:p w:rsidR="00942088" w:rsidRPr="00210652" w:rsidRDefault="00942088" w:rsidP="00942088">
      <w:pPr>
        <w:tabs>
          <w:tab w:val="left" w:pos="0"/>
        </w:tabs>
        <w:rPr>
          <w:lang w:eastAsia="ko-KR"/>
        </w:rPr>
      </w:pPr>
      <w:proofErr w:type="spellStart"/>
      <w:proofErr w:type="gramStart"/>
      <w:r w:rsidRPr="00210652">
        <w:rPr>
          <w:lang w:eastAsia="ko-KR"/>
        </w:rPr>
        <w:lastRenderedPageBreak/>
        <w:t>IntraPredMode</w:t>
      </w:r>
      <w:proofErr w:type="spellEnd"/>
      <w:r w:rsidRPr="00210652">
        <w:rPr>
          <w:lang w:eastAsia="ko-KR"/>
        </w:rPr>
        <w:t>[</w:t>
      </w:r>
      <w:proofErr w:type="gramEnd"/>
      <w:r w:rsidRPr="00210652">
        <w:rPr>
          <w:lang w:eastAsia="ko-KR"/>
        </w:rPr>
        <w:t> </w:t>
      </w:r>
      <w:proofErr w:type="spellStart"/>
      <w:r w:rsidRPr="00210652">
        <w:rPr>
          <w:lang w:eastAsia="ko-KR"/>
        </w:rPr>
        <w:t>xB</w:t>
      </w:r>
      <w:proofErr w:type="spellEnd"/>
      <w:r w:rsidRPr="00210652">
        <w:rPr>
          <w:lang w:eastAsia="ko-KR"/>
        </w:rPr>
        <w:t> ][ </w:t>
      </w:r>
      <w:proofErr w:type="spellStart"/>
      <w:r w:rsidRPr="00210652">
        <w:rPr>
          <w:lang w:eastAsia="ko-KR"/>
        </w:rPr>
        <w:t>yB</w:t>
      </w:r>
      <w:proofErr w:type="spellEnd"/>
      <w:r w:rsidRPr="00210652">
        <w:rPr>
          <w:lang w:eastAsia="ko-KR"/>
        </w:rPr>
        <w:t xml:space="preserve"> ] is derived as the following ordered steps. [Ed. (WJ): proponent suggests </w:t>
      </w:r>
      <w:proofErr w:type="gramStart"/>
      <w:r w:rsidRPr="00210652">
        <w:rPr>
          <w:lang w:eastAsia="ko-KR"/>
        </w:rPr>
        <w:t>to move</w:t>
      </w:r>
      <w:proofErr w:type="gramEnd"/>
      <w:r w:rsidRPr="00210652">
        <w:rPr>
          <w:lang w:eastAsia="ko-KR"/>
        </w:rPr>
        <w:t xml:space="preserve"> this part to the syntax since the other syntax elements utilize </w:t>
      </w:r>
      <w:proofErr w:type="spellStart"/>
      <w:r w:rsidRPr="00210652">
        <w:rPr>
          <w:lang w:eastAsia="ko-KR"/>
        </w:rPr>
        <w:t>IntraPredMode</w:t>
      </w:r>
      <w:proofErr w:type="spellEnd"/>
      <w:r w:rsidRPr="00210652">
        <w:rPr>
          <w:lang w:eastAsia="ko-KR"/>
        </w:rPr>
        <w:t xml:space="preserve">. But it seems too complex to move all the following process to the syntax table. Maybe it’s better to move this part to the semantics section or simply avoid the use of </w:t>
      </w:r>
      <w:proofErr w:type="spellStart"/>
      <w:r w:rsidRPr="00210652">
        <w:rPr>
          <w:lang w:eastAsia="ko-KR"/>
        </w:rPr>
        <w:t>IntraPredMode</w:t>
      </w:r>
      <w:proofErr w:type="spellEnd"/>
      <w:r w:rsidRPr="00210652">
        <w:rPr>
          <w:lang w:eastAsia="ko-KR"/>
        </w:rPr>
        <w:t xml:space="preserve"> to parse the syntax item]</w:t>
      </w:r>
    </w:p>
    <w:p w:rsidR="0005626D" w:rsidRDefault="00942088">
      <w:pPr>
        <w:numPr>
          <w:ilvl w:val="0"/>
          <w:numId w:val="31"/>
        </w:numPr>
        <w:tabs>
          <w:tab w:val="clear" w:pos="794"/>
          <w:tab w:val="left" w:pos="284"/>
          <w:tab w:val="left" w:pos="709"/>
        </w:tabs>
      </w:pPr>
      <w:r w:rsidRPr="00210652">
        <w:rPr>
          <w:lang w:eastAsia="ko-KR"/>
        </w:rPr>
        <w:t xml:space="preserve">The derivation process for neighbouring </w:t>
      </w:r>
      <w:proofErr w:type="spellStart"/>
      <w:r w:rsidRPr="00210652">
        <w:rPr>
          <w:lang w:eastAsia="ko-KR"/>
        </w:rPr>
        <w:t>treeblocks</w:t>
      </w:r>
      <w:proofErr w:type="spellEnd"/>
      <w:r w:rsidRPr="00210652">
        <w:rPr>
          <w:lang w:eastAsia="ko-KR"/>
        </w:rPr>
        <w:t xml:space="preserve"> specified in </w:t>
      </w:r>
      <w:proofErr w:type="spellStart"/>
      <w:r w:rsidRPr="00210652">
        <w:rPr>
          <w:highlight w:val="yellow"/>
          <w:lang w:eastAsia="ko-KR"/>
        </w:rPr>
        <w:t>subclause</w:t>
      </w:r>
      <w:proofErr w:type="spellEnd"/>
      <w:r w:rsidRPr="00210652">
        <w:rPr>
          <w:highlight w:val="yellow"/>
          <w:lang w:eastAsia="ko-KR"/>
        </w:rPr>
        <w:t xml:space="preserve"> XXX</w:t>
      </w:r>
      <w:r w:rsidRPr="00210652">
        <w:rPr>
          <w:lang w:eastAsia="ko-KR"/>
        </w:rPr>
        <w:t xml:space="preserve"> with (</w:t>
      </w:r>
      <w:r w:rsidRPr="00210652">
        <w:t> </w:t>
      </w:r>
      <w:proofErr w:type="spellStart"/>
      <w:r w:rsidRPr="00210652">
        <w:rPr>
          <w:lang w:eastAsia="ko-KR"/>
        </w:rPr>
        <w:t>xB</w:t>
      </w:r>
      <w:proofErr w:type="spellEnd"/>
      <w:r w:rsidRPr="00210652">
        <w:rPr>
          <w:lang w:eastAsia="ko-KR"/>
        </w:rPr>
        <w:t>,</w:t>
      </w:r>
      <w:r w:rsidRPr="00210652">
        <w:t xml:space="preserve">  </w:t>
      </w:r>
      <w:proofErr w:type="spellStart"/>
      <w:r w:rsidRPr="00210652">
        <w:rPr>
          <w:lang w:eastAsia="ko-KR"/>
        </w:rPr>
        <w:t>yB</w:t>
      </w:r>
      <w:proofErr w:type="spellEnd"/>
      <w:r w:rsidRPr="00210652">
        <w:t> </w:t>
      </w:r>
      <w:r w:rsidRPr="00210652">
        <w:rPr>
          <w:lang w:eastAsia="ko-KR"/>
        </w:rPr>
        <w:t xml:space="preserve">) given as input and the output is assigned to </w:t>
      </w:r>
      <w:proofErr w:type="spellStart"/>
      <w:r w:rsidRPr="00210652">
        <w:rPr>
          <w:lang w:eastAsia="ko-KR"/>
        </w:rPr>
        <w:t>tbAddrA</w:t>
      </w:r>
      <w:proofErr w:type="spellEnd"/>
      <w:r w:rsidRPr="00210652">
        <w:rPr>
          <w:lang w:eastAsia="ko-KR"/>
        </w:rPr>
        <w:t xml:space="preserve"> and </w:t>
      </w:r>
      <w:proofErr w:type="spellStart"/>
      <w:r w:rsidRPr="00210652">
        <w:rPr>
          <w:lang w:eastAsia="ko-KR"/>
        </w:rPr>
        <w:t>tbAddrB</w:t>
      </w:r>
      <w:proofErr w:type="spellEnd"/>
      <w:r w:rsidRPr="00210652">
        <w:rPr>
          <w:lang w:eastAsia="ko-KR"/>
        </w:rPr>
        <w:t xml:space="preserve"> specifying the </w:t>
      </w:r>
      <w:proofErr w:type="spellStart"/>
      <w:r w:rsidRPr="00210652">
        <w:rPr>
          <w:lang w:eastAsia="ko-KR"/>
        </w:rPr>
        <w:t>treeblock</w:t>
      </w:r>
      <w:proofErr w:type="spellEnd"/>
      <w:r w:rsidRPr="00210652">
        <w:rPr>
          <w:lang w:eastAsia="ko-KR"/>
        </w:rPr>
        <w:t xml:space="preserve"> addresses of </w:t>
      </w:r>
      <w:proofErr w:type="spellStart"/>
      <w:r w:rsidRPr="00210652">
        <w:rPr>
          <w:lang w:eastAsia="ko-KR"/>
        </w:rPr>
        <w:t>treeblocks</w:t>
      </w:r>
      <w:proofErr w:type="spellEnd"/>
      <w:r w:rsidRPr="00210652">
        <w:rPr>
          <w:lang w:eastAsia="ko-KR"/>
        </w:rPr>
        <w:t xml:space="preserve"> covering (</w:t>
      </w:r>
      <w:r w:rsidRPr="00210652">
        <w:t> </w:t>
      </w:r>
      <w:proofErr w:type="spellStart"/>
      <w:r w:rsidRPr="00210652">
        <w:rPr>
          <w:lang w:eastAsia="ko-KR"/>
        </w:rPr>
        <w:t>xBA</w:t>
      </w:r>
      <w:proofErr w:type="spellEnd"/>
      <w:r w:rsidRPr="00210652">
        <w:rPr>
          <w:lang w:eastAsia="ko-KR"/>
        </w:rPr>
        <w:t>,</w:t>
      </w:r>
      <w:r w:rsidRPr="00210652">
        <w:t xml:space="preserve">  </w:t>
      </w:r>
      <w:proofErr w:type="spellStart"/>
      <w:r w:rsidRPr="00210652">
        <w:rPr>
          <w:lang w:eastAsia="ko-KR"/>
        </w:rPr>
        <w:t>yBA</w:t>
      </w:r>
      <w:proofErr w:type="spellEnd"/>
      <w:r w:rsidRPr="00210652">
        <w:t> </w:t>
      </w:r>
      <w:r w:rsidRPr="00210652">
        <w:rPr>
          <w:lang w:eastAsia="ko-KR"/>
        </w:rPr>
        <w:t>) and (</w:t>
      </w:r>
      <w:r w:rsidRPr="00210652">
        <w:t> </w:t>
      </w:r>
      <w:proofErr w:type="spellStart"/>
      <w:r w:rsidRPr="00210652">
        <w:rPr>
          <w:lang w:eastAsia="ko-KR"/>
        </w:rPr>
        <w:t>xBB</w:t>
      </w:r>
      <w:proofErr w:type="spellEnd"/>
      <w:r w:rsidRPr="00210652">
        <w:rPr>
          <w:lang w:eastAsia="ko-KR"/>
        </w:rPr>
        <w:t>,</w:t>
      </w:r>
      <w:r w:rsidRPr="00210652">
        <w:t> </w:t>
      </w:r>
      <w:proofErr w:type="spellStart"/>
      <w:r w:rsidRPr="00210652">
        <w:rPr>
          <w:lang w:eastAsia="ko-KR"/>
        </w:rPr>
        <w:t>yBB</w:t>
      </w:r>
      <w:proofErr w:type="spellEnd"/>
      <w:r w:rsidRPr="00210652">
        <w:t> </w:t>
      </w:r>
      <w:r w:rsidRPr="00210652">
        <w:rPr>
          <w:lang w:eastAsia="ko-KR"/>
        </w:rPr>
        <w:t>) respectively where (</w:t>
      </w:r>
      <w:r w:rsidRPr="00210652">
        <w:t> </w:t>
      </w:r>
      <w:proofErr w:type="spellStart"/>
      <w:r w:rsidRPr="00210652">
        <w:rPr>
          <w:lang w:eastAsia="ko-KR"/>
        </w:rPr>
        <w:t>xBA</w:t>
      </w:r>
      <w:proofErr w:type="spellEnd"/>
      <w:r w:rsidRPr="00210652">
        <w:rPr>
          <w:lang w:eastAsia="ko-KR"/>
        </w:rPr>
        <w:t>,</w:t>
      </w:r>
      <w:r w:rsidRPr="00210652">
        <w:t xml:space="preserve">  </w:t>
      </w:r>
      <w:proofErr w:type="spellStart"/>
      <w:r w:rsidRPr="00210652">
        <w:rPr>
          <w:lang w:eastAsia="ko-KR"/>
        </w:rPr>
        <w:t>yBA</w:t>
      </w:r>
      <w:proofErr w:type="spellEnd"/>
      <w:r w:rsidRPr="00210652">
        <w:t> </w:t>
      </w:r>
      <w:r w:rsidRPr="00210652">
        <w:rPr>
          <w:lang w:eastAsia="ko-KR"/>
        </w:rPr>
        <w:t>) is set equal to (</w:t>
      </w:r>
      <w:r w:rsidRPr="00210652">
        <w:t> </w:t>
      </w:r>
      <w:r w:rsidRPr="00210652">
        <w:rPr>
          <w:lang w:eastAsia="ko-KR"/>
        </w:rPr>
        <w:t>xB-1,</w:t>
      </w:r>
      <w:r w:rsidRPr="00210652">
        <w:t xml:space="preserve">  </w:t>
      </w:r>
      <w:proofErr w:type="spellStart"/>
      <w:r w:rsidRPr="00210652">
        <w:rPr>
          <w:lang w:eastAsia="ko-KR"/>
        </w:rPr>
        <w:t>yB</w:t>
      </w:r>
      <w:proofErr w:type="spellEnd"/>
      <w:r w:rsidRPr="00210652">
        <w:t> </w:t>
      </w:r>
      <w:r w:rsidRPr="00210652">
        <w:rPr>
          <w:lang w:eastAsia="ko-KR"/>
        </w:rPr>
        <w:t>) and (</w:t>
      </w:r>
      <w:r w:rsidRPr="00210652">
        <w:t> </w:t>
      </w:r>
      <w:proofErr w:type="spellStart"/>
      <w:r w:rsidRPr="00210652">
        <w:rPr>
          <w:lang w:eastAsia="ko-KR"/>
        </w:rPr>
        <w:t>xBB</w:t>
      </w:r>
      <w:proofErr w:type="spellEnd"/>
      <w:r w:rsidRPr="00210652">
        <w:rPr>
          <w:lang w:eastAsia="ko-KR"/>
        </w:rPr>
        <w:t>,</w:t>
      </w:r>
      <w:r w:rsidRPr="00210652">
        <w:t xml:space="preserve">  </w:t>
      </w:r>
      <w:proofErr w:type="spellStart"/>
      <w:r w:rsidRPr="00210652">
        <w:rPr>
          <w:lang w:eastAsia="ko-KR"/>
        </w:rPr>
        <w:t>yBB</w:t>
      </w:r>
      <w:proofErr w:type="spellEnd"/>
      <w:r w:rsidRPr="00210652">
        <w:t> </w:t>
      </w:r>
      <w:r w:rsidRPr="00210652">
        <w:rPr>
          <w:lang w:eastAsia="ko-KR"/>
        </w:rPr>
        <w:t>) is set equal to (</w:t>
      </w:r>
      <w:r w:rsidRPr="00210652">
        <w:t> </w:t>
      </w:r>
      <w:proofErr w:type="spellStart"/>
      <w:r w:rsidRPr="00210652">
        <w:rPr>
          <w:lang w:eastAsia="ko-KR"/>
        </w:rPr>
        <w:t>xB</w:t>
      </w:r>
      <w:proofErr w:type="spellEnd"/>
      <w:r w:rsidRPr="00210652">
        <w:rPr>
          <w:lang w:eastAsia="ko-KR"/>
        </w:rPr>
        <w:t>,</w:t>
      </w:r>
      <w:r w:rsidRPr="00210652">
        <w:t xml:space="preserve">  </w:t>
      </w:r>
      <w:r w:rsidRPr="00210652">
        <w:rPr>
          <w:lang w:eastAsia="ko-KR"/>
        </w:rPr>
        <w:t>yB-1</w:t>
      </w:r>
      <w:r w:rsidRPr="00210652">
        <w:t> </w:t>
      </w:r>
      <w:r w:rsidRPr="00210652">
        <w:rPr>
          <w:lang w:eastAsia="ko-KR"/>
        </w:rPr>
        <w:t>).</w:t>
      </w:r>
    </w:p>
    <w:p w:rsidR="0005626D" w:rsidRDefault="00942088">
      <w:pPr>
        <w:numPr>
          <w:ilvl w:val="0"/>
          <w:numId w:val="31"/>
        </w:numPr>
        <w:tabs>
          <w:tab w:val="clear" w:pos="794"/>
          <w:tab w:val="left" w:pos="284"/>
          <w:tab w:val="left" w:pos="709"/>
        </w:tabs>
        <w:rPr>
          <w:lang w:eastAsia="ko-KR"/>
        </w:rPr>
      </w:pPr>
      <w:r w:rsidRPr="00210652">
        <w:rPr>
          <w:lang w:eastAsia="ko-KR"/>
        </w:rPr>
        <w:t xml:space="preserve">For N being either replaced A or B, the variables </w:t>
      </w:r>
      <w:proofErr w:type="spellStart"/>
      <w:r w:rsidRPr="00210652">
        <w:rPr>
          <w:lang w:eastAsia="ko-KR"/>
        </w:rPr>
        <w:t>intraPredModeN</w:t>
      </w:r>
      <w:proofErr w:type="spellEnd"/>
      <w:r w:rsidRPr="00210652">
        <w:rPr>
          <w:lang w:eastAsia="ko-KR"/>
        </w:rPr>
        <w:t xml:space="preserve"> are derived as follows.</w:t>
      </w:r>
    </w:p>
    <w:p w:rsidR="0005626D" w:rsidRDefault="00942088">
      <w:pPr>
        <w:numPr>
          <w:ilvl w:val="0"/>
          <w:numId w:val="23"/>
        </w:numPr>
        <w:tabs>
          <w:tab w:val="clear" w:pos="400"/>
          <w:tab w:val="clear" w:pos="794"/>
          <w:tab w:val="clear" w:pos="1191"/>
          <w:tab w:val="clear" w:pos="1588"/>
          <w:tab w:val="clear" w:pos="1985"/>
          <w:tab w:val="left" w:pos="1134"/>
          <w:tab w:val="left" w:pos="1440"/>
          <w:tab w:val="left" w:pos="2977"/>
        </w:tabs>
        <w:ind w:left="1134"/>
        <w:rPr>
          <w:lang w:eastAsia="ko-KR"/>
        </w:rPr>
      </w:pPr>
      <w:r w:rsidRPr="00210652">
        <w:rPr>
          <w:lang w:eastAsia="ko-KR"/>
        </w:rPr>
        <w:t xml:space="preserve">If the </w:t>
      </w:r>
      <w:proofErr w:type="spellStart"/>
      <w:r w:rsidRPr="00210652">
        <w:rPr>
          <w:lang w:eastAsia="ko-KR"/>
        </w:rPr>
        <w:t>treeblock</w:t>
      </w:r>
      <w:proofErr w:type="spellEnd"/>
      <w:r w:rsidRPr="00210652">
        <w:rPr>
          <w:lang w:eastAsia="ko-KR"/>
        </w:rPr>
        <w:t xml:space="preserve"> with address </w:t>
      </w:r>
      <w:proofErr w:type="spellStart"/>
      <w:r w:rsidRPr="00210652">
        <w:rPr>
          <w:lang w:eastAsia="ko-KR"/>
        </w:rPr>
        <w:t>tbAddrN</w:t>
      </w:r>
      <w:proofErr w:type="spellEnd"/>
      <w:r w:rsidRPr="00210652">
        <w:rPr>
          <w:lang w:eastAsia="ko-KR"/>
        </w:rPr>
        <w:t xml:space="preserve"> is not available, </w:t>
      </w:r>
      <w:proofErr w:type="spellStart"/>
      <w:r w:rsidRPr="00210652">
        <w:rPr>
          <w:lang w:eastAsia="ko-KR"/>
        </w:rPr>
        <w:t>intraPredModeN</w:t>
      </w:r>
      <w:proofErr w:type="spellEnd"/>
      <w:r w:rsidRPr="00210652">
        <w:rPr>
          <w:lang w:eastAsia="ko-KR"/>
        </w:rPr>
        <w:t xml:space="preserve"> is set equal to </w:t>
      </w:r>
      <w:proofErr w:type="spellStart"/>
      <w:r>
        <w:rPr>
          <w:rFonts w:hint="eastAsia"/>
          <w:lang w:eastAsia="ko-KR"/>
        </w:rPr>
        <w:t>Intra_Planar</w:t>
      </w:r>
      <w:proofErr w:type="spellEnd"/>
      <w:r>
        <w:rPr>
          <w:rFonts w:hint="eastAsia"/>
          <w:lang w:eastAsia="ko-KR"/>
        </w:rPr>
        <w:t>.</w:t>
      </w:r>
    </w:p>
    <w:p w:rsidR="0005626D" w:rsidRDefault="00942088">
      <w:pPr>
        <w:numPr>
          <w:ilvl w:val="0"/>
          <w:numId w:val="23"/>
        </w:numPr>
        <w:tabs>
          <w:tab w:val="clear" w:pos="400"/>
          <w:tab w:val="clear" w:pos="794"/>
          <w:tab w:val="clear" w:pos="1191"/>
          <w:tab w:val="clear" w:pos="1588"/>
          <w:tab w:val="clear" w:pos="1985"/>
          <w:tab w:val="left" w:pos="1134"/>
          <w:tab w:val="left" w:pos="1440"/>
          <w:tab w:val="left" w:pos="2977"/>
        </w:tabs>
        <w:ind w:left="1134"/>
        <w:rPr>
          <w:lang w:eastAsia="ko-KR"/>
        </w:rPr>
      </w:pPr>
      <w:r w:rsidRPr="00210652">
        <w:rPr>
          <w:lang w:eastAsia="ko-KR"/>
        </w:rPr>
        <w:t>Otherwise, if the coding unit covering ( </w:t>
      </w:r>
      <w:proofErr w:type="spellStart"/>
      <w:r w:rsidRPr="00210652">
        <w:rPr>
          <w:lang w:eastAsia="ko-KR"/>
        </w:rPr>
        <w:t>xBN</w:t>
      </w:r>
      <w:proofErr w:type="spellEnd"/>
      <w:r w:rsidRPr="00210652">
        <w:rPr>
          <w:lang w:eastAsia="ko-KR"/>
        </w:rPr>
        <w:t>,  </w:t>
      </w:r>
      <w:proofErr w:type="spellStart"/>
      <w:r w:rsidRPr="00210652">
        <w:rPr>
          <w:lang w:eastAsia="ko-KR"/>
        </w:rPr>
        <w:t>yBN</w:t>
      </w:r>
      <w:proofErr w:type="spellEnd"/>
      <w:r w:rsidRPr="00210652">
        <w:rPr>
          <w:lang w:eastAsia="ko-KR"/>
        </w:rPr>
        <w:t xml:space="preserve"> ) is not coded as intra mode, </w:t>
      </w:r>
      <w:proofErr w:type="spellStart"/>
      <w:r w:rsidRPr="00210652">
        <w:rPr>
          <w:lang w:eastAsia="ko-KR"/>
        </w:rPr>
        <w:t>intraPredModeN</w:t>
      </w:r>
      <w:proofErr w:type="spellEnd"/>
      <w:r w:rsidRPr="00210652">
        <w:rPr>
          <w:lang w:eastAsia="ko-KR"/>
        </w:rPr>
        <w:t xml:space="preserve"> is set equal to </w:t>
      </w:r>
      <w:proofErr w:type="spellStart"/>
      <w:r w:rsidRPr="00210652">
        <w:rPr>
          <w:lang w:eastAsia="ko-KR"/>
        </w:rPr>
        <w:t>Intra_</w:t>
      </w:r>
      <w:r>
        <w:rPr>
          <w:rFonts w:hint="eastAsia"/>
          <w:lang w:eastAsia="ko-KR"/>
        </w:rPr>
        <w:t>Planar</w:t>
      </w:r>
      <w:proofErr w:type="spellEnd"/>
      <w:r w:rsidRPr="00210652">
        <w:rPr>
          <w:lang w:eastAsia="ko-KR"/>
        </w:rPr>
        <w:t>,</w:t>
      </w:r>
    </w:p>
    <w:p w:rsidR="0005626D" w:rsidRDefault="00942088">
      <w:pPr>
        <w:numPr>
          <w:ilvl w:val="0"/>
          <w:numId w:val="23"/>
        </w:numPr>
        <w:tabs>
          <w:tab w:val="clear" w:pos="400"/>
          <w:tab w:val="clear" w:pos="794"/>
          <w:tab w:val="clear" w:pos="1191"/>
          <w:tab w:val="clear" w:pos="1588"/>
          <w:tab w:val="clear" w:pos="1985"/>
          <w:tab w:val="left" w:pos="1134"/>
          <w:tab w:val="left" w:pos="1440"/>
          <w:tab w:val="left" w:pos="2977"/>
        </w:tabs>
        <w:ind w:left="1134"/>
        <w:rPr>
          <w:lang w:eastAsia="ko-KR"/>
        </w:rPr>
      </w:pPr>
      <w:r>
        <w:rPr>
          <w:rFonts w:hint="eastAsia"/>
          <w:lang w:eastAsia="ko-KR"/>
        </w:rPr>
        <w:t xml:space="preserve">Otherwise, if yB-1 is smaller than YLCU, </w:t>
      </w:r>
      <w:proofErr w:type="spellStart"/>
      <w:r>
        <w:rPr>
          <w:rFonts w:hint="eastAsia"/>
          <w:lang w:eastAsia="ko-KR"/>
        </w:rPr>
        <w:t>intraPredModeA</w:t>
      </w:r>
      <w:proofErr w:type="spellEnd"/>
      <w:r>
        <w:rPr>
          <w:rFonts w:hint="eastAsia"/>
          <w:lang w:eastAsia="ko-KR"/>
        </w:rPr>
        <w:t xml:space="preserve"> is set equal to </w:t>
      </w:r>
      <w:proofErr w:type="spellStart"/>
      <w:proofErr w:type="gramStart"/>
      <w:r>
        <w:rPr>
          <w:lang w:eastAsia="ko-KR"/>
        </w:rPr>
        <w:t>IntraPredMode</w:t>
      </w:r>
      <w:proofErr w:type="spellEnd"/>
      <w:r>
        <w:rPr>
          <w:lang w:eastAsia="ko-KR"/>
        </w:rPr>
        <w:t>[</w:t>
      </w:r>
      <w:proofErr w:type="gramEnd"/>
      <w:r>
        <w:rPr>
          <w:lang w:val="en-US" w:eastAsia="ko-KR"/>
        </w:rPr>
        <w:t> </w:t>
      </w:r>
      <w:proofErr w:type="spellStart"/>
      <w:r>
        <w:rPr>
          <w:rFonts w:hint="eastAsia"/>
          <w:lang w:eastAsia="ko-KR"/>
        </w:rPr>
        <w:t>xBA</w:t>
      </w:r>
      <w:proofErr w:type="spellEnd"/>
      <w:r>
        <w:rPr>
          <w:lang w:val="en-US" w:eastAsia="ko-KR"/>
        </w:rPr>
        <w:t> </w:t>
      </w:r>
      <w:r>
        <w:rPr>
          <w:rFonts w:hint="eastAsia"/>
          <w:lang w:eastAsia="ko-KR"/>
        </w:rPr>
        <w:t>][</w:t>
      </w:r>
      <w:r>
        <w:rPr>
          <w:lang w:val="en-US" w:eastAsia="ko-KR"/>
        </w:rPr>
        <w:t> </w:t>
      </w:r>
      <w:proofErr w:type="spellStart"/>
      <w:r>
        <w:rPr>
          <w:rFonts w:hint="eastAsia"/>
          <w:lang w:eastAsia="ko-KR"/>
        </w:rPr>
        <w:t>yBA</w:t>
      </w:r>
      <w:proofErr w:type="spellEnd"/>
      <w:r>
        <w:rPr>
          <w:lang w:val="en-US" w:eastAsia="ko-KR"/>
        </w:rPr>
        <w:t> </w:t>
      </w:r>
      <w:r>
        <w:rPr>
          <w:rFonts w:hint="eastAsia"/>
          <w:lang w:eastAsia="ko-KR"/>
        </w:rPr>
        <w:t xml:space="preserve">] and </w:t>
      </w:r>
      <w:proofErr w:type="spellStart"/>
      <w:r>
        <w:rPr>
          <w:rFonts w:hint="eastAsia"/>
          <w:lang w:eastAsia="ko-KR"/>
        </w:rPr>
        <w:t>intraPredModeB</w:t>
      </w:r>
      <w:proofErr w:type="spellEnd"/>
      <w:r>
        <w:rPr>
          <w:rFonts w:hint="eastAsia"/>
          <w:lang w:eastAsia="ko-KR"/>
        </w:rPr>
        <w:t xml:space="preserve"> is set equal to </w:t>
      </w:r>
      <w:proofErr w:type="spellStart"/>
      <w:r>
        <w:rPr>
          <w:rFonts w:hint="eastAsia"/>
          <w:lang w:eastAsia="ko-KR"/>
        </w:rPr>
        <w:t>Intra_Planar</w:t>
      </w:r>
      <w:proofErr w:type="spellEnd"/>
      <w:r>
        <w:rPr>
          <w:rFonts w:hint="eastAsia"/>
          <w:lang w:eastAsia="ko-KR"/>
        </w:rPr>
        <w:t>.</w:t>
      </w:r>
    </w:p>
    <w:p w:rsidR="0005626D" w:rsidRDefault="00942088">
      <w:pPr>
        <w:numPr>
          <w:ilvl w:val="0"/>
          <w:numId w:val="23"/>
        </w:numPr>
        <w:tabs>
          <w:tab w:val="clear" w:pos="400"/>
          <w:tab w:val="clear" w:pos="794"/>
          <w:tab w:val="clear" w:pos="1191"/>
          <w:tab w:val="clear" w:pos="1588"/>
          <w:tab w:val="clear" w:pos="1985"/>
          <w:tab w:val="left" w:pos="1134"/>
          <w:tab w:val="left" w:pos="1440"/>
          <w:tab w:val="left" w:pos="2977"/>
        </w:tabs>
        <w:ind w:left="1134"/>
        <w:rPr>
          <w:lang w:eastAsia="ko-KR"/>
        </w:rPr>
      </w:pPr>
      <w:r w:rsidRPr="00210652">
        <w:rPr>
          <w:lang w:eastAsia="ko-KR"/>
        </w:rPr>
        <w:t xml:space="preserve">Otherwise, </w:t>
      </w:r>
      <w:proofErr w:type="spellStart"/>
      <w:r w:rsidRPr="00210652">
        <w:rPr>
          <w:lang w:eastAsia="ko-KR"/>
        </w:rPr>
        <w:t>intraPredModeN</w:t>
      </w:r>
      <w:proofErr w:type="spellEnd"/>
      <w:r w:rsidRPr="00210652">
        <w:rPr>
          <w:lang w:eastAsia="ko-KR"/>
        </w:rPr>
        <w:t xml:space="preserve"> is set equal to </w:t>
      </w:r>
      <w:proofErr w:type="spellStart"/>
      <w:r w:rsidRPr="00210652">
        <w:rPr>
          <w:lang w:eastAsia="ko-KR"/>
        </w:rPr>
        <w:t>IntraPredMode</w:t>
      </w:r>
      <w:proofErr w:type="spellEnd"/>
      <w:r w:rsidRPr="00210652">
        <w:rPr>
          <w:lang w:eastAsia="ko-KR"/>
        </w:rPr>
        <w:t>[ </w:t>
      </w:r>
      <w:proofErr w:type="spellStart"/>
      <w:r w:rsidRPr="00210652">
        <w:rPr>
          <w:lang w:eastAsia="ko-KR"/>
        </w:rPr>
        <w:t>xBN</w:t>
      </w:r>
      <w:proofErr w:type="spellEnd"/>
      <w:r w:rsidRPr="00210652">
        <w:rPr>
          <w:lang w:eastAsia="ko-KR"/>
        </w:rPr>
        <w:t> ][ </w:t>
      </w:r>
      <w:proofErr w:type="spellStart"/>
      <w:r w:rsidRPr="00210652">
        <w:rPr>
          <w:lang w:eastAsia="ko-KR"/>
        </w:rPr>
        <w:t>yBN</w:t>
      </w:r>
      <w:proofErr w:type="spellEnd"/>
      <w:r w:rsidRPr="00210652">
        <w:rPr>
          <w:lang w:eastAsia="ko-KR"/>
        </w:rPr>
        <w:t xml:space="preserve"> ], where </w:t>
      </w:r>
      <w:proofErr w:type="spellStart"/>
      <w:r w:rsidRPr="00210652">
        <w:rPr>
          <w:lang w:eastAsia="ko-KR"/>
        </w:rPr>
        <w:t>IntraPredMode</w:t>
      </w:r>
      <w:proofErr w:type="spellEnd"/>
      <w:r w:rsidRPr="00210652">
        <w:rPr>
          <w:lang w:eastAsia="ko-KR"/>
        </w:rPr>
        <w:t xml:space="preserve"> is the variable array assigned to the coding unit covering the </w:t>
      </w:r>
      <w:proofErr w:type="spellStart"/>
      <w:r w:rsidRPr="00210652">
        <w:rPr>
          <w:lang w:eastAsia="ko-KR"/>
        </w:rPr>
        <w:t>luma</w:t>
      </w:r>
      <w:proofErr w:type="spellEnd"/>
      <w:r w:rsidRPr="00210652">
        <w:rPr>
          <w:lang w:eastAsia="ko-KR"/>
        </w:rPr>
        <w:t xml:space="preserve"> location ( </w:t>
      </w:r>
      <w:proofErr w:type="spellStart"/>
      <w:r w:rsidRPr="00210652">
        <w:rPr>
          <w:lang w:eastAsia="ko-KR"/>
        </w:rPr>
        <w:t>xBN</w:t>
      </w:r>
      <w:proofErr w:type="spellEnd"/>
      <w:r w:rsidRPr="00210652">
        <w:rPr>
          <w:lang w:eastAsia="ko-KR"/>
        </w:rPr>
        <w:t>, </w:t>
      </w:r>
      <w:proofErr w:type="spellStart"/>
      <w:r w:rsidRPr="00210652">
        <w:rPr>
          <w:lang w:eastAsia="ko-KR"/>
        </w:rPr>
        <w:t>yBN</w:t>
      </w:r>
      <w:proofErr w:type="spellEnd"/>
      <w:r w:rsidRPr="00210652">
        <w:rPr>
          <w:lang w:eastAsia="ko-KR"/>
        </w:rPr>
        <w:t> ).</w:t>
      </w:r>
    </w:p>
    <w:p w:rsidR="0005626D" w:rsidRDefault="00942088">
      <w:pPr>
        <w:numPr>
          <w:ilvl w:val="0"/>
          <w:numId w:val="31"/>
        </w:numPr>
        <w:tabs>
          <w:tab w:val="clear" w:pos="794"/>
          <w:tab w:val="left" w:pos="284"/>
          <w:tab w:val="left" w:pos="709"/>
        </w:tabs>
        <w:rPr>
          <w:lang w:eastAsia="ko-KR"/>
        </w:rPr>
      </w:pPr>
      <w:r w:rsidRPr="00210652">
        <w:rPr>
          <w:lang w:eastAsia="ko-KR"/>
        </w:rPr>
        <w:t xml:space="preserve">For N being either replaced A or B, the variables </w:t>
      </w:r>
      <w:proofErr w:type="spellStart"/>
      <w:r w:rsidRPr="00210652">
        <w:rPr>
          <w:lang w:eastAsia="ko-KR"/>
        </w:rPr>
        <w:t>candIntraPredModeN</w:t>
      </w:r>
      <w:proofErr w:type="spellEnd"/>
      <w:r w:rsidRPr="00210652">
        <w:rPr>
          <w:lang w:eastAsia="ko-KR"/>
        </w:rPr>
        <w:t xml:space="preserve"> are derived as follows.</w:t>
      </w:r>
    </w:p>
    <w:p w:rsidR="0005626D" w:rsidRDefault="00942088">
      <w:pPr>
        <w:numPr>
          <w:ilvl w:val="0"/>
          <w:numId w:val="23"/>
        </w:numPr>
        <w:tabs>
          <w:tab w:val="clear" w:pos="400"/>
          <w:tab w:val="clear" w:pos="794"/>
          <w:tab w:val="clear" w:pos="1191"/>
          <w:tab w:val="clear" w:pos="1588"/>
          <w:tab w:val="clear" w:pos="1985"/>
          <w:tab w:val="left" w:pos="1134"/>
          <w:tab w:val="left" w:pos="1440"/>
          <w:tab w:val="left" w:pos="2977"/>
        </w:tabs>
        <w:ind w:left="1134"/>
        <w:rPr>
          <w:lang w:eastAsia="ko-KR"/>
        </w:rPr>
      </w:pPr>
      <w:r w:rsidRPr="00210652">
        <w:rPr>
          <w:lang w:eastAsia="ko-KR"/>
        </w:rPr>
        <w:t xml:space="preserve">If </w:t>
      </w:r>
      <w:proofErr w:type="spellStart"/>
      <w:r w:rsidRPr="00210652">
        <w:rPr>
          <w:lang w:eastAsia="ko-KR"/>
        </w:rPr>
        <w:t>intraPredModeN</w:t>
      </w:r>
      <w:proofErr w:type="spellEnd"/>
      <w:r w:rsidRPr="00210652">
        <w:rPr>
          <w:lang w:eastAsia="ko-KR"/>
        </w:rPr>
        <w:t xml:space="preserve"> is greater than or equal to </w:t>
      </w:r>
      <w:proofErr w:type="spellStart"/>
      <w:r w:rsidRPr="00210652">
        <w:rPr>
          <w:lang w:eastAsia="ko-KR"/>
        </w:rPr>
        <w:t>intraPredModeNum</w:t>
      </w:r>
      <w:proofErr w:type="spellEnd"/>
      <w:r>
        <w:rPr>
          <w:rFonts w:hint="eastAsia"/>
          <w:lang w:eastAsia="ko-KR"/>
        </w:rPr>
        <w:t xml:space="preserve">, </w:t>
      </w:r>
      <w:proofErr w:type="spellStart"/>
      <w:r>
        <w:rPr>
          <w:rFonts w:hint="eastAsia"/>
          <w:lang w:eastAsia="ko-KR"/>
        </w:rPr>
        <w:t>candIntraPredModeN</w:t>
      </w:r>
      <w:proofErr w:type="spellEnd"/>
      <w:r>
        <w:rPr>
          <w:rFonts w:hint="eastAsia"/>
          <w:lang w:eastAsia="ko-KR"/>
        </w:rPr>
        <w:t xml:space="preserve"> is set equal to </w:t>
      </w:r>
      <w:proofErr w:type="spellStart"/>
      <w:r>
        <w:rPr>
          <w:rFonts w:hint="eastAsia"/>
          <w:lang w:eastAsia="ko-KR"/>
        </w:rPr>
        <w:t>Intra_Planar</w:t>
      </w:r>
      <w:proofErr w:type="spellEnd"/>
      <w:r>
        <w:rPr>
          <w:rFonts w:hint="eastAsia"/>
          <w:lang w:eastAsia="ko-KR"/>
        </w:rPr>
        <w:t>.</w:t>
      </w:r>
    </w:p>
    <w:p w:rsidR="0005626D" w:rsidRDefault="00942088">
      <w:pPr>
        <w:numPr>
          <w:ilvl w:val="0"/>
          <w:numId w:val="23"/>
        </w:numPr>
        <w:tabs>
          <w:tab w:val="clear" w:pos="400"/>
          <w:tab w:val="clear" w:pos="794"/>
          <w:tab w:val="clear" w:pos="1191"/>
          <w:tab w:val="clear" w:pos="1588"/>
          <w:tab w:val="clear" w:pos="1985"/>
          <w:tab w:val="left" w:pos="1134"/>
          <w:tab w:val="left" w:pos="1440"/>
          <w:tab w:val="left" w:pos="2977"/>
        </w:tabs>
        <w:ind w:left="1134"/>
        <w:rPr>
          <w:lang w:eastAsia="ko-KR"/>
        </w:rPr>
      </w:pPr>
      <w:r w:rsidRPr="00210652">
        <w:rPr>
          <w:lang w:eastAsia="ko-KR"/>
        </w:rPr>
        <w:t xml:space="preserve">Otherwise, </w:t>
      </w:r>
      <w:proofErr w:type="spellStart"/>
      <w:r w:rsidRPr="00210652">
        <w:rPr>
          <w:lang w:eastAsia="ko-KR"/>
        </w:rPr>
        <w:t>candIntraPredModeN</w:t>
      </w:r>
      <w:proofErr w:type="spellEnd"/>
      <w:r w:rsidRPr="00210652">
        <w:rPr>
          <w:lang w:eastAsia="ko-KR"/>
        </w:rPr>
        <w:t xml:space="preserve"> is set equal to </w:t>
      </w:r>
      <w:proofErr w:type="spellStart"/>
      <w:r w:rsidRPr="00210652">
        <w:rPr>
          <w:lang w:eastAsia="ko-KR"/>
        </w:rPr>
        <w:t>intraPredModeN</w:t>
      </w:r>
      <w:proofErr w:type="spellEnd"/>
    </w:p>
    <w:p w:rsidR="0005626D" w:rsidRDefault="00942088">
      <w:pPr>
        <w:numPr>
          <w:ilvl w:val="0"/>
          <w:numId w:val="31"/>
        </w:numPr>
        <w:tabs>
          <w:tab w:val="clear" w:pos="794"/>
          <w:tab w:val="left" w:pos="284"/>
          <w:tab w:val="left" w:pos="709"/>
        </w:tabs>
        <w:rPr>
          <w:lang w:eastAsia="ko-KR"/>
        </w:rPr>
      </w:pPr>
      <w:r>
        <w:rPr>
          <w:rFonts w:hint="eastAsia"/>
          <w:lang w:eastAsia="ko-KR"/>
        </w:rPr>
        <w:t xml:space="preserve">If </w:t>
      </w:r>
      <w:proofErr w:type="spellStart"/>
      <w:r>
        <w:rPr>
          <w:rFonts w:hint="eastAsia"/>
          <w:lang w:eastAsia="ko-KR"/>
        </w:rPr>
        <w:t>candIntraPredModeA</w:t>
      </w:r>
      <w:proofErr w:type="spellEnd"/>
      <w:r>
        <w:rPr>
          <w:rFonts w:hint="eastAsia"/>
          <w:lang w:eastAsia="ko-KR"/>
        </w:rPr>
        <w:t xml:space="preserve"> is equal to </w:t>
      </w:r>
      <w:proofErr w:type="spellStart"/>
      <w:r>
        <w:rPr>
          <w:rFonts w:hint="eastAsia"/>
          <w:lang w:eastAsia="ko-KR"/>
        </w:rPr>
        <w:t>candIntraPredModeB</w:t>
      </w:r>
      <w:proofErr w:type="spellEnd"/>
      <w:r>
        <w:rPr>
          <w:rFonts w:hint="eastAsia"/>
          <w:lang w:eastAsia="ko-KR"/>
        </w:rPr>
        <w:t xml:space="preserve">, the </w:t>
      </w:r>
      <w:proofErr w:type="spellStart"/>
      <w:r>
        <w:rPr>
          <w:rFonts w:hint="eastAsia"/>
          <w:lang w:eastAsia="ko-KR"/>
        </w:rPr>
        <w:t>candIntraPredModeA</w:t>
      </w:r>
      <w:proofErr w:type="spellEnd"/>
      <w:r>
        <w:rPr>
          <w:rFonts w:hint="eastAsia"/>
          <w:lang w:eastAsia="ko-KR"/>
        </w:rPr>
        <w:t xml:space="preserve"> is modified as follows:</w:t>
      </w:r>
    </w:p>
    <w:p w:rsidR="0005626D" w:rsidRDefault="00942088">
      <w:pPr>
        <w:numPr>
          <w:ilvl w:val="0"/>
          <w:numId w:val="23"/>
        </w:numPr>
        <w:tabs>
          <w:tab w:val="clear" w:pos="400"/>
          <w:tab w:val="clear" w:pos="794"/>
          <w:tab w:val="clear" w:pos="1191"/>
          <w:tab w:val="clear" w:pos="1588"/>
          <w:tab w:val="clear" w:pos="1985"/>
          <w:tab w:val="left" w:pos="1134"/>
          <w:tab w:val="left" w:pos="1440"/>
          <w:tab w:val="left" w:pos="2977"/>
        </w:tabs>
        <w:ind w:left="1134"/>
        <w:rPr>
          <w:lang w:eastAsia="ko-KR"/>
        </w:rPr>
      </w:pPr>
      <w:r>
        <w:rPr>
          <w:rFonts w:hint="eastAsia"/>
          <w:lang w:eastAsia="ko-KR"/>
        </w:rPr>
        <w:t xml:space="preserve">If </w:t>
      </w:r>
      <w:proofErr w:type="spellStart"/>
      <w:r>
        <w:rPr>
          <w:rFonts w:hint="eastAsia"/>
          <w:lang w:eastAsia="ko-KR"/>
        </w:rPr>
        <w:t>candIntraPredModeA</w:t>
      </w:r>
      <w:proofErr w:type="spellEnd"/>
      <w:r>
        <w:rPr>
          <w:rFonts w:hint="eastAsia"/>
          <w:lang w:eastAsia="ko-KR"/>
        </w:rPr>
        <w:t xml:space="preserve"> is not equal to </w:t>
      </w:r>
      <w:proofErr w:type="spellStart"/>
      <w:r>
        <w:rPr>
          <w:rFonts w:hint="eastAsia"/>
          <w:lang w:eastAsia="ko-KR"/>
        </w:rPr>
        <w:t>Intra_Planar</w:t>
      </w:r>
      <w:proofErr w:type="spellEnd"/>
      <w:r>
        <w:rPr>
          <w:rFonts w:hint="eastAsia"/>
          <w:lang w:eastAsia="ko-KR"/>
        </w:rPr>
        <w:t xml:space="preserve">, </w:t>
      </w:r>
      <w:proofErr w:type="spellStart"/>
      <w:r>
        <w:rPr>
          <w:rFonts w:hint="eastAsia"/>
          <w:lang w:eastAsia="ko-KR"/>
        </w:rPr>
        <w:t>candIntraPredModeA</w:t>
      </w:r>
      <w:proofErr w:type="spellEnd"/>
      <w:r>
        <w:rPr>
          <w:rFonts w:hint="eastAsia"/>
          <w:lang w:eastAsia="ko-KR"/>
        </w:rPr>
        <w:t xml:space="preserve"> is set equal to </w:t>
      </w:r>
      <w:proofErr w:type="spellStart"/>
      <w:r>
        <w:rPr>
          <w:rFonts w:hint="eastAsia"/>
          <w:lang w:eastAsia="ko-KR"/>
        </w:rPr>
        <w:t>Intra_Planar</w:t>
      </w:r>
      <w:proofErr w:type="spellEnd"/>
    </w:p>
    <w:p w:rsidR="0005626D" w:rsidRDefault="00942088">
      <w:pPr>
        <w:numPr>
          <w:ilvl w:val="0"/>
          <w:numId w:val="23"/>
        </w:numPr>
        <w:tabs>
          <w:tab w:val="clear" w:pos="400"/>
          <w:tab w:val="clear" w:pos="794"/>
          <w:tab w:val="clear" w:pos="1191"/>
          <w:tab w:val="clear" w:pos="1588"/>
          <w:tab w:val="clear" w:pos="1985"/>
          <w:tab w:val="left" w:pos="1134"/>
          <w:tab w:val="left" w:pos="1440"/>
          <w:tab w:val="left" w:pos="2977"/>
        </w:tabs>
        <w:ind w:left="1134"/>
        <w:rPr>
          <w:lang w:eastAsia="ko-KR"/>
        </w:rPr>
      </w:pPr>
      <w:r>
        <w:rPr>
          <w:rFonts w:hint="eastAsia"/>
          <w:lang w:eastAsia="ko-KR"/>
        </w:rPr>
        <w:t xml:space="preserve">Otherwise, </w:t>
      </w:r>
      <w:proofErr w:type="spellStart"/>
      <w:r>
        <w:rPr>
          <w:rFonts w:hint="eastAsia"/>
          <w:lang w:eastAsia="ko-KR"/>
        </w:rPr>
        <w:t>candIntraPredModeA</w:t>
      </w:r>
      <w:proofErr w:type="spellEnd"/>
      <w:r>
        <w:rPr>
          <w:rFonts w:hint="eastAsia"/>
          <w:lang w:eastAsia="ko-KR"/>
        </w:rPr>
        <w:t xml:space="preserve"> is set equal to </w:t>
      </w:r>
      <w:proofErr w:type="spellStart"/>
      <w:r>
        <w:rPr>
          <w:rFonts w:hint="eastAsia"/>
          <w:lang w:eastAsia="ko-KR"/>
        </w:rPr>
        <w:t>Intra_DC</w:t>
      </w:r>
      <w:proofErr w:type="spellEnd"/>
    </w:p>
    <w:p w:rsidR="0005626D" w:rsidRDefault="00942088">
      <w:pPr>
        <w:numPr>
          <w:ilvl w:val="0"/>
          <w:numId w:val="31"/>
        </w:numPr>
        <w:tabs>
          <w:tab w:val="clear" w:pos="794"/>
          <w:tab w:val="left" w:pos="284"/>
          <w:tab w:val="left" w:pos="709"/>
        </w:tabs>
        <w:rPr>
          <w:lang w:eastAsia="ko-KR"/>
        </w:rPr>
      </w:pPr>
      <w:r w:rsidRPr="00210652">
        <w:rPr>
          <w:lang w:eastAsia="ko-KR"/>
        </w:rPr>
        <w:t xml:space="preserve">The </w:t>
      </w:r>
      <w:proofErr w:type="spellStart"/>
      <w:r w:rsidRPr="00210652">
        <w:rPr>
          <w:lang w:eastAsia="ko-KR"/>
        </w:rPr>
        <w:t>candModeList</w:t>
      </w:r>
      <w:proofErr w:type="spellEnd"/>
      <w:r w:rsidRPr="00210652">
        <w:rPr>
          <w:lang w:eastAsia="ko-KR"/>
        </w:rPr>
        <w:t>[x] is derived as follows:</w:t>
      </w:r>
    </w:p>
    <w:p w:rsidR="00942088" w:rsidRPr="00210652" w:rsidRDefault="00942088" w:rsidP="00942088">
      <w:pPr>
        <w:pStyle w:val="Equation"/>
        <w:tabs>
          <w:tab w:val="left" w:pos="1134"/>
        </w:tabs>
        <w:ind w:left="720"/>
        <w:rPr>
          <w:sz w:val="20"/>
          <w:lang w:eastAsia="ko-KR"/>
        </w:rPr>
      </w:pPr>
      <w:proofErr w:type="spellStart"/>
      <w:proofErr w:type="gramStart"/>
      <w:r>
        <w:rPr>
          <w:rFonts w:hint="eastAsia"/>
          <w:sz w:val="20"/>
          <w:lang w:eastAsia="ko-KR"/>
        </w:rPr>
        <w:t>candModeList</w:t>
      </w:r>
      <w:proofErr w:type="spellEnd"/>
      <w:r>
        <w:rPr>
          <w:rFonts w:hint="eastAsia"/>
          <w:sz w:val="20"/>
          <w:lang w:eastAsia="ko-KR"/>
        </w:rPr>
        <w:t>[</w:t>
      </w:r>
      <w:proofErr w:type="gramEnd"/>
      <w:r>
        <w:rPr>
          <w:rFonts w:hint="eastAsia"/>
          <w:sz w:val="20"/>
          <w:lang w:eastAsia="ko-KR"/>
        </w:rPr>
        <w:t xml:space="preserve">0] = </w:t>
      </w:r>
      <w:del w:id="562" w:author="S127342" w:date="2012-02-03T11:04:00Z">
        <w:r w:rsidDel="00E1325B">
          <w:rPr>
            <w:rFonts w:hint="eastAsia"/>
            <w:sz w:val="20"/>
            <w:lang w:eastAsia="ko-KR"/>
          </w:rPr>
          <w:delText xml:space="preserve">Min( </w:delText>
        </w:r>
      </w:del>
      <w:proofErr w:type="spellStart"/>
      <w:r>
        <w:rPr>
          <w:rFonts w:hint="eastAsia"/>
          <w:sz w:val="20"/>
          <w:lang w:eastAsia="ko-KR"/>
        </w:rPr>
        <w:t>candIntraPredModeA</w:t>
      </w:r>
      <w:proofErr w:type="spellEnd"/>
      <w:del w:id="563" w:author="S127342" w:date="2012-02-03T11:04:00Z">
        <w:r w:rsidDel="00E1325B">
          <w:rPr>
            <w:rFonts w:hint="eastAsia"/>
            <w:sz w:val="20"/>
            <w:lang w:eastAsia="ko-KR"/>
          </w:rPr>
          <w:delText>, candIntraPredModeB )</w:delText>
        </w:r>
      </w:del>
      <w:r w:rsidRPr="00210652">
        <w:rPr>
          <w:sz w:val="20"/>
        </w:rPr>
        <w:tab/>
        <w:t>(</w:t>
      </w:r>
      <w:r w:rsidR="0005626D" w:rsidRPr="00210652">
        <w:rPr>
          <w:sz w:val="20"/>
        </w:rPr>
        <w:fldChar w:fldCharType="begin" w:fldLock="1"/>
      </w:r>
      <w:r w:rsidRPr="00210652">
        <w:rPr>
          <w:sz w:val="20"/>
        </w:rPr>
        <w:instrText xml:space="preserve"> STYLEREF 1 \s </w:instrText>
      </w:r>
      <w:r w:rsidR="0005626D" w:rsidRPr="00210652">
        <w:rPr>
          <w:sz w:val="20"/>
        </w:rPr>
        <w:fldChar w:fldCharType="separate"/>
      </w:r>
      <w:r w:rsidRPr="00210652">
        <w:rPr>
          <w:noProof/>
          <w:sz w:val="20"/>
        </w:rPr>
        <w:t>8</w:t>
      </w:r>
      <w:r w:rsidR="0005626D" w:rsidRPr="00210652">
        <w:rPr>
          <w:sz w:val="20"/>
        </w:rPr>
        <w:fldChar w:fldCharType="end"/>
      </w:r>
      <w:r w:rsidRPr="00210652">
        <w:rPr>
          <w:sz w:val="20"/>
        </w:rPr>
        <w:noBreakHyphen/>
      </w:r>
      <w:r w:rsidR="0005626D" w:rsidRPr="00210652">
        <w:rPr>
          <w:sz w:val="20"/>
        </w:rPr>
        <w:fldChar w:fldCharType="begin" w:fldLock="1"/>
      </w:r>
      <w:r w:rsidRPr="00210652">
        <w:rPr>
          <w:sz w:val="20"/>
        </w:rPr>
        <w:instrText xml:space="preserve"> SEQ Equation \* ARABIC \s 1 </w:instrText>
      </w:r>
      <w:r w:rsidR="0005626D" w:rsidRPr="00210652">
        <w:rPr>
          <w:sz w:val="20"/>
        </w:rPr>
        <w:fldChar w:fldCharType="separate"/>
      </w:r>
      <w:r w:rsidRPr="00210652">
        <w:rPr>
          <w:noProof/>
          <w:sz w:val="20"/>
        </w:rPr>
        <w:t>13</w:t>
      </w:r>
      <w:r w:rsidR="0005626D" w:rsidRPr="00210652">
        <w:rPr>
          <w:sz w:val="20"/>
        </w:rPr>
        <w:fldChar w:fldCharType="end"/>
      </w:r>
      <w:r w:rsidRPr="00210652">
        <w:rPr>
          <w:sz w:val="20"/>
        </w:rPr>
        <w:t>)</w:t>
      </w:r>
      <w:r>
        <w:rPr>
          <w:rFonts w:hint="eastAsia"/>
          <w:sz w:val="20"/>
          <w:lang w:eastAsia="ko-KR"/>
        </w:rPr>
        <w:br/>
      </w:r>
      <w:proofErr w:type="spellStart"/>
      <w:r>
        <w:rPr>
          <w:rFonts w:hint="eastAsia"/>
          <w:sz w:val="20"/>
          <w:lang w:eastAsia="ko-KR"/>
        </w:rPr>
        <w:t>candModeList</w:t>
      </w:r>
      <w:proofErr w:type="spellEnd"/>
      <w:r>
        <w:rPr>
          <w:rFonts w:hint="eastAsia"/>
          <w:sz w:val="20"/>
          <w:lang w:eastAsia="ko-KR"/>
        </w:rPr>
        <w:t xml:space="preserve">[1] = </w:t>
      </w:r>
      <w:del w:id="564" w:author="S127342" w:date="2012-02-03T11:04:00Z">
        <w:r w:rsidDel="00E1325B">
          <w:rPr>
            <w:rFonts w:hint="eastAsia"/>
            <w:sz w:val="20"/>
            <w:lang w:eastAsia="ko-KR"/>
          </w:rPr>
          <w:delText xml:space="preserve">Max( candIntraPredModeA, </w:delText>
        </w:r>
      </w:del>
      <w:proofErr w:type="spellStart"/>
      <w:r>
        <w:rPr>
          <w:rFonts w:hint="eastAsia"/>
          <w:sz w:val="20"/>
          <w:lang w:eastAsia="ko-KR"/>
        </w:rPr>
        <w:t>candIntraPredModeB</w:t>
      </w:r>
      <w:proofErr w:type="spellEnd"/>
      <w:del w:id="565" w:author="S127342" w:date="2012-02-03T11:05:00Z">
        <w:r w:rsidDel="00E1325B">
          <w:rPr>
            <w:rFonts w:hint="eastAsia"/>
            <w:sz w:val="20"/>
            <w:lang w:eastAsia="ko-KR"/>
          </w:rPr>
          <w:delText xml:space="preserve"> )</w:delText>
        </w:r>
      </w:del>
      <w:r w:rsidRPr="00210652">
        <w:rPr>
          <w:sz w:val="20"/>
        </w:rPr>
        <w:tab/>
        <w:t>(</w:t>
      </w:r>
      <w:r w:rsidR="0005626D" w:rsidRPr="00210652">
        <w:rPr>
          <w:sz w:val="20"/>
        </w:rPr>
        <w:fldChar w:fldCharType="begin" w:fldLock="1"/>
      </w:r>
      <w:r w:rsidRPr="00210652">
        <w:rPr>
          <w:sz w:val="20"/>
        </w:rPr>
        <w:instrText xml:space="preserve"> STYLEREF 1 \s </w:instrText>
      </w:r>
      <w:r w:rsidR="0005626D" w:rsidRPr="00210652">
        <w:rPr>
          <w:sz w:val="20"/>
        </w:rPr>
        <w:fldChar w:fldCharType="separate"/>
      </w:r>
      <w:r w:rsidRPr="00210652">
        <w:rPr>
          <w:noProof/>
          <w:sz w:val="20"/>
        </w:rPr>
        <w:t>8</w:t>
      </w:r>
      <w:r w:rsidR="0005626D" w:rsidRPr="00210652">
        <w:rPr>
          <w:sz w:val="20"/>
        </w:rPr>
        <w:fldChar w:fldCharType="end"/>
      </w:r>
      <w:r w:rsidRPr="00210652">
        <w:rPr>
          <w:sz w:val="20"/>
        </w:rPr>
        <w:noBreakHyphen/>
      </w:r>
      <w:r w:rsidR="0005626D" w:rsidRPr="00210652">
        <w:rPr>
          <w:sz w:val="20"/>
        </w:rPr>
        <w:fldChar w:fldCharType="begin" w:fldLock="1"/>
      </w:r>
      <w:r w:rsidRPr="00210652">
        <w:rPr>
          <w:sz w:val="20"/>
        </w:rPr>
        <w:instrText xml:space="preserve"> SEQ Equation \* ARABIC \s 1 </w:instrText>
      </w:r>
      <w:r w:rsidR="0005626D" w:rsidRPr="00210652">
        <w:rPr>
          <w:sz w:val="20"/>
        </w:rPr>
        <w:fldChar w:fldCharType="separate"/>
      </w:r>
      <w:r w:rsidRPr="00210652">
        <w:rPr>
          <w:noProof/>
          <w:sz w:val="20"/>
        </w:rPr>
        <w:t>13</w:t>
      </w:r>
      <w:r w:rsidR="0005626D" w:rsidRPr="00210652">
        <w:rPr>
          <w:sz w:val="20"/>
        </w:rPr>
        <w:fldChar w:fldCharType="end"/>
      </w:r>
      <w:r w:rsidRPr="00210652">
        <w:rPr>
          <w:sz w:val="20"/>
        </w:rPr>
        <w:t>)</w:t>
      </w:r>
    </w:p>
    <w:p w:rsidR="0005626D" w:rsidRDefault="00942088">
      <w:pPr>
        <w:numPr>
          <w:ilvl w:val="0"/>
          <w:numId w:val="31"/>
        </w:numPr>
        <w:tabs>
          <w:tab w:val="clear" w:pos="794"/>
          <w:tab w:val="left" w:pos="284"/>
          <w:tab w:val="left" w:pos="709"/>
        </w:tabs>
        <w:rPr>
          <w:lang w:eastAsia="ko-KR"/>
        </w:rPr>
      </w:pPr>
      <w:proofErr w:type="spellStart"/>
      <w:r w:rsidRPr="00210652">
        <w:rPr>
          <w:lang w:eastAsia="ko-KR"/>
        </w:rPr>
        <w:t>IntraPredMode</w:t>
      </w:r>
      <w:proofErr w:type="spellEnd"/>
      <w:r w:rsidRPr="00210652">
        <w:rPr>
          <w:lang w:eastAsia="ko-KR"/>
        </w:rPr>
        <w:t>[ </w:t>
      </w:r>
      <w:proofErr w:type="spellStart"/>
      <w:r w:rsidRPr="00210652">
        <w:rPr>
          <w:lang w:eastAsia="ko-KR"/>
        </w:rPr>
        <w:t>xB</w:t>
      </w:r>
      <w:proofErr w:type="spellEnd"/>
      <w:r w:rsidRPr="00210652">
        <w:rPr>
          <w:lang w:eastAsia="ko-KR"/>
        </w:rPr>
        <w:t> ][ </w:t>
      </w:r>
      <w:proofErr w:type="spellStart"/>
      <w:r w:rsidRPr="00210652">
        <w:rPr>
          <w:lang w:eastAsia="ko-KR"/>
        </w:rPr>
        <w:t>yB</w:t>
      </w:r>
      <w:proofErr w:type="spellEnd"/>
      <w:r w:rsidRPr="00210652">
        <w:rPr>
          <w:lang w:eastAsia="ko-KR"/>
        </w:rPr>
        <w:t> ] is derived by applying the following procedure:</w:t>
      </w:r>
    </w:p>
    <w:p w:rsidR="0005626D" w:rsidRDefault="00942088">
      <w:pPr>
        <w:numPr>
          <w:ilvl w:val="0"/>
          <w:numId w:val="23"/>
        </w:numPr>
        <w:tabs>
          <w:tab w:val="clear" w:pos="400"/>
          <w:tab w:val="clear" w:pos="794"/>
          <w:tab w:val="clear" w:pos="1191"/>
          <w:tab w:val="clear" w:pos="1588"/>
          <w:tab w:val="clear" w:pos="1985"/>
          <w:tab w:val="left" w:pos="1134"/>
          <w:tab w:val="left" w:pos="1440"/>
          <w:tab w:val="left" w:pos="2977"/>
        </w:tabs>
        <w:ind w:left="1134"/>
        <w:rPr>
          <w:lang w:eastAsia="ko-KR"/>
        </w:rPr>
      </w:pPr>
      <w:r w:rsidRPr="00210652">
        <w:rPr>
          <w:lang w:eastAsia="ko-KR"/>
        </w:rPr>
        <w:t xml:space="preserve">If </w:t>
      </w:r>
      <w:proofErr w:type="spellStart"/>
      <w:r w:rsidRPr="00210652">
        <w:rPr>
          <w:lang w:eastAsia="ko-KR"/>
        </w:rPr>
        <w:t>prev_intra_pred_flag</w:t>
      </w:r>
      <w:proofErr w:type="spellEnd"/>
      <w:r w:rsidRPr="00210652">
        <w:rPr>
          <w:lang w:eastAsia="ko-KR"/>
        </w:rPr>
        <w:t>[ </w:t>
      </w:r>
      <w:proofErr w:type="spellStart"/>
      <w:r w:rsidRPr="00210652">
        <w:rPr>
          <w:lang w:eastAsia="ko-KR"/>
        </w:rPr>
        <w:t>xB</w:t>
      </w:r>
      <w:proofErr w:type="spellEnd"/>
      <w:r w:rsidRPr="00210652">
        <w:rPr>
          <w:lang w:eastAsia="ko-KR"/>
        </w:rPr>
        <w:t> ][ </w:t>
      </w:r>
      <w:proofErr w:type="spellStart"/>
      <w:r w:rsidRPr="00210652">
        <w:rPr>
          <w:lang w:eastAsia="ko-KR"/>
        </w:rPr>
        <w:t>yB</w:t>
      </w:r>
      <w:proofErr w:type="spellEnd"/>
      <w:r w:rsidRPr="00210652">
        <w:rPr>
          <w:lang w:eastAsia="ko-KR"/>
        </w:rPr>
        <w:t xml:space="preserve"> ] is true, the </w:t>
      </w:r>
      <w:proofErr w:type="spellStart"/>
      <w:r w:rsidRPr="00210652">
        <w:rPr>
          <w:lang w:eastAsia="ko-KR"/>
        </w:rPr>
        <w:t>IntraPredMode</w:t>
      </w:r>
      <w:proofErr w:type="spellEnd"/>
      <w:r w:rsidRPr="00210652">
        <w:rPr>
          <w:lang w:eastAsia="ko-KR"/>
        </w:rPr>
        <w:t>[ </w:t>
      </w:r>
      <w:proofErr w:type="spellStart"/>
      <w:r w:rsidRPr="00210652">
        <w:rPr>
          <w:lang w:eastAsia="ko-KR"/>
        </w:rPr>
        <w:t>xB</w:t>
      </w:r>
      <w:proofErr w:type="spellEnd"/>
      <w:r w:rsidRPr="00210652">
        <w:rPr>
          <w:lang w:eastAsia="ko-KR"/>
        </w:rPr>
        <w:t> ][ </w:t>
      </w:r>
      <w:proofErr w:type="spellStart"/>
      <w:r w:rsidRPr="00210652">
        <w:rPr>
          <w:lang w:eastAsia="ko-KR"/>
        </w:rPr>
        <w:t>yB</w:t>
      </w:r>
      <w:proofErr w:type="spellEnd"/>
      <w:r w:rsidRPr="00210652">
        <w:rPr>
          <w:lang w:eastAsia="ko-KR"/>
        </w:rPr>
        <w:t xml:space="preserve"> ] is set equal to  </w:t>
      </w:r>
      <w:proofErr w:type="spellStart"/>
      <w:r w:rsidRPr="00210652">
        <w:rPr>
          <w:lang w:eastAsia="ko-KR"/>
        </w:rPr>
        <w:t>candModeList</w:t>
      </w:r>
      <w:proofErr w:type="spellEnd"/>
      <w:r w:rsidRPr="00210652">
        <w:rPr>
          <w:lang w:eastAsia="ko-KR"/>
        </w:rPr>
        <w:t>[</w:t>
      </w:r>
      <w:r>
        <w:rPr>
          <w:lang w:val="en-US" w:eastAsia="ko-KR"/>
        </w:rPr>
        <w:t> </w:t>
      </w:r>
      <w:proofErr w:type="spellStart"/>
      <w:r>
        <w:rPr>
          <w:lang w:eastAsia="ko-KR"/>
        </w:rPr>
        <w:t>mpm_flag</w:t>
      </w:r>
      <w:proofErr w:type="spellEnd"/>
      <w:r>
        <w:rPr>
          <w:lang w:val="en-US" w:eastAsia="ko-KR"/>
        </w:rPr>
        <w:t> </w:t>
      </w:r>
      <w:r w:rsidRPr="00210652">
        <w:rPr>
          <w:lang w:eastAsia="ko-KR"/>
        </w:rPr>
        <w:t>][ </w:t>
      </w:r>
      <w:proofErr w:type="spellStart"/>
      <w:r w:rsidRPr="00210652">
        <w:rPr>
          <w:lang w:eastAsia="ko-KR"/>
        </w:rPr>
        <w:t>xB</w:t>
      </w:r>
      <w:proofErr w:type="spellEnd"/>
      <w:r w:rsidRPr="00210652">
        <w:rPr>
          <w:lang w:eastAsia="ko-KR"/>
        </w:rPr>
        <w:t> ][ </w:t>
      </w:r>
      <w:proofErr w:type="spellStart"/>
      <w:r w:rsidRPr="00210652">
        <w:rPr>
          <w:lang w:eastAsia="ko-KR"/>
        </w:rPr>
        <w:t>yB</w:t>
      </w:r>
      <w:proofErr w:type="spellEnd"/>
      <w:r w:rsidRPr="00210652">
        <w:rPr>
          <w:lang w:eastAsia="ko-KR"/>
        </w:rPr>
        <w:t> ]]</w:t>
      </w:r>
    </w:p>
    <w:p w:rsidR="0005626D" w:rsidRDefault="00942088">
      <w:pPr>
        <w:numPr>
          <w:ilvl w:val="0"/>
          <w:numId w:val="23"/>
        </w:numPr>
        <w:tabs>
          <w:tab w:val="clear" w:pos="400"/>
          <w:tab w:val="clear" w:pos="794"/>
          <w:tab w:val="clear" w:pos="1191"/>
          <w:tab w:val="clear" w:pos="1588"/>
          <w:tab w:val="clear" w:pos="1985"/>
          <w:tab w:val="left" w:pos="1134"/>
          <w:tab w:val="left" w:pos="1440"/>
          <w:tab w:val="left" w:pos="2977"/>
        </w:tabs>
        <w:ind w:left="1134"/>
        <w:rPr>
          <w:lang w:eastAsia="ko-KR"/>
        </w:rPr>
      </w:pPr>
      <w:r w:rsidRPr="00210652">
        <w:rPr>
          <w:lang w:eastAsia="ko-KR"/>
        </w:rPr>
        <w:t xml:space="preserve">Otherwise </w:t>
      </w:r>
      <w:proofErr w:type="spellStart"/>
      <w:r w:rsidRPr="00210652">
        <w:rPr>
          <w:lang w:eastAsia="ko-KR"/>
        </w:rPr>
        <w:t>IntraPredMode</w:t>
      </w:r>
      <w:proofErr w:type="spellEnd"/>
      <w:r w:rsidRPr="00210652">
        <w:rPr>
          <w:lang w:eastAsia="ko-KR"/>
        </w:rPr>
        <w:t>[ </w:t>
      </w:r>
      <w:proofErr w:type="spellStart"/>
      <w:r w:rsidRPr="00210652">
        <w:rPr>
          <w:lang w:eastAsia="ko-KR"/>
        </w:rPr>
        <w:t>xB</w:t>
      </w:r>
      <w:proofErr w:type="spellEnd"/>
      <w:r w:rsidRPr="00210652">
        <w:rPr>
          <w:lang w:eastAsia="ko-KR"/>
        </w:rPr>
        <w:t> ][ </w:t>
      </w:r>
      <w:proofErr w:type="spellStart"/>
      <w:r w:rsidRPr="00210652">
        <w:rPr>
          <w:lang w:eastAsia="ko-KR"/>
        </w:rPr>
        <w:t>yB</w:t>
      </w:r>
      <w:proofErr w:type="spellEnd"/>
      <w:r w:rsidRPr="00210652">
        <w:rPr>
          <w:lang w:eastAsia="ko-KR"/>
        </w:rPr>
        <w:t> ] is derived by applying the following ordered steps:</w:t>
      </w:r>
    </w:p>
    <w:p w:rsidR="0005626D" w:rsidRDefault="00942088">
      <w:pPr>
        <w:numPr>
          <w:ilvl w:val="1"/>
          <w:numId w:val="23"/>
        </w:numPr>
        <w:tabs>
          <w:tab w:val="clear" w:pos="794"/>
          <w:tab w:val="clear" w:pos="1191"/>
          <w:tab w:val="clear" w:pos="1588"/>
          <w:tab w:val="clear" w:pos="1985"/>
          <w:tab w:val="left" w:pos="1134"/>
          <w:tab w:val="left" w:pos="2977"/>
        </w:tabs>
        <w:rPr>
          <w:szCs w:val="22"/>
        </w:rPr>
      </w:pPr>
      <w:proofErr w:type="spellStart"/>
      <w:r w:rsidRPr="00210652">
        <w:rPr>
          <w:szCs w:val="22"/>
        </w:rPr>
        <w:t>IntraPredMode</w:t>
      </w:r>
      <w:proofErr w:type="spellEnd"/>
      <w:r w:rsidRPr="00210652">
        <w:rPr>
          <w:szCs w:val="22"/>
        </w:rPr>
        <w:t>[ </w:t>
      </w:r>
      <w:proofErr w:type="spellStart"/>
      <w:r w:rsidRPr="00210652">
        <w:rPr>
          <w:szCs w:val="22"/>
        </w:rPr>
        <w:t>xB</w:t>
      </w:r>
      <w:proofErr w:type="spellEnd"/>
      <w:r w:rsidRPr="00210652">
        <w:rPr>
          <w:szCs w:val="22"/>
        </w:rPr>
        <w:t> ][ </w:t>
      </w:r>
      <w:proofErr w:type="spellStart"/>
      <w:r w:rsidRPr="00210652">
        <w:rPr>
          <w:szCs w:val="22"/>
        </w:rPr>
        <w:t>yB</w:t>
      </w:r>
      <w:proofErr w:type="spellEnd"/>
      <w:r w:rsidRPr="00210652">
        <w:rPr>
          <w:szCs w:val="22"/>
        </w:rPr>
        <w:t xml:space="preserve"> ] = </w:t>
      </w:r>
      <w:proofErr w:type="spellStart"/>
      <w:r w:rsidRPr="00210652">
        <w:rPr>
          <w:szCs w:val="22"/>
        </w:rPr>
        <w:t>rem_intra_</w:t>
      </w:r>
      <w:r>
        <w:rPr>
          <w:szCs w:val="22"/>
        </w:rPr>
        <w:t>luma_</w:t>
      </w:r>
      <w:r w:rsidRPr="00210652">
        <w:rPr>
          <w:szCs w:val="22"/>
        </w:rPr>
        <w:t>pred_mode</w:t>
      </w:r>
      <w:proofErr w:type="spellEnd"/>
    </w:p>
    <w:p w:rsidR="0005626D" w:rsidRDefault="00942088">
      <w:pPr>
        <w:numPr>
          <w:ilvl w:val="1"/>
          <w:numId w:val="23"/>
        </w:numPr>
        <w:tabs>
          <w:tab w:val="clear" w:pos="794"/>
          <w:tab w:val="clear" w:pos="1191"/>
          <w:tab w:val="clear" w:pos="1588"/>
          <w:tab w:val="clear" w:pos="1985"/>
          <w:tab w:val="left" w:pos="1134"/>
          <w:tab w:val="left" w:pos="2977"/>
        </w:tabs>
        <w:rPr>
          <w:szCs w:val="22"/>
        </w:rPr>
      </w:pPr>
      <w:r w:rsidRPr="00210652">
        <w:rPr>
          <w:szCs w:val="22"/>
          <w:lang w:eastAsia="ko-KR"/>
        </w:rPr>
        <w:t xml:space="preserve">When </w:t>
      </w:r>
      <w:proofErr w:type="spellStart"/>
      <w:r w:rsidRPr="00210652">
        <w:rPr>
          <w:szCs w:val="22"/>
          <w:lang w:eastAsia="ko-KR"/>
        </w:rPr>
        <w:t>IntraPredMode</w:t>
      </w:r>
      <w:proofErr w:type="spellEnd"/>
      <w:r w:rsidRPr="00210652">
        <w:rPr>
          <w:szCs w:val="22"/>
          <w:lang w:eastAsia="ko-KR"/>
        </w:rPr>
        <w:t>[</w:t>
      </w:r>
      <w:r w:rsidRPr="00E8461A">
        <w:rPr>
          <w:szCs w:val="22"/>
          <w:lang w:eastAsia="ko-KR"/>
        </w:rPr>
        <w:t> </w:t>
      </w:r>
      <w:proofErr w:type="spellStart"/>
      <w:r w:rsidRPr="00210652">
        <w:rPr>
          <w:szCs w:val="22"/>
          <w:lang w:eastAsia="ko-KR"/>
        </w:rPr>
        <w:t>xB</w:t>
      </w:r>
      <w:proofErr w:type="spellEnd"/>
      <w:r w:rsidRPr="00E8461A">
        <w:rPr>
          <w:szCs w:val="22"/>
          <w:lang w:eastAsia="ko-KR"/>
        </w:rPr>
        <w:t> </w:t>
      </w:r>
      <w:r w:rsidRPr="00210652">
        <w:rPr>
          <w:szCs w:val="22"/>
          <w:lang w:eastAsia="ko-KR"/>
        </w:rPr>
        <w:t>][</w:t>
      </w:r>
      <w:r w:rsidRPr="00E8461A">
        <w:rPr>
          <w:szCs w:val="22"/>
          <w:lang w:eastAsia="ko-KR"/>
        </w:rPr>
        <w:t> </w:t>
      </w:r>
      <w:proofErr w:type="spellStart"/>
      <w:r w:rsidRPr="00210652">
        <w:rPr>
          <w:szCs w:val="22"/>
          <w:lang w:eastAsia="ko-KR"/>
        </w:rPr>
        <w:t>yB</w:t>
      </w:r>
      <w:proofErr w:type="spellEnd"/>
      <w:r w:rsidRPr="00E8461A">
        <w:rPr>
          <w:szCs w:val="22"/>
          <w:lang w:eastAsia="ko-KR"/>
        </w:rPr>
        <w:t> </w:t>
      </w:r>
      <w:r w:rsidRPr="00210652">
        <w:rPr>
          <w:szCs w:val="22"/>
          <w:lang w:eastAsia="ko-KR"/>
        </w:rPr>
        <w:t xml:space="preserve">] is equal or greater than </w:t>
      </w:r>
      <w:ins w:id="566" w:author="S127342" w:date="2012-02-03T11:06:00Z">
        <w:r w:rsidR="00E863CE">
          <w:rPr>
            <w:rFonts w:eastAsiaTheme="minorEastAsia" w:hint="eastAsia"/>
            <w:szCs w:val="22"/>
            <w:lang w:eastAsia="ja-JP"/>
          </w:rPr>
          <w:t>Min(</w:t>
        </w:r>
        <w:proofErr w:type="spellStart"/>
        <w:r w:rsidR="00E863CE">
          <w:rPr>
            <w:rFonts w:eastAsiaTheme="minorEastAsia" w:hint="eastAsia"/>
            <w:szCs w:val="22"/>
            <w:lang w:eastAsia="ja-JP"/>
          </w:rPr>
          <w:t>candModeList</w:t>
        </w:r>
        <w:proofErr w:type="spellEnd"/>
        <w:r w:rsidR="00E863CE">
          <w:rPr>
            <w:rFonts w:eastAsiaTheme="minorEastAsia" w:hint="eastAsia"/>
            <w:szCs w:val="22"/>
            <w:lang w:eastAsia="ja-JP"/>
          </w:rPr>
          <w:t xml:space="preserve">[0], </w:t>
        </w:r>
        <w:proofErr w:type="spellStart"/>
        <w:r w:rsidR="00E863CE">
          <w:rPr>
            <w:rFonts w:eastAsiaTheme="minorEastAsia" w:hint="eastAsia"/>
            <w:szCs w:val="22"/>
            <w:lang w:eastAsia="ja-JP"/>
          </w:rPr>
          <w:t>candModeList</w:t>
        </w:r>
        <w:proofErr w:type="spellEnd"/>
        <w:r w:rsidR="00E863CE">
          <w:rPr>
            <w:rFonts w:eastAsiaTheme="minorEastAsia" w:hint="eastAsia"/>
            <w:szCs w:val="22"/>
            <w:lang w:eastAsia="ja-JP"/>
          </w:rPr>
          <w:t>[1])</w:t>
        </w:r>
      </w:ins>
      <w:del w:id="567" w:author="S127342" w:date="2012-02-03T11:06:00Z">
        <w:r w:rsidRPr="00210652" w:rsidDel="00E863CE">
          <w:rPr>
            <w:szCs w:val="22"/>
            <w:lang w:eastAsia="ko-KR"/>
          </w:rPr>
          <w:delText>candModeList[</w:delText>
        </w:r>
        <w:r w:rsidRPr="00E8461A" w:rsidDel="00E863CE">
          <w:rPr>
            <w:szCs w:val="22"/>
            <w:lang w:eastAsia="ko-KR"/>
          </w:rPr>
          <w:delText> </w:delText>
        </w:r>
        <w:r w:rsidRPr="00210652" w:rsidDel="00E863CE">
          <w:rPr>
            <w:szCs w:val="22"/>
            <w:lang w:eastAsia="ko-KR"/>
          </w:rPr>
          <w:delText>0</w:delText>
        </w:r>
        <w:r w:rsidRPr="00E8461A" w:rsidDel="00E863CE">
          <w:rPr>
            <w:szCs w:val="22"/>
            <w:lang w:eastAsia="ko-KR"/>
          </w:rPr>
          <w:delText> </w:delText>
        </w:r>
        <w:r w:rsidRPr="00210652" w:rsidDel="00E863CE">
          <w:rPr>
            <w:szCs w:val="22"/>
            <w:lang w:eastAsia="ko-KR"/>
          </w:rPr>
          <w:delText>]</w:delText>
        </w:r>
      </w:del>
      <w:r w:rsidRPr="00210652">
        <w:rPr>
          <w:szCs w:val="22"/>
          <w:lang w:eastAsia="ko-KR"/>
        </w:rPr>
        <w:t xml:space="preserve">, the value of </w:t>
      </w:r>
      <w:proofErr w:type="spellStart"/>
      <w:r w:rsidRPr="00210652">
        <w:rPr>
          <w:szCs w:val="22"/>
          <w:lang w:eastAsia="ko-KR"/>
        </w:rPr>
        <w:t>IntraPredMode</w:t>
      </w:r>
      <w:proofErr w:type="spellEnd"/>
      <w:r w:rsidRPr="00210652">
        <w:rPr>
          <w:szCs w:val="22"/>
          <w:lang w:eastAsia="ko-KR"/>
        </w:rPr>
        <w:t>[</w:t>
      </w:r>
      <w:r w:rsidRPr="00E8461A">
        <w:rPr>
          <w:szCs w:val="22"/>
          <w:lang w:eastAsia="ko-KR"/>
        </w:rPr>
        <w:t> </w:t>
      </w:r>
      <w:proofErr w:type="spellStart"/>
      <w:r w:rsidRPr="00210652">
        <w:rPr>
          <w:szCs w:val="22"/>
          <w:lang w:eastAsia="ko-KR"/>
        </w:rPr>
        <w:t>xB</w:t>
      </w:r>
      <w:proofErr w:type="spellEnd"/>
      <w:r w:rsidRPr="00E8461A">
        <w:rPr>
          <w:szCs w:val="22"/>
          <w:lang w:eastAsia="ko-KR"/>
        </w:rPr>
        <w:t> </w:t>
      </w:r>
      <w:r w:rsidRPr="00210652">
        <w:rPr>
          <w:szCs w:val="22"/>
          <w:lang w:eastAsia="ko-KR"/>
        </w:rPr>
        <w:t>][</w:t>
      </w:r>
      <w:r w:rsidRPr="00E8461A">
        <w:rPr>
          <w:szCs w:val="22"/>
          <w:lang w:eastAsia="ko-KR"/>
        </w:rPr>
        <w:t> </w:t>
      </w:r>
      <w:proofErr w:type="spellStart"/>
      <w:r w:rsidRPr="00210652">
        <w:rPr>
          <w:szCs w:val="22"/>
          <w:lang w:eastAsia="ko-KR"/>
        </w:rPr>
        <w:t>yB</w:t>
      </w:r>
      <w:proofErr w:type="spellEnd"/>
      <w:r w:rsidRPr="00E8461A">
        <w:rPr>
          <w:szCs w:val="22"/>
          <w:lang w:eastAsia="ko-KR"/>
        </w:rPr>
        <w:t> </w:t>
      </w:r>
      <w:r w:rsidRPr="00210652">
        <w:rPr>
          <w:szCs w:val="22"/>
          <w:lang w:eastAsia="ko-KR"/>
        </w:rPr>
        <w:t>] is increased by one</w:t>
      </w:r>
    </w:p>
    <w:p w:rsidR="0005626D" w:rsidRDefault="00942088">
      <w:pPr>
        <w:numPr>
          <w:ilvl w:val="1"/>
          <w:numId w:val="23"/>
        </w:numPr>
        <w:tabs>
          <w:tab w:val="clear" w:pos="794"/>
          <w:tab w:val="clear" w:pos="1191"/>
          <w:tab w:val="clear" w:pos="1588"/>
          <w:tab w:val="clear" w:pos="1985"/>
          <w:tab w:val="left" w:pos="1134"/>
          <w:tab w:val="left" w:pos="2977"/>
        </w:tabs>
        <w:rPr>
          <w:szCs w:val="22"/>
        </w:rPr>
      </w:pPr>
      <w:r w:rsidRPr="00210652">
        <w:rPr>
          <w:szCs w:val="22"/>
          <w:lang w:eastAsia="ko-KR"/>
        </w:rPr>
        <w:t xml:space="preserve">When </w:t>
      </w:r>
      <w:proofErr w:type="spellStart"/>
      <w:r w:rsidRPr="00210652">
        <w:rPr>
          <w:szCs w:val="22"/>
          <w:lang w:eastAsia="ko-KR"/>
        </w:rPr>
        <w:t>IntraPredMode</w:t>
      </w:r>
      <w:proofErr w:type="spellEnd"/>
      <w:r w:rsidRPr="00210652">
        <w:rPr>
          <w:szCs w:val="22"/>
          <w:lang w:eastAsia="ko-KR"/>
        </w:rPr>
        <w:t>[</w:t>
      </w:r>
      <w:r w:rsidRPr="00E8461A">
        <w:rPr>
          <w:szCs w:val="22"/>
          <w:lang w:eastAsia="ko-KR"/>
        </w:rPr>
        <w:t> </w:t>
      </w:r>
      <w:proofErr w:type="spellStart"/>
      <w:r w:rsidRPr="00210652">
        <w:rPr>
          <w:szCs w:val="22"/>
          <w:lang w:eastAsia="ko-KR"/>
        </w:rPr>
        <w:t>xB</w:t>
      </w:r>
      <w:proofErr w:type="spellEnd"/>
      <w:r w:rsidRPr="00E8461A">
        <w:rPr>
          <w:szCs w:val="22"/>
          <w:lang w:eastAsia="ko-KR"/>
        </w:rPr>
        <w:t> </w:t>
      </w:r>
      <w:r w:rsidRPr="00210652">
        <w:rPr>
          <w:szCs w:val="22"/>
          <w:lang w:eastAsia="ko-KR"/>
        </w:rPr>
        <w:t>][</w:t>
      </w:r>
      <w:r w:rsidRPr="00E8461A">
        <w:rPr>
          <w:szCs w:val="22"/>
          <w:lang w:eastAsia="ko-KR"/>
        </w:rPr>
        <w:t> </w:t>
      </w:r>
      <w:proofErr w:type="spellStart"/>
      <w:r w:rsidRPr="00210652">
        <w:rPr>
          <w:szCs w:val="22"/>
          <w:lang w:eastAsia="ko-KR"/>
        </w:rPr>
        <w:t>yB</w:t>
      </w:r>
      <w:proofErr w:type="spellEnd"/>
      <w:r w:rsidRPr="00E8461A">
        <w:rPr>
          <w:szCs w:val="22"/>
          <w:lang w:eastAsia="ko-KR"/>
        </w:rPr>
        <w:t> </w:t>
      </w:r>
      <w:r w:rsidRPr="00210652">
        <w:rPr>
          <w:szCs w:val="22"/>
          <w:lang w:eastAsia="ko-KR"/>
        </w:rPr>
        <w:t xml:space="preserve">] is equal or greater than </w:t>
      </w:r>
      <w:ins w:id="568" w:author="S127342" w:date="2012-02-03T11:07:00Z">
        <w:r w:rsidR="00E863CE">
          <w:rPr>
            <w:rFonts w:eastAsiaTheme="minorEastAsia" w:hint="eastAsia"/>
            <w:szCs w:val="22"/>
            <w:lang w:eastAsia="ja-JP"/>
          </w:rPr>
          <w:t>Max(</w:t>
        </w:r>
        <w:proofErr w:type="spellStart"/>
        <w:r w:rsidR="00E863CE">
          <w:rPr>
            <w:rFonts w:eastAsiaTheme="minorEastAsia" w:hint="eastAsia"/>
            <w:szCs w:val="22"/>
            <w:lang w:eastAsia="ja-JP"/>
          </w:rPr>
          <w:t>candModeList</w:t>
        </w:r>
        <w:proofErr w:type="spellEnd"/>
        <w:r w:rsidR="00E863CE">
          <w:rPr>
            <w:rFonts w:eastAsiaTheme="minorEastAsia" w:hint="eastAsia"/>
            <w:szCs w:val="22"/>
            <w:lang w:eastAsia="ja-JP"/>
          </w:rPr>
          <w:t xml:space="preserve">[0], </w:t>
        </w:r>
        <w:proofErr w:type="spellStart"/>
        <w:r w:rsidR="00E863CE">
          <w:rPr>
            <w:rFonts w:eastAsiaTheme="minorEastAsia" w:hint="eastAsia"/>
            <w:szCs w:val="22"/>
            <w:lang w:eastAsia="ja-JP"/>
          </w:rPr>
          <w:t>candModeList</w:t>
        </w:r>
        <w:proofErr w:type="spellEnd"/>
        <w:r w:rsidR="00E863CE">
          <w:rPr>
            <w:rFonts w:eastAsiaTheme="minorEastAsia" w:hint="eastAsia"/>
            <w:szCs w:val="22"/>
            <w:lang w:eastAsia="ja-JP"/>
          </w:rPr>
          <w:t>[1])</w:t>
        </w:r>
      </w:ins>
      <w:del w:id="569" w:author="S127342" w:date="2012-02-03T11:07:00Z">
        <w:r w:rsidRPr="00210652" w:rsidDel="00E863CE">
          <w:rPr>
            <w:szCs w:val="22"/>
            <w:lang w:eastAsia="ko-KR"/>
          </w:rPr>
          <w:delText>candModeList[</w:delText>
        </w:r>
        <w:r w:rsidRPr="00E8461A" w:rsidDel="00E863CE">
          <w:rPr>
            <w:szCs w:val="22"/>
            <w:lang w:eastAsia="ko-KR"/>
          </w:rPr>
          <w:delText> </w:delText>
        </w:r>
        <w:r w:rsidRPr="00210652" w:rsidDel="00E863CE">
          <w:rPr>
            <w:szCs w:val="22"/>
            <w:lang w:eastAsia="ko-KR"/>
          </w:rPr>
          <w:delText>1</w:delText>
        </w:r>
        <w:r w:rsidRPr="00E8461A" w:rsidDel="00E863CE">
          <w:rPr>
            <w:szCs w:val="22"/>
            <w:lang w:eastAsia="ko-KR"/>
          </w:rPr>
          <w:delText> </w:delText>
        </w:r>
        <w:r w:rsidRPr="00210652" w:rsidDel="00E863CE">
          <w:rPr>
            <w:szCs w:val="22"/>
            <w:lang w:eastAsia="ko-KR"/>
          </w:rPr>
          <w:delText>]</w:delText>
        </w:r>
      </w:del>
      <w:r w:rsidRPr="00210652">
        <w:rPr>
          <w:szCs w:val="22"/>
          <w:lang w:eastAsia="ko-KR"/>
        </w:rPr>
        <w:t xml:space="preserve">, the value of </w:t>
      </w:r>
      <w:proofErr w:type="spellStart"/>
      <w:r w:rsidRPr="00210652">
        <w:rPr>
          <w:szCs w:val="22"/>
          <w:lang w:eastAsia="ko-KR"/>
        </w:rPr>
        <w:t>IntraPredMode</w:t>
      </w:r>
      <w:proofErr w:type="spellEnd"/>
      <w:r w:rsidRPr="00210652">
        <w:rPr>
          <w:szCs w:val="22"/>
          <w:lang w:eastAsia="ko-KR"/>
        </w:rPr>
        <w:t>[</w:t>
      </w:r>
      <w:r w:rsidRPr="00E8461A">
        <w:rPr>
          <w:szCs w:val="22"/>
          <w:lang w:eastAsia="ko-KR"/>
        </w:rPr>
        <w:t> </w:t>
      </w:r>
      <w:proofErr w:type="spellStart"/>
      <w:r w:rsidRPr="00210652">
        <w:rPr>
          <w:szCs w:val="22"/>
          <w:lang w:eastAsia="ko-KR"/>
        </w:rPr>
        <w:t>xB</w:t>
      </w:r>
      <w:proofErr w:type="spellEnd"/>
      <w:r w:rsidRPr="00E8461A">
        <w:rPr>
          <w:szCs w:val="22"/>
          <w:lang w:eastAsia="ko-KR"/>
        </w:rPr>
        <w:t> </w:t>
      </w:r>
      <w:r w:rsidRPr="00210652">
        <w:rPr>
          <w:szCs w:val="22"/>
          <w:lang w:eastAsia="ko-KR"/>
        </w:rPr>
        <w:t>][</w:t>
      </w:r>
      <w:r w:rsidRPr="00E8461A">
        <w:rPr>
          <w:szCs w:val="22"/>
          <w:lang w:eastAsia="ko-KR"/>
        </w:rPr>
        <w:t> </w:t>
      </w:r>
      <w:proofErr w:type="spellStart"/>
      <w:r w:rsidRPr="00210652">
        <w:rPr>
          <w:szCs w:val="22"/>
          <w:lang w:eastAsia="ko-KR"/>
        </w:rPr>
        <w:t>yB</w:t>
      </w:r>
      <w:proofErr w:type="spellEnd"/>
      <w:r w:rsidRPr="00E8461A">
        <w:rPr>
          <w:szCs w:val="22"/>
          <w:lang w:eastAsia="ko-KR"/>
        </w:rPr>
        <w:t> </w:t>
      </w:r>
      <w:r w:rsidRPr="00210652">
        <w:rPr>
          <w:szCs w:val="22"/>
          <w:lang w:eastAsia="ko-KR"/>
        </w:rPr>
        <w:t>] is increased by one</w:t>
      </w:r>
    </w:p>
    <w:p w:rsidR="00942088" w:rsidRPr="00210652" w:rsidRDefault="00942088" w:rsidP="00942088">
      <w:pPr>
        <w:pStyle w:val="3"/>
        <w:rPr>
          <w:lang w:eastAsia="ko-KR"/>
        </w:rPr>
      </w:pPr>
      <w:bookmarkStart w:id="570" w:name="_Ref287029616"/>
      <w:bookmarkStart w:id="571" w:name="_Toc287363815"/>
      <w:bookmarkStart w:id="572" w:name="_Toc311217246"/>
      <w:bookmarkStart w:id="573" w:name="_Ref278061700"/>
      <w:r w:rsidRPr="00210652">
        <w:rPr>
          <w:lang w:eastAsia="ko-KR"/>
        </w:rPr>
        <w:t xml:space="preserve">Derivation process for </w:t>
      </w:r>
      <w:proofErr w:type="spellStart"/>
      <w:r w:rsidRPr="00210652">
        <w:rPr>
          <w:lang w:eastAsia="ko-KR"/>
        </w:rPr>
        <w:t>chroma</w:t>
      </w:r>
      <w:proofErr w:type="spellEnd"/>
      <w:r w:rsidRPr="00210652">
        <w:rPr>
          <w:lang w:eastAsia="ko-KR"/>
        </w:rPr>
        <w:t xml:space="preserve"> intra prediction mode</w:t>
      </w:r>
      <w:bookmarkEnd w:id="570"/>
      <w:bookmarkEnd w:id="571"/>
      <w:bookmarkEnd w:id="572"/>
    </w:p>
    <w:p w:rsidR="00942088" w:rsidRPr="00210652" w:rsidRDefault="00942088" w:rsidP="00942088">
      <w:pPr>
        <w:rPr>
          <w:lang w:eastAsia="ko-KR"/>
        </w:rPr>
      </w:pPr>
      <w:r w:rsidRPr="00210652">
        <w:rPr>
          <w:lang w:eastAsia="ko-KR"/>
        </w:rPr>
        <w:t xml:space="preserve">[Ed.: (WJ) this </w:t>
      </w:r>
      <w:proofErr w:type="spellStart"/>
      <w:r w:rsidRPr="00210652">
        <w:rPr>
          <w:lang w:eastAsia="ko-KR"/>
        </w:rPr>
        <w:t>subclause</w:t>
      </w:r>
      <w:proofErr w:type="spellEnd"/>
      <w:r w:rsidRPr="00210652">
        <w:rPr>
          <w:lang w:eastAsia="ko-KR"/>
        </w:rPr>
        <w:t xml:space="preserve"> may be moved to the semantics of </w:t>
      </w:r>
      <w:proofErr w:type="spellStart"/>
      <w:r w:rsidRPr="00210652">
        <w:rPr>
          <w:lang w:eastAsia="ko-KR"/>
        </w:rPr>
        <w:t>intra_chroma_pred_mode</w:t>
      </w:r>
      <w:proofErr w:type="spellEnd"/>
      <w:r w:rsidRPr="00210652">
        <w:rPr>
          <w:lang w:eastAsia="ko-KR"/>
        </w:rPr>
        <w:t xml:space="preserve"> syntax]</w:t>
      </w:r>
    </w:p>
    <w:p w:rsidR="00942088" w:rsidRPr="00210652" w:rsidRDefault="00942088" w:rsidP="00942088">
      <w:pPr>
        <w:rPr>
          <w:lang w:eastAsia="ko-KR"/>
        </w:rPr>
      </w:pPr>
      <w:r w:rsidRPr="00210652">
        <w:t xml:space="preserve">Input to this process </w:t>
      </w:r>
      <w:r w:rsidRPr="00210652">
        <w:rPr>
          <w:lang w:eastAsia="ko-KR"/>
        </w:rPr>
        <w:t>is a</w:t>
      </w:r>
      <w:r w:rsidRPr="00210652">
        <w:t xml:space="preserve"> </w:t>
      </w:r>
      <w:proofErr w:type="spellStart"/>
      <w:r w:rsidRPr="00210652">
        <w:t>luma</w:t>
      </w:r>
      <w:proofErr w:type="spellEnd"/>
      <w:r w:rsidRPr="00210652">
        <w:t xml:space="preserve"> location </w:t>
      </w:r>
      <w:proofErr w:type="gramStart"/>
      <w:r w:rsidRPr="00210652">
        <w:t>( </w:t>
      </w:r>
      <w:proofErr w:type="spellStart"/>
      <w:r w:rsidRPr="00210652">
        <w:t>xB</w:t>
      </w:r>
      <w:proofErr w:type="spellEnd"/>
      <w:proofErr w:type="gramEnd"/>
      <w:r w:rsidRPr="00210652">
        <w:t>, </w:t>
      </w:r>
      <w:proofErr w:type="spellStart"/>
      <w:r w:rsidRPr="00210652">
        <w:t>yB</w:t>
      </w:r>
      <w:proofErr w:type="spellEnd"/>
      <w:r w:rsidRPr="00210652">
        <w:t xml:space="preserve"> ) specifying the top-left </w:t>
      </w:r>
      <w:proofErr w:type="spellStart"/>
      <w:r w:rsidRPr="00210652">
        <w:t>luma</w:t>
      </w:r>
      <w:proofErr w:type="spellEnd"/>
      <w:r w:rsidRPr="00210652">
        <w:t xml:space="preserve"> sample of the current block relative to the top</w:t>
      </w:r>
      <w:r w:rsidRPr="00210652">
        <w:noBreakHyphen/>
      </w:r>
      <w:proofErr w:type="spellStart"/>
      <w:r w:rsidRPr="00210652">
        <w:t>left</w:t>
      </w:r>
      <w:proofErr w:type="spellEnd"/>
      <w:r w:rsidRPr="00210652">
        <w:t xml:space="preserve"> </w:t>
      </w:r>
      <w:proofErr w:type="spellStart"/>
      <w:r w:rsidRPr="00210652">
        <w:t>luma</w:t>
      </w:r>
      <w:proofErr w:type="spellEnd"/>
      <w:r w:rsidRPr="00210652">
        <w:t xml:space="preserve"> sample of the current picture</w:t>
      </w:r>
      <w:r w:rsidRPr="00210652">
        <w:rPr>
          <w:lang w:eastAsia="ko-KR"/>
        </w:rPr>
        <w:t>.</w:t>
      </w:r>
    </w:p>
    <w:p w:rsidR="00942088" w:rsidRPr="00210652" w:rsidRDefault="00942088" w:rsidP="00942088">
      <w:pPr>
        <w:tabs>
          <w:tab w:val="left" w:pos="284"/>
        </w:tabs>
        <w:ind w:left="284" w:hanging="284"/>
        <w:rPr>
          <w:lang w:eastAsia="ko-KR"/>
        </w:rPr>
      </w:pPr>
      <w:r w:rsidRPr="00210652">
        <w:rPr>
          <w:lang w:eastAsia="ko-KR"/>
        </w:rPr>
        <w:t xml:space="preserve">Output of this process is the variable </w:t>
      </w:r>
      <w:proofErr w:type="spellStart"/>
      <w:r w:rsidRPr="00210652">
        <w:rPr>
          <w:lang w:eastAsia="ko-KR"/>
        </w:rPr>
        <w:t>IntraPredModeC</w:t>
      </w:r>
      <w:proofErr w:type="spellEnd"/>
      <w:r w:rsidRPr="00210652">
        <w:rPr>
          <w:lang w:eastAsia="ko-KR"/>
        </w:rPr>
        <w:t>.</w:t>
      </w:r>
    </w:p>
    <w:p w:rsidR="00942088" w:rsidRPr="00210652" w:rsidRDefault="00942088" w:rsidP="00942088">
      <w:pPr>
        <w:rPr>
          <w:lang w:eastAsia="ko-KR"/>
        </w:rPr>
      </w:pPr>
      <w:r w:rsidRPr="00210652">
        <w:rPr>
          <w:lang w:eastAsia="ko-KR"/>
        </w:rPr>
        <w:t xml:space="preserve">The </w:t>
      </w:r>
      <w:proofErr w:type="spellStart"/>
      <w:r w:rsidRPr="00210652">
        <w:rPr>
          <w:lang w:eastAsia="ko-KR"/>
        </w:rPr>
        <w:t>chroma</w:t>
      </w:r>
      <w:proofErr w:type="spellEnd"/>
      <w:r w:rsidRPr="00210652">
        <w:rPr>
          <w:lang w:eastAsia="ko-KR"/>
        </w:rPr>
        <w:t xml:space="preserve"> intra prediction mode </w:t>
      </w:r>
      <w:proofErr w:type="spellStart"/>
      <w:r w:rsidRPr="00210652">
        <w:rPr>
          <w:lang w:eastAsia="ko-KR"/>
        </w:rPr>
        <w:t>IntraPredModeC</w:t>
      </w:r>
      <w:proofErr w:type="spellEnd"/>
      <w:r w:rsidRPr="00210652">
        <w:rPr>
          <w:lang w:eastAsia="ko-KR"/>
        </w:rPr>
        <w:t xml:space="preserve"> is derived as </w:t>
      </w:r>
      <w:proofErr w:type="spellStart"/>
      <w:r w:rsidRPr="00210652">
        <w:rPr>
          <w:lang w:eastAsia="ko-KR"/>
        </w:rPr>
        <w:t>specifed</w:t>
      </w:r>
      <w:proofErr w:type="spellEnd"/>
      <w:r w:rsidRPr="00210652">
        <w:rPr>
          <w:lang w:eastAsia="ko-KR"/>
        </w:rPr>
        <w:t xml:space="preserve"> in </w:t>
      </w:r>
      <w:r w:rsidR="0005626D" w:rsidRPr="00210652">
        <w:rPr>
          <w:lang w:eastAsia="ko-KR"/>
        </w:rPr>
        <w:fldChar w:fldCharType="begin" w:fldLock="1"/>
      </w:r>
      <w:r w:rsidRPr="00210652">
        <w:rPr>
          <w:lang w:eastAsia="ko-KR"/>
        </w:rPr>
        <w:instrText xml:space="preserve"> REF _Ref287043898 \h </w:instrText>
      </w:r>
      <w:r w:rsidR="0005626D" w:rsidRPr="00210652">
        <w:rPr>
          <w:lang w:eastAsia="ko-KR"/>
        </w:rPr>
      </w:r>
      <w:r w:rsidR="0005626D" w:rsidRPr="00210652">
        <w:rPr>
          <w:lang w:eastAsia="ko-KR"/>
        </w:rPr>
        <w:fldChar w:fldCharType="separate"/>
      </w:r>
      <w:r w:rsidRPr="00210652">
        <w:t>Table </w:t>
      </w:r>
      <w:r w:rsidRPr="00210652">
        <w:rPr>
          <w:noProof/>
        </w:rPr>
        <w:t>8</w:t>
      </w:r>
      <w:r w:rsidRPr="00210652">
        <w:noBreakHyphen/>
      </w:r>
      <w:r w:rsidRPr="00210652">
        <w:rPr>
          <w:noProof/>
        </w:rPr>
        <w:t>3</w:t>
      </w:r>
      <w:r w:rsidR="0005626D" w:rsidRPr="00210652">
        <w:rPr>
          <w:lang w:eastAsia="ko-KR"/>
        </w:rPr>
        <w:fldChar w:fldCharType="end"/>
      </w:r>
      <w:r w:rsidRPr="00210652">
        <w:rPr>
          <w:lang w:eastAsia="ko-KR"/>
        </w:rPr>
        <w:t xml:space="preserve"> or </w:t>
      </w:r>
      <w:r w:rsidR="0005626D" w:rsidRPr="00210652">
        <w:rPr>
          <w:lang w:eastAsia="ko-KR"/>
        </w:rPr>
        <w:fldChar w:fldCharType="begin" w:fldLock="1"/>
      </w:r>
      <w:r w:rsidRPr="00210652">
        <w:rPr>
          <w:lang w:eastAsia="ko-KR"/>
        </w:rPr>
        <w:instrText xml:space="preserve"> REF _Ref296587866 \h </w:instrText>
      </w:r>
      <w:r w:rsidR="0005626D" w:rsidRPr="00210652">
        <w:rPr>
          <w:lang w:eastAsia="ko-KR"/>
        </w:rPr>
      </w:r>
      <w:r w:rsidR="0005626D" w:rsidRPr="00210652">
        <w:rPr>
          <w:lang w:eastAsia="ko-KR"/>
        </w:rPr>
        <w:fldChar w:fldCharType="separate"/>
      </w:r>
      <w:r w:rsidRPr="00210652">
        <w:t>Table</w:t>
      </w:r>
      <w:r w:rsidRPr="00E8461A">
        <w:t> </w:t>
      </w:r>
      <w:r w:rsidRPr="00210652">
        <w:rPr>
          <w:noProof/>
        </w:rPr>
        <w:t>8</w:t>
      </w:r>
      <w:r w:rsidRPr="00210652">
        <w:noBreakHyphen/>
      </w:r>
      <w:r w:rsidRPr="00210652">
        <w:rPr>
          <w:noProof/>
        </w:rPr>
        <w:t>4</w:t>
      </w:r>
      <w:r w:rsidR="0005626D" w:rsidRPr="00210652">
        <w:rPr>
          <w:lang w:eastAsia="ko-KR"/>
        </w:rPr>
        <w:fldChar w:fldCharType="end"/>
      </w:r>
      <w:r w:rsidRPr="00210652">
        <w:rPr>
          <w:lang w:eastAsia="ko-KR"/>
        </w:rPr>
        <w:t xml:space="preserve"> with </w:t>
      </w:r>
      <w:proofErr w:type="spellStart"/>
      <w:r w:rsidRPr="00210652">
        <w:rPr>
          <w:lang w:eastAsia="ko-KR"/>
        </w:rPr>
        <w:t>intra_chroma_pred_mode</w:t>
      </w:r>
      <w:proofErr w:type="spellEnd"/>
      <w:r w:rsidRPr="00210652">
        <w:rPr>
          <w:lang w:eastAsia="ko-KR"/>
        </w:rPr>
        <w:t xml:space="preserve">, </w:t>
      </w:r>
      <w:proofErr w:type="spellStart"/>
      <w:proofErr w:type="gramStart"/>
      <w:r w:rsidRPr="00210652">
        <w:rPr>
          <w:lang w:eastAsia="ko-KR"/>
        </w:rPr>
        <w:t>IntraPredMode</w:t>
      </w:r>
      <w:proofErr w:type="spellEnd"/>
      <w:r w:rsidRPr="00210652">
        <w:rPr>
          <w:lang w:eastAsia="ko-KR"/>
        </w:rPr>
        <w:t>[</w:t>
      </w:r>
      <w:proofErr w:type="gramEnd"/>
      <w:r w:rsidRPr="00210652">
        <w:rPr>
          <w:lang w:eastAsia="ko-KR"/>
        </w:rPr>
        <w:t> </w:t>
      </w:r>
      <w:proofErr w:type="spellStart"/>
      <w:r w:rsidRPr="00210652">
        <w:rPr>
          <w:lang w:eastAsia="ko-KR"/>
        </w:rPr>
        <w:t>xB</w:t>
      </w:r>
      <w:proofErr w:type="spellEnd"/>
      <w:r w:rsidRPr="00210652">
        <w:rPr>
          <w:lang w:eastAsia="ko-KR"/>
        </w:rPr>
        <w:t> ][ </w:t>
      </w:r>
      <w:proofErr w:type="spellStart"/>
      <w:r w:rsidRPr="00210652">
        <w:rPr>
          <w:lang w:eastAsia="ko-KR"/>
        </w:rPr>
        <w:t>yB</w:t>
      </w:r>
      <w:proofErr w:type="spellEnd"/>
      <w:r w:rsidRPr="00210652">
        <w:rPr>
          <w:lang w:eastAsia="ko-KR"/>
        </w:rPr>
        <w:t xml:space="preserve"> ] and </w:t>
      </w:r>
      <w:proofErr w:type="spellStart"/>
      <w:r w:rsidRPr="00210652">
        <w:rPr>
          <w:lang w:eastAsia="ko-KR"/>
        </w:rPr>
        <w:t>chroma_pred_from_luma_enabled_flag</w:t>
      </w:r>
      <w:proofErr w:type="spellEnd"/>
      <w:r w:rsidRPr="00210652">
        <w:rPr>
          <w:lang w:eastAsia="ko-KR"/>
        </w:rPr>
        <w:t xml:space="preserve"> as inputs.</w:t>
      </w:r>
    </w:p>
    <w:p w:rsidR="00942088" w:rsidRPr="00E8461A" w:rsidRDefault="00942088" w:rsidP="00942088">
      <w:pPr>
        <w:pStyle w:val="afc"/>
        <w:rPr>
          <w:lang w:val="en-GB"/>
        </w:rPr>
      </w:pPr>
      <w:bookmarkStart w:id="574" w:name="_Ref287043898"/>
      <w:bookmarkStart w:id="575" w:name="_Toc287363928"/>
      <w:bookmarkStart w:id="576" w:name="_Toc293649368"/>
      <w:r w:rsidRPr="00E8461A">
        <w:rPr>
          <w:lang w:val="en-GB"/>
        </w:rPr>
        <w:lastRenderedPageBreak/>
        <w:t>Table </w:t>
      </w:r>
      <w:r w:rsidR="0005626D">
        <w:rPr>
          <w:lang w:val="en-GB"/>
        </w:rPr>
        <w:fldChar w:fldCharType="begin"/>
      </w:r>
      <w:r>
        <w:rPr>
          <w:lang w:val="en-GB"/>
        </w:rPr>
        <w:instrText xml:space="preserve"> STYLEREF 1 \s </w:instrText>
      </w:r>
      <w:r w:rsidR="0005626D">
        <w:rPr>
          <w:lang w:val="en-GB"/>
        </w:rPr>
        <w:fldChar w:fldCharType="separate"/>
      </w:r>
      <w:r>
        <w:rPr>
          <w:noProof/>
          <w:lang w:val="en-GB"/>
        </w:rPr>
        <w:t>8</w:t>
      </w:r>
      <w:r w:rsidR="0005626D">
        <w:rPr>
          <w:lang w:val="en-GB"/>
        </w:rPr>
        <w:fldChar w:fldCharType="end"/>
      </w:r>
      <w:r>
        <w:rPr>
          <w:lang w:val="en-GB"/>
        </w:rPr>
        <w:noBreakHyphen/>
      </w:r>
      <w:r w:rsidR="0005626D">
        <w:rPr>
          <w:lang w:val="en-GB"/>
        </w:rPr>
        <w:fldChar w:fldCharType="begin"/>
      </w:r>
      <w:r>
        <w:rPr>
          <w:lang w:val="en-GB"/>
        </w:rPr>
        <w:instrText xml:space="preserve"> SEQ Table \* ARABIC \s 1 </w:instrText>
      </w:r>
      <w:r w:rsidR="0005626D">
        <w:rPr>
          <w:lang w:val="en-GB"/>
        </w:rPr>
        <w:fldChar w:fldCharType="separate"/>
      </w:r>
      <w:r>
        <w:rPr>
          <w:noProof/>
          <w:lang w:val="en-GB"/>
        </w:rPr>
        <w:t>3</w:t>
      </w:r>
      <w:r w:rsidR="0005626D">
        <w:rPr>
          <w:lang w:val="en-GB"/>
        </w:rPr>
        <w:fldChar w:fldCharType="end"/>
      </w:r>
      <w:bookmarkEnd w:id="574"/>
      <w:r w:rsidRPr="00E8461A">
        <w:rPr>
          <w:lang w:val="en-GB"/>
        </w:rPr>
        <w:t xml:space="preserve"> – </w:t>
      </w:r>
      <w:r w:rsidRPr="00E8461A">
        <w:rPr>
          <w:lang w:val="en-GB" w:eastAsia="ko-KR"/>
        </w:rPr>
        <w:t xml:space="preserve">Specification of </w:t>
      </w:r>
      <w:proofErr w:type="spellStart"/>
      <w:r w:rsidRPr="00E8461A">
        <w:rPr>
          <w:lang w:val="en-GB" w:eastAsia="ko-KR"/>
        </w:rPr>
        <w:t>IntraPredModeC</w:t>
      </w:r>
      <w:proofErr w:type="spellEnd"/>
      <w:r w:rsidRPr="00E8461A">
        <w:rPr>
          <w:lang w:val="en-GB" w:eastAsia="ko-KR"/>
        </w:rPr>
        <w:t xml:space="preserve"> according to the values of </w:t>
      </w:r>
      <w:proofErr w:type="spellStart"/>
      <w:r w:rsidRPr="00E8461A">
        <w:rPr>
          <w:lang w:val="en-GB" w:eastAsia="ko-KR"/>
        </w:rPr>
        <w:t>intra_chroma_pred_mode</w:t>
      </w:r>
      <w:proofErr w:type="spellEnd"/>
      <w:r w:rsidRPr="00E8461A">
        <w:rPr>
          <w:lang w:val="en-GB" w:eastAsia="ko-KR"/>
        </w:rPr>
        <w:t xml:space="preserve"> and </w:t>
      </w:r>
      <w:proofErr w:type="spellStart"/>
      <w:proofErr w:type="gramStart"/>
      <w:r w:rsidRPr="00E8461A">
        <w:rPr>
          <w:lang w:val="en-GB" w:eastAsia="ko-KR"/>
        </w:rPr>
        <w:t>IntraPredMode</w:t>
      </w:r>
      <w:proofErr w:type="spellEnd"/>
      <w:r w:rsidRPr="00E8461A">
        <w:rPr>
          <w:lang w:val="en-GB" w:eastAsia="ko-KR"/>
        </w:rPr>
        <w:t>[</w:t>
      </w:r>
      <w:proofErr w:type="gramEnd"/>
      <w:r w:rsidRPr="00E8461A">
        <w:rPr>
          <w:lang w:val="en-GB" w:eastAsia="ko-KR"/>
        </w:rPr>
        <w:t> </w:t>
      </w:r>
      <w:proofErr w:type="spellStart"/>
      <w:r w:rsidRPr="00E8461A">
        <w:rPr>
          <w:lang w:val="en-GB" w:eastAsia="ko-KR"/>
        </w:rPr>
        <w:t>xB</w:t>
      </w:r>
      <w:proofErr w:type="spellEnd"/>
      <w:r w:rsidRPr="00E8461A">
        <w:rPr>
          <w:lang w:val="en-GB" w:eastAsia="ko-KR"/>
        </w:rPr>
        <w:t> ][ </w:t>
      </w:r>
      <w:proofErr w:type="spellStart"/>
      <w:r w:rsidRPr="00E8461A">
        <w:rPr>
          <w:lang w:val="en-GB" w:eastAsia="ko-KR"/>
        </w:rPr>
        <w:t>yB</w:t>
      </w:r>
      <w:proofErr w:type="spellEnd"/>
      <w:r w:rsidRPr="00E8461A">
        <w:rPr>
          <w:lang w:val="en-GB" w:eastAsia="ko-KR"/>
        </w:rPr>
        <w:t> ]</w:t>
      </w:r>
      <w:bookmarkEnd w:id="575"/>
      <w:bookmarkEnd w:id="576"/>
      <w:r w:rsidRPr="00E8461A">
        <w:rPr>
          <w:lang w:val="en-GB" w:eastAsia="ko-KR"/>
        </w:rPr>
        <w:t xml:space="preserve"> when </w:t>
      </w:r>
      <w:proofErr w:type="spellStart"/>
      <w:r w:rsidRPr="00E8461A">
        <w:rPr>
          <w:lang w:val="en-GB" w:eastAsia="ko-KR"/>
        </w:rPr>
        <w:t>chroma_pred_from_luma_enabled_flag</w:t>
      </w:r>
      <w:proofErr w:type="spellEnd"/>
      <w:r w:rsidRPr="00E8461A">
        <w:rPr>
          <w:lang w:val="en-GB" w:eastAsia="ko-KR"/>
        </w:rPr>
        <w:t xml:space="preserve"> is equal to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61"/>
        <w:gridCol w:w="516"/>
        <w:gridCol w:w="516"/>
        <w:gridCol w:w="516"/>
        <w:gridCol w:w="516"/>
        <w:gridCol w:w="1630"/>
      </w:tblGrid>
      <w:tr w:rsidR="00942088" w:rsidRPr="00210652" w:rsidTr="00C471C2">
        <w:trPr>
          <w:jc w:val="center"/>
        </w:trPr>
        <w:tc>
          <w:tcPr>
            <w:tcW w:w="0" w:type="auto"/>
            <w:vMerge w:val="restart"/>
            <w:vAlign w:val="center"/>
          </w:tcPr>
          <w:p w:rsidR="00942088" w:rsidRPr="00210652" w:rsidRDefault="00942088" w:rsidP="00C471C2">
            <w:pPr>
              <w:pStyle w:val="ae"/>
              <w:keepNext/>
              <w:keepLines/>
              <w:spacing w:beforeLines="25" w:afterLines="25"/>
              <w:jc w:val="center"/>
              <w:rPr>
                <w:b/>
                <w:bCs/>
                <w:lang w:eastAsia="ko-KR"/>
              </w:rPr>
              <w:pPrChange w:id="577" w:author="S127342" w:date="2012-02-04T02:54:00Z">
                <w:pPr>
                  <w:pStyle w:val="ae"/>
                  <w:keepNext/>
                  <w:keepLines/>
                  <w:spacing w:beforeLines="25" w:afterLines="25"/>
                  <w:jc w:val="center"/>
                </w:pPr>
              </w:pPrChange>
            </w:pPr>
            <w:proofErr w:type="spellStart"/>
            <w:r w:rsidRPr="00210652">
              <w:rPr>
                <w:b/>
                <w:bCs/>
                <w:lang w:eastAsia="ko-KR"/>
              </w:rPr>
              <w:t>intra_chroma_pred_mode</w:t>
            </w:r>
            <w:proofErr w:type="spellEnd"/>
          </w:p>
        </w:tc>
        <w:tc>
          <w:tcPr>
            <w:tcW w:w="0" w:type="auto"/>
            <w:gridSpan w:val="5"/>
          </w:tcPr>
          <w:p w:rsidR="00942088" w:rsidRPr="00210652" w:rsidRDefault="00942088" w:rsidP="00C471C2">
            <w:pPr>
              <w:pStyle w:val="ae"/>
              <w:keepNext/>
              <w:keepLines/>
              <w:spacing w:beforeLines="25" w:afterLines="25"/>
              <w:jc w:val="center"/>
              <w:rPr>
                <w:b/>
                <w:bCs/>
                <w:lang w:eastAsia="ko-KR"/>
              </w:rPr>
              <w:pPrChange w:id="578" w:author="S127342" w:date="2012-02-04T02:54:00Z">
                <w:pPr>
                  <w:pStyle w:val="ae"/>
                  <w:keepNext/>
                  <w:keepLines/>
                  <w:spacing w:beforeLines="25" w:afterLines="25"/>
                  <w:jc w:val="center"/>
                </w:pPr>
              </w:pPrChange>
            </w:pPr>
            <w:proofErr w:type="spellStart"/>
            <w:r w:rsidRPr="00210652">
              <w:rPr>
                <w:b/>
                <w:bCs/>
                <w:lang w:eastAsia="ko-KR"/>
              </w:rPr>
              <w:t>IntraPredMode</w:t>
            </w:r>
            <w:proofErr w:type="spellEnd"/>
            <w:r w:rsidRPr="00210652">
              <w:rPr>
                <w:b/>
                <w:bCs/>
                <w:lang w:eastAsia="ko-KR"/>
              </w:rPr>
              <w:t>[ </w:t>
            </w:r>
            <w:proofErr w:type="spellStart"/>
            <w:r w:rsidRPr="00210652">
              <w:rPr>
                <w:b/>
                <w:bCs/>
                <w:lang w:eastAsia="ko-KR"/>
              </w:rPr>
              <w:t>xB</w:t>
            </w:r>
            <w:proofErr w:type="spellEnd"/>
            <w:r w:rsidRPr="00210652">
              <w:rPr>
                <w:b/>
                <w:bCs/>
                <w:lang w:eastAsia="ko-KR"/>
              </w:rPr>
              <w:t> ][ </w:t>
            </w:r>
            <w:proofErr w:type="spellStart"/>
            <w:r w:rsidRPr="00210652">
              <w:rPr>
                <w:b/>
                <w:bCs/>
                <w:lang w:eastAsia="ko-KR"/>
              </w:rPr>
              <w:t>yB</w:t>
            </w:r>
            <w:proofErr w:type="spellEnd"/>
            <w:r w:rsidRPr="00210652">
              <w:rPr>
                <w:b/>
                <w:bCs/>
                <w:lang w:eastAsia="ko-KR"/>
              </w:rPr>
              <w:t> ]</w:t>
            </w:r>
          </w:p>
        </w:tc>
      </w:tr>
      <w:tr w:rsidR="00942088" w:rsidRPr="00210652" w:rsidTr="00C471C2">
        <w:trPr>
          <w:jc w:val="center"/>
        </w:trPr>
        <w:tc>
          <w:tcPr>
            <w:tcW w:w="0" w:type="auto"/>
            <w:vMerge/>
          </w:tcPr>
          <w:p w:rsidR="00942088" w:rsidRPr="00210652" w:rsidRDefault="00942088" w:rsidP="00C471C2">
            <w:pPr>
              <w:pStyle w:val="ae"/>
              <w:keepNext/>
              <w:keepLines/>
              <w:spacing w:beforeLines="25" w:afterLines="25"/>
              <w:jc w:val="center"/>
              <w:rPr>
                <w:b/>
                <w:bCs/>
                <w:lang w:eastAsia="ko-KR"/>
              </w:rPr>
              <w:pPrChange w:id="579" w:author="S127342" w:date="2012-02-04T02:54:00Z">
                <w:pPr>
                  <w:pStyle w:val="ae"/>
                  <w:keepNext/>
                  <w:keepLines/>
                  <w:spacing w:beforeLines="25" w:afterLines="25"/>
                  <w:jc w:val="center"/>
                </w:pPr>
              </w:pPrChange>
            </w:pPr>
          </w:p>
        </w:tc>
        <w:tc>
          <w:tcPr>
            <w:tcW w:w="0" w:type="auto"/>
          </w:tcPr>
          <w:p w:rsidR="00942088" w:rsidRPr="00210652" w:rsidRDefault="00942088" w:rsidP="00C471C2">
            <w:pPr>
              <w:pStyle w:val="ae"/>
              <w:keepNext/>
              <w:keepLines/>
              <w:spacing w:beforeLines="25" w:afterLines="25"/>
              <w:jc w:val="center"/>
              <w:rPr>
                <w:b/>
                <w:bCs/>
                <w:lang w:eastAsia="ko-KR"/>
              </w:rPr>
              <w:pPrChange w:id="580" w:author="S127342" w:date="2012-02-04T02:54:00Z">
                <w:pPr>
                  <w:pStyle w:val="ae"/>
                  <w:keepNext/>
                  <w:keepLines/>
                  <w:spacing w:beforeLines="25" w:afterLines="25"/>
                  <w:jc w:val="center"/>
                </w:pPr>
              </w:pPrChange>
            </w:pPr>
            <w:r w:rsidRPr="00210652">
              <w:rPr>
                <w:b/>
                <w:bCs/>
                <w:lang w:eastAsia="ko-KR"/>
              </w:rPr>
              <w:t>0</w:t>
            </w:r>
          </w:p>
        </w:tc>
        <w:tc>
          <w:tcPr>
            <w:tcW w:w="0" w:type="auto"/>
          </w:tcPr>
          <w:p w:rsidR="00942088" w:rsidRPr="00210652" w:rsidRDefault="00942088" w:rsidP="00C471C2">
            <w:pPr>
              <w:pStyle w:val="ae"/>
              <w:keepNext/>
              <w:keepLines/>
              <w:spacing w:beforeLines="25" w:afterLines="25"/>
              <w:jc w:val="center"/>
              <w:rPr>
                <w:b/>
                <w:bCs/>
                <w:lang w:eastAsia="ko-KR"/>
              </w:rPr>
              <w:pPrChange w:id="581" w:author="S127342" w:date="2012-02-04T02:54:00Z">
                <w:pPr>
                  <w:pStyle w:val="ae"/>
                  <w:keepNext/>
                  <w:keepLines/>
                  <w:spacing w:beforeLines="25" w:afterLines="25"/>
                  <w:jc w:val="center"/>
                </w:pPr>
              </w:pPrChange>
            </w:pPr>
            <w:r w:rsidRPr="00210652">
              <w:rPr>
                <w:b/>
                <w:bCs/>
                <w:lang w:eastAsia="ko-KR"/>
              </w:rPr>
              <w:t>1</w:t>
            </w:r>
          </w:p>
        </w:tc>
        <w:tc>
          <w:tcPr>
            <w:tcW w:w="0" w:type="auto"/>
          </w:tcPr>
          <w:p w:rsidR="00942088" w:rsidRPr="00210652" w:rsidRDefault="00942088" w:rsidP="00C471C2">
            <w:pPr>
              <w:pStyle w:val="ae"/>
              <w:keepNext/>
              <w:keepLines/>
              <w:spacing w:beforeLines="25" w:afterLines="25"/>
              <w:jc w:val="center"/>
              <w:rPr>
                <w:b/>
                <w:bCs/>
                <w:lang w:eastAsia="ko-KR"/>
              </w:rPr>
              <w:pPrChange w:id="582" w:author="S127342" w:date="2012-02-04T02:54:00Z">
                <w:pPr>
                  <w:pStyle w:val="ae"/>
                  <w:keepNext/>
                  <w:keepLines/>
                  <w:spacing w:beforeLines="25" w:afterLines="25"/>
                  <w:jc w:val="center"/>
                </w:pPr>
              </w:pPrChange>
            </w:pPr>
            <w:r w:rsidRPr="00210652">
              <w:rPr>
                <w:b/>
                <w:bCs/>
                <w:lang w:eastAsia="ko-KR"/>
              </w:rPr>
              <w:t>2</w:t>
            </w:r>
          </w:p>
        </w:tc>
        <w:tc>
          <w:tcPr>
            <w:tcW w:w="0" w:type="auto"/>
          </w:tcPr>
          <w:p w:rsidR="00942088" w:rsidRPr="00210652" w:rsidRDefault="00942088" w:rsidP="00C471C2">
            <w:pPr>
              <w:pStyle w:val="ae"/>
              <w:keepNext/>
              <w:keepLines/>
              <w:spacing w:beforeLines="25" w:afterLines="25"/>
              <w:jc w:val="center"/>
              <w:rPr>
                <w:b/>
                <w:bCs/>
                <w:lang w:eastAsia="ko-KR"/>
              </w:rPr>
              <w:pPrChange w:id="583" w:author="S127342" w:date="2012-02-04T02:54:00Z">
                <w:pPr>
                  <w:pStyle w:val="ae"/>
                  <w:keepNext/>
                  <w:keepLines/>
                  <w:spacing w:beforeLines="25" w:afterLines="25"/>
                  <w:jc w:val="center"/>
                </w:pPr>
              </w:pPrChange>
            </w:pPr>
            <w:r w:rsidRPr="00210652">
              <w:rPr>
                <w:b/>
                <w:bCs/>
                <w:lang w:eastAsia="ko-KR"/>
              </w:rPr>
              <w:t>3</w:t>
            </w:r>
          </w:p>
        </w:tc>
        <w:tc>
          <w:tcPr>
            <w:tcW w:w="0" w:type="auto"/>
          </w:tcPr>
          <w:p w:rsidR="00942088" w:rsidRPr="00210652" w:rsidRDefault="00942088" w:rsidP="00C471C2">
            <w:pPr>
              <w:pStyle w:val="ae"/>
              <w:keepNext/>
              <w:keepLines/>
              <w:spacing w:beforeLines="25" w:afterLines="25"/>
              <w:jc w:val="center"/>
              <w:rPr>
                <w:b/>
                <w:bCs/>
                <w:lang w:eastAsia="ko-KR"/>
              </w:rPr>
              <w:pPrChange w:id="584" w:author="S127342" w:date="2012-02-04T02:54:00Z">
                <w:pPr>
                  <w:pStyle w:val="ae"/>
                  <w:keepNext/>
                  <w:keepLines/>
                  <w:spacing w:beforeLines="25" w:afterLines="25"/>
                  <w:jc w:val="center"/>
                </w:pPr>
              </w:pPrChange>
            </w:pPr>
            <w:r w:rsidRPr="00210652">
              <w:rPr>
                <w:b/>
                <w:bCs/>
                <w:lang w:eastAsia="ko-KR"/>
              </w:rPr>
              <w:t>X ( 0 &lt;= X &lt; 35 )</w:t>
            </w:r>
          </w:p>
        </w:tc>
      </w:tr>
      <w:tr w:rsidR="00942088" w:rsidRPr="00210652" w:rsidTr="00C471C2">
        <w:trPr>
          <w:jc w:val="center"/>
        </w:trPr>
        <w:tc>
          <w:tcPr>
            <w:tcW w:w="0" w:type="auto"/>
          </w:tcPr>
          <w:p w:rsidR="00942088" w:rsidRPr="00210652" w:rsidRDefault="00942088" w:rsidP="00C471C2">
            <w:pPr>
              <w:keepNext/>
              <w:keepLines/>
              <w:spacing w:beforeLines="25" w:afterLines="25"/>
              <w:jc w:val="center"/>
              <w:pPrChange w:id="585" w:author="S127342" w:date="2012-02-04T02:54:00Z">
                <w:pPr>
                  <w:keepNext/>
                  <w:keepLines/>
                  <w:spacing w:beforeLines="25" w:afterLines="25"/>
                  <w:jc w:val="center"/>
                </w:pPr>
              </w:pPrChange>
            </w:pPr>
            <w:r w:rsidRPr="00210652">
              <w:t>0</w:t>
            </w:r>
          </w:p>
        </w:tc>
        <w:tc>
          <w:tcPr>
            <w:tcW w:w="0" w:type="auto"/>
          </w:tcPr>
          <w:p w:rsidR="00942088" w:rsidRPr="00210652" w:rsidRDefault="00EB7AF7" w:rsidP="00C471C2">
            <w:pPr>
              <w:keepNext/>
              <w:keepLines/>
              <w:spacing w:beforeLines="25" w:afterLines="25"/>
              <w:jc w:val="center"/>
              <w:rPr>
                <w:lang w:eastAsia="ko-KR"/>
              </w:rPr>
              <w:pPrChange w:id="586" w:author="S127342" w:date="2012-02-04T02:54:00Z">
                <w:pPr>
                  <w:keepNext/>
                  <w:keepLines/>
                  <w:spacing w:beforeLines="25" w:afterLines="25"/>
                  <w:jc w:val="center"/>
                </w:pPr>
              </w:pPrChange>
            </w:pPr>
            <w:ins w:id="587" w:author="S127342" w:date="2012-02-04T02:01:00Z">
              <w:r>
                <w:rPr>
                  <w:rFonts w:asciiTheme="minorEastAsia" w:eastAsiaTheme="minorEastAsia" w:hAnsiTheme="minorEastAsia" w:hint="eastAsia"/>
                  <w:lang w:eastAsia="ja-JP"/>
                </w:rPr>
                <w:t>5</w:t>
              </w:r>
            </w:ins>
            <w:r w:rsidR="00942088" w:rsidRPr="00210652">
              <w:rPr>
                <w:lang w:eastAsia="ko-KR"/>
              </w:rPr>
              <w:t>7</w:t>
            </w:r>
          </w:p>
        </w:tc>
        <w:tc>
          <w:tcPr>
            <w:tcW w:w="0" w:type="auto"/>
          </w:tcPr>
          <w:p w:rsidR="00942088" w:rsidRPr="00210652" w:rsidRDefault="00942088" w:rsidP="00C471C2">
            <w:pPr>
              <w:keepNext/>
              <w:keepLines/>
              <w:spacing w:beforeLines="25" w:afterLines="25"/>
              <w:jc w:val="center"/>
              <w:rPr>
                <w:lang w:eastAsia="ko-KR"/>
              </w:rPr>
              <w:pPrChange w:id="588" w:author="S127342" w:date="2012-02-04T02:54:00Z">
                <w:pPr>
                  <w:keepNext/>
                  <w:keepLines/>
                  <w:spacing w:beforeLines="25" w:afterLines="25"/>
                  <w:jc w:val="center"/>
                </w:pPr>
              </w:pPrChange>
            </w:pPr>
            <w:r w:rsidRPr="00210652">
              <w:rPr>
                <w:lang w:eastAsia="ko-KR"/>
              </w:rPr>
              <w:t>0</w:t>
            </w:r>
          </w:p>
        </w:tc>
        <w:tc>
          <w:tcPr>
            <w:tcW w:w="0" w:type="auto"/>
          </w:tcPr>
          <w:p w:rsidR="00942088" w:rsidRPr="00210652" w:rsidRDefault="00942088" w:rsidP="00C471C2">
            <w:pPr>
              <w:keepNext/>
              <w:keepLines/>
              <w:spacing w:beforeLines="25" w:afterLines="25"/>
              <w:jc w:val="center"/>
              <w:rPr>
                <w:lang w:eastAsia="ko-KR"/>
              </w:rPr>
              <w:pPrChange w:id="589" w:author="S127342" w:date="2012-02-04T02:54:00Z">
                <w:pPr>
                  <w:keepNext/>
                  <w:keepLines/>
                  <w:spacing w:beforeLines="25" w:afterLines="25"/>
                  <w:jc w:val="center"/>
                </w:pPr>
              </w:pPrChange>
            </w:pPr>
            <w:r w:rsidRPr="00210652">
              <w:rPr>
                <w:lang w:eastAsia="ko-KR"/>
              </w:rPr>
              <w:t>0</w:t>
            </w:r>
          </w:p>
        </w:tc>
        <w:tc>
          <w:tcPr>
            <w:tcW w:w="0" w:type="auto"/>
          </w:tcPr>
          <w:p w:rsidR="00942088" w:rsidRPr="00210652" w:rsidRDefault="00942088" w:rsidP="00C471C2">
            <w:pPr>
              <w:keepNext/>
              <w:keepLines/>
              <w:spacing w:beforeLines="25" w:afterLines="25"/>
              <w:jc w:val="center"/>
              <w:rPr>
                <w:lang w:eastAsia="ko-KR"/>
              </w:rPr>
              <w:pPrChange w:id="590" w:author="S127342" w:date="2012-02-04T02:54:00Z">
                <w:pPr>
                  <w:keepNext/>
                  <w:keepLines/>
                  <w:spacing w:beforeLines="25" w:afterLines="25"/>
                  <w:jc w:val="center"/>
                </w:pPr>
              </w:pPrChange>
            </w:pPr>
            <w:r w:rsidRPr="00210652">
              <w:rPr>
                <w:lang w:eastAsia="ko-KR"/>
              </w:rPr>
              <w:t>0</w:t>
            </w:r>
          </w:p>
        </w:tc>
        <w:tc>
          <w:tcPr>
            <w:tcW w:w="0" w:type="auto"/>
          </w:tcPr>
          <w:p w:rsidR="00942088" w:rsidRPr="00210652" w:rsidRDefault="00942088" w:rsidP="00C471C2">
            <w:pPr>
              <w:keepNext/>
              <w:keepLines/>
              <w:spacing w:beforeLines="25" w:afterLines="25"/>
              <w:jc w:val="center"/>
              <w:rPr>
                <w:lang w:eastAsia="ko-KR"/>
              </w:rPr>
              <w:pPrChange w:id="591" w:author="S127342" w:date="2012-02-04T02:54:00Z">
                <w:pPr>
                  <w:keepNext/>
                  <w:keepLines/>
                  <w:spacing w:beforeLines="25" w:afterLines="25"/>
                  <w:jc w:val="center"/>
                </w:pPr>
              </w:pPrChange>
            </w:pPr>
            <w:r w:rsidRPr="00210652">
              <w:rPr>
                <w:lang w:eastAsia="ko-KR"/>
              </w:rPr>
              <w:t>0</w:t>
            </w:r>
          </w:p>
        </w:tc>
      </w:tr>
      <w:tr w:rsidR="00942088" w:rsidRPr="00210652" w:rsidTr="00C471C2">
        <w:trPr>
          <w:jc w:val="center"/>
        </w:trPr>
        <w:tc>
          <w:tcPr>
            <w:tcW w:w="0" w:type="auto"/>
          </w:tcPr>
          <w:p w:rsidR="00942088" w:rsidRPr="00210652" w:rsidRDefault="00942088" w:rsidP="00C471C2">
            <w:pPr>
              <w:keepNext/>
              <w:keepLines/>
              <w:spacing w:beforeLines="25" w:afterLines="25"/>
              <w:jc w:val="center"/>
              <w:rPr>
                <w:rFonts w:ascii="Times" w:hAnsi="Times" w:cs="Times"/>
                <w:lang w:eastAsia="ko-KR"/>
              </w:rPr>
              <w:pPrChange w:id="592" w:author="S127342" w:date="2012-02-04T02:54:00Z">
                <w:pPr>
                  <w:keepNext/>
                  <w:keepLines/>
                  <w:spacing w:beforeLines="25" w:afterLines="25"/>
                  <w:jc w:val="center"/>
                </w:pPr>
              </w:pPrChange>
            </w:pPr>
            <w:r w:rsidRPr="00210652">
              <w:rPr>
                <w:rFonts w:ascii="Times" w:hAnsi="Times" w:cs="Times"/>
                <w:lang w:eastAsia="ko-KR"/>
              </w:rPr>
              <w:t>1</w:t>
            </w:r>
          </w:p>
        </w:tc>
        <w:tc>
          <w:tcPr>
            <w:tcW w:w="0" w:type="auto"/>
          </w:tcPr>
          <w:p w:rsidR="00942088" w:rsidRPr="00210652" w:rsidRDefault="00942088" w:rsidP="00C471C2">
            <w:pPr>
              <w:keepNext/>
              <w:keepLines/>
              <w:spacing w:beforeLines="25" w:afterLines="25"/>
              <w:jc w:val="center"/>
              <w:rPr>
                <w:lang w:eastAsia="ko-KR"/>
              </w:rPr>
              <w:pPrChange w:id="593" w:author="S127342" w:date="2012-02-04T02:54:00Z">
                <w:pPr>
                  <w:keepNext/>
                  <w:keepLines/>
                  <w:spacing w:beforeLines="25" w:afterLines="25"/>
                  <w:jc w:val="center"/>
                </w:pPr>
              </w:pPrChange>
            </w:pPr>
            <w:r w:rsidRPr="00210652">
              <w:rPr>
                <w:lang w:eastAsia="ko-KR"/>
              </w:rPr>
              <w:t>1</w:t>
            </w:r>
          </w:p>
        </w:tc>
        <w:tc>
          <w:tcPr>
            <w:tcW w:w="0" w:type="auto"/>
          </w:tcPr>
          <w:p w:rsidR="00C471C2" w:rsidRDefault="00942088" w:rsidP="00C471C2">
            <w:pPr>
              <w:keepNext/>
              <w:keepLines/>
              <w:spacing w:beforeLines="25" w:afterLines="25"/>
              <w:jc w:val="center"/>
              <w:rPr>
                <w:rFonts w:eastAsiaTheme="minorEastAsia"/>
                <w:lang w:eastAsia="ja-JP"/>
                <w:rPrChange w:id="594" w:author="S127342" w:date="2012-02-04T02:01:00Z">
                  <w:rPr>
                    <w:lang w:eastAsia="ko-KR"/>
                  </w:rPr>
                </w:rPrChange>
              </w:rPr>
              <w:pPrChange w:id="595" w:author="S127342" w:date="2012-02-04T02:54:00Z">
                <w:pPr>
                  <w:keepNext/>
                  <w:keepLines/>
                  <w:spacing w:beforeLines="25" w:afterLines="25"/>
                  <w:jc w:val="center"/>
                </w:pPr>
              </w:pPrChange>
            </w:pPr>
            <w:del w:id="596" w:author="S127342" w:date="2012-02-04T02:01:00Z">
              <w:r w:rsidRPr="00210652" w:rsidDel="00EB7AF7">
                <w:rPr>
                  <w:lang w:eastAsia="ko-KR"/>
                </w:rPr>
                <w:delText>7</w:delText>
              </w:r>
            </w:del>
            <w:ins w:id="597" w:author="S127342" w:date="2012-02-04T02:01:00Z">
              <w:r w:rsidR="00EB7AF7">
                <w:rPr>
                  <w:rFonts w:eastAsiaTheme="minorEastAsia" w:hint="eastAsia"/>
                  <w:lang w:eastAsia="ja-JP"/>
                </w:rPr>
                <w:t>5</w:t>
              </w:r>
            </w:ins>
          </w:p>
        </w:tc>
        <w:tc>
          <w:tcPr>
            <w:tcW w:w="0" w:type="auto"/>
          </w:tcPr>
          <w:p w:rsidR="00942088" w:rsidRPr="00210652" w:rsidRDefault="00942088" w:rsidP="00C471C2">
            <w:pPr>
              <w:keepNext/>
              <w:keepLines/>
              <w:spacing w:beforeLines="25" w:afterLines="25"/>
              <w:jc w:val="center"/>
              <w:rPr>
                <w:lang w:eastAsia="ko-KR"/>
              </w:rPr>
              <w:pPrChange w:id="598" w:author="S127342" w:date="2012-02-04T02:54:00Z">
                <w:pPr>
                  <w:keepNext/>
                  <w:keepLines/>
                  <w:spacing w:beforeLines="25" w:afterLines="25"/>
                  <w:jc w:val="center"/>
                </w:pPr>
              </w:pPrChange>
            </w:pPr>
            <w:r w:rsidRPr="00210652">
              <w:rPr>
                <w:lang w:eastAsia="ko-KR"/>
              </w:rPr>
              <w:t>0</w:t>
            </w:r>
          </w:p>
        </w:tc>
        <w:tc>
          <w:tcPr>
            <w:tcW w:w="0" w:type="auto"/>
          </w:tcPr>
          <w:p w:rsidR="00942088" w:rsidRPr="00210652" w:rsidRDefault="00942088" w:rsidP="00C471C2">
            <w:pPr>
              <w:keepNext/>
              <w:keepLines/>
              <w:spacing w:beforeLines="25" w:afterLines="25"/>
              <w:jc w:val="center"/>
              <w:rPr>
                <w:lang w:eastAsia="ko-KR"/>
              </w:rPr>
              <w:pPrChange w:id="599" w:author="S127342" w:date="2012-02-04T02:54:00Z">
                <w:pPr>
                  <w:keepNext/>
                  <w:keepLines/>
                  <w:spacing w:beforeLines="25" w:afterLines="25"/>
                  <w:jc w:val="center"/>
                </w:pPr>
              </w:pPrChange>
            </w:pPr>
            <w:r w:rsidRPr="00210652">
              <w:rPr>
                <w:lang w:eastAsia="ko-KR"/>
              </w:rPr>
              <w:t>0</w:t>
            </w:r>
          </w:p>
        </w:tc>
        <w:tc>
          <w:tcPr>
            <w:tcW w:w="0" w:type="auto"/>
          </w:tcPr>
          <w:p w:rsidR="00942088" w:rsidRPr="00210652" w:rsidRDefault="00942088" w:rsidP="00C471C2">
            <w:pPr>
              <w:keepNext/>
              <w:keepLines/>
              <w:spacing w:beforeLines="25" w:afterLines="25"/>
              <w:jc w:val="center"/>
              <w:rPr>
                <w:lang w:eastAsia="ko-KR"/>
              </w:rPr>
              <w:pPrChange w:id="600" w:author="S127342" w:date="2012-02-04T02:54:00Z">
                <w:pPr>
                  <w:keepNext/>
                  <w:keepLines/>
                  <w:spacing w:beforeLines="25" w:afterLines="25"/>
                  <w:jc w:val="center"/>
                </w:pPr>
              </w:pPrChange>
            </w:pPr>
            <w:r w:rsidRPr="00210652">
              <w:rPr>
                <w:lang w:eastAsia="ko-KR"/>
              </w:rPr>
              <w:t>1</w:t>
            </w:r>
          </w:p>
        </w:tc>
      </w:tr>
      <w:tr w:rsidR="00942088" w:rsidRPr="00210652" w:rsidTr="00C471C2">
        <w:trPr>
          <w:jc w:val="center"/>
        </w:trPr>
        <w:tc>
          <w:tcPr>
            <w:tcW w:w="0" w:type="auto"/>
          </w:tcPr>
          <w:p w:rsidR="00942088" w:rsidRPr="00210652" w:rsidRDefault="00942088" w:rsidP="00C471C2">
            <w:pPr>
              <w:keepNext/>
              <w:keepLines/>
              <w:spacing w:beforeLines="25" w:afterLines="25"/>
              <w:jc w:val="center"/>
              <w:rPr>
                <w:rFonts w:ascii="Times" w:hAnsi="Times" w:cs="Times"/>
                <w:lang w:eastAsia="ko-KR"/>
              </w:rPr>
              <w:pPrChange w:id="601" w:author="S127342" w:date="2012-02-04T02:54:00Z">
                <w:pPr>
                  <w:keepNext/>
                  <w:keepLines/>
                  <w:spacing w:beforeLines="25" w:afterLines="25"/>
                  <w:jc w:val="center"/>
                </w:pPr>
              </w:pPrChange>
            </w:pPr>
            <w:r w:rsidRPr="00210652">
              <w:rPr>
                <w:rFonts w:ascii="Times" w:hAnsi="Times" w:cs="Times"/>
                <w:lang w:eastAsia="ko-KR"/>
              </w:rPr>
              <w:t>2</w:t>
            </w:r>
          </w:p>
        </w:tc>
        <w:tc>
          <w:tcPr>
            <w:tcW w:w="0" w:type="auto"/>
          </w:tcPr>
          <w:p w:rsidR="00942088" w:rsidRPr="00210652" w:rsidRDefault="00942088" w:rsidP="00C471C2">
            <w:pPr>
              <w:keepNext/>
              <w:keepLines/>
              <w:spacing w:beforeLines="25" w:afterLines="25"/>
              <w:jc w:val="center"/>
              <w:rPr>
                <w:lang w:eastAsia="ko-KR"/>
              </w:rPr>
              <w:pPrChange w:id="602" w:author="S127342" w:date="2012-02-04T02:54:00Z">
                <w:pPr>
                  <w:keepNext/>
                  <w:keepLines/>
                  <w:spacing w:beforeLines="25" w:afterLines="25"/>
                  <w:jc w:val="center"/>
                </w:pPr>
              </w:pPrChange>
            </w:pPr>
            <w:r w:rsidRPr="00210652">
              <w:rPr>
                <w:lang w:eastAsia="ko-KR"/>
              </w:rPr>
              <w:t>2</w:t>
            </w:r>
          </w:p>
        </w:tc>
        <w:tc>
          <w:tcPr>
            <w:tcW w:w="0" w:type="auto"/>
          </w:tcPr>
          <w:p w:rsidR="00942088" w:rsidRPr="00210652" w:rsidRDefault="00942088" w:rsidP="00C471C2">
            <w:pPr>
              <w:keepNext/>
              <w:keepLines/>
              <w:spacing w:beforeLines="25" w:afterLines="25"/>
              <w:jc w:val="center"/>
              <w:rPr>
                <w:lang w:eastAsia="ko-KR"/>
              </w:rPr>
              <w:pPrChange w:id="603" w:author="S127342" w:date="2012-02-04T02:54:00Z">
                <w:pPr>
                  <w:keepNext/>
                  <w:keepLines/>
                  <w:spacing w:beforeLines="25" w:afterLines="25"/>
                  <w:jc w:val="center"/>
                </w:pPr>
              </w:pPrChange>
            </w:pPr>
            <w:r w:rsidRPr="00210652">
              <w:rPr>
                <w:lang w:eastAsia="ko-KR"/>
              </w:rPr>
              <w:t>2</w:t>
            </w:r>
          </w:p>
        </w:tc>
        <w:tc>
          <w:tcPr>
            <w:tcW w:w="0" w:type="auto"/>
          </w:tcPr>
          <w:p w:rsidR="00942088" w:rsidRPr="00EB7AF7" w:rsidRDefault="00942088" w:rsidP="00C471C2">
            <w:pPr>
              <w:keepNext/>
              <w:keepLines/>
              <w:spacing w:beforeLines="25" w:afterLines="25"/>
              <w:jc w:val="center"/>
              <w:rPr>
                <w:rFonts w:eastAsiaTheme="minorEastAsia"/>
                <w:lang w:eastAsia="ja-JP"/>
                <w:rPrChange w:id="604" w:author="S127342" w:date="2012-02-04T02:01:00Z">
                  <w:rPr>
                    <w:lang w:eastAsia="ko-KR"/>
                  </w:rPr>
                </w:rPrChange>
              </w:rPr>
              <w:pPrChange w:id="605" w:author="S127342" w:date="2012-02-04T02:54:00Z">
                <w:pPr>
                  <w:keepNext/>
                  <w:keepLines/>
                  <w:spacing w:beforeLines="25" w:afterLines="25"/>
                  <w:jc w:val="center"/>
                </w:pPr>
              </w:pPrChange>
            </w:pPr>
            <w:del w:id="606" w:author="S127342" w:date="2012-02-04T02:01:00Z">
              <w:r w:rsidRPr="00210652" w:rsidDel="00EB7AF7">
                <w:rPr>
                  <w:lang w:eastAsia="ko-KR"/>
                </w:rPr>
                <w:delText>7</w:delText>
              </w:r>
            </w:del>
            <w:ins w:id="607" w:author="S127342" w:date="2012-02-04T02:01:00Z">
              <w:r w:rsidR="00EB7AF7">
                <w:rPr>
                  <w:rFonts w:eastAsiaTheme="minorEastAsia" w:hint="eastAsia"/>
                  <w:lang w:eastAsia="ja-JP"/>
                </w:rPr>
                <w:t>5</w:t>
              </w:r>
            </w:ins>
          </w:p>
        </w:tc>
        <w:tc>
          <w:tcPr>
            <w:tcW w:w="0" w:type="auto"/>
          </w:tcPr>
          <w:p w:rsidR="00942088" w:rsidRPr="00210652" w:rsidRDefault="00942088" w:rsidP="00C471C2">
            <w:pPr>
              <w:keepNext/>
              <w:keepLines/>
              <w:spacing w:beforeLines="25" w:afterLines="25"/>
              <w:jc w:val="center"/>
              <w:rPr>
                <w:lang w:eastAsia="ko-KR"/>
              </w:rPr>
              <w:pPrChange w:id="608" w:author="S127342" w:date="2012-02-04T02:54:00Z">
                <w:pPr>
                  <w:keepNext/>
                  <w:keepLines/>
                  <w:spacing w:beforeLines="25" w:afterLines="25"/>
                  <w:jc w:val="center"/>
                </w:pPr>
              </w:pPrChange>
            </w:pPr>
            <w:r w:rsidRPr="00210652">
              <w:rPr>
                <w:lang w:eastAsia="ko-KR"/>
              </w:rPr>
              <w:t>1</w:t>
            </w:r>
          </w:p>
        </w:tc>
        <w:tc>
          <w:tcPr>
            <w:tcW w:w="0" w:type="auto"/>
          </w:tcPr>
          <w:p w:rsidR="00942088" w:rsidRPr="00210652" w:rsidRDefault="00942088" w:rsidP="00C471C2">
            <w:pPr>
              <w:keepNext/>
              <w:keepLines/>
              <w:spacing w:beforeLines="25" w:afterLines="25"/>
              <w:jc w:val="center"/>
              <w:rPr>
                <w:lang w:eastAsia="ko-KR"/>
              </w:rPr>
              <w:pPrChange w:id="609" w:author="S127342" w:date="2012-02-04T02:54:00Z">
                <w:pPr>
                  <w:keepNext/>
                  <w:keepLines/>
                  <w:spacing w:beforeLines="25" w:afterLines="25"/>
                  <w:jc w:val="center"/>
                </w:pPr>
              </w:pPrChange>
            </w:pPr>
            <w:r w:rsidRPr="00210652">
              <w:rPr>
                <w:lang w:eastAsia="ko-KR"/>
              </w:rPr>
              <w:t>2</w:t>
            </w:r>
          </w:p>
        </w:tc>
      </w:tr>
      <w:tr w:rsidR="00942088" w:rsidRPr="00210652" w:rsidTr="00C471C2">
        <w:trPr>
          <w:jc w:val="center"/>
        </w:trPr>
        <w:tc>
          <w:tcPr>
            <w:tcW w:w="0" w:type="auto"/>
          </w:tcPr>
          <w:p w:rsidR="00942088" w:rsidRPr="00210652" w:rsidRDefault="00942088" w:rsidP="00C471C2">
            <w:pPr>
              <w:keepNext/>
              <w:keepLines/>
              <w:spacing w:beforeLines="25" w:afterLines="25"/>
              <w:jc w:val="center"/>
              <w:rPr>
                <w:rFonts w:ascii="Times" w:hAnsi="Times" w:cs="Times"/>
                <w:lang w:eastAsia="ko-KR"/>
              </w:rPr>
              <w:pPrChange w:id="610" w:author="S127342" w:date="2012-02-04T02:54:00Z">
                <w:pPr>
                  <w:keepNext/>
                  <w:keepLines/>
                  <w:spacing w:beforeLines="25" w:afterLines="25"/>
                  <w:jc w:val="center"/>
                </w:pPr>
              </w:pPrChange>
            </w:pPr>
            <w:r w:rsidRPr="00210652">
              <w:rPr>
                <w:rFonts w:ascii="Times" w:hAnsi="Times" w:cs="Times"/>
                <w:lang w:eastAsia="ko-KR"/>
              </w:rPr>
              <w:t>3</w:t>
            </w:r>
          </w:p>
        </w:tc>
        <w:tc>
          <w:tcPr>
            <w:tcW w:w="0" w:type="auto"/>
          </w:tcPr>
          <w:p w:rsidR="00942088" w:rsidRPr="00210652" w:rsidRDefault="00942088" w:rsidP="00C471C2">
            <w:pPr>
              <w:keepNext/>
              <w:keepLines/>
              <w:spacing w:beforeLines="25" w:afterLines="25"/>
              <w:jc w:val="center"/>
              <w:rPr>
                <w:lang w:eastAsia="ko-KR"/>
              </w:rPr>
              <w:pPrChange w:id="611" w:author="S127342" w:date="2012-02-04T02:54:00Z">
                <w:pPr>
                  <w:keepNext/>
                  <w:keepLines/>
                  <w:spacing w:beforeLines="25" w:afterLines="25"/>
                  <w:jc w:val="center"/>
                </w:pPr>
              </w:pPrChange>
            </w:pPr>
            <w:r w:rsidRPr="00210652">
              <w:rPr>
                <w:lang w:eastAsia="ko-KR"/>
              </w:rPr>
              <w:t>3</w:t>
            </w:r>
          </w:p>
        </w:tc>
        <w:tc>
          <w:tcPr>
            <w:tcW w:w="0" w:type="auto"/>
          </w:tcPr>
          <w:p w:rsidR="00942088" w:rsidRPr="00210652" w:rsidRDefault="00942088" w:rsidP="00C471C2">
            <w:pPr>
              <w:keepNext/>
              <w:keepLines/>
              <w:spacing w:beforeLines="25" w:afterLines="25"/>
              <w:jc w:val="center"/>
              <w:rPr>
                <w:lang w:eastAsia="ko-KR"/>
              </w:rPr>
              <w:pPrChange w:id="612" w:author="S127342" w:date="2012-02-04T02:54:00Z">
                <w:pPr>
                  <w:keepNext/>
                  <w:keepLines/>
                  <w:spacing w:beforeLines="25" w:afterLines="25"/>
                  <w:jc w:val="center"/>
                </w:pPr>
              </w:pPrChange>
            </w:pPr>
            <w:r w:rsidRPr="00210652">
              <w:rPr>
                <w:lang w:eastAsia="ko-KR"/>
              </w:rPr>
              <w:t>3</w:t>
            </w:r>
          </w:p>
        </w:tc>
        <w:tc>
          <w:tcPr>
            <w:tcW w:w="0" w:type="auto"/>
          </w:tcPr>
          <w:p w:rsidR="00942088" w:rsidRPr="00210652" w:rsidRDefault="00942088" w:rsidP="00C471C2">
            <w:pPr>
              <w:keepNext/>
              <w:keepLines/>
              <w:spacing w:beforeLines="25" w:afterLines="25"/>
              <w:jc w:val="center"/>
              <w:rPr>
                <w:highlight w:val="yellow"/>
                <w:lang w:eastAsia="ko-KR"/>
              </w:rPr>
              <w:pPrChange w:id="613" w:author="S127342" w:date="2012-02-04T02:54:00Z">
                <w:pPr>
                  <w:keepNext/>
                  <w:keepLines/>
                  <w:spacing w:beforeLines="25" w:afterLines="25"/>
                  <w:jc w:val="center"/>
                </w:pPr>
              </w:pPrChange>
            </w:pPr>
            <w:r w:rsidRPr="00210652">
              <w:rPr>
                <w:lang w:eastAsia="ko-KR"/>
              </w:rPr>
              <w:t>3</w:t>
            </w:r>
          </w:p>
        </w:tc>
        <w:tc>
          <w:tcPr>
            <w:tcW w:w="0" w:type="auto"/>
          </w:tcPr>
          <w:p w:rsidR="00942088" w:rsidRPr="00EB7AF7" w:rsidRDefault="00942088" w:rsidP="00C471C2">
            <w:pPr>
              <w:keepNext/>
              <w:keepLines/>
              <w:spacing w:beforeLines="25" w:afterLines="25"/>
              <w:jc w:val="center"/>
              <w:rPr>
                <w:rFonts w:eastAsiaTheme="minorEastAsia"/>
                <w:lang w:eastAsia="ja-JP"/>
              </w:rPr>
              <w:pPrChange w:id="614" w:author="S127342" w:date="2012-02-04T02:54:00Z">
                <w:pPr>
                  <w:keepNext/>
                  <w:keepLines/>
                  <w:spacing w:beforeLines="25" w:afterLines="25"/>
                  <w:jc w:val="center"/>
                </w:pPr>
              </w:pPrChange>
            </w:pPr>
            <w:del w:id="615" w:author="S127342" w:date="2012-02-04T02:01:00Z">
              <w:r w:rsidRPr="00210652" w:rsidDel="00EB7AF7">
                <w:rPr>
                  <w:lang w:eastAsia="ko-KR"/>
                </w:rPr>
                <w:delText>7</w:delText>
              </w:r>
            </w:del>
            <w:ins w:id="616" w:author="S127342" w:date="2012-02-04T02:01:00Z">
              <w:r w:rsidR="00EB7AF7">
                <w:rPr>
                  <w:rFonts w:eastAsiaTheme="minorEastAsia" w:hint="eastAsia"/>
                  <w:lang w:eastAsia="ja-JP"/>
                </w:rPr>
                <w:t>5</w:t>
              </w:r>
            </w:ins>
          </w:p>
        </w:tc>
        <w:tc>
          <w:tcPr>
            <w:tcW w:w="0" w:type="auto"/>
          </w:tcPr>
          <w:p w:rsidR="00942088" w:rsidRPr="00210652" w:rsidRDefault="00942088" w:rsidP="00C471C2">
            <w:pPr>
              <w:keepNext/>
              <w:keepLines/>
              <w:spacing w:beforeLines="25" w:afterLines="25"/>
              <w:jc w:val="center"/>
              <w:rPr>
                <w:lang w:eastAsia="ko-KR"/>
              </w:rPr>
              <w:pPrChange w:id="617" w:author="S127342" w:date="2012-02-04T02:54:00Z">
                <w:pPr>
                  <w:keepNext/>
                  <w:keepLines/>
                  <w:spacing w:beforeLines="25" w:afterLines="25"/>
                  <w:jc w:val="center"/>
                </w:pPr>
              </w:pPrChange>
            </w:pPr>
            <w:r w:rsidRPr="00210652">
              <w:rPr>
                <w:lang w:eastAsia="ko-KR"/>
              </w:rPr>
              <w:t>3</w:t>
            </w:r>
          </w:p>
        </w:tc>
      </w:tr>
      <w:tr w:rsidR="00942088" w:rsidRPr="00210652" w:rsidTr="00C471C2">
        <w:trPr>
          <w:jc w:val="center"/>
        </w:trPr>
        <w:tc>
          <w:tcPr>
            <w:tcW w:w="0" w:type="auto"/>
          </w:tcPr>
          <w:p w:rsidR="00942088" w:rsidRPr="00210652" w:rsidRDefault="00942088" w:rsidP="00C471C2">
            <w:pPr>
              <w:keepNext/>
              <w:keepLines/>
              <w:spacing w:beforeLines="25" w:afterLines="25"/>
              <w:jc w:val="center"/>
              <w:rPr>
                <w:rFonts w:ascii="Times" w:hAnsi="Times" w:cs="Times"/>
                <w:lang w:eastAsia="ko-KR"/>
              </w:rPr>
              <w:pPrChange w:id="618" w:author="S127342" w:date="2012-02-04T02:54:00Z">
                <w:pPr>
                  <w:keepNext/>
                  <w:keepLines/>
                  <w:spacing w:beforeLines="25" w:afterLines="25"/>
                  <w:jc w:val="center"/>
                </w:pPr>
              </w:pPrChange>
            </w:pPr>
            <w:r w:rsidRPr="00210652">
              <w:rPr>
                <w:rFonts w:ascii="Times" w:hAnsi="Times" w:cs="Times"/>
                <w:lang w:eastAsia="ko-KR"/>
              </w:rPr>
              <w:t>4</w:t>
            </w:r>
          </w:p>
        </w:tc>
        <w:tc>
          <w:tcPr>
            <w:tcW w:w="0" w:type="auto"/>
          </w:tcPr>
          <w:p w:rsidR="00942088" w:rsidRPr="00210652" w:rsidRDefault="00942088" w:rsidP="00C471C2">
            <w:pPr>
              <w:keepNext/>
              <w:keepLines/>
              <w:spacing w:beforeLines="25" w:afterLines="25"/>
              <w:jc w:val="center"/>
              <w:rPr>
                <w:lang w:eastAsia="ko-KR"/>
              </w:rPr>
              <w:pPrChange w:id="619" w:author="S127342" w:date="2012-02-04T02:54:00Z">
                <w:pPr>
                  <w:keepNext/>
                  <w:keepLines/>
                  <w:spacing w:beforeLines="25" w:afterLines="25"/>
                  <w:jc w:val="center"/>
                </w:pPr>
              </w:pPrChange>
            </w:pPr>
            <w:r w:rsidRPr="00210652">
              <w:rPr>
                <w:lang w:eastAsia="ko-KR"/>
              </w:rPr>
              <w:t>LM</w:t>
            </w:r>
          </w:p>
        </w:tc>
        <w:tc>
          <w:tcPr>
            <w:tcW w:w="0" w:type="auto"/>
          </w:tcPr>
          <w:p w:rsidR="00942088" w:rsidRPr="00210652" w:rsidRDefault="00942088" w:rsidP="00C471C2">
            <w:pPr>
              <w:keepNext/>
              <w:keepLines/>
              <w:spacing w:beforeLines="25" w:afterLines="25"/>
              <w:jc w:val="center"/>
              <w:rPr>
                <w:lang w:eastAsia="ko-KR"/>
              </w:rPr>
              <w:pPrChange w:id="620" w:author="S127342" w:date="2012-02-04T02:54:00Z">
                <w:pPr>
                  <w:keepNext/>
                  <w:keepLines/>
                  <w:spacing w:beforeLines="25" w:afterLines="25"/>
                  <w:jc w:val="center"/>
                </w:pPr>
              </w:pPrChange>
            </w:pPr>
            <w:r w:rsidRPr="00210652">
              <w:rPr>
                <w:lang w:eastAsia="ko-KR"/>
              </w:rPr>
              <w:t>LM</w:t>
            </w:r>
          </w:p>
        </w:tc>
        <w:tc>
          <w:tcPr>
            <w:tcW w:w="0" w:type="auto"/>
          </w:tcPr>
          <w:p w:rsidR="00942088" w:rsidRPr="00210652" w:rsidRDefault="00942088" w:rsidP="00C471C2">
            <w:pPr>
              <w:keepNext/>
              <w:keepLines/>
              <w:spacing w:beforeLines="25" w:afterLines="25"/>
              <w:jc w:val="center"/>
              <w:rPr>
                <w:lang w:eastAsia="ko-KR"/>
              </w:rPr>
              <w:pPrChange w:id="621" w:author="S127342" w:date="2012-02-04T02:54:00Z">
                <w:pPr>
                  <w:keepNext/>
                  <w:keepLines/>
                  <w:spacing w:beforeLines="25" w:afterLines="25"/>
                  <w:jc w:val="center"/>
                </w:pPr>
              </w:pPrChange>
            </w:pPr>
            <w:r w:rsidRPr="00210652">
              <w:rPr>
                <w:lang w:eastAsia="ko-KR"/>
              </w:rPr>
              <w:t>LM</w:t>
            </w:r>
          </w:p>
        </w:tc>
        <w:tc>
          <w:tcPr>
            <w:tcW w:w="0" w:type="auto"/>
          </w:tcPr>
          <w:p w:rsidR="00942088" w:rsidRPr="00210652" w:rsidRDefault="00942088" w:rsidP="00C471C2">
            <w:pPr>
              <w:keepNext/>
              <w:keepLines/>
              <w:spacing w:beforeLines="25" w:afterLines="25"/>
              <w:jc w:val="center"/>
              <w:rPr>
                <w:lang w:eastAsia="ko-KR"/>
              </w:rPr>
              <w:pPrChange w:id="622" w:author="S127342" w:date="2012-02-04T02:54:00Z">
                <w:pPr>
                  <w:keepNext/>
                  <w:keepLines/>
                  <w:spacing w:beforeLines="25" w:afterLines="25"/>
                  <w:jc w:val="center"/>
                </w:pPr>
              </w:pPrChange>
            </w:pPr>
            <w:r w:rsidRPr="00210652">
              <w:rPr>
                <w:lang w:eastAsia="ko-KR"/>
              </w:rPr>
              <w:t>LM</w:t>
            </w:r>
          </w:p>
        </w:tc>
        <w:tc>
          <w:tcPr>
            <w:tcW w:w="0" w:type="auto"/>
          </w:tcPr>
          <w:p w:rsidR="00942088" w:rsidRPr="00210652" w:rsidRDefault="00942088" w:rsidP="00C471C2">
            <w:pPr>
              <w:keepNext/>
              <w:keepLines/>
              <w:spacing w:beforeLines="25" w:afterLines="25"/>
              <w:jc w:val="center"/>
              <w:rPr>
                <w:lang w:eastAsia="ko-KR"/>
              </w:rPr>
              <w:pPrChange w:id="623" w:author="S127342" w:date="2012-02-04T02:54:00Z">
                <w:pPr>
                  <w:keepNext/>
                  <w:keepLines/>
                  <w:spacing w:beforeLines="25" w:afterLines="25"/>
                  <w:jc w:val="center"/>
                </w:pPr>
              </w:pPrChange>
            </w:pPr>
            <w:r w:rsidRPr="00210652">
              <w:rPr>
                <w:lang w:eastAsia="ko-KR"/>
              </w:rPr>
              <w:t>LM</w:t>
            </w:r>
          </w:p>
        </w:tc>
      </w:tr>
      <w:tr w:rsidR="00942088" w:rsidRPr="00210652" w:rsidTr="00C471C2">
        <w:trPr>
          <w:jc w:val="center"/>
        </w:trPr>
        <w:tc>
          <w:tcPr>
            <w:tcW w:w="0" w:type="auto"/>
          </w:tcPr>
          <w:p w:rsidR="00942088" w:rsidRPr="00210652" w:rsidRDefault="00942088" w:rsidP="00C471C2">
            <w:pPr>
              <w:keepNext/>
              <w:keepLines/>
              <w:spacing w:beforeLines="25" w:afterLines="25"/>
              <w:jc w:val="center"/>
              <w:rPr>
                <w:rFonts w:ascii="Times" w:hAnsi="Times" w:cs="Times"/>
                <w:lang w:eastAsia="ko-KR"/>
              </w:rPr>
              <w:pPrChange w:id="624" w:author="S127342" w:date="2012-02-04T02:54:00Z">
                <w:pPr>
                  <w:keepNext/>
                  <w:keepLines/>
                  <w:spacing w:beforeLines="25" w:afterLines="25"/>
                  <w:jc w:val="center"/>
                </w:pPr>
              </w:pPrChange>
            </w:pPr>
            <w:r w:rsidRPr="00210652">
              <w:rPr>
                <w:rFonts w:ascii="Times" w:hAnsi="Times" w:cs="Times"/>
                <w:lang w:eastAsia="ko-KR"/>
              </w:rPr>
              <w:t>5</w:t>
            </w:r>
          </w:p>
        </w:tc>
        <w:tc>
          <w:tcPr>
            <w:tcW w:w="0" w:type="auto"/>
          </w:tcPr>
          <w:p w:rsidR="00942088" w:rsidRPr="00210652" w:rsidRDefault="00942088" w:rsidP="00C471C2">
            <w:pPr>
              <w:keepNext/>
              <w:keepLines/>
              <w:spacing w:beforeLines="25" w:afterLines="25"/>
              <w:jc w:val="center"/>
              <w:rPr>
                <w:lang w:eastAsia="ko-KR"/>
              </w:rPr>
              <w:pPrChange w:id="625" w:author="S127342" w:date="2012-02-04T02:54:00Z">
                <w:pPr>
                  <w:keepNext/>
                  <w:keepLines/>
                  <w:spacing w:beforeLines="25" w:afterLines="25"/>
                  <w:jc w:val="center"/>
                </w:pPr>
              </w:pPrChange>
            </w:pPr>
            <w:r w:rsidRPr="00210652">
              <w:rPr>
                <w:lang w:eastAsia="ko-KR"/>
              </w:rPr>
              <w:t>0</w:t>
            </w:r>
          </w:p>
        </w:tc>
        <w:tc>
          <w:tcPr>
            <w:tcW w:w="0" w:type="auto"/>
          </w:tcPr>
          <w:p w:rsidR="00942088" w:rsidRPr="00210652" w:rsidRDefault="00942088" w:rsidP="00C471C2">
            <w:pPr>
              <w:keepNext/>
              <w:keepLines/>
              <w:spacing w:beforeLines="25" w:afterLines="25"/>
              <w:jc w:val="center"/>
              <w:rPr>
                <w:lang w:eastAsia="ko-KR"/>
              </w:rPr>
              <w:pPrChange w:id="626" w:author="S127342" w:date="2012-02-04T02:54:00Z">
                <w:pPr>
                  <w:keepNext/>
                  <w:keepLines/>
                  <w:spacing w:beforeLines="25" w:afterLines="25"/>
                  <w:jc w:val="center"/>
                </w:pPr>
              </w:pPrChange>
            </w:pPr>
            <w:r w:rsidRPr="00210652">
              <w:rPr>
                <w:lang w:eastAsia="ko-KR"/>
              </w:rPr>
              <w:t>1</w:t>
            </w:r>
          </w:p>
        </w:tc>
        <w:tc>
          <w:tcPr>
            <w:tcW w:w="0" w:type="auto"/>
          </w:tcPr>
          <w:p w:rsidR="00942088" w:rsidRPr="00210652" w:rsidRDefault="00942088" w:rsidP="00C471C2">
            <w:pPr>
              <w:keepNext/>
              <w:keepLines/>
              <w:spacing w:beforeLines="25" w:afterLines="25"/>
              <w:jc w:val="center"/>
              <w:rPr>
                <w:lang w:eastAsia="ko-KR"/>
              </w:rPr>
              <w:pPrChange w:id="627" w:author="S127342" w:date="2012-02-04T02:54:00Z">
                <w:pPr>
                  <w:keepNext/>
                  <w:keepLines/>
                  <w:spacing w:beforeLines="25" w:afterLines="25"/>
                  <w:jc w:val="center"/>
                </w:pPr>
              </w:pPrChange>
            </w:pPr>
            <w:r w:rsidRPr="00210652">
              <w:rPr>
                <w:lang w:eastAsia="ko-KR"/>
              </w:rPr>
              <w:t>2</w:t>
            </w:r>
          </w:p>
        </w:tc>
        <w:tc>
          <w:tcPr>
            <w:tcW w:w="0" w:type="auto"/>
          </w:tcPr>
          <w:p w:rsidR="00942088" w:rsidRPr="00210652" w:rsidRDefault="00942088" w:rsidP="00C471C2">
            <w:pPr>
              <w:keepNext/>
              <w:keepLines/>
              <w:spacing w:beforeLines="25" w:afterLines="25"/>
              <w:jc w:val="center"/>
              <w:rPr>
                <w:lang w:eastAsia="ko-KR"/>
              </w:rPr>
              <w:pPrChange w:id="628" w:author="S127342" w:date="2012-02-04T02:54:00Z">
                <w:pPr>
                  <w:keepNext/>
                  <w:keepLines/>
                  <w:spacing w:beforeLines="25" w:afterLines="25"/>
                  <w:jc w:val="center"/>
                </w:pPr>
              </w:pPrChange>
            </w:pPr>
            <w:r w:rsidRPr="00210652">
              <w:rPr>
                <w:lang w:eastAsia="ko-KR"/>
              </w:rPr>
              <w:t>3</w:t>
            </w:r>
          </w:p>
        </w:tc>
        <w:tc>
          <w:tcPr>
            <w:tcW w:w="0" w:type="auto"/>
          </w:tcPr>
          <w:p w:rsidR="00942088" w:rsidRPr="00210652" w:rsidRDefault="00942088" w:rsidP="00C471C2">
            <w:pPr>
              <w:keepNext/>
              <w:keepLines/>
              <w:spacing w:beforeLines="25" w:afterLines="25"/>
              <w:jc w:val="center"/>
              <w:rPr>
                <w:lang w:eastAsia="ko-KR"/>
              </w:rPr>
              <w:pPrChange w:id="629" w:author="S127342" w:date="2012-02-04T02:54:00Z">
                <w:pPr>
                  <w:keepNext/>
                  <w:keepLines/>
                  <w:spacing w:beforeLines="25" w:afterLines="25"/>
                  <w:jc w:val="center"/>
                </w:pPr>
              </w:pPrChange>
            </w:pPr>
            <w:r w:rsidRPr="00210652">
              <w:rPr>
                <w:lang w:eastAsia="ko-KR"/>
              </w:rPr>
              <w:t>X</w:t>
            </w:r>
          </w:p>
        </w:tc>
      </w:tr>
    </w:tbl>
    <w:p w:rsidR="00942088" w:rsidRPr="00E8461A" w:rsidRDefault="00942088" w:rsidP="00942088">
      <w:pPr>
        <w:pStyle w:val="afc"/>
        <w:rPr>
          <w:lang w:val="en-GB" w:eastAsia="ko-KR"/>
        </w:rPr>
      </w:pPr>
      <w:bookmarkStart w:id="630" w:name="_Ref296587866"/>
      <w:r w:rsidRPr="00E8461A">
        <w:rPr>
          <w:lang w:val="en-GB"/>
        </w:rPr>
        <w:t>Table </w:t>
      </w:r>
      <w:r w:rsidR="0005626D">
        <w:rPr>
          <w:lang w:val="en-GB"/>
        </w:rPr>
        <w:fldChar w:fldCharType="begin"/>
      </w:r>
      <w:r>
        <w:rPr>
          <w:lang w:val="en-GB"/>
        </w:rPr>
        <w:instrText xml:space="preserve"> STYLEREF 1 \s </w:instrText>
      </w:r>
      <w:r w:rsidR="0005626D">
        <w:rPr>
          <w:lang w:val="en-GB"/>
        </w:rPr>
        <w:fldChar w:fldCharType="separate"/>
      </w:r>
      <w:r>
        <w:rPr>
          <w:noProof/>
          <w:lang w:val="en-GB"/>
        </w:rPr>
        <w:t>8</w:t>
      </w:r>
      <w:r w:rsidR="0005626D">
        <w:rPr>
          <w:lang w:val="en-GB"/>
        </w:rPr>
        <w:fldChar w:fldCharType="end"/>
      </w:r>
      <w:r>
        <w:rPr>
          <w:lang w:val="en-GB"/>
        </w:rPr>
        <w:noBreakHyphen/>
      </w:r>
      <w:r w:rsidR="0005626D">
        <w:rPr>
          <w:lang w:val="en-GB"/>
        </w:rPr>
        <w:fldChar w:fldCharType="begin"/>
      </w:r>
      <w:r>
        <w:rPr>
          <w:lang w:val="en-GB"/>
        </w:rPr>
        <w:instrText xml:space="preserve"> SEQ Table \* ARABIC \s 1 </w:instrText>
      </w:r>
      <w:r w:rsidR="0005626D">
        <w:rPr>
          <w:lang w:val="en-GB"/>
        </w:rPr>
        <w:fldChar w:fldCharType="separate"/>
      </w:r>
      <w:r>
        <w:rPr>
          <w:noProof/>
          <w:lang w:val="en-GB"/>
        </w:rPr>
        <w:t>4</w:t>
      </w:r>
      <w:r w:rsidR="0005626D">
        <w:rPr>
          <w:lang w:val="en-GB"/>
        </w:rPr>
        <w:fldChar w:fldCharType="end"/>
      </w:r>
      <w:bookmarkEnd w:id="630"/>
      <w:r w:rsidRPr="00E8461A">
        <w:rPr>
          <w:lang w:val="en-GB" w:eastAsia="ko-KR"/>
        </w:rPr>
        <w:t xml:space="preserve"> </w:t>
      </w:r>
      <w:r w:rsidRPr="00E8461A">
        <w:rPr>
          <w:lang w:val="en-GB"/>
        </w:rPr>
        <w:t xml:space="preserve">– </w:t>
      </w:r>
      <w:r w:rsidRPr="00E8461A">
        <w:rPr>
          <w:lang w:val="en-GB" w:eastAsia="ko-KR"/>
        </w:rPr>
        <w:t xml:space="preserve">Specification of </w:t>
      </w:r>
      <w:proofErr w:type="spellStart"/>
      <w:r w:rsidRPr="00E8461A">
        <w:rPr>
          <w:lang w:val="en-GB" w:eastAsia="ko-KR"/>
        </w:rPr>
        <w:t>IntraPredModeC</w:t>
      </w:r>
      <w:proofErr w:type="spellEnd"/>
      <w:r w:rsidRPr="00E8461A">
        <w:rPr>
          <w:lang w:val="en-GB" w:eastAsia="ko-KR"/>
        </w:rPr>
        <w:t xml:space="preserve"> according to the values of </w:t>
      </w:r>
      <w:proofErr w:type="spellStart"/>
      <w:r w:rsidRPr="00E8461A">
        <w:rPr>
          <w:lang w:val="en-GB" w:eastAsia="ko-KR"/>
        </w:rPr>
        <w:t>intra_chroma_pred_mode</w:t>
      </w:r>
      <w:proofErr w:type="spellEnd"/>
      <w:r w:rsidRPr="00E8461A">
        <w:rPr>
          <w:lang w:val="en-GB" w:eastAsia="ko-KR"/>
        </w:rPr>
        <w:t xml:space="preserve"> and </w:t>
      </w:r>
      <w:proofErr w:type="spellStart"/>
      <w:proofErr w:type="gramStart"/>
      <w:r w:rsidRPr="00E8461A">
        <w:rPr>
          <w:lang w:val="en-GB" w:eastAsia="ko-KR"/>
        </w:rPr>
        <w:t>IntraPredMode</w:t>
      </w:r>
      <w:proofErr w:type="spellEnd"/>
      <w:r w:rsidRPr="00E8461A">
        <w:rPr>
          <w:lang w:val="en-GB" w:eastAsia="ko-KR"/>
        </w:rPr>
        <w:t>[</w:t>
      </w:r>
      <w:proofErr w:type="gramEnd"/>
      <w:r w:rsidRPr="00E8461A">
        <w:rPr>
          <w:lang w:val="en-GB" w:eastAsia="ko-KR"/>
        </w:rPr>
        <w:t> </w:t>
      </w:r>
      <w:proofErr w:type="spellStart"/>
      <w:r w:rsidRPr="00E8461A">
        <w:rPr>
          <w:lang w:val="en-GB" w:eastAsia="ko-KR"/>
        </w:rPr>
        <w:t>xB</w:t>
      </w:r>
      <w:proofErr w:type="spellEnd"/>
      <w:r w:rsidRPr="00E8461A">
        <w:rPr>
          <w:lang w:val="en-GB" w:eastAsia="ko-KR"/>
        </w:rPr>
        <w:t> ][ </w:t>
      </w:r>
      <w:proofErr w:type="spellStart"/>
      <w:r w:rsidRPr="00E8461A">
        <w:rPr>
          <w:lang w:val="en-GB" w:eastAsia="ko-KR"/>
        </w:rPr>
        <w:t>yB</w:t>
      </w:r>
      <w:proofErr w:type="spellEnd"/>
      <w:r w:rsidRPr="00E8461A">
        <w:rPr>
          <w:lang w:val="en-GB" w:eastAsia="ko-KR"/>
        </w:rPr>
        <w:t xml:space="preserve"> ] when </w:t>
      </w:r>
      <w:proofErr w:type="spellStart"/>
      <w:r w:rsidRPr="00E8461A">
        <w:rPr>
          <w:lang w:val="en-GB" w:eastAsia="ko-KR"/>
        </w:rPr>
        <w:t>chroma_pred_from_luma_enabled_flag</w:t>
      </w:r>
      <w:proofErr w:type="spellEnd"/>
      <w:r w:rsidRPr="00E8461A">
        <w:rPr>
          <w:lang w:val="en-GB" w:eastAsia="ko-KR"/>
        </w:rPr>
        <w:t xml:space="preserve"> is equal to 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61"/>
        <w:gridCol w:w="561"/>
        <w:gridCol w:w="561"/>
        <w:gridCol w:w="604"/>
        <w:gridCol w:w="517"/>
        <w:gridCol w:w="1674"/>
      </w:tblGrid>
      <w:tr w:rsidR="00942088" w:rsidRPr="00210652" w:rsidTr="00C471C2">
        <w:trPr>
          <w:jc w:val="center"/>
        </w:trPr>
        <w:tc>
          <w:tcPr>
            <w:tcW w:w="0" w:type="auto"/>
            <w:vMerge w:val="restart"/>
            <w:vAlign w:val="center"/>
          </w:tcPr>
          <w:p w:rsidR="00942088" w:rsidRPr="00210652" w:rsidRDefault="00942088" w:rsidP="00C471C2">
            <w:pPr>
              <w:pStyle w:val="ae"/>
              <w:keepNext/>
              <w:keepLines/>
              <w:spacing w:beforeLines="25" w:afterLines="25"/>
              <w:jc w:val="center"/>
              <w:rPr>
                <w:b/>
                <w:bCs/>
                <w:lang w:eastAsia="ko-KR"/>
              </w:rPr>
              <w:pPrChange w:id="631" w:author="S127342" w:date="2012-02-04T02:54:00Z">
                <w:pPr>
                  <w:pStyle w:val="ae"/>
                  <w:keepNext/>
                  <w:keepLines/>
                  <w:spacing w:beforeLines="25" w:afterLines="25"/>
                  <w:jc w:val="center"/>
                </w:pPr>
              </w:pPrChange>
            </w:pPr>
            <w:proofErr w:type="spellStart"/>
            <w:r w:rsidRPr="00210652">
              <w:rPr>
                <w:b/>
                <w:bCs/>
                <w:lang w:eastAsia="ko-KR"/>
              </w:rPr>
              <w:t>intra_chroma_pred_mode</w:t>
            </w:r>
            <w:proofErr w:type="spellEnd"/>
          </w:p>
        </w:tc>
        <w:tc>
          <w:tcPr>
            <w:tcW w:w="3917" w:type="dxa"/>
            <w:gridSpan w:val="5"/>
          </w:tcPr>
          <w:p w:rsidR="00942088" w:rsidRPr="00210652" w:rsidRDefault="00942088" w:rsidP="00C471C2">
            <w:pPr>
              <w:pStyle w:val="ae"/>
              <w:keepNext/>
              <w:keepLines/>
              <w:spacing w:beforeLines="25" w:afterLines="25"/>
              <w:jc w:val="center"/>
              <w:rPr>
                <w:b/>
                <w:bCs/>
                <w:lang w:eastAsia="ko-KR"/>
              </w:rPr>
              <w:pPrChange w:id="632" w:author="S127342" w:date="2012-02-04T02:54:00Z">
                <w:pPr>
                  <w:pStyle w:val="ae"/>
                  <w:keepNext/>
                  <w:keepLines/>
                  <w:spacing w:beforeLines="25" w:afterLines="25"/>
                  <w:jc w:val="center"/>
                </w:pPr>
              </w:pPrChange>
            </w:pPr>
            <w:proofErr w:type="spellStart"/>
            <w:r w:rsidRPr="00210652">
              <w:rPr>
                <w:b/>
                <w:bCs/>
                <w:lang w:eastAsia="ko-KR"/>
              </w:rPr>
              <w:t>IntraPredMode</w:t>
            </w:r>
            <w:proofErr w:type="spellEnd"/>
            <w:r w:rsidRPr="00210652">
              <w:rPr>
                <w:b/>
                <w:bCs/>
                <w:lang w:eastAsia="ko-KR"/>
              </w:rPr>
              <w:t>[ </w:t>
            </w:r>
            <w:proofErr w:type="spellStart"/>
            <w:r w:rsidRPr="00210652">
              <w:rPr>
                <w:b/>
                <w:bCs/>
                <w:lang w:eastAsia="ko-KR"/>
              </w:rPr>
              <w:t>xB</w:t>
            </w:r>
            <w:proofErr w:type="spellEnd"/>
            <w:r w:rsidRPr="00210652">
              <w:rPr>
                <w:b/>
                <w:bCs/>
                <w:lang w:eastAsia="ko-KR"/>
              </w:rPr>
              <w:t> ][ </w:t>
            </w:r>
            <w:proofErr w:type="spellStart"/>
            <w:r w:rsidRPr="00210652">
              <w:rPr>
                <w:b/>
                <w:bCs/>
                <w:lang w:eastAsia="ko-KR"/>
              </w:rPr>
              <w:t>yB</w:t>
            </w:r>
            <w:proofErr w:type="spellEnd"/>
            <w:r w:rsidRPr="00210652">
              <w:rPr>
                <w:b/>
                <w:bCs/>
                <w:lang w:eastAsia="ko-KR"/>
              </w:rPr>
              <w:t> ]</w:t>
            </w:r>
          </w:p>
        </w:tc>
      </w:tr>
      <w:tr w:rsidR="00942088" w:rsidRPr="00210652" w:rsidTr="00C471C2">
        <w:trPr>
          <w:jc w:val="center"/>
        </w:trPr>
        <w:tc>
          <w:tcPr>
            <w:tcW w:w="0" w:type="auto"/>
            <w:vMerge/>
          </w:tcPr>
          <w:p w:rsidR="00942088" w:rsidRPr="00210652" w:rsidRDefault="00942088" w:rsidP="00C471C2">
            <w:pPr>
              <w:pStyle w:val="ae"/>
              <w:keepNext/>
              <w:keepLines/>
              <w:spacing w:beforeLines="25" w:afterLines="25"/>
              <w:jc w:val="center"/>
              <w:rPr>
                <w:b/>
                <w:bCs/>
                <w:lang w:eastAsia="ko-KR"/>
              </w:rPr>
              <w:pPrChange w:id="633" w:author="S127342" w:date="2012-02-04T02:54:00Z">
                <w:pPr>
                  <w:pStyle w:val="ae"/>
                  <w:keepNext/>
                  <w:keepLines/>
                  <w:spacing w:beforeLines="25" w:afterLines="25"/>
                  <w:jc w:val="center"/>
                </w:pPr>
              </w:pPrChange>
            </w:pPr>
          </w:p>
        </w:tc>
        <w:tc>
          <w:tcPr>
            <w:tcW w:w="561" w:type="dxa"/>
          </w:tcPr>
          <w:p w:rsidR="00942088" w:rsidRPr="00210652" w:rsidRDefault="00942088" w:rsidP="00C471C2">
            <w:pPr>
              <w:pStyle w:val="ae"/>
              <w:keepNext/>
              <w:keepLines/>
              <w:spacing w:beforeLines="25" w:afterLines="25"/>
              <w:jc w:val="center"/>
              <w:rPr>
                <w:b/>
                <w:bCs/>
                <w:lang w:eastAsia="ko-KR"/>
              </w:rPr>
              <w:pPrChange w:id="634" w:author="S127342" w:date="2012-02-04T02:54:00Z">
                <w:pPr>
                  <w:pStyle w:val="ae"/>
                  <w:keepNext/>
                  <w:keepLines/>
                  <w:spacing w:beforeLines="25" w:afterLines="25"/>
                  <w:jc w:val="center"/>
                </w:pPr>
              </w:pPrChange>
            </w:pPr>
            <w:r w:rsidRPr="00210652">
              <w:rPr>
                <w:b/>
                <w:bCs/>
                <w:lang w:eastAsia="ko-KR"/>
              </w:rPr>
              <w:t>0</w:t>
            </w:r>
          </w:p>
        </w:tc>
        <w:tc>
          <w:tcPr>
            <w:tcW w:w="561" w:type="dxa"/>
          </w:tcPr>
          <w:p w:rsidR="00942088" w:rsidRPr="00210652" w:rsidRDefault="00942088" w:rsidP="00C471C2">
            <w:pPr>
              <w:pStyle w:val="ae"/>
              <w:keepNext/>
              <w:keepLines/>
              <w:spacing w:beforeLines="25" w:afterLines="25"/>
              <w:jc w:val="center"/>
              <w:rPr>
                <w:b/>
                <w:bCs/>
                <w:lang w:eastAsia="ko-KR"/>
              </w:rPr>
              <w:pPrChange w:id="635" w:author="S127342" w:date="2012-02-04T02:54:00Z">
                <w:pPr>
                  <w:pStyle w:val="ae"/>
                  <w:keepNext/>
                  <w:keepLines/>
                  <w:spacing w:beforeLines="25" w:afterLines="25"/>
                  <w:jc w:val="center"/>
                </w:pPr>
              </w:pPrChange>
            </w:pPr>
            <w:r w:rsidRPr="00210652">
              <w:rPr>
                <w:b/>
                <w:bCs/>
                <w:lang w:eastAsia="ko-KR"/>
              </w:rPr>
              <w:t>1</w:t>
            </w:r>
          </w:p>
        </w:tc>
        <w:tc>
          <w:tcPr>
            <w:tcW w:w="604" w:type="dxa"/>
          </w:tcPr>
          <w:p w:rsidR="00942088" w:rsidRPr="00210652" w:rsidRDefault="00942088" w:rsidP="00C471C2">
            <w:pPr>
              <w:pStyle w:val="ae"/>
              <w:keepNext/>
              <w:keepLines/>
              <w:spacing w:beforeLines="25" w:afterLines="25"/>
              <w:jc w:val="center"/>
              <w:rPr>
                <w:b/>
                <w:bCs/>
                <w:lang w:eastAsia="ko-KR"/>
              </w:rPr>
              <w:pPrChange w:id="636" w:author="S127342" w:date="2012-02-04T02:54:00Z">
                <w:pPr>
                  <w:pStyle w:val="ae"/>
                  <w:keepNext/>
                  <w:keepLines/>
                  <w:spacing w:beforeLines="25" w:afterLines="25"/>
                  <w:jc w:val="center"/>
                </w:pPr>
              </w:pPrChange>
            </w:pPr>
            <w:r w:rsidRPr="00210652">
              <w:rPr>
                <w:b/>
                <w:bCs/>
                <w:lang w:eastAsia="ko-KR"/>
              </w:rPr>
              <w:t>2</w:t>
            </w:r>
          </w:p>
        </w:tc>
        <w:tc>
          <w:tcPr>
            <w:tcW w:w="517" w:type="dxa"/>
          </w:tcPr>
          <w:p w:rsidR="00942088" w:rsidRPr="00210652" w:rsidRDefault="00942088" w:rsidP="00C471C2">
            <w:pPr>
              <w:pStyle w:val="ae"/>
              <w:keepNext/>
              <w:keepLines/>
              <w:spacing w:beforeLines="25" w:afterLines="25"/>
              <w:jc w:val="center"/>
              <w:rPr>
                <w:b/>
                <w:bCs/>
                <w:lang w:eastAsia="ko-KR"/>
              </w:rPr>
              <w:pPrChange w:id="637" w:author="S127342" w:date="2012-02-04T02:54:00Z">
                <w:pPr>
                  <w:pStyle w:val="ae"/>
                  <w:keepNext/>
                  <w:keepLines/>
                  <w:spacing w:beforeLines="25" w:afterLines="25"/>
                  <w:jc w:val="center"/>
                </w:pPr>
              </w:pPrChange>
            </w:pPr>
            <w:r w:rsidRPr="00210652">
              <w:rPr>
                <w:b/>
                <w:bCs/>
                <w:lang w:eastAsia="ko-KR"/>
              </w:rPr>
              <w:t>3</w:t>
            </w:r>
          </w:p>
        </w:tc>
        <w:tc>
          <w:tcPr>
            <w:tcW w:w="1674" w:type="dxa"/>
          </w:tcPr>
          <w:p w:rsidR="00942088" w:rsidRPr="00210652" w:rsidRDefault="00942088" w:rsidP="00C471C2">
            <w:pPr>
              <w:pStyle w:val="ae"/>
              <w:keepNext/>
              <w:keepLines/>
              <w:spacing w:beforeLines="25" w:afterLines="25"/>
              <w:jc w:val="center"/>
              <w:rPr>
                <w:b/>
                <w:bCs/>
                <w:lang w:eastAsia="ko-KR"/>
              </w:rPr>
              <w:pPrChange w:id="638" w:author="S127342" w:date="2012-02-04T02:54:00Z">
                <w:pPr>
                  <w:pStyle w:val="ae"/>
                  <w:keepNext/>
                  <w:keepLines/>
                  <w:spacing w:beforeLines="25" w:afterLines="25"/>
                  <w:jc w:val="center"/>
                </w:pPr>
              </w:pPrChange>
            </w:pPr>
            <w:r w:rsidRPr="00210652">
              <w:rPr>
                <w:b/>
                <w:bCs/>
                <w:lang w:eastAsia="ko-KR"/>
              </w:rPr>
              <w:t>X ( 0 &lt;= X &lt; 35 )</w:t>
            </w:r>
          </w:p>
        </w:tc>
      </w:tr>
      <w:tr w:rsidR="00942088" w:rsidRPr="00210652" w:rsidTr="00C471C2">
        <w:trPr>
          <w:jc w:val="center"/>
        </w:trPr>
        <w:tc>
          <w:tcPr>
            <w:tcW w:w="0" w:type="auto"/>
          </w:tcPr>
          <w:p w:rsidR="00942088" w:rsidRPr="00210652" w:rsidRDefault="00942088" w:rsidP="00C471C2">
            <w:pPr>
              <w:keepNext/>
              <w:keepLines/>
              <w:spacing w:beforeLines="25" w:afterLines="25"/>
              <w:jc w:val="center"/>
              <w:rPr>
                <w:rFonts w:ascii="Times" w:hAnsi="Times" w:cs="Times"/>
                <w:lang w:eastAsia="ko-KR"/>
              </w:rPr>
              <w:pPrChange w:id="639" w:author="S127342" w:date="2012-02-04T02:54:00Z">
                <w:pPr>
                  <w:keepNext/>
                  <w:keepLines/>
                  <w:spacing w:beforeLines="25" w:afterLines="25"/>
                  <w:jc w:val="center"/>
                </w:pPr>
              </w:pPrChange>
            </w:pPr>
            <w:r w:rsidRPr="00210652">
              <w:rPr>
                <w:rFonts w:ascii="Times" w:hAnsi="Times" w:cs="Times"/>
                <w:lang w:eastAsia="ko-KR"/>
              </w:rPr>
              <w:t>0</w:t>
            </w:r>
          </w:p>
        </w:tc>
        <w:tc>
          <w:tcPr>
            <w:tcW w:w="561" w:type="dxa"/>
          </w:tcPr>
          <w:p w:rsidR="00942088" w:rsidRPr="00EB7AF7" w:rsidRDefault="00942088" w:rsidP="00C471C2">
            <w:pPr>
              <w:keepNext/>
              <w:keepLines/>
              <w:spacing w:beforeLines="25" w:afterLines="25"/>
              <w:jc w:val="center"/>
              <w:rPr>
                <w:rFonts w:eastAsiaTheme="minorEastAsia"/>
                <w:lang w:eastAsia="ja-JP"/>
                <w:rPrChange w:id="640" w:author="S127342" w:date="2012-02-04T02:01:00Z">
                  <w:rPr>
                    <w:lang w:eastAsia="ko-KR"/>
                  </w:rPr>
                </w:rPrChange>
              </w:rPr>
              <w:pPrChange w:id="641" w:author="S127342" w:date="2012-02-04T02:54:00Z">
                <w:pPr>
                  <w:keepNext/>
                  <w:keepLines/>
                  <w:spacing w:beforeLines="25" w:afterLines="25"/>
                  <w:jc w:val="center"/>
                </w:pPr>
              </w:pPrChange>
            </w:pPr>
            <w:del w:id="642" w:author="S127342" w:date="2012-02-04T02:01:00Z">
              <w:r w:rsidRPr="00210652" w:rsidDel="00EB7AF7">
                <w:rPr>
                  <w:lang w:eastAsia="ko-KR"/>
                </w:rPr>
                <w:delText>7</w:delText>
              </w:r>
            </w:del>
            <w:ins w:id="643" w:author="S127342" w:date="2012-02-04T02:01:00Z">
              <w:r w:rsidR="00EB7AF7">
                <w:rPr>
                  <w:rFonts w:eastAsiaTheme="minorEastAsia" w:hint="eastAsia"/>
                  <w:lang w:eastAsia="ja-JP"/>
                </w:rPr>
                <w:t>5</w:t>
              </w:r>
            </w:ins>
          </w:p>
        </w:tc>
        <w:tc>
          <w:tcPr>
            <w:tcW w:w="561" w:type="dxa"/>
          </w:tcPr>
          <w:p w:rsidR="00942088" w:rsidRPr="00210652" w:rsidRDefault="00942088" w:rsidP="00C471C2">
            <w:pPr>
              <w:keepNext/>
              <w:keepLines/>
              <w:spacing w:beforeLines="25" w:afterLines="25"/>
              <w:jc w:val="center"/>
              <w:rPr>
                <w:lang w:eastAsia="ko-KR"/>
              </w:rPr>
              <w:pPrChange w:id="644" w:author="S127342" w:date="2012-02-04T02:54:00Z">
                <w:pPr>
                  <w:keepNext/>
                  <w:keepLines/>
                  <w:spacing w:beforeLines="25" w:afterLines="25"/>
                  <w:jc w:val="center"/>
                </w:pPr>
              </w:pPrChange>
            </w:pPr>
            <w:r w:rsidRPr="00210652">
              <w:rPr>
                <w:lang w:eastAsia="ko-KR"/>
              </w:rPr>
              <w:t>0</w:t>
            </w:r>
          </w:p>
        </w:tc>
        <w:tc>
          <w:tcPr>
            <w:tcW w:w="604" w:type="dxa"/>
          </w:tcPr>
          <w:p w:rsidR="00942088" w:rsidRPr="00210652" w:rsidRDefault="00942088" w:rsidP="00C471C2">
            <w:pPr>
              <w:keepNext/>
              <w:keepLines/>
              <w:spacing w:beforeLines="25" w:afterLines="25"/>
              <w:jc w:val="center"/>
              <w:rPr>
                <w:lang w:eastAsia="ko-KR"/>
              </w:rPr>
              <w:pPrChange w:id="645" w:author="S127342" w:date="2012-02-04T02:54:00Z">
                <w:pPr>
                  <w:keepNext/>
                  <w:keepLines/>
                  <w:spacing w:beforeLines="25" w:afterLines="25"/>
                  <w:jc w:val="center"/>
                </w:pPr>
              </w:pPrChange>
            </w:pPr>
            <w:r w:rsidRPr="00210652">
              <w:rPr>
                <w:lang w:eastAsia="ko-KR"/>
              </w:rPr>
              <w:t>0</w:t>
            </w:r>
          </w:p>
        </w:tc>
        <w:tc>
          <w:tcPr>
            <w:tcW w:w="517" w:type="dxa"/>
          </w:tcPr>
          <w:p w:rsidR="00942088" w:rsidRPr="00210652" w:rsidRDefault="00942088" w:rsidP="00C471C2">
            <w:pPr>
              <w:keepNext/>
              <w:keepLines/>
              <w:spacing w:beforeLines="25" w:afterLines="25"/>
              <w:jc w:val="center"/>
              <w:rPr>
                <w:lang w:eastAsia="ko-KR"/>
              </w:rPr>
              <w:pPrChange w:id="646" w:author="S127342" w:date="2012-02-04T02:54:00Z">
                <w:pPr>
                  <w:keepNext/>
                  <w:keepLines/>
                  <w:spacing w:beforeLines="25" w:afterLines="25"/>
                  <w:jc w:val="center"/>
                </w:pPr>
              </w:pPrChange>
            </w:pPr>
            <w:r w:rsidRPr="00210652">
              <w:rPr>
                <w:lang w:eastAsia="ko-KR"/>
              </w:rPr>
              <w:t>0</w:t>
            </w:r>
          </w:p>
        </w:tc>
        <w:tc>
          <w:tcPr>
            <w:tcW w:w="1674" w:type="dxa"/>
          </w:tcPr>
          <w:p w:rsidR="00942088" w:rsidRPr="00210652" w:rsidRDefault="00942088" w:rsidP="00C471C2">
            <w:pPr>
              <w:keepNext/>
              <w:keepLines/>
              <w:spacing w:beforeLines="25" w:afterLines="25"/>
              <w:jc w:val="center"/>
              <w:rPr>
                <w:lang w:eastAsia="ko-KR"/>
              </w:rPr>
              <w:pPrChange w:id="647" w:author="S127342" w:date="2012-02-04T02:54:00Z">
                <w:pPr>
                  <w:keepNext/>
                  <w:keepLines/>
                  <w:spacing w:beforeLines="25" w:afterLines="25"/>
                  <w:jc w:val="center"/>
                </w:pPr>
              </w:pPrChange>
            </w:pPr>
            <w:r w:rsidRPr="00210652">
              <w:rPr>
                <w:lang w:eastAsia="ko-KR"/>
              </w:rPr>
              <w:t>0</w:t>
            </w:r>
          </w:p>
        </w:tc>
      </w:tr>
      <w:tr w:rsidR="00942088" w:rsidRPr="00210652" w:rsidTr="00C471C2">
        <w:trPr>
          <w:jc w:val="center"/>
        </w:trPr>
        <w:tc>
          <w:tcPr>
            <w:tcW w:w="0" w:type="auto"/>
          </w:tcPr>
          <w:p w:rsidR="00942088" w:rsidRPr="00210652" w:rsidRDefault="00942088" w:rsidP="00C471C2">
            <w:pPr>
              <w:keepNext/>
              <w:keepLines/>
              <w:spacing w:beforeLines="25" w:afterLines="25"/>
              <w:jc w:val="center"/>
              <w:rPr>
                <w:rFonts w:ascii="Times" w:hAnsi="Times" w:cs="Times"/>
                <w:lang w:eastAsia="ko-KR"/>
              </w:rPr>
              <w:pPrChange w:id="648" w:author="S127342" w:date="2012-02-04T02:54:00Z">
                <w:pPr>
                  <w:keepNext/>
                  <w:keepLines/>
                  <w:spacing w:beforeLines="25" w:afterLines="25"/>
                  <w:jc w:val="center"/>
                </w:pPr>
              </w:pPrChange>
            </w:pPr>
            <w:r w:rsidRPr="00210652">
              <w:rPr>
                <w:rFonts w:ascii="Times" w:hAnsi="Times" w:cs="Times"/>
                <w:lang w:eastAsia="ko-KR"/>
              </w:rPr>
              <w:t>1</w:t>
            </w:r>
          </w:p>
        </w:tc>
        <w:tc>
          <w:tcPr>
            <w:tcW w:w="561" w:type="dxa"/>
          </w:tcPr>
          <w:p w:rsidR="00942088" w:rsidRPr="00210652" w:rsidRDefault="00942088" w:rsidP="00C471C2">
            <w:pPr>
              <w:keepNext/>
              <w:keepLines/>
              <w:spacing w:beforeLines="25" w:afterLines="25"/>
              <w:jc w:val="center"/>
              <w:rPr>
                <w:lang w:eastAsia="ko-KR"/>
              </w:rPr>
              <w:pPrChange w:id="649" w:author="S127342" w:date="2012-02-04T02:54:00Z">
                <w:pPr>
                  <w:keepNext/>
                  <w:keepLines/>
                  <w:spacing w:beforeLines="25" w:afterLines="25"/>
                  <w:jc w:val="center"/>
                </w:pPr>
              </w:pPrChange>
            </w:pPr>
            <w:r w:rsidRPr="00210652">
              <w:rPr>
                <w:lang w:eastAsia="ko-KR"/>
              </w:rPr>
              <w:t>1</w:t>
            </w:r>
          </w:p>
        </w:tc>
        <w:tc>
          <w:tcPr>
            <w:tcW w:w="561" w:type="dxa"/>
          </w:tcPr>
          <w:p w:rsidR="00942088" w:rsidRPr="00EB7AF7" w:rsidRDefault="00942088" w:rsidP="00C471C2">
            <w:pPr>
              <w:keepNext/>
              <w:keepLines/>
              <w:spacing w:beforeLines="25" w:afterLines="25"/>
              <w:jc w:val="center"/>
              <w:rPr>
                <w:rFonts w:eastAsiaTheme="minorEastAsia"/>
                <w:lang w:eastAsia="ja-JP"/>
                <w:rPrChange w:id="650" w:author="S127342" w:date="2012-02-04T02:01:00Z">
                  <w:rPr>
                    <w:lang w:eastAsia="ko-KR"/>
                  </w:rPr>
                </w:rPrChange>
              </w:rPr>
              <w:pPrChange w:id="651" w:author="S127342" w:date="2012-02-04T02:54:00Z">
                <w:pPr>
                  <w:keepNext/>
                  <w:keepLines/>
                  <w:spacing w:beforeLines="25" w:afterLines="25"/>
                  <w:jc w:val="center"/>
                </w:pPr>
              </w:pPrChange>
            </w:pPr>
            <w:del w:id="652" w:author="S127342" w:date="2012-02-04T02:01:00Z">
              <w:r w:rsidRPr="00210652" w:rsidDel="00EB7AF7">
                <w:rPr>
                  <w:lang w:eastAsia="ko-KR"/>
                </w:rPr>
                <w:delText>7</w:delText>
              </w:r>
            </w:del>
            <w:ins w:id="653" w:author="S127342" w:date="2012-02-04T02:01:00Z">
              <w:r w:rsidR="00EB7AF7">
                <w:rPr>
                  <w:rFonts w:eastAsiaTheme="minorEastAsia" w:hint="eastAsia"/>
                  <w:lang w:eastAsia="ja-JP"/>
                </w:rPr>
                <w:t>5</w:t>
              </w:r>
            </w:ins>
          </w:p>
        </w:tc>
        <w:tc>
          <w:tcPr>
            <w:tcW w:w="604" w:type="dxa"/>
          </w:tcPr>
          <w:p w:rsidR="00942088" w:rsidRPr="00210652" w:rsidRDefault="00942088" w:rsidP="00C471C2">
            <w:pPr>
              <w:keepNext/>
              <w:keepLines/>
              <w:spacing w:beforeLines="25" w:afterLines="25"/>
              <w:jc w:val="center"/>
              <w:rPr>
                <w:lang w:eastAsia="ko-KR"/>
              </w:rPr>
              <w:pPrChange w:id="654" w:author="S127342" w:date="2012-02-04T02:54:00Z">
                <w:pPr>
                  <w:keepNext/>
                  <w:keepLines/>
                  <w:spacing w:beforeLines="25" w:afterLines="25"/>
                  <w:jc w:val="center"/>
                </w:pPr>
              </w:pPrChange>
            </w:pPr>
            <w:r w:rsidRPr="00210652">
              <w:rPr>
                <w:lang w:eastAsia="ko-KR"/>
              </w:rPr>
              <w:t>1</w:t>
            </w:r>
          </w:p>
        </w:tc>
        <w:tc>
          <w:tcPr>
            <w:tcW w:w="517" w:type="dxa"/>
          </w:tcPr>
          <w:p w:rsidR="00942088" w:rsidRPr="00210652" w:rsidRDefault="00942088" w:rsidP="00C471C2">
            <w:pPr>
              <w:keepNext/>
              <w:keepLines/>
              <w:spacing w:beforeLines="25" w:afterLines="25"/>
              <w:jc w:val="center"/>
              <w:rPr>
                <w:lang w:eastAsia="ko-KR"/>
              </w:rPr>
              <w:pPrChange w:id="655" w:author="S127342" w:date="2012-02-04T02:54:00Z">
                <w:pPr>
                  <w:keepNext/>
                  <w:keepLines/>
                  <w:spacing w:beforeLines="25" w:afterLines="25"/>
                  <w:jc w:val="center"/>
                </w:pPr>
              </w:pPrChange>
            </w:pPr>
            <w:r w:rsidRPr="00210652">
              <w:rPr>
                <w:lang w:eastAsia="ko-KR"/>
              </w:rPr>
              <w:t>1</w:t>
            </w:r>
          </w:p>
        </w:tc>
        <w:tc>
          <w:tcPr>
            <w:tcW w:w="1674" w:type="dxa"/>
          </w:tcPr>
          <w:p w:rsidR="00942088" w:rsidRPr="00210652" w:rsidRDefault="00942088" w:rsidP="00C471C2">
            <w:pPr>
              <w:keepNext/>
              <w:keepLines/>
              <w:spacing w:beforeLines="25" w:afterLines="25"/>
              <w:jc w:val="center"/>
              <w:rPr>
                <w:lang w:eastAsia="ko-KR"/>
              </w:rPr>
              <w:pPrChange w:id="656" w:author="S127342" w:date="2012-02-04T02:54:00Z">
                <w:pPr>
                  <w:keepNext/>
                  <w:keepLines/>
                  <w:spacing w:beforeLines="25" w:afterLines="25"/>
                  <w:jc w:val="center"/>
                </w:pPr>
              </w:pPrChange>
            </w:pPr>
            <w:r w:rsidRPr="00210652">
              <w:rPr>
                <w:lang w:eastAsia="ko-KR"/>
              </w:rPr>
              <w:t>1</w:t>
            </w:r>
          </w:p>
        </w:tc>
      </w:tr>
      <w:tr w:rsidR="00942088" w:rsidRPr="00210652" w:rsidTr="00C471C2">
        <w:trPr>
          <w:jc w:val="center"/>
        </w:trPr>
        <w:tc>
          <w:tcPr>
            <w:tcW w:w="0" w:type="auto"/>
          </w:tcPr>
          <w:p w:rsidR="00942088" w:rsidRPr="00210652" w:rsidRDefault="00942088" w:rsidP="00C471C2">
            <w:pPr>
              <w:keepNext/>
              <w:keepLines/>
              <w:spacing w:beforeLines="25" w:afterLines="25"/>
              <w:jc w:val="center"/>
              <w:rPr>
                <w:rFonts w:ascii="Times" w:hAnsi="Times" w:cs="Times"/>
                <w:lang w:eastAsia="ko-KR"/>
              </w:rPr>
              <w:pPrChange w:id="657" w:author="S127342" w:date="2012-02-04T02:54:00Z">
                <w:pPr>
                  <w:keepNext/>
                  <w:keepLines/>
                  <w:spacing w:beforeLines="25" w:afterLines="25"/>
                  <w:jc w:val="center"/>
                </w:pPr>
              </w:pPrChange>
            </w:pPr>
            <w:r w:rsidRPr="00210652">
              <w:rPr>
                <w:rFonts w:ascii="Times" w:hAnsi="Times" w:cs="Times"/>
                <w:lang w:eastAsia="ko-KR"/>
              </w:rPr>
              <w:t>2</w:t>
            </w:r>
          </w:p>
        </w:tc>
        <w:tc>
          <w:tcPr>
            <w:tcW w:w="561" w:type="dxa"/>
          </w:tcPr>
          <w:p w:rsidR="00942088" w:rsidRPr="00210652" w:rsidRDefault="00942088" w:rsidP="00C471C2">
            <w:pPr>
              <w:keepNext/>
              <w:keepLines/>
              <w:spacing w:beforeLines="25" w:afterLines="25"/>
              <w:jc w:val="center"/>
              <w:rPr>
                <w:lang w:eastAsia="ko-KR"/>
              </w:rPr>
              <w:pPrChange w:id="658" w:author="S127342" w:date="2012-02-04T02:54:00Z">
                <w:pPr>
                  <w:keepNext/>
                  <w:keepLines/>
                  <w:spacing w:beforeLines="25" w:afterLines="25"/>
                  <w:jc w:val="center"/>
                </w:pPr>
              </w:pPrChange>
            </w:pPr>
            <w:r w:rsidRPr="00210652">
              <w:rPr>
                <w:lang w:eastAsia="ko-KR"/>
              </w:rPr>
              <w:t>2</w:t>
            </w:r>
          </w:p>
        </w:tc>
        <w:tc>
          <w:tcPr>
            <w:tcW w:w="561" w:type="dxa"/>
          </w:tcPr>
          <w:p w:rsidR="00942088" w:rsidRPr="00210652" w:rsidRDefault="00942088" w:rsidP="00C471C2">
            <w:pPr>
              <w:keepNext/>
              <w:keepLines/>
              <w:spacing w:beforeLines="25" w:afterLines="25"/>
              <w:jc w:val="center"/>
              <w:rPr>
                <w:lang w:eastAsia="ko-KR"/>
              </w:rPr>
              <w:pPrChange w:id="659" w:author="S127342" w:date="2012-02-04T02:54:00Z">
                <w:pPr>
                  <w:keepNext/>
                  <w:keepLines/>
                  <w:spacing w:beforeLines="25" w:afterLines="25"/>
                  <w:jc w:val="center"/>
                </w:pPr>
              </w:pPrChange>
            </w:pPr>
            <w:r w:rsidRPr="00210652">
              <w:rPr>
                <w:lang w:eastAsia="ko-KR"/>
              </w:rPr>
              <w:t>2</w:t>
            </w:r>
          </w:p>
        </w:tc>
        <w:tc>
          <w:tcPr>
            <w:tcW w:w="604" w:type="dxa"/>
          </w:tcPr>
          <w:p w:rsidR="00942088" w:rsidRPr="00EB7AF7" w:rsidRDefault="00942088" w:rsidP="00C471C2">
            <w:pPr>
              <w:keepNext/>
              <w:keepLines/>
              <w:spacing w:beforeLines="25" w:afterLines="25"/>
              <w:jc w:val="center"/>
              <w:rPr>
                <w:rFonts w:eastAsiaTheme="minorEastAsia"/>
                <w:lang w:eastAsia="ja-JP"/>
                <w:rPrChange w:id="660" w:author="S127342" w:date="2012-02-04T02:01:00Z">
                  <w:rPr>
                    <w:lang w:eastAsia="ko-KR"/>
                  </w:rPr>
                </w:rPrChange>
              </w:rPr>
              <w:pPrChange w:id="661" w:author="S127342" w:date="2012-02-04T02:54:00Z">
                <w:pPr>
                  <w:keepNext/>
                  <w:keepLines/>
                  <w:spacing w:beforeLines="25" w:afterLines="25"/>
                  <w:jc w:val="center"/>
                </w:pPr>
              </w:pPrChange>
            </w:pPr>
            <w:del w:id="662" w:author="S127342" w:date="2012-02-04T02:01:00Z">
              <w:r w:rsidRPr="00210652" w:rsidDel="00EB7AF7">
                <w:rPr>
                  <w:lang w:eastAsia="ko-KR"/>
                </w:rPr>
                <w:delText>7</w:delText>
              </w:r>
            </w:del>
            <w:ins w:id="663" w:author="S127342" w:date="2012-02-04T02:01:00Z">
              <w:r w:rsidR="00EB7AF7">
                <w:rPr>
                  <w:rFonts w:eastAsiaTheme="minorEastAsia" w:hint="eastAsia"/>
                  <w:lang w:eastAsia="ja-JP"/>
                </w:rPr>
                <w:t>5</w:t>
              </w:r>
            </w:ins>
          </w:p>
        </w:tc>
        <w:tc>
          <w:tcPr>
            <w:tcW w:w="517" w:type="dxa"/>
          </w:tcPr>
          <w:p w:rsidR="00942088" w:rsidRPr="00210652" w:rsidRDefault="00942088" w:rsidP="00C471C2">
            <w:pPr>
              <w:keepNext/>
              <w:keepLines/>
              <w:spacing w:beforeLines="25" w:afterLines="25"/>
              <w:jc w:val="center"/>
              <w:rPr>
                <w:lang w:eastAsia="ko-KR"/>
              </w:rPr>
              <w:pPrChange w:id="664" w:author="S127342" w:date="2012-02-04T02:54:00Z">
                <w:pPr>
                  <w:keepNext/>
                  <w:keepLines/>
                  <w:spacing w:beforeLines="25" w:afterLines="25"/>
                  <w:jc w:val="center"/>
                </w:pPr>
              </w:pPrChange>
            </w:pPr>
            <w:r w:rsidRPr="00210652">
              <w:rPr>
                <w:lang w:eastAsia="ko-KR"/>
              </w:rPr>
              <w:t>2</w:t>
            </w:r>
          </w:p>
        </w:tc>
        <w:tc>
          <w:tcPr>
            <w:tcW w:w="1674" w:type="dxa"/>
          </w:tcPr>
          <w:p w:rsidR="00942088" w:rsidRPr="00210652" w:rsidRDefault="00942088" w:rsidP="00C471C2">
            <w:pPr>
              <w:keepNext/>
              <w:keepLines/>
              <w:spacing w:beforeLines="25" w:afterLines="25"/>
              <w:jc w:val="center"/>
              <w:rPr>
                <w:lang w:eastAsia="ko-KR"/>
              </w:rPr>
              <w:pPrChange w:id="665" w:author="S127342" w:date="2012-02-04T02:54:00Z">
                <w:pPr>
                  <w:keepNext/>
                  <w:keepLines/>
                  <w:spacing w:beforeLines="25" w:afterLines="25"/>
                  <w:jc w:val="center"/>
                </w:pPr>
              </w:pPrChange>
            </w:pPr>
            <w:r w:rsidRPr="00210652">
              <w:rPr>
                <w:lang w:eastAsia="ko-KR"/>
              </w:rPr>
              <w:t>2</w:t>
            </w:r>
          </w:p>
        </w:tc>
      </w:tr>
      <w:tr w:rsidR="00942088" w:rsidRPr="00210652" w:rsidTr="00C471C2">
        <w:trPr>
          <w:jc w:val="center"/>
        </w:trPr>
        <w:tc>
          <w:tcPr>
            <w:tcW w:w="0" w:type="auto"/>
          </w:tcPr>
          <w:p w:rsidR="00942088" w:rsidRPr="00210652" w:rsidRDefault="00942088" w:rsidP="00C471C2">
            <w:pPr>
              <w:keepNext/>
              <w:keepLines/>
              <w:spacing w:beforeLines="25" w:afterLines="25"/>
              <w:jc w:val="center"/>
              <w:rPr>
                <w:rFonts w:ascii="Times" w:hAnsi="Times" w:cs="Times"/>
                <w:lang w:eastAsia="ko-KR"/>
              </w:rPr>
              <w:pPrChange w:id="666" w:author="S127342" w:date="2012-02-04T02:54:00Z">
                <w:pPr>
                  <w:keepNext/>
                  <w:keepLines/>
                  <w:spacing w:beforeLines="25" w:afterLines="25"/>
                  <w:jc w:val="center"/>
                </w:pPr>
              </w:pPrChange>
            </w:pPr>
            <w:r w:rsidRPr="00210652">
              <w:rPr>
                <w:rFonts w:ascii="Times" w:hAnsi="Times" w:cs="Times"/>
                <w:lang w:eastAsia="ko-KR"/>
              </w:rPr>
              <w:t>3</w:t>
            </w:r>
          </w:p>
        </w:tc>
        <w:tc>
          <w:tcPr>
            <w:tcW w:w="561" w:type="dxa"/>
          </w:tcPr>
          <w:p w:rsidR="00942088" w:rsidRPr="00210652" w:rsidRDefault="00942088" w:rsidP="00C471C2">
            <w:pPr>
              <w:keepNext/>
              <w:keepLines/>
              <w:spacing w:beforeLines="25" w:afterLines="25"/>
              <w:jc w:val="center"/>
              <w:rPr>
                <w:lang w:eastAsia="ko-KR"/>
              </w:rPr>
              <w:pPrChange w:id="667" w:author="S127342" w:date="2012-02-04T02:54:00Z">
                <w:pPr>
                  <w:keepNext/>
                  <w:keepLines/>
                  <w:spacing w:beforeLines="25" w:afterLines="25"/>
                  <w:jc w:val="center"/>
                </w:pPr>
              </w:pPrChange>
            </w:pPr>
            <w:r w:rsidRPr="00210652">
              <w:rPr>
                <w:lang w:eastAsia="ko-KR"/>
              </w:rPr>
              <w:t>3</w:t>
            </w:r>
          </w:p>
        </w:tc>
        <w:tc>
          <w:tcPr>
            <w:tcW w:w="561" w:type="dxa"/>
          </w:tcPr>
          <w:p w:rsidR="00942088" w:rsidRPr="00210652" w:rsidRDefault="00942088" w:rsidP="00C471C2">
            <w:pPr>
              <w:keepNext/>
              <w:keepLines/>
              <w:spacing w:beforeLines="25" w:afterLines="25"/>
              <w:jc w:val="center"/>
              <w:rPr>
                <w:lang w:eastAsia="ko-KR"/>
              </w:rPr>
              <w:pPrChange w:id="668" w:author="S127342" w:date="2012-02-04T02:54:00Z">
                <w:pPr>
                  <w:keepNext/>
                  <w:keepLines/>
                  <w:spacing w:beforeLines="25" w:afterLines="25"/>
                  <w:jc w:val="center"/>
                </w:pPr>
              </w:pPrChange>
            </w:pPr>
            <w:r w:rsidRPr="00210652">
              <w:rPr>
                <w:lang w:eastAsia="ko-KR"/>
              </w:rPr>
              <w:t>3</w:t>
            </w:r>
          </w:p>
        </w:tc>
        <w:tc>
          <w:tcPr>
            <w:tcW w:w="604" w:type="dxa"/>
          </w:tcPr>
          <w:p w:rsidR="00942088" w:rsidRPr="00210652" w:rsidRDefault="00942088" w:rsidP="00C471C2">
            <w:pPr>
              <w:keepNext/>
              <w:keepLines/>
              <w:spacing w:beforeLines="25" w:afterLines="25"/>
              <w:jc w:val="center"/>
              <w:rPr>
                <w:lang w:eastAsia="ko-KR"/>
              </w:rPr>
              <w:pPrChange w:id="669" w:author="S127342" w:date="2012-02-04T02:54:00Z">
                <w:pPr>
                  <w:keepNext/>
                  <w:keepLines/>
                  <w:spacing w:beforeLines="25" w:afterLines="25"/>
                  <w:jc w:val="center"/>
                </w:pPr>
              </w:pPrChange>
            </w:pPr>
            <w:r w:rsidRPr="00210652">
              <w:rPr>
                <w:lang w:eastAsia="ko-KR"/>
              </w:rPr>
              <w:t>3</w:t>
            </w:r>
          </w:p>
        </w:tc>
        <w:tc>
          <w:tcPr>
            <w:tcW w:w="517" w:type="dxa"/>
          </w:tcPr>
          <w:p w:rsidR="00C471C2" w:rsidRDefault="00942088" w:rsidP="00C471C2">
            <w:pPr>
              <w:keepNext/>
              <w:keepLines/>
              <w:spacing w:beforeLines="25" w:afterLines="25"/>
              <w:jc w:val="center"/>
              <w:rPr>
                <w:rFonts w:eastAsiaTheme="minorEastAsia"/>
                <w:lang w:eastAsia="ja-JP"/>
                <w:rPrChange w:id="670" w:author="S127342" w:date="2012-02-04T02:01:00Z">
                  <w:rPr>
                    <w:lang w:eastAsia="ko-KR"/>
                  </w:rPr>
                </w:rPrChange>
              </w:rPr>
              <w:pPrChange w:id="671" w:author="S127342" w:date="2012-02-04T02:54:00Z">
                <w:pPr>
                  <w:keepNext/>
                  <w:keepLines/>
                  <w:spacing w:beforeLines="25" w:afterLines="25"/>
                  <w:jc w:val="center"/>
                </w:pPr>
              </w:pPrChange>
            </w:pPr>
            <w:del w:id="672" w:author="S127342" w:date="2012-02-04T02:01:00Z">
              <w:r w:rsidRPr="00210652" w:rsidDel="00EB7AF7">
                <w:rPr>
                  <w:lang w:eastAsia="ko-KR"/>
                </w:rPr>
                <w:delText>7</w:delText>
              </w:r>
            </w:del>
            <w:ins w:id="673" w:author="S127342" w:date="2012-02-04T02:01:00Z">
              <w:r w:rsidR="00EB7AF7">
                <w:rPr>
                  <w:rFonts w:eastAsiaTheme="minorEastAsia" w:hint="eastAsia"/>
                  <w:lang w:eastAsia="ja-JP"/>
                </w:rPr>
                <w:t>5</w:t>
              </w:r>
            </w:ins>
          </w:p>
        </w:tc>
        <w:tc>
          <w:tcPr>
            <w:tcW w:w="1674" w:type="dxa"/>
          </w:tcPr>
          <w:p w:rsidR="00942088" w:rsidRPr="00210652" w:rsidRDefault="00942088" w:rsidP="00C471C2">
            <w:pPr>
              <w:keepNext/>
              <w:keepLines/>
              <w:spacing w:beforeLines="25" w:afterLines="25"/>
              <w:jc w:val="center"/>
              <w:rPr>
                <w:lang w:eastAsia="ko-KR"/>
              </w:rPr>
              <w:pPrChange w:id="674" w:author="S127342" w:date="2012-02-04T02:54:00Z">
                <w:pPr>
                  <w:keepNext/>
                  <w:keepLines/>
                  <w:spacing w:beforeLines="25" w:afterLines="25"/>
                  <w:jc w:val="center"/>
                </w:pPr>
              </w:pPrChange>
            </w:pPr>
            <w:r w:rsidRPr="00210652">
              <w:rPr>
                <w:lang w:eastAsia="ko-KR"/>
              </w:rPr>
              <w:t>3</w:t>
            </w:r>
          </w:p>
        </w:tc>
      </w:tr>
      <w:tr w:rsidR="00942088" w:rsidRPr="00210652" w:rsidTr="00C471C2">
        <w:trPr>
          <w:jc w:val="center"/>
        </w:trPr>
        <w:tc>
          <w:tcPr>
            <w:tcW w:w="0" w:type="auto"/>
          </w:tcPr>
          <w:p w:rsidR="00942088" w:rsidRPr="00210652" w:rsidRDefault="00942088" w:rsidP="00C471C2">
            <w:pPr>
              <w:keepNext/>
              <w:keepLines/>
              <w:spacing w:beforeLines="25" w:afterLines="25"/>
              <w:jc w:val="center"/>
              <w:rPr>
                <w:rFonts w:ascii="Times" w:hAnsi="Times" w:cs="Times"/>
                <w:lang w:eastAsia="ko-KR"/>
              </w:rPr>
              <w:pPrChange w:id="675" w:author="S127342" w:date="2012-02-04T02:54:00Z">
                <w:pPr>
                  <w:keepNext/>
                  <w:keepLines/>
                  <w:spacing w:beforeLines="25" w:afterLines="25"/>
                  <w:jc w:val="center"/>
                </w:pPr>
              </w:pPrChange>
            </w:pPr>
            <w:r w:rsidRPr="00210652">
              <w:rPr>
                <w:rFonts w:ascii="Times" w:hAnsi="Times" w:cs="Times"/>
                <w:lang w:eastAsia="ko-KR"/>
              </w:rPr>
              <w:t>4</w:t>
            </w:r>
          </w:p>
        </w:tc>
        <w:tc>
          <w:tcPr>
            <w:tcW w:w="561" w:type="dxa"/>
          </w:tcPr>
          <w:p w:rsidR="00942088" w:rsidRPr="00210652" w:rsidRDefault="00942088" w:rsidP="00C471C2">
            <w:pPr>
              <w:keepNext/>
              <w:keepLines/>
              <w:spacing w:beforeLines="25" w:afterLines="25"/>
              <w:jc w:val="center"/>
              <w:rPr>
                <w:lang w:eastAsia="ko-KR"/>
              </w:rPr>
              <w:pPrChange w:id="676" w:author="S127342" w:date="2012-02-04T02:54:00Z">
                <w:pPr>
                  <w:keepNext/>
                  <w:keepLines/>
                  <w:spacing w:beforeLines="25" w:afterLines="25"/>
                  <w:jc w:val="center"/>
                </w:pPr>
              </w:pPrChange>
            </w:pPr>
            <w:r w:rsidRPr="00210652">
              <w:rPr>
                <w:lang w:eastAsia="ko-KR"/>
              </w:rPr>
              <w:t>0</w:t>
            </w:r>
          </w:p>
        </w:tc>
        <w:tc>
          <w:tcPr>
            <w:tcW w:w="561" w:type="dxa"/>
          </w:tcPr>
          <w:p w:rsidR="00942088" w:rsidRPr="00210652" w:rsidRDefault="00942088" w:rsidP="00C471C2">
            <w:pPr>
              <w:keepNext/>
              <w:keepLines/>
              <w:spacing w:beforeLines="25" w:afterLines="25"/>
              <w:jc w:val="center"/>
              <w:rPr>
                <w:lang w:eastAsia="ko-KR"/>
              </w:rPr>
              <w:pPrChange w:id="677" w:author="S127342" w:date="2012-02-04T02:54:00Z">
                <w:pPr>
                  <w:keepNext/>
                  <w:keepLines/>
                  <w:spacing w:beforeLines="25" w:afterLines="25"/>
                  <w:jc w:val="center"/>
                </w:pPr>
              </w:pPrChange>
            </w:pPr>
            <w:r w:rsidRPr="00210652">
              <w:rPr>
                <w:lang w:eastAsia="ko-KR"/>
              </w:rPr>
              <w:t>1</w:t>
            </w:r>
          </w:p>
        </w:tc>
        <w:tc>
          <w:tcPr>
            <w:tcW w:w="604" w:type="dxa"/>
          </w:tcPr>
          <w:p w:rsidR="00942088" w:rsidRPr="00210652" w:rsidRDefault="00942088" w:rsidP="00C471C2">
            <w:pPr>
              <w:keepNext/>
              <w:keepLines/>
              <w:spacing w:beforeLines="25" w:afterLines="25"/>
              <w:jc w:val="center"/>
              <w:rPr>
                <w:lang w:eastAsia="ko-KR"/>
              </w:rPr>
              <w:pPrChange w:id="678" w:author="S127342" w:date="2012-02-04T02:54:00Z">
                <w:pPr>
                  <w:keepNext/>
                  <w:keepLines/>
                  <w:spacing w:beforeLines="25" w:afterLines="25"/>
                  <w:jc w:val="center"/>
                </w:pPr>
              </w:pPrChange>
            </w:pPr>
            <w:r w:rsidRPr="00210652">
              <w:rPr>
                <w:lang w:eastAsia="ko-KR"/>
              </w:rPr>
              <w:t>2</w:t>
            </w:r>
          </w:p>
        </w:tc>
        <w:tc>
          <w:tcPr>
            <w:tcW w:w="517" w:type="dxa"/>
          </w:tcPr>
          <w:p w:rsidR="00942088" w:rsidRPr="00210652" w:rsidRDefault="00942088" w:rsidP="00C471C2">
            <w:pPr>
              <w:keepNext/>
              <w:keepLines/>
              <w:spacing w:beforeLines="25" w:afterLines="25"/>
              <w:jc w:val="center"/>
              <w:rPr>
                <w:lang w:eastAsia="ko-KR"/>
              </w:rPr>
              <w:pPrChange w:id="679" w:author="S127342" w:date="2012-02-04T02:54:00Z">
                <w:pPr>
                  <w:keepNext/>
                  <w:keepLines/>
                  <w:spacing w:beforeLines="25" w:afterLines="25"/>
                  <w:jc w:val="center"/>
                </w:pPr>
              </w:pPrChange>
            </w:pPr>
            <w:r w:rsidRPr="00210652">
              <w:rPr>
                <w:lang w:eastAsia="ko-KR"/>
              </w:rPr>
              <w:t>3</w:t>
            </w:r>
          </w:p>
        </w:tc>
        <w:tc>
          <w:tcPr>
            <w:tcW w:w="1674" w:type="dxa"/>
          </w:tcPr>
          <w:p w:rsidR="00942088" w:rsidRPr="00210652" w:rsidRDefault="00942088" w:rsidP="00C471C2">
            <w:pPr>
              <w:keepNext/>
              <w:keepLines/>
              <w:spacing w:beforeLines="25" w:afterLines="25"/>
              <w:jc w:val="center"/>
              <w:rPr>
                <w:lang w:eastAsia="ko-KR"/>
              </w:rPr>
              <w:pPrChange w:id="680" w:author="S127342" w:date="2012-02-04T02:54:00Z">
                <w:pPr>
                  <w:keepNext/>
                  <w:keepLines/>
                  <w:spacing w:beforeLines="25" w:afterLines="25"/>
                  <w:jc w:val="center"/>
                </w:pPr>
              </w:pPrChange>
            </w:pPr>
            <w:r w:rsidRPr="00210652">
              <w:rPr>
                <w:lang w:eastAsia="ko-KR"/>
              </w:rPr>
              <w:t>X</w:t>
            </w:r>
          </w:p>
        </w:tc>
      </w:tr>
    </w:tbl>
    <w:p w:rsidR="00942088" w:rsidRPr="00E8461A" w:rsidRDefault="00942088" w:rsidP="00942088">
      <w:pPr>
        <w:pStyle w:val="afc"/>
        <w:jc w:val="left"/>
        <w:rPr>
          <w:b w:val="0"/>
          <w:lang w:val="en-GB" w:eastAsia="ko-KR"/>
        </w:rPr>
      </w:pPr>
    </w:p>
    <w:p w:rsidR="00942088" w:rsidRPr="00E8461A" w:rsidRDefault="00942088" w:rsidP="00942088">
      <w:pPr>
        <w:pStyle w:val="50"/>
      </w:pPr>
      <w:bookmarkStart w:id="681" w:name="_Ref287018737"/>
      <w:bookmarkStart w:id="682" w:name="_Ref278123331"/>
      <w:bookmarkEnd w:id="573"/>
      <w:r w:rsidRPr="00E8461A">
        <w:t>Filtering process of neighbouring samples</w:t>
      </w:r>
      <w:bookmarkEnd w:id="681"/>
    </w:p>
    <w:p w:rsidR="00942088" w:rsidRPr="00210652" w:rsidRDefault="00942088" w:rsidP="00942088">
      <w:r w:rsidRPr="00210652">
        <w:t>Inputs to this process are:</w:t>
      </w:r>
    </w:p>
    <w:p w:rsidR="00942088" w:rsidRPr="00210652" w:rsidRDefault="00942088" w:rsidP="00942088">
      <w:pPr>
        <w:tabs>
          <w:tab w:val="left" w:pos="284"/>
        </w:tabs>
        <w:ind w:left="284" w:hanging="284"/>
      </w:pPr>
      <w:r w:rsidRPr="00210652">
        <w:t>–</w:t>
      </w:r>
      <w:r w:rsidRPr="00210652">
        <w:tab/>
      </w:r>
      <w:proofErr w:type="gramStart"/>
      <w:r w:rsidRPr="00210652">
        <w:rPr>
          <w:lang w:eastAsia="ko-KR"/>
        </w:rPr>
        <w:t>neighbouring</w:t>
      </w:r>
      <w:proofErr w:type="gramEnd"/>
      <w:r w:rsidRPr="00210652">
        <w:rPr>
          <w:lang w:eastAsia="ko-KR"/>
        </w:rPr>
        <w:t xml:space="preserve"> samples p[ x, y ], with x, y = -1..2*nS-1</w:t>
      </w:r>
      <w:r w:rsidRPr="00210652">
        <w:t>,</w:t>
      </w:r>
    </w:p>
    <w:p w:rsidR="00942088" w:rsidRPr="00210652" w:rsidRDefault="00942088" w:rsidP="00942088">
      <w:pPr>
        <w:tabs>
          <w:tab w:val="left" w:pos="284"/>
        </w:tabs>
        <w:ind w:left="284" w:hanging="284"/>
        <w:rPr>
          <w:lang w:eastAsia="ko-KR"/>
        </w:rPr>
      </w:pPr>
      <w:r w:rsidRPr="00210652">
        <w:t>–</w:t>
      </w:r>
      <w:r w:rsidRPr="00210652">
        <w:tab/>
      </w:r>
      <w:proofErr w:type="gramStart"/>
      <w:r w:rsidRPr="00210652">
        <w:t>a</w:t>
      </w:r>
      <w:proofErr w:type="gramEnd"/>
      <w:r w:rsidRPr="00210652">
        <w:t xml:space="preserve"> v</w:t>
      </w:r>
      <w:r w:rsidRPr="00210652">
        <w:rPr>
          <w:lang w:eastAsia="ko-KR"/>
        </w:rPr>
        <w:t xml:space="preserve">ariable </w:t>
      </w:r>
      <w:proofErr w:type="spellStart"/>
      <w:r w:rsidRPr="00210652">
        <w:rPr>
          <w:lang w:eastAsia="ko-KR"/>
        </w:rPr>
        <w:t>nS</w:t>
      </w:r>
      <w:proofErr w:type="spellEnd"/>
      <w:r w:rsidRPr="00210652">
        <w:rPr>
          <w:lang w:eastAsia="ko-KR"/>
        </w:rPr>
        <w:t xml:space="preserve"> specifying the prediction size.</w:t>
      </w:r>
    </w:p>
    <w:p w:rsidR="00942088" w:rsidRPr="00210652" w:rsidRDefault="00942088" w:rsidP="00942088">
      <w:r w:rsidRPr="00210652">
        <w:t>Output of this process is:</w:t>
      </w:r>
    </w:p>
    <w:p w:rsidR="00942088" w:rsidRPr="00210652" w:rsidRDefault="00942088" w:rsidP="00942088">
      <w:pPr>
        <w:tabs>
          <w:tab w:val="left" w:pos="284"/>
        </w:tabs>
        <w:ind w:left="284" w:hanging="284"/>
        <w:rPr>
          <w:lang w:eastAsia="ko-KR"/>
        </w:rPr>
      </w:pPr>
      <w:r w:rsidRPr="00210652">
        <w:t>–</w:t>
      </w:r>
      <w:r w:rsidRPr="00210652">
        <w:tab/>
      </w:r>
      <w:proofErr w:type="gramStart"/>
      <w:r w:rsidRPr="00210652">
        <w:rPr>
          <w:lang w:eastAsia="ko-KR"/>
        </w:rPr>
        <w:t>filtered</w:t>
      </w:r>
      <w:proofErr w:type="gramEnd"/>
      <w:r w:rsidRPr="00210652">
        <w:rPr>
          <w:lang w:eastAsia="ko-KR"/>
        </w:rPr>
        <w:t xml:space="preserve"> samples pF[ x, y ],. </w:t>
      </w:r>
      <w:proofErr w:type="gramStart"/>
      <w:r w:rsidRPr="00210652">
        <w:rPr>
          <w:lang w:eastAsia="ko-KR"/>
        </w:rPr>
        <w:t>with</w:t>
      </w:r>
      <w:proofErr w:type="gramEnd"/>
      <w:r w:rsidRPr="00210652">
        <w:rPr>
          <w:lang w:eastAsia="ko-KR"/>
        </w:rPr>
        <w:t xml:space="preserve"> x, y = -1..2*nS-1.</w:t>
      </w:r>
    </w:p>
    <w:p w:rsidR="00942088" w:rsidRPr="00210652" w:rsidRDefault="00942088" w:rsidP="00942088">
      <w:pPr>
        <w:tabs>
          <w:tab w:val="left" w:pos="284"/>
        </w:tabs>
        <w:ind w:left="284" w:hanging="284"/>
        <w:rPr>
          <w:lang w:eastAsia="ko-KR"/>
        </w:rPr>
      </w:pPr>
    </w:p>
    <w:p w:rsidR="00942088" w:rsidRPr="00E8461A" w:rsidRDefault="00942088" w:rsidP="00942088">
      <w:pPr>
        <w:pStyle w:val="afc"/>
        <w:rPr>
          <w:lang w:val="en-GB"/>
        </w:rPr>
      </w:pPr>
      <w:bookmarkStart w:id="683" w:name="_Toc287363930"/>
      <w:bookmarkStart w:id="684" w:name="_Toc293649370"/>
      <w:r w:rsidRPr="00E8461A">
        <w:rPr>
          <w:lang w:val="en-GB"/>
        </w:rPr>
        <w:lastRenderedPageBreak/>
        <w:t>Table </w:t>
      </w:r>
      <w:r w:rsidR="0005626D">
        <w:rPr>
          <w:lang w:val="en-GB"/>
        </w:rPr>
        <w:fldChar w:fldCharType="begin"/>
      </w:r>
      <w:r>
        <w:rPr>
          <w:lang w:val="en-GB"/>
        </w:rPr>
        <w:instrText xml:space="preserve"> STYLEREF 1 \s </w:instrText>
      </w:r>
      <w:r w:rsidR="0005626D">
        <w:rPr>
          <w:lang w:val="en-GB"/>
        </w:rPr>
        <w:fldChar w:fldCharType="separate"/>
      </w:r>
      <w:r>
        <w:rPr>
          <w:noProof/>
          <w:lang w:val="en-GB"/>
        </w:rPr>
        <w:t>8</w:t>
      </w:r>
      <w:r w:rsidR="0005626D">
        <w:rPr>
          <w:lang w:val="en-GB"/>
        </w:rPr>
        <w:fldChar w:fldCharType="end"/>
      </w:r>
      <w:r>
        <w:rPr>
          <w:lang w:val="en-GB"/>
        </w:rPr>
        <w:noBreakHyphen/>
      </w:r>
      <w:r w:rsidR="0005626D">
        <w:rPr>
          <w:lang w:val="en-GB"/>
        </w:rPr>
        <w:fldChar w:fldCharType="begin"/>
      </w:r>
      <w:r>
        <w:rPr>
          <w:lang w:val="en-GB"/>
        </w:rPr>
        <w:instrText xml:space="preserve"> SEQ Table \* ARABIC \s 1 </w:instrText>
      </w:r>
      <w:r w:rsidR="0005626D">
        <w:rPr>
          <w:lang w:val="en-GB"/>
        </w:rPr>
        <w:fldChar w:fldCharType="separate"/>
      </w:r>
      <w:r>
        <w:rPr>
          <w:noProof/>
          <w:lang w:val="en-GB"/>
        </w:rPr>
        <w:t>5</w:t>
      </w:r>
      <w:r w:rsidR="0005626D">
        <w:rPr>
          <w:lang w:val="en-GB"/>
        </w:rPr>
        <w:fldChar w:fldCharType="end"/>
      </w:r>
      <w:r w:rsidRPr="00E8461A">
        <w:rPr>
          <w:lang w:val="en-GB"/>
        </w:rPr>
        <w:t xml:space="preserve"> – </w:t>
      </w:r>
      <w:r w:rsidRPr="00E8461A">
        <w:rPr>
          <w:lang w:val="en-GB" w:eastAsia="ko-KR"/>
        </w:rPr>
        <w:t xml:space="preserve">Specification of </w:t>
      </w:r>
      <w:proofErr w:type="spellStart"/>
      <w:proofErr w:type="gramStart"/>
      <w:r w:rsidRPr="00E8461A">
        <w:rPr>
          <w:lang w:val="en-GB" w:eastAsia="ko-KR"/>
        </w:rPr>
        <w:t>intraFilterType</w:t>
      </w:r>
      <w:proofErr w:type="spellEnd"/>
      <w:r w:rsidRPr="00E8461A">
        <w:rPr>
          <w:lang w:val="en-GB" w:eastAsia="ko-KR"/>
        </w:rPr>
        <w:t>[</w:t>
      </w:r>
      <w:proofErr w:type="gramEnd"/>
      <w:r w:rsidRPr="00E8461A">
        <w:rPr>
          <w:lang w:val="en-GB" w:eastAsia="ko-KR"/>
        </w:rPr>
        <w:t> </w:t>
      </w:r>
      <w:proofErr w:type="spellStart"/>
      <w:r w:rsidRPr="00E8461A">
        <w:rPr>
          <w:lang w:val="en-GB" w:eastAsia="ko-KR"/>
        </w:rPr>
        <w:t>nS</w:t>
      </w:r>
      <w:proofErr w:type="spellEnd"/>
      <w:r w:rsidRPr="00E8461A">
        <w:rPr>
          <w:lang w:val="en-GB" w:eastAsia="ko-KR"/>
        </w:rPr>
        <w:t> ][ </w:t>
      </w:r>
      <w:proofErr w:type="spellStart"/>
      <w:r w:rsidRPr="00E8461A">
        <w:rPr>
          <w:lang w:val="en-GB" w:eastAsia="ko-KR"/>
        </w:rPr>
        <w:t>IntraPredMode</w:t>
      </w:r>
      <w:proofErr w:type="spellEnd"/>
      <w:r w:rsidRPr="00E8461A">
        <w:rPr>
          <w:lang w:val="en-GB" w:eastAsia="ko-KR"/>
        </w:rPr>
        <w:t> ] for various prediction unit sizes</w:t>
      </w:r>
      <w:bookmarkEnd w:id="683"/>
      <w:bookmarkEnd w:id="68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61"/>
        <w:gridCol w:w="1550"/>
        <w:gridCol w:w="1550"/>
        <w:gridCol w:w="1550"/>
        <w:gridCol w:w="1550"/>
        <w:gridCol w:w="1550"/>
      </w:tblGrid>
      <w:tr w:rsidR="00942088" w:rsidRPr="00210652" w:rsidTr="00C471C2">
        <w:trPr>
          <w:jc w:val="center"/>
        </w:trPr>
        <w:tc>
          <w:tcPr>
            <w:tcW w:w="0" w:type="auto"/>
            <w:vAlign w:val="center"/>
          </w:tcPr>
          <w:p w:rsidR="00942088" w:rsidRPr="00210652" w:rsidRDefault="00942088" w:rsidP="00C471C2">
            <w:pPr>
              <w:pStyle w:val="ae"/>
              <w:keepNext/>
              <w:keepLines/>
              <w:spacing w:beforeLines="25" w:afterLines="25"/>
              <w:jc w:val="center"/>
              <w:rPr>
                <w:b/>
                <w:bCs/>
                <w:lang w:eastAsia="ko-KR"/>
              </w:rPr>
              <w:pPrChange w:id="685" w:author="S127342" w:date="2012-02-04T02:54:00Z">
                <w:pPr>
                  <w:pStyle w:val="ae"/>
                  <w:keepNext/>
                  <w:keepLines/>
                  <w:spacing w:beforeLines="25" w:afterLines="25"/>
                  <w:jc w:val="center"/>
                </w:pPr>
              </w:pPrChange>
            </w:pPr>
            <w:del w:id="686" w:author="S127342" w:date="2012-02-04T02:03:00Z">
              <w:r w:rsidRPr="00210652" w:rsidDel="00220257">
                <w:rPr>
                  <w:b/>
                  <w:bCs/>
                  <w:lang w:eastAsia="ko-KR"/>
                </w:rPr>
                <w:delText>IntraPredMode</w:delText>
              </w:r>
            </w:del>
          </w:p>
        </w:tc>
        <w:tc>
          <w:tcPr>
            <w:tcW w:w="0" w:type="auto"/>
            <w:vAlign w:val="center"/>
          </w:tcPr>
          <w:p w:rsidR="00942088" w:rsidRPr="00210652" w:rsidDel="00220257" w:rsidRDefault="00942088" w:rsidP="00C471C2">
            <w:pPr>
              <w:pStyle w:val="ae"/>
              <w:keepNext/>
              <w:keepLines/>
              <w:spacing w:beforeLines="25" w:afterLines="25"/>
              <w:jc w:val="center"/>
              <w:rPr>
                <w:del w:id="687" w:author="S127342" w:date="2012-02-04T02:03:00Z"/>
                <w:b/>
                <w:bCs/>
                <w:lang w:eastAsia="ko-KR"/>
              </w:rPr>
              <w:pPrChange w:id="688" w:author="S127342" w:date="2012-02-04T02:54:00Z">
                <w:pPr>
                  <w:pStyle w:val="ae"/>
                  <w:keepNext/>
                  <w:keepLines/>
                  <w:spacing w:beforeLines="25" w:afterLines="25"/>
                  <w:jc w:val="center"/>
                </w:pPr>
              </w:pPrChange>
            </w:pPr>
            <w:del w:id="689" w:author="S127342" w:date="2012-02-04T02:03:00Z">
              <w:r w:rsidRPr="00210652" w:rsidDel="00220257">
                <w:rPr>
                  <w:b/>
                  <w:bCs/>
                  <w:lang w:eastAsia="ko-KR"/>
                </w:rPr>
                <w:delText>intraFilterType</w:delText>
              </w:r>
            </w:del>
          </w:p>
          <w:p w:rsidR="00942088" w:rsidRPr="00210652" w:rsidRDefault="00942088" w:rsidP="00C471C2">
            <w:pPr>
              <w:pStyle w:val="ae"/>
              <w:keepNext/>
              <w:keepLines/>
              <w:spacing w:beforeLines="25" w:afterLines="25"/>
              <w:jc w:val="center"/>
              <w:rPr>
                <w:b/>
                <w:bCs/>
                <w:lang w:eastAsia="ko-KR"/>
              </w:rPr>
              <w:pPrChange w:id="690" w:author="S127342" w:date="2012-02-04T02:54:00Z">
                <w:pPr>
                  <w:pStyle w:val="ae"/>
                  <w:keepNext/>
                  <w:keepLines/>
                  <w:spacing w:beforeLines="25" w:afterLines="25"/>
                  <w:jc w:val="center"/>
                </w:pPr>
              </w:pPrChange>
            </w:pPr>
            <w:del w:id="691" w:author="S127342" w:date="2012-02-04T02:03:00Z">
              <w:r w:rsidRPr="00210652" w:rsidDel="00220257">
                <w:rPr>
                  <w:b/>
                  <w:bCs/>
                  <w:lang w:eastAsia="ko-KR"/>
                </w:rPr>
                <w:delText>for nS = 4</w:delText>
              </w:r>
            </w:del>
          </w:p>
        </w:tc>
        <w:tc>
          <w:tcPr>
            <w:tcW w:w="0" w:type="auto"/>
            <w:vAlign w:val="center"/>
          </w:tcPr>
          <w:p w:rsidR="00C471C2" w:rsidRDefault="00942088" w:rsidP="00C471C2">
            <w:pPr>
              <w:pStyle w:val="ae"/>
              <w:keepNext/>
              <w:keepLines/>
              <w:spacing w:beforeLines="25" w:afterLines="25"/>
              <w:jc w:val="center"/>
              <w:rPr>
                <w:del w:id="692" w:author="S127342" w:date="2012-02-04T02:03:00Z"/>
                <w:b/>
                <w:bCs/>
                <w:lang w:eastAsia="ko-KR"/>
              </w:rPr>
              <w:pPrChange w:id="693" w:author="S127342" w:date="2012-02-04T02:54:00Z">
                <w:pPr>
                  <w:pStyle w:val="ae"/>
                  <w:keepNext/>
                  <w:keepLines/>
                  <w:spacing w:beforeLines="25" w:afterLines="25"/>
                  <w:jc w:val="center"/>
                </w:pPr>
              </w:pPrChange>
            </w:pPr>
            <w:del w:id="694" w:author="S127342" w:date="2012-02-04T02:03:00Z">
              <w:r w:rsidRPr="00210652" w:rsidDel="00220257">
                <w:rPr>
                  <w:b/>
                  <w:bCs/>
                  <w:lang w:eastAsia="ko-KR"/>
                </w:rPr>
                <w:delText>intraFilterType</w:delText>
              </w:r>
            </w:del>
          </w:p>
          <w:p w:rsidR="00C471C2" w:rsidRDefault="00942088" w:rsidP="00C471C2">
            <w:pPr>
              <w:pStyle w:val="ae"/>
              <w:keepNext/>
              <w:keepLines/>
              <w:spacing w:beforeLines="25" w:afterLines="25"/>
              <w:jc w:val="center"/>
              <w:rPr>
                <w:b/>
                <w:bCs/>
                <w:lang w:eastAsia="ko-KR"/>
              </w:rPr>
              <w:pPrChange w:id="695" w:author="S127342" w:date="2012-02-04T02:54:00Z">
                <w:pPr>
                  <w:pStyle w:val="ae"/>
                  <w:keepNext/>
                  <w:keepLines/>
                  <w:spacing w:beforeLines="25" w:afterLines="25"/>
                  <w:jc w:val="center"/>
                </w:pPr>
              </w:pPrChange>
            </w:pPr>
            <w:del w:id="696" w:author="S127342" w:date="2012-02-04T02:03:00Z">
              <w:r w:rsidRPr="00210652" w:rsidDel="00220257">
                <w:rPr>
                  <w:b/>
                  <w:bCs/>
                  <w:lang w:eastAsia="ko-KR"/>
                </w:rPr>
                <w:delText>for nS = 8</w:delText>
              </w:r>
            </w:del>
          </w:p>
        </w:tc>
        <w:tc>
          <w:tcPr>
            <w:tcW w:w="0" w:type="auto"/>
            <w:vAlign w:val="center"/>
          </w:tcPr>
          <w:p w:rsidR="00942088" w:rsidRPr="00210652" w:rsidDel="00220257" w:rsidRDefault="00942088" w:rsidP="00C471C2">
            <w:pPr>
              <w:pStyle w:val="ae"/>
              <w:keepNext/>
              <w:keepLines/>
              <w:spacing w:beforeLines="25" w:afterLines="25"/>
              <w:jc w:val="center"/>
              <w:rPr>
                <w:del w:id="697" w:author="S127342" w:date="2012-02-04T02:03:00Z"/>
                <w:b/>
                <w:bCs/>
                <w:lang w:eastAsia="ko-KR"/>
              </w:rPr>
              <w:pPrChange w:id="698" w:author="S127342" w:date="2012-02-04T02:54:00Z">
                <w:pPr>
                  <w:pStyle w:val="ae"/>
                  <w:keepNext/>
                  <w:keepLines/>
                  <w:spacing w:beforeLines="25" w:afterLines="25"/>
                  <w:jc w:val="center"/>
                </w:pPr>
              </w:pPrChange>
            </w:pPr>
            <w:del w:id="699" w:author="S127342" w:date="2012-02-04T02:03:00Z">
              <w:r w:rsidRPr="00210652" w:rsidDel="00220257">
                <w:rPr>
                  <w:b/>
                  <w:bCs/>
                  <w:lang w:eastAsia="ko-KR"/>
                </w:rPr>
                <w:delText>intraFilterType</w:delText>
              </w:r>
            </w:del>
          </w:p>
          <w:p w:rsidR="00C471C2" w:rsidRDefault="00942088" w:rsidP="00C471C2">
            <w:pPr>
              <w:pStyle w:val="ae"/>
              <w:keepNext/>
              <w:keepLines/>
              <w:spacing w:beforeLines="25" w:afterLines="25"/>
              <w:jc w:val="center"/>
              <w:rPr>
                <w:b/>
                <w:bCs/>
                <w:lang w:eastAsia="ko-KR"/>
              </w:rPr>
              <w:pPrChange w:id="700" w:author="S127342" w:date="2012-02-04T02:54:00Z">
                <w:pPr>
                  <w:pStyle w:val="ae"/>
                  <w:keepNext/>
                  <w:keepLines/>
                  <w:spacing w:beforeLines="25" w:afterLines="25"/>
                  <w:jc w:val="center"/>
                </w:pPr>
              </w:pPrChange>
            </w:pPr>
            <w:del w:id="701" w:author="S127342" w:date="2012-02-04T02:03:00Z">
              <w:r w:rsidRPr="00210652" w:rsidDel="00220257">
                <w:rPr>
                  <w:b/>
                  <w:bCs/>
                  <w:lang w:eastAsia="ko-KR"/>
                </w:rPr>
                <w:delText>for nS = 16</w:delText>
              </w:r>
            </w:del>
          </w:p>
        </w:tc>
        <w:tc>
          <w:tcPr>
            <w:tcW w:w="0" w:type="auto"/>
            <w:vAlign w:val="center"/>
          </w:tcPr>
          <w:p w:rsidR="00C471C2" w:rsidRDefault="00942088" w:rsidP="00C471C2">
            <w:pPr>
              <w:pStyle w:val="ae"/>
              <w:keepNext/>
              <w:keepLines/>
              <w:spacing w:beforeLines="25" w:afterLines="25"/>
              <w:jc w:val="center"/>
              <w:rPr>
                <w:del w:id="702" w:author="S127342" w:date="2012-02-04T02:03:00Z"/>
                <w:b/>
                <w:bCs/>
                <w:lang w:eastAsia="ko-KR"/>
              </w:rPr>
              <w:pPrChange w:id="703" w:author="S127342" w:date="2012-02-04T02:54:00Z">
                <w:pPr>
                  <w:pStyle w:val="ae"/>
                  <w:keepNext/>
                  <w:keepLines/>
                  <w:spacing w:beforeLines="25" w:afterLines="25"/>
                  <w:jc w:val="center"/>
                </w:pPr>
              </w:pPrChange>
            </w:pPr>
            <w:del w:id="704" w:author="S127342" w:date="2012-02-04T02:03:00Z">
              <w:r w:rsidRPr="00210652" w:rsidDel="00220257">
                <w:rPr>
                  <w:b/>
                  <w:bCs/>
                  <w:lang w:eastAsia="ko-KR"/>
                </w:rPr>
                <w:delText>intraFilterType</w:delText>
              </w:r>
            </w:del>
          </w:p>
          <w:p w:rsidR="00C471C2" w:rsidRDefault="00942088" w:rsidP="00C471C2">
            <w:pPr>
              <w:pStyle w:val="ae"/>
              <w:keepNext/>
              <w:keepLines/>
              <w:spacing w:beforeLines="25" w:afterLines="25"/>
              <w:jc w:val="center"/>
              <w:rPr>
                <w:b/>
                <w:bCs/>
                <w:lang w:eastAsia="ko-KR"/>
              </w:rPr>
              <w:pPrChange w:id="705" w:author="S127342" w:date="2012-02-04T02:54:00Z">
                <w:pPr>
                  <w:pStyle w:val="ae"/>
                  <w:keepNext/>
                  <w:keepLines/>
                  <w:spacing w:beforeLines="25" w:afterLines="25"/>
                  <w:jc w:val="center"/>
                </w:pPr>
              </w:pPrChange>
            </w:pPr>
            <w:del w:id="706" w:author="S127342" w:date="2012-02-04T02:03:00Z">
              <w:r w:rsidRPr="00210652" w:rsidDel="00220257">
                <w:rPr>
                  <w:b/>
                  <w:bCs/>
                  <w:lang w:eastAsia="ko-KR"/>
                </w:rPr>
                <w:delText>for nS = 32</w:delText>
              </w:r>
            </w:del>
          </w:p>
        </w:tc>
        <w:tc>
          <w:tcPr>
            <w:tcW w:w="0" w:type="auto"/>
            <w:vAlign w:val="center"/>
          </w:tcPr>
          <w:p w:rsidR="00C471C2" w:rsidRDefault="00942088" w:rsidP="00C471C2">
            <w:pPr>
              <w:pStyle w:val="ae"/>
              <w:keepNext/>
              <w:keepLines/>
              <w:spacing w:beforeLines="25" w:afterLines="25"/>
              <w:jc w:val="center"/>
              <w:rPr>
                <w:del w:id="707" w:author="S127342" w:date="2012-02-04T02:03:00Z"/>
                <w:b/>
                <w:bCs/>
                <w:lang w:eastAsia="ko-KR"/>
              </w:rPr>
              <w:pPrChange w:id="708" w:author="S127342" w:date="2012-02-04T02:54:00Z">
                <w:pPr>
                  <w:pStyle w:val="ae"/>
                  <w:keepNext/>
                  <w:keepLines/>
                  <w:spacing w:beforeLines="25" w:afterLines="25"/>
                  <w:jc w:val="center"/>
                </w:pPr>
              </w:pPrChange>
            </w:pPr>
            <w:del w:id="709" w:author="S127342" w:date="2012-02-04T02:03:00Z">
              <w:r w:rsidRPr="00210652" w:rsidDel="00220257">
                <w:rPr>
                  <w:b/>
                  <w:bCs/>
                  <w:lang w:eastAsia="ko-KR"/>
                </w:rPr>
                <w:delText>intraFilterType</w:delText>
              </w:r>
            </w:del>
          </w:p>
          <w:p w:rsidR="00C471C2" w:rsidRDefault="00942088" w:rsidP="00C471C2">
            <w:pPr>
              <w:pStyle w:val="ae"/>
              <w:keepNext/>
              <w:keepLines/>
              <w:spacing w:beforeLines="25" w:afterLines="25"/>
              <w:jc w:val="center"/>
              <w:rPr>
                <w:b/>
                <w:bCs/>
                <w:lang w:eastAsia="ko-KR"/>
              </w:rPr>
              <w:pPrChange w:id="710" w:author="S127342" w:date="2012-02-04T02:54:00Z">
                <w:pPr>
                  <w:pStyle w:val="ae"/>
                  <w:keepNext/>
                  <w:keepLines/>
                  <w:spacing w:beforeLines="25" w:afterLines="25"/>
                  <w:jc w:val="center"/>
                </w:pPr>
              </w:pPrChange>
            </w:pPr>
            <w:del w:id="711" w:author="S127342" w:date="2012-02-04T02:03:00Z">
              <w:r w:rsidRPr="00210652" w:rsidDel="00220257">
                <w:rPr>
                  <w:b/>
                  <w:bCs/>
                  <w:lang w:eastAsia="ko-KR"/>
                </w:rPr>
                <w:delText>for nS = 64</w:delText>
              </w:r>
            </w:del>
          </w:p>
        </w:tc>
      </w:tr>
      <w:tr w:rsidR="00942088" w:rsidRPr="00210652" w:rsidTr="00C471C2">
        <w:trPr>
          <w:jc w:val="center"/>
        </w:trPr>
        <w:tc>
          <w:tcPr>
            <w:tcW w:w="0" w:type="auto"/>
          </w:tcPr>
          <w:p w:rsidR="00C471C2" w:rsidRDefault="00942088" w:rsidP="00C471C2">
            <w:pPr>
              <w:pStyle w:val="ae"/>
              <w:keepNext/>
              <w:keepLines/>
              <w:spacing w:beforeLines="25" w:afterLines="25"/>
              <w:jc w:val="center"/>
              <w:rPr>
                <w:b/>
                <w:bCs/>
                <w:lang w:eastAsia="ko-KR"/>
              </w:rPr>
              <w:pPrChange w:id="712" w:author="S127342" w:date="2012-02-04T02:54:00Z">
                <w:pPr>
                  <w:pStyle w:val="ae"/>
                  <w:keepNext/>
                  <w:keepLines/>
                  <w:spacing w:beforeLines="25" w:afterLines="25"/>
                  <w:jc w:val="center"/>
                </w:pPr>
              </w:pPrChange>
            </w:pPr>
            <w:del w:id="713" w:author="S127342" w:date="2012-02-04T02:03:00Z">
              <w:r w:rsidDel="00220257">
                <w:rPr>
                  <w:rFonts w:ascii="Times" w:hAnsi="Times" w:cs="Times"/>
                  <w:lang w:eastAsia="ko-KR"/>
                </w:rPr>
                <w:delText>0</w:delText>
              </w:r>
            </w:del>
          </w:p>
        </w:tc>
        <w:tc>
          <w:tcPr>
            <w:tcW w:w="0" w:type="auto"/>
          </w:tcPr>
          <w:p w:rsidR="00C471C2" w:rsidRDefault="00942088" w:rsidP="00C471C2">
            <w:pPr>
              <w:pStyle w:val="ae"/>
              <w:keepNext/>
              <w:keepLines/>
              <w:spacing w:beforeLines="25" w:afterLines="25"/>
              <w:jc w:val="center"/>
              <w:rPr>
                <w:b/>
                <w:bCs/>
                <w:lang w:eastAsia="ko-KR"/>
              </w:rPr>
              <w:pPrChange w:id="714" w:author="S127342" w:date="2012-02-04T02:54:00Z">
                <w:pPr>
                  <w:pStyle w:val="ae"/>
                  <w:keepNext/>
                  <w:keepLines/>
                  <w:spacing w:beforeLines="25" w:afterLines="25"/>
                  <w:jc w:val="center"/>
                </w:pPr>
              </w:pPrChange>
            </w:pPr>
            <w:del w:id="715" w:author="S127342" w:date="2012-02-04T02:03:00Z">
              <w:r w:rsidRPr="00BB6AEF" w:rsidDel="00220257">
                <w:rPr>
                  <w:lang w:eastAsia="ko-KR"/>
                </w:rPr>
                <w:delText>0</w:delText>
              </w:r>
            </w:del>
          </w:p>
        </w:tc>
        <w:tc>
          <w:tcPr>
            <w:tcW w:w="0" w:type="auto"/>
          </w:tcPr>
          <w:p w:rsidR="00C471C2" w:rsidRDefault="00942088" w:rsidP="00C471C2">
            <w:pPr>
              <w:pStyle w:val="ae"/>
              <w:keepNext/>
              <w:keepLines/>
              <w:spacing w:beforeLines="25" w:afterLines="25"/>
              <w:jc w:val="center"/>
              <w:rPr>
                <w:b/>
                <w:bCs/>
                <w:lang w:eastAsia="ko-KR"/>
              </w:rPr>
              <w:pPrChange w:id="716" w:author="S127342" w:date="2012-02-04T02:54:00Z">
                <w:pPr>
                  <w:pStyle w:val="ae"/>
                  <w:keepNext/>
                  <w:keepLines/>
                  <w:spacing w:beforeLines="25" w:afterLines="25"/>
                  <w:jc w:val="center"/>
                </w:pPr>
              </w:pPrChange>
            </w:pPr>
            <w:del w:id="717" w:author="S127342" w:date="2012-02-04T02:03:00Z">
              <w:r w:rsidRPr="00BB6AEF" w:rsidDel="00220257">
                <w:rPr>
                  <w:lang w:eastAsia="ko-KR"/>
                </w:rPr>
                <w:delText>1</w:delText>
              </w:r>
            </w:del>
          </w:p>
        </w:tc>
        <w:tc>
          <w:tcPr>
            <w:tcW w:w="0" w:type="auto"/>
          </w:tcPr>
          <w:p w:rsidR="00C471C2" w:rsidRDefault="00942088" w:rsidP="00C471C2">
            <w:pPr>
              <w:pStyle w:val="ae"/>
              <w:keepNext/>
              <w:keepLines/>
              <w:spacing w:beforeLines="25" w:afterLines="25"/>
              <w:jc w:val="center"/>
              <w:rPr>
                <w:b/>
                <w:bCs/>
                <w:lang w:eastAsia="ko-KR"/>
              </w:rPr>
              <w:pPrChange w:id="718" w:author="S127342" w:date="2012-02-04T02:54:00Z">
                <w:pPr>
                  <w:pStyle w:val="ae"/>
                  <w:keepNext/>
                  <w:keepLines/>
                  <w:spacing w:beforeLines="25" w:afterLines="25"/>
                  <w:jc w:val="center"/>
                </w:pPr>
              </w:pPrChange>
            </w:pPr>
            <w:del w:id="719" w:author="S127342" w:date="2012-02-04T02:03:00Z">
              <w:r w:rsidRPr="00BB6AEF" w:rsidDel="00220257">
                <w:rPr>
                  <w:lang w:eastAsia="ko-KR"/>
                </w:rPr>
                <w:delText>1</w:delText>
              </w:r>
            </w:del>
          </w:p>
        </w:tc>
        <w:tc>
          <w:tcPr>
            <w:tcW w:w="0" w:type="auto"/>
          </w:tcPr>
          <w:p w:rsidR="00C471C2" w:rsidRDefault="00942088" w:rsidP="00C471C2">
            <w:pPr>
              <w:pStyle w:val="ae"/>
              <w:keepNext/>
              <w:keepLines/>
              <w:spacing w:beforeLines="25" w:afterLines="25"/>
              <w:jc w:val="center"/>
              <w:rPr>
                <w:b/>
                <w:bCs/>
                <w:lang w:eastAsia="ko-KR"/>
              </w:rPr>
              <w:pPrChange w:id="720" w:author="S127342" w:date="2012-02-04T02:54:00Z">
                <w:pPr>
                  <w:pStyle w:val="ae"/>
                  <w:keepNext/>
                  <w:keepLines/>
                  <w:spacing w:beforeLines="25" w:afterLines="25"/>
                  <w:jc w:val="center"/>
                </w:pPr>
              </w:pPrChange>
            </w:pPr>
            <w:del w:id="721" w:author="S127342" w:date="2012-02-04T02:03:00Z">
              <w:r w:rsidRPr="00BB6AEF" w:rsidDel="00220257">
                <w:rPr>
                  <w:lang w:eastAsia="ko-KR"/>
                </w:rPr>
                <w:delText>1</w:delText>
              </w:r>
            </w:del>
          </w:p>
        </w:tc>
        <w:tc>
          <w:tcPr>
            <w:tcW w:w="0" w:type="auto"/>
          </w:tcPr>
          <w:p w:rsidR="00C471C2" w:rsidRDefault="00942088" w:rsidP="00C471C2">
            <w:pPr>
              <w:pStyle w:val="ae"/>
              <w:keepNext/>
              <w:keepLines/>
              <w:spacing w:beforeLines="25" w:afterLines="25"/>
              <w:jc w:val="center"/>
              <w:rPr>
                <w:b/>
                <w:bCs/>
                <w:lang w:eastAsia="ko-KR"/>
              </w:rPr>
              <w:pPrChange w:id="722" w:author="S127342" w:date="2012-02-04T02:54:00Z">
                <w:pPr>
                  <w:pStyle w:val="ae"/>
                  <w:keepNext/>
                  <w:keepLines/>
                  <w:spacing w:beforeLines="25" w:afterLines="25"/>
                  <w:jc w:val="center"/>
                </w:pPr>
              </w:pPrChange>
            </w:pPr>
            <w:del w:id="723" w:author="S127342" w:date="2012-02-04T02:03:00Z">
              <w:r w:rsidRPr="00BB6AEF" w:rsidDel="00220257">
                <w:rPr>
                  <w:lang w:eastAsia="ko-KR"/>
                </w:rPr>
                <w:delText>0</w:delText>
              </w:r>
            </w:del>
          </w:p>
        </w:tc>
      </w:tr>
      <w:tr w:rsidR="00942088" w:rsidRPr="00210652" w:rsidTr="00C471C2">
        <w:trPr>
          <w:jc w:val="center"/>
        </w:trPr>
        <w:tc>
          <w:tcPr>
            <w:tcW w:w="0" w:type="auto"/>
          </w:tcPr>
          <w:p w:rsidR="00942088" w:rsidRPr="00210652" w:rsidRDefault="00942088" w:rsidP="00C471C2">
            <w:pPr>
              <w:keepNext/>
              <w:keepLines/>
              <w:spacing w:beforeLines="25" w:afterLines="25"/>
              <w:jc w:val="center"/>
              <w:pPrChange w:id="724" w:author="S127342" w:date="2012-02-04T02:54:00Z">
                <w:pPr>
                  <w:keepNext/>
                  <w:keepLines/>
                  <w:spacing w:beforeLines="25" w:afterLines="25"/>
                  <w:jc w:val="center"/>
                </w:pPr>
              </w:pPrChange>
            </w:pPr>
            <w:del w:id="725" w:author="S127342" w:date="2012-02-04T02:03:00Z">
              <w:r w:rsidDel="00220257">
                <w:delText>1</w:delText>
              </w:r>
              <w:r w:rsidRPr="00210652" w:rsidDel="00220257">
                <w:delText>-2</w:delText>
              </w:r>
            </w:del>
          </w:p>
        </w:tc>
        <w:tc>
          <w:tcPr>
            <w:tcW w:w="0" w:type="auto"/>
          </w:tcPr>
          <w:p w:rsidR="00942088" w:rsidRPr="00210652" w:rsidRDefault="00942088" w:rsidP="00C471C2">
            <w:pPr>
              <w:keepNext/>
              <w:keepLines/>
              <w:spacing w:beforeLines="25" w:afterLines="25"/>
              <w:jc w:val="center"/>
              <w:rPr>
                <w:lang w:eastAsia="ko-KR"/>
              </w:rPr>
              <w:pPrChange w:id="726" w:author="S127342" w:date="2012-02-04T02:54:00Z">
                <w:pPr>
                  <w:keepNext/>
                  <w:keepLines/>
                  <w:spacing w:beforeLines="25" w:afterLines="25"/>
                  <w:jc w:val="center"/>
                </w:pPr>
              </w:pPrChange>
            </w:pPr>
            <w:del w:id="727" w:author="S127342" w:date="2012-02-04T02:03:00Z">
              <w:r w:rsidRPr="00210652" w:rsidDel="00220257">
                <w:rPr>
                  <w:lang w:eastAsia="ko-KR"/>
                </w:rPr>
                <w:delText>0</w:delText>
              </w:r>
            </w:del>
          </w:p>
        </w:tc>
        <w:tc>
          <w:tcPr>
            <w:tcW w:w="0" w:type="auto"/>
          </w:tcPr>
          <w:p w:rsidR="00C471C2" w:rsidRDefault="00942088" w:rsidP="00C471C2">
            <w:pPr>
              <w:keepNext/>
              <w:keepLines/>
              <w:spacing w:beforeLines="25" w:afterLines="25"/>
              <w:jc w:val="center"/>
              <w:rPr>
                <w:lang w:eastAsia="ko-KR"/>
              </w:rPr>
              <w:pPrChange w:id="728" w:author="S127342" w:date="2012-02-04T02:54:00Z">
                <w:pPr>
                  <w:keepNext/>
                  <w:keepLines/>
                  <w:spacing w:beforeLines="25" w:afterLines="25"/>
                  <w:jc w:val="center"/>
                </w:pPr>
              </w:pPrChange>
            </w:pPr>
            <w:del w:id="729" w:author="S127342" w:date="2012-02-04T02:03:00Z">
              <w:r w:rsidRPr="00210652" w:rsidDel="00220257">
                <w:rPr>
                  <w:lang w:eastAsia="ko-KR"/>
                </w:rPr>
                <w:delText>0</w:delText>
              </w:r>
            </w:del>
          </w:p>
        </w:tc>
        <w:tc>
          <w:tcPr>
            <w:tcW w:w="0" w:type="auto"/>
          </w:tcPr>
          <w:p w:rsidR="00C471C2" w:rsidRDefault="00942088" w:rsidP="00C471C2">
            <w:pPr>
              <w:keepNext/>
              <w:keepLines/>
              <w:spacing w:beforeLines="25" w:afterLines="25"/>
              <w:jc w:val="center"/>
              <w:rPr>
                <w:lang w:eastAsia="ko-KR"/>
              </w:rPr>
              <w:pPrChange w:id="730" w:author="S127342" w:date="2012-02-04T02:54:00Z">
                <w:pPr>
                  <w:keepNext/>
                  <w:keepLines/>
                  <w:spacing w:beforeLines="25" w:afterLines="25"/>
                  <w:jc w:val="center"/>
                </w:pPr>
              </w:pPrChange>
            </w:pPr>
            <w:del w:id="731" w:author="S127342" w:date="2012-02-04T02:03:00Z">
              <w:r w:rsidRPr="00210652" w:rsidDel="00220257">
                <w:rPr>
                  <w:lang w:eastAsia="ko-KR"/>
                </w:rPr>
                <w:delText>0</w:delText>
              </w:r>
            </w:del>
          </w:p>
        </w:tc>
        <w:tc>
          <w:tcPr>
            <w:tcW w:w="0" w:type="auto"/>
          </w:tcPr>
          <w:p w:rsidR="00C471C2" w:rsidRDefault="00942088" w:rsidP="00C471C2">
            <w:pPr>
              <w:keepNext/>
              <w:keepLines/>
              <w:spacing w:beforeLines="25" w:afterLines="25"/>
              <w:jc w:val="center"/>
              <w:rPr>
                <w:lang w:eastAsia="ko-KR"/>
              </w:rPr>
              <w:pPrChange w:id="732" w:author="S127342" w:date="2012-02-04T02:54:00Z">
                <w:pPr>
                  <w:keepNext/>
                  <w:keepLines/>
                  <w:spacing w:beforeLines="25" w:afterLines="25"/>
                  <w:jc w:val="center"/>
                </w:pPr>
              </w:pPrChange>
            </w:pPr>
            <w:del w:id="733" w:author="S127342" w:date="2012-02-04T02:03:00Z">
              <w:r w:rsidRPr="00210652" w:rsidDel="00220257">
                <w:rPr>
                  <w:lang w:eastAsia="ko-KR"/>
                </w:rPr>
                <w:delText>0</w:delText>
              </w:r>
            </w:del>
          </w:p>
        </w:tc>
        <w:tc>
          <w:tcPr>
            <w:tcW w:w="0" w:type="auto"/>
          </w:tcPr>
          <w:p w:rsidR="00C471C2" w:rsidRDefault="00942088" w:rsidP="00C471C2">
            <w:pPr>
              <w:keepNext/>
              <w:keepLines/>
              <w:spacing w:beforeLines="25" w:afterLines="25"/>
              <w:jc w:val="center"/>
              <w:rPr>
                <w:lang w:eastAsia="ko-KR"/>
              </w:rPr>
              <w:pPrChange w:id="734" w:author="S127342" w:date="2012-02-04T02:54:00Z">
                <w:pPr>
                  <w:keepNext/>
                  <w:keepLines/>
                  <w:spacing w:beforeLines="25" w:afterLines="25"/>
                  <w:jc w:val="center"/>
                </w:pPr>
              </w:pPrChange>
            </w:pPr>
            <w:del w:id="735" w:author="S127342" w:date="2012-02-04T02:03:00Z">
              <w:r w:rsidRPr="00210652" w:rsidDel="00220257">
                <w:rPr>
                  <w:lang w:eastAsia="ko-KR"/>
                </w:rPr>
                <w:delText>0</w:delText>
              </w:r>
            </w:del>
          </w:p>
        </w:tc>
      </w:tr>
      <w:tr w:rsidR="00942088" w:rsidRPr="00210652" w:rsidTr="00C471C2">
        <w:trPr>
          <w:jc w:val="center"/>
        </w:trPr>
        <w:tc>
          <w:tcPr>
            <w:tcW w:w="0" w:type="auto"/>
          </w:tcPr>
          <w:p w:rsidR="00C471C2" w:rsidRDefault="00942088" w:rsidP="00C471C2">
            <w:pPr>
              <w:keepNext/>
              <w:keepLines/>
              <w:spacing w:beforeLines="25" w:afterLines="25"/>
              <w:jc w:val="center"/>
              <w:rPr>
                <w:rFonts w:ascii="Times" w:hAnsi="Times" w:cs="Times"/>
                <w:lang w:eastAsia="ko-KR"/>
              </w:rPr>
              <w:pPrChange w:id="736" w:author="S127342" w:date="2012-02-04T02:54:00Z">
                <w:pPr>
                  <w:keepNext/>
                  <w:keepLines/>
                  <w:spacing w:beforeLines="25" w:afterLines="25"/>
                  <w:jc w:val="center"/>
                </w:pPr>
              </w:pPrChange>
            </w:pPr>
            <w:del w:id="737" w:author="S127342" w:date="2012-02-04T02:03:00Z">
              <w:r w:rsidRPr="00210652" w:rsidDel="00220257">
                <w:rPr>
                  <w:rFonts w:ascii="Times" w:hAnsi="Times" w:cs="Times"/>
                  <w:lang w:eastAsia="ko-KR"/>
                </w:rPr>
                <w:delText>3</w:delText>
              </w:r>
            </w:del>
          </w:p>
        </w:tc>
        <w:tc>
          <w:tcPr>
            <w:tcW w:w="0" w:type="auto"/>
          </w:tcPr>
          <w:p w:rsidR="00C471C2" w:rsidRDefault="00942088" w:rsidP="00C471C2">
            <w:pPr>
              <w:keepNext/>
              <w:keepLines/>
              <w:spacing w:beforeLines="25" w:afterLines="25"/>
              <w:jc w:val="center"/>
              <w:rPr>
                <w:lang w:eastAsia="ko-KR"/>
              </w:rPr>
              <w:pPrChange w:id="738" w:author="S127342" w:date="2012-02-04T02:54:00Z">
                <w:pPr>
                  <w:keepNext/>
                  <w:keepLines/>
                  <w:spacing w:beforeLines="25" w:afterLines="25"/>
                  <w:jc w:val="center"/>
                </w:pPr>
              </w:pPrChange>
            </w:pPr>
            <w:del w:id="739" w:author="S127342" w:date="2012-02-04T02:03:00Z">
              <w:r w:rsidRPr="00210652" w:rsidDel="00220257">
                <w:rPr>
                  <w:lang w:eastAsia="ko-KR"/>
                </w:rPr>
                <w:delText>0</w:delText>
              </w:r>
            </w:del>
          </w:p>
        </w:tc>
        <w:tc>
          <w:tcPr>
            <w:tcW w:w="0" w:type="auto"/>
          </w:tcPr>
          <w:p w:rsidR="00C471C2" w:rsidRDefault="00942088" w:rsidP="00C471C2">
            <w:pPr>
              <w:keepNext/>
              <w:keepLines/>
              <w:spacing w:beforeLines="25" w:afterLines="25"/>
              <w:jc w:val="center"/>
              <w:rPr>
                <w:lang w:eastAsia="ko-KR"/>
              </w:rPr>
              <w:pPrChange w:id="740" w:author="S127342" w:date="2012-02-04T02:54:00Z">
                <w:pPr>
                  <w:keepNext/>
                  <w:keepLines/>
                  <w:spacing w:beforeLines="25" w:afterLines="25"/>
                  <w:jc w:val="center"/>
                </w:pPr>
              </w:pPrChange>
            </w:pPr>
            <w:del w:id="741" w:author="S127342" w:date="2012-02-04T02:03:00Z">
              <w:r w:rsidRPr="00210652" w:rsidDel="00220257">
                <w:rPr>
                  <w:lang w:eastAsia="ko-KR"/>
                </w:rPr>
                <w:delText>1</w:delText>
              </w:r>
            </w:del>
          </w:p>
        </w:tc>
        <w:tc>
          <w:tcPr>
            <w:tcW w:w="0" w:type="auto"/>
          </w:tcPr>
          <w:p w:rsidR="00C471C2" w:rsidRDefault="00942088" w:rsidP="00C471C2">
            <w:pPr>
              <w:keepNext/>
              <w:keepLines/>
              <w:spacing w:beforeLines="25" w:afterLines="25"/>
              <w:jc w:val="center"/>
              <w:rPr>
                <w:lang w:eastAsia="ko-KR"/>
              </w:rPr>
              <w:pPrChange w:id="742" w:author="S127342" w:date="2012-02-04T02:54:00Z">
                <w:pPr>
                  <w:keepNext/>
                  <w:keepLines/>
                  <w:spacing w:beforeLines="25" w:afterLines="25"/>
                  <w:jc w:val="center"/>
                </w:pPr>
              </w:pPrChange>
            </w:pPr>
            <w:del w:id="743" w:author="S127342" w:date="2012-02-04T02:03:00Z">
              <w:r w:rsidRPr="00210652" w:rsidDel="00220257">
                <w:rPr>
                  <w:lang w:eastAsia="ko-KR"/>
                </w:rPr>
                <w:delText>1</w:delText>
              </w:r>
            </w:del>
          </w:p>
        </w:tc>
        <w:tc>
          <w:tcPr>
            <w:tcW w:w="0" w:type="auto"/>
          </w:tcPr>
          <w:p w:rsidR="00C471C2" w:rsidRDefault="00942088" w:rsidP="00C471C2">
            <w:pPr>
              <w:keepNext/>
              <w:keepLines/>
              <w:spacing w:beforeLines="25" w:afterLines="25"/>
              <w:jc w:val="center"/>
              <w:rPr>
                <w:lang w:eastAsia="ko-KR"/>
              </w:rPr>
              <w:pPrChange w:id="744" w:author="S127342" w:date="2012-02-04T02:54:00Z">
                <w:pPr>
                  <w:keepNext/>
                  <w:keepLines/>
                  <w:spacing w:beforeLines="25" w:afterLines="25"/>
                  <w:jc w:val="center"/>
                </w:pPr>
              </w:pPrChange>
            </w:pPr>
            <w:del w:id="745" w:author="S127342" w:date="2012-02-04T02:03:00Z">
              <w:r w:rsidRPr="00210652" w:rsidDel="00220257">
                <w:rPr>
                  <w:lang w:eastAsia="ko-KR"/>
                </w:rPr>
                <w:delText>1</w:delText>
              </w:r>
            </w:del>
          </w:p>
        </w:tc>
        <w:tc>
          <w:tcPr>
            <w:tcW w:w="0" w:type="auto"/>
          </w:tcPr>
          <w:p w:rsidR="00C471C2" w:rsidRDefault="00942088" w:rsidP="00C471C2">
            <w:pPr>
              <w:keepNext/>
              <w:keepLines/>
              <w:spacing w:beforeLines="25" w:afterLines="25"/>
              <w:jc w:val="center"/>
              <w:rPr>
                <w:lang w:eastAsia="ko-KR"/>
              </w:rPr>
              <w:pPrChange w:id="746" w:author="S127342" w:date="2012-02-04T02:54:00Z">
                <w:pPr>
                  <w:keepNext/>
                  <w:keepLines/>
                  <w:spacing w:beforeLines="25" w:afterLines="25"/>
                  <w:jc w:val="center"/>
                </w:pPr>
              </w:pPrChange>
            </w:pPr>
            <w:del w:id="747" w:author="S127342" w:date="2012-02-04T02:03:00Z">
              <w:r w:rsidRPr="00210652" w:rsidDel="00220257">
                <w:rPr>
                  <w:lang w:eastAsia="ko-KR"/>
                </w:rPr>
                <w:delText>0</w:delText>
              </w:r>
            </w:del>
          </w:p>
        </w:tc>
      </w:tr>
      <w:tr w:rsidR="00942088" w:rsidRPr="00210652" w:rsidTr="00C471C2">
        <w:trPr>
          <w:jc w:val="center"/>
        </w:trPr>
        <w:tc>
          <w:tcPr>
            <w:tcW w:w="0" w:type="auto"/>
          </w:tcPr>
          <w:p w:rsidR="00C471C2" w:rsidRDefault="00942088" w:rsidP="00C471C2">
            <w:pPr>
              <w:keepNext/>
              <w:keepLines/>
              <w:spacing w:beforeLines="25" w:afterLines="25"/>
              <w:jc w:val="center"/>
              <w:rPr>
                <w:rFonts w:ascii="Times" w:hAnsi="Times" w:cs="Times"/>
                <w:lang w:eastAsia="ko-KR"/>
              </w:rPr>
              <w:pPrChange w:id="748" w:author="S127342" w:date="2012-02-04T02:54:00Z">
                <w:pPr>
                  <w:keepNext/>
                  <w:keepLines/>
                  <w:spacing w:beforeLines="25" w:afterLines="25"/>
                  <w:jc w:val="center"/>
                </w:pPr>
              </w:pPrChange>
            </w:pPr>
            <w:del w:id="749" w:author="S127342" w:date="2012-02-04T02:03:00Z">
              <w:r w:rsidRPr="00210652" w:rsidDel="00220257">
                <w:rPr>
                  <w:rFonts w:ascii="Times" w:hAnsi="Times" w:cs="Times"/>
                  <w:lang w:eastAsia="ko-KR"/>
                </w:rPr>
                <w:delText>4, 5</w:delText>
              </w:r>
            </w:del>
          </w:p>
        </w:tc>
        <w:tc>
          <w:tcPr>
            <w:tcW w:w="0" w:type="auto"/>
          </w:tcPr>
          <w:p w:rsidR="00C471C2" w:rsidRDefault="00942088" w:rsidP="00C471C2">
            <w:pPr>
              <w:keepNext/>
              <w:keepLines/>
              <w:spacing w:beforeLines="25" w:afterLines="25"/>
              <w:jc w:val="center"/>
              <w:rPr>
                <w:lang w:eastAsia="ko-KR"/>
              </w:rPr>
              <w:pPrChange w:id="750" w:author="S127342" w:date="2012-02-04T02:54:00Z">
                <w:pPr>
                  <w:keepNext/>
                  <w:keepLines/>
                  <w:spacing w:beforeLines="25" w:afterLines="25"/>
                  <w:jc w:val="center"/>
                </w:pPr>
              </w:pPrChange>
            </w:pPr>
            <w:del w:id="751" w:author="S127342" w:date="2012-02-04T02:03:00Z">
              <w:r w:rsidRPr="00210652" w:rsidDel="00220257">
                <w:rPr>
                  <w:lang w:eastAsia="ko-KR"/>
                </w:rPr>
                <w:delText>0</w:delText>
              </w:r>
            </w:del>
          </w:p>
        </w:tc>
        <w:tc>
          <w:tcPr>
            <w:tcW w:w="0" w:type="auto"/>
          </w:tcPr>
          <w:p w:rsidR="00C471C2" w:rsidRDefault="00942088" w:rsidP="00C471C2">
            <w:pPr>
              <w:keepNext/>
              <w:keepLines/>
              <w:spacing w:beforeLines="25" w:afterLines="25"/>
              <w:jc w:val="center"/>
              <w:rPr>
                <w:lang w:eastAsia="ko-KR"/>
              </w:rPr>
              <w:pPrChange w:id="752" w:author="S127342" w:date="2012-02-04T02:54:00Z">
                <w:pPr>
                  <w:keepNext/>
                  <w:keepLines/>
                  <w:spacing w:beforeLines="25" w:afterLines="25"/>
                  <w:jc w:val="center"/>
                </w:pPr>
              </w:pPrChange>
            </w:pPr>
            <w:del w:id="753" w:author="S127342" w:date="2012-02-04T02:03:00Z">
              <w:r w:rsidRPr="00210652" w:rsidDel="00220257">
                <w:rPr>
                  <w:lang w:eastAsia="ko-KR"/>
                </w:rPr>
                <w:delText>0</w:delText>
              </w:r>
            </w:del>
          </w:p>
        </w:tc>
        <w:tc>
          <w:tcPr>
            <w:tcW w:w="0" w:type="auto"/>
          </w:tcPr>
          <w:p w:rsidR="00C471C2" w:rsidRDefault="00942088" w:rsidP="00C471C2">
            <w:pPr>
              <w:keepNext/>
              <w:keepLines/>
              <w:spacing w:beforeLines="25" w:afterLines="25"/>
              <w:jc w:val="center"/>
              <w:rPr>
                <w:lang w:eastAsia="ko-KR"/>
              </w:rPr>
              <w:pPrChange w:id="754" w:author="S127342" w:date="2012-02-04T02:54:00Z">
                <w:pPr>
                  <w:keepNext/>
                  <w:keepLines/>
                  <w:spacing w:beforeLines="25" w:afterLines="25"/>
                  <w:jc w:val="center"/>
                </w:pPr>
              </w:pPrChange>
            </w:pPr>
            <w:del w:id="755" w:author="S127342" w:date="2012-02-04T02:03:00Z">
              <w:r w:rsidRPr="00210652" w:rsidDel="00220257">
                <w:rPr>
                  <w:lang w:eastAsia="ko-KR"/>
                </w:rPr>
                <w:delText>1</w:delText>
              </w:r>
            </w:del>
          </w:p>
        </w:tc>
        <w:tc>
          <w:tcPr>
            <w:tcW w:w="0" w:type="auto"/>
          </w:tcPr>
          <w:p w:rsidR="00C471C2" w:rsidRDefault="00942088" w:rsidP="00C471C2">
            <w:pPr>
              <w:keepNext/>
              <w:keepLines/>
              <w:spacing w:beforeLines="25" w:afterLines="25"/>
              <w:jc w:val="center"/>
              <w:rPr>
                <w:lang w:eastAsia="ko-KR"/>
              </w:rPr>
              <w:pPrChange w:id="756" w:author="S127342" w:date="2012-02-04T02:54:00Z">
                <w:pPr>
                  <w:keepNext/>
                  <w:keepLines/>
                  <w:spacing w:beforeLines="25" w:afterLines="25"/>
                  <w:jc w:val="center"/>
                </w:pPr>
              </w:pPrChange>
            </w:pPr>
            <w:del w:id="757" w:author="S127342" w:date="2012-02-04T02:03:00Z">
              <w:r w:rsidRPr="00210652" w:rsidDel="00220257">
                <w:rPr>
                  <w:lang w:eastAsia="ko-KR"/>
                </w:rPr>
                <w:delText>1</w:delText>
              </w:r>
            </w:del>
          </w:p>
        </w:tc>
        <w:tc>
          <w:tcPr>
            <w:tcW w:w="0" w:type="auto"/>
          </w:tcPr>
          <w:p w:rsidR="00C471C2" w:rsidRDefault="00942088" w:rsidP="00C471C2">
            <w:pPr>
              <w:keepNext/>
              <w:keepLines/>
              <w:spacing w:beforeLines="25" w:afterLines="25"/>
              <w:jc w:val="center"/>
              <w:rPr>
                <w:lang w:eastAsia="ko-KR"/>
              </w:rPr>
              <w:pPrChange w:id="758" w:author="S127342" w:date="2012-02-04T02:54:00Z">
                <w:pPr>
                  <w:keepNext/>
                  <w:keepLines/>
                  <w:spacing w:beforeLines="25" w:afterLines="25"/>
                  <w:jc w:val="center"/>
                </w:pPr>
              </w:pPrChange>
            </w:pPr>
            <w:del w:id="759" w:author="S127342" w:date="2012-02-04T02:03:00Z">
              <w:r w:rsidRPr="00210652" w:rsidDel="00220257">
                <w:rPr>
                  <w:lang w:eastAsia="ko-KR"/>
                </w:rPr>
                <w:delText>0</w:delText>
              </w:r>
            </w:del>
          </w:p>
        </w:tc>
      </w:tr>
      <w:tr w:rsidR="00942088" w:rsidRPr="00210652" w:rsidTr="00C471C2">
        <w:trPr>
          <w:jc w:val="center"/>
        </w:trPr>
        <w:tc>
          <w:tcPr>
            <w:tcW w:w="0" w:type="auto"/>
          </w:tcPr>
          <w:p w:rsidR="00C471C2" w:rsidRDefault="00942088" w:rsidP="00C471C2">
            <w:pPr>
              <w:keepNext/>
              <w:keepLines/>
              <w:spacing w:beforeLines="25" w:afterLines="25"/>
              <w:jc w:val="center"/>
              <w:rPr>
                <w:rFonts w:ascii="Times" w:hAnsi="Times" w:cs="Times"/>
                <w:lang w:eastAsia="ko-KR"/>
              </w:rPr>
              <w:pPrChange w:id="760" w:author="S127342" w:date="2012-02-04T02:54:00Z">
                <w:pPr>
                  <w:keepNext/>
                  <w:keepLines/>
                  <w:spacing w:beforeLines="25" w:afterLines="25"/>
                  <w:jc w:val="center"/>
                </w:pPr>
              </w:pPrChange>
            </w:pPr>
            <w:del w:id="761" w:author="S127342" w:date="2012-02-04T02:03:00Z">
              <w:r w:rsidRPr="00210652" w:rsidDel="00220257">
                <w:rPr>
                  <w:rFonts w:ascii="Times" w:hAnsi="Times" w:cs="Times"/>
                  <w:lang w:eastAsia="ko-KR"/>
                </w:rPr>
                <w:delText>6</w:delText>
              </w:r>
            </w:del>
          </w:p>
        </w:tc>
        <w:tc>
          <w:tcPr>
            <w:tcW w:w="0" w:type="auto"/>
          </w:tcPr>
          <w:p w:rsidR="00C471C2" w:rsidRDefault="00942088" w:rsidP="00C471C2">
            <w:pPr>
              <w:keepNext/>
              <w:keepLines/>
              <w:spacing w:beforeLines="25" w:afterLines="25"/>
              <w:jc w:val="center"/>
              <w:rPr>
                <w:lang w:eastAsia="ko-KR"/>
              </w:rPr>
              <w:pPrChange w:id="762" w:author="S127342" w:date="2012-02-04T02:54:00Z">
                <w:pPr>
                  <w:keepNext/>
                  <w:keepLines/>
                  <w:spacing w:beforeLines="25" w:afterLines="25"/>
                  <w:jc w:val="center"/>
                </w:pPr>
              </w:pPrChange>
            </w:pPr>
            <w:del w:id="763" w:author="S127342" w:date="2012-02-04T02:03:00Z">
              <w:r w:rsidRPr="00210652" w:rsidDel="00220257">
                <w:rPr>
                  <w:lang w:eastAsia="ko-KR"/>
                </w:rPr>
                <w:delText>0</w:delText>
              </w:r>
            </w:del>
          </w:p>
        </w:tc>
        <w:tc>
          <w:tcPr>
            <w:tcW w:w="0" w:type="auto"/>
          </w:tcPr>
          <w:p w:rsidR="00C471C2" w:rsidRDefault="00942088" w:rsidP="00C471C2">
            <w:pPr>
              <w:keepNext/>
              <w:keepLines/>
              <w:spacing w:beforeLines="25" w:afterLines="25"/>
              <w:jc w:val="center"/>
              <w:rPr>
                <w:lang w:eastAsia="ko-KR"/>
              </w:rPr>
              <w:pPrChange w:id="764" w:author="S127342" w:date="2012-02-04T02:54:00Z">
                <w:pPr>
                  <w:keepNext/>
                  <w:keepLines/>
                  <w:spacing w:beforeLines="25" w:afterLines="25"/>
                  <w:jc w:val="center"/>
                </w:pPr>
              </w:pPrChange>
            </w:pPr>
            <w:del w:id="765" w:author="S127342" w:date="2012-02-04T02:03:00Z">
              <w:r w:rsidRPr="00210652" w:rsidDel="00220257">
                <w:rPr>
                  <w:lang w:eastAsia="ko-KR"/>
                </w:rPr>
                <w:delText>1</w:delText>
              </w:r>
            </w:del>
          </w:p>
        </w:tc>
        <w:tc>
          <w:tcPr>
            <w:tcW w:w="0" w:type="auto"/>
          </w:tcPr>
          <w:p w:rsidR="00C471C2" w:rsidRDefault="00942088" w:rsidP="00C471C2">
            <w:pPr>
              <w:keepNext/>
              <w:keepLines/>
              <w:spacing w:beforeLines="25" w:afterLines="25"/>
              <w:jc w:val="center"/>
              <w:rPr>
                <w:lang w:eastAsia="ko-KR"/>
              </w:rPr>
              <w:pPrChange w:id="766" w:author="S127342" w:date="2012-02-04T02:54:00Z">
                <w:pPr>
                  <w:keepNext/>
                  <w:keepLines/>
                  <w:spacing w:beforeLines="25" w:afterLines="25"/>
                  <w:jc w:val="center"/>
                </w:pPr>
              </w:pPrChange>
            </w:pPr>
            <w:del w:id="767" w:author="S127342" w:date="2012-02-04T02:03:00Z">
              <w:r w:rsidRPr="00210652" w:rsidDel="00220257">
                <w:rPr>
                  <w:lang w:eastAsia="ko-KR"/>
                </w:rPr>
                <w:delText>1</w:delText>
              </w:r>
            </w:del>
          </w:p>
        </w:tc>
        <w:tc>
          <w:tcPr>
            <w:tcW w:w="0" w:type="auto"/>
          </w:tcPr>
          <w:p w:rsidR="00C471C2" w:rsidRDefault="00942088" w:rsidP="00C471C2">
            <w:pPr>
              <w:keepNext/>
              <w:keepLines/>
              <w:spacing w:beforeLines="25" w:afterLines="25"/>
              <w:jc w:val="center"/>
              <w:rPr>
                <w:lang w:eastAsia="ko-KR"/>
              </w:rPr>
              <w:pPrChange w:id="768" w:author="S127342" w:date="2012-02-04T02:54:00Z">
                <w:pPr>
                  <w:keepNext/>
                  <w:keepLines/>
                  <w:spacing w:beforeLines="25" w:afterLines="25"/>
                  <w:jc w:val="center"/>
                </w:pPr>
              </w:pPrChange>
            </w:pPr>
            <w:del w:id="769" w:author="S127342" w:date="2012-02-04T02:03:00Z">
              <w:r w:rsidRPr="00210652" w:rsidDel="00220257">
                <w:rPr>
                  <w:lang w:eastAsia="ko-KR"/>
                </w:rPr>
                <w:delText>1</w:delText>
              </w:r>
            </w:del>
          </w:p>
        </w:tc>
        <w:tc>
          <w:tcPr>
            <w:tcW w:w="0" w:type="auto"/>
          </w:tcPr>
          <w:p w:rsidR="00C471C2" w:rsidRDefault="00942088" w:rsidP="00C471C2">
            <w:pPr>
              <w:keepNext/>
              <w:keepLines/>
              <w:spacing w:beforeLines="25" w:afterLines="25"/>
              <w:jc w:val="center"/>
              <w:rPr>
                <w:lang w:eastAsia="ko-KR"/>
              </w:rPr>
              <w:pPrChange w:id="770" w:author="S127342" w:date="2012-02-04T02:54:00Z">
                <w:pPr>
                  <w:keepNext/>
                  <w:keepLines/>
                  <w:spacing w:beforeLines="25" w:afterLines="25"/>
                  <w:jc w:val="center"/>
                </w:pPr>
              </w:pPrChange>
            </w:pPr>
            <w:del w:id="771" w:author="S127342" w:date="2012-02-04T02:03:00Z">
              <w:r w:rsidRPr="00210652" w:rsidDel="00220257">
                <w:rPr>
                  <w:lang w:eastAsia="ko-KR"/>
                </w:rPr>
                <w:delText>0</w:delText>
              </w:r>
            </w:del>
          </w:p>
        </w:tc>
      </w:tr>
      <w:tr w:rsidR="00942088" w:rsidRPr="00210652" w:rsidTr="00C471C2">
        <w:trPr>
          <w:jc w:val="center"/>
        </w:trPr>
        <w:tc>
          <w:tcPr>
            <w:tcW w:w="0" w:type="auto"/>
          </w:tcPr>
          <w:p w:rsidR="00C471C2" w:rsidRDefault="00942088" w:rsidP="00C471C2">
            <w:pPr>
              <w:keepNext/>
              <w:keepLines/>
              <w:spacing w:beforeLines="25" w:afterLines="25"/>
              <w:jc w:val="center"/>
              <w:rPr>
                <w:rFonts w:ascii="Times" w:hAnsi="Times" w:cs="Times"/>
                <w:lang w:eastAsia="ko-KR"/>
              </w:rPr>
              <w:pPrChange w:id="772" w:author="S127342" w:date="2012-02-04T02:54:00Z">
                <w:pPr>
                  <w:keepNext/>
                  <w:keepLines/>
                  <w:spacing w:beforeLines="25" w:afterLines="25"/>
                  <w:jc w:val="center"/>
                </w:pPr>
              </w:pPrChange>
            </w:pPr>
            <w:del w:id="773" w:author="S127342" w:date="2012-02-04T02:03:00Z">
              <w:r w:rsidRPr="00210652" w:rsidDel="00220257">
                <w:rPr>
                  <w:rFonts w:ascii="Times" w:hAnsi="Times" w:cs="Times"/>
                  <w:lang w:eastAsia="ko-KR"/>
                </w:rPr>
                <w:delText>7, 8</w:delText>
              </w:r>
            </w:del>
          </w:p>
        </w:tc>
        <w:tc>
          <w:tcPr>
            <w:tcW w:w="0" w:type="auto"/>
          </w:tcPr>
          <w:p w:rsidR="00942088" w:rsidRPr="00210652" w:rsidRDefault="00942088" w:rsidP="00C471C2">
            <w:pPr>
              <w:keepNext/>
              <w:keepLines/>
              <w:spacing w:beforeLines="25" w:afterLines="25"/>
              <w:jc w:val="center"/>
              <w:rPr>
                <w:lang w:eastAsia="ko-KR"/>
              </w:rPr>
              <w:pPrChange w:id="774" w:author="S127342" w:date="2012-02-04T02:54:00Z">
                <w:pPr>
                  <w:keepNext/>
                  <w:keepLines/>
                  <w:spacing w:beforeLines="25" w:afterLines="25"/>
                  <w:jc w:val="center"/>
                </w:pPr>
              </w:pPrChange>
            </w:pPr>
            <w:del w:id="775" w:author="S127342" w:date="2012-02-04T02:03:00Z">
              <w:r w:rsidRPr="00210652" w:rsidDel="00220257">
                <w:rPr>
                  <w:lang w:eastAsia="ko-KR"/>
                </w:rPr>
                <w:delText>0</w:delText>
              </w:r>
            </w:del>
          </w:p>
        </w:tc>
        <w:tc>
          <w:tcPr>
            <w:tcW w:w="0" w:type="auto"/>
          </w:tcPr>
          <w:p w:rsidR="00C471C2" w:rsidRDefault="00942088" w:rsidP="00C471C2">
            <w:pPr>
              <w:keepNext/>
              <w:keepLines/>
              <w:spacing w:beforeLines="25" w:afterLines="25"/>
              <w:jc w:val="center"/>
              <w:rPr>
                <w:lang w:eastAsia="ko-KR"/>
              </w:rPr>
              <w:pPrChange w:id="776" w:author="S127342" w:date="2012-02-04T02:54:00Z">
                <w:pPr>
                  <w:keepNext/>
                  <w:keepLines/>
                  <w:spacing w:beforeLines="25" w:afterLines="25"/>
                  <w:jc w:val="center"/>
                </w:pPr>
              </w:pPrChange>
            </w:pPr>
            <w:del w:id="777" w:author="S127342" w:date="2012-02-04T02:03:00Z">
              <w:r w:rsidRPr="00210652" w:rsidDel="00220257">
                <w:rPr>
                  <w:lang w:eastAsia="ko-KR"/>
                </w:rPr>
                <w:delText>0</w:delText>
              </w:r>
            </w:del>
          </w:p>
        </w:tc>
        <w:tc>
          <w:tcPr>
            <w:tcW w:w="0" w:type="auto"/>
          </w:tcPr>
          <w:p w:rsidR="00C471C2" w:rsidRDefault="00942088" w:rsidP="00C471C2">
            <w:pPr>
              <w:keepNext/>
              <w:keepLines/>
              <w:spacing w:beforeLines="25" w:afterLines="25"/>
              <w:jc w:val="center"/>
              <w:rPr>
                <w:lang w:eastAsia="ko-KR"/>
              </w:rPr>
              <w:pPrChange w:id="778" w:author="S127342" w:date="2012-02-04T02:54:00Z">
                <w:pPr>
                  <w:keepNext/>
                  <w:keepLines/>
                  <w:spacing w:beforeLines="25" w:afterLines="25"/>
                  <w:jc w:val="center"/>
                </w:pPr>
              </w:pPrChange>
            </w:pPr>
            <w:del w:id="779" w:author="S127342" w:date="2012-02-04T02:03:00Z">
              <w:r w:rsidRPr="00210652" w:rsidDel="00220257">
                <w:rPr>
                  <w:lang w:eastAsia="ko-KR"/>
                </w:rPr>
                <w:delText>1</w:delText>
              </w:r>
            </w:del>
          </w:p>
        </w:tc>
        <w:tc>
          <w:tcPr>
            <w:tcW w:w="0" w:type="auto"/>
          </w:tcPr>
          <w:p w:rsidR="00C471C2" w:rsidRDefault="00942088" w:rsidP="00C471C2">
            <w:pPr>
              <w:keepNext/>
              <w:keepLines/>
              <w:spacing w:beforeLines="25" w:afterLines="25"/>
              <w:jc w:val="center"/>
              <w:rPr>
                <w:lang w:eastAsia="ko-KR"/>
              </w:rPr>
              <w:pPrChange w:id="780" w:author="S127342" w:date="2012-02-04T02:54:00Z">
                <w:pPr>
                  <w:keepNext/>
                  <w:keepLines/>
                  <w:spacing w:beforeLines="25" w:afterLines="25"/>
                  <w:jc w:val="center"/>
                </w:pPr>
              </w:pPrChange>
            </w:pPr>
            <w:del w:id="781" w:author="S127342" w:date="2012-02-04T02:03:00Z">
              <w:r w:rsidRPr="00210652" w:rsidDel="00220257">
                <w:rPr>
                  <w:lang w:eastAsia="ko-KR"/>
                </w:rPr>
                <w:delText>1</w:delText>
              </w:r>
            </w:del>
          </w:p>
        </w:tc>
        <w:tc>
          <w:tcPr>
            <w:tcW w:w="0" w:type="auto"/>
          </w:tcPr>
          <w:p w:rsidR="00C471C2" w:rsidRDefault="00942088" w:rsidP="00C471C2">
            <w:pPr>
              <w:keepNext/>
              <w:keepLines/>
              <w:spacing w:beforeLines="25" w:afterLines="25"/>
              <w:jc w:val="center"/>
              <w:rPr>
                <w:lang w:eastAsia="ko-KR"/>
              </w:rPr>
              <w:pPrChange w:id="782" w:author="S127342" w:date="2012-02-04T02:54:00Z">
                <w:pPr>
                  <w:keepNext/>
                  <w:keepLines/>
                  <w:spacing w:beforeLines="25" w:afterLines="25"/>
                  <w:jc w:val="center"/>
                </w:pPr>
              </w:pPrChange>
            </w:pPr>
            <w:del w:id="783" w:author="S127342" w:date="2012-02-04T02:03:00Z">
              <w:r w:rsidRPr="00210652" w:rsidDel="00220257">
                <w:rPr>
                  <w:lang w:eastAsia="ko-KR"/>
                </w:rPr>
                <w:delText>0</w:delText>
              </w:r>
            </w:del>
          </w:p>
        </w:tc>
      </w:tr>
      <w:tr w:rsidR="00942088" w:rsidRPr="00210652" w:rsidTr="00C471C2">
        <w:trPr>
          <w:jc w:val="center"/>
        </w:trPr>
        <w:tc>
          <w:tcPr>
            <w:tcW w:w="0" w:type="auto"/>
          </w:tcPr>
          <w:p w:rsidR="00C471C2" w:rsidRDefault="00942088" w:rsidP="00C471C2">
            <w:pPr>
              <w:keepNext/>
              <w:keepLines/>
              <w:spacing w:beforeLines="25" w:afterLines="25"/>
              <w:jc w:val="center"/>
              <w:rPr>
                <w:rFonts w:ascii="Times" w:hAnsi="Times" w:cs="Times"/>
                <w:lang w:eastAsia="ko-KR"/>
              </w:rPr>
              <w:pPrChange w:id="784" w:author="S127342" w:date="2012-02-04T02:54:00Z">
                <w:pPr>
                  <w:keepNext/>
                  <w:keepLines/>
                  <w:spacing w:beforeLines="25" w:afterLines="25"/>
                  <w:jc w:val="center"/>
                </w:pPr>
              </w:pPrChange>
            </w:pPr>
            <w:del w:id="785" w:author="S127342" w:date="2012-02-04T02:03:00Z">
              <w:r w:rsidRPr="00210652" w:rsidDel="00220257">
                <w:rPr>
                  <w:rFonts w:ascii="Times" w:hAnsi="Times" w:cs="Times"/>
                  <w:lang w:eastAsia="ko-KR"/>
                </w:rPr>
                <w:delText>9</w:delText>
              </w:r>
            </w:del>
          </w:p>
        </w:tc>
        <w:tc>
          <w:tcPr>
            <w:tcW w:w="0" w:type="auto"/>
          </w:tcPr>
          <w:p w:rsidR="00C471C2" w:rsidRDefault="00942088" w:rsidP="00C471C2">
            <w:pPr>
              <w:keepNext/>
              <w:keepLines/>
              <w:spacing w:beforeLines="25" w:afterLines="25"/>
              <w:jc w:val="center"/>
              <w:rPr>
                <w:lang w:eastAsia="ko-KR"/>
              </w:rPr>
              <w:pPrChange w:id="786" w:author="S127342" w:date="2012-02-04T02:54:00Z">
                <w:pPr>
                  <w:keepNext/>
                  <w:keepLines/>
                  <w:spacing w:beforeLines="25" w:afterLines="25"/>
                  <w:jc w:val="center"/>
                </w:pPr>
              </w:pPrChange>
            </w:pPr>
            <w:del w:id="787" w:author="S127342" w:date="2012-02-04T02:03:00Z">
              <w:r w:rsidRPr="00210652" w:rsidDel="00220257">
                <w:rPr>
                  <w:lang w:eastAsia="ko-KR"/>
                </w:rPr>
                <w:delText>0</w:delText>
              </w:r>
            </w:del>
          </w:p>
        </w:tc>
        <w:tc>
          <w:tcPr>
            <w:tcW w:w="0" w:type="auto"/>
          </w:tcPr>
          <w:p w:rsidR="00C471C2" w:rsidRDefault="00942088" w:rsidP="00C471C2">
            <w:pPr>
              <w:keepNext/>
              <w:keepLines/>
              <w:spacing w:beforeLines="25" w:afterLines="25"/>
              <w:jc w:val="center"/>
              <w:rPr>
                <w:lang w:eastAsia="ko-KR"/>
              </w:rPr>
              <w:pPrChange w:id="788" w:author="S127342" w:date="2012-02-04T02:54:00Z">
                <w:pPr>
                  <w:keepNext/>
                  <w:keepLines/>
                  <w:spacing w:beforeLines="25" w:afterLines="25"/>
                  <w:jc w:val="center"/>
                </w:pPr>
              </w:pPrChange>
            </w:pPr>
            <w:del w:id="789" w:author="S127342" w:date="2012-02-04T02:03:00Z">
              <w:r w:rsidRPr="00210652" w:rsidDel="00220257">
                <w:rPr>
                  <w:lang w:eastAsia="ko-KR"/>
                </w:rPr>
                <w:delText>1</w:delText>
              </w:r>
            </w:del>
          </w:p>
        </w:tc>
        <w:tc>
          <w:tcPr>
            <w:tcW w:w="0" w:type="auto"/>
          </w:tcPr>
          <w:p w:rsidR="00C471C2" w:rsidRDefault="00942088" w:rsidP="00C471C2">
            <w:pPr>
              <w:keepNext/>
              <w:keepLines/>
              <w:spacing w:beforeLines="25" w:afterLines="25"/>
              <w:jc w:val="center"/>
              <w:rPr>
                <w:lang w:eastAsia="ko-KR"/>
              </w:rPr>
              <w:pPrChange w:id="790" w:author="S127342" w:date="2012-02-04T02:54:00Z">
                <w:pPr>
                  <w:keepNext/>
                  <w:keepLines/>
                  <w:spacing w:beforeLines="25" w:afterLines="25"/>
                  <w:jc w:val="center"/>
                </w:pPr>
              </w:pPrChange>
            </w:pPr>
            <w:del w:id="791" w:author="S127342" w:date="2012-02-04T02:03:00Z">
              <w:r w:rsidRPr="00210652" w:rsidDel="00220257">
                <w:rPr>
                  <w:lang w:eastAsia="ko-KR"/>
                </w:rPr>
                <w:delText>1</w:delText>
              </w:r>
            </w:del>
          </w:p>
        </w:tc>
        <w:tc>
          <w:tcPr>
            <w:tcW w:w="0" w:type="auto"/>
          </w:tcPr>
          <w:p w:rsidR="00C471C2" w:rsidRDefault="00942088" w:rsidP="00C471C2">
            <w:pPr>
              <w:keepNext/>
              <w:keepLines/>
              <w:spacing w:beforeLines="25" w:afterLines="25"/>
              <w:jc w:val="center"/>
              <w:rPr>
                <w:lang w:eastAsia="ko-KR"/>
              </w:rPr>
              <w:pPrChange w:id="792" w:author="S127342" w:date="2012-02-04T02:54:00Z">
                <w:pPr>
                  <w:keepNext/>
                  <w:keepLines/>
                  <w:spacing w:beforeLines="25" w:afterLines="25"/>
                  <w:jc w:val="center"/>
                </w:pPr>
              </w:pPrChange>
            </w:pPr>
            <w:del w:id="793" w:author="S127342" w:date="2012-02-04T02:03:00Z">
              <w:r w:rsidRPr="00210652" w:rsidDel="00220257">
                <w:rPr>
                  <w:lang w:eastAsia="ko-KR"/>
                </w:rPr>
                <w:delText>1</w:delText>
              </w:r>
            </w:del>
          </w:p>
        </w:tc>
        <w:tc>
          <w:tcPr>
            <w:tcW w:w="0" w:type="auto"/>
          </w:tcPr>
          <w:p w:rsidR="00C471C2" w:rsidRDefault="00942088" w:rsidP="00C471C2">
            <w:pPr>
              <w:keepNext/>
              <w:keepLines/>
              <w:spacing w:beforeLines="25" w:afterLines="25"/>
              <w:jc w:val="center"/>
              <w:rPr>
                <w:lang w:eastAsia="ko-KR"/>
              </w:rPr>
              <w:pPrChange w:id="794" w:author="S127342" w:date="2012-02-04T02:54:00Z">
                <w:pPr>
                  <w:keepNext/>
                  <w:keepLines/>
                  <w:spacing w:beforeLines="25" w:afterLines="25"/>
                  <w:jc w:val="center"/>
                </w:pPr>
              </w:pPrChange>
            </w:pPr>
            <w:del w:id="795" w:author="S127342" w:date="2012-02-04T02:03:00Z">
              <w:r w:rsidRPr="00210652" w:rsidDel="00220257">
                <w:rPr>
                  <w:lang w:eastAsia="ko-KR"/>
                </w:rPr>
                <w:delText>0</w:delText>
              </w:r>
            </w:del>
          </w:p>
        </w:tc>
      </w:tr>
      <w:tr w:rsidR="00942088" w:rsidRPr="00210652" w:rsidTr="00C471C2">
        <w:trPr>
          <w:jc w:val="center"/>
        </w:trPr>
        <w:tc>
          <w:tcPr>
            <w:tcW w:w="0" w:type="auto"/>
          </w:tcPr>
          <w:p w:rsidR="00C471C2" w:rsidRDefault="00942088" w:rsidP="00C471C2">
            <w:pPr>
              <w:keepNext/>
              <w:keepLines/>
              <w:spacing w:beforeLines="25" w:afterLines="25"/>
              <w:jc w:val="center"/>
              <w:rPr>
                <w:rFonts w:ascii="Times" w:hAnsi="Times" w:cs="Times"/>
                <w:lang w:eastAsia="ko-KR"/>
              </w:rPr>
              <w:pPrChange w:id="796" w:author="S127342" w:date="2012-02-04T02:54:00Z">
                <w:pPr>
                  <w:keepNext/>
                  <w:keepLines/>
                  <w:spacing w:beforeLines="25" w:afterLines="25"/>
                  <w:jc w:val="center"/>
                </w:pPr>
              </w:pPrChange>
            </w:pPr>
            <w:del w:id="797" w:author="S127342" w:date="2012-02-04T02:03:00Z">
              <w:r w:rsidRPr="00210652" w:rsidDel="00220257">
                <w:rPr>
                  <w:rFonts w:ascii="Times" w:hAnsi="Times" w:cs="Times"/>
                  <w:lang w:eastAsia="ko-KR"/>
                </w:rPr>
                <w:delText>10-20</w:delText>
              </w:r>
            </w:del>
          </w:p>
        </w:tc>
        <w:tc>
          <w:tcPr>
            <w:tcW w:w="0" w:type="auto"/>
          </w:tcPr>
          <w:p w:rsidR="00C471C2" w:rsidRDefault="00942088" w:rsidP="00C471C2">
            <w:pPr>
              <w:keepNext/>
              <w:keepLines/>
              <w:spacing w:beforeLines="25" w:afterLines="25"/>
              <w:jc w:val="center"/>
              <w:rPr>
                <w:lang w:eastAsia="ko-KR"/>
              </w:rPr>
              <w:pPrChange w:id="798" w:author="S127342" w:date="2012-02-04T02:54:00Z">
                <w:pPr>
                  <w:keepNext/>
                  <w:keepLines/>
                  <w:spacing w:beforeLines="25" w:afterLines="25"/>
                  <w:jc w:val="center"/>
                </w:pPr>
              </w:pPrChange>
            </w:pPr>
            <w:del w:id="799" w:author="S127342" w:date="2012-02-04T02:03:00Z">
              <w:r w:rsidRPr="00210652" w:rsidDel="00220257">
                <w:rPr>
                  <w:lang w:eastAsia="ko-KR"/>
                </w:rPr>
                <w:delText>0</w:delText>
              </w:r>
            </w:del>
          </w:p>
        </w:tc>
        <w:tc>
          <w:tcPr>
            <w:tcW w:w="0" w:type="auto"/>
          </w:tcPr>
          <w:p w:rsidR="00C471C2" w:rsidRDefault="00942088" w:rsidP="00C471C2">
            <w:pPr>
              <w:keepNext/>
              <w:keepLines/>
              <w:spacing w:beforeLines="25" w:afterLines="25"/>
              <w:jc w:val="center"/>
              <w:rPr>
                <w:lang w:eastAsia="ko-KR"/>
              </w:rPr>
              <w:pPrChange w:id="800" w:author="S127342" w:date="2012-02-04T02:54:00Z">
                <w:pPr>
                  <w:keepNext/>
                  <w:keepLines/>
                  <w:spacing w:beforeLines="25" w:afterLines="25"/>
                  <w:jc w:val="center"/>
                </w:pPr>
              </w:pPrChange>
            </w:pPr>
            <w:del w:id="801" w:author="S127342" w:date="2012-02-04T02:03:00Z">
              <w:r w:rsidRPr="00210652" w:rsidDel="00220257">
                <w:rPr>
                  <w:lang w:eastAsia="ko-KR"/>
                </w:rPr>
                <w:delText>0</w:delText>
              </w:r>
            </w:del>
          </w:p>
        </w:tc>
        <w:tc>
          <w:tcPr>
            <w:tcW w:w="0" w:type="auto"/>
          </w:tcPr>
          <w:p w:rsidR="00C471C2" w:rsidRDefault="00942088" w:rsidP="00C471C2">
            <w:pPr>
              <w:keepNext/>
              <w:keepLines/>
              <w:spacing w:beforeLines="25" w:afterLines="25"/>
              <w:jc w:val="center"/>
              <w:rPr>
                <w:lang w:eastAsia="ko-KR"/>
              </w:rPr>
              <w:pPrChange w:id="802" w:author="S127342" w:date="2012-02-04T02:54:00Z">
                <w:pPr>
                  <w:keepNext/>
                  <w:keepLines/>
                  <w:spacing w:beforeLines="25" w:afterLines="25"/>
                  <w:jc w:val="center"/>
                </w:pPr>
              </w:pPrChange>
            </w:pPr>
            <w:del w:id="803" w:author="S127342" w:date="2012-02-04T02:03:00Z">
              <w:r w:rsidRPr="00210652" w:rsidDel="00220257">
                <w:rPr>
                  <w:lang w:eastAsia="ko-KR"/>
                </w:rPr>
                <w:delText>1</w:delText>
              </w:r>
            </w:del>
          </w:p>
        </w:tc>
        <w:tc>
          <w:tcPr>
            <w:tcW w:w="0" w:type="auto"/>
          </w:tcPr>
          <w:p w:rsidR="00C471C2" w:rsidRDefault="00942088" w:rsidP="00C471C2">
            <w:pPr>
              <w:keepNext/>
              <w:keepLines/>
              <w:spacing w:beforeLines="25" w:afterLines="25"/>
              <w:jc w:val="center"/>
              <w:rPr>
                <w:lang w:eastAsia="ko-KR"/>
              </w:rPr>
              <w:pPrChange w:id="804" w:author="S127342" w:date="2012-02-04T02:54:00Z">
                <w:pPr>
                  <w:keepNext/>
                  <w:keepLines/>
                  <w:spacing w:beforeLines="25" w:afterLines="25"/>
                  <w:jc w:val="center"/>
                </w:pPr>
              </w:pPrChange>
            </w:pPr>
            <w:del w:id="805" w:author="S127342" w:date="2012-02-04T02:03:00Z">
              <w:r w:rsidRPr="00210652" w:rsidDel="00220257">
                <w:rPr>
                  <w:lang w:eastAsia="ko-KR"/>
                </w:rPr>
                <w:delText>1</w:delText>
              </w:r>
            </w:del>
          </w:p>
        </w:tc>
        <w:tc>
          <w:tcPr>
            <w:tcW w:w="0" w:type="auto"/>
          </w:tcPr>
          <w:p w:rsidR="00C471C2" w:rsidRDefault="00942088" w:rsidP="00C471C2">
            <w:pPr>
              <w:keepNext/>
              <w:keepLines/>
              <w:spacing w:beforeLines="25" w:afterLines="25"/>
              <w:jc w:val="center"/>
              <w:rPr>
                <w:lang w:eastAsia="ko-KR"/>
              </w:rPr>
              <w:pPrChange w:id="806" w:author="S127342" w:date="2012-02-04T02:54:00Z">
                <w:pPr>
                  <w:keepNext/>
                  <w:keepLines/>
                  <w:spacing w:beforeLines="25" w:afterLines="25"/>
                  <w:jc w:val="center"/>
                </w:pPr>
              </w:pPrChange>
            </w:pPr>
            <w:del w:id="807" w:author="S127342" w:date="2012-02-04T02:03:00Z">
              <w:r w:rsidRPr="00210652" w:rsidDel="00220257">
                <w:rPr>
                  <w:lang w:eastAsia="ko-KR"/>
                </w:rPr>
                <w:delText>0</w:delText>
              </w:r>
            </w:del>
          </w:p>
        </w:tc>
      </w:tr>
      <w:tr w:rsidR="00942088" w:rsidRPr="00210652" w:rsidTr="00C471C2">
        <w:trPr>
          <w:jc w:val="center"/>
        </w:trPr>
        <w:tc>
          <w:tcPr>
            <w:tcW w:w="0" w:type="auto"/>
          </w:tcPr>
          <w:p w:rsidR="00C471C2" w:rsidRDefault="00942088" w:rsidP="00C471C2">
            <w:pPr>
              <w:keepNext/>
              <w:keepLines/>
              <w:spacing w:beforeLines="25" w:afterLines="25"/>
              <w:jc w:val="center"/>
              <w:rPr>
                <w:rFonts w:ascii="Times" w:hAnsi="Times" w:cs="Times"/>
                <w:lang w:eastAsia="ko-KR"/>
              </w:rPr>
              <w:pPrChange w:id="808" w:author="S127342" w:date="2012-02-04T02:54:00Z">
                <w:pPr>
                  <w:keepNext/>
                  <w:keepLines/>
                  <w:spacing w:beforeLines="25" w:afterLines="25"/>
                  <w:jc w:val="center"/>
                </w:pPr>
              </w:pPrChange>
            </w:pPr>
            <w:del w:id="809" w:author="S127342" w:date="2012-02-04T02:03:00Z">
              <w:r w:rsidRPr="00210652" w:rsidDel="00220257">
                <w:rPr>
                  <w:rFonts w:ascii="Times" w:hAnsi="Times" w:cs="Times"/>
                  <w:lang w:eastAsia="ko-KR"/>
                </w:rPr>
                <w:delText>21, 22</w:delText>
              </w:r>
            </w:del>
          </w:p>
        </w:tc>
        <w:tc>
          <w:tcPr>
            <w:tcW w:w="0" w:type="auto"/>
          </w:tcPr>
          <w:p w:rsidR="00942088" w:rsidRPr="00210652" w:rsidRDefault="00942088" w:rsidP="00C471C2">
            <w:pPr>
              <w:keepNext/>
              <w:keepLines/>
              <w:spacing w:beforeLines="25" w:afterLines="25"/>
              <w:jc w:val="center"/>
              <w:rPr>
                <w:lang w:eastAsia="ko-KR"/>
              </w:rPr>
              <w:pPrChange w:id="810" w:author="S127342" w:date="2012-02-04T02:54:00Z">
                <w:pPr>
                  <w:keepNext/>
                  <w:keepLines/>
                  <w:spacing w:beforeLines="25" w:afterLines="25"/>
                  <w:jc w:val="center"/>
                </w:pPr>
              </w:pPrChange>
            </w:pPr>
            <w:del w:id="811" w:author="S127342" w:date="2012-02-04T02:03:00Z">
              <w:r w:rsidRPr="00210652" w:rsidDel="00220257">
                <w:rPr>
                  <w:lang w:eastAsia="ko-KR"/>
                </w:rPr>
                <w:delText>0</w:delText>
              </w:r>
            </w:del>
          </w:p>
        </w:tc>
        <w:tc>
          <w:tcPr>
            <w:tcW w:w="0" w:type="auto"/>
          </w:tcPr>
          <w:p w:rsidR="00C471C2" w:rsidRDefault="00942088" w:rsidP="00C471C2">
            <w:pPr>
              <w:keepNext/>
              <w:keepLines/>
              <w:spacing w:beforeLines="25" w:afterLines="25"/>
              <w:jc w:val="center"/>
              <w:rPr>
                <w:lang w:eastAsia="ko-KR"/>
              </w:rPr>
              <w:pPrChange w:id="812" w:author="S127342" w:date="2012-02-04T02:54:00Z">
                <w:pPr>
                  <w:keepNext/>
                  <w:keepLines/>
                  <w:spacing w:beforeLines="25" w:afterLines="25"/>
                  <w:jc w:val="center"/>
                </w:pPr>
              </w:pPrChange>
            </w:pPr>
            <w:del w:id="813" w:author="S127342" w:date="2012-02-04T02:03:00Z">
              <w:r w:rsidRPr="00210652" w:rsidDel="00220257">
                <w:rPr>
                  <w:lang w:eastAsia="ko-KR"/>
                </w:rPr>
                <w:delText>0</w:delText>
              </w:r>
            </w:del>
          </w:p>
        </w:tc>
        <w:tc>
          <w:tcPr>
            <w:tcW w:w="0" w:type="auto"/>
          </w:tcPr>
          <w:p w:rsidR="00C471C2" w:rsidRDefault="00942088" w:rsidP="00C471C2">
            <w:pPr>
              <w:keepNext/>
              <w:keepLines/>
              <w:spacing w:beforeLines="25" w:afterLines="25"/>
              <w:jc w:val="center"/>
              <w:rPr>
                <w:lang w:eastAsia="ko-KR"/>
              </w:rPr>
              <w:pPrChange w:id="814" w:author="S127342" w:date="2012-02-04T02:54:00Z">
                <w:pPr>
                  <w:keepNext/>
                  <w:keepLines/>
                  <w:spacing w:beforeLines="25" w:afterLines="25"/>
                  <w:jc w:val="center"/>
                </w:pPr>
              </w:pPrChange>
            </w:pPr>
            <w:del w:id="815" w:author="S127342" w:date="2012-02-04T02:03:00Z">
              <w:r w:rsidRPr="00210652" w:rsidDel="00220257">
                <w:rPr>
                  <w:lang w:eastAsia="ko-KR"/>
                </w:rPr>
                <w:delText>0</w:delText>
              </w:r>
            </w:del>
          </w:p>
        </w:tc>
        <w:tc>
          <w:tcPr>
            <w:tcW w:w="0" w:type="auto"/>
          </w:tcPr>
          <w:p w:rsidR="00C471C2" w:rsidRDefault="00942088" w:rsidP="00C471C2">
            <w:pPr>
              <w:keepNext/>
              <w:keepLines/>
              <w:spacing w:beforeLines="25" w:afterLines="25"/>
              <w:jc w:val="center"/>
              <w:rPr>
                <w:lang w:eastAsia="ko-KR"/>
              </w:rPr>
              <w:pPrChange w:id="816" w:author="S127342" w:date="2012-02-04T02:54:00Z">
                <w:pPr>
                  <w:keepNext/>
                  <w:keepLines/>
                  <w:spacing w:beforeLines="25" w:afterLines="25"/>
                  <w:jc w:val="center"/>
                </w:pPr>
              </w:pPrChange>
            </w:pPr>
            <w:del w:id="817" w:author="S127342" w:date="2012-02-04T02:03:00Z">
              <w:r w:rsidRPr="00210652" w:rsidDel="00220257">
                <w:rPr>
                  <w:lang w:eastAsia="ko-KR"/>
                </w:rPr>
                <w:delText>1</w:delText>
              </w:r>
            </w:del>
          </w:p>
        </w:tc>
        <w:tc>
          <w:tcPr>
            <w:tcW w:w="0" w:type="auto"/>
          </w:tcPr>
          <w:p w:rsidR="00C471C2" w:rsidRDefault="00942088" w:rsidP="00C471C2">
            <w:pPr>
              <w:keepNext/>
              <w:keepLines/>
              <w:spacing w:beforeLines="25" w:afterLines="25"/>
              <w:jc w:val="center"/>
              <w:rPr>
                <w:lang w:eastAsia="ko-KR"/>
              </w:rPr>
              <w:pPrChange w:id="818" w:author="S127342" w:date="2012-02-04T02:54:00Z">
                <w:pPr>
                  <w:keepNext/>
                  <w:keepLines/>
                  <w:spacing w:beforeLines="25" w:afterLines="25"/>
                  <w:jc w:val="center"/>
                </w:pPr>
              </w:pPrChange>
            </w:pPr>
            <w:del w:id="819" w:author="S127342" w:date="2012-02-04T02:03:00Z">
              <w:r w:rsidRPr="00210652" w:rsidDel="00220257">
                <w:rPr>
                  <w:lang w:eastAsia="ko-KR"/>
                </w:rPr>
                <w:delText>0</w:delText>
              </w:r>
            </w:del>
          </w:p>
        </w:tc>
      </w:tr>
      <w:tr w:rsidR="00942088" w:rsidRPr="00210652" w:rsidTr="00C471C2">
        <w:trPr>
          <w:jc w:val="center"/>
        </w:trPr>
        <w:tc>
          <w:tcPr>
            <w:tcW w:w="0" w:type="auto"/>
          </w:tcPr>
          <w:p w:rsidR="00C471C2" w:rsidRDefault="00942088" w:rsidP="00C471C2">
            <w:pPr>
              <w:keepNext/>
              <w:keepLines/>
              <w:spacing w:beforeLines="25" w:afterLines="25"/>
              <w:jc w:val="center"/>
              <w:rPr>
                <w:rFonts w:ascii="Times" w:hAnsi="Times" w:cs="Times"/>
                <w:lang w:eastAsia="ko-KR"/>
              </w:rPr>
              <w:pPrChange w:id="820" w:author="S127342" w:date="2012-02-04T02:54:00Z">
                <w:pPr>
                  <w:keepNext/>
                  <w:keepLines/>
                  <w:spacing w:beforeLines="25" w:afterLines="25"/>
                  <w:jc w:val="center"/>
                </w:pPr>
              </w:pPrChange>
            </w:pPr>
            <w:del w:id="821" w:author="S127342" w:date="2012-02-04T02:03:00Z">
              <w:r w:rsidRPr="00210652" w:rsidDel="00220257">
                <w:rPr>
                  <w:rFonts w:ascii="Times" w:hAnsi="Times" w:cs="Times"/>
                  <w:lang w:eastAsia="ko-KR"/>
                </w:rPr>
                <w:delText>23-28</w:delText>
              </w:r>
            </w:del>
          </w:p>
        </w:tc>
        <w:tc>
          <w:tcPr>
            <w:tcW w:w="0" w:type="auto"/>
          </w:tcPr>
          <w:p w:rsidR="00C471C2" w:rsidRDefault="00942088" w:rsidP="00C471C2">
            <w:pPr>
              <w:keepNext/>
              <w:keepLines/>
              <w:spacing w:beforeLines="25" w:afterLines="25"/>
              <w:jc w:val="center"/>
              <w:rPr>
                <w:lang w:eastAsia="ko-KR"/>
              </w:rPr>
              <w:pPrChange w:id="822" w:author="S127342" w:date="2012-02-04T02:54:00Z">
                <w:pPr>
                  <w:keepNext/>
                  <w:keepLines/>
                  <w:spacing w:beforeLines="25" w:afterLines="25"/>
                  <w:jc w:val="center"/>
                </w:pPr>
              </w:pPrChange>
            </w:pPr>
            <w:del w:id="823" w:author="S127342" w:date="2012-02-04T02:03:00Z">
              <w:r w:rsidRPr="00210652" w:rsidDel="00220257">
                <w:rPr>
                  <w:lang w:eastAsia="ko-KR"/>
                </w:rPr>
                <w:delText>0</w:delText>
              </w:r>
            </w:del>
          </w:p>
        </w:tc>
        <w:tc>
          <w:tcPr>
            <w:tcW w:w="0" w:type="auto"/>
          </w:tcPr>
          <w:p w:rsidR="00C471C2" w:rsidRDefault="00942088" w:rsidP="00C471C2">
            <w:pPr>
              <w:keepNext/>
              <w:keepLines/>
              <w:spacing w:beforeLines="25" w:afterLines="25"/>
              <w:jc w:val="center"/>
              <w:rPr>
                <w:lang w:eastAsia="ko-KR"/>
              </w:rPr>
              <w:pPrChange w:id="824" w:author="S127342" w:date="2012-02-04T02:54:00Z">
                <w:pPr>
                  <w:keepNext/>
                  <w:keepLines/>
                  <w:spacing w:beforeLines="25" w:afterLines="25"/>
                  <w:jc w:val="center"/>
                </w:pPr>
              </w:pPrChange>
            </w:pPr>
            <w:del w:id="825" w:author="S127342" w:date="2012-02-04T02:03:00Z">
              <w:r w:rsidRPr="00210652" w:rsidDel="00220257">
                <w:rPr>
                  <w:lang w:eastAsia="ko-KR"/>
                </w:rPr>
                <w:delText>0</w:delText>
              </w:r>
            </w:del>
          </w:p>
        </w:tc>
        <w:tc>
          <w:tcPr>
            <w:tcW w:w="0" w:type="auto"/>
          </w:tcPr>
          <w:p w:rsidR="00C471C2" w:rsidRDefault="00942088" w:rsidP="00C471C2">
            <w:pPr>
              <w:keepNext/>
              <w:keepLines/>
              <w:spacing w:beforeLines="25" w:afterLines="25"/>
              <w:jc w:val="center"/>
              <w:rPr>
                <w:lang w:eastAsia="ko-KR"/>
              </w:rPr>
              <w:pPrChange w:id="826" w:author="S127342" w:date="2012-02-04T02:54:00Z">
                <w:pPr>
                  <w:keepNext/>
                  <w:keepLines/>
                  <w:spacing w:beforeLines="25" w:afterLines="25"/>
                  <w:jc w:val="center"/>
                </w:pPr>
              </w:pPrChange>
            </w:pPr>
            <w:del w:id="827" w:author="S127342" w:date="2012-02-04T02:03:00Z">
              <w:r w:rsidRPr="00210652" w:rsidDel="00220257">
                <w:rPr>
                  <w:lang w:eastAsia="ko-KR"/>
                </w:rPr>
                <w:delText>1</w:delText>
              </w:r>
            </w:del>
          </w:p>
        </w:tc>
        <w:tc>
          <w:tcPr>
            <w:tcW w:w="0" w:type="auto"/>
          </w:tcPr>
          <w:p w:rsidR="00C471C2" w:rsidRDefault="00942088" w:rsidP="00C471C2">
            <w:pPr>
              <w:keepNext/>
              <w:keepLines/>
              <w:spacing w:beforeLines="25" w:afterLines="25"/>
              <w:jc w:val="center"/>
              <w:rPr>
                <w:lang w:eastAsia="ko-KR"/>
              </w:rPr>
              <w:pPrChange w:id="828" w:author="S127342" w:date="2012-02-04T02:54:00Z">
                <w:pPr>
                  <w:keepNext/>
                  <w:keepLines/>
                  <w:spacing w:beforeLines="25" w:afterLines="25"/>
                  <w:jc w:val="center"/>
                </w:pPr>
              </w:pPrChange>
            </w:pPr>
            <w:del w:id="829" w:author="S127342" w:date="2012-02-04T02:03:00Z">
              <w:r w:rsidRPr="00210652" w:rsidDel="00220257">
                <w:rPr>
                  <w:lang w:eastAsia="ko-KR"/>
                </w:rPr>
                <w:delText>1</w:delText>
              </w:r>
            </w:del>
          </w:p>
        </w:tc>
        <w:tc>
          <w:tcPr>
            <w:tcW w:w="0" w:type="auto"/>
          </w:tcPr>
          <w:p w:rsidR="00C471C2" w:rsidRDefault="00942088" w:rsidP="00C471C2">
            <w:pPr>
              <w:keepNext/>
              <w:keepLines/>
              <w:spacing w:beforeLines="25" w:afterLines="25"/>
              <w:jc w:val="center"/>
              <w:rPr>
                <w:lang w:eastAsia="ko-KR"/>
              </w:rPr>
              <w:pPrChange w:id="830" w:author="S127342" w:date="2012-02-04T02:54:00Z">
                <w:pPr>
                  <w:keepNext/>
                  <w:keepLines/>
                  <w:spacing w:beforeLines="25" w:afterLines="25"/>
                  <w:jc w:val="center"/>
                </w:pPr>
              </w:pPrChange>
            </w:pPr>
            <w:del w:id="831" w:author="S127342" w:date="2012-02-04T02:03:00Z">
              <w:r w:rsidRPr="00210652" w:rsidDel="00220257">
                <w:rPr>
                  <w:lang w:eastAsia="ko-KR"/>
                </w:rPr>
                <w:delText>0</w:delText>
              </w:r>
            </w:del>
          </w:p>
        </w:tc>
      </w:tr>
      <w:tr w:rsidR="00942088" w:rsidRPr="00210652" w:rsidTr="00C471C2">
        <w:trPr>
          <w:jc w:val="center"/>
        </w:trPr>
        <w:tc>
          <w:tcPr>
            <w:tcW w:w="0" w:type="auto"/>
          </w:tcPr>
          <w:p w:rsidR="00C471C2" w:rsidRDefault="00942088" w:rsidP="00C471C2">
            <w:pPr>
              <w:keepNext/>
              <w:keepLines/>
              <w:spacing w:beforeLines="25" w:afterLines="25"/>
              <w:jc w:val="center"/>
              <w:rPr>
                <w:rFonts w:ascii="Times" w:hAnsi="Times" w:cs="Times"/>
                <w:lang w:eastAsia="ko-KR"/>
              </w:rPr>
              <w:pPrChange w:id="832" w:author="S127342" w:date="2012-02-04T02:54:00Z">
                <w:pPr>
                  <w:keepNext/>
                  <w:keepLines/>
                  <w:spacing w:beforeLines="25" w:afterLines="25"/>
                  <w:jc w:val="center"/>
                </w:pPr>
              </w:pPrChange>
            </w:pPr>
            <w:del w:id="833" w:author="S127342" w:date="2012-02-04T02:03:00Z">
              <w:r w:rsidRPr="00210652" w:rsidDel="00220257">
                <w:rPr>
                  <w:rFonts w:ascii="Times" w:hAnsi="Times" w:cs="Times"/>
                  <w:lang w:eastAsia="ko-KR"/>
                </w:rPr>
                <w:delText>29, 30</w:delText>
              </w:r>
            </w:del>
          </w:p>
        </w:tc>
        <w:tc>
          <w:tcPr>
            <w:tcW w:w="0" w:type="auto"/>
          </w:tcPr>
          <w:p w:rsidR="00942088" w:rsidRPr="00210652" w:rsidRDefault="00942088" w:rsidP="00C471C2">
            <w:pPr>
              <w:keepNext/>
              <w:keepLines/>
              <w:spacing w:beforeLines="25" w:afterLines="25"/>
              <w:jc w:val="center"/>
              <w:rPr>
                <w:lang w:eastAsia="ko-KR"/>
              </w:rPr>
              <w:pPrChange w:id="834" w:author="S127342" w:date="2012-02-04T02:54:00Z">
                <w:pPr>
                  <w:keepNext/>
                  <w:keepLines/>
                  <w:spacing w:beforeLines="25" w:afterLines="25"/>
                  <w:jc w:val="center"/>
                </w:pPr>
              </w:pPrChange>
            </w:pPr>
            <w:del w:id="835" w:author="S127342" w:date="2012-02-04T02:03:00Z">
              <w:r w:rsidRPr="00210652" w:rsidDel="00220257">
                <w:rPr>
                  <w:lang w:eastAsia="ko-KR"/>
                </w:rPr>
                <w:delText>0</w:delText>
              </w:r>
            </w:del>
          </w:p>
        </w:tc>
        <w:tc>
          <w:tcPr>
            <w:tcW w:w="0" w:type="auto"/>
          </w:tcPr>
          <w:p w:rsidR="00942088" w:rsidRPr="00210652" w:rsidRDefault="00942088" w:rsidP="00C471C2">
            <w:pPr>
              <w:keepNext/>
              <w:keepLines/>
              <w:spacing w:beforeLines="25" w:afterLines="25"/>
              <w:jc w:val="center"/>
              <w:rPr>
                <w:lang w:eastAsia="ko-KR"/>
              </w:rPr>
              <w:pPrChange w:id="836" w:author="S127342" w:date="2012-02-04T02:54:00Z">
                <w:pPr>
                  <w:keepNext/>
                  <w:keepLines/>
                  <w:spacing w:beforeLines="25" w:afterLines="25"/>
                  <w:jc w:val="center"/>
                </w:pPr>
              </w:pPrChange>
            </w:pPr>
            <w:del w:id="837" w:author="S127342" w:date="2012-02-04T02:03:00Z">
              <w:r w:rsidRPr="00210652" w:rsidDel="00220257">
                <w:rPr>
                  <w:lang w:eastAsia="ko-KR"/>
                </w:rPr>
                <w:delText>0</w:delText>
              </w:r>
            </w:del>
          </w:p>
        </w:tc>
        <w:tc>
          <w:tcPr>
            <w:tcW w:w="0" w:type="auto"/>
          </w:tcPr>
          <w:p w:rsidR="00942088" w:rsidRPr="00210652" w:rsidRDefault="00942088" w:rsidP="00C471C2">
            <w:pPr>
              <w:keepNext/>
              <w:keepLines/>
              <w:spacing w:beforeLines="25" w:afterLines="25"/>
              <w:jc w:val="center"/>
              <w:rPr>
                <w:lang w:eastAsia="ko-KR"/>
              </w:rPr>
              <w:pPrChange w:id="838" w:author="S127342" w:date="2012-02-04T02:54:00Z">
                <w:pPr>
                  <w:keepNext/>
                  <w:keepLines/>
                  <w:spacing w:beforeLines="25" w:afterLines="25"/>
                  <w:jc w:val="center"/>
                </w:pPr>
              </w:pPrChange>
            </w:pPr>
            <w:del w:id="839" w:author="S127342" w:date="2012-02-04T02:03:00Z">
              <w:r w:rsidRPr="00210652" w:rsidDel="00220257">
                <w:rPr>
                  <w:lang w:eastAsia="ko-KR"/>
                </w:rPr>
                <w:delText>0</w:delText>
              </w:r>
            </w:del>
          </w:p>
        </w:tc>
        <w:tc>
          <w:tcPr>
            <w:tcW w:w="0" w:type="auto"/>
          </w:tcPr>
          <w:p w:rsidR="00942088" w:rsidRPr="00210652" w:rsidRDefault="00942088" w:rsidP="00C471C2">
            <w:pPr>
              <w:keepNext/>
              <w:keepLines/>
              <w:spacing w:beforeLines="25" w:afterLines="25"/>
              <w:jc w:val="center"/>
              <w:rPr>
                <w:lang w:eastAsia="ko-KR"/>
              </w:rPr>
              <w:pPrChange w:id="840" w:author="S127342" w:date="2012-02-04T02:54:00Z">
                <w:pPr>
                  <w:keepNext/>
                  <w:keepLines/>
                  <w:spacing w:beforeLines="25" w:afterLines="25"/>
                  <w:jc w:val="center"/>
                </w:pPr>
              </w:pPrChange>
            </w:pPr>
            <w:del w:id="841" w:author="S127342" w:date="2012-02-04T02:03:00Z">
              <w:r w:rsidRPr="00210652" w:rsidDel="00220257">
                <w:rPr>
                  <w:lang w:eastAsia="ko-KR"/>
                </w:rPr>
                <w:delText>1</w:delText>
              </w:r>
            </w:del>
          </w:p>
        </w:tc>
        <w:tc>
          <w:tcPr>
            <w:tcW w:w="0" w:type="auto"/>
          </w:tcPr>
          <w:p w:rsidR="00942088" w:rsidRPr="00210652" w:rsidRDefault="00942088" w:rsidP="00C471C2">
            <w:pPr>
              <w:keepNext/>
              <w:keepLines/>
              <w:spacing w:beforeLines="25" w:afterLines="25"/>
              <w:jc w:val="center"/>
              <w:rPr>
                <w:lang w:eastAsia="ko-KR"/>
              </w:rPr>
              <w:pPrChange w:id="842" w:author="S127342" w:date="2012-02-04T02:54:00Z">
                <w:pPr>
                  <w:keepNext/>
                  <w:keepLines/>
                  <w:spacing w:beforeLines="25" w:afterLines="25"/>
                  <w:jc w:val="center"/>
                </w:pPr>
              </w:pPrChange>
            </w:pPr>
            <w:del w:id="843" w:author="S127342" w:date="2012-02-04T02:03:00Z">
              <w:r w:rsidRPr="00210652" w:rsidDel="00220257">
                <w:rPr>
                  <w:lang w:eastAsia="ko-KR"/>
                </w:rPr>
                <w:delText>0</w:delText>
              </w:r>
            </w:del>
          </w:p>
        </w:tc>
      </w:tr>
      <w:tr w:rsidR="00942088" w:rsidRPr="00210652" w:rsidTr="00C471C2">
        <w:trPr>
          <w:jc w:val="center"/>
        </w:trPr>
        <w:tc>
          <w:tcPr>
            <w:tcW w:w="0" w:type="auto"/>
          </w:tcPr>
          <w:p w:rsidR="00942088" w:rsidRPr="00210652" w:rsidRDefault="00942088" w:rsidP="00C471C2">
            <w:pPr>
              <w:keepNext/>
              <w:keepLines/>
              <w:spacing w:beforeLines="25" w:afterLines="25"/>
              <w:jc w:val="center"/>
              <w:rPr>
                <w:rFonts w:ascii="Times" w:hAnsi="Times" w:cs="Times"/>
                <w:lang w:eastAsia="ko-KR"/>
              </w:rPr>
              <w:pPrChange w:id="844" w:author="S127342" w:date="2012-02-04T02:54:00Z">
                <w:pPr>
                  <w:keepNext/>
                  <w:keepLines/>
                  <w:spacing w:beforeLines="25" w:afterLines="25"/>
                  <w:jc w:val="center"/>
                </w:pPr>
              </w:pPrChange>
            </w:pPr>
            <w:del w:id="845" w:author="S127342" w:date="2012-02-04T02:03:00Z">
              <w:r w:rsidRPr="00210652" w:rsidDel="00220257">
                <w:rPr>
                  <w:rFonts w:ascii="Times" w:hAnsi="Times" w:cs="Times"/>
                  <w:lang w:eastAsia="ko-KR"/>
                </w:rPr>
                <w:delText>31-33</w:delText>
              </w:r>
            </w:del>
          </w:p>
        </w:tc>
        <w:tc>
          <w:tcPr>
            <w:tcW w:w="0" w:type="auto"/>
          </w:tcPr>
          <w:p w:rsidR="00942088" w:rsidRPr="00210652" w:rsidRDefault="00942088" w:rsidP="00C471C2">
            <w:pPr>
              <w:keepNext/>
              <w:keepLines/>
              <w:spacing w:beforeLines="25" w:afterLines="25"/>
              <w:jc w:val="center"/>
              <w:rPr>
                <w:lang w:eastAsia="ko-KR"/>
              </w:rPr>
              <w:pPrChange w:id="846" w:author="S127342" w:date="2012-02-04T02:54:00Z">
                <w:pPr>
                  <w:keepNext/>
                  <w:keepLines/>
                  <w:spacing w:beforeLines="25" w:afterLines="25"/>
                  <w:jc w:val="center"/>
                </w:pPr>
              </w:pPrChange>
            </w:pPr>
            <w:del w:id="847" w:author="S127342" w:date="2012-02-04T02:03:00Z">
              <w:r w:rsidRPr="00210652" w:rsidDel="00220257">
                <w:rPr>
                  <w:lang w:eastAsia="ko-KR"/>
                </w:rPr>
                <w:delText>0</w:delText>
              </w:r>
            </w:del>
          </w:p>
        </w:tc>
        <w:tc>
          <w:tcPr>
            <w:tcW w:w="0" w:type="auto"/>
          </w:tcPr>
          <w:p w:rsidR="00942088" w:rsidRPr="00210652" w:rsidRDefault="00942088" w:rsidP="00C471C2">
            <w:pPr>
              <w:keepNext/>
              <w:keepLines/>
              <w:spacing w:beforeLines="25" w:afterLines="25"/>
              <w:jc w:val="center"/>
              <w:rPr>
                <w:lang w:eastAsia="ko-KR"/>
              </w:rPr>
              <w:pPrChange w:id="848" w:author="S127342" w:date="2012-02-04T02:54:00Z">
                <w:pPr>
                  <w:keepNext/>
                  <w:keepLines/>
                  <w:spacing w:beforeLines="25" w:afterLines="25"/>
                  <w:jc w:val="center"/>
                </w:pPr>
              </w:pPrChange>
            </w:pPr>
            <w:del w:id="849" w:author="S127342" w:date="2012-02-04T02:03:00Z">
              <w:r w:rsidRPr="00210652" w:rsidDel="00220257">
                <w:rPr>
                  <w:lang w:eastAsia="ko-KR"/>
                </w:rPr>
                <w:delText>0</w:delText>
              </w:r>
            </w:del>
          </w:p>
        </w:tc>
        <w:tc>
          <w:tcPr>
            <w:tcW w:w="0" w:type="auto"/>
          </w:tcPr>
          <w:p w:rsidR="00942088" w:rsidRPr="00210652" w:rsidRDefault="00942088" w:rsidP="00C471C2">
            <w:pPr>
              <w:keepNext/>
              <w:keepLines/>
              <w:spacing w:beforeLines="25" w:afterLines="25"/>
              <w:jc w:val="center"/>
              <w:rPr>
                <w:lang w:eastAsia="ko-KR"/>
              </w:rPr>
              <w:pPrChange w:id="850" w:author="S127342" w:date="2012-02-04T02:54:00Z">
                <w:pPr>
                  <w:keepNext/>
                  <w:keepLines/>
                  <w:spacing w:beforeLines="25" w:afterLines="25"/>
                  <w:jc w:val="center"/>
                </w:pPr>
              </w:pPrChange>
            </w:pPr>
            <w:del w:id="851" w:author="S127342" w:date="2012-02-04T02:03:00Z">
              <w:r w:rsidRPr="00210652" w:rsidDel="00220257">
                <w:rPr>
                  <w:lang w:eastAsia="ko-KR"/>
                </w:rPr>
                <w:delText>1</w:delText>
              </w:r>
            </w:del>
          </w:p>
        </w:tc>
        <w:tc>
          <w:tcPr>
            <w:tcW w:w="0" w:type="auto"/>
          </w:tcPr>
          <w:p w:rsidR="00942088" w:rsidRPr="00210652" w:rsidRDefault="00942088" w:rsidP="00C471C2">
            <w:pPr>
              <w:keepNext/>
              <w:keepLines/>
              <w:spacing w:beforeLines="25" w:afterLines="25"/>
              <w:jc w:val="center"/>
              <w:rPr>
                <w:lang w:eastAsia="ko-KR"/>
              </w:rPr>
              <w:pPrChange w:id="852" w:author="S127342" w:date="2012-02-04T02:54:00Z">
                <w:pPr>
                  <w:keepNext/>
                  <w:keepLines/>
                  <w:spacing w:beforeLines="25" w:afterLines="25"/>
                  <w:jc w:val="center"/>
                </w:pPr>
              </w:pPrChange>
            </w:pPr>
            <w:del w:id="853" w:author="S127342" w:date="2012-02-04T02:03:00Z">
              <w:r w:rsidRPr="00210652" w:rsidDel="00220257">
                <w:rPr>
                  <w:lang w:eastAsia="ko-KR"/>
                </w:rPr>
                <w:delText>1</w:delText>
              </w:r>
            </w:del>
          </w:p>
        </w:tc>
        <w:tc>
          <w:tcPr>
            <w:tcW w:w="0" w:type="auto"/>
          </w:tcPr>
          <w:p w:rsidR="00942088" w:rsidRPr="00210652" w:rsidRDefault="00942088" w:rsidP="00C471C2">
            <w:pPr>
              <w:keepNext/>
              <w:keepLines/>
              <w:spacing w:beforeLines="25" w:afterLines="25"/>
              <w:jc w:val="center"/>
              <w:rPr>
                <w:lang w:eastAsia="ko-KR"/>
              </w:rPr>
              <w:pPrChange w:id="854" w:author="S127342" w:date="2012-02-04T02:54:00Z">
                <w:pPr>
                  <w:keepNext/>
                  <w:keepLines/>
                  <w:spacing w:beforeLines="25" w:afterLines="25"/>
                  <w:jc w:val="center"/>
                </w:pPr>
              </w:pPrChange>
            </w:pPr>
            <w:del w:id="855" w:author="S127342" w:date="2012-02-04T02:03:00Z">
              <w:r w:rsidRPr="00210652" w:rsidDel="00220257">
                <w:rPr>
                  <w:lang w:eastAsia="ko-KR"/>
                </w:rPr>
                <w:delText>0</w:delText>
              </w:r>
            </w:del>
          </w:p>
        </w:tc>
      </w:tr>
      <w:tr w:rsidR="00942088" w:rsidRPr="00210652" w:rsidTr="00C471C2">
        <w:trPr>
          <w:jc w:val="center"/>
        </w:trPr>
        <w:tc>
          <w:tcPr>
            <w:tcW w:w="0" w:type="auto"/>
          </w:tcPr>
          <w:p w:rsidR="00942088" w:rsidRPr="00210652" w:rsidRDefault="00942088" w:rsidP="00C471C2">
            <w:pPr>
              <w:keepNext/>
              <w:keepLines/>
              <w:spacing w:beforeLines="25" w:afterLines="25"/>
              <w:jc w:val="center"/>
              <w:rPr>
                <w:rFonts w:ascii="Times" w:hAnsi="Times" w:cs="Times"/>
                <w:lang w:eastAsia="ko-KR"/>
              </w:rPr>
              <w:pPrChange w:id="856" w:author="S127342" w:date="2012-02-04T02:54:00Z">
                <w:pPr>
                  <w:keepNext/>
                  <w:keepLines/>
                  <w:spacing w:beforeLines="25" w:afterLines="25"/>
                  <w:jc w:val="center"/>
                </w:pPr>
              </w:pPrChange>
            </w:pPr>
            <w:del w:id="857" w:author="S127342" w:date="2012-02-04T02:03:00Z">
              <w:r w:rsidRPr="00210652" w:rsidDel="00220257">
                <w:rPr>
                  <w:rFonts w:ascii="Times" w:hAnsi="Times" w:cs="Times"/>
                  <w:lang w:eastAsia="ko-KR"/>
                </w:rPr>
                <w:delText>3</w:delText>
              </w:r>
              <w:r w:rsidDel="00220257">
                <w:rPr>
                  <w:rFonts w:ascii="Times" w:hAnsi="Times" w:cs="Times"/>
                  <w:lang w:eastAsia="ko-KR"/>
                </w:rPr>
                <w:delText>4</w:delText>
              </w:r>
            </w:del>
          </w:p>
        </w:tc>
        <w:tc>
          <w:tcPr>
            <w:tcW w:w="0" w:type="auto"/>
          </w:tcPr>
          <w:p w:rsidR="00942088" w:rsidRPr="00210652" w:rsidRDefault="00942088" w:rsidP="00C471C2">
            <w:pPr>
              <w:keepNext/>
              <w:keepLines/>
              <w:spacing w:beforeLines="25" w:afterLines="25"/>
              <w:jc w:val="center"/>
              <w:rPr>
                <w:lang w:eastAsia="ko-KR"/>
              </w:rPr>
              <w:pPrChange w:id="858" w:author="S127342" w:date="2012-02-04T02:54:00Z">
                <w:pPr>
                  <w:keepNext/>
                  <w:keepLines/>
                  <w:spacing w:beforeLines="25" w:afterLines="25"/>
                  <w:jc w:val="center"/>
                </w:pPr>
              </w:pPrChange>
            </w:pPr>
            <w:del w:id="859" w:author="S127342" w:date="2012-02-04T02:03:00Z">
              <w:r w:rsidRPr="00210652" w:rsidDel="00220257">
                <w:rPr>
                  <w:lang w:eastAsia="ko-KR"/>
                </w:rPr>
                <w:delText>n/a</w:delText>
              </w:r>
            </w:del>
          </w:p>
        </w:tc>
        <w:tc>
          <w:tcPr>
            <w:tcW w:w="0" w:type="auto"/>
          </w:tcPr>
          <w:p w:rsidR="00942088" w:rsidRPr="00210652" w:rsidRDefault="00942088" w:rsidP="00C471C2">
            <w:pPr>
              <w:keepNext/>
              <w:keepLines/>
              <w:spacing w:beforeLines="25" w:afterLines="25"/>
              <w:jc w:val="center"/>
              <w:rPr>
                <w:lang w:eastAsia="ko-KR"/>
              </w:rPr>
              <w:pPrChange w:id="860" w:author="S127342" w:date="2012-02-04T02:54:00Z">
                <w:pPr>
                  <w:keepNext/>
                  <w:keepLines/>
                  <w:spacing w:beforeLines="25" w:afterLines="25"/>
                  <w:jc w:val="center"/>
                </w:pPr>
              </w:pPrChange>
            </w:pPr>
            <w:del w:id="861" w:author="S127342" w:date="2012-02-04T02:03:00Z">
              <w:r w:rsidRPr="00210652" w:rsidDel="00220257">
                <w:rPr>
                  <w:lang w:eastAsia="ko-KR"/>
                </w:rPr>
                <w:delText>n/a</w:delText>
              </w:r>
            </w:del>
          </w:p>
        </w:tc>
        <w:tc>
          <w:tcPr>
            <w:tcW w:w="0" w:type="auto"/>
          </w:tcPr>
          <w:p w:rsidR="00942088" w:rsidRPr="00210652" w:rsidRDefault="00942088" w:rsidP="00C471C2">
            <w:pPr>
              <w:keepNext/>
              <w:keepLines/>
              <w:spacing w:beforeLines="25" w:afterLines="25"/>
              <w:jc w:val="center"/>
              <w:rPr>
                <w:lang w:eastAsia="ko-KR"/>
              </w:rPr>
              <w:pPrChange w:id="862" w:author="S127342" w:date="2012-02-04T02:54:00Z">
                <w:pPr>
                  <w:keepNext/>
                  <w:keepLines/>
                  <w:spacing w:beforeLines="25" w:afterLines="25"/>
                  <w:jc w:val="center"/>
                </w:pPr>
              </w:pPrChange>
            </w:pPr>
            <w:del w:id="863" w:author="S127342" w:date="2012-02-04T02:03:00Z">
              <w:r w:rsidRPr="00210652" w:rsidDel="00220257">
                <w:rPr>
                  <w:lang w:eastAsia="ko-KR"/>
                </w:rPr>
                <w:delText>n/a</w:delText>
              </w:r>
            </w:del>
          </w:p>
        </w:tc>
        <w:tc>
          <w:tcPr>
            <w:tcW w:w="0" w:type="auto"/>
          </w:tcPr>
          <w:p w:rsidR="00C471C2" w:rsidRDefault="00942088" w:rsidP="00C471C2">
            <w:pPr>
              <w:keepNext/>
              <w:keepLines/>
              <w:spacing w:beforeLines="25" w:afterLines="25"/>
              <w:jc w:val="center"/>
              <w:rPr>
                <w:lang w:eastAsia="ko-KR"/>
              </w:rPr>
              <w:pPrChange w:id="864" w:author="S127342" w:date="2012-02-04T02:54:00Z">
                <w:pPr>
                  <w:keepNext/>
                  <w:keepLines/>
                  <w:spacing w:beforeLines="25" w:afterLines="25"/>
                  <w:jc w:val="center"/>
                </w:pPr>
              </w:pPrChange>
            </w:pPr>
            <w:del w:id="865" w:author="S127342" w:date="2012-02-04T02:03:00Z">
              <w:r w:rsidRPr="00210652" w:rsidDel="00220257">
                <w:rPr>
                  <w:lang w:eastAsia="ko-KR"/>
                </w:rPr>
                <w:delText>n/a</w:delText>
              </w:r>
            </w:del>
          </w:p>
        </w:tc>
        <w:tc>
          <w:tcPr>
            <w:tcW w:w="0" w:type="auto"/>
          </w:tcPr>
          <w:p w:rsidR="00C471C2" w:rsidRDefault="00942088" w:rsidP="00C471C2">
            <w:pPr>
              <w:keepNext/>
              <w:keepLines/>
              <w:spacing w:beforeLines="25" w:afterLines="25"/>
              <w:jc w:val="center"/>
              <w:rPr>
                <w:lang w:eastAsia="ko-KR"/>
              </w:rPr>
              <w:pPrChange w:id="866" w:author="S127342" w:date="2012-02-04T02:54:00Z">
                <w:pPr>
                  <w:keepNext/>
                  <w:keepLines/>
                  <w:spacing w:beforeLines="25" w:afterLines="25"/>
                  <w:jc w:val="center"/>
                </w:pPr>
              </w:pPrChange>
            </w:pPr>
            <w:del w:id="867" w:author="S127342" w:date="2012-02-04T02:03:00Z">
              <w:r w:rsidRPr="00210652" w:rsidDel="00220257">
                <w:rPr>
                  <w:lang w:eastAsia="ko-KR"/>
                </w:rPr>
                <w:delText>n/a</w:delText>
              </w:r>
            </w:del>
          </w:p>
        </w:tc>
      </w:tr>
    </w:tbl>
    <w:p w:rsidR="00942088" w:rsidRDefault="00942088" w:rsidP="00942088">
      <w:pPr>
        <w:rPr>
          <w:ins w:id="868" w:author="S127342" w:date="2012-02-04T02:03:00Z"/>
          <w:rFonts w:eastAsiaTheme="minorEastAsia"/>
          <w:lang w:eastAsia="ja-JP"/>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61"/>
        <w:gridCol w:w="1550"/>
        <w:gridCol w:w="1550"/>
        <w:gridCol w:w="1550"/>
        <w:gridCol w:w="1550"/>
        <w:gridCol w:w="1550"/>
      </w:tblGrid>
      <w:tr w:rsidR="00220257" w:rsidRPr="00210652" w:rsidTr="00C471C2">
        <w:trPr>
          <w:jc w:val="center"/>
          <w:ins w:id="869" w:author="S127342" w:date="2012-02-04T02:03:00Z"/>
        </w:trPr>
        <w:tc>
          <w:tcPr>
            <w:tcW w:w="0" w:type="auto"/>
            <w:vAlign w:val="center"/>
          </w:tcPr>
          <w:p w:rsidR="00220257" w:rsidRPr="00210652" w:rsidRDefault="00220257" w:rsidP="00C471C2">
            <w:pPr>
              <w:pStyle w:val="ae"/>
              <w:keepNext/>
              <w:keepLines/>
              <w:spacing w:beforeLines="25" w:afterLines="25"/>
              <w:jc w:val="center"/>
              <w:rPr>
                <w:ins w:id="870" w:author="S127342" w:date="2012-02-04T02:03:00Z"/>
                <w:b/>
                <w:bCs/>
                <w:lang w:eastAsia="ko-KR"/>
              </w:rPr>
              <w:pPrChange w:id="871" w:author="S127342" w:date="2012-02-04T02:54:00Z">
                <w:pPr>
                  <w:pStyle w:val="ae"/>
                  <w:keepNext/>
                  <w:keepLines/>
                  <w:spacing w:beforeLines="25" w:afterLines="25"/>
                  <w:jc w:val="center"/>
                </w:pPr>
              </w:pPrChange>
            </w:pPr>
            <w:proofErr w:type="spellStart"/>
            <w:ins w:id="872" w:author="S127342" w:date="2012-02-04T02:03:00Z">
              <w:r w:rsidRPr="00210652">
                <w:rPr>
                  <w:b/>
                  <w:bCs/>
                  <w:lang w:eastAsia="ko-KR"/>
                </w:rPr>
                <w:t>IntraPredMode</w:t>
              </w:r>
              <w:proofErr w:type="spellEnd"/>
            </w:ins>
          </w:p>
        </w:tc>
        <w:tc>
          <w:tcPr>
            <w:tcW w:w="0" w:type="auto"/>
            <w:vAlign w:val="center"/>
          </w:tcPr>
          <w:p w:rsidR="00220257" w:rsidRPr="00210652" w:rsidRDefault="00220257" w:rsidP="00C471C2">
            <w:pPr>
              <w:pStyle w:val="ae"/>
              <w:keepNext/>
              <w:keepLines/>
              <w:spacing w:beforeLines="25" w:afterLines="25"/>
              <w:jc w:val="center"/>
              <w:rPr>
                <w:ins w:id="873" w:author="S127342" w:date="2012-02-04T02:03:00Z"/>
                <w:b/>
                <w:bCs/>
                <w:lang w:eastAsia="ko-KR"/>
              </w:rPr>
              <w:pPrChange w:id="874" w:author="S127342" w:date="2012-02-04T02:54:00Z">
                <w:pPr>
                  <w:pStyle w:val="ae"/>
                  <w:keepNext/>
                  <w:keepLines/>
                  <w:spacing w:beforeLines="25" w:afterLines="25"/>
                  <w:jc w:val="center"/>
                </w:pPr>
              </w:pPrChange>
            </w:pPr>
            <w:proofErr w:type="spellStart"/>
            <w:ins w:id="875" w:author="S127342" w:date="2012-02-04T02:03:00Z">
              <w:r w:rsidRPr="00210652">
                <w:rPr>
                  <w:b/>
                  <w:bCs/>
                  <w:lang w:eastAsia="ko-KR"/>
                </w:rPr>
                <w:t>intraFilterType</w:t>
              </w:r>
              <w:proofErr w:type="spellEnd"/>
            </w:ins>
          </w:p>
          <w:p w:rsidR="00220257" w:rsidRPr="00210652" w:rsidRDefault="00220257" w:rsidP="00C471C2">
            <w:pPr>
              <w:pStyle w:val="ae"/>
              <w:keepNext/>
              <w:keepLines/>
              <w:spacing w:beforeLines="25" w:afterLines="25"/>
              <w:jc w:val="center"/>
              <w:rPr>
                <w:ins w:id="876" w:author="S127342" w:date="2012-02-04T02:03:00Z"/>
                <w:b/>
                <w:bCs/>
                <w:lang w:eastAsia="ko-KR"/>
              </w:rPr>
              <w:pPrChange w:id="877" w:author="S127342" w:date="2012-02-04T02:54:00Z">
                <w:pPr>
                  <w:pStyle w:val="ae"/>
                  <w:keepNext/>
                  <w:keepLines/>
                  <w:spacing w:beforeLines="25" w:afterLines="25"/>
                  <w:jc w:val="center"/>
                </w:pPr>
              </w:pPrChange>
            </w:pPr>
            <w:ins w:id="878" w:author="S127342" w:date="2012-02-04T02:03:00Z">
              <w:r w:rsidRPr="00210652">
                <w:rPr>
                  <w:b/>
                  <w:bCs/>
                  <w:lang w:eastAsia="ko-KR"/>
                </w:rPr>
                <w:t xml:space="preserve">for </w:t>
              </w:r>
              <w:proofErr w:type="spellStart"/>
              <w:r w:rsidRPr="00210652">
                <w:rPr>
                  <w:b/>
                  <w:bCs/>
                  <w:lang w:eastAsia="ko-KR"/>
                </w:rPr>
                <w:t>nS</w:t>
              </w:r>
              <w:proofErr w:type="spellEnd"/>
              <w:r w:rsidRPr="00210652">
                <w:rPr>
                  <w:b/>
                  <w:bCs/>
                  <w:lang w:eastAsia="ko-KR"/>
                </w:rPr>
                <w:t> = 4</w:t>
              </w:r>
            </w:ins>
          </w:p>
        </w:tc>
        <w:tc>
          <w:tcPr>
            <w:tcW w:w="0" w:type="auto"/>
            <w:vAlign w:val="center"/>
          </w:tcPr>
          <w:p w:rsidR="00220257" w:rsidRPr="00210652" w:rsidRDefault="00220257" w:rsidP="00C471C2">
            <w:pPr>
              <w:pStyle w:val="ae"/>
              <w:keepNext/>
              <w:keepLines/>
              <w:spacing w:beforeLines="25" w:afterLines="25"/>
              <w:jc w:val="center"/>
              <w:rPr>
                <w:ins w:id="879" w:author="S127342" w:date="2012-02-04T02:03:00Z"/>
                <w:b/>
                <w:bCs/>
                <w:lang w:eastAsia="ko-KR"/>
              </w:rPr>
              <w:pPrChange w:id="880" w:author="S127342" w:date="2012-02-04T02:54:00Z">
                <w:pPr>
                  <w:pStyle w:val="ae"/>
                  <w:keepNext/>
                  <w:keepLines/>
                  <w:spacing w:beforeLines="25" w:afterLines="25"/>
                  <w:jc w:val="center"/>
                </w:pPr>
              </w:pPrChange>
            </w:pPr>
            <w:proofErr w:type="spellStart"/>
            <w:ins w:id="881" w:author="S127342" w:date="2012-02-04T02:03:00Z">
              <w:r w:rsidRPr="00210652">
                <w:rPr>
                  <w:b/>
                  <w:bCs/>
                  <w:lang w:eastAsia="ko-KR"/>
                </w:rPr>
                <w:t>intraFilterType</w:t>
              </w:r>
              <w:proofErr w:type="spellEnd"/>
            </w:ins>
          </w:p>
          <w:p w:rsidR="00220257" w:rsidRPr="00210652" w:rsidRDefault="00220257" w:rsidP="00C471C2">
            <w:pPr>
              <w:pStyle w:val="ae"/>
              <w:keepNext/>
              <w:keepLines/>
              <w:spacing w:beforeLines="25" w:afterLines="25"/>
              <w:jc w:val="center"/>
              <w:rPr>
                <w:ins w:id="882" w:author="S127342" w:date="2012-02-04T02:03:00Z"/>
                <w:b/>
                <w:bCs/>
                <w:lang w:eastAsia="ko-KR"/>
              </w:rPr>
              <w:pPrChange w:id="883" w:author="S127342" w:date="2012-02-04T02:54:00Z">
                <w:pPr>
                  <w:pStyle w:val="ae"/>
                  <w:keepNext/>
                  <w:keepLines/>
                  <w:spacing w:beforeLines="25" w:afterLines="25"/>
                  <w:jc w:val="center"/>
                </w:pPr>
              </w:pPrChange>
            </w:pPr>
            <w:ins w:id="884" w:author="S127342" w:date="2012-02-04T02:03:00Z">
              <w:r w:rsidRPr="00210652">
                <w:rPr>
                  <w:b/>
                  <w:bCs/>
                  <w:lang w:eastAsia="ko-KR"/>
                </w:rPr>
                <w:t xml:space="preserve">for </w:t>
              </w:r>
              <w:proofErr w:type="spellStart"/>
              <w:r w:rsidRPr="00210652">
                <w:rPr>
                  <w:b/>
                  <w:bCs/>
                  <w:lang w:eastAsia="ko-KR"/>
                </w:rPr>
                <w:t>nS</w:t>
              </w:r>
              <w:proofErr w:type="spellEnd"/>
              <w:r w:rsidRPr="00210652">
                <w:rPr>
                  <w:b/>
                  <w:bCs/>
                  <w:lang w:eastAsia="ko-KR"/>
                </w:rPr>
                <w:t> = 8</w:t>
              </w:r>
            </w:ins>
          </w:p>
        </w:tc>
        <w:tc>
          <w:tcPr>
            <w:tcW w:w="0" w:type="auto"/>
            <w:vAlign w:val="center"/>
          </w:tcPr>
          <w:p w:rsidR="00220257" w:rsidRPr="00210652" w:rsidRDefault="00220257" w:rsidP="00C471C2">
            <w:pPr>
              <w:pStyle w:val="ae"/>
              <w:keepNext/>
              <w:keepLines/>
              <w:spacing w:beforeLines="25" w:afterLines="25"/>
              <w:jc w:val="center"/>
              <w:rPr>
                <w:ins w:id="885" w:author="S127342" w:date="2012-02-04T02:03:00Z"/>
                <w:b/>
                <w:bCs/>
                <w:lang w:eastAsia="ko-KR"/>
              </w:rPr>
              <w:pPrChange w:id="886" w:author="S127342" w:date="2012-02-04T02:54:00Z">
                <w:pPr>
                  <w:pStyle w:val="ae"/>
                  <w:keepNext/>
                  <w:keepLines/>
                  <w:spacing w:beforeLines="25" w:afterLines="25"/>
                  <w:jc w:val="center"/>
                </w:pPr>
              </w:pPrChange>
            </w:pPr>
            <w:proofErr w:type="spellStart"/>
            <w:ins w:id="887" w:author="S127342" w:date="2012-02-04T02:03:00Z">
              <w:r w:rsidRPr="00210652">
                <w:rPr>
                  <w:b/>
                  <w:bCs/>
                  <w:lang w:eastAsia="ko-KR"/>
                </w:rPr>
                <w:t>intraFilterType</w:t>
              </w:r>
              <w:proofErr w:type="spellEnd"/>
            </w:ins>
          </w:p>
          <w:p w:rsidR="00220257" w:rsidRPr="00210652" w:rsidRDefault="00220257" w:rsidP="00C471C2">
            <w:pPr>
              <w:pStyle w:val="ae"/>
              <w:keepNext/>
              <w:keepLines/>
              <w:spacing w:beforeLines="25" w:afterLines="25"/>
              <w:jc w:val="center"/>
              <w:rPr>
                <w:ins w:id="888" w:author="S127342" w:date="2012-02-04T02:03:00Z"/>
                <w:b/>
                <w:bCs/>
                <w:lang w:eastAsia="ko-KR"/>
              </w:rPr>
              <w:pPrChange w:id="889" w:author="S127342" w:date="2012-02-04T02:54:00Z">
                <w:pPr>
                  <w:pStyle w:val="ae"/>
                  <w:keepNext/>
                  <w:keepLines/>
                  <w:spacing w:beforeLines="25" w:afterLines="25"/>
                  <w:jc w:val="center"/>
                </w:pPr>
              </w:pPrChange>
            </w:pPr>
            <w:ins w:id="890" w:author="S127342" w:date="2012-02-04T02:03:00Z">
              <w:r w:rsidRPr="00210652">
                <w:rPr>
                  <w:b/>
                  <w:bCs/>
                  <w:lang w:eastAsia="ko-KR"/>
                </w:rPr>
                <w:t xml:space="preserve">for </w:t>
              </w:r>
              <w:proofErr w:type="spellStart"/>
              <w:r w:rsidRPr="00210652">
                <w:rPr>
                  <w:b/>
                  <w:bCs/>
                  <w:lang w:eastAsia="ko-KR"/>
                </w:rPr>
                <w:t>nS</w:t>
              </w:r>
              <w:proofErr w:type="spellEnd"/>
              <w:r w:rsidRPr="00210652">
                <w:rPr>
                  <w:b/>
                  <w:bCs/>
                  <w:lang w:eastAsia="ko-KR"/>
                </w:rPr>
                <w:t> = 16</w:t>
              </w:r>
            </w:ins>
          </w:p>
        </w:tc>
        <w:tc>
          <w:tcPr>
            <w:tcW w:w="0" w:type="auto"/>
            <w:vAlign w:val="center"/>
          </w:tcPr>
          <w:p w:rsidR="00220257" w:rsidRPr="00210652" w:rsidRDefault="00220257" w:rsidP="00C471C2">
            <w:pPr>
              <w:pStyle w:val="ae"/>
              <w:keepNext/>
              <w:keepLines/>
              <w:spacing w:beforeLines="25" w:afterLines="25"/>
              <w:jc w:val="center"/>
              <w:rPr>
                <w:ins w:id="891" w:author="S127342" w:date="2012-02-04T02:03:00Z"/>
                <w:b/>
                <w:bCs/>
                <w:lang w:eastAsia="ko-KR"/>
              </w:rPr>
              <w:pPrChange w:id="892" w:author="S127342" w:date="2012-02-04T02:54:00Z">
                <w:pPr>
                  <w:pStyle w:val="ae"/>
                  <w:keepNext/>
                  <w:keepLines/>
                  <w:spacing w:beforeLines="25" w:afterLines="25"/>
                  <w:jc w:val="center"/>
                </w:pPr>
              </w:pPrChange>
            </w:pPr>
            <w:proofErr w:type="spellStart"/>
            <w:ins w:id="893" w:author="S127342" w:date="2012-02-04T02:03:00Z">
              <w:r w:rsidRPr="00210652">
                <w:rPr>
                  <w:b/>
                  <w:bCs/>
                  <w:lang w:eastAsia="ko-KR"/>
                </w:rPr>
                <w:t>intraFilterType</w:t>
              </w:r>
              <w:proofErr w:type="spellEnd"/>
            </w:ins>
          </w:p>
          <w:p w:rsidR="00220257" w:rsidRPr="00210652" w:rsidRDefault="00220257" w:rsidP="00C471C2">
            <w:pPr>
              <w:pStyle w:val="ae"/>
              <w:keepNext/>
              <w:keepLines/>
              <w:spacing w:beforeLines="25" w:afterLines="25"/>
              <w:jc w:val="center"/>
              <w:rPr>
                <w:ins w:id="894" w:author="S127342" w:date="2012-02-04T02:03:00Z"/>
                <w:b/>
                <w:bCs/>
                <w:lang w:eastAsia="ko-KR"/>
              </w:rPr>
              <w:pPrChange w:id="895" w:author="S127342" w:date="2012-02-04T02:54:00Z">
                <w:pPr>
                  <w:pStyle w:val="ae"/>
                  <w:keepNext/>
                  <w:keepLines/>
                  <w:spacing w:beforeLines="25" w:afterLines="25"/>
                  <w:jc w:val="center"/>
                </w:pPr>
              </w:pPrChange>
            </w:pPr>
            <w:ins w:id="896" w:author="S127342" w:date="2012-02-04T02:03:00Z">
              <w:r w:rsidRPr="00210652">
                <w:rPr>
                  <w:b/>
                  <w:bCs/>
                  <w:lang w:eastAsia="ko-KR"/>
                </w:rPr>
                <w:t xml:space="preserve">for </w:t>
              </w:r>
              <w:proofErr w:type="spellStart"/>
              <w:r w:rsidRPr="00210652">
                <w:rPr>
                  <w:b/>
                  <w:bCs/>
                  <w:lang w:eastAsia="ko-KR"/>
                </w:rPr>
                <w:t>nS</w:t>
              </w:r>
              <w:proofErr w:type="spellEnd"/>
              <w:r w:rsidRPr="00210652">
                <w:rPr>
                  <w:b/>
                  <w:bCs/>
                  <w:lang w:eastAsia="ko-KR"/>
                </w:rPr>
                <w:t> = 32</w:t>
              </w:r>
            </w:ins>
          </w:p>
        </w:tc>
        <w:tc>
          <w:tcPr>
            <w:tcW w:w="0" w:type="auto"/>
            <w:vAlign w:val="center"/>
          </w:tcPr>
          <w:p w:rsidR="00220257" w:rsidRPr="00210652" w:rsidRDefault="00220257" w:rsidP="00C471C2">
            <w:pPr>
              <w:pStyle w:val="ae"/>
              <w:keepNext/>
              <w:keepLines/>
              <w:spacing w:beforeLines="25" w:afterLines="25"/>
              <w:jc w:val="center"/>
              <w:rPr>
                <w:ins w:id="897" w:author="S127342" w:date="2012-02-04T02:03:00Z"/>
                <w:b/>
                <w:bCs/>
                <w:lang w:eastAsia="ko-KR"/>
              </w:rPr>
              <w:pPrChange w:id="898" w:author="S127342" w:date="2012-02-04T02:54:00Z">
                <w:pPr>
                  <w:pStyle w:val="ae"/>
                  <w:keepNext/>
                  <w:keepLines/>
                  <w:spacing w:beforeLines="25" w:afterLines="25"/>
                  <w:jc w:val="center"/>
                </w:pPr>
              </w:pPrChange>
            </w:pPr>
            <w:proofErr w:type="spellStart"/>
            <w:ins w:id="899" w:author="S127342" w:date="2012-02-04T02:03:00Z">
              <w:r w:rsidRPr="00210652">
                <w:rPr>
                  <w:b/>
                  <w:bCs/>
                  <w:lang w:eastAsia="ko-KR"/>
                </w:rPr>
                <w:t>intraFilterType</w:t>
              </w:r>
              <w:proofErr w:type="spellEnd"/>
            </w:ins>
          </w:p>
          <w:p w:rsidR="00220257" w:rsidRPr="00210652" w:rsidRDefault="00220257" w:rsidP="00C471C2">
            <w:pPr>
              <w:pStyle w:val="ae"/>
              <w:keepNext/>
              <w:keepLines/>
              <w:spacing w:beforeLines="25" w:afterLines="25"/>
              <w:jc w:val="center"/>
              <w:rPr>
                <w:ins w:id="900" w:author="S127342" w:date="2012-02-04T02:03:00Z"/>
                <w:b/>
                <w:bCs/>
                <w:lang w:eastAsia="ko-KR"/>
              </w:rPr>
              <w:pPrChange w:id="901" w:author="S127342" w:date="2012-02-04T02:54:00Z">
                <w:pPr>
                  <w:pStyle w:val="ae"/>
                  <w:keepNext/>
                  <w:keepLines/>
                  <w:spacing w:beforeLines="25" w:afterLines="25"/>
                  <w:jc w:val="center"/>
                </w:pPr>
              </w:pPrChange>
            </w:pPr>
            <w:ins w:id="902" w:author="S127342" w:date="2012-02-04T02:03:00Z">
              <w:r w:rsidRPr="00210652">
                <w:rPr>
                  <w:b/>
                  <w:bCs/>
                  <w:lang w:eastAsia="ko-KR"/>
                </w:rPr>
                <w:t xml:space="preserve">for </w:t>
              </w:r>
              <w:proofErr w:type="spellStart"/>
              <w:r w:rsidRPr="00210652">
                <w:rPr>
                  <w:b/>
                  <w:bCs/>
                  <w:lang w:eastAsia="ko-KR"/>
                </w:rPr>
                <w:t>nS</w:t>
              </w:r>
              <w:proofErr w:type="spellEnd"/>
              <w:r w:rsidRPr="00210652">
                <w:rPr>
                  <w:b/>
                  <w:bCs/>
                  <w:lang w:eastAsia="ko-KR"/>
                </w:rPr>
                <w:t> = 64</w:t>
              </w:r>
            </w:ins>
          </w:p>
        </w:tc>
      </w:tr>
      <w:tr w:rsidR="00220257" w:rsidRPr="00210652" w:rsidTr="00C471C2">
        <w:trPr>
          <w:jc w:val="center"/>
          <w:ins w:id="903" w:author="S127342" w:date="2012-02-04T02:03:00Z"/>
        </w:trPr>
        <w:tc>
          <w:tcPr>
            <w:tcW w:w="0" w:type="auto"/>
          </w:tcPr>
          <w:p w:rsidR="00220257" w:rsidRPr="00210652" w:rsidRDefault="00220257" w:rsidP="00C471C2">
            <w:pPr>
              <w:pStyle w:val="ae"/>
              <w:keepNext/>
              <w:keepLines/>
              <w:spacing w:beforeLines="25" w:afterLines="25"/>
              <w:jc w:val="center"/>
              <w:rPr>
                <w:ins w:id="904" w:author="S127342" w:date="2012-02-04T02:03:00Z"/>
                <w:b/>
                <w:bCs/>
                <w:lang w:eastAsia="ko-KR"/>
              </w:rPr>
              <w:pPrChange w:id="905" w:author="S127342" w:date="2012-02-04T02:54:00Z">
                <w:pPr>
                  <w:pStyle w:val="ae"/>
                  <w:keepNext/>
                  <w:keepLines/>
                  <w:spacing w:beforeLines="25" w:afterLines="25"/>
                  <w:jc w:val="center"/>
                </w:pPr>
              </w:pPrChange>
            </w:pPr>
            <w:ins w:id="906" w:author="S127342" w:date="2012-02-04T02:03:00Z">
              <w:r>
                <w:rPr>
                  <w:rFonts w:ascii="Times" w:hAnsi="Times" w:cs="Times"/>
                  <w:lang w:eastAsia="ko-KR"/>
                </w:rPr>
                <w:t>0</w:t>
              </w:r>
            </w:ins>
          </w:p>
        </w:tc>
        <w:tc>
          <w:tcPr>
            <w:tcW w:w="0" w:type="auto"/>
          </w:tcPr>
          <w:p w:rsidR="00220257" w:rsidRPr="00220257" w:rsidRDefault="00220257" w:rsidP="00C471C2">
            <w:pPr>
              <w:pStyle w:val="ae"/>
              <w:keepNext/>
              <w:keepLines/>
              <w:spacing w:beforeLines="25" w:afterLines="25"/>
              <w:jc w:val="center"/>
              <w:rPr>
                <w:ins w:id="907" w:author="S127342" w:date="2012-02-04T02:03:00Z"/>
                <w:rFonts w:eastAsiaTheme="minorEastAsia"/>
                <w:b/>
                <w:bCs/>
                <w:lang w:eastAsia="ja-JP"/>
                <w:rPrChange w:id="908" w:author="S127342" w:date="2012-02-04T02:04:00Z">
                  <w:rPr>
                    <w:ins w:id="909" w:author="S127342" w:date="2012-02-04T02:03:00Z"/>
                    <w:b/>
                    <w:bCs/>
                    <w:lang w:eastAsia="ko-KR"/>
                  </w:rPr>
                </w:rPrChange>
              </w:rPr>
              <w:pPrChange w:id="910" w:author="S127342" w:date="2012-02-04T02:54:00Z">
                <w:pPr>
                  <w:pStyle w:val="ae"/>
                  <w:keepNext/>
                  <w:keepLines/>
                  <w:spacing w:beforeLines="25" w:afterLines="25"/>
                  <w:jc w:val="center"/>
                </w:pPr>
              </w:pPrChange>
            </w:pPr>
            <w:ins w:id="911" w:author="S127342" w:date="2012-02-04T02:04:00Z">
              <w:r>
                <w:rPr>
                  <w:rFonts w:eastAsiaTheme="minorEastAsia" w:hint="eastAsia"/>
                  <w:lang w:eastAsia="ja-JP"/>
                </w:rPr>
                <w:t>0</w:t>
              </w:r>
            </w:ins>
          </w:p>
        </w:tc>
        <w:tc>
          <w:tcPr>
            <w:tcW w:w="0" w:type="auto"/>
          </w:tcPr>
          <w:p w:rsidR="00220257" w:rsidRPr="00210652" w:rsidRDefault="00220257" w:rsidP="00C471C2">
            <w:pPr>
              <w:pStyle w:val="ae"/>
              <w:keepNext/>
              <w:keepLines/>
              <w:spacing w:beforeLines="25" w:afterLines="25"/>
              <w:jc w:val="center"/>
              <w:rPr>
                <w:ins w:id="912" w:author="S127342" w:date="2012-02-04T02:03:00Z"/>
                <w:b/>
                <w:bCs/>
                <w:lang w:eastAsia="ko-KR"/>
              </w:rPr>
              <w:pPrChange w:id="913" w:author="S127342" w:date="2012-02-04T02:54:00Z">
                <w:pPr>
                  <w:pStyle w:val="ae"/>
                  <w:keepNext/>
                  <w:keepLines/>
                  <w:spacing w:beforeLines="25" w:afterLines="25"/>
                  <w:jc w:val="center"/>
                </w:pPr>
              </w:pPrChange>
            </w:pPr>
            <w:ins w:id="914" w:author="S127342" w:date="2012-02-04T02:03:00Z">
              <w:r w:rsidRPr="00BB6AEF">
                <w:rPr>
                  <w:lang w:eastAsia="ko-KR"/>
                </w:rPr>
                <w:t>1</w:t>
              </w:r>
            </w:ins>
          </w:p>
        </w:tc>
        <w:tc>
          <w:tcPr>
            <w:tcW w:w="0" w:type="auto"/>
          </w:tcPr>
          <w:p w:rsidR="00220257" w:rsidRPr="00210652" w:rsidRDefault="00220257" w:rsidP="00C471C2">
            <w:pPr>
              <w:pStyle w:val="ae"/>
              <w:keepNext/>
              <w:keepLines/>
              <w:spacing w:beforeLines="25" w:afterLines="25"/>
              <w:jc w:val="center"/>
              <w:rPr>
                <w:ins w:id="915" w:author="S127342" w:date="2012-02-04T02:03:00Z"/>
                <w:b/>
                <w:bCs/>
                <w:lang w:eastAsia="ko-KR"/>
              </w:rPr>
              <w:pPrChange w:id="916" w:author="S127342" w:date="2012-02-04T02:54:00Z">
                <w:pPr>
                  <w:pStyle w:val="ae"/>
                  <w:keepNext/>
                  <w:keepLines/>
                  <w:spacing w:beforeLines="25" w:afterLines="25"/>
                  <w:jc w:val="center"/>
                </w:pPr>
              </w:pPrChange>
            </w:pPr>
            <w:ins w:id="917" w:author="S127342" w:date="2012-02-04T02:03:00Z">
              <w:r w:rsidRPr="00BB6AEF">
                <w:rPr>
                  <w:lang w:eastAsia="ko-KR"/>
                </w:rPr>
                <w:t>1</w:t>
              </w:r>
            </w:ins>
          </w:p>
        </w:tc>
        <w:tc>
          <w:tcPr>
            <w:tcW w:w="0" w:type="auto"/>
          </w:tcPr>
          <w:p w:rsidR="00220257" w:rsidRPr="00210652" w:rsidRDefault="00220257" w:rsidP="00C471C2">
            <w:pPr>
              <w:pStyle w:val="ae"/>
              <w:keepNext/>
              <w:keepLines/>
              <w:spacing w:beforeLines="25" w:afterLines="25"/>
              <w:jc w:val="center"/>
              <w:rPr>
                <w:ins w:id="918" w:author="S127342" w:date="2012-02-04T02:03:00Z"/>
                <w:b/>
                <w:bCs/>
                <w:lang w:eastAsia="ko-KR"/>
              </w:rPr>
              <w:pPrChange w:id="919" w:author="S127342" w:date="2012-02-04T02:54:00Z">
                <w:pPr>
                  <w:pStyle w:val="ae"/>
                  <w:keepNext/>
                  <w:keepLines/>
                  <w:spacing w:beforeLines="25" w:afterLines="25"/>
                  <w:jc w:val="center"/>
                </w:pPr>
              </w:pPrChange>
            </w:pPr>
            <w:ins w:id="920" w:author="S127342" w:date="2012-02-04T02:03:00Z">
              <w:r w:rsidRPr="00BB6AEF">
                <w:rPr>
                  <w:lang w:eastAsia="ko-KR"/>
                </w:rPr>
                <w:t>1</w:t>
              </w:r>
            </w:ins>
          </w:p>
        </w:tc>
        <w:tc>
          <w:tcPr>
            <w:tcW w:w="0" w:type="auto"/>
          </w:tcPr>
          <w:p w:rsidR="00220257" w:rsidRPr="00210652" w:rsidRDefault="00220257" w:rsidP="00C471C2">
            <w:pPr>
              <w:pStyle w:val="ae"/>
              <w:keepNext/>
              <w:keepLines/>
              <w:spacing w:beforeLines="25" w:afterLines="25"/>
              <w:jc w:val="center"/>
              <w:rPr>
                <w:ins w:id="921" w:author="S127342" w:date="2012-02-04T02:03:00Z"/>
                <w:b/>
                <w:bCs/>
                <w:lang w:eastAsia="ko-KR"/>
              </w:rPr>
              <w:pPrChange w:id="922" w:author="S127342" w:date="2012-02-04T02:54:00Z">
                <w:pPr>
                  <w:pStyle w:val="ae"/>
                  <w:keepNext/>
                  <w:keepLines/>
                  <w:spacing w:beforeLines="25" w:afterLines="25"/>
                  <w:jc w:val="center"/>
                </w:pPr>
              </w:pPrChange>
            </w:pPr>
            <w:ins w:id="923" w:author="S127342" w:date="2012-02-04T02:03:00Z">
              <w:r w:rsidRPr="00BB6AEF">
                <w:rPr>
                  <w:lang w:eastAsia="ko-KR"/>
                </w:rPr>
                <w:t>0</w:t>
              </w:r>
            </w:ins>
          </w:p>
        </w:tc>
      </w:tr>
      <w:tr w:rsidR="00220257" w:rsidRPr="00210652" w:rsidTr="00C471C2">
        <w:trPr>
          <w:jc w:val="center"/>
          <w:ins w:id="924" w:author="S127342" w:date="2012-02-04T02:03:00Z"/>
        </w:trPr>
        <w:tc>
          <w:tcPr>
            <w:tcW w:w="0" w:type="auto"/>
          </w:tcPr>
          <w:p w:rsidR="00220257" w:rsidRPr="00210652" w:rsidRDefault="00220257" w:rsidP="00C471C2">
            <w:pPr>
              <w:keepNext/>
              <w:keepLines/>
              <w:spacing w:beforeLines="25" w:afterLines="25"/>
              <w:jc w:val="center"/>
              <w:rPr>
                <w:ins w:id="925" w:author="S127342" w:date="2012-02-04T02:03:00Z"/>
              </w:rPr>
              <w:pPrChange w:id="926" w:author="S127342" w:date="2012-02-04T02:54:00Z">
                <w:pPr>
                  <w:keepNext/>
                  <w:keepLines/>
                  <w:spacing w:beforeLines="25" w:afterLines="25"/>
                  <w:jc w:val="center"/>
                </w:pPr>
              </w:pPrChange>
            </w:pPr>
            <w:ins w:id="927" w:author="S127342" w:date="2012-02-04T02:03:00Z">
              <w:r>
                <w:t>1</w:t>
              </w:r>
              <w:r w:rsidRPr="00210652">
                <w:t>-2</w:t>
              </w:r>
            </w:ins>
          </w:p>
        </w:tc>
        <w:tc>
          <w:tcPr>
            <w:tcW w:w="0" w:type="auto"/>
          </w:tcPr>
          <w:p w:rsidR="00220257" w:rsidRPr="00210652" w:rsidRDefault="00220257" w:rsidP="00C471C2">
            <w:pPr>
              <w:keepNext/>
              <w:keepLines/>
              <w:spacing w:beforeLines="25" w:afterLines="25"/>
              <w:jc w:val="center"/>
              <w:rPr>
                <w:ins w:id="928" w:author="S127342" w:date="2012-02-04T02:03:00Z"/>
                <w:lang w:eastAsia="ko-KR"/>
              </w:rPr>
              <w:pPrChange w:id="929" w:author="S127342" w:date="2012-02-04T02:54:00Z">
                <w:pPr>
                  <w:keepNext/>
                  <w:keepLines/>
                  <w:spacing w:beforeLines="25" w:afterLines="25"/>
                  <w:jc w:val="center"/>
                </w:pPr>
              </w:pPrChange>
            </w:pPr>
            <w:ins w:id="930" w:author="S127342" w:date="2012-02-04T02:03:00Z">
              <w:r w:rsidRPr="00210652">
                <w:rPr>
                  <w:lang w:eastAsia="ko-KR"/>
                </w:rPr>
                <w:t>0</w:t>
              </w:r>
            </w:ins>
          </w:p>
        </w:tc>
        <w:tc>
          <w:tcPr>
            <w:tcW w:w="0" w:type="auto"/>
          </w:tcPr>
          <w:p w:rsidR="00220257" w:rsidRPr="00210652" w:rsidRDefault="00220257" w:rsidP="00C471C2">
            <w:pPr>
              <w:keepNext/>
              <w:keepLines/>
              <w:spacing w:beforeLines="25" w:afterLines="25"/>
              <w:jc w:val="center"/>
              <w:rPr>
                <w:ins w:id="931" w:author="S127342" w:date="2012-02-04T02:03:00Z"/>
                <w:lang w:eastAsia="ko-KR"/>
              </w:rPr>
              <w:pPrChange w:id="932" w:author="S127342" w:date="2012-02-04T02:54:00Z">
                <w:pPr>
                  <w:keepNext/>
                  <w:keepLines/>
                  <w:spacing w:beforeLines="25" w:afterLines="25"/>
                  <w:jc w:val="center"/>
                </w:pPr>
              </w:pPrChange>
            </w:pPr>
            <w:ins w:id="933" w:author="S127342" w:date="2012-02-04T02:03:00Z">
              <w:r w:rsidRPr="00210652">
                <w:rPr>
                  <w:lang w:eastAsia="ko-KR"/>
                </w:rPr>
                <w:t>0</w:t>
              </w:r>
            </w:ins>
          </w:p>
        </w:tc>
        <w:tc>
          <w:tcPr>
            <w:tcW w:w="0" w:type="auto"/>
          </w:tcPr>
          <w:p w:rsidR="00220257" w:rsidRPr="00210652" w:rsidRDefault="00220257" w:rsidP="00C471C2">
            <w:pPr>
              <w:keepNext/>
              <w:keepLines/>
              <w:spacing w:beforeLines="25" w:afterLines="25"/>
              <w:jc w:val="center"/>
              <w:rPr>
                <w:ins w:id="934" w:author="S127342" w:date="2012-02-04T02:03:00Z"/>
                <w:lang w:eastAsia="ko-KR"/>
              </w:rPr>
              <w:pPrChange w:id="935" w:author="S127342" w:date="2012-02-04T02:54:00Z">
                <w:pPr>
                  <w:keepNext/>
                  <w:keepLines/>
                  <w:spacing w:beforeLines="25" w:afterLines="25"/>
                  <w:jc w:val="center"/>
                </w:pPr>
              </w:pPrChange>
            </w:pPr>
            <w:ins w:id="936" w:author="S127342" w:date="2012-02-04T02:03:00Z">
              <w:r w:rsidRPr="00210652">
                <w:rPr>
                  <w:lang w:eastAsia="ko-KR"/>
                </w:rPr>
                <w:t>0</w:t>
              </w:r>
            </w:ins>
          </w:p>
        </w:tc>
        <w:tc>
          <w:tcPr>
            <w:tcW w:w="0" w:type="auto"/>
          </w:tcPr>
          <w:p w:rsidR="00220257" w:rsidRPr="00210652" w:rsidRDefault="00220257" w:rsidP="00C471C2">
            <w:pPr>
              <w:keepNext/>
              <w:keepLines/>
              <w:spacing w:beforeLines="25" w:afterLines="25"/>
              <w:jc w:val="center"/>
              <w:rPr>
                <w:ins w:id="937" w:author="S127342" w:date="2012-02-04T02:03:00Z"/>
                <w:lang w:eastAsia="ko-KR"/>
              </w:rPr>
              <w:pPrChange w:id="938" w:author="S127342" w:date="2012-02-04T02:54:00Z">
                <w:pPr>
                  <w:keepNext/>
                  <w:keepLines/>
                  <w:spacing w:beforeLines="25" w:afterLines="25"/>
                  <w:jc w:val="center"/>
                </w:pPr>
              </w:pPrChange>
            </w:pPr>
            <w:ins w:id="939" w:author="S127342" w:date="2012-02-04T02:03:00Z">
              <w:r w:rsidRPr="00210652">
                <w:rPr>
                  <w:lang w:eastAsia="ko-KR"/>
                </w:rPr>
                <w:t>0</w:t>
              </w:r>
            </w:ins>
          </w:p>
        </w:tc>
        <w:tc>
          <w:tcPr>
            <w:tcW w:w="0" w:type="auto"/>
          </w:tcPr>
          <w:p w:rsidR="00220257" w:rsidRPr="00210652" w:rsidRDefault="00220257" w:rsidP="00C471C2">
            <w:pPr>
              <w:keepNext/>
              <w:keepLines/>
              <w:spacing w:beforeLines="25" w:afterLines="25"/>
              <w:jc w:val="center"/>
              <w:rPr>
                <w:ins w:id="940" w:author="S127342" w:date="2012-02-04T02:03:00Z"/>
                <w:lang w:eastAsia="ko-KR"/>
              </w:rPr>
              <w:pPrChange w:id="941" w:author="S127342" w:date="2012-02-04T02:54:00Z">
                <w:pPr>
                  <w:keepNext/>
                  <w:keepLines/>
                  <w:spacing w:beforeLines="25" w:afterLines="25"/>
                  <w:jc w:val="center"/>
                </w:pPr>
              </w:pPrChange>
            </w:pPr>
            <w:ins w:id="942" w:author="S127342" w:date="2012-02-04T02:03:00Z">
              <w:r w:rsidRPr="00210652">
                <w:rPr>
                  <w:lang w:eastAsia="ko-KR"/>
                </w:rPr>
                <w:t>0</w:t>
              </w:r>
            </w:ins>
          </w:p>
        </w:tc>
      </w:tr>
      <w:tr w:rsidR="00220257" w:rsidRPr="00210652" w:rsidTr="00C471C2">
        <w:trPr>
          <w:jc w:val="center"/>
          <w:ins w:id="943" w:author="S127342" w:date="2012-02-04T02:03:00Z"/>
        </w:trPr>
        <w:tc>
          <w:tcPr>
            <w:tcW w:w="0" w:type="auto"/>
          </w:tcPr>
          <w:p w:rsidR="00220257" w:rsidRPr="00210652" w:rsidRDefault="00220257" w:rsidP="00C471C2">
            <w:pPr>
              <w:keepNext/>
              <w:keepLines/>
              <w:spacing w:beforeLines="25" w:afterLines="25"/>
              <w:jc w:val="center"/>
              <w:rPr>
                <w:ins w:id="944" w:author="S127342" w:date="2012-02-04T02:03:00Z"/>
                <w:rFonts w:ascii="Times" w:hAnsi="Times" w:cs="Times"/>
                <w:lang w:eastAsia="ko-KR"/>
              </w:rPr>
              <w:pPrChange w:id="945" w:author="S127342" w:date="2012-02-04T02:54:00Z">
                <w:pPr>
                  <w:keepNext/>
                  <w:keepLines/>
                  <w:spacing w:beforeLines="25" w:afterLines="25"/>
                  <w:jc w:val="center"/>
                </w:pPr>
              </w:pPrChange>
            </w:pPr>
            <w:ins w:id="946" w:author="S127342" w:date="2012-02-04T02:03:00Z">
              <w:r w:rsidRPr="00210652">
                <w:rPr>
                  <w:rFonts w:ascii="Times" w:hAnsi="Times" w:cs="Times"/>
                  <w:lang w:eastAsia="ko-KR"/>
                </w:rPr>
                <w:t>3</w:t>
              </w:r>
            </w:ins>
          </w:p>
        </w:tc>
        <w:tc>
          <w:tcPr>
            <w:tcW w:w="0" w:type="auto"/>
          </w:tcPr>
          <w:p w:rsidR="00220257" w:rsidRPr="00210652" w:rsidRDefault="00220257" w:rsidP="00C471C2">
            <w:pPr>
              <w:keepNext/>
              <w:keepLines/>
              <w:spacing w:beforeLines="25" w:afterLines="25"/>
              <w:jc w:val="center"/>
              <w:rPr>
                <w:ins w:id="947" w:author="S127342" w:date="2012-02-04T02:03:00Z"/>
                <w:lang w:eastAsia="ko-KR"/>
              </w:rPr>
              <w:pPrChange w:id="948" w:author="S127342" w:date="2012-02-04T02:54:00Z">
                <w:pPr>
                  <w:keepNext/>
                  <w:keepLines/>
                  <w:spacing w:beforeLines="25" w:afterLines="25"/>
                  <w:jc w:val="center"/>
                </w:pPr>
              </w:pPrChange>
            </w:pPr>
            <w:ins w:id="949" w:author="S127342" w:date="2012-02-04T02:03:00Z">
              <w:r w:rsidRPr="00210652">
                <w:rPr>
                  <w:lang w:eastAsia="ko-KR"/>
                </w:rPr>
                <w:t>0</w:t>
              </w:r>
            </w:ins>
          </w:p>
        </w:tc>
        <w:tc>
          <w:tcPr>
            <w:tcW w:w="0" w:type="auto"/>
          </w:tcPr>
          <w:p w:rsidR="00220257" w:rsidRPr="00220257" w:rsidRDefault="00220257" w:rsidP="00C471C2">
            <w:pPr>
              <w:keepNext/>
              <w:keepLines/>
              <w:spacing w:beforeLines="25" w:afterLines="25"/>
              <w:jc w:val="center"/>
              <w:rPr>
                <w:ins w:id="950" w:author="S127342" w:date="2012-02-04T02:03:00Z"/>
                <w:rFonts w:eastAsiaTheme="minorEastAsia"/>
                <w:lang w:eastAsia="ja-JP"/>
                <w:rPrChange w:id="951" w:author="S127342" w:date="2012-02-04T02:04:00Z">
                  <w:rPr>
                    <w:ins w:id="952" w:author="S127342" w:date="2012-02-04T02:03:00Z"/>
                    <w:lang w:eastAsia="ko-KR"/>
                  </w:rPr>
                </w:rPrChange>
              </w:rPr>
              <w:pPrChange w:id="953" w:author="S127342" w:date="2012-02-04T02:54:00Z">
                <w:pPr>
                  <w:keepNext/>
                  <w:keepLines/>
                  <w:spacing w:beforeLines="25" w:afterLines="25"/>
                  <w:jc w:val="center"/>
                </w:pPr>
              </w:pPrChange>
            </w:pPr>
            <w:ins w:id="954" w:author="S127342" w:date="2012-02-04T02:05:00Z">
              <w:r>
                <w:rPr>
                  <w:rFonts w:eastAsiaTheme="minorEastAsia" w:hint="eastAsia"/>
                  <w:lang w:eastAsia="ja-JP"/>
                </w:rPr>
                <w:t>1</w:t>
              </w:r>
            </w:ins>
          </w:p>
        </w:tc>
        <w:tc>
          <w:tcPr>
            <w:tcW w:w="0" w:type="auto"/>
          </w:tcPr>
          <w:p w:rsidR="00220257" w:rsidRPr="00210652" w:rsidRDefault="00220257" w:rsidP="00C471C2">
            <w:pPr>
              <w:keepNext/>
              <w:keepLines/>
              <w:spacing w:beforeLines="25" w:afterLines="25"/>
              <w:jc w:val="center"/>
              <w:rPr>
                <w:ins w:id="955" w:author="S127342" w:date="2012-02-04T02:03:00Z"/>
                <w:lang w:eastAsia="ko-KR"/>
              </w:rPr>
              <w:pPrChange w:id="956" w:author="S127342" w:date="2012-02-04T02:54:00Z">
                <w:pPr>
                  <w:keepNext/>
                  <w:keepLines/>
                  <w:spacing w:beforeLines="25" w:afterLines="25"/>
                  <w:jc w:val="center"/>
                </w:pPr>
              </w:pPrChange>
            </w:pPr>
            <w:ins w:id="957" w:author="S127342" w:date="2012-02-04T02:03:00Z">
              <w:r w:rsidRPr="00210652">
                <w:rPr>
                  <w:lang w:eastAsia="ko-KR"/>
                </w:rPr>
                <w:t>1</w:t>
              </w:r>
            </w:ins>
          </w:p>
        </w:tc>
        <w:tc>
          <w:tcPr>
            <w:tcW w:w="0" w:type="auto"/>
          </w:tcPr>
          <w:p w:rsidR="00220257" w:rsidRPr="00210652" w:rsidRDefault="00220257" w:rsidP="00C471C2">
            <w:pPr>
              <w:keepNext/>
              <w:keepLines/>
              <w:spacing w:beforeLines="25" w:afterLines="25"/>
              <w:jc w:val="center"/>
              <w:rPr>
                <w:ins w:id="958" w:author="S127342" w:date="2012-02-04T02:03:00Z"/>
                <w:lang w:eastAsia="ko-KR"/>
              </w:rPr>
              <w:pPrChange w:id="959" w:author="S127342" w:date="2012-02-04T02:54:00Z">
                <w:pPr>
                  <w:keepNext/>
                  <w:keepLines/>
                  <w:spacing w:beforeLines="25" w:afterLines="25"/>
                  <w:jc w:val="center"/>
                </w:pPr>
              </w:pPrChange>
            </w:pPr>
            <w:ins w:id="960" w:author="S127342" w:date="2012-02-04T02:03:00Z">
              <w:r w:rsidRPr="00210652">
                <w:rPr>
                  <w:lang w:eastAsia="ko-KR"/>
                </w:rPr>
                <w:t>1</w:t>
              </w:r>
            </w:ins>
          </w:p>
        </w:tc>
        <w:tc>
          <w:tcPr>
            <w:tcW w:w="0" w:type="auto"/>
          </w:tcPr>
          <w:p w:rsidR="00220257" w:rsidRPr="00210652" w:rsidRDefault="00220257" w:rsidP="00C471C2">
            <w:pPr>
              <w:keepNext/>
              <w:keepLines/>
              <w:spacing w:beforeLines="25" w:afterLines="25"/>
              <w:jc w:val="center"/>
              <w:rPr>
                <w:ins w:id="961" w:author="S127342" w:date="2012-02-04T02:03:00Z"/>
                <w:lang w:eastAsia="ko-KR"/>
              </w:rPr>
              <w:pPrChange w:id="962" w:author="S127342" w:date="2012-02-04T02:54:00Z">
                <w:pPr>
                  <w:keepNext/>
                  <w:keepLines/>
                  <w:spacing w:beforeLines="25" w:afterLines="25"/>
                  <w:jc w:val="center"/>
                </w:pPr>
              </w:pPrChange>
            </w:pPr>
            <w:ins w:id="963" w:author="S127342" w:date="2012-02-04T02:03:00Z">
              <w:r w:rsidRPr="00210652">
                <w:rPr>
                  <w:lang w:eastAsia="ko-KR"/>
                </w:rPr>
                <w:t>0</w:t>
              </w:r>
            </w:ins>
          </w:p>
        </w:tc>
      </w:tr>
      <w:tr w:rsidR="00220257" w:rsidRPr="00210652" w:rsidTr="00C471C2">
        <w:trPr>
          <w:jc w:val="center"/>
          <w:ins w:id="964" w:author="S127342" w:date="2012-02-04T02:03:00Z"/>
        </w:trPr>
        <w:tc>
          <w:tcPr>
            <w:tcW w:w="0" w:type="auto"/>
          </w:tcPr>
          <w:p w:rsidR="00220257" w:rsidRPr="00210652" w:rsidRDefault="00220257" w:rsidP="00C471C2">
            <w:pPr>
              <w:keepNext/>
              <w:keepLines/>
              <w:spacing w:beforeLines="25" w:afterLines="25"/>
              <w:jc w:val="center"/>
              <w:rPr>
                <w:ins w:id="965" w:author="S127342" w:date="2012-02-04T02:03:00Z"/>
                <w:rFonts w:ascii="Times" w:hAnsi="Times" w:cs="Times"/>
                <w:lang w:eastAsia="ko-KR"/>
              </w:rPr>
              <w:pPrChange w:id="966" w:author="S127342" w:date="2012-02-04T02:54:00Z">
                <w:pPr>
                  <w:keepNext/>
                  <w:keepLines/>
                  <w:spacing w:beforeLines="25" w:afterLines="25"/>
                  <w:jc w:val="center"/>
                </w:pPr>
              </w:pPrChange>
            </w:pPr>
            <w:ins w:id="967" w:author="S127342" w:date="2012-02-04T02:03:00Z">
              <w:r w:rsidRPr="00210652">
                <w:rPr>
                  <w:rFonts w:ascii="Times" w:hAnsi="Times" w:cs="Times"/>
                  <w:lang w:eastAsia="ko-KR"/>
                </w:rPr>
                <w:t>4</w:t>
              </w:r>
            </w:ins>
          </w:p>
        </w:tc>
        <w:tc>
          <w:tcPr>
            <w:tcW w:w="0" w:type="auto"/>
          </w:tcPr>
          <w:p w:rsidR="00220257" w:rsidRPr="00210652" w:rsidRDefault="00220257" w:rsidP="00C471C2">
            <w:pPr>
              <w:keepNext/>
              <w:keepLines/>
              <w:spacing w:beforeLines="25" w:afterLines="25"/>
              <w:jc w:val="center"/>
              <w:rPr>
                <w:ins w:id="968" w:author="S127342" w:date="2012-02-04T02:03:00Z"/>
                <w:lang w:eastAsia="ko-KR"/>
              </w:rPr>
              <w:pPrChange w:id="969" w:author="S127342" w:date="2012-02-04T02:54:00Z">
                <w:pPr>
                  <w:keepNext/>
                  <w:keepLines/>
                  <w:spacing w:beforeLines="25" w:afterLines="25"/>
                  <w:jc w:val="center"/>
                </w:pPr>
              </w:pPrChange>
            </w:pPr>
            <w:ins w:id="970" w:author="S127342" w:date="2012-02-04T02:03:00Z">
              <w:r w:rsidRPr="00210652">
                <w:rPr>
                  <w:lang w:eastAsia="ko-KR"/>
                </w:rPr>
                <w:t>0</w:t>
              </w:r>
            </w:ins>
          </w:p>
        </w:tc>
        <w:tc>
          <w:tcPr>
            <w:tcW w:w="0" w:type="auto"/>
          </w:tcPr>
          <w:p w:rsidR="00220257" w:rsidRPr="00210652" w:rsidRDefault="00220257" w:rsidP="00C471C2">
            <w:pPr>
              <w:keepNext/>
              <w:keepLines/>
              <w:spacing w:beforeLines="25" w:afterLines="25"/>
              <w:jc w:val="center"/>
              <w:rPr>
                <w:ins w:id="971" w:author="S127342" w:date="2012-02-04T02:03:00Z"/>
                <w:lang w:eastAsia="ko-KR"/>
              </w:rPr>
              <w:pPrChange w:id="972" w:author="S127342" w:date="2012-02-04T02:54:00Z">
                <w:pPr>
                  <w:keepNext/>
                  <w:keepLines/>
                  <w:spacing w:beforeLines="25" w:afterLines="25"/>
                  <w:jc w:val="center"/>
                </w:pPr>
              </w:pPrChange>
            </w:pPr>
            <w:ins w:id="973" w:author="S127342" w:date="2012-02-04T02:03:00Z">
              <w:r w:rsidRPr="00210652">
                <w:rPr>
                  <w:lang w:eastAsia="ko-KR"/>
                </w:rPr>
                <w:t>0</w:t>
              </w:r>
            </w:ins>
          </w:p>
        </w:tc>
        <w:tc>
          <w:tcPr>
            <w:tcW w:w="0" w:type="auto"/>
          </w:tcPr>
          <w:p w:rsidR="00220257" w:rsidRPr="00220257" w:rsidRDefault="00220257" w:rsidP="00C471C2">
            <w:pPr>
              <w:keepNext/>
              <w:keepLines/>
              <w:spacing w:beforeLines="25" w:afterLines="25"/>
              <w:jc w:val="center"/>
              <w:rPr>
                <w:ins w:id="974" w:author="S127342" w:date="2012-02-04T02:03:00Z"/>
                <w:rFonts w:eastAsiaTheme="minorEastAsia"/>
                <w:lang w:eastAsia="ja-JP"/>
                <w:rPrChange w:id="975" w:author="S127342" w:date="2012-02-04T02:07:00Z">
                  <w:rPr>
                    <w:ins w:id="976" w:author="S127342" w:date="2012-02-04T02:03:00Z"/>
                    <w:lang w:eastAsia="ko-KR"/>
                  </w:rPr>
                </w:rPrChange>
              </w:rPr>
              <w:pPrChange w:id="977" w:author="S127342" w:date="2012-02-04T02:54:00Z">
                <w:pPr>
                  <w:keepNext/>
                  <w:keepLines/>
                  <w:spacing w:beforeLines="25" w:afterLines="25"/>
                  <w:jc w:val="center"/>
                </w:pPr>
              </w:pPrChange>
            </w:pPr>
            <w:ins w:id="978" w:author="S127342" w:date="2012-02-04T02:07:00Z">
              <w:r>
                <w:rPr>
                  <w:rFonts w:eastAsiaTheme="minorEastAsia" w:hint="eastAsia"/>
                  <w:lang w:eastAsia="ja-JP"/>
                </w:rPr>
                <w:t>0</w:t>
              </w:r>
            </w:ins>
          </w:p>
        </w:tc>
        <w:tc>
          <w:tcPr>
            <w:tcW w:w="0" w:type="auto"/>
          </w:tcPr>
          <w:p w:rsidR="00220257" w:rsidRPr="00210652" w:rsidRDefault="00220257" w:rsidP="00C471C2">
            <w:pPr>
              <w:keepNext/>
              <w:keepLines/>
              <w:spacing w:beforeLines="25" w:afterLines="25"/>
              <w:jc w:val="center"/>
              <w:rPr>
                <w:ins w:id="979" w:author="S127342" w:date="2012-02-04T02:03:00Z"/>
                <w:lang w:eastAsia="ko-KR"/>
              </w:rPr>
              <w:pPrChange w:id="980" w:author="S127342" w:date="2012-02-04T02:54:00Z">
                <w:pPr>
                  <w:keepNext/>
                  <w:keepLines/>
                  <w:spacing w:beforeLines="25" w:afterLines="25"/>
                  <w:jc w:val="center"/>
                </w:pPr>
              </w:pPrChange>
            </w:pPr>
            <w:ins w:id="981" w:author="S127342" w:date="2012-02-04T02:03:00Z">
              <w:r w:rsidRPr="00210652">
                <w:rPr>
                  <w:lang w:eastAsia="ko-KR"/>
                </w:rPr>
                <w:t>1</w:t>
              </w:r>
            </w:ins>
          </w:p>
        </w:tc>
        <w:tc>
          <w:tcPr>
            <w:tcW w:w="0" w:type="auto"/>
          </w:tcPr>
          <w:p w:rsidR="00220257" w:rsidRPr="00210652" w:rsidRDefault="00220257" w:rsidP="00C471C2">
            <w:pPr>
              <w:keepNext/>
              <w:keepLines/>
              <w:spacing w:beforeLines="25" w:afterLines="25"/>
              <w:jc w:val="center"/>
              <w:rPr>
                <w:ins w:id="982" w:author="S127342" w:date="2012-02-04T02:03:00Z"/>
                <w:lang w:eastAsia="ko-KR"/>
              </w:rPr>
              <w:pPrChange w:id="983" w:author="S127342" w:date="2012-02-04T02:54:00Z">
                <w:pPr>
                  <w:keepNext/>
                  <w:keepLines/>
                  <w:spacing w:beforeLines="25" w:afterLines="25"/>
                  <w:jc w:val="center"/>
                </w:pPr>
              </w:pPrChange>
            </w:pPr>
            <w:ins w:id="984" w:author="S127342" w:date="2012-02-04T02:03:00Z">
              <w:r w:rsidRPr="00210652">
                <w:rPr>
                  <w:lang w:eastAsia="ko-KR"/>
                </w:rPr>
                <w:t>0</w:t>
              </w:r>
            </w:ins>
          </w:p>
        </w:tc>
      </w:tr>
      <w:tr w:rsidR="00220257" w:rsidRPr="00210652" w:rsidTr="00C471C2">
        <w:trPr>
          <w:jc w:val="center"/>
          <w:ins w:id="985" w:author="S127342" w:date="2012-02-04T02:03:00Z"/>
        </w:trPr>
        <w:tc>
          <w:tcPr>
            <w:tcW w:w="0" w:type="auto"/>
          </w:tcPr>
          <w:p w:rsidR="00220257" w:rsidRPr="00210652" w:rsidRDefault="00220257" w:rsidP="00C471C2">
            <w:pPr>
              <w:keepNext/>
              <w:keepLines/>
              <w:spacing w:beforeLines="25" w:afterLines="25"/>
              <w:jc w:val="center"/>
              <w:rPr>
                <w:ins w:id="986" w:author="S127342" w:date="2012-02-04T02:03:00Z"/>
                <w:rFonts w:ascii="Times" w:hAnsi="Times" w:cs="Times"/>
                <w:lang w:eastAsia="ko-KR"/>
              </w:rPr>
              <w:pPrChange w:id="987" w:author="S127342" w:date="2012-02-04T02:54:00Z">
                <w:pPr>
                  <w:keepNext/>
                  <w:keepLines/>
                  <w:spacing w:beforeLines="25" w:afterLines="25"/>
                  <w:jc w:val="center"/>
                </w:pPr>
              </w:pPrChange>
            </w:pPr>
            <w:ins w:id="988" w:author="S127342" w:date="2012-02-04T02:05:00Z">
              <w:r>
                <w:rPr>
                  <w:rFonts w:ascii="Times" w:eastAsiaTheme="minorEastAsia" w:hAnsi="Times" w:cs="Times" w:hint="eastAsia"/>
                  <w:lang w:eastAsia="ja-JP"/>
                </w:rPr>
                <w:t xml:space="preserve">5, </w:t>
              </w:r>
            </w:ins>
            <w:ins w:id="989" w:author="S127342" w:date="2012-02-04T02:03:00Z">
              <w:r w:rsidRPr="00210652">
                <w:rPr>
                  <w:rFonts w:ascii="Times" w:hAnsi="Times" w:cs="Times"/>
                  <w:lang w:eastAsia="ko-KR"/>
                </w:rPr>
                <w:t>6</w:t>
              </w:r>
            </w:ins>
          </w:p>
        </w:tc>
        <w:tc>
          <w:tcPr>
            <w:tcW w:w="0" w:type="auto"/>
          </w:tcPr>
          <w:p w:rsidR="00220257" w:rsidRPr="00210652" w:rsidRDefault="00220257" w:rsidP="00C471C2">
            <w:pPr>
              <w:keepNext/>
              <w:keepLines/>
              <w:spacing w:beforeLines="25" w:afterLines="25"/>
              <w:jc w:val="center"/>
              <w:rPr>
                <w:ins w:id="990" w:author="S127342" w:date="2012-02-04T02:03:00Z"/>
                <w:lang w:eastAsia="ko-KR"/>
              </w:rPr>
              <w:pPrChange w:id="991" w:author="S127342" w:date="2012-02-04T02:54:00Z">
                <w:pPr>
                  <w:keepNext/>
                  <w:keepLines/>
                  <w:spacing w:beforeLines="25" w:afterLines="25"/>
                  <w:jc w:val="center"/>
                </w:pPr>
              </w:pPrChange>
            </w:pPr>
            <w:ins w:id="992" w:author="S127342" w:date="2012-02-04T02:03:00Z">
              <w:r w:rsidRPr="00210652">
                <w:rPr>
                  <w:lang w:eastAsia="ko-KR"/>
                </w:rPr>
                <w:t>0</w:t>
              </w:r>
            </w:ins>
          </w:p>
        </w:tc>
        <w:tc>
          <w:tcPr>
            <w:tcW w:w="0" w:type="auto"/>
          </w:tcPr>
          <w:p w:rsidR="00220257" w:rsidRPr="00210652" w:rsidRDefault="00220257" w:rsidP="00C471C2">
            <w:pPr>
              <w:keepNext/>
              <w:keepLines/>
              <w:spacing w:beforeLines="25" w:afterLines="25"/>
              <w:jc w:val="center"/>
              <w:rPr>
                <w:ins w:id="993" w:author="S127342" w:date="2012-02-04T02:03:00Z"/>
                <w:lang w:eastAsia="ko-KR"/>
              </w:rPr>
              <w:pPrChange w:id="994" w:author="S127342" w:date="2012-02-04T02:54:00Z">
                <w:pPr>
                  <w:keepNext/>
                  <w:keepLines/>
                  <w:spacing w:beforeLines="25" w:afterLines="25"/>
                  <w:jc w:val="center"/>
                </w:pPr>
              </w:pPrChange>
            </w:pPr>
            <w:ins w:id="995" w:author="S127342" w:date="2012-02-04T02:03:00Z">
              <w:r w:rsidRPr="00210652">
                <w:rPr>
                  <w:lang w:eastAsia="ko-KR"/>
                </w:rPr>
                <w:t>1</w:t>
              </w:r>
            </w:ins>
          </w:p>
        </w:tc>
        <w:tc>
          <w:tcPr>
            <w:tcW w:w="0" w:type="auto"/>
          </w:tcPr>
          <w:p w:rsidR="00220257" w:rsidRPr="00210652" w:rsidRDefault="00220257" w:rsidP="00C471C2">
            <w:pPr>
              <w:keepNext/>
              <w:keepLines/>
              <w:spacing w:beforeLines="25" w:afterLines="25"/>
              <w:jc w:val="center"/>
              <w:rPr>
                <w:ins w:id="996" w:author="S127342" w:date="2012-02-04T02:03:00Z"/>
                <w:lang w:eastAsia="ko-KR"/>
              </w:rPr>
              <w:pPrChange w:id="997" w:author="S127342" w:date="2012-02-04T02:54:00Z">
                <w:pPr>
                  <w:keepNext/>
                  <w:keepLines/>
                  <w:spacing w:beforeLines="25" w:afterLines="25"/>
                  <w:jc w:val="center"/>
                </w:pPr>
              </w:pPrChange>
            </w:pPr>
            <w:ins w:id="998" w:author="S127342" w:date="2012-02-04T02:03:00Z">
              <w:r w:rsidRPr="00210652">
                <w:rPr>
                  <w:lang w:eastAsia="ko-KR"/>
                </w:rPr>
                <w:t>1</w:t>
              </w:r>
            </w:ins>
          </w:p>
        </w:tc>
        <w:tc>
          <w:tcPr>
            <w:tcW w:w="0" w:type="auto"/>
          </w:tcPr>
          <w:p w:rsidR="00220257" w:rsidRPr="00210652" w:rsidRDefault="00220257" w:rsidP="00C471C2">
            <w:pPr>
              <w:keepNext/>
              <w:keepLines/>
              <w:spacing w:beforeLines="25" w:afterLines="25"/>
              <w:jc w:val="center"/>
              <w:rPr>
                <w:ins w:id="999" w:author="S127342" w:date="2012-02-04T02:03:00Z"/>
                <w:lang w:eastAsia="ko-KR"/>
              </w:rPr>
              <w:pPrChange w:id="1000" w:author="S127342" w:date="2012-02-04T02:54:00Z">
                <w:pPr>
                  <w:keepNext/>
                  <w:keepLines/>
                  <w:spacing w:beforeLines="25" w:afterLines="25"/>
                  <w:jc w:val="center"/>
                </w:pPr>
              </w:pPrChange>
            </w:pPr>
            <w:ins w:id="1001" w:author="S127342" w:date="2012-02-04T02:03:00Z">
              <w:r w:rsidRPr="00210652">
                <w:rPr>
                  <w:lang w:eastAsia="ko-KR"/>
                </w:rPr>
                <w:t>1</w:t>
              </w:r>
            </w:ins>
          </w:p>
        </w:tc>
        <w:tc>
          <w:tcPr>
            <w:tcW w:w="0" w:type="auto"/>
          </w:tcPr>
          <w:p w:rsidR="00220257" w:rsidRPr="00210652" w:rsidRDefault="00220257" w:rsidP="00C471C2">
            <w:pPr>
              <w:keepNext/>
              <w:keepLines/>
              <w:spacing w:beforeLines="25" w:afterLines="25"/>
              <w:jc w:val="center"/>
              <w:rPr>
                <w:ins w:id="1002" w:author="S127342" w:date="2012-02-04T02:03:00Z"/>
                <w:lang w:eastAsia="ko-KR"/>
              </w:rPr>
              <w:pPrChange w:id="1003" w:author="S127342" w:date="2012-02-04T02:54:00Z">
                <w:pPr>
                  <w:keepNext/>
                  <w:keepLines/>
                  <w:spacing w:beforeLines="25" w:afterLines="25"/>
                  <w:jc w:val="center"/>
                </w:pPr>
              </w:pPrChange>
            </w:pPr>
            <w:ins w:id="1004" w:author="S127342" w:date="2012-02-04T02:03:00Z">
              <w:r w:rsidRPr="00210652">
                <w:rPr>
                  <w:lang w:eastAsia="ko-KR"/>
                </w:rPr>
                <w:t>0</w:t>
              </w:r>
            </w:ins>
          </w:p>
        </w:tc>
      </w:tr>
      <w:tr w:rsidR="00220257" w:rsidRPr="00210652" w:rsidTr="00C471C2">
        <w:trPr>
          <w:jc w:val="center"/>
          <w:ins w:id="1005" w:author="S127342" w:date="2012-02-04T02:03:00Z"/>
        </w:trPr>
        <w:tc>
          <w:tcPr>
            <w:tcW w:w="0" w:type="auto"/>
          </w:tcPr>
          <w:p w:rsidR="00220257" w:rsidRPr="00220257" w:rsidRDefault="00220257" w:rsidP="00C471C2">
            <w:pPr>
              <w:keepNext/>
              <w:keepLines/>
              <w:spacing w:beforeLines="25" w:afterLines="25"/>
              <w:jc w:val="center"/>
              <w:rPr>
                <w:ins w:id="1006" w:author="S127342" w:date="2012-02-04T02:03:00Z"/>
                <w:rFonts w:ascii="Times" w:eastAsiaTheme="minorEastAsia" w:hAnsi="Times" w:cs="Times"/>
                <w:lang w:eastAsia="ja-JP"/>
                <w:rPrChange w:id="1007" w:author="S127342" w:date="2012-02-04T02:08:00Z">
                  <w:rPr>
                    <w:ins w:id="1008" w:author="S127342" w:date="2012-02-04T02:03:00Z"/>
                    <w:rFonts w:ascii="Times" w:hAnsi="Times" w:cs="Times"/>
                    <w:lang w:eastAsia="ko-KR"/>
                  </w:rPr>
                </w:rPrChange>
              </w:rPr>
              <w:pPrChange w:id="1009" w:author="S127342" w:date="2012-02-04T02:54:00Z">
                <w:pPr>
                  <w:keepNext/>
                  <w:keepLines/>
                  <w:spacing w:beforeLines="25" w:afterLines="25"/>
                  <w:jc w:val="center"/>
                </w:pPr>
              </w:pPrChange>
            </w:pPr>
            <w:ins w:id="1010" w:author="S127342" w:date="2012-02-04T02:03:00Z">
              <w:r w:rsidRPr="00210652">
                <w:rPr>
                  <w:rFonts w:ascii="Times" w:hAnsi="Times" w:cs="Times"/>
                  <w:lang w:eastAsia="ko-KR"/>
                </w:rPr>
                <w:t>7</w:t>
              </w:r>
            </w:ins>
            <w:ins w:id="1011" w:author="S127342" w:date="2012-02-04T02:08:00Z">
              <w:r>
                <w:rPr>
                  <w:rFonts w:ascii="Times" w:eastAsiaTheme="minorEastAsia" w:hAnsi="Times" w:cs="Times" w:hint="eastAsia"/>
                  <w:lang w:eastAsia="ja-JP"/>
                </w:rPr>
                <w:t>-18</w:t>
              </w:r>
            </w:ins>
          </w:p>
        </w:tc>
        <w:tc>
          <w:tcPr>
            <w:tcW w:w="0" w:type="auto"/>
          </w:tcPr>
          <w:p w:rsidR="00220257" w:rsidRPr="00210652" w:rsidRDefault="00220257" w:rsidP="00C471C2">
            <w:pPr>
              <w:keepNext/>
              <w:keepLines/>
              <w:spacing w:beforeLines="25" w:afterLines="25"/>
              <w:jc w:val="center"/>
              <w:rPr>
                <w:ins w:id="1012" w:author="S127342" w:date="2012-02-04T02:03:00Z"/>
                <w:lang w:eastAsia="ko-KR"/>
              </w:rPr>
              <w:pPrChange w:id="1013" w:author="S127342" w:date="2012-02-04T02:54:00Z">
                <w:pPr>
                  <w:keepNext/>
                  <w:keepLines/>
                  <w:spacing w:beforeLines="25" w:afterLines="25"/>
                  <w:jc w:val="center"/>
                </w:pPr>
              </w:pPrChange>
            </w:pPr>
            <w:ins w:id="1014" w:author="S127342" w:date="2012-02-04T02:03:00Z">
              <w:r w:rsidRPr="00210652">
                <w:rPr>
                  <w:lang w:eastAsia="ko-KR"/>
                </w:rPr>
                <w:t>0</w:t>
              </w:r>
            </w:ins>
          </w:p>
        </w:tc>
        <w:tc>
          <w:tcPr>
            <w:tcW w:w="0" w:type="auto"/>
          </w:tcPr>
          <w:p w:rsidR="00220257" w:rsidRPr="00210652" w:rsidRDefault="00220257" w:rsidP="00C471C2">
            <w:pPr>
              <w:keepNext/>
              <w:keepLines/>
              <w:spacing w:beforeLines="25" w:afterLines="25"/>
              <w:jc w:val="center"/>
              <w:rPr>
                <w:ins w:id="1015" w:author="S127342" w:date="2012-02-04T02:03:00Z"/>
                <w:lang w:eastAsia="ko-KR"/>
              </w:rPr>
              <w:pPrChange w:id="1016" w:author="S127342" w:date="2012-02-04T02:54:00Z">
                <w:pPr>
                  <w:keepNext/>
                  <w:keepLines/>
                  <w:spacing w:beforeLines="25" w:afterLines="25"/>
                  <w:jc w:val="center"/>
                </w:pPr>
              </w:pPrChange>
            </w:pPr>
            <w:ins w:id="1017" w:author="S127342" w:date="2012-02-04T02:03:00Z">
              <w:r w:rsidRPr="00210652">
                <w:rPr>
                  <w:lang w:eastAsia="ko-KR"/>
                </w:rPr>
                <w:t>0</w:t>
              </w:r>
            </w:ins>
          </w:p>
        </w:tc>
        <w:tc>
          <w:tcPr>
            <w:tcW w:w="0" w:type="auto"/>
          </w:tcPr>
          <w:p w:rsidR="00220257" w:rsidRPr="00210652" w:rsidRDefault="00220257" w:rsidP="00C471C2">
            <w:pPr>
              <w:keepNext/>
              <w:keepLines/>
              <w:spacing w:beforeLines="25" w:afterLines="25"/>
              <w:jc w:val="center"/>
              <w:rPr>
                <w:ins w:id="1018" w:author="S127342" w:date="2012-02-04T02:03:00Z"/>
                <w:lang w:eastAsia="ko-KR"/>
              </w:rPr>
              <w:pPrChange w:id="1019" w:author="S127342" w:date="2012-02-04T02:54:00Z">
                <w:pPr>
                  <w:keepNext/>
                  <w:keepLines/>
                  <w:spacing w:beforeLines="25" w:afterLines="25"/>
                  <w:jc w:val="center"/>
                </w:pPr>
              </w:pPrChange>
            </w:pPr>
            <w:ins w:id="1020" w:author="S127342" w:date="2012-02-04T02:03:00Z">
              <w:r w:rsidRPr="00210652">
                <w:rPr>
                  <w:lang w:eastAsia="ko-KR"/>
                </w:rPr>
                <w:t>1</w:t>
              </w:r>
            </w:ins>
          </w:p>
        </w:tc>
        <w:tc>
          <w:tcPr>
            <w:tcW w:w="0" w:type="auto"/>
          </w:tcPr>
          <w:p w:rsidR="00220257" w:rsidRPr="00210652" w:rsidRDefault="00220257" w:rsidP="00C471C2">
            <w:pPr>
              <w:keepNext/>
              <w:keepLines/>
              <w:spacing w:beforeLines="25" w:afterLines="25"/>
              <w:jc w:val="center"/>
              <w:rPr>
                <w:ins w:id="1021" w:author="S127342" w:date="2012-02-04T02:03:00Z"/>
                <w:lang w:eastAsia="ko-KR"/>
              </w:rPr>
              <w:pPrChange w:id="1022" w:author="S127342" w:date="2012-02-04T02:54:00Z">
                <w:pPr>
                  <w:keepNext/>
                  <w:keepLines/>
                  <w:spacing w:beforeLines="25" w:afterLines="25"/>
                  <w:jc w:val="center"/>
                </w:pPr>
              </w:pPrChange>
            </w:pPr>
            <w:ins w:id="1023" w:author="S127342" w:date="2012-02-04T02:03:00Z">
              <w:r w:rsidRPr="00210652">
                <w:rPr>
                  <w:lang w:eastAsia="ko-KR"/>
                </w:rPr>
                <w:t>1</w:t>
              </w:r>
            </w:ins>
          </w:p>
        </w:tc>
        <w:tc>
          <w:tcPr>
            <w:tcW w:w="0" w:type="auto"/>
          </w:tcPr>
          <w:p w:rsidR="00220257" w:rsidRPr="00210652" w:rsidRDefault="00220257" w:rsidP="00C471C2">
            <w:pPr>
              <w:keepNext/>
              <w:keepLines/>
              <w:spacing w:beforeLines="25" w:afterLines="25"/>
              <w:jc w:val="center"/>
              <w:rPr>
                <w:ins w:id="1024" w:author="S127342" w:date="2012-02-04T02:03:00Z"/>
                <w:lang w:eastAsia="ko-KR"/>
              </w:rPr>
              <w:pPrChange w:id="1025" w:author="S127342" w:date="2012-02-04T02:54:00Z">
                <w:pPr>
                  <w:keepNext/>
                  <w:keepLines/>
                  <w:spacing w:beforeLines="25" w:afterLines="25"/>
                  <w:jc w:val="center"/>
                </w:pPr>
              </w:pPrChange>
            </w:pPr>
            <w:ins w:id="1026" w:author="S127342" w:date="2012-02-04T02:03:00Z">
              <w:r w:rsidRPr="00210652">
                <w:rPr>
                  <w:lang w:eastAsia="ko-KR"/>
                </w:rPr>
                <w:t>0</w:t>
              </w:r>
            </w:ins>
          </w:p>
        </w:tc>
      </w:tr>
      <w:tr w:rsidR="00220257" w:rsidRPr="00210652" w:rsidTr="00C471C2">
        <w:trPr>
          <w:jc w:val="center"/>
          <w:ins w:id="1027" w:author="S127342" w:date="2012-02-04T02:03:00Z"/>
        </w:trPr>
        <w:tc>
          <w:tcPr>
            <w:tcW w:w="0" w:type="auto"/>
          </w:tcPr>
          <w:p w:rsidR="00220257" w:rsidRPr="00220257" w:rsidRDefault="00220257" w:rsidP="00C471C2">
            <w:pPr>
              <w:keepNext/>
              <w:keepLines/>
              <w:spacing w:beforeLines="25" w:afterLines="25"/>
              <w:jc w:val="center"/>
              <w:rPr>
                <w:ins w:id="1028" w:author="S127342" w:date="2012-02-04T02:03:00Z"/>
                <w:rFonts w:ascii="Times" w:eastAsiaTheme="minorEastAsia" w:hAnsi="Times" w:cs="Times"/>
                <w:lang w:eastAsia="ja-JP"/>
                <w:rPrChange w:id="1029" w:author="S127342" w:date="2012-02-04T02:08:00Z">
                  <w:rPr>
                    <w:ins w:id="1030" w:author="S127342" w:date="2012-02-04T02:03:00Z"/>
                    <w:rFonts w:ascii="Times" w:hAnsi="Times" w:cs="Times"/>
                    <w:lang w:eastAsia="ko-KR"/>
                  </w:rPr>
                </w:rPrChange>
              </w:rPr>
              <w:pPrChange w:id="1031" w:author="S127342" w:date="2012-02-04T02:54:00Z">
                <w:pPr>
                  <w:keepNext/>
                  <w:keepLines/>
                  <w:spacing w:beforeLines="25" w:afterLines="25"/>
                  <w:jc w:val="center"/>
                </w:pPr>
              </w:pPrChange>
            </w:pPr>
            <w:ins w:id="1032" w:author="S127342" w:date="2012-02-04T02:08:00Z">
              <w:r>
                <w:rPr>
                  <w:rFonts w:ascii="Times" w:eastAsiaTheme="minorEastAsia" w:hAnsi="Times" w:cs="Times" w:hint="eastAsia"/>
                  <w:lang w:eastAsia="ja-JP"/>
                </w:rPr>
                <w:t>19-22</w:t>
              </w:r>
            </w:ins>
          </w:p>
        </w:tc>
        <w:tc>
          <w:tcPr>
            <w:tcW w:w="0" w:type="auto"/>
          </w:tcPr>
          <w:p w:rsidR="00220257" w:rsidRPr="00210652" w:rsidRDefault="00220257" w:rsidP="00C471C2">
            <w:pPr>
              <w:keepNext/>
              <w:keepLines/>
              <w:spacing w:beforeLines="25" w:afterLines="25"/>
              <w:jc w:val="center"/>
              <w:rPr>
                <w:ins w:id="1033" w:author="S127342" w:date="2012-02-04T02:03:00Z"/>
                <w:lang w:eastAsia="ko-KR"/>
              </w:rPr>
              <w:pPrChange w:id="1034" w:author="S127342" w:date="2012-02-04T02:54:00Z">
                <w:pPr>
                  <w:keepNext/>
                  <w:keepLines/>
                  <w:spacing w:beforeLines="25" w:afterLines="25"/>
                  <w:jc w:val="center"/>
                </w:pPr>
              </w:pPrChange>
            </w:pPr>
            <w:ins w:id="1035" w:author="S127342" w:date="2012-02-04T02:03:00Z">
              <w:r w:rsidRPr="00210652">
                <w:rPr>
                  <w:lang w:eastAsia="ko-KR"/>
                </w:rPr>
                <w:t>0</w:t>
              </w:r>
            </w:ins>
          </w:p>
        </w:tc>
        <w:tc>
          <w:tcPr>
            <w:tcW w:w="0" w:type="auto"/>
          </w:tcPr>
          <w:p w:rsidR="00220257" w:rsidRPr="00220257" w:rsidRDefault="00220257" w:rsidP="00C471C2">
            <w:pPr>
              <w:keepNext/>
              <w:keepLines/>
              <w:spacing w:beforeLines="25" w:afterLines="25"/>
              <w:jc w:val="center"/>
              <w:rPr>
                <w:ins w:id="1036" w:author="S127342" w:date="2012-02-04T02:03:00Z"/>
                <w:rFonts w:eastAsiaTheme="minorEastAsia"/>
                <w:lang w:eastAsia="ja-JP"/>
                <w:rPrChange w:id="1037" w:author="S127342" w:date="2012-02-04T02:07:00Z">
                  <w:rPr>
                    <w:ins w:id="1038" w:author="S127342" w:date="2012-02-04T02:03:00Z"/>
                    <w:lang w:eastAsia="ko-KR"/>
                  </w:rPr>
                </w:rPrChange>
              </w:rPr>
              <w:pPrChange w:id="1039" w:author="S127342" w:date="2012-02-04T02:54:00Z">
                <w:pPr>
                  <w:keepNext/>
                  <w:keepLines/>
                  <w:spacing w:beforeLines="25" w:afterLines="25"/>
                  <w:jc w:val="center"/>
                </w:pPr>
              </w:pPrChange>
            </w:pPr>
            <w:ins w:id="1040" w:author="S127342" w:date="2012-02-04T02:07:00Z">
              <w:r>
                <w:rPr>
                  <w:rFonts w:eastAsiaTheme="minorEastAsia" w:hint="eastAsia"/>
                  <w:lang w:eastAsia="ja-JP"/>
                </w:rPr>
                <w:t>0</w:t>
              </w:r>
            </w:ins>
          </w:p>
        </w:tc>
        <w:tc>
          <w:tcPr>
            <w:tcW w:w="0" w:type="auto"/>
          </w:tcPr>
          <w:p w:rsidR="00220257" w:rsidRPr="00220257" w:rsidRDefault="00220257" w:rsidP="00C471C2">
            <w:pPr>
              <w:keepNext/>
              <w:keepLines/>
              <w:spacing w:beforeLines="25" w:afterLines="25"/>
              <w:jc w:val="center"/>
              <w:rPr>
                <w:ins w:id="1041" w:author="S127342" w:date="2012-02-04T02:03:00Z"/>
                <w:rFonts w:eastAsiaTheme="minorEastAsia"/>
                <w:lang w:eastAsia="ja-JP"/>
                <w:rPrChange w:id="1042" w:author="S127342" w:date="2012-02-04T02:08:00Z">
                  <w:rPr>
                    <w:ins w:id="1043" w:author="S127342" w:date="2012-02-04T02:03:00Z"/>
                    <w:lang w:eastAsia="ko-KR"/>
                  </w:rPr>
                </w:rPrChange>
              </w:rPr>
              <w:pPrChange w:id="1044" w:author="S127342" w:date="2012-02-04T02:54:00Z">
                <w:pPr>
                  <w:keepNext/>
                  <w:keepLines/>
                  <w:spacing w:beforeLines="25" w:afterLines="25"/>
                  <w:jc w:val="center"/>
                </w:pPr>
              </w:pPrChange>
            </w:pPr>
            <w:ins w:id="1045" w:author="S127342" w:date="2012-02-04T02:08:00Z">
              <w:r>
                <w:rPr>
                  <w:rFonts w:eastAsiaTheme="minorEastAsia" w:hint="eastAsia"/>
                  <w:lang w:eastAsia="ja-JP"/>
                </w:rPr>
                <w:t>0</w:t>
              </w:r>
            </w:ins>
          </w:p>
        </w:tc>
        <w:tc>
          <w:tcPr>
            <w:tcW w:w="0" w:type="auto"/>
          </w:tcPr>
          <w:p w:rsidR="00220257" w:rsidRPr="00210652" w:rsidRDefault="00220257" w:rsidP="00C471C2">
            <w:pPr>
              <w:keepNext/>
              <w:keepLines/>
              <w:spacing w:beforeLines="25" w:afterLines="25"/>
              <w:jc w:val="center"/>
              <w:rPr>
                <w:ins w:id="1046" w:author="S127342" w:date="2012-02-04T02:03:00Z"/>
                <w:lang w:eastAsia="ko-KR"/>
              </w:rPr>
              <w:pPrChange w:id="1047" w:author="S127342" w:date="2012-02-04T02:54:00Z">
                <w:pPr>
                  <w:keepNext/>
                  <w:keepLines/>
                  <w:spacing w:beforeLines="25" w:afterLines="25"/>
                  <w:jc w:val="center"/>
                </w:pPr>
              </w:pPrChange>
            </w:pPr>
            <w:ins w:id="1048" w:author="S127342" w:date="2012-02-04T02:03:00Z">
              <w:r w:rsidRPr="00210652">
                <w:rPr>
                  <w:lang w:eastAsia="ko-KR"/>
                </w:rPr>
                <w:t>1</w:t>
              </w:r>
            </w:ins>
          </w:p>
        </w:tc>
        <w:tc>
          <w:tcPr>
            <w:tcW w:w="0" w:type="auto"/>
          </w:tcPr>
          <w:p w:rsidR="00220257" w:rsidRPr="00210652" w:rsidRDefault="00220257" w:rsidP="00C471C2">
            <w:pPr>
              <w:keepNext/>
              <w:keepLines/>
              <w:spacing w:beforeLines="25" w:afterLines="25"/>
              <w:jc w:val="center"/>
              <w:rPr>
                <w:ins w:id="1049" w:author="S127342" w:date="2012-02-04T02:03:00Z"/>
                <w:lang w:eastAsia="ko-KR"/>
              </w:rPr>
              <w:pPrChange w:id="1050" w:author="S127342" w:date="2012-02-04T02:54:00Z">
                <w:pPr>
                  <w:keepNext/>
                  <w:keepLines/>
                  <w:spacing w:beforeLines="25" w:afterLines="25"/>
                  <w:jc w:val="center"/>
                </w:pPr>
              </w:pPrChange>
            </w:pPr>
            <w:ins w:id="1051" w:author="S127342" w:date="2012-02-04T02:03:00Z">
              <w:r w:rsidRPr="00210652">
                <w:rPr>
                  <w:lang w:eastAsia="ko-KR"/>
                </w:rPr>
                <w:t>0</w:t>
              </w:r>
            </w:ins>
          </w:p>
        </w:tc>
      </w:tr>
      <w:tr w:rsidR="00220257" w:rsidRPr="00210652" w:rsidTr="00C471C2">
        <w:trPr>
          <w:jc w:val="center"/>
          <w:ins w:id="1052" w:author="S127342" w:date="2012-02-04T02:03:00Z"/>
        </w:trPr>
        <w:tc>
          <w:tcPr>
            <w:tcW w:w="0" w:type="auto"/>
          </w:tcPr>
          <w:p w:rsidR="00220257" w:rsidRPr="00220257" w:rsidRDefault="00220257" w:rsidP="00C471C2">
            <w:pPr>
              <w:keepNext/>
              <w:keepLines/>
              <w:spacing w:beforeLines="25" w:afterLines="25"/>
              <w:jc w:val="center"/>
              <w:rPr>
                <w:ins w:id="1053" w:author="S127342" w:date="2012-02-04T02:03:00Z"/>
                <w:rFonts w:ascii="Times" w:eastAsiaTheme="minorEastAsia" w:hAnsi="Times" w:cs="Times"/>
                <w:lang w:eastAsia="ja-JP"/>
                <w:rPrChange w:id="1054" w:author="S127342" w:date="2012-02-04T02:09:00Z">
                  <w:rPr>
                    <w:ins w:id="1055" w:author="S127342" w:date="2012-02-04T02:03:00Z"/>
                    <w:rFonts w:ascii="Times" w:hAnsi="Times" w:cs="Times"/>
                    <w:lang w:eastAsia="ko-KR"/>
                  </w:rPr>
                </w:rPrChange>
              </w:rPr>
              <w:pPrChange w:id="1056" w:author="S127342" w:date="2012-02-04T02:54:00Z">
                <w:pPr>
                  <w:keepNext/>
                  <w:keepLines/>
                  <w:spacing w:beforeLines="25" w:afterLines="25"/>
                  <w:jc w:val="center"/>
                </w:pPr>
              </w:pPrChange>
            </w:pPr>
            <w:ins w:id="1057" w:author="S127342" w:date="2012-02-04T02:08:00Z">
              <w:r>
                <w:rPr>
                  <w:rFonts w:ascii="Times" w:eastAsiaTheme="minorEastAsia" w:hAnsi="Times" w:cs="Times" w:hint="eastAsia"/>
                  <w:lang w:eastAsia="ja-JP"/>
                </w:rPr>
                <w:t>23</w:t>
              </w:r>
            </w:ins>
            <w:ins w:id="1058" w:author="S127342" w:date="2012-02-04T02:03:00Z">
              <w:r w:rsidRPr="00210652">
                <w:rPr>
                  <w:rFonts w:ascii="Times" w:hAnsi="Times" w:cs="Times"/>
                  <w:lang w:eastAsia="ko-KR"/>
                </w:rPr>
                <w:t>-</w:t>
              </w:r>
            </w:ins>
            <w:ins w:id="1059" w:author="S127342" w:date="2012-02-04T02:09:00Z">
              <w:r>
                <w:rPr>
                  <w:rFonts w:ascii="Times" w:eastAsiaTheme="minorEastAsia" w:hAnsi="Times" w:cs="Times" w:hint="eastAsia"/>
                  <w:lang w:eastAsia="ja-JP"/>
                </w:rPr>
                <w:t>34</w:t>
              </w:r>
            </w:ins>
          </w:p>
        </w:tc>
        <w:tc>
          <w:tcPr>
            <w:tcW w:w="0" w:type="auto"/>
          </w:tcPr>
          <w:p w:rsidR="00220257" w:rsidRPr="00210652" w:rsidRDefault="00220257" w:rsidP="00C471C2">
            <w:pPr>
              <w:keepNext/>
              <w:keepLines/>
              <w:spacing w:beforeLines="25" w:afterLines="25"/>
              <w:jc w:val="center"/>
              <w:rPr>
                <w:ins w:id="1060" w:author="S127342" w:date="2012-02-04T02:03:00Z"/>
                <w:lang w:eastAsia="ko-KR"/>
              </w:rPr>
              <w:pPrChange w:id="1061" w:author="S127342" w:date="2012-02-04T02:54:00Z">
                <w:pPr>
                  <w:keepNext/>
                  <w:keepLines/>
                  <w:spacing w:beforeLines="25" w:afterLines="25"/>
                  <w:jc w:val="center"/>
                </w:pPr>
              </w:pPrChange>
            </w:pPr>
            <w:ins w:id="1062" w:author="S127342" w:date="2012-02-04T02:03:00Z">
              <w:r w:rsidRPr="00210652">
                <w:rPr>
                  <w:lang w:eastAsia="ko-KR"/>
                </w:rPr>
                <w:t>0</w:t>
              </w:r>
            </w:ins>
          </w:p>
        </w:tc>
        <w:tc>
          <w:tcPr>
            <w:tcW w:w="0" w:type="auto"/>
          </w:tcPr>
          <w:p w:rsidR="00220257" w:rsidRPr="00210652" w:rsidRDefault="00220257" w:rsidP="00C471C2">
            <w:pPr>
              <w:keepNext/>
              <w:keepLines/>
              <w:spacing w:beforeLines="25" w:afterLines="25"/>
              <w:jc w:val="center"/>
              <w:rPr>
                <w:ins w:id="1063" w:author="S127342" w:date="2012-02-04T02:03:00Z"/>
                <w:lang w:eastAsia="ko-KR"/>
              </w:rPr>
              <w:pPrChange w:id="1064" w:author="S127342" w:date="2012-02-04T02:54:00Z">
                <w:pPr>
                  <w:keepNext/>
                  <w:keepLines/>
                  <w:spacing w:beforeLines="25" w:afterLines="25"/>
                  <w:jc w:val="center"/>
                </w:pPr>
              </w:pPrChange>
            </w:pPr>
            <w:ins w:id="1065" w:author="S127342" w:date="2012-02-04T02:03:00Z">
              <w:r w:rsidRPr="00210652">
                <w:rPr>
                  <w:lang w:eastAsia="ko-KR"/>
                </w:rPr>
                <w:t>0</w:t>
              </w:r>
            </w:ins>
          </w:p>
        </w:tc>
        <w:tc>
          <w:tcPr>
            <w:tcW w:w="0" w:type="auto"/>
          </w:tcPr>
          <w:p w:rsidR="00220257" w:rsidRPr="00210652" w:rsidRDefault="00220257" w:rsidP="00C471C2">
            <w:pPr>
              <w:keepNext/>
              <w:keepLines/>
              <w:spacing w:beforeLines="25" w:afterLines="25"/>
              <w:jc w:val="center"/>
              <w:rPr>
                <w:ins w:id="1066" w:author="S127342" w:date="2012-02-04T02:03:00Z"/>
                <w:lang w:eastAsia="ko-KR"/>
              </w:rPr>
              <w:pPrChange w:id="1067" w:author="S127342" w:date="2012-02-04T02:54:00Z">
                <w:pPr>
                  <w:keepNext/>
                  <w:keepLines/>
                  <w:spacing w:beforeLines="25" w:afterLines="25"/>
                  <w:jc w:val="center"/>
                </w:pPr>
              </w:pPrChange>
            </w:pPr>
            <w:ins w:id="1068" w:author="S127342" w:date="2012-02-04T02:03:00Z">
              <w:r w:rsidRPr="00210652">
                <w:rPr>
                  <w:lang w:eastAsia="ko-KR"/>
                </w:rPr>
                <w:t>1</w:t>
              </w:r>
            </w:ins>
          </w:p>
        </w:tc>
        <w:tc>
          <w:tcPr>
            <w:tcW w:w="0" w:type="auto"/>
          </w:tcPr>
          <w:p w:rsidR="00220257" w:rsidRPr="00220257" w:rsidRDefault="00220257" w:rsidP="00C471C2">
            <w:pPr>
              <w:keepNext/>
              <w:keepLines/>
              <w:spacing w:beforeLines="25" w:afterLines="25"/>
              <w:jc w:val="center"/>
              <w:rPr>
                <w:ins w:id="1069" w:author="S127342" w:date="2012-02-04T02:03:00Z"/>
                <w:rFonts w:eastAsiaTheme="minorEastAsia"/>
                <w:lang w:eastAsia="ja-JP"/>
                <w:rPrChange w:id="1070" w:author="S127342" w:date="2012-02-04T02:08:00Z">
                  <w:rPr>
                    <w:ins w:id="1071" w:author="S127342" w:date="2012-02-04T02:03:00Z"/>
                    <w:lang w:eastAsia="ko-KR"/>
                  </w:rPr>
                </w:rPrChange>
              </w:rPr>
              <w:pPrChange w:id="1072" w:author="S127342" w:date="2012-02-04T02:54:00Z">
                <w:pPr>
                  <w:keepNext/>
                  <w:keepLines/>
                  <w:spacing w:beforeLines="25" w:afterLines="25"/>
                  <w:jc w:val="center"/>
                </w:pPr>
              </w:pPrChange>
            </w:pPr>
            <w:ins w:id="1073" w:author="S127342" w:date="2012-02-04T02:08:00Z">
              <w:r>
                <w:rPr>
                  <w:rFonts w:eastAsiaTheme="minorEastAsia" w:hint="eastAsia"/>
                  <w:lang w:eastAsia="ja-JP"/>
                </w:rPr>
                <w:t>1</w:t>
              </w:r>
            </w:ins>
          </w:p>
        </w:tc>
        <w:tc>
          <w:tcPr>
            <w:tcW w:w="0" w:type="auto"/>
          </w:tcPr>
          <w:p w:rsidR="00220257" w:rsidRPr="00210652" w:rsidRDefault="00220257" w:rsidP="00C471C2">
            <w:pPr>
              <w:keepNext/>
              <w:keepLines/>
              <w:spacing w:beforeLines="25" w:afterLines="25"/>
              <w:jc w:val="center"/>
              <w:rPr>
                <w:ins w:id="1074" w:author="S127342" w:date="2012-02-04T02:03:00Z"/>
                <w:lang w:eastAsia="ko-KR"/>
              </w:rPr>
              <w:pPrChange w:id="1075" w:author="S127342" w:date="2012-02-04T02:54:00Z">
                <w:pPr>
                  <w:keepNext/>
                  <w:keepLines/>
                  <w:spacing w:beforeLines="25" w:afterLines="25"/>
                  <w:jc w:val="center"/>
                </w:pPr>
              </w:pPrChange>
            </w:pPr>
            <w:ins w:id="1076" w:author="S127342" w:date="2012-02-04T02:03:00Z">
              <w:r w:rsidRPr="00210652">
                <w:rPr>
                  <w:lang w:eastAsia="ko-KR"/>
                </w:rPr>
                <w:t>0</w:t>
              </w:r>
            </w:ins>
          </w:p>
        </w:tc>
      </w:tr>
    </w:tbl>
    <w:p w:rsidR="00220257" w:rsidRPr="00220257" w:rsidRDefault="00220257" w:rsidP="00942088">
      <w:pPr>
        <w:rPr>
          <w:rFonts w:eastAsiaTheme="minorEastAsia"/>
          <w:lang w:eastAsia="ja-JP"/>
          <w:rPrChange w:id="1077" w:author="S127342" w:date="2012-02-04T02:03:00Z">
            <w:rPr>
              <w:lang w:eastAsia="ko-KR"/>
            </w:rPr>
          </w:rPrChange>
        </w:rPr>
      </w:pPr>
    </w:p>
    <w:p w:rsidR="00942088" w:rsidRPr="00210652" w:rsidRDefault="00942088" w:rsidP="00942088">
      <w:pPr>
        <w:rPr>
          <w:lang w:eastAsia="ko-KR"/>
        </w:rPr>
      </w:pPr>
      <w:r w:rsidRPr="00210652">
        <w:rPr>
          <w:lang w:eastAsia="ko-KR"/>
        </w:rPr>
        <w:t>Filtered sample array pF</w:t>
      </w:r>
      <w:proofErr w:type="gramStart"/>
      <w:r w:rsidRPr="00210652">
        <w:rPr>
          <w:lang w:eastAsia="ko-KR"/>
        </w:rPr>
        <w:t>[ x</w:t>
      </w:r>
      <w:proofErr w:type="gramEnd"/>
      <w:r w:rsidRPr="00210652">
        <w:rPr>
          <w:lang w:eastAsia="ko-KR"/>
        </w:rPr>
        <w:t>, y ] with x = -1..nS*2-1 and y = -1..nS*2-1  are derived as follows:</w:t>
      </w:r>
    </w:p>
    <w:p w:rsidR="00942088" w:rsidRPr="00210652" w:rsidRDefault="00942088" w:rsidP="00942088">
      <w:pPr>
        <w:tabs>
          <w:tab w:val="left" w:pos="284"/>
        </w:tabs>
        <w:ind w:left="284" w:hanging="284"/>
        <w:rPr>
          <w:lang w:eastAsia="ko-KR"/>
        </w:rPr>
      </w:pPr>
      <w:r w:rsidRPr="00210652">
        <w:t>–</w:t>
      </w:r>
      <w:r w:rsidRPr="00210652">
        <w:tab/>
      </w:r>
      <w:r w:rsidRPr="00210652">
        <w:rPr>
          <w:lang w:eastAsia="ko-KR"/>
        </w:rPr>
        <w:t>When</w:t>
      </w:r>
      <w:r w:rsidRPr="00210652">
        <w:t xml:space="preserve"> </w:t>
      </w:r>
      <w:proofErr w:type="spellStart"/>
      <w:proofErr w:type="gramStart"/>
      <w:r w:rsidRPr="00210652">
        <w:rPr>
          <w:lang w:eastAsia="ko-KR"/>
        </w:rPr>
        <w:t>intraFilterType</w:t>
      </w:r>
      <w:proofErr w:type="spellEnd"/>
      <w:r w:rsidRPr="00210652">
        <w:rPr>
          <w:lang w:eastAsia="ko-KR"/>
        </w:rPr>
        <w:t>[</w:t>
      </w:r>
      <w:proofErr w:type="gramEnd"/>
      <w:r w:rsidRPr="00210652">
        <w:rPr>
          <w:lang w:eastAsia="ko-KR"/>
        </w:rPr>
        <w:t> </w:t>
      </w:r>
      <w:proofErr w:type="spellStart"/>
      <w:r w:rsidRPr="00210652">
        <w:rPr>
          <w:lang w:eastAsia="ko-KR"/>
        </w:rPr>
        <w:t>nS</w:t>
      </w:r>
      <w:proofErr w:type="spellEnd"/>
      <w:r w:rsidRPr="00210652">
        <w:rPr>
          <w:lang w:eastAsia="ko-KR"/>
        </w:rPr>
        <w:t> ][ </w:t>
      </w:r>
      <w:proofErr w:type="spellStart"/>
      <w:r w:rsidRPr="00210652">
        <w:rPr>
          <w:lang w:eastAsia="ko-KR"/>
        </w:rPr>
        <w:t>IntraPredMode</w:t>
      </w:r>
      <w:proofErr w:type="spellEnd"/>
      <w:r w:rsidRPr="00210652">
        <w:rPr>
          <w:lang w:eastAsia="ko-KR"/>
        </w:rPr>
        <w:t> ] is equal to 1, the following applies:</w:t>
      </w:r>
    </w:p>
    <w:p w:rsidR="00942088" w:rsidRPr="00210652" w:rsidRDefault="00942088" w:rsidP="00942088">
      <w:pPr>
        <w:pStyle w:val="Equation"/>
        <w:tabs>
          <w:tab w:val="clear" w:pos="794"/>
          <w:tab w:val="clear" w:pos="1588"/>
          <w:tab w:val="left" w:pos="851"/>
          <w:tab w:val="left" w:pos="1134"/>
          <w:tab w:val="left" w:pos="1418"/>
        </w:tabs>
        <w:ind w:left="567"/>
        <w:rPr>
          <w:sz w:val="20"/>
          <w:lang w:eastAsia="ko-KR"/>
        </w:rPr>
      </w:pPr>
      <w:proofErr w:type="gramStart"/>
      <w:r w:rsidRPr="00210652">
        <w:rPr>
          <w:sz w:val="20"/>
          <w:lang w:eastAsia="ko-KR"/>
        </w:rPr>
        <w:t>pF[</w:t>
      </w:r>
      <w:proofErr w:type="gramEnd"/>
      <w:r w:rsidRPr="00210652">
        <w:rPr>
          <w:sz w:val="20"/>
          <w:lang w:eastAsia="ko-KR"/>
        </w:rPr>
        <w:t> -1, </w:t>
      </w:r>
      <w:proofErr w:type="spellStart"/>
      <w:r w:rsidRPr="00210652">
        <w:rPr>
          <w:sz w:val="20"/>
          <w:lang w:eastAsia="ko-KR"/>
        </w:rPr>
        <w:t>nS</w:t>
      </w:r>
      <w:proofErr w:type="spellEnd"/>
      <w:r w:rsidRPr="00210652">
        <w:rPr>
          <w:sz w:val="20"/>
          <w:lang w:eastAsia="ko-KR"/>
        </w:rPr>
        <w:t>*2-1 ] = p[ -1, </w:t>
      </w:r>
      <w:proofErr w:type="spellStart"/>
      <w:r w:rsidRPr="00210652">
        <w:rPr>
          <w:sz w:val="20"/>
          <w:lang w:eastAsia="ko-KR"/>
        </w:rPr>
        <w:t>nS</w:t>
      </w:r>
      <w:proofErr w:type="spellEnd"/>
      <w:r w:rsidRPr="00210652">
        <w:rPr>
          <w:sz w:val="20"/>
          <w:lang w:eastAsia="ko-KR"/>
        </w:rPr>
        <w:t>*2-1 ]</w:t>
      </w:r>
      <w:r w:rsidRPr="00210652">
        <w:rPr>
          <w:sz w:val="20"/>
          <w:lang w:eastAsia="ko-KR"/>
        </w:rPr>
        <w:tab/>
      </w:r>
      <w:r w:rsidRPr="00210652">
        <w:rPr>
          <w:sz w:val="20"/>
          <w:lang w:eastAsia="ko-KR"/>
        </w:rPr>
        <w:tab/>
      </w:r>
      <w:r w:rsidRPr="00210652">
        <w:rPr>
          <w:sz w:val="20"/>
        </w:rPr>
        <w:t>(</w:t>
      </w:r>
      <w:r w:rsidR="0005626D" w:rsidRPr="00210652">
        <w:rPr>
          <w:sz w:val="20"/>
        </w:rPr>
        <w:fldChar w:fldCharType="begin" w:fldLock="1"/>
      </w:r>
      <w:r w:rsidRPr="00210652">
        <w:rPr>
          <w:sz w:val="20"/>
        </w:rPr>
        <w:instrText xml:space="preserve"> STYLEREF 1 \s </w:instrText>
      </w:r>
      <w:r w:rsidR="0005626D" w:rsidRPr="00210652">
        <w:rPr>
          <w:sz w:val="20"/>
        </w:rPr>
        <w:fldChar w:fldCharType="separate"/>
      </w:r>
      <w:r w:rsidRPr="00210652">
        <w:rPr>
          <w:noProof/>
          <w:sz w:val="20"/>
        </w:rPr>
        <w:t>8</w:t>
      </w:r>
      <w:r w:rsidR="0005626D" w:rsidRPr="00210652">
        <w:rPr>
          <w:sz w:val="20"/>
        </w:rPr>
        <w:fldChar w:fldCharType="end"/>
      </w:r>
      <w:r w:rsidRPr="00210652">
        <w:rPr>
          <w:sz w:val="20"/>
        </w:rPr>
        <w:noBreakHyphen/>
      </w:r>
      <w:r w:rsidR="0005626D" w:rsidRPr="00210652">
        <w:rPr>
          <w:sz w:val="20"/>
        </w:rPr>
        <w:fldChar w:fldCharType="begin" w:fldLock="1"/>
      </w:r>
      <w:r w:rsidRPr="00210652">
        <w:rPr>
          <w:sz w:val="20"/>
        </w:rPr>
        <w:instrText xml:space="preserve"> SEQ Equation \* ARABIC \s 1 </w:instrText>
      </w:r>
      <w:r w:rsidR="0005626D" w:rsidRPr="00210652">
        <w:rPr>
          <w:sz w:val="20"/>
        </w:rPr>
        <w:fldChar w:fldCharType="separate"/>
      </w:r>
      <w:r w:rsidRPr="00210652">
        <w:rPr>
          <w:noProof/>
          <w:sz w:val="20"/>
        </w:rPr>
        <w:t>17</w:t>
      </w:r>
      <w:r w:rsidR="0005626D" w:rsidRPr="00210652">
        <w:rPr>
          <w:sz w:val="20"/>
        </w:rPr>
        <w:fldChar w:fldCharType="end"/>
      </w:r>
      <w:r w:rsidRPr="00210652">
        <w:rPr>
          <w:sz w:val="20"/>
        </w:rPr>
        <w:t>)</w:t>
      </w:r>
    </w:p>
    <w:p w:rsidR="00942088" w:rsidRPr="00210652" w:rsidRDefault="00942088" w:rsidP="00942088">
      <w:pPr>
        <w:pStyle w:val="Equation"/>
        <w:tabs>
          <w:tab w:val="clear" w:pos="794"/>
          <w:tab w:val="clear" w:pos="1588"/>
          <w:tab w:val="left" w:pos="851"/>
          <w:tab w:val="left" w:pos="1134"/>
          <w:tab w:val="left" w:pos="1418"/>
        </w:tabs>
        <w:ind w:left="567"/>
        <w:rPr>
          <w:sz w:val="20"/>
          <w:lang w:eastAsia="ko-KR"/>
        </w:rPr>
      </w:pPr>
      <w:proofErr w:type="gramStart"/>
      <w:r w:rsidRPr="00210652">
        <w:rPr>
          <w:sz w:val="20"/>
          <w:lang w:eastAsia="ko-KR"/>
        </w:rPr>
        <w:t>pF[</w:t>
      </w:r>
      <w:proofErr w:type="gramEnd"/>
      <w:r w:rsidRPr="00210652">
        <w:rPr>
          <w:sz w:val="20"/>
          <w:lang w:eastAsia="ko-KR"/>
        </w:rPr>
        <w:t> </w:t>
      </w:r>
      <w:proofErr w:type="spellStart"/>
      <w:r w:rsidRPr="00210652">
        <w:rPr>
          <w:sz w:val="20"/>
          <w:lang w:eastAsia="ko-KR"/>
        </w:rPr>
        <w:t>nS</w:t>
      </w:r>
      <w:proofErr w:type="spellEnd"/>
      <w:r w:rsidRPr="00210652">
        <w:rPr>
          <w:sz w:val="20"/>
          <w:lang w:eastAsia="ko-KR"/>
        </w:rPr>
        <w:t>*2-1, -1 ] = p[ </w:t>
      </w:r>
      <w:proofErr w:type="spellStart"/>
      <w:r w:rsidRPr="00210652">
        <w:rPr>
          <w:sz w:val="20"/>
          <w:lang w:eastAsia="ko-KR"/>
        </w:rPr>
        <w:t>nS</w:t>
      </w:r>
      <w:proofErr w:type="spellEnd"/>
      <w:r w:rsidRPr="00210652">
        <w:rPr>
          <w:sz w:val="20"/>
          <w:lang w:eastAsia="ko-KR"/>
        </w:rPr>
        <w:t>*2-1, -1 ]</w:t>
      </w:r>
      <w:r w:rsidRPr="00210652">
        <w:rPr>
          <w:sz w:val="20"/>
          <w:lang w:eastAsia="ko-KR"/>
        </w:rPr>
        <w:tab/>
      </w:r>
      <w:r w:rsidRPr="00210652">
        <w:rPr>
          <w:sz w:val="20"/>
          <w:lang w:eastAsia="ko-KR"/>
        </w:rPr>
        <w:tab/>
      </w:r>
      <w:r w:rsidRPr="00210652">
        <w:rPr>
          <w:sz w:val="20"/>
        </w:rPr>
        <w:t>(</w:t>
      </w:r>
      <w:r w:rsidR="0005626D" w:rsidRPr="00210652">
        <w:rPr>
          <w:sz w:val="20"/>
        </w:rPr>
        <w:fldChar w:fldCharType="begin" w:fldLock="1"/>
      </w:r>
      <w:r w:rsidRPr="00210652">
        <w:rPr>
          <w:sz w:val="20"/>
        </w:rPr>
        <w:instrText xml:space="preserve"> STYLEREF 1 \s </w:instrText>
      </w:r>
      <w:r w:rsidR="0005626D" w:rsidRPr="00210652">
        <w:rPr>
          <w:sz w:val="20"/>
        </w:rPr>
        <w:fldChar w:fldCharType="separate"/>
      </w:r>
      <w:r w:rsidRPr="00210652">
        <w:rPr>
          <w:noProof/>
          <w:sz w:val="20"/>
        </w:rPr>
        <w:t>8</w:t>
      </w:r>
      <w:r w:rsidR="0005626D" w:rsidRPr="00210652">
        <w:rPr>
          <w:sz w:val="20"/>
        </w:rPr>
        <w:fldChar w:fldCharType="end"/>
      </w:r>
      <w:r w:rsidRPr="00210652">
        <w:rPr>
          <w:sz w:val="20"/>
        </w:rPr>
        <w:noBreakHyphen/>
      </w:r>
      <w:r w:rsidR="0005626D" w:rsidRPr="00210652">
        <w:rPr>
          <w:sz w:val="20"/>
        </w:rPr>
        <w:fldChar w:fldCharType="begin" w:fldLock="1"/>
      </w:r>
      <w:r w:rsidRPr="00210652">
        <w:rPr>
          <w:sz w:val="20"/>
        </w:rPr>
        <w:instrText xml:space="preserve"> SEQ Equation \* ARABIC \s 1 </w:instrText>
      </w:r>
      <w:r w:rsidR="0005626D" w:rsidRPr="00210652">
        <w:rPr>
          <w:sz w:val="20"/>
        </w:rPr>
        <w:fldChar w:fldCharType="separate"/>
      </w:r>
      <w:r w:rsidRPr="00210652">
        <w:rPr>
          <w:noProof/>
          <w:sz w:val="20"/>
        </w:rPr>
        <w:t>18</w:t>
      </w:r>
      <w:r w:rsidR="0005626D" w:rsidRPr="00210652">
        <w:rPr>
          <w:sz w:val="20"/>
        </w:rPr>
        <w:fldChar w:fldCharType="end"/>
      </w:r>
      <w:r w:rsidRPr="00210652">
        <w:rPr>
          <w:sz w:val="20"/>
        </w:rPr>
        <w:t>)</w:t>
      </w:r>
    </w:p>
    <w:p w:rsidR="00942088" w:rsidRPr="00210652" w:rsidRDefault="00942088" w:rsidP="00942088">
      <w:pPr>
        <w:pStyle w:val="Equation"/>
        <w:tabs>
          <w:tab w:val="clear" w:pos="794"/>
          <w:tab w:val="clear" w:pos="1588"/>
          <w:tab w:val="left" w:pos="851"/>
          <w:tab w:val="left" w:pos="1134"/>
          <w:tab w:val="left" w:pos="1418"/>
        </w:tabs>
        <w:ind w:left="567"/>
        <w:rPr>
          <w:sz w:val="20"/>
        </w:rPr>
      </w:pPr>
      <w:r w:rsidRPr="00210652">
        <w:rPr>
          <w:sz w:val="20"/>
          <w:lang w:eastAsia="ko-KR"/>
        </w:rPr>
        <w:t>pF[ -1, y ] = ( p[ -1, y+1 ] + 2*p[ -1, y ] + p[ -1, y-1 ] + 2 ) &gt;&gt; 2 for y = </w:t>
      </w:r>
      <w:proofErr w:type="spellStart"/>
      <w:r w:rsidRPr="00210652">
        <w:rPr>
          <w:sz w:val="20"/>
          <w:lang w:eastAsia="ko-KR"/>
        </w:rPr>
        <w:t>nS</w:t>
      </w:r>
      <w:proofErr w:type="spellEnd"/>
      <w:r w:rsidRPr="00210652">
        <w:rPr>
          <w:sz w:val="20"/>
          <w:lang w:eastAsia="ko-KR"/>
        </w:rPr>
        <w:t>*2-2..0</w:t>
      </w:r>
      <w:r w:rsidRPr="00210652">
        <w:rPr>
          <w:sz w:val="20"/>
          <w:lang w:eastAsia="ko-KR"/>
        </w:rPr>
        <w:tab/>
      </w:r>
      <w:r w:rsidRPr="00210652">
        <w:rPr>
          <w:sz w:val="20"/>
        </w:rPr>
        <w:t>(</w:t>
      </w:r>
      <w:r w:rsidR="0005626D" w:rsidRPr="00210652">
        <w:rPr>
          <w:sz w:val="20"/>
        </w:rPr>
        <w:fldChar w:fldCharType="begin" w:fldLock="1"/>
      </w:r>
      <w:r w:rsidRPr="00210652">
        <w:rPr>
          <w:sz w:val="20"/>
        </w:rPr>
        <w:instrText xml:space="preserve"> STYLEREF 1 \s </w:instrText>
      </w:r>
      <w:r w:rsidR="0005626D" w:rsidRPr="00210652">
        <w:rPr>
          <w:sz w:val="20"/>
        </w:rPr>
        <w:fldChar w:fldCharType="separate"/>
      </w:r>
      <w:r w:rsidRPr="00210652">
        <w:rPr>
          <w:noProof/>
          <w:sz w:val="20"/>
        </w:rPr>
        <w:t>8</w:t>
      </w:r>
      <w:r w:rsidR="0005626D" w:rsidRPr="00210652">
        <w:rPr>
          <w:sz w:val="20"/>
        </w:rPr>
        <w:fldChar w:fldCharType="end"/>
      </w:r>
      <w:r w:rsidRPr="00210652">
        <w:rPr>
          <w:sz w:val="20"/>
        </w:rPr>
        <w:noBreakHyphen/>
      </w:r>
      <w:r w:rsidR="0005626D" w:rsidRPr="00210652">
        <w:rPr>
          <w:sz w:val="20"/>
        </w:rPr>
        <w:fldChar w:fldCharType="begin" w:fldLock="1"/>
      </w:r>
      <w:r w:rsidRPr="00210652">
        <w:rPr>
          <w:sz w:val="20"/>
        </w:rPr>
        <w:instrText xml:space="preserve"> SEQ Equation \* ARABIC \s 1 </w:instrText>
      </w:r>
      <w:r w:rsidR="0005626D" w:rsidRPr="00210652">
        <w:rPr>
          <w:sz w:val="20"/>
        </w:rPr>
        <w:fldChar w:fldCharType="separate"/>
      </w:r>
      <w:r w:rsidRPr="00210652">
        <w:rPr>
          <w:noProof/>
          <w:sz w:val="20"/>
        </w:rPr>
        <w:t>19</w:t>
      </w:r>
      <w:r w:rsidR="0005626D" w:rsidRPr="00210652">
        <w:rPr>
          <w:sz w:val="20"/>
        </w:rPr>
        <w:fldChar w:fldCharType="end"/>
      </w:r>
      <w:r w:rsidRPr="00210652">
        <w:rPr>
          <w:sz w:val="20"/>
        </w:rPr>
        <w:t>)</w:t>
      </w:r>
    </w:p>
    <w:p w:rsidR="00942088" w:rsidRPr="00210652" w:rsidRDefault="00942088" w:rsidP="00942088">
      <w:pPr>
        <w:pStyle w:val="Equation"/>
        <w:tabs>
          <w:tab w:val="clear" w:pos="794"/>
          <w:tab w:val="clear" w:pos="1588"/>
          <w:tab w:val="left" w:pos="851"/>
          <w:tab w:val="left" w:pos="1134"/>
          <w:tab w:val="left" w:pos="1418"/>
        </w:tabs>
        <w:ind w:left="567"/>
        <w:rPr>
          <w:sz w:val="20"/>
          <w:lang w:eastAsia="ko-KR"/>
        </w:rPr>
      </w:pPr>
      <w:r w:rsidRPr="00210652">
        <w:rPr>
          <w:sz w:val="20"/>
          <w:lang w:eastAsia="ko-KR"/>
        </w:rPr>
        <w:t>pF[ -1, -1] = ( p[ -1, 0 ] + 2*p[ -1, -1] + p[ 0, -1 ] + 2) &gt;&gt; 2</w:t>
      </w:r>
      <w:r w:rsidRPr="00210652">
        <w:rPr>
          <w:sz w:val="20"/>
          <w:lang w:eastAsia="ko-KR"/>
        </w:rPr>
        <w:tab/>
      </w:r>
      <w:r w:rsidRPr="00210652">
        <w:rPr>
          <w:sz w:val="20"/>
        </w:rPr>
        <w:t>(</w:t>
      </w:r>
      <w:r w:rsidR="0005626D" w:rsidRPr="00210652">
        <w:rPr>
          <w:sz w:val="20"/>
        </w:rPr>
        <w:fldChar w:fldCharType="begin" w:fldLock="1"/>
      </w:r>
      <w:r w:rsidRPr="00210652">
        <w:rPr>
          <w:sz w:val="20"/>
        </w:rPr>
        <w:instrText xml:space="preserve"> STYLEREF 1 \s </w:instrText>
      </w:r>
      <w:r w:rsidR="0005626D" w:rsidRPr="00210652">
        <w:rPr>
          <w:sz w:val="20"/>
        </w:rPr>
        <w:fldChar w:fldCharType="separate"/>
      </w:r>
      <w:r w:rsidRPr="00210652">
        <w:rPr>
          <w:noProof/>
          <w:sz w:val="20"/>
        </w:rPr>
        <w:t>8</w:t>
      </w:r>
      <w:r w:rsidR="0005626D" w:rsidRPr="00210652">
        <w:rPr>
          <w:sz w:val="20"/>
        </w:rPr>
        <w:fldChar w:fldCharType="end"/>
      </w:r>
      <w:r w:rsidRPr="00210652">
        <w:rPr>
          <w:sz w:val="20"/>
        </w:rPr>
        <w:noBreakHyphen/>
      </w:r>
      <w:r w:rsidR="0005626D" w:rsidRPr="00210652">
        <w:rPr>
          <w:sz w:val="20"/>
        </w:rPr>
        <w:fldChar w:fldCharType="begin" w:fldLock="1"/>
      </w:r>
      <w:r w:rsidRPr="00210652">
        <w:rPr>
          <w:sz w:val="20"/>
        </w:rPr>
        <w:instrText xml:space="preserve"> SEQ Equation \* ARABIC \s 1 </w:instrText>
      </w:r>
      <w:r w:rsidR="0005626D" w:rsidRPr="00210652">
        <w:rPr>
          <w:sz w:val="20"/>
        </w:rPr>
        <w:fldChar w:fldCharType="separate"/>
      </w:r>
      <w:r w:rsidRPr="00210652">
        <w:rPr>
          <w:noProof/>
          <w:sz w:val="20"/>
        </w:rPr>
        <w:t>20</w:t>
      </w:r>
      <w:r w:rsidR="0005626D" w:rsidRPr="00210652">
        <w:rPr>
          <w:sz w:val="20"/>
        </w:rPr>
        <w:fldChar w:fldCharType="end"/>
      </w:r>
      <w:r w:rsidRPr="00210652">
        <w:rPr>
          <w:sz w:val="20"/>
        </w:rPr>
        <w:t>)</w:t>
      </w:r>
    </w:p>
    <w:p w:rsidR="00942088" w:rsidRPr="007C50F4" w:rsidRDefault="00942088" w:rsidP="007C50F4">
      <w:pPr>
        <w:pStyle w:val="Equation"/>
        <w:tabs>
          <w:tab w:val="clear" w:pos="794"/>
          <w:tab w:val="clear" w:pos="1588"/>
          <w:tab w:val="left" w:pos="851"/>
          <w:tab w:val="left" w:pos="1134"/>
          <w:tab w:val="left" w:pos="1418"/>
        </w:tabs>
        <w:ind w:left="567"/>
        <w:rPr>
          <w:rFonts w:eastAsiaTheme="minorEastAsia"/>
          <w:lang w:eastAsia="ja-JP"/>
        </w:rPr>
      </w:pPr>
      <w:r w:rsidRPr="00210652">
        <w:rPr>
          <w:sz w:val="20"/>
          <w:lang w:eastAsia="ko-KR"/>
        </w:rPr>
        <w:t>pF[ x, -1 ] = ( p[ x-1, -1 ] + 2*p[ x, -1 ] + p[ x+1, -1 ] + 2 ) &gt;&gt; 2 for x = 0..nS*2-2</w:t>
      </w:r>
      <w:r w:rsidRPr="00210652">
        <w:rPr>
          <w:sz w:val="20"/>
          <w:lang w:eastAsia="ko-KR"/>
        </w:rPr>
        <w:tab/>
      </w:r>
      <w:r w:rsidRPr="00210652">
        <w:rPr>
          <w:sz w:val="20"/>
        </w:rPr>
        <w:t>(</w:t>
      </w:r>
      <w:r w:rsidR="0005626D" w:rsidRPr="00210652">
        <w:rPr>
          <w:sz w:val="20"/>
        </w:rPr>
        <w:fldChar w:fldCharType="begin" w:fldLock="1"/>
      </w:r>
      <w:r w:rsidRPr="00210652">
        <w:rPr>
          <w:sz w:val="20"/>
        </w:rPr>
        <w:instrText xml:space="preserve"> STYLEREF 1 \s </w:instrText>
      </w:r>
      <w:r w:rsidR="0005626D" w:rsidRPr="00210652">
        <w:rPr>
          <w:sz w:val="20"/>
        </w:rPr>
        <w:fldChar w:fldCharType="separate"/>
      </w:r>
      <w:r w:rsidRPr="00210652">
        <w:rPr>
          <w:noProof/>
          <w:sz w:val="20"/>
        </w:rPr>
        <w:t>8</w:t>
      </w:r>
      <w:r w:rsidR="0005626D" w:rsidRPr="00210652">
        <w:rPr>
          <w:sz w:val="20"/>
        </w:rPr>
        <w:fldChar w:fldCharType="end"/>
      </w:r>
      <w:r w:rsidRPr="00210652">
        <w:rPr>
          <w:sz w:val="20"/>
        </w:rPr>
        <w:noBreakHyphen/>
      </w:r>
      <w:r w:rsidR="0005626D" w:rsidRPr="00210652">
        <w:rPr>
          <w:sz w:val="20"/>
        </w:rPr>
        <w:fldChar w:fldCharType="begin" w:fldLock="1"/>
      </w:r>
      <w:r w:rsidRPr="00210652">
        <w:rPr>
          <w:sz w:val="20"/>
        </w:rPr>
        <w:instrText xml:space="preserve"> SEQ Equation \* ARABIC \s 1 </w:instrText>
      </w:r>
      <w:r w:rsidR="0005626D" w:rsidRPr="00210652">
        <w:rPr>
          <w:sz w:val="20"/>
        </w:rPr>
        <w:fldChar w:fldCharType="separate"/>
      </w:r>
      <w:r w:rsidRPr="00210652">
        <w:rPr>
          <w:noProof/>
          <w:sz w:val="20"/>
        </w:rPr>
        <w:t>21</w:t>
      </w:r>
      <w:r w:rsidR="0005626D" w:rsidRPr="00210652">
        <w:rPr>
          <w:sz w:val="20"/>
        </w:rPr>
        <w:fldChar w:fldCharType="end"/>
      </w:r>
      <w:r w:rsidRPr="00210652">
        <w:rPr>
          <w:sz w:val="20"/>
        </w:rPr>
        <w:t>)</w:t>
      </w:r>
      <w:bookmarkEnd w:id="682"/>
    </w:p>
    <w:p w:rsidR="00942088" w:rsidRPr="00E8461A" w:rsidRDefault="00942088" w:rsidP="00942088">
      <w:pPr>
        <w:pStyle w:val="50"/>
      </w:pPr>
      <w:bookmarkStart w:id="1078" w:name="_Ref278123339"/>
      <w:r w:rsidRPr="00E8461A">
        <w:t xml:space="preserve">Specification of </w:t>
      </w:r>
      <w:proofErr w:type="spellStart"/>
      <w:r w:rsidRPr="00E8461A">
        <w:t>Intra_Angular</w:t>
      </w:r>
      <w:proofErr w:type="spellEnd"/>
      <w:r w:rsidRPr="00E8461A">
        <w:t xml:space="preserve"> prediction mode</w:t>
      </w:r>
      <w:bookmarkEnd w:id="1078"/>
    </w:p>
    <w:p w:rsidR="00942088" w:rsidRPr="00210652" w:rsidRDefault="00942088" w:rsidP="00942088">
      <w:r w:rsidRPr="00210652">
        <w:t>Inputs to this process are:</w:t>
      </w:r>
    </w:p>
    <w:p w:rsidR="00942088" w:rsidRPr="00210652" w:rsidRDefault="00942088" w:rsidP="00942088">
      <w:pPr>
        <w:tabs>
          <w:tab w:val="left" w:pos="284"/>
        </w:tabs>
        <w:ind w:left="284" w:hanging="284"/>
      </w:pPr>
      <w:r w:rsidRPr="00210652">
        <w:t>–</w:t>
      </w:r>
      <w:r w:rsidRPr="00210652">
        <w:tab/>
      </w:r>
      <w:proofErr w:type="gramStart"/>
      <w:r w:rsidRPr="00210652">
        <w:rPr>
          <w:lang w:eastAsia="ko-KR"/>
        </w:rPr>
        <w:t>neighbouring</w:t>
      </w:r>
      <w:proofErr w:type="gramEnd"/>
      <w:r w:rsidRPr="00210652">
        <w:rPr>
          <w:lang w:eastAsia="ko-KR"/>
        </w:rPr>
        <w:t xml:space="preserve"> samples p[ x, y ], with x, y = -1..2*nS-1</w:t>
      </w:r>
      <w:r w:rsidRPr="00210652">
        <w:t>,</w:t>
      </w:r>
    </w:p>
    <w:p w:rsidR="00942088" w:rsidRPr="00210652" w:rsidRDefault="00942088" w:rsidP="00942088">
      <w:pPr>
        <w:tabs>
          <w:tab w:val="left" w:pos="284"/>
        </w:tabs>
        <w:ind w:left="284" w:hanging="284"/>
        <w:rPr>
          <w:lang w:eastAsia="ko-KR"/>
        </w:rPr>
      </w:pPr>
      <w:r w:rsidRPr="00210652">
        <w:t>–</w:t>
      </w:r>
      <w:r w:rsidRPr="00210652">
        <w:tab/>
      </w:r>
      <w:proofErr w:type="gramStart"/>
      <w:r w:rsidRPr="00210652">
        <w:t>a</w:t>
      </w:r>
      <w:proofErr w:type="gramEnd"/>
      <w:r w:rsidRPr="00210652">
        <w:t xml:space="preserve"> v</w:t>
      </w:r>
      <w:r w:rsidRPr="00210652">
        <w:rPr>
          <w:lang w:eastAsia="ko-KR"/>
        </w:rPr>
        <w:t xml:space="preserve">ariable </w:t>
      </w:r>
      <w:proofErr w:type="spellStart"/>
      <w:r w:rsidRPr="00210652">
        <w:rPr>
          <w:lang w:eastAsia="ko-KR"/>
        </w:rPr>
        <w:t>nS</w:t>
      </w:r>
      <w:proofErr w:type="spellEnd"/>
      <w:r w:rsidRPr="00210652">
        <w:rPr>
          <w:lang w:eastAsia="ko-KR"/>
        </w:rPr>
        <w:t xml:space="preserve"> specifying the prediction size.</w:t>
      </w:r>
    </w:p>
    <w:p w:rsidR="00942088" w:rsidRPr="00210652" w:rsidRDefault="00942088" w:rsidP="00942088">
      <w:r w:rsidRPr="00210652">
        <w:lastRenderedPageBreak/>
        <w:t>Output of this process is:</w:t>
      </w:r>
    </w:p>
    <w:p w:rsidR="00942088" w:rsidRPr="00210652" w:rsidRDefault="00942088" w:rsidP="00942088">
      <w:pPr>
        <w:tabs>
          <w:tab w:val="left" w:pos="284"/>
        </w:tabs>
        <w:ind w:left="284" w:hanging="284"/>
        <w:rPr>
          <w:lang w:eastAsia="ko-KR"/>
        </w:rPr>
      </w:pPr>
      <w:r w:rsidRPr="00210652">
        <w:t>–</w:t>
      </w:r>
      <w:r w:rsidRPr="00210652">
        <w:tab/>
      </w:r>
      <w:r w:rsidRPr="00210652">
        <w:rPr>
          <w:lang w:eastAsia="ko-KR"/>
        </w:rPr>
        <w:t xml:space="preserve">predicted samples </w:t>
      </w:r>
      <w:proofErr w:type="spellStart"/>
      <w:r w:rsidRPr="00210652">
        <w:rPr>
          <w:lang w:eastAsia="ko-KR"/>
        </w:rPr>
        <w:t>predSamples</w:t>
      </w:r>
      <w:proofErr w:type="spellEnd"/>
      <w:proofErr w:type="gramStart"/>
      <w:r w:rsidRPr="00210652">
        <w:rPr>
          <w:lang w:eastAsia="ko-KR"/>
        </w:rPr>
        <w:t>[ x</w:t>
      </w:r>
      <w:proofErr w:type="gramEnd"/>
      <w:r w:rsidRPr="00210652">
        <w:rPr>
          <w:lang w:eastAsia="ko-KR"/>
        </w:rPr>
        <w:t>, y ], with x, y =0..nS-1.</w:t>
      </w:r>
    </w:p>
    <w:p w:rsidR="00942088" w:rsidRPr="00210652" w:rsidRDefault="00942088" w:rsidP="00942088">
      <w:pPr>
        <w:rPr>
          <w:lang w:eastAsia="ko-KR"/>
        </w:rPr>
      </w:pPr>
      <w:r w:rsidRPr="00210652">
        <w:rPr>
          <w:lang w:eastAsia="ko-KR"/>
        </w:rPr>
        <w:t xml:space="preserve">This intra prediction mode is invoked when </w:t>
      </w:r>
      <w:proofErr w:type="spellStart"/>
      <w:r w:rsidRPr="00210652">
        <w:rPr>
          <w:lang w:eastAsia="ko-KR"/>
        </w:rPr>
        <w:t>intraPredMode</w:t>
      </w:r>
      <w:proofErr w:type="spellEnd"/>
      <w:r w:rsidRPr="00210652">
        <w:rPr>
          <w:lang w:eastAsia="ko-KR"/>
        </w:rPr>
        <w:t xml:space="preserve"> is </w:t>
      </w:r>
      <w:ins w:id="1079" w:author="S127342" w:date="2012-02-04T02:15:00Z">
        <w:r w:rsidR="000F55E8">
          <w:rPr>
            <w:rFonts w:eastAsiaTheme="minorEastAsia" w:hint="eastAsia"/>
            <w:lang w:eastAsia="ja-JP"/>
          </w:rPr>
          <w:t xml:space="preserve">3 or </w:t>
        </w:r>
      </w:ins>
      <w:r w:rsidRPr="00210652">
        <w:rPr>
          <w:lang w:eastAsia="ko-KR"/>
        </w:rPr>
        <w:t xml:space="preserve">in the range of </w:t>
      </w:r>
      <w:ins w:id="1080" w:author="S127342" w:date="2012-02-04T02:15:00Z">
        <w:r w:rsidR="000F55E8">
          <w:rPr>
            <w:rFonts w:eastAsiaTheme="minorEastAsia" w:hint="eastAsia"/>
            <w:lang w:eastAsia="ja-JP"/>
          </w:rPr>
          <w:t>5</w:t>
        </w:r>
        <w:proofErr w:type="gramStart"/>
        <w:r w:rsidR="000738F4">
          <w:rPr>
            <w:rFonts w:eastAsiaTheme="minorEastAsia" w:hint="eastAsia"/>
            <w:lang w:eastAsia="ja-JP"/>
          </w:rPr>
          <w:t>..34</w:t>
        </w:r>
      </w:ins>
      <w:proofErr w:type="gramEnd"/>
      <w:del w:id="1081" w:author="S127342" w:date="2012-02-04T02:15:00Z">
        <w:r w:rsidRPr="00210652" w:rsidDel="000F55E8">
          <w:rPr>
            <w:lang w:eastAsia="ko-KR"/>
          </w:rPr>
          <w:delText>3</w:delText>
        </w:r>
        <w:r w:rsidRPr="00210652" w:rsidDel="000738F4">
          <w:rPr>
            <w:lang w:eastAsia="ko-KR"/>
          </w:rPr>
          <w:delText>..33</w:delText>
        </w:r>
      </w:del>
      <w:r w:rsidRPr="00210652">
        <w:rPr>
          <w:lang w:eastAsia="ko-KR"/>
        </w:rPr>
        <w:t>.</w:t>
      </w:r>
    </w:p>
    <w:p w:rsidR="00942088" w:rsidRPr="00210652" w:rsidDel="00273028" w:rsidRDefault="0005626D" w:rsidP="00273028">
      <w:pPr>
        <w:rPr>
          <w:del w:id="1082" w:author="S127342" w:date="2012-02-04T02:16:00Z"/>
          <w:lang w:eastAsia="ko-KR"/>
        </w:rPr>
      </w:pPr>
      <w:del w:id="1083" w:author="S127342" w:date="2012-02-04T02:16:00Z">
        <w:r w:rsidRPr="00210652" w:rsidDel="00273028">
          <w:rPr>
            <w:lang w:eastAsia="ko-KR"/>
          </w:rPr>
          <w:fldChar w:fldCharType="begin" w:fldLock="1"/>
        </w:r>
        <w:r w:rsidR="00942088" w:rsidRPr="00210652" w:rsidDel="00273028">
          <w:rPr>
            <w:lang w:eastAsia="ko-KR"/>
          </w:rPr>
          <w:delInstrText xml:space="preserve"> REF _Ref278127394 \h </w:delInstrText>
        </w:r>
        <w:r w:rsidRPr="00210652" w:rsidDel="00273028">
          <w:rPr>
            <w:lang w:eastAsia="ko-KR"/>
          </w:rPr>
        </w:r>
        <w:r w:rsidRPr="00210652" w:rsidDel="00273028">
          <w:rPr>
            <w:lang w:eastAsia="ko-KR"/>
          </w:rPr>
          <w:fldChar w:fldCharType="separate"/>
        </w:r>
        <w:r w:rsidR="00942088" w:rsidRPr="00210652" w:rsidDel="00273028">
          <w:delText>Table </w:delText>
        </w:r>
        <w:r w:rsidR="00942088" w:rsidRPr="00210652" w:rsidDel="00273028">
          <w:rPr>
            <w:noProof/>
          </w:rPr>
          <w:delText>8</w:delText>
        </w:r>
        <w:r w:rsidR="00942088" w:rsidRPr="00210652" w:rsidDel="00273028">
          <w:noBreakHyphen/>
        </w:r>
        <w:r w:rsidR="00942088" w:rsidRPr="00210652" w:rsidDel="00273028">
          <w:rPr>
            <w:noProof/>
          </w:rPr>
          <w:delText>6</w:delText>
        </w:r>
        <w:r w:rsidRPr="00210652" w:rsidDel="00273028">
          <w:rPr>
            <w:lang w:eastAsia="ko-KR"/>
          </w:rPr>
          <w:fldChar w:fldCharType="end"/>
        </w:r>
        <w:r w:rsidR="00942088" w:rsidRPr="00210652" w:rsidDel="00273028">
          <w:rPr>
            <w:lang w:eastAsia="ko-KR"/>
          </w:rPr>
          <w:delText xml:space="preserve"> specifies the mapping table between intraPredMode and the rearranged intra prediction order intraPredOrder. </w:delText>
        </w:r>
      </w:del>
    </w:p>
    <w:p w:rsidR="00C471C2" w:rsidRDefault="00942088">
      <w:pPr>
        <w:rPr>
          <w:del w:id="1084" w:author="S127342" w:date="2012-02-04T02:16:00Z"/>
        </w:rPr>
        <w:pPrChange w:id="1085" w:author="S127342" w:date="2012-02-04T02:16:00Z">
          <w:pPr>
            <w:pStyle w:val="afc"/>
          </w:pPr>
        </w:pPrChange>
      </w:pPr>
      <w:bookmarkStart w:id="1086" w:name="_Ref278127394"/>
      <w:bookmarkStart w:id="1087" w:name="_Toc287363931"/>
      <w:bookmarkStart w:id="1088" w:name="_Toc293649371"/>
      <w:del w:id="1089" w:author="S127342" w:date="2012-02-04T02:16:00Z">
        <w:r w:rsidRPr="00E8461A" w:rsidDel="00273028">
          <w:delText>Table </w:delText>
        </w:r>
        <w:r w:rsidR="0005626D" w:rsidDel="00273028">
          <w:fldChar w:fldCharType="begin"/>
        </w:r>
        <w:r w:rsidDel="00273028">
          <w:delInstrText xml:space="preserve"> STYLEREF 1 \s </w:delInstrText>
        </w:r>
        <w:r w:rsidR="0005626D" w:rsidDel="00273028">
          <w:fldChar w:fldCharType="separate"/>
        </w:r>
        <w:r w:rsidDel="00273028">
          <w:rPr>
            <w:noProof/>
          </w:rPr>
          <w:delText>8</w:delText>
        </w:r>
        <w:r w:rsidR="0005626D" w:rsidDel="00273028">
          <w:fldChar w:fldCharType="end"/>
        </w:r>
        <w:r w:rsidDel="00273028">
          <w:noBreakHyphen/>
        </w:r>
        <w:r w:rsidR="0005626D" w:rsidDel="00273028">
          <w:fldChar w:fldCharType="begin"/>
        </w:r>
        <w:r w:rsidDel="00273028">
          <w:delInstrText xml:space="preserve"> SEQ Table \* ARABIC \s 1 </w:delInstrText>
        </w:r>
        <w:r w:rsidR="0005626D" w:rsidDel="00273028">
          <w:fldChar w:fldCharType="separate"/>
        </w:r>
        <w:r w:rsidDel="00273028">
          <w:rPr>
            <w:noProof/>
          </w:rPr>
          <w:delText>6</w:delText>
        </w:r>
        <w:r w:rsidR="0005626D" w:rsidDel="00273028">
          <w:fldChar w:fldCharType="end"/>
        </w:r>
        <w:bookmarkEnd w:id="1086"/>
        <w:r w:rsidRPr="00E8461A" w:rsidDel="00273028">
          <w:delText xml:space="preserve"> – </w:delText>
        </w:r>
        <w:r w:rsidRPr="00E8461A" w:rsidDel="00273028">
          <w:rPr>
            <w:lang w:eastAsia="ko-KR"/>
          </w:rPr>
          <w:delText>Specification of intraPredOrder</w:delText>
        </w:r>
        <w:bookmarkEnd w:id="1087"/>
        <w:bookmarkEnd w:id="1088"/>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83"/>
        <w:gridCol w:w="416"/>
        <w:gridCol w:w="416"/>
        <w:gridCol w:w="416"/>
        <w:gridCol w:w="416"/>
        <w:gridCol w:w="416"/>
        <w:gridCol w:w="416"/>
        <w:gridCol w:w="416"/>
        <w:gridCol w:w="416"/>
        <w:gridCol w:w="416"/>
        <w:gridCol w:w="416"/>
        <w:gridCol w:w="416"/>
        <w:gridCol w:w="416"/>
        <w:gridCol w:w="416"/>
        <w:gridCol w:w="416"/>
        <w:gridCol w:w="416"/>
        <w:gridCol w:w="416"/>
        <w:gridCol w:w="416"/>
        <w:gridCol w:w="416"/>
      </w:tblGrid>
      <w:tr w:rsidR="00942088" w:rsidRPr="00210652" w:rsidDel="00273028" w:rsidTr="00C471C2">
        <w:trPr>
          <w:jc w:val="center"/>
          <w:del w:id="1090" w:author="S127342" w:date="2012-02-04T02:16:00Z"/>
        </w:trPr>
        <w:tc>
          <w:tcPr>
            <w:tcW w:w="1583" w:type="dxa"/>
          </w:tcPr>
          <w:p w:rsidR="00C471C2" w:rsidRDefault="00942088" w:rsidP="00814314">
            <w:pPr>
              <w:spacing w:before="60" w:after="60"/>
              <w:rPr>
                <w:del w:id="1091" w:author="S127342" w:date="2012-02-04T02:16:00Z"/>
                <w:b/>
                <w:bCs/>
                <w:sz w:val="24"/>
                <w:szCs w:val="24"/>
              </w:rPr>
              <w:pPrChange w:id="1092" w:author="S127342" w:date="2012-02-04T02:57:00Z">
                <w:pPr>
                  <w:keepNext/>
                  <w:keepLines/>
                  <w:numPr>
                    <w:numId w:val="3"/>
                  </w:numPr>
                  <w:tabs>
                    <w:tab w:val="num" w:pos="720"/>
                  </w:tabs>
                  <w:spacing w:beforeLines="25" w:afterLines="25"/>
                  <w:ind w:left="360" w:hanging="360"/>
                  <w:jc w:val="center"/>
                  <w:outlineLvl w:val="0"/>
                </w:pPr>
              </w:pPrChange>
            </w:pPr>
            <w:del w:id="1093" w:author="S127342" w:date="2012-02-04T02:16:00Z">
              <w:r w:rsidRPr="00210652" w:rsidDel="00273028">
                <w:rPr>
                  <w:b/>
                  <w:bCs/>
                  <w:lang w:eastAsia="ko-KR"/>
                </w:rPr>
                <w:delText>intraPredMode</w:delText>
              </w:r>
            </w:del>
          </w:p>
        </w:tc>
        <w:tc>
          <w:tcPr>
            <w:tcW w:w="416" w:type="dxa"/>
          </w:tcPr>
          <w:p w:rsidR="00C471C2" w:rsidRDefault="00942088" w:rsidP="00814314">
            <w:pPr>
              <w:spacing w:before="60" w:after="60"/>
              <w:rPr>
                <w:del w:id="1094" w:author="S127342" w:date="2012-02-04T02:16:00Z"/>
                <w:b/>
                <w:bCs/>
                <w:sz w:val="24"/>
                <w:szCs w:val="24"/>
                <w:lang w:eastAsia="ko-KR"/>
              </w:rPr>
              <w:pPrChange w:id="1095" w:author="S127342" w:date="2012-02-04T02:57:00Z">
                <w:pPr>
                  <w:keepNext/>
                  <w:keepLines/>
                  <w:numPr>
                    <w:numId w:val="3"/>
                  </w:numPr>
                  <w:tabs>
                    <w:tab w:val="num" w:pos="720"/>
                  </w:tabs>
                  <w:spacing w:beforeLines="25" w:afterLines="25"/>
                  <w:ind w:left="360" w:hanging="360"/>
                  <w:jc w:val="center"/>
                  <w:outlineLvl w:val="0"/>
                </w:pPr>
              </w:pPrChange>
            </w:pPr>
            <w:del w:id="1096" w:author="S127342" w:date="2012-02-04T02:16:00Z">
              <w:r w:rsidRPr="00210652" w:rsidDel="00273028">
                <w:rPr>
                  <w:b/>
                  <w:lang w:eastAsia="ko-KR"/>
                </w:rPr>
                <w:delText>0</w:delText>
              </w:r>
            </w:del>
          </w:p>
        </w:tc>
        <w:tc>
          <w:tcPr>
            <w:tcW w:w="416" w:type="dxa"/>
          </w:tcPr>
          <w:p w:rsidR="00C471C2" w:rsidRDefault="00942088" w:rsidP="00814314">
            <w:pPr>
              <w:spacing w:before="60" w:after="60"/>
              <w:rPr>
                <w:del w:id="1097" w:author="S127342" w:date="2012-02-04T02:16:00Z"/>
                <w:b/>
                <w:bCs/>
                <w:sz w:val="24"/>
                <w:szCs w:val="24"/>
                <w:lang w:eastAsia="ko-KR"/>
              </w:rPr>
              <w:pPrChange w:id="1098" w:author="S127342" w:date="2012-02-04T02:57:00Z">
                <w:pPr>
                  <w:keepNext/>
                  <w:keepLines/>
                  <w:numPr>
                    <w:numId w:val="3"/>
                  </w:numPr>
                  <w:tabs>
                    <w:tab w:val="num" w:pos="720"/>
                  </w:tabs>
                  <w:spacing w:beforeLines="25" w:afterLines="25"/>
                  <w:ind w:left="360" w:hanging="360"/>
                  <w:jc w:val="center"/>
                  <w:outlineLvl w:val="0"/>
                </w:pPr>
              </w:pPrChange>
            </w:pPr>
            <w:del w:id="1099" w:author="S127342" w:date="2012-02-04T02:16:00Z">
              <w:r w:rsidRPr="00210652" w:rsidDel="00273028">
                <w:rPr>
                  <w:b/>
                  <w:lang w:eastAsia="ko-KR"/>
                </w:rPr>
                <w:delText>1</w:delText>
              </w:r>
            </w:del>
          </w:p>
        </w:tc>
        <w:tc>
          <w:tcPr>
            <w:tcW w:w="416" w:type="dxa"/>
          </w:tcPr>
          <w:p w:rsidR="00C471C2" w:rsidRDefault="00942088" w:rsidP="00814314">
            <w:pPr>
              <w:spacing w:before="60" w:after="60"/>
              <w:rPr>
                <w:del w:id="1100" w:author="S127342" w:date="2012-02-04T02:16:00Z"/>
                <w:b/>
                <w:bCs/>
                <w:sz w:val="24"/>
                <w:szCs w:val="24"/>
                <w:lang w:eastAsia="ko-KR"/>
              </w:rPr>
              <w:pPrChange w:id="1101" w:author="S127342" w:date="2012-02-04T02:57:00Z">
                <w:pPr>
                  <w:keepNext/>
                  <w:keepLines/>
                  <w:numPr>
                    <w:numId w:val="3"/>
                  </w:numPr>
                  <w:tabs>
                    <w:tab w:val="num" w:pos="720"/>
                  </w:tabs>
                  <w:spacing w:beforeLines="25" w:afterLines="25"/>
                  <w:ind w:left="360" w:hanging="360"/>
                  <w:jc w:val="center"/>
                  <w:outlineLvl w:val="0"/>
                </w:pPr>
              </w:pPrChange>
            </w:pPr>
            <w:del w:id="1102" w:author="S127342" w:date="2012-02-04T02:16:00Z">
              <w:r w:rsidRPr="00210652" w:rsidDel="00273028">
                <w:rPr>
                  <w:b/>
                  <w:lang w:eastAsia="ko-KR"/>
                </w:rPr>
                <w:delText>2</w:delText>
              </w:r>
            </w:del>
          </w:p>
        </w:tc>
        <w:tc>
          <w:tcPr>
            <w:tcW w:w="416" w:type="dxa"/>
          </w:tcPr>
          <w:p w:rsidR="00C471C2" w:rsidRDefault="00942088" w:rsidP="00814314">
            <w:pPr>
              <w:spacing w:before="60" w:after="60"/>
              <w:rPr>
                <w:del w:id="1103" w:author="S127342" w:date="2012-02-04T02:16:00Z"/>
                <w:b/>
                <w:lang w:eastAsia="ko-KR"/>
              </w:rPr>
              <w:pPrChange w:id="1104" w:author="S127342" w:date="2012-02-04T02:16:00Z">
                <w:pPr>
                  <w:keepNext/>
                  <w:keepLines/>
                  <w:spacing w:beforeLines="25" w:afterLines="25"/>
                  <w:jc w:val="center"/>
                </w:pPr>
              </w:pPrChange>
            </w:pPr>
            <w:del w:id="1105" w:author="S127342" w:date="2012-02-04T02:16:00Z">
              <w:r w:rsidRPr="00210652" w:rsidDel="00273028">
                <w:rPr>
                  <w:b/>
                  <w:lang w:eastAsia="ko-KR"/>
                </w:rPr>
                <w:delText>3</w:delText>
              </w:r>
            </w:del>
          </w:p>
        </w:tc>
        <w:tc>
          <w:tcPr>
            <w:tcW w:w="416" w:type="dxa"/>
          </w:tcPr>
          <w:p w:rsidR="00C471C2" w:rsidRDefault="00942088" w:rsidP="00C471C2">
            <w:pPr>
              <w:spacing w:before="60" w:after="60"/>
              <w:rPr>
                <w:del w:id="1106" w:author="S127342" w:date="2012-02-04T02:16:00Z"/>
                <w:b/>
                <w:lang w:eastAsia="ko-KR"/>
              </w:rPr>
              <w:pPrChange w:id="1107" w:author="S127342" w:date="2012-02-04T02:16:00Z">
                <w:pPr>
                  <w:keepNext/>
                  <w:keepLines/>
                  <w:spacing w:beforeLines="25" w:afterLines="25"/>
                  <w:jc w:val="center"/>
                </w:pPr>
              </w:pPrChange>
            </w:pPr>
            <w:del w:id="1108" w:author="S127342" w:date="2012-02-04T02:16:00Z">
              <w:r w:rsidRPr="00210652" w:rsidDel="00273028">
                <w:rPr>
                  <w:b/>
                  <w:lang w:eastAsia="ko-KR"/>
                </w:rPr>
                <w:delText>4</w:delText>
              </w:r>
            </w:del>
          </w:p>
        </w:tc>
        <w:tc>
          <w:tcPr>
            <w:tcW w:w="416" w:type="dxa"/>
          </w:tcPr>
          <w:p w:rsidR="00C471C2" w:rsidRDefault="00942088" w:rsidP="00C471C2">
            <w:pPr>
              <w:spacing w:before="60" w:after="60"/>
              <w:rPr>
                <w:del w:id="1109" w:author="S127342" w:date="2012-02-04T02:16:00Z"/>
                <w:b/>
                <w:lang w:eastAsia="ko-KR"/>
              </w:rPr>
              <w:pPrChange w:id="1110" w:author="S127342" w:date="2012-02-04T02:16:00Z">
                <w:pPr>
                  <w:keepNext/>
                  <w:keepLines/>
                  <w:spacing w:beforeLines="25" w:afterLines="25"/>
                  <w:jc w:val="center"/>
                </w:pPr>
              </w:pPrChange>
            </w:pPr>
            <w:del w:id="1111" w:author="S127342" w:date="2012-02-04T02:16:00Z">
              <w:r w:rsidRPr="00210652" w:rsidDel="00273028">
                <w:rPr>
                  <w:b/>
                  <w:lang w:eastAsia="ko-KR"/>
                </w:rPr>
                <w:delText>5</w:delText>
              </w:r>
            </w:del>
          </w:p>
        </w:tc>
        <w:tc>
          <w:tcPr>
            <w:tcW w:w="416" w:type="dxa"/>
          </w:tcPr>
          <w:p w:rsidR="00C471C2" w:rsidRDefault="00942088" w:rsidP="00C471C2">
            <w:pPr>
              <w:spacing w:before="60" w:after="60"/>
              <w:rPr>
                <w:del w:id="1112" w:author="S127342" w:date="2012-02-04T02:16:00Z"/>
                <w:b/>
                <w:lang w:eastAsia="ko-KR"/>
              </w:rPr>
              <w:pPrChange w:id="1113" w:author="S127342" w:date="2012-02-04T02:16:00Z">
                <w:pPr>
                  <w:keepNext/>
                  <w:keepLines/>
                  <w:spacing w:beforeLines="25" w:afterLines="25"/>
                  <w:jc w:val="center"/>
                </w:pPr>
              </w:pPrChange>
            </w:pPr>
            <w:del w:id="1114" w:author="S127342" w:date="2012-02-04T02:16:00Z">
              <w:r w:rsidRPr="00210652" w:rsidDel="00273028">
                <w:rPr>
                  <w:b/>
                  <w:lang w:eastAsia="ko-KR"/>
                </w:rPr>
                <w:delText>6</w:delText>
              </w:r>
            </w:del>
          </w:p>
        </w:tc>
        <w:tc>
          <w:tcPr>
            <w:tcW w:w="416" w:type="dxa"/>
          </w:tcPr>
          <w:p w:rsidR="00C471C2" w:rsidRDefault="00942088" w:rsidP="00C471C2">
            <w:pPr>
              <w:spacing w:before="60" w:after="60"/>
              <w:rPr>
                <w:del w:id="1115" w:author="S127342" w:date="2012-02-04T02:16:00Z"/>
                <w:b/>
                <w:lang w:eastAsia="ko-KR"/>
              </w:rPr>
              <w:pPrChange w:id="1116" w:author="S127342" w:date="2012-02-04T02:16:00Z">
                <w:pPr>
                  <w:keepNext/>
                  <w:keepLines/>
                  <w:spacing w:beforeLines="25" w:afterLines="25"/>
                  <w:jc w:val="center"/>
                </w:pPr>
              </w:pPrChange>
            </w:pPr>
            <w:del w:id="1117" w:author="S127342" w:date="2012-02-04T02:16:00Z">
              <w:r w:rsidRPr="00210652" w:rsidDel="00273028">
                <w:rPr>
                  <w:b/>
                  <w:lang w:eastAsia="ko-KR"/>
                </w:rPr>
                <w:delText>7</w:delText>
              </w:r>
            </w:del>
          </w:p>
        </w:tc>
        <w:tc>
          <w:tcPr>
            <w:tcW w:w="416" w:type="dxa"/>
          </w:tcPr>
          <w:p w:rsidR="00C471C2" w:rsidRDefault="00942088" w:rsidP="00C471C2">
            <w:pPr>
              <w:spacing w:before="60" w:after="60"/>
              <w:rPr>
                <w:del w:id="1118" w:author="S127342" w:date="2012-02-04T02:16:00Z"/>
                <w:b/>
                <w:lang w:eastAsia="ko-KR"/>
              </w:rPr>
              <w:pPrChange w:id="1119" w:author="S127342" w:date="2012-02-04T02:16:00Z">
                <w:pPr>
                  <w:keepNext/>
                  <w:keepLines/>
                  <w:spacing w:beforeLines="25" w:afterLines="25"/>
                  <w:jc w:val="center"/>
                </w:pPr>
              </w:pPrChange>
            </w:pPr>
            <w:del w:id="1120" w:author="S127342" w:date="2012-02-04T02:16:00Z">
              <w:r w:rsidRPr="00210652" w:rsidDel="00273028">
                <w:rPr>
                  <w:b/>
                  <w:lang w:eastAsia="ko-KR"/>
                </w:rPr>
                <w:delText>8</w:delText>
              </w:r>
            </w:del>
          </w:p>
        </w:tc>
        <w:tc>
          <w:tcPr>
            <w:tcW w:w="416" w:type="dxa"/>
          </w:tcPr>
          <w:p w:rsidR="00C471C2" w:rsidRDefault="00942088" w:rsidP="00C471C2">
            <w:pPr>
              <w:spacing w:before="60" w:after="60"/>
              <w:rPr>
                <w:del w:id="1121" w:author="S127342" w:date="2012-02-04T02:16:00Z"/>
                <w:b/>
                <w:lang w:eastAsia="ko-KR"/>
              </w:rPr>
              <w:pPrChange w:id="1122" w:author="S127342" w:date="2012-02-04T02:16:00Z">
                <w:pPr>
                  <w:keepNext/>
                  <w:keepLines/>
                  <w:spacing w:beforeLines="25" w:afterLines="25"/>
                  <w:jc w:val="center"/>
                </w:pPr>
              </w:pPrChange>
            </w:pPr>
            <w:del w:id="1123" w:author="S127342" w:date="2012-02-04T02:16:00Z">
              <w:r w:rsidRPr="00210652" w:rsidDel="00273028">
                <w:rPr>
                  <w:b/>
                  <w:lang w:eastAsia="ko-KR"/>
                </w:rPr>
                <w:delText>9</w:delText>
              </w:r>
            </w:del>
          </w:p>
        </w:tc>
        <w:tc>
          <w:tcPr>
            <w:tcW w:w="416" w:type="dxa"/>
          </w:tcPr>
          <w:p w:rsidR="00C471C2" w:rsidRDefault="00942088" w:rsidP="00C471C2">
            <w:pPr>
              <w:spacing w:before="60" w:after="60"/>
              <w:rPr>
                <w:del w:id="1124" w:author="S127342" w:date="2012-02-04T02:16:00Z"/>
                <w:b/>
                <w:lang w:eastAsia="ko-KR"/>
              </w:rPr>
              <w:pPrChange w:id="1125" w:author="S127342" w:date="2012-02-04T02:16:00Z">
                <w:pPr>
                  <w:keepNext/>
                  <w:keepLines/>
                  <w:spacing w:beforeLines="25" w:afterLines="25"/>
                  <w:jc w:val="center"/>
                </w:pPr>
              </w:pPrChange>
            </w:pPr>
            <w:del w:id="1126" w:author="S127342" w:date="2012-02-04T02:16:00Z">
              <w:r w:rsidRPr="00210652" w:rsidDel="00273028">
                <w:rPr>
                  <w:b/>
                  <w:lang w:eastAsia="ko-KR"/>
                </w:rPr>
                <w:delText>10</w:delText>
              </w:r>
            </w:del>
          </w:p>
        </w:tc>
        <w:tc>
          <w:tcPr>
            <w:tcW w:w="416" w:type="dxa"/>
          </w:tcPr>
          <w:p w:rsidR="00C471C2" w:rsidRDefault="00942088" w:rsidP="00C471C2">
            <w:pPr>
              <w:spacing w:before="60" w:after="60"/>
              <w:rPr>
                <w:del w:id="1127" w:author="S127342" w:date="2012-02-04T02:16:00Z"/>
                <w:b/>
                <w:lang w:eastAsia="ko-KR"/>
              </w:rPr>
              <w:pPrChange w:id="1128" w:author="S127342" w:date="2012-02-04T02:16:00Z">
                <w:pPr>
                  <w:keepNext/>
                  <w:keepLines/>
                  <w:spacing w:beforeLines="25" w:afterLines="25"/>
                  <w:jc w:val="center"/>
                </w:pPr>
              </w:pPrChange>
            </w:pPr>
            <w:del w:id="1129" w:author="S127342" w:date="2012-02-04T02:16:00Z">
              <w:r w:rsidRPr="00210652" w:rsidDel="00273028">
                <w:rPr>
                  <w:b/>
                  <w:lang w:eastAsia="ko-KR"/>
                </w:rPr>
                <w:delText>11</w:delText>
              </w:r>
            </w:del>
          </w:p>
        </w:tc>
        <w:tc>
          <w:tcPr>
            <w:tcW w:w="416" w:type="dxa"/>
          </w:tcPr>
          <w:p w:rsidR="00C471C2" w:rsidRDefault="00942088" w:rsidP="00C471C2">
            <w:pPr>
              <w:spacing w:before="60" w:after="60"/>
              <w:rPr>
                <w:del w:id="1130" w:author="S127342" w:date="2012-02-04T02:16:00Z"/>
                <w:b/>
                <w:lang w:eastAsia="ko-KR"/>
              </w:rPr>
              <w:pPrChange w:id="1131" w:author="S127342" w:date="2012-02-04T02:16:00Z">
                <w:pPr>
                  <w:keepNext/>
                  <w:keepLines/>
                  <w:spacing w:beforeLines="25" w:afterLines="25"/>
                  <w:jc w:val="center"/>
                </w:pPr>
              </w:pPrChange>
            </w:pPr>
            <w:del w:id="1132" w:author="S127342" w:date="2012-02-04T02:16:00Z">
              <w:r w:rsidRPr="00210652" w:rsidDel="00273028">
                <w:rPr>
                  <w:b/>
                  <w:lang w:eastAsia="ko-KR"/>
                </w:rPr>
                <w:delText>12</w:delText>
              </w:r>
            </w:del>
          </w:p>
        </w:tc>
        <w:tc>
          <w:tcPr>
            <w:tcW w:w="416" w:type="dxa"/>
          </w:tcPr>
          <w:p w:rsidR="00C471C2" w:rsidRDefault="00942088" w:rsidP="00C471C2">
            <w:pPr>
              <w:spacing w:before="60" w:after="60"/>
              <w:rPr>
                <w:del w:id="1133" w:author="S127342" w:date="2012-02-04T02:16:00Z"/>
                <w:b/>
                <w:lang w:eastAsia="ko-KR"/>
              </w:rPr>
              <w:pPrChange w:id="1134" w:author="S127342" w:date="2012-02-04T02:16:00Z">
                <w:pPr>
                  <w:keepNext/>
                  <w:keepLines/>
                  <w:spacing w:beforeLines="25" w:afterLines="25"/>
                  <w:jc w:val="center"/>
                </w:pPr>
              </w:pPrChange>
            </w:pPr>
            <w:del w:id="1135" w:author="S127342" w:date="2012-02-04T02:16:00Z">
              <w:r w:rsidRPr="00210652" w:rsidDel="00273028">
                <w:rPr>
                  <w:b/>
                  <w:lang w:eastAsia="ko-KR"/>
                </w:rPr>
                <w:delText>13</w:delText>
              </w:r>
            </w:del>
          </w:p>
        </w:tc>
        <w:tc>
          <w:tcPr>
            <w:tcW w:w="416" w:type="dxa"/>
          </w:tcPr>
          <w:p w:rsidR="00C471C2" w:rsidRDefault="00942088" w:rsidP="00C471C2">
            <w:pPr>
              <w:spacing w:before="60" w:after="60"/>
              <w:rPr>
                <w:del w:id="1136" w:author="S127342" w:date="2012-02-04T02:16:00Z"/>
                <w:b/>
                <w:lang w:eastAsia="ko-KR"/>
              </w:rPr>
              <w:pPrChange w:id="1137" w:author="S127342" w:date="2012-02-04T02:16:00Z">
                <w:pPr>
                  <w:keepNext/>
                  <w:keepLines/>
                  <w:spacing w:beforeLines="25" w:afterLines="25"/>
                  <w:jc w:val="center"/>
                </w:pPr>
              </w:pPrChange>
            </w:pPr>
            <w:del w:id="1138" w:author="S127342" w:date="2012-02-04T02:16:00Z">
              <w:r w:rsidRPr="00210652" w:rsidDel="00273028">
                <w:rPr>
                  <w:b/>
                  <w:lang w:eastAsia="ko-KR"/>
                </w:rPr>
                <w:delText>14</w:delText>
              </w:r>
            </w:del>
          </w:p>
        </w:tc>
        <w:tc>
          <w:tcPr>
            <w:tcW w:w="416" w:type="dxa"/>
          </w:tcPr>
          <w:p w:rsidR="00C471C2" w:rsidRDefault="00942088" w:rsidP="00C471C2">
            <w:pPr>
              <w:spacing w:before="60" w:after="60"/>
              <w:rPr>
                <w:del w:id="1139" w:author="S127342" w:date="2012-02-04T02:16:00Z"/>
                <w:b/>
                <w:lang w:eastAsia="ko-KR"/>
              </w:rPr>
              <w:pPrChange w:id="1140" w:author="S127342" w:date="2012-02-04T02:16:00Z">
                <w:pPr>
                  <w:keepNext/>
                  <w:keepLines/>
                  <w:spacing w:beforeLines="25" w:afterLines="25"/>
                  <w:jc w:val="center"/>
                </w:pPr>
              </w:pPrChange>
            </w:pPr>
            <w:del w:id="1141" w:author="S127342" w:date="2012-02-04T02:16:00Z">
              <w:r w:rsidRPr="00210652" w:rsidDel="00273028">
                <w:rPr>
                  <w:b/>
                  <w:lang w:eastAsia="ko-KR"/>
                </w:rPr>
                <w:delText>15</w:delText>
              </w:r>
            </w:del>
          </w:p>
        </w:tc>
        <w:tc>
          <w:tcPr>
            <w:tcW w:w="416" w:type="dxa"/>
          </w:tcPr>
          <w:p w:rsidR="00C471C2" w:rsidRDefault="00942088" w:rsidP="00C471C2">
            <w:pPr>
              <w:spacing w:before="60" w:after="60"/>
              <w:rPr>
                <w:del w:id="1142" w:author="S127342" w:date="2012-02-04T02:16:00Z"/>
                <w:b/>
                <w:lang w:eastAsia="ko-KR"/>
              </w:rPr>
              <w:pPrChange w:id="1143" w:author="S127342" w:date="2012-02-04T02:16:00Z">
                <w:pPr>
                  <w:keepNext/>
                  <w:keepLines/>
                  <w:spacing w:beforeLines="25" w:afterLines="25"/>
                  <w:jc w:val="center"/>
                </w:pPr>
              </w:pPrChange>
            </w:pPr>
            <w:del w:id="1144" w:author="S127342" w:date="2012-02-04T02:16:00Z">
              <w:r w:rsidRPr="00210652" w:rsidDel="00273028">
                <w:rPr>
                  <w:b/>
                  <w:lang w:eastAsia="ko-KR"/>
                </w:rPr>
                <w:delText>16</w:delText>
              </w:r>
            </w:del>
          </w:p>
        </w:tc>
        <w:tc>
          <w:tcPr>
            <w:tcW w:w="416" w:type="dxa"/>
          </w:tcPr>
          <w:p w:rsidR="00C471C2" w:rsidRDefault="00942088" w:rsidP="00C471C2">
            <w:pPr>
              <w:spacing w:before="60" w:after="60"/>
              <w:rPr>
                <w:del w:id="1145" w:author="S127342" w:date="2012-02-04T02:16:00Z"/>
                <w:b/>
                <w:lang w:eastAsia="ko-KR"/>
              </w:rPr>
              <w:pPrChange w:id="1146" w:author="S127342" w:date="2012-02-04T02:16:00Z">
                <w:pPr>
                  <w:keepNext/>
                  <w:keepLines/>
                  <w:spacing w:beforeLines="25" w:afterLines="25"/>
                  <w:jc w:val="center"/>
                </w:pPr>
              </w:pPrChange>
            </w:pPr>
            <w:del w:id="1147" w:author="S127342" w:date="2012-02-04T02:16:00Z">
              <w:r w:rsidRPr="00210652" w:rsidDel="00273028">
                <w:rPr>
                  <w:b/>
                  <w:lang w:eastAsia="ko-KR"/>
                </w:rPr>
                <w:delText>17</w:delText>
              </w:r>
            </w:del>
          </w:p>
        </w:tc>
      </w:tr>
      <w:tr w:rsidR="00942088" w:rsidRPr="00210652" w:rsidDel="00273028" w:rsidTr="00C471C2">
        <w:trPr>
          <w:jc w:val="center"/>
          <w:del w:id="1148" w:author="S127342" w:date="2012-02-04T02:16:00Z"/>
        </w:trPr>
        <w:tc>
          <w:tcPr>
            <w:tcW w:w="1583" w:type="dxa"/>
          </w:tcPr>
          <w:p w:rsidR="00C471C2" w:rsidRDefault="00942088" w:rsidP="00C471C2">
            <w:pPr>
              <w:spacing w:before="60" w:after="60"/>
              <w:rPr>
                <w:del w:id="1149" w:author="S127342" w:date="2012-02-04T02:16:00Z"/>
                <w:rFonts w:ascii="Times" w:hAnsi="Times" w:cs="Times"/>
                <w:lang w:eastAsia="ko-KR"/>
              </w:rPr>
              <w:pPrChange w:id="1150" w:author="S127342" w:date="2012-02-04T02:16:00Z">
                <w:pPr>
                  <w:keepNext/>
                  <w:keepLines/>
                  <w:spacing w:beforeLines="25" w:afterLines="25"/>
                  <w:jc w:val="center"/>
                </w:pPr>
              </w:pPrChange>
            </w:pPr>
            <w:del w:id="1151" w:author="S127342" w:date="2012-02-04T02:16:00Z">
              <w:r w:rsidRPr="00210652" w:rsidDel="00273028">
                <w:rPr>
                  <w:b/>
                  <w:bCs/>
                  <w:lang w:eastAsia="ko-KR"/>
                </w:rPr>
                <w:delText>intraPredOrder</w:delText>
              </w:r>
            </w:del>
          </w:p>
        </w:tc>
        <w:tc>
          <w:tcPr>
            <w:tcW w:w="416" w:type="dxa"/>
          </w:tcPr>
          <w:p w:rsidR="00C471C2" w:rsidRDefault="00942088" w:rsidP="00C471C2">
            <w:pPr>
              <w:spacing w:before="60" w:after="60"/>
              <w:rPr>
                <w:del w:id="1152" w:author="S127342" w:date="2012-02-04T02:16:00Z"/>
                <w:lang w:eastAsia="ko-KR"/>
              </w:rPr>
              <w:pPrChange w:id="1153" w:author="S127342" w:date="2012-02-04T02:16:00Z">
                <w:pPr>
                  <w:keepNext/>
                  <w:keepLines/>
                  <w:spacing w:beforeLines="25" w:afterLines="25"/>
                  <w:jc w:val="center"/>
                </w:pPr>
              </w:pPrChange>
            </w:pPr>
            <w:del w:id="1154" w:author="S127342" w:date="2012-02-04T02:16:00Z">
              <w:r w:rsidRPr="00210652" w:rsidDel="00273028">
                <w:rPr>
                  <w:lang w:eastAsia="ko-KR"/>
                </w:rPr>
                <w:delText>-</w:delText>
              </w:r>
            </w:del>
          </w:p>
        </w:tc>
        <w:tc>
          <w:tcPr>
            <w:tcW w:w="416" w:type="dxa"/>
          </w:tcPr>
          <w:p w:rsidR="00C471C2" w:rsidRDefault="00942088" w:rsidP="00C471C2">
            <w:pPr>
              <w:spacing w:before="60" w:after="60"/>
              <w:rPr>
                <w:del w:id="1155" w:author="S127342" w:date="2012-02-04T02:16:00Z"/>
                <w:lang w:eastAsia="ko-KR"/>
              </w:rPr>
              <w:pPrChange w:id="1156" w:author="S127342" w:date="2012-02-04T02:16:00Z">
                <w:pPr>
                  <w:keepNext/>
                  <w:keepLines/>
                  <w:spacing w:beforeLines="25" w:afterLines="25"/>
                  <w:jc w:val="center"/>
                </w:pPr>
              </w:pPrChange>
            </w:pPr>
            <w:del w:id="1157" w:author="S127342" w:date="2012-02-04T02:16:00Z">
              <w:r w:rsidRPr="00210652" w:rsidDel="00273028">
                <w:rPr>
                  <w:lang w:eastAsia="ko-KR"/>
                </w:rPr>
                <w:delText>-</w:delText>
              </w:r>
            </w:del>
          </w:p>
        </w:tc>
        <w:tc>
          <w:tcPr>
            <w:tcW w:w="416" w:type="dxa"/>
          </w:tcPr>
          <w:p w:rsidR="00C471C2" w:rsidRDefault="00942088" w:rsidP="00C471C2">
            <w:pPr>
              <w:spacing w:before="60" w:after="60"/>
              <w:rPr>
                <w:del w:id="1158" w:author="S127342" w:date="2012-02-04T02:16:00Z"/>
                <w:lang w:eastAsia="ko-KR"/>
              </w:rPr>
              <w:pPrChange w:id="1159" w:author="S127342" w:date="2012-02-04T02:16:00Z">
                <w:pPr>
                  <w:keepNext/>
                  <w:keepLines/>
                  <w:spacing w:beforeLines="25" w:afterLines="25"/>
                  <w:jc w:val="center"/>
                </w:pPr>
              </w:pPrChange>
            </w:pPr>
            <w:del w:id="1160" w:author="S127342" w:date="2012-02-04T02:16:00Z">
              <w:r w:rsidRPr="00210652" w:rsidDel="00273028">
                <w:rPr>
                  <w:lang w:eastAsia="ko-KR"/>
                </w:rPr>
                <w:delText>-</w:delText>
              </w:r>
            </w:del>
          </w:p>
        </w:tc>
        <w:tc>
          <w:tcPr>
            <w:tcW w:w="416" w:type="dxa"/>
          </w:tcPr>
          <w:p w:rsidR="00C471C2" w:rsidRDefault="00942088" w:rsidP="00C471C2">
            <w:pPr>
              <w:spacing w:before="60" w:after="60"/>
              <w:rPr>
                <w:del w:id="1161" w:author="S127342" w:date="2012-02-04T02:16:00Z"/>
                <w:lang w:eastAsia="ko-KR"/>
              </w:rPr>
              <w:pPrChange w:id="1162" w:author="S127342" w:date="2012-02-04T02:16:00Z">
                <w:pPr>
                  <w:keepNext/>
                  <w:keepLines/>
                  <w:spacing w:beforeLines="25" w:afterLines="25"/>
                  <w:jc w:val="center"/>
                </w:pPr>
              </w:pPrChange>
            </w:pPr>
            <w:del w:id="1163" w:author="S127342" w:date="2012-02-04T02:16:00Z">
              <w:r w:rsidRPr="00210652" w:rsidDel="00273028">
                <w:rPr>
                  <w:lang w:eastAsia="ko-KR"/>
                </w:rPr>
                <w:delText>-</w:delText>
              </w:r>
            </w:del>
          </w:p>
        </w:tc>
        <w:tc>
          <w:tcPr>
            <w:tcW w:w="416" w:type="dxa"/>
          </w:tcPr>
          <w:p w:rsidR="00C471C2" w:rsidRDefault="00942088" w:rsidP="00C471C2">
            <w:pPr>
              <w:spacing w:before="60" w:after="60"/>
              <w:rPr>
                <w:del w:id="1164" w:author="S127342" w:date="2012-02-04T02:16:00Z"/>
                <w:lang w:eastAsia="ko-KR"/>
              </w:rPr>
              <w:pPrChange w:id="1165" w:author="S127342" w:date="2012-02-04T02:16:00Z">
                <w:pPr>
                  <w:keepNext/>
                  <w:keepLines/>
                  <w:spacing w:beforeLines="25" w:afterLines="25"/>
                  <w:jc w:val="center"/>
                </w:pPr>
              </w:pPrChange>
            </w:pPr>
            <w:del w:id="1166" w:author="S127342" w:date="2012-02-04T02:16:00Z">
              <w:r w:rsidRPr="00210652" w:rsidDel="00273028">
                <w:rPr>
                  <w:lang w:eastAsia="ko-KR"/>
                </w:rPr>
                <w:delText>1</w:delText>
              </w:r>
            </w:del>
          </w:p>
        </w:tc>
        <w:tc>
          <w:tcPr>
            <w:tcW w:w="416" w:type="dxa"/>
          </w:tcPr>
          <w:p w:rsidR="00C471C2" w:rsidRDefault="00942088" w:rsidP="00C471C2">
            <w:pPr>
              <w:spacing w:before="60" w:after="60"/>
              <w:rPr>
                <w:del w:id="1167" w:author="S127342" w:date="2012-02-04T02:16:00Z"/>
                <w:lang w:eastAsia="ko-KR"/>
              </w:rPr>
              <w:pPrChange w:id="1168" w:author="S127342" w:date="2012-02-04T02:16:00Z">
                <w:pPr>
                  <w:keepNext/>
                  <w:keepLines/>
                  <w:spacing w:beforeLines="25" w:afterLines="25"/>
                  <w:jc w:val="center"/>
                </w:pPr>
              </w:pPrChange>
            </w:pPr>
            <w:del w:id="1169" w:author="S127342" w:date="2012-02-04T02:16:00Z">
              <w:r w:rsidRPr="00210652" w:rsidDel="00273028">
                <w:rPr>
                  <w:lang w:eastAsia="ko-KR"/>
                </w:rPr>
                <w:delText>5</w:delText>
              </w:r>
            </w:del>
          </w:p>
        </w:tc>
        <w:tc>
          <w:tcPr>
            <w:tcW w:w="416" w:type="dxa"/>
          </w:tcPr>
          <w:p w:rsidR="00C471C2" w:rsidRDefault="00942088" w:rsidP="00C471C2">
            <w:pPr>
              <w:spacing w:before="60" w:after="60"/>
              <w:rPr>
                <w:del w:id="1170" w:author="S127342" w:date="2012-02-04T02:16:00Z"/>
                <w:lang w:eastAsia="ko-KR"/>
              </w:rPr>
              <w:pPrChange w:id="1171" w:author="S127342" w:date="2012-02-04T02:16:00Z">
                <w:pPr>
                  <w:keepNext/>
                  <w:keepLines/>
                  <w:spacing w:beforeLines="25" w:afterLines="25"/>
                  <w:jc w:val="center"/>
                </w:pPr>
              </w:pPrChange>
            </w:pPr>
            <w:del w:id="1172" w:author="S127342" w:date="2012-02-04T02:16:00Z">
              <w:r w:rsidRPr="00210652" w:rsidDel="00273028">
                <w:rPr>
                  <w:lang w:eastAsia="ko-KR"/>
                </w:rPr>
                <w:delText>13</w:delText>
              </w:r>
            </w:del>
          </w:p>
        </w:tc>
        <w:tc>
          <w:tcPr>
            <w:tcW w:w="416" w:type="dxa"/>
          </w:tcPr>
          <w:p w:rsidR="00C471C2" w:rsidRDefault="00942088" w:rsidP="00C471C2">
            <w:pPr>
              <w:spacing w:before="60" w:after="60"/>
              <w:rPr>
                <w:del w:id="1173" w:author="S127342" w:date="2012-02-04T02:16:00Z"/>
                <w:lang w:eastAsia="ko-KR"/>
              </w:rPr>
              <w:pPrChange w:id="1174" w:author="S127342" w:date="2012-02-04T02:16:00Z">
                <w:pPr>
                  <w:keepNext/>
                  <w:keepLines/>
                  <w:spacing w:beforeLines="25" w:afterLines="25"/>
                  <w:jc w:val="center"/>
                </w:pPr>
              </w:pPrChange>
            </w:pPr>
            <w:del w:id="1175" w:author="S127342" w:date="2012-02-04T02:16:00Z">
              <w:r w:rsidRPr="00210652" w:rsidDel="00273028">
                <w:rPr>
                  <w:lang w:eastAsia="ko-KR"/>
                </w:rPr>
                <w:delText>17</w:delText>
              </w:r>
            </w:del>
          </w:p>
        </w:tc>
        <w:tc>
          <w:tcPr>
            <w:tcW w:w="416" w:type="dxa"/>
          </w:tcPr>
          <w:p w:rsidR="00C471C2" w:rsidRDefault="00942088" w:rsidP="00C471C2">
            <w:pPr>
              <w:spacing w:before="60" w:after="60"/>
              <w:rPr>
                <w:del w:id="1176" w:author="S127342" w:date="2012-02-04T02:16:00Z"/>
                <w:lang w:eastAsia="ko-KR"/>
              </w:rPr>
              <w:pPrChange w:id="1177" w:author="S127342" w:date="2012-02-04T02:16:00Z">
                <w:pPr>
                  <w:keepNext/>
                  <w:keepLines/>
                  <w:spacing w:beforeLines="25" w:afterLines="25"/>
                  <w:jc w:val="center"/>
                </w:pPr>
              </w:pPrChange>
            </w:pPr>
            <w:del w:id="1178" w:author="S127342" w:date="2012-02-04T02:16:00Z">
              <w:r w:rsidRPr="00210652" w:rsidDel="00273028">
                <w:rPr>
                  <w:lang w:eastAsia="ko-KR"/>
                </w:rPr>
                <w:delText>21</w:delText>
              </w:r>
            </w:del>
          </w:p>
        </w:tc>
        <w:tc>
          <w:tcPr>
            <w:tcW w:w="416" w:type="dxa"/>
          </w:tcPr>
          <w:p w:rsidR="00C471C2" w:rsidRDefault="00942088" w:rsidP="00C471C2">
            <w:pPr>
              <w:spacing w:before="60" w:after="60"/>
              <w:rPr>
                <w:del w:id="1179" w:author="S127342" w:date="2012-02-04T02:16:00Z"/>
                <w:lang w:eastAsia="ko-KR"/>
              </w:rPr>
              <w:pPrChange w:id="1180" w:author="S127342" w:date="2012-02-04T02:16:00Z">
                <w:pPr>
                  <w:keepNext/>
                  <w:keepLines/>
                  <w:spacing w:beforeLines="25" w:afterLines="25"/>
                  <w:jc w:val="center"/>
                </w:pPr>
              </w:pPrChange>
            </w:pPr>
            <w:del w:id="1181" w:author="S127342" w:date="2012-02-04T02:16:00Z">
              <w:r w:rsidRPr="00210652" w:rsidDel="00273028">
                <w:rPr>
                  <w:lang w:eastAsia="ko-KR"/>
                </w:rPr>
                <w:delText>29</w:delText>
              </w:r>
            </w:del>
          </w:p>
        </w:tc>
        <w:tc>
          <w:tcPr>
            <w:tcW w:w="416" w:type="dxa"/>
          </w:tcPr>
          <w:p w:rsidR="00C471C2" w:rsidRDefault="00942088" w:rsidP="00C471C2">
            <w:pPr>
              <w:spacing w:before="60" w:after="60"/>
              <w:rPr>
                <w:del w:id="1182" w:author="S127342" w:date="2012-02-04T02:16:00Z"/>
                <w:lang w:eastAsia="ko-KR"/>
              </w:rPr>
              <w:pPrChange w:id="1183" w:author="S127342" w:date="2012-02-04T02:16:00Z">
                <w:pPr>
                  <w:keepNext/>
                  <w:keepLines/>
                  <w:spacing w:beforeLines="25" w:afterLines="25"/>
                  <w:jc w:val="center"/>
                </w:pPr>
              </w:pPrChange>
            </w:pPr>
            <w:del w:id="1184" w:author="S127342" w:date="2012-02-04T02:16:00Z">
              <w:r w:rsidRPr="00210652" w:rsidDel="00273028">
                <w:rPr>
                  <w:lang w:eastAsia="ko-KR"/>
                </w:rPr>
                <w:delText>33</w:delText>
              </w:r>
            </w:del>
          </w:p>
        </w:tc>
        <w:tc>
          <w:tcPr>
            <w:tcW w:w="416" w:type="dxa"/>
          </w:tcPr>
          <w:p w:rsidR="00C471C2" w:rsidRDefault="00942088" w:rsidP="00C471C2">
            <w:pPr>
              <w:spacing w:before="60" w:after="60"/>
              <w:rPr>
                <w:del w:id="1185" w:author="S127342" w:date="2012-02-04T02:16:00Z"/>
                <w:lang w:eastAsia="ko-KR"/>
              </w:rPr>
              <w:pPrChange w:id="1186" w:author="S127342" w:date="2012-02-04T02:16:00Z">
                <w:pPr>
                  <w:keepNext/>
                  <w:keepLines/>
                  <w:spacing w:beforeLines="25" w:afterLines="25"/>
                  <w:jc w:val="center"/>
                </w:pPr>
              </w:pPrChange>
            </w:pPr>
            <w:del w:id="1187" w:author="S127342" w:date="2012-02-04T02:16:00Z">
              <w:r w:rsidRPr="00210652" w:rsidDel="00273028">
                <w:rPr>
                  <w:lang w:eastAsia="ko-KR"/>
                </w:rPr>
                <w:delText>3</w:delText>
              </w:r>
            </w:del>
          </w:p>
        </w:tc>
        <w:tc>
          <w:tcPr>
            <w:tcW w:w="416" w:type="dxa"/>
          </w:tcPr>
          <w:p w:rsidR="00C471C2" w:rsidRDefault="00942088" w:rsidP="00C471C2">
            <w:pPr>
              <w:spacing w:before="60" w:after="60"/>
              <w:rPr>
                <w:del w:id="1188" w:author="S127342" w:date="2012-02-04T02:16:00Z"/>
                <w:lang w:eastAsia="ko-KR"/>
              </w:rPr>
              <w:pPrChange w:id="1189" w:author="S127342" w:date="2012-02-04T02:16:00Z">
                <w:pPr>
                  <w:keepNext/>
                  <w:keepLines/>
                  <w:spacing w:beforeLines="25" w:afterLines="25"/>
                  <w:jc w:val="center"/>
                </w:pPr>
              </w:pPrChange>
            </w:pPr>
            <w:del w:id="1190" w:author="S127342" w:date="2012-02-04T02:16:00Z">
              <w:r w:rsidRPr="00210652" w:rsidDel="00273028">
                <w:rPr>
                  <w:lang w:eastAsia="ko-KR"/>
                </w:rPr>
                <w:delText>7</w:delText>
              </w:r>
            </w:del>
          </w:p>
        </w:tc>
        <w:tc>
          <w:tcPr>
            <w:tcW w:w="416" w:type="dxa"/>
          </w:tcPr>
          <w:p w:rsidR="00C471C2" w:rsidRDefault="00942088" w:rsidP="00C471C2">
            <w:pPr>
              <w:spacing w:before="60" w:after="60"/>
              <w:rPr>
                <w:del w:id="1191" w:author="S127342" w:date="2012-02-04T02:16:00Z"/>
                <w:lang w:eastAsia="ko-KR"/>
              </w:rPr>
              <w:pPrChange w:id="1192" w:author="S127342" w:date="2012-02-04T02:16:00Z">
                <w:pPr>
                  <w:keepNext/>
                  <w:keepLines/>
                  <w:spacing w:beforeLines="25" w:afterLines="25"/>
                  <w:jc w:val="center"/>
                </w:pPr>
              </w:pPrChange>
            </w:pPr>
            <w:del w:id="1193" w:author="S127342" w:date="2012-02-04T02:16:00Z">
              <w:r w:rsidRPr="00210652" w:rsidDel="00273028">
                <w:rPr>
                  <w:lang w:eastAsia="ko-KR"/>
                </w:rPr>
                <w:delText>11</w:delText>
              </w:r>
            </w:del>
          </w:p>
        </w:tc>
        <w:tc>
          <w:tcPr>
            <w:tcW w:w="416" w:type="dxa"/>
          </w:tcPr>
          <w:p w:rsidR="00C471C2" w:rsidRDefault="00942088" w:rsidP="00C471C2">
            <w:pPr>
              <w:spacing w:before="60" w:after="60"/>
              <w:rPr>
                <w:del w:id="1194" w:author="S127342" w:date="2012-02-04T02:16:00Z"/>
                <w:lang w:eastAsia="ko-KR"/>
              </w:rPr>
              <w:pPrChange w:id="1195" w:author="S127342" w:date="2012-02-04T02:16:00Z">
                <w:pPr>
                  <w:keepNext/>
                  <w:keepLines/>
                  <w:spacing w:beforeLines="25" w:afterLines="25"/>
                  <w:jc w:val="center"/>
                </w:pPr>
              </w:pPrChange>
            </w:pPr>
            <w:del w:id="1196" w:author="S127342" w:date="2012-02-04T02:16:00Z">
              <w:r w:rsidRPr="00210652" w:rsidDel="00273028">
                <w:rPr>
                  <w:lang w:eastAsia="ko-KR"/>
                </w:rPr>
                <w:delText>15</w:delText>
              </w:r>
            </w:del>
          </w:p>
        </w:tc>
        <w:tc>
          <w:tcPr>
            <w:tcW w:w="416" w:type="dxa"/>
          </w:tcPr>
          <w:p w:rsidR="00C471C2" w:rsidRDefault="00942088" w:rsidP="00C471C2">
            <w:pPr>
              <w:spacing w:before="60" w:after="60"/>
              <w:rPr>
                <w:del w:id="1197" w:author="S127342" w:date="2012-02-04T02:16:00Z"/>
                <w:lang w:eastAsia="ko-KR"/>
              </w:rPr>
              <w:pPrChange w:id="1198" w:author="S127342" w:date="2012-02-04T02:16:00Z">
                <w:pPr>
                  <w:keepNext/>
                  <w:keepLines/>
                  <w:spacing w:beforeLines="25" w:afterLines="25"/>
                  <w:jc w:val="center"/>
                </w:pPr>
              </w:pPrChange>
            </w:pPr>
            <w:del w:id="1199" w:author="S127342" w:date="2012-02-04T02:16:00Z">
              <w:r w:rsidRPr="00210652" w:rsidDel="00273028">
                <w:rPr>
                  <w:lang w:eastAsia="ko-KR"/>
                </w:rPr>
                <w:delText>19</w:delText>
              </w:r>
            </w:del>
          </w:p>
        </w:tc>
        <w:tc>
          <w:tcPr>
            <w:tcW w:w="416" w:type="dxa"/>
          </w:tcPr>
          <w:p w:rsidR="00C471C2" w:rsidRDefault="00942088" w:rsidP="00C471C2">
            <w:pPr>
              <w:spacing w:before="60" w:after="60"/>
              <w:rPr>
                <w:del w:id="1200" w:author="S127342" w:date="2012-02-04T02:16:00Z"/>
                <w:lang w:eastAsia="ko-KR"/>
              </w:rPr>
              <w:pPrChange w:id="1201" w:author="S127342" w:date="2012-02-04T02:16:00Z">
                <w:pPr>
                  <w:keepNext/>
                  <w:keepLines/>
                  <w:spacing w:beforeLines="25" w:afterLines="25"/>
                  <w:jc w:val="center"/>
                </w:pPr>
              </w:pPrChange>
            </w:pPr>
            <w:del w:id="1202" w:author="S127342" w:date="2012-02-04T02:16:00Z">
              <w:r w:rsidRPr="00210652" w:rsidDel="00273028">
                <w:rPr>
                  <w:lang w:eastAsia="ko-KR"/>
                </w:rPr>
                <w:delText>23</w:delText>
              </w:r>
            </w:del>
          </w:p>
        </w:tc>
        <w:tc>
          <w:tcPr>
            <w:tcW w:w="416" w:type="dxa"/>
          </w:tcPr>
          <w:p w:rsidR="00C471C2" w:rsidRDefault="00942088" w:rsidP="00C471C2">
            <w:pPr>
              <w:spacing w:before="60" w:after="60"/>
              <w:rPr>
                <w:del w:id="1203" w:author="S127342" w:date="2012-02-04T02:16:00Z"/>
                <w:lang w:eastAsia="ko-KR"/>
              </w:rPr>
              <w:pPrChange w:id="1204" w:author="S127342" w:date="2012-02-04T02:16:00Z">
                <w:pPr>
                  <w:keepNext/>
                  <w:keepLines/>
                  <w:spacing w:beforeLines="25" w:afterLines="25"/>
                  <w:jc w:val="center"/>
                </w:pPr>
              </w:pPrChange>
            </w:pPr>
            <w:del w:id="1205" w:author="S127342" w:date="2012-02-04T02:16:00Z">
              <w:r w:rsidRPr="00210652" w:rsidDel="00273028">
                <w:rPr>
                  <w:lang w:eastAsia="ko-KR"/>
                </w:rPr>
                <w:delText>27</w:delText>
              </w:r>
            </w:del>
          </w:p>
        </w:tc>
      </w:tr>
      <w:tr w:rsidR="00942088" w:rsidRPr="00210652" w:rsidDel="00273028" w:rsidTr="00C471C2">
        <w:trPr>
          <w:jc w:val="center"/>
          <w:del w:id="1206" w:author="S127342" w:date="2012-02-04T02:16:00Z"/>
        </w:trPr>
        <w:tc>
          <w:tcPr>
            <w:tcW w:w="1583" w:type="dxa"/>
          </w:tcPr>
          <w:p w:rsidR="00C471C2" w:rsidRDefault="00942088" w:rsidP="00C471C2">
            <w:pPr>
              <w:spacing w:before="60" w:after="60"/>
              <w:rPr>
                <w:del w:id="1207" w:author="S127342" w:date="2012-02-04T02:16:00Z"/>
                <w:rFonts w:ascii="Times" w:hAnsi="Times" w:cs="Times"/>
                <w:lang w:eastAsia="ko-KR"/>
              </w:rPr>
              <w:pPrChange w:id="1208" w:author="S127342" w:date="2012-02-04T02:16:00Z">
                <w:pPr>
                  <w:keepNext/>
                  <w:keepLines/>
                  <w:spacing w:beforeLines="25" w:afterLines="25"/>
                  <w:jc w:val="center"/>
                </w:pPr>
              </w:pPrChange>
            </w:pPr>
            <w:del w:id="1209" w:author="S127342" w:date="2012-02-04T02:16:00Z">
              <w:r w:rsidRPr="00210652" w:rsidDel="00273028">
                <w:rPr>
                  <w:b/>
                  <w:bCs/>
                  <w:lang w:eastAsia="ko-KR"/>
                </w:rPr>
                <w:delText>intraPredMode</w:delText>
              </w:r>
            </w:del>
          </w:p>
        </w:tc>
        <w:tc>
          <w:tcPr>
            <w:tcW w:w="416" w:type="dxa"/>
          </w:tcPr>
          <w:p w:rsidR="00C471C2" w:rsidRDefault="00942088" w:rsidP="00C471C2">
            <w:pPr>
              <w:spacing w:before="60" w:after="60"/>
              <w:rPr>
                <w:del w:id="1210" w:author="S127342" w:date="2012-02-04T02:16:00Z"/>
                <w:b/>
                <w:lang w:eastAsia="ko-KR"/>
              </w:rPr>
              <w:pPrChange w:id="1211" w:author="S127342" w:date="2012-02-04T02:16:00Z">
                <w:pPr>
                  <w:keepNext/>
                  <w:keepLines/>
                  <w:spacing w:beforeLines="25" w:afterLines="25"/>
                  <w:jc w:val="center"/>
                </w:pPr>
              </w:pPrChange>
            </w:pPr>
            <w:del w:id="1212" w:author="S127342" w:date="2012-02-04T02:16:00Z">
              <w:r w:rsidRPr="00210652" w:rsidDel="00273028">
                <w:rPr>
                  <w:b/>
                  <w:lang w:eastAsia="ko-KR"/>
                </w:rPr>
                <w:delText>18</w:delText>
              </w:r>
            </w:del>
          </w:p>
        </w:tc>
        <w:tc>
          <w:tcPr>
            <w:tcW w:w="416" w:type="dxa"/>
          </w:tcPr>
          <w:p w:rsidR="00C471C2" w:rsidRDefault="00942088" w:rsidP="00C471C2">
            <w:pPr>
              <w:spacing w:before="60" w:after="60"/>
              <w:rPr>
                <w:del w:id="1213" w:author="S127342" w:date="2012-02-04T02:16:00Z"/>
                <w:b/>
                <w:lang w:eastAsia="ko-KR"/>
              </w:rPr>
              <w:pPrChange w:id="1214" w:author="S127342" w:date="2012-02-04T02:16:00Z">
                <w:pPr>
                  <w:keepNext/>
                  <w:keepLines/>
                  <w:spacing w:beforeLines="25" w:afterLines="25"/>
                  <w:jc w:val="center"/>
                </w:pPr>
              </w:pPrChange>
            </w:pPr>
            <w:del w:id="1215" w:author="S127342" w:date="2012-02-04T02:16:00Z">
              <w:r w:rsidRPr="00210652" w:rsidDel="00273028">
                <w:rPr>
                  <w:b/>
                  <w:lang w:eastAsia="ko-KR"/>
                </w:rPr>
                <w:delText>19</w:delText>
              </w:r>
            </w:del>
          </w:p>
        </w:tc>
        <w:tc>
          <w:tcPr>
            <w:tcW w:w="416" w:type="dxa"/>
          </w:tcPr>
          <w:p w:rsidR="00C471C2" w:rsidRDefault="00942088" w:rsidP="00C471C2">
            <w:pPr>
              <w:spacing w:before="60" w:after="60"/>
              <w:rPr>
                <w:del w:id="1216" w:author="S127342" w:date="2012-02-04T02:16:00Z"/>
                <w:b/>
                <w:lang w:eastAsia="ko-KR"/>
              </w:rPr>
              <w:pPrChange w:id="1217" w:author="S127342" w:date="2012-02-04T02:16:00Z">
                <w:pPr>
                  <w:keepNext/>
                  <w:keepLines/>
                  <w:spacing w:beforeLines="25" w:afterLines="25"/>
                  <w:jc w:val="center"/>
                </w:pPr>
              </w:pPrChange>
            </w:pPr>
            <w:del w:id="1218" w:author="S127342" w:date="2012-02-04T02:16:00Z">
              <w:r w:rsidRPr="00210652" w:rsidDel="00273028">
                <w:rPr>
                  <w:b/>
                  <w:lang w:eastAsia="ko-KR"/>
                </w:rPr>
                <w:delText>20</w:delText>
              </w:r>
            </w:del>
          </w:p>
        </w:tc>
        <w:tc>
          <w:tcPr>
            <w:tcW w:w="416" w:type="dxa"/>
          </w:tcPr>
          <w:p w:rsidR="00C471C2" w:rsidRDefault="00942088" w:rsidP="00C471C2">
            <w:pPr>
              <w:spacing w:before="60" w:after="60"/>
              <w:rPr>
                <w:del w:id="1219" w:author="S127342" w:date="2012-02-04T02:16:00Z"/>
                <w:b/>
                <w:lang w:eastAsia="ko-KR"/>
              </w:rPr>
              <w:pPrChange w:id="1220" w:author="S127342" w:date="2012-02-04T02:16:00Z">
                <w:pPr>
                  <w:keepNext/>
                  <w:keepLines/>
                  <w:spacing w:beforeLines="25" w:afterLines="25"/>
                  <w:jc w:val="center"/>
                </w:pPr>
              </w:pPrChange>
            </w:pPr>
            <w:del w:id="1221" w:author="S127342" w:date="2012-02-04T02:16:00Z">
              <w:r w:rsidRPr="00210652" w:rsidDel="00273028">
                <w:rPr>
                  <w:b/>
                  <w:lang w:eastAsia="ko-KR"/>
                </w:rPr>
                <w:delText>21</w:delText>
              </w:r>
            </w:del>
          </w:p>
        </w:tc>
        <w:tc>
          <w:tcPr>
            <w:tcW w:w="416" w:type="dxa"/>
          </w:tcPr>
          <w:p w:rsidR="00C471C2" w:rsidRDefault="00942088" w:rsidP="00C471C2">
            <w:pPr>
              <w:spacing w:before="60" w:after="60"/>
              <w:rPr>
                <w:del w:id="1222" w:author="S127342" w:date="2012-02-04T02:16:00Z"/>
                <w:b/>
                <w:lang w:eastAsia="ko-KR"/>
              </w:rPr>
              <w:pPrChange w:id="1223" w:author="S127342" w:date="2012-02-04T02:16:00Z">
                <w:pPr>
                  <w:keepNext/>
                  <w:keepLines/>
                  <w:spacing w:beforeLines="25" w:afterLines="25"/>
                  <w:jc w:val="center"/>
                </w:pPr>
              </w:pPrChange>
            </w:pPr>
            <w:del w:id="1224" w:author="S127342" w:date="2012-02-04T02:16:00Z">
              <w:r w:rsidRPr="00210652" w:rsidDel="00273028">
                <w:rPr>
                  <w:b/>
                  <w:lang w:eastAsia="ko-KR"/>
                </w:rPr>
                <w:delText>22</w:delText>
              </w:r>
            </w:del>
          </w:p>
        </w:tc>
        <w:tc>
          <w:tcPr>
            <w:tcW w:w="416" w:type="dxa"/>
          </w:tcPr>
          <w:p w:rsidR="00C471C2" w:rsidRDefault="00942088" w:rsidP="00C471C2">
            <w:pPr>
              <w:spacing w:before="60" w:after="60"/>
              <w:rPr>
                <w:del w:id="1225" w:author="S127342" w:date="2012-02-04T02:16:00Z"/>
                <w:b/>
                <w:lang w:eastAsia="ko-KR"/>
              </w:rPr>
              <w:pPrChange w:id="1226" w:author="S127342" w:date="2012-02-04T02:16:00Z">
                <w:pPr>
                  <w:keepNext/>
                  <w:keepLines/>
                  <w:spacing w:beforeLines="25" w:afterLines="25"/>
                  <w:jc w:val="center"/>
                </w:pPr>
              </w:pPrChange>
            </w:pPr>
            <w:del w:id="1227" w:author="S127342" w:date="2012-02-04T02:16:00Z">
              <w:r w:rsidRPr="00210652" w:rsidDel="00273028">
                <w:rPr>
                  <w:b/>
                  <w:lang w:eastAsia="ko-KR"/>
                </w:rPr>
                <w:delText>23</w:delText>
              </w:r>
            </w:del>
          </w:p>
        </w:tc>
        <w:tc>
          <w:tcPr>
            <w:tcW w:w="416" w:type="dxa"/>
          </w:tcPr>
          <w:p w:rsidR="00C471C2" w:rsidRDefault="00942088" w:rsidP="00C471C2">
            <w:pPr>
              <w:spacing w:before="60" w:after="60"/>
              <w:rPr>
                <w:del w:id="1228" w:author="S127342" w:date="2012-02-04T02:16:00Z"/>
                <w:b/>
                <w:lang w:eastAsia="ko-KR"/>
              </w:rPr>
              <w:pPrChange w:id="1229" w:author="S127342" w:date="2012-02-04T02:16:00Z">
                <w:pPr>
                  <w:keepNext/>
                  <w:keepLines/>
                  <w:spacing w:beforeLines="25" w:afterLines="25"/>
                  <w:jc w:val="center"/>
                </w:pPr>
              </w:pPrChange>
            </w:pPr>
            <w:del w:id="1230" w:author="S127342" w:date="2012-02-04T02:16:00Z">
              <w:r w:rsidRPr="00210652" w:rsidDel="00273028">
                <w:rPr>
                  <w:b/>
                  <w:lang w:eastAsia="ko-KR"/>
                </w:rPr>
                <w:delText>24</w:delText>
              </w:r>
            </w:del>
          </w:p>
        </w:tc>
        <w:tc>
          <w:tcPr>
            <w:tcW w:w="416" w:type="dxa"/>
          </w:tcPr>
          <w:p w:rsidR="00C471C2" w:rsidRDefault="00942088" w:rsidP="00C471C2">
            <w:pPr>
              <w:spacing w:before="60" w:after="60"/>
              <w:rPr>
                <w:del w:id="1231" w:author="S127342" w:date="2012-02-04T02:16:00Z"/>
                <w:b/>
                <w:lang w:eastAsia="ko-KR"/>
              </w:rPr>
              <w:pPrChange w:id="1232" w:author="S127342" w:date="2012-02-04T02:16:00Z">
                <w:pPr>
                  <w:keepNext/>
                  <w:keepLines/>
                  <w:spacing w:beforeLines="25" w:afterLines="25"/>
                  <w:jc w:val="center"/>
                </w:pPr>
              </w:pPrChange>
            </w:pPr>
            <w:del w:id="1233" w:author="S127342" w:date="2012-02-04T02:16:00Z">
              <w:r w:rsidRPr="00210652" w:rsidDel="00273028">
                <w:rPr>
                  <w:b/>
                  <w:lang w:eastAsia="ko-KR"/>
                </w:rPr>
                <w:delText>25</w:delText>
              </w:r>
            </w:del>
          </w:p>
        </w:tc>
        <w:tc>
          <w:tcPr>
            <w:tcW w:w="416" w:type="dxa"/>
          </w:tcPr>
          <w:p w:rsidR="00C471C2" w:rsidRDefault="00942088" w:rsidP="00C471C2">
            <w:pPr>
              <w:spacing w:before="60" w:after="60"/>
              <w:rPr>
                <w:del w:id="1234" w:author="S127342" w:date="2012-02-04T02:16:00Z"/>
                <w:b/>
                <w:lang w:eastAsia="ko-KR"/>
              </w:rPr>
              <w:pPrChange w:id="1235" w:author="S127342" w:date="2012-02-04T02:16:00Z">
                <w:pPr>
                  <w:keepNext/>
                  <w:keepLines/>
                  <w:spacing w:beforeLines="25" w:afterLines="25"/>
                  <w:jc w:val="center"/>
                </w:pPr>
              </w:pPrChange>
            </w:pPr>
            <w:del w:id="1236" w:author="S127342" w:date="2012-02-04T02:16:00Z">
              <w:r w:rsidRPr="00210652" w:rsidDel="00273028">
                <w:rPr>
                  <w:b/>
                  <w:lang w:eastAsia="ko-KR"/>
                </w:rPr>
                <w:delText>26</w:delText>
              </w:r>
            </w:del>
          </w:p>
        </w:tc>
        <w:tc>
          <w:tcPr>
            <w:tcW w:w="416" w:type="dxa"/>
          </w:tcPr>
          <w:p w:rsidR="00C471C2" w:rsidRDefault="00942088" w:rsidP="00C471C2">
            <w:pPr>
              <w:spacing w:before="60" w:after="60"/>
              <w:rPr>
                <w:del w:id="1237" w:author="S127342" w:date="2012-02-04T02:16:00Z"/>
                <w:b/>
                <w:lang w:eastAsia="ko-KR"/>
              </w:rPr>
              <w:pPrChange w:id="1238" w:author="S127342" w:date="2012-02-04T02:16:00Z">
                <w:pPr>
                  <w:keepNext/>
                  <w:keepLines/>
                  <w:spacing w:beforeLines="25" w:afterLines="25"/>
                  <w:jc w:val="center"/>
                </w:pPr>
              </w:pPrChange>
            </w:pPr>
            <w:del w:id="1239" w:author="S127342" w:date="2012-02-04T02:16:00Z">
              <w:r w:rsidRPr="00210652" w:rsidDel="00273028">
                <w:rPr>
                  <w:b/>
                  <w:lang w:eastAsia="ko-KR"/>
                </w:rPr>
                <w:delText>27</w:delText>
              </w:r>
            </w:del>
          </w:p>
        </w:tc>
        <w:tc>
          <w:tcPr>
            <w:tcW w:w="416" w:type="dxa"/>
          </w:tcPr>
          <w:p w:rsidR="00C471C2" w:rsidRDefault="00942088" w:rsidP="00C471C2">
            <w:pPr>
              <w:spacing w:before="60" w:after="60"/>
              <w:rPr>
                <w:del w:id="1240" w:author="S127342" w:date="2012-02-04T02:16:00Z"/>
                <w:b/>
                <w:lang w:eastAsia="ko-KR"/>
              </w:rPr>
              <w:pPrChange w:id="1241" w:author="S127342" w:date="2012-02-04T02:16:00Z">
                <w:pPr>
                  <w:keepNext/>
                  <w:keepLines/>
                  <w:spacing w:beforeLines="25" w:afterLines="25"/>
                  <w:jc w:val="center"/>
                </w:pPr>
              </w:pPrChange>
            </w:pPr>
            <w:del w:id="1242" w:author="S127342" w:date="2012-02-04T02:16:00Z">
              <w:r w:rsidRPr="00210652" w:rsidDel="00273028">
                <w:rPr>
                  <w:b/>
                  <w:lang w:eastAsia="ko-KR"/>
                </w:rPr>
                <w:delText>28</w:delText>
              </w:r>
            </w:del>
          </w:p>
        </w:tc>
        <w:tc>
          <w:tcPr>
            <w:tcW w:w="416" w:type="dxa"/>
          </w:tcPr>
          <w:p w:rsidR="00C471C2" w:rsidRDefault="00942088" w:rsidP="00C471C2">
            <w:pPr>
              <w:spacing w:before="60" w:after="60"/>
              <w:rPr>
                <w:del w:id="1243" w:author="S127342" w:date="2012-02-04T02:16:00Z"/>
                <w:b/>
                <w:lang w:eastAsia="ko-KR"/>
              </w:rPr>
              <w:pPrChange w:id="1244" w:author="S127342" w:date="2012-02-04T02:16:00Z">
                <w:pPr>
                  <w:keepNext/>
                  <w:keepLines/>
                  <w:spacing w:beforeLines="25" w:afterLines="25"/>
                  <w:jc w:val="center"/>
                </w:pPr>
              </w:pPrChange>
            </w:pPr>
            <w:del w:id="1245" w:author="S127342" w:date="2012-02-04T02:16:00Z">
              <w:r w:rsidRPr="00210652" w:rsidDel="00273028">
                <w:rPr>
                  <w:b/>
                  <w:lang w:eastAsia="ko-KR"/>
                </w:rPr>
                <w:delText>29</w:delText>
              </w:r>
            </w:del>
          </w:p>
        </w:tc>
        <w:tc>
          <w:tcPr>
            <w:tcW w:w="416" w:type="dxa"/>
          </w:tcPr>
          <w:p w:rsidR="00C471C2" w:rsidRDefault="00942088" w:rsidP="00C471C2">
            <w:pPr>
              <w:spacing w:before="60" w:after="60"/>
              <w:rPr>
                <w:del w:id="1246" w:author="S127342" w:date="2012-02-04T02:16:00Z"/>
                <w:b/>
                <w:lang w:eastAsia="ko-KR"/>
              </w:rPr>
              <w:pPrChange w:id="1247" w:author="S127342" w:date="2012-02-04T02:16:00Z">
                <w:pPr>
                  <w:keepNext/>
                  <w:keepLines/>
                  <w:spacing w:beforeLines="25" w:afterLines="25"/>
                  <w:jc w:val="center"/>
                </w:pPr>
              </w:pPrChange>
            </w:pPr>
            <w:del w:id="1248" w:author="S127342" w:date="2012-02-04T02:16:00Z">
              <w:r w:rsidRPr="00210652" w:rsidDel="00273028">
                <w:rPr>
                  <w:b/>
                  <w:lang w:eastAsia="ko-KR"/>
                </w:rPr>
                <w:delText>30</w:delText>
              </w:r>
            </w:del>
          </w:p>
        </w:tc>
        <w:tc>
          <w:tcPr>
            <w:tcW w:w="416" w:type="dxa"/>
          </w:tcPr>
          <w:p w:rsidR="00C471C2" w:rsidRDefault="00942088" w:rsidP="00C471C2">
            <w:pPr>
              <w:spacing w:before="60" w:after="60"/>
              <w:rPr>
                <w:del w:id="1249" w:author="S127342" w:date="2012-02-04T02:16:00Z"/>
                <w:b/>
                <w:lang w:eastAsia="ko-KR"/>
              </w:rPr>
              <w:pPrChange w:id="1250" w:author="S127342" w:date="2012-02-04T02:16:00Z">
                <w:pPr>
                  <w:keepNext/>
                  <w:keepLines/>
                  <w:spacing w:beforeLines="25" w:afterLines="25"/>
                  <w:jc w:val="center"/>
                </w:pPr>
              </w:pPrChange>
            </w:pPr>
            <w:del w:id="1251" w:author="S127342" w:date="2012-02-04T02:16:00Z">
              <w:r w:rsidRPr="00210652" w:rsidDel="00273028">
                <w:rPr>
                  <w:b/>
                  <w:lang w:eastAsia="ko-KR"/>
                </w:rPr>
                <w:delText>31</w:delText>
              </w:r>
            </w:del>
          </w:p>
        </w:tc>
        <w:tc>
          <w:tcPr>
            <w:tcW w:w="416" w:type="dxa"/>
          </w:tcPr>
          <w:p w:rsidR="00C471C2" w:rsidRDefault="00942088" w:rsidP="00C471C2">
            <w:pPr>
              <w:spacing w:before="60" w:after="60"/>
              <w:rPr>
                <w:del w:id="1252" w:author="S127342" w:date="2012-02-04T02:16:00Z"/>
                <w:b/>
                <w:lang w:eastAsia="ko-KR"/>
              </w:rPr>
              <w:pPrChange w:id="1253" w:author="S127342" w:date="2012-02-04T02:16:00Z">
                <w:pPr>
                  <w:keepNext/>
                  <w:keepLines/>
                  <w:spacing w:beforeLines="25" w:afterLines="25"/>
                  <w:jc w:val="center"/>
                </w:pPr>
              </w:pPrChange>
            </w:pPr>
            <w:del w:id="1254" w:author="S127342" w:date="2012-02-04T02:16:00Z">
              <w:r w:rsidRPr="00210652" w:rsidDel="00273028">
                <w:rPr>
                  <w:b/>
                  <w:lang w:eastAsia="ko-KR"/>
                </w:rPr>
                <w:delText>32</w:delText>
              </w:r>
            </w:del>
          </w:p>
        </w:tc>
        <w:tc>
          <w:tcPr>
            <w:tcW w:w="416" w:type="dxa"/>
          </w:tcPr>
          <w:p w:rsidR="00C471C2" w:rsidRDefault="00942088" w:rsidP="00C471C2">
            <w:pPr>
              <w:spacing w:before="60" w:after="60"/>
              <w:rPr>
                <w:del w:id="1255" w:author="S127342" w:date="2012-02-04T02:16:00Z"/>
                <w:b/>
                <w:lang w:eastAsia="ko-KR"/>
              </w:rPr>
              <w:pPrChange w:id="1256" w:author="S127342" w:date="2012-02-04T02:16:00Z">
                <w:pPr>
                  <w:keepNext/>
                  <w:keepLines/>
                  <w:spacing w:beforeLines="25" w:afterLines="25"/>
                  <w:jc w:val="center"/>
                </w:pPr>
              </w:pPrChange>
            </w:pPr>
            <w:del w:id="1257" w:author="S127342" w:date="2012-02-04T02:16:00Z">
              <w:r w:rsidRPr="00210652" w:rsidDel="00273028">
                <w:rPr>
                  <w:b/>
                  <w:lang w:eastAsia="ko-KR"/>
                </w:rPr>
                <w:delText>33</w:delText>
              </w:r>
            </w:del>
          </w:p>
        </w:tc>
        <w:tc>
          <w:tcPr>
            <w:tcW w:w="416" w:type="dxa"/>
          </w:tcPr>
          <w:p w:rsidR="00C471C2" w:rsidRDefault="00942088" w:rsidP="00C471C2">
            <w:pPr>
              <w:spacing w:before="60" w:after="60"/>
              <w:rPr>
                <w:del w:id="1258" w:author="S127342" w:date="2012-02-04T02:16:00Z"/>
                <w:b/>
                <w:lang w:eastAsia="ko-KR"/>
              </w:rPr>
              <w:pPrChange w:id="1259" w:author="S127342" w:date="2012-02-04T02:16:00Z">
                <w:pPr>
                  <w:keepNext/>
                  <w:keepLines/>
                  <w:spacing w:beforeLines="25" w:afterLines="25"/>
                  <w:jc w:val="center"/>
                </w:pPr>
              </w:pPrChange>
            </w:pPr>
            <w:del w:id="1260" w:author="S127342" w:date="2012-02-04T02:16:00Z">
              <w:r w:rsidRPr="00210652" w:rsidDel="00273028">
                <w:rPr>
                  <w:b/>
                  <w:lang w:eastAsia="ko-KR"/>
                </w:rPr>
                <w:delText>34</w:delText>
              </w:r>
            </w:del>
          </w:p>
        </w:tc>
        <w:tc>
          <w:tcPr>
            <w:tcW w:w="416" w:type="dxa"/>
          </w:tcPr>
          <w:p w:rsidR="00C471C2" w:rsidRDefault="00C471C2" w:rsidP="00C471C2">
            <w:pPr>
              <w:spacing w:before="60" w:after="60"/>
              <w:rPr>
                <w:del w:id="1261" w:author="S127342" w:date="2012-02-04T02:16:00Z"/>
                <w:b/>
                <w:lang w:eastAsia="ko-KR"/>
              </w:rPr>
              <w:pPrChange w:id="1262" w:author="S127342" w:date="2012-02-04T02:16:00Z">
                <w:pPr>
                  <w:keepNext/>
                  <w:keepLines/>
                  <w:spacing w:beforeLines="25" w:afterLines="25"/>
                  <w:jc w:val="center"/>
                </w:pPr>
              </w:pPrChange>
            </w:pPr>
          </w:p>
        </w:tc>
      </w:tr>
      <w:tr w:rsidR="00942088" w:rsidRPr="00210652" w:rsidDel="00273028" w:rsidTr="00C471C2">
        <w:trPr>
          <w:jc w:val="center"/>
          <w:del w:id="1263" w:author="S127342" w:date="2012-02-04T02:16:00Z"/>
        </w:trPr>
        <w:tc>
          <w:tcPr>
            <w:tcW w:w="1583" w:type="dxa"/>
          </w:tcPr>
          <w:p w:rsidR="00C471C2" w:rsidRDefault="00942088" w:rsidP="00C471C2">
            <w:pPr>
              <w:spacing w:before="60" w:after="60"/>
              <w:rPr>
                <w:del w:id="1264" w:author="S127342" w:date="2012-02-04T02:16:00Z"/>
                <w:rFonts w:ascii="Times" w:hAnsi="Times" w:cs="Times"/>
                <w:lang w:eastAsia="ko-KR"/>
              </w:rPr>
              <w:pPrChange w:id="1265" w:author="S127342" w:date="2012-02-04T02:16:00Z">
                <w:pPr>
                  <w:keepNext/>
                  <w:keepLines/>
                  <w:spacing w:beforeLines="25" w:afterLines="25"/>
                  <w:jc w:val="center"/>
                </w:pPr>
              </w:pPrChange>
            </w:pPr>
            <w:del w:id="1266" w:author="S127342" w:date="2012-02-04T02:16:00Z">
              <w:r w:rsidRPr="00210652" w:rsidDel="00273028">
                <w:rPr>
                  <w:b/>
                  <w:bCs/>
                  <w:lang w:eastAsia="ko-KR"/>
                </w:rPr>
                <w:delText>intraPredOrder</w:delText>
              </w:r>
            </w:del>
          </w:p>
        </w:tc>
        <w:tc>
          <w:tcPr>
            <w:tcW w:w="416" w:type="dxa"/>
          </w:tcPr>
          <w:p w:rsidR="00C471C2" w:rsidRDefault="00942088" w:rsidP="00C471C2">
            <w:pPr>
              <w:spacing w:before="60" w:after="60"/>
              <w:rPr>
                <w:del w:id="1267" w:author="S127342" w:date="2012-02-04T02:16:00Z"/>
                <w:lang w:eastAsia="ko-KR"/>
              </w:rPr>
              <w:pPrChange w:id="1268" w:author="S127342" w:date="2012-02-04T02:16:00Z">
                <w:pPr>
                  <w:keepNext/>
                  <w:keepLines/>
                  <w:spacing w:beforeLines="25" w:afterLines="25"/>
                  <w:jc w:val="center"/>
                </w:pPr>
              </w:pPrChange>
            </w:pPr>
            <w:del w:id="1269" w:author="S127342" w:date="2012-02-04T02:16:00Z">
              <w:r w:rsidRPr="00210652" w:rsidDel="00273028">
                <w:rPr>
                  <w:lang w:eastAsia="ko-KR"/>
                </w:rPr>
                <w:delText>31</w:delText>
              </w:r>
            </w:del>
          </w:p>
        </w:tc>
        <w:tc>
          <w:tcPr>
            <w:tcW w:w="416" w:type="dxa"/>
          </w:tcPr>
          <w:p w:rsidR="00C471C2" w:rsidRDefault="00942088" w:rsidP="00C471C2">
            <w:pPr>
              <w:spacing w:before="60" w:after="60"/>
              <w:rPr>
                <w:del w:id="1270" w:author="S127342" w:date="2012-02-04T02:16:00Z"/>
                <w:lang w:eastAsia="ko-KR"/>
              </w:rPr>
              <w:pPrChange w:id="1271" w:author="S127342" w:date="2012-02-04T02:16:00Z">
                <w:pPr>
                  <w:keepNext/>
                  <w:keepLines/>
                  <w:spacing w:beforeLines="25" w:afterLines="25"/>
                  <w:jc w:val="center"/>
                </w:pPr>
              </w:pPrChange>
            </w:pPr>
            <w:del w:id="1272" w:author="S127342" w:date="2012-02-04T02:16:00Z">
              <w:r w:rsidRPr="00210652" w:rsidDel="00273028">
                <w:rPr>
                  <w:lang w:eastAsia="ko-KR"/>
                </w:rPr>
                <w:delText>2</w:delText>
              </w:r>
            </w:del>
          </w:p>
        </w:tc>
        <w:tc>
          <w:tcPr>
            <w:tcW w:w="416" w:type="dxa"/>
          </w:tcPr>
          <w:p w:rsidR="00C471C2" w:rsidRDefault="00942088" w:rsidP="00C471C2">
            <w:pPr>
              <w:spacing w:before="60" w:after="60"/>
              <w:rPr>
                <w:del w:id="1273" w:author="S127342" w:date="2012-02-04T02:16:00Z"/>
                <w:lang w:eastAsia="ko-KR"/>
              </w:rPr>
              <w:pPrChange w:id="1274" w:author="S127342" w:date="2012-02-04T02:16:00Z">
                <w:pPr>
                  <w:keepNext/>
                  <w:keepLines/>
                  <w:spacing w:beforeLines="25" w:afterLines="25"/>
                  <w:jc w:val="center"/>
                </w:pPr>
              </w:pPrChange>
            </w:pPr>
            <w:del w:id="1275" w:author="S127342" w:date="2012-02-04T02:16:00Z">
              <w:r w:rsidRPr="00210652" w:rsidDel="00273028">
                <w:rPr>
                  <w:lang w:eastAsia="ko-KR"/>
                </w:rPr>
                <w:delText>4</w:delText>
              </w:r>
            </w:del>
          </w:p>
        </w:tc>
        <w:tc>
          <w:tcPr>
            <w:tcW w:w="416" w:type="dxa"/>
          </w:tcPr>
          <w:p w:rsidR="00C471C2" w:rsidRDefault="00942088" w:rsidP="00C471C2">
            <w:pPr>
              <w:spacing w:before="60" w:after="60"/>
              <w:rPr>
                <w:del w:id="1276" w:author="S127342" w:date="2012-02-04T02:16:00Z"/>
                <w:lang w:eastAsia="ko-KR"/>
              </w:rPr>
              <w:pPrChange w:id="1277" w:author="S127342" w:date="2012-02-04T02:16:00Z">
                <w:pPr>
                  <w:keepNext/>
                  <w:keepLines/>
                  <w:spacing w:beforeLines="25" w:afterLines="25"/>
                  <w:jc w:val="center"/>
                </w:pPr>
              </w:pPrChange>
            </w:pPr>
            <w:del w:id="1278" w:author="S127342" w:date="2012-02-04T02:16:00Z">
              <w:r w:rsidRPr="00210652" w:rsidDel="00273028">
                <w:rPr>
                  <w:lang w:eastAsia="ko-KR"/>
                </w:rPr>
                <w:delText>6</w:delText>
              </w:r>
            </w:del>
          </w:p>
        </w:tc>
        <w:tc>
          <w:tcPr>
            <w:tcW w:w="416" w:type="dxa"/>
          </w:tcPr>
          <w:p w:rsidR="00C471C2" w:rsidRDefault="00942088" w:rsidP="00C471C2">
            <w:pPr>
              <w:spacing w:before="60" w:after="60"/>
              <w:rPr>
                <w:del w:id="1279" w:author="S127342" w:date="2012-02-04T02:16:00Z"/>
                <w:lang w:eastAsia="ko-KR"/>
              </w:rPr>
              <w:pPrChange w:id="1280" w:author="S127342" w:date="2012-02-04T02:16:00Z">
                <w:pPr>
                  <w:keepNext/>
                  <w:keepLines/>
                  <w:spacing w:beforeLines="25" w:afterLines="25"/>
                  <w:jc w:val="center"/>
                </w:pPr>
              </w:pPrChange>
            </w:pPr>
            <w:del w:id="1281" w:author="S127342" w:date="2012-02-04T02:16:00Z">
              <w:r w:rsidRPr="00210652" w:rsidDel="00273028">
                <w:rPr>
                  <w:lang w:eastAsia="ko-KR"/>
                </w:rPr>
                <w:delText>8</w:delText>
              </w:r>
            </w:del>
          </w:p>
        </w:tc>
        <w:tc>
          <w:tcPr>
            <w:tcW w:w="416" w:type="dxa"/>
          </w:tcPr>
          <w:p w:rsidR="00C471C2" w:rsidRDefault="00942088" w:rsidP="00C471C2">
            <w:pPr>
              <w:spacing w:before="60" w:after="60"/>
              <w:rPr>
                <w:del w:id="1282" w:author="S127342" w:date="2012-02-04T02:16:00Z"/>
                <w:lang w:eastAsia="ko-KR"/>
              </w:rPr>
              <w:pPrChange w:id="1283" w:author="S127342" w:date="2012-02-04T02:16:00Z">
                <w:pPr>
                  <w:keepNext/>
                  <w:keepLines/>
                  <w:spacing w:beforeLines="25" w:afterLines="25"/>
                  <w:jc w:val="center"/>
                </w:pPr>
              </w:pPrChange>
            </w:pPr>
            <w:del w:id="1284" w:author="S127342" w:date="2012-02-04T02:16:00Z">
              <w:r w:rsidRPr="00210652" w:rsidDel="00273028">
                <w:rPr>
                  <w:lang w:eastAsia="ko-KR"/>
                </w:rPr>
                <w:delText>10</w:delText>
              </w:r>
            </w:del>
          </w:p>
        </w:tc>
        <w:tc>
          <w:tcPr>
            <w:tcW w:w="416" w:type="dxa"/>
          </w:tcPr>
          <w:p w:rsidR="00C471C2" w:rsidRDefault="00942088" w:rsidP="00C471C2">
            <w:pPr>
              <w:spacing w:before="60" w:after="60"/>
              <w:rPr>
                <w:del w:id="1285" w:author="S127342" w:date="2012-02-04T02:16:00Z"/>
                <w:lang w:eastAsia="ko-KR"/>
              </w:rPr>
              <w:pPrChange w:id="1286" w:author="S127342" w:date="2012-02-04T02:16:00Z">
                <w:pPr>
                  <w:keepNext/>
                  <w:keepLines/>
                  <w:spacing w:beforeLines="25" w:afterLines="25"/>
                  <w:jc w:val="center"/>
                </w:pPr>
              </w:pPrChange>
            </w:pPr>
            <w:del w:id="1287" w:author="S127342" w:date="2012-02-04T02:16:00Z">
              <w:r w:rsidRPr="00210652" w:rsidDel="00273028">
                <w:rPr>
                  <w:lang w:eastAsia="ko-KR"/>
                </w:rPr>
                <w:delText>12</w:delText>
              </w:r>
            </w:del>
          </w:p>
        </w:tc>
        <w:tc>
          <w:tcPr>
            <w:tcW w:w="416" w:type="dxa"/>
          </w:tcPr>
          <w:p w:rsidR="00C471C2" w:rsidRDefault="00942088" w:rsidP="00C471C2">
            <w:pPr>
              <w:spacing w:before="60" w:after="60"/>
              <w:rPr>
                <w:del w:id="1288" w:author="S127342" w:date="2012-02-04T02:16:00Z"/>
                <w:lang w:eastAsia="ko-KR"/>
              </w:rPr>
              <w:pPrChange w:id="1289" w:author="S127342" w:date="2012-02-04T02:16:00Z">
                <w:pPr>
                  <w:keepNext/>
                  <w:keepLines/>
                  <w:spacing w:beforeLines="25" w:afterLines="25"/>
                  <w:jc w:val="center"/>
                </w:pPr>
              </w:pPrChange>
            </w:pPr>
            <w:del w:id="1290" w:author="S127342" w:date="2012-02-04T02:16:00Z">
              <w:r w:rsidRPr="00210652" w:rsidDel="00273028">
                <w:rPr>
                  <w:lang w:eastAsia="ko-KR"/>
                </w:rPr>
                <w:delText>14</w:delText>
              </w:r>
            </w:del>
          </w:p>
        </w:tc>
        <w:tc>
          <w:tcPr>
            <w:tcW w:w="416" w:type="dxa"/>
          </w:tcPr>
          <w:p w:rsidR="00C471C2" w:rsidRDefault="00942088" w:rsidP="00C471C2">
            <w:pPr>
              <w:spacing w:before="60" w:after="60"/>
              <w:rPr>
                <w:del w:id="1291" w:author="S127342" w:date="2012-02-04T02:16:00Z"/>
                <w:lang w:eastAsia="ko-KR"/>
              </w:rPr>
              <w:pPrChange w:id="1292" w:author="S127342" w:date="2012-02-04T02:16:00Z">
                <w:pPr>
                  <w:keepNext/>
                  <w:keepLines/>
                  <w:spacing w:beforeLines="25" w:afterLines="25"/>
                  <w:jc w:val="center"/>
                </w:pPr>
              </w:pPrChange>
            </w:pPr>
            <w:del w:id="1293" w:author="S127342" w:date="2012-02-04T02:16:00Z">
              <w:r w:rsidRPr="00210652" w:rsidDel="00273028">
                <w:rPr>
                  <w:lang w:eastAsia="ko-KR"/>
                </w:rPr>
                <w:delText>16</w:delText>
              </w:r>
            </w:del>
          </w:p>
        </w:tc>
        <w:tc>
          <w:tcPr>
            <w:tcW w:w="416" w:type="dxa"/>
          </w:tcPr>
          <w:p w:rsidR="00C471C2" w:rsidRDefault="00942088" w:rsidP="00C471C2">
            <w:pPr>
              <w:spacing w:before="60" w:after="60"/>
              <w:rPr>
                <w:del w:id="1294" w:author="S127342" w:date="2012-02-04T02:16:00Z"/>
                <w:lang w:eastAsia="ko-KR"/>
              </w:rPr>
              <w:pPrChange w:id="1295" w:author="S127342" w:date="2012-02-04T02:16:00Z">
                <w:pPr>
                  <w:keepNext/>
                  <w:keepLines/>
                  <w:spacing w:beforeLines="25" w:afterLines="25"/>
                  <w:jc w:val="center"/>
                </w:pPr>
              </w:pPrChange>
            </w:pPr>
            <w:del w:id="1296" w:author="S127342" w:date="2012-02-04T02:16:00Z">
              <w:r w:rsidRPr="00210652" w:rsidDel="00273028">
                <w:rPr>
                  <w:lang w:eastAsia="ko-KR"/>
                </w:rPr>
                <w:delText>18</w:delText>
              </w:r>
            </w:del>
          </w:p>
        </w:tc>
        <w:tc>
          <w:tcPr>
            <w:tcW w:w="416" w:type="dxa"/>
          </w:tcPr>
          <w:p w:rsidR="00C471C2" w:rsidRDefault="00942088" w:rsidP="00C471C2">
            <w:pPr>
              <w:spacing w:before="60" w:after="60"/>
              <w:rPr>
                <w:del w:id="1297" w:author="S127342" w:date="2012-02-04T02:16:00Z"/>
                <w:lang w:eastAsia="ko-KR"/>
              </w:rPr>
              <w:pPrChange w:id="1298" w:author="S127342" w:date="2012-02-04T02:16:00Z">
                <w:pPr>
                  <w:keepNext/>
                  <w:keepLines/>
                  <w:spacing w:beforeLines="25" w:afterLines="25"/>
                  <w:jc w:val="center"/>
                </w:pPr>
              </w:pPrChange>
            </w:pPr>
            <w:del w:id="1299" w:author="S127342" w:date="2012-02-04T02:16:00Z">
              <w:r w:rsidRPr="00210652" w:rsidDel="00273028">
                <w:rPr>
                  <w:lang w:eastAsia="ko-KR"/>
                </w:rPr>
                <w:delText>20</w:delText>
              </w:r>
            </w:del>
          </w:p>
        </w:tc>
        <w:tc>
          <w:tcPr>
            <w:tcW w:w="416" w:type="dxa"/>
          </w:tcPr>
          <w:p w:rsidR="00C471C2" w:rsidRDefault="00942088" w:rsidP="00C471C2">
            <w:pPr>
              <w:spacing w:before="60" w:after="60"/>
              <w:rPr>
                <w:del w:id="1300" w:author="S127342" w:date="2012-02-04T02:16:00Z"/>
                <w:lang w:eastAsia="ko-KR"/>
              </w:rPr>
              <w:pPrChange w:id="1301" w:author="S127342" w:date="2012-02-04T02:16:00Z">
                <w:pPr>
                  <w:keepNext/>
                  <w:keepLines/>
                  <w:spacing w:beforeLines="25" w:afterLines="25"/>
                  <w:jc w:val="center"/>
                </w:pPr>
              </w:pPrChange>
            </w:pPr>
            <w:del w:id="1302" w:author="S127342" w:date="2012-02-04T02:16:00Z">
              <w:r w:rsidRPr="00210652" w:rsidDel="00273028">
                <w:rPr>
                  <w:lang w:eastAsia="ko-KR"/>
                </w:rPr>
                <w:delText>22</w:delText>
              </w:r>
            </w:del>
          </w:p>
        </w:tc>
        <w:tc>
          <w:tcPr>
            <w:tcW w:w="416" w:type="dxa"/>
          </w:tcPr>
          <w:p w:rsidR="00C471C2" w:rsidRDefault="00942088" w:rsidP="00C471C2">
            <w:pPr>
              <w:spacing w:before="60" w:after="60"/>
              <w:rPr>
                <w:del w:id="1303" w:author="S127342" w:date="2012-02-04T02:16:00Z"/>
                <w:lang w:eastAsia="ko-KR"/>
              </w:rPr>
              <w:pPrChange w:id="1304" w:author="S127342" w:date="2012-02-04T02:16:00Z">
                <w:pPr>
                  <w:keepNext/>
                  <w:keepLines/>
                  <w:spacing w:beforeLines="25" w:afterLines="25"/>
                  <w:jc w:val="center"/>
                </w:pPr>
              </w:pPrChange>
            </w:pPr>
            <w:del w:id="1305" w:author="S127342" w:date="2012-02-04T02:16:00Z">
              <w:r w:rsidRPr="00210652" w:rsidDel="00273028">
                <w:rPr>
                  <w:lang w:eastAsia="ko-KR"/>
                </w:rPr>
                <w:delText>24</w:delText>
              </w:r>
            </w:del>
          </w:p>
        </w:tc>
        <w:tc>
          <w:tcPr>
            <w:tcW w:w="416" w:type="dxa"/>
          </w:tcPr>
          <w:p w:rsidR="00C471C2" w:rsidRDefault="00942088" w:rsidP="00C471C2">
            <w:pPr>
              <w:spacing w:before="60" w:after="60"/>
              <w:rPr>
                <w:del w:id="1306" w:author="S127342" w:date="2012-02-04T02:16:00Z"/>
                <w:lang w:eastAsia="ko-KR"/>
              </w:rPr>
              <w:pPrChange w:id="1307" w:author="S127342" w:date="2012-02-04T02:16:00Z">
                <w:pPr>
                  <w:keepNext/>
                  <w:keepLines/>
                  <w:spacing w:beforeLines="25" w:afterLines="25"/>
                  <w:jc w:val="center"/>
                </w:pPr>
              </w:pPrChange>
            </w:pPr>
            <w:del w:id="1308" w:author="S127342" w:date="2012-02-04T02:16:00Z">
              <w:r w:rsidRPr="00210652" w:rsidDel="00273028">
                <w:rPr>
                  <w:lang w:eastAsia="ko-KR"/>
                </w:rPr>
                <w:delText>26</w:delText>
              </w:r>
            </w:del>
          </w:p>
        </w:tc>
        <w:tc>
          <w:tcPr>
            <w:tcW w:w="416" w:type="dxa"/>
          </w:tcPr>
          <w:p w:rsidR="00C471C2" w:rsidRDefault="00942088" w:rsidP="00C471C2">
            <w:pPr>
              <w:spacing w:before="60" w:after="60"/>
              <w:rPr>
                <w:del w:id="1309" w:author="S127342" w:date="2012-02-04T02:16:00Z"/>
                <w:lang w:eastAsia="ko-KR"/>
              </w:rPr>
              <w:pPrChange w:id="1310" w:author="S127342" w:date="2012-02-04T02:16:00Z">
                <w:pPr>
                  <w:keepNext/>
                  <w:keepLines/>
                  <w:spacing w:beforeLines="25" w:afterLines="25"/>
                  <w:jc w:val="center"/>
                </w:pPr>
              </w:pPrChange>
            </w:pPr>
            <w:del w:id="1311" w:author="S127342" w:date="2012-02-04T02:16:00Z">
              <w:r w:rsidRPr="00210652" w:rsidDel="00273028">
                <w:rPr>
                  <w:lang w:eastAsia="ko-KR"/>
                </w:rPr>
                <w:delText>28</w:delText>
              </w:r>
            </w:del>
          </w:p>
        </w:tc>
        <w:tc>
          <w:tcPr>
            <w:tcW w:w="416" w:type="dxa"/>
          </w:tcPr>
          <w:p w:rsidR="00C471C2" w:rsidRDefault="00942088" w:rsidP="00C471C2">
            <w:pPr>
              <w:spacing w:before="60" w:after="60"/>
              <w:rPr>
                <w:del w:id="1312" w:author="S127342" w:date="2012-02-04T02:16:00Z"/>
                <w:lang w:eastAsia="ko-KR"/>
              </w:rPr>
              <w:pPrChange w:id="1313" w:author="S127342" w:date="2012-02-04T02:16:00Z">
                <w:pPr>
                  <w:keepNext/>
                  <w:keepLines/>
                  <w:spacing w:beforeLines="25" w:afterLines="25"/>
                  <w:jc w:val="center"/>
                </w:pPr>
              </w:pPrChange>
            </w:pPr>
            <w:del w:id="1314" w:author="S127342" w:date="2012-02-04T02:16:00Z">
              <w:r w:rsidRPr="00210652" w:rsidDel="00273028">
                <w:rPr>
                  <w:lang w:eastAsia="ko-KR"/>
                </w:rPr>
                <w:delText>30</w:delText>
              </w:r>
            </w:del>
          </w:p>
        </w:tc>
        <w:tc>
          <w:tcPr>
            <w:tcW w:w="416" w:type="dxa"/>
          </w:tcPr>
          <w:p w:rsidR="00C471C2" w:rsidRDefault="00942088" w:rsidP="00C471C2">
            <w:pPr>
              <w:spacing w:before="60" w:after="60"/>
              <w:rPr>
                <w:del w:id="1315" w:author="S127342" w:date="2012-02-04T02:16:00Z"/>
                <w:lang w:eastAsia="ko-KR"/>
              </w:rPr>
              <w:pPrChange w:id="1316" w:author="S127342" w:date="2012-02-04T02:16:00Z">
                <w:pPr>
                  <w:keepNext/>
                  <w:keepLines/>
                  <w:spacing w:beforeLines="25" w:afterLines="25"/>
                  <w:jc w:val="center"/>
                </w:pPr>
              </w:pPrChange>
            </w:pPr>
            <w:del w:id="1317" w:author="S127342" w:date="2012-02-04T02:16:00Z">
              <w:r w:rsidRPr="00210652" w:rsidDel="00273028">
                <w:rPr>
                  <w:lang w:eastAsia="ko-KR"/>
                </w:rPr>
                <w:delText>32</w:delText>
              </w:r>
            </w:del>
          </w:p>
        </w:tc>
        <w:tc>
          <w:tcPr>
            <w:tcW w:w="416" w:type="dxa"/>
          </w:tcPr>
          <w:p w:rsidR="00C471C2" w:rsidRDefault="00C471C2" w:rsidP="00C471C2">
            <w:pPr>
              <w:spacing w:before="60" w:after="60"/>
              <w:rPr>
                <w:del w:id="1318" w:author="S127342" w:date="2012-02-04T02:16:00Z"/>
                <w:lang w:eastAsia="ko-KR"/>
              </w:rPr>
              <w:pPrChange w:id="1319" w:author="S127342" w:date="2012-02-04T02:16:00Z">
                <w:pPr>
                  <w:keepNext/>
                  <w:keepLines/>
                  <w:spacing w:beforeLines="25" w:afterLines="25"/>
                  <w:jc w:val="center"/>
                </w:pPr>
              </w:pPrChange>
            </w:pPr>
          </w:p>
        </w:tc>
      </w:tr>
    </w:tbl>
    <w:p w:rsidR="00942088" w:rsidRPr="00210652" w:rsidRDefault="00942088" w:rsidP="00942088">
      <w:pPr>
        <w:rPr>
          <w:lang w:eastAsia="ko-KR"/>
        </w:rPr>
      </w:pPr>
    </w:p>
    <w:p w:rsidR="00942088" w:rsidRPr="00210652" w:rsidRDefault="0005626D" w:rsidP="00942088">
      <w:pPr>
        <w:rPr>
          <w:lang w:eastAsia="ko-KR"/>
        </w:rPr>
      </w:pPr>
      <w:r w:rsidRPr="00210652">
        <w:rPr>
          <w:lang w:eastAsia="ko-KR"/>
        </w:rPr>
        <w:fldChar w:fldCharType="begin" w:fldLock="1"/>
      </w:r>
      <w:r w:rsidR="00942088" w:rsidRPr="00210652">
        <w:rPr>
          <w:lang w:eastAsia="ko-KR"/>
        </w:rPr>
        <w:instrText xml:space="preserve"> REF _Ref282086453 \h </w:instrText>
      </w:r>
      <w:r w:rsidRPr="00210652">
        <w:rPr>
          <w:lang w:eastAsia="ko-KR"/>
        </w:rPr>
      </w:r>
      <w:r w:rsidRPr="00210652">
        <w:rPr>
          <w:lang w:eastAsia="ko-KR"/>
        </w:rPr>
        <w:fldChar w:fldCharType="separate"/>
      </w:r>
      <w:r w:rsidR="00942088" w:rsidRPr="00210652">
        <w:t>Figure </w:t>
      </w:r>
      <w:r w:rsidR="00942088" w:rsidRPr="00210652">
        <w:rPr>
          <w:noProof/>
        </w:rPr>
        <w:t>8</w:t>
      </w:r>
      <w:r w:rsidR="00942088" w:rsidRPr="00210652">
        <w:noBreakHyphen/>
      </w:r>
      <w:r w:rsidR="00942088" w:rsidRPr="00210652">
        <w:rPr>
          <w:noProof/>
        </w:rPr>
        <w:t>2</w:t>
      </w:r>
      <w:r w:rsidRPr="00210652">
        <w:rPr>
          <w:lang w:eastAsia="ko-KR"/>
        </w:rPr>
        <w:fldChar w:fldCharType="end"/>
      </w:r>
      <w:r w:rsidR="00942088" w:rsidRPr="00210652">
        <w:rPr>
          <w:lang w:eastAsia="ko-KR"/>
        </w:rPr>
        <w:t xml:space="preserve"> illustrates the total 34 intra angles and </w:t>
      </w:r>
      <w:r w:rsidRPr="00210652">
        <w:rPr>
          <w:lang w:eastAsia="ko-KR"/>
        </w:rPr>
        <w:fldChar w:fldCharType="begin" w:fldLock="1"/>
      </w:r>
      <w:r w:rsidR="00942088" w:rsidRPr="00210652">
        <w:rPr>
          <w:lang w:eastAsia="ko-KR"/>
        </w:rPr>
        <w:instrText xml:space="preserve"> REF _Ref278129130 \h </w:instrText>
      </w:r>
      <w:r w:rsidRPr="00210652">
        <w:rPr>
          <w:lang w:eastAsia="ko-KR"/>
        </w:rPr>
      </w:r>
      <w:r w:rsidRPr="00210652">
        <w:rPr>
          <w:lang w:eastAsia="ko-KR"/>
        </w:rPr>
        <w:fldChar w:fldCharType="separate"/>
      </w:r>
      <w:r w:rsidR="00942088" w:rsidRPr="00210652">
        <w:t>Table </w:t>
      </w:r>
      <w:r w:rsidR="00942088" w:rsidRPr="00210652">
        <w:rPr>
          <w:noProof/>
        </w:rPr>
        <w:t>8</w:t>
      </w:r>
      <w:r w:rsidR="00942088" w:rsidRPr="00210652">
        <w:noBreakHyphen/>
      </w:r>
      <w:r w:rsidR="00942088" w:rsidRPr="00210652">
        <w:rPr>
          <w:noProof/>
        </w:rPr>
        <w:t>7</w:t>
      </w:r>
      <w:r w:rsidRPr="00210652">
        <w:rPr>
          <w:lang w:eastAsia="ko-KR"/>
        </w:rPr>
        <w:fldChar w:fldCharType="end"/>
      </w:r>
      <w:r w:rsidR="00942088" w:rsidRPr="00210652">
        <w:rPr>
          <w:lang w:eastAsia="ko-KR"/>
        </w:rPr>
        <w:t xml:space="preserve"> specifies the mapping table between </w:t>
      </w:r>
      <w:del w:id="1320" w:author="S127342" w:date="2012-02-04T02:41:00Z">
        <w:r w:rsidR="00942088" w:rsidRPr="00210652" w:rsidDel="00693E2B">
          <w:rPr>
            <w:lang w:eastAsia="ko-KR"/>
          </w:rPr>
          <w:delText xml:space="preserve">intraPredOrder </w:delText>
        </w:r>
      </w:del>
      <w:proofErr w:type="spellStart"/>
      <w:ins w:id="1321" w:author="S127342" w:date="2012-02-04T02:41:00Z">
        <w:r w:rsidR="00693E2B" w:rsidRPr="00210652">
          <w:rPr>
            <w:lang w:eastAsia="ko-KR"/>
          </w:rPr>
          <w:t>intraPred</w:t>
        </w:r>
        <w:r w:rsidR="00693E2B">
          <w:rPr>
            <w:rFonts w:eastAsiaTheme="minorEastAsia" w:hint="eastAsia"/>
            <w:lang w:eastAsia="ja-JP"/>
          </w:rPr>
          <w:t>Mode</w:t>
        </w:r>
        <w:proofErr w:type="spellEnd"/>
        <w:r w:rsidR="00693E2B" w:rsidRPr="00210652">
          <w:rPr>
            <w:lang w:eastAsia="ko-KR"/>
          </w:rPr>
          <w:t xml:space="preserve"> </w:t>
        </w:r>
      </w:ins>
      <w:r w:rsidR="00942088" w:rsidRPr="00210652">
        <w:rPr>
          <w:lang w:eastAsia="ko-KR"/>
        </w:rPr>
        <w:t xml:space="preserve">and the angle parameter </w:t>
      </w:r>
      <w:del w:id="1322" w:author="S127342" w:date="2012-02-04T02:41:00Z">
        <w:r w:rsidR="00942088" w:rsidRPr="00210652" w:rsidDel="003C47B5">
          <w:rPr>
            <w:lang w:eastAsia="ko-KR"/>
          </w:rPr>
          <w:delText>intraPredAngle</w:delText>
        </w:r>
      </w:del>
      <w:proofErr w:type="spellStart"/>
      <w:ins w:id="1323" w:author="S127342" w:date="2012-02-04T02:41:00Z">
        <w:r w:rsidR="003C47B5">
          <w:rPr>
            <w:rFonts w:eastAsiaTheme="minorEastAsia" w:hint="eastAsia"/>
            <w:lang w:eastAsia="ja-JP"/>
          </w:rPr>
          <w:t>absI</w:t>
        </w:r>
        <w:r w:rsidR="003C47B5" w:rsidRPr="00210652">
          <w:rPr>
            <w:lang w:eastAsia="ko-KR"/>
          </w:rPr>
          <w:t>ntraPredAngle</w:t>
        </w:r>
      </w:ins>
      <w:proofErr w:type="spellEnd"/>
      <w:r w:rsidR="00942088" w:rsidRPr="00210652">
        <w:rPr>
          <w:lang w:eastAsia="ko-KR"/>
        </w:rPr>
        <w:t>.</w:t>
      </w:r>
    </w:p>
    <w:p w:rsidR="00942088" w:rsidRPr="00210652" w:rsidRDefault="00942088" w:rsidP="00942088">
      <w:pPr>
        <w:pStyle w:val="Figure"/>
        <w:rPr>
          <w:iCs/>
          <w:lang w:val="en-GB"/>
        </w:rPr>
      </w:pPr>
      <w:r>
        <w:rPr>
          <w:noProof/>
          <w:lang w:eastAsia="ja-JP"/>
        </w:rPr>
        <w:drawing>
          <wp:inline distT="0" distB="0" distL="0" distR="0">
            <wp:extent cx="3607435" cy="3573780"/>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3607435" cy="3573780"/>
                    </a:xfrm>
                    <a:prstGeom prst="rect">
                      <a:avLst/>
                    </a:prstGeom>
                    <a:noFill/>
                    <a:ln w="9525">
                      <a:noFill/>
                      <a:miter lim="800000"/>
                      <a:headEnd/>
                      <a:tailEnd/>
                    </a:ln>
                  </pic:spPr>
                </pic:pic>
              </a:graphicData>
            </a:graphic>
          </wp:inline>
        </w:drawing>
      </w:r>
    </w:p>
    <w:p w:rsidR="00942088" w:rsidRPr="00210652" w:rsidRDefault="00942088" w:rsidP="00942088">
      <w:pPr>
        <w:pStyle w:val="FigureTitleChar"/>
        <w:keepNext w:val="0"/>
        <w:rPr>
          <w:lang w:eastAsia="ko-KR"/>
        </w:rPr>
      </w:pPr>
      <w:bookmarkStart w:id="1324" w:name="_Ref282086453"/>
      <w:bookmarkStart w:id="1325" w:name="_Toc287363897"/>
      <w:bookmarkStart w:id="1326" w:name="_Toc293649328"/>
      <w:r w:rsidRPr="00210652">
        <w:t>Figure </w:t>
      </w:r>
      <w:r w:rsidR="0005626D">
        <w:fldChar w:fldCharType="begin" w:fldLock="1"/>
      </w:r>
      <w:r>
        <w:instrText xml:space="preserve"> STYLEREF 1 \s </w:instrText>
      </w:r>
      <w:r w:rsidR="0005626D">
        <w:fldChar w:fldCharType="separate"/>
      </w:r>
      <w:r>
        <w:rPr>
          <w:noProof/>
        </w:rPr>
        <w:t>8</w:t>
      </w:r>
      <w:r w:rsidR="0005626D">
        <w:fldChar w:fldCharType="end"/>
      </w:r>
      <w:r>
        <w:noBreakHyphen/>
      </w:r>
      <w:r w:rsidR="0005626D">
        <w:fldChar w:fldCharType="begin" w:fldLock="1"/>
      </w:r>
      <w:r>
        <w:instrText xml:space="preserve"> SEQ Figure \* ARABIC \s 1 </w:instrText>
      </w:r>
      <w:r w:rsidR="0005626D">
        <w:fldChar w:fldCharType="separate"/>
      </w:r>
      <w:r>
        <w:rPr>
          <w:noProof/>
        </w:rPr>
        <w:t>2</w:t>
      </w:r>
      <w:r w:rsidR="0005626D">
        <w:fldChar w:fldCharType="end"/>
      </w:r>
      <w:bookmarkEnd w:id="1324"/>
      <w:r w:rsidRPr="00210652">
        <w:t xml:space="preserve"> – </w:t>
      </w:r>
      <w:r w:rsidRPr="00210652">
        <w:rPr>
          <w:lang w:eastAsia="ko-KR"/>
        </w:rPr>
        <w:t>Intra prediction angle definition (informative)</w:t>
      </w:r>
      <w:bookmarkEnd w:id="1325"/>
      <w:bookmarkEnd w:id="1326"/>
    </w:p>
    <w:p w:rsidR="00942088" w:rsidRPr="00E8461A" w:rsidRDefault="00942088" w:rsidP="00942088">
      <w:pPr>
        <w:pStyle w:val="afc"/>
        <w:rPr>
          <w:lang w:val="en-GB"/>
        </w:rPr>
      </w:pPr>
      <w:bookmarkStart w:id="1327" w:name="_Ref278129130"/>
      <w:bookmarkStart w:id="1328" w:name="_Toc287363932"/>
      <w:bookmarkStart w:id="1329" w:name="_Toc293649372"/>
      <w:r w:rsidRPr="00E8461A">
        <w:rPr>
          <w:lang w:val="en-GB"/>
        </w:rPr>
        <w:t>Table </w:t>
      </w:r>
      <w:r w:rsidR="0005626D">
        <w:rPr>
          <w:lang w:val="en-GB"/>
        </w:rPr>
        <w:fldChar w:fldCharType="begin"/>
      </w:r>
      <w:r>
        <w:rPr>
          <w:lang w:val="en-GB"/>
        </w:rPr>
        <w:instrText xml:space="preserve"> STYLEREF 1 \s </w:instrText>
      </w:r>
      <w:r w:rsidR="0005626D">
        <w:rPr>
          <w:lang w:val="en-GB"/>
        </w:rPr>
        <w:fldChar w:fldCharType="separate"/>
      </w:r>
      <w:r>
        <w:rPr>
          <w:noProof/>
          <w:lang w:val="en-GB"/>
        </w:rPr>
        <w:t>8</w:t>
      </w:r>
      <w:r w:rsidR="0005626D">
        <w:rPr>
          <w:lang w:val="en-GB"/>
        </w:rPr>
        <w:fldChar w:fldCharType="end"/>
      </w:r>
      <w:r>
        <w:rPr>
          <w:lang w:val="en-GB"/>
        </w:rPr>
        <w:noBreakHyphen/>
      </w:r>
      <w:r w:rsidR="0005626D">
        <w:rPr>
          <w:lang w:val="en-GB"/>
        </w:rPr>
        <w:fldChar w:fldCharType="begin"/>
      </w:r>
      <w:r>
        <w:rPr>
          <w:lang w:val="en-GB"/>
        </w:rPr>
        <w:instrText xml:space="preserve"> SEQ Table \* ARABIC \s 1 </w:instrText>
      </w:r>
      <w:r w:rsidR="0005626D">
        <w:rPr>
          <w:lang w:val="en-GB"/>
        </w:rPr>
        <w:fldChar w:fldCharType="separate"/>
      </w:r>
      <w:r>
        <w:rPr>
          <w:noProof/>
          <w:lang w:val="en-GB"/>
        </w:rPr>
        <w:t>7</w:t>
      </w:r>
      <w:r w:rsidR="0005626D">
        <w:rPr>
          <w:lang w:val="en-GB"/>
        </w:rPr>
        <w:fldChar w:fldCharType="end"/>
      </w:r>
      <w:bookmarkEnd w:id="1327"/>
      <w:r w:rsidRPr="00E8461A">
        <w:rPr>
          <w:lang w:val="en-GB"/>
        </w:rPr>
        <w:t xml:space="preserve"> – </w:t>
      </w:r>
      <w:r w:rsidRPr="00E8461A">
        <w:rPr>
          <w:lang w:val="en-GB" w:eastAsia="ko-KR"/>
        </w:rPr>
        <w:t xml:space="preserve">Specification of </w:t>
      </w:r>
      <w:proofErr w:type="spellStart"/>
      <w:r w:rsidRPr="00E8461A">
        <w:rPr>
          <w:lang w:val="en-GB" w:eastAsia="ko-KR"/>
        </w:rPr>
        <w:t>intraPredAngle</w:t>
      </w:r>
      <w:bookmarkEnd w:id="1328"/>
      <w:bookmarkEnd w:id="1329"/>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83"/>
        <w:gridCol w:w="416"/>
        <w:gridCol w:w="483"/>
        <w:gridCol w:w="483"/>
        <w:gridCol w:w="483"/>
        <w:gridCol w:w="483"/>
        <w:gridCol w:w="483"/>
        <w:gridCol w:w="583"/>
        <w:gridCol w:w="416"/>
        <w:gridCol w:w="416"/>
        <w:gridCol w:w="416"/>
        <w:gridCol w:w="416"/>
        <w:gridCol w:w="416"/>
        <w:gridCol w:w="416"/>
        <w:gridCol w:w="416"/>
        <w:gridCol w:w="416"/>
        <w:gridCol w:w="416"/>
        <w:gridCol w:w="416"/>
      </w:tblGrid>
      <w:tr w:rsidR="00942088" w:rsidRPr="00210652" w:rsidTr="00C471C2">
        <w:trPr>
          <w:jc w:val="center"/>
        </w:trPr>
        <w:tc>
          <w:tcPr>
            <w:tcW w:w="1583" w:type="dxa"/>
          </w:tcPr>
          <w:p w:rsidR="00C471C2" w:rsidRDefault="00942088" w:rsidP="00C471C2">
            <w:pPr>
              <w:keepNext/>
              <w:keepLines/>
              <w:spacing w:beforeLines="25" w:afterLines="25"/>
              <w:jc w:val="center"/>
              <w:pPrChange w:id="1330" w:author="S127342" w:date="2012-02-04T02:47:00Z">
                <w:pPr>
                  <w:keepNext/>
                  <w:keepLines/>
                  <w:spacing w:beforeLines="25" w:afterLines="25"/>
                  <w:jc w:val="center"/>
                </w:pPr>
              </w:pPrChange>
            </w:pPr>
            <w:del w:id="1331" w:author="S127342" w:date="2012-02-04T02:30:00Z">
              <w:r w:rsidRPr="00210652" w:rsidDel="00971173">
                <w:rPr>
                  <w:b/>
                  <w:bCs/>
                  <w:lang w:eastAsia="ko-KR"/>
                </w:rPr>
                <w:delText>intraPredOrder</w:delText>
              </w:r>
            </w:del>
          </w:p>
        </w:tc>
        <w:tc>
          <w:tcPr>
            <w:tcW w:w="416" w:type="dxa"/>
          </w:tcPr>
          <w:p w:rsidR="00C471C2" w:rsidRDefault="00942088" w:rsidP="00C471C2">
            <w:pPr>
              <w:keepNext/>
              <w:keepLines/>
              <w:spacing w:beforeLines="25" w:afterLines="25"/>
              <w:jc w:val="center"/>
              <w:rPr>
                <w:b/>
                <w:lang w:eastAsia="ko-KR"/>
              </w:rPr>
              <w:pPrChange w:id="1332" w:author="S127342" w:date="2012-02-04T02:47:00Z">
                <w:pPr>
                  <w:keepNext/>
                  <w:keepLines/>
                  <w:spacing w:beforeLines="25" w:afterLines="25"/>
                  <w:jc w:val="center"/>
                </w:pPr>
              </w:pPrChange>
            </w:pPr>
            <w:del w:id="1333" w:author="S127342" w:date="2012-02-04T02:30:00Z">
              <w:r w:rsidRPr="00210652" w:rsidDel="00971173">
                <w:rPr>
                  <w:b/>
                  <w:lang w:eastAsia="ko-KR"/>
                </w:rPr>
                <w:delText>0</w:delText>
              </w:r>
            </w:del>
          </w:p>
        </w:tc>
        <w:tc>
          <w:tcPr>
            <w:tcW w:w="483" w:type="dxa"/>
          </w:tcPr>
          <w:p w:rsidR="00C471C2" w:rsidRDefault="00942088" w:rsidP="00C471C2">
            <w:pPr>
              <w:keepNext/>
              <w:keepLines/>
              <w:spacing w:beforeLines="25" w:afterLines="25"/>
              <w:jc w:val="center"/>
              <w:rPr>
                <w:b/>
                <w:lang w:eastAsia="ko-KR"/>
              </w:rPr>
              <w:pPrChange w:id="1334" w:author="S127342" w:date="2012-02-04T02:47:00Z">
                <w:pPr>
                  <w:keepNext/>
                  <w:keepLines/>
                  <w:spacing w:beforeLines="25" w:afterLines="25"/>
                  <w:jc w:val="center"/>
                </w:pPr>
              </w:pPrChange>
            </w:pPr>
            <w:del w:id="1335" w:author="S127342" w:date="2012-02-04T02:30:00Z">
              <w:r w:rsidRPr="00210652" w:rsidDel="00971173">
                <w:rPr>
                  <w:b/>
                  <w:lang w:eastAsia="ko-KR"/>
                </w:rPr>
                <w:delText>1</w:delText>
              </w:r>
            </w:del>
          </w:p>
        </w:tc>
        <w:tc>
          <w:tcPr>
            <w:tcW w:w="483" w:type="dxa"/>
          </w:tcPr>
          <w:p w:rsidR="00C471C2" w:rsidRDefault="00942088" w:rsidP="00C471C2">
            <w:pPr>
              <w:keepNext/>
              <w:keepLines/>
              <w:spacing w:beforeLines="25" w:afterLines="25"/>
              <w:jc w:val="center"/>
              <w:rPr>
                <w:b/>
                <w:lang w:eastAsia="ko-KR"/>
              </w:rPr>
              <w:pPrChange w:id="1336" w:author="S127342" w:date="2012-02-04T02:47:00Z">
                <w:pPr>
                  <w:keepNext/>
                  <w:keepLines/>
                  <w:spacing w:beforeLines="25" w:afterLines="25"/>
                  <w:jc w:val="center"/>
                </w:pPr>
              </w:pPrChange>
            </w:pPr>
            <w:del w:id="1337" w:author="S127342" w:date="2012-02-04T02:30:00Z">
              <w:r w:rsidRPr="00210652" w:rsidDel="00971173">
                <w:rPr>
                  <w:b/>
                  <w:lang w:eastAsia="ko-KR"/>
                </w:rPr>
                <w:delText>2</w:delText>
              </w:r>
            </w:del>
          </w:p>
        </w:tc>
        <w:tc>
          <w:tcPr>
            <w:tcW w:w="483" w:type="dxa"/>
          </w:tcPr>
          <w:p w:rsidR="00C471C2" w:rsidRDefault="00942088" w:rsidP="00C471C2">
            <w:pPr>
              <w:keepNext/>
              <w:keepLines/>
              <w:spacing w:beforeLines="25" w:afterLines="25"/>
              <w:jc w:val="center"/>
              <w:rPr>
                <w:b/>
                <w:lang w:eastAsia="ko-KR"/>
              </w:rPr>
              <w:pPrChange w:id="1338" w:author="S127342" w:date="2012-02-04T02:47:00Z">
                <w:pPr>
                  <w:keepNext/>
                  <w:keepLines/>
                  <w:spacing w:beforeLines="25" w:afterLines="25"/>
                  <w:jc w:val="center"/>
                </w:pPr>
              </w:pPrChange>
            </w:pPr>
            <w:del w:id="1339" w:author="S127342" w:date="2012-02-04T02:30:00Z">
              <w:r w:rsidRPr="00210652" w:rsidDel="00971173">
                <w:rPr>
                  <w:b/>
                  <w:lang w:eastAsia="ko-KR"/>
                </w:rPr>
                <w:delText>3</w:delText>
              </w:r>
            </w:del>
          </w:p>
        </w:tc>
        <w:tc>
          <w:tcPr>
            <w:tcW w:w="483" w:type="dxa"/>
          </w:tcPr>
          <w:p w:rsidR="00942088" w:rsidRPr="00210652" w:rsidRDefault="00942088" w:rsidP="00C471C2">
            <w:pPr>
              <w:keepNext/>
              <w:keepLines/>
              <w:spacing w:beforeLines="25" w:afterLines="25"/>
              <w:jc w:val="center"/>
              <w:rPr>
                <w:b/>
                <w:lang w:eastAsia="ko-KR"/>
              </w:rPr>
              <w:pPrChange w:id="1340" w:author="S127342" w:date="2012-02-04T02:47:00Z">
                <w:pPr>
                  <w:keepNext/>
                  <w:keepLines/>
                  <w:spacing w:beforeLines="25" w:afterLines="25"/>
                  <w:jc w:val="center"/>
                </w:pPr>
              </w:pPrChange>
            </w:pPr>
            <w:del w:id="1341" w:author="S127342" w:date="2012-02-04T02:30:00Z">
              <w:r w:rsidRPr="00210652" w:rsidDel="00971173">
                <w:rPr>
                  <w:b/>
                  <w:lang w:eastAsia="ko-KR"/>
                </w:rPr>
                <w:delText>4</w:delText>
              </w:r>
            </w:del>
          </w:p>
        </w:tc>
        <w:tc>
          <w:tcPr>
            <w:tcW w:w="483" w:type="dxa"/>
          </w:tcPr>
          <w:p w:rsidR="00942088" w:rsidRPr="00210652" w:rsidRDefault="00942088" w:rsidP="00C471C2">
            <w:pPr>
              <w:keepNext/>
              <w:keepLines/>
              <w:spacing w:beforeLines="25" w:afterLines="25"/>
              <w:jc w:val="center"/>
              <w:rPr>
                <w:b/>
                <w:lang w:eastAsia="ko-KR"/>
              </w:rPr>
              <w:pPrChange w:id="1342" w:author="S127342" w:date="2012-02-04T02:47:00Z">
                <w:pPr>
                  <w:keepNext/>
                  <w:keepLines/>
                  <w:spacing w:beforeLines="25" w:afterLines="25"/>
                  <w:jc w:val="center"/>
                </w:pPr>
              </w:pPrChange>
            </w:pPr>
            <w:del w:id="1343" w:author="S127342" w:date="2012-02-04T02:30:00Z">
              <w:r w:rsidRPr="00210652" w:rsidDel="00971173">
                <w:rPr>
                  <w:b/>
                  <w:lang w:eastAsia="ko-KR"/>
                </w:rPr>
                <w:delText>5</w:delText>
              </w:r>
            </w:del>
          </w:p>
        </w:tc>
        <w:tc>
          <w:tcPr>
            <w:tcW w:w="583" w:type="dxa"/>
          </w:tcPr>
          <w:p w:rsidR="00942088" w:rsidRPr="00210652" w:rsidRDefault="00942088" w:rsidP="00C471C2">
            <w:pPr>
              <w:keepNext/>
              <w:keepLines/>
              <w:spacing w:beforeLines="25" w:afterLines="25"/>
              <w:jc w:val="center"/>
              <w:rPr>
                <w:b/>
                <w:lang w:eastAsia="ko-KR"/>
              </w:rPr>
              <w:pPrChange w:id="1344" w:author="S127342" w:date="2012-02-04T02:47:00Z">
                <w:pPr>
                  <w:keepNext/>
                  <w:keepLines/>
                  <w:spacing w:beforeLines="25" w:afterLines="25"/>
                  <w:jc w:val="center"/>
                </w:pPr>
              </w:pPrChange>
            </w:pPr>
            <w:del w:id="1345" w:author="S127342" w:date="2012-02-04T02:30:00Z">
              <w:r w:rsidRPr="00210652" w:rsidDel="00971173">
                <w:rPr>
                  <w:b/>
                  <w:lang w:eastAsia="ko-KR"/>
                </w:rPr>
                <w:delText>6</w:delText>
              </w:r>
            </w:del>
          </w:p>
        </w:tc>
        <w:tc>
          <w:tcPr>
            <w:tcW w:w="416" w:type="dxa"/>
          </w:tcPr>
          <w:p w:rsidR="00942088" w:rsidRPr="00210652" w:rsidRDefault="00942088" w:rsidP="00C471C2">
            <w:pPr>
              <w:keepNext/>
              <w:keepLines/>
              <w:spacing w:beforeLines="25" w:afterLines="25"/>
              <w:jc w:val="center"/>
              <w:rPr>
                <w:b/>
                <w:lang w:eastAsia="ko-KR"/>
              </w:rPr>
              <w:pPrChange w:id="1346" w:author="S127342" w:date="2012-02-04T02:47:00Z">
                <w:pPr>
                  <w:keepNext/>
                  <w:keepLines/>
                  <w:spacing w:beforeLines="25" w:afterLines="25"/>
                  <w:jc w:val="center"/>
                </w:pPr>
              </w:pPrChange>
            </w:pPr>
            <w:del w:id="1347" w:author="S127342" w:date="2012-02-04T02:30:00Z">
              <w:r w:rsidRPr="00210652" w:rsidDel="00971173">
                <w:rPr>
                  <w:b/>
                  <w:lang w:eastAsia="ko-KR"/>
                </w:rPr>
                <w:delText>7</w:delText>
              </w:r>
            </w:del>
          </w:p>
        </w:tc>
        <w:tc>
          <w:tcPr>
            <w:tcW w:w="416" w:type="dxa"/>
          </w:tcPr>
          <w:p w:rsidR="00942088" w:rsidRPr="00210652" w:rsidRDefault="00942088" w:rsidP="00C471C2">
            <w:pPr>
              <w:keepNext/>
              <w:keepLines/>
              <w:spacing w:beforeLines="25" w:afterLines="25"/>
              <w:jc w:val="center"/>
              <w:rPr>
                <w:b/>
                <w:lang w:eastAsia="ko-KR"/>
              </w:rPr>
              <w:pPrChange w:id="1348" w:author="S127342" w:date="2012-02-04T02:47:00Z">
                <w:pPr>
                  <w:keepNext/>
                  <w:keepLines/>
                  <w:spacing w:beforeLines="25" w:afterLines="25"/>
                  <w:jc w:val="center"/>
                </w:pPr>
              </w:pPrChange>
            </w:pPr>
            <w:del w:id="1349" w:author="S127342" w:date="2012-02-04T02:30:00Z">
              <w:r w:rsidRPr="00210652" w:rsidDel="00971173">
                <w:rPr>
                  <w:b/>
                  <w:lang w:eastAsia="ko-KR"/>
                </w:rPr>
                <w:delText>8</w:delText>
              </w:r>
            </w:del>
          </w:p>
        </w:tc>
        <w:tc>
          <w:tcPr>
            <w:tcW w:w="416" w:type="dxa"/>
          </w:tcPr>
          <w:p w:rsidR="00942088" w:rsidRPr="00210652" w:rsidRDefault="00942088" w:rsidP="00C471C2">
            <w:pPr>
              <w:keepNext/>
              <w:keepLines/>
              <w:spacing w:beforeLines="25" w:afterLines="25"/>
              <w:jc w:val="center"/>
              <w:rPr>
                <w:b/>
                <w:lang w:eastAsia="ko-KR"/>
              </w:rPr>
              <w:pPrChange w:id="1350" w:author="S127342" w:date="2012-02-04T02:47:00Z">
                <w:pPr>
                  <w:keepNext/>
                  <w:keepLines/>
                  <w:spacing w:beforeLines="25" w:afterLines="25"/>
                  <w:jc w:val="center"/>
                </w:pPr>
              </w:pPrChange>
            </w:pPr>
            <w:del w:id="1351" w:author="S127342" w:date="2012-02-04T02:30:00Z">
              <w:r w:rsidRPr="00210652" w:rsidDel="00971173">
                <w:rPr>
                  <w:b/>
                  <w:lang w:eastAsia="ko-KR"/>
                </w:rPr>
                <w:delText>9</w:delText>
              </w:r>
            </w:del>
          </w:p>
        </w:tc>
        <w:tc>
          <w:tcPr>
            <w:tcW w:w="416" w:type="dxa"/>
          </w:tcPr>
          <w:p w:rsidR="00942088" w:rsidRPr="00210652" w:rsidRDefault="00942088" w:rsidP="00C471C2">
            <w:pPr>
              <w:keepNext/>
              <w:keepLines/>
              <w:spacing w:beforeLines="25" w:afterLines="25"/>
              <w:jc w:val="center"/>
              <w:rPr>
                <w:b/>
                <w:lang w:eastAsia="ko-KR"/>
              </w:rPr>
              <w:pPrChange w:id="1352" w:author="S127342" w:date="2012-02-04T02:47:00Z">
                <w:pPr>
                  <w:keepNext/>
                  <w:keepLines/>
                  <w:spacing w:beforeLines="25" w:afterLines="25"/>
                  <w:jc w:val="center"/>
                </w:pPr>
              </w:pPrChange>
            </w:pPr>
            <w:del w:id="1353" w:author="S127342" w:date="2012-02-04T02:30:00Z">
              <w:r w:rsidRPr="00210652" w:rsidDel="00971173">
                <w:rPr>
                  <w:b/>
                  <w:lang w:eastAsia="ko-KR"/>
                </w:rPr>
                <w:delText>10</w:delText>
              </w:r>
            </w:del>
          </w:p>
        </w:tc>
        <w:tc>
          <w:tcPr>
            <w:tcW w:w="416" w:type="dxa"/>
          </w:tcPr>
          <w:p w:rsidR="00942088" w:rsidRPr="00210652" w:rsidRDefault="00942088" w:rsidP="00C471C2">
            <w:pPr>
              <w:keepNext/>
              <w:keepLines/>
              <w:spacing w:beforeLines="25" w:afterLines="25"/>
              <w:jc w:val="center"/>
              <w:rPr>
                <w:b/>
                <w:lang w:eastAsia="ko-KR"/>
              </w:rPr>
              <w:pPrChange w:id="1354" w:author="S127342" w:date="2012-02-04T02:47:00Z">
                <w:pPr>
                  <w:keepNext/>
                  <w:keepLines/>
                  <w:spacing w:beforeLines="25" w:afterLines="25"/>
                  <w:jc w:val="center"/>
                </w:pPr>
              </w:pPrChange>
            </w:pPr>
            <w:del w:id="1355" w:author="S127342" w:date="2012-02-04T02:30:00Z">
              <w:r w:rsidRPr="00210652" w:rsidDel="00971173">
                <w:rPr>
                  <w:b/>
                  <w:lang w:eastAsia="ko-KR"/>
                </w:rPr>
                <w:delText>11</w:delText>
              </w:r>
            </w:del>
          </w:p>
        </w:tc>
        <w:tc>
          <w:tcPr>
            <w:tcW w:w="416" w:type="dxa"/>
          </w:tcPr>
          <w:p w:rsidR="00942088" w:rsidRPr="00210652" w:rsidRDefault="00942088" w:rsidP="00C471C2">
            <w:pPr>
              <w:keepNext/>
              <w:keepLines/>
              <w:spacing w:beforeLines="25" w:afterLines="25"/>
              <w:jc w:val="center"/>
              <w:rPr>
                <w:b/>
                <w:lang w:eastAsia="ko-KR"/>
              </w:rPr>
              <w:pPrChange w:id="1356" w:author="S127342" w:date="2012-02-04T02:47:00Z">
                <w:pPr>
                  <w:keepNext/>
                  <w:keepLines/>
                  <w:spacing w:beforeLines="25" w:afterLines="25"/>
                  <w:jc w:val="center"/>
                </w:pPr>
              </w:pPrChange>
            </w:pPr>
            <w:del w:id="1357" w:author="S127342" w:date="2012-02-04T02:30:00Z">
              <w:r w:rsidRPr="00210652" w:rsidDel="00971173">
                <w:rPr>
                  <w:b/>
                  <w:lang w:eastAsia="ko-KR"/>
                </w:rPr>
                <w:delText>12</w:delText>
              </w:r>
            </w:del>
          </w:p>
        </w:tc>
        <w:tc>
          <w:tcPr>
            <w:tcW w:w="416" w:type="dxa"/>
          </w:tcPr>
          <w:p w:rsidR="00942088" w:rsidRPr="00210652" w:rsidRDefault="00942088" w:rsidP="00C471C2">
            <w:pPr>
              <w:keepNext/>
              <w:keepLines/>
              <w:spacing w:beforeLines="25" w:afterLines="25"/>
              <w:jc w:val="center"/>
              <w:rPr>
                <w:b/>
                <w:lang w:eastAsia="ko-KR"/>
              </w:rPr>
              <w:pPrChange w:id="1358" w:author="S127342" w:date="2012-02-04T02:47:00Z">
                <w:pPr>
                  <w:keepNext/>
                  <w:keepLines/>
                  <w:spacing w:beforeLines="25" w:afterLines="25"/>
                  <w:jc w:val="center"/>
                </w:pPr>
              </w:pPrChange>
            </w:pPr>
            <w:del w:id="1359" w:author="S127342" w:date="2012-02-04T02:30:00Z">
              <w:r w:rsidRPr="00210652" w:rsidDel="00971173">
                <w:rPr>
                  <w:b/>
                  <w:lang w:eastAsia="ko-KR"/>
                </w:rPr>
                <w:delText>13</w:delText>
              </w:r>
            </w:del>
          </w:p>
        </w:tc>
        <w:tc>
          <w:tcPr>
            <w:tcW w:w="416" w:type="dxa"/>
          </w:tcPr>
          <w:p w:rsidR="00C471C2" w:rsidRDefault="00942088" w:rsidP="00C471C2">
            <w:pPr>
              <w:keepNext/>
              <w:keepLines/>
              <w:spacing w:beforeLines="25" w:afterLines="25"/>
              <w:jc w:val="center"/>
              <w:rPr>
                <w:b/>
                <w:lang w:eastAsia="ko-KR"/>
              </w:rPr>
              <w:pPrChange w:id="1360" w:author="S127342" w:date="2012-02-04T02:47:00Z">
                <w:pPr>
                  <w:keepNext/>
                  <w:keepLines/>
                  <w:spacing w:beforeLines="25" w:afterLines="25"/>
                  <w:jc w:val="center"/>
                </w:pPr>
              </w:pPrChange>
            </w:pPr>
            <w:del w:id="1361" w:author="S127342" w:date="2012-02-04T02:30:00Z">
              <w:r w:rsidRPr="00210652" w:rsidDel="00971173">
                <w:rPr>
                  <w:b/>
                  <w:lang w:eastAsia="ko-KR"/>
                </w:rPr>
                <w:delText>14</w:delText>
              </w:r>
            </w:del>
          </w:p>
        </w:tc>
        <w:tc>
          <w:tcPr>
            <w:tcW w:w="416" w:type="dxa"/>
          </w:tcPr>
          <w:p w:rsidR="00C471C2" w:rsidRDefault="00942088" w:rsidP="00C471C2">
            <w:pPr>
              <w:keepNext/>
              <w:keepLines/>
              <w:spacing w:beforeLines="25" w:afterLines="25"/>
              <w:jc w:val="center"/>
              <w:rPr>
                <w:b/>
                <w:lang w:eastAsia="ko-KR"/>
              </w:rPr>
              <w:pPrChange w:id="1362" w:author="S127342" w:date="2012-02-04T02:47:00Z">
                <w:pPr>
                  <w:keepNext/>
                  <w:keepLines/>
                  <w:spacing w:beforeLines="25" w:afterLines="25"/>
                  <w:jc w:val="center"/>
                </w:pPr>
              </w:pPrChange>
            </w:pPr>
            <w:del w:id="1363" w:author="S127342" w:date="2012-02-04T02:30:00Z">
              <w:r w:rsidRPr="00210652" w:rsidDel="00971173">
                <w:rPr>
                  <w:b/>
                  <w:lang w:eastAsia="ko-KR"/>
                </w:rPr>
                <w:delText>15</w:delText>
              </w:r>
            </w:del>
          </w:p>
        </w:tc>
        <w:tc>
          <w:tcPr>
            <w:tcW w:w="416" w:type="dxa"/>
          </w:tcPr>
          <w:p w:rsidR="00C471C2" w:rsidRDefault="00942088" w:rsidP="00C471C2">
            <w:pPr>
              <w:keepNext/>
              <w:keepLines/>
              <w:spacing w:beforeLines="25" w:afterLines="25"/>
              <w:jc w:val="center"/>
              <w:rPr>
                <w:b/>
                <w:lang w:eastAsia="ko-KR"/>
              </w:rPr>
              <w:pPrChange w:id="1364" w:author="S127342" w:date="2012-02-04T02:47:00Z">
                <w:pPr>
                  <w:keepNext/>
                  <w:keepLines/>
                  <w:spacing w:beforeLines="25" w:afterLines="25"/>
                  <w:jc w:val="center"/>
                </w:pPr>
              </w:pPrChange>
            </w:pPr>
            <w:del w:id="1365" w:author="S127342" w:date="2012-02-04T02:30:00Z">
              <w:r w:rsidRPr="00210652" w:rsidDel="00971173">
                <w:rPr>
                  <w:b/>
                  <w:lang w:eastAsia="ko-KR"/>
                </w:rPr>
                <w:delText>16</w:delText>
              </w:r>
            </w:del>
          </w:p>
        </w:tc>
      </w:tr>
      <w:tr w:rsidR="00942088" w:rsidRPr="00210652" w:rsidTr="00C471C2">
        <w:trPr>
          <w:jc w:val="center"/>
        </w:trPr>
        <w:tc>
          <w:tcPr>
            <w:tcW w:w="1583" w:type="dxa"/>
          </w:tcPr>
          <w:p w:rsidR="00C471C2" w:rsidRDefault="00942088" w:rsidP="00C471C2">
            <w:pPr>
              <w:keepNext/>
              <w:keepLines/>
              <w:spacing w:beforeLines="25" w:afterLines="25"/>
              <w:jc w:val="center"/>
              <w:rPr>
                <w:b/>
                <w:bCs/>
                <w:lang w:eastAsia="ko-KR"/>
              </w:rPr>
              <w:pPrChange w:id="1366" w:author="S127342" w:date="2012-02-04T02:47:00Z">
                <w:pPr>
                  <w:keepNext/>
                  <w:keepLines/>
                  <w:spacing w:beforeLines="25" w:afterLines="25"/>
                  <w:jc w:val="center"/>
                </w:pPr>
              </w:pPrChange>
            </w:pPr>
            <w:del w:id="1367" w:author="S127342" w:date="2012-02-04T02:30:00Z">
              <w:r w:rsidRPr="00210652" w:rsidDel="00971173">
                <w:rPr>
                  <w:b/>
                  <w:bCs/>
                  <w:lang w:eastAsia="ko-KR"/>
                </w:rPr>
                <w:delText>intraPredAngle</w:delText>
              </w:r>
            </w:del>
          </w:p>
        </w:tc>
        <w:tc>
          <w:tcPr>
            <w:tcW w:w="416" w:type="dxa"/>
          </w:tcPr>
          <w:p w:rsidR="00C471C2" w:rsidRDefault="00942088" w:rsidP="00C471C2">
            <w:pPr>
              <w:keepNext/>
              <w:keepLines/>
              <w:spacing w:beforeLines="25" w:afterLines="25"/>
              <w:jc w:val="center"/>
              <w:rPr>
                <w:lang w:eastAsia="ko-KR"/>
              </w:rPr>
              <w:pPrChange w:id="1368" w:author="S127342" w:date="2012-02-04T02:47:00Z">
                <w:pPr>
                  <w:keepNext/>
                  <w:keepLines/>
                  <w:spacing w:beforeLines="25" w:afterLines="25"/>
                  <w:jc w:val="center"/>
                </w:pPr>
              </w:pPrChange>
            </w:pPr>
            <w:del w:id="1369" w:author="S127342" w:date="2012-02-04T02:30:00Z">
              <w:r w:rsidRPr="00210652" w:rsidDel="00971173">
                <w:rPr>
                  <w:lang w:eastAsia="ko-KR"/>
                </w:rPr>
                <w:delText>-</w:delText>
              </w:r>
            </w:del>
          </w:p>
        </w:tc>
        <w:tc>
          <w:tcPr>
            <w:tcW w:w="483" w:type="dxa"/>
          </w:tcPr>
          <w:p w:rsidR="00C471C2" w:rsidRDefault="00942088" w:rsidP="00C471C2">
            <w:pPr>
              <w:keepNext/>
              <w:keepLines/>
              <w:spacing w:beforeLines="25" w:afterLines="25"/>
              <w:jc w:val="center"/>
              <w:rPr>
                <w:lang w:eastAsia="ko-KR"/>
              </w:rPr>
              <w:pPrChange w:id="1370" w:author="S127342" w:date="2012-02-04T02:47:00Z">
                <w:pPr>
                  <w:keepNext/>
                  <w:keepLines/>
                  <w:spacing w:beforeLines="25" w:afterLines="25"/>
                  <w:jc w:val="center"/>
                </w:pPr>
              </w:pPrChange>
            </w:pPr>
            <w:del w:id="1371" w:author="S127342" w:date="2012-02-04T02:30:00Z">
              <w:r w:rsidRPr="00210652" w:rsidDel="00971173">
                <w:rPr>
                  <w:lang w:eastAsia="ko-KR"/>
                </w:rPr>
                <w:delText>-32</w:delText>
              </w:r>
            </w:del>
          </w:p>
        </w:tc>
        <w:tc>
          <w:tcPr>
            <w:tcW w:w="483" w:type="dxa"/>
          </w:tcPr>
          <w:p w:rsidR="00C471C2" w:rsidRDefault="00942088" w:rsidP="00C471C2">
            <w:pPr>
              <w:keepNext/>
              <w:keepLines/>
              <w:spacing w:beforeLines="25" w:afterLines="25"/>
              <w:jc w:val="center"/>
              <w:rPr>
                <w:lang w:eastAsia="ko-KR"/>
              </w:rPr>
              <w:pPrChange w:id="1372" w:author="S127342" w:date="2012-02-04T02:47:00Z">
                <w:pPr>
                  <w:keepNext/>
                  <w:keepLines/>
                  <w:spacing w:beforeLines="25" w:afterLines="25"/>
                  <w:jc w:val="center"/>
                </w:pPr>
              </w:pPrChange>
            </w:pPr>
            <w:del w:id="1373" w:author="S127342" w:date="2012-02-04T02:30:00Z">
              <w:r w:rsidRPr="00210652" w:rsidDel="00971173">
                <w:rPr>
                  <w:lang w:eastAsia="ko-KR"/>
                </w:rPr>
                <w:delText>-26</w:delText>
              </w:r>
            </w:del>
          </w:p>
        </w:tc>
        <w:tc>
          <w:tcPr>
            <w:tcW w:w="483" w:type="dxa"/>
          </w:tcPr>
          <w:p w:rsidR="00942088" w:rsidRPr="00210652" w:rsidRDefault="00942088" w:rsidP="00C471C2">
            <w:pPr>
              <w:keepNext/>
              <w:keepLines/>
              <w:spacing w:beforeLines="25" w:afterLines="25"/>
              <w:jc w:val="center"/>
              <w:rPr>
                <w:lang w:eastAsia="ko-KR"/>
              </w:rPr>
              <w:pPrChange w:id="1374" w:author="S127342" w:date="2012-02-04T02:47:00Z">
                <w:pPr>
                  <w:keepNext/>
                  <w:keepLines/>
                  <w:spacing w:beforeLines="25" w:afterLines="25"/>
                  <w:jc w:val="center"/>
                </w:pPr>
              </w:pPrChange>
            </w:pPr>
            <w:del w:id="1375" w:author="S127342" w:date="2012-02-04T02:30:00Z">
              <w:r w:rsidRPr="00210652" w:rsidDel="00971173">
                <w:rPr>
                  <w:lang w:eastAsia="ko-KR"/>
                </w:rPr>
                <w:delText>-21</w:delText>
              </w:r>
            </w:del>
          </w:p>
        </w:tc>
        <w:tc>
          <w:tcPr>
            <w:tcW w:w="483" w:type="dxa"/>
          </w:tcPr>
          <w:p w:rsidR="00942088" w:rsidRPr="00210652" w:rsidRDefault="00942088" w:rsidP="00C471C2">
            <w:pPr>
              <w:keepNext/>
              <w:keepLines/>
              <w:spacing w:beforeLines="25" w:afterLines="25"/>
              <w:jc w:val="center"/>
              <w:rPr>
                <w:lang w:eastAsia="ko-KR"/>
              </w:rPr>
              <w:pPrChange w:id="1376" w:author="S127342" w:date="2012-02-04T02:47:00Z">
                <w:pPr>
                  <w:keepNext/>
                  <w:keepLines/>
                  <w:spacing w:beforeLines="25" w:afterLines="25"/>
                  <w:jc w:val="center"/>
                </w:pPr>
              </w:pPrChange>
            </w:pPr>
            <w:del w:id="1377" w:author="S127342" w:date="2012-02-04T02:30:00Z">
              <w:r w:rsidRPr="00210652" w:rsidDel="00971173">
                <w:rPr>
                  <w:lang w:eastAsia="ko-KR"/>
                </w:rPr>
                <w:delText>-17</w:delText>
              </w:r>
            </w:del>
          </w:p>
        </w:tc>
        <w:tc>
          <w:tcPr>
            <w:tcW w:w="483" w:type="dxa"/>
          </w:tcPr>
          <w:p w:rsidR="00942088" w:rsidRPr="00210652" w:rsidRDefault="00942088" w:rsidP="00C471C2">
            <w:pPr>
              <w:keepNext/>
              <w:keepLines/>
              <w:spacing w:beforeLines="25" w:afterLines="25"/>
              <w:jc w:val="center"/>
              <w:rPr>
                <w:lang w:eastAsia="ko-KR"/>
              </w:rPr>
              <w:pPrChange w:id="1378" w:author="S127342" w:date="2012-02-04T02:47:00Z">
                <w:pPr>
                  <w:keepNext/>
                  <w:keepLines/>
                  <w:spacing w:beforeLines="25" w:afterLines="25"/>
                  <w:jc w:val="center"/>
                </w:pPr>
              </w:pPrChange>
            </w:pPr>
            <w:del w:id="1379" w:author="S127342" w:date="2012-02-04T02:30:00Z">
              <w:r w:rsidRPr="00210652" w:rsidDel="00971173">
                <w:rPr>
                  <w:lang w:eastAsia="ko-KR"/>
                </w:rPr>
                <w:delText>-13</w:delText>
              </w:r>
            </w:del>
          </w:p>
        </w:tc>
        <w:tc>
          <w:tcPr>
            <w:tcW w:w="583" w:type="dxa"/>
          </w:tcPr>
          <w:p w:rsidR="00942088" w:rsidRPr="00210652" w:rsidRDefault="00942088" w:rsidP="00C471C2">
            <w:pPr>
              <w:keepNext/>
              <w:keepLines/>
              <w:spacing w:beforeLines="25" w:afterLines="25"/>
              <w:jc w:val="center"/>
              <w:rPr>
                <w:lang w:eastAsia="ko-KR"/>
              </w:rPr>
              <w:pPrChange w:id="1380" w:author="S127342" w:date="2012-02-04T02:47:00Z">
                <w:pPr>
                  <w:keepNext/>
                  <w:keepLines/>
                  <w:spacing w:beforeLines="25" w:afterLines="25"/>
                  <w:jc w:val="center"/>
                </w:pPr>
              </w:pPrChange>
            </w:pPr>
            <w:del w:id="1381" w:author="S127342" w:date="2012-02-04T02:30:00Z">
              <w:r w:rsidRPr="00210652" w:rsidDel="00971173">
                <w:rPr>
                  <w:lang w:eastAsia="ko-KR"/>
                </w:rPr>
                <w:delText>-9</w:delText>
              </w:r>
            </w:del>
          </w:p>
        </w:tc>
        <w:tc>
          <w:tcPr>
            <w:tcW w:w="416" w:type="dxa"/>
          </w:tcPr>
          <w:p w:rsidR="00942088" w:rsidRPr="00210652" w:rsidRDefault="00942088" w:rsidP="00C471C2">
            <w:pPr>
              <w:keepNext/>
              <w:keepLines/>
              <w:spacing w:beforeLines="25" w:afterLines="25"/>
              <w:jc w:val="center"/>
              <w:rPr>
                <w:lang w:eastAsia="ko-KR"/>
              </w:rPr>
              <w:pPrChange w:id="1382" w:author="S127342" w:date="2012-02-04T02:47:00Z">
                <w:pPr>
                  <w:keepNext/>
                  <w:keepLines/>
                  <w:spacing w:beforeLines="25" w:afterLines="25"/>
                  <w:jc w:val="center"/>
                </w:pPr>
              </w:pPrChange>
            </w:pPr>
            <w:del w:id="1383" w:author="S127342" w:date="2012-02-04T02:30:00Z">
              <w:r w:rsidRPr="00210652" w:rsidDel="00971173">
                <w:rPr>
                  <w:lang w:eastAsia="ko-KR"/>
                </w:rPr>
                <w:delText>-5</w:delText>
              </w:r>
            </w:del>
          </w:p>
        </w:tc>
        <w:tc>
          <w:tcPr>
            <w:tcW w:w="416" w:type="dxa"/>
          </w:tcPr>
          <w:p w:rsidR="00942088" w:rsidRPr="00210652" w:rsidRDefault="00942088" w:rsidP="00C471C2">
            <w:pPr>
              <w:keepNext/>
              <w:keepLines/>
              <w:spacing w:beforeLines="25" w:afterLines="25"/>
              <w:jc w:val="center"/>
              <w:rPr>
                <w:lang w:eastAsia="ko-KR"/>
              </w:rPr>
              <w:pPrChange w:id="1384" w:author="S127342" w:date="2012-02-04T02:47:00Z">
                <w:pPr>
                  <w:keepNext/>
                  <w:keepLines/>
                  <w:spacing w:beforeLines="25" w:afterLines="25"/>
                  <w:jc w:val="center"/>
                </w:pPr>
              </w:pPrChange>
            </w:pPr>
            <w:del w:id="1385" w:author="S127342" w:date="2012-02-04T02:30:00Z">
              <w:r w:rsidRPr="00210652" w:rsidDel="00971173">
                <w:rPr>
                  <w:lang w:eastAsia="ko-KR"/>
                </w:rPr>
                <w:delText>-2</w:delText>
              </w:r>
            </w:del>
          </w:p>
        </w:tc>
        <w:tc>
          <w:tcPr>
            <w:tcW w:w="416" w:type="dxa"/>
          </w:tcPr>
          <w:p w:rsidR="00942088" w:rsidRPr="00210652" w:rsidRDefault="00942088" w:rsidP="00C471C2">
            <w:pPr>
              <w:keepNext/>
              <w:keepLines/>
              <w:spacing w:beforeLines="25" w:afterLines="25"/>
              <w:jc w:val="center"/>
              <w:rPr>
                <w:lang w:eastAsia="ko-KR"/>
              </w:rPr>
              <w:pPrChange w:id="1386" w:author="S127342" w:date="2012-02-04T02:47:00Z">
                <w:pPr>
                  <w:keepNext/>
                  <w:keepLines/>
                  <w:spacing w:beforeLines="25" w:afterLines="25"/>
                  <w:jc w:val="center"/>
                </w:pPr>
              </w:pPrChange>
            </w:pPr>
            <w:del w:id="1387" w:author="S127342" w:date="2012-02-04T02:30:00Z">
              <w:r w:rsidRPr="00210652" w:rsidDel="00971173">
                <w:rPr>
                  <w:lang w:eastAsia="ko-KR"/>
                </w:rPr>
                <w:delText>-</w:delText>
              </w:r>
            </w:del>
          </w:p>
        </w:tc>
        <w:tc>
          <w:tcPr>
            <w:tcW w:w="416" w:type="dxa"/>
          </w:tcPr>
          <w:p w:rsidR="00942088" w:rsidRPr="00210652" w:rsidRDefault="00942088" w:rsidP="00C471C2">
            <w:pPr>
              <w:keepNext/>
              <w:keepLines/>
              <w:spacing w:beforeLines="25" w:afterLines="25"/>
              <w:jc w:val="center"/>
              <w:rPr>
                <w:lang w:eastAsia="ko-KR"/>
              </w:rPr>
              <w:pPrChange w:id="1388" w:author="S127342" w:date="2012-02-04T02:47:00Z">
                <w:pPr>
                  <w:keepNext/>
                  <w:keepLines/>
                  <w:spacing w:beforeLines="25" w:afterLines="25"/>
                  <w:jc w:val="center"/>
                </w:pPr>
              </w:pPrChange>
            </w:pPr>
            <w:del w:id="1389" w:author="S127342" w:date="2012-02-04T02:30:00Z">
              <w:r w:rsidRPr="00210652" w:rsidDel="00971173">
                <w:rPr>
                  <w:lang w:eastAsia="ko-KR"/>
                </w:rPr>
                <w:delText>2</w:delText>
              </w:r>
            </w:del>
          </w:p>
        </w:tc>
        <w:tc>
          <w:tcPr>
            <w:tcW w:w="416" w:type="dxa"/>
          </w:tcPr>
          <w:p w:rsidR="00942088" w:rsidRPr="00210652" w:rsidRDefault="00942088" w:rsidP="00C471C2">
            <w:pPr>
              <w:keepNext/>
              <w:keepLines/>
              <w:spacing w:beforeLines="25" w:afterLines="25"/>
              <w:jc w:val="center"/>
              <w:rPr>
                <w:lang w:eastAsia="ko-KR"/>
              </w:rPr>
              <w:pPrChange w:id="1390" w:author="S127342" w:date="2012-02-04T02:47:00Z">
                <w:pPr>
                  <w:keepNext/>
                  <w:keepLines/>
                  <w:spacing w:beforeLines="25" w:afterLines="25"/>
                  <w:jc w:val="center"/>
                </w:pPr>
              </w:pPrChange>
            </w:pPr>
            <w:del w:id="1391" w:author="S127342" w:date="2012-02-04T02:30:00Z">
              <w:r w:rsidRPr="00210652" w:rsidDel="00971173">
                <w:rPr>
                  <w:lang w:eastAsia="ko-KR"/>
                </w:rPr>
                <w:delText>5</w:delText>
              </w:r>
            </w:del>
          </w:p>
        </w:tc>
        <w:tc>
          <w:tcPr>
            <w:tcW w:w="416" w:type="dxa"/>
          </w:tcPr>
          <w:p w:rsidR="00942088" w:rsidRPr="00210652" w:rsidRDefault="00942088" w:rsidP="00C471C2">
            <w:pPr>
              <w:keepNext/>
              <w:keepLines/>
              <w:spacing w:beforeLines="25" w:afterLines="25"/>
              <w:jc w:val="center"/>
              <w:rPr>
                <w:lang w:eastAsia="ko-KR"/>
              </w:rPr>
              <w:pPrChange w:id="1392" w:author="S127342" w:date="2012-02-04T02:47:00Z">
                <w:pPr>
                  <w:keepNext/>
                  <w:keepLines/>
                  <w:spacing w:beforeLines="25" w:afterLines="25"/>
                  <w:jc w:val="center"/>
                </w:pPr>
              </w:pPrChange>
            </w:pPr>
            <w:del w:id="1393" w:author="S127342" w:date="2012-02-04T02:30:00Z">
              <w:r w:rsidRPr="00210652" w:rsidDel="00971173">
                <w:rPr>
                  <w:lang w:eastAsia="ko-KR"/>
                </w:rPr>
                <w:delText>9</w:delText>
              </w:r>
            </w:del>
          </w:p>
        </w:tc>
        <w:tc>
          <w:tcPr>
            <w:tcW w:w="416" w:type="dxa"/>
          </w:tcPr>
          <w:p w:rsidR="00942088" w:rsidRPr="00210652" w:rsidRDefault="00942088" w:rsidP="00C471C2">
            <w:pPr>
              <w:keepNext/>
              <w:keepLines/>
              <w:spacing w:beforeLines="25" w:afterLines="25"/>
              <w:jc w:val="center"/>
              <w:rPr>
                <w:lang w:eastAsia="ko-KR"/>
              </w:rPr>
              <w:pPrChange w:id="1394" w:author="S127342" w:date="2012-02-04T02:47:00Z">
                <w:pPr>
                  <w:keepNext/>
                  <w:keepLines/>
                  <w:spacing w:beforeLines="25" w:afterLines="25"/>
                  <w:jc w:val="center"/>
                </w:pPr>
              </w:pPrChange>
            </w:pPr>
            <w:del w:id="1395" w:author="S127342" w:date="2012-02-04T02:30:00Z">
              <w:r w:rsidRPr="00210652" w:rsidDel="00971173">
                <w:rPr>
                  <w:lang w:eastAsia="ko-KR"/>
                </w:rPr>
                <w:delText>13</w:delText>
              </w:r>
            </w:del>
          </w:p>
        </w:tc>
        <w:tc>
          <w:tcPr>
            <w:tcW w:w="416" w:type="dxa"/>
          </w:tcPr>
          <w:p w:rsidR="00942088" w:rsidRPr="00210652" w:rsidRDefault="00942088" w:rsidP="00C471C2">
            <w:pPr>
              <w:keepNext/>
              <w:keepLines/>
              <w:spacing w:beforeLines="25" w:afterLines="25"/>
              <w:jc w:val="center"/>
              <w:rPr>
                <w:lang w:eastAsia="ko-KR"/>
              </w:rPr>
              <w:pPrChange w:id="1396" w:author="S127342" w:date="2012-02-04T02:47:00Z">
                <w:pPr>
                  <w:keepNext/>
                  <w:keepLines/>
                  <w:spacing w:beforeLines="25" w:afterLines="25"/>
                  <w:jc w:val="center"/>
                </w:pPr>
              </w:pPrChange>
            </w:pPr>
            <w:del w:id="1397" w:author="S127342" w:date="2012-02-04T02:30:00Z">
              <w:r w:rsidRPr="00210652" w:rsidDel="00971173">
                <w:rPr>
                  <w:lang w:eastAsia="ko-KR"/>
                </w:rPr>
                <w:delText>17</w:delText>
              </w:r>
            </w:del>
          </w:p>
        </w:tc>
        <w:tc>
          <w:tcPr>
            <w:tcW w:w="416" w:type="dxa"/>
          </w:tcPr>
          <w:p w:rsidR="00942088" w:rsidRPr="00210652" w:rsidRDefault="00942088" w:rsidP="00C471C2">
            <w:pPr>
              <w:keepNext/>
              <w:keepLines/>
              <w:spacing w:beforeLines="25" w:afterLines="25"/>
              <w:jc w:val="center"/>
              <w:rPr>
                <w:lang w:eastAsia="ko-KR"/>
              </w:rPr>
              <w:pPrChange w:id="1398" w:author="S127342" w:date="2012-02-04T02:47:00Z">
                <w:pPr>
                  <w:keepNext/>
                  <w:keepLines/>
                  <w:spacing w:beforeLines="25" w:afterLines="25"/>
                  <w:jc w:val="center"/>
                </w:pPr>
              </w:pPrChange>
            </w:pPr>
            <w:del w:id="1399" w:author="S127342" w:date="2012-02-04T02:30:00Z">
              <w:r w:rsidRPr="00210652" w:rsidDel="00971173">
                <w:rPr>
                  <w:lang w:eastAsia="ko-KR"/>
                </w:rPr>
                <w:delText>21</w:delText>
              </w:r>
            </w:del>
          </w:p>
        </w:tc>
        <w:tc>
          <w:tcPr>
            <w:tcW w:w="416" w:type="dxa"/>
          </w:tcPr>
          <w:p w:rsidR="00C471C2" w:rsidRDefault="00942088" w:rsidP="00C471C2">
            <w:pPr>
              <w:keepNext/>
              <w:keepLines/>
              <w:spacing w:beforeLines="25" w:afterLines="25"/>
              <w:jc w:val="center"/>
              <w:rPr>
                <w:lang w:eastAsia="ko-KR"/>
              </w:rPr>
              <w:pPrChange w:id="1400" w:author="S127342" w:date="2012-02-04T02:47:00Z">
                <w:pPr>
                  <w:keepNext/>
                  <w:keepLines/>
                  <w:spacing w:beforeLines="25" w:afterLines="25"/>
                  <w:jc w:val="center"/>
                </w:pPr>
              </w:pPrChange>
            </w:pPr>
            <w:del w:id="1401" w:author="S127342" w:date="2012-02-04T02:30:00Z">
              <w:r w:rsidRPr="00210652" w:rsidDel="00971173">
                <w:rPr>
                  <w:lang w:eastAsia="ko-KR"/>
                </w:rPr>
                <w:delText>26</w:delText>
              </w:r>
            </w:del>
          </w:p>
        </w:tc>
      </w:tr>
      <w:tr w:rsidR="00942088" w:rsidRPr="00210652" w:rsidTr="00C471C2">
        <w:trPr>
          <w:jc w:val="center"/>
        </w:trPr>
        <w:tc>
          <w:tcPr>
            <w:tcW w:w="1583" w:type="dxa"/>
          </w:tcPr>
          <w:p w:rsidR="00C471C2" w:rsidRDefault="00942088" w:rsidP="00C471C2">
            <w:pPr>
              <w:keepNext/>
              <w:keepLines/>
              <w:spacing w:beforeLines="25" w:afterLines="25"/>
              <w:jc w:val="center"/>
              <w:rPr>
                <w:rFonts w:ascii="Times" w:hAnsi="Times" w:cs="Times"/>
                <w:lang w:eastAsia="ko-KR"/>
              </w:rPr>
              <w:pPrChange w:id="1402" w:author="S127342" w:date="2012-02-04T02:47:00Z">
                <w:pPr>
                  <w:keepNext/>
                  <w:keepLines/>
                  <w:spacing w:beforeLines="25" w:afterLines="25"/>
                  <w:jc w:val="center"/>
                </w:pPr>
              </w:pPrChange>
            </w:pPr>
            <w:del w:id="1403" w:author="S127342" w:date="2012-02-04T02:30:00Z">
              <w:r w:rsidRPr="00210652" w:rsidDel="00971173">
                <w:rPr>
                  <w:b/>
                  <w:bCs/>
                  <w:lang w:eastAsia="ko-KR"/>
                </w:rPr>
                <w:delText>intraPredOrder</w:delText>
              </w:r>
            </w:del>
          </w:p>
        </w:tc>
        <w:tc>
          <w:tcPr>
            <w:tcW w:w="416" w:type="dxa"/>
          </w:tcPr>
          <w:p w:rsidR="00C471C2" w:rsidRDefault="00942088" w:rsidP="00C471C2">
            <w:pPr>
              <w:keepNext/>
              <w:keepLines/>
              <w:tabs>
                <w:tab w:val="center" w:pos="100"/>
              </w:tabs>
              <w:spacing w:beforeLines="25" w:afterLines="25"/>
              <w:rPr>
                <w:b/>
                <w:lang w:eastAsia="ko-KR"/>
              </w:rPr>
              <w:pPrChange w:id="1404" w:author="S127342" w:date="2012-02-04T02:47:00Z">
                <w:pPr>
                  <w:keepNext/>
                  <w:keepLines/>
                  <w:tabs>
                    <w:tab w:val="center" w:pos="100"/>
                  </w:tabs>
                  <w:spacing w:beforeLines="25" w:afterLines="25"/>
                </w:pPr>
              </w:pPrChange>
            </w:pPr>
            <w:del w:id="1405" w:author="S127342" w:date="2012-02-04T02:30:00Z">
              <w:r w:rsidRPr="00210652" w:rsidDel="00971173">
                <w:rPr>
                  <w:b/>
                  <w:lang w:eastAsia="ko-KR"/>
                </w:rPr>
                <w:delText>17</w:delText>
              </w:r>
            </w:del>
          </w:p>
        </w:tc>
        <w:tc>
          <w:tcPr>
            <w:tcW w:w="483" w:type="dxa"/>
          </w:tcPr>
          <w:p w:rsidR="00C471C2" w:rsidRDefault="00942088" w:rsidP="00C471C2">
            <w:pPr>
              <w:keepNext/>
              <w:keepLines/>
              <w:spacing w:beforeLines="25" w:afterLines="25"/>
              <w:jc w:val="center"/>
              <w:rPr>
                <w:b/>
                <w:lang w:eastAsia="ko-KR"/>
              </w:rPr>
              <w:pPrChange w:id="1406" w:author="S127342" w:date="2012-02-04T02:47:00Z">
                <w:pPr>
                  <w:keepNext/>
                  <w:keepLines/>
                  <w:spacing w:beforeLines="25" w:afterLines="25"/>
                  <w:jc w:val="center"/>
                </w:pPr>
              </w:pPrChange>
            </w:pPr>
            <w:del w:id="1407" w:author="S127342" w:date="2012-02-04T02:30:00Z">
              <w:r w:rsidRPr="00210652" w:rsidDel="00971173">
                <w:rPr>
                  <w:b/>
                  <w:lang w:eastAsia="ko-KR"/>
                </w:rPr>
                <w:delText>18</w:delText>
              </w:r>
            </w:del>
          </w:p>
        </w:tc>
        <w:tc>
          <w:tcPr>
            <w:tcW w:w="483" w:type="dxa"/>
          </w:tcPr>
          <w:p w:rsidR="00C471C2" w:rsidRDefault="00942088" w:rsidP="00C471C2">
            <w:pPr>
              <w:keepNext/>
              <w:keepLines/>
              <w:spacing w:beforeLines="25" w:afterLines="25"/>
              <w:jc w:val="center"/>
              <w:rPr>
                <w:b/>
                <w:lang w:eastAsia="ko-KR"/>
              </w:rPr>
              <w:pPrChange w:id="1408" w:author="S127342" w:date="2012-02-04T02:47:00Z">
                <w:pPr>
                  <w:keepNext/>
                  <w:keepLines/>
                  <w:spacing w:beforeLines="25" w:afterLines="25"/>
                  <w:jc w:val="center"/>
                </w:pPr>
              </w:pPrChange>
            </w:pPr>
            <w:del w:id="1409" w:author="S127342" w:date="2012-02-04T02:30:00Z">
              <w:r w:rsidRPr="00210652" w:rsidDel="00971173">
                <w:rPr>
                  <w:b/>
                  <w:lang w:eastAsia="ko-KR"/>
                </w:rPr>
                <w:delText>19</w:delText>
              </w:r>
            </w:del>
          </w:p>
        </w:tc>
        <w:tc>
          <w:tcPr>
            <w:tcW w:w="483" w:type="dxa"/>
          </w:tcPr>
          <w:p w:rsidR="00C471C2" w:rsidRDefault="00942088" w:rsidP="00C471C2">
            <w:pPr>
              <w:keepNext/>
              <w:keepLines/>
              <w:spacing w:beforeLines="25" w:afterLines="25"/>
              <w:jc w:val="center"/>
              <w:rPr>
                <w:b/>
                <w:lang w:eastAsia="ko-KR"/>
              </w:rPr>
              <w:pPrChange w:id="1410" w:author="S127342" w:date="2012-02-04T02:47:00Z">
                <w:pPr>
                  <w:keepNext/>
                  <w:keepLines/>
                  <w:spacing w:beforeLines="25" w:afterLines="25"/>
                  <w:jc w:val="center"/>
                </w:pPr>
              </w:pPrChange>
            </w:pPr>
            <w:del w:id="1411" w:author="S127342" w:date="2012-02-04T02:30:00Z">
              <w:r w:rsidRPr="00210652" w:rsidDel="00971173">
                <w:rPr>
                  <w:b/>
                  <w:lang w:eastAsia="ko-KR"/>
                </w:rPr>
                <w:delText>20</w:delText>
              </w:r>
            </w:del>
          </w:p>
        </w:tc>
        <w:tc>
          <w:tcPr>
            <w:tcW w:w="483" w:type="dxa"/>
          </w:tcPr>
          <w:p w:rsidR="00C471C2" w:rsidRDefault="00942088" w:rsidP="00C471C2">
            <w:pPr>
              <w:keepNext/>
              <w:keepLines/>
              <w:spacing w:beforeLines="25" w:afterLines="25"/>
              <w:jc w:val="center"/>
              <w:rPr>
                <w:b/>
                <w:lang w:eastAsia="ko-KR"/>
              </w:rPr>
              <w:pPrChange w:id="1412" w:author="S127342" w:date="2012-02-04T02:47:00Z">
                <w:pPr>
                  <w:keepNext/>
                  <w:keepLines/>
                  <w:spacing w:beforeLines="25" w:afterLines="25"/>
                  <w:jc w:val="center"/>
                </w:pPr>
              </w:pPrChange>
            </w:pPr>
            <w:del w:id="1413" w:author="S127342" w:date="2012-02-04T02:30:00Z">
              <w:r w:rsidRPr="00210652" w:rsidDel="00971173">
                <w:rPr>
                  <w:b/>
                  <w:lang w:eastAsia="ko-KR"/>
                </w:rPr>
                <w:delText>21</w:delText>
              </w:r>
            </w:del>
          </w:p>
        </w:tc>
        <w:tc>
          <w:tcPr>
            <w:tcW w:w="483" w:type="dxa"/>
          </w:tcPr>
          <w:p w:rsidR="00C471C2" w:rsidRDefault="00942088" w:rsidP="00C471C2">
            <w:pPr>
              <w:keepNext/>
              <w:keepLines/>
              <w:spacing w:beforeLines="25" w:afterLines="25"/>
              <w:jc w:val="center"/>
              <w:rPr>
                <w:b/>
                <w:lang w:eastAsia="ko-KR"/>
              </w:rPr>
              <w:pPrChange w:id="1414" w:author="S127342" w:date="2012-02-04T02:47:00Z">
                <w:pPr>
                  <w:keepNext/>
                  <w:keepLines/>
                  <w:spacing w:beforeLines="25" w:afterLines="25"/>
                  <w:jc w:val="center"/>
                </w:pPr>
              </w:pPrChange>
            </w:pPr>
            <w:del w:id="1415" w:author="S127342" w:date="2012-02-04T02:30:00Z">
              <w:r w:rsidRPr="00210652" w:rsidDel="00971173">
                <w:rPr>
                  <w:b/>
                  <w:lang w:eastAsia="ko-KR"/>
                </w:rPr>
                <w:delText>22</w:delText>
              </w:r>
            </w:del>
          </w:p>
        </w:tc>
        <w:tc>
          <w:tcPr>
            <w:tcW w:w="583" w:type="dxa"/>
          </w:tcPr>
          <w:p w:rsidR="00C471C2" w:rsidRDefault="00942088" w:rsidP="00C471C2">
            <w:pPr>
              <w:keepNext/>
              <w:keepLines/>
              <w:spacing w:beforeLines="25" w:afterLines="25"/>
              <w:jc w:val="center"/>
              <w:rPr>
                <w:b/>
                <w:lang w:eastAsia="ko-KR"/>
              </w:rPr>
              <w:pPrChange w:id="1416" w:author="S127342" w:date="2012-02-04T02:47:00Z">
                <w:pPr>
                  <w:keepNext/>
                  <w:keepLines/>
                  <w:spacing w:beforeLines="25" w:afterLines="25"/>
                  <w:jc w:val="center"/>
                </w:pPr>
              </w:pPrChange>
            </w:pPr>
            <w:del w:id="1417" w:author="S127342" w:date="2012-02-04T02:30:00Z">
              <w:r w:rsidRPr="00210652" w:rsidDel="00971173">
                <w:rPr>
                  <w:b/>
                  <w:lang w:eastAsia="ko-KR"/>
                </w:rPr>
                <w:delText>23</w:delText>
              </w:r>
            </w:del>
          </w:p>
        </w:tc>
        <w:tc>
          <w:tcPr>
            <w:tcW w:w="416" w:type="dxa"/>
          </w:tcPr>
          <w:p w:rsidR="00942088" w:rsidRPr="00210652" w:rsidRDefault="00942088" w:rsidP="00C471C2">
            <w:pPr>
              <w:keepNext/>
              <w:keepLines/>
              <w:spacing w:beforeLines="25" w:afterLines="25"/>
              <w:jc w:val="center"/>
              <w:rPr>
                <w:b/>
                <w:lang w:eastAsia="ko-KR"/>
              </w:rPr>
              <w:pPrChange w:id="1418" w:author="S127342" w:date="2012-02-04T02:47:00Z">
                <w:pPr>
                  <w:keepNext/>
                  <w:keepLines/>
                  <w:spacing w:beforeLines="25" w:afterLines="25"/>
                  <w:jc w:val="center"/>
                </w:pPr>
              </w:pPrChange>
            </w:pPr>
            <w:del w:id="1419" w:author="S127342" w:date="2012-02-04T02:30:00Z">
              <w:r w:rsidRPr="00210652" w:rsidDel="00971173">
                <w:rPr>
                  <w:b/>
                  <w:lang w:eastAsia="ko-KR"/>
                </w:rPr>
                <w:delText>24</w:delText>
              </w:r>
            </w:del>
          </w:p>
        </w:tc>
        <w:tc>
          <w:tcPr>
            <w:tcW w:w="416" w:type="dxa"/>
          </w:tcPr>
          <w:p w:rsidR="00C471C2" w:rsidRDefault="00942088" w:rsidP="00C471C2">
            <w:pPr>
              <w:keepNext/>
              <w:keepLines/>
              <w:spacing w:beforeLines="25" w:afterLines="25"/>
              <w:jc w:val="center"/>
              <w:rPr>
                <w:b/>
                <w:lang w:eastAsia="ko-KR"/>
              </w:rPr>
              <w:pPrChange w:id="1420" w:author="S127342" w:date="2012-02-04T02:47:00Z">
                <w:pPr>
                  <w:keepNext/>
                  <w:keepLines/>
                  <w:spacing w:beforeLines="25" w:afterLines="25"/>
                  <w:jc w:val="center"/>
                </w:pPr>
              </w:pPrChange>
            </w:pPr>
            <w:del w:id="1421" w:author="S127342" w:date="2012-02-04T02:30:00Z">
              <w:r w:rsidRPr="00210652" w:rsidDel="00971173">
                <w:rPr>
                  <w:b/>
                  <w:lang w:eastAsia="ko-KR"/>
                </w:rPr>
                <w:delText>25</w:delText>
              </w:r>
            </w:del>
          </w:p>
        </w:tc>
        <w:tc>
          <w:tcPr>
            <w:tcW w:w="416" w:type="dxa"/>
          </w:tcPr>
          <w:p w:rsidR="00C471C2" w:rsidRDefault="00942088" w:rsidP="00C471C2">
            <w:pPr>
              <w:keepNext/>
              <w:keepLines/>
              <w:spacing w:beforeLines="25" w:afterLines="25"/>
              <w:jc w:val="center"/>
              <w:rPr>
                <w:b/>
                <w:lang w:eastAsia="ko-KR"/>
              </w:rPr>
              <w:pPrChange w:id="1422" w:author="S127342" w:date="2012-02-04T02:47:00Z">
                <w:pPr>
                  <w:keepNext/>
                  <w:keepLines/>
                  <w:spacing w:beforeLines="25" w:afterLines="25"/>
                  <w:jc w:val="center"/>
                </w:pPr>
              </w:pPrChange>
            </w:pPr>
            <w:del w:id="1423" w:author="S127342" w:date="2012-02-04T02:30:00Z">
              <w:r w:rsidRPr="00210652" w:rsidDel="00971173">
                <w:rPr>
                  <w:b/>
                  <w:lang w:eastAsia="ko-KR"/>
                </w:rPr>
                <w:delText>26</w:delText>
              </w:r>
            </w:del>
          </w:p>
        </w:tc>
        <w:tc>
          <w:tcPr>
            <w:tcW w:w="416" w:type="dxa"/>
          </w:tcPr>
          <w:p w:rsidR="00C471C2" w:rsidRDefault="00942088" w:rsidP="00C471C2">
            <w:pPr>
              <w:keepNext/>
              <w:keepLines/>
              <w:spacing w:beforeLines="25" w:afterLines="25"/>
              <w:jc w:val="center"/>
              <w:rPr>
                <w:b/>
                <w:lang w:eastAsia="ko-KR"/>
              </w:rPr>
              <w:pPrChange w:id="1424" w:author="S127342" w:date="2012-02-04T02:47:00Z">
                <w:pPr>
                  <w:keepNext/>
                  <w:keepLines/>
                  <w:spacing w:beforeLines="25" w:afterLines="25"/>
                  <w:jc w:val="center"/>
                </w:pPr>
              </w:pPrChange>
            </w:pPr>
            <w:del w:id="1425" w:author="S127342" w:date="2012-02-04T02:30:00Z">
              <w:r w:rsidRPr="00210652" w:rsidDel="00971173">
                <w:rPr>
                  <w:b/>
                  <w:lang w:eastAsia="ko-KR"/>
                </w:rPr>
                <w:delText>27</w:delText>
              </w:r>
            </w:del>
          </w:p>
        </w:tc>
        <w:tc>
          <w:tcPr>
            <w:tcW w:w="416" w:type="dxa"/>
          </w:tcPr>
          <w:p w:rsidR="00942088" w:rsidRPr="00210652" w:rsidRDefault="00942088" w:rsidP="00C471C2">
            <w:pPr>
              <w:keepNext/>
              <w:keepLines/>
              <w:spacing w:beforeLines="25" w:afterLines="25"/>
              <w:jc w:val="center"/>
              <w:rPr>
                <w:b/>
                <w:lang w:eastAsia="ko-KR"/>
              </w:rPr>
              <w:pPrChange w:id="1426" w:author="S127342" w:date="2012-02-04T02:47:00Z">
                <w:pPr>
                  <w:keepNext/>
                  <w:keepLines/>
                  <w:spacing w:beforeLines="25" w:afterLines="25"/>
                  <w:jc w:val="center"/>
                </w:pPr>
              </w:pPrChange>
            </w:pPr>
            <w:del w:id="1427" w:author="S127342" w:date="2012-02-04T02:30:00Z">
              <w:r w:rsidRPr="00210652" w:rsidDel="00971173">
                <w:rPr>
                  <w:b/>
                  <w:lang w:eastAsia="ko-KR"/>
                </w:rPr>
                <w:delText>28</w:delText>
              </w:r>
            </w:del>
          </w:p>
        </w:tc>
        <w:tc>
          <w:tcPr>
            <w:tcW w:w="416" w:type="dxa"/>
          </w:tcPr>
          <w:p w:rsidR="00942088" w:rsidRPr="00210652" w:rsidRDefault="00942088" w:rsidP="00C471C2">
            <w:pPr>
              <w:keepNext/>
              <w:keepLines/>
              <w:spacing w:beforeLines="25" w:afterLines="25"/>
              <w:jc w:val="center"/>
              <w:rPr>
                <w:b/>
                <w:lang w:eastAsia="ko-KR"/>
              </w:rPr>
              <w:pPrChange w:id="1428" w:author="S127342" w:date="2012-02-04T02:47:00Z">
                <w:pPr>
                  <w:keepNext/>
                  <w:keepLines/>
                  <w:spacing w:beforeLines="25" w:afterLines="25"/>
                  <w:jc w:val="center"/>
                </w:pPr>
              </w:pPrChange>
            </w:pPr>
            <w:del w:id="1429" w:author="S127342" w:date="2012-02-04T02:30:00Z">
              <w:r w:rsidRPr="00210652" w:rsidDel="00971173">
                <w:rPr>
                  <w:b/>
                  <w:lang w:eastAsia="ko-KR"/>
                </w:rPr>
                <w:delText>29</w:delText>
              </w:r>
            </w:del>
          </w:p>
        </w:tc>
        <w:tc>
          <w:tcPr>
            <w:tcW w:w="416" w:type="dxa"/>
          </w:tcPr>
          <w:p w:rsidR="00942088" w:rsidRPr="00210652" w:rsidRDefault="00942088" w:rsidP="00C471C2">
            <w:pPr>
              <w:keepNext/>
              <w:keepLines/>
              <w:spacing w:beforeLines="25" w:afterLines="25"/>
              <w:jc w:val="center"/>
              <w:rPr>
                <w:b/>
                <w:lang w:eastAsia="ko-KR"/>
              </w:rPr>
              <w:pPrChange w:id="1430" w:author="S127342" w:date="2012-02-04T02:47:00Z">
                <w:pPr>
                  <w:keepNext/>
                  <w:keepLines/>
                  <w:spacing w:beforeLines="25" w:afterLines="25"/>
                  <w:jc w:val="center"/>
                </w:pPr>
              </w:pPrChange>
            </w:pPr>
            <w:del w:id="1431" w:author="S127342" w:date="2012-02-04T02:30:00Z">
              <w:r w:rsidRPr="00210652" w:rsidDel="00971173">
                <w:rPr>
                  <w:b/>
                  <w:lang w:eastAsia="ko-KR"/>
                </w:rPr>
                <w:delText>30</w:delText>
              </w:r>
            </w:del>
          </w:p>
        </w:tc>
        <w:tc>
          <w:tcPr>
            <w:tcW w:w="416" w:type="dxa"/>
          </w:tcPr>
          <w:p w:rsidR="00942088" w:rsidRPr="00210652" w:rsidRDefault="00942088" w:rsidP="00C471C2">
            <w:pPr>
              <w:keepNext/>
              <w:keepLines/>
              <w:spacing w:beforeLines="25" w:afterLines="25"/>
              <w:jc w:val="center"/>
              <w:rPr>
                <w:b/>
                <w:lang w:eastAsia="ko-KR"/>
              </w:rPr>
              <w:pPrChange w:id="1432" w:author="S127342" w:date="2012-02-04T02:47:00Z">
                <w:pPr>
                  <w:keepNext/>
                  <w:keepLines/>
                  <w:spacing w:beforeLines="25" w:afterLines="25"/>
                  <w:jc w:val="center"/>
                </w:pPr>
              </w:pPrChange>
            </w:pPr>
            <w:del w:id="1433" w:author="S127342" w:date="2012-02-04T02:30:00Z">
              <w:r w:rsidRPr="00210652" w:rsidDel="00971173">
                <w:rPr>
                  <w:b/>
                  <w:lang w:eastAsia="ko-KR"/>
                </w:rPr>
                <w:delText>31</w:delText>
              </w:r>
            </w:del>
          </w:p>
        </w:tc>
        <w:tc>
          <w:tcPr>
            <w:tcW w:w="416" w:type="dxa"/>
          </w:tcPr>
          <w:p w:rsidR="00942088" w:rsidRPr="00210652" w:rsidRDefault="00942088" w:rsidP="00C471C2">
            <w:pPr>
              <w:keepNext/>
              <w:keepLines/>
              <w:spacing w:beforeLines="25" w:afterLines="25"/>
              <w:jc w:val="center"/>
              <w:rPr>
                <w:b/>
                <w:lang w:eastAsia="ko-KR"/>
              </w:rPr>
              <w:pPrChange w:id="1434" w:author="S127342" w:date="2012-02-04T02:47:00Z">
                <w:pPr>
                  <w:keepNext/>
                  <w:keepLines/>
                  <w:spacing w:beforeLines="25" w:afterLines="25"/>
                  <w:jc w:val="center"/>
                </w:pPr>
              </w:pPrChange>
            </w:pPr>
            <w:del w:id="1435" w:author="S127342" w:date="2012-02-04T02:30:00Z">
              <w:r w:rsidRPr="00210652" w:rsidDel="00971173">
                <w:rPr>
                  <w:b/>
                  <w:lang w:eastAsia="ko-KR"/>
                </w:rPr>
                <w:delText>32</w:delText>
              </w:r>
            </w:del>
          </w:p>
        </w:tc>
        <w:tc>
          <w:tcPr>
            <w:tcW w:w="416" w:type="dxa"/>
          </w:tcPr>
          <w:p w:rsidR="00942088" w:rsidRPr="00210652" w:rsidRDefault="00942088" w:rsidP="00C471C2">
            <w:pPr>
              <w:keepNext/>
              <w:keepLines/>
              <w:spacing w:beforeLines="25" w:afterLines="25"/>
              <w:jc w:val="center"/>
              <w:rPr>
                <w:b/>
                <w:lang w:eastAsia="ko-KR"/>
              </w:rPr>
              <w:pPrChange w:id="1436" w:author="S127342" w:date="2012-02-04T02:47:00Z">
                <w:pPr>
                  <w:keepNext/>
                  <w:keepLines/>
                  <w:spacing w:beforeLines="25" w:afterLines="25"/>
                  <w:jc w:val="center"/>
                </w:pPr>
              </w:pPrChange>
            </w:pPr>
            <w:del w:id="1437" w:author="S127342" w:date="2012-02-04T02:30:00Z">
              <w:r w:rsidRPr="00210652" w:rsidDel="00971173">
                <w:rPr>
                  <w:b/>
                  <w:lang w:eastAsia="ko-KR"/>
                </w:rPr>
                <w:delText>33</w:delText>
              </w:r>
            </w:del>
          </w:p>
        </w:tc>
      </w:tr>
      <w:tr w:rsidR="00942088" w:rsidRPr="00210652" w:rsidTr="00C471C2">
        <w:trPr>
          <w:jc w:val="center"/>
        </w:trPr>
        <w:tc>
          <w:tcPr>
            <w:tcW w:w="1583" w:type="dxa"/>
          </w:tcPr>
          <w:p w:rsidR="00942088" w:rsidRPr="00210652" w:rsidRDefault="00942088" w:rsidP="00C471C2">
            <w:pPr>
              <w:keepNext/>
              <w:keepLines/>
              <w:spacing w:beforeLines="25" w:afterLines="25"/>
              <w:jc w:val="center"/>
              <w:rPr>
                <w:b/>
                <w:bCs/>
                <w:lang w:eastAsia="ko-KR"/>
              </w:rPr>
              <w:pPrChange w:id="1438" w:author="S127342" w:date="2012-02-04T02:47:00Z">
                <w:pPr>
                  <w:keepNext/>
                  <w:keepLines/>
                  <w:spacing w:beforeLines="25" w:afterLines="25"/>
                  <w:jc w:val="center"/>
                </w:pPr>
              </w:pPrChange>
            </w:pPr>
            <w:del w:id="1439" w:author="S127342" w:date="2012-02-04T02:30:00Z">
              <w:r w:rsidRPr="00210652" w:rsidDel="00971173">
                <w:rPr>
                  <w:b/>
                  <w:bCs/>
                  <w:lang w:eastAsia="ko-KR"/>
                </w:rPr>
                <w:delText>intraPredAngle</w:delText>
              </w:r>
            </w:del>
          </w:p>
        </w:tc>
        <w:tc>
          <w:tcPr>
            <w:tcW w:w="416" w:type="dxa"/>
          </w:tcPr>
          <w:p w:rsidR="00942088" w:rsidRPr="00210652" w:rsidRDefault="00942088" w:rsidP="00C471C2">
            <w:pPr>
              <w:keepNext/>
              <w:keepLines/>
              <w:spacing w:beforeLines="25" w:afterLines="25"/>
              <w:jc w:val="center"/>
              <w:rPr>
                <w:lang w:eastAsia="ko-KR"/>
              </w:rPr>
              <w:pPrChange w:id="1440" w:author="S127342" w:date="2012-02-04T02:47:00Z">
                <w:pPr>
                  <w:keepNext/>
                  <w:keepLines/>
                  <w:spacing w:beforeLines="25" w:afterLines="25"/>
                  <w:jc w:val="center"/>
                </w:pPr>
              </w:pPrChange>
            </w:pPr>
            <w:del w:id="1441" w:author="S127342" w:date="2012-02-04T02:30:00Z">
              <w:r w:rsidRPr="00210652" w:rsidDel="00971173">
                <w:rPr>
                  <w:lang w:eastAsia="ko-KR"/>
                </w:rPr>
                <w:delText>32</w:delText>
              </w:r>
            </w:del>
          </w:p>
        </w:tc>
        <w:tc>
          <w:tcPr>
            <w:tcW w:w="483" w:type="dxa"/>
          </w:tcPr>
          <w:p w:rsidR="00942088" w:rsidRPr="00210652" w:rsidRDefault="00942088" w:rsidP="00C471C2">
            <w:pPr>
              <w:keepNext/>
              <w:keepLines/>
              <w:spacing w:beforeLines="25" w:afterLines="25"/>
              <w:jc w:val="center"/>
              <w:rPr>
                <w:lang w:eastAsia="ko-KR"/>
              </w:rPr>
              <w:pPrChange w:id="1442" w:author="S127342" w:date="2012-02-04T02:47:00Z">
                <w:pPr>
                  <w:keepNext/>
                  <w:keepLines/>
                  <w:spacing w:beforeLines="25" w:afterLines="25"/>
                  <w:jc w:val="center"/>
                </w:pPr>
              </w:pPrChange>
            </w:pPr>
            <w:del w:id="1443" w:author="S127342" w:date="2012-02-04T02:30:00Z">
              <w:r w:rsidRPr="00210652" w:rsidDel="00971173">
                <w:rPr>
                  <w:lang w:eastAsia="ko-KR"/>
                </w:rPr>
                <w:delText>-26</w:delText>
              </w:r>
            </w:del>
          </w:p>
        </w:tc>
        <w:tc>
          <w:tcPr>
            <w:tcW w:w="483" w:type="dxa"/>
          </w:tcPr>
          <w:p w:rsidR="00942088" w:rsidRPr="00210652" w:rsidRDefault="00942088" w:rsidP="00C471C2">
            <w:pPr>
              <w:keepNext/>
              <w:keepLines/>
              <w:spacing w:beforeLines="25" w:afterLines="25"/>
              <w:jc w:val="center"/>
              <w:rPr>
                <w:lang w:eastAsia="ko-KR"/>
              </w:rPr>
              <w:pPrChange w:id="1444" w:author="S127342" w:date="2012-02-04T02:47:00Z">
                <w:pPr>
                  <w:keepNext/>
                  <w:keepLines/>
                  <w:spacing w:beforeLines="25" w:afterLines="25"/>
                  <w:jc w:val="center"/>
                </w:pPr>
              </w:pPrChange>
            </w:pPr>
            <w:del w:id="1445" w:author="S127342" w:date="2012-02-04T02:30:00Z">
              <w:r w:rsidRPr="00210652" w:rsidDel="00971173">
                <w:rPr>
                  <w:lang w:eastAsia="ko-KR"/>
                </w:rPr>
                <w:delText>-21</w:delText>
              </w:r>
            </w:del>
          </w:p>
        </w:tc>
        <w:tc>
          <w:tcPr>
            <w:tcW w:w="483" w:type="dxa"/>
          </w:tcPr>
          <w:p w:rsidR="00942088" w:rsidRPr="00210652" w:rsidRDefault="00942088" w:rsidP="00C471C2">
            <w:pPr>
              <w:keepNext/>
              <w:keepLines/>
              <w:spacing w:beforeLines="25" w:afterLines="25"/>
              <w:jc w:val="center"/>
              <w:rPr>
                <w:lang w:eastAsia="ko-KR"/>
              </w:rPr>
              <w:pPrChange w:id="1446" w:author="S127342" w:date="2012-02-04T02:47:00Z">
                <w:pPr>
                  <w:keepNext/>
                  <w:keepLines/>
                  <w:spacing w:beforeLines="25" w:afterLines="25"/>
                  <w:jc w:val="center"/>
                </w:pPr>
              </w:pPrChange>
            </w:pPr>
            <w:del w:id="1447" w:author="S127342" w:date="2012-02-04T02:30:00Z">
              <w:r w:rsidRPr="00210652" w:rsidDel="00971173">
                <w:rPr>
                  <w:lang w:eastAsia="ko-KR"/>
                </w:rPr>
                <w:delText>-17</w:delText>
              </w:r>
            </w:del>
          </w:p>
        </w:tc>
        <w:tc>
          <w:tcPr>
            <w:tcW w:w="483" w:type="dxa"/>
          </w:tcPr>
          <w:p w:rsidR="00942088" w:rsidRPr="00210652" w:rsidRDefault="00942088" w:rsidP="00C471C2">
            <w:pPr>
              <w:keepNext/>
              <w:keepLines/>
              <w:spacing w:beforeLines="25" w:afterLines="25"/>
              <w:jc w:val="center"/>
              <w:rPr>
                <w:lang w:eastAsia="ko-KR"/>
              </w:rPr>
              <w:pPrChange w:id="1448" w:author="S127342" w:date="2012-02-04T02:47:00Z">
                <w:pPr>
                  <w:keepNext/>
                  <w:keepLines/>
                  <w:spacing w:beforeLines="25" w:afterLines="25"/>
                  <w:jc w:val="center"/>
                </w:pPr>
              </w:pPrChange>
            </w:pPr>
            <w:del w:id="1449" w:author="S127342" w:date="2012-02-04T02:30:00Z">
              <w:r w:rsidRPr="00210652" w:rsidDel="00971173">
                <w:rPr>
                  <w:lang w:eastAsia="ko-KR"/>
                </w:rPr>
                <w:delText>-13</w:delText>
              </w:r>
            </w:del>
          </w:p>
        </w:tc>
        <w:tc>
          <w:tcPr>
            <w:tcW w:w="483" w:type="dxa"/>
          </w:tcPr>
          <w:p w:rsidR="00942088" w:rsidRPr="00210652" w:rsidRDefault="00942088" w:rsidP="00C471C2">
            <w:pPr>
              <w:keepNext/>
              <w:keepLines/>
              <w:spacing w:beforeLines="25" w:afterLines="25"/>
              <w:jc w:val="center"/>
              <w:rPr>
                <w:lang w:eastAsia="ko-KR"/>
              </w:rPr>
              <w:pPrChange w:id="1450" w:author="S127342" w:date="2012-02-04T02:47:00Z">
                <w:pPr>
                  <w:keepNext/>
                  <w:keepLines/>
                  <w:spacing w:beforeLines="25" w:afterLines="25"/>
                  <w:jc w:val="center"/>
                </w:pPr>
              </w:pPrChange>
            </w:pPr>
            <w:del w:id="1451" w:author="S127342" w:date="2012-02-04T02:30:00Z">
              <w:r w:rsidRPr="00210652" w:rsidDel="00971173">
                <w:rPr>
                  <w:lang w:eastAsia="ko-KR"/>
                </w:rPr>
                <w:delText>-9</w:delText>
              </w:r>
            </w:del>
          </w:p>
        </w:tc>
        <w:tc>
          <w:tcPr>
            <w:tcW w:w="583" w:type="dxa"/>
          </w:tcPr>
          <w:p w:rsidR="00C471C2" w:rsidRDefault="00942088" w:rsidP="00C471C2">
            <w:pPr>
              <w:keepNext/>
              <w:keepLines/>
              <w:spacing w:beforeLines="25" w:afterLines="25"/>
              <w:jc w:val="center"/>
              <w:rPr>
                <w:lang w:eastAsia="ko-KR"/>
              </w:rPr>
              <w:pPrChange w:id="1452" w:author="S127342" w:date="2012-02-04T02:47:00Z">
                <w:pPr>
                  <w:keepNext/>
                  <w:keepLines/>
                  <w:spacing w:beforeLines="25" w:afterLines="25"/>
                  <w:jc w:val="center"/>
                </w:pPr>
              </w:pPrChange>
            </w:pPr>
            <w:del w:id="1453" w:author="S127342" w:date="2012-02-04T02:30:00Z">
              <w:r w:rsidRPr="00210652" w:rsidDel="00971173">
                <w:rPr>
                  <w:lang w:eastAsia="ko-KR"/>
                </w:rPr>
                <w:delText>-5</w:delText>
              </w:r>
            </w:del>
          </w:p>
        </w:tc>
        <w:tc>
          <w:tcPr>
            <w:tcW w:w="416" w:type="dxa"/>
          </w:tcPr>
          <w:p w:rsidR="00C471C2" w:rsidRDefault="00942088" w:rsidP="00C471C2">
            <w:pPr>
              <w:keepNext/>
              <w:keepLines/>
              <w:spacing w:beforeLines="25" w:afterLines="25"/>
              <w:jc w:val="center"/>
              <w:rPr>
                <w:lang w:eastAsia="ko-KR"/>
              </w:rPr>
              <w:pPrChange w:id="1454" w:author="S127342" w:date="2012-02-04T02:47:00Z">
                <w:pPr>
                  <w:keepNext/>
                  <w:keepLines/>
                  <w:spacing w:beforeLines="25" w:afterLines="25"/>
                  <w:jc w:val="center"/>
                </w:pPr>
              </w:pPrChange>
            </w:pPr>
            <w:del w:id="1455" w:author="S127342" w:date="2012-02-04T02:30:00Z">
              <w:r w:rsidRPr="00210652" w:rsidDel="00971173">
                <w:rPr>
                  <w:lang w:eastAsia="ko-KR"/>
                </w:rPr>
                <w:delText>-2</w:delText>
              </w:r>
            </w:del>
          </w:p>
        </w:tc>
        <w:tc>
          <w:tcPr>
            <w:tcW w:w="416" w:type="dxa"/>
          </w:tcPr>
          <w:p w:rsidR="00C471C2" w:rsidRDefault="00942088" w:rsidP="00C471C2">
            <w:pPr>
              <w:keepNext/>
              <w:keepLines/>
              <w:spacing w:beforeLines="25" w:afterLines="25"/>
              <w:jc w:val="center"/>
              <w:rPr>
                <w:lang w:eastAsia="ko-KR"/>
              </w:rPr>
              <w:pPrChange w:id="1456" w:author="S127342" w:date="2012-02-04T02:47:00Z">
                <w:pPr>
                  <w:keepNext/>
                  <w:keepLines/>
                  <w:spacing w:beforeLines="25" w:afterLines="25"/>
                  <w:jc w:val="center"/>
                </w:pPr>
              </w:pPrChange>
            </w:pPr>
            <w:del w:id="1457" w:author="S127342" w:date="2012-02-04T02:30:00Z">
              <w:r w:rsidRPr="00210652" w:rsidDel="00971173">
                <w:rPr>
                  <w:lang w:eastAsia="ko-KR"/>
                </w:rPr>
                <w:delText>-</w:delText>
              </w:r>
            </w:del>
          </w:p>
        </w:tc>
        <w:tc>
          <w:tcPr>
            <w:tcW w:w="416" w:type="dxa"/>
          </w:tcPr>
          <w:p w:rsidR="00C471C2" w:rsidRDefault="00942088" w:rsidP="00C471C2">
            <w:pPr>
              <w:keepNext/>
              <w:keepLines/>
              <w:spacing w:beforeLines="25" w:afterLines="25"/>
              <w:jc w:val="center"/>
              <w:rPr>
                <w:lang w:eastAsia="ko-KR"/>
              </w:rPr>
              <w:pPrChange w:id="1458" w:author="S127342" w:date="2012-02-04T02:47:00Z">
                <w:pPr>
                  <w:keepNext/>
                  <w:keepLines/>
                  <w:spacing w:beforeLines="25" w:afterLines="25"/>
                  <w:jc w:val="center"/>
                </w:pPr>
              </w:pPrChange>
            </w:pPr>
            <w:del w:id="1459" w:author="S127342" w:date="2012-02-04T02:30:00Z">
              <w:r w:rsidRPr="00210652" w:rsidDel="00971173">
                <w:rPr>
                  <w:lang w:eastAsia="ko-KR"/>
                </w:rPr>
                <w:delText>2</w:delText>
              </w:r>
            </w:del>
          </w:p>
        </w:tc>
        <w:tc>
          <w:tcPr>
            <w:tcW w:w="416" w:type="dxa"/>
          </w:tcPr>
          <w:p w:rsidR="00C471C2" w:rsidRDefault="00942088" w:rsidP="00C471C2">
            <w:pPr>
              <w:keepNext/>
              <w:keepLines/>
              <w:spacing w:beforeLines="25" w:afterLines="25"/>
              <w:jc w:val="center"/>
              <w:rPr>
                <w:lang w:eastAsia="ko-KR"/>
              </w:rPr>
              <w:pPrChange w:id="1460" w:author="S127342" w:date="2012-02-04T02:47:00Z">
                <w:pPr>
                  <w:keepNext/>
                  <w:keepLines/>
                  <w:spacing w:beforeLines="25" w:afterLines="25"/>
                  <w:jc w:val="center"/>
                </w:pPr>
              </w:pPrChange>
            </w:pPr>
            <w:del w:id="1461" w:author="S127342" w:date="2012-02-04T02:30:00Z">
              <w:r w:rsidRPr="00210652" w:rsidDel="00971173">
                <w:rPr>
                  <w:lang w:eastAsia="ko-KR"/>
                </w:rPr>
                <w:delText>5</w:delText>
              </w:r>
            </w:del>
          </w:p>
        </w:tc>
        <w:tc>
          <w:tcPr>
            <w:tcW w:w="416" w:type="dxa"/>
          </w:tcPr>
          <w:p w:rsidR="00C471C2" w:rsidRDefault="00942088" w:rsidP="00C471C2">
            <w:pPr>
              <w:keepNext/>
              <w:keepLines/>
              <w:spacing w:beforeLines="25" w:afterLines="25"/>
              <w:jc w:val="center"/>
              <w:rPr>
                <w:lang w:eastAsia="ko-KR"/>
              </w:rPr>
              <w:pPrChange w:id="1462" w:author="S127342" w:date="2012-02-04T02:47:00Z">
                <w:pPr>
                  <w:keepNext/>
                  <w:keepLines/>
                  <w:spacing w:beforeLines="25" w:afterLines="25"/>
                  <w:jc w:val="center"/>
                </w:pPr>
              </w:pPrChange>
            </w:pPr>
            <w:del w:id="1463" w:author="S127342" w:date="2012-02-04T02:30:00Z">
              <w:r w:rsidRPr="00210652" w:rsidDel="00971173">
                <w:rPr>
                  <w:lang w:eastAsia="ko-KR"/>
                </w:rPr>
                <w:delText>9</w:delText>
              </w:r>
            </w:del>
          </w:p>
        </w:tc>
        <w:tc>
          <w:tcPr>
            <w:tcW w:w="416" w:type="dxa"/>
          </w:tcPr>
          <w:p w:rsidR="00942088" w:rsidRPr="00210652" w:rsidRDefault="00942088" w:rsidP="00C471C2">
            <w:pPr>
              <w:keepNext/>
              <w:keepLines/>
              <w:spacing w:beforeLines="25" w:afterLines="25"/>
              <w:jc w:val="center"/>
              <w:rPr>
                <w:lang w:eastAsia="ko-KR"/>
              </w:rPr>
              <w:pPrChange w:id="1464" w:author="S127342" w:date="2012-02-04T02:47:00Z">
                <w:pPr>
                  <w:keepNext/>
                  <w:keepLines/>
                  <w:spacing w:beforeLines="25" w:afterLines="25"/>
                  <w:jc w:val="center"/>
                </w:pPr>
              </w:pPrChange>
            </w:pPr>
            <w:del w:id="1465" w:author="S127342" w:date="2012-02-04T02:30:00Z">
              <w:r w:rsidRPr="00210652" w:rsidDel="00971173">
                <w:rPr>
                  <w:lang w:eastAsia="ko-KR"/>
                </w:rPr>
                <w:delText>13</w:delText>
              </w:r>
            </w:del>
          </w:p>
        </w:tc>
        <w:tc>
          <w:tcPr>
            <w:tcW w:w="416" w:type="dxa"/>
          </w:tcPr>
          <w:p w:rsidR="00C471C2" w:rsidRDefault="00942088" w:rsidP="00C471C2">
            <w:pPr>
              <w:keepNext/>
              <w:keepLines/>
              <w:spacing w:beforeLines="25" w:afterLines="25"/>
              <w:jc w:val="center"/>
              <w:rPr>
                <w:lang w:eastAsia="ko-KR"/>
              </w:rPr>
              <w:pPrChange w:id="1466" w:author="S127342" w:date="2012-02-04T02:47:00Z">
                <w:pPr>
                  <w:keepNext/>
                  <w:keepLines/>
                  <w:spacing w:beforeLines="25" w:afterLines="25"/>
                  <w:jc w:val="center"/>
                </w:pPr>
              </w:pPrChange>
            </w:pPr>
            <w:del w:id="1467" w:author="S127342" w:date="2012-02-04T02:30:00Z">
              <w:r w:rsidRPr="00210652" w:rsidDel="00971173">
                <w:rPr>
                  <w:lang w:eastAsia="ko-KR"/>
                </w:rPr>
                <w:delText>17</w:delText>
              </w:r>
            </w:del>
          </w:p>
        </w:tc>
        <w:tc>
          <w:tcPr>
            <w:tcW w:w="416" w:type="dxa"/>
          </w:tcPr>
          <w:p w:rsidR="00C471C2" w:rsidRDefault="00942088" w:rsidP="00C471C2">
            <w:pPr>
              <w:keepNext/>
              <w:keepLines/>
              <w:spacing w:beforeLines="25" w:afterLines="25"/>
              <w:jc w:val="center"/>
              <w:rPr>
                <w:lang w:eastAsia="ko-KR"/>
              </w:rPr>
              <w:pPrChange w:id="1468" w:author="S127342" w:date="2012-02-04T02:47:00Z">
                <w:pPr>
                  <w:keepNext/>
                  <w:keepLines/>
                  <w:spacing w:beforeLines="25" w:afterLines="25"/>
                  <w:jc w:val="center"/>
                </w:pPr>
              </w:pPrChange>
            </w:pPr>
            <w:del w:id="1469" w:author="S127342" w:date="2012-02-04T02:30:00Z">
              <w:r w:rsidRPr="00210652" w:rsidDel="00971173">
                <w:rPr>
                  <w:lang w:eastAsia="ko-KR"/>
                </w:rPr>
                <w:delText>21</w:delText>
              </w:r>
            </w:del>
          </w:p>
        </w:tc>
        <w:tc>
          <w:tcPr>
            <w:tcW w:w="416" w:type="dxa"/>
          </w:tcPr>
          <w:p w:rsidR="00C471C2" w:rsidRDefault="00942088" w:rsidP="00C471C2">
            <w:pPr>
              <w:keepNext/>
              <w:keepLines/>
              <w:spacing w:beforeLines="25" w:afterLines="25"/>
              <w:jc w:val="center"/>
              <w:rPr>
                <w:lang w:eastAsia="ko-KR"/>
              </w:rPr>
              <w:pPrChange w:id="1470" w:author="S127342" w:date="2012-02-04T02:47:00Z">
                <w:pPr>
                  <w:keepNext/>
                  <w:keepLines/>
                  <w:spacing w:beforeLines="25" w:afterLines="25"/>
                  <w:jc w:val="center"/>
                </w:pPr>
              </w:pPrChange>
            </w:pPr>
            <w:del w:id="1471" w:author="S127342" w:date="2012-02-04T02:30:00Z">
              <w:r w:rsidRPr="00210652" w:rsidDel="00971173">
                <w:rPr>
                  <w:lang w:eastAsia="ko-KR"/>
                </w:rPr>
                <w:delText>26</w:delText>
              </w:r>
            </w:del>
          </w:p>
        </w:tc>
        <w:tc>
          <w:tcPr>
            <w:tcW w:w="416" w:type="dxa"/>
          </w:tcPr>
          <w:p w:rsidR="00C471C2" w:rsidRDefault="00942088" w:rsidP="00C471C2">
            <w:pPr>
              <w:keepNext/>
              <w:keepLines/>
              <w:spacing w:beforeLines="25" w:afterLines="25"/>
              <w:jc w:val="center"/>
              <w:rPr>
                <w:lang w:eastAsia="ko-KR"/>
              </w:rPr>
              <w:pPrChange w:id="1472" w:author="S127342" w:date="2012-02-04T02:47:00Z">
                <w:pPr>
                  <w:keepNext/>
                  <w:keepLines/>
                  <w:spacing w:beforeLines="25" w:afterLines="25"/>
                  <w:jc w:val="center"/>
                </w:pPr>
              </w:pPrChange>
            </w:pPr>
            <w:del w:id="1473" w:author="S127342" w:date="2012-02-04T02:30:00Z">
              <w:r w:rsidRPr="00210652" w:rsidDel="00971173">
                <w:rPr>
                  <w:lang w:eastAsia="ko-KR"/>
                </w:rPr>
                <w:delText>32</w:delText>
              </w:r>
            </w:del>
          </w:p>
        </w:tc>
      </w:tr>
    </w:tbl>
    <w:p w:rsidR="00942088" w:rsidRDefault="00942088" w:rsidP="00942088">
      <w:pPr>
        <w:rPr>
          <w:ins w:id="1474" w:author="S127342" w:date="2012-02-04T02:29:00Z"/>
          <w:rFonts w:eastAsiaTheme="minorEastAsia"/>
          <w:lang w:eastAsia="ja-JP"/>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Change w:id="1475" w:author="S127342" w:date="2012-02-04T02:33:00Z">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PrChange>
      </w:tblPr>
      <w:tblGrid>
        <w:gridCol w:w="2268"/>
        <w:gridCol w:w="416"/>
        <w:gridCol w:w="483"/>
        <w:gridCol w:w="483"/>
        <w:gridCol w:w="483"/>
        <w:gridCol w:w="483"/>
        <w:gridCol w:w="483"/>
        <w:gridCol w:w="583"/>
        <w:gridCol w:w="416"/>
        <w:gridCol w:w="416"/>
        <w:tblGridChange w:id="1476">
          <w:tblGrid>
            <w:gridCol w:w="1583"/>
            <w:gridCol w:w="416"/>
            <w:gridCol w:w="483"/>
            <w:gridCol w:w="483"/>
            <w:gridCol w:w="483"/>
            <w:gridCol w:w="483"/>
            <w:gridCol w:w="483"/>
            <w:gridCol w:w="583"/>
            <w:gridCol w:w="416"/>
            <w:gridCol w:w="416"/>
          </w:tblGrid>
        </w:tblGridChange>
      </w:tblGrid>
      <w:tr w:rsidR="00E41337" w:rsidRPr="00210652" w:rsidTr="008143C6">
        <w:trPr>
          <w:jc w:val="center"/>
          <w:ins w:id="1477" w:author="S127342" w:date="2012-02-04T02:30:00Z"/>
          <w:trPrChange w:id="1478" w:author="S127342" w:date="2012-02-04T02:33:00Z">
            <w:trPr>
              <w:jc w:val="center"/>
            </w:trPr>
          </w:trPrChange>
        </w:trPr>
        <w:tc>
          <w:tcPr>
            <w:tcW w:w="2268" w:type="dxa"/>
            <w:tcPrChange w:id="1479" w:author="S127342" w:date="2012-02-04T02:33:00Z">
              <w:tcPr>
                <w:tcW w:w="1583" w:type="dxa"/>
              </w:tcPr>
            </w:tcPrChange>
          </w:tcPr>
          <w:p w:rsidR="00E41337" w:rsidRPr="00971173" w:rsidRDefault="00E41337" w:rsidP="00C471C2">
            <w:pPr>
              <w:keepNext/>
              <w:keepLines/>
              <w:spacing w:beforeLines="25" w:afterLines="25"/>
              <w:jc w:val="center"/>
              <w:rPr>
                <w:ins w:id="1480" w:author="S127342" w:date="2012-02-04T02:30:00Z"/>
                <w:rFonts w:eastAsiaTheme="minorEastAsia"/>
                <w:lang w:eastAsia="ja-JP"/>
                <w:rPrChange w:id="1481" w:author="S127342" w:date="2012-02-04T02:30:00Z">
                  <w:rPr>
                    <w:ins w:id="1482" w:author="S127342" w:date="2012-02-04T02:30:00Z"/>
                  </w:rPr>
                </w:rPrChange>
              </w:rPr>
              <w:pPrChange w:id="1483" w:author="S127342" w:date="2012-02-04T02:47:00Z">
                <w:pPr>
                  <w:keepNext/>
                  <w:keepLines/>
                  <w:spacing w:beforeLines="25" w:afterLines="25"/>
                  <w:jc w:val="center"/>
                </w:pPr>
              </w:pPrChange>
            </w:pPr>
            <w:ins w:id="1484" w:author="S127342" w:date="2012-02-04T02:30:00Z">
              <w:r>
                <w:rPr>
                  <w:rFonts w:eastAsiaTheme="minorEastAsia" w:hint="eastAsia"/>
                  <w:b/>
                  <w:bCs/>
                  <w:lang w:eastAsia="ja-JP"/>
                </w:rPr>
                <w:lastRenderedPageBreak/>
                <w:t>（</w:t>
              </w:r>
              <w:proofErr w:type="spellStart"/>
              <w:r w:rsidRPr="00210652">
                <w:rPr>
                  <w:b/>
                  <w:bCs/>
                  <w:lang w:eastAsia="ko-KR"/>
                </w:rPr>
                <w:t>intraPred</w:t>
              </w:r>
              <w:r>
                <w:rPr>
                  <w:rFonts w:eastAsiaTheme="minorEastAsia" w:hint="eastAsia"/>
                  <w:b/>
                  <w:bCs/>
                  <w:lang w:eastAsia="ja-JP"/>
                </w:rPr>
                <w:t>Mode</w:t>
              </w:r>
              <w:proofErr w:type="spellEnd"/>
              <w:r>
                <w:rPr>
                  <w:rFonts w:eastAsiaTheme="minorEastAsia" w:hint="eastAsia"/>
                  <w:b/>
                  <w:bCs/>
                  <w:lang w:eastAsia="ja-JP"/>
                </w:rPr>
                <w:t xml:space="preserve"> + 1</w:t>
              </w:r>
              <w:r>
                <w:rPr>
                  <w:rFonts w:eastAsiaTheme="minorEastAsia" w:hint="eastAsia"/>
                  <w:b/>
                  <w:bCs/>
                  <w:lang w:eastAsia="ja-JP"/>
                </w:rPr>
                <w:t>）</w:t>
              </w:r>
            </w:ins>
            <w:ins w:id="1485" w:author="S127342" w:date="2012-02-04T02:31:00Z">
              <w:r>
                <w:rPr>
                  <w:rFonts w:eastAsiaTheme="minorEastAsia" w:hint="eastAsia"/>
                  <w:b/>
                  <w:bCs/>
                  <w:lang w:eastAsia="ja-JP"/>
                </w:rPr>
                <w:t>&gt;&gt; 2</w:t>
              </w:r>
            </w:ins>
          </w:p>
        </w:tc>
        <w:tc>
          <w:tcPr>
            <w:tcW w:w="416" w:type="dxa"/>
            <w:tcPrChange w:id="1486" w:author="S127342" w:date="2012-02-04T02:33:00Z">
              <w:tcPr>
                <w:tcW w:w="416" w:type="dxa"/>
              </w:tcPr>
            </w:tcPrChange>
          </w:tcPr>
          <w:p w:rsidR="00E41337" w:rsidRPr="00210652" w:rsidRDefault="00E41337" w:rsidP="00C471C2">
            <w:pPr>
              <w:keepNext/>
              <w:keepLines/>
              <w:spacing w:beforeLines="25" w:afterLines="25"/>
              <w:jc w:val="center"/>
              <w:rPr>
                <w:ins w:id="1487" w:author="S127342" w:date="2012-02-04T02:30:00Z"/>
                <w:b/>
                <w:lang w:eastAsia="ko-KR"/>
              </w:rPr>
              <w:pPrChange w:id="1488" w:author="S127342" w:date="2012-02-04T02:47:00Z">
                <w:pPr>
                  <w:keepNext/>
                  <w:keepLines/>
                  <w:spacing w:beforeLines="25" w:afterLines="25"/>
                  <w:jc w:val="center"/>
                </w:pPr>
              </w:pPrChange>
            </w:pPr>
            <w:ins w:id="1489" w:author="S127342" w:date="2012-02-04T02:30:00Z">
              <w:r w:rsidRPr="00210652">
                <w:rPr>
                  <w:b/>
                  <w:lang w:eastAsia="ko-KR"/>
                </w:rPr>
                <w:t>0</w:t>
              </w:r>
            </w:ins>
          </w:p>
        </w:tc>
        <w:tc>
          <w:tcPr>
            <w:tcW w:w="483" w:type="dxa"/>
            <w:tcPrChange w:id="1490" w:author="S127342" w:date="2012-02-04T02:33:00Z">
              <w:tcPr>
                <w:tcW w:w="483" w:type="dxa"/>
              </w:tcPr>
            </w:tcPrChange>
          </w:tcPr>
          <w:p w:rsidR="00E41337" w:rsidRPr="00210652" w:rsidRDefault="00E41337" w:rsidP="00C471C2">
            <w:pPr>
              <w:keepNext/>
              <w:keepLines/>
              <w:spacing w:beforeLines="25" w:afterLines="25"/>
              <w:jc w:val="center"/>
              <w:rPr>
                <w:ins w:id="1491" w:author="S127342" w:date="2012-02-04T02:30:00Z"/>
                <w:b/>
                <w:lang w:eastAsia="ko-KR"/>
              </w:rPr>
              <w:pPrChange w:id="1492" w:author="S127342" w:date="2012-02-04T02:47:00Z">
                <w:pPr>
                  <w:keepNext/>
                  <w:keepLines/>
                  <w:spacing w:beforeLines="25" w:afterLines="25"/>
                  <w:jc w:val="center"/>
                </w:pPr>
              </w:pPrChange>
            </w:pPr>
            <w:ins w:id="1493" w:author="S127342" w:date="2012-02-04T02:30:00Z">
              <w:r w:rsidRPr="00210652">
                <w:rPr>
                  <w:b/>
                  <w:lang w:eastAsia="ko-KR"/>
                </w:rPr>
                <w:t>1</w:t>
              </w:r>
            </w:ins>
          </w:p>
        </w:tc>
        <w:tc>
          <w:tcPr>
            <w:tcW w:w="483" w:type="dxa"/>
            <w:tcPrChange w:id="1494" w:author="S127342" w:date="2012-02-04T02:33:00Z">
              <w:tcPr>
                <w:tcW w:w="483" w:type="dxa"/>
              </w:tcPr>
            </w:tcPrChange>
          </w:tcPr>
          <w:p w:rsidR="00E41337" w:rsidRPr="00210652" w:rsidRDefault="00E41337" w:rsidP="00C471C2">
            <w:pPr>
              <w:keepNext/>
              <w:keepLines/>
              <w:spacing w:beforeLines="25" w:afterLines="25"/>
              <w:jc w:val="center"/>
              <w:rPr>
                <w:ins w:id="1495" w:author="S127342" w:date="2012-02-04T02:30:00Z"/>
                <w:b/>
                <w:lang w:eastAsia="ko-KR"/>
              </w:rPr>
              <w:pPrChange w:id="1496" w:author="S127342" w:date="2012-02-04T02:47:00Z">
                <w:pPr>
                  <w:keepNext/>
                  <w:keepLines/>
                  <w:spacing w:beforeLines="25" w:afterLines="25"/>
                  <w:jc w:val="center"/>
                </w:pPr>
              </w:pPrChange>
            </w:pPr>
            <w:ins w:id="1497" w:author="S127342" w:date="2012-02-04T02:30:00Z">
              <w:r w:rsidRPr="00210652">
                <w:rPr>
                  <w:b/>
                  <w:lang w:eastAsia="ko-KR"/>
                </w:rPr>
                <w:t>2</w:t>
              </w:r>
            </w:ins>
          </w:p>
        </w:tc>
        <w:tc>
          <w:tcPr>
            <w:tcW w:w="483" w:type="dxa"/>
            <w:tcPrChange w:id="1498" w:author="S127342" w:date="2012-02-04T02:33:00Z">
              <w:tcPr>
                <w:tcW w:w="483" w:type="dxa"/>
              </w:tcPr>
            </w:tcPrChange>
          </w:tcPr>
          <w:p w:rsidR="00E41337" w:rsidRPr="00210652" w:rsidRDefault="00E41337" w:rsidP="00C471C2">
            <w:pPr>
              <w:keepNext/>
              <w:keepLines/>
              <w:spacing w:beforeLines="25" w:afterLines="25"/>
              <w:jc w:val="center"/>
              <w:rPr>
                <w:ins w:id="1499" w:author="S127342" w:date="2012-02-04T02:30:00Z"/>
                <w:b/>
                <w:lang w:eastAsia="ko-KR"/>
              </w:rPr>
              <w:pPrChange w:id="1500" w:author="S127342" w:date="2012-02-04T02:47:00Z">
                <w:pPr>
                  <w:keepNext/>
                  <w:keepLines/>
                  <w:spacing w:beforeLines="25" w:afterLines="25"/>
                  <w:jc w:val="center"/>
                </w:pPr>
              </w:pPrChange>
            </w:pPr>
            <w:ins w:id="1501" w:author="S127342" w:date="2012-02-04T02:30:00Z">
              <w:r w:rsidRPr="00210652">
                <w:rPr>
                  <w:b/>
                  <w:lang w:eastAsia="ko-KR"/>
                </w:rPr>
                <w:t>3</w:t>
              </w:r>
            </w:ins>
          </w:p>
        </w:tc>
        <w:tc>
          <w:tcPr>
            <w:tcW w:w="483" w:type="dxa"/>
            <w:tcPrChange w:id="1502" w:author="S127342" w:date="2012-02-04T02:33:00Z">
              <w:tcPr>
                <w:tcW w:w="483" w:type="dxa"/>
              </w:tcPr>
            </w:tcPrChange>
          </w:tcPr>
          <w:p w:rsidR="00E41337" w:rsidRPr="00210652" w:rsidRDefault="00E41337" w:rsidP="00C471C2">
            <w:pPr>
              <w:keepNext/>
              <w:keepLines/>
              <w:spacing w:beforeLines="25" w:afterLines="25"/>
              <w:jc w:val="center"/>
              <w:rPr>
                <w:ins w:id="1503" w:author="S127342" w:date="2012-02-04T02:30:00Z"/>
                <w:b/>
                <w:lang w:eastAsia="ko-KR"/>
              </w:rPr>
              <w:pPrChange w:id="1504" w:author="S127342" w:date="2012-02-04T02:47:00Z">
                <w:pPr>
                  <w:keepNext/>
                  <w:keepLines/>
                  <w:spacing w:beforeLines="25" w:afterLines="25"/>
                  <w:jc w:val="center"/>
                </w:pPr>
              </w:pPrChange>
            </w:pPr>
            <w:ins w:id="1505" w:author="S127342" w:date="2012-02-04T02:30:00Z">
              <w:r w:rsidRPr="00210652">
                <w:rPr>
                  <w:b/>
                  <w:lang w:eastAsia="ko-KR"/>
                </w:rPr>
                <w:t>4</w:t>
              </w:r>
            </w:ins>
          </w:p>
        </w:tc>
        <w:tc>
          <w:tcPr>
            <w:tcW w:w="483" w:type="dxa"/>
            <w:tcPrChange w:id="1506" w:author="S127342" w:date="2012-02-04T02:33:00Z">
              <w:tcPr>
                <w:tcW w:w="483" w:type="dxa"/>
              </w:tcPr>
            </w:tcPrChange>
          </w:tcPr>
          <w:p w:rsidR="00E41337" w:rsidRPr="00210652" w:rsidRDefault="00E41337" w:rsidP="00C471C2">
            <w:pPr>
              <w:keepNext/>
              <w:keepLines/>
              <w:spacing w:beforeLines="25" w:afterLines="25"/>
              <w:jc w:val="center"/>
              <w:rPr>
                <w:ins w:id="1507" w:author="S127342" w:date="2012-02-04T02:30:00Z"/>
                <w:b/>
                <w:lang w:eastAsia="ko-KR"/>
              </w:rPr>
              <w:pPrChange w:id="1508" w:author="S127342" w:date="2012-02-04T02:47:00Z">
                <w:pPr>
                  <w:keepNext/>
                  <w:keepLines/>
                  <w:spacing w:beforeLines="25" w:afterLines="25"/>
                  <w:jc w:val="center"/>
                </w:pPr>
              </w:pPrChange>
            </w:pPr>
            <w:ins w:id="1509" w:author="S127342" w:date="2012-02-04T02:30:00Z">
              <w:r w:rsidRPr="00210652">
                <w:rPr>
                  <w:b/>
                  <w:lang w:eastAsia="ko-KR"/>
                </w:rPr>
                <w:t>5</w:t>
              </w:r>
            </w:ins>
          </w:p>
        </w:tc>
        <w:tc>
          <w:tcPr>
            <w:tcW w:w="583" w:type="dxa"/>
            <w:tcPrChange w:id="1510" w:author="S127342" w:date="2012-02-04T02:33:00Z">
              <w:tcPr>
                <w:tcW w:w="583" w:type="dxa"/>
              </w:tcPr>
            </w:tcPrChange>
          </w:tcPr>
          <w:p w:rsidR="00E41337" w:rsidRPr="00210652" w:rsidRDefault="00E41337" w:rsidP="00C471C2">
            <w:pPr>
              <w:keepNext/>
              <w:keepLines/>
              <w:spacing w:beforeLines="25" w:afterLines="25"/>
              <w:jc w:val="center"/>
              <w:rPr>
                <w:ins w:id="1511" w:author="S127342" w:date="2012-02-04T02:30:00Z"/>
                <w:b/>
                <w:lang w:eastAsia="ko-KR"/>
              </w:rPr>
              <w:pPrChange w:id="1512" w:author="S127342" w:date="2012-02-04T02:47:00Z">
                <w:pPr>
                  <w:keepNext/>
                  <w:keepLines/>
                  <w:spacing w:beforeLines="25" w:afterLines="25"/>
                  <w:jc w:val="center"/>
                </w:pPr>
              </w:pPrChange>
            </w:pPr>
            <w:ins w:id="1513" w:author="S127342" w:date="2012-02-04T02:30:00Z">
              <w:r w:rsidRPr="00210652">
                <w:rPr>
                  <w:b/>
                  <w:lang w:eastAsia="ko-KR"/>
                </w:rPr>
                <w:t>6</w:t>
              </w:r>
            </w:ins>
          </w:p>
        </w:tc>
        <w:tc>
          <w:tcPr>
            <w:tcW w:w="416" w:type="dxa"/>
            <w:tcPrChange w:id="1514" w:author="S127342" w:date="2012-02-04T02:33:00Z">
              <w:tcPr>
                <w:tcW w:w="416" w:type="dxa"/>
              </w:tcPr>
            </w:tcPrChange>
          </w:tcPr>
          <w:p w:rsidR="00E41337" w:rsidRPr="00210652" w:rsidRDefault="00E41337" w:rsidP="00C471C2">
            <w:pPr>
              <w:keepNext/>
              <w:keepLines/>
              <w:spacing w:beforeLines="25" w:afterLines="25"/>
              <w:jc w:val="center"/>
              <w:rPr>
                <w:ins w:id="1515" w:author="S127342" w:date="2012-02-04T02:30:00Z"/>
                <w:b/>
                <w:lang w:eastAsia="ko-KR"/>
              </w:rPr>
              <w:pPrChange w:id="1516" w:author="S127342" w:date="2012-02-04T02:47:00Z">
                <w:pPr>
                  <w:keepNext/>
                  <w:keepLines/>
                  <w:spacing w:beforeLines="25" w:afterLines="25"/>
                  <w:jc w:val="center"/>
                </w:pPr>
              </w:pPrChange>
            </w:pPr>
            <w:ins w:id="1517" w:author="S127342" w:date="2012-02-04T02:30:00Z">
              <w:r w:rsidRPr="00210652">
                <w:rPr>
                  <w:b/>
                  <w:lang w:eastAsia="ko-KR"/>
                </w:rPr>
                <w:t>7</w:t>
              </w:r>
            </w:ins>
          </w:p>
        </w:tc>
        <w:tc>
          <w:tcPr>
            <w:tcW w:w="416" w:type="dxa"/>
            <w:tcPrChange w:id="1518" w:author="S127342" w:date="2012-02-04T02:33:00Z">
              <w:tcPr>
                <w:tcW w:w="416" w:type="dxa"/>
              </w:tcPr>
            </w:tcPrChange>
          </w:tcPr>
          <w:p w:rsidR="00E41337" w:rsidRPr="00210652" w:rsidRDefault="00E41337" w:rsidP="00C471C2">
            <w:pPr>
              <w:keepNext/>
              <w:keepLines/>
              <w:spacing w:beforeLines="25" w:afterLines="25"/>
              <w:jc w:val="center"/>
              <w:rPr>
                <w:ins w:id="1519" w:author="S127342" w:date="2012-02-04T02:30:00Z"/>
                <w:b/>
                <w:lang w:eastAsia="ko-KR"/>
              </w:rPr>
              <w:pPrChange w:id="1520" w:author="S127342" w:date="2012-02-04T02:47:00Z">
                <w:pPr>
                  <w:keepNext/>
                  <w:keepLines/>
                  <w:spacing w:beforeLines="25" w:afterLines="25"/>
                  <w:jc w:val="center"/>
                </w:pPr>
              </w:pPrChange>
            </w:pPr>
            <w:ins w:id="1521" w:author="S127342" w:date="2012-02-04T02:30:00Z">
              <w:r w:rsidRPr="00210652">
                <w:rPr>
                  <w:b/>
                  <w:lang w:eastAsia="ko-KR"/>
                </w:rPr>
                <w:t>8</w:t>
              </w:r>
            </w:ins>
          </w:p>
        </w:tc>
      </w:tr>
      <w:tr w:rsidR="00E41337" w:rsidRPr="00210652" w:rsidTr="008143C6">
        <w:trPr>
          <w:jc w:val="center"/>
          <w:ins w:id="1522" w:author="S127342" w:date="2012-02-04T02:30:00Z"/>
          <w:trPrChange w:id="1523" w:author="S127342" w:date="2012-02-04T02:33:00Z">
            <w:trPr>
              <w:jc w:val="center"/>
            </w:trPr>
          </w:trPrChange>
        </w:trPr>
        <w:tc>
          <w:tcPr>
            <w:tcW w:w="2268" w:type="dxa"/>
            <w:tcPrChange w:id="1524" w:author="S127342" w:date="2012-02-04T02:33:00Z">
              <w:tcPr>
                <w:tcW w:w="1583" w:type="dxa"/>
              </w:tcPr>
            </w:tcPrChange>
          </w:tcPr>
          <w:p w:rsidR="00E41337" w:rsidRPr="00210652" w:rsidRDefault="00E41337" w:rsidP="00C471C2">
            <w:pPr>
              <w:keepNext/>
              <w:keepLines/>
              <w:spacing w:beforeLines="25" w:afterLines="25"/>
              <w:jc w:val="center"/>
              <w:rPr>
                <w:ins w:id="1525" w:author="S127342" w:date="2012-02-04T02:30:00Z"/>
                <w:b/>
                <w:bCs/>
                <w:lang w:eastAsia="ko-KR"/>
              </w:rPr>
              <w:pPrChange w:id="1526" w:author="S127342" w:date="2012-02-04T02:47:00Z">
                <w:pPr>
                  <w:keepNext/>
                  <w:keepLines/>
                  <w:spacing w:beforeLines="25" w:afterLines="25"/>
                  <w:jc w:val="center"/>
                </w:pPr>
              </w:pPrChange>
            </w:pPr>
            <w:proofErr w:type="spellStart"/>
            <w:ins w:id="1527" w:author="S127342" w:date="2012-02-04T02:30:00Z">
              <w:r>
                <w:rPr>
                  <w:rFonts w:eastAsiaTheme="minorEastAsia" w:hint="eastAsia"/>
                  <w:b/>
                  <w:bCs/>
                  <w:lang w:eastAsia="ja-JP"/>
                </w:rPr>
                <w:t>absI</w:t>
              </w:r>
              <w:r w:rsidRPr="00210652">
                <w:rPr>
                  <w:b/>
                  <w:bCs/>
                  <w:lang w:eastAsia="ko-KR"/>
                </w:rPr>
                <w:t>ntraPredAngle</w:t>
              </w:r>
              <w:proofErr w:type="spellEnd"/>
            </w:ins>
          </w:p>
        </w:tc>
        <w:tc>
          <w:tcPr>
            <w:tcW w:w="416" w:type="dxa"/>
            <w:tcPrChange w:id="1528" w:author="S127342" w:date="2012-02-04T02:33:00Z">
              <w:tcPr>
                <w:tcW w:w="416" w:type="dxa"/>
              </w:tcPr>
            </w:tcPrChange>
          </w:tcPr>
          <w:p w:rsidR="00E41337" w:rsidRPr="00210652" w:rsidRDefault="00E41337" w:rsidP="00C471C2">
            <w:pPr>
              <w:keepNext/>
              <w:keepLines/>
              <w:spacing w:beforeLines="25" w:afterLines="25"/>
              <w:jc w:val="center"/>
              <w:rPr>
                <w:ins w:id="1529" w:author="S127342" w:date="2012-02-04T02:30:00Z"/>
                <w:lang w:eastAsia="ko-KR"/>
              </w:rPr>
              <w:pPrChange w:id="1530" w:author="S127342" w:date="2012-02-04T02:47:00Z">
                <w:pPr>
                  <w:keepNext/>
                  <w:keepLines/>
                  <w:spacing w:beforeLines="25" w:afterLines="25"/>
                  <w:jc w:val="center"/>
                </w:pPr>
              </w:pPrChange>
            </w:pPr>
            <w:ins w:id="1531" w:author="S127342" w:date="2012-02-04T02:30:00Z">
              <w:r w:rsidRPr="00210652">
                <w:rPr>
                  <w:lang w:eastAsia="ko-KR"/>
                </w:rPr>
                <w:t>-</w:t>
              </w:r>
            </w:ins>
          </w:p>
        </w:tc>
        <w:tc>
          <w:tcPr>
            <w:tcW w:w="483" w:type="dxa"/>
            <w:tcPrChange w:id="1532" w:author="S127342" w:date="2012-02-04T02:33:00Z">
              <w:tcPr>
                <w:tcW w:w="483" w:type="dxa"/>
              </w:tcPr>
            </w:tcPrChange>
          </w:tcPr>
          <w:p w:rsidR="00E41337" w:rsidRPr="00210652" w:rsidRDefault="00E41337" w:rsidP="00C471C2">
            <w:pPr>
              <w:keepNext/>
              <w:keepLines/>
              <w:spacing w:beforeLines="25" w:afterLines="25"/>
              <w:jc w:val="center"/>
              <w:rPr>
                <w:ins w:id="1533" w:author="S127342" w:date="2012-02-04T02:30:00Z"/>
                <w:lang w:eastAsia="ko-KR"/>
              </w:rPr>
              <w:pPrChange w:id="1534" w:author="S127342" w:date="2012-02-04T02:47:00Z">
                <w:pPr>
                  <w:keepNext/>
                  <w:keepLines/>
                  <w:spacing w:beforeLines="25" w:afterLines="25"/>
                  <w:jc w:val="center"/>
                </w:pPr>
              </w:pPrChange>
            </w:pPr>
            <w:ins w:id="1535" w:author="S127342" w:date="2012-02-04T02:30:00Z">
              <w:r w:rsidRPr="00210652">
                <w:rPr>
                  <w:lang w:eastAsia="ko-KR"/>
                </w:rPr>
                <w:t>32</w:t>
              </w:r>
            </w:ins>
          </w:p>
        </w:tc>
        <w:tc>
          <w:tcPr>
            <w:tcW w:w="483" w:type="dxa"/>
            <w:tcPrChange w:id="1536" w:author="S127342" w:date="2012-02-04T02:33:00Z">
              <w:tcPr>
                <w:tcW w:w="483" w:type="dxa"/>
              </w:tcPr>
            </w:tcPrChange>
          </w:tcPr>
          <w:p w:rsidR="00E41337" w:rsidRPr="00E41337" w:rsidRDefault="00E41337" w:rsidP="00C471C2">
            <w:pPr>
              <w:keepNext/>
              <w:keepLines/>
              <w:spacing w:beforeLines="25" w:afterLines="25"/>
              <w:jc w:val="center"/>
              <w:rPr>
                <w:ins w:id="1537" w:author="S127342" w:date="2012-02-04T02:30:00Z"/>
                <w:rFonts w:eastAsiaTheme="minorEastAsia"/>
                <w:lang w:eastAsia="ja-JP"/>
                <w:rPrChange w:id="1538" w:author="S127342" w:date="2012-02-04T02:31:00Z">
                  <w:rPr>
                    <w:ins w:id="1539" w:author="S127342" w:date="2012-02-04T02:30:00Z"/>
                    <w:lang w:eastAsia="ko-KR"/>
                  </w:rPr>
                </w:rPrChange>
              </w:rPr>
              <w:pPrChange w:id="1540" w:author="S127342" w:date="2012-02-04T02:47:00Z">
                <w:pPr>
                  <w:keepNext/>
                  <w:keepLines/>
                  <w:spacing w:beforeLines="25" w:afterLines="25"/>
                  <w:jc w:val="center"/>
                </w:pPr>
              </w:pPrChange>
            </w:pPr>
            <w:ins w:id="1541" w:author="S127342" w:date="2012-02-04T02:31:00Z">
              <w:r>
                <w:rPr>
                  <w:rFonts w:eastAsiaTheme="minorEastAsia" w:hint="eastAsia"/>
                  <w:lang w:eastAsia="ja-JP"/>
                </w:rPr>
                <w:t>5</w:t>
              </w:r>
            </w:ins>
          </w:p>
        </w:tc>
        <w:tc>
          <w:tcPr>
            <w:tcW w:w="483" w:type="dxa"/>
            <w:tcPrChange w:id="1542" w:author="S127342" w:date="2012-02-04T02:33:00Z">
              <w:tcPr>
                <w:tcW w:w="483" w:type="dxa"/>
              </w:tcPr>
            </w:tcPrChange>
          </w:tcPr>
          <w:p w:rsidR="00E41337" w:rsidRPr="00E41337" w:rsidRDefault="00E41337" w:rsidP="00C471C2">
            <w:pPr>
              <w:keepNext/>
              <w:keepLines/>
              <w:spacing w:beforeLines="25" w:afterLines="25"/>
              <w:jc w:val="center"/>
              <w:rPr>
                <w:ins w:id="1543" w:author="S127342" w:date="2012-02-04T02:30:00Z"/>
                <w:rFonts w:eastAsiaTheme="minorEastAsia"/>
                <w:lang w:eastAsia="ja-JP"/>
                <w:rPrChange w:id="1544" w:author="S127342" w:date="2012-02-04T02:31:00Z">
                  <w:rPr>
                    <w:ins w:id="1545" w:author="S127342" w:date="2012-02-04T02:30:00Z"/>
                    <w:lang w:eastAsia="ko-KR"/>
                  </w:rPr>
                </w:rPrChange>
              </w:rPr>
              <w:pPrChange w:id="1546" w:author="S127342" w:date="2012-02-04T02:47:00Z">
                <w:pPr>
                  <w:keepNext/>
                  <w:keepLines/>
                  <w:spacing w:beforeLines="25" w:afterLines="25"/>
                  <w:jc w:val="center"/>
                </w:pPr>
              </w:pPrChange>
            </w:pPr>
            <w:ins w:id="1547" w:author="S127342" w:date="2012-02-04T02:31:00Z">
              <w:r>
                <w:rPr>
                  <w:rFonts w:eastAsiaTheme="minorEastAsia" w:hint="eastAsia"/>
                  <w:lang w:eastAsia="ja-JP"/>
                </w:rPr>
                <w:t>13</w:t>
              </w:r>
            </w:ins>
          </w:p>
        </w:tc>
        <w:tc>
          <w:tcPr>
            <w:tcW w:w="483" w:type="dxa"/>
            <w:tcPrChange w:id="1548" w:author="S127342" w:date="2012-02-04T02:33:00Z">
              <w:tcPr>
                <w:tcW w:w="483" w:type="dxa"/>
              </w:tcPr>
            </w:tcPrChange>
          </w:tcPr>
          <w:p w:rsidR="00E41337" w:rsidRPr="00E41337" w:rsidRDefault="00E41337" w:rsidP="00C471C2">
            <w:pPr>
              <w:keepNext/>
              <w:keepLines/>
              <w:spacing w:beforeLines="25" w:afterLines="25"/>
              <w:jc w:val="center"/>
              <w:rPr>
                <w:ins w:id="1549" w:author="S127342" w:date="2012-02-04T02:30:00Z"/>
                <w:rFonts w:eastAsiaTheme="minorEastAsia"/>
                <w:lang w:eastAsia="ja-JP"/>
                <w:rPrChange w:id="1550" w:author="S127342" w:date="2012-02-04T02:31:00Z">
                  <w:rPr>
                    <w:ins w:id="1551" w:author="S127342" w:date="2012-02-04T02:30:00Z"/>
                    <w:lang w:eastAsia="ko-KR"/>
                  </w:rPr>
                </w:rPrChange>
              </w:rPr>
              <w:pPrChange w:id="1552" w:author="S127342" w:date="2012-02-04T02:47:00Z">
                <w:pPr>
                  <w:keepNext/>
                  <w:keepLines/>
                  <w:spacing w:beforeLines="25" w:afterLines="25"/>
                  <w:jc w:val="center"/>
                </w:pPr>
              </w:pPrChange>
            </w:pPr>
            <w:ins w:id="1553" w:author="S127342" w:date="2012-02-04T02:31:00Z">
              <w:r>
                <w:rPr>
                  <w:rFonts w:eastAsiaTheme="minorEastAsia" w:hint="eastAsia"/>
                  <w:lang w:eastAsia="ja-JP"/>
                </w:rPr>
                <w:t>21</w:t>
              </w:r>
            </w:ins>
          </w:p>
        </w:tc>
        <w:tc>
          <w:tcPr>
            <w:tcW w:w="483" w:type="dxa"/>
            <w:tcPrChange w:id="1554" w:author="S127342" w:date="2012-02-04T02:33:00Z">
              <w:tcPr>
                <w:tcW w:w="483" w:type="dxa"/>
              </w:tcPr>
            </w:tcPrChange>
          </w:tcPr>
          <w:p w:rsidR="00E41337" w:rsidRPr="00E41337" w:rsidRDefault="00E41337" w:rsidP="00C471C2">
            <w:pPr>
              <w:keepNext/>
              <w:keepLines/>
              <w:spacing w:beforeLines="25" w:afterLines="25"/>
              <w:jc w:val="center"/>
              <w:rPr>
                <w:ins w:id="1555" w:author="S127342" w:date="2012-02-04T02:30:00Z"/>
                <w:rFonts w:eastAsiaTheme="minorEastAsia"/>
                <w:lang w:eastAsia="ja-JP"/>
                <w:rPrChange w:id="1556" w:author="S127342" w:date="2012-02-04T02:31:00Z">
                  <w:rPr>
                    <w:ins w:id="1557" w:author="S127342" w:date="2012-02-04T02:30:00Z"/>
                    <w:lang w:eastAsia="ko-KR"/>
                  </w:rPr>
                </w:rPrChange>
              </w:rPr>
              <w:pPrChange w:id="1558" w:author="S127342" w:date="2012-02-04T02:47:00Z">
                <w:pPr>
                  <w:keepNext/>
                  <w:keepLines/>
                  <w:spacing w:beforeLines="25" w:afterLines="25"/>
                  <w:jc w:val="center"/>
                </w:pPr>
              </w:pPrChange>
            </w:pPr>
            <w:ins w:id="1559" w:author="S127342" w:date="2012-02-04T02:31:00Z">
              <w:r>
                <w:rPr>
                  <w:rFonts w:eastAsiaTheme="minorEastAsia" w:hint="eastAsia"/>
                  <w:lang w:eastAsia="ja-JP"/>
                </w:rPr>
                <w:t>2</w:t>
              </w:r>
            </w:ins>
          </w:p>
        </w:tc>
        <w:tc>
          <w:tcPr>
            <w:tcW w:w="583" w:type="dxa"/>
            <w:tcPrChange w:id="1560" w:author="S127342" w:date="2012-02-04T02:33:00Z">
              <w:tcPr>
                <w:tcW w:w="583" w:type="dxa"/>
              </w:tcPr>
            </w:tcPrChange>
          </w:tcPr>
          <w:p w:rsidR="00E41337" w:rsidRPr="00E41337" w:rsidRDefault="00E41337" w:rsidP="00C471C2">
            <w:pPr>
              <w:keepNext/>
              <w:keepLines/>
              <w:spacing w:beforeLines="25" w:afterLines="25"/>
              <w:jc w:val="center"/>
              <w:rPr>
                <w:ins w:id="1561" w:author="S127342" w:date="2012-02-04T02:30:00Z"/>
                <w:rFonts w:eastAsiaTheme="minorEastAsia"/>
                <w:lang w:eastAsia="ja-JP"/>
                <w:rPrChange w:id="1562" w:author="S127342" w:date="2012-02-04T02:31:00Z">
                  <w:rPr>
                    <w:ins w:id="1563" w:author="S127342" w:date="2012-02-04T02:30:00Z"/>
                    <w:lang w:eastAsia="ko-KR"/>
                  </w:rPr>
                </w:rPrChange>
              </w:rPr>
              <w:pPrChange w:id="1564" w:author="S127342" w:date="2012-02-04T02:47:00Z">
                <w:pPr>
                  <w:keepNext/>
                  <w:keepLines/>
                  <w:spacing w:beforeLines="25" w:afterLines="25"/>
                  <w:jc w:val="center"/>
                </w:pPr>
              </w:pPrChange>
            </w:pPr>
            <w:ins w:id="1565" w:author="S127342" w:date="2012-02-04T02:31:00Z">
              <w:r>
                <w:rPr>
                  <w:rFonts w:eastAsiaTheme="minorEastAsia" w:hint="eastAsia"/>
                  <w:lang w:eastAsia="ja-JP"/>
                </w:rPr>
                <w:t>9</w:t>
              </w:r>
            </w:ins>
          </w:p>
        </w:tc>
        <w:tc>
          <w:tcPr>
            <w:tcW w:w="416" w:type="dxa"/>
            <w:tcPrChange w:id="1566" w:author="S127342" w:date="2012-02-04T02:33:00Z">
              <w:tcPr>
                <w:tcW w:w="416" w:type="dxa"/>
              </w:tcPr>
            </w:tcPrChange>
          </w:tcPr>
          <w:p w:rsidR="00E41337" w:rsidRPr="00E41337" w:rsidRDefault="00E41337" w:rsidP="00C471C2">
            <w:pPr>
              <w:keepNext/>
              <w:keepLines/>
              <w:spacing w:beforeLines="25" w:afterLines="25"/>
              <w:jc w:val="center"/>
              <w:rPr>
                <w:ins w:id="1567" w:author="S127342" w:date="2012-02-04T02:30:00Z"/>
                <w:rFonts w:eastAsiaTheme="minorEastAsia"/>
                <w:lang w:eastAsia="ja-JP"/>
                <w:rPrChange w:id="1568" w:author="S127342" w:date="2012-02-04T02:31:00Z">
                  <w:rPr>
                    <w:ins w:id="1569" w:author="S127342" w:date="2012-02-04T02:30:00Z"/>
                    <w:lang w:eastAsia="ko-KR"/>
                  </w:rPr>
                </w:rPrChange>
              </w:rPr>
              <w:pPrChange w:id="1570" w:author="S127342" w:date="2012-02-04T02:47:00Z">
                <w:pPr>
                  <w:keepNext/>
                  <w:keepLines/>
                  <w:spacing w:beforeLines="25" w:afterLines="25"/>
                  <w:jc w:val="center"/>
                </w:pPr>
              </w:pPrChange>
            </w:pPr>
            <w:ins w:id="1571" w:author="S127342" w:date="2012-02-04T02:31:00Z">
              <w:r>
                <w:rPr>
                  <w:rFonts w:eastAsiaTheme="minorEastAsia" w:hint="eastAsia"/>
                  <w:lang w:eastAsia="ja-JP"/>
                </w:rPr>
                <w:t>17</w:t>
              </w:r>
            </w:ins>
          </w:p>
        </w:tc>
        <w:tc>
          <w:tcPr>
            <w:tcW w:w="416" w:type="dxa"/>
            <w:tcPrChange w:id="1572" w:author="S127342" w:date="2012-02-04T02:33:00Z">
              <w:tcPr>
                <w:tcW w:w="416" w:type="dxa"/>
              </w:tcPr>
            </w:tcPrChange>
          </w:tcPr>
          <w:p w:rsidR="00E41337" w:rsidRPr="00E41337" w:rsidRDefault="00E41337" w:rsidP="00C471C2">
            <w:pPr>
              <w:keepNext/>
              <w:keepLines/>
              <w:spacing w:beforeLines="25" w:afterLines="25"/>
              <w:jc w:val="center"/>
              <w:rPr>
                <w:ins w:id="1573" w:author="S127342" w:date="2012-02-04T02:30:00Z"/>
                <w:rFonts w:eastAsiaTheme="minorEastAsia"/>
                <w:lang w:eastAsia="ja-JP"/>
                <w:rPrChange w:id="1574" w:author="S127342" w:date="2012-02-04T02:31:00Z">
                  <w:rPr>
                    <w:ins w:id="1575" w:author="S127342" w:date="2012-02-04T02:30:00Z"/>
                    <w:lang w:eastAsia="ko-KR"/>
                  </w:rPr>
                </w:rPrChange>
              </w:rPr>
              <w:pPrChange w:id="1576" w:author="S127342" w:date="2012-02-04T02:47:00Z">
                <w:pPr>
                  <w:keepNext/>
                  <w:keepLines/>
                  <w:spacing w:beforeLines="25" w:afterLines="25"/>
                  <w:jc w:val="center"/>
                </w:pPr>
              </w:pPrChange>
            </w:pPr>
            <w:ins w:id="1577" w:author="S127342" w:date="2012-02-04T02:31:00Z">
              <w:r>
                <w:rPr>
                  <w:rFonts w:eastAsiaTheme="minorEastAsia" w:hint="eastAsia"/>
                  <w:lang w:eastAsia="ja-JP"/>
                </w:rPr>
                <w:t>26</w:t>
              </w:r>
            </w:ins>
          </w:p>
        </w:tc>
      </w:tr>
    </w:tbl>
    <w:p w:rsidR="00971173" w:rsidRDefault="00971173" w:rsidP="00942088">
      <w:pPr>
        <w:rPr>
          <w:ins w:id="1578" w:author="S127342" w:date="2012-02-04T02:29:00Z"/>
          <w:rFonts w:eastAsiaTheme="minorEastAsia"/>
          <w:lang w:eastAsia="ja-JP"/>
        </w:rPr>
      </w:pPr>
    </w:p>
    <w:p w:rsidR="00971173" w:rsidRPr="00971173" w:rsidRDefault="00971173" w:rsidP="00942088">
      <w:pPr>
        <w:rPr>
          <w:rFonts w:eastAsiaTheme="minorEastAsia"/>
          <w:lang w:eastAsia="ja-JP"/>
          <w:rPrChange w:id="1579" w:author="S127342" w:date="2012-02-04T02:29:00Z">
            <w:rPr>
              <w:lang w:eastAsia="ko-KR"/>
            </w:rPr>
          </w:rPrChange>
        </w:rPr>
      </w:pPr>
    </w:p>
    <w:p w:rsidR="00942088" w:rsidRPr="00210652" w:rsidRDefault="0005626D" w:rsidP="00942088">
      <w:pPr>
        <w:rPr>
          <w:lang w:eastAsia="ko-KR"/>
        </w:rPr>
      </w:pPr>
      <w:r w:rsidRPr="00210652">
        <w:rPr>
          <w:lang w:eastAsia="ko-KR"/>
        </w:rPr>
        <w:fldChar w:fldCharType="begin" w:fldLock="1"/>
      </w:r>
      <w:r w:rsidR="00942088" w:rsidRPr="00210652">
        <w:rPr>
          <w:lang w:eastAsia="ko-KR"/>
        </w:rPr>
        <w:instrText xml:space="preserve"> REF _Ref278129733 \h </w:instrText>
      </w:r>
      <w:r w:rsidRPr="00210652">
        <w:rPr>
          <w:lang w:eastAsia="ko-KR"/>
        </w:rPr>
      </w:r>
      <w:r w:rsidRPr="00210652">
        <w:rPr>
          <w:lang w:eastAsia="ko-KR"/>
        </w:rPr>
        <w:fldChar w:fldCharType="separate"/>
      </w:r>
      <w:r w:rsidR="00942088" w:rsidRPr="00210652">
        <w:t>Table </w:t>
      </w:r>
      <w:r w:rsidR="00942088" w:rsidRPr="00210652">
        <w:rPr>
          <w:noProof/>
        </w:rPr>
        <w:t>8</w:t>
      </w:r>
      <w:r w:rsidR="00942088" w:rsidRPr="00210652">
        <w:noBreakHyphen/>
      </w:r>
      <w:r w:rsidR="00942088" w:rsidRPr="00210652">
        <w:rPr>
          <w:noProof/>
        </w:rPr>
        <w:t>8</w:t>
      </w:r>
      <w:r w:rsidRPr="00210652">
        <w:rPr>
          <w:lang w:eastAsia="ko-KR"/>
        </w:rPr>
        <w:fldChar w:fldCharType="end"/>
      </w:r>
      <w:r w:rsidR="00942088" w:rsidRPr="00210652">
        <w:rPr>
          <w:lang w:eastAsia="ko-KR"/>
        </w:rPr>
        <w:t xml:space="preserve"> further specifies the mapping table between </w:t>
      </w:r>
      <w:del w:id="1580" w:author="S127342" w:date="2012-02-04T02:41:00Z">
        <w:r w:rsidR="00942088" w:rsidRPr="00210652" w:rsidDel="00693E2B">
          <w:rPr>
            <w:lang w:eastAsia="ko-KR"/>
          </w:rPr>
          <w:delText xml:space="preserve">intraPredOrder </w:delText>
        </w:r>
      </w:del>
      <w:proofErr w:type="spellStart"/>
      <w:ins w:id="1581" w:author="S127342" w:date="2012-02-04T02:41:00Z">
        <w:r w:rsidR="00693E2B" w:rsidRPr="00210652">
          <w:rPr>
            <w:lang w:eastAsia="ko-KR"/>
          </w:rPr>
          <w:t>intraPred</w:t>
        </w:r>
        <w:r w:rsidR="00693E2B">
          <w:rPr>
            <w:rFonts w:eastAsiaTheme="minorEastAsia" w:hint="eastAsia"/>
            <w:lang w:eastAsia="ja-JP"/>
          </w:rPr>
          <w:t>Mode</w:t>
        </w:r>
        <w:proofErr w:type="spellEnd"/>
        <w:r w:rsidR="00693E2B" w:rsidRPr="00210652">
          <w:rPr>
            <w:lang w:eastAsia="ko-KR"/>
          </w:rPr>
          <w:t xml:space="preserve"> </w:t>
        </w:r>
      </w:ins>
      <w:r w:rsidR="00942088" w:rsidRPr="00210652">
        <w:rPr>
          <w:lang w:eastAsia="ko-KR"/>
        </w:rPr>
        <w:t xml:space="preserve">and the inverse angle parameter </w:t>
      </w:r>
      <w:proofErr w:type="spellStart"/>
      <w:r w:rsidR="00942088" w:rsidRPr="00210652">
        <w:rPr>
          <w:lang w:eastAsia="ko-KR"/>
        </w:rPr>
        <w:t>invAngle</w:t>
      </w:r>
      <w:proofErr w:type="spellEnd"/>
      <w:r w:rsidR="00942088" w:rsidRPr="00210652">
        <w:rPr>
          <w:lang w:eastAsia="ko-KR"/>
        </w:rPr>
        <w:t>.</w:t>
      </w:r>
    </w:p>
    <w:p w:rsidR="00942088" w:rsidRPr="00E8461A" w:rsidRDefault="00942088" w:rsidP="00942088">
      <w:pPr>
        <w:pStyle w:val="afc"/>
        <w:rPr>
          <w:lang w:val="en-GB"/>
        </w:rPr>
      </w:pPr>
      <w:bookmarkStart w:id="1582" w:name="_Ref278129733"/>
      <w:bookmarkStart w:id="1583" w:name="_Toc287363933"/>
      <w:bookmarkStart w:id="1584" w:name="_Toc293649373"/>
      <w:r w:rsidRPr="00E8461A">
        <w:rPr>
          <w:lang w:val="en-GB"/>
        </w:rPr>
        <w:t>Table </w:t>
      </w:r>
      <w:r w:rsidR="0005626D">
        <w:rPr>
          <w:lang w:val="en-GB"/>
        </w:rPr>
        <w:fldChar w:fldCharType="begin"/>
      </w:r>
      <w:r>
        <w:rPr>
          <w:lang w:val="en-GB"/>
        </w:rPr>
        <w:instrText xml:space="preserve"> STYLEREF 1 \s </w:instrText>
      </w:r>
      <w:r w:rsidR="0005626D">
        <w:rPr>
          <w:lang w:val="en-GB"/>
        </w:rPr>
        <w:fldChar w:fldCharType="separate"/>
      </w:r>
      <w:r>
        <w:rPr>
          <w:noProof/>
          <w:lang w:val="en-GB"/>
        </w:rPr>
        <w:t>8</w:t>
      </w:r>
      <w:r w:rsidR="0005626D">
        <w:rPr>
          <w:lang w:val="en-GB"/>
        </w:rPr>
        <w:fldChar w:fldCharType="end"/>
      </w:r>
      <w:r>
        <w:rPr>
          <w:lang w:val="en-GB"/>
        </w:rPr>
        <w:noBreakHyphen/>
      </w:r>
      <w:r w:rsidR="0005626D">
        <w:rPr>
          <w:lang w:val="en-GB"/>
        </w:rPr>
        <w:fldChar w:fldCharType="begin"/>
      </w:r>
      <w:r>
        <w:rPr>
          <w:lang w:val="en-GB"/>
        </w:rPr>
        <w:instrText xml:space="preserve"> SEQ Table \* ARABIC \s 1 </w:instrText>
      </w:r>
      <w:r w:rsidR="0005626D">
        <w:rPr>
          <w:lang w:val="en-GB"/>
        </w:rPr>
        <w:fldChar w:fldCharType="separate"/>
      </w:r>
      <w:r>
        <w:rPr>
          <w:noProof/>
          <w:lang w:val="en-GB"/>
        </w:rPr>
        <w:t>8</w:t>
      </w:r>
      <w:r w:rsidR="0005626D">
        <w:rPr>
          <w:lang w:val="en-GB"/>
        </w:rPr>
        <w:fldChar w:fldCharType="end"/>
      </w:r>
      <w:bookmarkEnd w:id="1582"/>
      <w:r w:rsidRPr="00E8461A">
        <w:rPr>
          <w:lang w:val="en-GB"/>
        </w:rPr>
        <w:t xml:space="preserve"> – </w:t>
      </w:r>
      <w:r w:rsidRPr="00E8461A">
        <w:rPr>
          <w:lang w:val="en-GB" w:eastAsia="ko-KR"/>
        </w:rPr>
        <w:t xml:space="preserve">Specification of </w:t>
      </w:r>
      <w:proofErr w:type="spellStart"/>
      <w:r w:rsidRPr="00E8461A">
        <w:rPr>
          <w:lang w:val="en-GB" w:eastAsia="ko-KR"/>
        </w:rPr>
        <w:t>invAngle</w:t>
      </w:r>
      <w:bookmarkEnd w:id="1583"/>
      <w:bookmarkEnd w:id="1584"/>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83"/>
        <w:gridCol w:w="583"/>
        <w:gridCol w:w="583"/>
        <w:gridCol w:w="583"/>
        <w:gridCol w:w="583"/>
        <w:gridCol w:w="583"/>
        <w:gridCol w:w="683"/>
        <w:gridCol w:w="683"/>
        <w:gridCol w:w="683"/>
      </w:tblGrid>
      <w:tr w:rsidR="00942088" w:rsidRPr="00210652" w:rsidTr="00C471C2">
        <w:trPr>
          <w:jc w:val="center"/>
        </w:trPr>
        <w:tc>
          <w:tcPr>
            <w:tcW w:w="0" w:type="auto"/>
          </w:tcPr>
          <w:p w:rsidR="00C471C2" w:rsidRDefault="00942088" w:rsidP="00C471C2">
            <w:pPr>
              <w:keepNext/>
              <w:keepLines/>
              <w:spacing w:beforeLines="25" w:afterLines="25"/>
              <w:jc w:val="center"/>
              <w:pPrChange w:id="1585" w:author="S127342" w:date="2012-02-04T02:47:00Z">
                <w:pPr>
                  <w:keepNext/>
                  <w:keepLines/>
                  <w:spacing w:beforeLines="25" w:afterLines="25"/>
                  <w:jc w:val="center"/>
                </w:pPr>
              </w:pPrChange>
            </w:pPr>
            <w:del w:id="1586" w:author="S127342" w:date="2012-02-04T02:32:00Z">
              <w:r w:rsidRPr="00210652" w:rsidDel="00D94932">
                <w:rPr>
                  <w:b/>
                  <w:bCs/>
                  <w:lang w:eastAsia="ko-KR"/>
                </w:rPr>
                <w:delText>intraPredOrder</w:delText>
              </w:r>
            </w:del>
          </w:p>
        </w:tc>
        <w:tc>
          <w:tcPr>
            <w:tcW w:w="0" w:type="auto"/>
          </w:tcPr>
          <w:p w:rsidR="00C471C2" w:rsidRDefault="00942088" w:rsidP="00C471C2">
            <w:pPr>
              <w:keepNext/>
              <w:keepLines/>
              <w:spacing w:beforeLines="25" w:afterLines="25"/>
              <w:jc w:val="center"/>
              <w:rPr>
                <w:b/>
                <w:lang w:eastAsia="ko-KR"/>
              </w:rPr>
              <w:pPrChange w:id="1587" w:author="S127342" w:date="2012-02-04T02:47:00Z">
                <w:pPr>
                  <w:keepNext/>
                  <w:keepLines/>
                  <w:spacing w:beforeLines="25" w:afterLines="25"/>
                  <w:jc w:val="center"/>
                </w:pPr>
              </w:pPrChange>
            </w:pPr>
            <w:del w:id="1588" w:author="S127342" w:date="2012-02-04T02:32:00Z">
              <w:r w:rsidRPr="00210652" w:rsidDel="00D94932">
                <w:rPr>
                  <w:b/>
                  <w:lang w:eastAsia="ko-KR"/>
                </w:rPr>
                <w:delText>1</w:delText>
              </w:r>
            </w:del>
          </w:p>
        </w:tc>
        <w:tc>
          <w:tcPr>
            <w:tcW w:w="0" w:type="auto"/>
          </w:tcPr>
          <w:p w:rsidR="00C471C2" w:rsidRDefault="00942088" w:rsidP="00C471C2">
            <w:pPr>
              <w:keepNext/>
              <w:keepLines/>
              <w:spacing w:beforeLines="25" w:afterLines="25"/>
              <w:jc w:val="center"/>
              <w:rPr>
                <w:b/>
                <w:lang w:eastAsia="ko-KR"/>
              </w:rPr>
              <w:pPrChange w:id="1589" w:author="S127342" w:date="2012-02-04T02:47:00Z">
                <w:pPr>
                  <w:keepNext/>
                  <w:keepLines/>
                  <w:spacing w:beforeLines="25" w:afterLines="25"/>
                  <w:jc w:val="center"/>
                </w:pPr>
              </w:pPrChange>
            </w:pPr>
            <w:del w:id="1590" w:author="S127342" w:date="2012-02-04T02:32:00Z">
              <w:r w:rsidRPr="00210652" w:rsidDel="00D94932">
                <w:rPr>
                  <w:b/>
                  <w:lang w:eastAsia="ko-KR"/>
                </w:rPr>
                <w:delText>2</w:delText>
              </w:r>
            </w:del>
          </w:p>
        </w:tc>
        <w:tc>
          <w:tcPr>
            <w:tcW w:w="0" w:type="auto"/>
          </w:tcPr>
          <w:p w:rsidR="00C471C2" w:rsidRDefault="00942088" w:rsidP="00C471C2">
            <w:pPr>
              <w:keepNext/>
              <w:keepLines/>
              <w:spacing w:beforeLines="25" w:afterLines="25"/>
              <w:jc w:val="center"/>
              <w:rPr>
                <w:b/>
                <w:lang w:eastAsia="ko-KR"/>
              </w:rPr>
              <w:pPrChange w:id="1591" w:author="S127342" w:date="2012-02-04T02:47:00Z">
                <w:pPr>
                  <w:keepNext/>
                  <w:keepLines/>
                  <w:spacing w:beforeLines="25" w:afterLines="25"/>
                  <w:jc w:val="center"/>
                </w:pPr>
              </w:pPrChange>
            </w:pPr>
            <w:del w:id="1592" w:author="S127342" w:date="2012-02-04T02:32:00Z">
              <w:r w:rsidRPr="00210652" w:rsidDel="00D94932">
                <w:rPr>
                  <w:b/>
                  <w:lang w:eastAsia="ko-KR"/>
                </w:rPr>
                <w:delText>3</w:delText>
              </w:r>
            </w:del>
          </w:p>
        </w:tc>
        <w:tc>
          <w:tcPr>
            <w:tcW w:w="0" w:type="auto"/>
          </w:tcPr>
          <w:p w:rsidR="00C471C2" w:rsidRDefault="00942088" w:rsidP="00C471C2">
            <w:pPr>
              <w:keepNext/>
              <w:keepLines/>
              <w:spacing w:beforeLines="25" w:afterLines="25"/>
              <w:jc w:val="center"/>
              <w:rPr>
                <w:b/>
                <w:lang w:eastAsia="ko-KR"/>
              </w:rPr>
              <w:pPrChange w:id="1593" w:author="S127342" w:date="2012-02-04T02:47:00Z">
                <w:pPr>
                  <w:keepNext/>
                  <w:keepLines/>
                  <w:spacing w:beforeLines="25" w:afterLines="25"/>
                  <w:jc w:val="center"/>
                </w:pPr>
              </w:pPrChange>
            </w:pPr>
            <w:del w:id="1594" w:author="S127342" w:date="2012-02-04T02:32:00Z">
              <w:r w:rsidRPr="00210652" w:rsidDel="00D94932">
                <w:rPr>
                  <w:b/>
                  <w:lang w:eastAsia="ko-KR"/>
                </w:rPr>
                <w:delText>4</w:delText>
              </w:r>
            </w:del>
          </w:p>
        </w:tc>
        <w:tc>
          <w:tcPr>
            <w:tcW w:w="0" w:type="auto"/>
          </w:tcPr>
          <w:p w:rsidR="00C471C2" w:rsidRDefault="00942088" w:rsidP="00C471C2">
            <w:pPr>
              <w:keepNext/>
              <w:keepLines/>
              <w:spacing w:beforeLines="25" w:afterLines="25"/>
              <w:jc w:val="center"/>
              <w:rPr>
                <w:b/>
                <w:lang w:eastAsia="ko-KR"/>
              </w:rPr>
              <w:pPrChange w:id="1595" w:author="S127342" w:date="2012-02-04T02:47:00Z">
                <w:pPr>
                  <w:keepNext/>
                  <w:keepLines/>
                  <w:spacing w:beforeLines="25" w:afterLines="25"/>
                  <w:jc w:val="center"/>
                </w:pPr>
              </w:pPrChange>
            </w:pPr>
            <w:del w:id="1596" w:author="S127342" w:date="2012-02-04T02:32:00Z">
              <w:r w:rsidRPr="00210652" w:rsidDel="00D94932">
                <w:rPr>
                  <w:b/>
                  <w:lang w:eastAsia="ko-KR"/>
                </w:rPr>
                <w:delText>5</w:delText>
              </w:r>
            </w:del>
          </w:p>
        </w:tc>
        <w:tc>
          <w:tcPr>
            <w:tcW w:w="0" w:type="auto"/>
          </w:tcPr>
          <w:p w:rsidR="00C471C2" w:rsidRDefault="00942088" w:rsidP="00C471C2">
            <w:pPr>
              <w:keepNext/>
              <w:keepLines/>
              <w:spacing w:beforeLines="25" w:afterLines="25"/>
              <w:jc w:val="center"/>
              <w:rPr>
                <w:b/>
                <w:lang w:eastAsia="ko-KR"/>
              </w:rPr>
              <w:pPrChange w:id="1597" w:author="S127342" w:date="2012-02-04T02:47:00Z">
                <w:pPr>
                  <w:keepNext/>
                  <w:keepLines/>
                  <w:spacing w:beforeLines="25" w:afterLines="25"/>
                  <w:jc w:val="center"/>
                </w:pPr>
              </w:pPrChange>
            </w:pPr>
            <w:del w:id="1598" w:author="S127342" w:date="2012-02-04T02:32:00Z">
              <w:r w:rsidRPr="00210652" w:rsidDel="00D94932">
                <w:rPr>
                  <w:b/>
                  <w:lang w:eastAsia="ko-KR"/>
                </w:rPr>
                <w:delText>6</w:delText>
              </w:r>
            </w:del>
          </w:p>
        </w:tc>
        <w:tc>
          <w:tcPr>
            <w:tcW w:w="0" w:type="auto"/>
          </w:tcPr>
          <w:p w:rsidR="00C471C2" w:rsidRDefault="00942088" w:rsidP="00C471C2">
            <w:pPr>
              <w:keepNext/>
              <w:keepLines/>
              <w:spacing w:beforeLines="25" w:afterLines="25"/>
              <w:jc w:val="center"/>
              <w:rPr>
                <w:b/>
                <w:lang w:eastAsia="ko-KR"/>
              </w:rPr>
              <w:pPrChange w:id="1599" w:author="S127342" w:date="2012-02-04T02:47:00Z">
                <w:pPr>
                  <w:keepNext/>
                  <w:keepLines/>
                  <w:spacing w:beforeLines="25" w:afterLines="25"/>
                  <w:jc w:val="center"/>
                </w:pPr>
              </w:pPrChange>
            </w:pPr>
            <w:del w:id="1600" w:author="S127342" w:date="2012-02-04T02:32:00Z">
              <w:r w:rsidRPr="00210652" w:rsidDel="00D94932">
                <w:rPr>
                  <w:b/>
                  <w:lang w:eastAsia="ko-KR"/>
                </w:rPr>
                <w:delText>7</w:delText>
              </w:r>
            </w:del>
          </w:p>
        </w:tc>
        <w:tc>
          <w:tcPr>
            <w:tcW w:w="0" w:type="auto"/>
          </w:tcPr>
          <w:p w:rsidR="00C471C2" w:rsidRDefault="00942088" w:rsidP="00C471C2">
            <w:pPr>
              <w:keepNext/>
              <w:keepLines/>
              <w:spacing w:beforeLines="25" w:afterLines="25"/>
              <w:jc w:val="center"/>
              <w:rPr>
                <w:b/>
                <w:lang w:eastAsia="ko-KR"/>
              </w:rPr>
              <w:pPrChange w:id="1601" w:author="S127342" w:date="2012-02-04T02:47:00Z">
                <w:pPr>
                  <w:keepNext/>
                  <w:keepLines/>
                  <w:spacing w:beforeLines="25" w:afterLines="25"/>
                  <w:jc w:val="center"/>
                </w:pPr>
              </w:pPrChange>
            </w:pPr>
            <w:del w:id="1602" w:author="S127342" w:date="2012-02-04T02:32:00Z">
              <w:r w:rsidRPr="00210652" w:rsidDel="00D94932">
                <w:rPr>
                  <w:b/>
                  <w:lang w:eastAsia="ko-KR"/>
                </w:rPr>
                <w:delText>8</w:delText>
              </w:r>
            </w:del>
          </w:p>
        </w:tc>
      </w:tr>
      <w:tr w:rsidR="00942088" w:rsidRPr="00210652" w:rsidTr="00C471C2">
        <w:trPr>
          <w:jc w:val="center"/>
        </w:trPr>
        <w:tc>
          <w:tcPr>
            <w:tcW w:w="0" w:type="auto"/>
          </w:tcPr>
          <w:p w:rsidR="00C471C2" w:rsidRDefault="00942088" w:rsidP="00C471C2">
            <w:pPr>
              <w:keepNext/>
              <w:keepLines/>
              <w:spacing w:beforeLines="25" w:afterLines="25"/>
              <w:jc w:val="center"/>
              <w:rPr>
                <w:b/>
                <w:bCs/>
                <w:lang w:eastAsia="ko-KR"/>
              </w:rPr>
              <w:pPrChange w:id="1603" w:author="S127342" w:date="2012-02-04T02:47:00Z">
                <w:pPr>
                  <w:keepNext/>
                  <w:keepLines/>
                  <w:spacing w:beforeLines="25" w:afterLines="25"/>
                  <w:jc w:val="center"/>
                </w:pPr>
              </w:pPrChange>
            </w:pPr>
            <w:del w:id="1604" w:author="S127342" w:date="2012-02-04T02:32:00Z">
              <w:r w:rsidRPr="00210652" w:rsidDel="00D94932">
                <w:rPr>
                  <w:b/>
                  <w:bCs/>
                  <w:lang w:eastAsia="ko-KR"/>
                </w:rPr>
                <w:delText>invAngle</w:delText>
              </w:r>
            </w:del>
          </w:p>
        </w:tc>
        <w:tc>
          <w:tcPr>
            <w:tcW w:w="0" w:type="auto"/>
          </w:tcPr>
          <w:p w:rsidR="00C471C2" w:rsidRDefault="00942088" w:rsidP="00C471C2">
            <w:pPr>
              <w:keepNext/>
              <w:keepLines/>
              <w:spacing w:beforeLines="25" w:afterLines="25"/>
              <w:jc w:val="center"/>
              <w:rPr>
                <w:lang w:eastAsia="ko-KR"/>
              </w:rPr>
              <w:pPrChange w:id="1605" w:author="S127342" w:date="2012-02-04T02:47:00Z">
                <w:pPr>
                  <w:keepNext/>
                  <w:keepLines/>
                  <w:spacing w:beforeLines="25" w:afterLines="25"/>
                  <w:jc w:val="center"/>
                </w:pPr>
              </w:pPrChange>
            </w:pPr>
            <w:del w:id="1606" w:author="S127342" w:date="2012-02-04T02:32:00Z">
              <w:r w:rsidRPr="00210652" w:rsidDel="00D94932">
                <w:rPr>
                  <w:lang w:eastAsia="ko-KR"/>
                </w:rPr>
                <w:delText>-256</w:delText>
              </w:r>
            </w:del>
          </w:p>
        </w:tc>
        <w:tc>
          <w:tcPr>
            <w:tcW w:w="0" w:type="auto"/>
          </w:tcPr>
          <w:p w:rsidR="00C471C2" w:rsidRDefault="00942088" w:rsidP="00C471C2">
            <w:pPr>
              <w:keepNext/>
              <w:keepLines/>
              <w:spacing w:beforeLines="25" w:afterLines="25"/>
              <w:jc w:val="center"/>
              <w:rPr>
                <w:lang w:eastAsia="ko-KR"/>
              </w:rPr>
              <w:pPrChange w:id="1607" w:author="S127342" w:date="2012-02-04T02:47:00Z">
                <w:pPr>
                  <w:keepNext/>
                  <w:keepLines/>
                  <w:spacing w:beforeLines="25" w:afterLines="25"/>
                  <w:jc w:val="center"/>
                </w:pPr>
              </w:pPrChange>
            </w:pPr>
            <w:del w:id="1608" w:author="S127342" w:date="2012-02-04T02:32:00Z">
              <w:r w:rsidRPr="00210652" w:rsidDel="00D94932">
                <w:rPr>
                  <w:lang w:eastAsia="ko-KR"/>
                </w:rPr>
                <w:delText>-315</w:delText>
              </w:r>
            </w:del>
          </w:p>
        </w:tc>
        <w:tc>
          <w:tcPr>
            <w:tcW w:w="0" w:type="auto"/>
          </w:tcPr>
          <w:p w:rsidR="00C471C2" w:rsidRDefault="00942088" w:rsidP="00C471C2">
            <w:pPr>
              <w:keepNext/>
              <w:keepLines/>
              <w:spacing w:beforeLines="25" w:afterLines="25"/>
              <w:jc w:val="center"/>
              <w:rPr>
                <w:lang w:eastAsia="ko-KR"/>
              </w:rPr>
              <w:pPrChange w:id="1609" w:author="S127342" w:date="2012-02-04T02:47:00Z">
                <w:pPr>
                  <w:keepNext/>
                  <w:keepLines/>
                  <w:spacing w:beforeLines="25" w:afterLines="25"/>
                  <w:jc w:val="center"/>
                </w:pPr>
              </w:pPrChange>
            </w:pPr>
            <w:del w:id="1610" w:author="S127342" w:date="2012-02-04T02:32:00Z">
              <w:r w:rsidRPr="00210652" w:rsidDel="00D94932">
                <w:rPr>
                  <w:lang w:eastAsia="ko-KR"/>
                </w:rPr>
                <w:delText>-390</w:delText>
              </w:r>
            </w:del>
          </w:p>
        </w:tc>
        <w:tc>
          <w:tcPr>
            <w:tcW w:w="0" w:type="auto"/>
          </w:tcPr>
          <w:p w:rsidR="00C471C2" w:rsidRDefault="00942088" w:rsidP="00C471C2">
            <w:pPr>
              <w:keepNext/>
              <w:keepLines/>
              <w:spacing w:beforeLines="25" w:afterLines="25"/>
              <w:jc w:val="center"/>
              <w:rPr>
                <w:lang w:eastAsia="ko-KR"/>
              </w:rPr>
              <w:pPrChange w:id="1611" w:author="S127342" w:date="2012-02-04T02:47:00Z">
                <w:pPr>
                  <w:keepNext/>
                  <w:keepLines/>
                  <w:spacing w:beforeLines="25" w:afterLines="25"/>
                  <w:jc w:val="center"/>
                </w:pPr>
              </w:pPrChange>
            </w:pPr>
            <w:del w:id="1612" w:author="S127342" w:date="2012-02-04T02:32:00Z">
              <w:r w:rsidRPr="00210652" w:rsidDel="00D94932">
                <w:rPr>
                  <w:lang w:eastAsia="ko-KR"/>
                </w:rPr>
                <w:delText>-482</w:delText>
              </w:r>
            </w:del>
          </w:p>
        </w:tc>
        <w:tc>
          <w:tcPr>
            <w:tcW w:w="0" w:type="auto"/>
          </w:tcPr>
          <w:p w:rsidR="00C471C2" w:rsidRDefault="00942088" w:rsidP="00C471C2">
            <w:pPr>
              <w:keepNext/>
              <w:keepLines/>
              <w:spacing w:beforeLines="25" w:afterLines="25"/>
              <w:jc w:val="center"/>
              <w:rPr>
                <w:lang w:eastAsia="ko-KR"/>
              </w:rPr>
              <w:pPrChange w:id="1613" w:author="S127342" w:date="2012-02-04T02:47:00Z">
                <w:pPr>
                  <w:keepNext/>
                  <w:keepLines/>
                  <w:spacing w:beforeLines="25" w:afterLines="25"/>
                  <w:jc w:val="center"/>
                </w:pPr>
              </w:pPrChange>
            </w:pPr>
            <w:del w:id="1614" w:author="S127342" w:date="2012-02-04T02:32:00Z">
              <w:r w:rsidRPr="00210652" w:rsidDel="00D94932">
                <w:rPr>
                  <w:lang w:eastAsia="ko-KR"/>
                </w:rPr>
                <w:delText>-630</w:delText>
              </w:r>
            </w:del>
          </w:p>
        </w:tc>
        <w:tc>
          <w:tcPr>
            <w:tcW w:w="0" w:type="auto"/>
          </w:tcPr>
          <w:p w:rsidR="00942088" w:rsidRPr="00210652" w:rsidRDefault="00942088" w:rsidP="00C471C2">
            <w:pPr>
              <w:keepNext/>
              <w:keepLines/>
              <w:spacing w:beforeLines="25" w:afterLines="25"/>
              <w:jc w:val="center"/>
              <w:rPr>
                <w:lang w:eastAsia="ko-KR"/>
              </w:rPr>
              <w:pPrChange w:id="1615" w:author="S127342" w:date="2012-02-04T02:47:00Z">
                <w:pPr>
                  <w:keepNext/>
                  <w:keepLines/>
                  <w:spacing w:beforeLines="25" w:afterLines="25"/>
                  <w:jc w:val="center"/>
                </w:pPr>
              </w:pPrChange>
            </w:pPr>
            <w:del w:id="1616" w:author="S127342" w:date="2012-02-04T02:32:00Z">
              <w:r w:rsidRPr="00210652" w:rsidDel="00D94932">
                <w:rPr>
                  <w:lang w:eastAsia="ko-KR"/>
                </w:rPr>
                <w:delText>-910</w:delText>
              </w:r>
            </w:del>
          </w:p>
        </w:tc>
        <w:tc>
          <w:tcPr>
            <w:tcW w:w="0" w:type="auto"/>
          </w:tcPr>
          <w:p w:rsidR="00942088" w:rsidRPr="00210652" w:rsidRDefault="00942088" w:rsidP="00C471C2">
            <w:pPr>
              <w:keepNext/>
              <w:keepLines/>
              <w:spacing w:beforeLines="25" w:afterLines="25"/>
              <w:jc w:val="center"/>
              <w:rPr>
                <w:lang w:eastAsia="ko-KR"/>
              </w:rPr>
              <w:pPrChange w:id="1617" w:author="S127342" w:date="2012-02-04T02:47:00Z">
                <w:pPr>
                  <w:keepNext/>
                  <w:keepLines/>
                  <w:spacing w:beforeLines="25" w:afterLines="25"/>
                  <w:jc w:val="center"/>
                </w:pPr>
              </w:pPrChange>
            </w:pPr>
            <w:del w:id="1618" w:author="S127342" w:date="2012-02-04T02:32:00Z">
              <w:r w:rsidRPr="00210652" w:rsidDel="00D94932">
                <w:rPr>
                  <w:lang w:eastAsia="ko-KR"/>
                </w:rPr>
                <w:delText>-1638</w:delText>
              </w:r>
            </w:del>
          </w:p>
        </w:tc>
        <w:tc>
          <w:tcPr>
            <w:tcW w:w="0" w:type="auto"/>
          </w:tcPr>
          <w:p w:rsidR="00942088" w:rsidRPr="00210652" w:rsidRDefault="00942088" w:rsidP="00C471C2">
            <w:pPr>
              <w:keepNext/>
              <w:keepLines/>
              <w:spacing w:beforeLines="25" w:afterLines="25"/>
              <w:jc w:val="center"/>
              <w:rPr>
                <w:lang w:eastAsia="ko-KR"/>
              </w:rPr>
              <w:pPrChange w:id="1619" w:author="S127342" w:date="2012-02-04T02:47:00Z">
                <w:pPr>
                  <w:keepNext/>
                  <w:keepLines/>
                  <w:spacing w:beforeLines="25" w:afterLines="25"/>
                  <w:jc w:val="center"/>
                </w:pPr>
              </w:pPrChange>
            </w:pPr>
            <w:del w:id="1620" w:author="S127342" w:date="2012-02-04T02:32:00Z">
              <w:r w:rsidRPr="00210652" w:rsidDel="00D94932">
                <w:rPr>
                  <w:lang w:eastAsia="ko-KR"/>
                </w:rPr>
                <w:delText>-4096</w:delText>
              </w:r>
            </w:del>
          </w:p>
        </w:tc>
      </w:tr>
      <w:tr w:rsidR="00942088" w:rsidRPr="00210652" w:rsidTr="00C471C2">
        <w:trPr>
          <w:jc w:val="center"/>
        </w:trPr>
        <w:tc>
          <w:tcPr>
            <w:tcW w:w="0" w:type="auto"/>
          </w:tcPr>
          <w:p w:rsidR="00942088" w:rsidRPr="00210652" w:rsidRDefault="00942088" w:rsidP="00C471C2">
            <w:pPr>
              <w:keepNext/>
              <w:keepLines/>
              <w:spacing w:beforeLines="25" w:afterLines="25"/>
              <w:jc w:val="center"/>
              <w:rPr>
                <w:rFonts w:ascii="Times" w:hAnsi="Times" w:cs="Times"/>
                <w:lang w:eastAsia="ko-KR"/>
              </w:rPr>
              <w:pPrChange w:id="1621" w:author="S127342" w:date="2012-02-04T02:47:00Z">
                <w:pPr>
                  <w:keepNext/>
                  <w:keepLines/>
                  <w:spacing w:beforeLines="25" w:afterLines="25"/>
                  <w:jc w:val="center"/>
                </w:pPr>
              </w:pPrChange>
            </w:pPr>
            <w:del w:id="1622" w:author="S127342" w:date="2012-02-04T02:32:00Z">
              <w:r w:rsidRPr="00210652" w:rsidDel="00D94932">
                <w:rPr>
                  <w:b/>
                  <w:bCs/>
                  <w:lang w:eastAsia="ko-KR"/>
                </w:rPr>
                <w:delText>intraPredOrder</w:delText>
              </w:r>
            </w:del>
          </w:p>
        </w:tc>
        <w:tc>
          <w:tcPr>
            <w:tcW w:w="0" w:type="auto"/>
          </w:tcPr>
          <w:p w:rsidR="00942088" w:rsidRPr="00210652" w:rsidRDefault="00942088" w:rsidP="00C471C2">
            <w:pPr>
              <w:keepNext/>
              <w:keepLines/>
              <w:spacing w:beforeLines="25" w:afterLines="25"/>
              <w:jc w:val="center"/>
              <w:rPr>
                <w:b/>
                <w:lang w:eastAsia="ko-KR"/>
              </w:rPr>
              <w:pPrChange w:id="1623" w:author="S127342" w:date="2012-02-04T02:47:00Z">
                <w:pPr>
                  <w:keepNext/>
                  <w:keepLines/>
                  <w:spacing w:beforeLines="25" w:afterLines="25"/>
                  <w:jc w:val="center"/>
                </w:pPr>
              </w:pPrChange>
            </w:pPr>
            <w:del w:id="1624" w:author="S127342" w:date="2012-02-04T02:32:00Z">
              <w:r w:rsidRPr="00210652" w:rsidDel="00D94932">
                <w:rPr>
                  <w:b/>
                  <w:lang w:eastAsia="ko-KR"/>
                </w:rPr>
                <w:delText>18</w:delText>
              </w:r>
            </w:del>
          </w:p>
        </w:tc>
        <w:tc>
          <w:tcPr>
            <w:tcW w:w="0" w:type="auto"/>
          </w:tcPr>
          <w:p w:rsidR="00942088" w:rsidRPr="00210652" w:rsidRDefault="00942088" w:rsidP="00C471C2">
            <w:pPr>
              <w:keepNext/>
              <w:keepLines/>
              <w:spacing w:beforeLines="25" w:afterLines="25"/>
              <w:jc w:val="center"/>
              <w:rPr>
                <w:b/>
                <w:lang w:eastAsia="ko-KR"/>
              </w:rPr>
              <w:pPrChange w:id="1625" w:author="S127342" w:date="2012-02-04T02:47:00Z">
                <w:pPr>
                  <w:keepNext/>
                  <w:keepLines/>
                  <w:spacing w:beforeLines="25" w:afterLines="25"/>
                  <w:jc w:val="center"/>
                </w:pPr>
              </w:pPrChange>
            </w:pPr>
            <w:del w:id="1626" w:author="S127342" w:date="2012-02-04T02:32:00Z">
              <w:r w:rsidRPr="00210652" w:rsidDel="00D94932">
                <w:rPr>
                  <w:b/>
                  <w:lang w:eastAsia="ko-KR"/>
                </w:rPr>
                <w:delText>19</w:delText>
              </w:r>
            </w:del>
          </w:p>
        </w:tc>
        <w:tc>
          <w:tcPr>
            <w:tcW w:w="0" w:type="auto"/>
          </w:tcPr>
          <w:p w:rsidR="00942088" w:rsidRPr="00210652" w:rsidRDefault="00942088" w:rsidP="00C471C2">
            <w:pPr>
              <w:keepNext/>
              <w:keepLines/>
              <w:spacing w:beforeLines="25" w:afterLines="25"/>
              <w:jc w:val="center"/>
              <w:rPr>
                <w:b/>
                <w:lang w:eastAsia="ko-KR"/>
              </w:rPr>
              <w:pPrChange w:id="1627" w:author="S127342" w:date="2012-02-04T02:47:00Z">
                <w:pPr>
                  <w:keepNext/>
                  <w:keepLines/>
                  <w:spacing w:beforeLines="25" w:afterLines="25"/>
                  <w:jc w:val="center"/>
                </w:pPr>
              </w:pPrChange>
            </w:pPr>
            <w:del w:id="1628" w:author="S127342" w:date="2012-02-04T02:32:00Z">
              <w:r w:rsidRPr="00210652" w:rsidDel="00D94932">
                <w:rPr>
                  <w:b/>
                  <w:lang w:eastAsia="ko-KR"/>
                </w:rPr>
                <w:delText>20</w:delText>
              </w:r>
            </w:del>
          </w:p>
        </w:tc>
        <w:tc>
          <w:tcPr>
            <w:tcW w:w="0" w:type="auto"/>
          </w:tcPr>
          <w:p w:rsidR="00942088" w:rsidRPr="00210652" w:rsidRDefault="00942088" w:rsidP="00C471C2">
            <w:pPr>
              <w:keepNext/>
              <w:keepLines/>
              <w:spacing w:beforeLines="25" w:afterLines="25"/>
              <w:jc w:val="center"/>
              <w:rPr>
                <w:b/>
                <w:lang w:eastAsia="ko-KR"/>
              </w:rPr>
              <w:pPrChange w:id="1629" w:author="S127342" w:date="2012-02-04T02:47:00Z">
                <w:pPr>
                  <w:keepNext/>
                  <w:keepLines/>
                  <w:spacing w:beforeLines="25" w:afterLines="25"/>
                  <w:jc w:val="center"/>
                </w:pPr>
              </w:pPrChange>
            </w:pPr>
            <w:del w:id="1630" w:author="S127342" w:date="2012-02-04T02:32:00Z">
              <w:r w:rsidRPr="00210652" w:rsidDel="00D94932">
                <w:rPr>
                  <w:b/>
                  <w:lang w:eastAsia="ko-KR"/>
                </w:rPr>
                <w:delText>21</w:delText>
              </w:r>
            </w:del>
          </w:p>
        </w:tc>
        <w:tc>
          <w:tcPr>
            <w:tcW w:w="0" w:type="auto"/>
          </w:tcPr>
          <w:p w:rsidR="00942088" w:rsidRPr="00210652" w:rsidRDefault="00942088" w:rsidP="00C471C2">
            <w:pPr>
              <w:keepNext/>
              <w:keepLines/>
              <w:spacing w:beforeLines="25" w:afterLines="25"/>
              <w:jc w:val="center"/>
              <w:rPr>
                <w:b/>
                <w:lang w:eastAsia="ko-KR"/>
              </w:rPr>
              <w:pPrChange w:id="1631" w:author="S127342" w:date="2012-02-04T02:47:00Z">
                <w:pPr>
                  <w:keepNext/>
                  <w:keepLines/>
                  <w:spacing w:beforeLines="25" w:afterLines="25"/>
                  <w:jc w:val="center"/>
                </w:pPr>
              </w:pPrChange>
            </w:pPr>
            <w:del w:id="1632" w:author="S127342" w:date="2012-02-04T02:32:00Z">
              <w:r w:rsidRPr="00210652" w:rsidDel="00D94932">
                <w:rPr>
                  <w:b/>
                  <w:lang w:eastAsia="ko-KR"/>
                </w:rPr>
                <w:delText>22</w:delText>
              </w:r>
            </w:del>
          </w:p>
        </w:tc>
        <w:tc>
          <w:tcPr>
            <w:tcW w:w="0" w:type="auto"/>
          </w:tcPr>
          <w:p w:rsidR="00C471C2" w:rsidRDefault="00942088" w:rsidP="00C471C2">
            <w:pPr>
              <w:keepNext/>
              <w:keepLines/>
              <w:spacing w:beforeLines="25" w:afterLines="25"/>
              <w:jc w:val="center"/>
              <w:rPr>
                <w:b/>
                <w:lang w:eastAsia="ko-KR"/>
              </w:rPr>
              <w:pPrChange w:id="1633" w:author="S127342" w:date="2012-02-04T02:47:00Z">
                <w:pPr>
                  <w:keepNext/>
                  <w:keepLines/>
                  <w:spacing w:beforeLines="25" w:afterLines="25"/>
                  <w:jc w:val="center"/>
                </w:pPr>
              </w:pPrChange>
            </w:pPr>
            <w:del w:id="1634" w:author="S127342" w:date="2012-02-04T02:32:00Z">
              <w:r w:rsidRPr="00210652" w:rsidDel="00D94932">
                <w:rPr>
                  <w:b/>
                  <w:lang w:eastAsia="ko-KR"/>
                </w:rPr>
                <w:delText>23</w:delText>
              </w:r>
            </w:del>
          </w:p>
        </w:tc>
        <w:tc>
          <w:tcPr>
            <w:tcW w:w="0" w:type="auto"/>
          </w:tcPr>
          <w:p w:rsidR="00C471C2" w:rsidRDefault="00942088" w:rsidP="00C471C2">
            <w:pPr>
              <w:keepNext/>
              <w:keepLines/>
              <w:spacing w:beforeLines="25" w:afterLines="25"/>
              <w:jc w:val="center"/>
              <w:rPr>
                <w:b/>
                <w:lang w:eastAsia="ko-KR"/>
              </w:rPr>
              <w:pPrChange w:id="1635" w:author="S127342" w:date="2012-02-04T02:47:00Z">
                <w:pPr>
                  <w:keepNext/>
                  <w:keepLines/>
                  <w:spacing w:beforeLines="25" w:afterLines="25"/>
                  <w:jc w:val="center"/>
                </w:pPr>
              </w:pPrChange>
            </w:pPr>
            <w:del w:id="1636" w:author="S127342" w:date="2012-02-04T02:32:00Z">
              <w:r w:rsidRPr="00210652" w:rsidDel="00D94932">
                <w:rPr>
                  <w:b/>
                  <w:lang w:eastAsia="ko-KR"/>
                </w:rPr>
                <w:delText>24</w:delText>
              </w:r>
            </w:del>
          </w:p>
        </w:tc>
        <w:tc>
          <w:tcPr>
            <w:tcW w:w="0" w:type="auto"/>
          </w:tcPr>
          <w:p w:rsidR="00C471C2" w:rsidRDefault="00942088" w:rsidP="00C471C2">
            <w:pPr>
              <w:keepNext/>
              <w:keepLines/>
              <w:spacing w:beforeLines="25" w:afterLines="25"/>
              <w:jc w:val="center"/>
              <w:rPr>
                <w:b/>
                <w:lang w:eastAsia="ko-KR"/>
              </w:rPr>
              <w:pPrChange w:id="1637" w:author="S127342" w:date="2012-02-04T02:47:00Z">
                <w:pPr>
                  <w:keepNext/>
                  <w:keepLines/>
                  <w:spacing w:beforeLines="25" w:afterLines="25"/>
                  <w:jc w:val="center"/>
                </w:pPr>
              </w:pPrChange>
            </w:pPr>
            <w:del w:id="1638" w:author="S127342" w:date="2012-02-04T02:32:00Z">
              <w:r w:rsidRPr="00210652" w:rsidDel="00D94932">
                <w:rPr>
                  <w:b/>
                  <w:lang w:eastAsia="ko-KR"/>
                </w:rPr>
                <w:delText>25</w:delText>
              </w:r>
            </w:del>
          </w:p>
        </w:tc>
      </w:tr>
      <w:tr w:rsidR="00942088" w:rsidRPr="00210652" w:rsidTr="00C471C2">
        <w:trPr>
          <w:jc w:val="center"/>
        </w:trPr>
        <w:tc>
          <w:tcPr>
            <w:tcW w:w="0" w:type="auto"/>
          </w:tcPr>
          <w:p w:rsidR="00C471C2" w:rsidRDefault="00942088" w:rsidP="00C471C2">
            <w:pPr>
              <w:keepNext/>
              <w:keepLines/>
              <w:spacing w:beforeLines="25" w:afterLines="25"/>
              <w:jc w:val="center"/>
              <w:rPr>
                <w:b/>
                <w:bCs/>
                <w:lang w:eastAsia="ko-KR"/>
              </w:rPr>
              <w:pPrChange w:id="1639" w:author="S127342" w:date="2012-02-04T02:47:00Z">
                <w:pPr>
                  <w:keepNext/>
                  <w:keepLines/>
                  <w:spacing w:beforeLines="25" w:afterLines="25"/>
                  <w:jc w:val="center"/>
                </w:pPr>
              </w:pPrChange>
            </w:pPr>
            <w:del w:id="1640" w:author="S127342" w:date="2012-02-04T02:32:00Z">
              <w:r w:rsidRPr="00210652" w:rsidDel="00D94932">
                <w:rPr>
                  <w:b/>
                  <w:bCs/>
                  <w:lang w:eastAsia="ko-KR"/>
                </w:rPr>
                <w:delText>invAngle</w:delText>
              </w:r>
            </w:del>
          </w:p>
        </w:tc>
        <w:tc>
          <w:tcPr>
            <w:tcW w:w="0" w:type="auto"/>
          </w:tcPr>
          <w:p w:rsidR="00C471C2" w:rsidRDefault="00942088" w:rsidP="00C471C2">
            <w:pPr>
              <w:keepNext/>
              <w:keepLines/>
              <w:spacing w:beforeLines="25" w:afterLines="25"/>
              <w:jc w:val="center"/>
              <w:rPr>
                <w:lang w:eastAsia="ko-KR"/>
              </w:rPr>
              <w:pPrChange w:id="1641" w:author="S127342" w:date="2012-02-04T02:47:00Z">
                <w:pPr>
                  <w:keepNext/>
                  <w:keepLines/>
                  <w:spacing w:beforeLines="25" w:afterLines="25"/>
                  <w:jc w:val="center"/>
                </w:pPr>
              </w:pPrChange>
            </w:pPr>
            <w:del w:id="1642" w:author="S127342" w:date="2012-02-04T02:32:00Z">
              <w:r w:rsidRPr="00210652" w:rsidDel="00D94932">
                <w:rPr>
                  <w:lang w:eastAsia="ko-KR"/>
                </w:rPr>
                <w:delText>-315</w:delText>
              </w:r>
            </w:del>
          </w:p>
        </w:tc>
        <w:tc>
          <w:tcPr>
            <w:tcW w:w="0" w:type="auto"/>
          </w:tcPr>
          <w:p w:rsidR="00C471C2" w:rsidRDefault="00942088" w:rsidP="00C471C2">
            <w:pPr>
              <w:keepNext/>
              <w:keepLines/>
              <w:spacing w:beforeLines="25" w:afterLines="25"/>
              <w:jc w:val="center"/>
              <w:rPr>
                <w:lang w:eastAsia="ko-KR"/>
              </w:rPr>
              <w:pPrChange w:id="1643" w:author="S127342" w:date="2012-02-04T02:47:00Z">
                <w:pPr>
                  <w:keepNext/>
                  <w:keepLines/>
                  <w:spacing w:beforeLines="25" w:afterLines="25"/>
                  <w:jc w:val="center"/>
                </w:pPr>
              </w:pPrChange>
            </w:pPr>
            <w:del w:id="1644" w:author="S127342" w:date="2012-02-04T02:32:00Z">
              <w:r w:rsidRPr="00210652" w:rsidDel="00D94932">
                <w:rPr>
                  <w:lang w:eastAsia="ko-KR"/>
                </w:rPr>
                <w:delText>-390</w:delText>
              </w:r>
            </w:del>
          </w:p>
        </w:tc>
        <w:tc>
          <w:tcPr>
            <w:tcW w:w="0" w:type="auto"/>
          </w:tcPr>
          <w:p w:rsidR="00C471C2" w:rsidRDefault="00942088" w:rsidP="00C471C2">
            <w:pPr>
              <w:keepNext/>
              <w:keepLines/>
              <w:spacing w:beforeLines="25" w:afterLines="25"/>
              <w:jc w:val="center"/>
              <w:rPr>
                <w:lang w:eastAsia="ko-KR"/>
              </w:rPr>
              <w:pPrChange w:id="1645" w:author="S127342" w:date="2012-02-04T02:47:00Z">
                <w:pPr>
                  <w:keepNext/>
                  <w:keepLines/>
                  <w:spacing w:beforeLines="25" w:afterLines="25"/>
                  <w:jc w:val="center"/>
                </w:pPr>
              </w:pPrChange>
            </w:pPr>
            <w:del w:id="1646" w:author="S127342" w:date="2012-02-04T02:32:00Z">
              <w:r w:rsidRPr="00210652" w:rsidDel="00D94932">
                <w:rPr>
                  <w:lang w:eastAsia="ko-KR"/>
                </w:rPr>
                <w:delText>-482</w:delText>
              </w:r>
            </w:del>
          </w:p>
        </w:tc>
        <w:tc>
          <w:tcPr>
            <w:tcW w:w="0" w:type="auto"/>
          </w:tcPr>
          <w:p w:rsidR="00C471C2" w:rsidRDefault="00942088" w:rsidP="00C471C2">
            <w:pPr>
              <w:keepNext/>
              <w:keepLines/>
              <w:spacing w:beforeLines="25" w:afterLines="25"/>
              <w:jc w:val="center"/>
              <w:rPr>
                <w:lang w:eastAsia="ko-KR"/>
              </w:rPr>
              <w:pPrChange w:id="1647" w:author="S127342" w:date="2012-02-04T02:47:00Z">
                <w:pPr>
                  <w:keepNext/>
                  <w:keepLines/>
                  <w:spacing w:beforeLines="25" w:afterLines="25"/>
                  <w:jc w:val="center"/>
                </w:pPr>
              </w:pPrChange>
            </w:pPr>
            <w:del w:id="1648" w:author="S127342" w:date="2012-02-04T02:32:00Z">
              <w:r w:rsidRPr="00210652" w:rsidDel="00D94932">
                <w:rPr>
                  <w:lang w:eastAsia="ko-KR"/>
                </w:rPr>
                <w:delText>-630</w:delText>
              </w:r>
            </w:del>
          </w:p>
        </w:tc>
        <w:tc>
          <w:tcPr>
            <w:tcW w:w="0" w:type="auto"/>
          </w:tcPr>
          <w:p w:rsidR="00C471C2" w:rsidRDefault="00942088" w:rsidP="00C471C2">
            <w:pPr>
              <w:keepNext/>
              <w:keepLines/>
              <w:spacing w:beforeLines="25" w:afterLines="25"/>
              <w:jc w:val="center"/>
              <w:rPr>
                <w:lang w:eastAsia="ko-KR"/>
              </w:rPr>
              <w:pPrChange w:id="1649" w:author="S127342" w:date="2012-02-04T02:47:00Z">
                <w:pPr>
                  <w:keepNext/>
                  <w:keepLines/>
                  <w:spacing w:beforeLines="25" w:afterLines="25"/>
                  <w:jc w:val="center"/>
                </w:pPr>
              </w:pPrChange>
            </w:pPr>
            <w:del w:id="1650" w:author="S127342" w:date="2012-02-04T02:32:00Z">
              <w:r w:rsidRPr="00210652" w:rsidDel="00D94932">
                <w:rPr>
                  <w:lang w:eastAsia="ko-KR"/>
                </w:rPr>
                <w:delText>-910</w:delText>
              </w:r>
            </w:del>
          </w:p>
        </w:tc>
        <w:tc>
          <w:tcPr>
            <w:tcW w:w="0" w:type="auto"/>
          </w:tcPr>
          <w:p w:rsidR="00C471C2" w:rsidRDefault="00942088" w:rsidP="00C471C2">
            <w:pPr>
              <w:keepNext/>
              <w:keepLines/>
              <w:spacing w:beforeLines="25" w:afterLines="25"/>
              <w:jc w:val="center"/>
              <w:rPr>
                <w:lang w:eastAsia="ko-KR"/>
              </w:rPr>
              <w:pPrChange w:id="1651" w:author="S127342" w:date="2012-02-04T02:47:00Z">
                <w:pPr>
                  <w:keepNext/>
                  <w:keepLines/>
                  <w:spacing w:beforeLines="25" w:afterLines="25"/>
                  <w:jc w:val="center"/>
                </w:pPr>
              </w:pPrChange>
            </w:pPr>
            <w:del w:id="1652" w:author="S127342" w:date="2012-02-04T02:32:00Z">
              <w:r w:rsidRPr="00210652" w:rsidDel="00D94932">
                <w:rPr>
                  <w:lang w:eastAsia="ko-KR"/>
                </w:rPr>
                <w:delText>-1638</w:delText>
              </w:r>
            </w:del>
          </w:p>
        </w:tc>
        <w:tc>
          <w:tcPr>
            <w:tcW w:w="0" w:type="auto"/>
          </w:tcPr>
          <w:p w:rsidR="00C471C2" w:rsidRDefault="00942088" w:rsidP="00C471C2">
            <w:pPr>
              <w:keepNext/>
              <w:keepLines/>
              <w:spacing w:beforeLines="25" w:afterLines="25"/>
              <w:jc w:val="center"/>
              <w:rPr>
                <w:lang w:eastAsia="ko-KR"/>
              </w:rPr>
              <w:pPrChange w:id="1653" w:author="S127342" w:date="2012-02-04T02:47:00Z">
                <w:pPr>
                  <w:keepNext/>
                  <w:keepLines/>
                  <w:spacing w:beforeLines="25" w:afterLines="25"/>
                  <w:jc w:val="center"/>
                </w:pPr>
              </w:pPrChange>
            </w:pPr>
            <w:del w:id="1654" w:author="S127342" w:date="2012-02-04T02:32:00Z">
              <w:r w:rsidRPr="00210652" w:rsidDel="00D94932">
                <w:rPr>
                  <w:lang w:eastAsia="ko-KR"/>
                </w:rPr>
                <w:delText>-4096</w:delText>
              </w:r>
            </w:del>
          </w:p>
        </w:tc>
        <w:tc>
          <w:tcPr>
            <w:tcW w:w="0" w:type="auto"/>
          </w:tcPr>
          <w:p w:rsidR="00C471C2" w:rsidRDefault="00942088" w:rsidP="00C471C2">
            <w:pPr>
              <w:keepNext/>
              <w:keepLines/>
              <w:spacing w:beforeLines="25" w:afterLines="25"/>
              <w:jc w:val="center"/>
              <w:rPr>
                <w:lang w:eastAsia="ko-KR"/>
              </w:rPr>
              <w:pPrChange w:id="1655" w:author="S127342" w:date="2012-02-04T02:47:00Z">
                <w:pPr>
                  <w:keepNext/>
                  <w:keepLines/>
                  <w:spacing w:beforeLines="25" w:afterLines="25"/>
                  <w:jc w:val="center"/>
                </w:pPr>
              </w:pPrChange>
            </w:pPr>
            <w:del w:id="1656" w:author="S127342" w:date="2012-02-04T02:32:00Z">
              <w:r w:rsidRPr="00210652" w:rsidDel="00D94932">
                <w:rPr>
                  <w:lang w:eastAsia="ko-KR"/>
                </w:rPr>
                <w:delText>-</w:delText>
              </w:r>
            </w:del>
          </w:p>
        </w:tc>
      </w:tr>
    </w:tbl>
    <w:p w:rsidR="00942088" w:rsidRDefault="00942088" w:rsidP="00942088">
      <w:pPr>
        <w:tabs>
          <w:tab w:val="left" w:pos="284"/>
        </w:tabs>
        <w:ind w:left="284" w:hanging="284"/>
        <w:rPr>
          <w:ins w:id="1657" w:author="S127342" w:date="2012-02-04T02:32:00Z"/>
          <w:rFonts w:eastAsiaTheme="minorEastAsia"/>
          <w:lang w:eastAsia="ja-JP"/>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Change w:id="1658" w:author="S127342" w:date="2012-02-04T02:33:00Z">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PrChange>
      </w:tblPr>
      <w:tblGrid>
        <w:gridCol w:w="2268"/>
        <w:gridCol w:w="680"/>
        <w:gridCol w:w="680"/>
        <w:gridCol w:w="680"/>
        <w:gridCol w:w="680"/>
        <w:gridCol w:w="680"/>
        <w:gridCol w:w="680"/>
        <w:gridCol w:w="680"/>
        <w:gridCol w:w="680"/>
        <w:gridCol w:w="680"/>
        <w:tblGridChange w:id="1659">
          <w:tblGrid>
            <w:gridCol w:w="1583"/>
            <w:gridCol w:w="416"/>
            <w:gridCol w:w="483"/>
            <w:gridCol w:w="483"/>
            <w:gridCol w:w="483"/>
            <w:gridCol w:w="483"/>
            <w:gridCol w:w="483"/>
            <w:gridCol w:w="583"/>
            <w:gridCol w:w="416"/>
            <w:gridCol w:w="416"/>
          </w:tblGrid>
        </w:tblGridChange>
      </w:tblGrid>
      <w:tr w:rsidR="00D94932" w:rsidRPr="00210652" w:rsidTr="00D94932">
        <w:trPr>
          <w:jc w:val="center"/>
          <w:ins w:id="1660" w:author="S127342" w:date="2012-02-04T02:32:00Z"/>
          <w:trPrChange w:id="1661" w:author="S127342" w:date="2012-02-04T02:33:00Z">
            <w:trPr>
              <w:jc w:val="center"/>
            </w:trPr>
          </w:trPrChange>
        </w:trPr>
        <w:tc>
          <w:tcPr>
            <w:tcW w:w="2268" w:type="dxa"/>
            <w:tcPrChange w:id="1662" w:author="S127342" w:date="2012-02-04T02:33:00Z">
              <w:tcPr>
                <w:tcW w:w="1583" w:type="dxa"/>
              </w:tcPr>
            </w:tcPrChange>
          </w:tcPr>
          <w:p w:rsidR="00D94932" w:rsidRPr="00971173" w:rsidRDefault="00D94932" w:rsidP="00C471C2">
            <w:pPr>
              <w:keepNext/>
              <w:keepLines/>
              <w:spacing w:beforeLines="25" w:afterLines="25"/>
              <w:jc w:val="center"/>
              <w:rPr>
                <w:ins w:id="1663" w:author="S127342" w:date="2012-02-04T02:32:00Z"/>
                <w:rFonts w:eastAsiaTheme="minorEastAsia"/>
                <w:lang w:eastAsia="ja-JP"/>
              </w:rPr>
              <w:pPrChange w:id="1664" w:author="S127342" w:date="2012-02-04T02:47:00Z">
                <w:pPr>
                  <w:keepNext/>
                  <w:keepLines/>
                  <w:spacing w:beforeLines="25" w:afterLines="25"/>
                  <w:jc w:val="center"/>
                </w:pPr>
              </w:pPrChange>
            </w:pPr>
            <w:ins w:id="1665" w:author="S127342" w:date="2012-02-04T02:32:00Z">
              <w:r>
                <w:rPr>
                  <w:rFonts w:eastAsiaTheme="minorEastAsia" w:hint="eastAsia"/>
                  <w:b/>
                  <w:bCs/>
                  <w:lang w:eastAsia="ja-JP"/>
                </w:rPr>
                <w:t>（</w:t>
              </w:r>
              <w:proofErr w:type="spellStart"/>
              <w:r w:rsidRPr="00210652">
                <w:rPr>
                  <w:b/>
                  <w:bCs/>
                  <w:lang w:eastAsia="ko-KR"/>
                </w:rPr>
                <w:t>intraPred</w:t>
              </w:r>
              <w:r>
                <w:rPr>
                  <w:rFonts w:eastAsiaTheme="minorEastAsia" w:hint="eastAsia"/>
                  <w:b/>
                  <w:bCs/>
                  <w:lang w:eastAsia="ja-JP"/>
                </w:rPr>
                <w:t>Mode</w:t>
              </w:r>
              <w:proofErr w:type="spellEnd"/>
              <w:r>
                <w:rPr>
                  <w:rFonts w:eastAsiaTheme="minorEastAsia" w:hint="eastAsia"/>
                  <w:b/>
                  <w:bCs/>
                  <w:lang w:eastAsia="ja-JP"/>
                </w:rPr>
                <w:t xml:space="preserve"> + 1</w:t>
              </w:r>
              <w:r>
                <w:rPr>
                  <w:rFonts w:eastAsiaTheme="minorEastAsia" w:hint="eastAsia"/>
                  <w:b/>
                  <w:bCs/>
                  <w:lang w:eastAsia="ja-JP"/>
                </w:rPr>
                <w:t>）</w:t>
              </w:r>
              <w:r>
                <w:rPr>
                  <w:rFonts w:eastAsiaTheme="minorEastAsia" w:hint="eastAsia"/>
                  <w:b/>
                  <w:bCs/>
                  <w:lang w:eastAsia="ja-JP"/>
                </w:rPr>
                <w:t>&gt;&gt; 2</w:t>
              </w:r>
            </w:ins>
          </w:p>
        </w:tc>
        <w:tc>
          <w:tcPr>
            <w:tcW w:w="680" w:type="dxa"/>
            <w:tcPrChange w:id="1666" w:author="S127342" w:date="2012-02-04T02:33:00Z">
              <w:tcPr>
                <w:tcW w:w="416" w:type="dxa"/>
              </w:tcPr>
            </w:tcPrChange>
          </w:tcPr>
          <w:p w:rsidR="00D94932" w:rsidRPr="00210652" w:rsidRDefault="00D94932" w:rsidP="00C471C2">
            <w:pPr>
              <w:keepNext/>
              <w:keepLines/>
              <w:spacing w:beforeLines="25" w:afterLines="25"/>
              <w:jc w:val="center"/>
              <w:rPr>
                <w:ins w:id="1667" w:author="S127342" w:date="2012-02-04T02:32:00Z"/>
                <w:b/>
                <w:lang w:eastAsia="ko-KR"/>
              </w:rPr>
              <w:pPrChange w:id="1668" w:author="S127342" w:date="2012-02-04T02:47:00Z">
                <w:pPr>
                  <w:keepNext/>
                  <w:keepLines/>
                  <w:spacing w:beforeLines="25" w:afterLines="25"/>
                  <w:jc w:val="center"/>
                </w:pPr>
              </w:pPrChange>
            </w:pPr>
            <w:ins w:id="1669" w:author="S127342" w:date="2012-02-04T02:32:00Z">
              <w:r w:rsidRPr="00210652">
                <w:rPr>
                  <w:b/>
                  <w:lang w:eastAsia="ko-KR"/>
                </w:rPr>
                <w:t>0</w:t>
              </w:r>
            </w:ins>
          </w:p>
        </w:tc>
        <w:tc>
          <w:tcPr>
            <w:tcW w:w="680" w:type="dxa"/>
            <w:tcPrChange w:id="1670" w:author="S127342" w:date="2012-02-04T02:33:00Z">
              <w:tcPr>
                <w:tcW w:w="483" w:type="dxa"/>
              </w:tcPr>
            </w:tcPrChange>
          </w:tcPr>
          <w:p w:rsidR="00D94932" w:rsidRPr="00210652" w:rsidRDefault="00D94932" w:rsidP="00C471C2">
            <w:pPr>
              <w:keepNext/>
              <w:keepLines/>
              <w:spacing w:beforeLines="25" w:afterLines="25"/>
              <w:jc w:val="center"/>
              <w:rPr>
                <w:ins w:id="1671" w:author="S127342" w:date="2012-02-04T02:32:00Z"/>
                <w:b/>
                <w:lang w:eastAsia="ko-KR"/>
              </w:rPr>
              <w:pPrChange w:id="1672" w:author="S127342" w:date="2012-02-04T02:47:00Z">
                <w:pPr>
                  <w:keepNext/>
                  <w:keepLines/>
                  <w:spacing w:beforeLines="25" w:afterLines="25"/>
                  <w:jc w:val="center"/>
                </w:pPr>
              </w:pPrChange>
            </w:pPr>
            <w:ins w:id="1673" w:author="S127342" w:date="2012-02-04T02:32:00Z">
              <w:r w:rsidRPr="00210652">
                <w:rPr>
                  <w:b/>
                  <w:lang w:eastAsia="ko-KR"/>
                </w:rPr>
                <w:t>1</w:t>
              </w:r>
            </w:ins>
          </w:p>
        </w:tc>
        <w:tc>
          <w:tcPr>
            <w:tcW w:w="680" w:type="dxa"/>
            <w:tcPrChange w:id="1674" w:author="S127342" w:date="2012-02-04T02:33:00Z">
              <w:tcPr>
                <w:tcW w:w="483" w:type="dxa"/>
              </w:tcPr>
            </w:tcPrChange>
          </w:tcPr>
          <w:p w:rsidR="00D94932" w:rsidRPr="00210652" w:rsidRDefault="00D94932" w:rsidP="00C471C2">
            <w:pPr>
              <w:keepNext/>
              <w:keepLines/>
              <w:spacing w:beforeLines="25" w:afterLines="25"/>
              <w:jc w:val="center"/>
              <w:rPr>
                <w:ins w:id="1675" w:author="S127342" w:date="2012-02-04T02:32:00Z"/>
                <w:b/>
                <w:lang w:eastAsia="ko-KR"/>
              </w:rPr>
              <w:pPrChange w:id="1676" w:author="S127342" w:date="2012-02-04T02:47:00Z">
                <w:pPr>
                  <w:keepNext/>
                  <w:keepLines/>
                  <w:spacing w:beforeLines="25" w:afterLines="25"/>
                  <w:jc w:val="center"/>
                </w:pPr>
              </w:pPrChange>
            </w:pPr>
            <w:ins w:id="1677" w:author="S127342" w:date="2012-02-04T02:32:00Z">
              <w:r w:rsidRPr="00210652">
                <w:rPr>
                  <w:b/>
                  <w:lang w:eastAsia="ko-KR"/>
                </w:rPr>
                <w:t>2</w:t>
              </w:r>
            </w:ins>
          </w:p>
        </w:tc>
        <w:tc>
          <w:tcPr>
            <w:tcW w:w="680" w:type="dxa"/>
            <w:tcPrChange w:id="1678" w:author="S127342" w:date="2012-02-04T02:33:00Z">
              <w:tcPr>
                <w:tcW w:w="483" w:type="dxa"/>
              </w:tcPr>
            </w:tcPrChange>
          </w:tcPr>
          <w:p w:rsidR="00D94932" w:rsidRPr="00210652" w:rsidRDefault="00D94932" w:rsidP="00C471C2">
            <w:pPr>
              <w:keepNext/>
              <w:keepLines/>
              <w:spacing w:beforeLines="25" w:afterLines="25"/>
              <w:jc w:val="center"/>
              <w:rPr>
                <w:ins w:id="1679" w:author="S127342" w:date="2012-02-04T02:32:00Z"/>
                <w:b/>
                <w:lang w:eastAsia="ko-KR"/>
              </w:rPr>
              <w:pPrChange w:id="1680" w:author="S127342" w:date="2012-02-04T02:47:00Z">
                <w:pPr>
                  <w:keepNext/>
                  <w:keepLines/>
                  <w:spacing w:beforeLines="25" w:afterLines="25"/>
                  <w:jc w:val="center"/>
                </w:pPr>
              </w:pPrChange>
            </w:pPr>
            <w:ins w:id="1681" w:author="S127342" w:date="2012-02-04T02:32:00Z">
              <w:r w:rsidRPr="00210652">
                <w:rPr>
                  <w:b/>
                  <w:lang w:eastAsia="ko-KR"/>
                </w:rPr>
                <w:t>3</w:t>
              </w:r>
            </w:ins>
          </w:p>
        </w:tc>
        <w:tc>
          <w:tcPr>
            <w:tcW w:w="680" w:type="dxa"/>
            <w:tcPrChange w:id="1682" w:author="S127342" w:date="2012-02-04T02:33:00Z">
              <w:tcPr>
                <w:tcW w:w="483" w:type="dxa"/>
              </w:tcPr>
            </w:tcPrChange>
          </w:tcPr>
          <w:p w:rsidR="00D94932" w:rsidRPr="00210652" w:rsidRDefault="00D94932" w:rsidP="00C471C2">
            <w:pPr>
              <w:keepNext/>
              <w:keepLines/>
              <w:spacing w:beforeLines="25" w:afterLines="25"/>
              <w:jc w:val="center"/>
              <w:rPr>
                <w:ins w:id="1683" w:author="S127342" w:date="2012-02-04T02:32:00Z"/>
                <w:b/>
                <w:lang w:eastAsia="ko-KR"/>
              </w:rPr>
              <w:pPrChange w:id="1684" w:author="S127342" w:date="2012-02-04T02:47:00Z">
                <w:pPr>
                  <w:keepNext/>
                  <w:keepLines/>
                  <w:spacing w:beforeLines="25" w:afterLines="25"/>
                  <w:jc w:val="center"/>
                </w:pPr>
              </w:pPrChange>
            </w:pPr>
            <w:ins w:id="1685" w:author="S127342" w:date="2012-02-04T02:32:00Z">
              <w:r w:rsidRPr="00210652">
                <w:rPr>
                  <w:b/>
                  <w:lang w:eastAsia="ko-KR"/>
                </w:rPr>
                <w:t>4</w:t>
              </w:r>
            </w:ins>
          </w:p>
        </w:tc>
        <w:tc>
          <w:tcPr>
            <w:tcW w:w="680" w:type="dxa"/>
            <w:tcPrChange w:id="1686" w:author="S127342" w:date="2012-02-04T02:33:00Z">
              <w:tcPr>
                <w:tcW w:w="483" w:type="dxa"/>
              </w:tcPr>
            </w:tcPrChange>
          </w:tcPr>
          <w:p w:rsidR="00D94932" w:rsidRPr="00210652" w:rsidRDefault="00D94932" w:rsidP="00C471C2">
            <w:pPr>
              <w:keepNext/>
              <w:keepLines/>
              <w:spacing w:beforeLines="25" w:afterLines="25"/>
              <w:jc w:val="center"/>
              <w:rPr>
                <w:ins w:id="1687" w:author="S127342" w:date="2012-02-04T02:32:00Z"/>
                <w:b/>
                <w:lang w:eastAsia="ko-KR"/>
              </w:rPr>
              <w:pPrChange w:id="1688" w:author="S127342" w:date="2012-02-04T02:47:00Z">
                <w:pPr>
                  <w:keepNext/>
                  <w:keepLines/>
                  <w:spacing w:beforeLines="25" w:afterLines="25"/>
                  <w:jc w:val="center"/>
                </w:pPr>
              </w:pPrChange>
            </w:pPr>
            <w:ins w:id="1689" w:author="S127342" w:date="2012-02-04T02:32:00Z">
              <w:r w:rsidRPr="00210652">
                <w:rPr>
                  <w:b/>
                  <w:lang w:eastAsia="ko-KR"/>
                </w:rPr>
                <w:t>5</w:t>
              </w:r>
            </w:ins>
          </w:p>
        </w:tc>
        <w:tc>
          <w:tcPr>
            <w:tcW w:w="680" w:type="dxa"/>
            <w:tcPrChange w:id="1690" w:author="S127342" w:date="2012-02-04T02:33:00Z">
              <w:tcPr>
                <w:tcW w:w="583" w:type="dxa"/>
              </w:tcPr>
            </w:tcPrChange>
          </w:tcPr>
          <w:p w:rsidR="00D94932" w:rsidRPr="00210652" w:rsidRDefault="00D94932" w:rsidP="00C471C2">
            <w:pPr>
              <w:keepNext/>
              <w:keepLines/>
              <w:spacing w:beforeLines="25" w:afterLines="25"/>
              <w:jc w:val="center"/>
              <w:rPr>
                <w:ins w:id="1691" w:author="S127342" w:date="2012-02-04T02:32:00Z"/>
                <w:b/>
                <w:lang w:eastAsia="ko-KR"/>
              </w:rPr>
              <w:pPrChange w:id="1692" w:author="S127342" w:date="2012-02-04T02:47:00Z">
                <w:pPr>
                  <w:keepNext/>
                  <w:keepLines/>
                  <w:spacing w:beforeLines="25" w:afterLines="25"/>
                  <w:jc w:val="center"/>
                </w:pPr>
              </w:pPrChange>
            </w:pPr>
            <w:ins w:id="1693" w:author="S127342" w:date="2012-02-04T02:32:00Z">
              <w:r w:rsidRPr="00210652">
                <w:rPr>
                  <w:b/>
                  <w:lang w:eastAsia="ko-KR"/>
                </w:rPr>
                <w:t>6</w:t>
              </w:r>
            </w:ins>
          </w:p>
        </w:tc>
        <w:tc>
          <w:tcPr>
            <w:tcW w:w="680" w:type="dxa"/>
            <w:tcPrChange w:id="1694" w:author="S127342" w:date="2012-02-04T02:33:00Z">
              <w:tcPr>
                <w:tcW w:w="416" w:type="dxa"/>
              </w:tcPr>
            </w:tcPrChange>
          </w:tcPr>
          <w:p w:rsidR="00D94932" w:rsidRPr="00210652" w:rsidRDefault="00D94932" w:rsidP="00C471C2">
            <w:pPr>
              <w:keepNext/>
              <w:keepLines/>
              <w:spacing w:beforeLines="25" w:afterLines="25"/>
              <w:jc w:val="center"/>
              <w:rPr>
                <w:ins w:id="1695" w:author="S127342" w:date="2012-02-04T02:32:00Z"/>
                <w:b/>
                <w:lang w:eastAsia="ko-KR"/>
              </w:rPr>
              <w:pPrChange w:id="1696" w:author="S127342" w:date="2012-02-04T02:47:00Z">
                <w:pPr>
                  <w:keepNext/>
                  <w:keepLines/>
                  <w:spacing w:beforeLines="25" w:afterLines="25"/>
                  <w:jc w:val="center"/>
                </w:pPr>
              </w:pPrChange>
            </w:pPr>
            <w:ins w:id="1697" w:author="S127342" w:date="2012-02-04T02:32:00Z">
              <w:r w:rsidRPr="00210652">
                <w:rPr>
                  <w:b/>
                  <w:lang w:eastAsia="ko-KR"/>
                </w:rPr>
                <w:t>7</w:t>
              </w:r>
            </w:ins>
          </w:p>
        </w:tc>
        <w:tc>
          <w:tcPr>
            <w:tcW w:w="680" w:type="dxa"/>
            <w:tcPrChange w:id="1698" w:author="S127342" w:date="2012-02-04T02:33:00Z">
              <w:tcPr>
                <w:tcW w:w="416" w:type="dxa"/>
              </w:tcPr>
            </w:tcPrChange>
          </w:tcPr>
          <w:p w:rsidR="00D94932" w:rsidRPr="00210652" w:rsidRDefault="00D94932" w:rsidP="00C471C2">
            <w:pPr>
              <w:keepNext/>
              <w:keepLines/>
              <w:spacing w:beforeLines="25" w:afterLines="25"/>
              <w:jc w:val="center"/>
              <w:rPr>
                <w:ins w:id="1699" w:author="S127342" w:date="2012-02-04T02:32:00Z"/>
                <w:b/>
                <w:lang w:eastAsia="ko-KR"/>
              </w:rPr>
              <w:pPrChange w:id="1700" w:author="S127342" w:date="2012-02-04T02:47:00Z">
                <w:pPr>
                  <w:keepNext/>
                  <w:keepLines/>
                  <w:spacing w:beforeLines="25" w:afterLines="25"/>
                  <w:jc w:val="center"/>
                </w:pPr>
              </w:pPrChange>
            </w:pPr>
            <w:ins w:id="1701" w:author="S127342" w:date="2012-02-04T02:32:00Z">
              <w:r w:rsidRPr="00210652">
                <w:rPr>
                  <w:b/>
                  <w:lang w:eastAsia="ko-KR"/>
                </w:rPr>
                <w:t>8</w:t>
              </w:r>
            </w:ins>
          </w:p>
        </w:tc>
      </w:tr>
      <w:tr w:rsidR="00D94932" w:rsidRPr="00210652" w:rsidTr="00D94932">
        <w:trPr>
          <w:jc w:val="center"/>
          <w:ins w:id="1702" w:author="S127342" w:date="2012-02-04T02:32:00Z"/>
          <w:trPrChange w:id="1703" w:author="S127342" w:date="2012-02-04T02:33:00Z">
            <w:trPr>
              <w:jc w:val="center"/>
            </w:trPr>
          </w:trPrChange>
        </w:trPr>
        <w:tc>
          <w:tcPr>
            <w:tcW w:w="2268" w:type="dxa"/>
            <w:tcPrChange w:id="1704" w:author="S127342" w:date="2012-02-04T02:33:00Z">
              <w:tcPr>
                <w:tcW w:w="1583" w:type="dxa"/>
              </w:tcPr>
            </w:tcPrChange>
          </w:tcPr>
          <w:p w:rsidR="00D94932" w:rsidRPr="00210652" w:rsidRDefault="00D94932" w:rsidP="00C471C2">
            <w:pPr>
              <w:keepNext/>
              <w:keepLines/>
              <w:spacing w:beforeLines="25" w:afterLines="25"/>
              <w:jc w:val="center"/>
              <w:rPr>
                <w:ins w:id="1705" w:author="S127342" w:date="2012-02-04T02:32:00Z"/>
                <w:b/>
                <w:bCs/>
                <w:lang w:eastAsia="ko-KR"/>
              </w:rPr>
              <w:pPrChange w:id="1706" w:author="S127342" w:date="2012-02-04T02:47:00Z">
                <w:pPr>
                  <w:keepNext/>
                  <w:keepLines/>
                  <w:spacing w:beforeLines="25" w:afterLines="25"/>
                  <w:jc w:val="center"/>
                </w:pPr>
              </w:pPrChange>
            </w:pPr>
            <w:proofErr w:type="spellStart"/>
            <w:ins w:id="1707" w:author="S127342" w:date="2012-02-04T02:32:00Z">
              <w:r>
                <w:rPr>
                  <w:rFonts w:eastAsiaTheme="minorEastAsia" w:hint="eastAsia"/>
                  <w:b/>
                  <w:bCs/>
                  <w:lang w:eastAsia="ja-JP"/>
                </w:rPr>
                <w:t>inv</w:t>
              </w:r>
              <w:r w:rsidRPr="00210652">
                <w:rPr>
                  <w:b/>
                  <w:bCs/>
                  <w:lang w:eastAsia="ko-KR"/>
                </w:rPr>
                <w:t>Angle</w:t>
              </w:r>
              <w:proofErr w:type="spellEnd"/>
            </w:ins>
          </w:p>
        </w:tc>
        <w:tc>
          <w:tcPr>
            <w:tcW w:w="680" w:type="dxa"/>
            <w:tcPrChange w:id="1708" w:author="S127342" w:date="2012-02-04T02:33:00Z">
              <w:tcPr>
                <w:tcW w:w="416" w:type="dxa"/>
              </w:tcPr>
            </w:tcPrChange>
          </w:tcPr>
          <w:p w:rsidR="00D94932" w:rsidRPr="00210652" w:rsidRDefault="00D94932" w:rsidP="00C471C2">
            <w:pPr>
              <w:keepNext/>
              <w:keepLines/>
              <w:spacing w:beforeLines="25" w:afterLines="25"/>
              <w:jc w:val="center"/>
              <w:rPr>
                <w:ins w:id="1709" w:author="S127342" w:date="2012-02-04T02:32:00Z"/>
                <w:lang w:eastAsia="ko-KR"/>
              </w:rPr>
              <w:pPrChange w:id="1710" w:author="S127342" w:date="2012-02-04T02:47:00Z">
                <w:pPr>
                  <w:keepNext/>
                  <w:keepLines/>
                  <w:spacing w:beforeLines="25" w:afterLines="25"/>
                  <w:jc w:val="center"/>
                </w:pPr>
              </w:pPrChange>
            </w:pPr>
            <w:ins w:id="1711" w:author="S127342" w:date="2012-02-04T02:32:00Z">
              <w:r w:rsidRPr="00210652">
                <w:rPr>
                  <w:lang w:eastAsia="ko-KR"/>
                </w:rPr>
                <w:t>-</w:t>
              </w:r>
            </w:ins>
          </w:p>
        </w:tc>
        <w:tc>
          <w:tcPr>
            <w:tcW w:w="680" w:type="dxa"/>
            <w:tcPrChange w:id="1712" w:author="S127342" w:date="2012-02-04T02:33:00Z">
              <w:tcPr>
                <w:tcW w:w="483" w:type="dxa"/>
              </w:tcPr>
            </w:tcPrChange>
          </w:tcPr>
          <w:p w:rsidR="00D94932" w:rsidRPr="00D94932" w:rsidRDefault="00D94932" w:rsidP="00C471C2">
            <w:pPr>
              <w:keepNext/>
              <w:keepLines/>
              <w:spacing w:beforeLines="25" w:afterLines="25"/>
              <w:jc w:val="center"/>
              <w:rPr>
                <w:ins w:id="1713" w:author="S127342" w:date="2012-02-04T02:32:00Z"/>
                <w:rFonts w:eastAsiaTheme="minorEastAsia"/>
                <w:lang w:eastAsia="ja-JP"/>
                <w:rPrChange w:id="1714" w:author="S127342" w:date="2012-02-04T02:32:00Z">
                  <w:rPr>
                    <w:ins w:id="1715" w:author="S127342" w:date="2012-02-04T02:32:00Z"/>
                    <w:lang w:eastAsia="ko-KR"/>
                  </w:rPr>
                </w:rPrChange>
              </w:rPr>
              <w:pPrChange w:id="1716" w:author="S127342" w:date="2012-02-04T02:47:00Z">
                <w:pPr>
                  <w:keepNext/>
                  <w:keepLines/>
                  <w:spacing w:beforeLines="25" w:afterLines="25"/>
                  <w:jc w:val="center"/>
                </w:pPr>
              </w:pPrChange>
            </w:pPr>
            <w:ins w:id="1717" w:author="S127342" w:date="2012-02-04T02:32:00Z">
              <w:r>
                <w:rPr>
                  <w:rFonts w:eastAsiaTheme="minorEastAsia" w:hint="eastAsia"/>
                  <w:lang w:eastAsia="ja-JP"/>
                </w:rPr>
                <w:t>256</w:t>
              </w:r>
            </w:ins>
          </w:p>
        </w:tc>
        <w:tc>
          <w:tcPr>
            <w:tcW w:w="680" w:type="dxa"/>
            <w:tcPrChange w:id="1718" w:author="S127342" w:date="2012-02-04T02:33:00Z">
              <w:tcPr>
                <w:tcW w:w="483" w:type="dxa"/>
              </w:tcPr>
            </w:tcPrChange>
          </w:tcPr>
          <w:p w:rsidR="00D94932" w:rsidRPr="00E41337" w:rsidRDefault="00D94932" w:rsidP="00C471C2">
            <w:pPr>
              <w:keepNext/>
              <w:keepLines/>
              <w:spacing w:beforeLines="25" w:afterLines="25"/>
              <w:jc w:val="center"/>
              <w:rPr>
                <w:ins w:id="1719" w:author="S127342" w:date="2012-02-04T02:32:00Z"/>
                <w:rFonts w:eastAsiaTheme="minorEastAsia"/>
                <w:lang w:eastAsia="ja-JP"/>
              </w:rPr>
              <w:pPrChange w:id="1720" w:author="S127342" w:date="2012-02-04T02:47:00Z">
                <w:pPr>
                  <w:keepNext/>
                  <w:keepLines/>
                  <w:spacing w:beforeLines="25" w:afterLines="25"/>
                  <w:jc w:val="center"/>
                </w:pPr>
              </w:pPrChange>
            </w:pPr>
            <w:ins w:id="1721" w:author="S127342" w:date="2012-02-04T02:32:00Z">
              <w:r>
                <w:rPr>
                  <w:rFonts w:eastAsiaTheme="minorEastAsia" w:hint="eastAsia"/>
                  <w:lang w:eastAsia="ja-JP"/>
                </w:rPr>
                <w:t>1638</w:t>
              </w:r>
            </w:ins>
          </w:p>
        </w:tc>
        <w:tc>
          <w:tcPr>
            <w:tcW w:w="680" w:type="dxa"/>
            <w:tcPrChange w:id="1722" w:author="S127342" w:date="2012-02-04T02:33:00Z">
              <w:tcPr>
                <w:tcW w:w="483" w:type="dxa"/>
              </w:tcPr>
            </w:tcPrChange>
          </w:tcPr>
          <w:p w:rsidR="00D94932" w:rsidRPr="00E41337" w:rsidRDefault="00D94932" w:rsidP="00C471C2">
            <w:pPr>
              <w:keepNext/>
              <w:keepLines/>
              <w:spacing w:beforeLines="25" w:afterLines="25"/>
              <w:jc w:val="center"/>
              <w:rPr>
                <w:ins w:id="1723" w:author="S127342" w:date="2012-02-04T02:32:00Z"/>
                <w:rFonts w:eastAsiaTheme="minorEastAsia"/>
                <w:lang w:eastAsia="ja-JP"/>
              </w:rPr>
              <w:pPrChange w:id="1724" w:author="S127342" w:date="2012-02-04T02:47:00Z">
                <w:pPr>
                  <w:keepNext/>
                  <w:keepLines/>
                  <w:spacing w:beforeLines="25" w:afterLines="25"/>
                  <w:jc w:val="center"/>
                </w:pPr>
              </w:pPrChange>
            </w:pPr>
            <w:ins w:id="1725" w:author="S127342" w:date="2012-02-04T02:32:00Z">
              <w:r>
                <w:rPr>
                  <w:rFonts w:eastAsiaTheme="minorEastAsia" w:hint="eastAsia"/>
                  <w:lang w:eastAsia="ja-JP"/>
                </w:rPr>
                <w:t>630</w:t>
              </w:r>
            </w:ins>
          </w:p>
        </w:tc>
        <w:tc>
          <w:tcPr>
            <w:tcW w:w="680" w:type="dxa"/>
            <w:tcPrChange w:id="1726" w:author="S127342" w:date="2012-02-04T02:33:00Z">
              <w:tcPr>
                <w:tcW w:w="483" w:type="dxa"/>
              </w:tcPr>
            </w:tcPrChange>
          </w:tcPr>
          <w:p w:rsidR="00D94932" w:rsidRPr="00E41337" w:rsidRDefault="00D94932" w:rsidP="00C471C2">
            <w:pPr>
              <w:keepNext/>
              <w:keepLines/>
              <w:spacing w:beforeLines="25" w:afterLines="25"/>
              <w:jc w:val="center"/>
              <w:rPr>
                <w:ins w:id="1727" w:author="S127342" w:date="2012-02-04T02:32:00Z"/>
                <w:rFonts w:eastAsiaTheme="minorEastAsia"/>
                <w:lang w:eastAsia="ja-JP"/>
              </w:rPr>
              <w:pPrChange w:id="1728" w:author="S127342" w:date="2012-02-04T02:47:00Z">
                <w:pPr>
                  <w:keepNext/>
                  <w:keepLines/>
                  <w:spacing w:beforeLines="25" w:afterLines="25"/>
                  <w:jc w:val="center"/>
                </w:pPr>
              </w:pPrChange>
            </w:pPr>
            <w:ins w:id="1729" w:author="S127342" w:date="2012-02-04T02:32:00Z">
              <w:r>
                <w:rPr>
                  <w:rFonts w:eastAsiaTheme="minorEastAsia" w:hint="eastAsia"/>
                  <w:lang w:eastAsia="ja-JP"/>
                </w:rPr>
                <w:t>390</w:t>
              </w:r>
            </w:ins>
          </w:p>
        </w:tc>
        <w:tc>
          <w:tcPr>
            <w:tcW w:w="680" w:type="dxa"/>
            <w:tcPrChange w:id="1730" w:author="S127342" w:date="2012-02-04T02:33:00Z">
              <w:tcPr>
                <w:tcW w:w="483" w:type="dxa"/>
              </w:tcPr>
            </w:tcPrChange>
          </w:tcPr>
          <w:p w:rsidR="00D94932" w:rsidRPr="00E41337" w:rsidRDefault="00D94932" w:rsidP="00C471C2">
            <w:pPr>
              <w:keepNext/>
              <w:keepLines/>
              <w:spacing w:beforeLines="25" w:afterLines="25"/>
              <w:jc w:val="center"/>
              <w:rPr>
                <w:ins w:id="1731" w:author="S127342" w:date="2012-02-04T02:32:00Z"/>
                <w:rFonts w:eastAsiaTheme="minorEastAsia"/>
                <w:lang w:eastAsia="ja-JP"/>
              </w:rPr>
              <w:pPrChange w:id="1732" w:author="S127342" w:date="2012-02-04T02:47:00Z">
                <w:pPr>
                  <w:keepNext/>
                  <w:keepLines/>
                  <w:spacing w:beforeLines="25" w:afterLines="25"/>
                  <w:jc w:val="center"/>
                </w:pPr>
              </w:pPrChange>
            </w:pPr>
            <w:ins w:id="1733" w:author="S127342" w:date="2012-02-04T02:32:00Z">
              <w:r>
                <w:rPr>
                  <w:rFonts w:eastAsiaTheme="minorEastAsia" w:hint="eastAsia"/>
                  <w:lang w:eastAsia="ja-JP"/>
                </w:rPr>
                <w:t>4096</w:t>
              </w:r>
            </w:ins>
          </w:p>
        </w:tc>
        <w:tc>
          <w:tcPr>
            <w:tcW w:w="680" w:type="dxa"/>
            <w:tcPrChange w:id="1734" w:author="S127342" w:date="2012-02-04T02:33:00Z">
              <w:tcPr>
                <w:tcW w:w="583" w:type="dxa"/>
              </w:tcPr>
            </w:tcPrChange>
          </w:tcPr>
          <w:p w:rsidR="00D94932" w:rsidRPr="00E41337" w:rsidRDefault="00D94932" w:rsidP="00C471C2">
            <w:pPr>
              <w:keepNext/>
              <w:keepLines/>
              <w:spacing w:beforeLines="25" w:afterLines="25"/>
              <w:jc w:val="center"/>
              <w:rPr>
                <w:ins w:id="1735" w:author="S127342" w:date="2012-02-04T02:32:00Z"/>
                <w:rFonts w:eastAsiaTheme="minorEastAsia"/>
                <w:lang w:eastAsia="ja-JP"/>
              </w:rPr>
              <w:pPrChange w:id="1736" w:author="S127342" w:date="2012-02-04T02:47:00Z">
                <w:pPr>
                  <w:keepNext/>
                  <w:keepLines/>
                  <w:spacing w:beforeLines="25" w:afterLines="25"/>
                  <w:jc w:val="center"/>
                </w:pPr>
              </w:pPrChange>
            </w:pPr>
            <w:ins w:id="1737" w:author="S127342" w:date="2012-02-04T02:32:00Z">
              <w:r>
                <w:rPr>
                  <w:rFonts w:eastAsiaTheme="minorEastAsia" w:hint="eastAsia"/>
                  <w:lang w:eastAsia="ja-JP"/>
                </w:rPr>
                <w:t>910</w:t>
              </w:r>
            </w:ins>
          </w:p>
        </w:tc>
        <w:tc>
          <w:tcPr>
            <w:tcW w:w="680" w:type="dxa"/>
            <w:tcPrChange w:id="1738" w:author="S127342" w:date="2012-02-04T02:33:00Z">
              <w:tcPr>
                <w:tcW w:w="416" w:type="dxa"/>
              </w:tcPr>
            </w:tcPrChange>
          </w:tcPr>
          <w:p w:rsidR="00D94932" w:rsidRPr="00E41337" w:rsidRDefault="00D94932" w:rsidP="00C471C2">
            <w:pPr>
              <w:keepNext/>
              <w:keepLines/>
              <w:spacing w:beforeLines="25" w:afterLines="25"/>
              <w:jc w:val="center"/>
              <w:rPr>
                <w:ins w:id="1739" w:author="S127342" w:date="2012-02-04T02:32:00Z"/>
                <w:rFonts w:eastAsiaTheme="minorEastAsia"/>
                <w:lang w:eastAsia="ja-JP"/>
              </w:rPr>
              <w:pPrChange w:id="1740" w:author="S127342" w:date="2012-02-04T02:47:00Z">
                <w:pPr>
                  <w:keepNext/>
                  <w:keepLines/>
                  <w:spacing w:beforeLines="25" w:afterLines="25"/>
                  <w:jc w:val="center"/>
                </w:pPr>
              </w:pPrChange>
            </w:pPr>
            <w:ins w:id="1741" w:author="S127342" w:date="2012-02-04T02:33:00Z">
              <w:r>
                <w:rPr>
                  <w:rFonts w:eastAsiaTheme="minorEastAsia" w:hint="eastAsia"/>
                  <w:lang w:eastAsia="ja-JP"/>
                </w:rPr>
                <w:t>482</w:t>
              </w:r>
            </w:ins>
          </w:p>
        </w:tc>
        <w:tc>
          <w:tcPr>
            <w:tcW w:w="680" w:type="dxa"/>
            <w:tcPrChange w:id="1742" w:author="S127342" w:date="2012-02-04T02:33:00Z">
              <w:tcPr>
                <w:tcW w:w="416" w:type="dxa"/>
              </w:tcPr>
            </w:tcPrChange>
          </w:tcPr>
          <w:p w:rsidR="00D94932" w:rsidRPr="00E41337" w:rsidRDefault="00D94932" w:rsidP="00C471C2">
            <w:pPr>
              <w:keepNext/>
              <w:keepLines/>
              <w:spacing w:beforeLines="25" w:afterLines="25"/>
              <w:jc w:val="center"/>
              <w:rPr>
                <w:ins w:id="1743" w:author="S127342" w:date="2012-02-04T02:32:00Z"/>
                <w:rFonts w:eastAsiaTheme="minorEastAsia"/>
                <w:lang w:eastAsia="ja-JP"/>
              </w:rPr>
              <w:pPrChange w:id="1744" w:author="S127342" w:date="2012-02-04T02:47:00Z">
                <w:pPr>
                  <w:keepNext/>
                  <w:keepLines/>
                  <w:spacing w:beforeLines="25" w:afterLines="25"/>
                  <w:jc w:val="center"/>
                </w:pPr>
              </w:pPrChange>
            </w:pPr>
            <w:ins w:id="1745" w:author="S127342" w:date="2012-02-04T02:33:00Z">
              <w:r>
                <w:rPr>
                  <w:rFonts w:eastAsiaTheme="minorEastAsia" w:hint="eastAsia"/>
                  <w:lang w:eastAsia="ja-JP"/>
                </w:rPr>
                <w:t>315</w:t>
              </w:r>
            </w:ins>
          </w:p>
        </w:tc>
      </w:tr>
    </w:tbl>
    <w:p w:rsidR="00D94932" w:rsidRDefault="00D94932" w:rsidP="00942088">
      <w:pPr>
        <w:tabs>
          <w:tab w:val="left" w:pos="284"/>
        </w:tabs>
        <w:ind w:left="284" w:hanging="284"/>
        <w:rPr>
          <w:ins w:id="1746" w:author="S127342" w:date="2012-02-04T02:32:00Z"/>
          <w:rFonts w:eastAsiaTheme="minorEastAsia"/>
          <w:lang w:eastAsia="ja-JP"/>
        </w:rPr>
      </w:pPr>
    </w:p>
    <w:p w:rsidR="00D94932" w:rsidRPr="00D94932" w:rsidRDefault="00D94932" w:rsidP="00942088">
      <w:pPr>
        <w:tabs>
          <w:tab w:val="left" w:pos="284"/>
        </w:tabs>
        <w:ind w:left="284" w:hanging="284"/>
        <w:rPr>
          <w:rFonts w:eastAsiaTheme="minorEastAsia"/>
          <w:lang w:eastAsia="ja-JP"/>
          <w:rPrChange w:id="1747" w:author="S127342" w:date="2012-02-04T02:32:00Z">
            <w:rPr>
              <w:lang w:eastAsia="ko-KR"/>
            </w:rPr>
          </w:rPrChange>
        </w:rPr>
      </w:pPr>
    </w:p>
    <w:p w:rsidR="00942088" w:rsidRPr="00210652" w:rsidRDefault="00942088" w:rsidP="00942088">
      <w:pPr>
        <w:tabs>
          <w:tab w:val="left" w:pos="284"/>
        </w:tabs>
        <w:ind w:left="284" w:hanging="284"/>
        <w:rPr>
          <w:lang w:eastAsia="ko-KR"/>
        </w:rPr>
      </w:pPr>
      <w:r w:rsidRPr="00210652">
        <w:rPr>
          <w:lang w:eastAsia="ko-KR"/>
        </w:rPr>
        <w:t xml:space="preserve">The reference pixel array </w:t>
      </w:r>
      <w:proofErr w:type="spellStart"/>
      <w:r w:rsidRPr="00210652">
        <w:rPr>
          <w:lang w:eastAsia="ko-KR"/>
        </w:rPr>
        <w:t>refMain</w:t>
      </w:r>
      <w:proofErr w:type="spellEnd"/>
      <w:proofErr w:type="gramStart"/>
      <w:r w:rsidRPr="00210652">
        <w:rPr>
          <w:lang w:eastAsia="ko-KR"/>
        </w:rPr>
        <w:t>[ x</w:t>
      </w:r>
      <w:proofErr w:type="gramEnd"/>
      <w:r w:rsidRPr="00210652">
        <w:rPr>
          <w:lang w:eastAsia="ko-KR"/>
        </w:rPr>
        <w:t> ], with x=-</w:t>
      </w:r>
      <w:proofErr w:type="spellStart"/>
      <w:r w:rsidRPr="00210652">
        <w:rPr>
          <w:lang w:eastAsia="ko-KR"/>
        </w:rPr>
        <w:t>nS</w:t>
      </w:r>
      <w:proofErr w:type="spellEnd"/>
      <w:r w:rsidRPr="00210652">
        <w:rPr>
          <w:lang w:eastAsia="ko-KR"/>
        </w:rPr>
        <w:t>..2*</w:t>
      </w:r>
      <w:proofErr w:type="spellStart"/>
      <w:r w:rsidRPr="00210652">
        <w:rPr>
          <w:lang w:eastAsia="ko-KR"/>
        </w:rPr>
        <w:t>nS</w:t>
      </w:r>
      <w:proofErr w:type="spellEnd"/>
      <w:r w:rsidRPr="00210652">
        <w:rPr>
          <w:lang w:eastAsia="ko-KR"/>
        </w:rPr>
        <w:t xml:space="preserve"> is specified as follows.</w:t>
      </w:r>
    </w:p>
    <w:p w:rsidR="00F40A37" w:rsidRDefault="00F40A37" w:rsidP="00942088">
      <w:pPr>
        <w:tabs>
          <w:tab w:val="left" w:pos="284"/>
        </w:tabs>
        <w:ind w:left="284" w:hanging="284"/>
        <w:rPr>
          <w:ins w:id="1748" w:author="S127342" w:date="2012-02-04T02:26:00Z"/>
          <w:rFonts w:eastAsiaTheme="minorEastAsia"/>
          <w:lang w:eastAsia="ja-JP"/>
        </w:rPr>
      </w:pPr>
      <w:ins w:id="1749" w:author="S127342" w:date="2012-02-04T02:24:00Z">
        <w:r w:rsidRPr="00210652">
          <w:rPr>
            <w:lang w:eastAsia="ko-KR"/>
          </w:rPr>
          <w:t>–</w:t>
        </w:r>
        <w:r w:rsidRPr="00210652">
          <w:rPr>
            <w:lang w:eastAsia="ko-KR"/>
          </w:rPr>
          <w:tab/>
        </w:r>
      </w:ins>
      <w:proofErr w:type="spellStart"/>
      <w:proofErr w:type="gramStart"/>
      <w:ins w:id="1750" w:author="S127342" w:date="2012-02-04T02:38:00Z">
        <w:r w:rsidR="009C438C">
          <w:rPr>
            <w:rFonts w:eastAsiaTheme="minorEastAsia" w:hint="eastAsia"/>
            <w:lang w:eastAsia="ja-JP"/>
          </w:rPr>
          <w:t>i</w:t>
        </w:r>
      </w:ins>
      <w:ins w:id="1751" w:author="S127342" w:date="2012-02-04T02:24:00Z">
        <w:r>
          <w:rPr>
            <w:rFonts w:eastAsiaTheme="minorEastAsia" w:hint="eastAsia"/>
            <w:lang w:eastAsia="ja-JP"/>
          </w:rPr>
          <w:t>ntraPredAngle</w:t>
        </w:r>
      </w:ins>
      <w:proofErr w:type="spellEnd"/>
      <w:proofErr w:type="gramEnd"/>
      <w:ins w:id="1752" w:author="S127342" w:date="2012-02-04T02:38:00Z">
        <w:r w:rsidR="009C438C">
          <w:rPr>
            <w:rFonts w:eastAsiaTheme="minorEastAsia" w:hint="eastAsia"/>
            <w:lang w:eastAsia="ja-JP"/>
          </w:rPr>
          <w:t xml:space="preserve"> and </w:t>
        </w:r>
        <w:proofErr w:type="spellStart"/>
        <w:r w:rsidR="009C438C">
          <w:rPr>
            <w:rFonts w:eastAsiaTheme="minorEastAsia" w:hint="eastAsia"/>
            <w:lang w:eastAsia="ja-JP"/>
          </w:rPr>
          <w:t>invPredAngle</w:t>
        </w:r>
        <w:proofErr w:type="spellEnd"/>
        <w:r w:rsidR="009C438C">
          <w:rPr>
            <w:rFonts w:eastAsiaTheme="minorEastAsia" w:hint="eastAsia"/>
            <w:lang w:eastAsia="ja-JP"/>
          </w:rPr>
          <w:t xml:space="preserve"> </w:t>
        </w:r>
      </w:ins>
      <w:ins w:id="1753" w:author="S127342" w:date="2012-02-04T02:24:00Z">
        <w:r>
          <w:rPr>
            <w:rFonts w:eastAsiaTheme="minorEastAsia" w:hint="eastAsia"/>
            <w:lang w:eastAsia="ja-JP"/>
          </w:rPr>
          <w:t xml:space="preserve">is derived </w:t>
        </w:r>
      </w:ins>
      <w:ins w:id="1754" w:author="S127342" w:date="2012-02-04T02:26:00Z">
        <w:r>
          <w:rPr>
            <w:rFonts w:eastAsiaTheme="minorEastAsia" w:hint="eastAsia"/>
            <w:lang w:eastAsia="ja-JP"/>
          </w:rPr>
          <w:t>as</w:t>
        </w:r>
      </w:ins>
      <w:ins w:id="1755" w:author="S127342" w:date="2012-02-04T02:28:00Z">
        <w:r w:rsidR="00DC4BD8">
          <w:rPr>
            <w:rFonts w:eastAsiaTheme="minorEastAsia" w:hint="eastAsia"/>
            <w:lang w:eastAsia="ja-JP"/>
          </w:rPr>
          <w:t xml:space="preserve"> follows</w:t>
        </w:r>
      </w:ins>
    </w:p>
    <w:p w:rsidR="00B64E64" w:rsidRDefault="00F40A37" w:rsidP="00942088">
      <w:pPr>
        <w:tabs>
          <w:tab w:val="left" w:pos="284"/>
        </w:tabs>
        <w:ind w:left="284" w:hanging="284"/>
        <w:rPr>
          <w:ins w:id="1756" w:author="S127342" w:date="2012-02-04T02:27:00Z"/>
          <w:rFonts w:eastAsiaTheme="minorEastAsia"/>
          <w:lang w:eastAsia="ja-JP"/>
        </w:rPr>
      </w:pPr>
      <w:ins w:id="1757" w:author="S127342" w:date="2012-02-04T02:26:00Z">
        <w:r>
          <w:rPr>
            <w:rFonts w:eastAsiaTheme="minorEastAsia" w:hint="eastAsia"/>
            <w:lang w:eastAsia="ja-JP"/>
          </w:rPr>
          <w:tab/>
        </w:r>
      </w:ins>
      <w:proofErr w:type="spellStart"/>
      <w:proofErr w:type="gramStart"/>
      <w:ins w:id="1758" w:author="S127342" w:date="2012-02-04T02:38:00Z">
        <w:r w:rsidR="009C438C">
          <w:rPr>
            <w:rFonts w:eastAsiaTheme="minorEastAsia" w:hint="eastAsia"/>
            <w:lang w:eastAsia="ja-JP"/>
          </w:rPr>
          <w:t>i</w:t>
        </w:r>
      </w:ins>
      <w:ins w:id="1759" w:author="S127342" w:date="2012-02-04T02:26:00Z">
        <w:r>
          <w:rPr>
            <w:rFonts w:eastAsiaTheme="minorEastAsia" w:hint="eastAsia"/>
            <w:lang w:eastAsia="ja-JP"/>
          </w:rPr>
          <w:t>ntraPredAngle</w:t>
        </w:r>
        <w:proofErr w:type="spellEnd"/>
        <w:proofErr w:type="gramEnd"/>
        <w:r>
          <w:rPr>
            <w:rFonts w:eastAsiaTheme="minorEastAsia" w:hint="eastAsia"/>
            <w:lang w:eastAsia="ja-JP"/>
          </w:rPr>
          <w:t xml:space="preserve"> = </w:t>
        </w:r>
      </w:ins>
      <w:proofErr w:type="spellStart"/>
      <w:ins w:id="1760" w:author="S127342" w:date="2012-02-04T02:38:00Z">
        <w:r w:rsidR="009C438C">
          <w:rPr>
            <w:rFonts w:eastAsiaTheme="minorEastAsia" w:hint="eastAsia"/>
            <w:lang w:eastAsia="ja-JP"/>
          </w:rPr>
          <w:t>s</w:t>
        </w:r>
      </w:ins>
      <w:ins w:id="1761" w:author="S127342" w:date="2012-02-04T02:26:00Z">
        <w:r>
          <w:rPr>
            <w:rFonts w:eastAsiaTheme="minorEastAsia" w:hint="eastAsia"/>
            <w:lang w:eastAsia="ja-JP"/>
          </w:rPr>
          <w:t>ignAngle</w:t>
        </w:r>
        <w:proofErr w:type="spellEnd"/>
        <w:r>
          <w:rPr>
            <w:rFonts w:eastAsiaTheme="minorEastAsia" w:hint="eastAsia"/>
            <w:lang w:eastAsia="ja-JP"/>
          </w:rPr>
          <w:t xml:space="preserve"> * </w:t>
        </w:r>
      </w:ins>
      <w:proofErr w:type="spellStart"/>
      <w:ins w:id="1762" w:author="S127342" w:date="2012-02-04T02:38:00Z">
        <w:r w:rsidR="009C438C">
          <w:rPr>
            <w:rFonts w:eastAsiaTheme="minorEastAsia" w:hint="eastAsia"/>
            <w:lang w:eastAsia="ja-JP"/>
          </w:rPr>
          <w:t>a</w:t>
        </w:r>
      </w:ins>
      <w:ins w:id="1763" w:author="S127342" w:date="2012-02-04T02:27:00Z">
        <w:r>
          <w:rPr>
            <w:rFonts w:eastAsiaTheme="minorEastAsia" w:hint="eastAsia"/>
            <w:lang w:eastAsia="ja-JP"/>
          </w:rPr>
          <w:t>bsIntraPredAngle</w:t>
        </w:r>
        <w:proofErr w:type="spellEnd"/>
        <w:r>
          <w:rPr>
            <w:rFonts w:eastAsiaTheme="minorEastAsia" w:hint="eastAsia"/>
            <w:lang w:eastAsia="ja-JP"/>
          </w:rPr>
          <w:t>[(</w:t>
        </w:r>
        <w:proofErr w:type="spellStart"/>
        <w:r>
          <w:rPr>
            <w:rFonts w:eastAsiaTheme="minorEastAsia" w:hint="eastAsia"/>
            <w:lang w:eastAsia="ja-JP"/>
          </w:rPr>
          <w:t>intraPredMode</w:t>
        </w:r>
        <w:proofErr w:type="spellEnd"/>
        <w:r>
          <w:rPr>
            <w:rFonts w:eastAsiaTheme="minorEastAsia" w:hint="eastAsia"/>
            <w:lang w:eastAsia="ja-JP"/>
          </w:rPr>
          <w:t xml:space="preserve"> + 1) &gt;&gt; 2]</w:t>
        </w:r>
      </w:ins>
    </w:p>
    <w:p w:rsidR="00F40A37" w:rsidRDefault="00F40A37" w:rsidP="00942088">
      <w:pPr>
        <w:tabs>
          <w:tab w:val="left" w:pos="284"/>
        </w:tabs>
        <w:ind w:left="284" w:hanging="284"/>
        <w:rPr>
          <w:ins w:id="1764" w:author="S127342" w:date="2012-02-04T02:40:00Z"/>
          <w:rFonts w:eastAsiaTheme="minorEastAsia"/>
          <w:lang w:eastAsia="ja-JP"/>
        </w:rPr>
      </w:pPr>
      <w:ins w:id="1765" w:author="S127342" w:date="2012-02-04T02:27:00Z">
        <w:r>
          <w:rPr>
            <w:rFonts w:eastAsiaTheme="minorEastAsia" w:hint="eastAsia"/>
            <w:lang w:eastAsia="ja-JP"/>
          </w:rPr>
          <w:tab/>
        </w:r>
        <w:proofErr w:type="gramStart"/>
        <w:r>
          <w:rPr>
            <w:rFonts w:eastAsiaTheme="minorEastAsia" w:hint="eastAsia"/>
            <w:lang w:eastAsia="ja-JP"/>
          </w:rPr>
          <w:t>where</w:t>
        </w:r>
        <w:proofErr w:type="gramEnd"/>
        <w:r>
          <w:rPr>
            <w:rFonts w:eastAsiaTheme="minorEastAsia" w:hint="eastAsia"/>
            <w:lang w:eastAsia="ja-JP"/>
          </w:rPr>
          <w:t xml:space="preserve">, </w:t>
        </w:r>
      </w:ins>
      <w:proofErr w:type="spellStart"/>
      <w:ins w:id="1766" w:author="S127342" w:date="2012-02-04T02:38:00Z">
        <w:r w:rsidR="009C438C">
          <w:rPr>
            <w:rFonts w:eastAsiaTheme="minorEastAsia" w:hint="eastAsia"/>
            <w:lang w:eastAsia="ja-JP"/>
          </w:rPr>
          <w:t>s</w:t>
        </w:r>
      </w:ins>
      <w:ins w:id="1767" w:author="S127342" w:date="2012-02-04T02:27:00Z">
        <w:r>
          <w:rPr>
            <w:rFonts w:eastAsiaTheme="minorEastAsia" w:hint="eastAsia"/>
            <w:lang w:eastAsia="ja-JP"/>
          </w:rPr>
          <w:t>ignAngle</w:t>
        </w:r>
        <w:proofErr w:type="spellEnd"/>
        <w:r>
          <w:rPr>
            <w:rFonts w:eastAsiaTheme="minorEastAsia" w:hint="eastAsia"/>
            <w:lang w:eastAsia="ja-JP"/>
          </w:rPr>
          <w:t xml:space="preserve"> = </w:t>
        </w:r>
      </w:ins>
      <w:ins w:id="1768" w:author="S127342" w:date="2012-02-04T02:28:00Z">
        <w:r>
          <w:rPr>
            <w:rFonts w:eastAsiaTheme="minorEastAsia" w:hint="eastAsia"/>
            <w:lang w:eastAsia="ja-JP"/>
          </w:rPr>
          <w:t>((</w:t>
        </w:r>
        <w:proofErr w:type="spellStart"/>
        <w:r>
          <w:rPr>
            <w:rFonts w:eastAsiaTheme="minorEastAsia" w:hint="eastAsia"/>
            <w:lang w:eastAsia="ja-JP"/>
          </w:rPr>
          <w:t>intraPredMode</w:t>
        </w:r>
        <w:proofErr w:type="spellEnd"/>
        <w:r>
          <w:rPr>
            <w:rFonts w:eastAsiaTheme="minorEastAsia" w:hint="eastAsia"/>
            <w:lang w:eastAsia="ja-JP"/>
          </w:rPr>
          <w:t xml:space="preserve"> + 1) &amp; 2) ? </w:t>
        </w:r>
        <w:proofErr w:type="gramStart"/>
        <w:r>
          <w:rPr>
            <w:rFonts w:eastAsiaTheme="minorEastAsia" w:hint="eastAsia"/>
            <w:lang w:eastAsia="ja-JP"/>
          </w:rPr>
          <w:t>1 :</w:t>
        </w:r>
        <w:proofErr w:type="gramEnd"/>
        <w:r>
          <w:rPr>
            <w:rFonts w:eastAsiaTheme="minorEastAsia" w:hint="eastAsia"/>
            <w:lang w:eastAsia="ja-JP"/>
          </w:rPr>
          <w:t xml:space="preserve"> -1</w:t>
        </w:r>
      </w:ins>
    </w:p>
    <w:p w:rsidR="00B64E64" w:rsidRPr="00F40A37" w:rsidRDefault="00B64E64" w:rsidP="00942088">
      <w:pPr>
        <w:tabs>
          <w:tab w:val="left" w:pos="284"/>
        </w:tabs>
        <w:ind w:left="284" w:hanging="284"/>
        <w:rPr>
          <w:ins w:id="1769" w:author="S127342" w:date="2012-02-04T02:24:00Z"/>
          <w:rFonts w:eastAsiaTheme="minorEastAsia"/>
          <w:lang w:eastAsia="ja-JP"/>
        </w:rPr>
      </w:pPr>
      <w:ins w:id="1770" w:author="S127342" w:date="2012-02-04T02:40:00Z">
        <w:r w:rsidRPr="00210652">
          <w:rPr>
            <w:lang w:eastAsia="ko-KR"/>
          </w:rPr>
          <w:t>–</w:t>
        </w:r>
        <w:r w:rsidRPr="00210652">
          <w:rPr>
            <w:lang w:eastAsia="ko-KR"/>
          </w:rPr>
          <w:tab/>
        </w:r>
        <w:proofErr w:type="spellStart"/>
        <w:proofErr w:type="gramStart"/>
        <w:r>
          <w:rPr>
            <w:rFonts w:eastAsiaTheme="minorEastAsia" w:hint="eastAsia"/>
            <w:lang w:eastAsia="ja-JP"/>
          </w:rPr>
          <w:t>invAngle</w:t>
        </w:r>
        <w:proofErr w:type="spellEnd"/>
        <w:proofErr w:type="gramEnd"/>
        <w:r>
          <w:rPr>
            <w:rFonts w:eastAsiaTheme="minorEastAsia" w:hint="eastAsia"/>
            <w:lang w:eastAsia="ja-JP"/>
          </w:rPr>
          <w:t xml:space="preserve"> is derived by referencing Table 8-8.</w:t>
        </w:r>
      </w:ins>
    </w:p>
    <w:p w:rsidR="00942088" w:rsidRPr="00210652" w:rsidRDefault="00942088" w:rsidP="00942088">
      <w:pPr>
        <w:tabs>
          <w:tab w:val="left" w:pos="284"/>
        </w:tabs>
        <w:ind w:left="284" w:hanging="284"/>
        <w:rPr>
          <w:lang w:eastAsia="ko-KR"/>
        </w:rPr>
      </w:pPr>
      <w:r w:rsidRPr="00210652">
        <w:rPr>
          <w:lang w:eastAsia="ko-KR"/>
        </w:rPr>
        <w:t>–</w:t>
      </w:r>
      <w:r w:rsidRPr="00210652">
        <w:rPr>
          <w:lang w:eastAsia="ko-KR"/>
        </w:rPr>
        <w:tab/>
      </w:r>
      <w:proofErr w:type="gramStart"/>
      <w:r w:rsidRPr="00210652">
        <w:rPr>
          <w:lang w:eastAsia="ko-KR"/>
        </w:rPr>
        <w:t xml:space="preserve">If </w:t>
      </w:r>
      <w:ins w:id="1771" w:author="S127342" w:date="2012-02-04T02:17:00Z">
        <w:r w:rsidR="00273028">
          <w:rPr>
            <w:rFonts w:eastAsiaTheme="minorEastAsia" w:hint="eastAsia"/>
            <w:lang w:eastAsia="ja-JP"/>
          </w:rPr>
          <w:t xml:space="preserve"> (</w:t>
        </w:r>
      </w:ins>
      <w:proofErr w:type="spellStart"/>
      <w:proofErr w:type="gramEnd"/>
      <w:del w:id="1772" w:author="S127342" w:date="2012-02-04T02:39:00Z">
        <w:r w:rsidRPr="00210652" w:rsidDel="009C438C">
          <w:rPr>
            <w:lang w:eastAsia="ko-KR"/>
          </w:rPr>
          <w:delText>intraPredOrder</w:delText>
        </w:r>
      </w:del>
      <w:ins w:id="1773" w:author="S127342" w:date="2012-02-04T02:39:00Z">
        <w:r w:rsidR="009C438C" w:rsidRPr="00210652">
          <w:rPr>
            <w:lang w:eastAsia="ko-KR"/>
          </w:rPr>
          <w:t>intraPred</w:t>
        </w:r>
        <w:r w:rsidR="009C438C">
          <w:rPr>
            <w:rFonts w:eastAsiaTheme="minorEastAsia" w:hint="eastAsia"/>
            <w:lang w:eastAsia="ja-JP"/>
          </w:rPr>
          <w:t>Mode</w:t>
        </w:r>
        <w:proofErr w:type="spellEnd"/>
        <w:r w:rsidR="009C438C">
          <w:rPr>
            <w:rFonts w:eastAsiaTheme="minorEastAsia" w:hint="eastAsia"/>
            <w:lang w:eastAsia="ja-JP"/>
          </w:rPr>
          <w:t xml:space="preserve"> </w:t>
        </w:r>
      </w:ins>
      <w:ins w:id="1774" w:author="S127342" w:date="2012-02-04T02:17:00Z">
        <w:r w:rsidR="00273028">
          <w:rPr>
            <w:rFonts w:eastAsiaTheme="minorEastAsia" w:hint="eastAsia"/>
            <w:lang w:eastAsia="ja-JP"/>
          </w:rPr>
          <w:t xml:space="preserve">&amp; 1) is equal to </w:t>
        </w:r>
      </w:ins>
      <w:ins w:id="1775" w:author="S127342" w:date="2012-02-04T02:18:00Z">
        <w:r w:rsidR="00273028">
          <w:rPr>
            <w:rFonts w:eastAsiaTheme="minorEastAsia" w:hint="eastAsia"/>
            <w:lang w:eastAsia="ja-JP"/>
          </w:rPr>
          <w:t>1</w:t>
        </w:r>
      </w:ins>
      <w:del w:id="1776" w:author="S127342" w:date="2012-02-04T02:17:00Z">
        <w:r w:rsidRPr="00210652" w:rsidDel="00273028">
          <w:rPr>
            <w:lang w:eastAsia="ko-KR"/>
          </w:rPr>
          <w:delText xml:space="preserve"> is less than 18</w:delText>
        </w:r>
      </w:del>
      <w:r w:rsidRPr="00210652">
        <w:rPr>
          <w:lang w:eastAsia="ko-KR"/>
        </w:rPr>
        <w:t xml:space="preserve">, </w:t>
      </w:r>
    </w:p>
    <w:p w:rsidR="00942088" w:rsidRPr="00210652" w:rsidRDefault="00942088" w:rsidP="00942088">
      <w:pPr>
        <w:pStyle w:val="Equation"/>
        <w:tabs>
          <w:tab w:val="clear" w:pos="794"/>
          <w:tab w:val="clear" w:pos="1588"/>
          <w:tab w:val="left" w:pos="851"/>
          <w:tab w:val="left" w:pos="1134"/>
          <w:tab w:val="left" w:pos="1418"/>
        </w:tabs>
        <w:ind w:left="567"/>
        <w:rPr>
          <w:lang w:eastAsia="ko-KR"/>
        </w:rPr>
      </w:pPr>
      <w:proofErr w:type="spellStart"/>
      <w:proofErr w:type="gramStart"/>
      <w:r w:rsidRPr="00210652">
        <w:rPr>
          <w:sz w:val="20"/>
          <w:lang w:eastAsia="ko-KR"/>
        </w:rPr>
        <w:t>refMain</w:t>
      </w:r>
      <w:proofErr w:type="spellEnd"/>
      <w:proofErr w:type="gramEnd"/>
      <w:r w:rsidRPr="00210652">
        <w:rPr>
          <w:sz w:val="20"/>
          <w:lang w:eastAsia="ko-KR"/>
        </w:rPr>
        <w:t>[ x ] = p[ -1+x, -1 ], with x=0..nS</w:t>
      </w:r>
      <w:r w:rsidRPr="00210652">
        <w:rPr>
          <w:sz w:val="20"/>
          <w:lang w:eastAsia="ko-KR"/>
        </w:rPr>
        <w:tab/>
      </w:r>
      <w:r w:rsidRPr="00210652">
        <w:rPr>
          <w:sz w:val="20"/>
          <w:lang w:eastAsia="ko-KR"/>
        </w:rPr>
        <w:tab/>
      </w:r>
      <w:r w:rsidRPr="00210652">
        <w:rPr>
          <w:sz w:val="20"/>
        </w:rPr>
        <w:t>(</w:t>
      </w:r>
      <w:r w:rsidR="0005626D" w:rsidRPr="00210652">
        <w:rPr>
          <w:sz w:val="20"/>
        </w:rPr>
        <w:fldChar w:fldCharType="begin" w:fldLock="1"/>
      </w:r>
      <w:r w:rsidRPr="00210652">
        <w:rPr>
          <w:sz w:val="20"/>
        </w:rPr>
        <w:instrText xml:space="preserve"> STYLEREF 1 \s </w:instrText>
      </w:r>
      <w:r w:rsidR="0005626D" w:rsidRPr="00210652">
        <w:rPr>
          <w:sz w:val="20"/>
        </w:rPr>
        <w:fldChar w:fldCharType="separate"/>
      </w:r>
      <w:r w:rsidRPr="00210652">
        <w:rPr>
          <w:noProof/>
          <w:sz w:val="20"/>
        </w:rPr>
        <w:t>8</w:t>
      </w:r>
      <w:r w:rsidR="0005626D" w:rsidRPr="00210652">
        <w:rPr>
          <w:sz w:val="20"/>
        </w:rPr>
        <w:fldChar w:fldCharType="end"/>
      </w:r>
      <w:r w:rsidRPr="00210652">
        <w:rPr>
          <w:sz w:val="20"/>
        </w:rPr>
        <w:noBreakHyphen/>
      </w:r>
      <w:r w:rsidR="0005626D" w:rsidRPr="00210652">
        <w:rPr>
          <w:sz w:val="20"/>
        </w:rPr>
        <w:fldChar w:fldCharType="begin" w:fldLock="1"/>
      </w:r>
      <w:r w:rsidRPr="00210652">
        <w:rPr>
          <w:sz w:val="20"/>
        </w:rPr>
        <w:instrText xml:space="preserve"> SEQ Equation \* ARABIC \s 1 </w:instrText>
      </w:r>
      <w:r w:rsidR="0005626D" w:rsidRPr="00210652">
        <w:rPr>
          <w:sz w:val="20"/>
        </w:rPr>
        <w:fldChar w:fldCharType="separate"/>
      </w:r>
      <w:r w:rsidRPr="00210652">
        <w:rPr>
          <w:noProof/>
          <w:sz w:val="20"/>
        </w:rPr>
        <w:t>36</w:t>
      </w:r>
      <w:r w:rsidR="0005626D" w:rsidRPr="00210652">
        <w:rPr>
          <w:sz w:val="20"/>
        </w:rPr>
        <w:fldChar w:fldCharType="end"/>
      </w:r>
      <w:r w:rsidRPr="00210652">
        <w:rPr>
          <w:sz w:val="20"/>
        </w:rPr>
        <w:t>)</w:t>
      </w:r>
    </w:p>
    <w:p w:rsidR="0005626D" w:rsidRDefault="00942088">
      <w:pPr>
        <w:numPr>
          <w:ilvl w:val="0"/>
          <w:numId w:val="23"/>
        </w:numPr>
        <w:tabs>
          <w:tab w:val="clear" w:pos="400"/>
          <w:tab w:val="clear" w:pos="794"/>
          <w:tab w:val="clear" w:pos="1191"/>
          <w:tab w:val="clear" w:pos="1588"/>
          <w:tab w:val="clear" w:pos="1985"/>
          <w:tab w:val="num" w:pos="709"/>
          <w:tab w:val="left" w:pos="1080"/>
          <w:tab w:val="left" w:pos="1440"/>
          <w:tab w:val="left" w:pos="2977"/>
        </w:tabs>
        <w:ind w:left="709"/>
        <w:rPr>
          <w:lang w:eastAsia="ko-KR"/>
        </w:rPr>
      </w:pPr>
      <w:r w:rsidRPr="00210652">
        <w:rPr>
          <w:lang w:eastAsia="ko-KR"/>
        </w:rPr>
        <w:t xml:space="preserve">If </w:t>
      </w:r>
      <w:proofErr w:type="spellStart"/>
      <w:r w:rsidRPr="00210652">
        <w:rPr>
          <w:lang w:eastAsia="ko-KR"/>
        </w:rPr>
        <w:t>intraPredAngle</w:t>
      </w:r>
      <w:proofErr w:type="spellEnd"/>
      <w:r w:rsidRPr="00210652">
        <w:rPr>
          <w:lang w:eastAsia="ko-KR"/>
        </w:rPr>
        <w:t xml:space="preserve"> is less than 0,</w:t>
      </w:r>
    </w:p>
    <w:p w:rsidR="00942088" w:rsidRPr="00210652" w:rsidRDefault="00942088" w:rsidP="00942088">
      <w:pPr>
        <w:pStyle w:val="Equation"/>
        <w:tabs>
          <w:tab w:val="clear" w:pos="794"/>
          <w:tab w:val="clear" w:pos="1588"/>
          <w:tab w:val="left" w:pos="851"/>
          <w:tab w:val="left" w:pos="1134"/>
          <w:tab w:val="left" w:pos="1418"/>
        </w:tabs>
        <w:ind w:left="851"/>
        <w:rPr>
          <w:sz w:val="20"/>
          <w:lang w:eastAsia="ko-KR"/>
        </w:rPr>
      </w:pPr>
      <w:proofErr w:type="spellStart"/>
      <w:r w:rsidRPr="00210652">
        <w:rPr>
          <w:sz w:val="20"/>
          <w:lang w:eastAsia="ko-KR"/>
        </w:rPr>
        <w:t>refMain</w:t>
      </w:r>
      <w:proofErr w:type="spellEnd"/>
      <w:r w:rsidRPr="00210652">
        <w:rPr>
          <w:sz w:val="20"/>
          <w:lang w:eastAsia="ko-KR"/>
        </w:rPr>
        <w:t>[ x ] = p[ -1, -1+( ( x*invAngle+128 )&gt;&gt;8 ) ], with x=( </w:t>
      </w:r>
      <w:proofErr w:type="spellStart"/>
      <w:r w:rsidRPr="00210652">
        <w:rPr>
          <w:sz w:val="20"/>
          <w:lang w:eastAsia="ko-KR"/>
        </w:rPr>
        <w:t>nS</w:t>
      </w:r>
      <w:proofErr w:type="spellEnd"/>
      <w:r w:rsidRPr="00210652">
        <w:rPr>
          <w:sz w:val="20"/>
          <w:lang w:eastAsia="ko-KR"/>
        </w:rPr>
        <w:t>*</w:t>
      </w:r>
      <w:proofErr w:type="spellStart"/>
      <w:r w:rsidRPr="00210652">
        <w:rPr>
          <w:sz w:val="20"/>
          <w:lang w:eastAsia="ko-KR"/>
        </w:rPr>
        <w:t>intraPredAngle</w:t>
      </w:r>
      <w:proofErr w:type="spellEnd"/>
      <w:r w:rsidRPr="00210652">
        <w:rPr>
          <w:sz w:val="20"/>
          <w:lang w:eastAsia="ko-KR"/>
        </w:rPr>
        <w:t> ) &gt;&gt;5..-1</w:t>
      </w:r>
      <w:r w:rsidRPr="00210652">
        <w:rPr>
          <w:sz w:val="20"/>
          <w:lang w:eastAsia="ko-KR"/>
        </w:rPr>
        <w:tab/>
      </w:r>
      <w:r w:rsidRPr="00210652">
        <w:rPr>
          <w:sz w:val="20"/>
        </w:rPr>
        <w:t>(</w:t>
      </w:r>
      <w:r w:rsidR="0005626D" w:rsidRPr="00210652">
        <w:rPr>
          <w:sz w:val="20"/>
        </w:rPr>
        <w:fldChar w:fldCharType="begin" w:fldLock="1"/>
      </w:r>
      <w:r w:rsidRPr="00210652">
        <w:rPr>
          <w:sz w:val="20"/>
        </w:rPr>
        <w:instrText xml:space="preserve"> STYLEREF 1 \s </w:instrText>
      </w:r>
      <w:r w:rsidR="0005626D" w:rsidRPr="00210652">
        <w:rPr>
          <w:sz w:val="20"/>
        </w:rPr>
        <w:fldChar w:fldCharType="separate"/>
      </w:r>
      <w:r w:rsidRPr="00210652">
        <w:rPr>
          <w:noProof/>
          <w:sz w:val="20"/>
        </w:rPr>
        <w:t>8</w:t>
      </w:r>
      <w:r w:rsidR="0005626D" w:rsidRPr="00210652">
        <w:rPr>
          <w:sz w:val="20"/>
        </w:rPr>
        <w:fldChar w:fldCharType="end"/>
      </w:r>
      <w:r w:rsidRPr="00210652">
        <w:rPr>
          <w:sz w:val="20"/>
        </w:rPr>
        <w:noBreakHyphen/>
      </w:r>
      <w:r w:rsidR="0005626D" w:rsidRPr="00210652">
        <w:rPr>
          <w:sz w:val="20"/>
        </w:rPr>
        <w:fldChar w:fldCharType="begin" w:fldLock="1"/>
      </w:r>
      <w:r w:rsidRPr="00210652">
        <w:rPr>
          <w:sz w:val="20"/>
        </w:rPr>
        <w:instrText xml:space="preserve"> SEQ Equation \* ARABIC \s 1 </w:instrText>
      </w:r>
      <w:r w:rsidR="0005626D" w:rsidRPr="00210652">
        <w:rPr>
          <w:sz w:val="20"/>
        </w:rPr>
        <w:fldChar w:fldCharType="separate"/>
      </w:r>
      <w:r w:rsidRPr="00210652">
        <w:rPr>
          <w:noProof/>
          <w:sz w:val="20"/>
        </w:rPr>
        <w:t>37</w:t>
      </w:r>
      <w:r w:rsidR="0005626D" w:rsidRPr="00210652">
        <w:rPr>
          <w:sz w:val="20"/>
        </w:rPr>
        <w:fldChar w:fldCharType="end"/>
      </w:r>
      <w:r w:rsidRPr="00210652">
        <w:rPr>
          <w:sz w:val="20"/>
        </w:rPr>
        <w:t>)</w:t>
      </w:r>
    </w:p>
    <w:p w:rsidR="0005626D" w:rsidRDefault="00942088">
      <w:pPr>
        <w:numPr>
          <w:ilvl w:val="0"/>
          <w:numId w:val="23"/>
        </w:numPr>
        <w:tabs>
          <w:tab w:val="clear" w:pos="400"/>
          <w:tab w:val="clear" w:pos="794"/>
          <w:tab w:val="clear" w:pos="1191"/>
          <w:tab w:val="clear" w:pos="1588"/>
          <w:tab w:val="clear" w:pos="1985"/>
          <w:tab w:val="num" w:pos="709"/>
          <w:tab w:val="left" w:pos="1080"/>
          <w:tab w:val="left" w:pos="1418"/>
          <w:tab w:val="left" w:pos="2977"/>
        </w:tabs>
        <w:ind w:left="709"/>
        <w:rPr>
          <w:lang w:eastAsia="ko-KR"/>
        </w:rPr>
      </w:pPr>
      <w:r w:rsidRPr="00210652">
        <w:rPr>
          <w:lang w:eastAsia="ko-KR"/>
        </w:rPr>
        <w:t>Otherwise,</w:t>
      </w:r>
    </w:p>
    <w:p w:rsidR="00942088" w:rsidRPr="00210652" w:rsidRDefault="00942088" w:rsidP="00942088">
      <w:pPr>
        <w:pStyle w:val="Equation"/>
        <w:tabs>
          <w:tab w:val="clear" w:pos="794"/>
          <w:tab w:val="clear" w:pos="1588"/>
          <w:tab w:val="left" w:pos="851"/>
          <w:tab w:val="left" w:pos="1134"/>
          <w:tab w:val="left" w:pos="1418"/>
        </w:tabs>
        <w:ind w:left="851"/>
        <w:rPr>
          <w:sz w:val="20"/>
          <w:lang w:eastAsia="ko-KR"/>
        </w:rPr>
      </w:pPr>
      <w:proofErr w:type="spellStart"/>
      <w:proofErr w:type="gramStart"/>
      <w:r w:rsidRPr="00210652">
        <w:rPr>
          <w:sz w:val="20"/>
          <w:lang w:eastAsia="ko-KR"/>
        </w:rPr>
        <w:t>refMain</w:t>
      </w:r>
      <w:proofErr w:type="spellEnd"/>
      <w:proofErr w:type="gramEnd"/>
      <w:r w:rsidRPr="00210652">
        <w:rPr>
          <w:sz w:val="20"/>
          <w:lang w:eastAsia="ko-KR"/>
        </w:rPr>
        <w:t>[ x ] = p[ -1+x, -1 ], with x=nS+1..2*</w:t>
      </w:r>
      <w:proofErr w:type="spellStart"/>
      <w:r w:rsidRPr="00210652">
        <w:rPr>
          <w:sz w:val="20"/>
          <w:lang w:eastAsia="ko-KR"/>
        </w:rPr>
        <w:t>nS</w:t>
      </w:r>
      <w:proofErr w:type="spellEnd"/>
      <w:r w:rsidRPr="00210652">
        <w:rPr>
          <w:sz w:val="20"/>
          <w:lang w:eastAsia="ko-KR"/>
        </w:rPr>
        <w:tab/>
      </w:r>
      <w:r w:rsidRPr="00210652">
        <w:rPr>
          <w:sz w:val="20"/>
          <w:lang w:eastAsia="ko-KR"/>
        </w:rPr>
        <w:tab/>
      </w:r>
      <w:r w:rsidRPr="00210652">
        <w:rPr>
          <w:sz w:val="20"/>
        </w:rPr>
        <w:t>(</w:t>
      </w:r>
      <w:r w:rsidR="0005626D" w:rsidRPr="00210652">
        <w:rPr>
          <w:sz w:val="20"/>
        </w:rPr>
        <w:fldChar w:fldCharType="begin" w:fldLock="1"/>
      </w:r>
      <w:r w:rsidRPr="00210652">
        <w:rPr>
          <w:sz w:val="20"/>
        </w:rPr>
        <w:instrText xml:space="preserve"> STYLEREF 1 \s </w:instrText>
      </w:r>
      <w:r w:rsidR="0005626D" w:rsidRPr="00210652">
        <w:rPr>
          <w:sz w:val="20"/>
        </w:rPr>
        <w:fldChar w:fldCharType="separate"/>
      </w:r>
      <w:r w:rsidRPr="00210652">
        <w:rPr>
          <w:noProof/>
          <w:sz w:val="20"/>
        </w:rPr>
        <w:t>8</w:t>
      </w:r>
      <w:r w:rsidR="0005626D" w:rsidRPr="00210652">
        <w:rPr>
          <w:sz w:val="20"/>
        </w:rPr>
        <w:fldChar w:fldCharType="end"/>
      </w:r>
      <w:r w:rsidRPr="00210652">
        <w:rPr>
          <w:sz w:val="20"/>
        </w:rPr>
        <w:noBreakHyphen/>
      </w:r>
      <w:r w:rsidR="0005626D" w:rsidRPr="00210652">
        <w:rPr>
          <w:sz w:val="20"/>
        </w:rPr>
        <w:fldChar w:fldCharType="begin" w:fldLock="1"/>
      </w:r>
      <w:r w:rsidRPr="00210652">
        <w:rPr>
          <w:sz w:val="20"/>
        </w:rPr>
        <w:instrText xml:space="preserve"> SEQ Equation \* ARABIC \s 1 </w:instrText>
      </w:r>
      <w:r w:rsidR="0005626D" w:rsidRPr="00210652">
        <w:rPr>
          <w:sz w:val="20"/>
        </w:rPr>
        <w:fldChar w:fldCharType="separate"/>
      </w:r>
      <w:r w:rsidRPr="00210652">
        <w:rPr>
          <w:noProof/>
          <w:sz w:val="20"/>
        </w:rPr>
        <w:t>38</w:t>
      </w:r>
      <w:r w:rsidR="0005626D" w:rsidRPr="00210652">
        <w:rPr>
          <w:sz w:val="20"/>
        </w:rPr>
        <w:fldChar w:fldCharType="end"/>
      </w:r>
      <w:r w:rsidRPr="00210652">
        <w:rPr>
          <w:sz w:val="20"/>
        </w:rPr>
        <w:t>)</w:t>
      </w:r>
    </w:p>
    <w:p w:rsidR="00942088" w:rsidRPr="00210652" w:rsidRDefault="00942088" w:rsidP="00942088">
      <w:pPr>
        <w:tabs>
          <w:tab w:val="left" w:pos="284"/>
        </w:tabs>
        <w:ind w:left="284" w:hanging="284"/>
        <w:rPr>
          <w:lang w:eastAsia="ko-KR"/>
        </w:rPr>
      </w:pPr>
      <w:r w:rsidRPr="00210652">
        <w:rPr>
          <w:lang w:eastAsia="ko-KR"/>
        </w:rPr>
        <w:tab/>
        <w:t xml:space="preserve">Otherwise, </w:t>
      </w:r>
    </w:p>
    <w:p w:rsidR="00942088" w:rsidRPr="00210652" w:rsidRDefault="00942088" w:rsidP="00942088">
      <w:pPr>
        <w:pStyle w:val="Equation"/>
        <w:tabs>
          <w:tab w:val="clear" w:pos="794"/>
          <w:tab w:val="clear" w:pos="1588"/>
          <w:tab w:val="left" w:pos="851"/>
          <w:tab w:val="left" w:pos="1134"/>
          <w:tab w:val="left" w:pos="1418"/>
        </w:tabs>
        <w:ind w:left="567"/>
        <w:rPr>
          <w:lang w:eastAsia="ko-KR"/>
        </w:rPr>
      </w:pPr>
      <w:proofErr w:type="spellStart"/>
      <w:proofErr w:type="gramStart"/>
      <w:r w:rsidRPr="00210652">
        <w:rPr>
          <w:sz w:val="20"/>
          <w:lang w:eastAsia="ko-KR"/>
        </w:rPr>
        <w:t>refMain</w:t>
      </w:r>
      <w:proofErr w:type="spellEnd"/>
      <w:proofErr w:type="gramEnd"/>
      <w:r w:rsidRPr="00210652">
        <w:rPr>
          <w:sz w:val="20"/>
          <w:lang w:eastAsia="ko-KR"/>
        </w:rPr>
        <w:t>[ x ] = p[ -1, -1+x ], with x=0..nS</w:t>
      </w:r>
      <w:r w:rsidRPr="00210652">
        <w:rPr>
          <w:sz w:val="20"/>
          <w:lang w:eastAsia="ko-KR"/>
        </w:rPr>
        <w:tab/>
      </w:r>
      <w:r w:rsidRPr="00210652">
        <w:rPr>
          <w:sz w:val="20"/>
          <w:lang w:eastAsia="ko-KR"/>
        </w:rPr>
        <w:tab/>
      </w:r>
      <w:r w:rsidRPr="00210652">
        <w:rPr>
          <w:sz w:val="20"/>
        </w:rPr>
        <w:t>(</w:t>
      </w:r>
      <w:r w:rsidR="0005626D" w:rsidRPr="00210652">
        <w:rPr>
          <w:sz w:val="20"/>
        </w:rPr>
        <w:fldChar w:fldCharType="begin" w:fldLock="1"/>
      </w:r>
      <w:r w:rsidRPr="00210652">
        <w:rPr>
          <w:sz w:val="20"/>
        </w:rPr>
        <w:instrText xml:space="preserve"> STYLEREF 1 \s </w:instrText>
      </w:r>
      <w:r w:rsidR="0005626D" w:rsidRPr="00210652">
        <w:rPr>
          <w:sz w:val="20"/>
        </w:rPr>
        <w:fldChar w:fldCharType="separate"/>
      </w:r>
      <w:r w:rsidRPr="00210652">
        <w:rPr>
          <w:noProof/>
          <w:sz w:val="20"/>
        </w:rPr>
        <w:t>8</w:t>
      </w:r>
      <w:r w:rsidR="0005626D" w:rsidRPr="00210652">
        <w:rPr>
          <w:sz w:val="20"/>
        </w:rPr>
        <w:fldChar w:fldCharType="end"/>
      </w:r>
      <w:r w:rsidRPr="00210652">
        <w:rPr>
          <w:sz w:val="20"/>
        </w:rPr>
        <w:noBreakHyphen/>
      </w:r>
      <w:r w:rsidR="0005626D" w:rsidRPr="00210652">
        <w:rPr>
          <w:sz w:val="20"/>
        </w:rPr>
        <w:fldChar w:fldCharType="begin" w:fldLock="1"/>
      </w:r>
      <w:r w:rsidRPr="00210652">
        <w:rPr>
          <w:sz w:val="20"/>
        </w:rPr>
        <w:instrText xml:space="preserve"> SEQ Equation \* ARABIC \s 1 </w:instrText>
      </w:r>
      <w:r w:rsidR="0005626D" w:rsidRPr="00210652">
        <w:rPr>
          <w:sz w:val="20"/>
        </w:rPr>
        <w:fldChar w:fldCharType="separate"/>
      </w:r>
      <w:r w:rsidRPr="00210652">
        <w:rPr>
          <w:noProof/>
          <w:sz w:val="20"/>
        </w:rPr>
        <w:t>39</w:t>
      </w:r>
      <w:r w:rsidR="0005626D" w:rsidRPr="00210652">
        <w:rPr>
          <w:sz w:val="20"/>
        </w:rPr>
        <w:fldChar w:fldCharType="end"/>
      </w:r>
      <w:r w:rsidRPr="00210652">
        <w:rPr>
          <w:sz w:val="20"/>
        </w:rPr>
        <w:t>)</w:t>
      </w:r>
    </w:p>
    <w:p w:rsidR="0005626D" w:rsidRDefault="00942088">
      <w:pPr>
        <w:numPr>
          <w:ilvl w:val="0"/>
          <w:numId w:val="23"/>
        </w:numPr>
        <w:tabs>
          <w:tab w:val="clear" w:pos="400"/>
          <w:tab w:val="clear" w:pos="794"/>
          <w:tab w:val="clear" w:pos="1191"/>
          <w:tab w:val="clear" w:pos="1588"/>
          <w:tab w:val="clear" w:pos="1985"/>
          <w:tab w:val="num" w:pos="709"/>
          <w:tab w:val="left" w:pos="1080"/>
          <w:tab w:val="left" w:pos="1440"/>
          <w:tab w:val="left" w:pos="2977"/>
        </w:tabs>
        <w:ind w:left="709"/>
        <w:rPr>
          <w:lang w:eastAsia="ko-KR"/>
        </w:rPr>
      </w:pPr>
      <w:r w:rsidRPr="00210652">
        <w:rPr>
          <w:lang w:eastAsia="ko-KR"/>
        </w:rPr>
        <w:t xml:space="preserve">If </w:t>
      </w:r>
      <w:proofErr w:type="spellStart"/>
      <w:r w:rsidRPr="00210652">
        <w:rPr>
          <w:lang w:eastAsia="ko-KR"/>
        </w:rPr>
        <w:t>intraPredAngle</w:t>
      </w:r>
      <w:proofErr w:type="spellEnd"/>
      <w:r w:rsidRPr="00210652">
        <w:rPr>
          <w:lang w:eastAsia="ko-KR"/>
        </w:rPr>
        <w:t xml:space="preserve"> is less than 0,</w:t>
      </w:r>
    </w:p>
    <w:p w:rsidR="00942088" w:rsidRPr="00210652" w:rsidRDefault="00942088" w:rsidP="00942088">
      <w:pPr>
        <w:pStyle w:val="Equation"/>
        <w:tabs>
          <w:tab w:val="clear" w:pos="794"/>
          <w:tab w:val="clear" w:pos="1588"/>
          <w:tab w:val="left" w:pos="851"/>
          <w:tab w:val="left" w:pos="1134"/>
          <w:tab w:val="left" w:pos="1418"/>
        </w:tabs>
        <w:ind w:left="851"/>
        <w:rPr>
          <w:sz w:val="20"/>
          <w:lang w:eastAsia="ko-KR"/>
        </w:rPr>
      </w:pPr>
      <w:proofErr w:type="spellStart"/>
      <w:r w:rsidRPr="00210652">
        <w:rPr>
          <w:sz w:val="20"/>
          <w:lang w:eastAsia="ko-KR"/>
        </w:rPr>
        <w:t>refMain</w:t>
      </w:r>
      <w:proofErr w:type="spellEnd"/>
      <w:r w:rsidRPr="00210652">
        <w:rPr>
          <w:sz w:val="20"/>
          <w:lang w:eastAsia="ko-KR"/>
        </w:rPr>
        <w:t>[ x ] = p[ -1+( ( x*invAngle+128 )&gt;&gt;8 ), -1 ], with x=( </w:t>
      </w:r>
      <w:proofErr w:type="spellStart"/>
      <w:r w:rsidRPr="00210652">
        <w:rPr>
          <w:sz w:val="20"/>
          <w:lang w:eastAsia="ko-KR"/>
        </w:rPr>
        <w:t>nS</w:t>
      </w:r>
      <w:proofErr w:type="spellEnd"/>
      <w:r w:rsidRPr="00210652">
        <w:rPr>
          <w:sz w:val="20"/>
          <w:lang w:eastAsia="ko-KR"/>
        </w:rPr>
        <w:t>*</w:t>
      </w:r>
      <w:proofErr w:type="spellStart"/>
      <w:r w:rsidRPr="00210652">
        <w:rPr>
          <w:sz w:val="20"/>
          <w:lang w:eastAsia="ko-KR"/>
        </w:rPr>
        <w:t>intraPredAngle</w:t>
      </w:r>
      <w:proofErr w:type="spellEnd"/>
      <w:r w:rsidRPr="00210652">
        <w:rPr>
          <w:sz w:val="20"/>
          <w:lang w:eastAsia="ko-KR"/>
        </w:rPr>
        <w:t> ) &gt;&gt;5..-1</w:t>
      </w:r>
      <w:r w:rsidRPr="00210652">
        <w:rPr>
          <w:sz w:val="20"/>
          <w:lang w:eastAsia="ko-KR"/>
        </w:rPr>
        <w:tab/>
      </w:r>
      <w:r w:rsidRPr="00210652">
        <w:rPr>
          <w:sz w:val="20"/>
        </w:rPr>
        <w:t>(</w:t>
      </w:r>
      <w:r w:rsidR="0005626D" w:rsidRPr="00210652">
        <w:rPr>
          <w:sz w:val="20"/>
        </w:rPr>
        <w:fldChar w:fldCharType="begin" w:fldLock="1"/>
      </w:r>
      <w:r w:rsidRPr="00210652">
        <w:rPr>
          <w:sz w:val="20"/>
        </w:rPr>
        <w:instrText xml:space="preserve"> STYLEREF 1 \s </w:instrText>
      </w:r>
      <w:r w:rsidR="0005626D" w:rsidRPr="00210652">
        <w:rPr>
          <w:sz w:val="20"/>
        </w:rPr>
        <w:fldChar w:fldCharType="separate"/>
      </w:r>
      <w:r w:rsidRPr="00210652">
        <w:rPr>
          <w:noProof/>
          <w:sz w:val="20"/>
        </w:rPr>
        <w:t>8</w:t>
      </w:r>
      <w:r w:rsidR="0005626D" w:rsidRPr="00210652">
        <w:rPr>
          <w:sz w:val="20"/>
        </w:rPr>
        <w:fldChar w:fldCharType="end"/>
      </w:r>
      <w:r w:rsidRPr="00210652">
        <w:rPr>
          <w:sz w:val="20"/>
        </w:rPr>
        <w:noBreakHyphen/>
      </w:r>
      <w:r w:rsidR="0005626D" w:rsidRPr="00210652">
        <w:rPr>
          <w:sz w:val="20"/>
        </w:rPr>
        <w:fldChar w:fldCharType="begin" w:fldLock="1"/>
      </w:r>
      <w:r w:rsidRPr="00210652">
        <w:rPr>
          <w:sz w:val="20"/>
        </w:rPr>
        <w:instrText xml:space="preserve"> SEQ Equation \* ARABIC \s 1 </w:instrText>
      </w:r>
      <w:r w:rsidR="0005626D" w:rsidRPr="00210652">
        <w:rPr>
          <w:sz w:val="20"/>
        </w:rPr>
        <w:fldChar w:fldCharType="separate"/>
      </w:r>
      <w:r w:rsidRPr="00210652">
        <w:rPr>
          <w:noProof/>
          <w:sz w:val="20"/>
        </w:rPr>
        <w:t>40</w:t>
      </w:r>
      <w:r w:rsidR="0005626D" w:rsidRPr="00210652">
        <w:rPr>
          <w:sz w:val="20"/>
        </w:rPr>
        <w:fldChar w:fldCharType="end"/>
      </w:r>
      <w:r w:rsidRPr="00210652">
        <w:rPr>
          <w:sz w:val="20"/>
        </w:rPr>
        <w:t>)</w:t>
      </w:r>
    </w:p>
    <w:p w:rsidR="0005626D" w:rsidRDefault="00942088">
      <w:pPr>
        <w:numPr>
          <w:ilvl w:val="0"/>
          <w:numId w:val="23"/>
        </w:numPr>
        <w:tabs>
          <w:tab w:val="clear" w:pos="400"/>
          <w:tab w:val="clear" w:pos="794"/>
          <w:tab w:val="clear" w:pos="1191"/>
          <w:tab w:val="clear" w:pos="1588"/>
          <w:tab w:val="clear" w:pos="1985"/>
          <w:tab w:val="num" w:pos="709"/>
          <w:tab w:val="left" w:pos="1080"/>
          <w:tab w:val="left" w:pos="1418"/>
          <w:tab w:val="left" w:pos="2977"/>
        </w:tabs>
        <w:ind w:left="709"/>
        <w:rPr>
          <w:lang w:eastAsia="ko-KR"/>
        </w:rPr>
      </w:pPr>
      <w:r w:rsidRPr="00210652">
        <w:rPr>
          <w:lang w:eastAsia="ko-KR"/>
        </w:rPr>
        <w:t>Otherwise,</w:t>
      </w:r>
    </w:p>
    <w:p w:rsidR="00942088" w:rsidRPr="00210652" w:rsidRDefault="00942088" w:rsidP="00942088">
      <w:pPr>
        <w:pStyle w:val="Equation"/>
        <w:tabs>
          <w:tab w:val="clear" w:pos="794"/>
          <w:tab w:val="clear" w:pos="1588"/>
          <w:tab w:val="left" w:pos="851"/>
          <w:tab w:val="left" w:pos="1134"/>
          <w:tab w:val="left" w:pos="1418"/>
        </w:tabs>
        <w:ind w:left="851"/>
        <w:rPr>
          <w:lang w:eastAsia="ko-KR"/>
        </w:rPr>
      </w:pPr>
      <w:proofErr w:type="spellStart"/>
      <w:proofErr w:type="gramStart"/>
      <w:r w:rsidRPr="00210652">
        <w:rPr>
          <w:sz w:val="20"/>
          <w:lang w:eastAsia="ko-KR"/>
        </w:rPr>
        <w:t>refMain</w:t>
      </w:r>
      <w:proofErr w:type="spellEnd"/>
      <w:proofErr w:type="gramEnd"/>
      <w:r w:rsidRPr="00210652">
        <w:rPr>
          <w:sz w:val="20"/>
          <w:lang w:eastAsia="ko-KR"/>
        </w:rPr>
        <w:t>[ x ] = p[ -1, -1+x ], with x=nS+1..2*</w:t>
      </w:r>
      <w:proofErr w:type="spellStart"/>
      <w:r w:rsidRPr="00210652">
        <w:rPr>
          <w:sz w:val="20"/>
          <w:lang w:eastAsia="ko-KR"/>
        </w:rPr>
        <w:t>nS</w:t>
      </w:r>
      <w:proofErr w:type="spellEnd"/>
      <w:r w:rsidRPr="00210652">
        <w:rPr>
          <w:sz w:val="20"/>
          <w:lang w:eastAsia="ko-KR"/>
        </w:rPr>
        <w:tab/>
      </w:r>
      <w:r w:rsidRPr="00210652">
        <w:rPr>
          <w:sz w:val="20"/>
          <w:lang w:eastAsia="ko-KR"/>
        </w:rPr>
        <w:tab/>
      </w:r>
      <w:r w:rsidRPr="00210652">
        <w:rPr>
          <w:sz w:val="20"/>
        </w:rPr>
        <w:t>(</w:t>
      </w:r>
      <w:r w:rsidR="0005626D" w:rsidRPr="00210652">
        <w:rPr>
          <w:sz w:val="20"/>
        </w:rPr>
        <w:fldChar w:fldCharType="begin" w:fldLock="1"/>
      </w:r>
      <w:r w:rsidRPr="00210652">
        <w:rPr>
          <w:sz w:val="20"/>
        </w:rPr>
        <w:instrText xml:space="preserve"> STYLEREF 1 \s </w:instrText>
      </w:r>
      <w:r w:rsidR="0005626D" w:rsidRPr="00210652">
        <w:rPr>
          <w:sz w:val="20"/>
        </w:rPr>
        <w:fldChar w:fldCharType="separate"/>
      </w:r>
      <w:r w:rsidRPr="00210652">
        <w:rPr>
          <w:noProof/>
          <w:sz w:val="20"/>
        </w:rPr>
        <w:t>8</w:t>
      </w:r>
      <w:r w:rsidR="0005626D" w:rsidRPr="00210652">
        <w:rPr>
          <w:sz w:val="20"/>
        </w:rPr>
        <w:fldChar w:fldCharType="end"/>
      </w:r>
      <w:r w:rsidRPr="00210652">
        <w:rPr>
          <w:sz w:val="20"/>
        </w:rPr>
        <w:noBreakHyphen/>
      </w:r>
      <w:r w:rsidR="0005626D" w:rsidRPr="00210652">
        <w:rPr>
          <w:sz w:val="20"/>
        </w:rPr>
        <w:fldChar w:fldCharType="begin" w:fldLock="1"/>
      </w:r>
      <w:r w:rsidRPr="00210652">
        <w:rPr>
          <w:sz w:val="20"/>
        </w:rPr>
        <w:instrText xml:space="preserve"> SEQ Equation \* ARABIC \s 1 </w:instrText>
      </w:r>
      <w:r w:rsidR="0005626D" w:rsidRPr="00210652">
        <w:rPr>
          <w:sz w:val="20"/>
        </w:rPr>
        <w:fldChar w:fldCharType="separate"/>
      </w:r>
      <w:r w:rsidRPr="00210652">
        <w:rPr>
          <w:noProof/>
          <w:sz w:val="20"/>
        </w:rPr>
        <w:t>41</w:t>
      </w:r>
      <w:r w:rsidR="0005626D" w:rsidRPr="00210652">
        <w:rPr>
          <w:sz w:val="20"/>
        </w:rPr>
        <w:fldChar w:fldCharType="end"/>
      </w:r>
      <w:r w:rsidRPr="00210652">
        <w:rPr>
          <w:sz w:val="20"/>
        </w:rPr>
        <w:t>)</w:t>
      </w:r>
    </w:p>
    <w:p w:rsidR="00942088" w:rsidRPr="00210652" w:rsidRDefault="00942088" w:rsidP="00942088">
      <w:pPr>
        <w:rPr>
          <w:lang w:eastAsia="ko-KR"/>
        </w:rPr>
      </w:pPr>
      <w:r w:rsidRPr="00210652">
        <w:rPr>
          <w:lang w:eastAsia="ko-KR"/>
        </w:rPr>
        <w:t xml:space="preserve">The values of the prediction samples </w:t>
      </w:r>
      <w:proofErr w:type="spellStart"/>
      <w:r w:rsidRPr="00210652">
        <w:rPr>
          <w:lang w:eastAsia="ko-KR"/>
        </w:rPr>
        <w:t>predSamples</w:t>
      </w:r>
      <w:proofErr w:type="spellEnd"/>
      <w:proofErr w:type="gramStart"/>
      <w:r w:rsidRPr="00210652">
        <w:rPr>
          <w:lang w:eastAsia="ko-KR"/>
        </w:rPr>
        <w:t>[ x</w:t>
      </w:r>
      <w:proofErr w:type="gramEnd"/>
      <w:r w:rsidRPr="00210652">
        <w:rPr>
          <w:lang w:eastAsia="ko-KR"/>
        </w:rPr>
        <w:t>, y ], with x, y = 0..nS-1 are derived by the following procedures.</w:t>
      </w:r>
    </w:p>
    <w:p w:rsidR="00942088" w:rsidRPr="00210652" w:rsidRDefault="00942088" w:rsidP="00942088">
      <w:pPr>
        <w:tabs>
          <w:tab w:val="left" w:pos="284"/>
        </w:tabs>
        <w:ind w:left="284" w:hanging="284"/>
        <w:rPr>
          <w:lang w:eastAsia="ko-KR"/>
        </w:rPr>
      </w:pPr>
      <w:r w:rsidRPr="00210652">
        <w:rPr>
          <w:lang w:eastAsia="ko-KR"/>
        </w:rPr>
        <w:t>–</w:t>
      </w:r>
      <w:r w:rsidRPr="00210652">
        <w:rPr>
          <w:lang w:eastAsia="ko-KR"/>
        </w:rPr>
        <w:tab/>
        <w:t xml:space="preserve">The index variable </w:t>
      </w:r>
      <w:proofErr w:type="spellStart"/>
      <w:r w:rsidRPr="00210652">
        <w:rPr>
          <w:lang w:eastAsia="ko-KR"/>
        </w:rPr>
        <w:t>iIdx</w:t>
      </w:r>
      <w:proofErr w:type="spellEnd"/>
      <w:r w:rsidRPr="00210652">
        <w:rPr>
          <w:lang w:eastAsia="ko-KR"/>
        </w:rPr>
        <w:t xml:space="preserve"> and the multiplication factor </w:t>
      </w:r>
      <w:proofErr w:type="spellStart"/>
      <w:r w:rsidRPr="00210652">
        <w:rPr>
          <w:lang w:eastAsia="ko-KR"/>
        </w:rPr>
        <w:t>iFact</w:t>
      </w:r>
      <w:proofErr w:type="spellEnd"/>
      <w:r w:rsidRPr="00210652">
        <w:rPr>
          <w:lang w:eastAsia="ko-KR"/>
        </w:rPr>
        <w:t xml:space="preserve"> are derived by</w:t>
      </w:r>
    </w:p>
    <w:p w:rsidR="00942088" w:rsidRPr="00210652" w:rsidRDefault="00942088" w:rsidP="00942088">
      <w:pPr>
        <w:pStyle w:val="Equation"/>
        <w:tabs>
          <w:tab w:val="clear" w:pos="794"/>
          <w:tab w:val="clear" w:pos="1588"/>
          <w:tab w:val="left" w:pos="851"/>
          <w:tab w:val="left" w:pos="1134"/>
          <w:tab w:val="left" w:pos="1418"/>
        </w:tabs>
        <w:ind w:left="567"/>
        <w:rPr>
          <w:lang w:eastAsia="ko-KR"/>
        </w:rPr>
      </w:pPr>
      <w:proofErr w:type="spellStart"/>
      <w:proofErr w:type="gramStart"/>
      <w:r w:rsidRPr="00210652">
        <w:rPr>
          <w:sz w:val="20"/>
          <w:lang w:eastAsia="ko-KR"/>
        </w:rPr>
        <w:lastRenderedPageBreak/>
        <w:t>iIdx</w:t>
      </w:r>
      <w:proofErr w:type="spellEnd"/>
      <w:proofErr w:type="gramEnd"/>
      <w:r w:rsidRPr="00210652">
        <w:rPr>
          <w:sz w:val="20"/>
          <w:lang w:eastAsia="ko-KR"/>
        </w:rPr>
        <w:t xml:space="preserve"> = ( ( y + 1 )*</w:t>
      </w:r>
      <w:proofErr w:type="spellStart"/>
      <w:r w:rsidRPr="00210652">
        <w:rPr>
          <w:sz w:val="20"/>
          <w:lang w:eastAsia="ko-KR"/>
        </w:rPr>
        <w:t>intraPredAngle</w:t>
      </w:r>
      <w:proofErr w:type="spellEnd"/>
      <w:r w:rsidRPr="00210652">
        <w:rPr>
          <w:sz w:val="20"/>
          <w:lang w:eastAsia="ko-KR"/>
        </w:rPr>
        <w:t> ) &gt;&gt; 5</w:t>
      </w:r>
      <w:r w:rsidRPr="00210652">
        <w:rPr>
          <w:sz w:val="20"/>
          <w:lang w:eastAsia="ko-KR"/>
        </w:rPr>
        <w:tab/>
      </w:r>
      <w:r w:rsidRPr="00210652">
        <w:rPr>
          <w:sz w:val="20"/>
          <w:lang w:eastAsia="ko-KR"/>
        </w:rPr>
        <w:tab/>
      </w:r>
      <w:r w:rsidRPr="00210652">
        <w:rPr>
          <w:sz w:val="20"/>
        </w:rPr>
        <w:t>(</w:t>
      </w:r>
      <w:r w:rsidR="0005626D" w:rsidRPr="00210652">
        <w:rPr>
          <w:sz w:val="20"/>
        </w:rPr>
        <w:fldChar w:fldCharType="begin" w:fldLock="1"/>
      </w:r>
      <w:r w:rsidRPr="00210652">
        <w:rPr>
          <w:sz w:val="20"/>
        </w:rPr>
        <w:instrText xml:space="preserve"> STYLEREF 1 \s </w:instrText>
      </w:r>
      <w:r w:rsidR="0005626D" w:rsidRPr="00210652">
        <w:rPr>
          <w:sz w:val="20"/>
        </w:rPr>
        <w:fldChar w:fldCharType="separate"/>
      </w:r>
      <w:r w:rsidRPr="00210652">
        <w:rPr>
          <w:noProof/>
          <w:sz w:val="20"/>
        </w:rPr>
        <w:t>8</w:t>
      </w:r>
      <w:r w:rsidR="0005626D" w:rsidRPr="00210652">
        <w:rPr>
          <w:sz w:val="20"/>
        </w:rPr>
        <w:fldChar w:fldCharType="end"/>
      </w:r>
      <w:r w:rsidRPr="00210652">
        <w:rPr>
          <w:sz w:val="20"/>
        </w:rPr>
        <w:noBreakHyphen/>
      </w:r>
      <w:r w:rsidR="0005626D" w:rsidRPr="00210652">
        <w:rPr>
          <w:sz w:val="20"/>
        </w:rPr>
        <w:fldChar w:fldCharType="begin" w:fldLock="1"/>
      </w:r>
      <w:r w:rsidRPr="00210652">
        <w:rPr>
          <w:sz w:val="20"/>
        </w:rPr>
        <w:instrText xml:space="preserve"> SEQ Equation \* ARABIC \s 1 </w:instrText>
      </w:r>
      <w:r w:rsidR="0005626D" w:rsidRPr="00210652">
        <w:rPr>
          <w:sz w:val="20"/>
        </w:rPr>
        <w:fldChar w:fldCharType="separate"/>
      </w:r>
      <w:r w:rsidRPr="00210652">
        <w:rPr>
          <w:noProof/>
          <w:sz w:val="20"/>
        </w:rPr>
        <w:t>42</w:t>
      </w:r>
      <w:r w:rsidR="0005626D" w:rsidRPr="00210652">
        <w:rPr>
          <w:sz w:val="20"/>
        </w:rPr>
        <w:fldChar w:fldCharType="end"/>
      </w:r>
      <w:r w:rsidRPr="00210652">
        <w:rPr>
          <w:sz w:val="20"/>
        </w:rPr>
        <w:t>)</w:t>
      </w:r>
    </w:p>
    <w:p w:rsidR="00942088" w:rsidRPr="00210652" w:rsidRDefault="00942088" w:rsidP="00942088">
      <w:pPr>
        <w:pStyle w:val="Equation"/>
        <w:tabs>
          <w:tab w:val="clear" w:pos="794"/>
          <w:tab w:val="clear" w:pos="1588"/>
          <w:tab w:val="left" w:pos="851"/>
          <w:tab w:val="left" w:pos="1134"/>
          <w:tab w:val="left" w:pos="1418"/>
        </w:tabs>
        <w:ind w:left="567"/>
        <w:rPr>
          <w:lang w:eastAsia="ko-KR"/>
        </w:rPr>
      </w:pPr>
      <w:proofErr w:type="spellStart"/>
      <w:proofErr w:type="gramStart"/>
      <w:r w:rsidRPr="00210652">
        <w:rPr>
          <w:sz w:val="20"/>
          <w:lang w:eastAsia="ko-KR"/>
        </w:rPr>
        <w:t>iFact</w:t>
      </w:r>
      <w:proofErr w:type="spellEnd"/>
      <w:proofErr w:type="gramEnd"/>
      <w:r w:rsidRPr="00210652">
        <w:rPr>
          <w:sz w:val="20"/>
          <w:lang w:eastAsia="ko-KR"/>
        </w:rPr>
        <w:t xml:space="preserve"> = ( ( y + 1 )*</w:t>
      </w:r>
      <w:proofErr w:type="spellStart"/>
      <w:r w:rsidRPr="00210652">
        <w:rPr>
          <w:sz w:val="20"/>
          <w:lang w:eastAsia="ko-KR"/>
        </w:rPr>
        <w:t>intraPredAngle</w:t>
      </w:r>
      <w:proofErr w:type="spellEnd"/>
      <w:r w:rsidRPr="00210652">
        <w:rPr>
          <w:sz w:val="20"/>
          <w:lang w:eastAsia="ko-KR"/>
        </w:rPr>
        <w:t> ) &amp;&amp; 31</w:t>
      </w:r>
      <w:r w:rsidRPr="00210652">
        <w:rPr>
          <w:sz w:val="20"/>
          <w:lang w:eastAsia="ko-KR"/>
        </w:rPr>
        <w:tab/>
      </w:r>
      <w:r w:rsidRPr="00210652">
        <w:rPr>
          <w:sz w:val="20"/>
          <w:lang w:eastAsia="ko-KR"/>
        </w:rPr>
        <w:tab/>
      </w:r>
      <w:r w:rsidRPr="00210652">
        <w:rPr>
          <w:sz w:val="20"/>
        </w:rPr>
        <w:t>(</w:t>
      </w:r>
      <w:r w:rsidR="0005626D" w:rsidRPr="00210652">
        <w:rPr>
          <w:sz w:val="20"/>
        </w:rPr>
        <w:fldChar w:fldCharType="begin" w:fldLock="1"/>
      </w:r>
      <w:r w:rsidRPr="00210652">
        <w:rPr>
          <w:sz w:val="20"/>
        </w:rPr>
        <w:instrText xml:space="preserve"> STYLEREF 1 \s </w:instrText>
      </w:r>
      <w:r w:rsidR="0005626D" w:rsidRPr="00210652">
        <w:rPr>
          <w:sz w:val="20"/>
        </w:rPr>
        <w:fldChar w:fldCharType="separate"/>
      </w:r>
      <w:r w:rsidRPr="00210652">
        <w:rPr>
          <w:noProof/>
          <w:sz w:val="20"/>
        </w:rPr>
        <w:t>8</w:t>
      </w:r>
      <w:r w:rsidR="0005626D" w:rsidRPr="00210652">
        <w:rPr>
          <w:sz w:val="20"/>
        </w:rPr>
        <w:fldChar w:fldCharType="end"/>
      </w:r>
      <w:r w:rsidRPr="00210652">
        <w:rPr>
          <w:sz w:val="20"/>
        </w:rPr>
        <w:noBreakHyphen/>
      </w:r>
      <w:r w:rsidR="0005626D" w:rsidRPr="00210652">
        <w:rPr>
          <w:sz w:val="20"/>
        </w:rPr>
        <w:fldChar w:fldCharType="begin" w:fldLock="1"/>
      </w:r>
      <w:r w:rsidRPr="00210652">
        <w:rPr>
          <w:sz w:val="20"/>
        </w:rPr>
        <w:instrText xml:space="preserve"> SEQ Equation \* ARABIC \s 1 </w:instrText>
      </w:r>
      <w:r w:rsidR="0005626D" w:rsidRPr="00210652">
        <w:rPr>
          <w:sz w:val="20"/>
        </w:rPr>
        <w:fldChar w:fldCharType="separate"/>
      </w:r>
      <w:r w:rsidRPr="00210652">
        <w:rPr>
          <w:noProof/>
          <w:sz w:val="20"/>
        </w:rPr>
        <w:t>43</w:t>
      </w:r>
      <w:r w:rsidR="0005626D" w:rsidRPr="00210652">
        <w:rPr>
          <w:sz w:val="20"/>
        </w:rPr>
        <w:fldChar w:fldCharType="end"/>
      </w:r>
      <w:r w:rsidRPr="00210652">
        <w:rPr>
          <w:sz w:val="20"/>
        </w:rPr>
        <w:t>)</w:t>
      </w:r>
    </w:p>
    <w:p w:rsidR="00942088" w:rsidRPr="00210652" w:rsidRDefault="00942088" w:rsidP="00942088">
      <w:pPr>
        <w:tabs>
          <w:tab w:val="left" w:pos="284"/>
        </w:tabs>
        <w:ind w:left="284" w:hanging="284"/>
        <w:rPr>
          <w:lang w:eastAsia="ko-KR"/>
        </w:rPr>
      </w:pPr>
      <w:r w:rsidRPr="00210652">
        <w:rPr>
          <w:lang w:eastAsia="ko-KR"/>
        </w:rPr>
        <w:t>–</w:t>
      </w:r>
      <w:r w:rsidRPr="00210652">
        <w:rPr>
          <w:lang w:eastAsia="ko-KR"/>
        </w:rPr>
        <w:tab/>
        <w:t xml:space="preserve">Depending on the value of </w:t>
      </w:r>
      <w:proofErr w:type="spellStart"/>
      <w:r w:rsidRPr="00210652">
        <w:rPr>
          <w:lang w:eastAsia="ko-KR"/>
        </w:rPr>
        <w:t>iFact</w:t>
      </w:r>
      <w:proofErr w:type="spellEnd"/>
      <w:r w:rsidRPr="00210652">
        <w:rPr>
          <w:lang w:eastAsia="ko-KR"/>
        </w:rPr>
        <w:t>, the following applies.</w:t>
      </w:r>
    </w:p>
    <w:p w:rsidR="0005626D" w:rsidRDefault="00942088">
      <w:pPr>
        <w:numPr>
          <w:ilvl w:val="0"/>
          <w:numId w:val="23"/>
        </w:numPr>
        <w:tabs>
          <w:tab w:val="clear" w:pos="400"/>
          <w:tab w:val="clear" w:pos="794"/>
          <w:tab w:val="clear" w:pos="1191"/>
          <w:tab w:val="clear" w:pos="1588"/>
          <w:tab w:val="clear" w:pos="1985"/>
          <w:tab w:val="num" w:pos="709"/>
          <w:tab w:val="left" w:pos="1080"/>
          <w:tab w:val="left" w:pos="1440"/>
          <w:tab w:val="left" w:pos="2977"/>
        </w:tabs>
        <w:ind w:left="709"/>
        <w:rPr>
          <w:lang w:eastAsia="ko-KR"/>
        </w:rPr>
      </w:pPr>
      <w:r w:rsidRPr="00210652">
        <w:rPr>
          <w:lang w:eastAsia="ko-KR"/>
        </w:rPr>
        <w:t xml:space="preserve">If </w:t>
      </w:r>
      <w:proofErr w:type="spellStart"/>
      <w:r w:rsidRPr="00210652">
        <w:rPr>
          <w:lang w:eastAsia="ko-KR"/>
        </w:rPr>
        <w:t>iFact</w:t>
      </w:r>
      <w:proofErr w:type="spellEnd"/>
      <w:r w:rsidRPr="00210652">
        <w:rPr>
          <w:lang w:eastAsia="ko-KR"/>
        </w:rPr>
        <w:t xml:space="preserve"> is not equal to 0, the value of the prediction samples </w:t>
      </w:r>
      <w:proofErr w:type="spellStart"/>
      <w:r w:rsidRPr="00210652">
        <w:rPr>
          <w:lang w:eastAsia="ko-KR"/>
        </w:rPr>
        <w:t>predSamples</w:t>
      </w:r>
      <w:proofErr w:type="spellEnd"/>
      <w:r w:rsidRPr="00210652">
        <w:rPr>
          <w:lang w:eastAsia="ko-KR"/>
        </w:rPr>
        <w:t>[ x, y ] is derived by</w:t>
      </w:r>
    </w:p>
    <w:p w:rsidR="00942088" w:rsidRPr="00210652" w:rsidRDefault="00942088" w:rsidP="00942088">
      <w:pPr>
        <w:pStyle w:val="Equation"/>
        <w:tabs>
          <w:tab w:val="clear" w:pos="794"/>
          <w:tab w:val="clear" w:pos="1588"/>
          <w:tab w:val="left" w:pos="851"/>
          <w:tab w:val="left" w:pos="1134"/>
          <w:tab w:val="left" w:pos="1418"/>
        </w:tabs>
        <w:ind w:left="851"/>
        <w:rPr>
          <w:lang w:eastAsia="ko-KR"/>
        </w:rPr>
      </w:pPr>
      <w:proofErr w:type="spellStart"/>
      <w:r w:rsidRPr="00210652">
        <w:rPr>
          <w:sz w:val="20"/>
          <w:lang w:eastAsia="ko-KR"/>
        </w:rPr>
        <w:t>predSamples</w:t>
      </w:r>
      <w:proofErr w:type="spellEnd"/>
      <w:r w:rsidRPr="00210652">
        <w:rPr>
          <w:sz w:val="20"/>
          <w:lang w:eastAsia="ko-KR"/>
        </w:rPr>
        <w:t>[ x, y ] = ( ( 32 – iFact )*refMain[ x+iIdx+1 ] + iFact*refMain[ x+iIdx+2] + 16 ) &gt;&gt; 5</w:t>
      </w:r>
      <w:r w:rsidRPr="00210652">
        <w:rPr>
          <w:sz w:val="20"/>
          <w:lang w:eastAsia="ko-KR"/>
        </w:rPr>
        <w:tab/>
      </w:r>
      <w:r w:rsidRPr="00210652">
        <w:rPr>
          <w:sz w:val="20"/>
        </w:rPr>
        <w:t>(</w:t>
      </w:r>
      <w:r w:rsidR="0005626D" w:rsidRPr="00210652">
        <w:rPr>
          <w:sz w:val="20"/>
        </w:rPr>
        <w:fldChar w:fldCharType="begin" w:fldLock="1"/>
      </w:r>
      <w:r w:rsidRPr="00210652">
        <w:rPr>
          <w:sz w:val="20"/>
        </w:rPr>
        <w:instrText xml:space="preserve"> STYLEREF 1 \s </w:instrText>
      </w:r>
      <w:r w:rsidR="0005626D" w:rsidRPr="00210652">
        <w:rPr>
          <w:sz w:val="20"/>
        </w:rPr>
        <w:fldChar w:fldCharType="separate"/>
      </w:r>
      <w:r w:rsidRPr="00210652">
        <w:rPr>
          <w:noProof/>
          <w:sz w:val="20"/>
        </w:rPr>
        <w:t>8</w:t>
      </w:r>
      <w:r w:rsidR="0005626D" w:rsidRPr="00210652">
        <w:rPr>
          <w:sz w:val="20"/>
        </w:rPr>
        <w:fldChar w:fldCharType="end"/>
      </w:r>
      <w:r w:rsidRPr="00210652">
        <w:rPr>
          <w:sz w:val="20"/>
        </w:rPr>
        <w:noBreakHyphen/>
      </w:r>
      <w:r w:rsidR="0005626D" w:rsidRPr="00210652">
        <w:rPr>
          <w:sz w:val="20"/>
        </w:rPr>
        <w:fldChar w:fldCharType="begin" w:fldLock="1"/>
      </w:r>
      <w:r w:rsidRPr="00210652">
        <w:rPr>
          <w:sz w:val="20"/>
        </w:rPr>
        <w:instrText xml:space="preserve"> SEQ Equation \* ARABIC \s 1 </w:instrText>
      </w:r>
      <w:r w:rsidR="0005626D" w:rsidRPr="00210652">
        <w:rPr>
          <w:sz w:val="20"/>
        </w:rPr>
        <w:fldChar w:fldCharType="separate"/>
      </w:r>
      <w:r w:rsidRPr="00210652">
        <w:rPr>
          <w:noProof/>
          <w:sz w:val="20"/>
        </w:rPr>
        <w:t>44</w:t>
      </w:r>
      <w:r w:rsidR="0005626D" w:rsidRPr="00210652">
        <w:rPr>
          <w:sz w:val="20"/>
        </w:rPr>
        <w:fldChar w:fldCharType="end"/>
      </w:r>
      <w:r w:rsidRPr="00210652">
        <w:rPr>
          <w:sz w:val="20"/>
        </w:rPr>
        <w:t>)</w:t>
      </w:r>
    </w:p>
    <w:p w:rsidR="0005626D" w:rsidRDefault="00942088">
      <w:pPr>
        <w:numPr>
          <w:ilvl w:val="0"/>
          <w:numId w:val="23"/>
        </w:numPr>
        <w:tabs>
          <w:tab w:val="clear" w:pos="400"/>
          <w:tab w:val="clear" w:pos="794"/>
          <w:tab w:val="clear" w:pos="1191"/>
          <w:tab w:val="clear" w:pos="1588"/>
          <w:tab w:val="clear" w:pos="1985"/>
          <w:tab w:val="num" w:pos="709"/>
          <w:tab w:val="left" w:pos="1080"/>
          <w:tab w:val="left" w:pos="1440"/>
          <w:tab w:val="left" w:pos="2977"/>
        </w:tabs>
        <w:ind w:left="709"/>
        <w:rPr>
          <w:lang w:eastAsia="ko-KR"/>
        </w:rPr>
      </w:pPr>
      <w:r w:rsidRPr="00210652">
        <w:rPr>
          <w:lang w:eastAsia="ko-KR"/>
        </w:rPr>
        <w:t xml:space="preserve">Otherwise, the value of the prediction samples </w:t>
      </w:r>
      <w:proofErr w:type="spellStart"/>
      <w:r w:rsidRPr="00210652">
        <w:rPr>
          <w:lang w:eastAsia="ko-KR"/>
        </w:rPr>
        <w:t>predSamples</w:t>
      </w:r>
      <w:proofErr w:type="spellEnd"/>
      <w:r w:rsidRPr="00210652">
        <w:rPr>
          <w:lang w:eastAsia="ko-KR"/>
        </w:rPr>
        <w:t>[ x, y ] is derived by</w:t>
      </w:r>
    </w:p>
    <w:p w:rsidR="00942088" w:rsidRPr="00210652" w:rsidRDefault="00942088" w:rsidP="00942088">
      <w:pPr>
        <w:pStyle w:val="Equation"/>
        <w:tabs>
          <w:tab w:val="clear" w:pos="794"/>
          <w:tab w:val="clear" w:pos="1588"/>
          <w:tab w:val="left" w:pos="851"/>
          <w:tab w:val="left" w:pos="1134"/>
          <w:tab w:val="left" w:pos="1418"/>
        </w:tabs>
        <w:ind w:left="851"/>
        <w:rPr>
          <w:sz w:val="20"/>
          <w:lang w:eastAsia="ko-KR"/>
        </w:rPr>
      </w:pPr>
      <w:proofErr w:type="spellStart"/>
      <w:proofErr w:type="gramStart"/>
      <w:r w:rsidRPr="00210652">
        <w:rPr>
          <w:sz w:val="20"/>
          <w:lang w:eastAsia="ko-KR"/>
        </w:rPr>
        <w:t>predSamples</w:t>
      </w:r>
      <w:proofErr w:type="spellEnd"/>
      <w:proofErr w:type="gramEnd"/>
      <w:r w:rsidRPr="00210652">
        <w:rPr>
          <w:sz w:val="20"/>
          <w:lang w:eastAsia="ko-KR"/>
        </w:rPr>
        <w:t xml:space="preserve">[ x, y ] = </w:t>
      </w:r>
      <w:proofErr w:type="spellStart"/>
      <w:r w:rsidRPr="00210652">
        <w:rPr>
          <w:sz w:val="20"/>
          <w:lang w:eastAsia="ko-KR"/>
        </w:rPr>
        <w:t>refMain</w:t>
      </w:r>
      <w:proofErr w:type="spellEnd"/>
      <w:r w:rsidRPr="00210652">
        <w:rPr>
          <w:sz w:val="20"/>
          <w:lang w:eastAsia="ko-KR"/>
        </w:rPr>
        <w:t>[ x+iIdx+1 ]</w:t>
      </w:r>
      <w:r w:rsidRPr="00210652">
        <w:rPr>
          <w:sz w:val="20"/>
          <w:lang w:eastAsia="ko-KR"/>
        </w:rPr>
        <w:tab/>
      </w:r>
      <w:r w:rsidRPr="00210652">
        <w:rPr>
          <w:sz w:val="20"/>
          <w:lang w:eastAsia="ko-KR"/>
        </w:rPr>
        <w:tab/>
      </w:r>
      <w:r w:rsidRPr="00210652">
        <w:rPr>
          <w:sz w:val="20"/>
        </w:rPr>
        <w:t>(</w:t>
      </w:r>
      <w:r w:rsidR="0005626D" w:rsidRPr="00210652">
        <w:rPr>
          <w:sz w:val="20"/>
        </w:rPr>
        <w:fldChar w:fldCharType="begin" w:fldLock="1"/>
      </w:r>
      <w:r w:rsidRPr="00210652">
        <w:rPr>
          <w:sz w:val="20"/>
        </w:rPr>
        <w:instrText xml:space="preserve"> STYLEREF 1 \s </w:instrText>
      </w:r>
      <w:r w:rsidR="0005626D" w:rsidRPr="00210652">
        <w:rPr>
          <w:sz w:val="20"/>
        </w:rPr>
        <w:fldChar w:fldCharType="separate"/>
      </w:r>
      <w:r w:rsidRPr="00210652">
        <w:rPr>
          <w:noProof/>
          <w:sz w:val="20"/>
        </w:rPr>
        <w:t>8</w:t>
      </w:r>
      <w:r w:rsidR="0005626D" w:rsidRPr="00210652">
        <w:rPr>
          <w:sz w:val="20"/>
        </w:rPr>
        <w:fldChar w:fldCharType="end"/>
      </w:r>
      <w:r w:rsidRPr="00210652">
        <w:rPr>
          <w:sz w:val="20"/>
        </w:rPr>
        <w:noBreakHyphen/>
      </w:r>
      <w:r w:rsidR="0005626D" w:rsidRPr="00210652">
        <w:rPr>
          <w:sz w:val="20"/>
        </w:rPr>
        <w:fldChar w:fldCharType="begin" w:fldLock="1"/>
      </w:r>
      <w:r w:rsidRPr="00210652">
        <w:rPr>
          <w:sz w:val="20"/>
        </w:rPr>
        <w:instrText xml:space="preserve"> SEQ Equation \* ARABIC \s 1 </w:instrText>
      </w:r>
      <w:r w:rsidR="0005626D" w:rsidRPr="00210652">
        <w:rPr>
          <w:sz w:val="20"/>
        </w:rPr>
        <w:fldChar w:fldCharType="separate"/>
      </w:r>
      <w:r w:rsidRPr="00210652">
        <w:rPr>
          <w:noProof/>
          <w:sz w:val="20"/>
        </w:rPr>
        <w:t>45</w:t>
      </w:r>
      <w:r w:rsidR="0005626D" w:rsidRPr="00210652">
        <w:rPr>
          <w:sz w:val="20"/>
        </w:rPr>
        <w:fldChar w:fldCharType="end"/>
      </w:r>
      <w:r w:rsidRPr="00210652">
        <w:rPr>
          <w:sz w:val="20"/>
        </w:rPr>
        <w:t>)</w:t>
      </w:r>
    </w:p>
    <w:p w:rsidR="00DD3E28" w:rsidRDefault="00DD3E28" w:rsidP="00942088">
      <w:pPr>
        <w:rPr>
          <w:ins w:id="1777" w:author="S127342" w:date="2012-02-04T02:54:00Z"/>
          <w:rFonts w:eastAsiaTheme="minorEastAsia" w:hint="eastAsia"/>
          <w:lang w:eastAsia="ja-JP"/>
        </w:rPr>
      </w:pPr>
    </w:p>
    <w:p w:rsidR="00B40159" w:rsidRPr="00210652" w:rsidRDefault="00B40159" w:rsidP="00B40159">
      <w:pPr>
        <w:pStyle w:val="3"/>
        <w:keepLines w:val="0"/>
        <w:tabs>
          <w:tab w:val="clear" w:pos="794"/>
          <w:tab w:val="clear" w:pos="1191"/>
          <w:tab w:val="clear" w:pos="1588"/>
          <w:tab w:val="clear" w:pos="1985"/>
          <w:tab w:val="left" w:pos="360"/>
          <w:tab w:val="left" w:pos="720"/>
          <w:tab w:val="left" w:pos="1080"/>
          <w:tab w:val="left" w:pos="1440"/>
        </w:tabs>
        <w:spacing w:before="240" w:after="60"/>
        <w:ind w:left="720" w:hanging="720"/>
        <w:jc w:val="left"/>
        <w:rPr>
          <w:lang w:eastAsia="ko-KR"/>
        </w:rPr>
      </w:pPr>
      <w:bookmarkStart w:id="1778" w:name="_Ref278186754"/>
      <w:bookmarkStart w:id="1779" w:name="_Toc287363830"/>
      <w:bookmarkStart w:id="1780" w:name="_Toc311217261"/>
      <w:r w:rsidRPr="00210652">
        <w:rPr>
          <w:lang w:eastAsia="ko-KR"/>
        </w:rPr>
        <w:t>Transformation process for scaled transform coefficients</w:t>
      </w:r>
      <w:bookmarkEnd w:id="1778"/>
      <w:bookmarkEnd w:id="1779"/>
      <w:bookmarkEnd w:id="1780"/>
    </w:p>
    <w:p w:rsidR="00B40159" w:rsidRPr="00210652" w:rsidRDefault="00B40159" w:rsidP="00B40159">
      <w:pPr>
        <w:rPr>
          <w:lang w:eastAsia="ko-KR"/>
        </w:rPr>
      </w:pPr>
      <w:r w:rsidRPr="00210652">
        <w:rPr>
          <w:lang w:eastAsia="ko-KR"/>
        </w:rPr>
        <w:t>Inputs of this process are:</w:t>
      </w:r>
    </w:p>
    <w:p w:rsidR="00B40159" w:rsidRPr="00210652" w:rsidRDefault="00B40159" w:rsidP="00B40159">
      <w:pPr>
        <w:tabs>
          <w:tab w:val="left" w:pos="284"/>
        </w:tabs>
        <w:ind w:left="284" w:hanging="284"/>
        <w:rPr>
          <w:lang w:eastAsia="ko-KR"/>
        </w:rPr>
      </w:pPr>
      <w:r w:rsidRPr="00210652">
        <w:t>–</w:t>
      </w:r>
      <w:r w:rsidRPr="00210652">
        <w:tab/>
      </w:r>
      <w:proofErr w:type="gramStart"/>
      <w:r w:rsidRPr="00210652">
        <w:rPr>
          <w:lang w:eastAsia="ko-KR"/>
        </w:rPr>
        <w:t>a</w:t>
      </w:r>
      <w:proofErr w:type="gramEnd"/>
      <w:r w:rsidRPr="00210652">
        <w:rPr>
          <w:lang w:eastAsia="ko-KR"/>
        </w:rPr>
        <w:t xml:space="preserve"> variable </w:t>
      </w:r>
      <w:proofErr w:type="spellStart"/>
      <w:r w:rsidRPr="00210652">
        <w:rPr>
          <w:lang w:eastAsia="ko-KR"/>
        </w:rPr>
        <w:t>nW</w:t>
      </w:r>
      <w:proofErr w:type="spellEnd"/>
      <w:r w:rsidRPr="00210652">
        <w:rPr>
          <w:lang w:eastAsia="ko-KR"/>
        </w:rPr>
        <w:t xml:space="preserve"> specifying the width of the current transform unit,</w:t>
      </w:r>
    </w:p>
    <w:p w:rsidR="00B40159" w:rsidRPr="00210652" w:rsidRDefault="00B40159" w:rsidP="00B40159">
      <w:pPr>
        <w:tabs>
          <w:tab w:val="left" w:pos="284"/>
        </w:tabs>
        <w:ind w:left="284" w:hanging="284"/>
        <w:rPr>
          <w:lang w:eastAsia="ko-KR"/>
        </w:rPr>
      </w:pPr>
      <w:r w:rsidRPr="00210652">
        <w:t>–</w:t>
      </w:r>
      <w:r w:rsidRPr="00210652">
        <w:tab/>
      </w:r>
      <w:proofErr w:type="gramStart"/>
      <w:r w:rsidRPr="00210652">
        <w:rPr>
          <w:lang w:eastAsia="ko-KR"/>
        </w:rPr>
        <w:t>a</w:t>
      </w:r>
      <w:proofErr w:type="gramEnd"/>
      <w:r w:rsidRPr="00210652">
        <w:rPr>
          <w:lang w:eastAsia="ko-KR"/>
        </w:rPr>
        <w:t xml:space="preserve"> variable </w:t>
      </w:r>
      <w:proofErr w:type="spellStart"/>
      <w:r w:rsidRPr="00210652">
        <w:rPr>
          <w:lang w:eastAsia="ko-KR"/>
        </w:rPr>
        <w:t>nH</w:t>
      </w:r>
      <w:proofErr w:type="spellEnd"/>
      <w:r w:rsidRPr="00210652">
        <w:rPr>
          <w:lang w:eastAsia="ko-KR"/>
        </w:rPr>
        <w:t xml:space="preserve"> specifying the height of the current transform unit,</w:t>
      </w:r>
    </w:p>
    <w:p w:rsidR="00B40159" w:rsidRPr="00210652" w:rsidRDefault="00B40159" w:rsidP="00B40159">
      <w:pPr>
        <w:tabs>
          <w:tab w:val="left" w:pos="284"/>
        </w:tabs>
        <w:ind w:left="284" w:hanging="284"/>
        <w:rPr>
          <w:lang w:eastAsia="ko-KR"/>
        </w:rPr>
      </w:pPr>
      <w:r w:rsidRPr="00210652">
        <w:t>–</w:t>
      </w:r>
      <w:r w:rsidRPr="00210652">
        <w:tab/>
      </w:r>
      <w:proofErr w:type="gramStart"/>
      <w:r w:rsidRPr="00210652">
        <w:rPr>
          <w:lang w:eastAsia="ko-KR"/>
        </w:rPr>
        <w:t>a</w:t>
      </w:r>
      <w:proofErr w:type="gramEnd"/>
      <w:r w:rsidRPr="00210652">
        <w:rPr>
          <w:lang w:eastAsia="ko-KR"/>
        </w:rPr>
        <w:t xml:space="preserve"> (</w:t>
      </w:r>
      <w:proofErr w:type="spellStart"/>
      <w:r w:rsidRPr="00210652">
        <w:rPr>
          <w:lang w:eastAsia="ko-KR"/>
        </w:rPr>
        <w:t>nW</w:t>
      </w:r>
      <w:proofErr w:type="spellEnd"/>
      <w:r w:rsidRPr="00210652">
        <w:rPr>
          <w:lang w:eastAsia="ko-KR"/>
        </w:rPr>
        <w:t>)x(</w:t>
      </w:r>
      <w:proofErr w:type="spellStart"/>
      <w:r w:rsidRPr="00210652">
        <w:rPr>
          <w:lang w:eastAsia="ko-KR"/>
        </w:rPr>
        <w:t>nH</w:t>
      </w:r>
      <w:proofErr w:type="spellEnd"/>
      <w:r w:rsidRPr="00210652">
        <w:rPr>
          <w:lang w:eastAsia="ko-KR"/>
        </w:rPr>
        <w:t xml:space="preserve">) array d of scaled transform coefficients with elements </w:t>
      </w:r>
      <w:proofErr w:type="spellStart"/>
      <w:r w:rsidRPr="00210652">
        <w:rPr>
          <w:lang w:eastAsia="ko-KR"/>
        </w:rPr>
        <w:t>d</w:t>
      </w:r>
      <w:r w:rsidRPr="00210652">
        <w:rPr>
          <w:vertAlign w:val="subscript"/>
          <w:lang w:eastAsia="ko-KR"/>
        </w:rPr>
        <w:t>ij</w:t>
      </w:r>
      <w:proofErr w:type="spellEnd"/>
      <w:r w:rsidRPr="00210652">
        <w:rPr>
          <w:lang w:eastAsia="ko-KR"/>
        </w:rPr>
        <w:t>.</w:t>
      </w:r>
    </w:p>
    <w:p w:rsidR="00B40159" w:rsidRPr="00210652" w:rsidRDefault="00B40159" w:rsidP="00B40159">
      <w:pPr>
        <w:tabs>
          <w:tab w:val="left" w:pos="284"/>
        </w:tabs>
        <w:ind w:left="284" w:hanging="284"/>
        <w:rPr>
          <w:lang w:eastAsia="ko-KR"/>
        </w:rPr>
      </w:pPr>
      <w:r w:rsidRPr="00210652">
        <w:t>–</w:t>
      </w:r>
      <w:r w:rsidRPr="00210652">
        <w:tab/>
      </w:r>
      <w:proofErr w:type="gramStart"/>
      <w:r w:rsidRPr="00210652">
        <w:t>a</w:t>
      </w:r>
      <w:proofErr w:type="gramEnd"/>
      <w:r w:rsidRPr="00210652">
        <w:t xml:space="preserve"> variable </w:t>
      </w:r>
      <w:proofErr w:type="spellStart"/>
      <w:r w:rsidRPr="00210652">
        <w:t>cIdx</w:t>
      </w:r>
      <w:proofErr w:type="spellEnd"/>
      <w:r w:rsidRPr="00210652">
        <w:t xml:space="preserve"> specifying the </w:t>
      </w:r>
      <w:proofErr w:type="spellStart"/>
      <w:r w:rsidRPr="00210652">
        <w:t>chroma</w:t>
      </w:r>
      <w:proofErr w:type="spellEnd"/>
      <w:r w:rsidRPr="00210652">
        <w:t xml:space="preserve"> component of the current block</w:t>
      </w:r>
      <w:r w:rsidRPr="00210652">
        <w:rPr>
          <w:lang w:eastAsia="ko-KR"/>
        </w:rPr>
        <w:t>,</w:t>
      </w:r>
    </w:p>
    <w:p w:rsidR="00B40159" w:rsidRPr="00210652" w:rsidRDefault="00B40159" w:rsidP="00B40159">
      <w:pPr>
        <w:tabs>
          <w:tab w:val="left" w:pos="284"/>
        </w:tabs>
        <w:ind w:left="284" w:hanging="284"/>
        <w:rPr>
          <w:lang w:eastAsia="ko-KR"/>
        </w:rPr>
      </w:pPr>
      <w:r w:rsidRPr="00210652">
        <w:rPr>
          <w:lang w:eastAsia="ko-KR"/>
        </w:rPr>
        <w:t>Output of this process is residual samples as a (</w:t>
      </w:r>
      <w:proofErr w:type="spellStart"/>
      <w:r w:rsidRPr="00210652">
        <w:rPr>
          <w:lang w:eastAsia="ko-KR"/>
        </w:rPr>
        <w:t>nW</w:t>
      </w:r>
      <w:proofErr w:type="spellEnd"/>
      <w:proofErr w:type="gramStart"/>
      <w:r w:rsidRPr="00210652">
        <w:rPr>
          <w:lang w:eastAsia="ko-KR"/>
        </w:rPr>
        <w:t>)x</w:t>
      </w:r>
      <w:proofErr w:type="gramEnd"/>
      <w:r w:rsidRPr="00210652">
        <w:rPr>
          <w:lang w:eastAsia="ko-KR"/>
        </w:rPr>
        <w:t>(</w:t>
      </w:r>
      <w:proofErr w:type="spellStart"/>
      <w:r w:rsidRPr="00210652">
        <w:rPr>
          <w:lang w:eastAsia="ko-KR"/>
        </w:rPr>
        <w:t>nH</w:t>
      </w:r>
      <w:proofErr w:type="spellEnd"/>
      <w:r w:rsidRPr="00210652">
        <w:rPr>
          <w:lang w:eastAsia="ko-KR"/>
        </w:rPr>
        <w:t xml:space="preserve">) array r with elements </w:t>
      </w:r>
      <w:proofErr w:type="spellStart"/>
      <w:r w:rsidRPr="00210652">
        <w:rPr>
          <w:lang w:eastAsia="ko-KR"/>
        </w:rPr>
        <w:t>r</w:t>
      </w:r>
      <w:r w:rsidRPr="00210652">
        <w:rPr>
          <w:vertAlign w:val="subscript"/>
          <w:lang w:eastAsia="ko-KR"/>
        </w:rPr>
        <w:t>ij</w:t>
      </w:r>
      <w:proofErr w:type="spellEnd"/>
      <w:r w:rsidRPr="00210652">
        <w:rPr>
          <w:lang w:eastAsia="ko-KR"/>
        </w:rPr>
        <w:t>.</w:t>
      </w:r>
    </w:p>
    <w:p w:rsidR="00B40159" w:rsidRPr="00210652" w:rsidRDefault="00B40159" w:rsidP="00B40159">
      <w:pPr>
        <w:rPr>
          <w:lang w:eastAsia="ko-KR"/>
        </w:rPr>
      </w:pPr>
      <w:r w:rsidRPr="00210652">
        <w:rPr>
          <w:lang w:eastAsia="ko-KR"/>
        </w:rPr>
        <w:t xml:space="preserve">Depending on </w:t>
      </w:r>
      <w:proofErr w:type="spellStart"/>
      <w:r w:rsidRPr="00210652">
        <w:rPr>
          <w:lang w:eastAsia="ko-KR"/>
        </w:rPr>
        <w:t>PredMode</w:t>
      </w:r>
      <w:proofErr w:type="spellEnd"/>
      <w:r w:rsidRPr="00210652">
        <w:rPr>
          <w:lang w:eastAsia="ko-KR"/>
        </w:rPr>
        <w:t xml:space="preserve"> and </w:t>
      </w:r>
      <w:proofErr w:type="spellStart"/>
      <w:r w:rsidRPr="00210652">
        <w:rPr>
          <w:lang w:eastAsia="ko-KR"/>
        </w:rPr>
        <w:t>IntraPredMode</w:t>
      </w:r>
      <w:proofErr w:type="spellEnd"/>
      <w:r w:rsidRPr="00210652">
        <w:rPr>
          <w:lang w:eastAsia="ko-KR"/>
        </w:rPr>
        <w:t>, the following applies:</w:t>
      </w:r>
    </w:p>
    <w:p w:rsidR="00B40159" w:rsidRPr="00210652" w:rsidRDefault="00B40159" w:rsidP="00B40159">
      <w:pPr>
        <w:tabs>
          <w:tab w:val="left" w:pos="426"/>
        </w:tabs>
        <w:ind w:left="426" w:hanging="426"/>
        <w:rPr>
          <w:lang w:eastAsia="ko-KR"/>
        </w:rPr>
      </w:pPr>
      <w:r w:rsidRPr="00210652">
        <w:t>–</w:t>
      </w:r>
      <w:r w:rsidRPr="00210652">
        <w:tab/>
      </w:r>
      <w:r w:rsidRPr="00210652">
        <w:rPr>
          <w:lang w:eastAsia="ko-KR"/>
        </w:rPr>
        <w:t xml:space="preserve">If </w:t>
      </w:r>
      <w:proofErr w:type="spellStart"/>
      <w:r w:rsidRPr="00210652">
        <w:rPr>
          <w:lang w:eastAsia="ko-KR"/>
        </w:rPr>
        <w:t>PredMode</w:t>
      </w:r>
      <w:proofErr w:type="spellEnd"/>
      <w:r w:rsidRPr="00210652">
        <w:rPr>
          <w:lang w:eastAsia="ko-KR"/>
        </w:rPr>
        <w:t xml:space="preserve"> is equal to MODE_INTRA, </w:t>
      </w:r>
      <w:proofErr w:type="gramStart"/>
      <w:r w:rsidRPr="00210652">
        <w:rPr>
          <w:lang w:eastAsia="ko-KR"/>
        </w:rPr>
        <w:t>log2(</w:t>
      </w:r>
      <w:proofErr w:type="spellStart"/>
      <w:proofErr w:type="gramEnd"/>
      <w:r w:rsidRPr="00210652">
        <w:rPr>
          <w:lang w:eastAsia="ko-KR"/>
        </w:rPr>
        <w:t>nW</w:t>
      </w:r>
      <w:proofErr w:type="spellEnd"/>
      <w:r w:rsidRPr="00210652">
        <w:rPr>
          <w:lang w:eastAsia="ko-KR"/>
        </w:rPr>
        <w:t>*</w:t>
      </w:r>
      <w:proofErr w:type="spellStart"/>
      <w:r w:rsidRPr="00210652">
        <w:rPr>
          <w:lang w:eastAsia="ko-KR"/>
        </w:rPr>
        <w:t>nH</w:t>
      </w:r>
      <w:proofErr w:type="spellEnd"/>
      <w:r w:rsidRPr="00210652">
        <w:rPr>
          <w:lang w:eastAsia="ko-KR"/>
        </w:rPr>
        <w:t xml:space="preserve">) is equal to 4, and </w:t>
      </w:r>
      <w:proofErr w:type="spellStart"/>
      <w:r w:rsidRPr="00210652">
        <w:rPr>
          <w:lang w:eastAsia="ko-KR"/>
        </w:rPr>
        <w:t>cIdx</w:t>
      </w:r>
      <w:proofErr w:type="spellEnd"/>
      <w:r w:rsidRPr="00210652">
        <w:rPr>
          <w:lang w:eastAsia="ko-KR"/>
        </w:rPr>
        <w:t xml:space="preserve"> is equal to 0, the variables </w:t>
      </w:r>
      <w:proofErr w:type="spellStart"/>
      <w:r w:rsidRPr="00210652">
        <w:rPr>
          <w:lang w:eastAsia="ko-KR"/>
        </w:rPr>
        <w:t>horizTrType</w:t>
      </w:r>
      <w:proofErr w:type="spellEnd"/>
      <w:r w:rsidRPr="00210652">
        <w:rPr>
          <w:lang w:eastAsia="ko-KR"/>
        </w:rPr>
        <w:t xml:space="preserve"> and </w:t>
      </w:r>
      <w:proofErr w:type="spellStart"/>
      <w:r w:rsidRPr="00210652">
        <w:rPr>
          <w:lang w:eastAsia="ko-KR"/>
        </w:rPr>
        <w:t>vertTrType</w:t>
      </w:r>
      <w:proofErr w:type="spellEnd"/>
      <w:r w:rsidRPr="00210652">
        <w:rPr>
          <w:lang w:eastAsia="ko-KR"/>
        </w:rPr>
        <w:t xml:space="preserve"> are specified as </w:t>
      </w:r>
      <w:r w:rsidRPr="00210652">
        <w:rPr>
          <w:lang w:eastAsia="ko-KR"/>
        </w:rPr>
        <w:fldChar w:fldCharType="begin" w:fldLock="1"/>
      </w:r>
      <w:r w:rsidRPr="00210652">
        <w:rPr>
          <w:lang w:eastAsia="ko-KR"/>
        </w:rPr>
        <w:instrText xml:space="preserve"> REF _Ref296527833 \h </w:instrText>
      </w:r>
      <w:r w:rsidRPr="00210652">
        <w:rPr>
          <w:lang w:eastAsia="ko-KR"/>
        </w:rPr>
      </w:r>
      <w:r w:rsidRPr="00210652">
        <w:rPr>
          <w:lang w:eastAsia="ko-KR"/>
        </w:rPr>
        <w:fldChar w:fldCharType="separate"/>
      </w:r>
      <w:r w:rsidRPr="00210652">
        <w:t xml:space="preserve">Table </w:t>
      </w:r>
      <w:r w:rsidRPr="00210652">
        <w:rPr>
          <w:noProof/>
        </w:rPr>
        <w:t>8</w:t>
      </w:r>
      <w:r w:rsidRPr="00210652">
        <w:noBreakHyphen/>
      </w:r>
      <w:r w:rsidRPr="00210652">
        <w:rPr>
          <w:noProof/>
        </w:rPr>
        <w:t>11</w:t>
      </w:r>
      <w:r w:rsidRPr="00210652">
        <w:rPr>
          <w:lang w:eastAsia="ko-KR"/>
        </w:rPr>
        <w:fldChar w:fldCharType="end"/>
      </w:r>
      <w:r w:rsidRPr="00210652">
        <w:rPr>
          <w:lang w:eastAsia="ko-KR"/>
        </w:rPr>
        <w:t xml:space="preserve"> with </w:t>
      </w:r>
      <w:proofErr w:type="spellStart"/>
      <w:r w:rsidRPr="00210652">
        <w:rPr>
          <w:lang w:eastAsia="ko-KR"/>
        </w:rPr>
        <w:t>IntraPredMode</w:t>
      </w:r>
      <w:proofErr w:type="spellEnd"/>
      <w:r w:rsidRPr="00210652">
        <w:rPr>
          <w:lang w:eastAsia="ko-KR"/>
        </w:rPr>
        <w:t xml:space="preserve"> as input. [Ed. (WJ): DST is applied only for </w:t>
      </w:r>
      <w:proofErr w:type="spellStart"/>
      <w:r w:rsidRPr="00210652">
        <w:rPr>
          <w:lang w:eastAsia="ko-KR"/>
        </w:rPr>
        <w:t>luma</w:t>
      </w:r>
      <w:proofErr w:type="spellEnd"/>
      <w:r w:rsidRPr="00210652">
        <w:rPr>
          <w:lang w:eastAsia="ko-KR"/>
        </w:rPr>
        <w:t xml:space="preserve"> 4x4 </w:t>
      </w:r>
      <w:proofErr w:type="gramStart"/>
      <w:r w:rsidRPr="00210652">
        <w:rPr>
          <w:lang w:eastAsia="ko-KR"/>
        </w:rPr>
        <w:t>block</w:t>
      </w:r>
      <w:proofErr w:type="gramEnd"/>
      <w:r w:rsidRPr="00210652">
        <w:rPr>
          <w:lang w:eastAsia="ko-KR"/>
        </w:rPr>
        <w:t>]</w:t>
      </w:r>
    </w:p>
    <w:p w:rsidR="00B40159" w:rsidRPr="00210652" w:rsidRDefault="00B40159" w:rsidP="00B40159">
      <w:pPr>
        <w:tabs>
          <w:tab w:val="left" w:pos="426"/>
        </w:tabs>
        <w:ind w:left="426" w:hanging="426"/>
        <w:rPr>
          <w:lang w:eastAsia="ko-KR"/>
        </w:rPr>
      </w:pPr>
      <w:r w:rsidRPr="00210652">
        <w:rPr>
          <w:lang w:eastAsia="ko-KR"/>
        </w:rPr>
        <w:t>–</w:t>
      </w:r>
      <w:r w:rsidRPr="00210652">
        <w:rPr>
          <w:lang w:eastAsia="ko-KR"/>
        </w:rPr>
        <w:tab/>
        <w:t xml:space="preserve">Otherwise, the variables </w:t>
      </w:r>
      <w:proofErr w:type="spellStart"/>
      <w:r w:rsidRPr="00210652">
        <w:rPr>
          <w:lang w:eastAsia="ko-KR"/>
        </w:rPr>
        <w:t>horizTrType</w:t>
      </w:r>
      <w:proofErr w:type="spellEnd"/>
      <w:r w:rsidRPr="00210652">
        <w:rPr>
          <w:lang w:eastAsia="ko-KR"/>
        </w:rPr>
        <w:t xml:space="preserve"> and </w:t>
      </w:r>
      <w:proofErr w:type="spellStart"/>
      <w:r w:rsidRPr="00210652">
        <w:rPr>
          <w:lang w:eastAsia="ko-KR"/>
        </w:rPr>
        <w:t>vertTrType</w:t>
      </w:r>
      <w:proofErr w:type="spellEnd"/>
      <w:r w:rsidRPr="00210652">
        <w:rPr>
          <w:lang w:eastAsia="ko-KR"/>
        </w:rPr>
        <w:t xml:space="preserve"> are set equal to 0.</w:t>
      </w:r>
    </w:p>
    <w:p w:rsidR="00B40159" w:rsidRPr="00E8461A" w:rsidRDefault="00B40159" w:rsidP="00B40159">
      <w:pPr>
        <w:pStyle w:val="afc"/>
        <w:rPr>
          <w:lang w:val="en-GB" w:eastAsia="ko-KR"/>
        </w:rPr>
      </w:pPr>
      <w:bookmarkStart w:id="1781" w:name="_Ref296527833"/>
      <w:r w:rsidRPr="00E8461A">
        <w:rPr>
          <w:lang w:val="en-GB"/>
        </w:rPr>
        <w:t xml:space="preserve">Table </w:t>
      </w:r>
      <w:r>
        <w:rPr>
          <w:lang w:val="en-GB"/>
        </w:rPr>
        <w:fldChar w:fldCharType="begin"/>
      </w:r>
      <w:r>
        <w:rPr>
          <w:lang w:val="en-GB"/>
        </w:rPr>
        <w:instrText xml:space="preserve"> STYLEREF 1 \s </w:instrText>
      </w:r>
      <w:r>
        <w:rPr>
          <w:lang w:val="en-GB"/>
        </w:rPr>
        <w:fldChar w:fldCharType="separate"/>
      </w:r>
      <w:r>
        <w:rPr>
          <w:noProof/>
          <w:lang w:val="en-GB"/>
        </w:rPr>
        <w:t>8</w:t>
      </w:r>
      <w:r>
        <w:rPr>
          <w:lang w:val="en-GB"/>
        </w:rPr>
        <w:fldChar w:fldCharType="end"/>
      </w:r>
      <w:r>
        <w:rPr>
          <w:lang w:val="en-GB"/>
        </w:rPr>
        <w:noBreakHyphen/>
      </w:r>
      <w:r>
        <w:rPr>
          <w:lang w:val="en-GB"/>
        </w:rPr>
        <w:fldChar w:fldCharType="begin"/>
      </w:r>
      <w:r>
        <w:rPr>
          <w:lang w:val="en-GB"/>
        </w:rPr>
        <w:instrText xml:space="preserve"> SEQ Table \* ARABIC \s 1 </w:instrText>
      </w:r>
      <w:r>
        <w:rPr>
          <w:lang w:val="en-GB"/>
        </w:rPr>
        <w:fldChar w:fldCharType="separate"/>
      </w:r>
      <w:r>
        <w:rPr>
          <w:noProof/>
          <w:lang w:val="en-GB"/>
        </w:rPr>
        <w:t>13</w:t>
      </w:r>
      <w:r>
        <w:rPr>
          <w:lang w:val="en-GB"/>
        </w:rPr>
        <w:fldChar w:fldCharType="end"/>
      </w:r>
      <w:bookmarkEnd w:id="1781"/>
      <w:r w:rsidRPr="00E8461A">
        <w:rPr>
          <w:lang w:val="en-GB" w:eastAsia="ko-KR"/>
        </w:rPr>
        <w:t xml:space="preserve"> </w:t>
      </w:r>
      <w:r w:rsidRPr="00E8461A">
        <w:rPr>
          <w:lang w:val="en-GB"/>
        </w:rPr>
        <w:t xml:space="preserve">– </w:t>
      </w:r>
      <w:r w:rsidRPr="00E8461A">
        <w:rPr>
          <w:lang w:val="en-GB" w:eastAsia="ko-KR"/>
        </w:rPr>
        <w:t xml:space="preserve">Specification of </w:t>
      </w:r>
      <w:proofErr w:type="spellStart"/>
      <w:r w:rsidRPr="00E8461A">
        <w:rPr>
          <w:lang w:val="en-GB" w:eastAsia="ko-KR"/>
        </w:rPr>
        <w:t>horizTrType</w:t>
      </w:r>
      <w:proofErr w:type="spellEnd"/>
      <w:r w:rsidRPr="00E8461A">
        <w:rPr>
          <w:lang w:val="en-GB" w:eastAsia="ko-KR"/>
        </w:rPr>
        <w:t xml:space="preserve"> and </w:t>
      </w:r>
      <w:proofErr w:type="spellStart"/>
      <w:r w:rsidRPr="00E8461A">
        <w:rPr>
          <w:lang w:val="en-GB" w:eastAsia="ko-KR"/>
        </w:rPr>
        <w:t>vertTrType</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61"/>
        <w:gridCol w:w="416"/>
        <w:gridCol w:w="416"/>
        <w:gridCol w:w="416"/>
        <w:gridCol w:w="316"/>
        <w:gridCol w:w="416"/>
        <w:gridCol w:w="316"/>
        <w:gridCol w:w="416"/>
        <w:gridCol w:w="316"/>
        <w:gridCol w:w="416"/>
        <w:gridCol w:w="416"/>
        <w:gridCol w:w="416"/>
        <w:gridCol w:w="416"/>
        <w:gridCol w:w="416"/>
        <w:gridCol w:w="416"/>
        <w:gridCol w:w="416"/>
        <w:gridCol w:w="416"/>
        <w:gridCol w:w="416"/>
        <w:gridCol w:w="416"/>
      </w:tblGrid>
      <w:tr w:rsidR="00B40159" w:rsidRPr="00210652" w:rsidTr="00C471C2">
        <w:trPr>
          <w:jc w:val="center"/>
        </w:trPr>
        <w:tc>
          <w:tcPr>
            <w:tcW w:w="0" w:type="auto"/>
          </w:tcPr>
          <w:p w:rsidR="00B40159" w:rsidRPr="00210652" w:rsidRDefault="00B40159" w:rsidP="00C471C2">
            <w:pPr>
              <w:keepNext/>
              <w:keepLines/>
              <w:spacing w:beforeLines="25" w:afterLines="25"/>
              <w:jc w:val="center"/>
            </w:pPr>
            <w:proofErr w:type="spellStart"/>
            <w:r w:rsidRPr="00210652">
              <w:rPr>
                <w:b/>
                <w:bCs/>
                <w:lang w:eastAsia="ko-KR"/>
              </w:rPr>
              <w:t>IntraPredMode</w:t>
            </w:r>
            <w:proofErr w:type="spellEnd"/>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0</w:t>
            </w:r>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1</w:t>
            </w:r>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2</w:t>
            </w:r>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3</w:t>
            </w:r>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4</w:t>
            </w:r>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5</w:t>
            </w:r>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6</w:t>
            </w:r>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7</w:t>
            </w:r>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8</w:t>
            </w:r>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9</w:t>
            </w:r>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10</w:t>
            </w:r>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11</w:t>
            </w:r>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12</w:t>
            </w:r>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13</w:t>
            </w:r>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14</w:t>
            </w:r>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15</w:t>
            </w:r>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16</w:t>
            </w:r>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17</w:t>
            </w:r>
          </w:p>
        </w:tc>
      </w:tr>
      <w:tr w:rsidR="00B40159" w:rsidRPr="00210652" w:rsidTr="00C471C2">
        <w:trPr>
          <w:jc w:val="center"/>
        </w:trPr>
        <w:tc>
          <w:tcPr>
            <w:tcW w:w="0" w:type="auto"/>
          </w:tcPr>
          <w:p w:rsidR="00B40159" w:rsidRPr="00210652" w:rsidRDefault="00B40159" w:rsidP="00C471C2">
            <w:pPr>
              <w:keepNext/>
              <w:keepLines/>
              <w:spacing w:beforeLines="25" w:afterLines="25"/>
              <w:jc w:val="center"/>
              <w:rPr>
                <w:rFonts w:ascii="Times" w:hAnsi="Times" w:cs="Times"/>
                <w:lang w:eastAsia="ko-KR"/>
              </w:rPr>
            </w:pPr>
            <w:proofErr w:type="spellStart"/>
            <w:r w:rsidRPr="00210652">
              <w:rPr>
                <w:b/>
                <w:bCs/>
                <w:lang w:eastAsia="ko-KR"/>
              </w:rPr>
              <w:t>horizTrType</w:t>
            </w:r>
            <w:proofErr w:type="spellEnd"/>
          </w:p>
        </w:tc>
        <w:tc>
          <w:tcPr>
            <w:tcW w:w="0" w:type="auto"/>
          </w:tcPr>
          <w:p w:rsidR="00B40159" w:rsidRPr="00B40159" w:rsidRDefault="00B40159" w:rsidP="00C471C2">
            <w:pPr>
              <w:keepNext/>
              <w:keepLines/>
              <w:spacing w:beforeLines="25" w:afterLines="25"/>
              <w:jc w:val="center"/>
              <w:rPr>
                <w:rFonts w:eastAsiaTheme="minorEastAsia" w:hint="eastAsia"/>
                <w:lang w:eastAsia="ja-JP"/>
                <w:rPrChange w:id="1782" w:author="S127342" w:date="2012-02-04T02:56:00Z">
                  <w:rPr>
                    <w:lang w:eastAsia="ko-KR"/>
                  </w:rPr>
                </w:rPrChange>
              </w:rPr>
            </w:pPr>
            <w:del w:id="1783" w:author="S127342" w:date="2012-02-04T02:56:00Z">
              <w:r w:rsidRPr="00210652" w:rsidDel="00B40159">
                <w:rPr>
                  <w:lang w:eastAsia="ko-KR"/>
                </w:rPr>
                <w:delText>0</w:delText>
              </w:r>
            </w:del>
            <w:ins w:id="1784" w:author="S127342" w:date="2012-02-04T02:56:00Z">
              <w:r>
                <w:rPr>
                  <w:rFonts w:eastAsiaTheme="minorEastAsia" w:hint="eastAsia"/>
                  <w:lang w:eastAsia="ja-JP"/>
                </w:rPr>
                <w:t>1</w:t>
              </w:r>
            </w:ins>
          </w:p>
        </w:tc>
        <w:tc>
          <w:tcPr>
            <w:tcW w:w="0" w:type="auto"/>
          </w:tcPr>
          <w:p w:rsidR="00B40159" w:rsidRPr="00B40159" w:rsidRDefault="00B40159" w:rsidP="00C471C2">
            <w:pPr>
              <w:keepNext/>
              <w:keepLines/>
              <w:spacing w:beforeLines="25" w:afterLines="25"/>
              <w:jc w:val="center"/>
              <w:rPr>
                <w:rFonts w:eastAsiaTheme="minorEastAsia" w:hint="eastAsia"/>
                <w:lang w:eastAsia="ja-JP"/>
                <w:rPrChange w:id="1785" w:author="S127342" w:date="2012-02-04T02:56:00Z">
                  <w:rPr>
                    <w:lang w:eastAsia="ko-KR"/>
                  </w:rPr>
                </w:rPrChange>
              </w:rPr>
            </w:pPr>
            <w:del w:id="1786" w:author="S127342" w:date="2012-02-04T02:56:00Z">
              <w:r w:rsidRPr="00210652" w:rsidDel="00B40159">
                <w:rPr>
                  <w:lang w:eastAsia="ko-KR"/>
                </w:rPr>
                <w:delText>1</w:delText>
              </w:r>
            </w:del>
            <w:ins w:id="1787" w:author="S127342" w:date="2012-02-04T02:56:00Z">
              <w:r>
                <w:rPr>
                  <w:rFonts w:eastAsiaTheme="minorEastAsia" w:hint="eastAsia"/>
                  <w:lang w:eastAsia="ja-JP"/>
                </w:rPr>
                <w:t>0</w:t>
              </w:r>
            </w:ins>
          </w:p>
        </w:tc>
        <w:tc>
          <w:tcPr>
            <w:tcW w:w="0" w:type="auto"/>
          </w:tcPr>
          <w:p w:rsidR="00B40159" w:rsidRPr="00B40159" w:rsidRDefault="00B40159" w:rsidP="00C471C2">
            <w:pPr>
              <w:keepNext/>
              <w:keepLines/>
              <w:spacing w:beforeLines="25" w:afterLines="25"/>
              <w:jc w:val="center"/>
              <w:rPr>
                <w:rFonts w:eastAsiaTheme="minorEastAsia" w:hint="eastAsia"/>
                <w:lang w:eastAsia="ja-JP"/>
                <w:rPrChange w:id="1788" w:author="S127342" w:date="2012-02-04T02:56:00Z">
                  <w:rPr>
                    <w:lang w:eastAsia="ko-KR"/>
                  </w:rPr>
                </w:rPrChange>
              </w:rPr>
            </w:pPr>
            <w:del w:id="1789" w:author="S127342" w:date="2012-02-04T02:56:00Z">
              <w:r w:rsidRPr="00210652" w:rsidDel="00B40159">
                <w:rPr>
                  <w:lang w:eastAsia="ko-KR"/>
                </w:rPr>
                <w:delText>0</w:delText>
              </w:r>
            </w:del>
            <w:ins w:id="1790" w:author="S127342" w:date="2012-02-04T02:56:00Z">
              <w:r>
                <w:rPr>
                  <w:rFonts w:eastAsiaTheme="minorEastAsia" w:hint="eastAsia"/>
                  <w:lang w:eastAsia="ja-JP"/>
                </w:rPr>
                <w:t>1</w:t>
              </w:r>
            </w:ins>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1</w:t>
            </w:r>
          </w:p>
        </w:tc>
        <w:tc>
          <w:tcPr>
            <w:tcW w:w="0" w:type="auto"/>
          </w:tcPr>
          <w:p w:rsidR="00B40159" w:rsidRPr="00B40159" w:rsidRDefault="00B40159" w:rsidP="00C471C2">
            <w:pPr>
              <w:keepNext/>
              <w:keepLines/>
              <w:spacing w:beforeLines="25" w:afterLines="25"/>
              <w:jc w:val="center"/>
              <w:rPr>
                <w:rFonts w:eastAsiaTheme="minorEastAsia" w:hint="eastAsia"/>
                <w:lang w:eastAsia="ja-JP"/>
                <w:rPrChange w:id="1791" w:author="S127342" w:date="2012-02-04T02:56:00Z">
                  <w:rPr>
                    <w:lang w:eastAsia="ko-KR"/>
                  </w:rPr>
                </w:rPrChange>
              </w:rPr>
            </w:pPr>
            <w:del w:id="1792" w:author="S127342" w:date="2012-02-04T02:56:00Z">
              <w:r w:rsidRPr="00210652" w:rsidDel="00B40159">
                <w:rPr>
                  <w:lang w:eastAsia="ko-KR"/>
                </w:rPr>
                <w:delText>1</w:delText>
              </w:r>
            </w:del>
            <w:ins w:id="1793" w:author="S127342" w:date="2012-02-04T02:56:00Z">
              <w:r>
                <w:rPr>
                  <w:rFonts w:eastAsiaTheme="minorEastAsia" w:hint="eastAsia"/>
                  <w:lang w:eastAsia="ja-JP"/>
                </w:rPr>
                <w:t>0</w:t>
              </w:r>
            </w:ins>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0</w:t>
            </w:r>
          </w:p>
        </w:tc>
        <w:tc>
          <w:tcPr>
            <w:tcW w:w="0" w:type="auto"/>
          </w:tcPr>
          <w:p w:rsidR="00B40159" w:rsidRPr="00B40159" w:rsidRDefault="00B40159" w:rsidP="00C471C2">
            <w:pPr>
              <w:keepNext/>
              <w:keepLines/>
              <w:spacing w:beforeLines="25" w:afterLines="25"/>
              <w:jc w:val="center"/>
              <w:rPr>
                <w:rFonts w:eastAsiaTheme="minorEastAsia" w:hint="eastAsia"/>
                <w:lang w:eastAsia="ja-JP"/>
                <w:rPrChange w:id="1794" w:author="S127342" w:date="2012-02-04T02:56:00Z">
                  <w:rPr>
                    <w:lang w:eastAsia="ko-KR"/>
                  </w:rPr>
                </w:rPrChange>
              </w:rPr>
            </w:pPr>
            <w:del w:id="1795" w:author="S127342" w:date="2012-02-04T02:56:00Z">
              <w:r w:rsidRPr="00210652" w:rsidDel="00B40159">
                <w:rPr>
                  <w:lang w:eastAsia="ko-KR"/>
                </w:rPr>
                <w:delText>0</w:delText>
              </w:r>
            </w:del>
            <w:ins w:id="1796" w:author="S127342" w:date="2012-02-04T02:56:00Z">
              <w:r>
                <w:rPr>
                  <w:rFonts w:eastAsiaTheme="minorEastAsia" w:hint="eastAsia"/>
                  <w:lang w:eastAsia="ja-JP"/>
                </w:rPr>
                <w:t>1</w:t>
              </w:r>
            </w:ins>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1</w:t>
            </w:r>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1</w:t>
            </w:r>
          </w:p>
        </w:tc>
        <w:tc>
          <w:tcPr>
            <w:tcW w:w="0" w:type="auto"/>
          </w:tcPr>
          <w:p w:rsidR="00B40159" w:rsidRPr="00B40159" w:rsidRDefault="00B40159" w:rsidP="00C471C2">
            <w:pPr>
              <w:keepNext/>
              <w:keepLines/>
              <w:spacing w:beforeLines="25" w:afterLines="25"/>
              <w:jc w:val="center"/>
              <w:rPr>
                <w:rFonts w:eastAsiaTheme="minorEastAsia" w:hint="eastAsia"/>
                <w:lang w:eastAsia="ja-JP"/>
                <w:rPrChange w:id="1797" w:author="S127342" w:date="2012-02-04T02:56:00Z">
                  <w:rPr>
                    <w:lang w:eastAsia="ko-KR"/>
                  </w:rPr>
                </w:rPrChange>
              </w:rPr>
            </w:pPr>
            <w:del w:id="1798" w:author="S127342" w:date="2012-02-04T02:56:00Z">
              <w:r w:rsidRPr="00210652" w:rsidDel="00B40159">
                <w:rPr>
                  <w:lang w:eastAsia="ko-KR"/>
                </w:rPr>
                <w:delText>1</w:delText>
              </w:r>
            </w:del>
            <w:ins w:id="1799" w:author="S127342" w:date="2012-02-04T02:56:00Z">
              <w:r>
                <w:rPr>
                  <w:rFonts w:eastAsiaTheme="minorEastAsia" w:hint="eastAsia"/>
                  <w:lang w:eastAsia="ja-JP"/>
                </w:rPr>
                <w:t>0</w:t>
              </w:r>
            </w:ins>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1</w:t>
            </w:r>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1</w:t>
            </w:r>
          </w:p>
        </w:tc>
        <w:tc>
          <w:tcPr>
            <w:tcW w:w="0" w:type="auto"/>
          </w:tcPr>
          <w:p w:rsidR="00B40159" w:rsidRPr="00B40159" w:rsidRDefault="00B40159" w:rsidP="00C471C2">
            <w:pPr>
              <w:keepNext/>
              <w:keepLines/>
              <w:spacing w:beforeLines="25" w:afterLines="25"/>
              <w:jc w:val="center"/>
              <w:rPr>
                <w:rFonts w:eastAsiaTheme="minorEastAsia" w:hint="eastAsia"/>
                <w:lang w:eastAsia="ja-JP"/>
                <w:rPrChange w:id="1800" w:author="S127342" w:date="2012-02-04T02:56:00Z">
                  <w:rPr>
                    <w:lang w:eastAsia="ko-KR"/>
                  </w:rPr>
                </w:rPrChange>
              </w:rPr>
            </w:pPr>
            <w:del w:id="1801" w:author="S127342" w:date="2012-02-04T02:56:00Z">
              <w:r w:rsidRPr="00210652" w:rsidDel="00B40159">
                <w:rPr>
                  <w:lang w:eastAsia="ko-KR"/>
                </w:rPr>
                <w:delText>0</w:delText>
              </w:r>
            </w:del>
            <w:ins w:id="1802" w:author="S127342" w:date="2012-02-04T02:56:00Z">
              <w:r>
                <w:rPr>
                  <w:rFonts w:eastAsiaTheme="minorEastAsia" w:hint="eastAsia"/>
                  <w:lang w:eastAsia="ja-JP"/>
                </w:rPr>
                <w:t>1</w:t>
              </w:r>
            </w:ins>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0</w:t>
            </w:r>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1</w:t>
            </w:r>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1</w:t>
            </w:r>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1</w:t>
            </w:r>
          </w:p>
        </w:tc>
        <w:tc>
          <w:tcPr>
            <w:tcW w:w="0" w:type="auto"/>
          </w:tcPr>
          <w:p w:rsidR="00B40159" w:rsidRPr="00B40159" w:rsidRDefault="00B40159" w:rsidP="00C471C2">
            <w:pPr>
              <w:keepNext/>
              <w:keepLines/>
              <w:spacing w:beforeLines="25" w:afterLines="25"/>
              <w:jc w:val="center"/>
              <w:rPr>
                <w:rFonts w:eastAsiaTheme="minorEastAsia" w:hint="eastAsia"/>
                <w:lang w:eastAsia="ja-JP"/>
                <w:rPrChange w:id="1803" w:author="S127342" w:date="2012-02-04T02:56:00Z">
                  <w:rPr>
                    <w:lang w:eastAsia="ko-KR"/>
                  </w:rPr>
                </w:rPrChange>
              </w:rPr>
            </w:pPr>
            <w:del w:id="1804" w:author="S127342" w:date="2012-02-04T02:56:00Z">
              <w:r w:rsidRPr="00210652" w:rsidDel="00B40159">
                <w:rPr>
                  <w:lang w:eastAsia="ko-KR"/>
                </w:rPr>
                <w:delText>1</w:delText>
              </w:r>
            </w:del>
            <w:ins w:id="1805" w:author="S127342" w:date="2012-02-04T02:56:00Z">
              <w:r>
                <w:rPr>
                  <w:rFonts w:eastAsiaTheme="minorEastAsia" w:hint="eastAsia"/>
                  <w:lang w:eastAsia="ja-JP"/>
                </w:rPr>
                <w:t>0</w:t>
              </w:r>
            </w:ins>
          </w:p>
        </w:tc>
      </w:tr>
      <w:tr w:rsidR="00B40159" w:rsidRPr="00210652" w:rsidTr="00C471C2">
        <w:trPr>
          <w:jc w:val="center"/>
        </w:trPr>
        <w:tc>
          <w:tcPr>
            <w:tcW w:w="0" w:type="auto"/>
          </w:tcPr>
          <w:p w:rsidR="00B40159" w:rsidRPr="00210652" w:rsidRDefault="00B40159" w:rsidP="00C471C2">
            <w:pPr>
              <w:keepNext/>
              <w:keepLines/>
              <w:spacing w:beforeLines="25" w:afterLines="25"/>
              <w:jc w:val="center"/>
              <w:rPr>
                <w:rFonts w:ascii="Times" w:hAnsi="Times" w:cs="Times"/>
                <w:lang w:eastAsia="ko-KR"/>
              </w:rPr>
            </w:pPr>
            <w:proofErr w:type="spellStart"/>
            <w:r w:rsidRPr="00210652">
              <w:rPr>
                <w:b/>
                <w:bCs/>
                <w:lang w:eastAsia="ko-KR"/>
              </w:rPr>
              <w:t>vertTrType</w:t>
            </w:r>
            <w:proofErr w:type="spellEnd"/>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1</w:t>
            </w:r>
          </w:p>
        </w:tc>
        <w:tc>
          <w:tcPr>
            <w:tcW w:w="0" w:type="auto"/>
          </w:tcPr>
          <w:p w:rsidR="00B40159" w:rsidRPr="00B40159" w:rsidRDefault="00B40159" w:rsidP="00C471C2">
            <w:pPr>
              <w:keepNext/>
              <w:keepLines/>
              <w:spacing w:beforeLines="25" w:afterLines="25"/>
              <w:jc w:val="center"/>
              <w:rPr>
                <w:rFonts w:eastAsiaTheme="minorEastAsia" w:hint="eastAsia"/>
                <w:lang w:eastAsia="ja-JP"/>
                <w:rPrChange w:id="1806" w:author="S127342" w:date="2012-02-04T02:55:00Z">
                  <w:rPr>
                    <w:lang w:eastAsia="ko-KR"/>
                  </w:rPr>
                </w:rPrChange>
              </w:rPr>
            </w:pPr>
            <w:del w:id="1807" w:author="S127342" w:date="2012-02-04T02:55:00Z">
              <w:r w:rsidRPr="00210652" w:rsidDel="00B40159">
                <w:rPr>
                  <w:lang w:eastAsia="ko-KR"/>
                </w:rPr>
                <w:delText>0</w:delText>
              </w:r>
            </w:del>
            <w:ins w:id="1808" w:author="S127342" w:date="2012-02-04T02:55:00Z">
              <w:r>
                <w:rPr>
                  <w:rFonts w:eastAsiaTheme="minorEastAsia" w:hint="eastAsia"/>
                  <w:lang w:eastAsia="ja-JP"/>
                </w:rPr>
                <w:t>1</w:t>
              </w:r>
            </w:ins>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0</w:t>
            </w:r>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1</w:t>
            </w:r>
          </w:p>
        </w:tc>
        <w:tc>
          <w:tcPr>
            <w:tcW w:w="0" w:type="auto"/>
          </w:tcPr>
          <w:p w:rsidR="00B40159" w:rsidRPr="00B40159" w:rsidRDefault="00B40159" w:rsidP="00C471C2">
            <w:pPr>
              <w:keepNext/>
              <w:keepLines/>
              <w:spacing w:beforeLines="25" w:afterLines="25"/>
              <w:jc w:val="center"/>
              <w:rPr>
                <w:rFonts w:eastAsiaTheme="minorEastAsia" w:hint="eastAsia"/>
                <w:lang w:eastAsia="ja-JP"/>
                <w:rPrChange w:id="1809" w:author="S127342" w:date="2012-02-04T02:55:00Z">
                  <w:rPr>
                    <w:lang w:eastAsia="ko-KR"/>
                  </w:rPr>
                </w:rPrChange>
              </w:rPr>
            </w:pPr>
            <w:del w:id="1810" w:author="S127342" w:date="2012-02-04T02:55:00Z">
              <w:r w:rsidRPr="00210652" w:rsidDel="00B40159">
                <w:rPr>
                  <w:lang w:eastAsia="ko-KR"/>
                </w:rPr>
                <w:delText>1</w:delText>
              </w:r>
            </w:del>
            <w:ins w:id="1811" w:author="S127342" w:date="2012-02-04T02:55:00Z">
              <w:r>
                <w:rPr>
                  <w:rFonts w:eastAsiaTheme="minorEastAsia" w:hint="eastAsia"/>
                  <w:lang w:eastAsia="ja-JP"/>
                </w:rPr>
                <w:t>0</w:t>
              </w:r>
            </w:ins>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1</w:t>
            </w:r>
          </w:p>
        </w:tc>
        <w:tc>
          <w:tcPr>
            <w:tcW w:w="0" w:type="auto"/>
          </w:tcPr>
          <w:p w:rsidR="00B40159" w:rsidRPr="00B40159" w:rsidRDefault="00B40159" w:rsidP="00C471C2">
            <w:pPr>
              <w:keepNext/>
              <w:keepLines/>
              <w:spacing w:beforeLines="25" w:afterLines="25"/>
              <w:jc w:val="center"/>
              <w:rPr>
                <w:rFonts w:eastAsiaTheme="minorEastAsia" w:hint="eastAsia"/>
                <w:lang w:eastAsia="ja-JP"/>
                <w:rPrChange w:id="1812" w:author="S127342" w:date="2012-02-04T02:55:00Z">
                  <w:rPr>
                    <w:lang w:eastAsia="ko-KR"/>
                  </w:rPr>
                </w:rPrChange>
              </w:rPr>
            </w:pPr>
            <w:del w:id="1813" w:author="S127342" w:date="2012-02-04T02:55:00Z">
              <w:r w:rsidRPr="00210652" w:rsidDel="00B40159">
                <w:rPr>
                  <w:lang w:eastAsia="ko-KR"/>
                </w:rPr>
                <w:delText>1</w:delText>
              </w:r>
            </w:del>
            <w:ins w:id="1814" w:author="S127342" w:date="2012-02-04T02:55:00Z">
              <w:r>
                <w:rPr>
                  <w:rFonts w:eastAsiaTheme="minorEastAsia" w:hint="eastAsia"/>
                  <w:lang w:eastAsia="ja-JP"/>
                </w:rPr>
                <w:t>0</w:t>
              </w:r>
            </w:ins>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1</w:t>
            </w:r>
          </w:p>
        </w:tc>
        <w:tc>
          <w:tcPr>
            <w:tcW w:w="0" w:type="auto"/>
          </w:tcPr>
          <w:p w:rsidR="00B40159" w:rsidRPr="00B40159" w:rsidRDefault="00B40159" w:rsidP="00C471C2">
            <w:pPr>
              <w:keepNext/>
              <w:keepLines/>
              <w:spacing w:beforeLines="25" w:afterLines="25"/>
              <w:jc w:val="center"/>
              <w:rPr>
                <w:rFonts w:eastAsiaTheme="minorEastAsia" w:hint="eastAsia"/>
                <w:lang w:eastAsia="ja-JP"/>
                <w:rPrChange w:id="1815" w:author="S127342" w:date="2012-02-04T02:55:00Z">
                  <w:rPr>
                    <w:lang w:eastAsia="ko-KR"/>
                  </w:rPr>
                </w:rPrChange>
              </w:rPr>
            </w:pPr>
            <w:del w:id="1816" w:author="S127342" w:date="2012-02-04T02:55:00Z">
              <w:r w:rsidRPr="00210652" w:rsidDel="00B40159">
                <w:rPr>
                  <w:lang w:eastAsia="ko-KR"/>
                </w:rPr>
                <w:delText>0</w:delText>
              </w:r>
            </w:del>
            <w:ins w:id="1817" w:author="S127342" w:date="2012-02-04T02:55:00Z">
              <w:r>
                <w:rPr>
                  <w:rFonts w:eastAsiaTheme="minorEastAsia" w:hint="eastAsia"/>
                  <w:lang w:eastAsia="ja-JP"/>
                </w:rPr>
                <w:t>1</w:t>
              </w:r>
            </w:ins>
          </w:p>
        </w:tc>
        <w:tc>
          <w:tcPr>
            <w:tcW w:w="0" w:type="auto"/>
          </w:tcPr>
          <w:p w:rsidR="00B40159" w:rsidRPr="00B40159" w:rsidRDefault="00B40159" w:rsidP="00C471C2">
            <w:pPr>
              <w:keepNext/>
              <w:keepLines/>
              <w:spacing w:beforeLines="25" w:afterLines="25"/>
              <w:jc w:val="center"/>
              <w:rPr>
                <w:rFonts w:eastAsiaTheme="minorEastAsia" w:hint="eastAsia"/>
                <w:lang w:eastAsia="ja-JP"/>
                <w:rPrChange w:id="1818" w:author="S127342" w:date="2012-02-04T02:55:00Z">
                  <w:rPr>
                    <w:lang w:eastAsia="ko-KR"/>
                  </w:rPr>
                </w:rPrChange>
              </w:rPr>
            </w:pPr>
            <w:del w:id="1819" w:author="S127342" w:date="2012-02-04T02:55:00Z">
              <w:r w:rsidRPr="00210652" w:rsidDel="00B40159">
                <w:rPr>
                  <w:lang w:eastAsia="ko-KR"/>
                </w:rPr>
                <w:delText>0</w:delText>
              </w:r>
            </w:del>
            <w:ins w:id="1820" w:author="S127342" w:date="2012-02-04T02:55:00Z">
              <w:r>
                <w:rPr>
                  <w:rFonts w:eastAsiaTheme="minorEastAsia" w:hint="eastAsia"/>
                  <w:lang w:eastAsia="ja-JP"/>
                </w:rPr>
                <w:t>1</w:t>
              </w:r>
            </w:ins>
          </w:p>
        </w:tc>
        <w:tc>
          <w:tcPr>
            <w:tcW w:w="0" w:type="auto"/>
          </w:tcPr>
          <w:p w:rsidR="00B40159" w:rsidRPr="00B40159" w:rsidRDefault="00B40159" w:rsidP="00C471C2">
            <w:pPr>
              <w:keepNext/>
              <w:keepLines/>
              <w:spacing w:beforeLines="25" w:afterLines="25"/>
              <w:jc w:val="center"/>
              <w:rPr>
                <w:rFonts w:eastAsiaTheme="minorEastAsia" w:hint="eastAsia"/>
                <w:lang w:eastAsia="ja-JP"/>
                <w:rPrChange w:id="1821" w:author="S127342" w:date="2012-02-04T02:55:00Z">
                  <w:rPr>
                    <w:lang w:eastAsia="ko-KR"/>
                  </w:rPr>
                </w:rPrChange>
              </w:rPr>
            </w:pPr>
            <w:del w:id="1822" w:author="S127342" w:date="2012-02-04T02:55:00Z">
              <w:r w:rsidRPr="00210652" w:rsidDel="00B40159">
                <w:rPr>
                  <w:lang w:eastAsia="ko-KR"/>
                </w:rPr>
                <w:delText>1</w:delText>
              </w:r>
            </w:del>
            <w:ins w:id="1823" w:author="S127342" w:date="2012-02-04T02:55:00Z">
              <w:r>
                <w:rPr>
                  <w:rFonts w:eastAsiaTheme="minorEastAsia" w:hint="eastAsia"/>
                  <w:lang w:eastAsia="ja-JP"/>
                </w:rPr>
                <w:t>0</w:t>
              </w:r>
            </w:ins>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1</w:t>
            </w:r>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1</w:t>
            </w:r>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1</w:t>
            </w:r>
          </w:p>
        </w:tc>
        <w:tc>
          <w:tcPr>
            <w:tcW w:w="0" w:type="auto"/>
          </w:tcPr>
          <w:p w:rsidR="00B40159" w:rsidRPr="00B40159" w:rsidRDefault="00B40159" w:rsidP="00C471C2">
            <w:pPr>
              <w:keepNext/>
              <w:keepLines/>
              <w:spacing w:beforeLines="25" w:afterLines="25"/>
              <w:jc w:val="center"/>
              <w:rPr>
                <w:rFonts w:eastAsiaTheme="minorEastAsia" w:hint="eastAsia"/>
                <w:lang w:eastAsia="ja-JP"/>
                <w:rPrChange w:id="1824" w:author="S127342" w:date="2012-02-04T02:55:00Z">
                  <w:rPr>
                    <w:lang w:eastAsia="ko-KR"/>
                  </w:rPr>
                </w:rPrChange>
              </w:rPr>
            </w:pPr>
            <w:del w:id="1825" w:author="S127342" w:date="2012-02-04T02:55:00Z">
              <w:r w:rsidRPr="00210652" w:rsidDel="00B40159">
                <w:rPr>
                  <w:lang w:eastAsia="ko-KR"/>
                </w:rPr>
                <w:delText>1</w:delText>
              </w:r>
            </w:del>
            <w:ins w:id="1826" w:author="S127342" w:date="2012-02-04T02:55:00Z">
              <w:r>
                <w:rPr>
                  <w:rFonts w:eastAsiaTheme="minorEastAsia" w:hint="eastAsia"/>
                  <w:lang w:eastAsia="ja-JP"/>
                </w:rPr>
                <w:t>0</w:t>
              </w:r>
            </w:ins>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1</w:t>
            </w:r>
          </w:p>
        </w:tc>
        <w:tc>
          <w:tcPr>
            <w:tcW w:w="0" w:type="auto"/>
          </w:tcPr>
          <w:p w:rsidR="00B40159" w:rsidRPr="00B40159" w:rsidRDefault="00B40159" w:rsidP="00C471C2">
            <w:pPr>
              <w:keepNext/>
              <w:keepLines/>
              <w:spacing w:beforeLines="25" w:afterLines="25"/>
              <w:jc w:val="center"/>
              <w:rPr>
                <w:rFonts w:eastAsiaTheme="minorEastAsia" w:hint="eastAsia"/>
                <w:lang w:eastAsia="ja-JP"/>
                <w:rPrChange w:id="1827" w:author="S127342" w:date="2012-02-04T02:55:00Z">
                  <w:rPr>
                    <w:lang w:eastAsia="ko-KR"/>
                  </w:rPr>
                </w:rPrChange>
              </w:rPr>
            </w:pPr>
            <w:del w:id="1828" w:author="S127342" w:date="2012-02-04T02:55:00Z">
              <w:r w:rsidRPr="00210652" w:rsidDel="00B40159">
                <w:rPr>
                  <w:lang w:eastAsia="ko-KR"/>
                </w:rPr>
                <w:delText>0</w:delText>
              </w:r>
            </w:del>
            <w:ins w:id="1829" w:author="S127342" w:date="2012-02-04T02:55:00Z">
              <w:r>
                <w:rPr>
                  <w:rFonts w:eastAsiaTheme="minorEastAsia" w:hint="eastAsia"/>
                  <w:lang w:eastAsia="ja-JP"/>
                </w:rPr>
                <w:t>1</w:t>
              </w:r>
            </w:ins>
          </w:p>
        </w:tc>
        <w:tc>
          <w:tcPr>
            <w:tcW w:w="0" w:type="auto"/>
          </w:tcPr>
          <w:p w:rsidR="00B40159" w:rsidRPr="00B40159" w:rsidRDefault="00B40159" w:rsidP="00C471C2">
            <w:pPr>
              <w:keepNext/>
              <w:keepLines/>
              <w:spacing w:beforeLines="25" w:afterLines="25"/>
              <w:jc w:val="center"/>
              <w:rPr>
                <w:rFonts w:eastAsiaTheme="minorEastAsia" w:hint="eastAsia"/>
                <w:lang w:eastAsia="ja-JP"/>
                <w:rPrChange w:id="1830" w:author="S127342" w:date="2012-02-04T02:55:00Z">
                  <w:rPr>
                    <w:lang w:eastAsia="ko-KR"/>
                  </w:rPr>
                </w:rPrChange>
              </w:rPr>
            </w:pPr>
            <w:del w:id="1831" w:author="S127342" w:date="2012-02-04T02:55:00Z">
              <w:r w:rsidRPr="00210652" w:rsidDel="00B40159">
                <w:rPr>
                  <w:lang w:eastAsia="ko-KR"/>
                </w:rPr>
                <w:delText>0</w:delText>
              </w:r>
            </w:del>
            <w:ins w:id="1832" w:author="S127342" w:date="2012-02-04T02:55:00Z">
              <w:r>
                <w:rPr>
                  <w:rFonts w:eastAsiaTheme="minorEastAsia" w:hint="eastAsia"/>
                  <w:lang w:eastAsia="ja-JP"/>
                </w:rPr>
                <w:t>1</w:t>
              </w:r>
            </w:ins>
          </w:p>
        </w:tc>
      </w:tr>
    </w:tbl>
    <w:p w:rsidR="00B40159" w:rsidRPr="00210652" w:rsidRDefault="00B40159" w:rsidP="00B40159">
      <w:pPr>
        <w:tabs>
          <w:tab w:val="left" w:pos="426"/>
        </w:tabs>
        <w:ind w:left="426" w:hanging="426"/>
        <w:rPr>
          <w:lang w:eastAsia="ko-K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61"/>
        <w:gridCol w:w="416"/>
        <w:gridCol w:w="416"/>
        <w:gridCol w:w="416"/>
        <w:gridCol w:w="416"/>
        <w:gridCol w:w="416"/>
        <w:gridCol w:w="416"/>
        <w:gridCol w:w="416"/>
        <w:gridCol w:w="416"/>
        <w:gridCol w:w="416"/>
        <w:gridCol w:w="416"/>
        <w:gridCol w:w="416"/>
        <w:gridCol w:w="416"/>
        <w:gridCol w:w="416"/>
        <w:gridCol w:w="416"/>
        <w:gridCol w:w="416"/>
        <w:gridCol w:w="416"/>
        <w:gridCol w:w="416"/>
      </w:tblGrid>
      <w:tr w:rsidR="00B40159" w:rsidRPr="00210652" w:rsidTr="00C471C2">
        <w:trPr>
          <w:jc w:val="center"/>
        </w:trPr>
        <w:tc>
          <w:tcPr>
            <w:tcW w:w="0" w:type="auto"/>
          </w:tcPr>
          <w:p w:rsidR="00B40159" w:rsidRPr="00210652" w:rsidRDefault="00B40159" w:rsidP="00C471C2">
            <w:pPr>
              <w:keepNext/>
              <w:keepLines/>
              <w:spacing w:beforeLines="25" w:afterLines="25"/>
              <w:jc w:val="center"/>
            </w:pPr>
            <w:proofErr w:type="spellStart"/>
            <w:r w:rsidRPr="00210652">
              <w:rPr>
                <w:b/>
                <w:bCs/>
                <w:lang w:eastAsia="ko-KR"/>
              </w:rPr>
              <w:t>IntraPredMode</w:t>
            </w:r>
            <w:proofErr w:type="spellEnd"/>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18</w:t>
            </w:r>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19</w:t>
            </w:r>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20</w:t>
            </w:r>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21</w:t>
            </w:r>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22</w:t>
            </w:r>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23</w:t>
            </w:r>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24</w:t>
            </w:r>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25</w:t>
            </w:r>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26</w:t>
            </w:r>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27</w:t>
            </w:r>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28</w:t>
            </w:r>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29</w:t>
            </w:r>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30</w:t>
            </w:r>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31</w:t>
            </w:r>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32</w:t>
            </w:r>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33</w:t>
            </w:r>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34</w:t>
            </w:r>
          </w:p>
        </w:tc>
      </w:tr>
      <w:tr w:rsidR="00B40159" w:rsidRPr="00210652" w:rsidTr="00C471C2">
        <w:trPr>
          <w:jc w:val="center"/>
        </w:trPr>
        <w:tc>
          <w:tcPr>
            <w:tcW w:w="0" w:type="auto"/>
          </w:tcPr>
          <w:p w:rsidR="00B40159" w:rsidRPr="00210652" w:rsidRDefault="00B40159" w:rsidP="00C471C2">
            <w:pPr>
              <w:keepNext/>
              <w:keepLines/>
              <w:spacing w:beforeLines="25" w:afterLines="25"/>
              <w:jc w:val="center"/>
              <w:rPr>
                <w:rFonts w:ascii="Times" w:hAnsi="Times" w:cs="Times"/>
                <w:lang w:eastAsia="ko-KR"/>
              </w:rPr>
            </w:pPr>
            <w:proofErr w:type="spellStart"/>
            <w:r w:rsidRPr="00210652">
              <w:rPr>
                <w:b/>
                <w:bCs/>
                <w:lang w:eastAsia="ko-KR"/>
              </w:rPr>
              <w:t>horizTrType</w:t>
            </w:r>
            <w:proofErr w:type="spellEnd"/>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1</w:t>
            </w:r>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1</w:t>
            </w:r>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1</w:t>
            </w:r>
          </w:p>
        </w:tc>
        <w:tc>
          <w:tcPr>
            <w:tcW w:w="0" w:type="auto"/>
          </w:tcPr>
          <w:p w:rsidR="00B40159" w:rsidRPr="00B40159" w:rsidRDefault="00B40159" w:rsidP="00C471C2">
            <w:pPr>
              <w:keepNext/>
              <w:keepLines/>
              <w:spacing w:beforeLines="25" w:afterLines="25"/>
              <w:jc w:val="center"/>
              <w:rPr>
                <w:rFonts w:eastAsiaTheme="minorEastAsia" w:hint="eastAsia"/>
                <w:lang w:eastAsia="ja-JP"/>
                <w:rPrChange w:id="1833" w:author="S127342" w:date="2012-02-04T02:57:00Z">
                  <w:rPr>
                    <w:lang w:eastAsia="ko-KR"/>
                  </w:rPr>
                </w:rPrChange>
              </w:rPr>
            </w:pPr>
            <w:del w:id="1834" w:author="S127342" w:date="2012-02-04T02:57:00Z">
              <w:r w:rsidRPr="00210652" w:rsidDel="00B40159">
                <w:rPr>
                  <w:lang w:eastAsia="ko-KR"/>
                </w:rPr>
                <w:delText>1</w:delText>
              </w:r>
            </w:del>
            <w:ins w:id="1835" w:author="S127342" w:date="2012-02-04T02:57:00Z">
              <w:r>
                <w:rPr>
                  <w:rFonts w:eastAsiaTheme="minorEastAsia" w:hint="eastAsia"/>
                  <w:lang w:eastAsia="ja-JP"/>
                </w:rPr>
                <w:t>0</w:t>
              </w:r>
            </w:ins>
          </w:p>
        </w:tc>
        <w:tc>
          <w:tcPr>
            <w:tcW w:w="0" w:type="auto"/>
          </w:tcPr>
          <w:p w:rsidR="00B40159" w:rsidRPr="00B40159" w:rsidRDefault="00B40159" w:rsidP="00C471C2">
            <w:pPr>
              <w:keepNext/>
              <w:keepLines/>
              <w:spacing w:beforeLines="25" w:afterLines="25"/>
              <w:jc w:val="center"/>
              <w:rPr>
                <w:rFonts w:eastAsiaTheme="minorEastAsia" w:hint="eastAsia"/>
                <w:lang w:eastAsia="ja-JP"/>
                <w:rPrChange w:id="1836" w:author="S127342" w:date="2012-02-04T02:57:00Z">
                  <w:rPr>
                    <w:lang w:eastAsia="ko-KR"/>
                  </w:rPr>
                </w:rPrChange>
              </w:rPr>
            </w:pPr>
            <w:del w:id="1837" w:author="S127342" w:date="2012-02-04T02:57:00Z">
              <w:r w:rsidRPr="00210652" w:rsidDel="00B40159">
                <w:rPr>
                  <w:lang w:eastAsia="ko-KR"/>
                </w:rPr>
                <w:delText>0</w:delText>
              </w:r>
            </w:del>
            <w:ins w:id="1838" w:author="S127342" w:date="2012-02-04T02:57:00Z">
              <w:r>
                <w:rPr>
                  <w:rFonts w:eastAsiaTheme="minorEastAsia" w:hint="eastAsia"/>
                  <w:lang w:eastAsia="ja-JP"/>
                </w:rPr>
                <w:t>1</w:t>
              </w:r>
            </w:ins>
          </w:p>
        </w:tc>
        <w:tc>
          <w:tcPr>
            <w:tcW w:w="0" w:type="auto"/>
          </w:tcPr>
          <w:p w:rsidR="00B40159" w:rsidRPr="00B40159" w:rsidRDefault="00B40159" w:rsidP="00C471C2">
            <w:pPr>
              <w:keepNext/>
              <w:keepLines/>
              <w:spacing w:beforeLines="25" w:afterLines="25"/>
              <w:jc w:val="center"/>
              <w:rPr>
                <w:rFonts w:eastAsiaTheme="minorEastAsia" w:hint="eastAsia"/>
                <w:lang w:eastAsia="ja-JP"/>
                <w:rPrChange w:id="1839" w:author="S127342" w:date="2012-02-04T02:57:00Z">
                  <w:rPr>
                    <w:lang w:eastAsia="ko-KR"/>
                  </w:rPr>
                </w:rPrChange>
              </w:rPr>
            </w:pPr>
            <w:del w:id="1840" w:author="S127342" w:date="2012-02-04T02:57:00Z">
              <w:r w:rsidRPr="00210652" w:rsidDel="00B40159">
                <w:rPr>
                  <w:lang w:eastAsia="ko-KR"/>
                </w:rPr>
                <w:delText>0</w:delText>
              </w:r>
            </w:del>
            <w:ins w:id="1841" w:author="S127342" w:date="2012-02-04T02:57:00Z">
              <w:r>
                <w:rPr>
                  <w:rFonts w:eastAsiaTheme="minorEastAsia" w:hint="eastAsia"/>
                  <w:lang w:eastAsia="ja-JP"/>
                </w:rPr>
                <w:t>1</w:t>
              </w:r>
            </w:ins>
          </w:p>
        </w:tc>
        <w:tc>
          <w:tcPr>
            <w:tcW w:w="0" w:type="auto"/>
          </w:tcPr>
          <w:p w:rsidR="00B40159" w:rsidRPr="00B40159" w:rsidRDefault="00B40159" w:rsidP="00C471C2">
            <w:pPr>
              <w:keepNext/>
              <w:keepLines/>
              <w:spacing w:beforeLines="25" w:afterLines="25"/>
              <w:jc w:val="center"/>
              <w:rPr>
                <w:rFonts w:eastAsiaTheme="minorEastAsia" w:hint="eastAsia"/>
                <w:lang w:eastAsia="ja-JP"/>
                <w:rPrChange w:id="1842" w:author="S127342" w:date="2012-02-04T02:57:00Z">
                  <w:rPr>
                    <w:lang w:eastAsia="ko-KR"/>
                  </w:rPr>
                </w:rPrChange>
              </w:rPr>
            </w:pPr>
            <w:del w:id="1843" w:author="S127342" w:date="2012-02-04T02:57:00Z">
              <w:r w:rsidRPr="00210652" w:rsidDel="00B40159">
                <w:rPr>
                  <w:lang w:eastAsia="ko-KR"/>
                </w:rPr>
                <w:delText>0</w:delText>
              </w:r>
            </w:del>
            <w:ins w:id="1844" w:author="S127342" w:date="2012-02-04T02:57:00Z">
              <w:r>
                <w:rPr>
                  <w:rFonts w:eastAsiaTheme="minorEastAsia" w:hint="eastAsia"/>
                  <w:lang w:eastAsia="ja-JP"/>
                </w:rPr>
                <w:t>1</w:t>
              </w:r>
            </w:ins>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0</w:t>
            </w:r>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1</w:t>
            </w:r>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1</w:t>
            </w:r>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1</w:t>
            </w:r>
          </w:p>
        </w:tc>
        <w:tc>
          <w:tcPr>
            <w:tcW w:w="0" w:type="auto"/>
          </w:tcPr>
          <w:p w:rsidR="00B40159" w:rsidRPr="00B40159" w:rsidRDefault="00B40159" w:rsidP="00C471C2">
            <w:pPr>
              <w:keepNext/>
              <w:keepLines/>
              <w:spacing w:beforeLines="25" w:afterLines="25"/>
              <w:jc w:val="center"/>
              <w:rPr>
                <w:rFonts w:eastAsiaTheme="minorEastAsia" w:hint="eastAsia"/>
                <w:lang w:eastAsia="ja-JP"/>
                <w:rPrChange w:id="1845" w:author="S127342" w:date="2012-02-04T02:57:00Z">
                  <w:rPr>
                    <w:lang w:eastAsia="ko-KR"/>
                  </w:rPr>
                </w:rPrChange>
              </w:rPr>
            </w:pPr>
            <w:del w:id="1846" w:author="S127342" w:date="2012-02-04T02:57:00Z">
              <w:r w:rsidRPr="00210652" w:rsidDel="00B40159">
                <w:rPr>
                  <w:lang w:eastAsia="ko-KR"/>
                </w:rPr>
                <w:delText>1</w:delText>
              </w:r>
            </w:del>
            <w:ins w:id="1847" w:author="S127342" w:date="2012-02-04T02:57:00Z">
              <w:r>
                <w:rPr>
                  <w:rFonts w:eastAsiaTheme="minorEastAsia" w:hint="eastAsia"/>
                  <w:lang w:eastAsia="ja-JP"/>
                </w:rPr>
                <w:t>0</w:t>
              </w:r>
            </w:ins>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1</w:t>
            </w:r>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1</w:t>
            </w:r>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1</w:t>
            </w:r>
          </w:p>
        </w:tc>
        <w:tc>
          <w:tcPr>
            <w:tcW w:w="0" w:type="auto"/>
          </w:tcPr>
          <w:p w:rsidR="00B40159" w:rsidRPr="00B40159" w:rsidRDefault="00B40159" w:rsidP="00C471C2">
            <w:pPr>
              <w:keepNext/>
              <w:keepLines/>
              <w:spacing w:beforeLines="25" w:afterLines="25"/>
              <w:jc w:val="center"/>
              <w:rPr>
                <w:rFonts w:eastAsiaTheme="minorEastAsia" w:hint="eastAsia"/>
                <w:lang w:eastAsia="ja-JP"/>
                <w:rPrChange w:id="1848" w:author="S127342" w:date="2012-02-04T02:57:00Z">
                  <w:rPr>
                    <w:lang w:eastAsia="ko-KR"/>
                  </w:rPr>
                </w:rPrChange>
              </w:rPr>
            </w:pPr>
            <w:del w:id="1849" w:author="S127342" w:date="2012-02-04T02:57:00Z">
              <w:r w:rsidRPr="00210652" w:rsidDel="00B40159">
                <w:rPr>
                  <w:lang w:eastAsia="ko-KR"/>
                </w:rPr>
                <w:delText>1</w:delText>
              </w:r>
            </w:del>
            <w:ins w:id="1850" w:author="S127342" w:date="2012-02-04T02:57:00Z">
              <w:r>
                <w:rPr>
                  <w:rFonts w:eastAsiaTheme="minorEastAsia" w:hint="eastAsia"/>
                  <w:lang w:eastAsia="ja-JP"/>
                </w:rPr>
                <w:t>0</w:t>
              </w:r>
            </w:ins>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1</w:t>
            </w:r>
          </w:p>
        </w:tc>
      </w:tr>
      <w:tr w:rsidR="00B40159" w:rsidRPr="00210652" w:rsidTr="00C471C2">
        <w:trPr>
          <w:jc w:val="center"/>
        </w:trPr>
        <w:tc>
          <w:tcPr>
            <w:tcW w:w="0" w:type="auto"/>
          </w:tcPr>
          <w:p w:rsidR="00B40159" w:rsidRPr="00210652" w:rsidRDefault="00B40159" w:rsidP="00C471C2">
            <w:pPr>
              <w:keepNext/>
              <w:keepLines/>
              <w:spacing w:beforeLines="25" w:afterLines="25"/>
              <w:jc w:val="center"/>
              <w:rPr>
                <w:rFonts w:ascii="Times" w:hAnsi="Times" w:cs="Times"/>
                <w:lang w:eastAsia="ko-KR"/>
              </w:rPr>
            </w:pPr>
            <w:proofErr w:type="spellStart"/>
            <w:r w:rsidRPr="00210652">
              <w:rPr>
                <w:b/>
                <w:bCs/>
                <w:lang w:eastAsia="ko-KR"/>
              </w:rPr>
              <w:t>vertTrType</w:t>
            </w:r>
            <w:proofErr w:type="spellEnd"/>
          </w:p>
        </w:tc>
        <w:tc>
          <w:tcPr>
            <w:tcW w:w="0" w:type="auto"/>
          </w:tcPr>
          <w:p w:rsidR="00B40159" w:rsidRPr="00B40159" w:rsidRDefault="00B40159" w:rsidP="00C471C2">
            <w:pPr>
              <w:keepNext/>
              <w:keepLines/>
              <w:spacing w:beforeLines="25" w:afterLines="25"/>
              <w:jc w:val="center"/>
              <w:rPr>
                <w:rFonts w:eastAsiaTheme="minorEastAsia" w:hint="eastAsia"/>
                <w:lang w:eastAsia="ja-JP"/>
                <w:rPrChange w:id="1851" w:author="S127342" w:date="2012-02-04T02:56:00Z">
                  <w:rPr>
                    <w:lang w:eastAsia="ko-KR"/>
                  </w:rPr>
                </w:rPrChange>
              </w:rPr>
            </w:pPr>
            <w:del w:id="1852" w:author="S127342" w:date="2012-02-04T02:56:00Z">
              <w:r w:rsidRPr="00210652" w:rsidDel="00B40159">
                <w:rPr>
                  <w:lang w:eastAsia="ko-KR"/>
                </w:rPr>
                <w:delText>1</w:delText>
              </w:r>
            </w:del>
            <w:ins w:id="1853" w:author="S127342" w:date="2012-02-04T02:56:00Z">
              <w:r>
                <w:rPr>
                  <w:rFonts w:eastAsiaTheme="minorEastAsia" w:hint="eastAsia"/>
                  <w:lang w:eastAsia="ja-JP"/>
                </w:rPr>
                <w:t>0</w:t>
              </w:r>
            </w:ins>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1</w:t>
            </w:r>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1</w:t>
            </w:r>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1</w:t>
            </w:r>
          </w:p>
        </w:tc>
        <w:tc>
          <w:tcPr>
            <w:tcW w:w="0" w:type="auto"/>
          </w:tcPr>
          <w:p w:rsidR="00B40159" w:rsidRPr="00B40159" w:rsidRDefault="00B40159" w:rsidP="00C471C2">
            <w:pPr>
              <w:keepNext/>
              <w:keepLines/>
              <w:spacing w:beforeLines="25" w:afterLines="25"/>
              <w:jc w:val="center"/>
              <w:rPr>
                <w:rFonts w:eastAsiaTheme="minorEastAsia" w:hint="eastAsia"/>
                <w:lang w:eastAsia="ja-JP"/>
                <w:rPrChange w:id="1854" w:author="S127342" w:date="2012-02-04T02:56:00Z">
                  <w:rPr>
                    <w:lang w:eastAsia="ko-KR"/>
                  </w:rPr>
                </w:rPrChange>
              </w:rPr>
            </w:pPr>
            <w:del w:id="1855" w:author="S127342" w:date="2012-02-04T02:56:00Z">
              <w:r w:rsidRPr="00210652" w:rsidDel="00B40159">
                <w:rPr>
                  <w:lang w:eastAsia="ko-KR"/>
                </w:rPr>
                <w:delText>1</w:delText>
              </w:r>
            </w:del>
            <w:ins w:id="1856" w:author="S127342" w:date="2012-02-04T02:56:00Z">
              <w:r>
                <w:rPr>
                  <w:rFonts w:eastAsiaTheme="minorEastAsia" w:hint="eastAsia"/>
                  <w:lang w:eastAsia="ja-JP"/>
                </w:rPr>
                <w:t>0</w:t>
              </w:r>
            </w:ins>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1</w:t>
            </w:r>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1</w:t>
            </w:r>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1</w:t>
            </w:r>
          </w:p>
        </w:tc>
        <w:tc>
          <w:tcPr>
            <w:tcW w:w="0" w:type="auto"/>
          </w:tcPr>
          <w:p w:rsidR="00B40159" w:rsidRPr="00B40159" w:rsidRDefault="00B40159" w:rsidP="00C471C2">
            <w:pPr>
              <w:keepNext/>
              <w:keepLines/>
              <w:spacing w:beforeLines="25" w:afterLines="25"/>
              <w:jc w:val="center"/>
              <w:rPr>
                <w:rFonts w:eastAsiaTheme="minorEastAsia" w:hint="eastAsia"/>
                <w:lang w:eastAsia="ja-JP"/>
                <w:rPrChange w:id="1857" w:author="S127342" w:date="2012-02-04T02:56:00Z">
                  <w:rPr>
                    <w:lang w:eastAsia="ko-KR"/>
                  </w:rPr>
                </w:rPrChange>
              </w:rPr>
            </w:pPr>
            <w:del w:id="1858" w:author="S127342" w:date="2012-02-04T02:56:00Z">
              <w:r w:rsidRPr="00210652" w:rsidDel="00B40159">
                <w:rPr>
                  <w:lang w:eastAsia="ko-KR"/>
                </w:rPr>
                <w:delText>1</w:delText>
              </w:r>
            </w:del>
            <w:ins w:id="1859" w:author="S127342" w:date="2012-02-04T02:56:00Z">
              <w:r>
                <w:rPr>
                  <w:rFonts w:eastAsiaTheme="minorEastAsia" w:hint="eastAsia"/>
                  <w:lang w:eastAsia="ja-JP"/>
                </w:rPr>
                <w:t>0</w:t>
              </w:r>
            </w:ins>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1</w:t>
            </w:r>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1</w:t>
            </w:r>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1</w:t>
            </w:r>
          </w:p>
        </w:tc>
        <w:tc>
          <w:tcPr>
            <w:tcW w:w="0" w:type="auto"/>
          </w:tcPr>
          <w:p w:rsidR="00B40159" w:rsidRPr="00210652" w:rsidRDefault="00B40159" w:rsidP="00C471C2">
            <w:pPr>
              <w:keepNext/>
              <w:keepLines/>
              <w:spacing w:beforeLines="25" w:afterLines="25"/>
              <w:jc w:val="center"/>
              <w:rPr>
                <w:lang w:eastAsia="ko-KR"/>
              </w:rPr>
            </w:pPr>
            <w:r w:rsidRPr="00210652">
              <w:rPr>
                <w:lang w:eastAsia="ko-KR"/>
              </w:rPr>
              <w:t>0</w:t>
            </w:r>
          </w:p>
        </w:tc>
        <w:tc>
          <w:tcPr>
            <w:tcW w:w="0" w:type="auto"/>
          </w:tcPr>
          <w:p w:rsidR="00B40159" w:rsidRPr="00B40159" w:rsidRDefault="00B40159" w:rsidP="00C471C2">
            <w:pPr>
              <w:keepNext/>
              <w:keepLines/>
              <w:spacing w:beforeLines="25" w:afterLines="25"/>
              <w:jc w:val="center"/>
              <w:rPr>
                <w:rFonts w:eastAsiaTheme="minorEastAsia" w:hint="eastAsia"/>
                <w:lang w:eastAsia="ja-JP"/>
                <w:rPrChange w:id="1860" w:author="S127342" w:date="2012-02-04T02:56:00Z">
                  <w:rPr>
                    <w:lang w:eastAsia="ko-KR"/>
                  </w:rPr>
                </w:rPrChange>
              </w:rPr>
            </w:pPr>
            <w:del w:id="1861" w:author="S127342" w:date="2012-02-04T02:56:00Z">
              <w:r w:rsidRPr="00210652" w:rsidDel="00B40159">
                <w:rPr>
                  <w:lang w:eastAsia="ko-KR"/>
                </w:rPr>
                <w:delText>0</w:delText>
              </w:r>
            </w:del>
            <w:ins w:id="1862" w:author="S127342" w:date="2012-02-04T02:56:00Z">
              <w:r>
                <w:rPr>
                  <w:rFonts w:eastAsiaTheme="minorEastAsia" w:hint="eastAsia"/>
                  <w:lang w:eastAsia="ja-JP"/>
                </w:rPr>
                <w:t>1</w:t>
              </w:r>
            </w:ins>
          </w:p>
        </w:tc>
        <w:tc>
          <w:tcPr>
            <w:tcW w:w="0" w:type="auto"/>
          </w:tcPr>
          <w:p w:rsidR="00B40159" w:rsidRPr="00B40159" w:rsidRDefault="00B40159" w:rsidP="00C471C2">
            <w:pPr>
              <w:keepNext/>
              <w:keepLines/>
              <w:spacing w:beforeLines="25" w:afterLines="25"/>
              <w:jc w:val="center"/>
              <w:rPr>
                <w:rFonts w:eastAsiaTheme="minorEastAsia" w:hint="eastAsia"/>
                <w:lang w:eastAsia="ja-JP"/>
                <w:rPrChange w:id="1863" w:author="S127342" w:date="2012-02-04T02:56:00Z">
                  <w:rPr>
                    <w:lang w:eastAsia="ko-KR"/>
                  </w:rPr>
                </w:rPrChange>
              </w:rPr>
            </w:pPr>
            <w:del w:id="1864" w:author="S127342" w:date="2012-02-04T02:56:00Z">
              <w:r w:rsidRPr="00210652" w:rsidDel="00B40159">
                <w:rPr>
                  <w:lang w:eastAsia="ko-KR"/>
                </w:rPr>
                <w:delText>0</w:delText>
              </w:r>
            </w:del>
            <w:ins w:id="1865" w:author="S127342" w:date="2012-02-04T02:56:00Z">
              <w:r>
                <w:rPr>
                  <w:rFonts w:eastAsiaTheme="minorEastAsia" w:hint="eastAsia"/>
                  <w:lang w:eastAsia="ja-JP"/>
                </w:rPr>
                <w:t>1</w:t>
              </w:r>
            </w:ins>
          </w:p>
        </w:tc>
        <w:tc>
          <w:tcPr>
            <w:tcW w:w="0" w:type="auto"/>
          </w:tcPr>
          <w:p w:rsidR="00B40159" w:rsidRPr="00B40159" w:rsidRDefault="00B40159" w:rsidP="00C471C2">
            <w:pPr>
              <w:keepNext/>
              <w:keepLines/>
              <w:spacing w:beforeLines="25" w:afterLines="25"/>
              <w:jc w:val="center"/>
              <w:rPr>
                <w:rFonts w:eastAsiaTheme="minorEastAsia" w:hint="eastAsia"/>
                <w:lang w:eastAsia="ja-JP"/>
                <w:rPrChange w:id="1866" w:author="S127342" w:date="2012-02-04T02:56:00Z">
                  <w:rPr>
                    <w:lang w:eastAsia="ko-KR"/>
                  </w:rPr>
                </w:rPrChange>
              </w:rPr>
            </w:pPr>
            <w:del w:id="1867" w:author="S127342" w:date="2012-02-04T02:56:00Z">
              <w:r w:rsidRPr="00210652" w:rsidDel="00B40159">
                <w:rPr>
                  <w:lang w:eastAsia="ko-KR"/>
                </w:rPr>
                <w:delText>0</w:delText>
              </w:r>
            </w:del>
            <w:ins w:id="1868" w:author="S127342" w:date="2012-02-04T02:56:00Z">
              <w:r>
                <w:rPr>
                  <w:rFonts w:eastAsiaTheme="minorEastAsia" w:hint="eastAsia"/>
                  <w:lang w:eastAsia="ja-JP"/>
                </w:rPr>
                <w:t>1</w:t>
              </w:r>
            </w:ins>
          </w:p>
        </w:tc>
        <w:tc>
          <w:tcPr>
            <w:tcW w:w="0" w:type="auto"/>
          </w:tcPr>
          <w:p w:rsidR="00B40159" w:rsidRPr="00B40159" w:rsidRDefault="00B40159" w:rsidP="00C471C2">
            <w:pPr>
              <w:keepNext/>
              <w:keepLines/>
              <w:spacing w:beforeLines="25" w:afterLines="25"/>
              <w:jc w:val="center"/>
              <w:rPr>
                <w:rFonts w:eastAsiaTheme="minorEastAsia" w:hint="eastAsia"/>
                <w:lang w:eastAsia="ja-JP"/>
                <w:rPrChange w:id="1869" w:author="S127342" w:date="2012-02-04T02:56:00Z">
                  <w:rPr>
                    <w:lang w:eastAsia="ko-KR"/>
                  </w:rPr>
                </w:rPrChange>
              </w:rPr>
            </w:pPr>
            <w:del w:id="1870" w:author="S127342" w:date="2012-02-04T02:56:00Z">
              <w:r w:rsidRPr="00210652" w:rsidDel="00B40159">
                <w:rPr>
                  <w:lang w:eastAsia="ko-KR"/>
                </w:rPr>
                <w:delText>1</w:delText>
              </w:r>
            </w:del>
            <w:ins w:id="1871" w:author="S127342" w:date="2012-02-04T02:56:00Z">
              <w:r>
                <w:rPr>
                  <w:rFonts w:eastAsiaTheme="minorEastAsia" w:hint="eastAsia"/>
                  <w:lang w:eastAsia="ja-JP"/>
                </w:rPr>
                <w:t>0</w:t>
              </w:r>
            </w:ins>
          </w:p>
        </w:tc>
      </w:tr>
    </w:tbl>
    <w:p w:rsidR="00B40159" w:rsidRPr="00B40159" w:rsidRDefault="00B40159" w:rsidP="00942088">
      <w:pPr>
        <w:rPr>
          <w:rFonts w:eastAsiaTheme="minorEastAsia" w:hint="eastAsia"/>
          <w:lang w:eastAsia="ja-JP"/>
          <w:rPrChange w:id="1872" w:author="S127342" w:date="2012-02-04T02:54:00Z">
            <w:rPr/>
          </w:rPrChange>
        </w:rPr>
      </w:pPr>
    </w:p>
    <w:sectPr w:rsidR="00B40159" w:rsidRPr="00B40159" w:rsidSect="00CB04EC">
      <w:headerReference w:type="even" r:id="rId10"/>
      <w:headerReference w:type="default" r:id="rId11"/>
      <w:footerReference w:type="even" r:id="rId12"/>
      <w:footerReference w:type="default" r:id="rId13"/>
      <w:pgSz w:w="11907" w:h="16834" w:code="9"/>
      <w:pgMar w:top="1089" w:right="1089" w:bottom="1089" w:left="1089" w:header="482" w:footer="482" w:gutter="0"/>
      <w:paperSrc w:first="15" w:other="15"/>
      <w:pgNumType w:start="1"/>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2169" w:rsidRDefault="00C02169">
      <w:r>
        <w:separator/>
      </w:r>
    </w:p>
  </w:endnote>
  <w:endnote w:type="continuationSeparator" w:id="0">
    <w:p w:rsidR="00C02169" w:rsidRDefault="00C02169">
      <w:r>
        <w:continuationSeparator/>
      </w:r>
    </w:p>
  </w:endnote>
  <w:endnote w:type="continuationNotice" w:id="1">
    <w:p w:rsidR="00C02169" w:rsidRDefault="00C02169">
      <w:pPr>
        <w:spacing w:before="0"/>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39T36Lfz">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71C2" w:rsidRPr="00CB04EC" w:rsidRDefault="00C471C2" w:rsidP="00CB04EC">
    <w:pPr>
      <w:pStyle w:val="FooterQP"/>
    </w:pPr>
    <w:r w:rsidRPr="00C37EDE">
      <w:rPr>
        <w:sz w:val="20"/>
      </w:rPr>
      <w:tab/>
    </w:r>
    <w:r w:rsidRPr="00C37EDE">
      <w:rPr>
        <w:sz w:val="20"/>
      </w:rPr>
      <w:tab/>
    </w:r>
    <w:r>
      <w:rPr>
        <w:sz w:val="20"/>
      </w:rPr>
      <w:t>Draft ITU-T Rec. H.HEVC (201x E)</w:t>
    </w:r>
    <w:r w:rsidRPr="00C37EDE">
      <w:rPr>
        <w:sz w:val="20"/>
      </w:rPr>
      <w:tab/>
    </w:r>
    <w:r w:rsidRPr="00C37EDE">
      <w:rPr>
        <w:b w:val="0"/>
        <w:bCs/>
        <w:sz w:val="20"/>
      </w:rPr>
      <w:fldChar w:fldCharType="begin"/>
    </w:r>
    <w:r w:rsidRPr="00C37EDE">
      <w:rPr>
        <w:b w:val="0"/>
        <w:bCs/>
        <w:sz w:val="20"/>
      </w:rPr>
      <w:instrText xml:space="preserve"> PAGE   \* MERGEFORMAT </w:instrText>
    </w:r>
    <w:r w:rsidRPr="00C37EDE">
      <w:rPr>
        <w:b w:val="0"/>
        <w:bCs/>
        <w:sz w:val="20"/>
      </w:rPr>
      <w:fldChar w:fldCharType="separate"/>
    </w:r>
    <w:r w:rsidR="00540685">
      <w:rPr>
        <w:b w:val="0"/>
        <w:bCs/>
        <w:noProof/>
        <w:sz w:val="20"/>
      </w:rPr>
      <w:t>8</w:t>
    </w:r>
    <w:r w:rsidRPr="00C37EDE">
      <w:rPr>
        <w:b w:val="0"/>
        <w:bCs/>
        <w:sz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71C2" w:rsidRPr="00CB04EC" w:rsidRDefault="00C471C2" w:rsidP="00CB04EC">
    <w:pPr>
      <w:pStyle w:val="af2"/>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540685">
      <w:rPr>
        <w:bCs/>
        <w:noProof/>
        <w:lang w:val="fr-CH"/>
      </w:rPr>
      <w:t>9</w:t>
    </w:r>
    <w:r w:rsidRPr="00D7598F">
      <w:rPr>
        <w:bCs/>
        <w:lang w:val="fr-CH"/>
      </w:rPr>
      <w:fldChar w:fldCharType="end"/>
    </w:r>
    <w:r w:rsidRPr="00CB04EC">
      <w:rPr>
        <w:b/>
        <w:bCs/>
      </w:rPr>
      <w:tab/>
    </w:r>
    <w:r w:rsidRPr="00CB04EC">
      <w:rPr>
        <w:b/>
      </w:rPr>
      <w:t>Draft ITU-T Rec. H.HEVC</w:t>
    </w:r>
    <w:r>
      <w:rPr>
        <w:b/>
      </w:rPr>
      <w:t xml:space="preserve"> (201x 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2169" w:rsidRDefault="00C02169">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C02169" w:rsidRDefault="00C02169"/>
  </w:footnote>
  <w:footnote w:type="continuationSeparator" w:id="0">
    <w:p w:rsidR="00C02169" w:rsidRDefault="00C02169">
      <w:r>
        <w:continuationSeparator/>
      </w:r>
    </w:p>
  </w:footnote>
  <w:footnote w:type="continuationNotice" w:id="1">
    <w:p w:rsidR="00C02169" w:rsidRDefault="00C02169">
      <w:pPr>
        <w:spacing w:before="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71C2" w:rsidRPr="00256CBF" w:rsidRDefault="00C471C2" w:rsidP="00CB04EC">
    <w:pPr>
      <w:tabs>
        <w:tab w:val="clear" w:pos="794"/>
        <w:tab w:val="clear" w:pos="1191"/>
        <w:tab w:val="clear" w:pos="1588"/>
        <w:tab w:val="clear" w:pos="1985"/>
        <w:tab w:val="left" w:pos="907"/>
        <w:tab w:val="center" w:pos="4849"/>
        <w:tab w:val="right" w:pos="9725"/>
      </w:tabs>
    </w:pPr>
    <w:r>
      <w:rPr>
        <w:rFonts w:eastAsia="Times New Roman"/>
        <w:b/>
      </w:rPr>
      <w:t>ISO/IEC 23008-</w:t>
    </w:r>
    <w:proofErr w:type="gramStart"/>
    <w:r>
      <w:rPr>
        <w:rFonts w:eastAsia="Times New Roman"/>
        <w:b/>
      </w:rPr>
      <w:t>HEVC :</w:t>
    </w:r>
    <w:proofErr w:type="gramEnd"/>
    <w:r>
      <w:rPr>
        <w:rFonts w:eastAsia="Times New Roman"/>
        <w:b/>
      </w:rPr>
      <w:t xml:space="preserve"> 201x (E)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71C2" w:rsidRPr="00563383" w:rsidRDefault="00C471C2" w:rsidP="00563383">
    <w:pPr>
      <w:tabs>
        <w:tab w:val="clear" w:pos="794"/>
        <w:tab w:val="clear" w:pos="1191"/>
        <w:tab w:val="clear" w:pos="1588"/>
        <w:tab w:val="clear" w:pos="1985"/>
        <w:tab w:val="left" w:pos="907"/>
        <w:tab w:val="center" w:pos="4849"/>
        <w:tab w:val="right" w:pos="9725"/>
      </w:tabs>
      <w:rPr>
        <w:rFonts w:eastAsia="Times New Roman"/>
      </w:rPr>
    </w:pPr>
    <w:r w:rsidRPr="00563383">
      <w:rPr>
        <w:rFonts w:eastAsia="Times New Roman"/>
        <w:b/>
      </w:rPr>
      <w:tab/>
    </w:r>
    <w:r w:rsidRPr="00563383">
      <w:rPr>
        <w:rFonts w:eastAsia="Times New Roman"/>
        <w:b/>
      </w:rPr>
      <w:tab/>
    </w:r>
    <w:r w:rsidRPr="00563383">
      <w:rPr>
        <w:rFonts w:eastAsia="Times New Roman"/>
        <w:b/>
      </w:rPr>
      <w:tab/>
    </w:r>
    <w:r>
      <w:rPr>
        <w:rFonts w:eastAsia="Times New Roman"/>
        <w:b/>
      </w:rPr>
      <w:t>ISO/IEC 23008-</w:t>
    </w:r>
    <w:proofErr w:type="gramStart"/>
    <w:r>
      <w:rPr>
        <w:rFonts w:eastAsia="Times New Roman"/>
        <w:b/>
      </w:rPr>
      <w:t>HEVC :</w:t>
    </w:r>
    <w:proofErr w:type="gramEnd"/>
    <w:r>
      <w:rPr>
        <w:rFonts w:eastAsia="Times New Roman"/>
        <w:b/>
      </w:rPr>
      <w:t xml:space="preserve"> 201x (E)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3F034E0"/>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3E14FFAE"/>
    <w:lvl w:ilvl="0">
      <w:start w:val="1"/>
      <w:numFmt w:val="decimal"/>
      <w:pStyle w:val="5"/>
      <w:lvlText w:val="%1."/>
      <w:lvlJc w:val="left"/>
      <w:pPr>
        <w:tabs>
          <w:tab w:val="num" w:pos="1440"/>
        </w:tabs>
        <w:ind w:left="1440" w:hanging="360"/>
      </w:pPr>
      <w:rPr>
        <w:rFonts w:cs="Times New Roman"/>
      </w:rPr>
    </w:lvl>
  </w:abstractNum>
  <w:abstractNum w:abstractNumId="2">
    <w:nsid w:val="FFFFFF88"/>
    <w:multiLevelType w:val="singleLevel"/>
    <w:tmpl w:val="E50809C4"/>
    <w:lvl w:ilvl="0">
      <w:start w:val="1"/>
      <w:numFmt w:val="decimal"/>
      <w:pStyle w:val="a"/>
      <w:lvlText w:val="%1."/>
      <w:lvlJc w:val="left"/>
      <w:pPr>
        <w:tabs>
          <w:tab w:val="num" w:pos="360"/>
        </w:tabs>
        <w:ind w:left="360" w:hanging="360"/>
      </w:pPr>
    </w:lvl>
  </w:abstractNum>
  <w:abstractNum w:abstractNumId="3">
    <w:nsid w:val="04FB34BD"/>
    <w:multiLevelType w:val="hybridMultilevel"/>
    <w:tmpl w:val="3D149C1A"/>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0809000F">
      <w:start w:val="1"/>
      <w:numFmt w:val="decimal"/>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nsid w:val="05F252BD"/>
    <w:multiLevelType w:val="singleLevel"/>
    <w:tmpl w:val="77FA1664"/>
    <w:lvl w:ilvl="0">
      <w:start w:val="1"/>
      <w:numFmt w:val="decimal"/>
      <w:pStyle w:val="bibliography"/>
      <w:lvlText w:val="[%1]"/>
      <w:lvlJc w:val="left"/>
      <w:pPr>
        <w:tabs>
          <w:tab w:val="num" w:pos="360"/>
        </w:tabs>
        <w:ind w:left="360" w:hanging="360"/>
      </w:pPr>
      <w:rPr>
        <w:rFonts w:cs="Times New Roman"/>
      </w:rPr>
    </w:lvl>
  </w:abstractNum>
  <w:abstractNum w:abstractNumId="5">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7">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9F536DE"/>
    <w:multiLevelType w:val="multilevel"/>
    <w:tmpl w:val="A13E7A12"/>
    <w:lvl w:ilvl="0">
      <w:numFmt w:val="decimal"/>
      <w:pStyle w:val="1"/>
      <w:lvlText w:val="%1"/>
      <w:lvlJc w:val="left"/>
      <w:pPr>
        <w:tabs>
          <w:tab w:val="num" w:pos="720"/>
        </w:tabs>
        <w:ind w:left="360" w:hanging="360"/>
      </w:pPr>
      <w:rPr>
        <w:rFonts w:cs="Times New Roman" w:hint="default"/>
        <w:vanish w:val="0"/>
      </w:rPr>
    </w:lvl>
    <w:lvl w:ilvl="1">
      <w:start w:val="3"/>
      <w:numFmt w:val="decimal"/>
      <w:pStyle w:val="2"/>
      <w:lvlText w:val="%1.%2"/>
      <w:lvlJc w:val="left"/>
      <w:pPr>
        <w:tabs>
          <w:tab w:val="num" w:pos="720"/>
        </w:tabs>
        <w:ind w:left="0" w:firstLine="0"/>
      </w:pPr>
      <w:rPr>
        <w:rFonts w:cs="Times New Roman" w:hint="default"/>
      </w:rPr>
    </w:lvl>
    <w:lvl w:ilvl="2">
      <w:start w:val="1"/>
      <w:numFmt w:val="decimal"/>
      <w:pStyle w:val="3"/>
      <w:lvlText w:val="%1.%2.%3"/>
      <w:lvlJc w:val="left"/>
      <w:pPr>
        <w:tabs>
          <w:tab w:val="num" w:pos="720"/>
        </w:tabs>
        <w:ind w:left="1224" w:hanging="1224"/>
      </w:pPr>
      <w:rPr>
        <w:rFonts w:cs="Times New Roman" w:hint="default"/>
      </w:rPr>
    </w:lvl>
    <w:lvl w:ilvl="3">
      <w:start w:val="1"/>
      <w:numFmt w:val="decimal"/>
      <w:pStyle w:val="4"/>
      <w:lvlText w:val="%1.%2.%3.%4"/>
      <w:lvlJc w:val="left"/>
      <w:pPr>
        <w:tabs>
          <w:tab w:val="num" w:pos="862"/>
        </w:tabs>
        <w:ind w:left="1870" w:hanging="1728"/>
      </w:pPr>
      <w:rPr>
        <w:rFonts w:cs="Times New Roman" w:hint="default"/>
      </w:rPr>
    </w:lvl>
    <w:lvl w:ilvl="4">
      <w:start w:val="1"/>
      <w:numFmt w:val="decimal"/>
      <w:pStyle w:val="50"/>
      <w:lvlText w:val="%1.%2.%3.%4.%5"/>
      <w:lvlJc w:val="left"/>
      <w:pPr>
        <w:tabs>
          <w:tab w:val="num" w:pos="4752"/>
        </w:tabs>
        <w:ind w:left="6192" w:hanging="2232"/>
      </w:pPr>
      <w:rPr>
        <w:rFonts w:cs="Times New Roman" w:hint="default"/>
      </w:rPr>
    </w:lvl>
    <w:lvl w:ilvl="5">
      <w:start w:val="1"/>
      <w:numFmt w:val="decimal"/>
      <w:pStyle w:val="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9">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0">
    <w:nsid w:val="1B9266F8"/>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
    <w:nsid w:val="27396FBA"/>
    <w:multiLevelType w:val="hybridMultilevel"/>
    <w:tmpl w:val="DE90BF9E"/>
    <w:lvl w:ilvl="0" w:tplc="04070019">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
    <w:nsid w:val="290028B2"/>
    <w:multiLevelType w:val="hybridMultilevel"/>
    <w:tmpl w:val="D66A5E5E"/>
    <w:lvl w:ilvl="0" w:tplc="FFFFFFFF">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3">
    <w:nsid w:val="29781230"/>
    <w:multiLevelType w:val="multilevel"/>
    <w:tmpl w:val="CDD8795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nsid w:val="387D4433"/>
    <w:multiLevelType w:val="multilevel"/>
    <w:tmpl w:val="EF029DE6"/>
    <w:lvl w:ilvl="0">
      <w:start w:val="1"/>
      <w:numFmt w:val="bullet"/>
      <w:pStyle w:val="a0"/>
      <w:lvlText w:val=""/>
      <w:lvlJc w:val="left"/>
      <w:pPr>
        <w:ind w:left="400" w:hanging="400"/>
      </w:pPr>
      <w:rPr>
        <w:rFonts w:ascii="Symbol" w:hAnsi="Symbol"/>
      </w:rPr>
    </w:lvl>
    <w:lvl w:ilvl="1">
      <w:start w:val="1"/>
      <w:numFmt w:val="bullet"/>
      <w:pStyle w:val="20"/>
      <w:lvlText w:val=""/>
      <w:lvlJc w:val="left"/>
      <w:pPr>
        <w:ind w:left="800" w:hanging="400"/>
      </w:pPr>
      <w:rPr>
        <w:rFonts w:ascii="Symbol" w:hAnsi="Symbol"/>
      </w:rPr>
    </w:lvl>
    <w:lvl w:ilvl="2">
      <w:start w:val="1"/>
      <w:numFmt w:val="bullet"/>
      <w:pStyle w:val="30"/>
      <w:lvlText w:val=""/>
      <w:lvlJc w:val="left"/>
      <w:pPr>
        <w:ind w:left="1200" w:hanging="400"/>
      </w:pPr>
      <w:rPr>
        <w:rFonts w:ascii="Symbol" w:hAnsi="Symbol"/>
      </w:rPr>
    </w:lvl>
    <w:lvl w:ilvl="3">
      <w:start w:val="1"/>
      <w:numFmt w:val="bullet"/>
      <w:pStyle w:val="40"/>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5">
    <w:nsid w:val="3A396342"/>
    <w:multiLevelType w:val="hybridMultilevel"/>
    <w:tmpl w:val="2C08B0F0"/>
    <w:lvl w:ilvl="0" w:tplc="2CA4E6E4">
      <w:start w:val="1"/>
      <w:numFmt w:val="decimal"/>
      <w:lvlText w:val="%1."/>
      <w:lvlJc w:val="left"/>
      <w:pPr>
        <w:tabs>
          <w:tab w:val="num" w:pos="400"/>
        </w:tabs>
        <w:ind w:left="400" w:hanging="40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6">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17">
    <w:nsid w:val="3AA50EE8"/>
    <w:multiLevelType w:val="hybridMultilevel"/>
    <w:tmpl w:val="29F4BC8A"/>
    <w:lvl w:ilvl="0" w:tplc="49C80EA8">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3DE94F1A"/>
    <w:multiLevelType w:val="hybridMultilevel"/>
    <w:tmpl w:val="AA3EBE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3E1E4CAF"/>
    <w:multiLevelType w:val="hybridMultilevel"/>
    <w:tmpl w:val="3B826BD2"/>
    <w:lvl w:ilvl="0" w:tplc="0809000F">
      <w:start w:val="1"/>
      <w:numFmt w:val="bullet"/>
      <w:pStyle w:val="SVCBulletslevel2CharChar"/>
      <w:lvlText w:val="−"/>
      <w:lvlJc w:val="left"/>
      <w:pPr>
        <w:tabs>
          <w:tab w:val="num" w:pos="1117"/>
        </w:tabs>
        <w:ind w:left="1117" w:hanging="360"/>
      </w:pPr>
      <w:rPr>
        <w:rFonts w:ascii="Times New Roman" w:hAnsi="Times New Roman" w:hint="default"/>
      </w:rPr>
    </w:lvl>
    <w:lvl w:ilvl="1" w:tplc="08090019">
      <w:start w:val="1"/>
      <w:numFmt w:val="bullet"/>
      <w:lvlText w:val="o"/>
      <w:lvlJc w:val="left"/>
      <w:pPr>
        <w:tabs>
          <w:tab w:val="num" w:pos="1837"/>
        </w:tabs>
        <w:ind w:left="1837" w:hanging="360"/>
      </w:pPr>
      <w:rPr>
        <w:rFonts w:ascii="Courier New" w:hAnsi="Courier New" w:hint="default"/>
      </w:rPr>
    </w:lvl>
    <w:lvl w:ilvl="2" w:tplc="0809001B" w:tentative="1">
      <w:start w:val="1"/>
      <w:numFmt w:val="bullet"/>
      <w:lvlText w:val=""/>
      <w:lvlJc w:val="left"/>
      <w:pPr>
        <w:tabs>
          <w:tab w:val="num" w:pos="2557"/>
        </w:tabs>
        <w:ind w:left="2557" w:hanging="360"/>
      </w:pPr>
      <w:rPr>
        <w:rFonts w:ascii="Wingdings" w:hAnsi="Wingdings" w:hint="default"/>
      </w:rPr>
    </w:lvl>
    <w:lvl w:ilvl="3" w:tplc="0809000F" w:tentative="1">
      <w:start w:val="1"/>
      <w:numFmt w:val="bullet"/>
      <w:lvlText w:val=""/>
      <w:lvlJc w:val="left"/>
      <w:pPr>
        <w:tabs>
          <w:tab w:val="num" w:pos="3277"/>
        </w:tabs>
        <w:ind w:left="3277" w:hanging="360"/>
      </w:pPr>
      <w:rPr>
        <w:rFonts w:ascii="Symbol" w:hAnsi="Symbol" w:hint="default"/>
      </w:rPr>
    </w:lvl>
    <w:lvl w:ilvl="4" w:tplc="08090019" w:tentative="1">
      <w:start w:val="1"/>
      <w:numFmt w:val="bullet"/>
      <w:lvlText w:val="o"/>
      <w:lvlJc w:val="left"/>
      <w:pPr>
        <w:tabs>
          <w:tab w:val="num" w:pos="3997"/>
        </w:tabs>
        <w:ind w:left="3997" w:hanging="360"/>
      </w:pPr>
      <w:rPr>
        <w:rFonts w:ascii="Courier New" w:hAnsi="Courier New" w:hint="default"/>
      </w:rPr>
    </w:lvl>
    <w:lvl w:ilvl="5" w:tplc="0809001B" w:tentative="1">
      <w:start w:val="1"/>
      <w:numFmt w:val="bullet"/>
      <w:lvlText w:val=""/>
      <w:lvlJc w:val="left"/>
      <w:pPr>
        <w:tabs>
          <w:tab w:val="num" w:pos="4717"/>
        </w:tabs>
        <w:ind w:left="4717" w:hanging="360"/>
      </w:pPr>
      <w:rPr>
        <w:rFonts w:ascii="Wingdings" w:hAnsi="Wingdings" w:hint="default"/>
      </w:rPr>
    </w:lvl>
    <w:lvl w:ilvl="6" w:tplc="0809000F" w:tentative="1">
      <w:start w:val="1"/>
      <w:numFmt w:val="bullet"/>
      <w:lvlText w:val=""/>
      <w:lvlJc w:val="left"/>
      <w:pPr>
        <w:tabs>
          <w:tab w:val="num" w:pos="5437"/>
        </w:tabs>
        <w:ind w:left="5437" w:hanging="360"/>
      </w:pPr>
      <w:rPr>
        <w:rFonts w:ascii="Symbol" w:hAnsi="Symbol" w:hint="default"/>
      </w:rPr>
    </w:lvl>
    <w:lvl w:ilvl="7" w:tplc="08090019" w:tentative="1">
      <w:start w:val="1"/>
      <w:numFmt w:val="bullet"/>
      <w:lvlText w:val="o"/>
      <w:lvlJc w:val="left"/>
      <w:pPr>
        <w:tabs>
          <w:tab w:val="num" w:pos="6157"/>
        </w:tabs>
        <w:ind w:left="6157" w:hanging="360"/>
      </w:pPr>
      <w:rPr>
        <w:rFonts w:ascii="Courier New" w:hAnsi="Courier New" w:hint="default"/>
      </w:rPr>
    </w:lvl>
    <w:lvl w:ilvl="8" w:tplc="0809001B" w:tentative="1">
      <w:start w:val="1"/>
      <w:numFmt w:val="bullet"/>
      <w:lvlText w:val=""/>
      <w:lvlJc w:val="left"/>
      <w:pPr>
        <w:tabs>
          <w:tab w:val="num" w:pos="6877"/>
        </w:tabs>
        <w:ind w:left="6877" w:hanging="360"/>
      </w:pPr>
      <w:rPr>
        <w:rFonts w:ascii="Wingdings" w:hAnsi="Wingdings" w:hint="default"/>
      </w:rPr>
    </w:lvl>
  </w:abstractNum>
  <w:abstractNum w:abstractNumId="20">
    <w:nsid w:val="42FA3329"/>
    <w:multiLevelType w:val="hybridMultilevel"/>
    <w:tmpl w:val="6EE2433A"/>
    <w:lvl w:ilvl="0" w:tplc="FFFFFFFF">
      <w:start w:val="1"/>
      <w:numFmt w:val="bullet"/>
      <w:pStyle w:val="AVCBulletlevel1CharChar"/>
      <w:lvlText w:val=""/>
      <w:lvlJc w:val="left"/>
      <w:pPr>
        <w:tabs>
          <w:tab w:val="num" w:pos="397"/>
        </w:tabs>
        <w:ind w:left="397" w:hanging="397"/>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4ACB1B8E"/>
    <w:multiLevelType w:val="hybridMultilevel"/>
    <w:tmpl w:val="858EFF48"/>
    <w:lvl w:ilvl="0" w:tplc="49C80EA8">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
    <w:nsid w:val="4FD02182"/>
    <w:multiLevelType w:val="hybridMultilevel"/>
    <w:tmpl w:val="7E7CD7E4"/>
    <w:lvl w:ilvl="0" w:tplc="7B8C3B44">
      <w:start w:val="5"/>
      <w:numFmt w:val="bullet"/>
      <w:lvlText w:val="–"/>
      <w:lvlJc w:val="left"/>
      <w:pPr>
        <w:ind w:left="720" w:hanging="360"/>
      </w:pPr>
      <w:rPr>
        <w:rFonts w:ascii="Times New Roman" w:eastAsia="Times New Roman" w:hAnsi="Times New Roman" w:hint="default"/>
        <w:b w:val="0"/>
        <w:i w:val="0"/>
        <w:sz w:val="20"/>
      </w:rPr>
    </w:lvl>
    <w:lvl w:ilvl="1" w:tplc="04090003">
      <w:start w:val="5"/>
      <w:numFmt w:val="bullet"/>
      <w:lvlText w:val="–"/>
      <w:lvlJc w:val="left"/>
      <w:pPr>
        <w:ind w:left="1440" w:hanging="360"/>
      </w:pPr>
      <w:rPr>
        <w:rFonts w:ascii="Times New Roman" w:eastAsia="Times New Roman" w:hAnsi="Times New Roman" w:hint="default"/>
        <w:b w:val="0"/>
        <w:i w:val="0"/>
        <w:sz w:val="20"/>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0E534FD"/>
    <w:multiLevelType w:val="hybridMultilevel"/>
    <w:tmpl w:val="2AD6A30E"/>
    <w:lvl w:ilvl="0" w:tplc="FFFFFFFF">
      <w:start w:val="1"/>
      <w:numFmt w:val="decimal"/>
      <w:lvlText w:val="%1."/>
      <w:lvlJc w:val="left"/>
      <w:pPr>
        <w:tabs>
          <w:tab w:val="num" w:pos="400"/>
        </w:tabs>
        <w:ind w:left="400" w:hanging="400"/>
      </w:pPr>
      <w:rPr>
        <w:rFonts w:cs="Times New Roman" w:hint="eastAsia"/>
      </w:rPr>
    </w:lvl>
    <w:lvl w:ilvl="1" w:tplc="FFFFFFFF"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4">
    <w:nsid w:val="53BD3E3F"/>
    <w:multiLevelType w:val="hybridMultilevel"/>
    <w:tmpl w:val="08090001"/>
    <w:styleLink w:val="AVCBullet"/>
    <w:lvl w:ilvl="0" w:tplc="49C80EA8">
      <w:start w:val="1"/>
      <w:numFmt w:val="decimal"/>
      <w:lvlText w:val="%1."/>
      <w:lvlJc w:val="left"/>
      <w:pPr>
        <w:tabs>
          <w:tab w:val="num" w:pos="360"/>
        </w:tabs>
        <w:ind w:left="360" w:hanging="360"/>
      </w:pPr>
      <w:rPr>
        <w:rFonts w:cs="Times New Roman"/>
      </w:rPr>
    </w:lvl>
    <w:lvl w:ilvl="1" w:tplc="04070019" w:tentative="1">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25">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140003">
      <w:start w:val="1"/>
      <w:numFmt w:val="bullet"/>
      <w:lvlText w:val="o"/>
      <w:lvlJc w:val="left"/>
      <w:pPr>
        <w:tabs>
          <w:tab w:val="num" w:pos="1440"/>
        </w:tabs>
        <w:ind w:left="1440" w:hanging="360"/>
      </w:pPr>
      <w:rPr>
        <w:rFonts w:ascii="Courier New" w:hAnsi="Courier New" w:hint="default"/>
      </w:rPr>
    </w:lvl>
    <w:lvl w:ilvl="2" w:tplc="04140005">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26">
    <w:nsid w:val="545629A8"/>
    <w:multiLevelType w:val="hybridMultilevel"/>
    <w:tmpl w:val="AB72E1C4"/>
    <w:lvl w:ilvl="0" w:tplc="0409000F">
      <w:start w:val="1"/>
      <w:numFmt w:val="decimal"/>
      <w:lvlText w:val="%1."/>
      <w:lvlJc w:val="left"/>
      <w:pPr>
        <w:tabs>
          <w:tab w:val="num" w:pos="400"/>
        </w:tabs>
        <w:ind w:left="400" w:hanging="400"/>
      </w:pPr>
      <w:rPr>
        <w:rFonts w:cs="Times New Roman"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7715399"/>
    <w:multiLevelType w:val="hybridMultilevel"/>
    <w:tmpl w:val="D942565C"/>
    <w:lvl w:ilvl="0" w:tplc="FFFFFFFF">
      <w:start w:val="1"/>
      <w:numFmt w:val="decimal"/>
      <w:lvlText w:val="%1."/>
      <w:lvlJc w:val="left"/>
      <w:pPr>
        <w:tabs>
          <w:tab w:val="num" w:pos="400"/>
        </w:tabs>
        <w:ind w:left="400" w:hanging="400"/>
      </w:pPr>
      <w:rPr>
        <w:rFonts w:cs="Times New Roman" w:hint="eastAsia"/>
      </w:rPr>
    </w:lvl>
    <w:lvl w:ilvl="1" w:tplc="FFFFFFFF" w:tentative="1">
      <w:start w:val="1"/>
      <w:numFmt w:val="lowerLetter"/>
      <w:lvlText w:val="%2."/>
      <w:lvlJc w:val="left"/>
      <w:pPr>
        <w:ind w:left="1440" w:hanging="360"/>
      </w:pPr>
    </w:lvl>
    <w:lvl w:ilvl="2" w:tplc="0409000F"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8">
    <w:nsid w:val="640B4C82"/>
    <w:multiLevelType w:val="hybridMultilevel"/>
    <w:tmpl w:val="9F68D0A8"/>
    <w:lvl w:ilvl="0" w:tplc="52E6B9FA">
      <w:start w:val="5"/>
      <w:numFmt w:val="bullet"/>
      <w:lvlText w:val="–"/>
      <w:lvlJc w:val="left"/>
      <w:pPr>
        <w:ind w:left="1069" w:hanging="360"/>
      </w:pPr>
      <w:rPr>
        <w:rFonts w:ascii="Times New Roman" w:eastAsia="Times New Roman" w:hAnsi="Times New Roman" w:hint="default"/>
      </w:rPr>
    </w:lvl>
    <w:lvl w:ilvl="1" w:tplc="08090019" w:tentative="1">
      <w:start w:val="1"/>
      <w:numFmt w:val="bullet"/>
      <w:lvlText w:val="o"/>
      <w:lvlJc w:val="left"/>
      <w:pPr>
        <w:ind w:left="1789" w:hanging="360"/>
      </w:pPr>
      <w:rPr>
        <w:rFonts w:ascii="Courier New" w:hAnsi="Courier New" w:cs="Courier New" w:hint="default"/>
      </w:rPr>
    </w:lvl>
    <w:lvl w:ilvl="2" w:tplc="0809001B" w:tentative="1">
      <w:start w:val="1"/>
      <w:numFmt w:val="bullet"/>
      <w:lvlText w:val=""/>
      <w:lvlJc w:val="left"/>
      <w:pPr>
        <w:ind w:left="2509" w:hanging="360"/>
      </w:pPr>
      <w:rPr>
        <w:rFonts w:ascii="Wingdings" w:hAnsi="Wingdings" w:hint="default"/>
      </w:rPr>
    </w:lvl>
    <w:lvl w:ilvl="3" w:tplc="0809000F" w:tentative="1">
      <w:start w:val="1"/>
      <w:numFmt w:val="bullet"/>
      <w:lvlText w:val=""/>
      <w:lvlJc w:val="left"/>
      <w:pPr>
        <w:ind w:left="3229" w:hanging="360"/>
      </w:pPr>
      <w:rPr>
        <w:rFonts w:ascii="Symbol" w:hAnsi="Symbol" w:hint="default"/>
      </w:rPr>
    </w:lvl>
    <w:lvl w:ilvl="4" w:tplc="08090019" w:tentative="1">
      <w:start w:val="1"/>
      <w:numFmt w:val="bullet"/>
      <w:lvlText w:val="o"/>
      <w:lvlJc w:val="left"/>
      <w:pPr>
        <w:ind w:left="3949" w:hanging="360"/>
      </w:pPr>
      <w:rPr>
        <w:rFonts w:ascii="Courier New" w:hAnsi="Courier New" w:cs="Courier New" w:hint="default"/>
      </w:rPr>
    </w:lvl>
    <w:lvl w:ilvl="5" w:tplc="0809001B" w:tentative="1">
      <w:start w:val="1"/>
      <w:numFmt w:val="bullet"/>
      <w:lvlText w:val=""/>
      <w:lvlJc w:val="left"/>
      <w:pPr>
        <w:ind w:left="4669" w:hanging="360"/>
      </w:pPr>
      <w:rPr>
        <w:rFonts w:ascii="Wingdings" w:hAnsi="Wingdings" w:hint="default"/>
      </w:rPr>
    </w:lvl>
    <w:lvl w:ilvl="6" w:tplc="0809000F" w:tentative="1">
      <w:start w:val="1"/>
      <w:numFmt w:val="bullet"/>
      <w:lvlText w:val=""/>
      <w:lvlJc w:val="left"/>
      <w:pPr>
        <w:ind w:left="5389" w:hanging="360"/>
      </w:pPr>
      <w:rPr>
        <w:rFonts w:ascii="Symbol" w:hAnsi="Symbol" w:hint="default"/>
      </w:rPr>
    </w:lvl>
    <w:lvl w:ilvl="7" w:tplc="08090019" w:tentative="1">
      <w:start w:val="1"/>
      <w:numFmt w:val="bullet"/>
      <w:lvlText w:val="o"/>
      <w:lvlJc w:val="left"/>
      <w:pPr>
        <w:ind w:left="6109" w:hanging="360"/>
      </w:pPr>
      <w:rPr>
        <w:rFonts w:ascii="Courier New" w:hAnsi="Courier New" w:cs="Courier New" w:hint="default"/>
      </w:rPr>
    </w:lvl>
    <w:lvl w:ilvl="8" w:tplc="0809001B" w:tentative="1">
      <w:start w:val="1"/>
      <w:numFmt w:val="bullet"/>
      <w:lvlText w:val=""/>
      <w:lvlJc w:val="left"/>
      <w:pPr>
        <w:ind w:left="6829" w:hanging="360"/>
      </w:pPr>
      <w:rPr>
        <w:rFonts w:ascii="Wingdings" w:hAnsi="Wingdings" w:hint="default"/>
      </w:rPr>
    </w:lvl>
  </w:abstractNum>
  <w:abstractNum w:abstractNumId="29">
    <w:nsid w:val="699F366F"/>
    <w:multiLevelType w:val="hybridMultilevel"/>
    <w:tmpl w:val="EEF24E28"/>
    <w:lvl w:ilvl="0" w:tplc="04090001">
      <w:start w:val="5"/>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B921713"/>
    <w:multiLevelType w:val="hybridMultilevel"/>
    <w:tmpl w:val="DE96D512"/>
    <w:lvl w:ilvl="0" w:tplc="E6F2579E">
      <w:start w:val="1"/>
      <w:numFmt w:val="decimal"/>
      <w:lvlText w:val="%1."/>
      <w:lvlJc w:val="left"/>
      <w:pPr>
        <w:tabs>
          <w:tab w:val="num" w:pos="400"/>
        </w:tabs>
        <w:ind w:left="400" w:hanging="40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1">
    <w:nsid w:val="72880A28"/>
    <w:multiLevelType w:val="multilevel"/>
    <w:tmpl w:val="9F5AB1AE"/>
    <w:lvl w:ilvl="0">
      <w:start w:val="1"/>
      <w:numFmt w:val="lowerLetter"/>
      <w:pStyle w:val="a1"/>
      <w:lvlText w:val="%1)"/>
      <w:lvlJc w:val="left"/>
      <w:pPr>
        <w:tabs>
          <w:tab w:val="num" w:pos="360"/>
        </w:tabs>
        <w:ind w:left="400" w:hanging="400"/>
      </w:pPr>
      <w:rPr>
        <w:rFonts w:cs="Times New Roman"/>
      </w:rPr>
    </w:lvl>
    <w:lvl w:ilvl="1">
      <w:start w:val="1"/>
      <w:numFmt w:val="decimal"/>
      <w:pStyle w:val="21"/>
      <w:lvlText w:val="%2)"/>
      <w:lvlJc w:val="left"/>
      <w:pPr>
        <w:tabs>
          <w:tab w:val="num" w:pos="1080"/>
        </w:tabs>
        <w:ind w:left="800" w:hanging="400"/>
      </w:pPr>
      <w:rPr>
        <w:rFonts w:cs="Times New Roman"/>
      </w:rPr>
    </w:lvl>
    <w:lvl w:ilvl="2">
      <w:start w:val="1"/>
      <w:numFmt w:val="lowerRoman"/>
      <w:pStyle w:val="31"/>
      <w:lvlText w:val="%3)"/>
      <w:lvlJc w:val="left"/>
      <w:pPr>
        <w:tabs>
          <w:tab w:val="num" w:pos="1800"/>
        </w:tabs>
        <w:ind w:left="1200" w:hanging="400"/>
      </w:pPr>
      <w:rPr>
        <w:rFonts w:cs="Times New Roman"/>
      </w:rPr>
    </w:lvl>
    <w:lvl w:ilvl="3">
      <w:start w:val="1"/>
      <w:numFmt w:val="upperRoman"/>
      <w:pStyle w:val="41"/>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2">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33">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4">
    <w:nsid w:val="7BC330F5"/>
    <w:multiLevelType w:val="hybridMultilevel"/>
    <w:tmpl w:val="C2769C2A"/>
    <w:lvl w:ilvl="0" w:tplc="FFFFFFF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nsid w:val="7C447CFF"/>
    <w:multiLevelType w:val="hybridMultilevel"/>
    <w:tmpl w:val="0C208688"/>
    <w:lvl w:ilvl="0" w:tplc="0407000F">
      <w:start w:val="1"/>
      <w:numFmt w:val="decimal"/>
      <w:lvlText w:val="%1."/>
      <w:lvlJc w:val="left"/>
      <w:pPr>
        <w:tabs>
          <w:tab w:val="num" w:pos="400"/>
        </w:tabs>
        <w:ind w:left="400" w:hanging="400"/>
      </w:pPr>
      <w:rPr>
        <w:rFonts w:cs="Times New Roman" w:hint="eastAsia"/>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1"/>
  </w:num>
  <w:num w:numId="3">
    <w:abstractNumId w:val="8"/>
  </w:num>
  <w:num w:numId="4">
    <w:abstractNumId w:val="32"/>
  </w:num>
  <w:num w:numId="5">
    <w:abstractNumId w:val="19"/>
  </w:num>
  <w:num w:numId="6">
    <w:abstractNumId w:val="24"/>
  </w:num>
  <w:num w:numId="7">
    <w:abstractNumId w:val="25"/>
  </w:num>
  <w:num w:numId="8">
    <w:abstractNumId w:val="7"/>
  </w:num>
  <w:num w:numId="9">
    <w:abstractNumId w:val="9"/>
  </w:num>
  <w:num w:numId="10">
    <w:abstractNumId w:val="20"/>
  </w:num>
  <w:num w:numId="11">
    <w:abstractNumId w:val="11"/>
  </w:num>
  <w:num w:numId="12">
    <w:abstractNumId w:val="12"/>
  </w:num>
  <w:num w:numId="13">
    <w:abstractNumId w:val="5"/>
  </w:num>
  <w:num w:numId="14">
    <w:abstractNumId w:val="33"/>
  </w:num>
  <w:num w:numId="15">
    <w:abstractNumId w:val="34"/>
  </w:num>
  <w:num w:numId="16">
    <w:abstractNumId w:val="16"/>
  </w:num>
  <w:num w:numId="17">
    <w:abstractNumId w:val="4"/>
  </w:num>
  <w:num w:numId="18">
    <w:abstractNumId w:val="6"/>
  </w:num>
  <w:num w:numId="19">
    <w:abstractNumId w:val="14"/>
  </w:num>
  <w:num w:numId="20">
    <w:abstractNumId w:val="31"/>
  </w:num>
  <w:num w:numId="21">
    <w:abstractNumId w:val="10"/>
  </w:num>
  <w:num w:numId="22">
    <w:abstractNumId w:val="15"/>
  </w:num>
  <w:num w:numId="23">
    <w:abstractNumId w:val="3"/>
  </w:num>
  <w:num w:numId="24">
    <w:abstractNumId w:val="30"/>
  </w:num>
  <w:num w:numId="25">
    <w:abstractNumId w:val="21"/>
  </w:num>
  <w:num w:numId="26">
    <w:abstractNumId w:val="23"/>
  </w:num>
  <w:num w:numId="27">
    <w:abstractNumId w:val="35"/>
  </w:num>
  <w:num w:numId="28">
    <w:abstractNumId w:val="22"/>
  </w:num>
  <w:num w:numId="29">
    <w:abstractNumId w:val="29"/>
  </w:num>
  <w:num w:numId="30">
    <w:abstractNumId w:val="27"/>
  </w:num>
  <w:num w:numId="31">
    <w:abstractNumId w:val="17"/>
  </w:num>
  <w:num w:numId="32">
    <w:abstractNumId w:val="28"/>
  </w:num>
  <w:num w:numId="33">
    <w:abstractNumId w:val="26"/>
  </w:num>
  <w:num w:numId="34">
    <w:abstractNumId w:val="18"/>
  </w:num>
  <w:num w:numId="35">
    <w:abstractNumId w:val="13"/>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0"/>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bordersDoNotSurroundHeader/>
  <w:bordersDoNotSurroundFooter/>
  <w:hideSpellingErrors/>
  <w:activeWritingStyle w:appName="MSWord" w:lang="en-GB" w:vendorID="64" w:dllVersion="131078" w:nlCheck="1" w:checkStyle="1"/>
  <w:activeWritingStyle w:appName="MSWord" w:lang="en-US" w:vendorID="64" w:dllVersion="131078" w:nlCheck="1" w:checkStyle="1"/>
  <w:activeWritingStyle w:appName="MSWord" w:lang="ja-JP" w:vendorID="64" w:dllVersion="131078" w:nlCheck="1" w:checkStyle="1"/>
  <w:proofState w:spelling="clean" w:grammar="clean"/>
  <w:attachedTemplate r:id="rId1"/>
  <w:stylePaneFormatFilter w:val="1004"/>
  <w:stylePaneSortMethod w:val="0002"/>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30722">
      <v:textbox inset="5.85pt,.7pt,5.85pt,.7pt"/>
    </o:shapedefaults>
  </w:hdrShapeDefaults>
  <w:footnotePr>
    <w:footnote w:id="-1"/>
    <w:footnote w:id="0"/>
    <w:footnote w:id="1"/>
  </w:footnotePr>
  <w:endnotePr>
    <w:endnote w:id="-1"/>
    <w:endnote w:id="0"/>
    <w:endnote w:id="1"/>
  </w:endnotePr>
  <w:compat>
    <w:useFELayout/>
  </w:compat>
  <w:rsids>
    <w:rsidRoot w:val="00F66317"/>
    <w:rsid w:val="00000E34"/>
    <w:rsid w:val="0000115B"/>
    <w:rsid w:val="00001CA3"/>
    <w:rsid w:val="00002CCC"/>
    <w:rsid w:val="00002E83"/>
    <w:rsid w:val="00003144"/>
    <w:rsid w:val="00004176"/>
    <w:rsid w:val="00004387"/>
    <w:rsid w:val="000043EB"/>
    <w:rsid w:val="0000440D"/>
    <w:rsid w:val="000044E1"/>
    <w:rsid w:val="00004882"/>
    <w:rsid w:val="00004A1B"/>
    <w:rsid w:val="00005233"/>
    <w:rsid w:val="000056CF"/>
    <w:rsid w:val="00005991"/>
    <w:rsid w:val="00005CF4"/>
    <w:rsid w:val="00006DD2"/>
    <w:rsid w:val="00006E6B"/>
    <w:rsid w:val="00006EA1"/>
    <w:rsid w:val="0000730A"/>
    <w:rsid w:val="0000730D"/>
    <w:rsid w:val="00007B90"/>
    <w:rsid w:val="0001007A"/>
    <w:rsid w:val="00010769"/>
    <w:rsid w:val="00011459"/>
    <w:rsid w:val="00011DF0"/>
    <w:rsid w:val="000120A5"/>
    <w:rsid w:val="00012112"/>
    <w:rsid w:val="0001229E"/>
    <w:rsid w:val="000127CC"/>
    <w:rsid w:val="0001294D"/>
    <w:rsid w:val="00012DEA"/>
    <w:rsid w:val="0001308C"/>
    <w:rsid w:val="000131C2"/>
    <w:rsid w:val="00013558"/>
    <w:rsid w:val="0001382C"/>
    <w:rsid w:val="000138BB"/>
    <w:rsid w:val="00013EFB"/>
    <w:rsid w:val="00013F8C"/>
    <w:rsid w:val="00014B98"/>
    <w:rsid w:val="00014FAD"/>
    <w:rsid w:val="000150E4"/>
    <w:rsid w:val="0001540D"/>
    <w:rsid w:val="0001581D"/>
    <w:rsid w:val="0001591A"/>
    <w:rsid w:val="00015AC5"/>
    <w:rsid w:val="00015CCA"/>
    <w:rsid w:val="00015F34"/>
    <w:rsid w:val="000160AF"/>
    <w:rsid w:val="0001656F"/>
    <w:rsid w:val="00016B09"/>
    <w:rsid w:val="000170D1"/>
    <w:rsid w:val="00017912"/>
    <w:rsid w:val="000179DC"/>
    <w:rsid w:val="00017BCA"/>
    <w:rsid w:val="000207BB"/>
    <w:rsid w:val="0002173F"/>
    <w:rsid w:val="00021769"/>
    <w:rsid w:val="00022084"/>
    <w:rsid w:val="00022160"/>
    <w:rsid w:val="00022B88"/>
    <w:rsid w:val="00022C55"/>
    <w:rsid w:val="00023196"/>
    <w:rsid w:val="000231AA"/>
    <w:rsid w:val="0002377F"/>
    <w:rsid w:val="00023B9E"/>
    <w:rsid w:val="00023EA8"/>
    <w:rsid w:val="0002466F"/>
    <w:rsid w:val="00024EF0"/>
    <w:rsid w:val="00025BA3"/>
    <w:rsid w:val="00026B73"/>
    <w:rsid w:val="00026CF1"/>
    <w:rsid w:val="00026FC3"/>
    <w:rsid w:val="00027A9B"/>
    <w:rsid w:val="00030740"/>
    <w:rsid w:val="00030BF9"/>
    <w:rsid w:val="00031324"/>
    <w:rsid w:val="000315CE"/>
    <w:rsid w:val="00031AF8"/>
    <w:rsid w:val="00031F72"/>
    <w:rsid w:val="000329C0"/>
    <w:rsid w:val="00032A82"/>
    <w:rsid w:val="00033012"/>
    <w:rsid w:val="000330B7"/>
    <w:rsid w:val="00034090"/>
    <w:rsid w:val="00034192"/>
    <w:rsid w:val="000345C3"/>
    <w:rsid w:val="00034AA4"/>
    <w:rsid w:val="00035422"/>
    <w:rsid w:val="000358CB"/>
    <w:rsid w:val="00035E0C"/>
    <w:rsid w:val="00035F10"/>
    <w:rsid w:val="00036CE1"/>
    <w:rsid w:val="000370D1"/>
    <w:rsid w:val="00037796"/>
    <w:rsid w:val="000400C4"/>
    <w:rsid w:val="000409A1"/>
    <w:rsid w:val="00041138"/>
    <w:rsid w:val="000414E9"/>
    <w:rsid w:val="0004152C"/>
    <w:rsid w:val="00041AAE"/>
    <w:rsid w:val="00042073"/>
    <w:rsid w:val="00042666"/>
    <w:rsid w:val="00043A6F"/>
    <w:rsid w:val="00043BCA"/>
    <w:rsid w:val="000445A4"/>
    <w:rsid w:val="000460DC"/>
    <w:rsid w:val="0004646C"/>
    <w:rsid w:val="0004716E"/>
    <w:rsid w:val="000471A3"/>
    <w:rsid w:val="00050D2D"/>
    <w:rsid w:val="000512E0"/>
    <w:rsid w:val="00051A2C"/>
    <w:rsid w:val="0005225D"/>
    <w:rsid w:val="0005239C"/>
    <w:rsid w:val="00053041"/>
    <w:rsid w:val="00053F1B"/>
    <w:rsid w:val="000541E5"/>
    <w:rsid w:val="0005421C"/>
    <w:rsid w:val="00054312"/>
    <w:rsid w:val="0005458B"/>
    <w:rsid w:val="0005489A"/>
    <w:rsid w:val="00055056"/>
    <w:rsid w:val="000554B9"/>
    <w:rsid w:val="0005626D"/>
    <w:rsid w:val="000563B7"/>
    <w:rsid w:val="000563B9"/>
    <w:rsid w:val="0005790F"/>
    <w:rsid w:val="000601E5"/>
    <w:rsid w:val="00060289"/>
    <w:rsid w:val="0006081E"/>
    <w:rsid w:val="00060DB2"/>
    <w:rsid w:val="00060E85"/>
    <w:rsid w:val="00061205"/>
    <w:rsid w:val="00061684"/>
    <w:rsid w:val="00061A5F"/>
    <w:rsid w:val="00061DA3"/>
    <w:rsid w:val="00061DD3"/>
    <w:rsid w:val="00061E1D"/>
    <w:rsid w:val="00062A64"/>
    <w:rsid w:val="00062AB8"/>
    <w:rsid w:val="000642A8"/>
    <w:rsid w:val="00065007"/>
    <w:rsid w:val="00065091"/>
    <w:rsid w:val="000652EE"/>
    <w:rsid w:val="000653C7"/>
    <w:rsid w:val="0006547B"/>
    <w:rsid w:val="00065714"/>
    <w:rsid w:val="000667E9"/>
    <w:rsid w:val="0006738A"/>
    <w:rsid w:val="00067D81"/>
    <w:rsid w:val="00067F59"/>
    <w:rsid w:val="000702E1"/>
    <w:rsid w:val="000712E9"/>
    <w:rsid w:val="0007154D"/>
    <w:rsid w:val="00071D15"/>
    <w:rsid w:val="0007212D"/>
    <w:rsid w:val="000723ED"/>
    <w:rsid w:val="00072667"/>
    <w:rsid w:val="0007285E"/>
    <w:rsid w:val="00072A86"/>
    <w:rsid w:val="00073321"/>
    <w:rsid w:val="000738F4"/>
    <w:rsid w:val="00073A0E"/>
    <w:rsid w:val="00074008"/>
    <w:rsid w:val="00074120"/>
    <w:rsid w:val="00074817"/>
    <w:rsid w:val="00074D08"/>
    <w:rsid w:val="00075524"/>
    <w:rsid w:val="00075563"/>
    <w:rsid w:val="00075A4D"/>
    <w:rsid w:val="0007615F"/>
    <w:rsid w:val="00076277"/>
    <w:rsid w:val="0007655A"/>
    <w:rsid w:val="00076561"/>
    <w:rsid w:val="00076757"/>
    <w:rsid w:val="00076771"/>
    <w:rsid w:val="00076CBA"/>
    <w:rsid w:val="0007793A"/>
    <w:rsid w:val="00077A28"/>
    <w:rsid w:val="00077CAD"/>
    <w:rsid w:val="00077E13"/>
    <w:rsid w:val="000802E3"/>
    <w:rsid w:val="00080DF1"/>
    <w:rsid w:val="00080F99"/>
    <w:rsid w:val="00081042"/>
    <w:rsid w:val="000816FB"/>
    <w:rsid w:val="000818B7"/>
    <w:rsid w:val="00081B43"/>
    <w:rsid w:val="0008271D"/>
    <w:rsid w:val="00083BED"/>
    <w:rsid w:val="00084211"/>
    <w:rsid w:val="00084404"/>
    <w:rsid w:val="0008440A"/>
    <w:rsid w:val="00084F7C"/>
    <w:rsid w:val="00085022"/>
    <w:rsid w:val="0008533B"/>
    <w:rsid w:val="0008562E"/>
    <w:rsid w:val="00085819"/>
    <w:rsid w:val="00085CBC"/>
    <w:rsid w:val="0008680A"/>
    <w:rsid w:val="000869E2"/>
    <w:rsid w:val="00086B20"/>
    <w:rsid w:val="00086BC7"/>
    <w:rsid w:val="00086EAD"/>
    <w:rsid w:val="0008716E"/>
    <w:rsid w:val="00087221"/>
    <w:rsid w:val="000873BA"/>
    <w:rsid w:val="000875F3"/>
    <w:rsid w:val="00087BD5"/>
    <w:rsid w:val="00087CEE"/>
    <w:rsid w:val="0009046E"/>
    <w:rsid w:val="00090599"/>
    <w:rsid w:val="000916FA"/>
    <w:rsid w:val="00091DA5"/>
    <w:rsid w:val="00091F09"/>
    <w:rsid w:val="0009231A"/>
    <w:rsid w:val="00092471"/>
    <w:rsid w:val="000925EF"/>
    <w:rsid w:val="000929A7"/>
    <w:rsid w:val="00092D7F"/>
    <w:rsid w:val="00093201"/>
    <w:rsid w:val="00093D7F"/>
    <w:rsid w:val="00094A6E"/>
    <w:rsid w:val="00094B98"/>
    <w:rsid w:val="00094E42"/>
    <w:rsid w:val="00095202"/>
    <w:rsid w:val="00095342"/>
    <w:rsid w:val="00095472"/>
    <w:rsid w:val="000957AD"/>
    <w:rsid w:val="00095A5D"/>
    <w:rsid w:val="00095C7F"/>
    <w:rsid w:val="00095DAE"/>
    <w:rsid w:val="000962AC"/>
    <w:rsid w:val="00096928"/>
    <w:rsid w:val="00096BA2"/>
    <w:rsid w:val="00096D3A"/>
    <w:rsid w:val="000973F9"/>
    <w:rsid w:val="00097467"/>
    <w:rsid w:val="00097788"/>
    <w:rsid w:val="000A04C5"/>
    <w:rsid w:val="000A0D56"/>
    <w:rsid w:val="000A3F2A"/>
    <w:rsid w:val="000A446D"/>
    <w:rsid w:val="000A4560"/>
    <w:rsid w:val="000A4760"/>
    <w:rsid w:val="000A4849"/>
    <w:rsid w:val="000A527C"/>
    <w:rsid w:val="000A610F"/>
    <w:rsid w:val="000A64AC"/>
    <w:rsid w:val="000A7012"/>
    <w:rsid w:val="000A779C"/>
    <w:rsid w:val="000A7874"/>
    <w:rsid w:val="000B0160"/>
    <w:rsid w:val="000B0296"/>
    <w:rsid w:val="000B032A"/>
    <w:rsid w:val="000B061E"/>
    <w:rsid w:val="000B0B97"/>
    <w:rsid w:val="000B0C56"/>
    <w:rsid w:val="000B120E"/>
    <w:rsid w:val="000B1388"/>
    <w:rsid w:val="000B1CE1"/>
    <w:rsid w:val="000B2465"/>
    <w:rsid w:val="000B307E"/>
    <w:rsid w:val="000B3E3F"/>
    <w:rsid w:val="000B49CA"/>
    <w:rsid w:val="000B5BDE"/>
    <w:rsid w:val="000B5D09"/>
    <w:rsid w:val="000B60AB"/>
    <w:rsid w:val="000B6882"/>
    <w:rsid w:val="000B6900"/>
    <w:rsid w:val="000B6BB5"/>
    <w:rsid w:val="000B6CC1"/>
    <w:rsid w:val="000B6D6D"/>
    <w:rsid w:val="000B74CB"/>
    <w:rsid w:val="000B7AF3"/>
    <w:rsid w:val="000B7CF7"/>
    <w:rsid w:val="000C01F4"/>
    <w:rsid w:val="000C0333"/>
    <w:rsid w:val="000C08D7"/>
    <w:rsid w:val="000C0A2B"/>
    <w:rsid w:val="000C0CBC"/>
    <w:rsid w:val="000C1568"/>
    <w:rsid w:val="000C2532"/>
    <w:rsid w:val="000C2D0A"/>
    <w:rsid w:val="000C321F"/>
    <w:rsid w:val="000C369B"/>
    <w:rsid w:val="000C40CA"/>
    <w:rsid w:val="000C5231"/>
    <w:rsid w:val="000C52B4"/>
    <w:rsid w:val="000C5957"/>
    <w:rsid w:val="000C59F2"/>
    <w:rsid w:val="000C646C"/>
    <w:rsid w:val="000C6857"/>
    <w:rsid w:val="000C7F33"/>
    <w:rsid w:val="000D0790"/>
    <w:rsid w:val="000D1A3D"/>
    <w:rsid w:val="000D1D44"/>
    <w:rsid w:val="000D2165"/>
    <w:rsid w:val="000D24E3"/>
    <w:rsid w:val="000D26A2"/>
    <w:rsid w:val="000D2A6F"/>
    <w:rsid w:val="000D2D3F"/>
    <w:rsid w:val="000D30D3"/>
    <w:rsid w:val="000D311B"/>
    <w:rsid w:val="000D3776"/>
    <w:rsid w:val="000D382B"/>
    <w:rsid w:val="000D444D"/>
    <w:rsid w:val="000D4511"/>
    <w:rsid w:val="000D4750"/>
    <w:rsid w:val="000D4AEF"/>
    <w:rsid w:val="000D4AFF"/>
    <w:rsid w:val="000D5040"/>
    <w:rsid w:val="000D5914"/>
    <w:rsid w:val="000D5A80"/>
    <w:rsid w:val="000D5BA9"/>
    <w:rsid w:val="000D5DA7"/>
    <w:rsid w:val="000D5E3A"/>
    <w:rsid w:val="000D5EAB"/>
    <w:rsid w:val="000D6126"/>
    <w:rsid w:val="000D63FA"/>
    <w:rsid w:val="000D6D1C"/>
    <w:rsid w:val="000D74AC"/>
    <w:rsid w:val="000D74F2"/>
    <w:rsid w:val="000D7E61"/>
    <w:rsid w:val="000E040E"/>
    <w:rsid w:val="000E1E27"/>
    <w:rsid w:val="000E2893"/>
    <w:rsid w:val="000E2E63"/>
    <w:rsid w:val="000E30CA"/>
    <w:rsid w:val="000E3217"/>
    <w:rsid w:val="000E39D8"/>
    <w:rsid w:val="000E3DD3"/>
    <w:rsid w:val="000E3E8A"/>
    <w:rsid w:val="000E3FD9"/>
    <w:rsid w:val="000E4701"/>
    <w:rsid w:val="000E5753"/>
    <w:rsid w:val="000E5D73"/>
    <w:rsid w:val="000E5E32"/>
    <w:rsid w:val="000E68D8"/>
    <w:rsid w:val="000E6C2B"/>
    <w:rsid w:val="000E6F1E"/>
    <w:rsid w:val="000E718E"/>
    <w:rsid w:val="000E75FF"/>
    <w:rsid w:val="000E77AB"/>
    <w:rsid w:val="000E79AE"/>
    <w:rsid w:val="000F0015"/>
    <w:rsid w:val="000F0016"/>
    <w:rsid w:val="000F00CA"/>
    <w:rsid w:val="000F0200"/>
    <w:rsid w:val="000F04BB"/>
    <w:rsid w:val="000F068C"/>
    <w:rsid w:val="000F0A6C"/>
    <w:rsid w:val="000F0C3E"/>
    <w:rsid w:val="000F0CD2"/>
    <w:rsid w:val="000F1FA6"/>
    <w:rsid w:val="000F247E"/>
    <w:rsid w:val="000F28B4"/>
    <w:rsid w:val="000F2E77"/>
    <w:rsid w:val="000F3284"/>
    <w:rsid w:val="000F3496"/>
    <w:rsid w:val="000F42B9"/>
    <w:rsid w:val="000F42CA"/>
    <w:rsid w:val="000F4535"/>
    <w:rsid w:val="000F4712"/>
    <w:rsid w:val="000F4C6A"/>
    <w:rsid w:val="000F55E8"/>
    <w:rsid w:val="000F596B"/>
    <w:rsid w:val="000F5C09"/>
    <w:rsid w:val="000F67DB"/>
    <w:rsid w:val="000F68F1"/>
    <w:rsid w:val="000F6932"/>
    <w:rsid w:val="000F6E6E"/>
    <w:rsid w:val="000F6FC8"/>
    <w:rsid w:val="000F743A"/>
    <w:rsid w:val="000F7936"/>
    <w:rsid w:val="00100610"/>
    <w:rsid w:val="00100BEE"/>
    <w:rsid w:val="00100FFB"/>
    <w:rsid w:val="00101550"/>
    <w:rsid w:val="00101B4A"/>
    <w:rsid w:val="00102651"/>
    <w:rsid w:val="00102740"/>
    <w:rsid w:val="00102AFE"/>
    <w:rsid w:val="00102EE4"/>
    <w:rsid w:val="00102F3C"/>
    <w:rsid w:val="0010316B"/>
    <w:rsid w:val="001033A3"/>
    <w:rsid w:val="00103434"/>
    <w:rsid w:val="00103B43"/>
    <w:rsid w:val="00103E66"/>
    <w:rsid w:val="00103EF2"/>
    <w:rsid w:val="0010428B"/>
    <w:rsid w:val="001044E5"/>
    <w:rsid w:val="001048C8"/>
    <w:rsid w:val="001050D0"/>
    <w:rsid w:val="001054AC"/>
    <w:rsid w:val="00105C2B"/>
    <w:rsid w:val="00105ED9"/>
    <w:rsid w:val="00106AA6"/>
    <w:rsid w:val="00106AAD"/>
    <w:rsid w:val="001071A5"/>
    <w:rsid w:val="00107676"/>
    <w:rsid w:val="00107927"/>
    <w:rsid w:val="00110FFF"/>
    <w:rsid w:val="00111534"/>
    <w:rsid w:val="00111DFA"/>
    <w:rsid w:val="001124A5"/>
    <w:rsid w:val="00112628"/>
    <w:rsid w:val="001127E8"/>
    <w:rsid w:val="00112BA5"/>
    <w:rsid w:val="00112C77"/>
    <w:rsid w:val="001131E8"/>
    <w:rsid w:val="001133F8"/>
    <w:rsid w:val="00113559"/>
    <w:rsid w:val="0011363B"/>
    <w:rsid w:val="00113812"/>
    <w:rsid w:val="0011391D"/>
    <w:rsid w:val="001141C0"/>
    <w:rsid w:val="001141FC"/>
    <w:rsid w:val="00114583"/>
    <w:rsid w:val="0011467A"/>
    <w:rsid w:val="0011548C"/>
    <w:rsid w:val="001155AC"/>
    <w:rsid w:val="00115BC7"/>
    <w:rsid w:val="00115DD1"/>
    <w:rsid w:val="0011673A"/>
    <w:rsid w:val="001167FD"/>
    <w:rsid w:val="0011738D"/>
    <w:rsid w:val="00117B3D"/>
    <w:rsid w:val="00117DE6"/>
    <w:rsid w:val="001204EC"/>
    <w:rsid w:val="00120CEF"/>
    <w:rsid w:val="00120ED5"/>
    <w:rsid w:val="00121BAB"/>
    <w:rsid w:val="0012271C"/>
    <w:rsid w:val="00122BDD"/>
    <w:rsid w:val="00123BFB"/>
    <w:rsid w:val="00124C14"/>
    <w:rsid w:val="001257A7"/>
    <w:rsid w:val="001259B7"/>
    <w:rsid w:val="00125CB5"/>
    <w:rsid w:val="001261FD"/>
    <w:rsid w:val="00126279"/>
    <w:rsid w:val="0012642B"/>
    <w:rsid w:val="0012642F"/>
    <w:rsid w:val="001267CC"/>
    <w:rsid w:val="001268BE"/>
    <w:rsid w:val="001276CF"/>
    <w:rsid w:val="00127774"/>
    <w:rsid w:val="00127DAA"/>
    <w:rsid w:val="0013010D"/>
    <w:rsid w:val="00130116"/>
    <w:rsid w:val="001301AC"/>
    <w:rsid w:val="00130986"/>
    <w:rsid w:val="00130A97"/>
    <w:rsid w:val="00130AAC"/>
    <w:rsid w:val="00130B54"/>
    <w:rsid w:val="00130E52"/>
    <w:rsid w:val="00132903"/>
    <w:rsid w:val="00132C2D"/>
    <w:rsid w:val="0013349E"/>
    <w:rsid w:val="001336F7"/>
    <w:rsid w:val="00134CBC"/>
    <w:rsid w:val="0013590A"/>
    <w:rsid w:val="00135DCC"/>
    <w:rsid w:val="00135E85"/>
    <w:rsid w:val="001369F1"/>
    <w:rsid w:val="00136A41"/>
    <w:rsid w:val="00136E1E"/>
    <w:rsid w:val="00136EF9"/>
    <w:rsid w:val="00137148"/>
    <w:rsid w:val="0013768F"/>
    <w:rsid w:val="001401E6"/>
    <w:rsid w:val="00140671"/>
    <w:rsid w:val="0014097E"/>
    <w:rsid w:val="00140A3B"/>
    <w:rsid w:val="00140F2D"/>
    <w:rsid w:val="00141934"/>
    <w:rsid w:val="0014215B"/>
    <w:rsid w:val="00142827"/>
    <w:rsid w:val="00142A31"/>
    <w:rsid w:val="00142BA7"/>
    <w:rsid w:val="00142DCC"/>
    <w:rsid w:val="0014321C"/>
    <w:rsid w:val="00143AEA"/>
    <w:rsid w:val="00143B04"/>
    <w:rsid w:val="00143C9C"/>
    <w:rsid w:val="00144252"/>
    <w:rsid w:val="00144489"/>
    <w:rsid w:val="00144D74"/>
    <w:rsid w:val="0014587C"/>
    <w:rsid w:val="00145A97"/>
    <w:rsid w:val="00145FE9"/>
    <w:rsid w:val="001463E1"/>
    <w:rsid w:val="001465C5"/>
    <w:rsid w:val="001465FB"/>
    <w:rsid w:val="001469AA"/>
    <w:rsid w:val="00146A6E"/>
    <w:rsid w:val="00146B39"/>
    <w:rsid w:val="00146DD0"/>
    <w:rsid w:val="00147388"/>
    <w:rsid w:val="00147885"/>
    <w:rsid w:val="00147FE6"/>
    <w:rsid w:val="001500A8"/>
    <w:rsid w:val="001506CC"/>
    <w:rsid w:val="0015088D"/>
    <w:rsid w:val="00150911"/>
    <w:rsid w:val="00150EE6"/>
    <w:rsid w:val="00151099"/>
    <w:rsid w:val="00151864"/>
    <w:rsid w:val="00151871"/>
    <w:rsid w:val="00151A31"/>
    <w:rsid w:val="00151FD6"/>
    <w:rsid w:val="00152838"/>
    <w:rsid w:val="00152914"/>
    <w:rsid w:val="00152C6B"/>
    <w:rsid w:val="00152F8C"/>
    <w:rsid w:val="00154325"/>
    <w:rsid w:val="001543B7"/>
    <w:rsid w:val="00154C7F"/>
    <w:rsid w:val="00154EF1"/>
    <w:rsid w:val="001553A1"/>
    <w:rsid w:val="00155B1D"/>
    <w:rsid w:val="001563EB"/>
    <w:rsid w:val="0015679E"/>
    <w:rsid w:val="001570F1"/>
    <w:rsid w:val="001579DC"/>
    <w:rsid w:val="001601CB"/>
    <w:rsid w:val="0016027C"/>
    <w:rsid w:val="001603F7"/>
    <w:rsid w:val="00160403"/>
    <w:rsid w:val="00161AA6"/>
    <w:rsid w:val="0016233E"/>
    <w:rsid w:val="00162365"/>
    <w:rsid w:val="00162938"/>
    <w:rsid w:val="00162C9A"/>
    <w:rsid w:val="00162DE4"/>
    <w:rsid w:val="0016356C"/>
    <w:rsid w:val="00163D19"/>
    <w:rsid w:val="00163FB4"/>
    <w:rsid w:val="0016527E"/>
    <w:rsid w:val="00165B7C"/>
    <w:rsid w:val="0016656F"/>
    <w:rsid w:val="001665F6"/>
    <w:rsid w:val="0016744C"/>
    <w:rsid w:val="0016764C"/>
    <w:rsid w:val="00167947"/>
    <w:rsid w:val="00167950"/>
    <w:rsid w:val="00167DAC"/>
    <w:rsid w:val="0017017D"/>
    <w:rsid w:val="0017098D"/>
    <w:rsid w:val="00170A35"/>
    <w:rsid w:val="00170EFA"/>
    <w:rsid w:val="001716BE"/>
    <w:rsid w:val="001717E5"/>
    <w:rsid w:val="00171800"/>
    <w:rsid w:val="001728E8"/>
    <w:rsid w:val="00172A65"/>
    <w:rsid w:val="00173586"/>
    <w:rsid w:val="00173CEC"/>
    <w:rsid w:val="00174D4A"/>
    <w:rsid w:val="00175A63"/>
    <w:rsid w:val="00175D71"/>
    <w:rsid w:val="00176023"/>
    <w:rsid w:val="001760CC"/>
    <w:rsid w:val="00176886"/>
    <w:rsid w:val="00176C5E"/>
    <w:rsid w:val="00176E04"/>
    <w:rsid w:val="001778AE"/>
    <w:rsid w:val="00177D7D"/>
    <w:rsid w:val="00177DCB"/>
    <w:rsid w:val="00177FD3"/>
    <w:rsid w:val="0018009F"/>
    <w:rsid w:val="001801DA"/>
    <w:rsid w:val="0018064C"/>
    <w:rsid w:val="00180DB3"/>
    <w:rsid w:val="00181072"/>
    <w:rsid w:val="001821AC"/>
    <w:rsid w:val="001828C4"/>
    <w:rsid w:val="00182D39"/>
    <w:rsid w:val="00183023"/>
    <w:rsid w:val="001830F0"/>
    <w:rsid w:val="0018340B"/>
    <w:rsid w:val="00183434"/>
    <w:rsid w:val="001836BE"/>
    <w:rsid w:val="00184153"/>
    <w:rsid w:val="00185553"/>
    <w:rsid w:val="00185ABF"/>
    <w:rsid w:val="00185B30"/>
    <w:rsid w:val="00185B59"/>
    <w:rsid w:val="00185BB6"/>
    <w:rsid w:val="00185E2A"/>
    <w:rsid w:val="001863B0"/>
    <w:rsid w:val="0018667E"/>
    <w:rsid w:val="00186ECA"/>
    <w:rsid w:val="001873CC"/>
    <w:rsid w:val="001878F4"/>
    <w:rsid w:val="00187C0D"/>
    <w:rsid w:val="00190024"/>
    <w:rsid w:val="0019068B"/>
    <w:rsid w:val="00190697"/>
    <w:rsid w:val="0019085B"/>
    <w:rsid w:val="00190C0B"/>
    <w:rsid w:val="00190E71"/>
    <w:rsid w:val="00191058"/>
    <w:rsid w:val="001917C9"/>
    <w:rsid w:val="00191D94"/>
    <w:rsid w:val="00191F1E"/>
    <w:rsid w:val="00191FDD"/>
    <w:rsid w:val="0019207F"/>
    <w:rsid w:val="001932FB"/>
    <w:rsid w:val="001934E2"/>
    <w:rsid w:val="00193933"/>
    <w:rsid w:val="00193D6D"/>
    <w:rsid w:val="00193E57"/>
    <w:rsid w:val="0019471A"/>
    <w:rsid w:val="00194998"/>
    <w:rsid w:val="00194C1E"/>
    <w:rsid w:val="00195081"/>
    <w:rsid w:val="001953DB"/>
    <w:rsid w:val="00195B2D"/>
    <w:rsid w:val="00195BE7"/>
    <w:rsid w:val="00196071"/>
    <w:rsid w:val="001963FE"/>
    <w:rsid w:val="00196CF5"/>
    <w:rsid w:val="00196E61"/>
    <w:rsid w:val="00197807"/>
    <w:rsid w:val="00197AD3"/>
    <w:rsid w:val="00197AF5"/>
    <w:rsid w:val="00197BC6"/>
    <w:rsid w:val="00197C7D"/>
    <w:rsid w:val="001A0AD0"/>
    <w:rsid w:val="001A0D93"/>
    <w:rsid w:val="001A119F"/>
    <w:rsid w:val="001A1A23"/>
    <w:rsid w:val="001A1F9F"/>
    <w:rsid w:val="001A3137"/>
    <w:rsid w:val="001A38A2"/>
    <w:rsid w:val="001A4921"/>
    <w:rsid w:val="001A4D43"/>
    <w:rsid w:val="001A4EEC"/>
    <w:rsid w:val="001A5881"/>
    <w:rsid w:val="001A5891"/>
    <w:rsid w:val="001A5F32"/>
    <w:rsid w:val="001A6164"/>
    <w:rsid w:val="001A62E4"/>
    <w:rsid w:val="001A640C"/>
    <w:rsid w:val="001A66FF"/>
    <w:rsid w:val="001A6A38"/>
    <w:rsid w:val="001A6DE3"/>
    <w:rsid w:val="001A6FEB"/>
    <w:rsid w:val="001A74B9"/>
    <w:rsid w:val="001A75E9"/>
    <w:rsid w:val="001A7859"/>
    <w:rsid w:val="001A7889"/>
    <w:rsid w:val="001A7D28"/>
    <w:rsid w:val="001B0103"/>
    <w:rsid w:val="001B0F1D"/>
    <w:rsid w:val="001B16AE"/>
    <w:rsid w:val="001B18B5"/>
    <w:rsid w:val="001B1D25"/>
    <w:rsid w:val="001B2BE9"/>
    <w:rsid w:val="001B3091"/>
    <w:rsid w:val="001B34B8"/>
    <w:rsid w:val="001B353A"/>
    <w:rsid w:val="001B395A"/>
    <w:rsid w:val="001B4175"/>
    <w:rsid w:val="001B4A5B"/>
    <w:rsid w:val="001B4BB3"/>
    <w:rsid w:val="001B4DC6"/>
    <w:rsid w:val="001B5A01"/>
    <w:rsid w:val="001B5C84"/>
    <w:rsid w:val="001B5F6D"/>
    <w:rsid w:val="001B60EC"/>
    <w:rsid w:val="001B6131"/>
    <w:rsid w:val="001B61D9"/>
    <w:rsid w:val="001B6314"/>
    <w:rsid w:val="001B6689"/>
    <w:rsid w:val="001B6752"/>
    <w:rsid w:val="001B6948"/>
    <w:rsid w:val="001B6BD1"/>
    <w:rsid w:val="001B7178"/>
    <w:rsid w:val="001B7292"/>
    <w:rsid w:val="001B7590"/>
    <w:rsid w:val="001B75A8"/>
    <w:rsid w:val="001B7798"/>
    <w:rsid w:val="001C02EC"/>
    <w:rsid w:val="001C046D"/>
    <w:rsid w:val="001C05EA"/>
    <w:rsid w:val="001C075F"/>
    <w:rsid w:val="001C0A25"/>
    <w:rsid w:val="001C0F0B"/>
    <w:rsid w:val="001C1025"/>
    <w:rsid w:val="001C15A0"/>
    <w:rsid w:val="001C1F70"/>
    <w:rsid w:val="001C27A5"/>
    <w:rsid w:val="001C2E52"/>
    <w:rsid w:val="001C2FC3"/>
    <w:rsid w:val="001C3023"/>
    <w:rsid w:val="001C3159"/>
    <w:rsid w:val="001C3319"/>
    <w:rsid w:val="001C444C"/>
    <w:rsid w:val="001C4CC1"/>
    <w:rsid w:val="001C51A8"/>
    <w:rsid w:val="001C5AF0"/>
    <w:rsid w:val="001C5E58"/>
    <w:rsid w:val="001C6C10"/>
    <w:rsid w:val="001C6E8A"/>
    <w:rsid w:val="001C7DD9"/>
    <w:rsid w:val="001D06A7"/>
    <w:rsid w:val="001D0E05"/>
    <w:rsid w:val="001D1887"/>
    <w:rsid w:val="001D190C"/>
    <w:rsid w:val="001D1A4C"/>
    <w:rsid w:val="001D1B71"/>
    <w:rsid w:val="001D2354"/>
    <w:rsid w:val="001D29B5"/>
    <w:rsid w:val="001D3369"/>
    <w:rsid w:val="001D351E"/>
    <w:rsid w:val="001D358D"/>
    <w:rsid w:val="001D375C"/>
    <w:rsid w:val="001D386E"/>
    <w:rsid w:val="001D3E8D"/>
    <w:rsid w:val="001D45C7"/>
    <w:rsid w:val="001D4B9A"/>
    <w:rsid w:val="001D4C80"/>
    <w:rsid w:val="001D4DE0"/>
    <w:rsid w:val="001D4F9B"/>
    <w:rsid w:val="001D5359"/>
    <w:rsid w:val="001D5ADE"/>
    <w:rsid w:val="001D5E26"/>
    <w:rsid w:val="001D6111"/>
    <w:rsid w:val="001D614D"/>
    <w:rsid w:val="001D6A84"/>
    <w:rsid w:val="001D6DE3"/>
    <w:rsid w:val="001D7183"/>
    <w:rsid w:val="001D76A6"/>
    <w:rsid w:val="001D7843"/>
    <w:rsid w:val="001D7B2E"/>
    <w:rsid w:val="001D7D11"/>
    <w:rsid w:val="001E0314"/>
    <w:rsid w:val="001E0414"/>
    <w:rsid w:val="001E1593"/>
    <w:rsid w:val="001E200D"/>
    <w:rsid w:val="001E2430"/>
    <w:rsid w:val="001E2BEA"/>
    <w:rsid w:val="001E2CAD"/>
    <w:rsid w:val="001E2F4E"/>
    <w:rsid w:val="001E30CC"/>
    <w:rsid w:val="001E3728"/>
    <w:rsid w:val="001E4499"/>
    <w:rsid w:val="001E4F68"/>
    <w:rsid w:val="001E51B6"/>
    <w:rsid w:val="001E5449"/>
    <w:rsid w:val="001E56C4"/>
    <w:rsid w:val="001E5F8B"/>
    <w:rsid w:val="001E6923"/>
    <w:rsid w:val="001E6A87"/>
    <w:rsid w:val="001E70CA"/>
    <w:rsid w:val="001E73F5"/>
    <w:rsid w:val="001E7490"/>
    <w:rsid w:val="001E7534"/>
    <w:rsid w:val="001E775B"/>
    <w:rsid w:val="001E7BC9"/>
    <w:rsid w:val="001F0CF8"/>
    <w:rsid w:val="001F0F7C"/>
    <w:rsid w:val="001F178A"/>
    <w:rsid w:val="001F1CB3"/>
    <w:rsid w:val="001F246C"/>
    <w:rsid w:val="001F2496"/>
    <w:rsid w:val="001F2DAD"/>
    <w:rsid w:val="001F2E2D"/>
    <w:rsid w:val="001F3155"/>
    <w:rsid w:val="001F3280"/>
    <w:rsid w:val="001F4201"/>
    <w:rsid w:val="001F43DA"/>
    <w:rsid w:val="001F43F9"/>
    <w:rsid w:val="001F4FA6"/>
    <w:rsid w:val="001F5A3B"/>
    <w:rsid w:val="001F6931"/>
    <w:rsid w:val="001F7433"/>
    <w:rsid w:val="001F77BD"/>
    <w:rsid w:val="001F7BC8"/>
    <w:rsid w:val="002003BD"/>
    <w:rsid w:val="0020085C"/>
    <w:rsid w:val="00200C24"/>
    <w:rsid w:val="00200CC8"/>
    <w:rsid w:val="00201023"/>
    <w:rsid w:val="002024F2"/>
    <w:rsid w:val="00202D15"/>
    <w:rsid w:val="00202E25"/>
    <w:rsid w:val="00202E6E"/>
    <w:rsid w:val="00204132"/>
    <w:rsid w:val="00204340"/>
    <w:rsid w:val="00204C4D"/>
    <w:rsid w:val="0020519A"/>
    <w:rsid w:val="0020580D"/>
    <w:rsid w:val="00205EDC"/>
    <w:rsid w:val="00205FBC"/>
    <w:rsid w:val="0020675D"/>
    <w:rsid w:val="00206ECB"/>
    <w:rsid w:val="00206F1C"/>
    <w:rsid w:val="00206F4F"/>
    <w:rsid w:val="00207078"/>
    <w:rsid w:val="002070EB"/>
    <w:rsid w:val="00207BEE"/>
    <w:rsid w:val="00210515"/>
    <w:rsid w:val="002106CB"/>
    <w:rsid w:val="0021072E"/>
    <w:rsid w:val="00210743"/>
    <w:rsid w:val="00210A56"/>
    <w:rsid w:val="0021176B"/>
    <w:rsid w:val="00211B6A"/>
    <w:rsid w:val="00211C9A"/>
    <w:rsid w:val="002124EA"/>
    <w:rsid w:val="00212689"/>
    <w:rsid w:val="002130DD"/>
    <w:rsid w:val="00213A0A"/>
    <w:rsid w:val="00213BE8"/>
    <w:rsid w:val="00214882"/>
    <w:rsid w:val="0021507B"/>
    <w:rsid w:val="002153D9"/>
    <w:rsid w:val="0021548C"/>
    <w:rsid w:val="00215AD8"/>
    <w:rsid w:val="00216276"/>
    <w:rsid w:val="002166F0"/>
    <w:rsid w:val="00216890"/>
    <w:rsid w:val="00216A16"/>
    <w:rsid w:val="00216AB6"/>
    <w:rsid w:val="00216BB6"/>
    <w:rsid w:val="00216C91"/>
    <w:rsid w:val="002172A6"/>
    <w:rsid w:val="0021743D"/>
    <w:rsid w:val="0021759E"/>
    <w:rsid w:val="00217E78"/>
    <w:rsid w:val="002200ED"/>
    <w:rsid w:val="00220257"/>
    <w:rsid w:val="00220324"/>
    <w:rsid w:val="002208CF"/>
    <w:rsid w:val="0022096A"/>
    <w:rsid w:val="00220D16"/>
    <w:rsid w:val="00220EAD"/>
    <w:rsid w:val="00221962"/>
    <w:rsid w:val="00221D40"/>
    <w:rsid w:val="00222970"/>
    <w:rsid w:val="00222C21"/>
    <w:rsid w:val="00222F82"/>
    <w:rsid w:val="0022327C"/>
    <w:rsid w:val="00223EF3"/>
    <w:rsid w:val="002257CE"/>
    <w:rsid w:val="002258E8"/>
    <w:rsid w:val="00225BA3"/>
    <w:rsid w:val="00225C5C"/>
    <w:rsid w:val="00225D35"/>
    <w:rsid w:val="002260F3"/>
    <w:rsid w:val="00226231"/>
    <w:rsid w:val="00226366"/>
    <w:rsid w:val="002265C3"/>
    <w:rsid w:val="002267B1"/>
    <w:rsid w:val="00226A23"/>
    <w:rsid w:val="00226C17"/>
    <w:rsid w:val="00227666"/>
    <w:rsid w:val="00227F7C"/>
    <w:rsid w:val="00230D57"/>
    <w:rsid w:val="00231026"/>
    <w:rsid w:val="00231170"/>
    <w:rsid w:val="002314C5"/>
    <w:rsid w:val="00231701"/>
    <w:rsid w:val="00231CB3"/>
    <w:rsid w:val="00231F94"/>
    <w:rsid w:val="00232353"/>
    <w:rsid w:val="0023283A"/>
    <w:rsid w:val="00232C89"/>
    <w:rsid w:val="00233463"/>
    <w:rsid w:val="002335AD"/>
    <w:rsid w:val="002337DF"/>
    <w:rsid w:val="00233AC3"/>
    <w:rsid w:val="00233BED"/>
    <w:rsid w:val="002365B9"/>
    <w:rsid w:val="0023694C"/>
    <w:rsid w:val="0023781D"/>
    <w:rsid w:val="00237F7F"/>
    <w:rsid w:val="00237FAE"/>
    <w:rsid w:val="00240AFF"/>
    <w:rsid w:val="00240F54"/>
    <w:rsid w:val="00241FBF"/>
    <w:rsid w:val="00242ACD"/>
    <w:rsid w:val="00242BAC"/>
    <w:rsid w:val="0024319E"/>
    <w:rsid w:val="0024335B"/>
    <w:rsid w:val="00243DE7"/>
    <w:rsid w:val="00243EAE"/>
    <w:rsid w:val="0024519C"/>
    <w:rsid w:val="00245358"/>
    <w:rsid w:val="002453E5"/>
    <w:rsid w:val="002456DE"/>
    <w:rsid w:val="002457C0"/>
    <w:rsid w:val="0024598D"/>
    <w:rsid w:val="00245BE3"/>
    <w:rsid w:val="00245E23"/>
    <w:rsid w:val="00246CD1"/>
    <w:rsid w:val="002472B1"/>
    <w:rsid w:val="002477A0"/>
    <w:rsid w:val="00247E3A"/>
    <w:rsid w:val="00250372"/>
    <w:rsid w:val="0025044D"/>
    <w:rsid w:val="002505C1"/>
    <w:rsid w:val="0025067A"/>
    <w:rsid w:val="00250B7D"/>
    <w:rsid w:val="00250DF3"/>
    <w:rsid w:val="0025113C"/>
    <w:rsid w:val="002519D3"/>
    <w:rsid w:val="00251D14"/>
    <w:rsid w:val="00251F2F"/>
    <w:rsid w:val="00252778"/>
    <w:rsid w:val="00252B7D"/>
    <w:rsid w:val="00252C2F"/>
    <w:rsid w:val="00252DD9"/>
    <w:rsid w:val="0025347C"/>
    <w:rsid w:val="002538B9"/>
    <w:rsid w:val="00253957"/>
    <w:rsid w:val="00253E50"/>
    <w:rsid w:val="00254934"/>
    <w:rsid w:val="00255CD8"/>
    <w:rsid w:val="0025601B"/>
    <w:rsid w:val="002564DB"/>
    <w:rsid w:val="00256A43"/>
    <w:rsid w:val="00256B92"/>
    <w:rsid w:val="00256CBF"/>
    <w:rsid w:val="00256F60"/>
    <w:rsid w:val="0025798A"/>
    <w:rsid w:val="00257FD4"/>
    <w:rsid w:val="0026010A"/>
    <w:rsid w:val="0026022A"/>
    <w:rsid w:val="00260646"/>
    <w:rsid w:val="00260789"/>
    <w:rsid w:val="00261084"/>
    <w:rsid w:val="00261995"/>
    <w:rsid w:val="002621F8"/>
    <w:rsid w:val="002639A2"/>
    <w:rsid w:val="002642B8"/>
    <w:rsid w:val="00264585"/>
    <w:rsid w:val="00264B4C"/>
    <w:rsid w:val="00264CC3"/>
    <w:rsid w:val="002651DA"/>
    <w:rsid w:val="00265544"/>
    <w:rsid w:val="0026631F"/>
    <w:rsid w:val="002664A6"/>
    <w:rsid w:val="0026669A"/>
    <w:rsid w:val="002675D5"/>
    <w:rsid w:val="002676C6"/>
    <w:rsid w:val="00267D2D"/>
    <w:rsid w:val="00267F17"/>
    <w:rsid w:val="0027037C"/>
    <w:rsid w:val="002709FC"/>
    <w:rsid w:val="00270C4C"/>
    <w:rsid w:val="00270D0C"/>
    <w:rsid w:val="002710E6"/>
    <w:rsid w:val="00271A26"/>
    <w:rsid w:val="002724E3"/>
    <w:rsid w:val="00273028"/>
    <w:rsid w:val="002737CF"/>
    <w:rsid w:val="00274415"/>
    <w:rsid w:val="00274A51"/>
    <w:rsid w:val="002750EB"/>
    <w:rsid w:val="00275129"/>
    <w:rsid w:val="0027528A"/>
    <w:rsid w:val="002753D0"/>
    <w:rsid w:val="002758DA"/>
    <w:rsid w:val="0027591A"/>
    <w:rsid w:val="002759A5"/>
    <w:rsid w:val="0027690E"/>
    <w:rsid w:val="00276973"/>
    <w:rsid w:val="00276FD1"/>
    <w:rsid w:val="002770E7"/>
    <w:rsid w:val="00277BC2"/>
    <w:rsid w:val="0028010F"/>
    <w:rsid w:val="00280251"/>
    <w:rsid w:val="00280263"/>
    <w:rsid w:val="0028028F"/>
    <w:rsid w:val="00281B69"/>
    <w:rsid w:val="00281E2D"/>
    <w:rsid w:val="00281F58"/>
    <w:rsid w:val="0028200C"/>
    <w:rsid w:val="0028266B"/>
    <w:rsid w:val="00282727"/>
    <w:rsid w:val="00282F3B"/>
    <w:rsid w:val="00282FF7"/>
    <w:rsid w:val="0028351B"/>
    <w:rsid w:val="00283E45"/>
    <w:rsid w:val="00284257"/>
    <w:rsid w:val="00284806"/>
    <w:rsid w:val="002854AC"/>
    <w:rsid w:val="0028583D"/>
    <w:rsid w:val="002864F6"/>
    <w:rsid w:val="00286597"/>
    <w:rsid w:val="00286A2E"/>
    <w:rsid w:val="00286AAA"/>
    <w:rsid w:val="002876C3"/>
    <w:rsid w:val="00287898"/>
    <w:rsid w:val="00287AE4"/>
    <w:rsid w:val="002902A4"/>
    <w:rsid w:val="00290629"/>
    <w:rsid w:val="00290638"/>
    <w:rsid w:val="00290C8D"/>
    <w:rsid w:val="00290D8C"/>
    <w:rsid w:val="00290E80"/>
    <w:rsid w:val="002911F6"/>
    <w:rsid w:val="00291BA2"/>
    <w:rsid w:val="002923F9"/>
    <w:rsid w:val="00292A97"/>
    <w:rsid w:val="00292E21"/>
    <w:rsid w:val="002935A5"/>
    <w:rsid w:val="00293F68"/>
    <w:rsid w:val="00293FE4"/>
    <w:rsid w:val="002949EF"/>
    <w:rsid w:val="00294EF8"/>
    <w:rsid w:val="0029510B"/>
    <w:rsid w:val="00295BA2"/>
    <w:rsid w:val="00296054"/>
    <w:rsid w:val="002960EB"/>
    <w:rsid w:val="00296913"/>
    <w:rsid w:val="00296EA0"/>
    <w:rsid w:val="00296FB5"/>
    <w:rsid w:val="00296FC3"/>
    <w:rsid w:val="0029703E"/>
    <w:rsid w:val="0029746B"/>
    <w:rsid w:val="00297DFE"/>
    <w:rsid w:val="002A08B4"/>
    <w:rsid w:val="002A0907"/>
    <w:rsid w:val="002A0B14"/>
    <w:rsid w:val="002A0FBF"/>
    <w:rsid w:val="002A1023"/>
    <w:rsid w:val="002A10DF"/>
    <w:rsid w:val="002A111C"/>
    <w:rsid w:val="002A1200"/>
    <w:rsid w:val="002A13FD"/>
    <w:rsid w:val="002A1439"/>
    <w:rsid w:val="002A1B17"/>
    <w:rsid w:val="002A1BC3"/>
    <w:rsid w:val="002A221C"/>
    <w:rsid w:val="002A2808"/>
    <w:rsid w:val="002A3084"/>
    <w:rsid w:val="002A3944"/>
    <w:rsid w:val="002A3C27"/>
    <w:rsid w:val="002A4BAA"/>
    <w:rsid w:val="002A4E2A"/>
    <w:rsid w:val="002A51D2"/>
    <w:rsid w:val="002A55A6"/>
    <w:rsid w:val="002A5F96"/>
    <w:rsid w:val="002A61BF"/>
    <w:rsid w:val="002A709C"/>
    <w:rsid w:val="002A790A"/>
    <w:rsid w:val="002A7A01"/>
    <w:rsid w:val="002B048B"/>
    <w:rsid w:val="002B0A46"/>
    <w:rsid w:val="002B0EBC"/>
    <w:rsid w:val="002B1457"/>
    <w:rsid w:val="002B191D"/>
    <w:rsid w:val="002B19D7"/>
    <w:rsid w:val="002B1A18"/>
    <w:rsid w:val="002B1E0F"/>
    <w:rsid w:val="002B23FF"/>
    <w:rsid w:val="002B28F2"/>
    <w:rsid w:val="002B324E"/>
    <w:rsid w:val="002B338E"/>
    <w:rsid w:val="002B35DC"/>
    <w:rsid w:val="002B382E"/>
    <w:rsid w:val="002B4108"/>
    <w:rsid w:val="002B5364"/>
    <w:rsid w:val="002B55D0"/>
    <w:rsid w:val="002B57A4"/>
    <w:rsid w:val="002B65B9"/>
    <w:rsid w:val="002B6DAA"/>
    <w:rsid w:val="002B716D"/>
    <w:rsid w:val="002B7448"/>
    <w:rsid w:val="002B7613"/>
    <w:rsid w:val="002B7870"/>
    <w:rsid w:val="002B7F45"/>
    <w:rsid w:val="002C0088"/>
    <w:rsid w:val="002C01AE"/>
    <w:rsid w:val="002C101C"/>
    <w:rsid w:val="002C1309"/>
    <w:rsid w:val="002C201F"/>
    <w:rsid w:val="002C287B"/>
    <w:rsid w:val="002C29A1"/>
    <w:rsid w:val="002C2CC5"/>
    <w:rsid w:val="002C3869"/>
    <w:rsid w:val="002C3B81"/>
    <w:rsid w:val="002C419D"/>
    <w:rsid w:val="002C443B"/>
    <w:rsid w:val="002C44D6"/>
    <w:rsid w:val="002C46F3"/>
    <w:rsid w:val="002C4988"/>
    <w:rsid w:val="002C50E2"/>
    <w:rsid w:val="002C54A7"/>
    <w:rsid w:val="002C586B"/>
    <w:rsid w:val="002C591F"/>
    <w:rsid w:val="002C5ED7"/>
    <w:rsid w:val="002C6567"/>
    <w:rsid w:val="002C6E1C"/>
    <w:rsid w:val="002C798C"/>
    <w:rsid w:val="002C7B34"/>
    <w:rsid w:val="002D08DA"/>
    <w:rsid w:val="002D0A84"/>
    <w:rsid w:val="002D1510"/>
    <w:rsid w:val="002D179B"/>
    <w:rsid w:val="002D18DF"/>
    <w:rsid w:val="002D2102"/>
    <w:rsid w:val="002D2BD9"/>
    <w:rsid w:val="002D2F39"/>
    <w:rsid w:val="002D3063"/>
    <w:rsid w:val="002D3286"/>
    <w:rsid w:val="002D34EB"/>
    <w:rsid w:val="002D39A5"/>
    <w:rsid w:val="002D4098"/>
    <w:rsid w:val="002D46B9"/>
    <w:rsid w:val="002D517C"/>
    <w:rsid w:val="002D5653"/>
    <w:rsid w:val="002D5A90"/>
    <w:rsid w:val="002D6172"/>
    <w:rsid w:val="002D64D9"/>
    <w:rsid w:val="002D66B7"/>
    <w:rsid w:val="002D6DFC"/>
    <w:rsid w:val="002D76B4"/>
    <w:rsid w:val="002D7843"/>
    <w:rsid w:val="002D7C51"/>
    <w:rsid w:val="002E01B9"/>
    <w:rsid w:val="002E0B46"/>
    <w:rsid w:val="002E0D6E"/>
    <w:rsid w:val="002E153E"/>
    <w:rsid w:val="002E1D7F"/>
    <w:rsid w:val="002E219C"/>
    <w:rsid w:val="002E2356"/>
    <w:rsid w:val="002E2D95"/>
    <w:rsid w:val="002E2DFD"/>
    <w:rsid w:val="002E307E"/>
    <w:rsid w:val="002E31E2"/>
    <w:rsid w:val="002E3217"/>
    <w:rsid w:val="002E3A81"/>
    <w:rsid w:val="002E3FF4"/>
    <w:rsid w:val="002E42BB"/>
    <w:rsid w:val="002E50C9"/>
    <w:rsid w:val="002E5598"/>
    <w:rsid w:val="002E58BD"/>
    <w:rsid w:val="002E5E11"/>
    <w:rsid w:val="002E723E"/>
    <w:rsid w:val="002E7950"/>
    <w:rsid w:val="002E7FC1"/>
    <w:rsid w:val="002F01C3"/>
    <w:rsid w:val="002F03E2"/>
    <w:rsid w:val="002F040B"/>
    <w:rsid w:val="002F0F7B"/>
    <w:rsid w:val="002F1136"/>
    <w:rsid w:val="002F1C73"/>
    <w:rsid w:val="002F1CE5"/>
    <w:rsid w:val="002F24B0"/>
    <w:rsid w:val="002F25B2"/>
    <w:rsid w:val="002F2A9D"/>
    <w:rsid w:val="002F30F8"/>
    <w:rsid w:val="002F31E6"/>
    <w:rsid w:val="002F35FC"/>
    <w:rsid w:val="002F3C9A"/>
    <w:rsid w:val="002F4336"/>
    <w:rsid w:val="002F4551"/>
    <w:rsid w:val="002F4A57"/>
    <w:rsid w:val="002F513C"/>
    <w:rsid w:val="002F53E4"/>
    <w:rsid w:val="002F5926"/>
    <w:rsid w:val="002F61F3"/>
    <w:rsid w:val="002F62B1"/>
    <w:rsid w:val="002F6BF9"/>
    <w:rsid w:val="002F72BE"/>
    <w:rsid w:val="002F76B2"/>
    <w:rsid w:val="002F78C3"/>
    <w:rsid w:val="002F7A10"/>
    <w:rsid w:val="00300933"/>
    <w:rsid w:val="00300968"/>
    <w:rsid w:val="00301032"/>
    <w:rsid w:val="00301117"/>
    <w:rsid w:val="0030116B"/>
    <w:rsid w:val="003019A6"/>
    <w:rsid w:val="0030278F"/>
    <w:rsid w:val="00302AB6"/>
    <w:rsid w:val="00302C15"/>
    <w:rsid w:val="00303071"/>
    <w:rsid w:val="003035E7"/>
    <w:rsid w:val="00303C4D"/>
    <w:rsid w:val="00303F45"/>
    <w:rsid w:val="0030406E"/>
    <w:rsid w:val="003040B8"/>
    <w:rsid w:val="0030439D"/>
    <w:rsid w:val="00304A3F"/>
    <w:rsid w:val="00304B85"/>
    <w:rsid w:val="0030541B"/>
    <w:rsid w:val="003054C5"/>
    <w:rsid w:val="0030589F"/>
    <w:rsid w:val="00305938"/>
    <w:rsid w:val="003059D6"/>
    <w:rsid w:val="00305B2A"/>
    <w:rsid w:val="00305D09"/>
    <w:rsid w:val="003065EA"/>
    <w:rsid w:val="003067CD"/>
    <w:rsid w:val="00306876"/>
    <w:rsid w:val="00306D25"/>
    <w:rsid w:val="00306DA8"/>
    <w:rsid w:val="00306DEA"/>
    <w:rsid w:val="003070D4"/>
    <w:rsid w:val="00307214"/>
    <w:rsid w:val="003076FD"/>
    <w:rsid w:val="003079B4"/>
    <w:rsid w:val="00310AF2"/>
    <w:rsid w:val="003114E8"/>
    <w:rsid w:val="003116C8"/>
    <w:rsid w:val="00311838"/>
    <w:rsid w:val="003119C5"/>
    <w:rsid w:val="00311BE9"/>
    <w:rsid w:val="00311BED"/>
    <w:rsid w:val="0031335F"/>
    <w:rsid w:val="00313635"/>
    <w:rsid w:val="003136D2"/>
    <w:rsid w:val="003142CB"/>
    <w:rsid w:val="0031492F"/>
    <w:rsid w:val="0031516D"/>
    <w:rsid w:val="00315372"/>
    <w:rsid w:val="00315972"/>
    <w:rsid w:val="0031663D"/>
    <w:rsid w:val="00316C99"/>
    <w:rsid w:val="00316DDF"/>
    <w:rsid w:val="003170CA"/>
    <w:rsid w:val="00317297"/>
    <w:rsid w:val="00317A24"/>
    <w:rsid w:val="00317F01"/>
    <w:rsid w:val="003204FF"/>
    <w:rsid w:val="00320CEC"/>
    <w:rsid w:val="00320D9B"/>
    <w:rsid w:val="00320E50"/>
    <w:rsid w:val="0032138B"/>
    <w:rsid w:val="00321575"/>
    <w:rsid w:val="00321A14"/>
    <w:rsid w:val="00321F34"/>
    <w:rsid w:val="003220CF"/>
    <w:rsid w:val="0032265B"/>
    <w:rsid w:val="003228CA"/>
    <w:rsid w:val="003234EC"/>
    <w:rsid w:val="00323D1B"/>
    <w:rsid w:val="0032404A"/>
    <w:rsid w:val="003245BD"/>
    <w:rsid w:val="00325D86"/>
    <w:rsid w:val="0032612B"/>
    <w:rsid w:val="003263A3"/>
    <w:rsid w:val="00326A19"/>
    <w:rsid w:val="00327072"/>
    <w:rsid w:val="003274CF"/>
    <w:rsid w:val="00327589"/>
    <w:rsid w:val="00327EB3"/>
    <w:rsid w:val="00330690"/>
    <w:rsid w:val="00330849"/>
    <w:rsid w:val="003309A6"/>
    <w:rsid w:val="00331136"/>
    <w:rsid w:val="003314B0"/>
    <w:rsid w:val="0033224B"/>
    <w:rsid w:val="00332B59"/>
    <w:rsid w:val="00333D26"/>
    <w:rsid w:val="00333EED"/>
    <w:rsid w:val="00334476"/>
    <w:rsid w:val="00334A58"/>
    <w:rsid w:val="00335079"/>
    <w:rsid w:val="003352E4"/>
    <w:rsid w:val="00335DF8"/>
    <w:rsid w:val="00336490"/>
    <w:rsid w:val="0033656E"/>
    <w:rsid w:val="003368F8"/>
    <w:rsid w:val="00337234"/>
    <w:rsid w:val="003379A7"/>
    <w:rsid w:val="003402C3"/>
    <w:rsid w:val="00340AA0"/>
    <w:rsid w:val="00340BDC"/>
    <w:rsid w:val="00340E81"/>
    <w:rsid w:val="0034104A"/>
    <w:rsid w:val="00341D04"/>
    <w:rsid w:val="00341DDB"/>
    <w:rsid w:val="0034259D"/>
    <w:rsid w:val="00343A03"/>
    <w:rsid w:val="00343F33"/>
    <w:rsid w:val="0034404F"/>
    <w:rsid w:val="0034484D"/>
    <w:rsid w:val="00344BCB"/>
    <w:rsid w:val="00344DEF"/>
    <w:rsid w:val="003451E0"/>
    <w:rsid w:val="0034555B"/>
    <w:rsid w:val="00345648"/>
    <w:rsid w:val="00346582"/>
    <w:rsid w:val="003467DF"/>
    <w:rsid w:val="0034684C"/>
    <w:rsid w:val="00347B3B"/>
    <w:rsid w:val="00347F45"/>
    <w:rsid w:val="0035059C"/>
    <w:rsid w:val="00350C95"/>
    <w:rsid w:val="003513AA"/>
    <w:rsid w:val="00351DB1"/>
    <w:rsid w:val="00351E4E"/>
    <w:rsid w:val="003522A0"/>
    <w:rsid w:val="00352583"/>
    <w:rsid w:val="003529C9"/>
    <w:rsid w:val="00352E31"/>
    <w:rsid w:val="0035366A"/>
    <w:rsid w:val="00353A13"/>
    <w:rsid w:val="00353C59"/>
    <w:rsid w:val="00353CB2"/>
    <w:rsid w:val="003550EA"/>
    <w:rsid w:val="00355274"/>
    <w:rsid w:val="00355764"/>
    <w:rsid w:val="00355CDF"/>
    <w:rsid w:val="00356787"/>
    <w:rsid w:val="00356D43"/>
    <w:rsid w:val="00357225"/>
    <w:rsid w:val="00357997"/>
    <w:rsid w:val="003600F2"/>
    <w:rsid w:val="00360202"/>
    <w:rsid w:val="00360687"/>
    <w:rsid w:val="00360A84"/>
    <w:rsid w:val="00360B48"/>
    <w:rsid w:val="00360CBB"/>
    <w:rsid w:val="0036109A"/>
    <w:rsid w:val="003619FD"/>
    <w:rsid w:val="003626B0"/>
    <w:rsid w:val="00362763"/>
    <w:rsid w:val="00362C03"/>
    <w:rsid w:val="00362F41"/>
    <w:rsid w:val="0036339D"/>
    <w:rsid w:val="003633E0"/>
    <w:rsid w:val="00363B85"/>
    <w:rsid w:val="00363C70"/>
    <w:rsid w:val="00364936"/>
    <w:rsid w:val="00364975"/>
    <w:rsid w:val="003649EA"/>
    <w:rsid w:val="00365113"/>
    <w:rsid w:val="003651C9"/>
    <w:rsid w:val="00365326"/>
    <w:rsid w:val="0036534E"/>
    <w:rsid w:val="003656AB"/>
    <w:rsid w:val="00365A73"/>
    <w:rsid w:val="00365C95"/>
    <w:rsid w:val="00365CC1"/>
    <w:rsid w:val="0036623D"/>
    <w:rsid w:val="00367529"/>
    <w:rsid w:val="00367853"/>
    <w:rsid w:val="0037089C"/>
    <w:rsid w:val="00370B57"/>
    <w:rsid w:val="00370FEE"/>
    <w:rsid w:val="00371366"/>
    <w:rsid w:val="00371B66"/>
    <w:rsid w:val="00371B9C"/>
    <w:rsid w:val="00372343"/>
    <w:rsid w:val="00372A2C"/>
    <w:rsid w:val="00373492"/>
    <w:rsid w:val="003738B5"/>
    <w:rsid w:val="00373C5D"/>
    <w:rsid w:val="00374931"/>
    <w:rsid w:val="00374A17"/>
    <w:rsid w:val="003752A2"/>
    <w:rsid w:val="003754D5"/>
    <w:rsid w:val="003758F7"/>
    <w:rsid w:val="00375A9C"/>
    <w:rsid w:val="003764C5"/>
    <w:rsid w:val="0037687D"/>
    <w:rsid w:val="00377749"/>
    <w:rsid w:val="00377C67"/>
    <w:rsid w:val="00377CAA"/>
    <w:rsid w:val="003802C1"/>
    <w:rsid w:val="00380824"/>
    <w:rsid w:val="003809DC"/>
    <w:rsid w:val="00381CC2"/>
    <w:rsid w:val="00382179"/>
    <w:rsid w:val="003823F8"/>
    <w:rsid w:val="003824F2"/>
    <w:rsid w:val="00382918"/>
    <w:rsid w:val="003833E5"/>
    <w:rsid w:val="003837EE"/>
    <w:rsid w:val="00383ABA"/>
    <w:rsid w:val="003846B3"/>
    <w:rsid w:val="00384788"/>
    <w:rsid w:val="0038535B"/>
    <w:rsid w:val="00385D37"/>
    <w:rsid w:val="0038623E"/>
    <w:rsid w:val="0038685C"/>
    <w:rsid w:val="00386FF3"/>
    <w:rsid w:val="00387990"/>
    <w:rsid w:val="00387BE0"/>
    <w:rsid w:val="00387C46"/>
    <w:rsid w:val="00387F69"/>
    <w:rsid w:val="00390056"/>
    <w:rsid w:val="0039008E"/>
    <w:rsid w:val="00390236"/>
    <w:rsid w:val="00390A98"/>
    <w:rsid w:val="00390F96"/>
    <w:rsid w:val="003911DD"/>
    <w:rsid w:val="003913B2"/>
    <w:rsid w:val="003913B5"/>
    <w:rsid w:val="00391CDD"/>
    <w:rsid w:val="003921FA"/>
    <w:rsid w:val="0039252A"/>
    <w:rsid w:val="003925B5"/>
    <w:rsid w:val="00392D00"/>
    <w:rsid w:val="00393082"/>
    <w:rsid w:val="003931C6"/>
    <w:rsid w:val="0039326D"/>
    <w:rsid w:val="00393C0A"/>
    <w:rsid w:val="00394488"/>
    <w:rsid w:val="0039454C"/>
    <w:rsid w:val="00394B62"/>
    <w:rsid w:val="00394E3B"/>
    <w:rsid w:val="0039567A"/>
    <w:rsid w:val="00395B17"/>
    <w:rsid w:val="00395DEA"/>
    <w:rsid w:val="00395E47"/>
    <w:rsid w:val="00395EE2"/>
    <w:rsid w:val="00396716"/>
    <w:rsid w:val="003976F2"/>
    <w:rsid w:val="003976F3"/>
    <w:rsid w:val="00397F99"/>
    <w:rsid w:val="003A0672"/>
    <w:rsid w:val="003A08FE"/>
    <w:rsid w:val="003A0912"/>
    <w:rsid w:val="003A0A15"/>
    <w:rsid w:val="003A0BC2"/>
    <w:rsid w:val="003A0F76"/>
    <w:rsid w:val="003A1A05"/>
    <w:rsid w:val="003A1B9C"/>
    <w:rsid w:val="003A1C15"/>
    <w:rsid w:val="003A2427"/>
    <w:rsid w:val="003A260B"/>
    <w:rsid w:val="003A27EF"/>
    <w:rsid w:val="003A2BA0"/>
    <w:rsid w:val="003A2CDB"/>
    <w:rsid w:val="003A3189"/>
    <w:rsid w:val="003A35B5"/>
    <w:rsid w:val="003A3675"/>
    <w:rsid w:val="003A37D9"/>
    <w:rsid w:val="003A393E"/>
    <w:rsid w:val="003A3C88"/>
    <w:rsid w:val="003A3C8F"/>
    <w:rsid w:val="003A3D06"/>
    <w:rsid w:val="003A406C"/>
    <w:rsid w:val="003A46E2"/>
    <w:rsid w:val="003A4718"/>
    <w:rsid w:val="003A4FBA"/>
    <w:rsid w:val="003A5B72"/>
    <w:rsid w:val="003A5EA7"/>
    <w:rsid w:val="003A620E"/>
    <w:rsid w:val="003A63DC"/>
    <w:rsid w:val="003A697C"/>
    <w:rsid w:val="003A72A1"/>
    <w:rsid w:val="003A73BD"/>
    <w:rsid w:val="003A73BF"/>
    <w:rsid w:val="003A7767"/>
    <w:rsid w:val="003A7920"/>
    <w:rsid w:val="003A7CD0"/>
    <w:rsid w:val="003A7D9D"/>
    <w:rsid w:val="003B023F"/>
    <w:rsid w:val="003B0773"/>
    <w:rsid w:val="003B0BB6"/>
    <w:rsid w:val="003B0BD4"/>
    <w:rsid w:val="003B1054"/>
    <w:rsid w:val="003B1817"/>
    <w:rsid w:val="003B1BBD"/>
    <w:rsid w:val="003B1C2D"/>
    <w:rsid w:val="003B1DA5"/>
    <w:rsid w:val="003B1E82"/>
    <w:rsid w:val="003B1FE5"/>
    <w:rsid w:val="003B27CB"/>
    <w:rsid w:val="003B354B"/>
    <w:rsid w:val="003B3A7E"/>
    <w:rsid w:val="003B3B7A"/>
    <w:rsid w:val="003B3C26"/>
    <w:rsid w:val="003B3FFD"/>
    <w:rsid w:val="003B4896"/>
    <w:rsid w:val="003B4B38"/>
    <w:rsid w:val="003B4D63"/>
    <w:rsid w:val="003B5C51"/>
    <w:rsid w:val="003B62AE"/>
    <w:rsid w:val="003B62CD"/>
    <w:rsid w:val="003B636C"/>
    <w:rsid w:val="003B669D"/>
    <w:rsid w:val="003B66DB"/>
    <w:rsid w:val="003B68AB"/>
    <w:rsid w:val="003B6B53"/>
    <w:rsid w:val="003B70AD"/>
    <w:rsid w:val="003B7A71"/>
    <w:rsid w:val="003B7D8B"/>
    <w:rsid w:val="003C0545"/>
    <w:rsid w:val="003C0829"/>
    <w:rsid w:val="003C0ED3"/>
    <w:rsid w:val="003C0FA1"/>
    <w:rsid w:val="003C1B15"/>
    <w:rsid w:val="003C1B78"/>
    <w:rsid w:val="003C1DC6"/>
    <w:rsid w:val="003C2202"/>
    <w:rsid w:val="003C22ED"/>
    <w:rsid w:val="003C2475"/>
    <w:rsid w:val="003C2EDA"/>
    <w:rsid w:val="003C36F1"/>
    <w:rsid w:val="003C40C5"/>
    <w:rsid w:val="003C40FE"/>
    <w:rsid w:val="003C444B"/>
    <w:rsid w:val="003C4588"/>
    <w:rsid w:val="003C4632"/>
    <w:rsid w:val="003C47B5"/>
    <w:rsid w:val="003C495B"/>
    <w:rsid w:val="003C4AE6"/>
    <w:rsid w:val="003C6C0A"/>
    <w:rsid w:val="003C7161"/>
    <w:rsid w:val="003C7341"/>
    <w:rsid w:val="003C7B71"/>
    <w:rsid w:val="003C7B88"/>
    <w:rsid w:val="003D0281"/>
    <w:rsid w:val="003D050F"/>
    <w:rsid w:val="003D0AE9"/>
    <w:rsid w:val="003D0F7D"/>
    <w:rsid w:val="003D11FC"/>
    <w:rsid w:val="003D1E3E"/>
    <w:rsid w:val="003D22AF"/>
    <w:rsid w:val="003D2619"/>
    <w:rsid w:val="003D2790"/>
    <w:rsid w:val="003D27D1"/>
    <w:rsid w:val="003D288C"/>
    <w:rsid w:val="003D290B"/>
    <w:rsid w:val="003D2E06"/>
    <w:rsid w:val="003D2EC9"/>
    <w:rsid w:val="003D3959"/>
    <w:rsid w:val="003D396C"/>
    <w:rsid w:val="003D42E4"/>
    <w:rsid w:val="003D50E5"/>
    <w:rsid w:val="003D5A37"/>
    <w:rsid w:val="003D5E3E"/>
    <w:rsid w:val="003D6A9C"/>
    <w:rsid w:val="003D6E6D"/>
    <w:rsid w:val="003D7D7D"/>
    <w:rsid w:val="003E0153"/>
    <w:rsid w:val="003E02EA"/>
    <w:rsid w:val="003E08DA"/>
    <w:rsid w:val="003E0D2C"/>
    <w:rsid w:val="003E27AE"/>
    <w:rsid w:val="003E2DAE"/>
    <w:rsid w:val="003E3DF0"/>
    <w:rsid w:val="003E4491"/>
    <w:rsid w:val="003E4B11"/>
    <w:rsid w:val="003E5329"/>
    <w:rsid w:val="003E5F20"/>
    <w:rsid w:val="003E6114"/>
    <w:rsid w:val="003E6559"/>
    <w:rsid w:val="003E6655"/>
    <w:rsid w:val="003E66D5"/>
    <w:rsid w:val="003E74CE"/>
    <w:rsid w:val="003E78C3"/>
    <w:rsid w:val="003F0200"/>
    <w:rsid w:val="003F03E0"/>
    <w:rsid w:val="003F0898"/>
    <w:rsid w:val="003F0DA0"/>
    <w:rsid w:val="003F0F1A"/>
    <w:rsid w:val="003F0F28"/>
    <w:rsid w:val="003F0F7D"/>
    <w:rsid w:val="003F1176"/>
    <w:rsid w:val="003F1356"/>
    <w:rsid w:val="003F1C57"/>
    <w:rsid w:val="003F23AA"/>
    <w:rsid w:val="003F27AA"/>
    <w:rsid w:val="003F28B1"/>
    <w:rsid w:val="003F320B"/>
    <w:rsid w:val="003F3549"/>
    <w:rsid w:val="003F3771"/>
    <w:rsid w:val="003F394F"/>
    <w:rsid w:val="003F3FBC"/>
    <w:rsid w:val="003F409E"/>
    <w:rsid w:val="003F48D1"/>
    <w:rsid w:val="003F4C2A"/>
    <w:rsid w:val="003F4CBA"/>
    <w:rsid w:val="003F4D28"/>
    <w:rsid w:val="003F527A"/>
    <w:rsid w:val="003F5285"/>
    <w:rsid w:val="003F6449"/>
    <w:rsid w:val="003F65CB"/>
    <w:rsid w:val="003F6879"/>
    <w:rsid w:val="003F71FF"/>
    <w:rsid w:val="003F7201"/>
    <w:rsid w:val="003F7211"/>
    <w:rsid w:val="003F7525"/>
    <w:rsid w:val="003F791A"/>
    <w:rsid w:val="003F7953"/>
    <w:rsid w:val="003F796D"/>
    <w:rsid w:val="003F7E46"/>
    <w:rsid w:val="00400499"/>
    <w:rsid w:val="004004C8"/>
    <w:rsid w:val="004006F2"/>
    <w:rsid w:val="004007CB"/>
    <w:rsid w:val="0040126B"/>
    <w:rsid w:val="00401662"/>
    <w:rsid w:val="00401D46"/>
    <w:rsid w:val="00401D6C"/>
    <w:rsid w:val="00401EAF"/>
    <w:rsid w:val="004028CD"/>
    <w:rsid w:val="00403B5E"/>
    <w:rsid w:val="00403CD7"/>
    <w:rsid w:val="00404474"/>
    <w:rsid w:val="004046E7"/>
    <w:rsid w:val="00404853"/>
    <w:rsid w:val="00404DF0"/>
    <w:rsid w:val="004050AA"/>
    <w:rsid w:val="0040524D"/>
    <w:rsid w:val="00405896"/>
    <w:rsid w:val="00405C55"/>
    <w:rsid w:val="00405D7E"/>
    <w:rsid w:val="00405EF8"/>
    <w:rsid w:val="00405FDF"/>
    <w:rsid w:val="00407E46"/>
    <w:rsid w:val="00410653"/>
    <w:rsid w:val="00410896"/>
    <w:rsid w:val="0041165D"/>
    <w:rsid w:val="004116A7"/>
    <w:rsid w:val="00411F56"/>
    <w:rsid w:val="00412473"/>
    <w:rsid w:val="00412A62"/>
    <w:rsid w:val="00413262"/>
    <w:rsid w:val="004133FC"/>
    <w:rsid w:val="00413564"/>
    <w:rsid w:val="0041356B"/>
    <w:rsid w:val="00413774"/>
    <w:rsid w:val="004137D5"/>
    <w:rsid w:val="00413F13"/>
    <w:rsid w:val="004152DE"/>
    <w:rsid w:val="00415533"/>
    <w:rsid w:val="00415AAA"/>
    <w:rsid w:val="00415D69"/>
    <w:rsid w:val="0041603D"/>
    <w:rsid w:val="004166CF"/>
    <w:rsid w:val="004167B8"/>
    <w:rsid w:val="004168C2"/>
    <w:rsid w:val="004169A4"/>
    <w:rsid w:val="00417543"/>
    <w:rsid w:val="00417B05"/>
    <w:rsid w:val="00417E01"/>
    <w:rsid w:val="004204B7"/>
    <w:rsid w:val="004206D2"/>
    <w:rsid w:val="00420AEF"/>
    <w:rsid w:val="00421CF7"/>
    <w:rsid w:val="00421F60"/>
    <w:rsid w:val="004220F8"/>
    <w:rsid w:val="00422457"/>
    <w:rsid w:val="0042256D"/>
    <w:rsid w:val="004229D0"/>
    <w:rsid w:val="004229FC"/>
    <w:rsid w:val="00423992"/>
    <w:rsid w:val="00423A82"/>
    <w:rsid w:val="00424575"/>
    <w:rsid w:val="00424B19"/>
    <w:rsid w:val="00424B5D"/>
    <w:rsid w:val="00424CF9"/>
    <w:rsid w:val="004253D7"/>
    <w:rsid w:val="0042556D"/>
    <w:rsid w:val="00425835"/>
    <w:rsid w:val="004258B6"/>
    <w:rsid w:val="0042601C"/>
    <w:rsid w:val="0042614B"/>
    <w:rsid w:val="004261B0"/>
    <w:rsid w:val="0042777B"/>
    <w:rsid w:val="00427983"/>
    <w:rsid w:val="00430C00"/>
    <w:rsid w:val="004310C8"/>
    <w:rsid w:val="00431B77"/>
    <w:rsid w:val="00431B93"/>
    <w:rsid w:val="0043203F"/>
    <w:rsid w:val="0043228E"/>
    <w:rsid w:val="00432514"/>
    <w:rsid w:val="00432D11"/>
    <w:rsid w:val="004335DB"/>
    <w:rsid w:val="00433641"/>
    <w:rsid w:val="00433C21"/>
    <w:rsid w:val="004343A2"/>
    <w:rsid w:val="00434A1D"/>
    <w:rsid w:val="00434B87"/>
    <w:rsid w:val="00434C6A"/>
    <w:rsid w:val="00434DC7"/>
    <w:rsid w:val="00434E61"/>
    <w:rsid w:val="00434F26"/>
    <w:rsid w:val="00434F4C"/>
    <w:rsid w:val="00435590"/>
    <w:rsid w:val="00435880"/>
    <w:rsid w:val="00435C9B"/>
    <w:rsid w:val="004367A6"/>
    <w:rsid w:val="004368D8"/>
    <w:rsid w:val="0043704A"/>
    <w:rsid w:val="004370DF"/>
    <w:rsid w:val="00437BC3"/>
    <w:rsid w:val="0044013E"/>
    <w:rsid w:val="00440618"/>
    <w:rsid w:val="00440BB7"/>
    <w:rsid w:val="00440C7A"/>
    <w:rsid w:val="00440F05"/>
    <w:rsid w:val="00441A47"/>
    <w:rsid w:val="00441D82"/>
    <w:rsid w:val="004422CA"/>
    <w:rsid w:val="00442844"/>
    <w:rsid w:val="00443197"/>
    <w:rsid w:val="00443794"/>
    <w:rsid w:val="00443931"/>
    <w:rsid w:val="00443BCA"/>
    <w:rsid w:val="0044442D"/>
    <w:rsid w:val="004444C5"/>
    <w:rsid w:val="00444EE8"/>
    <w:rsid w:val="0044513F"/>
    <w:rsid w:val="004452F4"/>
    <w:rsid w:val="00446493"/>
    <w:rsid w:val="00446541"/>
    <w:rsid w:val="00446766"/>
    <w:rsid w:val="00446FAE"/>
    <w:rsid w:val="00447815"/>
    <w:rsid w:val="00447A51"/>
    <w:rsid w:val="00450114"/>
    <w:rsid w:val="00450772"/>
    <w:rsid w:val="00450F46"/>
    <w:rsid w:val="004514E3"/>
    <w:rsid w:val="00451680"/>
    <w:rsid w:val="00451A88"/>
    <w:rsid w:val="0045213F"/>
    <w:rsid w:val="00452B4F"/>
    <w:rsid w:val="00452C7D"/>
    <w:rsid w:val="00452D62"/>
    <w:rsid w:val="00453BA1"/>
    <w:rsid w:val="00453E45"/>
    <w:rsid w:val="004547A8"/>
    <w:rsid w:val="00455450"/>
    <w:rsid w:val="00455DA9"/>
    <w:rsid w:val="004561E0"/>
    <w:rsid w:val="004568B9"/>
    <w:rsid w:val="00456C1D"/>
    <w:rsid w:val="00456C55"/>
    <w:rsid w:val="0045782D"/>
    <w:rsid w:val="00457FF0"/>
    <w:rsid w:val="004610EF"/>
    <w:rsid w:val="004619B0"/>
    <w:rsid w:val="00461E4A"/>
    <w:rsid w:val="00461EBC"/>
    <w:rsid w:val="004620B1"/>
    <w:rsid w:val="00462965"/>
    <w:rsid w:val="00462E60"/>
    <w:rsid w:val="00463AF5"/>
    <w:rsid w:val="00463C20"/>
    <w:rsid w:val="00464773"/>
    <w:rsid w:val="0046478C"/>
    <w:rsid w:val="00464800"/>
    <w:rsid w:val="00464B0E"/>
    <w:rsid w:val="00465738"/>
    <w:rsid w:val="00466186"/>
    <w:rsid w:val="00466257"/>
    <w:rsid w:val="00466636"/>
    <w:rsid w:val="004667D9"/>
    <w:rsid w:val="00466A4E"/>
    <w:rsid w:val="00467962"/>
    <w:rsid w:val="00467BB9"/>
    <w:rsid w:val="00467BD5"/>
    <w:rsid w:val="0047047F"/>
    <w:rsid w:val="004707A8"/>
    <w:rsid w:val="0047119D"/>
    <w:rsid w:val="00471E08"/>
    <w:rsid w:val="00471FC3"/>
    <w:rsid w:val="00472277"/>
    <w:rsid w:val="0047243F"/>
    <w:rsid w:val="00472830"/>
    <w:rsid w:val="00472CA1"/>
    <w:rsid w:val="00473010"/>
    <w:rsid w:val="004736DB"/>
    <w:rsid w:val="004736F4"/>
    <w:rsid w:val="00473A56"/>
    <w:rsid w:val="00474112"/>
    <w:rsid w:val="0047468E"/>
    <w:rsid w:val="00474B89"/>
    <w:rsid w:val="00474DD4"/>
    <w:rsid w:val="00475186"/>
    <w:rsid w:val="00475AB8"/>
    <w:rsid w:val="00475D42"/>
    <w:rsid w:val="00475F12"/>
    <w:rsid w:val="00476FD2"/>
    <w:rsid w:val="004774E8"/>
    <w:rsid w:val="00477B85"/>
    <w:rsid w:val="00480207"/>
    <w:rsid w:val="00480339"/>
    <w:rsid w:val="004810C8"/>
    <w:rsid w:val="00481635"/>
    <w:rsid w:val="004821D7"/>
    <w:rsid w:val="00482908"/>
    <w:rsid w:val="00482EC8"/>
    <w:rsid w:val="004837B5"/>
    <w:rsid w:val="00483B4D"/>
    <w:rsid w:val="004843E4"/>
    <w:rsid w:val="004853A3"/>
    <w:rsid w:val="00485633"/>
    <w:rsid w:val="0048565F"/>
    <w:rsid w:val="0048581B"/>
    <w:rsid w:val="00485E4F"/>
    <w:rsid w:val="0048665D"/>
    <w:rsid w:val="00486ADF"/>
    <w:rsid w:val="00486BB0"/>
    <w:rsid w:val="00486D66"/>
    <w:rsid w:val="00486D84"/>
    <w:rsid w:val="004900BF"/>
    <w:rsid w:val="004901EC"/>
    <w:rsid w:val="0049022D"/>
    <w:rsid w:val="00490581"/>
    <w:rsid w:val="00490B54"/>
    <w:rsid w:val="00491384"/>
    <w:rsid w:val="00491567"/>
    <w:rsid w:val="004919D4"/>
    <w:rsid w:val="004920DD"/>
    <w:rsid w:val="00492247"/>
    <w:rsid w:val="00492FF7"/>
    <w:rsid w:val="0049421B"/>
    <w:rsid w:val="00494DBC"/>
    <w:rsid w:val="00495417"/>
    <w:rsid w:val="00495A95"/>
    <w:rsid w:val="00496392"/>
    <w:rsid w:val="0049664C"/>
    <w:rsid w:val="004972CA"/>
    <w:rsid w:val="0049735C"/>
    <w:rsid w:val="00497C15"/>
    <w:rsid w:val="00497D9A"/>
    <w:rsid w:val="00497DC4"/>
    <w:rsid w:val="004A23AF"/>
    <w:rsid w:val="004A3FDD"/>
    <w:rsid w:val="004A44D3"/>
    <w:rsid w:val="004A49BD"/>
    <w:rsid w:val="004A4DFB"/>
    <w:rsid w:val="004A529C"/>
    <w:rsid w:val="004A52E7"/>
    <w:rsid w:val="004A5540"/>
    <w:rsid w:val="004A5D75"/>
    <w:rsid w:val="004A6F14"/>
    <w:rsid w:val="004B0491"/>
    <w:rsid w:val="004B0D99"/>
    <w:rsid w:val="004B163E"/>
    <w:rsid w:val="004B2053"/>
    <w:rsid w:val="004B23C4"/>
    <w:rsid w:val="004B26E9"/>
    <w:rsid w:val="004B3585"/>
    <w:rsid w:val="004B3A85"/>
    <w:rsid w:val="004B46E2"/>
    <w:rsid w:val="004B4A52"/>
    <w:rsid w:val="004B5168"/>
    <w:rsid w:val="004B5A6C"/>
    <w:rsid w:val="004B5EDF"/>
    <w:rsid w:val="004B6452"/>
    <w:rsid w:val="004B66D3"/>
    <w:rsid w:val="004B6778"/>
    <w:rsid w:val="004B78F7"/>
    <w:rsid w:val="004C0009"/>
    <w:rsid w:val="004C0013"/>
    <w:rsid w:val="004C055F"/>
    <w:rsid w:val="004C07DC"/>
    <w:rsid w:val="004C0D3F"/>
    <w:rsid w:val="004C0FA7"/>
    <w:rsid w:val="004C1144"/>
    <w:rsid w:val="004C1E2B"/>
    <w:rsid w:val="004C223A"/>
    <w:rsid w:val="004C231C"/>
    <w:rsid w:val="004C2664"/>
    <w:rsid w:val="004C29A0"/>
    <w:rsid w:val="004C2AEE"/>
    <w:rsid w:val="004C2C7C"/>
    <w:rsid w:val="004C33A9"/>
    <w:rsid w:val="004C36FD"/>
    <w:rsid w:val="004C3EFF"/>
    <w:rsid w:val="004C4FAB"/>
    <w:rsid w:val="004C52BF"/>
    <w:rsid w:val="004C66EE"/>
    <w:rsid w:val="004C683A"/>
    <w:rsid w:val="004C693C"/>
    <w:rsid w:val="004C693E"/>
    <w:rsid w:val="004C7505"/>
    <w:rsid w:val="004C77DB"/>
    <w:rsid w:val="004C781E"/>
    <w:rsid w:val="004C7B3B"/>
    <w:rsid w:val="004C7E64"/>
    <w:rsid w:val="004C7F56"/>
    <w:rsid w:val="004D05DC"/>
    <w:rsid w:val="004D0A16"/>
    <w:rsid w:val="004D150B"/>
    <w:rsid w:val="004D1659"/>
    <w:rsid w:val="004D2166"/>
    <w:rsid w:val="004D249C"/>
    <w:rsid w:val="004D2AA7"/>
    <w:rsid w:val="004D2D66"/>
    <w:rsid w:val="004D2E60"/>
    <w:rsid w:val="004D2ED0"/>
    <w:rsid w:val="004D35C3"/>
    <w:rsid w:val="004D385C"/>
    <w:rsid w:val="004D388C"/>
    <w:rsid w:val="004D41BD"/>
    <w:rsid w:val="004D4281"/>
    <w:rsid w:val="004D53E2"/>
    <w:rsid w:val="004D6360"/>
    <w:rsid w:val="004D637A"/>
    <w:rsid w:val="004D637C"/>
    <w:rsid w:val="004D64D5"/>
    <w:rsid w:val="004D6600"/>
    <w:rsid w:val="004D6D65"/>
    <w:rsid w:val="004D6DA1"/>
    <w:rsid w:val="004D7135"/>
    <w:rsid w:val="004E00BE"/>
    <w:rsid w:val="004E026C"/>
    <w:rsid w:val="004E0DE8"/>
    <w:rsid w:val="004E0EFB"/>
    <w:rsid w:val="004E138A"/>
    <w:rsid w:val="004E1876"/>
    <w:rsid w:val="004E192A"/>
    <w:rsid w:val="004E1E7F"/>
    <w:rsid w:val="004E2287"/>
    <w:rsid w:val="004E245F"/>
    <w:rsid w:val="004E2755"/>
    <w:rsid w:val="004E2B3F"/>
    <w:rsid w:val="004E2DA7"/>
    <w:rsid w:val="004E37BC"/>
    <w:rsid w:val="004E407D"/>
    <w:rsid w:val="004E4916"/>
    <w:rsid w:val="004E4B8A"/>
    <w:rsid w:val="004E4DB5"/>
    <w:rsid w:val="004E5388"/>
    <w:rsid w:val="004E55AC"/>
    <w:rsid w:val="004E570A"/>
    <w:rsid w:val="004E69C0"/>
    <w:rsid w:val="004E6A9F"/>
    <w:rsid w:val="004E6F54"/>
    <w:rsid w:val="004E7A50"/>
    <w:rsid w:val="004E7A53"/>
    <w:rsid w:val="004E7C14"/>
    <w:rsid w:val="004F02A1"/>
    <w:rsid w:val="004F07A1"/>
    <w:rsid w:val="004F0EA7"/>
    <w:rsid w:val="004F0F42"/>
    <w:rsid w:val="004F14F0"/>
    <w:rsid w:val="004F17CD"/>
    <w:rsid w:val="004F1D77"/>
    <w:rsid w:val="004F24F1"/>
    <w:rsid w:val="004F2C80"/>
    <w:rsid w:val="004F3664"/>
    <w:rsid w:val="004F3C8E"/>
    <w:rsid w:val="004F3F98"/>
    <w:rsid w:val="004F4FBD"/>
    <w:rsid w:val="004F5BE1"/>
    <w:rsid w:val="004F5CB1"/>
    <w:rsid w:val="004F5F83"/>
    <w:rsid w:val="004F5FA1"/>
    <w:rsid w:val="004F632E"/>
    <w:rsid w:val="004F6C05"/>
    <w:rsid w:val="004F6E3C"/>
    <w:rsid w:val="004F6E42"/>
    <w:rsid w:val="004F7544"/>
    <w:rsid w:val="004F794C"/>
    <w:rsid w:val="004F7973"/>
    <w:rsid w:val="004F7C0E"/>
    <w:rsid w:val="004F7EC6"/>
    <w:rsid w:val="005002CE"/>
    <w:rsid w:val="0050040D"/>
    <w:rsid w:val="00500629"/>
    <w:rsid w:val="0050063D"/>
    <w:rsid w:val="00500B1C"/>
    <w:rsid w:val="00500C8E"/>
    <w:rsid w:val="00501881"/>
    <w:rsid w:val="00501899"/>
    <w:rsid w:val="005019C1"/>
    <w:rsid w:val="00503558"/>
    <w:rsid w:val="005038A6"/>
    <w:rsid w:val="00503B4C"/>
    <w:rsid w:val="0050419F"/>
    <w:rsid w:val="00504526"/>
    <w:rsid w:val="00504C86"/>
    <w:rsid w:val="005059F1"/>
    <w:rsid w:val="00505DF4"/>
    <w:rsid w:val="00505E53"/>
    <w:rsid w:val="00506858"/>
    <w:rsid w:val="00506ABE"/>
    <w:rsid w:val="00507700"/>
    <w:rsid w:val="00507C92"/>
    <w:rsid w:val="00507F8D"/>
    <w:rsid w:val="005110FA"/>
    <w:rsid w:val="00511B4D"/>
    <w:rsid w:val="00511D9F"/>
    <w:rsid w:val="00512491"/>
    <w:rsid w:val="005129BE"/>
    <w:rsid w:val="00512E62"/>
    <w:rsid w:val="00514200"/>
    <w:rsid w:val="00514E01"/>
    <w:rsid w:val="00514E33"/>
    <w:rsid w:val="005151A5"/>
    <w:rsid w:val="00515735"/>
    <w:rsid w:val="005161AB"/>
    <w:rsid w:val="005164E1"/>
    <w:rsid w:val="00516817"/>
    <w:rsid w:val="00516AD2"/>
    <w:rsid w:val="00516D65"/>
    <w:rsid w:val="00517322"/>
    <w:rsid w:val="005202C2"/>
    <w:rsid w:val="005207EA"/>
    <w:rsid w:val="00522F85"/>
    <w:rsid w:val="0052328C"/>
    <w:rsid w:val="00523654"/>
    <w:rsid w:val="00524146"/>
    <w:rsid w:val="005247C4"/>
    <w:rsid w:val="00524B89"/>
    <w:rsid w:val="00524C8E"/>
    <w:rsid w:val="00524E32"/>
    <w:rsid w:val="00524E89"/>
    <w:rsid w:val="005251D2"/>
    <w:rsid w:val="00525B7D"/>
    <w:rsid w:val="00525E1E"/>
    <w:rsid w:val="00525EB3"/>
    <w:rsid w:val="005268EB"/>
    <w:rsid w:val="00526AA0"/>
    <w:rsid w:val="005270DD"/>
    <w:rsid w:val="005274F1"/>
    <w:rsid w:val="005278DE"/>
    <w:rsid w:val="00527FED"/>
    <w:rsid w:val="0053033C"/>
    <w:rsid w:val="00530CBE"/>
    <w:rsid w:val="00531489"/>
    <w:rsid w:val="0053164C"/>
    <w:rsid w:val="00531737"/>
    <w:rsid w:val="00531887"/>
    <w:rsid w:val="00531CC5"/>
    <w:rsid w:val="00532DA6"/>
    <w:rsid w:val="005332A8"/>
    <w:rsid w:val="00533914"/>
    <w:rsid w:val="0053401A"/>
    <w:rsid w:val="005340F7"/>
    <w:rsid w:val="00534138"/>
    <w:rsid w:val="00534171"/>
    <w:rsid w:val="0053445B"/>
    <w:rsid w:val="00534844"/>
    <w:rsid w:val="005348CD"/>
    <w:rsid w:val="00534EA3"/>
    <w:rsid w:val="005359F4"/>
    <w:rsid w:val="00535A11"/>
    <w:rsid w:val="00535A8D"/>
    <w:rsid w:val="005364ED"/>
    <w:rsid w:val="00536610"/>
    <w:rsid w:val="005366D2"/>
    <w:rsid w:val="00537300"/>
    <w:rsid w:val="00537602"/>
    <w:rsid w:val="00537C9B"/>
    <w:rsid w:val="0054007D"/>
    <w:rsid w:val="0054037E"/>
    <w:rsid w:val="00540685"/>
    <w:rsid w:val="00541032"/>
    <w:rsid w:val="00541271"/>
    <w:rsid w:val="005418D7"/>
    <w:rsid w:val="0054207E"/>
    <w:rsid w:val="00542BAA"/>
    <w:rsid w:val="00542D88"/>
    <w:rsid w:val="00542FBE"/>
    <w:rsid w:val="0054318E"/>
    <w:rsid w:val="0054325C"/>
    <w:rsid w:val="00544082"/>
    <w:rsid w:val="005441CC"/>
    <w:rsid w:val="005446ED"/>
    <w:rsid w:val="00545D99"/>
    <w:rsid w:val="00545DC0"/>
    <w:rsid w:val="00545F39"/>
    <w:rsid w:val="00546032"/>
    <w:rsid w:val="005460E8"/>
    <w:rsid w:val="00546898"/>
    <w:rsid w:val="00546E5B"/>
    <w:rsid w:val="00546F35"/>
    <w:rsid w:val="0054737E"/>
    <w:rsid w:val="00547A8D"/>
    <w:rsid w:val="00547D06"/>
    <w:rsid w:val="00550327"/>
    <w:rsid w:val="005510FF"/>
    <w:rsid w:val="005519BE"/>
    <w:rsid w:val="005519BF"/>
    <w:rsid w:val="00551A7A"/>
    <w:rsid w:val="00552013"/>
    <w:rsid w:val="0055215C"/>
    <w:rsid w:val="0055222B"/>
    <w:rsid w:val="005527AF"/>
    <w:rsid w:val="005527B9"/>
    <w:rsid w:val="005531E1"/>
    <w:rsid w:val="0055326B"/>
    <w:rsid w:val="00553782"/>
    <w:rsid w:val="005543CF"/>
    <w:rsid w:val="00554B58"/>
    <w:rsid w:val="00555149"/>
    <w:rsid w:val="00555429"/>
    <w:rsid w:val="0055551E"/>
    <w:rsid w:val="00556235"/>
    <w:rsid w:val="00556682"/>
    <w:rsid w:val="00556F4A"/>
    <w:rsid w:val="0055780F"/>
    <w:rsid w:val="005578E7"/>
    <w:rsid w:val="005600D1"/>
    <w:rsid w:val="00560197"/>
    <w:rsid w:val="005603E9"/>
    <w:rsid w:val="00560B40"/>
    <w:rsid w:val="00560B9E"/>
    <w:rsid w:val="0056158B"/>
    <w:rsid w:val="005615C9"/>
    <w:rsid w:val="00561FD3"/>
    <w:rsid w:val="00562342"/>
    <w:rsid w:val="00563383"/>
    <w:rsid w:val="00563657"/>
    <w:rsid w:val="00563743"/>
    <w:rsid w:val="00563D3C"/>
    <w:rsid w:val="00563EDB"/>
    <w:rsid w:val="00564DF8"/>
    <w:rsid w:val="00564E3A"/>
    <w:rsid w:val="005654D7"/>
    <w:rsid w:val="005656C1"/>
    <w:rsid w:val="00565B7F"/>
    <w:rsid w:val="00566258"/>
    <w:rsid w:val="0056641E"/>
    <w:rsid w:val="0056684E"/>
    <w:rsid w:val="00566BF8"/>
    <w:rsid w:val="005670A5"/>
    <w:rsid w:val="005672BF"/>
    <w:rsid w:val="0056742E"/>
    <w:rsid w:val="00570299"/>
    <w:rsid w:val="00570604"/>
    <w:rsid w:val="005706EB"/>
    <w:rsid w:val="00570F61"/>
    <w:rsid w:val="005715FA"/>
    <w:rsid w:val="005716D1"/>
    <w:rsid w:val="0057184E"/>
    <w:rsid w:val="00571B96"/>
    <w:rsid w:val="005723F1"/>
    <w:rsid w:val="0057241D"/>
    <w:rsid w:val="00572581"/>
    <w:rsid w:val="005725C8"/>
    <w:rsid w:val="00572B71"/>
    <w:rsid w:val="00572CBA"/>
    <w:rsid w:val="00572EA9"/>
    <w:rsid w:val="00573198"/>
    <w:rsid w:val="0057358C"/>
    <w:rsid w:val="00573AF7"/>
    <w:rsid w:val="00573B36"/>
    <w:rsid w:val="00573DA7"/>
    <w:rsid w:val="0057413B"/>
    <w:rsid w:val="0057425B"/>
    <w:rsid w:val="00574937"/>
    <w:rsid w:val="00574A6F"/>
    <w:rsid w:val="00575279"/>
    <w:rsid w:val="00575E3F"/>
    <w:rsid w:val="005778B9"/>
    <w:rsid w:val="00577964"/>
    <w:rsid w:val="00577CD5"/>
    <w:rsid w:val="00577D55"/>
    <w:rsid w:val="00577E0B"/>
    <w:rsid w:val="00577E76"/>
    <w:rsid w:val="005802D3"/>
    <w:rsid w:val="005803AD"/>
    <w:rsid w:val="0058080B"/>
    <w:rsid w:val="00580BB8"/>
    <w:rsid w:val="00580CC1"/>
    <w:rsid w:val="00580D62"/>
    <w:rsid w:val="00580EC0"/>
    <w:rsid w:val="0058135A"/>
    <w:rsid w:val="005816F3"/>
    <w:rsid w:val="00582F9B"/>
    <w:rsid w:val="00583A64"/>
    <w:rsid w:val="00583BFD"/>
    <w:rsid w:val="00583D89"/>
    <w:rsid w:val="00583DCC"/>
    <w:rsid w:val="0058406B"/>
    <w:rsid w:val="005846F1"/>
    <w:rsid w:val="005848CA"/>
    <w:rsid w:val="005849C5"/>
    <w:rsid w:val="005856BC"/>
    <w:rsid w:val="00585715"/>
    <w:rsid w:val="00585917"/>
    <w:rsid w:val="00585E7E"/>
    <w:rsid w:val="00586042"/>
    <w:rsid w:val="005865C2"/>
    <w:rsid w:val="0058685B"/>
    <w:rsid w:val="0058698E"/>
    <w:rsid w:val="00586B3E"/>
    <w:rsid w:val="00586D87"/>
    <w:rsid w:val="00586E7A"/>
    <w:rsid w:val="0058728B"/>
    <w:rsid w:val="00587ABD"/>
    <w:rsid w:val="00587C03"/>
    <w:rsid w:val="00587FAE"/>
    <w:rsid w:val="00590121"/>
    <w:rsid w:val="00590625"/>
    <w:rsid w:val="005913E4"/>
    <w:rsid w:val="00591FD4"/>
    <w:rsid w:val="005920DA"/>
    <w:rsid w:val="00592272"/>
    <w:rsid w:val="005929F5"/>
    <w:rsid w:val="00592C50"/>
    <w:rsid w:val="005931A4"/>
    <w:rsid w:val="00593333"/>
    <w:rsid w:val="00594202"/>
    <w:rsid w:val="00594B4F"/>
    <w:rsid w:val="005950E6"/>
    <w:rsid w:val="005956EF"/>
    <w:rsid w:val="00595710"/>
    <w:rsid w:val="00595810"/>
    <w:rsid w:val="00595940"/>
    <w:rsid w:val="005959A6"/>
    <w:rsid w:val="00595A46"/>
    <w:rsid w:val="00596344"/>
    <w:rsid w:val="00596640"/>
    <w:rsid w:val="00596C04"/>
    <w:rsid w:val="00596CD4"/>
    <w:rsid w:val="00596E4F"/>
    <w:rsid w:val="00596EA6"/>
    <w:rsid w:val="005978D2"/>
    <w:rsid w:val="0059796C"/>
    <w:rsid w:val="00597AA8"/>
    <w:rsid w:val="00597F81"/>
    <w:rsid w:val="005A0272"/>
    <w:rsid w:val="005A041B"/>
    <w:rsid w:val="005A0C76"/>
    <w:rsid w:val="005A0DD9"/>
    <w:rsid w:val="005A14CD"/>
    <w:rsid w:val="005A1BFF"/>
    <w:rsid w:val="005A1D44"/>
    <w:rsid w:val="005A1E63"/>
    <w:rsid w:val="005A2633"/>
    <w:rsid w:val="005A26C5"/>
    <w:rsid w:val="005A2760"/>
    <w:rsid w:val="005A29CC"/>
    <w:rsid w:val="005A29D2"/>
    <w:rsid w:val="005A2C2B"/>
    <w:rsid w:val="005A3513"/>
    <w:rsid w:val="005A3A12"/>
    <w:rsid w:val="005A3E9A"/>
    <w:rsid w:val="005A4314"/>
    <w:rsid w:val="005A4530"/>
    <w:rsid w:val="005A5556"/>
    <w:rsid w:val="005A5A2B"/>
    <w:rsid w:val="005A5CA0"/>
    <w:rsid w:val="005A603A"/>
    <w:rsid w:val="005A6981"/>
    <w:rsid w:val="005A6FF3"/>
    <w:rsid w:val="005A72FD"/>
    <w:rsid w:val="005A79AC"/>
    <w:rsid w:val="005A7ADE"/>
    <w:rsid w:val="005A7B94"/>
    <w:rsid w:val="005B0148"/>
    <w:rsid w:val="005B04F9"/>
    <w:rsid w:val="005B0896"/>
    <w:rsid w:val="005B1859"/>
    <w:rsid w:val="005B1BB3"/>
    <w:rsid w:val="005B2014"/>
    <w:rsid w:val="005B2B91"/>
    <w:rsid w:val="005B3D4D"/>
    <w:rsid w:val="005B4388"/>
    <w:rsid w:val="005B49BA"/>
    <w:rsid w:val="005B4A28"/>
    <w:rsid w:val="005B4B6A"/>
    <w:rsid w:val="005B4C2E"/>
    <w:rsid w:val="005B4D87"/>
    <w:rsid w:val="005B5147"/>
    <w:rsid w:val="005B5D5D"/>
    <w:rsid w:val="005B61D3"/>
    <w:rsid w:val="005B61FC"/>
    <w:rsid w:val="005B632A"/>
    <w:rsid w:val="005B6614"/>
    <w:rsid w:val="005B7633"/>
    <w:rsid w:val="005B7F76"/>
    <w:rsid w:val="005C0E6C"/>
    <w:rsid w:val="005C0EE3"/>
    <w:rsid w:val="005C1FDB"/>
    <w:rsid w:val="005C2EE2"/>
    <w:rsid w:val="005C3298"/>
    <w:rsid w:val="005C43FD"/>
    <w:rsid w:val="005C44DE"/>
    <w:rsid w:val="005C502A"/>
    <w:rsid w:val="005C50EA"/>
    <w:rsid w:val="005C512B"/>
    <w:rsid w:val="005C5D47"/>
    <w:rsid w:val="005C6459"/>
    <w:rsid w:val="005C64AC"/>
    <w:rsid w:val="005C6691"/>
    <w:rsid w:val="005C6838"/>
    <w:rsid w:val="005C7390"/>
    <w:rsid w:val="005D0246"/>
    <w:rsid w:val="005D0301"/>
    <w:rsid w:val="005D08C6"/>
    <w:rsid w:val="005D0DFB"/>
    <w:rsid w:val="005D15F4"/>
    <w:rsid w:val="005D17A0"/>
    <w:rsid w:val="005D19FB"/>
    <w:rsid w:val="005D1D8D"/>
    <w:rsid w:val="005D3075"/>
    <w:rsid w:val="005D31F5"/>
    <w:rsid w:val="005D3520"/>
    <w:rsid w:val="005D3651"/>
    <w:rsid w:val="005D3870"/>
    <w:rsid w:val="005D43C3"/>
    <w:rsid w:val="005D5FC5"/>
    <w:rsid w:val="005D61B9"/>
    <w:rsid w:val="005D621E"/>
    <w:rsid w:val="005D63FD"/>
    <w:rsid w:val="005D66B8"/>
    <w:rsid w:val="005D6946"/>
    <w:rsid w:val="005D6C22"/>
    <w:rsid w:val="005D7A91"/>
    <w:rsid w:val="005E0259"/>
    <w:rsid w:val="005E045A"/>
    <w:rsid w:val="005E0583"/>
    <w:rsid w:val="005E0C8C"/>
    <w:rsid w:val="005E16E8"/>
    <w:rsid w:val="005E1BD2"/>
    <w:rsid w:val="005E1D09"/>
    <w:rsid w:val="005E2099"/>
    <w:rsid w:val="005E32AC"/>
    <w:rsid w:val="005E3FCE"/>
    <w:rsid w:val="005E52CD"/>
    <w:rsid w:val="005E5A60"/>
    <w:rsid w:val="005E5AAD"/>
    <w:rsid w:val="005E5C95"/>
    <w:rsid w:val="005E624D"/>
    <w:rsid w:val="005E65F7"/>
    <w:rsid w:val="005E6627"/>
    <w:rsid w:val="005E66A2"/>
    <w:rsid w:val="005E66B9"/>
    <w:rsid w:val="005E6D1A"/>
    <w:rsid w:val="005E7526"/>
    <w:rsid w:val="005E786B"/>
    <w:rsid w:val="005E7DC1"/>
    <w:rsid w:val="005F0435"/>
    <w:rsid w:val="005F052D"/>
    <w:rsid w:val="005F0877"/>
    <w:rsid w:val="005F09D3"/>
    <w:rsid w:val="005F0E58"/>
    <w:rsid w:val="005F0EBA"/>
    <w:rsid w:val="005F15B6"/>
    <w:rsid w:val="005F2AC7"/>
    <w:rsid w:val="005F2C32"/>
    <w:rsid w:val="005F2E1C"/>
    <w:rsid w:val="005F311D"/>
    <w:rsid w:val="005F3CE2"/>
    <w:rsid w:val="005F3E6A"/>
    <w:rsid w:val="005F4D58"/>
    <w:rsid w:val="005F4F99"/>
    <w:rsid w:val="005F5371"/>
    <w:rsid w:val="005F55FD"/>
    <w:rsid w:val="005F5D53"/>
    <w:rsid w:val="005F5E4E"/>
    <w:rsid w:val="005F5F2C"/>
    <w:rsid w:val="005F6277"/>
    <w:rsid w:val="005F65B9"/>
    <w:rsid w:val="005F6C51"/>
    <w:rsid w:val="005F742E"/>
    <w:rsid w:val="005F767F"/>
    <w:rsid w:val="005F780F"/>
    <w:rsid w:val="005F7EE4"/>
    <w:rsid w:val="00600A2A"/>
    <w:rsid w:val="00601A5A"/>
    <w:rsid w:val="00601F14"/>
    <w:rsid w:val="00602905"/>
    <w:rsid w:val="0060332E"/>
    <w:rsid w:val="00603A7B"/>
    <w:rsid w:val="00603B3E"/>
    <w:rsid w:val="00603E1E"/>
    <w:rsid w:val="006049B1"/>
    <w:rsid w:val="00604DD8"/>
    <w:rsid w:val="00605260"/>
    <w:rsid w:val="00605A2C"/>
    <w:rsid w:val="00605C13"/>
    <w:rsid w:val="0060606B"/>
    <w:rsid w:val="006060EA"/>
    <w:rsid w:val="006060FA"/>
    <w:rsid w:val="00606F72"/>
    <w:rsid w:val="006070F9"/>
    <w:rsid w:val="006075D4"/>
    <w:rsid w:val="006106D4"/>
    <w:rsid w:val="00610715"/>
    <w:rsid w:val="00610892"/>
    <w:rsid w:val="0061146D"/>
    <w:rsid w:val="006118DE"/>
    <w:rsid w:val="00611934"/>
    <w:rsid w:val="00612102"/>
    <w:rsid w:val="0061282E"/>
    <w:rsid w:val="006130C5"/>
    <w:rsid w:val="0061377E"/>
    <w:rsid w:val="00613D7E"/>
    <w:rsid w:val="00614290"/>
    <w:rsid w:val="0061441A"/>
    <w:rsid w:val="00615384"/>
    <w:rsid w:val="00615828"/>
    <w:rsid w:val="006167F7"/>
    <w:rsid w:val="00616C35"/>
    <w:rsid w:val="00616C48"/>
    <w:rsid w:val="0061733A"/>
    <w:rsid w:val="006173BB"/>
    <w:rsid w:val="00617E2D"/>
    <w:rsid w:val="0062075B"/>
    <w:rsid w:val="00621353"/>
    <w:rsid w:val="006226E6"/>
    <w:rsid w:val="00622C12"/>
    <w:rsid w:val="00622CE4"/>
    <w:rsid w:val="00623078"/>
    <w:rsid w:val="0062308D"/>
    <w:rsid w:val="006234BD"/>
    <w:rsid w:val="0062403D"/>
    <w:rsid w:val="00625028"/>
    <w:rsid w:val="006256B7"/>
    <w:rsid w:val="0062573D"/>
    <w:rsid w:val="00625A54"/>
    <w:rsid w:val="00626039"/>
    <w:rsid w:val="0062656B"/>
    <w:rsid w:val="00626B66"/>
    <w:rsid w:val="006271FE"/>
    <w:rsid w:val="00627EDC"/>
    <w:rsid w:val="00630346"/>
    <w:rsid w:val="00630C38"/>
    <w:rsid w:val="00631CA9"/>
    <w:rsid w:val="00631F48"/>
    <w:rsid w:val="0063208E"/>
    <w:rsid w:val="00632141"/>
    <w:rsid w:val="0063251A"/>
    <w:rsid w:val="00633104"/>
    <w:rsid w:val="0063314B"/>
    <w:rsid w:val="0063363B"/>
    <w:rsid w:val="00633D9E"/>
    <w:rsid w:val="00633EB8"/>
    <w:rsid w:val="00633F3D"/>
    <w:rsid w:val="00633F87"/>
    <w:rsid w:val="00634092"/>
    <w:rsid w:val="0063458E"/>
    <w:rsid w:val="0063463D"/>
    <w:rsid w:val="006348ED"/>
    <w:rsid w:val="00634C64"/>
    <w:rsid w:val="00635265"/>
    <w:rsid w:val="0063570F"/>
    <w:rsid w:val="00636056"/>
    <w:rsid w:val="0063691C"/>
    <w:rsid w:val="00636CD3"/>
    <w:rsid w:val="00636EB7"/>
    <w:rsid w:val="006401B8"/>
    <w:rsid w:val="00640897"/>
    <w:rsid w:val="006408CF"/>
    <w:rsid w:val="00641127"/>
    <w:rsid w:val="00641A2A"/>
    <w:rsid w:val="00641A80"/>
    <w:rsid w:val="0064318A"/>
    <w:rsid w:val="006433D7"/>
    <w:rsid w:val="00643C5A"/>
    <w:rsid w:val="00643D99"/>
    <w:rsid w:val="0064405B"/>
    <w:rsid w:val="00644162"/>
    <w:rsid w:val="006441E7"/>
    <w:rsid w:val="0064518B"/>
    <w:rsid w:val="006456B0"/>
    <w:rsid w:val="00645757"/>
    <w:rsid w:val="00645B31"/>
    <w:rsid w:val="00645C6D"/>
    <w:rsid w:val="00647501"/>
    <w:rsid w:val="006477C5"/>
    <w:rsid w:val="00647869"/>
    <w:rsid w:val="00647E94"/>
    <w:rsid w:val="0065073B"/>
    <w:rsid w:val="00651505"/>
    <w:rsid w:val="00652419"/>
    <w:rsid w:val="00652F7E"/>
    <w:rsid w:val="0065320F"/>
    <w:rsid w:val="00653523"/>
    <w:rsid w:val="00653565"/>
    <w:rsid w:val="00653658"/>
    <w:rsid w:val="00653A4A"/>
    <w:rsid w:val="00653CF4"/>
    <w:rsid w:val="006546C0"/>
    <w:rsid w:val="00654F1C"/>
    <w:rsid w:val="00655220"/>
    <w:rsid w:val="00655F9B"/>
    <w:rsid w:val="00656745"/>
    <w:rsid w:val="00656D5E"/>
    <w:rsid w:val="00656E1F"/>
    <w:rsid w:val="00657105"/>
    <w:rsid w:val="00657188"/>
    <w:rsid w:val="00657C76"/>
    <w:rsid w:val="00657C9C"/>
    <w:rsid w:val="006601EE"/>
    <w:rsid w:val="006603EE"/>
    <w:rsid w:val="006611AC"/>
    <w:rsid w:val="006611CD"/>
    <w:rsid w:val="00661413"/>
    <w:rsid w:val="00661934"/>
    <w:rsid w:val="00661992"/>
    <w:rsid w:val="00661B9C"/>
    <w:rsid w:val="006626D9"/>
    <w:rsid w:val="00663707"/>
    <w:rsid w:val="00663CB2"/>
    <w:rsid w:val="00663CCE"/>
    <w:rsid w:val="00663EA2"/>
    <w:rsid w:val="00663EED"/>
    <w:rsid w:val="00663F11"/>
    <w:rsid w:val="006640A3"/>
    <w:rsid w:val="006640E5"/>
    <w:rsid w:val="00664800"/>
    <w:rsid w:val="0066487A"/>
    <w:rsid w:val="00664B14"/>
    <w:rsid w:val="00664D5C"/>
    <w:rsid w:val="00665501"/>
    <w:rsid w:val="006659D0"/>
    <w:rsid w:val="00666E25"/>
    <w:rsid w:val="006674F8"/>
    <w:rsid w:val="006677B7"/>
    <w:rsid w:val="006677C6"/>
    <w:rsid w:val="00670A45"/>
    <w:rsid w:val="006712D1"/>
    <w:rsid w:val="00671678"/>
    <w:rsid w:val="006719DC"/>
    <w:rsid w:val="00671BB9"/>
    <w:rsid w:val="00671C95"/>
    <w:rsid w:val="00672032"/>
    <w:rsid w:val="00672F6C"/>
    <w:rsid w:val="006731B2"/>
    <w:rsid w:val="006733C4"/>
    <w:rsid w:val="006733E2"/>
    <w:rsid w:val="0067361C"/>
    <w:rsid w:val="006739CE"/>
    <w:rsid w:val="00673D0B"/>
    <w:rsid w:val="00673DE7"/>
    <w:rsid w:val="006745D2"/>
    <w:rsid w:val="006753A5"/>
    <w:rsid w:val="00675BC0"/>
    <w:rsid w:val="00675F7A"/>
    <w:rsid w:val="00676400"/>
    <w:rsid w:val="00676B1B"/>
    <w:rsid w:val="00677AEF"/>
    <w:rsid w:val="00680166"/>
    <w:rsid w:val="00680333"/>
    <w:rsid w:val="0068093C"/>
    <w:rsid w:val="00680A48"/>
    <w:rsid w:val="0068172D"/>
    <w:rsid w:val="00682761"/>
    <w:rsid w:val="00682A63"/>
    <w:rsid w:val="00682C49"/>
    <w:rsid w:val="0068342E"/>
    <w:rsid w:val="00683488"/>
    <w:rsid w:val="00683E67"/>
    <w:rsid w:val="006841BE"/>
    <w:rsid w:val="006843DC"/>
    <w:rsid w:val="006846B2"/>
    <w:rsid w:val="00684F68"/>
    <w:rsid w:val="006855F5"/>
    <w:rsid w:val="006861FB"/>
    <w:rsid w:val="006866EF"/>
    <w:rsid w:val="0068684B"/>
    <w:rsid w:val="00686BF9"/>
    <w:rsid w:val="006871E5"/>
    <w:rsid w:val="0068741E"/>
    <w:rsid w:val="00687683"/>
    <w:rsid w:val="006902AB"/>
    <w:rsid w:val="00690471"/>
    <w:rsid w:val="006905EF"/>
    <w:rsid w:val="00691A1F"/>
    <w:rsid w:val="006921E8"/>
    <w:rsid w:val="00692E5E"/>
    <w:rsid w:val="00692FB4"/>
    <w:rsid w:val="00692FC2"/>
    <w:rsid w:val="006930F3"/>
    <w:rsid w:val="00693110"/>
    <w:rsid w:val="00693A60"/>
    <w:rsid w:val="00693BE1"/>
    <w:rsid w:val="00693E2B"/>
    <w:rsid w:val="0069408D"/>
    <w:rsid w:val="006942C5"/>
    <w:rsid w:val="00694322"/>
    <w:rsid w:val="00694CCB"/>
    <w:rsid w:val="00694CE4"/>
    <w:rsid w:val="006958EF"/>
    <w:rsid w:val="00695C74"/>
    <w:rsid w:val="006963BA"/>
    <w:rsid w:val="006963FA"/>
    <w:rsid w:val="00696FE0"/>
    <w:rsid w:val="006973F5"/>
    <w:rsid w:val="00697BF6"/>
    <w:rsid w:val="00697C45"/>
    <w:rsid w:val="006A0683"/>
    <w:rsid w:val="006A0864"/>
    <w:rsid w:val="006A0D50"/>
    <w:rsid w:val="006A1D84"/>
    <w:rsid w:val="006A2FED"/>
    <w:rsid w:val="006A4581"/>
    <w:rsid w:val="006A4713"/>
    <w:rsid w:val="006A5AF8"/>
    <w:rsid w:val="006A5B81"/>
    <w:rsid w:val="006A5D64"/>
    <w:rsid w:val="006A63C9"/>
    <w:rsid w:val="006A6778"/>
    <w:rsid w:val="006A6AF9"/>
    <w:rsid w:val="006A6C99"/>
    <w:rsid w:val="006A6D92"/>
    <w:rsid w:val="006A7B20"/>
    <w:rsid w:val="006B02DA"/>
    <w:rsid w:val="006B0546"/>
    <w:rsid w:val="006B0636"/>
    <w:rsid w:val="006B073D"/>
    <w:rsid w:val="006B0BD9"/>
    <w:rsid w:val="006B0D5E"/>
    <w:rsid w:val="006B0F85"/>
    <w:rsid w:val="006B155E"/>
    <w:rsid w:val="006B1ACC"/>
    <w:rsid w:val="006B1B3B"/>
    <w:rsid w:val="006B2FC7"/>
    <w:rsid w:val="006B300A"/>
    <w:rsid w:val="006B324D"/>
    <w:rsid w:val="006B32AF"/>
    <w:rsid w:val="006B36C7"/>
    <w:rsid w:val="006B375D"/>
    <w:rsid w:val="006B43A2"/>
    <w:rsid w:val="006B48B7"/>
    <w:rsid w:val="006B4A09"/>
    <w:rsid w:val="006B4DB5"/>
    <w:rsid w:val="006B4F73"/>
    <w:rsid w:val="006B5A12"/>
    <w:rsid w:val="006B670D"/>
    <w:rsid w:val="006B7112"/>
    <w:rsid w:val="006B7152"/>
    <w:rsid w:val="006B7593"/>
    <w:rsid w:val="006B79B2"/>
    <w:rsid w:val="006B7ADE"/>
    <w:rsid w:val="006C021B"/>
    <w:rsid w:val="006C0802"/>
    <w:rsid w:val="006C0ABF"/>
    <w:rsid w:val="006C0B76"/>
    <w:rsid w:val="006C14B5"/>
    <w:rsid w:val="006C1E0F"/>
    <w:rsid w:val="006C27D7"/>
    <w:rsid w:val="006C28F7"/>
    <w:rsid w:val="006C29FA"/>
    <w:rsid w:val="006C2A9F"/>
    <w:rsid w:val="006C2AD4"/>
    <w:rsid w:val="006C2F9A"/>
    <w:rsid w:val="006C356A"/>
    <w:rsid w:val="006C3721"/>
    <w:rsid w:val="006C37A6"/>
    <w:rsid w:val="006C380A"/>
    <w:rsid w:val="006C40AA"/>
    <w:rsid w:val="006C5BCE"/>
    <w:rsid w:val="006C6049"/>
    <w:rsid w:val="006C60F9"/>
    <w:rsid w:val="006C61C2"/>
    <w:rsid w:val="006C6733"/>
    <w:rsid w:val="006C68A0"/>
    <w:rsid w:val="006C6AFA"/>
    <w:rsid w:val="006C6C0A"/>
    <w:rsid w:val="006C6D61"/>
    <w:rsid w:val="006C71F8"/>
    <w:rsid w:val="006C7258"/>
    <w:rsid w:val="006C7C9D"/>
    <w:rsid w:val="006C7DAC"/>
    <w:rsid w:val="006D0D89"/>
    <w:rsid w:val="006D0EC7"/>
    <w:rsid w:val="006D0F3D"/>
    <w:rsid w:val="006D0F53"/>
    <w:rsid w:val="006D10EA"/>
    <w:rsid w:val="006D10F6"/>
    <w:rsid w:val="006D18B1"/>
    <w:rsid w:val="006D1CF7"/>
    <w:rsid w:val="006D1D1E"/>
    <w:rsid w:val="006D1F5D"/>
    <w:rsid w:val="006D21A1"/>
    <w:rsid w:val="006D223F"/>
    <w:rsid w:val="006D25B3"/>
    <w:rsid w:val="006D2AC7"/>
    <w:rsid w:val="006D3233"/>
    <w:rsid w:val="006D3CF9"/>
    <w:rsid w:val="006D4228"/>
    <w:rsid w:val="006D435E"/>
    <w:rsid w:val="006D45C2"/>
    <w:rsid w:val="006D50E9"/>
    <w:rsid w:val="006D51F3"/>
    <w:rsid w:val="006D55A8"/>
    <w:rsid w:val="006D5AD9"/>
    <w:rsid w:val="006D5B16"/>
    <w:rsid w:val="006D5B73"/>
    <w:rsid w:val="006D6571"/>
    <w:rsid w:val="006D6FB9"/>
    <w:rsid w:val="006D7121"/>
    <w:rsid w:val="006D71DC"/>
    <w:rsid w:val="006D7399"/>
    <w:rsid w:val="006D7493"/>
    <w:rsid w:val="006D78A5"/>
    <w:rsid w:val="006D7A17"/>
    <w:rsid w:val="006D7EF1"/>
    <w:rsid w:val="006E0040"/>
    <w:rsid w:val="006E0ABA"/>
    <w:rsid w:val="006E0ACB"/>
    <w:rsid w:val="006E0D04"/>
    <w:rsid w:val="006E1208"/>
    <w:rsid w:val="006E157E"/>
    <w:rsid w:val="006E1606"/>
    <w:rsid w:val="006E16A7"/>
    <w:rsid w:val="006E1E26"/>
    <w:rsid w:val="006E359A"/>
    <w:rsid w:val="006E3873"/>
    <w:rsid w:val="006E3F06"/>
    <w:rsid w:val="006E46F1"/>
    <w:rsid w:val="006E4DFA"/>
    <w:rsid w:val="006E544C"/>
    <w:rsid w:val="006E5577"/>
    <w:rsid w:val="006E63EF"/>
    <w:rsid w:val="006E669A"/>
    <w:rsid w:val="006E6F37"/>
    <w:rsid w:val="006E7283"/>
    <w:rsid w:val="006E77D5"/>
    <w:rsid w:val="006F046A"/>
    <w:rsid w:val="006F1F6C"/>
    <w:rsid w:val="006F265E"/>
    <w:rsid w:val="006F2EDC"/>
    <w:rsid w:val="006F3154"/>
    <w:rsid w:val="006F346E"/>
    <w:rsid w:val="006F3967"/>
    <w:rsid w:val="006F39BA"/>
    <w:rsid w:val="006F3A95"/>
    <w:rsid w:val="006F3AB5"/>
    <w:rsid w:val="006F3E77"/>
    <w:rsid w:val="006F41FE"/>
    <w:rsid w:val="006F44F0"/>
    <w:rsid w:val="006F4712"/>
    <w:rsid w:val="006F4DF8"/>
    <w:rsid w:val="006F530E"/>
    <w:rsid w:val="006F5505"/>
    <w:rsid w:val="006F5959"/>
    <w:rsid w:val="006F5D0F"/>
    <w:rsid w:val="006F61D6"/>
    <w:rsid w:val="006F64D4"/>
    <w:rsid w:val="006F6B7F"/>
    <w:rsid w:val="006F6D4F"/>
    <w:rsid w:val="006F70EB"/>
    <w:rsid w:val="006F736B"/>
    <w:rsid w:val="006F768B"/>
    <w:rsid w:val="006F799D"/>
    <w:rsid w:val="006F7BE7"/>
    <w:rsid w:val="006F7FFE"/>
    <w:rsid w:val="0070000B"/>
    <w:rsid w:val="007000ED"/>
    <w:rsid w:val="0070032C"/>
    <w:rsid w:val="00700523"/>
    <w:rsid w:val="007007A2"/>
    <w:rsid w:val="00700945"/>
    <w:rsid w:val="00700D4E"/>
    <w:rsid w:val="00701830"/>
    <w:rsid w:val="00701990"/>
    <w:rsid w:val="00701C9A"/>
    <w:rsid w:val="007024F2"/>
    <w:rsid w:val="00702846"/>
    <w:rsid w:val="00702CA4"/>
    <w:rsid w:val="007030F5"/>
    <w:rsid w:val="007031E1"/>
    <w:rsid w:val="00703582"/>
    <w:rsid w:val="007039CA"/>
    <w:rsid w:val="00703D9A"/>
    <w:rsid w:val="00703F9E"/>
    <w:rsid w:val="00704211"/>
    <w:rsid w:val="00704322"/>
    <w:rsid w:val="0070443A"/>
    <w:rsid w:val="00704472"/>
    <w:rsid w:val="007045F8"/>
    <w:rsid w:val="00704C7E"/>
    <w:rsid w:val="00705A94"/>
    <w:rsid w:val="007069FE"/>
    <w:rsid w:val="007111DA"/>
    <w:rsid w:val="0071191B"/>
    <w:rsid w:val="007119F8"/>
    <w:rsid w:val="00712586"/>
    <w:rsid w:val="00713316"/>
    <w:rsid w:val="00713451"/>
    <w:rsid w:val="00713A34"/>
    <w:rsid w:val="0071415E"/>
    <w:rsid w:val="007149D2"/>
    <w:rsid w:val="00714BC7"/>
    <w:rsid w:val="00714EBE"/>
    <w:rsid w:val="0071587F"/>
    <w:rsid w:val="00715FD3"/>
    <w:rsid w:val="007160B6"/>
    <w:rsid w:val="007161B8"/>
    <w:rsid w:val="00716E06"/>
    <w:rsid w:val="00716E81"/>
    <w:rsid w:val="0071770A"/>
    <w:rsid w:val="00717862"/>
    <w:rsid w:val="007179BF"/>
    <w:rsid w:val="00717A7D"/>
    <w:rsid w:val="00717CE8"/>
    <w:rsid w:val="007200DC"/>
    <w:rsid w:val="0072012D"/>
    <w:rsid w:val="0072046F"/>
    <w:rsid w:val="0072074A"/>
    <w:rsid w:val="00720865"/>
    <w:rsid w:val="00720C46"/>
    <w:rsid w:val="00721BB4"/>
    <w:rsid w:val="00721E66"/>
    <w:rsid w:val="00723808"/>
    <w:rsid w:val="00724E92"/>
    <w:rsid w:val="00725383"/>
    <w:rsid w:val="0072575F"/>
    <w:rsid w:val="00725860"/>
    <w:rsid w:val="007258B6"/>
    <w:rsid w:val="0072598E"/>
    <w:rsid w:val="00726743"/>
    <w:rsid w:val="00726CE4"/>
    <w:rsid w:val="00726CF2"/>
    <w:rsid w:val="00727700"/>
    <w:rsid w:val="00727B6A"/>
    <w:rsid w:val="0073039F"/>
    <w:rsid w:val="00730492"/>
    <w:rsid w:val="00730535"/>
    <w:rsid w:val="007314C4"/>
    <w:rsid w:val="00731691"/>
    <w:rsid w:val="00731964"/>
    <w:rsid w:val="0073203D"/>
    <w:rsid w:val="00732112"/>
    <w:rsid w:val="00732258"/>
    <w:rsid w:val="00732378"/>
    <w:rsid w:val="0073264E"/>
    <w:rsid w:val="00732D52"/>
    <w:rsid w:val="00733254"/>
    <w:rsid w:val="007333A3"/>
    <w:rsid w:val="007345A4"/>
    <w:rsid w:val="00734A20"/>
    <w:rsid w:val="00735B29"/>
    <w:rsid w:val="00735D34"/>
    <w:rsid w:val="00735F19"/>
    <w:rsid w:val="007362C3"/>
    <w:rsid w:val="007365CB"/>
    <w:rsid w:val="007370C1"/>
    <w:rsid w:val="007372BC"/>
    <w:rsid w:val="0073733E"/>
    <w:rsid w:val="0073750E"/>
    <w:rsid w:val="007378D9"/>
    <w:rsid w:val="00737EBC"/>
    <w:rsid w:val="00740080"/>
    <w:rsid w:val="007400EB"/>
    <w:rsid w:val="007403A0"/>
    <w:rsid w:val="00740B06"/>
    <w:rsid w:val="00740CDA"/>
    <w:rsid w:val="00740F4B"/>
    <w:rsid w:val="00741216"/>
    <w:rsid w:val="00742FDE"/>
    <w:rsid w:val="007434A9"/>
    <w:rsid w:val="00743631"/>
    <w:rsid w:val="00744743"/>
    <w:rsid w:val="007449AA"/>
    <w:rsid w:val="007453C7"/>
    <w:rsid w:val="00745689"/>
    <w:rsid w:val="00745C24"/>
    <w:rsid w:val="00745E9A"/>
    <w:rsid w:val="00745EA0"/>
    <w:rsid w:val="0074658D"/>
    <w:rsid w:val="00746952"/>
    <w:rsid w:val="0074697F"/>
    <w:rsid w:val="00746C51"/>
    <w:rsid w:val="00746F68"/>
    <w:rsid w:val="00747039"/>
    <w:rsid w:val="00747613"/>
    <w:rsid w:val="007479A9"/>
    <w:rsid w:val="00747E72"/>
    <w:rsid w:val="0075054A"/>
    <w:rsid w:val="00750633"/>
    <w:rsid w:val="007507AA"/>
    <w:rsid w:val="00750B09"/>
    <w:rsid w:val="0075128D"/>
    <w:rsid w:val="0075170B"/>
    <w:rsid w:val="00752691"/>
    <w:rsid w:val="00752738"/>
    <w:rsid w:val="00752DAE"/>
    <w:rsid w:val="00752EAB"/>
    <w:rsid w:val="0075310D"/>
    <w:rsid w:val="007533F7"/>
    <w:rsid w:val="007535DE"/>
    <w:rsid w:val="00753944"/>
    <w:rsid w:val="00754B42"/>
    <w:rsid w:val="0075509A"/>
    <w:rsid w:val="007555CC"/>
    <w:rsid w:val="0075576B"/>
    <w:rsid w:val="00755C49"/>
    <w:rsid w:val="00756088"/>
    <w:rsid w:val="007563CD"/>
    <w:rsid w:val="00756637"/>
    <w:rsid w:val="007567AD"/>
    <w:rsid w:val="00756B05"/>
    <w:rsid w:val="00756B85"/>
    <w:rsid w:val="00757687"/>
    <w:rsid w:val="00757729"/>
    <w:rsid w:val="007604B3"/>
    <w:rsid w:val="00760D49"/>
    <w:rsid w:val="00760D9A"/>
    <w:rsid w:val="00761330"/>
    <w:rsid w:val="00761946"/>
    <w:rsid w:val="00761E99"/>
    <w:rsid w:val="007620B6"/>
    <w:rsid w:val="00762378"/>
    <w:rsid w:val="007627ED"/>
    <w:rsid w:val="00762F17"/>
    <w:rsid w:val="0076310A"/>
    <w:rsid w:val="00763833"/>
    <w:rsid w:val="007638B2"/>
    <w:rsid w:val="00763A98"/>
    <w:rsid w:val="00763C0B"/>
    <w:rsid w:val="00763EF3"/>
    <w:rsid w:val="00763FBB"/>
    <w:rsid w:val="0076439F"/>
    <w:rsid w:val="00764BCF"/>
    <w:rsid w:val="00764CDC"/>
    <w:rsid w:val="00764E71"/>
    <w:rsid w:val="007659F2"/>
    <w:rsid w:val="00765B43"/>
    <w:rsid w:val="007662CF"/>
    <w:rsid w:val="0076642B"/>
    <w:rsid w:val="007664CF"/>
    <w:rsid w:val="00766705"/>
    <w:rsid w:val="007668CD"/>
    <w:rsid w:val="00767298"/>
    <w:rsid w:val="007672F1"/>
    <w:rsid w:val="00767333"/>
    <w:rsid w:val="00767554"/>
    <w:rsid w:val="00767E3E"/>
    <w:rsid w:val="00767E91"/>
    <w:rsid w:val="00770301"/>
    <w:rsid w:val="00770313"/>
    <w:rsid w:val="00770407"/>
    <w:rsid w:val="00770757"/>
    <w:rsid w:val="00770D10"/>
    <w:rsid w:val="00771687"/>
    <w:rsid w:val="00771A83"/>
    <w:rsid w:val="00771D6B"/>
    <w:rsid w:val="00771E0B"/>
    <w:rsid w:val="007721C7"/>
    <w:rsid w:val="00772384"/>
    <w:rsid w:val="00772BD5"/>
    <w:rsid w:val="00773E9B"/>
    <w:rsid w:val="00774180"/>
    <w:rsid w:val="00774429"/>
    <w:rsid w:val="00774759"/>
    <w:rsid w:val="00774857"/>
    <w:rsid w:val="00774D8E"/>
    <w:rsid w:val="00774F8F"/>
    <w:rsid w:val="00775A29"/>
    <w:rsid w:val="00775B94"/>
    <w:rsid w:val="00775F77"/>
    <w:rsid w:val="00776207"/>
    <w:rsid w:val="0077648E"/>
    <w:rsid w:val="007768F7"/>
    <w:rsid w:val="007769C6"/>
    <w:rsid w:val="00776B15"/>
    <w:rsid w:val="00777337"/>
    <w:rsid w:val="007775B1"/>
    <w:rsid w:val="00777643"/>
    <w:rsid w:val="00777AED"/>
    <w:rsid w:val="0078072B"/>
    <w:rsid w:val="00780833"/>
    <w:rsid w:val="00780870"/>
    <w:rsid w:val="00780B4D"/>
    <w:rsid w:val="00780F5A"/>
    <w:rsid w:val="0078156C"/>
    <w:rsid w:val="007818CD"/>
    <w:rsid w:val="00782C81"/>
    <w:rsid w:val="00783087"/>
    <w:rsid w:val="0078311A"/>
    <w:rsid w:val="007839DB"/>
    <w:rsid w:val="0078466E"/>
    <w:rsid w:val="00784739"/>
    <w:rsid w:val="00784D94"/>
    <w:rsid w:val="00784DA6"/>
    <w:rsid w:val="00785292"/>
    <w:rsid w:val="00786595"/>
    <w:rsid w:val="00786D1A"/>
    <w:rsid w:val="0078760D"/>
    <w:rsid w:val="00787B98"/>
    <w:rsid w:val="00787E70"/>
    <w:rsid w:val="00787F0B"/>
    <w:rsid w:val="0079075D"/>
    <w:rsid w:val="00790D53"/>
    <w:rsid w:val="00790D86"/>
    <w:rsid w:val="007912CA"/>
    <w:rsid w:val="00791C0E"/>
    <w:rsid w:val="00791C40"/>
    <w:rsid w:val="007920D5"/>
    <w:rsid w:val="00792531"/>
    <w:rsid w:val="007925A5"/>
    <w:rsid w:val="00792DD1"/>
    <w:rsid w:val="00793172"/>
    <w:rsid w:val="0079348C"/>
    <w:rsid w:val="00793504"/>
    <w:rsid w:val="00793687"/>
    <w:rsid w:val="0079375E"/>
    <w:rsid w:val="0079390B"/>
    <w:rsid w:val="00793D6B"/>
    <w:rsid w:val="007945D2"/>
    <w:rsid w:val="00794B40"/>
    <w:rsid w:val="00794FA4"/>
    <w:rsid w:val="007952E9"/>
    <w:rsid w:val="0079581B"/>
    <w:rsid w:val="0079609C"/>
    <w:rsid w:val="0079685E"/>
    <w:rsid w:val="00796C8A"/>
    <w:rsid w:val="00796D2C"/>
    <w:rsid w:val="007976C3"/>
    <w:rsid w:val="007A015B"/>
    <w:rsid w:val="007A0928"/>
    <w:rsid w:val="007A0FFD"/>
    <w:rsid w:val="007A1146"/>
    <w:rsid w:val="007A1D1A"/>
    <w:rsid w:val="007A2E98"/>
    <w:rsid w:val="007A314B"/>
    <w:rsid w:val="007A399D"/>
    <w:rsid w:val="007A39C1"/>
    <w:rsid w:val="007A3BDB"/>
    <w:rsid w:val="007A3CDD"/>
    <w:rsid w:val="007A3D40"/>
    <w:rsid w:val="007A4517"/>
    <w:rsid w:val="007A4563"/>
    <w:rsid w:val="007A4C35"/>
    <w:rsid w:val="007A56D8"/>
    <w:rsid w:val="007A5714"/>
    <w:rsid w:val="007A5EAF"/>
    <w:rsid w:val="007A62C5"/>
    <w:rsid w:val="007A6455"/>
    <w:rsid w:val="007A6696"/>
    <w:rsid w:val="007A66B1"/>
    <w:rsid w:val="007A7935"/>
    <w:rsid w:val="007B14F8"/>
    <w:rsid w:val="007B1D07"/>
    <w:rsid w:val="007B1DCD"/>
    <w:rsid w:val="007B25BF"/>
    <w:rsid w:val="007B28FF"/>
    <w:rsid w:val="007B2C1A"/>
    <w:rsid w:val="007B3521"/>
    <w:rsid w:val="007B46A2"/>
    <w:rsid w:val="007B5A9E"/>
    <w:rsid w:val="007B5BD0"/>
    <w:rsid w:val="007B5F9E"/>
    <w:rsid w:val="007B7239"/>
    <w:rsid w:val="007B73BC"/>
    <w:rsid w:val="007B7BE8"/>
    <w:rsid w:val="007B7EE7"/>
    <w:rsid w:val="007C02D5"/>
    <w:rsid w:val="007C0A79"/>
    <w:rsid w:val="007C0AF2"/>
    <w:rsid w:val="007C0D10"/>
    <w:rsid w:val="007C15E5"/>
    <w:rsid w:val="007C2F7C"/>
    <w:rsid w:val="007C2FDF"/>
    <w:rsid w:val="007C45F1"/>
    <w:rsid w:val="007C48FD"/>
    <w:rsid w:val="007C4A57"/>
    <w:rsid w:val="007C4BA1"/>
    <w:rsid w:val="007C50F4"/>
    <w:rsid w:val="007C53EE"/>
    <w:rsid w:val="007C5BA1"/>
    <w:rsid w:val="007C6290"/>
    <w:rsid w:val="007C6375"/>
    <w:rsid w:val="007C7343"/>
    <w:rsid w:val="007C77A6"/>
    <w:rsid w:val="007D02E3"/>
    <w:rsid w:val="007D05DC"/>
    <w:rsid w:val="007D0E0A"/>
    <w:rsid w:val="007D165C"/>
    <w:rsid w:val="007D1875"/>
    <w:rsid w:val="007D1E1E"/>
    <w:rsid w:val="007D2342"/>
    <w:rsid w:val="007D2716"/>
    <w:rsid w:val="007D2CEA"/>
    <w:rsid w:val="007D3071"/>
    <w:rsid w:val="007D3227"/>
    <w:rsid w:val="007D3B70"/>
    <w:rsid w:val="007D3FD1"/>
    <w:rsid w:val="007D411A"/>
    <w:rsid w:val="007D4743"/>
    <w:rsid w:val="007D4C71"/>
    <w:rsid w:val="007D52DB"/>
    <w:rsid w:val="007D5616"/>
    <w:rsid w:val="007D56CF"/>
    <w:rsid w:val="007D5933"/>
    <w:rsid w:val="007D66A0"/>
    <w:rsid w:val="007D6784"/>
    <w:rsid w:val="007D76CB"/>
    <w:rsid w:val="007E00E7"/>
    <w:rsid w:val="007E0197"/>
    <w:rsid w:val="007E0824"/>
    <w:rsid w:val="007E082E"/>
    <w:rsid w:val="007E0C77"/>
    <w:rsid w:val="007E0D70"/>
    <w:rsid w:val="007E17E9"/>
    <w:rsid w:val="007E1E1A"/>
    <w:rsid w:val="007E2421"/>
    <w:rsid w:val="007E2774"/>
    <w:rsid w:val="007E3930"/>
    <w:rsid w:val="007E3B79"/>
    <w:rsid w:val="007E3FF0"/>
    <w:rsid w:val="007E4320"/>
    <w:rsid w:val="007E447E"/>
    <w:rsid w:val="007E4941"/>
    <w:rsid w:val="007E4DD5"/>
    <w:rsid w:val="007E4F35"/>
    <w:rsid w:val="007E5072"/>
    <w:rsid w:val="007E508B"/>
    <w:rsid w:val="007E5120"/>
    <w:rsid w:val="007E59B0"/>
    <w:rsid w:val="007E5D42"/>
    <w:rsid w:val="007E63D9"/>
    <w:rsid w:val="007E67A8"/>
    <w:rsid w:val="007E6D9A"/>
    <w:rsid w:val="007E7348"/>
    <w:rsid w:val="007E73E3"/>
    <w:rsid w:val="007E777D"/>
    <w:rsid w:val="007F0B8A"/>
    <w:rsid w:val="007F0C99"/>
    <w:rsid w:val="007F0CF1"/>
    <w:rsid w:val="007F18A1"/>
    <w:rsid w:val="007F1C11"/>
    <w:rsid w:val="007F2157"/>
    <w:rsid w:val="007F24F0"/>
    <w:rsid w:val="007F258A"/>
    <w:rsid w:val="007F2DB6"/>
    <w:rsid w:val="007F31B7"/>
    <w:rsid w:val="007F365C"/>
    <w:rsid w:val="007F381D"/>
    <w:rsid w:val="007F3B39"/>
    <w:rsid w:val="007F526B"/>
    <w:rsid w:val="007F53C0"/>
    <w:rsid w:val="007F584B"/>
    <w:rsid w:val="007F6035"/>
    <w:rsid w:val="007F6FFD"/>
    <w:rsid w:val="007F7969"/>
    <w:rsid w:val="00800DE6"/>
    <w:rsid w:val="00800F95"/>
    <w:rsid w:val="00801003"/>
    <w:rsid w:val="00801291"/>
    <w:rsid w:val="008018FC"/>
    <w:rsid w:val="00801A40"/>
    <w:rsid w:val="0080213A"/>
    <w:rsid w:val="00802242"/>
    <w:rsid w:val="008022B8"/>
    <w:rsid w:val="008028D2"/>
    <w:rsid w:val="00802DAA"/>
    <w:rsid w:val="00802E72"/>
    <w:rsid w:val="008033B7"/>
    <w:rsid w:val="00803449"/>
    <w:rsid w:val="00803A86"/>
    <w:rsid w:val="0080491C"/>
    <w:rsid w:val="00804C1F"/>
    <w:rsid w:val="00806036"/>
    <w:rsid w:val="00806967"/>
    <w:rsid w:val="00806C9D"/>
    <w:rsid w:val="00806D08"/>
    <w:rsid w:val="00807389"/>
    <w:rsid w:val="00807904"/>
    <w:rsid w:val="008100E9"/>
    <w:rsid w:val="0081037D"/>
    <w:rsid w:val="0081082E"/>
    <w:rsid w:val="0081157A"/>
    <w:rsid w:val="00811623"/>
    <w:rsid w:val="00811B95"/>
    <w:rsid w:val="00811E3F"/>
    <w:rsid w:val="00812244"/>
    <w:rsid w:val="00812DBD"/>
    <w:rsid w:val="00812ED9"/>
    <w:rsid w:val="00813082"/>
    <w:rsid w:val="00813D2D"/>
    <w:rsid w:val="00814314"/>
    <w:rsid w:val="008143C6"/>
    <w:rsid w:val="00814804"/>
    <w:rsid w:val="00814904"/>
    <w:rsid w:val="00815105"/>
    <w:rsid w:val="00815215"/>
    <w:rsid w:val="00815847"/>
    <w:rsid w:val="008158E8"/>
    <w:rsid w:val="00815A63"/>
    <w:rsid w:val="008160BA"/>
    <w:rsid w:val="0081625A"/>
    <w:rsid w:val="00816669"/>
    <w:rsid w:val="008167ED"/>
    <w:rsid w:val="008169A8"/>
    <w:rsid w:val="00816C0F"/>
    <w:rsid w:val="008170F1"/>
    <w:rsid w:val="00817280"/>
    <w:rsid w:val="0082001A"/>
    <w:rsid w:val="00820225"/>
    <w:rsid w:val="00820994"/>
    <w:rsid w:val="00821205"/>
    <w:rsid w:val="00821A95"/>
    <w:rsid w:val="00821D03"/>
    <w:rsid w:val="00821E88"/>
    <w:rsid w:val="008224BB"/>
    <w:rsid w:val="008230BA"/>
    <w:rsid w:val="00823884"/>
    <w:rsid w:val="00823B13"/>
    <w:rsid w:val="0082512F"/>
    <w:rsid w:val="00825544"/>
    <w:rsid w:val="00825BD2"/>
    <w:rsid w:val="00825E7A"/>
    <w:rsid w:val="008260CC"/>
    <w:rsid w:val="008269F5"/>
    <w:rsid w:val="00826B70"/>
    <w:rsid w:val="008273DB"/>
    <w:rsid w:val="00827FCC"/>
    <w:rsid w:val="008314BE"/>
    <w:rsid w:val="00831CEA"/>
    <w:rsid w:val="00831D7E"/>
    <w:rsid w:val="00831DC4"/>
    <w:rsid w:val="008327FE"/>
    <w:rsid w:val="008337E2"/>
    <w:rsid w:val="00833AB3"/>
    <w:rsid w:val="00833D13"/>
    <w:rsid w:val="00833EEE"/>
    <w:rsid w:val="00834102"/>
    <w:rsid w:val="0083489B"/>
    <w:rsid w:val="00834998"/>
    <w:rsid w:val="0083534A"/>
    <w:rsid w:val="00835605"/>
    <w:rsid w:val="008359E4"/>
    <w:rsid w:val="00835A5D"/>
    <w:rsid w:val="00835C14"/>
    <w:rsid w:val="00835D98"/>
    <w:rsid w:val="0083711B"/>
    <w:rsid w:val="008374AD"/>
    <w:rsid w:val="00840114"/>
    <w:rsid w:val="0084079E"/>
    <w:rsid w:val="00840850"/>
    <w:rsid w:val="00840AA4"/>
    <w:rsid w:val="00840C7D"/>
    <w:rsid w:val="0084185B"/>
    <w:rsid w:val="00842D25"/>
    <w:rsid w:val="00843788"/>
    <w:rsid w:val="00843FE2"/>
    <w:rsid w:val="0084462A"/>
    <w:rsid w:val="00844A3D"/>
    <w:rsid w:val="00844E71"/>
    <w:rsid w:val="0084505A"/>
    <w:rsid w:val="0084521E"/>
    <w:rsid w:val="00845566"/>
    <w:rsid w:val="00845CDF"/>
    <w:rsid w:val="00845DB3"/>
    <w:rsid w:val="008460A9"/>
    <w:rsid w:val="008466FA"/>
    <w:rsid w:val="00846955"/>
    <w:rsid w:val="00846C78"/>
    <w:rsid w:val="00846C99"/>
    <w:rsid w:val="00846D63"/>
    <w:rsid w:val="00846F82"/>
    <w:rsid w:val="00847146"/>
    <w:rsid w:val="00847631"/>
    <w:rsid w:val="00847CA6"/>
    <w:rsid w:val="00850A72"/>
    <w:rsid w:val="00851353"/>
    <w:rsid w:val="008513B7"/>
    <w:rsid w:val="00851661"/>
    <w:rsid w:val="0085171A"/>
    <w:rsid w:val="0085284F"/>
    <w:rsid w:val="00852CC3"/>
    <w:rsid w:val="00852EE6"/>
    <w:rsid w:val="0085428F"/>
    <w:rsid w:val="0085447C"/>
    <w:rsid w:val="0085483E"/>
    <w:rsid w:val="00855CDE"/>
    <w:rsid w:val="008564C3"/>
    <w:rsid w:val="0085730F"/>
    <w:rsid w:val="008604CB"/>
    <w:rsid w:val="00860B69"/>
    <w:rsid w:val="00861317"/>
    <w:rsid w:val="00861692"/>
    <w:rsid w:val="008618C7"/>
    <w:rsid w:val="008619BF"/>
    <w:rsid w:val="008620DE"/>
    <w:rsid w:val="0086247E"/>
    <w:rsid w:val="00862552"/>
    <w:rsid w:val="00862844"/>
    <w:rsid w:val="00863129"/>
    <w:rsid w:val="0086349D"/>
    <w:rsid w:val="00863592"/>
    <w:rsid w:val="00863883"/>
    <w:rsid w:val="008639C8"/>
    <w:rsid w:val="00864598"/>
    <w:rsid w:val="0086490D"/>
    <w:rsid w:val="00865042"/>
    <w:rsid w:val="008650AA"/>
    <w:rsid w:val="0086517D"/>
    <w:rsid w:val="00865241"/>
    <w:rsid w:val="008654E2"/>
    <w:rsid w:val="00865990"/>
    <w:rsid w:val="008661E2"/>
    <w:rsid w:val="0086624A"/>
    <w:rsid w:val="008665C6"/>
    <w:rsid w:val="008672E8"/>
    <w:rsid w:val="008674BA"/>
    <w:rsid w:val="00867827"/>
    <w:rsid w:val="00867A51"/>
    <w:rsid w:val="00870591"/>
    <w:rsid w:val="00870DEA"/>
    <w:rsid w:val="00872189"/>
    <w:rsid w:val="008721BE"/>
    <w:rsid w:val="008722F4"/>
    <w:rsid w:val="00872780"/>
    <w:rsid w:val="008728B9"/>
    <w:rsid w:val="00872E4E"/>
    <w:rsid w:val="00872E55"/>
    <w:rsid w:val="008736B8"/>
    <w:rsid w:val="00873ED9"/>
    <w:rsid w:val="00874126"/>
    <w:rsid w:val="00874EEC"/>
    <w:rsid w:val="008756DF"/>
    <w:rsid w:val="00875797"/>
    <w:rsid w:val="008757D5"/>
    <w:rsid w:val="00875A2E"/>
    <w:rsid w:val="00875A6D"/>
    <w:rsid w:val="00875AB0"/>
    <w:rsid w:val="00875EDE"/>
    <w:rsid w:val="00876005"/>
    <w:rsid w:val="00876176"/>
    <w:rsid w:val="0087696F"/>
    <w:rsid w:val="00876A38"/>
    <w:rsid w:val="008771E5"/>
    <w:rsid w:val="0087790B"/>
    <w:rsid w:val="0088050C"/>
    <w:rsid w:val="008805C9"/>
    <w:rsid w:val="00881D2E"/>
    <w:rsid w:val="008829EC"/>
    <w:rsid w:val="0088350D"/>
    <w:rsid w:val="00883868"/>
    <w:rsid w:val="00883CFE"/>
    <w:rsid w:val="00884113"/>
    <w:rsid w:val="00884754"/>
    <w:rsid w:val="00884ACE"/>
    <w:rsid w:val="00884AEA"/>
    <w:rsid w:val="00884F2D"/>
    <w:rsid w:val="00884F92"/>
    <w:rsid w:val="00885199"/>
    <w:rsid w:val="00885556"/>
    <w:rsid w:val="00886176"/>
    <w:rsid w:val="0088655A"/>
    <w:rsid w:val="00886626"/>
    <w:rsid w:val="00886877"/>
    <w:rsid w:val="00886A53"/>
    <w:rsid w:val="0088736A"/>
    <w:rsid w:val="008873CF"/>
    <w:rsid w:val="008879B8"/>
    <w:rsid w:val="00887AE3"/>
    <w:rsid w:val="00890837"/>
    <w:rsid w:val="00891103"/>
    <w:rsid w:val="00891224"/>
    <w:rsid w:val="00891B8F"/>
    <w:rsid w:val="008922C4"/>
    <w:rsid w:val="008927B9"/>
    <w:rsid w:val="008928E4"/>
    <w:rsid w:val="00892951"/>
    <w:rsid w:val="00893734"/>
    <w:rsid w:val="00893B36"/>
    <w:rsid w:val="008947BF"/>
    <w:rsid w:val="00894AED"/>
    <w:rsid w:val="00894FAB"/>
    <w:rsid w:val="00895185"/>
    <w:rsid w:val="00895429"/>
    <w:rsid w:val="00895CFE"/>
    <w:rsid w:val="0089632C"/>
    <w:rsid w:val="008964EE"/>
    <w:rsid w:val="00896989"/>
    <w:rsid w:val="0089764A"/>
    <w:rsid w:val="008A0586"/>
    <w:rsid w:val="008A0724"/>
    <w:rsid w:val="008A09A2"/>
    <w:rsid w:val="008A0B32"/>
    <w:rsid w:val="008A1118"/>
    <w:rsid w:val="008A11D8"/>
    <w:rsid w:val="008A1525"/>
    <w:rsid w:val="008A1589"/>
    <w:rsid w:val="008A174E"/>
    <w:rsid w:val="008A1B32"/>
    <w:rsid w:val="008A2506"/>
    <w:rsid w:val="008A25EB"/>
    <w:rsid w:val="008A2A6E"/>
    <w:rsid w:val="008A2E43"/>
    <w:rsid w:val="008A2F08"/>
    <w:rsid w:val="008A2F0E"/>
    <w:rsid w:val="008A2F5E"/>
    <w:rsid w:val="008A3365"/>
    <w:rsid w:val="008A4129"/>
    <w:rsid w:val="008A4729"/>
    <w:rsid w:val="008A491F"/>
    <w:rsid w:val="008A4926"/>
    <w:rsid w:val="008A4BE4"/>
    <w:rsid w:val="008A4E8B"/>
    <w:rsid w:val="008A52F0"/>
    <w:rsid w:val="008A6483"/>
    <w:rsid w:val="008A6B3A"/>
    <w:rsid w:val="008A6EE3"/>
    <w:rsid w:val="008A7416"/>
    <w:rsid w:val="008A74A2"/>
    <w:rsid w:val="008B0711"/>
    <w:rsid w:val="008B096A"/>
    <w:rsid w:val="008B0F03"/>
    <w:rsid w:val="008B1109"/>
    <w:rsid w:val="008B1B95"/>
    <w:rsid w:val="008B1FA0"/>
    <w:rsid w:val="008B25AC"/>
    <w:rsid w:val="008B2705"/>
    <w:rsid w:val="008B275E"/>
    <w:rsid w:val="008B28E7"/>
    <w:rsid w:val="008B34F2"/>
    <w:rsid w:val="008B380D"/>
    <w:rsid w:val="008B3D59"/>
    <w:rsid w:val="008B3DE4"/>
    <w:rsid w:val="008B3FF0"/>
    <w:rsid w:val="008B45C0"/>
    <w:rsid w:val="008B46EE"/>
    <w:rsid w:val="008B48F5"/>
    <w:rsid w:val="008B5449"/>
    <w:rsid w:val="008B550A"/>
    <w:rsid w:val="008B584A"/>
    <w:rsid w:val="008B5D73"/>
    <w:rsid w:val="008B5F63"/>
    <w:rsid w:val="008B60EE"/>
    <w:rsid w:val="008B60FA"/>
    <w:rsid w:val="008B6566"/>
    <w:rsid w:val="008B765E"/>
    <w:rsid w:val="008B7B4A"/>
    <w:rsid w:val="008B7CED"/>
    <w:rsid w:val="008C007A"/>
    <w:rsid w:val="008C031A"/>
    <w:rsid w:val="008C055D"/>
    <w:rsid w:val="008C080D"/>
    <w:rsid w:val="008C0C9A"/>
    <w:rsid w:val="008C0D38"/>
    <w:rsid w:val="008C0D65"/>
    <w:rsid w:val="008C16AB"/>
    <w:rsid w:val="008C186E"/>
    <w:rsid w:val="008C1D63"/>
    <w:rsid w:val="008C20F1"/>
    <w:rsid w:val="008C2340"/>
    <w:rsid w:val="008C2416"/>
    <w:rsid w:val="008C2708"/>
    <w:rsid w:val="008C2F43"/>
    <w:rsid w:val="008C386F"/>
    <w:rsid w:val="008C39F9"/>
    <w:rsid w:val="008C473C"/>
    <w:rsid w:val="008C4BB0"/>
    <w:rsid w:val="008C51C8"/>
    <w:rsid w:val="008C5F39"/>
    <w:rsid w:val="008C6061"/>
    <w:rsid w:val="008C6824"/>
    <w:rsid w:val="008C68E4"/>
    <w:rsid w:val="008C6B74"/>
    <w:rsid w:val="008C6F40"/>
    <w:rsid w:val="008C6F76"/>
    <w:rsid w:val="008C6FCC"/>
    <w:rsid w:val="008C78C0"/>
    <w:rsid w:val="008C7C46"/>
    <w:rsid w:val="008C7CB4"/>
    <w:rsid w:val="008C7F5D"/>
    <w:rsid w:val="008D06FE"/>
    <w:rsid w:val="008D09BA"/>
    <w:rsid w:val="008D0BA9"/>
    <w:rsid w:val="008D151E"/>
    <w:rsid w:val="008D18D9"/>
    <w:rsid w:val="008D1973"/>
    <w:rsid w:val="008D1CA9"/>
    <w:rsid w:val="008D1D9B"/>
    <w:rsid w:val="008D211F"/>
    <w:rsid w:val="008D3099"/>
    <w:rsid w:val="008D3450"/>
    <w:rsid w:val="008D3457"/>
    <w:rsid w:val="008D4772"/>
    <w:rsid w:val="008D4DA5"/>
    <w:rsid w:val="008D5529"/>
    <w:rsid w:val="008D5562"/>
    <w:rsid w:val="008D56C0"/>
    <w:rsid w:val="008D65B9"/>
    <w:rsid w:val="008D6609"/>
    <w:rsid w:val="008D66D2"/>
    <w:rsid w:val="008D68F0"/>
    <w:rsid w:val="008D6CEA"/>
    <w:rsid w:val="008D72B0"/>
    <w:rsid w:val="008D72E6"/>
    <w:rsid w:val="008D73C6"/>
    <w:rsid w:val="008D7416"/>
    <w:rsid w:val="008D7649"/>
    <w:rsid w:val="008D7885"/>
    <w:rsid w:val="008D7C20"/>
    <w:rsid w:val="008D7C40"/>
    <w:rsid w:val="008D7F18"/>
    <w:rsid w:val="008E12F9"/>
    <w:rsid w:val="008E15C4"/>
    <w:rsid w:val="008E1A31"/>
    <w:rsid w:val="008E2485"/>
    <w:rsid w:val="008E2A03"/>
    <w:rsid w:val="008E4461"/>
    <w:rsid w:val="008E488A"/>
    <w:rsid w:val="008E48AC"/>
    <w:rsid w:val="008E5045"/>
    <w:rsid w:val="008E5FEE"/>
    <w:rsid w:val="008E6046"/>
    <w:rsid w:val="008E61CF"/>
    <w:rsid w:val="008E69D2"/>
    <w:rsid w:val="008E6B51"/>
    <w:rsid w:val="008E6FE4"/>
    <w:rsid w:val="008E712F"/>
    <w:rsid w:val="008E7329"/>
    <w:rsid w:val="008E763F"/>
    <w:rsid w:val="008E7915"/>
    <w:rsid w:val="008E7C97"/>
    <w:rsid w:val="008F0E3C"/>
    <w:rsid w:val="008F0FB0"/>
    <w:rsid w:val="008F107B"/>
    <w:rsid w:val="008F10B7"/>
    <w:rsid w:val="008F1409"/>
    <w:rsid w:val="008F17CF"/>
    <w:rsid w:val="008F1A8C"/>
    <w:rsid w:val="008F22FA"/>
    <w:rsid w:val="008F29AB"/>
    <w:rsid w:val="008F2DBC"/>
    <w:rsid w:val="008F3022"/>
    <w:rsid w:val="008F36DF"/>
    <w:rsid w:val="008F3872"/>
    <w:rsid w:val="008F3DDE"/>
    <w:rsid w:val="008F4334"/>
    <w:rsid w:val="008F4D94"/>
    <w:rsid w:val="008F56FF"/>
    <w:rsid w:val="008F59AE"/>
    <w:rsid w:val="008F6216"/>
    <w:rsid w:val="008F6584"/>
    <w:rsid w:val="008F6A4A"/>
    <w:rsid w:val="008F6B5D"/>
    <w:rsid w:val="008F6D37"/>
    <w:rsid w:val="008F6F45"/>
    <w:rsid w:val="008F7408"/>
    <w:rsid w:val="008F7F4F"/>
    <w:rsid w:val="0090023D"/>
    <w:rsid w:val="009005EE"/>
    <w:rsid w:val="0090093D"/>
    <w:rsid w:val="0090161A"/>
    <w:rsid w:val="009016EC"/>
    <w:rsid w:val="00902C26"/>
    <w:rsid w:val="00902F4A"/>
    <w:rsid w:val="00903ACA"/>
    <w:rsid w:val="00904356"/>
    <w:rsid w:val="00904790"/>
    <w:rsid w:val="00904825"/>
    <w:rsid w:val="00904BDC"/>
    <w:rsid w:val="00904C81"/>
    <w:rsid w:val="009050F8"/>
    <w:rsid w:val="00905B08"/>
    <w:rsid w:val="00905BF7"/>
    <w:rsid w:val="00905F45"/>
    <w:rsid w:val="0090634A"/>
    <w:rsid w:val="00906D9B"/>
    <w:rsid w:val="00906E77"/>
    <w:rsid w:val="00906FE9"/>
    <w:rsid w:val="0091139C"/>
    <w:rsid w:val="00911479"/>
    <w:rsid w:val="00911519"/>
    <w:rsid w:val="00911918"/>
    <w:rsid w:val="00911929"/>
    <w:rsid w:val="00911C14"/>
    <w:rsid w:val="00912548"/>
    <w:rsid w:val="00912887"/>
    <w:rsid w:val="00912997"/>
    <w:rsid w:val="0091317B"/>
    <w:rsid w:val="009135F1"/>
    <w:rsid w:val="00913648"/>
    <w:rsid w:val="009138C4"/>
    <w:rsid w:val="00914591"/>
    <w:rsid w:val="00914AC4"/>
    <w:rsid w:val="00915880"/>
    <w:rsid w:val="00915D3B"/>
    <w:rsid w:val="009165A8"/>
    <w:rsid w:val="0091696C"/>
    <w:rsid w:val="0091716A"/>
    <w:rsid w:val="009202E8"/>
    <w:rsid w:val="0092074A"/>
    <w:rsid w:val="00920E40"/>
    <w:rsid w:val="0092106B"/>
    <w:rsid w:val="009210F2"/>
    <w:rsid w:val="009218EE"/>
    <w:rsid w:val="00921CCF"/>
    <w:rsid w:val="009222DB"/>
    <w:rsid w:val="009225C0"/>
    <w:rsid w:val="009228A7"/>
    <w:rsid w:val="00922D50"/>
    <w:rsid w:val="0092394F"/>
    <w:rsid w:val="009239BC"/>
    <w:rsid w:val="00924A3C"/>
    <w:rsid w:val="00924B76"/>
    <w:rsid w:val="00924BA0"/>
    <w:rsid w:val="00924C91"/>
    <w:rsid w:val="00924D14"/>
    <w:rsid w:val="0092630E"/>
    <w:rsid w:val="00926ACC"/>
    <w:rsid w:val="00927024"/>
    <w:rsid w:val="0092725A"/>
    <w:rsid w:val="00927504"/>
    <w:rsid w:val="00927EDC"/>
    <w:rsid w:val="00927FCC"/>
    <w:rsid w:val="00930381"/>
    <w:rsid w:val="00930FEF"/>
    <w:rsid w:val="0093123A"/>
    <w:rsid w:val="009316E7"/>
    <w:rsid w:val="009319C9"/>
    <w:rsid w:val="00931B5F"/>
    <w:rsid w:val="00931C5F"/>
    <w:rsid w:val="00931EB9"/>
    <w:rsid w:val="00933515"/>
    <w:rsid w:val="00933A45"/>
    <w:rsid w:val="00933A52"/>
    <w:rsid w:val="0093405F"/>
    <w:rsid w:val="0093414A"/>
    <w:rsid w:val="0093436B"/>
    <w:rsid w:val="00934937"/>
    <w:rsid w:val="0093521B"/>
    <w:rsid w:val="00935260"/>
    <w:rsid w:val="00935292"/>
    <w:rsid w:val="009356AB"/>
    <w:rsid w:val="00936061"/>
    <w:rsid w:val="00936581"/>
    <w:rsid w:val="0093663F"/>
    <w:rsid w:val="00936B86"/>
    <w:rsid w:val="00936C4A"/>
    <w:rsid w:val="00936DF8"/>
    <w:rsid w:val="0093750A"/>
    <w:rsid w:val="0093756C"/>
    <w:rsid w:val="0093764A"/>
    <w:rsid w:val="00937ED9"/>
    <w:rsid w:val="0094113E"/>
    <w:rsid w:val="00942088"/>
    <w:rsid w:val="0094247F"/>
    <w:rsid w:val="009429D7"/>
    <w:rsid w:val="009430AF"/>
    <w:rsid w:val="00943D9B"/>
    <w:rsid w:val="00943DB3"/>
    <w:rsid w:val="00943FE7"/>
    <w:rsid w:val="009447E2"/>
    <w:rsid w:val="009449E8"/>
    <w:rsid w:val="009454DD"/>
    <w:rsid w:val="00945712"/>
    <w:rsid w:val="00945B79"/>
    <w:rsid w:val="00945FC3"/>
    <w:rsid w:val="00946308"/>
    <w:rsid w:val="00946573"/>
    <w:rsid w:val="0094672C"/>
    <w:rsid w:val="009506CB"/>
    <w:rsid w:val="0095072D"/>
    <w:rsid w:val="00950830"/>
    <w:rsid w:val="0095086A"/>
    <w:rsid w:val="0095087E"/>
    <w:rsid w:val="009517FC"/>
    <w:rsid w:val="00951D74"/>
    <w:rsid w:val="00951DD2"/>
    <w:rsid w:val="00952342"/>
    <w:rsid w:val="00952512"/>
    <w:rsid w:val="00952769"/>
    <w:rsid w:val="00952ADD"/>
    <w:rsid w:val="00953109"/>
    <w:rsid w:val="00953DEB"/>
    <w:rsid w:val="009542A9"/>
    <w:rsid w:val="009545BE"/>
    <w:rsid w:val="0095466B"/>
    <w:rsid w:val="009548CA"/>
    <w:rsid w:val="00954D46"/>
    <w:rsid w:val="00954E51"/>
    <w:rsid w:val="009558E1"/>
    <w:rsid w:val="00955DD1"/>
    <w:rsid w:val="0095612C"/>
    <w:rsid w:val="009561DF"/>
    <w:rsid w:val="0095690A"/>
    <w:rsid w:val="00956974"/>
    <w:rsid w:val="00956A95"/>
    <w:rsid w:val="00956B2A"/>
    <w:rsid w:val="00956BC0"/>
    <w:rsid w:val="0095716D"/>
    <w:rsid w:val="00957203"/>
    <w:rsid w:val="009573D1"/>
    <w:rsid w:val="00960588"/>
    <w:rsid w:val="009606A1"/>
    <w:rsid w:val="009609E2"/>
    <w:rsid w:val="00960B37"/>
    <w:rsid w:val="00960C5E"/>
    <w:rsid w:val="00960CFC"/>
    <w:rsid w:val="00960ED3"/>
    <w:rsid w:val="00962183"/>
    <w:rsid w:val="009623B4"/>
    <w:rsid w:val="00962D6F"/>
    <w:rsid w:val="009634DA"/>
    <w:rsid w:val="00963ED2"/>
    <w:rsid w:val="009642D8"/>
    <w:rsid w:val="0096550A"/>
    <w:rsid w:val="00965806"/>
    <w:rsid w:val="00965CE6"/>
    <w:rsid w:val="009662E9"/>
    <w:rsid w:val="00966A6D"/>
    <w:rsid w:val="00967A22"/>
    <w:rsid w:val="00967F58"/>
    <w:rsid w:val="00970105"/>
    <w:rsid w:val="00970608"/>
    <w:rsid w:val="0097082E"/>
    <w:rsid w:val="00970BD9"/>
    <w:rsid w:val="0097105D"/>
    <w:rsid w:val="00971173"/>
    <w:rsid w:val="00971799"/>
    <w:rsid w:val="0097206A"/>
    <w:rsid w:val="0097224D"/>
    <w:rsid w:val="00973005"/>
    <w:rsid w:val="009739A2"/>
    <w:rsid w:val="00974613"/>
    <w:rsid w:val="00974C94"/>
    <w:rsid w:val="00975304"/>
    <w:rsid w:val="009753E3"/>
    <w:rsid w:val="009757BD"/>
    <w:rsid w:val="00975823"/>
    <w:rsid w:val="00975BCF"/>
    <w:rsid w:val="00975ED4"/>
    <w:rsid w:val="0097710D"/>
    <w:rsid w:val="0097727A"/>
    <w:rsid w:val="009776DD"/>
    <w:rsid w:val="00977823"/>
    <w:rsid w:val="00977A24"/>
    <w:rsid w:val="00977C4D"/>
    <w:rsid w:val="00977DA3"/>
    <w:rsid w:val="0098014B"/>
    <w:rsid w:val="009801F7"/>
    <w:rsid w:val="009802C4"/>
    <w:rsid w:val="00980611"/>
    <w:rsid w:val="009815BE"/>
    <w:rsid w:val="009815E1"/>
    <w:rsid w:val="0098178E"/>
    <w:rsid w:val="009829A8"/>
    <w:rsid w:val="00983671"/>
    <w:rsid w:val="009838A1"/>
    <w:rsid w:val="00983BD0"/>
    <w:rsid w:val="00983E3C"/>
    <w:rsid w:val="009841AA"/>
    <w:rsid w:val="0098458B"/>
    <w:rsid w:val="00986347"/>
    <w:rsid w:val="009866D6"/>
    <w:rsid w:val="00986986"/>
    <w:rsid w:val="00986E92"/>
    <w:rsid w:val="0098710C"/>
    <w:rsid w:val="0098748D"/>
    <w:rsid w:val="0098751E"/>
    <w:rsid w:val="00987843"/>
    <w:rsid w:val="00987C61"/>
    <w:rsid w:val="00987D87"/>
    <w:rsid w:val="00987DC7"/>
    <w:rsid w:val="00987F95"/>
    <w:rsid w:val="0099032D"/>
    <w:rsid w:val="0099068D"/>
    <w:rsid w:val="00991523"/>
    <w:rsid w:val="009919DD"/>
    <w:rsid w:val="00991DC3"/>
    <w:rsid w:val="0099216F"/>
    <w:rsid w:val="009924E0"/>
    <w:rsid w:val="00992ABE"/>
    <w:rsid w:val="00993558"/>
    <w:rsid w:val="00993B2C"/>
    <w:rsid w:val="00993C04"/>
    <w:rsid w:val="00993CC7"/>
    <w:rsid w:val="00994CB5"/>
    <w:rsid w:val="00995091"/>
    <w:rsid w:val="009951A2"/>
    <w:rsid w:val="00995285"/>
    <w:rsid w:val="00995507"/>
    <w:rsid w:val="00995BF4"/>
    <w:rsid w:val="00996444"/>
    <w:rsid w:val="009965A9"/>
    <w:rsid w:val="009969BB"/>
    <w:rsid w:val="0099711C"/>
    <w:rsid w:val="0099737A"/>
    <w:rsid w:val="009A0307"/>
    <w:rsid w:val="009A08AF"/>
    <w:rsid w:val="009A09D8"/>
    <w:rsid w:val="009A0DED"/>
    <w:rsid w:val="009A0F3A"/>
    <w:rsid w:val="009A175E"/>
    <w:rsid w:val="009A198E"/>
    <w:rsid w:val="009A1BDD"/>
    <w:rsid w:val="009A2501"/>
    <w:rsid w:val="009A25EC"/>
    <w:rsid w:val="009A2CC9"/>
    <w:rsid w:val="009A3681"/>
    <w:rsid w:val="009A3764"/>
    <w:rsid w:val="009A3786"/>
    <w:rsid w:val="009A3AFE"/>
    <w:rsid w:val="009A3F1F"/>
    <w:rsid w:val="009A47D4"/>
    <w:rsid w:val="009A4C0B"/>
    <w:rsid w:val="009A4C66"/>
    <w:rsid w:val="009A549B"/>
    <w:rsid w:val="009A5AE4"/>
    <w:rsid w:val="009A5D03"/>
    <w:rsid w:val="009A5DC7"/>
    <w:rsid w:val="009A60B1"/>
    <w:rsid w:val="009A61A5"/>
    <w:rsid w:val="009A649D"/>
    <w:rsid w:val="009A68DA"/>
    <w:rsid w:val="009A71A6"/>
    <w:rsid w:val="009A73DC"/>
    <w:rsid w:val="009B007D"/>
    <w:rsid w:val="009B0222"/>
    <w:rsid w:val="009B206A"/>
    <w:rsid w:val="009B23D8"/>
    <w:rsid w:val="009B299E"/>
    <w:rsid w:val="009B34DD"/>
    <w:rsid w:val="009B35F1"/>
    <w:rsid w:val="009B3653"/>
    <w:rsid w:val="009B389A"/>
    <w:rsid w:val="009B39E9"/>
    <w:rsid w:val="009B4010"/>
    <w:rsid w:val="009B4698"/>
    <w:rsid w:val="009B4E3D"/>
    <w:rsid w:val="009B54E3"/>
    <w:rsid w:val="009B595D"/>
    <w:rsid w:val="009B5EA5"/>
    <w:rsid w:val="009B5F3B"/>
    <w:rsid w:val="009B6C22"/>
    <w:rsid w:val="009B7012"/>
    <w:rsid w:val="009B7E7D"/>
    <w:rsid w:val="009C03F6"/>
    <w:rsid w:val="009C0898"/>
    <w:rsid w:val="009C0ABE"/>
    <w:rsid w:val="009C1132"/>
    <w:rsid w:val="009C12E7"/>
    <w:rsid w:val="009C13A7"/>
    <w:rsid w:val="009C145A"/>
    <w:rsid w:val="009C1749"/>
    <w:rsid w:val="009C17FF"/>
    <w:rsid w:val="009C3C05"/>
    <w:rsid w:val="009C438C"/>
    <w:rsid w:val="009C4711"/>
    <w:rsid w:val="009C4F38"/>
    <w:rsid w:val="009C54FB"/>
    <w:rsid w:val="009C5E87"/>
    <w:rsid w:val="009C607D"/>
    <w:rsid w:val="009C659A"/>
    <w:rsid w:val="009C6859"/>
    <w:rsid w:val="009C6BBF"/>
    <w:rsid w:val="009C7261"/>
    <w:rsid w:val="009D18CF"/>
    <w:rsid w:val="009D28D0"/>
    <w:rsid w:val="009D2B0F"/>
    <w:rsid w:val="009D2EB5"/>
    <w:rsid w:val="009D37C6"/>
    <w:rsid w:val="009D3BFC"/>
    <w:rsid w:val="009D3C5B"/>
    <w:rsid w:val="009D3D32"/>
    <w:rsid w:val="009D3E49"/>
    <w:rsid w:val="009D3FBE"/>
    <w:rsid w:val="009D4D1D"/>
    <w:rsid w:val="009D59DF"/>
    <w:rsid w:val="009D5BA7"/>
    <w:rsid w:val="009D6D13"/>
    <w:rsid w:val="009D6E38"/>
    <w:rsid w:val="009D6F73"/>
    <w:rsid w:val="009D7112"/>
    <w:rsid w:val="009D72DD"/>
    <w:rsid w:val="009D73EB"/>
    <w:rsid w:val="009D7479"/>
    <w:rsid w:val="009D7702"/>
    <w:rsid w:val="009D77FD"/>
    <w:rsid w:val="009D7878"/>
    <w:rsid w:val="009E02CF"/>
    <w:rsid w:val="009E1E4C"/>
    <w:rsid w:val="009E21C6"/>
    <w:rsid w:val="009E2DA6"/>
    <w:rsid w:val="009E2E30"/>
    <w:rsid w:val="009E2F57"/>
    <w:rsid w:val="009E329D"/>
    <w:rsid w:val="009E341A"/>
    <w:rsid w:val="009E35B6"/>
    <w:rsid w:val="009E43AA"/>
    <w:rsid w:val="009E46EB"/>
    <w:rsid w:val="009E4AA8"/>
    <w:rsid w:val="009E4BEB"/>
    <w:rsid w:val="009E5EFA"/>
    <w:rsid w:val="009E65D9"/>
    <w:rsid w:val="009E6D04"/>
    <w:rsid w:val="009E6EAC"/>
    <w:rsid w:val="009F00A6"/>
    <w:rsid w:val="009F054A"/>
    <w:rsid w:val="009F06CE"/>
    <w:rsid w:val="009F0839"/>
    <w:rsid w:val="009F0A0F"/>
    <w:rsid w:val="009F1AAE"/>
    <w:rsid w:val="009F1BCC"/>
    <w:rsid w:val="009F2EBD"/>
    <w:rsid w:val="009F3400"/>
    <w:rsid w:val="009F39F3"/>
    <w:rsid w:val="009F3B47"/>
    <w:rsid w:val="009F4527"/>
    <w:rsid w:val="009F476E"/>
    <w:rsid w:val="009F4A42"/>
    <w:rsid w:val="009F518E"/>
    <w:rsid w:val="009F601E"/>
    <w:rsid w:val="009F60BF"/>
    <w:rsid w:val="009F6487"/>
    <w:rsid w:val="009F6EA8"/>
    <w:rsid w:val="009F714A"/>
    <w:rsid w:val="009F7AC4"/>
    <w:rsid w:val="00A0015E"/>
    <w:rsid w:val="00A00636"/>
    <w:rsid w:val="00A00C40"/>
    <w:rsid w:val="00A00D4A"/>
    <w:rsid w:val="00A0124F"/>
    <w:rsid w:val="00A0141A"/>
    <w:rsid w:val="00A01463"/>
    <w:rsid w:val="00A0147A"/>
    <w:rsid w:val="00A014AA"/>
    <w:rsid w:val="00A01DEA"/>
    <w:rsid w:val="00A01E06"/>
    <w:rsid w:val="00A020BB"/>
    <w:rsid w:val="00A0286B"/>
    <w:rsid w:val="00A029B9"/>
    <w:rsid w:val="00A02F39"/>
    <w:rsid w:val="00A0302A"/>
    <w:rsid w:val="00A03205"/>
    <w:rsid w:val="00A036E6"/>
    <w:rsid w:val="00A0398F"/>
    <w:rsid w:val="00A04821"/>
    <w:rsid w:val="00A049D1"/>
    <w:rsid w:val="00A05244"/>
    <w:rsid w:val="00A05270"/>
    <w:rsid w:val="00A056EF"/>
    <w:rsid w:val="00A05AC1"/>
    <w:rsid w:val="00A06323"/>
    <w:rsid w:val="00A06A55"/>
    <w:rsid w:val="00A06FFB"/>
    <w:rsid w:val="00A071B7"/>
    <w:rsid w:val="00A073C1"/>
    <w:rsid w:val="00A07A80"/>
    <w:rsid w:val="00A104DE"/>
    <w:rsid w:val="00A105D6"/>
    <w:rsid w:val="00A10762"/>
    <w:rsid w:val="00A107E6"/>
    <w:rsid w:val="00A11074"/>
    <w:rsid w:val="00A1189B"/>
    <w:rsid w:val="00A11B68"/>
    <w:rsid w:val="00A11F1E"/>
    <w:rsid w:val="00A121DA"/>
    <w:rsid w:val="00A123EF"/>
    <w:rsid w:val="00A1258A"/>
    <w:rsid w:val="00A128AE"/>
    <w:rsid w:val="00A12915"/>
    <w:rsid w:val="00A12966"/>
    <w:rsid w:val="00A12B3A"/>
    <w:rsid w:val="00A12D65"/>
    <w:rsid w:val="00A130FB"/>
    <w:rsid w:val="00A13593"/>
    <w:rsid w:val="00A141DF"/>
    <w:rsid w:val="00A14C21"/>
    <w:rsid w:val="00A15124"/>
    <w:rsid w:val="00A15EB0"/>
    <w:rsid w:val="00A160B0"/>
    <w:rsid w:val="00A16405"/>
    <w:rsid w:val="00A1657F"/>
    <w:rsid w:val="00A16596"/>
    <w:rsid w:val="00A205BA"/>
    <w:rsid w:val="00A20E1E"/>
    <w:rsid w:val="00A20E71"/>
    <w:rsid w:val="00A20F01"/>
    <w:rsid w:val="00A214E6"/>
    <w:rsid w:val="00A21587"/>
    <w:rsid w:val="00A21633"/>
    <w:rsid w:val="00A21C6B"/>
    <w:rsid w:val="00A21EC3"/>
    <w:rsid w:val="00A22122"/>
    <w:rsid w:val="00A22598"/>
    <w:rsid w:val="00A22BE9"/>
    <w:rsid w:val="00A22D93"/>
    <w:rsid w:val="00A2300D"/>
    <w:rsid w:val="00A231EC"/>
    <w:rsid w:val="00A2398C"/>
    <w:rsid w:val="00A23D93"/>
    <w:rsid w:val="00A25691"/>
    <w:rsid w:val="00A25C33"/>
    <w:rsid w:val="00A25F53"/>
    <w:rsid w:val="00A26183"/>
    <w:rsid w:val="00A2622F"/>
    <w:rsid w:val="00A264E7"/>
    <w:rsid w:val="00A26BDF"/>
    <w:rsid w:val="00A2727E"/>
    <w:rsid w:val="00A2751C"/>
    <w:rsid w:val="00A278CC"/>
    <w:rsid w:val="00A300B9"/>
    <w:rsid w:val="00A30101"/>
    <w:rsid w:val="00A30A1A"/>
    <w:rsid w:val="00A311E4"/>
    <w:rsid w:val="00A314EA"/>
    <w:rsid w:val="00A31637"/>
    <w:rsid w:val="00A31678"/>
    <w:rsid w:val="00A31B3B"/>
    <w:rsid w:val="00A329C6"/>
    <w:rsid w:val="00A32A95"/>
    <w:rsid w:val="00A3324E"/>
    <w:rsid w:val="00A3326D"/>
    <w:rsid w:val="00A3336E"/>
    <w:rsid w:val="00A33395"/>
    <w:rsid w:val="00A33399"/>
    <w:rsid w:val="00A339E7"/>
    <w:rsid w:val="00A33E1C"/>
    <w:rsid w:val="00A353A1"/>
    <w:rsid w:val="00A359F9"/>
    <w:rsid w:val="00A35DA1"/>
    <w:rsid w:val="00A35DB1"/>
    <w:rsid w:val="00A3654D"/>
    <w:rsid w:val="00A36CFB"/>
    <w:rsid w:val="00A36FCC"/>
    <w:rsid w:val="00A370ED"/>
    <w:rsid w:val="00A37342"/>
    <w:rsid w:val="00A37451"/>
    <w:rsid w:val="00A374CC"/>
    <w:rsid w:val="00A378B3"/>
    <w:rsid w:val="00A37BF1"/>
    <w:rsid w:val="00A40379"/>
    <w:rsid w:val="00A40D3C"/>
    <w:rsid w:val="00A41312"/>
    <w:rsid w:val="00A41C79"/>
    <w:rsid w:val="00A41D16"/>
    <w:rsid w:val="00A41F30"/>
    <w:rsid w:val="00A421A2"/>
    <w:rsid w:val="00A429AA"/>
    <w:rsid w:val="00A42A97"/>
    <w:rsid w:val="00A43F57"/>
    <w:rsid w:val="00A44B84"/>
    <w:rsid w:val="00A452F5"/>
    <w:rsid w:val="00A45B8F"/>
    <w:rsid w:val="00A45D85"/>
    <w:rsid w:val="00A45D99"/>
    <w:rsid w:val="00A45FD9"/>
    <w:rsid w:val="00A46436"/>
    <w:rsid w:val="00A465FC"/>
    <w:rsid w:val="00A4670A"/>
    <w:rsid w:val="00A46953"/>
    <w:rsid w:val="00A46EF8"/>
    <w:rsid w:val="00A47496"/>
    <w:rsid w:val="00A47519"/>
    <w:rsid w:val="00A477BC"/>
    <w:rsid w:val="00A50AF9"/>
    <w:rsid w:val="00A50C81"/>
    <w:rsid w:val="00A511FB"/>
    <w:rsid w:val="00A5122F"/>
    <w:rsid w:val="00A516FE"/>
    <w:rsid w:val="00A5247D"/>
    <w:rsid w:val="00A54277"/>
    <w:rsid w:val="00A5478A"/>
    <w:rsid w:val="00A549D4"/>
    <w:rsid w:val="00A54C3B"/>
    <w:rsid w:val="00A54F10"/>
    <w:rsid w:val="00A54F8C"/>
    <w:rsid w:val="00A5520E"/>
    <w:rsid w:val="00A5567D"/>
    <w:rsid w:val="00A55809"/>
    <w:rsid w:val="00A560F3"/>
    <w:rsid w:val="00A56584"/>
    <w:rsid w:val="00A56697"/>
    <w:rsid w:val="00A56824"/>
    <w:rsid w:val="00A56895"/>
    <w:rsid w:val="00A56E5D"/>
    <w:rsid w:val="00A57228"/>
    <w:rsid w:val="00A5752B"/>
    <w:rsid w:val="00A57826"/>
    <w:rsid w:val="00A578FC"/>
    <w:rsid w:val="00A57B91"/>
    <w:rsid w:val="00A57C67"/>
    <w:rsid w:val="00A60DFA"/>
    <w:rsid w:val="00A610DF"/>
    <w:rsid w:val="00A612D8"/>
    <w:rsid w:val="00A6176F"/>
    <w:rsid w:val="00A61BC8"/>
    <w:rsid w:val="00A624EF"/>
    <w:rsid w:val="00A627D3"/>
    <w:rsid w:val="00A63165"/>
    <w:rsid w:val="00A63434"/>
    <w:rsid w:val="00A63924"/>
    <w:rsid w:val="00A63AA5"/>
    <w:rsid w:val="00A63E6A"/>
    <w:rsid w:val="00A63E8B"/>
    <w:rsid w:val="00A64014"/>
    <w:rsid w:val="00A649E1"/>
    <w:rsid w:val="00A64C2B"/>
    <w:rsid w:val="00A65006"/>
    <w:rsid w:val="00A65734"/>
    <w:rsid w:val="00A6582C"/>
    <w:rsid w:val="00A65FA5"/>
    <w:rsid w:val="00A663F5"/>
    <w:rsid w:val="00A66470"/>
    <w:rsid w:val="00A67023"/>
    <w:rsid w:val="00A670C0"/>
    <w:rsid w:val="00A672AD"/>
    <w:rsid w:val="00A67464"/>
    <w:rsid w:val="00A67673"/>
    <w:rsid w:val="00A676C8"/>
    <w:rsid w:val="00A67972"/>
    <w:rsid w:val="00A67ABE"/>
    <w:rsid w:val="00A67DF3"/>
    <w:rsid w:val="00A67E7F"/>
    <w:rsid w:val="00A7073D"/>
    <w:rsid w:val="00A70E69"/>
    <w:rsid w:val="00A71715"/>
    <w:rsid w:val="00A7216A"/>
    <w:rsid w:val="00A7218D"/>
    <w:rsid w:val="00A724F1"/>
    <w:rsid w:val="00A7291F"/>
    <w:rsid w:val="00A72C57"/>
    <w:rsid w:val="00A72E0F"/>
    <w:rsid w:val="00A73513"/>
    <w:rsid w:val="00A73899"/>
    <w:rsid w:val="00A739C9"/>
    <w:rsid w:val="00A73A57"/>
    <w:rsid w:val="00A73DD9"/>
    <w:rsid w:val="00A740CD"/>
    <w:rsid w:val="00A746F1"/>
    <w:rsid w:val="00A7501F"/>
    <w:rsid w:val="00A75059"/>
    <w:rsid w:val="00A76F33"/>
    <w:rsid w:val="00A771B9"/>
    <w:rsid w:val="00A77315"/>
    <w:rsid w:val="00A77D05"/>
    <w:rsid w:val="00A806A9"/>
    <w:rsid w:val="00A812F4"/>
    <w:rsid w:val="00A81455"/>
    <w:rsid w:val="00A81FD8"/>
    <w:rsid w:val="00A821F8"/>
    <w:rsid w:val="00A82514"/>
    <w:rsid w:val="00A8298E"/>
    <w:rsid w:val="00A82B9F"/>
    <w:rsid w:val="00A836D9"/>
    <w:rsid w:val="00A83BEE"/>
    <w:rsid w:val="00A83CBA"/>
    <w:rsid w:val="00A842D8"/>
    <w:rsid w:val="00A842ED"/>
    <w:rsid w:val="00A84A79"/>
    <w:rsid w:val="00A852BE"/>
    <w:rsid w:val="00A854AC"/>
    <w:rsid w:val="00A856E5"/>
    <w:rsid w:val="00A85AC3"/>
    <w:rsid w:val="00A85C46"/>
    <w:rsid w:val="00A8602B"/>
    <w:rsid w:val="00A86030"/>
    <w:rsid w:val="00A86370"/>
    <w:rsid w:val="00A86477"/>
    <w:rsid w:val="00A867C4"/>
    <w:rsid w:val="00A86A18"/>
    <w:rsid w:val="00A86DEC"/>
    <w:rsid w:val="00A87326"/>
    <w:rsid w:val="00A87768"/>
    <w:rsid w:val="00A877B0"/>
    <w:rsid w:val="00A9043F"/>
    <w:rsid w:val="00A906CB"/>
    <w:rsid w:val="00A90EF4"/>
    <w:rsid w:val="00A90F2B"/>
    <w:rsid w:val="00A911FB"/>
    <w:rsid w:val="00A91386"/>
    <w:rsid w:val="00A91484"/>
    <w:rsid w:val="00A9231A"/>
    <w:rsid w:val="00A92434"/>
    <w:rsid w:val="00A925E9"/>
    <w:rsid w:val="00A927B8"/>
    <w:rsid w:val="00A92EE1"/>
    <w:rsid w:val="00A930BB"/>
    <w:rsid w:val="00A9312C"/>
    <w:rsid w:val="00A938E0"/>
    <w:rsid w:val="00A93A7F"/>
    <w:rsid w:val="00A93E04"/>
    <w:rsid w:val="00A93E81"/>
    <w:rsid w:val="00A94FB9"/>
    <w:rsid w:val="00A95C38"/>
    <w:rsid w:val="00A95F09"/>
    <w:rsid w:val="00A96588"/>
    <w:rsid w:val="00A968AA"/>
    <w:rsid w:val="00A970C3"/>
    <w:rsid w:val="00A971E7"/>
    <w:rsid w:val="00A97D15"/>
    <w:rsid w:val="00A97EB3"/>
    <w:rsid w:val="00AA073C"/>
    <w:rsid w:val="00AA09BD"/>
    <w:rsid w:val="00AA0D9C"/>
    <w:rsid w:val="00AA0F0B"/>
    <w:rsid w:val="00AA145A"/>
    <w:rsid w:val="00AA1765"/>
    <w:rsid w:val="00AA1A99"/>
    <w:rsid w:val="00AA1AEF"/>
    <w:rsid w:val="00AA311E"/>
    <w:rsid w:val="00AA3B4B"/>
    <w:rsid w:val="00AA3DE7"/>
    <w:rsid w:val="00AA4131"/>
    <w:rsid w:val="00AA4307"/>
    <w:rsid w:val="00AA4F45"/>
    <w:rsid w:val="00AA554C"/>
    <w:rsid w:val="00AA57E5"/>
    <w:rsid w:val="00AA59F9"/>
    <w:rsid w:val="00AA6323"/>
    <w:rsid w:val="00AA65A2"/>
    <w:rsid w:val="00AA6820"/>
    <w:rsid w:val="00AA7130"/>
    <w:rsid w:val="00AA77DC"/>
    <w:rsid w:val="00AA7E97"/>
    <w:rsid w:val="00AB0392"/>
    <w:rsid w:val="00AB0813"/>
    <w:rsid w:val="00AB094A"/>
    <w:rsid w:val="00AB0D49"/>
    <w:rsid w:val="00AB0D86"/>
    <w:rsid w:val="00AB0DF8"/>
    <w:rsid w:val="00AB110F"/>
    <w:rsid w:val="00AB1187"/>
    <w:rsid w:val="00AB1E6F"/>
    <w:rsid w:val="00AB28FD"/>
    <w:rsid w:val="00AB2B9A"/>
    <w:rsid w:val="00AB2BAA"/>
    <w:rsid w:val="00AB3704"/>
    <w:rsid w:val="00AB3EDC"/>
    <w:rsid w:val="00AB493F"/>
    <w:rsid w:val="00AB4B2C"/>
    <w:rsid w:val="00AB4CD8"/>
    <w:rsid w:val="00AB51BC"/>
    <w:rsid w:val="00AB569F"/>
    <w:rsid w:val="00AB62AA"/>
    <w:rsid w:val="00AB62C8"/>
    <w:rsid w:val="00AB657F"/>
    <w:rsid w:val="00AB7044"/>
    <w:rsid w:val="00AB71FC"/>
    <w:rsid w:val="00AB76AB"/>
    <w:rsid w:val="00AB7896"/>
    <w:rsid w:val="00AB79BF"/>
    <w:rsid w:val="00AC0953"/>
    <w:rsid w:val="00AC0A90"/>
    <w:rsid w:val="00AC0DCF"/>
    <w:rsid w:val="00AC2190"/>
    <w:rsid w:val="00AC21C9"/>
    <w:rsid w:val="00AC2AD4"/>
    <w:rsid w:val="00AC2D2A"/>
    <w:rsid w:val="00AC37B4"/>
    <w:rsid w:val="00AC3F7D"/>
    <w:rsid w:val="00AC3FF0"/>
    <w:rsid w:val="00AC45D9"/>
    <w:rsid w:val="00AC4998"/>
    <w:rsid w:val="00AC4D8D"/>
    <w:rsid w:val="00AC4EC4"/>
    <w:rsid w:val="00AC5AED"/>
    <w:rsid w:val="00AC5E73"/>
    <w:rsid w:val="00AC63E9"/>
    <w:rsid w:val="00AC68C7"/>
    <w:rsid w:val="00AC69D4"/>
    <w:rsid w:val="00AC6BD3"/>
    <w:rsid w:val="00AC6C27"/>
    <w:rsid w:val="00AC6C49"/>
    <w:rsid w:val="00AC7244"/>
    <w:rsid w:val="00AC744C"/>
    <w:rsid w:val="00AC7758"/>
    <w:rsid w:val="00AC77D0"/>
    <w:rsid w:val="00AC7CA9"/>
    <w:rsid w:val="00AC7EB1"/>
    <w:rsid w:val="00AD0126"/>
    <w:rsid w:val="00AD095B"/>
    <w:rsid w:val="00AD09C0"/>
    <w:rsid w:val="00AD0E97"/>
    <w:rsid w:val="00AD0EB5"/>
    <w:rsid w:val="00AD0F2C"/>
    <w:rsid w:val="00AD19EB"/>
    <w:rsid w:val="00AD1A49"/>
    <w:rsid w:val="00AD1AE6"/>
    <w:rsid w:val="00AD2998"/>
    <w:rsid w:val="00AD2CC8"/>
    <w:rsid w:val="00AD2DF1"/>
    <w:rsid w:val="00AD36A6"/>
    <w:rsid w:val="00AD3D7C"/>
    <w:rsid w:val="00AD4C93"/>
    <w:rsid w:val="00AD4CC3"/>
    <w:rsid w:val="00AD4E70"/>
    <w:rsid w:val="00AD5768"/>
    <w:rsid w:val="00AD5DAA"/>
    <w:rsid w:val="00AD6055"/>
    <w:rsid w:val="00AD612F"/>
    <w:rsid w:val="00AD6C45"/>
    <w:rsid w:val="00AD6CE2"/>
    <w:rsid w:val="00AD706A"/>
    <w:rsid w:val="00AD7293"/>
    <w:rsid w:val="00AD782A"/>
    <w:rsid w:val="00AD79D5"/>
    <w:rsid w:val="00AD7A1E"/>
    <w:rsid w:val="00AD7A87"/>
    <w:rsid w:val="00AD7BFD"/>
    <w:rsid w:val="00AE071B"/>
    <w:rsid w:val="00AE1FE7"/>
    <w:rsid w:val="00AE2106"/>
    <w:rsid w:val="00AE21CC"/>
    <w:rsid w:val="00AE2632"/>
    <w:rsid w:val="00AE27D5"/>
    <w:rsid w:val="00AE28E4"/>
    <w:rsid w:val="00AE341B"/>
    <w:rsid w:val="00AE34F0"/>
    <w:rsid w:val="00AE3B4D"/>
    <w:rsid w:val="00AE5A4C"/>
    <w:rsid w:val="00AE62C4"/>
    <w:rsid w:val="00AE648A"/>
    <w:rsid w:val="00AE659B"/>
    <w:rsid w:val="00AE6BE9"/>
    <w:rsid w:val="00AE6E43"/>
    <w:rsid w:val="00AE77F1"/>
    <w:rsid w:val="00AF02D7"/>
    <w:rsid w:val="00AF085A"/>
    <w:rsid w:val="00AF1303"/>
    <w:rsid w:val="00AF133A"/>
    <w:rsid w:val="00AF1C0A"/>
    <w:rsid w:val="00AF2076"/>
    <w:rsid w:val="00AF209D"/>
    <w:rsid w:val="00AF21FF"/>
    <w:rsid w:val="00AF2403"/>
    <w:rsid w:val="00AF25D1"/>
    <w:rsid w:val="00AF2624"/>
    <w:rsid w:val="00AF2851"/>
    <w:rsid w:val="00AF3D10"/>
    <w:rsid w:val="00AF3D3F"/>
    <w:rsid w:val="00AF3E40"/>
    <w:rsid w:val="00AF475A"/>
    <w:rsid w:val="00AF47E7"/>
    <w:rsid w:val="00AF4BF5"/>
    <w:rsid w:val="00AF4C60"/>
    <w:rsid w:val="00AF507C"/>
    <w:rsid w:val="00AF5A8D"/>
    <w:rsid w:val="00AF65B8"/>
    <w:rsid w:val="00AF66CE"/>
    <w:rsid w:val="00AF7578"/>
    <w:rsid w:val="00AF7D7E"/>
    <w:rsid w:val="00B002A9"/>
    <w:rsid w:val="00B00538"/>
    <w:rsid w:val="00B006AD"/>
    <w:rsid w:val="00B00945"/>
    <w:rsid w:val="00B0131A"/>
    <w:rsid w:val="00B0145A"/>
    <w:rsid w:val="00B014E5"/>
    <w:rsid w:val="00B01619"/>
    <w:rsid w:val="00B0164D"/>
    <w:rsid w:val="00B016BB"/>
    <w:rsid w:val="00B0189D"/>
    <w:rsid w:val="00B029F0"/>
    <w:rsid w:val="00B02EE4"/>
    <w:rsid w:val="00B030CF"/>
    <w:rsid w:val="00B0324A"/>
    <w:rsid w:val="00B03582"/>
    <w:rsid w:val="00B039A7"/>
    <w:rsid w:val="00B04121"/>
    <w:rsid w:val="00B049A0"/>
    <w:rsid w:val="00B04B56"/>
    <w:rsid w:val="00B04C56"/>
    <w:rsid w:val="00B04D91"/>
    <w:rsid w:val="00B04EA8"/>
    <w:rsid w:val="00B051E2"/>
    <w:rsid w:val="00B05682"/>
    <w:rsid w:val="00B056D1"/>
    <w:rsid w:val="00B05991"/>
    <w:rsid w:val="00B05C00"/>
    <w:rsid w:val="00B07041"/>
    <w:rsid w:val="00B070B3"/>
    <w:rsid w:val="00B070B5"/>
    <w:rsid w:val="00B07503"/>
    <w:rsid w:val="00B1006D"/>
    <w:rsid w:val="00B100F7"/>
    <w:rsid w:val="00B106D8"/>
    <w:rsid w:val="00B106EB"/>
    <w:rsid w:val="00B10927"/>
    <w:rsid w:val="00B10B1E"/>
    <w:rsid w:val="00B11BC8"/>
    <w:rsid w:val="00B125E0"/>
    <w:rsid w:val="00B12931"/>
    <w:rsid w:val="00B13B8E"/>
    <w:rsid w:val="00B14248"/>
    <w:rsid w:val="00B146AF"/>
    <w:rsid w:val="00B150F2"/>
    <w:rsid w:val="00B1520A"/>
    <w:rsid w:val="00B15260"/>
    <w:rsid w:val="00B15CC2"/>
    <w:rsid w:val="00B1608A"/>
    <w:rsid w:val="00B16206"/>
    <w:rsid w:val="00B1624C"/>
    <w:rsid w:val="00B163C7"/>
    <w:rsid w:val="00B17602"/>
    <w:rsid w:val="00B17BF6"/>
    <w:rsid w:val="00B17C5F"/>
    <w:rsid w:val="00B201CD"/>
    <w:rsid w:val="00B20A60"/>
    <w:rsid w:val="00B21381"/>
    <w:rsid w:val="00B2189D"/>
    <w:rsid w:val="00B21AD6"/>
    <w:rsid w:val="00B22362"/>
    <w:rsid w:val="00B22967"/>
    <w:rsid w:val="00B22A9D"/>
    <w:rsid w:val="00B230B8"/>
    <w:rsid w:val="00B233EC"/>
    <w:rsid w:val="00B2345B"/>
    <w:rsid w:val="00B23811"/>
    <w:rsid w:val="00B238DD"/>
    <w:rsid w:val="00B23DDD"/>
    <w:rsid w:val="00B241FA"/>
    <w:rsid w:val="00B2473D"/>
    <w:rsid w:val="00B2487B"/>
    <w:rsid w:val="00B256E8"/>
    <w:rsid w:val="00B25814"/>
    <w:rsid w:val="00B25E0B"/>
    <w:rsid w:val="00B25E8D"/>
    <w:rsid w:val="00B25F7E"/>
    <w:rsid w:val="00B2688A"/>
    <w:rsid w:val="00B26AA0"/>
    <w:rsid w:val="00B26D08"/>
    <w:rsid w:val="00B27F09"/>
    <w:rsid w:val="00B30BAB"/>
    <w:rsid w:val="00B31560"/>
    <w:rsid w:val="00B316B0"/>
    <w:rsid w:val="00B319CC"/>
    <w:rsid w:val="00B32252"/>
    <w:rsid w:val="00B32401"/>
    <w:rsid w:val="00B32529"/>
    <w:rsid w:val="00B32D0D"/>
    <w:rsid w:val="00B32E7D"/>
    <w:rsid w:val="00B34332"/>
    <w:rsid w:val="00B34490"/>
    <w:rsid w:val="00B35125"/>
    <w:rsid w:val="00B35986"/>
    <w:rsid w:val="00B35E6A"/>
    <w:rsid w:val="00B36083"/>
    <w:rsid w:val="00B36385"/>
    <w:rsid w:val="00B36811"/>
    <w:rsid w:val="00B36853"/>
    <w:rsid w:val="00B36D90"/>
    <w:rsid w:val="00B37211"/>
    <w:rsid w:val="00B3748B"/>
    <w:rsid w:val="00B3778D"/>
    <w:rsid w:val="00B37865"/>
    <w:rsid w:val="00B37ADE"/>
    <w:rsid w:val="00B37B64"/>
    <w:rsid w:val="00B37D69"/>
    <w:rsid w:val="00B40159"/>
    <w:rsid w:val="00B4022E"/>
    <w:rsid w:val="00B40272"/>
    <w:rsid w:val="00B403C9"/>
    <w:rsid w:val="00B404F2"/>
    <w:rsid w:val="00B409C2"/>
    <w:rsid w:val="00B40AA2"/>
    <w:rsid w:val="00B40F65"/>
    <w:rsid w:val="00B41A1E"/>
    <w:rsid w:val="00B42CFE"/>
    <w:rsid w:val="00B43012"/>
    <w:rsid w:val="00B43435"/>
    <w:rsid w:val="00B437DF"/>
    <w:rsid w:val="00B44257"/>
    <w:rsid w:val="00B4435C"/>
    <w:rsid w:val="00B44415"/>
    <w:rsid w:val="00B446AB"/>
    <w:rsid w:val="00B449FE"/>
    <w:rsid w:val="00B44BFE"/>
    <w:rsid w:val="00B45FE6"/>
    <w:rsid w:val="00B46082"/>
    <w:rsid w:val="00B460A7"/>
    <w:rsid w:val="00B46418"/>
    <w:rsid w:val="00B467D1"/>
    <w:rsid w:val="00B4737F"/>
    <w:rsid w:val="00B47C11"/>
    <w:rsid w:val="00B47E5F"/>
    <w:rsid w:val="00B50575"/>
    <w:rsid w:val="00B51991"/>
    <w:rsid w:val="00B51AC1"/>
    <w:rsid w:val="00B52423"/>
    <w:rsid w:val="00B52A5C"/>
    <w:rsid w:val="00B52B14"/>
    <w:rsid w:val="00B52B83"/>
    <w:rsid w:val="00B52C97"/>
    <w:rsid w:val="00B52E65"/>
    <w:rsid w:val="00B53A20"/>
    <w:rsid w:val="00B53E3B"/>
    <w:rsid w:val="00B53FEA"/>
    <w:rsid w:val="00B53FF6"/>
    <w:rsid w:val="00B54058"/>
    <w:rsid w:val="00B542E8"/>
    <w:rsid w:val="00B54EAA"/>
    <w:rsid w:val="00B54FCA"/>
    <w:rsid w:val="00B55482"/>
    <w:rsid w:val="00B5562D"/>
    <w:rsid w:val="00B56193"/>
    <w:rsid w:val="00B56323"/>
    <w:rsid w:val="00B5672D"/>
    <w:rsid w:val="00B5690E"/>
    <w:rsid w:val="00B5708F"/>
    <w:rsid w:val="00B574E8"/>
    <w:rsid w:val="00B574ED"/>
    <w:rsid w:val="00B6029C"/>
    <w:rsid w:val="00B603E8"/>
    <w:rsid w:val="00B60A5D"/>
    <w:rsid w:val="00B6138C"/>
    <w:rsid w:val="00B613A1"/>
    <w:rsid w:val="00B615C4"/>
    <w:rsid w:val="00B6173E"/>
    <w:rsid w:val="00B61A23"/>
    <w:rsid w:val="00B61EE4"/>
    <w:rsid w:val="00B62638"/>
    <w:rsid w:val="00B6283F"/>
    <w:rsid w:val="00B63B66"/>
    <w:rsid w:val="00B63C8B"/>
    <w:rsid w:val="00B63D66"/>
    <w:rsid w:val="00B63F58"/>
    <w:rsid w:val="00B640B6"/>
    <w:rsid w:val="00B64431"/>
    <w:rsid w:val="00B64E64"/>
    <w:rsid w:val="00B65959"/>
    <w:rsid w:val="00B65BD6"/>
    <w:rsid w:val="00B65DFE"/>
    <w:rsid w:val="00B65F8F"/>
    <w:rsid w:val="00B664B6"/>
    <w:rsid w:val="00B66832"/>
    <w:rsid w:val="00B668CA"/>
    <w:rsid w:val="00B66C90"/>
    <w:rsid w:val="00B67859"/>
    <w:rsid w:val="00B67FE4"/>
    <w:rsid w:val="00B70894"/>
    <w:rsid w:val="00B71130"/>
    <w:rsid w:val="00B71822"/>
    <w:rsid w:val="00B718D8"/>
    <w:rsid w:val="00B7223D"/>
    <w:rsid w:val="00B72468"/>
    <w:rsid w:val="00B7297A"/>
    <w:rsid w:val="00B72B1C"/>
    <w:rsid w:val="00B73AC0"/>
    <w:rsid w:val="00B73CBA"/>
    <w:rsid w:val="00B73FD9"/>
    <w:rsid w:val="00B74E01"/>
    <w:rsid w:val="00B759FD"/>
    <w:rsid w:val="00B75A44"/>
    <w:rsid w:val="00B75AEF"/>
    <w:rsid w:val="00B76A4F"/>
    <w:rsid w:val="00B76E90"/>
    <w:rsid w:val="00B7701D"/>
    <w:rsid w:val="00B7759C"/>
    <w:rsid w:val="00B779D1"/>
    <w:rsid w:val="00B80138"/>
    <w:rsid w:val="00B8016B"/>
    <w:rsid w:val="00B803E2"/>
    <w:rsid w:val="00B80553"/>
    <w:rsid w:val="00B806E7"/>
    <w:rsid w:val="00B808C5"/>
    <w:rsid w:val="00B813F9"/>
    <w:rsid w:val="00B81D77"/>
    <w:rsid w:val="00B8216A"/>
    <w:rsid w:val="00B8225F"/>
    <w:rsid w:val="00B8276A"/>
    <w:rsid w:val="00B8296E"/>
    <w:rsid w:val="00B82A1B"/>
    <w:rsid w:val="00B82A83"/>
    <w:rsid w:val="00B82AF3"/>
    <w:rsid w:val="00B82C2B"/>
    <w:rsid w:val="00B82DF8"/>
    <w:rsid w:val="00B83AA2"/>
    <w:rsid w:val="00B84415"/>
    <w:rsid w:val="00B84437"/>
    <w:rsid w:val="00B84517"/>
    <w:rsid w:val="00B84699"/>
    <w:rsid w:val="00B84768"/>
    <w:rsid w:val="00B84CCC"/>
    <w:rsid w:val="00B85333"/>
    <w:rsid w:val="00B85511"/>
    <w:rsid w:val="00B8569D"/>
    <w:rsid w:val="00B857D1"/>
    <w:rsid w:val="00B8623F"/>
    <w:rsid w:val="00B86841"/>
    <w:rsid w:val="00B87331"/>
    <w:rsid w:val="00B904B8"/>
    <w:rsid w:val="00B90553"/>
    <w:rsid w:val="00B90A09"/>
    <w:rsid w:val="00B90A20"/>
    <w:rsid w:val="00B919FF"/>
    <w:rsid w:val="00B91BE3"/>
    <w:rsid w:val="00B91E45"/>
    <w:rsid w:val="00B921A9"/>
    <w:rsid w:val="00B9231E"/>
    <w:rsid w:val="00B92D01"/>
    <w:rsid w:val="00B92D2C"/>
    <w:rsid w:val="00B93599"/>
    <w:rsid w:val="00B93889"/>
    <w:rsid w:val="00B949F2"/>
    <w:rsid w:val="00B952FE"/>
    <w:rsid w:val="00B9554D"/>
    <w:rsid w:val="00B9557C"/>
    <w:rsid w:val="00B9560D"/>
    <w:rsid w:val="00B96389"/>
    <w:rsid w:val="00B97228"/>
    <w:rsid w:val="00B975B4"/>
    <w:rsid w:val="00B97AD2"/>
    <w:rsid w:val="00B97E29"/>
    <w:rsid w:val="00BA008B"/>
    <w:rsid w:val="00BA011C"/>
    <w:rsid w:val="00BA0153"/>
    <w:rsid w:val="00BA0283"/>
    <w:rsid w:val="00BA124F"/>
    <w:rsid w:val="00BA14AC"/>
    <w:rsid w:val="00BA1907"/>
    <w:rsid w:val="00BA1EFA"/>
    <w:rsid w:val="00BA24D8"/>
    <w:rsid w:val="00BA2530"/>
    <w:rsid w:val="00BA2A4A"/>
    <w:rsid w:val="00BA3A75"/>
    <w:rsid w:val="00BA43A9"/>
    <w:rsid w:val="00BA4F40"/>
    <w:rsid w:val="00BA50A7"/>
    <w:rsid w:val="00BA56CC"/>
    <w:rsid w:val="00BA5974"/>
    <w:rsid w:val="00BA5AA7"/>
    <w:rsid w:val="00BA64F4"/>
    <w:rsid w:val="00BA6B35"/>
    <w:rsid w:val="00BA718E"/>
    <w:rsid w:val="00BA7698"/>
    <w:rsid w:val="00BA774F"/>
    <w:rsid w:val="00BA79F0"/>
    <w:rsid w:val="00BA7E9A"/>
    <w:rsid w:val="00BB0B9E"/>
    <w:rsid w:val="00BB22E0"/>
    <w:rsid w:val="00BB27B2"/>
    <w:rsid w:val="00BB2BAC"/>
    <w:rsid w:val="00BB2DA1"/>
    <w:rsid w:val="00BB2F5F"/>
    <w:rsid w:val="00BB3851"/>
    <w:rsid w:val="00BB3B25"/>
    <w:rsid w:val="00BB3B56"/>
    <w:rsid w:val="00BB3E93"/>
    <w:rsid w:val="00BB3F22"/>
    <w:rsid w:val="00BB4248"/>
    <w:rsid w:val="00BB4C33"/>
    <w:rsid w:val="00BB4D4F"/>
    <w:rsid w:val="00BB533F"/>
    <w:rsid w:val="00BB5F07"/>
    <w:rsid w:val="00BB6A6A"/>
    <w:rsid w:val="00BB6C1D"/>
    <w:rsid w:val="00BB711A"/>
    <w:rsid w:val="00BC12BD"/>
    <w:rsid w:val="00BC13F9"/>
    <w:rsid w:val="00BC14CB"/>
    <w:rsid w:val="00BC15AE"/>
    <w:rsid w:val="00BC1656"/>
    <w:rsid w:val="00BC1CFD"/>
    <w:rsid w:val="00BC1F79"/>
    <w:rsid w:val="00BC21EF"/>
    <w:rsid w:val="00BC26FB"/>
    <w:rsid w:val="00BC2A31"/>
    <w:rsid w:val="00BC2F91"/>
    <w:rsid w:val="00BC2FC2"/>
    <w:rsid w:val="00BC30AD"/>
    <w:rsid w:val="00BC32E2"/>
    <w:rsid w:val="00BC3977"/>
    <w:rsid w:val="00BC3B97"/>
    <w:rsid w:val="00BC3CF0"/>
    <w:rsid w:val="00BC3EB4"/>
    <w:rsid w:val="00BC3FBB"/>
    <w:rsid w:val="00BC445F"/>
    <w:rsid w:val="00BC4CBC"/>
    <w:rsid w:val="00BC50B8"/>
    <w:rsid w:val="00BC66F0"/>
    <w:rsid w:val="00BC6B74"/>
    <w:rsid w:val="00BC6D02"/>
    <w:rsid w:val="00BC7BBE"/>
    <w:rsid w:val="00BD027C"/>
    <w:rsid w:val="00BD04F5"/>
    <w:rsid w:val="00BD0658"/>
    <w:rsid w:val="00BD0DA1"/>
    <w:rsid w:val="00BD127C"/>
    <w:rsid w:val="00BD154D"/>
    <w:rsid w:val="00BD1920"/>
    <w:rsid w:val="00BD27B5"/>
    <w:rsid w:val="00BD3148"/>
    <w:rsid w:val="00BD3294"/>
    <w:rsid w:val="00BD32A9"/>
    <w:rsid w:val="00BD42B8"/>
    <w:rsid w:val="00BD4A77"/>
    <w:rsid w:val="00BD538C"/>
    <w:rsid w:val="00BD5C2F"/>
    <w:rsid w:val="00BD5CC4"/>
    <w:rsid w:val="00BD6077"/>
    <w:rsid w:val="00BD64EC"/>
    <w:rsid w:val="00BD68F5"/>
    <w:rsid w:val="00BD748D"/>
    <w:rsid w:val="00BD79F8"/>
    <w:rsid w:val="00BD7E3F"/>
    <w:rsid w:val="00BE0044"/>
    <w:rsid w:val="00BE0C1A"/>
    <w:rsid w:val="00BE0DA0"/>
    <w:rsid w:val="00BE1093"/>
    <w:rsid w:val="00BE133F"/>
    <w:rsid w:val="00BE2248"/>
    <w:rsid w:val="00BE22B0"/>
    <w:rsid w:val="00BE35D2"/>
    <w:rsid w:val="00BE423C"/>
    <w:rsid w:val="00BE4426"/>
    <w:rsid w:val="00BE4516"/>
    <w:rsid w:val="00BE481A"/>
    <w:rsid w:val="00BE49D9"/>
    <w:rsid w:val="00BE5144"/>
    <w:rsid w:val="00BE5A5A"/>
    <w:rsid w:val="00BE5F44"/>
    <w:rsid w:val="00BE6B5F"/>
    <w:rsid w:val="00BE70E3"/>
    <w:rsid w:val="00BE7402"/>
    <w:rsid w:val="00BE749D"/>
    <w:rsid w:val="00BE74E3"/>
    <w:rsid w:val="00BE77E0"/>
    <w:rsid w:val="00BE7DE1"/>
    <w:rsid w:val="00BF0CCD"/>
    <w:rsid w:val="00BF147A"/>
    <w:rsid w:val="00BF1D3F"/>
    <w:rsid w:val="00BF24A5"/>
    <w:rsid w:val="00BF2EC1"/>
    <w:rsid w:val="00BF2FD2"/>
    <w:rsid w:val="00BF38BC"/>
    <w:rsid w:val="00BF393E"/>
    <w:rsid w:val="00BF3AAC"/>
    <w:rsid w:val="00BF3C69"/>
    <w:rsid w:val="00BF3D88"/>
    <w:rsid w:val="00BF4505"/>
    <w:rsid w:val="00BF4745"/>
    <w:rsid w:val="00BF4C65"/>
    <w:rsid w:val="00BF4E6E"/>
    <w:rsid w:val="00BF5F19"/>
    <w:rsid w:val="00BF5F93"/>
    <w:rsid w:val="00BF62C4"/>
    <w:rsid w:val="00BF63BA"/>
    <w:rsid w:val="00BF77B4"/>
    <w:rsid w:val="00BF79AE"/>
    <w:rsid w:val="00C01620"/>
    <w:rsid w:val="00C01D9B"/>
    <w:rsid w:val="00C020DF"/>
    <w:rsid w:val="00C02169"/>
    <w:rsid w:val="00C03DE0"/>
    <w:rsid w:val="00C046D0"/>
    <w:rsid w:val="00C04BC7"/>
    <w:rsid w:val="00C04C14"/>
    <w:rsid w:val="00C04DB7"/>
    <w:rsid w:val="00C04DF6"/>
    <w:rsid w:val="00C0551C"/>
    <w:rsid w:val="00C0554D"/>
    <w:rsid w:val="00C055D0"/>
    <w:rsid w:val="00C06203"/>
    <w:rsid w:val="00C06834"/>
    <w:rsid w:val="00C077BF"/>
    <w:rsid w:val="00C07ADA"/>
    <w:rsid w:val="00C1074D"/>
    <w:rsid w:val="00C108B7"/>
    <w:rsid w:val="00C117E5"/>
    <w:rsid w:val="00C11B1C"/>
    <w:rsid w:val="00C11B5D"/>
    <w:rsid w:val="00C11F35"/>
    <w:rsid w:val="00C128B7"/>
    <w:rsid w:val="00C12B45"/>
    <w:rsid w:val="00C12BA1"/>
    <w:rsid w:val="00C13416"/>
    <w:rsid w:val="00C13ABE"/>
    <w:rsid w:val="00C14145"/>
    <w:rsid w:val="00C14236"/>
    <w:rsid w:val="00C14CAB"/>
    <w:rsid w:val="00C14D48"/>
    <w:rsid w:val="00C15504"/>
    <w:rsid w:val="00C15619"/>
    <w:rsid w:val="00C1574B"/>
    <w:rsid w:val="00C15C89"/>
    <w:rsid w:val="00C16197"/>
    <w:rsid w:val="00C167DE"/>
    <w:rsid w:val="00C16926"/>
    <w:rsid w:val="00C16FEF"/>
    <w:rsid w:val="00C17116"/>
    <w:rsid w:val="00C171AE"/>
    <w:rsid w:val="00C1725F"/>
    <w:rsid w:val="00C1733E"/>
    <w:rsid w:val="00C17653"/>
    <w:rsid w:val="00C20067"/>
    <w:rsid w:val="00C20587"/>
    <w:rsid w:val="00C21345"/>
    <w:rsid w:val="00C2136E"/>
    <w:rsid w:val="00C213D5"/>
    <w:rsid w:val="00C21A67"/>
    <w:rsid w:val="00C222F3"/>
    <w:rsid w:val="00C224C7"/>
    <w:rsid w:val="00C22A78"/>
    <w:rsid w:val="00C22B73"/>
    <w:rsid w:val="00C23973"/>
    <w:rsid w:val="00C23A7A"/>
    <w:rsid w:val="00C23F1B"/>
    <w:rsid w:val="00C23FD4"/>
    <w:rsid w:val="00C24AAF"/>
    <w:rsid w:val="00C25209"/>
    <w:rsid w:val="00C258B8"/>
    <w:rsid w:val="00C25BA4"/>
    <w:rsid w:val="00C25BA9"/>
    <w:rsid w:val="00C25C80"/>
    <w:rsid w:val="00C25E40"/>
    <w:rsid w:val="00C26462"/>
    <w:rsid w:val="00C265E4"/>
    <w:rsid w:val="00C268A2"/>
    <w:rsid w:val="00C27063"/>
    <w:rsid w:val="00C27783"/>
    <w:rsid w:val="00C27848"/>
    <w:rsid w:val="00C27EE6"/>
    <w:rsid w:val="00C300E5"/>
    <w:rsid w:val="00C30554"/>
    <w:rsid w:val="00C306DD"/>
    <w:rsid w:val="00C308F1"/>
    <w:rsid w:val="00C30904"/>
    <w:rsid w:val="00C31395"/>
    <w:rsid w:val="00C3155A"/>
    <w:rsid w:val="00C31B8C"/>
    <w:rsid w:val="00C32138"/>
    <w:rsid w:val="00C32172"/>
    <w:rsid w:val="00C325F1"/>
    <w:rsid w:val="00C32ACB"/>
    <w:rsid w:val="00C32DB5"/>
    <w:rsid w:val="00C33DEE"/>
    <w:rsid w:val="00C33E5B"/>
    <w:rsid w:val="00C33F8E"/>
    <w:rsid w:val="00C345F5"/>
    <w:rsid w:val="00C34808"/>
    <w:rsid w:val="00C34CC9"/>
    <w:rsid w:val="00C353F0"/>
    <w:rsid w:val="00C359AE"/>
    <w:rsid w:val="00C35C0E"/>
    <w:rsid w:val="00C35EE7"/>
    <w:rsid w:val="00C36741"/>
    <w:rsid w:val="00C36A58"/>
    <w:rsid w:val="00C36BC4"/>
    <w:rsid w:val="00C37EDE"/>
    <w:rsid w:val="00C37FA5"/>
    <w:rsid w:val="00C40AF1"/>
    <w:rsid w:val="00C40B59"/>
    <w:rsid w:val="00C40F3F"/>
    <w:rsid w:val="00C4104B"/>
    <w:rsid w:val="00C424E1"/>
    <w:rsid w:val="00C42680"/>
    <w:rsid w:val="00C42FC6"/>
    <w:rsid w:val="00C430D1"/>
    <w:rsid w:val="00C43BF2"/>
    <w:rsid w:val="00C43BF6"/>
    <w:rsid w:val="00C44690"/>
    <w:rsid w:val="00C44BDC"/>
    <w:rsid w:val="00C45411"/>
    <w:rsid w:val="00C455A5"/>
    <w:rsid w:val="00C45700"/>
    <w:rsid w:val="00C45928"/>
    <w:rsid w:val="00C45960"/>
    <w:rsid w:val="00C45B8F"/>
    <w:rsid w:val="00C462CC"/>
    <w:rsid w:val="00C464CF"/>
    <w:rsid w:val="00C471C2"/>
    <w:rsid w:val="00C47290"/>
    <w:rsid w:val="00C47344"/>
    <w:rsid w:val="00C474F3"/>
    <w:rsid w:val="00C4760C"/>
    <w:rsid w:val="00C479EC"/>
    <w:rsid w:val="00C506D4"/>
    <w:rsid w:val="00C50F73"/>
    <w:rsid w:val="00C514CC"/>
    <w:rsid w:val="00C51786"/>
    <w:rsid w:val="00C52D2E"/>
    <w:rsid w:val="00C531D1"/>
    <w:rsid w:val="00C532D0"/>
    <w:rsid w:val="00C542A0"/>
    <w:rsid w:val="00C54EA8"/>
    <w:rsid w:val="00C54F84"/>
    <w:rsid w:val="00C5617E"/>
    <w:rsid w:val="00C562B4"/>
    <w:rsid w:val="00C56BEA"/>
    <w:rsid w:val="00C56E5E"/>
    <w:rsid w:val="00C56F1E"/>
    <w:rsid w:val="00C56FCE"/>
    <w:rsid w:val="00C5744B"/>
    <w:rsid w:val="00C60119"/>
    <w:rsid w:val="00C6019B"/>
    <w:rsid w:val="00C6032E"/>
    <w:rsid w:val="00C60447"/>
    <w:rsid w:val="00C60962"/>
    <w:rsid w:val="00C613A5"/>
    <w:rsid w:val="00C61A7A"/>
    <w:rsid w:val="00C61D03"/>
    <w:rsid w:val="00C61F8F"/>
    <w:rsid w:val="00C625F0"/>
    <w:rsid w:val="00C62D2A"/>
    <w:rsid w:val="00C62E94"/>
    <w:rsid w:val="00C63C25"/>
    <w:rsid w:val="00C64856"/>
    <w:rsid w:val="00C649E9"/>
    <w:rsid w:val="00C65477"/>
    <w:rsid w:val="00C656AC"/>
    <w:rsid w:val="00C65793"/>
    <w:rsid w:val="00C65A7E"/>
    <w:rsid w:val="00C65CFF"/>
    <w:rsid w:val="00C65F90"/>
    <w:rsid w:val="00C661B6"/>
    <w:rsid w:val="00C66726"/>
    <w:rsid w:val="00C66DFD"/>
    <w:rsid w:val="00C66E15"/>
    <w:rsid w:val="00C675D6"/>
    <w:rsid w:val="00C676D0"/>
    <w:rsid w:val="00C67E88"/>
    <w:rsid w:val="00C67FB6"/>
    <w:rsid w:val="00C70067"/>
    <w:rsid w:val="00C70079"/>
    <w:rsid w:val="00C7143E"/>
    <w:rsid w:val="00C719A7"/>
    <w:rsid w:val="00C71E32"/>
    <w:rsid w:val="00C72A07"/>
    <w:rsid w:val="00C72BB1"/>
    <w:rsid w:val="00C72D37"/>
    <w:rsid w:val="00C72FCD"/>
    <w:rsid w:val="00C735C8"/>
    <w:rsid w:val="00C73651"/>
    <w:rsid w:val="00C73A4E"/>
    <w:rsid w:val="00C73EEF"/>
    <w:rsid w:val="00C747C7"/>
    <w:rsid w:val="00C74869"/>
    <w:rsid w:val="00C74C41"/>
    <w:rsid w:val="00C74DE5"/>
    <w:rsid w:val="00C75A5B"/>
    <w:rsid w:val="00C7629C"/>
    <w:rsid w:val="00C762A2"/>
    <w:rsid w:val="00C76A10"/>
    <w:rsid w:val="00C76BA9"/>
    <w:rsid w:val="00C76C08"/>
    <w:rsid w:val="00C772F1"/>
    <w:rsid w:val="00C772FB"/>
    <w:rsid w:val="00C77E09"/>
    <w:rsid w:val="00C77F9F"/>
    <w:rsid w:val="00C80002"/>
    <w:rsid w:val="00C818C4"/>
    <w:rsid w:val="00C81A25"/>
    <w:rsid w:val="00C81D04"/>
    <w:rsid w:val="00C81FA2"/>
    <w:rsid w:val="00C8208D"/>
    <w:rsid w:val="00C827D0"/>
    <w:rsid w:val="00C829DE"/>
    <w:rsid w:val="00C84215"/>
    <w:rsid w:val="00C85381"/>
    <w:rsid w:val="00C858E7"/>
    <w:rsid w:val="00C8594E"/>
    <w:rsid w:val="00C85D10"/>
    <w:rsid w:val="00C85D67"/>
    <w:rsid w:val="00C85D78"/>
    <w:rsid w:val="00C86EB1"/>
    <w:rsid w:val="00C90323"/>
    <w:rsid w:val="00C90782"/>
    <w:rsid w:val="00C90832"/>
    <w:rsid w:val="00C90D8F"/>
    <w:rsid w:val="00C910D4"/>
    <w:rsid w:val="00C9123A"/>
    <w:rsid w:val="00C9140F"/>
    <w:rsid w:val="00C91836"/>
    <w:rsid w:val="00C919FD"/>
    <w:rsid w:val="00C920B8"/>
    <w:rsid w:val="00C9239F"/>
    <w:rsid w:val="00C9242E"/>
    <w:rsid w:val="00C926D3"/>
    <w:rsid w:val="00C92C7F"/>
    <w:rsid w:val="00C92D7D"/>
    <w:rsid w:val="00C933A1"/>
    <w:rsid w:val="00C93424"/>
    <w:rsid w:val="00C9358D"/>
    <w:rsid w:val="00C93639"/>
    <w:rsid w:val="00C93703"/>
    <w:rsid w:val="00C93AD7"/>
    <w:rsid w:val="00C93DE2"/>
    <w:rsid w:val="00C9434A"/>
    <w:rsid w:val="00C94365"/>
    <w:rsid w:val="00C949CE"/>
    <w:rsid w:val="00C9571B"/>
    <w:rsid w:val="00C95946"/>
    <w:rsid w:val="00C95A00"/>
    <w:rsid w:val="00C95A8E"/>
    <w:rsid w:val="00C95B0D"/>
    <w:rsid w:val="00C9611D"/>
    <w:rsid w:val="00C97A31"/>
    <w:rsid w:val="00C97BE8"/>
    <w:rsid w:val="00C97D8F"/>
    <w:rsid w:val="00C97FF5"/>
    <w:rsid w:val="00CA0083"/>
    <w:rsid w:val="00CA0372"/>
    <w:rsid w:val="00CA0984"/>
    <w:rsid w:val="00CA0B2C"/>
    <w:rsid w:val="00CA1D49"/>
    <w:rsid w:val="00CA1E12"/>
    <w:rsid w:val="00CA1FFF"/>
    <w:rsid w:val="00CA327C"/>
    <w:rsid w:val="00CA34F9"/>
    <w:rsid w:val="00CA359E"/>
    <w:rsid w:val="00CA395D"/>
    <w:rsid w:val="00CA3CB9"/>
    <w:rsid w:val="00CA40FB"/>
    <w:rsid w:val="00CA427E"/>
    <w:rsid w:val="00CA48D3"/>
    <w:rsid w:val="00CA5E9F"/>
    <w:rsid w:val="00CA600D"/>
    <w:rsid w:val="00CA60E2"/>
    <w:rsid w:val="00CA7786"/>
    <w:rsid w:val="00CA789A"/>
    <w:rsid w:val="00CA7FF8"/>
    <w:rsid w:val="00CB002E"/>
    <w:rsid w:val="00CB04EC"/>
    <w:rsid w:val="00CB0914"/>
    <w:rsid w:val="00CB0C93"/>
    <w:rsid w:val="00CB0F9D"/>
    <w:rsid w:val="00CB111F"/>
    <w:rsid w:val="00CB1D5D"/>
    <w:rsid w:val="00CB1D93"/>
    <w:rsid w:val="00CB2194"/>
    <w:rsid w:val="00CB2A57"/>
    <w:rsid w:val="00CB2EC4"/>
    <w:rsid w:val="00CB3654"/>
    <w:rsid w:val="00CB3A84"/>
    <w:rsid w:val="00CB3F61"/>
    <w:rsid w:val="00CB4558"/>
    <w:rsid w:val="00CB4589"/>
    <w:rsid w:val="00CB45C7"/>
    <w:rsid w:val="00CB4831"/>
    <w:rsid w:val="00CB49A9"/>
    <w:rsid w:val="00CB4A71"/>
    <w:rsid w:val="00CB4E7D"/>
    <w:rsid w:val="00CB50E5"/>
    <w:rsid w:val="00CB5693"/>
    <w:rsid w:val="00CB573A"/>
    <w:rsid w:val="00CB5B6B"/>
    <w:rsid w:val="00CB5E45"/>
    <w:rsid w:val="00CB5F14"/>
    <w:rsid w:val="00CB6A08"/>
    <w:rsid w:val="00CB6B34"/>
    <w:rsid w:val="00CB6DB9"/>
    <w:rsid w:val="00CB736D"/>
    <w:rsid w:val="00CB7395"/>
    <w:rsid w:val="00CB74E7"/>
    <w:rsid w:val="00CB7F7A"/>
    <w:rsid w:val="00CC02C6"/>
    <w:rsid w:val="00CC0483"/>
    <w:rsid w:val="00CC0A11"/>
    <w:rsid w:val="00CC0EC7"/>
    <w:rsid w:val="00CC0FAE"/>
    <w:rsid w:val="00CC1184"/>
    <w:rsid w:val="00CC17BA"/>
    <w:rsid w:val="00CC21FE"/>
    <w:rsid w:val="00CC2310"/>
    <w:rsid w:val="00CC23A8"/>
    <w:rsid w:val="00CC278B"/>
    <w:rsid w:val="00CC28BD"/>
    <w:rsid w:val="00CC30BB"/>
    <w:rsid w:val="00CC339D"/>
    <w:rsid w:val="00CC340B"/>
    <w:rsid w:val="00CC3757"/>
    <w:rsid w:val="00CC3DD8"/>
    <w:rsid w:val="00CC44AE"/>
    <w:rsid w:val="00CC514C"/>
    <w:rsid w:val="00CC5437"/>
    <w:rsid w:val="00CC54CD"/>
    <w:rsid w:val="00CC598B"/>
    <w:rsid w:val="00CC5BB4"/>
    <w:rsid w:val="00CC5C3D"/>
    <w:rsid w:val="00CC6252"/>
    <w:rsid w:val="00CC628B"/>
    <w:rsid w:val="00CC6E93"/>
    <w:rsid w:val="00CC729C"/>
    <w:rsid w:val="00CC7B98"/>
    <w:rsid w:val="00CD0E9B"/>
    <w:rsid w:val="00CD0EBA"/>
    <w:rsid w:val="00CD138B"/>
    <w:rsid w:val="00CD13B8"/>
    <w:rsid w:val="00CD13D6"/>
    <w:rsid w:val="00CD1404"/>
    <w:rsid w:val="00CD1734"/>
    <w:rsid w:val="00CD1B1F"/>
    <w:rsid w:val="00CD25DD"/>
    <w:rsid w:val="00CD26CF"/>
    <w:rsid w:val="00CD2C0D"/>
    <w:rsid w:val="00CD2E81"/>
    <w:rsid w:val="00CD35D9"/>
    <w:rsid w:val="00CD38DB"/>
    <w:rsid w:val="00CD3D11"/>
    <w:rsid w:val="00CD4091"/>
    <w:rsid w:val="00CD4C75"/>
    <w:rsid w:val="00CD4DDD"/>
    <w:rsid w:val="00CD4E02"/>
    <w:rsid w:val="00CD4FA3"/>
    <w:rsid w:val="00CD5215"/>
    <w:rsid w:val="00CD53B2"/>
    <w:rsid w:val="00CD5688"/>
    <w:rsid w:val="00CD60D7"/>
    <w:rsid w:val="00CD7056"/>
    <w:rsid w:val="00CD78FF"/>
    <w:rsid w:val="00CE0814"/>
    <w:rsid w:val="00CE0CB0"/>
    <w:rsid w:val="00CE0DF4"/>
    <w:rsid w:val="00CE1200"/>
    <w:rsid w:val="00CE1768"/>
    <w:rsid w:val="00CE17A3"/>
    <w:rsid w:val="00CE1842"/>
    <w:rsid w:val="00CE19CF"/>
    <w:rsid w:val="00CE1B2F"/>
    <w:rsid w:val="00CE1CCB"/>
    <w:rsid w:val="00CE1F47"/>
    <w:rsid w:val="00CE2148"/>
    <w:rsid w:val="00CE21AA"/>
    <w:rsid w:val="00CE2472"/>
    <w:rsid w:val="00CE27D6"/>
    <w:rsid w:val="00CE3888"/>
    <w:rsid w:val="00CE3936"/>
    <w:rsid w:val="00CE394D"/>
    <w:rsid w:val="00CE3AE2"/>
    <w:rsid w:val="00CE4563"/>
    <w:rsid w:val="00CE5398"/>
    <w:rsid w:val="00CE551F"/>
    <w:rsid w:val="00CE5F08"/>
    <w:rsid w:val="00CE644F"/>
    <w:rsid w:val="00CE6A1B"/>
    <w:rsid w:val="00CE6D49"/>
    <w:rsid w:val="00CE746F"/>
    <w:rsid w:val="00CE76A4"/>
    <w:rsid w:val="00CE77D0"/>
    <w:rsid w:val="00CE7913"/>
    <w:rsid w:val="00CE7925"/>
    <w:rsid w:val="00CE7BE1"/>
    <w:rsid w:val="00CF0043"/>
    <w:rsid w:val="00CF01C5"/>
    <w:rsid w:val="00CF03C7"/>
    <w:rsid w:val="00CF04B6"/>
    <w:rsid w:val="00CF05D8"/>
    <w:rsid w:val="00CF09C5"/>
    <w:rsid w:val="00CF0BD2"/>
    <w:rsid w:val="00CF2374"/>
    <w:rsid w:val="00CF2644"/>
    <w:rsid w:val="00CF311F"/>
    <w:rsid w:val="00CF3474"/>
    <w:rsid w:val="00CF4B2F"/>
    <w:rsid w:val="00CF53C8"/>
    <w:rsid w:val="00CF5568"/>
    <w:rsid w:val="00CF57A4"/>
    <w:rsid w:val="00CF594A"/>
    <w:rsid w:val="00CF5F93"/>
    <w:rsid w:val="00CF61F4"/>
    <w:rsid w:val="00CF6347"/>
    <w:rsid w:val="00CF65ED"/>
    <w:rsid w:val="00CF6896"/>
    <w:rsid w:val="00CF6D4A"/>
    <w:rsid w:val="00CF76CE"/>
    <w:rsid w:val="00D005EE"/>
    <w:rsid w:val="00D0094A"/>
    <w:rsid w:val="00D0112F"/>
    <w:rsid w:val="00D012D5"/>
    <w:rsid w:val="00D0157F"/>
    <w:rsid w:val="00D01A63"/>
    <w:rsid w:val="00D01B25"/>
    <w:rsid w:val="00D020FE"/>
    <w:rsid w:val="00D02416"/>
    <w:rsid w:val="00D025AB"/>
    <w:rsid w:val="00D02CAA"/>
    <w:rsid w:val="00D03340"/>
    <w:rsid w:val="00D0351C"/>
    <w:rsid w:val="00D035B4"/>
    <w:rsid w:val="00D037D5"/>
    <w:rsid w:val="00D039F7"/>
    <w:rsid w:val="00D03EF8"/>
    <w:rsid w:val="00D0560B"/>
    <w:rsid w:val="00D05648"/>
    <w:rsid w:val="00D061D1"/>
    <w:rsid w:val="00D06D38"/>
    <w:rsid w:val="00D06E2E"/>
    <w:rsid w:val="00D072E9"/>
    <w:rsid w:val="00D074F3"/>
    <w:rsid w:val="00D07FE5"/>
    <w:rsid w:val="00D105B4"/>
    <w:rsid w:val="00D10626"/>
    <w:rsid w:val="00D108C6"/>
    <w:rsid w:val="00D1097A"/>
    <w:rsid w:val="00D10D55"/>
    <w:rsid w:val="00D114D7"/>
    <w:rsid w:val="00D11999"/>
    <w:rsid w:val="00D11A56"/>
    <w:rsid w:val="00D12170"/>
    <w:rsid w:val="00D121C5"/>
    <w:rsid w:val="00D126F7"/>
    <w:rsid w:val="00D129A4"/>
    <w:rsid w:val="00D129B0"/>
    <w:rsid w:val="00D12B4C"/>
    <w:rsid w:val="00D12EAF"/>
    <w:rsid w:val="00D134A6"/>
    <w:rsid w:val="00D136BA"/>
    <w:rsid w:val="00D14014"/>
    <w:rsid w:val="00D14120"/>
    <w:rsid w:val="00D14434"/>
    <w:rsid w:val="00D14EB8"/>
    <w:rsid w:val="00D15B25"/>
    <w:rsid w:val="00D15B9E"/>
    <w:rsid w:val="00D161A8"/>
    <w:rsid w:val="00D161DF"/>
    <w:rsid w:val="00D1630B"/>
    <w:rsid w:val="00D164B5"/>
    <w:rsid w:val="00D168B8"/>
    <w:rsid w:val="00D1716A"/>
    <w:rsid w:val="00D174B8"/>
    <w:rsid w:val="00D174DB"/>
    <w:rsid w:val="00D17CD9"/>
    <w:rsid w:val="00D17EB4"/>
    <w:rsid w:val="00D20382"/>
    <w:rsid w:val="00D20582"/>
    <w:rsid w:val="00D20AB2"/>
    <w:rsid w:val="00D20C28"/>
    <w:rsid w:val="00D21447"/>
    <w:rsid w:val="00D21F4D"/>
    <w:rsid w:val="00D21F8C"/>
    <w:rsid w:val="00D228E6"/>
    <w:rsid w:val="00D22A64"/>
    <w:rsid w:val="00D23092"/>
    <w:rsid w:val="00D2337F"/>
    <w:rsid w:val="00D23410"/>
    <w:rsid w:val="00D2363F"/>
    <w:rsid w:val="00D238C6"/>
    <w:rsid w:val="00D250C0"/>
    <w:rsid w:val="00D255ED"/>
    <w:rsid w:val="00D25B16"/>
    <w:rsid w:val="00D25EA0"/>
    <w:rsid w:val="00D26044"/>
    <w:rsid w:val="00D26774"/>
    <w:rsid w:val="00D26C05"/>
    <w:rsid w:val="00D271B9"/>
    <w:rsid w:val="00D27FF0"/>
    <w:rsid w:val="00D3070E"/>
    <w:rsid w:val="00D30BA1"/>
    <w:rsid w:val="00D30C46"/>
    <w:rsid w:val="00D30DC7"/>
    <w:rsid w:val="00D3188B"/>
    <w:rsid w:val="00D31A2C"/>
    <w:rsid w:val="00D328CD"/>
    <w:rsid w:val="00D32A99"/>
    <w:rsid w:val="00D33074"/>
    <w:rsid w:val="00D33D0B"/>
    <w:rsid w:val="00D340F5"/>
    <w:rsid w:val="00D346CA"/>
    <w:rsid w:val="00D349EE"/>
    <w:rsid w:val="00D34AEF"/>
    <w:rsid w:val="00D34F80"/>
    <w:rsid w:val="00D351E0"/>
    <w:rsid w:val="00D35F25"/>
    <w:rsid w:val="00D36AD9"/>
    <w:rsid w:val="00D36AEA"/>
    <w:rsid w:val="00D36B58"/>
    <w:rsid w:val="00D36E23"/>
    <w:rsid w:val="00D37988"/>
    <w:rsid w:val="00D37C74"/>
    <w:rsid w:val="00D37FFC"/>
    <w:rsid w:val="00D411B6"/>
    <w:rsid w:val="00D41314"/>
    <w:rsid w:val="00D42482"/>
    <w:rsid w:val="00D4262E"/>
    <w:rsid w:val="00D428F7"/>
    <w:rsid w:val="00D42C95"/>
    <w:rsid w:val="00D44BB4"/>
    <w:rsid w:val="00D44D96"/>
    <w:rsid w:val="00D45810"/>
    <w:rsid w:val="00D465A3"/>
    <w:rsid w:val="00D46775"/>
    <w:rsid w:val="00D467D6"/>
    <w:rsid w:val="00D46EEE"/>
    <w:rsid w:val="00D4719E"/>
    <w:rsid w:val="00D47A99"/>
    <w:rsid w:val="00D47FFB"/>
    <w:rsid w:val="00D5066E"/>
    <w:rsid w:val="00D51299"/>
    <w:rsid w:val="00D51311"/>
    <w:rsid w:val="00D51C32"/>
    <w:rsid w:val="00D51CF6"/>
    <w:rsid w:val="00D51E8F"/>
    <w:rsid w:val="00D51EAD"/>
    <w:rsid w:val="00D520F6"/>
    <w:rsid w:val="00D5235D"/>
    <w:rsid w:val="00D5242A"/>
    <w:rsid w:val="00D5254E"/>
    <w:rsid w:val="00D52664"/>
    <w:rsid w:val="00D527A6"/>
    <w:rsid w:val="00D52818"/>
    <w:rsid w:val="00D528B6"/>
    <w:rsid w:val="00D5332D"/>
    <w:rsid w:val="00D53A8D"/>
    <w:rsid w:val="00D53F96"/>
    <w:rsid w:val="00D546AC"/>
    <w:rsid w:val="00D546CD"/>
    <w:rsid w:val="00D54704"/>
    <w:rsid w:val="00D548EF"/>
    <w:rsid w:val="00D55930"/>
    <w:rsid w:val="00D55AB2"/>
    <w:rsid w:val="00D55B72"/>
    <w:rsid w:val="00D55EE6"/>
    <w:rsid w:val="00D56CDF"/>
    <w:rsid w:val="00D57386"/>
    <w:rsid w:val="00D57AA5"/>
    <w:rsid w:val="00D60C5C"/>
    <w:rsid w:val="00D60F39"/>
    <w:rsid w:val="00D614F4"/>
    <w:rsid w:val="00D6165A"/>
    <w:rsid w:val="00D61EB1"/>
    <w:rsid w:val="00D62447"/>
    <w:rsid w:val="00D62951"/>
    <w:rsid w:val="00D629C3"/>
    <w:rsid w:val="00D62A8E"/>
    <w:rsid w:val="00D62CCD"/>
    <w:rsid w:val="00D62F91"/>
    <w:rsid w:val="00D63394"/>
    <w:rsid w:val="00D636DB"/>
    <w:rsid w:val="00D6441B"/>
    <w:rsid w:val="00D64F2B"/>
    <w:rsid w:val="00D65337"/>
    <w:rsid w:val="00D65391"/>
    <w:rsid w:val="00D656F5"/>
    <w:rsid w:val="00D65856"/>
    <w:rsid w:val="00D670CE"/>
    <w:rsid w:val="00D672DA"/>
    <w:rsid w:val="00D67AF9"/>
    <w:rsid w:val="00D7069D"/>
    <w:rsid w:val="00D707BB"/>
    <w:rsid w:val="00D7111D"/>
    <w:rsid w:val="00D7198E"/>
    <w:rsid w:val="00D72260"/>
    <w:rsid w:val="00D72B8B"/>
    <w:rsid w:val="00D72FC1"/>
    <w:rsid w:val="00D73784"/>
    <w:rsid w:val="00D73BBF"/>
    <w:rsid w:val="00D73D18"/>
    <w:rsid w:val="00D741D1"/>
    <w:rsid w:val="00D748C6"/>
    <w:rsid w:val="00D7524F"/>
    <w:rsid w:val="00D7541A"/>
    <w:rsid w:val="00D75470"/>
    <w:rsid w:val="00D75947"/>
    <w:rsid w:val="00D7598F"/>
    <w:rsid w:val="00D77036"/>
    <w:rsid w:val="00D770D2"/>
    <w:rsid w:val="00D77356"/>
    <w:rsid w:val="00D77E47"/>
    <w:rsid w:val="00D801CE"/>
    <w:rsid w:val="00D8020B"/>
    <w:rsid w:val="00D803DF"/>
    <w:rsid w:val="00D8084E"/>
    <w:rsid w:val="00D80DFA"/>
    <w:rsid w:val="00D8135C"/>
    <w:rsid w:val="00D81403"/>
    <w:rsid w:val="00D82A16"/>
    <w:rsid w:val="00D82B15"/>
    <w:rsid w:val="00D82FBB"/>
    <w:rsid w:val="00D837C5"/>
    <w:rsid w:val="00D83D8E"/>
    <w:rsid w:val="00D83F53"/>
    <w:rsid w:val="00D8443F"/>
    <w:rsid w:val="00D84BF8"/>
    <w:rsid w:val="00D8508F"/>
    <w:rsid w:val="00D85202"/>
    <w:rsid w:val="00D85E0B"/>
    <w:rsid w:val="00D861BD"/>
    <w:rsid w:val="00D8628E"/>
    <w:rsid w:val="00D86557"/>
    <w:rsid w:val="00D86832"/>
    <w:rsid w:val="00D86FC1"/>
    <w:rsid w:val="00D876B3"/>
    <w:rsid w:val="00D87B4E"/>
    <w:rsid w:val="00D87F47"/>
    <w:rsid w:val="00D90788"/>
    <w:rsid w:val="00D91843"/>
    <w:rsid w:val="00D91C3B"/>
    <w:rsid w:val="00D92E55"/>
    <w:rsid w:val="00D931DF"/>
    <w:rsid w:val="00D934EF"/>
    <w:rsid w:val="00D93BCC"/>
    <w:rsid w:val="00D94737"/>
    <w:rsid w:val="00D947B1"/>
    <w:rsid w:val="00D94932"/>
    <w:rsid w:val="00D94CFC"/>
    <w:rsid w:val="00D94D42"/>
    <w:rsid w:val="00D9502F"/>
    <w:rsid w:val="00D95354"/>
    <w:rsid w:val="00D959C9"/>
    <w:rsid w:val="00D95A6C"/>
    <w:rsid w:val="00D96206"/>
    <w:rsid w:val="00D96754"/>
    <w:rsid w:val="00D96AD1"/>
    <w:rsid w:val="00D96E90"/>
    <w:rsid w:val="00D96FE6"/>
    <w:rsid w:val="00D97516"/>
    <w:rsid w:val="00DA0187"/>
    <w:rsid w:val="00DA02E3"/>
    <w:rsid w:val="00DA081D"/>
    <w:rsid w:val="00DA0AF2"/>
    <w:rsid w:val="00DA0E66"/>
    <w:rsid w:val="00DA1916"/>
    <w:rsid w:val="00DA274E"/>
    <w:rsid w:val="00DA29BA"/>
    <w:rsid w:val="00DA2ADD"/>
    <w:rsid w:val="00DA2B7F"/>
    <w:rsid w:val="00DA2F60"/>
    <w:rsid w:val="00DA344E"/>
    <w:rsid w:val="00DA35AD"/>
    <w:rsid w:val="00DA4355"/>
    <w:rsid w:val="00DA56DD"/>
    <w:rsid w:val="00DA5CA8"/>
    <w:rsid w:val="00DA5E87"/>
    <w:rsid w:val="00DA6480"/>
    <w:rsid w:val="00DA6921"/>
    <w:rsid w:val="00DA6B18"/>
    <w:rsid w:val="00DA7CA7"/>
    <w:rsid w:val="00DB1B0F"/>
    <w:rsid w:val="00DB1BB4"/>
    <w:rsid w:val="00DB1C3D"/>
    <w:rsid w:val="00DB22CF"/>
    <w:rsid w:val="00DB285F"/>
    <w:rsid w:val="00DB287C"/>
    <w:rsid w:val="00DB3B10"/>
    <w:rsid w:val="00DB415D"/>
    <w:rsid w:val="00DB46FD"/>
    <w:rsid w:val="00DB4833"/>
    <w:rsid w:val="00DB494E"/>
    <w:rsid w:val="00DB49F3"/>
    <w:rsid w:val="00DB4AD8"/>
    <w:rsid w:val="00DB4CB1"/>
    <w:rsid w:val="00DB4EE8"/>
    <w:rsid w:val="00DB5E65"/>
    <w:rsid w:val="00DB6055"/>
    <w:rsid w:val="00DB6229"/>
    <w:rsid w:val="00DB6964"/>
    <w:rsid w:val="00DB7737"/>
    <w:rsid w:val="00DB7D25"/>
    <w:rsid w:val="00DC0225"/>
    <w:rsid w:val="00DC0354"/>
    <w:rsid w:val="00DC195F"/>
    <w:rsid w:val="00DC2497"/>
    <w:rsid w:val="00DC27FC"/>
    <w:rsid w:val="00DC2D39"/>
    <w:rsid w:val="00DC2DB6"/>
    <w:rsid w:val="00DC31F9"/>
    <w:rsid w:val="00DC3963"/>
    <w:rsid w:val="00DC3B8E"/>
    <w:rsid w:val="00DC3EC4"/>
    <w:rsid w:val="00DC46AD"/>
    <w:rsid w:val="00DC4ACA"/>
    <w:rsid w:val="00DC4BD8"/>
    <w:rsid w:val="00DC58A3"/>
    <w:rsid w:val="00DC5A32"/>
    <w:rsid w:val="00DC5B68"/>
    <w:rsid w:val="00DC5DC9"/>
    <w:rsid w:val="00DC64CC"/>
    <w:rsid w:val="00DC659E"/>
    <w:rsid w:val="00DC6ED3"/>
    <w:rsid w:val="00DC6EE9"/>
    <w:rsid w:val="00DC6F17"/>
    <w:rsid w:val="00DC6F7C"/>
    <w:rsid w:val="00DC7126"/>
    <w:rsid w:val="00DC748C"/>
    <w:rsid w:val="00DC765C"/>
    <w:rsid w:val="00DC791A"/>
    <w:rsid w:val="00DC7BBE"/>
    <w:rsid w:val="00DD1177"/>
    <w:rsid w:val="00DD1DA3"/>
    <w:rsid w:val="00DD2033"/>
    <w:rsid w:val="00DD225B"/>
    <w:rsid w:val="00DD290F"/>
    <w:rsid w:val="00DD2BCA"/>
    <w:rsid w:val="00DD2CBB"/>
    <w:rsid w:val="00DD2D1A"/>
    <w:rsid w:val="00DD3217"/>
    <w:rsid w:val="00DD339B"/>
    <w:rsid w:val="00DD3419"/>
    <w:rsid w:val="00DD3D34"/>
    <w:rsid w:val="00DD3E28"/>
    <w:rsid w:val="00DD4121"/>
    <w:rsid w:val="00DD41FD"/>
    <w:rsid w:val="00DD42F2"/>
    <w:rsid w:val="00DD488E"/>
    <w:rsid w:val="00DD4F36"/>
    <w:rsid w:val="00DD5152"/>
    <w:rsid w:val="00DD52B7"/>
    <w:rsid w:val="00DD56AA"/>
    <w:rsid w:val="00DD5D34"/>
    <w:rsid w:val="00DD5E83"/>
    <w:rsid w:val="00DD5F9B"/>
    <w:rsid w:val="00DD6398"/>
    <w:rsid w:val="00DD787D"/>
    <w:rsid w:val="00DD78AF"/>
    <w:rsid w:val="00DE020F"/>
    <w:rsid w:val="00DE059F"/>
    <w:rsid w:val="00DE16B7"/>
    <w:rsid w:val="00DE20EE"/>
    <w:rsid w:val="00DE2F79"/>
    <w:rsid w:val="00DE37E4"/>
    <w:rsid w:val="00DE3C0A"/>
    <w:rsid w:val="00DE3C7F"/>
    <w:rsid w:val="00DE45B2"/>
    <w:rsid w:val="00DE485C"/>
    <w:rsid w:val="00DE4BE7"/>
    <w:rsid w:val="00DE4C59"/>
    <w:rsid w:val="00DE4F42"/>
    <w:rsid w:val="00DE5115"/>
    <w:rsid w:val="00DE55F7"/>
    <w:rsid w:val="00DE567E"/>
    <w:rsid w:val="00DE569F"/>
    <w:rsid w:val="00DE5997"/>
    <w:rsid w:val="00DE5D3F"/>
    <w:rsid w:val="00DE5F6D"/>
    <w:rsid w:val="00DE6207"/>
    <w:rsid w:val="00DE68FE"/>
    <w:rsid w:val="00DE6945"/>
    <w:rsid w:val="00DE6A76"/>
    <w:rsid w:val="00DE6E52"/>
    <w:rsid w:val="00DE701A"/>
    <w:rsid w:val="00DE7385"/>
    <w:rsid w:val="00DE76B0"/>
    <w:rsid w:val="00DE78F6"/>
    <w:rsid w:val="00DF033B"/>
    <w:rsid w:val="00DF0545"/>
    <w:rsid w:val="00DF0BAF"/>
    <w:rsid w:val="00DF12BB"/>
    <w:rsid w:val="00DF12C3"/>
    <w:rsid w:val="00DF12D1"/>
    <w:rsid w:val="00DF163A"/>
    <w:rsid w:val="00DF323F"/>
    <w:rsid w:val="00DF4F78"/>
    <w:rsid w:val="00DF5872"/>
    <w:rsid w:val="00DF5F58"/>
    <w:rsid w:val="00DF60DF"/>
    <w:rsid w:val="00DF63F0"/>
    <w:rsid w:val="00DF6E32"/>
    <w:rsid w:val="00DF6E52"/>
    <w:rsid w:val="00DF6FC3"/>
    <w:rsid w:val="00DF7406"/>
    <w:rsid w:val="00DF74BF"/>
    <w:rsid w:val="00DF7DB1"/>
    <w:rsid w:val="00E00750"/>
    <w:rsid w:val="00E00DFD"/>
    <w:rsid w:val="00E0114D"/>
    <w:rsid w:val="00E01510"/>
    <w:rsid w:val="00E01BC5"/>
    <w:rsid w:val="00E0298C"/>
    <w:rsid w:val="00E02DAC"/>
    <w:rsid w:val="00E02E4B"/>
    <w:rsid w:val="00E03451"/>
    <w:rsid w:val="00E0345F"/>
    <w:rsid w:val="00E034D8"/>
    <w:rsid w:val="00E036EA"/>
    <w:rsid w:val="00E044EC"/>
    <w:rsid w:val="00E04E98"/>
    <w:rsid w:val="00E05560"/>
    <w:rsid w:val="00E05D68"/>
    <w:rsid w:val="00E06345"/>
    <w:rsid w:val="00E064C1"/>
    <w:rsid w:val="00E07234"/>
    <w:rsid w:val="00E10025"/>
    <w:rsid w:val="00E100C9"/>
    <w:rsid w:val="00E10174"/>
    <w:rsid w:val="00E107E2"/>
    <w:rsid w:val="00E10814"/>
    <w:rsid w:val="00E108A4"/>
    <w:rsid w:val="00E118F2"/>
    <w:rsid w:val="00E11BFA"/>
    <w:rsid w:val="00E11C78"/>
    <w:rsid w:val="00E11F51"/>
    <w:rsid w:val="00E11FC2"/>
    <w:rsid w:val="00E120E7"/>
    <w:rsid w:val="00E12221"/>
    <w:rsid w:val="00E12733"/>
    <w:rsid w:val="00E12E7F"/>
    <w:rsid w:val="00E12FF0"/>
    <w:rsid w:val="00E1325B"/>
    <w:rsid w:val="00E1380E"/>
    <w:rsid w:val="00E13D8C"/>
    <w:rsid w:val="00E14050"/>
    <w:rsid w:val="00E1409E"/>
    <w:rsid w:val="00E14358"/>
    <w:rsid w:val="00E14DAD"/>
    <w:rsid w:val="00E15616"/>
    <w:rsid w:val="00E15B14"/>
    <w:rsid w:val="00E15E8E"/>
    <w:rsid w:val="00E1601F"/>
    <w:rsid w:val="00E161AA"/>
    <w:rsid w:val="00E16422"/>
    <w:rsid w:val="00E16531"/>
    <w:rsid w:val="00E166E1"/>
    <w:rsid w:val="00E16A0E"/>
    <w:rsid w:val="00E1738B"/>
    <w:rsid w:val="00E17628"/>
    <w:rsid w:val="00E17E0A"/>
    <w:rsid w:val="00E2013E"/>
    <w:rsid w:val="00E20661"/>
    <w:rsid w:val="00E2083A"/>
    <w:rsid w:val="00E2097B"/>
    <w:rsid w:val="00E20DC6"/>
    <w:rsid w:val="00E21445"/>
    <w:rsid w:val="00E214E5"/>
    <w:rsid w:val="00E21782"/>
    <w:rsid w:val="00E21797"/>
    <w:rsid w:val="00E2229D"/>
    <w:rsid w:val="00E222B6"/>
    <w:rsid w:val="00E22399"/>
    <w:rsid w:val="00E2275C"/>
    <w:rsid w:val="00E23404"/>
    <w:rsid w:val="00E23A64"/>
    <w:rsid w:val="00E23BFF"/>
    <w:rsid w:val="00E23CD1"/>
    <w:rsid w:val="00E23E6B"/>
    <w:rsid w:val="00E23FFF"/>
    <w:rsid w:val="00E241C8"/>
    <w:rsid w:val="00E241E3"/>
    <w:rsid w:val="00E24D6E"/>
    <w:rsid w:val="00E2534E"/>
    <w:rsid w:val="00E2587B"/>
    <w:rsid w:val="00E25BA0"/>
    <w:rsid w:val="00E26332"/>
    <w:rsid w:val="00E26580"/>
    <w:rsid w:val="00E26871"/>
    <w:rsid w:val="00E26A26"/>
    <w:rsid w:val="00E26A6C"/>
    <w:rsid w:val="00E26B95"/>
    <w:rsid w:val="00E26BD8"/>
    <w:rsid w:val="00E26E32"/>
    <w:rsid w:val="00E27DAD"/>
    <w:rsid w:val="00E27F21"/>
    <w:rsid w:val="00E30AC2"/>
    <w:rsid w:val="00E30BF4"/>
    <w:rsid w:val="00E30CFD"/>
    <w:rsid w:val="00E30DA3"/>
    <w:rsid w:val="00E31147"/>
    <w:rsid w:val="00E31206"/>
    <w:rsid w:val="00E318CB"/>
    <w:rsid w:val="00E31AE9"/>
    <w:rsid w:val="00E32045"/>
    <w:rsid w:val="00E32285"/>
    <w:rsid w:val="00E3321D"/>
    <w:rsid w:val="00E332A2"/>
    <w:rsid w:val="00E357A6"/>
    <w:rsid w:val="00E35C6C"/>
    <w:rsid w:val="00E35FF5"/>
    <w:rsid w:val="00E36209"/>
    <w:rsid w:val="00E36CDD"/>
    <w:rsid w:val="00E3718A"/>
    <w:rsid w:val="00E371B4"/>
    <w:rsid w:val="00E37B61"/>
    <w:rsid w:val="00E4015A"/>
    <w:rsid w:val="00E408D1"/>
    <w:rsid w:val="00E40A70"/>
    <w:rsid w:val="00E40D27"/>
    <w:rsid w:val="00E41337"/>
    <w:rsid w:val="00E418A9"/>
    <w:rsid w:val="00E41A60"/>
    <w:rsid w:val="00E42147"/>
    <w:rsid w:val="00E424A6"/>
    <w:rsid w:val="00E4279D"/>
    <w:rsid w:val="00E4287B"/>
    <w:rsid w:val="00E428D2"/>
    <w:rsid w:val="00E430CE"/>
    <w:rsid w:val="00E43910"/>
    <w:rsid w:val="00E43AA5"/>
    <w:rsid w:val="00E445C8"/>
    <w:rsid w:val="00E44DC4"/>
    <w:rsid w:val="00E44EB2"/>
    <w:rsid w:val="00E450EC"/>
    <w:rsid w:val="00E4510C"/>
    <w:rsid w:val="00E45656"/>
    <w:rsid w:val="00E462D8"/>
    <w:rsid w:val="00E465CE"/>
    <w:rsid w:val="00E465D4"/>
    <w:rsid w:val="00E465DD"/>
    <w:rsid w:val="00E46912"/>
    <w:rsid w:val="00E46F2A"/>
    <w:rsid w:val="00E470AC"/>
    <w:rsid w:val="00E4762B"/>
    <w:rsid w:val="00E47875"/>
    <w:rsid w:val="00E47EC9"/>
    <w:rsid w:val="00E5006D"/>
    <w:rsid w:val="00E502A2"/>
    <w:rsid w:val="00E50ABF"/>
    <w:rsid w:val="00E50ED8"/>
    <w:rsid w:val="00E514E5"/>
    <w:rsid w:val="00E5196B"/>
    <w:rsid w:val="00E52720"/>
    <w:rsid w:val="00E5282D"/>
    <w:rsid w:val="00E52B55"/>
    <w:rsid w:val="00E52BD9"/>
    <w:rsid w:val="00E53259"/>
    <w:rsid w:val="00E53283"/>
    <w:rsid w:val="00E534ED"/>
    <w:rsid w:val="00E53EB4"/>
    <w:rsid w:val="00E5431C"/>
    <w:rsid w:val="00E54619"/>
    <w:rsid w:val="00E546E0"/>
    <w:rsid w:val="00E54DCC"/>
    <w:rsid w:val="00E555AE"/>
    <w:rsid w:val="00E555B8"/>
    <w:rsid w:val="00E563AA"/>
    <w:rsid w:val="00E568A7"/>
    <w:rsid w:val="00E56F39"/>
    <w:rsid w:val="00E56F45"/>
    <w:rsid w:val="00E57294"/>
    <w:rsid w:val="00E5735D"/>
    <w:rsid w:val="00E57ADC"/>
    <w:rsid w:val="00E57CB8"/>
    <w:rsid w:val="00E57FB6"/>
    <w:rsid w:val="00E60544"/>
    <w:rsid w:val="00E60E1F"/>
    <w:rsid w:val="00E61115"/>
    <w:rsid w:val="00E61644"/>
    <w:rsid w:val="00E61BA2"/>
    <w:rsid w:val="00E62852"/>
    <w:rsid w:val="00E63441"/>
    <w:rsid w:val="00E6378C"/>
    <w:rsid w:val="00E6388F"/>
    <w:rsid w:val="00E63B3F"/>
    <w:rsid w:val="00E64044"/>
    <w:rsid w:val="00E656E1"/>
    <w:rsid w:val="00E6571F"/>
    <w:rsid w:val="00E66097"/>
    <w:rsid w:val="00E671E3"/>
    <w:rsid w:val="00E702F5"/>
    <w:rsid w:val="00E706A0"/>
    <w:rsid w:val="00E70DD1"/>
    <w:rsid w:val="00E71375"/>
    <w:rsid w:val="00E71710"/>
    <w:rsid w:val="00E719E9"/>
    <w:rsid w:val="00E725AB"/>
    <w:rsid w:val="00E72ACB"/>
    <w:rsid w:val="00E73219"/>
    <w:rsid w:val="00E73EB3"/>
    <w:rsid w:val="00E743D4"/>
    <w:rsid w:val="00E750E1"/>
    <w:rsid w:val="00E75326"/>
    <w:rsid w:val="00E75503"/>
    <w:rsid w:val="00E76365"/>
    <w:rsid w:val="00E763A5"/>
    <w:rsid w:val="00E77417"/>
    <w:rsid w:val="00E77D5E"/>
    <w:rsid w:val="00E77DF0"/>
    <w:rsid w:val="00E77EAC"/>
    <w:rsid w:val="00E80A9B"/>
    <w:rsid w:val="00E80D84"/>
    <w:rsid w:val="00E80D89"/>
    <w:rsid w:val="00E80F66"/>
    <w:rsid w:val="00E80FF7"/>
    <w:rsid w:val="00E81578"/>
    <w:rsid w:val="00E81752"/>
    <w:rsid w:val="00E81942"/>
    <w:rsid w:val="00E82564"/>
    <w:rsid w:val="00E827D1"/>
    <w:rsid w:val="00E82863"/>
    <w:rsid w:val="00E82A87"/>
    <w:rsid w:val="00E82D2A"/>
    <w:rsid w:val="00E83B26"/>
    <w:rsid w:val="00E84860"/>
    <w:rsid w:val="00E85D48"/>
    <w:rsid w:val="00E85EE4"/>
    <w:rsid w:val="00E86175"/>
    <w:rsid w:val="00E863CE"/>
    <w:rsid w:val="00E8692C"/>
    <w:rsid w:val="00E8698C"/>
    <w:rsid w:val="00E870EC"/>
    <w:rsid w:val="00E875C5"/>
    <w:rsid w:val="00E87619"/>
    <w:rsid w:val="00E87EA2"/>
    <w:rsid w:val="00E87F32"/>
    <w:rsid w:val="00E87FE0"/>
    <w:rsid w:val="00E90007"/>
    <w:rsid w:val="00E90FE7"/>
    <w:rsid w:val="00E9125E"/>
    <w:rsid w:val="00E91945"/>
    <w:rsid w:val="00E92CF6"/>
    <w:rsid w:val="00E934CD"/>
    <w:rsid w:val="00E93F3D"/>
    <w:rsid w:val="00E952F1"/>
    <w:rsid w:val="00E9543F"/>
    <w:rsid w:val="00E95938"/>
    <w:rsid w:val="00E9599B"/>
    <w:rsid w:val="00E95AD8"/>
    <w:rsid w:val="00E95AE4"/>
    <w:rsid w:val="00E96058"/>
    <w:rsid w:val="00E963DF"/>
    <w:rsid w:val="00E9724A"/>
    <w:rsid w:val="00EA01A1"/>
    <w:rsid w:val="00EA0319"/>
    <w:rsid w:val="00EA035D"/>
    <w:rsid w:val="00EA079D"/>
    <w:rsid w:val="00EA0A60"/>
    <w:rsid w:val="00EA0B1E"/>
    <w:rsid w:val="00EA0D35"/>
    <w:rsid w:val="00EA1010"/>
    <w:rsid w:val="00EA110C"/>
    <w:rsid w:val="00EA18C5"/>
    <w:rsid w:val="00EA1D48"/>
    <w:rsid w:val="00EA1D4D"/>
    <w:rsid w:val="00EA1EEB"/>
    <w:rsid w:val="00EA1EF5"/>
    <w:rsid w:val="00EA2054"/>
    <w:rsid w:val="00EA207B"/>
    <w:rsid w:val="00EA21ED"/>
    <w:rsid w:val="00EA251D"/>
    <w:rsid w:val="00EA29F0"/>
    <w:rsid w:val="00EA2CDC"/>
    <w:rsid w:val="00EA2DCC"/>
    <w:rsid w:val="00EA48AC"/>
    <w:rsid w:val="00EA4EB0"/>
    <w:rsid w:val="00EA5054"/>
    <w:rsid w:val="00EA50B3"/>
    <w:rsid w:val="00EA5A6E"/>
    <w:rsid w:val="00EA66B0"/>
    <w:rsid w:val="00EA69F7"/>
    <w:rsid w:val="00EA6D98"/>
    <w:rsid w:val="00EA7218"/>
    <w:rsid w:val="00EA79A5"/>
    <w:rsid w:val="00EA7BF7"/>
    <w:rsid w:val="00EA7FE4"/>
    <w:rsid w:val="00EB0730"/>
    <w:rsid w:val="00EB0A58"/>
    <w:rsid w:val="00EB0E91"/>
    <w:rsid w:val="00EB154A"/>
    <w:rsid w:val="00EB1A93"/>
    <w:rsid w:val="00EB206C"/>
    <w:rsid w:val="00EB2961"/>
    <w:rsid w:val="00EB2D54"/>
    <w:rsid w:val="00EB2F3C"/>
    <w:rsid w:val="00EB351F"/>
    <w:rsid w:val="00EB41A9"/>
    <w:rsid w:val="00EB447A"/>
    <w:rsid w:val="00EB467E"/>
    <w:rsid w:val="00EB4B00"/>
    <w:rsid w:val="00EB5110"/>
    <w:rsid w:val="00EB558F"/>
    <w:rsid w:val="00EB5965"/>
    <w:rsid w:val="00EB6232"/>
    <w:rsid w:val="00EB6D48"/>
    <w:rsid w:val="00EB7AF7"/>
    <w:rsid w:val="00EC0258"/>
    <w:rsid w:val="00EC03E0"/>
    <w:rsid w:val="00EC0997"/>
    <w:rsid w:val="00EC15D9"/>
    <w:rsid w:val="00EC1FA1"/>
    <w:rsid w:val="00EC2291"/>
    <w:rsid w:val="00EC3339"/>
    <w:rsid w:val="00EC36A6"/>
    <w:rsid w:val="00EC38C6"/>
    <w:rsid w:val="00EC4264"/>
    <w:rsid w:val="00EC51A3"/>
    <w:rsid w:val="00EC5B6A"/>
    <w:rsid w:val="00EC5E1B"/>
    <w:rsid w:val="00EC61FE"/>
    <w:rsid w:val="00EC62A0"/>
    <w:rsid w:val="00EC62A9"/>
    <w:rsid w:val="00EC6598"/>
    <w:rsid w:val="00EC67CF"/>
    <w:rsid w:val="00EC6D51"/>
    <w:rsid w:val="00EC6F39"/>
    <w:rsid w:val="00EC745C"/>
    <w:rsid w:val="00EC7483"/>
    <w:rsid w:val="00EC7ED6"/>
    <w:rsid w:val="00ED09A2"/>
    <w:rsid w:val="00ED11C5"/>
    <w:rsid w:val="00ED13ED"/>
    <w:rsid w:val="00ED165C"/>
    <w:rsid w:val="00ED1E31"/>
    <w:rsid w:val="00ED1FA4"/>
    <w:rsid w:val="00ED21B6"/>
    <w:rsid w:val="00ED25BE"/>
    <w:rsid w:val="00ED25C0"/>
    <w:rsid w:val="00ED2FAA"/>
    <w:rsid w:val="00ED351F"/>
    <w:rsid w:val="00ED3C85"/>
    <w:rsid w:val="00ED3D93"/>
    <w:rsid w:val="00ED413C"/>
    <w:rsid w:val="00ED45F4"/>
    <w:rsid w:val="00ED53FA"/>
    <w:rsid w:val="00ED59BB"/>
    <w:rsid w:val="00ED5BF9"/>
    <w:rsid w:val="00ED5C6C"/>
    <w:rsid w:val="00ED5E1A"/>
    <w:rsid w:val="00ED5EAC"/>
    <w:rsid w:val="00ED62AA"/>
    <w:rsid w:val="00ED64BC"/>
    <w:rsid w:val="00EE069D"/>
    <w:rsid w:val="00EE1419"/>
    <w:rsid w:val="00EE2166"/>
    <w:rsid w:val="00EE2E96"/>
    <w:rsid w:val="00EE388A"/>
    <w:rsid w:val="00EE4EEF"/>
    <w:rsid w:val="00EE507F"/>
    <w:rsid w:val="00EE5372"/>
    <w:rsid w:val="00EE53FA"/>
    <w:rsid w:val="00EE56D0"/>
    <w:rsid w:val="00EE57DA"/>
    <w:rsid w:val="00EE6785"/>
    <w:rsid w:val="00EE711E"/>
    <w:rsid w:val="00EE7B2D"/>
    <w:rsid w:val="00EF0300"/>
    <w:rsid w:val="00EF06DE"/>
    <w:rsid w:val="00EF0C34"/>
    <w:rsid w:val="00EF0FFB"/>
    <w:rsid w:val="00EF1865"/>
    <w:rsid w:val="00EF19E6"/>
    <w:rsid w:val="00EF1A48"/>
    <w:rsid w:val="00EF1E6F"/>
    <w:rsid w:val="00EF1F91"/>
    <w:rsid w:val="00EF215C"/>
    <w:rsid w:val="00EF2C92"/>
    <w:rsid w:val="00EF2FE4"/>
    <w:rsid w:val="00EF4248"/>
    <w:rsid w:val="00EF4580"/>
    <w:rsid w:val="00EF475D"/>
    <w:rsid w:val="00EF49BA"/>
    <w:rsid w:val="00EF506E"/>
    <w:rsid w:val="00EF50E8"/>
    <w:rsid w:val="00EF548B"/>
    <w:rsid w:val="00EF5D58"/>
    <w:rsid w:val="00EF6A3D"/>
    <w:rsid w:val="00EF7101"/>
    <w:rsid w:val="00EF722A"/>
    <w:rsid w:val="00F00B95"/>
    <w:rsid w:val="00F0165F"/>
    <w:rsid w:val="00F017C0"/>
    <w:rsid w:val="00F0196B"/>
    <w:rsid w:val="00F02785"/>
    <w:rsid w:val="00F038A9"/>
    <w:rsid w:val="00F04191"/>
    <w:rsid w:val="00F044AF"/>
    <w:rsid w:val="00F04597"/>
    <w:rsid w:val="00F04A89"/>
    <w:rsid w:val="00F04C21"/>
    <w:rsid w:val="00F04C68"/>
    <w:rsid w:val="00F04DC7"/>
    <w:rsid w:val="00F04ED6"/>
    <w:rsid w:val="00F05085"/>
    <w:rsid w:val="00F06342"/>
    <w:rsid w:val="00F0643F"/>
    <w:rsid w:val="00F06741"/>
    <w:rsid w:val="00F0686D"/>
    <w:rsid w:val="00F06B9B"/>
    <w:rsid w:val="00F075E1"/>
    <w:rsid w:val="00F07DC5"/>
    <w:rsid w:val="00F07FB8"/>
    <w:rsid w:val="00F1031C"/>
    <w:rsid w:val="00F10342"/>
    <w:rsid w:val="00F103B6"/>
    <w:rsid w:val="00F11326"/>
    <w:rsid w:val="00F11E6D"/>
    <w:rsid w:val="00F1249E"/>
    <w:rsid w:val="00F124BF"/>
    <w:rsid w:val="00F129DB"/>
    <w:rsid w:val="00F1325C"/>
    <w:rsid w:val="00F13576"/>
    <w:rsid w:val="00F1451F"/>
    <w:rsid w:val="00F145FD"/>
    <w:rsid w:val="00F14657"/>
    <w:rsid w:val="00F14940"/>
    <w:rsid w:val="00F15175"/>
    <w:rsid w:val="00F1564A"/>
    <w:rsid w:val="00F15B0F"/>
    <w:rsid w:val="00F16A2B"/>
    <w:rsid w:val="00F16AFB"/>
    <w:rsid w:val="00F1725D"/>
    <w:rsid w:val="00F1766E"/>
    <w:rsid w:val="00F17C9C"/>
    <w:rsid w:val="00F20761"/>
    <w:rsid w:val="00F209FD"/>
    <w:rsid w:val="00F212B9"/>
    <w:rsid w:val="00F21331"/>
    <w:rsid w:val="00F213C0"/>
    <w:rsid w:val="00F21E27"/>
    <w:rsid w:val="00F220C0"/>
    <w:rsid w:val="00F220EE"/>
    <w:rsid w:val="00F22D8E"/>
    <w:rsid w:val="00F22DF6"/>
    <w:rsid w:val="00F2332E"/>
    <w:rsid w:val="00F23358"/>
    <w:rsid w:val="00F23A1A"/>
    <w:rsid w:val="00F23C52"/>
    <w:rsid w:val="00F24179"/>
    <w:rsid w:val="00F2462B"/>
    <w:rsid w:val="00F24728"/>
    <w:rsid w:val="00F24ADA"/>
    <w:rsid w:val="00F24BE8"/>
    <w:rsid w:val="00F24CEF"/>
    <w:rsid w:val="00F24D09"/>
    <w:rsid w:val="00F24EE1"/>
    <w:rsid w:val="00F254F2"/>
    <w:rsid w:val="00F25738"/>
    <w:rsid w:val="00F26178"/>
    <w:rsid w:val="00F26437"/>
    <w:rsid w:val="00F26771"/>
    <w:rsid w:val="00F268A0"/>
    <w:rsid w:val="00F26FF2"/>
    <w:rsid w:val="00F27655"/>
    <w:rsid w:val="00F2797E"/>
    <w:rsid w:val="00F300C7"/>
    <w:rsid w:val="00F30B7D"/>
    <w:rsid w:val="00F30DD1"/>
    <w:rsid w:val="00F30E48"/>
    <w:rsid w:val="00F31429"/>
    <w:rsid w:val="00F3188F"/>
    <w:rsid w:val="00F31C67"/>
    <w:rsid w:val="00F31D5B"/>
    <w:rsid w:val="00F326F2"/>
    <w:rsid w:val="00F32D44"/>
    <w:rsid w:val="00F33502"/>
    <w:rsid w:val="00F34014"/>
    <w:rsid w:val="00F345CC"/>
    <w:rsid w:val="00F347A6"/>
    <w:rsid w:val="00F34C33"/>
    <w:rsid w:val="00F36266"/>
    <w:rsid w:val="00F364A2"/>
    <w:rsid w:val="00F3696B"/>
    <w:rsid w:val="00F36D04"/>
    <w:rsid w:val="00F370CD"/>
    <w:rsid w:val="00F371FD"/>
    <w:rsid w:val="00F375EC"/>
    <w:rsid w:val="00F378D0"/>
    <w:rsid w:val="00F37C54"/>
    <w:rsid w:val="00F37CC1"/>
    <w:rsid w:val="00F37D60"/>
    <w:rsid w:val="00F4043D"/>
    <w:rsid w:val="00F40797"/>
    <w:rsid w:val="00F40960"/>
    <w:rsid w:val="00F409BE"/>
    <w:rsid w:val="00F40A37"/>
    <w:rsid w:val="00F41303"/>
    <w:rsid w:val="00F41697"/>
    <w:rsid w:val="00F41809"/>
    <w:rsid w:val="00F41E13"/>
    <w:rsid w:val="00F42772"/>
    <w:rsid w:val="00F4278B"/>
    <w:rsid w:val="00F42930"/>
    <w:rsid w:val="00F42EF7"/>
    <w:rsid w:val="00F43DDE"/>
    <w:rsid w:val="00F445EE"/>
    <w:rsid w:val="00F4487B"/>
    <w:rsid w:val="00F45D49"/>
    <w:rsid w:val="00F4636C"/>
    <w:rsid w:val="00F46494"/>
    <w:rsid w:val="00F46902"/>
    <w:rsid w:val="00F472DB"/>
    <w:rsid w:val="00F474BC"/>
    <w:rsid w:val="00F47F39"/>
    <w:rsid w:val="00F5030A"/>
    <w:rsid w:val="00F5046C"/>
    <w:rsid w:val="00F505FE"/>
    <w:rsid w:val="00F5061A"/>
    <w:rsid w:val="00F50663"/>
    <w:rsid w:val="00F51635"/>
    <w:rsid w:val="00F519D9"/>
    <w:rsid w:val="00F52221"/>
    <w:rsid w:val="00F52A3A"/>
    <w:rsid w:val="00F53499"/>
    <w:rsid w:val="00F53814"/>
    <w:rsid w:val="00F5381B"/>
    <w:rsid w:val="00F53B56"/>
    <w:rsid w:val="00F53C00"/>
    <w:rsid w:val="00F5406B"/>
    <w:rsid w:val="00F5440B"/>
    <w:rsid w:val="00F54559"/>
    <w:rsid w:val="00F54730"/>
    <w:rsid w:val="00F54C60"/>
    <w:rsid w:val="00F552F2"/>
    <w:rsid w:val="00F5541B"/>
    <w:rsid w:val="00F55C5E"/>
    <w:rsid w:val="00F564AF"/>
    <w:rsid w:val="00F565A1"/>
    <w:rsid w:val="00F56C12"/>
    <w:rsid w:val="00F574D3"/>
    <w:rsid w:val="00F57522"/>
    <w:rsid w:val="00F57690"/>
    <w:rsid w:val="00F5794E"/>
    <w:rsid w:val="00F6008D"/>
    <w:rsid w:val="00F61B7B"/>
    <w:rsid w:val="00F61C19"/>
    <w:rsid w:val="00F62A42"/>
    <w:rsid w:val="00F631C2"/>
    <w:rsid w:val="00F635C7"/>
    <w:rsid w:val="00F63E75"/>
    <w:rsid w:val="00F63F10"/>
    <w:rsid w:val="00F64062"/>
    <w:rsid w:val="00F64709"/>
    <w:rsid w:val="00F64B86"/>
    <w:rsid w:val="00F64FC5"/>
    <w:rsid w:val="00F650E6"/>
    <w:rsid w:val="00F65138"/>
    <w:rsid w:val="00F6525E"/>
    <w:rsid w:val="00F65299"/>
    <w:rsid w:val="00F65520"/>
    <w:rsid w:val="00F658DE"/>
    <w:rsid w:val="00F66317"/>
    <w:rsid w:val="00F667AF"/>
    <w:rsid w:val="00F66D77"/>
    <w:rsid w:val="00F66EEB"/>
    <w:rsid w:val="00F67234"/>
    <w:rsid w:val="00F673B4"/>
    <w:rsid w:val="00F67E1E"/>
    <w:rsid w:val="00F70BDE"/>
    <w:rsid w:val="00F715E9"/>
    <w:rsid w:val="00F71C4D"/>
    <w:rsid w:val="00F71D42"/>
    <w:rsid w:val="00F71D99"/>
    <w:rsid w:val="00F7205D"/>
    <w:rsid w:val="00F72317"/>
    <w:rsid w:val="00F725B8"/>
    <w:rsid w:val="00F72AF9"/>
    <w:rsid w:val="00F72B0E"/>
    <w:rsid w:val="00F72B46"/>
    <w:rsid w:val="00F72B74"/>
    <w:rsid w:val="00F72C89"/>
    <w:rsid w:val="00F72DF6"/>
    <w:rsid w:val="00F73168"/>
    <w:rsid w:val="00F73324"/>
    <w:rsid w:val="00F73DDA"/>
    <w:rsid w:val="00F748AC"/>
    <w:rsid w:val="00F757C4"/>
    <w:rsid w:val="00F75871"/>
    <w:rsid w:val="00F75C27"/>
    <w:rsid w:val="00F75C43"/>
    <w:rsid w:val="00F763DC"/>
    <w:rsid w:val="00F763FE"/>
    <w:rsid w:val="00F76AA5"/>
    <w:rsid w:val="00F76FB1"/>
    <w:rsid w:val="00F772C3"/>
    <w:rsid w:val="00F77E1A"/>
    <w:rsid w:val="00F809AB"/>
    <w:rsid w:val="00F815CB"/>
    <w:rsid w:val="00F81C4A"/>
    <w:rsid w:val="00F821E7"/>
    <w:rsid w:val="00F82587"/>
    <w:rsid w:val="00F82DE0"/>
    <w:rsid w:val="00F835CE"/>
    <w:rsid w:val="00F838C2"/>
    <w:rsid w:val="00F83ABE"/>
    <w:rsid w:val="00F83DD7"/>
    <w:rsid w:val="00F846FB"/>
    <w:rsid w:val="00F848F2"/>
    <w:rsid w:val="00F84BD4"/>
    <w:rsid w:val="00F84C9B"/>
    <w:rsid w:val="00F84FCE"/>
    <w:rsid w:val="00F856B1"/>
    <w:rsid w:val="00F856F9"/>
    <w:rsid w:val="00F8573B"/>
    <w:rsid w:val="00F86003"/>
    <w:rsid w:val="00F86228"/>
    <w:rsid w:val="00F866AC"/>
    <w:rsid w:val="00F86A48"/>
    <w:rsid w:val="00F86CE8"/>
    <w:rsid w:val="00F86D1C"/>
    <w:rsid w:val="00F87214"/>
    <w:rsid w:val="00F87923"/>
    <w:rsid w:val="00F87C70"/>
    <w:rsid w:val="00F87C95"/>
    <w:rsid w:val="00F90AE7"/>
    <w:rsid w:val="00F91031"/>
    <w:rsid w:val="00F914FA"/>
    <w:rsid w:val="00F91D82"/>
    <w:rsid w:val="00F9200B"/>
    <w:rsid w:val="00F921DF"/>
    <w:rsid w:val="00F92EBC"/>
    <w:rsid w:val="00F92F0D"/>
    <w:rsid w:val="00F9314D"/>
    <w:rsid w:val="00F931FD"/>
    <w:rsid w:val="00F93ABF"/>
    <w:rsid w:val="00F9417B"/>
    <w:rsid w:val="00F94B13"/>
    <w:rsid w:val="00F94B38"/>
    <w:rsid w:val="00F94B84"/>
    <w:rsid w:val="00F94EEF"/>
    <w:rsid w:val="00F9500B"/>
    <w:rsid w:val="00F951D7"/>
    <w:rsid w:val="00F95244"/>
    <w:rsid w:val="00F953B5"/>
    <w:rsid w:val="00F959D3"/>
    <w:rsid w:val="00F95B52"/>
    <w:rsid w:val="00F95C29"/>
    <w:rsid w:val="00F95E31"/>
    <w:rsid w:val="00F965F7"/>
    <w:rsid w:val="00F96718"/>
    <w:rsid w:val="00F96E56"/>
    <w:rsid w:val="00F96E7A"/>
    <w:rsid w:val="00F96FE4"/>
    <w:rsid w:val="00F97046"/>
    <w:rsid w:val="00F97337"/>
    <w:rsid w:val="00F97596"/>
    <w:rsid w:val="00F97A05"/>
    <w:rsid w:val="00F97CFC"/>
    <w:rsid w:val="00F97F3B"/>
    <w:rsid w:val="00FA07E2"/>
    <w:rsid w:val="00FA0BDB"/>
    <w:rsid w:val="00FA0FF3"/>
    <w:rsid w:val="00FA147F"/>
    <w:rsid w:val="00FA167C"/>
    <w:rsid w:val="00FA1DF8"/>
    <w:rsid w:val="00FA281E"/>
    <w:rsid w:val="00FA299F"/>
    <w:rsid w:val="00FA34B8"/>
    <w:rsid w:val="00FA3760"/>
    <w:rsid w:val="00FA3AE2"/>
    <w:rsid w:val="00FA3C7A"/>
    <w:rsid w:val="00FA3F8C"/>
    <w:rsid w:val="00FA4055"/>
    <w:rsid w:val="00FA41C5"/>
    <w:rsid w:val="00FA4215"/>
    <w:rsid w:val="00FA4872"/>
    <w:rsid w:val="00FA4B80"/>
    <w:rsid w:val="00FA5E8E"/>
    <w:rsid w:val="00FA615B"/>
    <w:rsid w:val="00FA6443"/>
    <w:rsid w:val="00FA6554"/>
    <w:rsid w:val="00FA6ACC"/>
    <w:rsid w:val="00FA6C8F"/>
    <w:rsid w:val="00FA735A"/>
    <w:rsid w:val="00FA7497"/>
    <w:rsid w:val="00FA7644"/>
    <w:rsid w:val="00FA78CB"/>
    <w:rsid w:val="00FB11A5"/>
    <w:rsid w:val="00FB185B"/>
    <w:rsid w:val="00FB1D21"/>
    <w:rsid w:val="00FB2527"/>
    <w:rsid w:val="00FB2D0C"/>
    <w:rsid w:val="00FB3660"/>
    <w:rsid w:val="00FB37DE"/>
    <w:rsid w:val="00FB3A58"/>
    <w:rsid w:val="00FB4190"/>
    <w:rsid w:val="00FB50E4"/>
    <w:rsid w:val="00FB522C"/>
    <w:rsid w:val="00FB526D"/>
    <w:rsid w:val="00FB588C"/>
    <w:rsid w:val="00FB5C23"/>
    <w:rsid w:val="00FB61EE"/>
    <w:rsid w:val="00FB642B"/>
    <w:rsid w:val="00FB66DC"/>
    <w:rsid w:val="00FB6B07"/>
    <w:rsid w:val="00FB708A"/>
    <w:rsid w:val="00FB739A"/>
    <w:rsid w:val="00FB73FC"/>
    <w:rsid w:val="00FB7A9B"/>
    <w:rsid w:val="00FB7C45"/>
    <w:rsid w:val="00FB7DA5"/>
    <w:rsid w:val="00FC0909"/>
    <w:rsid w:val="00FC0FC9"/>
    <w:rsid w:val="00FC1182"/>
    <w:rsid w:val="00FC1D74"/>
    <w:rsid w:val="00FC2D62"/>
    <w:rsid w:val="00FC31E2"/>
    <w:rsid w:val="00FC348F"/>
    <w:rsid w:val="00FC34B7"/>
    <w:rsid w:val="00FC3AF4"/>
    <w:rsid w:val="00FC4A3B"/>
    <w:rsid w:val="00FC4C78"/>
    <w:rsid w:val="00FC5103"/>
    <w:rsid w:val="00FC523C"/>
    <w:rsid w:val="00FC5865"/>
    <w:rsid w:val="00FC5CFA"/>
    <w:rsid w:val="00FC5D42"/>
    <w:rsid w:val="00FC610F"/>
    <w:rsid w:val="00FC63A1"/>
    <w:rsid w:val="00FC640E"/>
    <w:rsid w:val="00FC691E"/>
    <w:rsid w:val="00FC6BEE"/>
    <w:rsid w:val="00FC74F7"/>
    <w:rsid w:val="00FC78A6"/>
    <w:rsid w:val="00FC79AC"/>
    <w:rsid w:val="00FC7FC6"/>
    <w:rsid w:val="00FD0180"/>
    <w:rsid w:val="00FD0389"/>
    <w:rsid w:val="00FD0B01"/>
    <w:rsid w:val="00FD0DFF"/>
    <w:rsid w:val="00FD0EE2"/>
    <w:rsid w:val="00FD1194"/>
    <w:rsid w:val="00FD1533"/>
    <w:rsid w:val="00FD1B01"/>
    <w:rsid w:val="00FD1CCA"/>
    <w:rsid w:val="00FD1E87"/>
    <w:rsid w:val="00FD2370"/>
    <w:rsid w:val="00FD23B2"/>
    <w:rsid w:val="00FD2427"/>
    <w:rsid w:val="00FD2492"/>
    <w:rsid w:val="00FD28D2"/>
    <w:rsid w:val="00FD2D41"/>
    <w:rsid w:val="00FD35EC"/>
    <w:rsid w:val="00FD4427"/>
    <w:rsid w:val="00FD4881"/>
    <w:rsid w:val="00FD4996"/>
    <w:rsid w:val="00FD4A42"/>
    <w:rsid w:val="00FD4DD2"/>
    <w:rsid w:val="00FD4FEE"/>
    <w:rsid w:val="00FD5C4E"/>
    <w:rsid w:val="00FD6CD4"/>
    <w:rsid w:val="00FD71AD"/>
    <w:rsid w:val="00FD7B93"/>
    <w:rsid w:val="00FE02AD"/>
    <w:rsid w:val="00FE0937"/>
    <w:rsid w:val="00FE0AF2"/>
    <w:rsid w:val="00FE0B2C"/>
    <w:rsid w:val="00FE0E8B"/>
    <w:rsid w:val="00FE0FA7"/>
    <w:rsid w:val="00FE196B"/>
    <w:rsid w:val="00FE1AA8"/>
    <w:rsid w:val="00FE1CDD"/>
    <w:rsid w:val="00FE1E21"/>
    <w:rsid w:val="00FE209B"/>
    <w:rsid w:val="00FE243A"/>
    <w:rsid w:val="00FE27A3"/>
    <w:rsid w:val="00FE2DB1"/>
    <w:rsid w:val="00FE3B83"/>
    <w:rsid w:val="00FE3C70"/>
    <w:rsid w:val="00FE3CBE"/>
    <w:rsid w:val="00FE3EA4"/>
    <w:rsid w:val="00FE3FC1"/>
    <w:rsid w:val="00FE4146"/>
    <w:rsid w:val="00FE4194"/>
    <w:rsid w:val="00FE4323"/>
    <w:rsid w:val="00FE4517"/>
    <w:rsid w:val="00FE4572"/>
    <w:rsid w:val="00FE5AE3"/>
    <w:rsid w:val="00FE5D59"/>
    <w:rsid w:val="00FE638A"/>
    <w:rsid w:val="00FE6394"/>
    <w:rsid w:val="00FE6725"/>
    <w:rsid w:val="00FE6A79"/>
    <w:rsid w:val="00FE6BA1"/>
    <w:rsid w:val="00FE6CD1"/>
    <w:rsid w:val="00FE70C1"/>
    <w:rsid w:val="00FE7326"/>
    <w:rsid w:val="00FE769D"/>
    <w:rsid w:val="00FE7B67"/>
    <w:rsid w:val="00FE7C6A"/>
    <w:rsid w:val="00FE7DC0"/>
    <w:rsid w:val="00FF07FA"/>
    <w:rsid w:val="00FF0BE0"/>
    <w:rsid w:val="00FF11E6"/>
    <w:rsid w:val="00FF1A93"/>
    <w:rsid w:val="00FF24CC"/>
    <w:rsid w:val="00FF38F7"/>
    <w:rsid w:val="00FF3A9E"/>
    <w:rsid w:val="00FF4223"/>
    <w:rsid w:val="00FF46FE"/>
    <w:rsid w:val="00FF4908"/>
    <w:rsid w:val="00FF4B38"/>
    <w:rsid w:val="00FF4CA0"/>
    <w:rsid w:val="00FF4CAE"/>
    <w:rsid w:val="00FF526F"/>
    <w:rsid w:val="00FF5A10"/>
    <w:rsid w:val="00FF5A6D"/>
    <w:rsid w:val="00FF5BAA"/>
    <w:rsid w:val="00FF5E3B"/>
    <w:rsid w:val="00FF60AE"/>
    <w:rsid w:val="00FF6267"/>
    <w:rsid w:val="00FF636A"/>
    <w:rsid w:val="00FF64B9"/>
    <w:rsid w:val="00FF6584"/>
    <w:rsid w:val="00FF66D8"/>
    <w:rsid w:val="00FF698C"/>
    <w:rsid w:val="00FF72EC"/>
    <w:rsid w:val="00FF73CF"/>
    <w:rsid w:val="00FF78E3"/>
    <w:rsid w:val="00FF7A53"/>
    <w:rsid w:val="00FF7C55"/>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Malgun Gothic" w:hAnsi="Times" w:cs="Times New Roman"/>
        <w:lang w:val="en-US" w:eastAsia="ja-JP"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7">
    <w:name w:val="Normal"/>
    <w:qFormat/>
    <w:rsid w:val="00E50ABF"/>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eastAsia="en-US"/>
    </w:rPr>
  </w:style>
  <w:style w:type="paragraph" w:styleId="1">
    <w:name w:val="heading 1"/>
    <w:basedOn w:val="a7"/>
    <w:next w:val="a7"/>
    <w:link w:val="10"/>
    <w:uiPriority w:val="99"/>
    <w:qFormat/>
    <w:rsid w:val="00EC6F39"/>
    <w:pPr>
      <w:keepNext/>
      <w:keepLines/>
      <w:numPr>
        <w:numId w:val="3"/>
      </w:numPr>
      <w:spacing w:before="480"/>
      <w:jc w:val="left"/>
      <w:outlineLvl w:val="0"/>
    </w:pPr>
    <w:rPr>
      <w:rFonts w:ascii="Times" w:hAnsi="Times"/>
      <w:b/>
      <w:bCs/>
      <w:sz w:val="24"/>
      <w:szCs w:val="24"/>
    </w:rPr>
  </w:style>
  <w:style w:type="paragraph" w:styleId="2">
    <w:name w:val="heading 2"/>
    <w:basedOn w:val="a7"/>
    <w:next w:val="a7"/>
    <w:link w:val="22"/>
    <w:uiPriority w:val="99"/>
    <w:qFormat/>
    <w:rsid w:val="00DE5D3F"/>
    <w:pPr>
      <w:keepNext/>
      <w:keepLines/>
      <w:numPr>
        <w:ilvl w:val="1"/>
        <w:numId w:val="3"/>
      </w:numPr>
      <w:spacing w:before="313"/>
      <w:outlineLvl w:val="1"/>
    </w:pPr>
    <w:rPr>
      <w:rFonts w:ascii="Times" w:hAnsi="Times"/>
      <w:b/>
      <w:bCs/>
      <w:sz w:val="22"/>
      <w:szCs w:val="22"/>
    </w:rPr>
  </w:style>
  <w:style w:type="paragraph" w:styleId="3">
    <w:name w:val="heading 3"/>
    <w:basedOn w:val="a7"/>
    <w:next w:val="a7"/>
    <w:link w:val="32"/>
    <w:uiPriority w:val="99"/>
    <w:qFormat/>
    <w:rsid w:val="00DE5D3F"/>
    <w:pPr>
      <w:keepNext/>
      <w:keepLines/>
      <w:numPr>
        <w:ilvl w:val="2"/>
        <w:numId w:val="3"/>
      </w:numPr>
      <w:spacing w:before="181"/>
      <w:outlineLvl w:val="2"/>
    </w:pPr>
    <w:rPr>
      <w:b/>
      <w:bCs/>
    </w:rPr>
  </w:style>
  <w:style w:type="paragraph" w:styleId="4">
    <w:name w:val="heading 4"/>
    <w:aliases w:val="Heading 4 Char1,Heading 4 Char Char"/>
    <w:basedOn w:val="3"/>
    <w:next w:val="a7"/>
    <w:link w:val="42"/>
    <w:uiPriority w:val="99"/>
    <w:qFormat/>
    <w:rsid w:val="00645C6D"/>
    <w:pPr>
      <w:numPr>
        <w:ilvl w:val="3"/>
      </w:numPr>
      <w:jc w:val="left"/>
      <w:outlineLvl w:val="3"/>
    </w:pPr>
  </w:style>
  <w:style w:type="paragraph" w:styleId="50">
    <w:name w:val="heading 5"/>
    <w:basedOn w:val="3"/>
    <w:next w:val="a7"/>
    <w:link w:val="51"/>
    <w:uiPriority w:val="99"/>
    <w:qFormat/>
    <w:rsid w:val="00A1258A"/>
    <w:pPr>
      <w:numPr>
        <w:ilvl w:val="4"/>
      </w:numPr>
      <w:tabs>
        <w:tab w:val="left" w:pos="907"/>
      </w:tabs>
      <w:ind w:left="2268" w:hanging="2268"/>
      <w:outlineLvl w:val="4"/>
    </w:pPr>
  </w:style>
  <w:style w:type="paragraph" w:styleId="6">
    <w:name w:val="heading 6"/>
    <w:basedOn w:val="3"/>
    <w:next w:val="a7"/>
    <w:link w:val="60"/>
    <w:uiPriority w:val="99"/>
    <w:qFormat/>
    <w:rsid w:val="00FC2D62"/>
    <w:pPr>
      <w:numPr>
        <w:ilvl w:val="5"/>
      </w:numPr>
      <w:outlineLvl w:val="5"/>
    </w:pPr>
    <w:rPr>
      <w:rFonts w:ascii="Times" w:hAnsi="Times"/>
    </w:rPr>
  </w:style>
  <w:style w:type="paragraph" w:styleId="7">
    <w:name w:val="heading 7"/>
    <w:basedOn w:val="3"/>
    <w:next w:val="a7"/>
    <w:link w:val="70"/>
    <w:qFormat/>
    <w:rsid w:val="00DE5D3F"/>
    <w:pPr>
      <w:outlineLvl w:val="6"/>
    </w:pPr>
    <w:rPr>
      <w:rFonts w:ascii="Times" w:hAnsi="Times"/>
    </w:rPr>
  </w:style>
  <w:style w:type="paragraph" w:styleId="8">
    <w:name w:val="heading 8"/>
    <w:basedOn w:val="9"/>
    <w:next w:val="a7"/>
    <w:link w:val="80"/>
    <w:qFormat/>
    <w:rsid w:val="00DE5D3F"/>
    <w:pPr>
      <w:outlineLvl w:val="7"/>
    </w:pPr>
  </w:style>
  <w:style w:type="paragraph" w:styleId="9">
    <w:name w:val="heading 9"/>
    <w:basedOn w:val="1"/>
    <w:next w:val="a7"/>
    <w:link w:val="90"/>
    <w:uiPriority w:val="99"/>
    <w:qFormat/>
    <w:rsid w:val="00DE5D3F"/>
    <w:pPr>
      <w:tabs>
        <w:tab w:val="clear" w:pos="794"/>
        <w:tab w:val="clear" w:pos="1191"/>
        <w:tab w:val="clear" w:pos="1588"/>
        <w:tab w:val="clear" w:pos="1985"/>
      </w:tabs>
      <w:ind w:left="0" w:firstLine="0"/>
      <w:jc w:val="center"/>
      <w:outlineLvl w:val="8"/>
    </w:p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aa">
    <w:name w:val="No List"/>
    <w:uiPriority w:val="99"/>
    <w:semiHidden/>
    <w:unhideWhenUsed/>
  </w:style>
  <w:style w:type="character" w:customStyle="1" w:styleId="10">
    <w:name w:val="見出し 1 (文字)"/>
    <w:link w:val="1"/>
    <w:uiPriority w:val="99"/>
    <w:locked/>
    <w:rsid w:val="00DE5D3F"/>
    <w:rPr>
      <w:b/>
      <w:bCs/>
      <w:sz w:val="24"/>
      <w:szCs w:val="24"/>
      <w:lang w:val="en-GB" w:eastAsia="en-US"/>
    </w:rPr>
  </w:style>
  <w:style w:type="character" w:customStyle="1" w:styleId="22">
    <w:name w:val="見出し 2 (文字)"/>
    <w:link w:val="2"/>
    <w:uiPriority w:val="99"/>
    <w:locked/>
    <w:rsid w:val="00F75C43"/>
    <w:rPr>
      <w:b/>
      <w:bCs/>
      <w:sz w:val="22"/>
      <w:szCs w:val="22"/>
      <w:lang w:val="en-GB" w:eastAsia="en-US"/>
    </w:rPr>
  </w:style>
  <w:style w:type="character" w:customStyle="1" w:styleId="32">
    <w:name w:val="見出し 3 (文字)"/>
    <w:link w:val="3"/>
    <w:uiPriority w:val="99"/>
    <w:locked/>
    <w:rsid w:val="00F75C43"/>
    <w:rPr>
      <w:rFonts w:ascii="Times New Roman" w:hAnsi="Times New Roman"/>
      <w:b/>
      <w:bCs/>
      <w:lang w:val="en-GB" w:eastAsia="en-US"/>
    </w:rPr>
  </w:style>
  <w:style w:type="character" w:customStyle="1" w:styleId="42">
    <w:name w:val="見出し 4 (文字)"/>
    <w:aliases w:val="Heading 4 Char1 (文字),Heading 4 Char Char (文字)"/>
    <w:link w:val="4"/>
    <w:uiPriority w:val="99"/>
    <w:locked/>
    <w:rsid w:val="00645C6D"/>
    <w:rPr>
      <w:rFonts w:ascii="Times New Roman" w:hAnsi="Times New Roman"/>
      <w:b/>
      <w:bCs/>
      <w:lang w:val="en-GB" w:eastAsia="en-US"/>
    </w:rPr>
  </w:style>
  <w:style w:type="character" w:customStyle="1" w:styleId="51">
    <w:name w:val="見出し 5 (文字)"/>
    <w:link w:val="50"/>
    <w:uiPriority w:val="99"/>
    <w:locked/>
    <w:rsid w:val="00A1258A"/>
    <w:rPr>
      <w:rFonts w:ascii="Times New Roman" w:hAnsi="Times New Roman"/>
      <w:b/>
      <w:bCs/>
      <w:lang w:val="en-GB" w:eastAsia="en-US"/>
    </w:rPr>
  </w:style>
  <w:style w:type="character" w:customStyle="1" w:styleId="60">
    <w:name w:val="見出し 6 (文字)"/>
    <w:link w:val="6"/>
    <w:uiPriority w:val="99"/>
    <w:locked/>
    <w:rsid w:val="00FC2D62"/>
    <w:rPr>
      <w:b/>
      <w:bCs/>
      <w:lang w:val="en-GB" w:eastAsia="en-US"/>
    </w:rPr>
  </w:style>
  <w:style w:type="character" w:customStyle="1" w:styleId="70">
    <w:name w:val="見出し 7 (文字)"/>
    <w:link w:val="7"/>
    <w:locked/>
    <w:rsid w:val="00F75C43"/>
    <w:rPr>
      <w:b/>
      <w:bCs/>
      <w:lang w:val="en-GB" w:eastAsia="en-US"/>
    </w:rPr>
  </w:style>
  <w:style w:type="character" w:customStyle="1" w:styleId="80">
    <w:name w:val="見出し 8 (文字)"/>
    <w:link w:val="8"/>
    <w:locked/>
    <w:rsid w:val="00F75C43"/>
    <w:rPr>
      <w:b/>
      <w:bCs/>
      <w:sz w:val="24"/>
      <w:szCs w:val="24"/>
      <w:lang w:val="en-GB" w:eastAsia="en-US"/>
    </w:rPr>
  </w:style>
  <w:style w:type="character" w:customStyle="1" w:styleId="90">
    <w:name w:val="見出し 9 (文字)"/>
    <w:link w:val="9"/>
    <w:uiPriority w:val="99"/>
    <w:locked/>
    <w:rsid w:val="00F75C43"/>
    <w:rPr>
      <w:b/>
      <w:bCs/>
      <w:sz w:val="24"/>
      <w:szCs w:val="24"/>
      <w:lang w:val="en-GB" w:eastAsia="en-US"/>
    </w:rPr>
  </w:style>
  <w:style w:type="paragraph" w:styleId="ab">
    <w:name w:val="Body Text Indent"/>
    <w:basedOn w:val="a7"/>
    <w:link w:val="ac"/>
    <w:uiPriority w:val="99"/>
    <w:rsid w:val="00DE5D3F"/>
    <w:pPr>
      <w:spacing w:after="120" w:line="480" w:lineRule="auto"/>
    </w:pPr>
  </w:style>
  <w:style w:type="character" w:customStyle="1" w:styleId="ac">
    <w:name w:val="本文インデント (文字)"/>
    <w:link w:val="ab"/>
    <w:uiPriority w:val="99"/>
    <w:semiHidden/>
    <w:locked/>
    <w:rsid w:val="00F75C43"/>
    <w:rPr>
      <w:rFonts w:ascii="Times New Roman" w:hAnsi="Times New Roman" w:cs="Times New Roman"/>
      <w:sz w:val="20"/>
      <w:szCs w:val="20"/>
      <w:lang w:val="en-GB"/>
    </w:rPr>
  </w:style>
  <w:style w:type="character" w:customStyle="1" w:styleId="Heading4CharChar1">
    <w:name w:val="Heading 4 Char Char1"/>
    <w:aliases w:val="Heading 4 Char1 Char Char,Heading 4 Char Char Char Char"/>
    <w:uiPriority w:val="99"/>
    <w:rsid w:val="00DE5D3F"/>
    <w:rPr>
      <w:rFonts w:cs="Times New Roman"/>
      <w:b/>
      <w:bCs/>
      <w:lang w:val="en-GB" w:eastAsia="en-US"/>
    </w:rPr>
  </w:style>
  <w:style w:type="character" w:styleId="ad">
    <w:name w:val="annotation reference"/>
    <w:uiPriority w:val="99"/>
    <w:semiHidden/>
    <w:rsid w:val="00DE5D3F"/>
    <w:rPr>
      <w:rFonts w:cs="Times New Roman"/>
      <w:sz w:val="16"/>
      <w:szCs w:val="16"/>
    </w:rPr>
  </w:style>
  <w:style w:type="paragraph" w:styleId="ae">
    <w:name w:val="annotation text"/>
    <w:basedOn w:val="a7"/>
    <w:link w:val="af"/>
    <w:uiPriority w:val="99"/>
    <w:semiHidden/>
    <w:rsid w:val="00DE5D3F"/>
  </w:style>
  <w:style w:type="character" w:customStyle="1" w:styleId="af">
    <w:name w:val="コメント文字列 (文字)"/>
    <w:link w:val="ae"/>
    <w:uiPriority w:val="99"/>
    <w:semiHidden/>
    <w:locked/>
    <w:rsid w:val="00F75C43"/>
    <w:rPr>
      <w:rFonts w:ascii="Times New Roman" w:hAnsi="Times New Roman" w:cs="Times New Roman"/>
      <w:sz w:val="20"/>
      <w:szCs w:val="20"/>
      <w:lang w:val="en-GB"/>
    </w:rPr>
  </w:style>
  <w:style w:type="paragraph" w:styleId="81">
    <w:name w:val="toc 8"/>
    <w:basedOn w:val="a7"/>
    <w:next w:val="a7"/>
    <w:autoRedefine/>
    <w:uiPriority w:val="39"/>
    <w:rsid w:val="005F0EBA"/>
    <w:pPr>
      <w:tabs>
        <w:tab w:val="clear" w:pos="794"/>
        <w:tab w:val="clear" w:pos="1191"/>
        <w:tab w:val="clear" w:pos="1588"/>
        <w:tab w:val="clear" w:pos="1985"/>
      </w:tabs>
      <w:spacing w:before="0"/>
      <w:ind w:left="1400"/>
      <w:jc w:val="left"/>
    </w:pPr>
  </w:style>
  <w:style w:type="paragraph" w:styleId="71">
    <w:name w:val="toc 7"/>
    <w:basedOn w:val="33"/>
    <w:autoRedefine/>
    <w:uiPriority w:val="39"/>
    <w:rsid w:val="0063570F"/>
    <w:pPr>
      <w:ind w:left="2382" w:hanging="1191"/>
    </w:pPr>
  </w:style>
  <w:style w:type="paragraph" w:styleId="33">
    <w:name w:val="toc 3"/>
    <w:basedOn w:val="a7"/>
    <w:next w:val="a7"/>
    <w:autoRedefine/>
    <w:uiPriority w:val="39"/>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61">
    <w:name w:val="toc 6"/>
    <w:basedOn w:val="33"/>
    <w:autoRedefine/>
    <w:uiPriority w:val="39"/>
    <w:rsid w:val="0063570F"/>
    <w:pPr>
      <w:ind w:left="2098" w:hanging="1106"/>
    </w:pPr>
  </w:style>
  <w:style w:type="paragraph" w:styleId="52">
    <w:name w:val="toc 5"/>
    <w:basedOn w:val="33"/>
    <w:autoRedefine/>
    <w:uiPriority w:val="39"/>
    <w:rsid w:val="0063570F"/>
    <w:pPr>
      <w:ind w:left="1758" w:hanging="964"/>
    </w:pPr>
  </w:style>
  <w:style w:type="paragraph" w:styleId="43">
    <w:name w:val="toc 4"/>
    <w:basedOn w:val="33"/>
    <w:next w:val="52"/>
    <w:autoRedefine/>
    <w:uiPriority w:val="39"/>
    <w:rsid w:val="0063570F"/>
    <w:pPr>
      <w:ind w:left="1502" w:hanging="907"/>
    </w:pPr>
  </w:style>
  <w:style w:type="paragraph" w:styleId="23">
    <w:name w:val="toc 2"/>
    <w:basedOn w:val="11"/>
    <w:next w:val="33"/>
    <w:autoRedefine/>
    <w:uiPriority w:val="39"/>
    <w:rsid w:val="000D74AC"/>
    <w:pPr>
      <w:tabs>
        <w:tab w:val="clear" w:pos="9629"/>
        <w:tab w:val="right" w:leader="dot" w:pos="9628"/>
      </w:tabs>
      <w:spacing w:before="29"/>
      <w:ind w:left="793" w:hanging="595"/>
    </w:pPr>
    <w:rPr>
      <w:bCs w:val="0"/>
      <w:iCs/>
      <w:noProof/>
    </w:rPr>
  </w:style>
  <w:style w:type="paragraph" w:styleId="11">
    <w:name w:val="toc 1"/>
    <w:basedOn w:val="a7"/>
    <w:next w:val="23"/>
    <w:autoRedefine/>
    <w:uiPriority w:val="39"/>
    <w:rsid w:val="000D74AC"/>
    <w:pPr>
      <w:keepNext/>
      <w:tabs>
        <w:tab w:val="clear" w:pos="794"/>
        <w:tab w:val="clear" w:pos="1191"/>
        <w:tab w:val="clear" w:pos="1588"/>
        <w:tab w:val="clear" w:pos="1985"/>
        <w:tab w:val="right" w:leader="dot" w:pos="9629"/>
      </w:tabs>
      <w:spacing w:before="86"/>
      <w:ind w:left="397" w:hanging="397"/>
      <w:jc w:val="left"/>
    </w:pPr>
    <w:rPr>
      <w:bCs/>
    </w:rPr>
  </w:style>
  <w:style w:type="paragraph" w:styleId="72">
    <w:name w:val="index 7"/>
    <w:basedOn w:val="a7"/>
    <w:next w:val="a7"/>
    <w:autoRedefine/>
    <w:uiPriority w:val="99"/>
    <w:semiHidden/>
    <w:rsid w:val="00DE5D3F"/>
    <w:pPr>
      <w:ind w:left="1698"/>
    </w:pPr>
  </w:style>
  <w:style w:type="paragraph" w:styleId="62">
    <w:name w:val="index 6"/>
    <w:basedOn w:val="a7"/>
    <w:next w:val="a7"/>
    <w:autoRedefine/>
    <w:uiPriority w:val="99"/>
    <w:semiHidden/>
    <w:rsid w:val="00DE5D3F"/>
    <w:pPr>
      <w:ind w:left="1415"/>
    </w:pPr>
  </w:style>
  <w:style w:type="paragraph" w:styleId="53">
    <w:name w:val="index 5"/>
    <w:basedOn w:val="a7"/>
    <w:next w:val="a7"/>
    <w:autoRedefine/>
    <w:uiPriority w:val="99"/>
    <w:semiHidden/>
    <w:rsid w:val="00DE5D3F"/>
    <w:pPr>
      <w:ind w:left="1132"/>
    </w:pPr>
  </w:style>
  <w:style w:type="paragraph" w:styleId="44">
    <w:name w:val="index 4"/>
    <w:basedOn w:val="a7"/>
    <w:next w:val="a7"/>
    <w:autoRedefine/>
    <w:uiPriority w:val="99"/>
    <w:semiHidden/>
    <w:rsid w:val="00DE5D3F"/>
    <w:pPr>
      <w:ind w:left="849"/>
    </w:pPr>
  </w:style>
  <w:style w:type="paragraph" w:styleId="34">
    <w:name w:val="index 3"/>
    <w:basedOn w:val="a7"/>
    <w:next w:val="a7"/>
    <w:autoRedefine/>
    <w:uiPriority w:val="99"/>
    <w:semiHidden/>
    <w:rsid w:val="00DE5D3F"/>
    <w:pPr>
      <w:ind w:left="566"/>
    </w:pPr>
  </w:style>
  <w:style w:type="paragraph" w:styleId="24">
    <w:name w:val="index 2"/>
    <w:basedOn w:val="a7"/>
    <w:next w:val="a7"/>
    <w:autoRedefine/>
    <w:uiPriority w:val="99"/>
    <w:semiHidden/>
    <w:rsid w:val="00DE5D3F"/>
    <w:pPr>
      <w:ind w:left="283"/>
    </w:pPr>
  </w:style>
  <w:style w:type="character" w:styleId="af0">
    <w:name w:val="line number"/>
    <w:uiPriority w:val="99"/>
    <w:rsid w:val="00DE5D3F"/>
    <w:rPr>
      <w:rFonts w:cs="Times New Roman"/>
    </w:rPr>
  </w:style>
  <w:style w:type="paragraph" w:styleId="af1">
    <w:name w:val="index heading"/>
    <w:basedOn w:val="a7"/>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af2">
    <w:name w:val="footer"/>
    <w:basedOn w:val="a7"/>
    <w:link w:val="af3"/>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af3">
    <w:name w:val="フッター (文字)"/>
    <w:link w:val="af2"/>
    <w:uiPriority w:val="99"/>
    <w:semiHidden/>
    <w:locked/>
    <w:rsid w:val="00F75C43"/>
    <w:rPr>
      <w:rFonts w:ascii="Times New Roman" w:hAnsi="Times New Roman" w:cs="Times New Roman"/>
      <w:sz w:val="20"/>
      <w:szCs w:val="20"/>
      <w:lang w:val="en-GB"/>
    </w:rPr>
  </w:style>
  <w:style w:type="paragraph" w:styleId="af4">
    <w:name w:val="header"/>
    <w:aliases w:val="h,Header/Footer"/>
    <w:basedOn w:val="a7"/>
    <w:link w:val="af5"/>
    <w:uiPriority w:val="99"/>
    <w:rsid w:val="00DE5D3F"/>
    <w:pPr>
      <w:tabs>
        <w:tab w:val="clear" w:pos="794"/>
        <w:tab w:val="clear" w:pos="1191"/>
        <w:tab w:val="clear" w:pos="1588"/>
        <w:tab w:val="clear" w:pos="1985"/>
        <w:tab w:val="left" w:pos="907"/>
        <w:tab w:val="center" w:pos="4849"/>
        <w:tab w:val="right" w:pos="9725"/>
      </w:tabs>
    </w:pPr>
  </w:style>
  <w:style w:type="character" w:customStyle="1" w:styleId="af5">
    <w:name w:val="ヘッダー (文字)"/>
    <w:aliases w:val="h (文字),Header/Footer (文字)"/>
    <w:link w:val="af4"/>
    <w:uiPriority w:val="99"/>
    <w:semiHidden/>
    <w:locked/>
    <w:rsid w:val="00F75C43"/>
    <w:rPr>
      <w:rFonts w:ascii="Times New Roman" w:hAnsi="Times New Roman" w:cs="Times New Roman"/>
      <w:sz w:val="20"/>
      <w:szCs w:val="20"/>
      <w:lang w:val="en-GB"/>
    </w:rPr>
  </w:style>
  <w:style w:type="character" w:styleId="af6">
    <w:name w:val="footnote reference"/>
    <w:uiPriority w:val="99"/>
    <w:semiHidden/>
    <w:rsid w:val="00DE5D3F"/>
    <w:rPr>
      <w:rFonts w:cs="Times New Roman"/>
      <w:position w:val="6"/>
      <w:sz w:val="16"/>
      <w:szCs w:val="16"/>
    </w:rPr>
  </w:style>
  <w:style w:type="paragraph" w:styleId="af7">
    <w:name w:val="footnote text"/>
    <w:basedOn w:val="a7"/>
    <w:link w:val="af8"/>
    <w:uiPriority w:val="99"/>
    <w:semiHidden/>
    <w:rsid w:val="00DE5D3F"/>
    <w:pPr>
      <w:tabs>
        <w:tab w:val="left" w:pos="256"/>
      </w:tabs>
    </w:pPr>
  </w:style>
  <w:style w:type="character" w:customStyle="1" w:styleId="af8">
    <w:name w:val="脚注文字列 (文字)"/>
    <w:link w:val="af7"/>
    <w:uiPriority w:val="99"/>
    <w:semiHidden/>
    <w:locked/>
    <w:rsid w:val="00F75C43"/>
    <w:rPr>
      <w:rFonts w:ascii="Times New Roman" w:hAnsi="Times New Roman" w:cs="Times New Roman"/>
      <w:sz w:val="20"/>
      <w:szCs w:val="20"/>
      <w:lang w:val="en-GB"/>
    </w:rPr>
  </w:style>
  <w:style w:type="paragraph" w:styleId="af9">
    <w:name w:val="Normal Indent"/>
    <w:basedOn w:val="a7"/>
    <w:uiPriority w:val="99"/>
    <w:rsid w:val="00DE5D3F"/>
    <w:pPr>
      <w:ind w:left="600"/>
    </w:pPr>
  </w:style>
  <w:style w:type="paragraph" w:customStyle="1" w:styleId="TableLegend">
    <w:name w:val="Table_Legend"/>
    <w:basedOn w:val="a7"/>
    <w:next w:val="a7"/>
    <w:uiPriority w:val="99"/>
    <w:rsid w:val="00DE5D3F"/>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a7"/>
    <w:next w:val="TableText"/>
    <w:uiPriority w:val="99"/>
    <w:rsid w:val="00DE5D3F"/>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DE5D3F"/>
    <w:pPr>
      <w:keepNext w:val="0"/>
      <w:keepLines/>
      <w:tabs>
        <w:tab w:val="clear" w:pos="454"/>
      </w:tabs>
      <w:spacing w:before="100" w:after="100" w:line="190" w:lineRule="exact"/>
    </w:pPr>
  </w:style>
  <w:style w:type="character" w:customStyle="1" w:styleId="BlancCharCharChar">
    <w:name w:val="Blanc Char Char Char"/>
    <w:uiPriority w:val="99"/>
    <w:rsid w:val="00DE5D3F"/>
    <w:rPr>
      <w:rFonts w:cs="Times New Roman"/>
      <w:b/>
      <w:bCs/>
      <w:sz w:val="8"/>
      <w:szCs w:val="8"/>
      <w:lang w:val="en-US" w:eastAsia="en-US"/>
    </w:rPr>
  </w:style>
  <w:style w:type="paragraph" w:customStyle="1" w:styleId="enumlev1">
    <w:name w:val="enumlev1"/>
    <w:basedOn w:val="a7"/>
    <w:uiPriority w:val="99"/>
    <w:rsid w:val="00DE5D3F"/>
    <w:pPr>
      <w:spacing w:before="86"/>
      <w:ind w:left="1191" w:hanging="397"/>
    </w:pPr>
  </w:style>
  <w:style w:type="paragraph" w:customStyle="1" w:styleId="enumlev2">
    <w:name w:val="enumlev2"/>
    <w:basedOn w:val="enumlev1"/>
    <w:uiPriority w:val="99"/>
    <w:rsid w:val="00DE5D3F"/>
    <w:pPr>
      <w:ind w:left="1588"/>
    </w:pPr>
  </w:style>
  <w:style w:type="paragraph" w:customStyle="1" w:styleId="enumlev3">
    <w:name w:val="enumlev3"/>
    <w:basedOn w:val="enumlev2"/>
    <w:uiPriority w:val="99"/>
    <w:rsid w:val="00DE5D3F"/>
    <w:pPr>
      <w:ind w:left="1985"/>
    </w:pPr>
  </w:style>
  <w:style w:type="paragraph" w:customStyle="1" w:styleId="heading1aftertitle">
    <w:name w:val="heading 1aftertitle"/>
    <w:basedOn w:val="1"/>
    <w:next w:val="a7"/>
    <w:uiPriority w:val="99"/>
    <w:rsid w:val="00DE5D3F"/>
    <w:pPr>
      <w:spacing w:before="1134"/>
      <w:outlineLvl w:val="9"/>
    </w:pPr>
  </w:style>
  <w:style w:type="paragraph" w:customStyle="1" w:styleId="Annex1">
    <w:name w:val="Annex 1"/>
    <w:basedOn w:val="1"/>
    <w:next w:val="a7"/>
    <w:uiPriority w:val="99"/>
    <w:rsid w:val="00253957"/>
    <w:pPr>
      <w:tabs>
        <w:tab w:val="num" w:pos="4690"/>
      </w:tabs>
      <w:ind w:left="720" w:hanging="2703"/>
      <w:jc w:val="center"/>
    </w:pPr>
  </w:style>
  <w:style w:type="paragraph" w:customStyle="1" w:styleId="FigureTitle">
    <w:name w:val="Figure_Title"/>
    <w:basedOn w:val="TableTitle"/>
    <w:next w:val="a7"/>
    <w:uiPriority w:val="99"/>
    <w:rsid w:val="00DE5D3F"/>
    <w:pPr>
      <w:spacing w:after="720"/>
    </w:pPr>
    <w:rPr>
      <w:bCs w:val="0"/>
      <w:lang w:eastAsia="zh-TW"/>
    </w:rPr>
  </w:style>
  <w:style w:type="paragraph" w:customStyle="1" w:styleId="TableTitle">
    <w:name w:val="Table_Title"/>
    <w:basedOn w:val="a7"/>
    <w:next w:val="Blanc"/>
    <w:rsid w:val="00DE5D3F"/>
    <w:pPr>
      <w:keepNext/>
      <w:spacing w:before="240" w:after="113"/>
      <w:jc w:val="center"/>
    </w:pPr>
    <w:rPr>
      <w:b/>
      <w:bCs/>
    </w:rPr>
  </w:style>
  <w:style w:type="paragraph" w:customStyle="1" w:styleId="Blanc">
    <w:name w:val="Blanc"/>
    <w:basedOn w:val="TableTitle"/>
    <w:next w:val="TableText"/>
    <w:uiPriority w:val="99"/>
    <w:rsid w:val="00DE5D3F"/>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a7"/>
    <w:next w:val="FigureTitleChar"/>
    <w:uiPriority w:val="99"/>
    <w:rsid w:val="00DE5D3F"/>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a7"/>
    <w:next w:val="a7"/>
    <w:uiPriority w:val="99"/>
    <w:rsid w:val="00DE5D3F"/>
    <w:pPr>
      <w:keepNext/>
      <w:spacing w:before="240" w:after="720"/>
      <w:jc w:val="center"/>
    </w:pPr>
    <w:rPr>
      <w:b/>
      <w:bCs/>
    </w:rPr>
  </w:style>
  <w:style w:type="paragraph" w:customStyle="1" w:styleId="AnnexRef">
    <w:name w:val="Annex_Ref"/>
    <w:basedOn w:val="a7"/>
    <w:next w:val="AnnexTitle"/>
    <w:uiPriority w:val="99"/>
    <w:rsid w:val="00DE5D3F"/>
    <w:pPr>
      <w:spacing w:before="0"/>
      <w:jc w:val="center"/>
    </w:pPr>
  </w:style>
  <w:style w:type="paragraph" w:customStyle="1" w:styleId="AnnexTitle">
    <w:name w:val="Annex_Title"/>
    <w:basedOn w:val="a7"/>
    <w:next w:val="a7"/>
    <w:uiPriority w:val="99"/>
    <w:rsid w:val="00DE5D3F"/>
    <w:pPr>
      <w:spacing w:after="68"/>
      <w:jc w:val="center"/>
    </w:pPr>
    <w:rPr>
      <w:b/>
      <w:bCs/>
      <w:sz w:val="24"/>
      <w:szCs w:val="24"/>
    </w:rPr>
  </w:style>
  <w:style w:type="paragraph" w:customStyle="1" w:styleId="Fig">
    <w:name w:val="Fig_#"/>
    <w:basedOn w:val="a7"/>
    <w:next w:val="a7"/>
    <w:uiPriority w:val="99"/>
    <w:rsid w:val="00DE5D3F"/>
    <w:pPr>
      <w:jc w:val="left"/>
    </w:pPr>
    <w:rPr>
      <w:color w:val="FF0000"/>
      <w:lang w:val="en-US"/>
    </w:rPr>
  </w:style>
  <w:style w:type="paragraph" w:customStyle="1" w:styleId="SectionTitle">
    <w:name w:val="Section_Title"/>
    <w:basedOn w:val="a7"/>
    <w:uiPriority w:val="99"/>
    <w:rsid w:val="00DE5D3F"/>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a7"/>
    <w:uiPriority w:val="99"/>
    <w:rsid w:val="00DE5D3F"/>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a7"/>
    <w:uiPriority w:val="99"/>
    <w:rsid w:val="00DE5D3F"/>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a7"/>
    <w:uiPriority w:val="99"/>
    <w:rsid w:val="00DE5D3F"/>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a7"/>
    <w:next w:val="headfoot"/>
    <w:uiPriority w:val="99"/>
    <w:rsid w:val="00DE5D3F"/>
    <w:pPr>
      <w:keepNext/>
      <w:keepLines/>
      <w:spacing w:before="720"/>
      <w:jc w:val="left"/>
    </w:pPr>
    <w:rPr>
      <w:b/>
      <w:bCs/>
    </w:rPr>
  </w:style>
  <w:style w:type="paragraph" w:customStyle="1" w:styleId="headfoot">
    <w:name w:val="head_foot"/>
    <w:basedOn w:val="a7"/>
    <w:next w:val="Rec"/>
    <w:uiPriority w:val="99"/>
    <w:rsid w:val="00DE5D3F"/>
    <w:pPr>
      <w:tabs>
        <w:tab w:val="clear" w:pos="794"/>
        <w:tab w:val="clear" w:pos="1191"/>
        <w:tab w:val="clear" w:pos="1588"/>
        <w:tab w:val="clear" w:pos="1985"/>
      </w:tabs>
      <w:spacing w:before="0"/>
    </w:pPr>
    <w:rPr>
      <w:color w:val="FF0000"/>
      <w:sz w:val="8"/>
      <w:szCs w:val="8"/>
    </w:rPr>
  </w:style>
  <w:style w:type="paragraph" w:customStyle="1" w:styleId="SAP">
    <w:name w:val="SAP"/>
    <w:basedOn w:val="a7"/>
    <w:uiPriority w:val="99"/>
    <w:rsid w:val="00DE5D3F"/>
    <w:pPr>
      <w:spacing w:before="960" w:after="240"/>
      <w:jc w:val="right"/>
    </w:pPr>
    <w:rPr>
      <w:rFonts w:ascii="C39T36Lfz" w:hAnsi="C39T36Lfz" w:cs="C39T36Lfz"/>
      <w:sz w:val="104"/>
      <w:szCs w:val="104"/>
    </w:rPr>
  </w:style>
  <w:style w:type="paragraph" w:customStyle="1" w:styleId="Equation">
    <w:name w:val="Equation"/>
    <w:basedOn w:val="a7"/>
    <w:uiPriority w:val="99"/>
    <w:rsid w:val="00DE5D3F"/>
    <w:pPr>
      <w:tabs>
        <w:tab w:val="clear" w:pos="1191"/>
        <w:tab w:val="clear" w:pos="1985"/>
        <w:tab w:val="center" w:pos="4849"/>
        <w:tab w:val="right" w:pos="9696"/>
      </w:tabs>
      <w:spacing w:before="193" w:after="240"/>
      <w:jc w:val="left"/>
    </w:pPr>
    <w:rPr>
      <w:sz w:val="22"/>
      <w:szCs w:val="22"/>
    </w:rPr>
  </w:style>
  <w:style w:type="paragraph" w:customStyle="1" w:styleId="ASN1">
    <w:name w:val="ASN.1"/>
    <w:basedOn w:val="a7"/>
    <w:next w:val="ASN1Continue"/>
    <w:uiPriority w:val="99"/>
    <w:rsid w:val="00DE5D3F"/>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DE5D3F"/>
    <w:pPr>
      <w:spacing w:before="0"/>
    </w:pPr>
  </w:style>
  <w:style w:type="paragraph" w:customStyle="1" w:styleId="ASN1Italic">
    <w:name w:val="ASN.1 Italic"/>
    <w:basedOn w:val="ASN1"/>
    <w:uiPriority w:val="99"/>
    <w:rsid w:val="00DE5D3F"/>
    <w:pPr>
      <w:spacing w:before="0"/>
    </w:pPr>
    <w:rPr>
      <w:b w:val="0"/>
      <w:bCs w:val="0"/>
      <w:i/>
      <w:iCs/>
      <w:sz w:val="20"/>
      <w:szCs w:val="20"/>
    </w:rPr>
  </w:style>
  <w:style w:type="paragraph" w:customStyle="1" w:styleId="Note">
    <w:name w:val="Note"/>
    <w:basedOn w:val="a7"/>
    <w:next w:val="a7"/>
    <w:uiPriority w:val="99"/>
    <w:rsid w:val="00DE5D3F"/>
    <w:pPr>
      <w:tabs>
        <w:tab w:val="clear" w:pos="794"/>
      </w:tabs>
      <w:spacing w:before="60" w:line="199" w:lineRule="exact"/>
      <w:ind w:firstLine="794"/>
    </w:pPr>
    <w:rPr>
      <w:sz w:val="18"/>
      <w:szCs w:val="18"/>
    </w:rPr>
  </w:style>
  <w:style w:type="character" w:customStyle="1" w:styleId="NoteChar">
    <w:name w:val="Note Char"/>
    <w:uiPriority w:val="99"/>
    <w:rsid w:val="00DE5D3F"/>
    <w:rPr>
      <w:rFonts w:cs="Times New Roman"/>
      <w:sz w:val="18"/>
      <w:szCs w:val="18"/>
      <w:lang w:val="en-GB" w:eastAsia="en-US"/>
    </w:rPr>
  </w:style>
  <w:style w:type="paragraph" w:customStyle="1" w:styleId="head">
    <w:name w:val="head"/>
    <w:basedOn w:val="headfoot"/>
    <w:next w:val="foot"/>
    <w:uiPriority w:val="99"/>
    <w:rsid w:val="00DE5D3F"/>
    <w:rPr>
      <w:color w:val="FFFFFF"/>
    </w:rPr>
  </w:style>
  <w:style w:type="paragraph" w:customStyle="1" w:styleId="foot">
    <w:name w:val="foot"/>
    <w:basedOn w:val="head"/>
    <w:next w:val="1"/>
    <w:uiPriority w:val="99"/>
    <w:rsid w:val="00DE5D3F"/>
  </w:style>
  <w:style w:type="paragraph" w:customStyle="1" w:styleId="RecISO">
    <w:name w:val="Rec_ISO_#"/>
    <w:basedOn w:val="Rec"/>
    <w:uiPriority w:val="99"/>
    <w:rsid w:val="00DE5D3F"/>
    <w:pPr>
      <w:tabs>
        <w:tab w:val="clear" w:pos="794"/>
        <w:tab w:val="clear" w:pos="1191"/>
        <w:tab w:val="clear" w:pos="1588"/>
        <w:tab w:val="clear" w:pos="1985"/>
      </w:tabs>
    </w:pPr>
  </w:style>
  <w:style w:type="paragraph" w:customStyle="1" w:styleId="RecCCITT">
    <w:name w:val="Rec_CCITT_#"/>
    <w:basedOn w:val="RecISO"/>
    <w:uiPriority w:val="99"/>
    <w:rsid w:val="00DE5D3F"/>
    <w:pPr>
      <w:spacing w:before="0"/>
    </w:pPr>
  </w:style>
  <w:style w:type="paragraph" w:styleId="afa">
    <w:name w:val="Title"/>
    <w:basedOn w:val="a7"/>
    <w:next w:val="heading1aftertitle"/>
    <w:link w:val="afb"/>
    <w:uiPriority w:val="99"/>
    <w:qFormat/>
    <w:rsid w:val="00DE5D3F"/>
    <w:pPr>
      <w:spacing w:before="840" w:after="480"/>
      <w:jc w:val="center"/>
    </w:pPr>
    <w:rPr>
      <w:rFonts w:ascii="Cambria" w:hAnsi="Cambria"/>
      <w:b/>
      <w:bCs/>
      <w:kern w:val="28"/>
      <w:sz w:val="32"/>
      <w:szCs w:val="32"/>
    </w:rPr>
  </w:style>
  <w:style w:type="character" w:customStyle="1" w:styleId="afb">
    <w:name w:val="表題 (文字)"/>
    <w:link w:val="afa"/>
    <w:uiPriority w:val="99"/>
    <w:locked/>
    <w:rsid w:val="00F75C43"/>
    <w:rPr>
      <w:rFonts w:ascii="Cambria" w:hAnsi="Cambria" w:cs="Times New Roman"/>
      <w:b/>
      <w:bCs/>
      <w:kern w:val="28"/>
      <w:sz w:val="32"/>
      <w:szCs w:val="32"/>
      <w:lang w:val="en-GB"/>
    </w:rPr>
  </w:style>
  <w:style w:type="paragraph" w:customStyle="1" w:styleId="IndexTitle">
    <w:name w:val="Index_Title"/>
    <w:basedOn w:val="AnnexTitle"/>
    <w:uiPriority w:val="99"/>
    <w:rsid w:val="00DE5D3F"/>
  </w:style>
  <w:style w:type="paragraph" w:customStyle="1" w:styleId="Note1CharCharCharCharCharChar">
    <w:name w:val="Note 1 Char Char Char Char Char Char"/>
    <w:basedOn w:val="Note"/>
    <w:uiPriority w:val="99"/>
    <w:rsid w:val="00DE5D3F"/>
    <w:pPr>
      <w:tabs>
        <w:tab w:val="clear" w:pos="1191"/>
        <w:tab w:val="clear" w:pos="1588"/>
        <w:tab w:val="clear" w:pos="1985"/>
      </w:tabs>
      <w:ind w:left="284" w:firstLine="0"/>
    </w:pPr>
  </w:style>
  <w:style w:type="character" w:customStyle="1" w:styleId="Note1CharCharCharCharCharCharChar">
    <w:name w:val="Note 1 Char Char Char Char Char Char Char"/>
    <w:basedOn w:val="NoteChar"/>
    <w:uiPriority w:val="99"/>
    <w:rsid w:val="00DE5D3F"/>
  </w:style>
  <w:style w:type="paragraph" w:customStyle="1" w:styleId="Note2">
    <w:name w:val="Note 2"/>
    <w:basedOn w:val="a7"/>
    <w:uiPriority w:val="99"/>
    <w:rsid w:val="00DE5D3F"/>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te1CharCharCharCharCharChar"/>
    <w:uiPriority w:val="99"/>
    <w:rsid w:val="00DE5D3F"/>
    <w:pPr>
      <w:ind w:left="1474"/>
    </w:pPr>
  </w:style>
  <w:style w:type="paragraph" w:customStyle="1" w:styleId="tableheading">
    <w:name w:val="table heading"/>
    <w:basedOn w:val="a7"/>
    <w:rsid w:val="00DE5D3F"/>
    <w:pPr>
      <w:keepNext/>
      <w:keepLines/>
      <w:tabs>
        <w:tab w:val="clear" w:pos="794"/>
        <w:tab w:val="clear" w:pos="1191"/>
        <w:tab w:val="clear" w:pos="1588"/>
        <w:tab w:val="clear" w:pos="1985"/>
      </w:tabs>
      <w:spacing w:before="0" w:after="60"/>
    </w:pPr>
    <w:rPr>
      <w:b/>
      <w:bCs/>
    </w:rPr>
  </w:style>
  <w:style w:type="paragraph" w:styleId="afc">
    <w:name w:val="caption"/>
    <w:basedOn w:val="a7"/>
    <w:next w:val="a7"/>
    <w:link w:val="afd"/>
    <w:qFormat/>
    <w:rsid w:val="007E4DD5"/>
    <w:pPr>
      <w:keepNext/>
      <w:tabs>
        <w:tab w:val="clear" w:pos="794"/>
        <w:tab w:val="clear" w:pos="1191"/>
        <w:tab w:val="clear" w:pos="1588"/>
        <w:tab w:val="clear" w:pos="1985"/>
      </w:tabs>
      <w:spacing w:before="240" w:after="113"/>
      <w:jc w:val="center"/>
    </w:pPr>
    <w:rPr>
      <w:b/>
      <w:bCs/>
      <w:lang w:val="en-US"/>
    </w:rPr>
  </w:style>
  <w:style w:type="paragraph" w:customStyle="1" w:styleId="tablecell">
    <w:name w:val="table cell"/>
    <w:basedOn w:val="a7"/>
    <w:rsid w:val="00DE5D3F"/>
    <w:pPr>
      <w:keepNext/>
      <w:keepLines/>
      <w:tabs>
        <w:tab w:val="clear" w:pos="794"/>
        <w:tab w:val="clear" w:pos="1191"/>
        <w:tab w:val="clear" w:pos="1588"/>
        <w:tab w:val="clear" w:pos="1985"/>
      </w:tabs>
      <w:spacing w:before="0" w:after="60"/>
    </w:pPr>
  </w:style>
  <w:style w:type="paragraph" w:customStyle="1" w:styleId="Sprechblasentext1">
    <w:name w:val="Sprechblasentext1"/>
    <w:basedOn w:val="a7"/>
    <w:uiPriority w:val="99"/>
    <w:semiHidden/>
    <w:rsid w:val="00DE5D3F"/>
    <w:rPr>
      <w:rFonts w:ascii="Tahoma" w:hAnsi="Tahoma" w:cs="Tahoma"/>
      <w:sz w:val="16"/>
      <w:szCs w:val="16"/>
    </w:rPr>
  </w:style>
  <w:style w:type="paragraph" w:customStyle="1" w:styleId="CourierText">
    <w:name w:val="Courier Text"/>
    <w:basedOn w:val="a7"/>
    <w:uiPriority w:val="99"/>
    <w:rsid w:val="00DE5D3F"/>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tablesyntax">
    <w:name w:val="table syntax"/>
    <w:basedOn w:val="a7"/>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afe">
    <w:name w:val="table of figures"/>
    <w:basedOn w:val="a7"/>
    <w:next w:val="a7"/>
    <w:uiPriority w:val="99"/>
    <w:rsid w:val="00DE5D3F"/>
    <w:pPr>
      <w:tabs>
        <w:tab w:val="clear" w:pos="794"/>
        <w:tab w:val="clear" w:pos="1191"/>
        <w:tab w:val="clear" w:pos="1588"/>
        <w:tab w:val="clear" w:pos="1985"/>
      </w:tabs>
      <w:ind w:left="400" w:hanging="400"/>
    </w:pPr>
  </w:style>
  <w:style w:type="paragraph" w:styleId="91">
    <w:name w:val="toc 9"/>
    <w:basedOn w:val="a7"/>
    <w:next w:val="a7"/>
    <w:autoRedefine/>
    <w:uiPriority w:val="39"/>
    <w:rsid w:val="000D74AC"/>
    <w:pPr>
      <w:tabs>
        <w:tab w:val="clear" w:pos="794"/>
        <w:tab w:val="clear" w:pos="1191"/>
        <w:tab w:val="clear" w:pos="1588"/>
        <w:tab w:val="clear" w:pos="1985"/>
      </w:tabs>
      <w:spacing w:before="60"/>
      <w:jc w:val="left"/>
    </w:pPr>
    <w:rPr>
      <w:bCs/>
    </w:rPr>
  </w:style>
  <w:style w:type="character" w:styleId="aff">
    <w:name w:val="Hyperlink"/>
    <w:uiPriority w:val="99"/>
    <w:rsid w:val="00DE5D3F"/>
    <w:rPr>
      <w:rFonts w:cs="Times New Roman"/>
      <w:color w:val="0000FF"/>
      <w:u w:val="single"/>
    </w:rPr>
  </w:style>
  <w:style w:type="paragraph" w:styleId="aff0">
    <w:name w:val="Body Text"/>
    <w:basedOn w:val="a7"/>
    <w:link w:val="aff1"/>
    <w:uiPriority w:val="99"/>
    <w:rsid w:val="00DE5D3F"/>
    <w:pPr>
      <w:tabs>
        <w:tab w:val="clear" w:pos="794"/>
        <w:tab w:val="clear" w:pos="1191"/>
        <w:tab w:val="clear" w:pos="1588"/>
        <w:tab w:val="clear" w:pos="1985"/>
      </w:tabs>
      <w:overflowPunct/>
      <w:autoSpaceDE/>
      <w:autoSpaceDN/>
      <w:adjustRightInd/>
      <w:spacing w:before="0" w:after="60"/>
      <w:textAlignment w:val="auto"/>
    </w:pPr>
    <w:rPr>
      <w:rFonts w:ascii="Times" w:eastAsia="Batang" w:hAnsi="Times"/>
      <w:sz w:val="22"/>
      <w:szCs w:val="22"/>
      <w:lang w:val="en-US"/>
    </w:rPr>
  </w:style>
  <w:style w:type="character" w:customStyle="1" w:styleId="aff1">
    <w:name w:val="本文 (文字)"/>
    <w:link w:val="aff0"/>
    <w:uiPriority w:val="99"/>
    <w:locked/>
    <w:rsid w:val="00DE5D3F"/>
    <w:rPr>
      <w:rFonts w:eastAsia="Batang" w:cs="Times New Roman"/>
      <w:sz w:val="22"/>
      <w:szCs w:val="22"/>
      <w:lang w:val="en-US" w:eastAsia="en-US"/>
    </w:rPr>
  </w:style>
  <w:style w:type="paragraph" w:customStyle="1" w:styleId="AppendixHeading2">
    <w:name w:val="Appendix Heading 2"/>
    <w:basedOn w:val="2"/>
    <w:uiPriority w:val="99"/>
    <w:rsid w:val="00DE5D3F"/>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customStyle="1" w:styleId="AppendixHeadingI">
    <w:name w:val="Appendix Heading I"/>
    <w:basedOn w:val="a7"/>
    <w:uiPriority w:val="99"/>
    <w:rsid w:val="00DE5D3F"/>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3"/>
    <w:uiPriority w:val="99"/>
    <w:rsid w:val="00DE5D3F"/>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4"/>
    <w:uiPriority w:val="99"/>
    <w:rsid w:val="00DE5D3F"/>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50"/>
    <w:uiPriority w:val="99"/>
    <w:rsid w:val="00DE5D3F"/>
    <w:pPr>
      <w:keepNext w:val="0"/>
      <w:keepLines w:val="0"/>
      <w:tabs>
        <w:tab w:val="clear" w:pos="907"/>
        <w:tab w:val="clear" w:pos="1191"/>
        <w:tab w:val="clear" w:pos="1588"/>
        <w:tab w:val="clear" w:pos="1985"/>
        <w:tab w:val="num" w:pos="1008"/>
      </w:tabs>
      <w:spacing w:before="240" w:after="60"/>
      <w:ind w:left="1008" w:hanging="1008"/>
      <w:jc w:val="left"/>
    </w:pPr>
    <w:rPr>
      <w:rFonts w:eastAsia="Batang"/>
      <w:sz w:val="22"/>
      <w:szCs w:val="22"/>
      <w:lang w:val="en-US"/>
    </w:rPr>
  </w:style>
  <w:style w:type="character" w:styleId="aff2">
    <w:name w:val="FollowedHyperlink"/>
    <w:uiPriority w:val="99"/>
    <w:rsid w:val="00DE5D3F"/>
    <w:rPr>
      <w:rFonts w:cs="Times New Roman"/>
      <w:color w:val="800080"/>
      <w:u w:val="single"/>
    </w:rPr>
  </w:style>
  <w:style w:type="paragraph" w:customStyle="1" w:styleId="BlancChar">
    <w:name w:val="Blanc Char"/>
    <w:basedOn w:val="a7"/>
    <w:next w:val="TableText"/>
    <w:uiPriority w:val="99"/>
    <w:rsid w:val="00DE5D3F"/>
    <w:pPr>
      <w:keepNext/>
      <w:tabs>
        <w:tab w:val="clear" w:pos="794"/>
        <w:tab w:val="clear" w:pos="1191"/>
        <w:tab w:val="clear" w:pos="1588"/>
        <w:tab w:val="clear" w:pos="1985"/>
      </w:tabs>
      <w:spacing w:before="0" w:after="57" w:line="12" w:lineRule="exact"/>
      <w:jc w:val="center"/>
    </w:pPr>
    <w:rPr>
      <w:b/>
      <w:bCs/>
      <w:sz w:val="8"/>
      <w:szCs w:val="8"/>
      <w:lang w:val="en-US"/>
    </w:rPr>
  </w:style>
  <w:style w:type="paragraph" w:styleId="aff3">
    <w:name w:val="Document Map"/>
    <w:basedOn w:val="a7"/>
    <w:link w:val="aff4"/>
    <w:uiPriority w:val="99"/>
    <w:semiHidden/>
    <w:rsid w:val="001C0A25"/>
    <w:pPr>
      <w:shd w:val="clear" w:color="auto" w:fill="000080"/>
    </w:pPr>
    <w:rPr>
      <w:sz w:val="16"/>
    </w:rPr>
  </w:style>
  <w:style w:type="character" w:customStyle="1" w:styleId="aff4">
    <w:name w:val="見出しマップ (文字)"/>
    <w:link w:val="aff3"/>
    <w:uiPriority w:val="99"/>
    <w:semiHidden/>
    <w:locked/>
    <w:rsid w:val="001C0A25"/>
    <w:rPr>
      <w:rFonts w:ascii="Times New Roman" w:hAnsi="Times New Roman"/>
      <w:sz w:val="16"/>
      <w:shd w:val="clear" w:color="auto" w:fill="000080"/>
      <w:lang w:val="en-GB"/>
    </w:rPr>
  </w:style>
  <w:style w:type="paragraph" w:styleId="35">
    <w:name w:val="Body Text Indent 3"/>
    <w:basedOn w:val="a7"/>
    <w:link w:val="36"/>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36">
    <w:name w:val="本文インデント 3 (文字)"/>
    <w:link w:val="35"/>
    <w:uiPriority w:val="99"/>
    <w:semiHidden/>
    <w:locked/>
    <w:rsid w:val="00F75C43"/>
    <w:rPr>
      <w:rFonts w:ascii="Times New Roman" w:hAnsi="Times New Roman" w:cs="Times New Roman"/>
      <w:sz w:val="16"/>
      <w:szCs w:val="16"/>
      <w:lang w:val="en-GB"/>
    </w:rPr>
  </w:style>
  <w:style w:type="paragraph" w:styleId="25">
    <w:name w:val="Body Text Indent 2"/>
    <w:basedOn w:val="a7"/>
    <w:link w:val="26"/>
    <w:uiPriority w:val="99"/>
    <w:rsid w:val="00DE5D3F"/>
    <w:pPr>
      <w:spacing w:after="120" w:line="480" w:lineRule="auto"/>
      <w:ind w:left="283"/>
    </w:pPr>
  </w:style>
  <w:style w:type="character" w:customStyle="1" w:styleId="26">
    <w:name w:val="本文インデント 2 (文字)"/>
    <w:link w:val="25"/>
    <w:uiPriority w:val="99"/>
    <w:semiHidden/>
    <w:locked/>
    <w:rsid w:val="00F75C43"/>
    <w:rPr>
      <w:rFonts w:ascii="Times New Roman" w:hAnsi="Times New Roman" w:cs="Times New Roman"/>
      <w:sz w:val="20"/>
      <w:szCs w:val="20"/>
      <w:lang w:val="en-GB"/>
    </w:rPr>
  </w:style>
  <w:style w:type="paragraph" w:customStyle="1" w:styleId="11BodyText">
    <w:name w:val="11 BodyText"/>
    <w:basedOn w:val="a7"/>
    <w:uiPriority w:val="99"/>
    <w:rsid w:val="00DE5D3F"/>
    <w:pPr>
      <w:spacing w:before="0" w:after="220"/>
    </w:pPr>
  </w:style>
  <w:style w:type="paragraph" w:customStyle="1" w:styleId="Kommentarthema1">
    <w:name w:val="Kommentarthema1"/>
    <w:basedOn w:val="ae"/>
    <w:next w:val="ae"/>
    <w:uiPriority w:val="99"/>
    <w:semiHidden/>
    <w:rsid w:val="00DE5D3F"/>
    <w:rPr>
      <w:b/>
      <w:bCs/>
    </w:rPr>
  </w:style>
  <w:style w:type="paragraph" w:styleId="37">
    <w:name w:val="Body Text 3"/>
    <w:basedOn w:val="a7"/>
    <w:link w:val="38"/>
    <w:uiPriority w:val="99"/>
    <w:rsid w:val="00DE5D3F"/>
    <w:pPr>
      <w:spacing w:after="120"/>
    </w:pPr>
    <w:rPr>
      <w:sz w:val="16"/>
      <w:szCs w:val="16"/>
    </w:rPr>
  </w:style>
  <w:style w:type="character" w:customStyle="1" w:styleId="38">
    <w:name w:val="本文 3 (文字)"/>
    <w:link w:val="37"/>
    <w:uiPriority w:val="99"/>
    <w:semiHidden/>
    <w:locked/>
    <w:rsid w:val="00F75C43"/>
    <w:rPr>
      <w:rFonts w:ascii="Times New Roman" w:hAnsi="Times New Roman" w:cs="Times New Roman"/>
      <w:sz w:val="16"/>
      <w:szCs w:val="16"/>
      <w:lang w:val="en-GB"/>
    </w:rPr>
  </w:style>
  <w:style w:type="paragraph" w:customStyle="1" w:styleId="Note1">
    <w:name w:val="Note 1"/>
    <w:basedOn w:val="Note"/>
    <w:rsid w:val="00DE5D3F"/>
    <w:pPr>
      <w:tabs>
        <w:tab w:val="clear" w:pos="1191"/>
        <w:tab w:val="clear" w:pos="1588"/>
        <w:tab w:val="clear" w:pos="1985"/>
      </w:tabs>
      <w:ind w:left="284" w:firstLine="0"/>
    </w:pPr>
  </w:style>
  <w:style w:type="paragraph" w:customStyle="1" w:styleId="Figure0">
    <w:name w:val="Figure"/>
    <w:basedOn w:val="a7"/>
    <w:next w:val="a7"/>
    <w:uiPriority w:val="99"/>
    <w:rsid w:val="00DE5D3F"/>
    <w:pPr>
      <w:spacing w:before="240" w:after="480"/>
      <w:jc w:val="center"/>
    </w:pPr>
  </w:style>
  <w:style w:type="paragraph" w:customStyle="1" w:styleId="FigureLegend">
    <w:name w:val="Figure_Legend"/>
    <w:basedOn w:val="TableLegend"/>
    <w:next w:val="a7"/>
    <w:uiPriority w:val="99"/>
    <w:rsid w:val="00DE5D3F"/>
  </w:style>
  <w:style w:type="paragraph" w:customStyle="1" w:styleId="Fig0">
    <w:name w:val="Fig"/>
    <w:basedOn w:val="Figure0"/>
    <w:next w:val="Fig"/>
    <w:uiPriority w:val="99"/>
    <w:rsid w:val="00DE5D3F"/>
    <w:pPr>
      <w:spacing w:before="136" w:after="0"/>
    </w:pPr>
    <w:rPr>
      <w:lang w:val="en-US"/>
    </w:rPr>
  </w:style>
  <w:style w:type="paragraph" w:customStyle="1" w:styleId="figure1">
    <w:name w:val="figure"/>
    <w:basedOn w:val="a7"/>
    <w:uiPriority w:val="99"/>
    <w:rsid w:val="00DE5D3F"/>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
    <w:name w:val="Figure_# Char"/>
    <w:uiPriority w:val="99"/>
    <w:rsid w:val="00DE5D3F"/>
    <w:rPr>
      <w:rFonts w:cs="Times New Roman"/>
      <w:lang w:val="en-US" w:eastAsia="en-US"/>
    </w:rPr>
  </w:style>
  <w:style w:type="paragraph" w:customStyle="1" w:styleId="Annex2">
    <w:name w:val="Annex 2"/>
    <w:basedOn w:val="a7"/>
    <w:next w:val="a7"/>
    <w:uiPriority w:val="99"/>
    <w:rsid w:val="0025395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a7"/>
    <w:next w:val="a7"/>
    <w:uiPriority w:val="99"/>
    <w:rsid w:val="00253957"/>
    <w:pPr>
      <w:keepNext/>
      <w:tabs>
        <w:tab w:val="num" w:pos="720"/>
        <w:tab w:val="num" w:pos="1440"/>
        <w:tab w:val="num" w:pos="2160"/>
      </w:tabs>
      <w:spacing w:before="181"/>
      <w:ind w:left="1224" w:hanging="1224"/>
      <w:outlineLvl w:val="2"/>
    </w:pPr>
    <w:rPr>
      <w:b/>
      <w:bCs/>
    </w:rPr>
  </w:style>
  <w:style w:type="paragraph" w:customStyle="1" w:styleId="Annex4">
    <w:name w:val="Annex 4"/>
    <w:basedOn w:val="a7"/>
    <w:next w:val="a7"/>
    <w:autoRedefine/>
    <w:uiPriority w:val="99"/>
    <w:rsid w:val="00253957"/>
    <w:pPr>
      <w:keepNext/>
      <w:keepLines/>
      <w:tabs>
        <w:tab w:val="clear" w:pos="794"/>
        <w:tab w:val="clear" w:pos="1588"/>
        <w:tab w:val="num" w:pos="720"/>
        <w:tab w:val="left" w:pos="964"/>
        <w:tab w:val="num" w:pos="1440"/>
        <w:tab w:val="left" w:pos="2200"/>
        <w:tab w:val="num" w:pos="2880"/>
      </w:tabs>
      <w:spacing w:before="181"/>
      <w:ind w:left="1728" w:hanging="1728"/>
      <w:outlineLvl w:val="3"/>
    </w:pPr>
    <w:rPr>
      <w:b/>
      <w:bCs/>
    </w:rPr>
  </w:style>
  <w:style w:type="paragraph" w:customStyle="1" w:styleId="Annex5">
    <w:name w:val="Annex 5"/>
    <w:basedOn w:val="a7"/>
    <w:next w:val="a7"/>
    <w:autoRedefine/>
    <w:uiPriority w:val="99"/>
    <w:rsid w:val="009E02CF"/>
    <w:pPr>
      <w:keepNext/>
      <w:keepLines/>
      <w:tabs>
        <w:tab w:val="clear" w:pos="794"/>
        <w:tab w:val="num" w:pos="720"/>
        <w:tab w:val="left" w:pos="964"/>
        <w:tab w:val="num" w:pos="1440"/>
        <w:tab w:val="num" w:pos="3600"/>
      </w:tabs>
      <w:spacing w:before="181"/>
      <w:ind w:left="2234" w:hanging="2234"/>
      <w:outlineLvl w:val="4"/>
    </w:pPr>
    <w:rPr>
      <w:b/>
      <w:bCs/>
    </w:rPr>
  </w:style>
  <w:style w:type="character" w:customStyle="1" w:styleId="CourierTextChar">
    <w:name w:val="Courier Text Char"/>
    <w:uiPriority w:val="99"/>
    <w:rsid w:val="00DE5D3F"/>
    <w:rPr>
      <w:rFonts w:ascii="Courier" w:hAnsi="Courier" w:cs="Courier"/>
      <w:sz w:val="22"/>
      <w:szCs w:val="22"/>
      <w:lang w:val="en-GB" w:eastAsia="en-US"/>
    </w:rPr>
  </w:style>
  <w:style w:type="paragraph" w:styleId="27">
    <w:name w:val="Body Text 2"/>
    <w:basedOn w:val="a7"/>
    <w:link w:val="28"/>
    <w:uiPriority w:val="99"/>
    <w:rsid w:val="00DE5D3F"/>
    <w:pPr>
      <w:spacing w:after="120" w:line="480" w:lineRule="auto"/>
    </w:pPr>
  </w:style>
  <w:style w:type="character" w:customStyle="1" w:styleId="28">
    <w:name w:val="本文 2 (文字)"/>
    <w:link w:val="27"/>
    <w:uiPriority w:val="99"/>
    <w:semiHidden/>
    <w:locked/>
    <w:rsid w:val="00F75C43"/>
    <w:rPr>
      <w:rFonts w:ascii="Times New Roman" w:hAnsi="Times New Roman" w:cs="Times New Roman"/>
      <w:sz w:val="20"/>
      <w:szCs w:val="20"/>
      <w:lang w:val="en-GB"/>
    </w:rPr>
  </w:style>
  <w:style w:type="paragraph" w:customStyle="1" w:styleId="Normal1">
    <w:name w:val="Normal1"/>
    <w:basedOn w:val="TableTitle"/>
    <w:uiPriority w:val="99"/>
    <w:rsid w:val="00DE5D3F"/>
    <w:pPr>
      <w:tabs>
        <w:tab w:val="center" w:pos="4864"/>
      </w:tabs>
      <w:jc w:val="both"/>
    </w:pPr>
  </w:style>
  <w:style w:type="paragraph" w:styleId="aff5">
    <w:name w:val="Balloon Text"/>
    <w:basedOn w:val="a7"/>
    <w:link w:val="aff6"/>
    <w:uiPriority w:val="99"/>
    <w:semiHidden/>
    <w:rsid w:val="00146B39"/>
    <w:rPr>
      <w:sz w:val="16"/>
    </w:rPr>
  </w:style>
  <w:style w:type="character" w:customStyle="1" w:styleId="aff6">
    <w:name w:val="吹き出し (文字)"/>
    <w:link w:val="aff5"/>
    <w:uiPriority w:val="99"/>
    <w:semiHidden/>
    <w:locked/>
    <w:rsid w:val="00146B39"/>
    <w:rPr>
      <w:rFonts w:ascii="Times New Roman" w:hAnsi="Times New Roman"/>
      <w:sz w:val="16"/>
      <w:lang w:val="en-GB"/>
    </w:rPr>
  </w:style>
  <w:style w:type="paragraph" w:customStyle="1" w:styleId="equation0">
    <w:name w:val="equation"/>
    <w:basedOn w:val="a7"/>
    <w:uiPriority w:val="99"/>
    <w:rsid w:val="00DE5D3F"/>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a7"/>
    <w:next w:val="a7"/>
    <w:uiPriority w:val="99"/>
    <w:rsid w:val="00DE5D3F"/>
    <w:pPr>
      <w:keepNext/>
      <w:keepLines/>
      <w:spacing w:before="480"/>
      <w:jc w:val="center"/>
    </w:pPr>
    <w:rPr>
      <w:b/>
      <w:sz w:val="28"/>
    </w:rPr>
  </w:style>
  <w:style w:type="paragraph" w:customStyle="1" w:styleId="Headingb">
    <w:name w:val="Heading_b"/>
    <w:basedOn w:val="a7"/>
    <w:next w:val="a7"/>
    <w:uiPriority w:val="99"/>
    <w:rsid w:val="00DE5D3F"/>
    <w:pPr>
      <w:keepNext/>
      <w:spacing w:before="160"/>
      <w:jc w:val="left"/>
    </w:pPr>
    <w:rPr>
      <w:b/>
      <w:sz w:val="24"/>
    </w:rPr>
  </w:style>
  <w:style w:type="paragraph" w:customStyle="1" w:styleId="TableTitleCharChar">
    <w:name w:val="Table_Title Char Char"/>
    <w:basedOn w:val="a7"/>
    <w:next w:val="BlancCharChar"/>
    <w:uiPriority w:val="99"/>
    <w:rsid w:val="00DE5D3F"/>
    <w:pPr>
      <w:keepNext/>
      <w:spacing w:before="240" w:after="113"/>
      <w:jc w:val="center"/>
    </w:pPr>
    <w:rPr>
      <w:b/>
      <w:bCs/>
    </w:rPr>
  </w:style>
  <w:style w:type="character" w:customStyle="1" w:styleId="TableTitleCharCharChar1">
    <w:name w:val="Table_Title Char Char Char1"/>
    <w:uiPriority w:val="99"/>
    <w:rsid w:val="00DE5D3F"/>
    <w:rPr>
      <w:rFonts w:cs="Times New Roman"/>
      <w:b/>
      <w:bCs/>
      <w:lang w:val="en-GB" w:eastAsia="en-US"/>
    </w:rPr>
  </w:style>
  <w:style w:type="character" w:customStyle="1" w:styleId="TableTitleCharCharChar">
    <w:name w:val="Table_Title Char Char Char"/>
    <w:uiPriority w:val="99"/>
    <w:rsid w:val="00DE5D3F"/>
    <w:rPr>
      <w:rFonts w:cs="Times New Roman"/>
      <w:b/>
      <w:bCs/>
      <w:lang w:val="en-GB" w:eastAsia="en-US"/>
    </w:rPr>
  </w:style>
  <w:style w:type="character" w:customStyle="1" w:styleId="Annex1Char">
    <w:name w:val="Annex 1 Char"/>
    <w:uiPriority w:val="99"/>
    <w:rsid w:val="00DE5D3F"/>
    <w:rPr>
      <w:rFonts w:cs="Times New Roman"/>
      <w:b/>
      <w:bCs/>
      <w:sz w:val="24"/>
      <w:szCs w:val="24"/>
      <w:lang w:val="en-GB" w:eastAsia="en-US"/>
    </w:rPr>
  </w:style>
  <w:style w:type="paragraph" w:customStyle="1" w:styleId="TableTitleChar">
    <w:name w:val="Table_Title Char"/>
    <w:basedOn w:val="a7"/>
    <w:next w:val="a7"/>
    <w:uiPriority w:val="99"/>
    <w:rsid w:val="00DE5D3F"/>
    <w:pPr>
      <w:keepNext/>
      <w:spacing w:before="240" w:after="113"/>
      <w:jc w:val="center"/>
    </w:pPr>
    <w:rPr>
      <w:b/>
      <w:bCs/>
    </w:rPr>
  </w:style>
  <w:style w:type="character" w:customStyle="1" w:styleId="Annex3Char">
    <w:name w:val="Annex 3 Char"/>
    <w:uiPriority w:val="99"/>
    <w:rsid w:val="00DE5D3F"/>
    <w:rPr>
      <w:rFonts w:cs="Times New Roman"/>
      <w:b/>
      <w:bCs/>
      <w:lang w:val="en-GB" w:eastAsia="en-US"/>
    </w:rPr>
  </w:style>
  <w:style w:type="character" w:customStyle="1" w:styleId="Heading1Char1">
    <w:name w:val="Heading 1 Char1"/>
    <w:uiPriority w:val="99"/>
    <w:rsid w:val="00DE5D3F"/>
    <w:rPr>
      <w:rFonts w:cs="Times New Roman"/>
      <w:b/>
      <w:bCs/>
      <w:sz w:val="24"/>
      <w:szCs w:val="24"/>
      <w:lang w:val="en-GB" w:eastAsia="en-US"/>
    </w:rPr>
  </w:style>
  <w:style w:type="paragraph" w:customStyle="1" w:styleId="toc0">
    <w:name w:val="toc 0"/>
    <w:basedOn w:val="a7"/>
    <w:next w:val="11"/>
    <w:uiPriority w:val="99"/>
    <w:rsid w:val="00DE5D3F"/>
    <w:pPr>
      <w:keepLines/>
      <w:tabs>
        <w:tab w:val="clear" w:pos="794"/>
        <w:tab w:val="clear" w:pos="1191"/>
        <w:tab w:val="clear" w:pos="1588"/>
        <w:tab w:val="clear" w:pos="1985"/>
        <w:tab w:val="right" w:pos="9639"/>
      </w:tabs>
      <w:spacing w:before="120"/>
      <w:jc w:val="left"/>
    </w:pPr>
    <w:rPr>
      <w:b/>
      <w:sz w:val="24"/>
    </w:rPr>
  </w:style>
  <w:style w:type="paragraph" w:customStyle="1" w:styleId="RecNo">
    <w:name w:val="Rec_No"/>
    <w:basedOn w:val="a7"/>
    <w:next w:val="Rectitle"/>
    <w:uiPriority w:val="99"/>
    <w:rsid w:val="00DE5D3F"/>
    <w:pPr>
      <w:keepNext/>
      <w:keepLines/>
      <w:spacing w:before="0"/>
      <w:jc w:val="left"/>
    </w:pPr>
    <w:rPr>
      <w:b/>
      <w:sz w:val="28"/>
    </w:rPr>
  </w:style>
  <w:style w:type="paragraph" w:customStyle="1" w:styleId="Rectitle">
    <w:name w:val="Rec_title"/>
    <w:basedOn w:val="a7"/>
    <w:next w:val="a7"/>
    <w:uiPriority w:val="99"/>
    <w:rsid w:val="00DE5D3F"/>
    <w:pPr>
      <w:keepNext/>
      <w:keepLines/>
      <w:spacing w:before="360"/>
      <w:jc w:val="center"/>
    </w:pPr>
    <w:rPr>
      <w:b/>
      <w:sz w:val="28"/>
    </w:rPr>
  </w:style>
  <w:style w:type="paragraph" w:customStyle="1" w:styleId="FooterQP">
    <w:name w:val="Footer_QP"/>
    <w:basedOn w:val="a7"/>
    <w:uiPriority w:val="99"/>
    <w:rsid w:val="00DE5D3F"/>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4F02A1"/>
    <w:rPr>
      <w:rFonts w:cs="Times New Roman"/>
      <w:lang w:val="fr-FR"/>
    </w:rPr>
  </w:style>
  <w:style w:type="table" w:styleId="aff7">
    <w:name w:val="Table Grid"/>
    <w:basedOn w:val="a9"/>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hAnsi="CG 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hidden/>
    </w:trPr>
  </w:style>
  <w:style w:type="character" w:styleId="aff8">
    <w:name w:val="page number"/>
    <w:uiPriority w:val="99"/>
    <w:rsid w:val="00B66832"/>
    <w:rPr>
      <w:rFonts w:cs="Times New Roman"/>
    </w:rPr>
  </w:style>
  <w:style w:type="character" w:customStyle="1" w:styleId="Head0">
    <w:name w:val="Head"/>
    <w:uiPriority w:val="99"/>
    <w:rsid w:val="00220324"/>
    <w:rPr>
      <w:rFonts w:cs="Times New Roman"/>
      <w:b/>
    </w:rPr>
  </w:style>
  <w:style w:type="paragraph" w:customStyle="1" w:styleId="Tablehead">
    <w:name w:val="Table_head"/>
    <w:basedOn w:val="Tabletext0"/>
    <w:next w:val="Tabletext0"/>
    <w:uiPriority w:val="99"/>
    <w:rsid w:val="00323D1B"/>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a7"/>
    <w:uiPriority w:val="99"/>
    <w:rsid w:val="00323D1B"/>
    <w:pPr>
      <w:keepLines/>
      <w:tabs>
        <w:tab w:val="clear" w:pos="794"/>
        <w:tab w:val="clear" w:pos="1191"/>
        <w:tab w:val="clear" w:pos="1588"/>
        <w:tab w:val="clear" w:pos="1985"/>
      </w:tabs>
      <w:spacing w:before="40" w:after="40" w:line="190" w:lineRule="exact"/>
      <w:jc w:val="left"/>
    </w:pPr>
    <w:rPr>
      <w:sz w:val="18"/>
    </w:rPr>
  </w:style>
  <w:style w:type="character" w:customStyle="1" w:styleId="tablesyntaxChar">
    <w:name w:val="table syntax Char"/>
    <w:link w:val="tablesyntax"/>
    <w:locked/>
    <w:rsid w:val="002E0D6E"/>
    <w:rPr>
      <w:rFonts w:cs="Times New Roman"/>
      <w:lang w:val="en-GB" w:eastAsia="en-US" w:bidi="ar-SA"/>
    </w:rPr>
  </w:style>
  <w:style w:type="paragraph" w:customStyle="1" w:styleId="StyleHeading1TimesNewRoman12ptBefore24ptAfter0">
    <w:name w:val="Style Heading 1 + Times New Roman 12 pt Before:  24 pt After:  0..."/>
    <w:basedOn w:val="1"/>
    <w:uiPriority w:val="99"/>
    <w:rsid w:val="00EC4264"/>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StyleHeading2TimesNewRoman11ptNotItalicJustifiedBe">
    <w:name w:val="Style Heading 2 + Times New Roman 11 pt Not Italic Justified Be..."/>
    <w:basedOn w:val="2"/>
    <w:uiPriority w:val="99"/>
    <w:rsid w:val="00EC4264"/>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3"/>
    <w:uiPriority w:val="99"/>
    <w:rsid w:val="00EC4264"/>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EC4264"/>
    <w:rPr>
      <w:rFonts w:eastAsia="Batang" w:cs="Times New Roman"/>
      <w:sz w:val="18"/>
      <w:szCs w:val="18"/>
      <w:lang w:val="en-GB" w:eastAsia="en-US" w:bidi="ar-SA"/>
    </w:rPr>
  </w:style>
  <w:style w:type="character" w:customStyle="1" w:styleId="Note1CharCharCharCharCharCharChar1">
    <w:name w:val="Note 1 Char Char Char Char Char Char Char1"/>
    <w:basedOn w:val="NoteChar1"/>
    <w:uiPriority w:val="99"/>
    <w:rsid w:val="00EC4264"/>
  </w:style>
  <w:style w:type="paragraph" w:customStyle="1" w:styleId="StyletableheadingCentered">
    <w:name w:val="Style table heading + Centered"/>
    <w:basedOn w:val="tableheading"/>
    <w:uiPriority w:val="99"/>
    <w:rsid w:val="00EC4264"/>
    <w:pPr>
      <w:spacing w:before="20" w:after="40"/>
      <w:jc w:val="center"/>
    </w:pPr>
    <w:rPr>
      <w:rFonts w:eastAsia="Batang"/>
    </w:rPr>
  </w:style>
  <w:style w:type="paragraph" w:customStyle="1" w:styleId="Styleenumlev1Left0Hanging03">
    <w:name w:val="Style enumlev1 + Left:  0&quot; Hanging:  0.3&quot;"/>
    <w:basedOn w:val="enumlev1"/>
    <w:uiPriority w:val="99"/>
    <w:rsid w:val="00EC4264"/>
    <w:pPr>
      <w:spacing w:before="136"/>
      <w:ind w:left="432" w:hanging="432"/>
    </w:pPr>
    <w:rPr>
      <w:rFonts w:eastAsia="Batang"/>
    </w:rPr>
  </w:style>
  <w:style w:type="paragraph" w:customStyle="1" w:styleId="StyleNote111ptLeft0">
    <w:name w:val="Style Note 1 + 11 pt Left:  0&quot;"/>
    <w:basedOn w:val="Note1"/>
    <w:uiPriority w:val="99"/>
    <w:rsid w:val="00EC4264"/>
    <w:pPr>
      <w:spacing w:before="136" w:line="240" w:lineRule="auto"/>
      <w:ind w:left="0"/>
    </w:pPr>
    <w:rPr>
      <w:rFonts w:eastAsia="Batang"/>
      <w:sz w:val="22"/>
      <w:szCs w:val="20"/>
    </w:rPr>
  </w:style>
  <w:style w:type="character" w:customStyle="1" w:styleId="Note3Char">
    <w:name w:val="Note 3 Char"/>
    <w:basedOn w:val="Note1CharCharCharCharCharCharChar1"/>
    <w:uiPriority w:val="99"/>
    <w:rsid w:val="00EC4264"/>
  </w:style>
  <w:style w:type="paragraph" w:customStyle="1" w:styleId="Annex3CharChar">
    <w:name w:val="Annex 3 Char Char"/>
    <w:basedOn w:val="a7"/>
    <w:next w:val="a7"/>
    <w:link w:val="Annex3CharCharChar"/>
    <w:uiPriority w:val="99"/>
    <w:rsid w:val="00E47875"/>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a7"/>
    <w:link w:val="Annex4CharCharCharCharChar"/>
    <w:uiPriority w:val="99"/>
    <w:rsid w:val="00E47875"/>
    <w:pPr>
      <w:ind w:left="1728" w:hanging="1728"/>
    </w:pPr>
    <w:rPr>
      <w:lang w:val="en-US"/>
    </w:rPr>
  </w:style>
  <w:style w:type="paragraph" w:customStyle="1" w:styleId="Annex6">
    <w:name w:val="Annex 6"/>
    <w:basedOn w:val="Annex5"/>
    <w:next w:val="a7"/>
    <w:autoRedefine/>
    <w:uiPriority w:val="99"/>
    <w:rsid w:val="00253957"/>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a7"/>
    <w:link w:val="AVCEquationlevel1CharCharCharCharChar"/>
    <w:uiPriority w:val="99"/>
    <w:rsid w:val="00E47875"/>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E47875"/>
    <w:rPr>
      <w:rFonts w:cs="Times New Roman"/>
      <w:sz w:val="22"/>
      <w:szCs w:val="22"/>
      <w:lang w:val="en-GB" w:eastAsia="en-US" w:bidi="ar-SA"/>
    </w:rPr>
  </w:style>
  <w:style w:type="paragraph" w:customStyle="1" w:styleId="SVCBulletslevel1CharCharChar">
    <w:name w:val="SVC Bullets level 1 Char Char Char"/>
    <w:link w:val="SVCBulletslevel1CharCharCharChar"/>
    <w:uiPriority w:val="99"/>
    <w:rsid w:val="00E47875"/>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eastAsia="en-US"/>
    </w:rPr>
  </w:style>
  <w:style w:type="character" w:customStyle="1" w:styleId="Annex3CharCharChar">
    <w:name w:val="Annex 3 Char Char Char"/>
    <w:link w:val="Annex3CharChar"/>
    <w:uiPriority w:val="99"/>
    <w:locked/>
    <w:rsid w:val="00E47875"/>
    <w:rPr>
      <w:rFonts w:cs="Times New Roman"/>
      <w:b/>
      <w:bCs/>
      <w:lang w:val="en-GB" w:eastAsia="en-US" w:bidi="ar-SA"/>
    </w:rPr>
  </w:style>
  <w:style w:type="character" w:customStyle="1" w:styleId="SVCBulletslevel1CharChar">
    <w:name w:val="SVC Bullets level 1 Char Char"/>
    <w:link w:val="SVCBulletslevel1Char"/>
    <w:uiPriority w:val="99"/>
    <w:locked/>
    <w:rsid w:val="00E47875"/>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E47875"/>
    <w:rPr>
      <w:rFonts w:ascii="Times" w:hAnsi="Times"/>
    </w:rPr>
  </w:style>
  <w:style w:type="paragraph" w:customStyle="1" w:styleId="SVCBulletslevel4Char">
    <w:name w:val="SVC Bullets level 4 Char"/>
    <w:basedOn w:val="SVCBulletslevel3CharChar"/>
    <w:link w:val="SVCBulletslevel4CharChar"/>
    <w:uiPriority w:val="99"/>
    <w:rsid w:val="00E47875"/>
    <w:pPr>
      <w:tabs>
        <w:tab w:val="clear" w:pos="-31680"/>
        <w:tab w:val="num" w:pos="2880"/>
      </w:tabs>
      <w:ind w:left="2880" w:hanging="360"/>
    </w:pPr>
  </w:style>
  <w:style w:type="paragraph" w:customStyle="1" w:styleId="SVCBulletslevel5">
    <w:name w:val="SVC Bullets level 5"/>
    <w:basedOn w:val="SVCBulletslevel4Char"/>
    <w:uiPriority w:val="99"/>
    <w:rsid w:val="00E47875"/>
    <w:pPr>
      <w:tabs>
        <w:tab w:val="clear" w:pos="2880"/>
        <w:tab w:val="num" w:pos="3600"/>
      </w:tabs>
      <w:ind w:left="3600"/>
    </w:pPr>
  </w:style>
  <w:style w:type="paragraph" w:customStyle="1" w:styleId="SVCBulletslevel6">
    <w:name w:val="SVC Bullets level 6"/>
    <w:basedOn w:val="SVCBulletslevel5"/>
    <w:uiPriority w:val="99"/>
    <w:rsid w:val="00E47875"/>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E47875"/>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E47875"/>
    <w:rPr>
      <w:lang w:val="en-GB"/>
    </w:rPr>
  </w:style>
  <w:style w:type="character" w:customStyle="1" w:styleId="SVCBulletslevel4CharChar">
    <w:name w:val="SVC Bullets level 4 Char Char"/>
    <w:basedOn w:val="SVCBulletslevel3CharCharChar"/>
    <w:link w:val="SVCBulletslevel4Char"/>
    <w:uiPriority w:val="99"/>
    <w:locked/>
    <w:rsid w:val="00E47875"/>
  </w:style>
  <w:style w:type="paragraph" w:customStyle="1" w:styleId="SVCBulletslevel7">
    <w:name w:val="SVC Bullets level 7"/>
    <w:basedOn w:val="SVCBulletslevel6"/>
    <w:uiPriority w:val="99"/>
    <w:rsid w:val="00E47875"/>
    <w:pPr>
      <w:ind w:left="2772"/>
    </w:pPr>
  </w:style>
  <w:style w:type="paragraph" w:customStyle="1" w:styleId="SVCBulletslevel8">
    <w:name w:val="SVC Bullets level 8"/>
    <w:basedOn w:val="SVCBulletslevel7"/>
    <w:uiPriority w:val="99"/>
    <w:rsid w:val="00E47875"/>
    <w:pPr>
      <w:ind w:left="3168"/>
    </w:pPr>
  </w:style>
  <w:style w:type="paragraph" w:customStyle="1" w:styleId="SVCBulletslevel3">
    <w:name w:val="SVC Bullets level 3"/>
    <w:basedOn w:val="a7"/>
    <w:uiPriority w:val="99"/>
    <w:rsid w:val="00E47875"/>
    <w:pPr>
      <w:tabs>
        <w:tab w:val="num" w:pos="-31680"/>
      </w:tabs>
      <w:ind w:left="1195" w:hanging="403"/>
    </w:pPr>
  </w:style>
  <w:style w:type="paragraph" w:customStyle="1" w:styleId="SVCBulletslevel2CharChar">
    <w:name w:val="SVC Bullets level 2 Char Char"/>
    <w:basedOn w:val="a7"/>
    <w:link w:val="SVCBulletslevel2CharCharChar"/>
    <w:uiPriority w:val="99"/>
    <w:rsid w:val="00E47875"/>
    <w:pPr>
      <w:numPr>
        <w:numId w:val="5"/>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E47875"/>
    <w:rPr>
      <w:rFonts w:ascii="Times New Roman" w:hAnsi="Times New Roman"/>
      <w:lang w:val="en-GB" w:eastAsia="en-US"/>
    </w:rPr>
  </w:style>
  <w:style w:type="paragraph" w:customStyle="1" w:styleId="FigureCharChar">
    <w:name w:val="Figure_# Char Char"/>
    <w:basedOn w:val="a7"/>
    <w:next w:val="FigureTitleChar"/>
    <w:link w:val="FigureCharCharChar"/>
    <w:uiPriority w:val="99"/>
    <w:rsid w:val="00E47875"/>
    <w:pPr>
      <w:keepNext/>
      <w:tabs>
        <w:tab w:val="clear" w:pos="794"/>
        <w:tab w:val="clear" w:pos="1191"/>
        <w:tab w:val="clear" w:pos="1588"/>
        <w:tab w:val="clear" w:pos="1985"/>
      </w:tabs>
      <w:spacing w:before="567" w:after="113"/>
      <w:jc w:val="center"/>
    </w:pPr>
    <w:rPr>
      <w:rFonts w:ascii="Times" w:hAnsi="Times"/>
      <w:lang w:val="en-US"/>
    </w:rPr>
  </w:style>
  <w:style w:type="paragraph" w:customStyle="1" w:styleId="FigureCharCharChar0">
    <w:name w:val="Figure Char Char Char"/>
    <w:basedOn w:val="a7"/>
    <w:next w:val="a7"/>
    <w:link w:val="FigureCharCharCharChar"/>
    <w:uiPriority w:val="99"/>
    <w:rsid w:val="00E47875"/>
    <w:pPr>
      <w:spacing w:before="240" w:after="480"/>
      <w:jc w:val="center"/>
    </w:pPr>
    <w:rPr>
      <w:rFonts w:ascii="Times" w:hAnsi="Times"/>
    </w:rPr>
  </w:style>
  <w:style w:type="paragraph" w:customStyle="1" w:styleId="figureCharCharChar1">
    <w:name w:val="figure Char Char Char"/>
    <w:basedOn w:val="a7"/>
    <w:link w:val="figureCharCharCharChar0"/>
    <w:uiPriority w:val="99"/>
    <w:rsid w:val="00E47875"/>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2">
    <w:name w:val="Figure_# Char2"/>
    <w:uiPriority w:val="99"/>
    <w:rsid w:val="00E47875"/>
    <w:rPr>
      <w:rFonts w:cs="Times New Roman"/>
      <w:lang w:val="en-US" w:eastAsia="en-US"/>
    </w:rPr>
  </w:style>
  <w:style w:type="paragraph" w:customStyle="1" w:styleId="AVCIndentlevel2">
    <w:name w:val="AVC Indent level 2"/>
    <w:basedOn w:val="AVCIndentlevel1"/>
    <w:uiPriority w:val="99"/>
    <w:rsid w:val="00E47875"/>
    <w:pPr>
      <w:ind w:left="794"/>
    </w:pPr>
  </w:style>
  <w:style w:type="paragraph" w:customStyle="1" w:styleId="AVCIndentlevel1">
    <w:name w:val="AVC Indent level 1"/>
    <w:basedOn w:val="a7"/>
    <w:uiPriority w:val="99"/>
    <w:rsid w:val="00E47875"/>
    <w:pPr>
      <w:tabs>
        <w:tab w:val="left" w:pos="397"/>
      </w:tabs>
      <w:ind w:left="397"/>
      <w:textAlignment w:val="auto"/>
    </w:pPr>
  </w:style>
  <w:style w:type="paragraph" w:customStyle="1" w:styleId="Style1">
    <w:name w:val="Style1"/>
    <w:basedOn w:val="AVCBulletlevel1CharChar"/>
    <w:uiPriority w:val="99"/>
    <w:rsid w:val="00E47875"/>
    <w:pPr>
      <w:ind w:left="2304" w:hanging="403"/>
    </w:pPr>
  </w:style>
  <w:style w:type="paragraph" w:customStyle="1" w:styleId="AVCEquationlevel2">
    <w:name w:val="AVC Equation level 2"/>
    <w:basedOn w:val="AVCEquationlevel1CharCharCharChar"/>
    <w:uiPriority w:val="99"/>
    <w:rsid w:val="00E47875"/>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E47875"/>
    <w:pPr>
      <w:tabs>
        <w:tab w:val="clear" w:pos="397"/>
        <w:tab w:val="clear" w:pos="792"/>
        <w:tab w:val="num" w:pos="794"/>
      </w:tabs>
      <w:ind w:left="794" w:hanging="391"/>
    </w:pPr>
  </w:style>
  <w:style w:type="paragraph" w:customStyle="1" w:styleId="AVCEquationlevel3">
    <w:name w:val="AVC Equation level 3"/>
    <w:basedOn w:val="AVCEquationlevel2"/>
    <w:uiPriority w:val="99"/>
    <w:rsid w:val="00E47875"/>
    <w:pPr>
      <w:ind w:left="1588"/>
    </w:pPr>
  </w:style>
  <w:style w:type="character" w:customStyle="1" w:styleId="AVCEquationlevel1Char1">
    <w:name w:val="AVC Equation level 1 Char1"/>
    <w:uiPriority w:val="99"/>
    <w:rsid w:val="00E47875"/>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E47875"/>
    <w:rPr>
      <w:rFonts w:ascii="Helvetica" w:hAnsi="Helvetica" w:cs="Helvetica"/>
      <w:color w:val="000000"/>
      <w:lang w:val="fr-FR" w:eastAsia="en-US" w:bidi="ar-SA"/>
    </w:rPr>
  </w:style>
  <w:style w:type="character" w:customStyle="1" w:styleId="FigureCharCharCharChar">
    <w:name w:val="Figure Char Char Char Char"/>
    <w:link w:val="FigureCharCharChar0"/>
    <w:uiPriority w:val="99"/>
    <w:locked/>
    <w:rsid w:val="00E47875"/>
    <w:rPr>
      <w:rFonts w:cs="Times New Roman"/>
      <w:lang w:val="en-GB" w:eastAsia="en-US" w:bidi="ar-SA"/>
    </w:rPr>
  </w:style>
  <w:style w:type="character" w:customStyle="1" w:styleId="FigureCharCharChar">
    <w:name w:val="Figure_# Char Char Char"/>
    <w:link w:val="FigureCharChar"/>
    <w:uiPriority w:val="99"/>
    <w:locked/>
    <w:rsid w:val="00E47875"/>
    <w:rPr>
      <w:rFonts w:cs="Times New Roman"/>
      <w:lang w:val="en-US" w:eastAsia="en-US" w:bidi="ar-SA"/>
    </w:rPr>
  </w:style>
  <w:style w:type="paragraph" w:customStyle="1" w:styleId="AVCBulletlevel6">
    <w:name w:val="AVC Bullet level 6"/>
    <w:basedOn w:val="AVCBulletlevel1CharChar"/>
    <w:uiPriority w:val="99"/>
    <w:rsid w:val="00E47875"/>
    <w:pPr>
      <w:numPr>
        <w:numId w:val="9"/>
      </w:numPr>
      <w:tabs>
        <w:tab w:val="clear" w:pos="2376"/>
        <w:tab w:val="clear" w:pos="2779"/>
        <w:tab w:val="clear" w:pos="4690"/>
        <w:tab w:val="num" w:pos="720"/>
        <w:tab w:val="left" w:pos="2381"/>
        <w:tab w:val="left" w:pos="2778"/>
      </w:tabs>
      <w:ind w:left="720" w:hanging="360"/>
    </w:pPr>
  </w:style>
  <w:style w:type="paragraph" w:styleId="aff9">
    <w:name w:val="endnote text"/>
    <w:basedOn w:val="a7"/>
    <w:link w:val="affa"/>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affa">
    <w:name w:val="文末脚注文字列 (文字)"/>
    <w:link w:val="aff9"/>
    <w:uiPriority w:val="99"/>
    <w:semiHidden/>
    <w:locked/>
    <w:rsid w:val="00F75C43"/>
    <w:rPr>
      <w:rFonts w:ascii="Times New Roman" w:hAnsi="Times New Roman" w:cs="Times New Roman"/>
      <w:sz w:val="20"/>
      <w:szCs w:val="20"/>
      <w:lang w:val="en-GB"/>
    </w:rPr>
  </w:style>
  <w:style w:type="character" w:customStyle="1" w:styleId="AVCNumberinglevel2Char">
    <w:name w:val="AVC Numbering level 2 Char"/>
    <w:uiPriority w:val="99"/>
    <w:rsid w:val="00E47875"/>
  </w:style>
  <w:style w:type="paragraph" w:customStyle="1" w:styleId="TableTextCentred">
    <w:name w:val="Table_Text_Centred"/>
    <w:basedOn w:val="TableText"/>
    <w:uiPriority w:val="99"/>
    <w:rsid w:val="00E47875"/>
    <w:pPr>
      <w:jc w:val="center"/>
    </w:pPr>
  </w:style>
  <w:style w:type="paragraph" w:customStyle="1" w:styleId="AVCNumberinglevel2">
    <w:name w:val="AVC Numbering level 2"/>
    <w:basedOn w:val="AVCNumberinglevel1"/>
    <w:uiPriority w:val="99"/>
    <w:rsid w:val="00E47875"/>
    <w:pPr>
      <w:tabs>
        <w:tab w:val="left" w:pos="397"/>
      </w:tabs>
      <w:ind w:left="720" w:hanging="720"/>
    </w:pPr>
  </w:style>
  <w:style w:type="paragraph" w:customStyle="1" w:styleId="AVCIndentlevel3">
    <w:name w:val="AVC Indent level 3"/>
    <w:basedOn w:val="AVCIndentlevel2"/>
    <w:uiPriority w:val="99"/>
    <w:rsid w:val="00E47875"/>
    <w:pPr>
      <w:ind w:left="1191"/>
    </w:pPr>
  </w:style>
  <w:style w:type="paragraph" w:customStyle="1" w:styleId="AVCBulletlevel1CharChar">
    <w:name w:val="AVC Bullet level 1 Char Char"/>
    <w:basedOn w:val="a7"/>
    <w:link w:val="AVCBulletlevel1CharCharChar"/>
    <w:uiPriority w:val="99"/>
    <w:rsid w:val="00E47875"/>
    <w:pPr>
      <w:numPr>
        <w:numId w:val="10"/>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E47875"/>
    <w:rPr>
      <w:rFonts w:cs="Times New Roman"/>
      <w:sz w:val="22"/>
      <w:szCs w:val="22"/>
      <w:lang w:val="en-GB" w:eastAsia="en-US" w:bidi="ar-SA"/>
    </w:rPr>
  </w:style>
  <w:style w:type="character" w:customStyle="1" w:styleId="AVCEquationlevel1Char2">
    <w:name w:val="AVC Equation level 1 Char2"/>
    <w:basedOn w:val="EquationChar1"/>
    <w:uiPriority w:val="99"/>
    <w:locked/>
    <w:rsid w:val="00E47875"/>
  </w:style>
  <w:style w:type="character" w:customStyle="1" w:styleId="AVCEquationlevel2Char">
    <w:name w:val="AVC Equation level 2 Char"/>
    <w:uiPriority w:val="99"/>
    <w:rsid w:val="00E47875"/>
    <w:rPr>
      <w:rFonts w:cs="Times New Roman"/>
      <w:sz w:val="22"/>
      <w:szCs w:val="22"/>
      <w:lang w:val="en-GB" w:eastAsia="en-US" w:bidi="ar-SA"/>
    </w:rPr>
  </w:style>
  <w:style w:type="paragraph" w:customStyle="1" w:styleId="BalloonText1">
    <w:name w:val="Balloon Text1"/>
    <w:basedOn w:val="a7"/>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ae"/>
    <w:next w:val="ae"/>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affb">
    <w:name w:val="annotation subject"/>
    <w:basedOn w:val="ae"/>
    <w:next w:val="ae"/>
    <w:link w:val="affc"/>
    <w:uiPriority w:val="99"/>
    <w:semiHidden/>
    <w:rsid w:val="00E47875"/>
    <w:rPr>
      <w:b/>
      <w:bCs/>
    </w:rPr>
  </w:style>
  <w:style w:type="character" w:customStyle="1" w:styleId="affc">
    <w:name w:val="コメント内容 (文字)"/>
    <w:link w:val="affb"/>
    <w:uiPriority w:val="99"/>
    <w:semiHidden/>
    <w:locked/>
    <w:rsid w:val="00F75C43"/>
    <w:rPr>
      <w:rFonts w:ascii="Times New Roman" w:hAnsi="Times New Roman" w:cs="Times New Roman"/>
      <w:b/>
      <w:bCs/>
      <w:sz w:val="20"/>
      <w:szCs w:val="20"/>
      <w:lang w:val="en-GB"/>
    </w:rPr>
  </w:style>
  <w:style w:type="paragraph" w:customStyle="1" w:styleId="AVCBulletlevel4">
    <w:name w:val="AVC Bullet level 4"/>
    <w:basedOn w:val="AVCBulletlevel1CharChar"/>
    <w:uiPriority w:val="99"/>
    <w:rsid w:val="00E47875"/>
    <w:pPr>
      <w:numPr>
        <w:numId w:val="7"/>
      </w:numPr>
      <w:tabs>
        <w:tab w:val="clear" w:pos="1915"/>
        <w:tab w:val="num" w:pos="720"/>
      </w:tabs>
      <w:ind w:left="1598" w:hanging="403"/>
    </w:pPr>
  </w:style>
  <w:style w:type="paragraph" w:customStyle="1" w:styleId="AVCBulletlevel5">
    <w:name w:val="AVC Bullet level 5"/>
    <w:basedOn w:val="AVCBulletlevel1CharChar"/>
    <w:uiPriority w:val="99"/>
    <w:rsid w:val="00E47875"/>
    <w:pPr>
      <w:numPr>
        <w:numId w:val="8"/>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E47875"/>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E47875"/>
    <w:pPr>
      <w:numPr>
        <w:numId w:val="0"/>
      </w:numPr>
      <w:tabs>
        <w:tab w:val="clear" w:pos="1191"/>
      </w:tabs>
    </w:pPr>
  </w:style>
  <w:style w:type="paragraph" w:customStyle="1" w:styleId="AVCNumberinglevel1">
    <w:name w:val="AVC Numbering level 1"/>
    <w:basedOn w:val="a7"/>
    <w:uiPriority w:val="99"/>
    <w:rsid w:val="00E47875"/>
    <w:pPr>
      <w:numPr>
        <w:numId w:val="11"/>
      </w:numPr>
      <w:ind w:left="403" w:hanging="403"/>
      <w:textAlignment w:val="auto"/>
    </w:pPr>
  </w:style>
  <w:style w:type="paragraph" w:customStyle="1" w:styleId="LegendeFigure">
    <w:name w:val="Legende Figure"/>
    <w:basedOn w:val="afc"/>
    <w:next w:val="a7"/>
    <w:uiPriority w:val="99"/>
    <w:rsid w:val="00E47875"/>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E47875"/>
    <w:rPr>
      <w:lang w:val="en-GB" w:eastAsia="en-US"/>
    </w:rPr>
  </w:style>
  <w:style w:type="character" w:customStyle="1" w:styleId="AVCBulletlevel3CharCharCharCharChar">
    <w:name w:val="AVC Bullet level 3 Char Char Char Char Char"/>
    <w:link w:val="AVCBulletlevel3CharCharCharChar"/>
    <w:uiPriority w:val="99"/>
    <w:locked/>
    <w:rsid w:val="00E47875"/>
    <w:rPr>
      <w:lang w:val="en-GB" w:eastAsia="en-US"/>
    </w:rPr>
  </w:style>
  <w:style w:type="paragraph" w:customStyle="1" w:styleId="AVCBulletlevel3CharCharCharChar">
    <w:name w:val="AVC Bullet level 3 Char Char Char Char"/>
    <w:basedOn w:val="AVCBulletlevel1CharChar"/>
    <w:link w:val="AVCBulletlevel3CharCharCharCharChar"/>
    <w:uiPriority w:val="99"/>
    <w:rsid w:val="00E47875"/>
    <w:pPr>
      <w:numPr>
        <w:numId w:val="12"/>
      </w:numPr>
      <w:tabs>
        <w:tab w:val="clear" w:pos="1182"/>
        <w:tab w:val="clear" w:pos="1985"/>
        <w:tab w:val="num" w:pos="390"/>
        <w:tab w:val="num" w:pos="1117"/>
        <w:tab w:val="left" w:pos="1195"/>
      </w:tabs>
      <w:ind w:left="1117" w:hanging="360"/>
    </w:pPr>
  </w:style>
  <w:style w:type="character" w:customStyle="1" w:styleId="FigureChar1">
    <w:name w:val="Figure_# Char1"/>
    <w:uiPriority w:val="99"/>
    <w:rsid w:val="00E47875"/>
    <w:rPr>
      <w:rFonts w:cs="Times New Roman"/>
      <w:lang w:val="en-US" w:eastAsia="en-US" w:bidi="ar-SA"/>
    </w:rPr>
  </w:style>
  <w:style w:type="character" w:customStyle="1" w:styleId="Annex4CharCharCharCharChar">
    <w:name w:val="Annex 4 Char Char Char Char Char"/>
    <w:link w:val="Annex4CharCharCharChar"/>
    <w:uiPriority w:val="99"/>
    <w:locked/>
    <w:rsid w:val="00E47875"/>
    <w:rPr>
      <w:rFonts w:cs="Times New Roman"/>
      <w:b/>
      <w:bCs/>
      <w:lang w:val="en-US" w:eastAsia="en-US" w:bidi="ar-SA"/>
    </w:rPr>
  </w:style>
  <w:style w:type="paragraph" w:customStyle="1" w:styleId="AVCBulletlevel1Char1">
    <w:name w:val="AVC Bullet level 1 Char1"/>
    <w:basedOn w:val="a7"/>
    <w:uiPriority w:val="99"/>
    <w:rsid w:val="00E47875"/>
    <w:pPr>
      <w:tabs>
        <w:tab w:val="left" w:pos="397"/>
        <w:tab w:val="num" w:pos="720"/>
      </w:tabs>
      <w:ind w:left="397" w:hanging="360"/>
    </w:pPr>
  </w:style>
  <w:style w:type="paragraph" w:customStyle="1" w:styleId="AVCBulletlevel3">
    <w:name w:val="AVC Bullet level 3"/>
    <w:basedOn w:val="a7"/>
    <w:uiPriority w:val="99"/>
    <w:rsid w:val="00E47875"/>
    <w:pPr>
      <w:tabs>
        <w:tab w:val="left" w:pos="397"/>
        <w:tab w:val="num" w:pos="1191"/>
      </w:tabs>
      <w:ind w:left="1191" w:hanging="397"/>
    </w:pPr>
  </w:style>
  <w:style w:type="character" w:customStyle="1" w:styleId="SVCBulletslevel2CharCharCharCharChar">
    <w:name w:val="SVC Bullets level 2 Char Char Char Char Char"/>
    <w:basedOn w:val="SVCBulletslevel1CharCharCharChar"/>
    <w:uiPriority w:val="99"/>
    <w:rsid w:val="00E47875"/>
  </w:style>
  <w:style w:type="paragraph" w:customStyle="1" w:styleId="SVCNumberinglevel1">
    <w:name w:val="SVC Numbering level 1"/>
    <w:basedOn w:val="SVCBulletslevel1CharCharChar"/>
    <w:uiPriority w:val="99"/>
    <w:rsid w:val="00E47875"/>
    <w:pPr>
      <w:numPr>
        <w:numId w:val="13"/>
      </w:numPr>
      <w:textAlignment w:val="baseline"/>
    </w:pPr>
  </w:style>
  <w:style w:type="paragraph" w:customStyle="1" w:styleId="SVCNumberinglevel2">
    <w:name w:val="SVC Numbering level 2"/>
    <w:basedOn w:val="SVCNumberinglevel1"/>
    <w:uiPriority w:val="99"/>
    <w:rsid w:val="00E47875"/>
    <w:pPr>
      <w:numPr>
        <w:numId w:val="0"/>
      </w:numPr>
    </w:pPr>
  </w:style>
  <w:style w:type="paragraph" w:customStyle="1" w:styleId="SVCNumberinglevel3">
    <w:name w:val="SVC Numbering level 3"/>
    <w:basedOn w:val="SVCNumberinglevel2"/>
    <w:uiPriority w:val="99"/>
    <w:rsid w:val="00E47875"/>
    <w:pPr>
      <w:numPr>
        <w:ilvl w:val="2"/>
        <w:numId w:val="13"/>
      </w:numPr>
      <w:tabs>
        <w:tab w:val="num" w:pos="1800"/>
      </w:tabs>
    </w:pPr>
  </w:style>
  <w:style w:type="paragraph" w:customStyle="1" w:styleId="SVCNumberinglevel4">
    <w:name w:val="SVC Numbering level 4"/>
    <w:basedOn w:val="SVCNumberinglevel3"/>
    <w:uiPriority w:val="99"/>
    <w:rsid w:val="00E47875"/>
    <w:pPr>
      <w:numPr>
        <w:ilvl w:val="3"/>
      </w:numPr>
      <w:tabs>
        <w:tab w:val="num" w:pos="2520"/>
      </w:tabs>
    </w:pPr>
  </w:style>
  <w:style w:type="paragraph" w:customStyle="1" w:styleId="SVCNumberinglevel5">
    <w:name w:val="SVC Numbering level 5"/>
    <w:basedOn w:val="SVCNumberinglevel4"/>
    <w:uiPriority w:val="99"/>
    <w:rsid w:val="00E47875"/>
    <w:pPr>
      <w:numPr>
        <w:ilvl w:val="4"/>
      </w:numPr>
      <w:tabs>
        <w:tab w:val="num" w:pos="3240"/>
      </w:tabs>
    </w:pPr>
  </w:style>
  <w:style w:type="paragraph" w:customStyle="1" w:styleId="SVCIndentlevel5">
    <w:name w:val="SVC Indent level 5"/>
    <w:basedOn w:val="SVCIndentlevel4"/>
    <w:uiPriority w:val="99"/>
    <w:rsid w:val="00E47875"/>
    <w:pPr>
      <w:tabs>
        <w:tab w:val="clear" w:pos="1584"/>
      </w:tabs>
      <w:ind w:left="2000"/>
    </w:pPr>
  </w:style>
  <w:style w:type="paragraph" w:customStyle="1" w:styleId="SVCIndentlevel2">
    <w:name w:val="SVC Indent level 2"/>
    <w:basedOn w:val="SVCIndentlevel1"/>
    <w:uiPriority w:val="99"/>
    <w:rsid w:val="00E47875"/>
    <w:pPr>
      <w:ind w:left="800"/>
    </w:pPr>
  </w:style>
  <w:style w:type="paragraph" w:customStyle="1" w:styleId="SVCIndentlevel3">
    <w:name w:val="SVC Indent level 3"/>
    <w:basedOn w:val="SVCIndentlevel2"/>
    <w:uiPriority w:val="99"/>
    <w:rsid w:val="00E47875"/>
    <w:pPr>
      <w:tabs>
        <w:tab w:val="clear" w:pos="792"/>
      </w:tabs>
      <w:ind w:left="1200"/>
    </w:pPr>
  </w:style>
  <w:style w:type="paragraph" w:customStyle="1" w:styleId="SVCIndentlevel4">
    <w:name w:val="SVC Indent level 4"/>
    <w:uiPriority w:val="99"/>
    <w:rsid w:val="00E47875"/>
    <w:pPr>
      <w:tabs>
        <w:tab w:val="left" w:pos="1584"/>
        <w:tab w:val="left" w:pos="1987"/>
        <w:tab w:val="left" w:pos="2376"/>
        <w:tab w:val="left" w:pos="2779"/>
        <w:tab w:val="left" w:pos="3168"/>
      </w:tabs>
      <w:spacing w:before="120"/>
      <w:ind w:left="1600"/>
      <w:jc w:val="both"/>
    </w:pPr>
    <w:rPr>
      <w:rFonts w:ascii="Times New Roman" w:hAnsi="Times New Roman"/>
      <w:lang w:val="en-GB" w:eastAsia="en-US"/>
    </w:rPr>
  </w:style>
  <w:style w:type="paragraph" w:customStyle="1" w:styleId="SVCIndentlevel1">
    <w:name w:val="SVC Indent level 1"/>
    <w:basedOn w:val="SVCBulletslevel1CharCharChar"/>
    <w:uiPriority w:val="99"/>
    <w:rsid w:val="00E47875"/>
    <w:pPr>
      <w:tabs>
        <w:tab w:val="clear" w:pos="403"/>
      </w:tabs>
      <w:ind w:left="403"/>
    </w:pPr>
  </w:style>
  <w:style w:type="character" w:customStyle="1" w:styleId="AVCBulletlevel1CharCharCharChar">
    <w:name w:val="AVC Bullet level 1 Char Char Char Char"/>
    <w:uiPriority w:val="99"/>
    <w:rsid w:val="00E47875"/>
    <w:rPr>
      <w:rFonts w:cs="Times New Roman"/>
      <w:lang w:val="en-GB" w:eastAsia="en-US" w:bidi="ar-SA"/>
    </w:rPr>
  </w:style>
  <w:style w:type="character" w:customStyle="1" w:styleId="AVCBulletlevel2CharCharChar">
    <w:name w:val="AVC Bullet level 2 Char Char Char"/>
    <w:link w:val="AVCBulletlevel2CharChar"/>
    <w:uiPriority w:val="99"/>
    <w:locked/>
    <w:rsid w:val="00E47875"/>
    <w:rPr>
      <w:lang w:val="en-GB" w:eastAsia="en-US"/>
    </w:rPr>
  </w:style>
  <w:style w:type="paragraph" w:customStyle="1" w:styleId="AVCBulletlevel3Char">
    <w:name w:val="AVC Bullet level 3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1">
    <w:name w:val="AVC Bullet level 1"/>
    <w:basedOn w:val="a7"/>
    <w:uiPriority w:val="99"/>
    <w:rsid w:val="00E47875"/>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E47875"/>
    <w:pPr>
      <w:tabs>
        <w:tab w:val="clear" w:pos="4849"/>
      </w:tabs>
      <w:spacing w:before="200"/>
      <w:ind w:left="794"/>
    </w:pPr>
    <w:rPr>
      <w:sz w:val="20"/>
    </w:rPr>
  </w:style>
  <w:style w:type="paragraph" w:customStyle="1" w:styleId="SVCBulletslevel2">
    <w:name w:val="SVC Bullets level 2"/>
    <w:basedOn w:val="a7"/>
    <w:uiPriority w:val="99"/>
    <w:rsid w:val="00E47875"/>
    <w:rPr>
      <w:lang w:eastAsia="ko-KR"/>
    </w:rPr>
  </w:style>
  <w:style w:type="paragraph" w:customStyle="1" w:styleId="Annex4Char">
    <w:name w:val="Annex 4 Char"/>
    <w:basedOn w:val="Annex3CharChar"/>
    <w:next w:val="a7"/>
    <w:uiPriority w:val="99"/>
    <w:rsid w:val="00E47875"/>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E47875"/>
    <w:pPr>
      <w:numPr>
        <w:numId w:val="0"/>
      </w:numPr>
      <w:tabs>
        <w:tab w:val="clear" w:pos="1985"/>
        <w:tab w:val="num" w:pos="490"/>
      </w:tabs>
      <w:ind w:left="490" w:hanging="390"/>
    </w:pPr>
  </w:style>
  <w:style w:type="character" w:customStyle="1" w:styleId="TableTitleChar1">
    <w:name w:val="Table_Title Char1"/>
    <w:uiPriority w:val="99"/>
    <w:rsid w:val="00E47875"/>
    <w:rPr>
      <w:rFonts w:cs="Times New Roman"/>
      <w:b/>
      <w:bCs/>
      <w:lang w:val="en-GB" w:eastAsia="en-US" w:bidi="ar-SA"/>
    </w:rPr>
  </w:style>
  <w:style w:type="paragraph" w:customStyle="1" w:styleId="AVCBulletlevel1Char">
    <w:name w:val="AVC Bullet level 1 Char"/>
    <w:basedOn w:val="a7"/>
    <w:link w:val="AVCBulletlevel1CharChar1"/>
    <w:uiPriority w:val="99"/>
    <w:rsid w:val="00E47875"/>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E47875"/>
    <w:pPr>
      <w:tabs>
        <w:tab w:val="clear" w:pos="4849"/>
      </w:tabs>
      <w:spacing w:before="200"/>
      <w:ind w:left="794"/>
    </w:pPr>
    <w:rPr>
      <w:sz w:val="20"/>
    </w:rPr>
  </w:style>
  <w:style w:type="paragraph" w:customStyle="1" w:styleId="SVCBulletslevel1">
    <w:name w:val="SVC Bullets level 1"/>
    <w:basedOn w:val="SVCBulletslevel1CharCharChar"/>
    <w:uiPriority w:val="99"/>
    <w:rsid w:val="00E47875"/>
    <w:pPr>
      <w:tabs>
        <w:tab w:val="clear" w:pos="403"/>
        <w:tab w:val="num" w:pos="360"/>
      </w:tabs>
      <w:ind w:left="360" w:hanging="360"/>
    </w:pPr>
  </w:style>
  <w:style w:type="paragraph" w:customStyle="1" w:styleId="SVCBulletslevel2Char">
    <w:name w:val="SVC Bullets level 2 Char"/>
    <w:basedOn w:val="a7"/>
    <w:uiPriority w:val="99"/>
    <w:rsid w:val="00E47875"/>
  </w:style>
  <w:style w:type="paragraph" w:customStyle="1" w:styleId="SVCBulletslevel4">
    <w:name w:val="SVC Bullets level 4"/>
    <w:basedOn w:val="SVCBulletslevel3"/>
    <w:uiPriority w:val="99"/>
    <w:rsid w:val="00E47875"/>
    <w:pPr>
      <w:tabs>
        <w:tab w:val="clear" w:pos="-31680"/>
        <w:tab w:val="num" w:pos="1800"/>
      </w:tabs>
      <w:ind w:left="1800" w:hanging="360"/>
    </w:pPr>
  </w:style>
  <w:style w:type="paragraph" w:customStyle="1" w:styleId="SVCBulletslevel1Char">
    <w:name w:val="SVC Bullets level 1 Char"/>
    <w:link w:val="SVCBulletslevel1CharChar"/>
    <w:uiPriority w:val="99"/>
    <w:rsid w:val="00E47875"/>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eastAsia="en-US"/>
    </w:rPr>
  </w:style>
  <w:style w:type="paragraph" w:customStyle="1" w:styleId="AVCBulletslevel3">
    <w:name w:val="AVC Bullets level 3"/>
    <w:basedOn w:val="SVCBulletslevel3"/>
    <w:uiPriority w:val="99"/>
    <w:rsid w:val="00E47875"/>
    <w:pPr>
      <w:tabs>
        <w:tab w:val="clear" w:pos="-31680"/>
        <w:tab w:val="num" w:pos="2160"/>
      </w:tabs>
      <w:ind w:left="2160" w:hanging="360"/>
    </w:pPr>
  </w:style>
  <w:style w:type="paragraph" w:customStyle="1" w:styleId="AVCEquationlevel1CharCharChar">
    <w:name w:val="AVC Equation level 1 Char Char Char"/>
    <w:basedOn w:val="Equation"/>
    <w:uiPriority w:val="99"/>
    <w:rsid w:val="00E47875"/>
    <w:pPr>
      <w:tabs>
        <w:tab w:val="clear" w:pos="4849"/>
      </w:tabs>
      <w:spacing w:before="200"/>
      <w:ind w:left="794"/>
    </w:pPr>
    <w:rPr>
      <w:sz w:val="20"/>
    </w:rPr>
  </w:style>
  <w:style w:type="paragraph" w:customStyle="1" w:styleId="AVCBulletlevel2Char">
    <w:name w:val="AVC Bullet level 2 Char"/>
    <w:basedOn w:val="AVCBulletlevel1CharChar"/>
    <w:uiPriority w:val="99"/>
    <w:rsid w:val="00E47875"/>
    <w:pPr>
      <w:tabs>
        <w:tab w:val="clear" w:pos="792"/>
      </w:tabs>
    </w:pPr>
  </w:style>
  <w:style w:type="paragraph" w:customStyle="1" w:styleId="SVCBulletslevel3Char">
    <w:name w:val="SVC Bullets level 3 Char"/>
    <w:basedOn w:val="SVCBulletslevel3"/>
    <w:uiPriority w:val="99"/>
    <w:rsid w:val="00E47875"/>
    <w:pPr>
      <w:tabs>
        <w:tab w:val="clear" w:pos="-31680"/>
        <w:tab w:val="num" w:pos="720"/>
      </w:tabs>
      <w:ind w:left="1224" w:hanging="1224"/>
    </w:pPr>
  </w:style>
  <w:style w:type="paragraph" w:customStyle="1" w:styleId="00BodyText">
    <w:name w:val="00 BodyText"/>
    <w:basedOn w:val="a7"/>
    <w:link w:val="00BodyTextChar"/>
    <w:uiPriority w:val="99"/>
    <w:rsid w:val="00E47875"/>
    <w:pPr>
      <w:tabs>
        <w:tab w:val="clear" w:pos="794"/>
        <w:tab w:val="clear" w:pos="1191"/>
        <w:tab w:val="clear" w:pos="1588"/>
        <w:tab w:val="clear" w:pos="1985"/>
      </w:tabs>
      <w:overflowPunct/>
      <w:autoSpaceDE/>
      <w:autoSpaceDN/>
      <w:adjustRightInd/>
      <w:spacing w:before="0" w:after="220"/>
      <w:jc w:val="left"/>
      <w:textAlignment w:val="auto"/>
    </w:pPr>
    <w:rPr>
      <w:rFonts w:ascii="Arial" w:eastAsia="ＭＳ 明朝" w:hAnsi="Arial"/>
      <w:sz w:val="22"/>
      <w:lang w:val="en-US" w:eastAsia="ja-JP"/>
    </w:rPr>
  </w:style>
  <w:style w:type="paragraph" w:customStyle="1" w:styleId="CharCharZchnZchnCharCharCarCar">
    <w:name w:val="Char Char Zchn Zchn Char Char Car Car"/>
    <w:uiPriority w:val="99"/>
    <w:semiHidden/>
    <w:rsid w:val="00E47875"/>
    <w:pPr>
      <w:keepNext/>
      <w:numPr>
        <w:numId w:val="15"/>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a7"/>
    <w:autoRedefine/>
    <w:uiPriority w:val="99"/>
    <w:rsid w:val="000C59F2"/>
    <w:pPr>
      <w:tabs>
        <w:tab w:val="clear" w:pos="1080"/>
        <w:tab w:val="clear" w:pos="1191"/>
        <w:tab w:val="clear" w:pos="3600"/>
        <w:tab w:val="num" w:pos="1200"/>
        <w:tab w:val="num" w:pos="5040"/>
      </w:tabs>
      <w:ind w:left="3240" w:hanging="3240"/>
      <w:outlineLvl w:val="6"/>
    </w:pPr>
  </w:style>
  <w:style w:type="paragraph" w:styleId="a">
    <w:name w:val="List Bullet"/>
    <w:basedOn w:val="a7"/>
    <w:uiPriority w:val="99"/>
    <w:rsid w:val="00AD706A"/>
    <w:pPr>
      <w:numPr>
        <w:numId w:val="1"/>
      </w:numPr>
    </w:pPr>
  </w:style>
  <w:style w:type="paragraph" w:customStyle="1" w:styleId="NormalITU">
    <w:name w:val="Normal_ITU"/>
    <w:basedOn w:val="a7"/>
    <w:uiPriority w:val="99"/>
    <w:rsid w:val="004A23AF"/>
    <w:pPr>
      <w:tabs>
        <w:tab w:val="clear" w:pos="794"/>
        <w:tab w:val="clear" w:pos="1191"/>
        <w:tab w:val="clear" w:pos="1588"/>
        <w:tab w:val="clear" w:pos="1985"/>
      </w:tabs>
      <w:overflowPunct/>
      <w:spacing w:before="120"/>
      <w:jc w:val="left"/>
      <w:textAlignment w:val="auto"/>
    </w:pPr>
    <w:rPr>
      <w:rFonts w:eastAsia="ＭＳ 明朝" w:cs="Arial"/>
      <w:sz w:val="24"/>
      <w:lang w:val="en-US" w:eastAsia="ja-JP"/>
    </w:rPr>
  </w:style>
  <w:style w:type="paragraph" w:customStyle="1" w:styleId="XTableEntry">
    <w:name w:val="XTableEntry"/>
    <w:basedOn w:val="a7"/>
    <w:uiPriority w:val="99"/>
    <w:rsid w:val="00D250C0"/>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a7"/>
    <w:link w:val="XParagraphChar"/>
    <w:uiPriority w:val="99"/>
    <w:rsid w:val="00D250C0"/>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a7"/>
    <w:uiPriority w:val="99"/>
    <w:rsid w:val="00D250C0"/>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D250C0"/>
    <w:pPr>
      <w:ind w:left="1417"/>
    </w:pPr>
  </w:style>
  <w:style w:type="character" w:customStyle="1" w:styleId="XParagraphChar">
    <w:name w:val="XParagraph Char"/>
    <w:link w:val="XParagraph"/>
    <w:uiPriority w:val="99"/>
    <w:locked/>
    <w:rsid w:val="00D250C0"/>
    <w:rPr>
      <w:rFonts w:cs="Times New Roman"/>
      <w:sz w:val="22"/>
      <w:szCs w:val="22"/>
      <w:lang w:val="en-GB" w:eastAsia="en-US" w:bidi="ar-SA"/>
    </w:rPr>
  </w:style>
  <w:style w:type="paragraph" w:customStyle="1" w:styleId="XEquation2">
    <w:name w:val="XEquation2"/>
    <w:basedOn w:val="a7"/>
    <w:uiPriority w:val="99"/>
    <w:rsid w:val="005059F1"/>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a7"/>
    <w:uiPriority w:val="99"/>
    <w:rsid w:val="0049541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a7"/>
    <w:uiPriority w:val="99"/>
    <w:rsid w:val="00AD6CE2"/>
    <w:pPr>
      <w:numPr>
        <w:numId w:val="16"/>
      </w:numPr>
      <w:tabs>
        <w:tab w:val="clear" w:pos="794"/>
        <w:tab w:val="clear" w:pos="1191"/>
        <w:tab w:val="clear" w:pos="1588"/>
        <w:tab w:val="clear" w:pos="1985"/>
      </w:tabs>
      <w:overflowPunct/>
      <w:autoSpaceDE/>
      <w:autoSpaceDN/>
      <w:adjustRightInd/>
      <w:spacing w:before="0"/>
      <w:textAlignment w:val="auto"/>
    </w:pPr>
    <w:rPr>
      <w:rFonts w:eastAsia="ＭＳ 明朝"/>
      <w:sz w:val="16"/>
      <w:lang w:val="en-US"/>
    </w:rPr>
  </w:style>
  <w:style w:type="character" w:customStyle="1" w:styleId="Annex4CharChar">
    <w:name w:val="Annex 4 Char Char"/>
    <w:uiPriority w:val="99"/>
    <w:rsid w:val="00AD6CE2"/>
    <w:rPr>
      <w:rFonts w:ascii="Arial" w:eastAsia="SimSun" w:hAnsi="Arial" w:cs="Arial"/>
      <w:b/>
      <w:bCs/>
      <w:color w:val="0000FF"/>
      <w:kern w:val="2"/>
      <w:lang w:val="en-US" w:eastAsia="en-US" w:bidi="ar-SA"/>
    </w:rPr>
  </w:style>
  <w:style w:type="paragraph" w:customStyle="1" w:styleId="bibliography">
    <w:name w:val="bibliography"/>
    <w:basedOn w:val="a7"/>
    <w:uiPriority w:val="99"/>
    <w:rsid w:val="00AD6CE2"/>
    <w:pPr>
      <w:numPr>
        <w:numId w:val="17"/>
      </w:numPr>
      <w:tabs>
        <w:tab w:val="clear" w:pos="360"/>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ＭＳ 明朝" w:hAnsi="Arial"/>
      <w:lang w:val="en-US"/>
    </w:rPr>
  </w:style>
  <w:style w:type="character" w:customStyle="1" w:styleId="AVCBulletlevel1CharChar1">
    <w:name w:val="AVC Bullet level 1 Char Char1"/>
    <w:link w:val="AVCBulletlevel1Char"/>
    <w:uiPriority w:val="99"/>
    <w:locked/>
    <w:rsid w:val="00AD6CE2"/>
    <w:rPr>
      <w:rFonts w:cs="Times New Roman"/>
      <w:lang w:val="en-GB" w:eastAsia="en-US" w:bidi="ar-SA"/>
    </w:rPr>
  </w:style>
  <w:style w:type="character" w:customStyle="1" w:styleId="Annex3Char1">
    <w:name w:val="Annex 3 Char1"/>
    <w:uiPriority w:val="99"/>
    <w:rsid w:val="00AD6CE2"/>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AD6CE2"/>
    <w:pPr>
      <w:tabs>
        <w:tab w:val="clear" w:pos="397"/>
        <w:tab w:val="clear" w:pos="792"/>
        <w:tab w:val="num" w:pos="794"/>
      </w:tabs>
      <w:ind w:left="794" w:hanging="391"/>
    </w:pPr>
  </w:style>
  <w:style w:type="character" w:customStyle="1" w:styleId="00BodyTextChar">
    <w:name w:val="00 BodyText Char"/>
    <w:link w:val="00BodyText"/>
    <w:uiPriority w:val="99"/>
    <w:locked/>
    <w:rsid w:val="00AD6CE2"/>
    <w:rPr>
      <w:rFonts w:ascii="Arial" w:eastAsia="ＭＳ 明朝" w:hAnsi="Arial" w:cs="Times New Roman"/>
      <w:sz w:val="22"/>
      <w:lang w:val="en-US" w:eastAsia="ja-JP" w:bidi="ar-SA"/>
    </w:rPr>
  </w:style>
  <w:style w:type="paragraph" w:customStyle="1" w:styleId="CharCharCharCharCharCharChar">
    <w:name w:val="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a7"/>
    <w:next w:val="a7"/>
    <w:uiPriority w:val="99"/>
    <w:rsid w:val="00AD6CE2"/>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ＭＳ 明朝" w:hAnsi="Arial"/>
      <w:color w:val="0000FF"/>
      <w:lang w:eastAsia="ja-JP"/>
    </w:rPr>
  </w:style>
  <w:style w:type="paragraph" w:styleId="45">
    <w:name w:val="List Bullet 4"/>
    <w:basedOn w:val="a7"/>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ＭＳ 明朝" w:hAnsi="Arial"/>
      <w:lang w:eastAsia="ja-JP"/>
    </w:rPr>
  </w:style>
  <w:style w:type="paragraph" w:styleId="5">
    <w:name w:val="List Number 5"/>
    <w:basedOn w:val="a7"/>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ＭＳ 明朝" w:hAnsi="Arial"/>
      <w:lang w:eastAsia="ja-JP"/>
    </w:rPr>
  </w:style>
  <w:style w:type="paragraph" w:customStyle="1" w:styleId="zzCopyright">
    <w:name w:val="zzCopyright"/>
    <w:basedOn w:val="a7"/>
    <w:next w:val="a7"/>
    <w:uiPriority w:val="99"/>
    <w:rsid w:val="00AD6CE2"/>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ＭＳ 明朝" w:hAnsi="Arial"/>
      <w:color w:val="0000FF"/>
      <w:lang w:eastAsia="ja-JP"/>
    </w:rPr>
  </w:style>
  <w:style w:type="paragraph" w:customStyle="1" w:styleId="zzCover">
    <w:name w:val="zzCover"/>
    <w:basedOn w:val="a7"/>
    <w:uiPriority w:val="99"/>
    <w:rsid w:val="00AD6CE2"/>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ＭＳ 明朝" w:hAnsi="Arial"/>
      <w:b/>
      <w:color w:val="000000"/>
      <w:sz w:val="24"/>
      <w:lang w:eastAsia="ja-JP"/>
    </w:rPr>
  </w:style>
  <w:style w:type="paragraph" w:customStyle="1" w:styleId="zzForeword">
    <w:name w:val="zzForeword"/>
    <w:basedOn w:val="a7"/>
    <w:next w:val="a7"/>
    <w:uiPriority w:val="99"/>
    <w:rsid w:val="00AD6CE2"/>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ＭＳ 明朝"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a7"/>
    <w:uiPriority w:val="99"/>
    <w:rsid w:val="00AD6CE2"/>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ＭＳ 明朝"/>
      <w:sz w:val="24"/>
      <w:szCs w:val="24"/>
      <w:lang w:val="en-US" w:eastAsia="ja-JP"/>
    </w:rPr>
  </w:style>
  <w:style w:type="paragraph" w:customStyle="1" w:styleId="Bulletedo2">
    <w:name w:val="Bulleted o 2"/>
    <w:basedOn w:val="a7"/>
    <w:uiPriority w:val="99"/>
    <w:rsid w:val="00AD6CE2"/>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HTML">
    <w:name w:val="HTML Preformatted"/>
    <w:basedOn w:val="a7"/>
    <w:link w:val="HTML0"/>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0">
    <w:name w:val="HTML 書式付き (文字)"/>
    <w:link w:val="HTML"/>
    <w:uiPriority w:val="99"/>
    <w:semiHidden/>
    <w:locked/>
    <w:rsid w:val="00F75C43"/>
    <w:rPr>
      <w:rFonts w:ascii="Courier New" w:hAnsi="Courier New" w:cs="Courier New"/>
      <w:sz w:val="20"/>
      <w:szCs w:val="20"/>
      <w:lang w:val="en-GB"/>
    </w:rPr>
  </w:style>
  <w:style w:type="paragraph" w:customStyle="1" w:styleId="a2">
    <w:name w:val="a2"/>
    <w:basedOn w:val="2"/>
    <w:next w:val="a7"/>
    <w:uiPriority w:val="99"/>
    <w:rsid w:val="00AD6CE2"/>
    <w:pPr>
      <w:keepLines w:val="0"/>
      <w:numPr>
        <w:numId w:val="18"/>
      </w:numPr>
      <w:tabs>
        <w:tab w:val="clear" w:pos="360"/>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ind w:left="1440" w:hanging="360"/>
      <w:jc w:val="left"/>
      <w:textAlignment w:val="auto"/>
    </w:pPr>
    <w:rPr>
      <w:rFonts w:ascii="Arial" w:eastAsia="ＭＳ 明朝" w:hAnsi="Arial"/>
      <w:bCs w:val="0"/>
      <w:sz w:val="24"/>
      <w:szCs w:val="20"/>
      <w:lang w:val="de-DE" w:eastAsia="ja-JP"/>
    </w:rPr>
  </w:style>
  <w:style w:type="paragraph" w:customStyle="1" w:styleId="a3">
    <w:name w:val="a3"/>
    <w:basedOn w:val="3"/>
    <w:next w:val="a7"/>
    <w:uiPriority w:val="99"/>
    <w:rsid w:val="00AD6CE2"/>
    <w:pPr>
      <w:keepLines w:val="0"/>
      <w:numPr>
        <w:numId w:val="18"/>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ＭＳ 明朝" w:hAnsi="Arial"/>
      <w:bCs w:val="0"/>
      <w:sz w:val="22"/>
      <w:lang w:val="de-DE" w:eastAsia="ja-JP"/>
    </w:rPr>
  </w:style>
  <w:style w:type="paragraph" w:customStyle="1" w:styleId="a4">
    <w:name w:val="a4"/>
    <w:basedOn w:val="4"/>
    <w:next w:val="a7"/>
    <w:uiPriority w:val="99"/>
    <w:rsid w:val="00AD6CE2"/>
    <w:pPr>
      <w:keepLines w:val="0"/>
      <w:numPr>
        <w:numId w:val="18"/>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ＭＳ 明朝" w:hAnsi="Arial"/>
      <w:bCs w:val="0"/>
      <w:lang w:val="de-DE" w:eastAsia="ja-JP"/>
    </w:rPr>
  </w:style>
  <w:style w:type="paragraph" w:customStyle="1" w:styleId="a5">
    <w:name w:val="a5"/>
    <w:basedOn w:val="50"/>
    <w:next w:val="a7"/>
    <w:uiPriority w:val="99"/>
    <w:rsid w:val="00AD6CE2"/>
    <w:pPr>
      <w:keepLines w:val="0"/>
      <w:numPr>
        <w:numId w:val="18"/>
      </w:numPr>
      <w:tabs>
        <w:tab w:val="clear" w:pos="907"/>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ind w:left="0" w:firstLine="0"/>
      <w:jc w:val="left"/>
      <w:textAlignment w:val="auto"/>
    </w:pPr>
    <w:rPr>
      <w:rFonts w:ascii="Arial" w:eastAsia="ＭＳ 明朝" w:hAnsi="Arial"/>
      <w:bCs w:val="0"/>
      <w:lang w:val="de-DE" w:eastAsia="ja-JP"/>
    </w:rPr>
  </w:style>
  <w:style w:type="paragraph" w:customStyle="1" w:styleId="a6">
    <w:name w:val="a6"/>
    <w:basedOn w:val="6"/>
    <w:next w:val="a7"/>
    <w:uiPriority w:val="99"/>
    <w:rsid w:val="00AD6CE2"/>
    <w:pPr>
      <w:keepLines w:val="0"/>
      <w:numPr>
        <w:numId w:val="18"/>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ＭＳ 明朝" w:hAnsi="Arial"/>
      <w:bCs w:val="0"/>
      <w:lang w:val="de-DE" w:eastAsia="ja-JP"/>
    </w:rPr>
  </w:style>
  <w:style w:type="paragraph" w:customStyle="1" w:styleId="ANNEX">
    <w:name w:val="ANNEX"/>
    <w:basedOn w:val="a7"/>
    <w:next w:val="a7"/>
    <w:uiPriority w:val="99"/>
    <w:rsid w:val="00AD6CE2"/>
    <w:pPr>
      <w:keepNext/>
      <w:pageBreakBefore/>
      <w:numPr>
        <w:numId w:val="18"/>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ＭＳ 明朝" w:hAnsi="Arial"/>
      <w:b/>
      <w:sz w:val="28"/>
      <w:lang w:val="de-DE" w:eastAsia="ja-JP"/>
    </w:rPr>
  </w:style>
  <w:style w:type="paragraph" w:styleId="a0">
    <w:name w:val="List Continue"/>
    <w:aliases w:val="list 1,list-1"/>
    <w:basedOn w:val="a7"/>
    <w:uiPriority w:val="99"/>
    <w:rsid w:val="00802DAA"/>
    <w:pPr>
      <w:numPr>
        <w:numId w:val="19"/>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ＭＳ 明朝"/>
      <w:lang w:eastAsia="ja-JP"/>
    </w:rPr>
  </w:style>
  <w:style w:type="paragraph" w:styleId="20">
    <w:name w:val="List Continue 2"/>
    <w:aliases w:val="list-2"/>
    <w:basedOn w:val="a0"/>
    <w:uiPriority w:val="99"/>
    <w:rsid w:val="00802DAA"/>
    <w:pPr>
      <w:numPr>
        <w:ilvl w:val="1"/>
      </w:numPr>
      <w:tabs>
        <w:tab w:val="clear" w:pos="400"/>
        <w:tab w:val="left" w:pos="800"/>
        <w:tab w:val="num" w:pos="1268"/>
        <w:tab w:val="num" w:pos="1440"/>
      </w:tabs>
      <w:ind w:hanging="360"/>
    </w:pPr>
  </w:style>
  <w:style w:type="paragraph" w:styleId="30">
    <w:name w:val="List Continue 3"/>
    <w:aliases w:val="list-3"/>
    <w:basedOn w:val="a0"/>
    <w:uiPriority w:val="99"/>
    <w:rsid w:val="00802DAA"/>
    <w:pPr>
      <w:numPr>
        <w:ilvl w:val="2"/>
      </w:numPr>
      <w:tabs>
        <w:tab w:val="clear" w:pos="400"/>
        <w:tab w:val="left" w:pos="1200"/>
        <w:tab w:val="num" w:pos="1988"/>
        <w:tab w:val="num" w:pos="2160"/>
      </w:tabs>
      <w:ind w:hanging="180"/>
    </w:pPr>
  </w:style>
  <w:style w:type="paragraph" w:styleId="40">
    <w:name w:val="List Continue 4"/>
    <w:aliases w:val="list-4"/>
    <w:basedOn w:val="a0"/>
    <w:uiPriority w:val="99"/>
    <w:rsid w:val="00802DAA"/>
    <w:pPr>
      <w:numPr>
        <w:ilvl w:val="3"/>
      </w:numPr>
      <w:tabs>
        <w:tab w:val="clear" w:pos="400"/>
        <w:tab w:val="left" w:pos="1600"/>
        <w:tab w:val="num" w:pos="2708"/>
        <w:tab w:val="num" w:pos="2880"/>
      </w:tabs>
      <w:ind w:hanging="360"/>
    </w:pPr>
  </w:style>
  <w:style w:type="paragraph" w:styleId="a1">
    <w:name w:val="List Number"/>
    <w:aliases w:val="OL"/>
    <w:basedOn w:val="a7"/>
    <w:uiPriority w:val="99"/>
    <w:rsid w:val="00802DAA"/>
    <w:pPr>
      <w:numPr>
        <w:numId w:val="20"/>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ＭＳ 明朝"/>
      <w:lang w:eastAsia="ja-JP"/>
    </w:rPr>
  </w:style>
  <w:style w:type="paragraph" w:styleId="21">
    <w:name w:val="List Number 2"/>
    <w:basedOn w:val="a7"/>
    <w:uiPriority w:val="99"/>
    <w:rsid w:val="00802DAA"/>
    <w:pPr>
      <w:numPr>
        <w:ilvl w:val="1"/>
        <w:numId w:val="20"/>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ＭＳ 明朝"/>
      <w:lang w:eastAsia="ja-JP"/>
    </w:rPr>
  </w:style>
  <w:style w:type="paragraph" w:styleId="31">
    <w:name w:val="List Number 3"/>
    <w:basedOn w:val="a7"/>
    <w:uiPriority w:val="99"/>
    <w:rsid w:val="00802DAA"/>
    <w:pPr>
      <w:numPr>
        <w:ilvl w:val="2"/>
        <w:numId w:val="20"/>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ＭＳ 明朝"/>
      <w:lang w:eastAsia="ja-JP"/>
    </w:rPr>
  </w:style>
  <w:style w:type="paragraph" w:styleId="41">
    <w:name w:val="List Number 4"/>
    <w:basedOn w:val="a7"/>
    <w:uiPriority w:val="99"/>
    <w:rsid w:val="00802DAA"/>
    <w:pPr>
      <w:numPr>
        <w:ilvl w:val="3"/>
        <w:numId w:val="20"/>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ＭＳ 明朝"/>
      <w:lang w:eastAsia="ja-JP"/>
    </w:rPr>
  </w:style>
  <w:style w:type="paragraph" w:customStyle="1" w:styleId="Chaptitle">
    <w:name w:val="Chap_title"/>
    <w:basedOn w:val="a7"/>
    <w:next w:val="Normalaftertitle"/>
    <w:uiPriority w:val="99"/>
    <w:rsid w:val="00BA3A75"/>
    <w:pPr>
      <w:keepNext/>
      <w:keepLines/>
      <w:spacing w:before="240"/>
      <w:jc w:val="center"/>
    </w:pPr>
    <w:rPr>
      <w:b/>
      <w:sz w:val="28"/>
    </w:rPr>
  </w:style>
  <w:style w:type="paragraph" w:customStyle="1" w:styleId="Normalaftertitle">
    <w:name w:val="Normal_after_title"/>
    <w:basedOn w:val="a7"/>
    <w:uiPriority w:val="99"/>
    <w:rsid w:val="00BA3A75"/>
    <w:pPr>
      <w:spacing w:before="480"/>
    </w:pPr>
  </w:style>
  <w:style w:type="paragraph" w:customStyle="1" w:styleId="AnnexNoTitle0">
    <w:name w:val="Annex_NoTitle"/>
    <w:basedOn w:val="a7"/>
    <w:next w:val="Normalaftertitle"/>
    <w:uiPriority w:val="99"/>
    <w:rsid w:val="00BA3A75"/>
    <w:pPr>
      <w:keepNext/>
      <w:keepLines/>
      <w:spacing w:before="720"/>
      <w:jc w:val="center"/>
    </w:pPr>
    <w:rPr>
      <w:b/>
      <w:sz w:val="24"/>
    </w:rPr>
  </w:style>
  <w:style w:type="character" w:customStyle="1" w:styleId="Appdef">
    <w:name w:val="App_def"/>
    <w:uiPriority w:val="99"/>
    <w:rsid w:val="00BA3A75"/>
    <w:rPr>
      <w:rFonts w:ascii="Times New Roman" w:hAnsi="Times New Roman" w:cs="Times New Roman"/>
      <w:b/>
    </w:rPr>
  </w:style>
  <w:style w:type="character" w:customStyle="1" w:styleId="Appref">
    <w:name w:val="App_ref"/>
    <w:uiPriority w:val="99"/>
    <w:rsid w:val="00BA3A75"/>
    <w:rPr>
      <w:rFonts w:cs="Times New Roman"/>
    </w:rPr>
  </w:style>
  <w:style w:type="paragraph" w:customStyle="1" w:styleId="AppendixNoTitle">
    <w:name w:val="Appendix_NoTitle"/>
    <w:basedOn w:val="AnnexNoTitle0"/>
    <w:next w:val="Normalaftertitle"/>
    <w:uiPriority w:val="99"/>
    <w:rsid w:val="00BA3A75"/>
  </w:style>
  <w:style w:type="character" w:customStyle="1" w:styleId="Artdef">
    <w:name w:val="Art_def"/>
    <w:uiPriority w:val="99"/>
    <w:rsid w:val="00BA3A75"/>
    <w:rPr>
      <w:rFonts w:ascii="Times New Roman" w:hAnsi="Times New Roman" w:cs="Times New Roman"/>
      <w:b/>
    </w:rPr>
  </w:style>
  <w:style w:type="paragraph" w:customStyle="1" w:styleId="Reftitle">
    <w:name w:val="Ref_title"/>
    <w:basedOn w:val="1"/>
    <w:next w:val="Reftext"/>
    <w:uiPriority w:val="99"/>
    <w:rsid w:val="00BA3A75"/>
    <w:pPr>
      <w:numPr>
        <w:numId w:val="0"/>
      </w:numPr>
      <w:outlineLvl w:val="9"/>
    </w:pPr>
    <w:rPr>
      <w:bCs w:val="0"/>
      <w:szCs w:val="20"/>
    </w:rPr>
  </w:style>
  <w:style w:type="paragraph" w:customStyle="1" w:styleId="Reftext">
    <w:name w:val="Ref_text"/>
    <w:basedOn w:val="a7"/>
    <w:uiPriority w:val="99"/>
    <w:rsid w:val="00BA3A75"/>
    <w:pPr>
      <w:ind w:left="794" w:hanging="794"/>
    </w:pPr>
  </w:style>
  <w:style w:type="paragraph" w:customStyle="1" w:styleId="ArtNo">
    <w:name w:val="Art_No"/>
    <w:basedOn w:val="a7"/>
    <w:next w:val="Arttitle"/>
    <w:uiPriority w:val="99"/>
    <w:rsid w:val="00BA3A75"/>
    <w:pPr>
      <w:keepNext/>
      <w:keepLines/>
      <w:spacing w:before="480"/>
      <w:jc w:val="center"/>
    </w:pPr>
    <w:rPr>
      <w:caps/>
      <w:sz w:val="28"/>
    </w:rPr>
  </w:style>
  <w:style w:type="paragraph" w:customStyle="1" w:styleId="Arttitle">
    <w:name w:val="Art_title"/>
    <w:basedOn w:val="a7"/>
    <w:next w:val="Normalaftertitle"/>
    <w:uiPriority w:val="99"/>
    <w:rsid w:val="00BA3A75"/>
    <w:pPr>
      <w:keepNext/>
      <w:keepLines/>
      <w:spacing w:before="240"/>
      <w:jc w:val="center"/>
    </w:pPr>
    <w:rPr>
      <w:b/>
      <w:sz w:val="28"/>
    </w:rPr>
  </w:style>
  <w:style w:type="character" w:customStyle="1" w:styleId="Artref">
    <w:name w:val="Art_ref"/>
    <w:uiPriority w:val="99"/>
    <w:rsid w:val="00BA3A75"/>
    <w:rPr>
      <w:rFonts w:cs="Times New Roman"/>
    </w:rPr>
  </w:style>
  <w:style w:type="paragraph" w:customStyle="1" w:styleId="Call">
    <w:name w:val="Call"/>
    <w:basedOn w:val="a7"/>
    <w:next w:val="a7"/>
    <w:uiPriority w:val="99"/>
    <w:rsid w:val="00BA3A75"/>
    <w:pPr>
      <w:tabs>
        <w:tab w:val="clear" w:pos="1191"/>
        <w:tab w:val="clear" w:pos="1588"/>
        <w:tab w:val="clear" w:pos="1985"/>
      </w:tabs>
      <w:spacing w:before="227"/>
      <w:ind w:left="794"/>
      <w:jc w:val="left"/>
    </w:pPr>
    <w:rPr>
      <w:i/>
    </w:rPr>
  </w:style>
  <w:style w:type="paragraph" w:customStyle="1" w:styleId="ChapNo">
    <w:name w:val="Chap_No"/>
    <w:basedOn w:val="a7"/>
    <w:next w:val="Chaptitle"/>
    <w:uiPriority w:val="99"/>
    <w:rsid w:val="00BA3A75"/>
    <w:pPr>
      <w:keepNext/>
      <w:keepLines/>
      <w:spacing w:before="480"/>
      <w:jc w:val="center"/>
    </w:pPr>
    <w:rPr>
      <w:b/>
      <w:caps/>
      <w:sz w:val="28"/>
    </w:rPr>
  </w:style>
  <w:style w:type="paragraph" w:customStyle="1" w:styleId="Equationlegend">
    <w:name w:val="Equation_legend"/>
    <w:basedOn w:val="a7"/>
    <w:uiPriority w:val="99"/>
    <w:rsid w:val="00BA3A75"/>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a7"/>
    <w:uiPriority w:val="99"/>
    <w:rsid w:val="00BA3A75"/>
  </w:style>
  <w:style w:type="paragraph" w:customStyle="1" w:styleId="Tablelegend0">
    <w:name w:val="Table_legend"/>
    <w:basedOn w:val="a7"/>
    <w:next w:val="a7"/>
    <w:uiPriority w:val="99"/>
    <w:rsid w:val="00BA3A75"/>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a7"/>
    <w:next w:val="Normalaftertitle"/>
    <w:uiPriority w:val="99"/>
    <w:rsid w:val="00BA3A75"/>
    <w:pPr>
      <w:keepLines/>
      <w:spacing w:before="240" w:after="120"/>
      <w:jc w:val="center"/>
    </w:pPr>
    <w:rPr>
      <w:b/>
    </w:rPr>
  </w:style>
  <w:style w:type="paragraph" w:customStyle="1" w:styleId="Figurewithouttitle">
    <w:name w:val="Figure_without_title"/>
    <w:basedOn w:val="a7"/>
    <w:next w:val="Normalaftertitle"/>
    <w:uiPriority w:val="99"/>
    <w:rsid w:val="00BA3A75"/>
    <w:pPr>
      <w:keepLines/>
      <w:spacing w:before="240" w:after="120"/>
      <w:jc w:val="center"/>
    </w:pPr>
  </w:style>
  <w:style w:type="paragraph" w:customStyle="1" w:styleId="FirstFooter">
    <w:name w:val="FirstFooter"/>
    <w:basedOn w:val="af2"/>
    <w:uiPriority w:val="99"/>
    <w:rsid w:val="00BA3A75"/>
    <w:pPr>
      <w:tabs>
        <w:tab w:val="clear" w:pos="4849"/>
      </w:tabs>
      <w:overflowPunct/>
      <w:autoSpaceDE/>
      <w:autoSpaceDN/>
      <w:adjustRightInd/>
      <w:spacing w:before="40"/>
      <w:textAlignment w:val="auto"/>
    </w:pPr>
    <w:rPr>
      <w:caps/>
    </w:rPr>
  </w:style>
  <w:style w:type="paragraph" w:customStyle="1" w:styleId="Formal">
    <w:name w:val="Formal"/>
    <w:basedOn w:val="a7"/>
    <w:uiPriority w:val="99"/>
    <w:rsid w:val="00BA3A75"/>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3"/>
    <w:next w:val="a7"/>
    <w:uiPriority w:val="99"/>
    <w:rsid w:val="00BA3A75"/>
    <w:pPr>
      <w:numPr>
        <w:ilvl w:val="0"/>
        <w:numId w:val="0"/>
      </w:numPr>
      <w:ind w:left="794" w:hanging="794"/>
    </w:pPr>
    <w:rPr>
      <w:b w:val="0"/>
      <w:bCs w:val="0"/>
      <w:i/>
    </w:rPr>
  </w:style>
  <w:style w:type="paragraph" w:customStyle="1" w:styleId="PartNo">
    <w:name w:val="Part_No"/>
    <w:basedOn w:val="a7"/>
    <w:next w:val="Partref"/>
    <w:uiPriority w:val="99"/>
    <w:rsid w:val="00BA3A75"/>
    <w:pPr>
      <w:keepNext/>
      <w:keepLines/>
      <w:spacing w:before="480" w:after="80"/>
      <w:jc w:val="center"/>
    </w:pPr>
    <w:rPr>
      <w:caps/>
      <w:sz w:val="28"/>
    </w:rPr>
  </w:style>
  <w:style w:type="paragraph" w:customStyle="1" w:styleId="Partref">
    <w:name w:val="Part_ref"/>
    <w:basedOn w:val="a7"/>
    <w:next w:val="Parttitle"/>
    <w:uiPriority w:val="99"/>
    <w:rsid w:val="00BA3A75"/>
    <w:pPr>
      <w:keepNext/>
      <w:keepLines/>
      <w:spacing w:before="280"/>
      <w:jc w:val="center"/>
    </w:pPr>
  </w:style>
  <w:style w:type="paragraph" w:customStyle="1" w:styleId="Parttitle">
    <w:name w:val="Part_title"/>
    <w:basedOn w:val="a7"/>
    <w:next w:val="Normalaftertitle"/>
    <w:uiPriority w:val="99"/>
    <w:rsid w:val="00BA3A75"/>
    <w:pPr>
      <w:keepNext/>
      <w:keepLines/>
      <w:spacing w:before="240" w:after="280"/>
      <w:jc w:val="center"/>
    </w:pPr>
    <w:rPr>
      <w:b/>
      <w:sz w:val="28"/>
    </w:rPr>
  </w:style>
  <w:style w:type="paragraph" w:customStyle="1" w:styleId="Recdate">
    <w:name w:val="Rec_date"/>
    <w:basedOn w:val="a7"/>
    <w:next w:val="Normalaftertitle"/>
    <w:uiPriority w:val="99"/>
    <w:rsid w:val="00BA3A75"/>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BA3A75"/>
  </w:style>
  <w:style w:type="paragraph" w:customStyle="1" w:styleId="QuestionNo">
    <w:name w:val="Question_No"/>
    <w:basedOn w:val="RecNo"/>
    <w:next w:val="Questiontitle"/>
    <w:uiPriority w:val="99"/>
    <w:rsid w:val="00BA3A75"/>
    <w:rPr>
      <w:rFonts w:ascii="Times New Roman Bold" w:hAnsi="Times New Roman Bold"/>
      <w:sz w:val="20"/>
    </w:rPr>
  </w:style>
  <w:style w:type="paragraph" w:customStyle="1" w:styleId="Questiontitle">
    <w:name w:val="Question_title"/>
    <w:basedOn w:val="Rectitle"/>
    <w:next w:val="Questionref"/>
    <w:uiPriority w:val="99"/>
    <w:rsid w:val="00BA3A75"/>
    <w:pPr>
      <w:spacing w:before="240"/>
    </w:pPr>
    <w:rPr>
      <w:rFonts w:ascii="Times New Roman Bold" w:hAnsi="Times New Roman Bold"/>
      <w:sz w:val="24"/>
    </w:rPr>
  </w:style>
  <w:style w:type="paragraph" w:customStyle="1" w:styleId="Recref">
    <w:name w:val="Rec_ref"/>
    <w:basedOn w:val="a7"/>
    <w:next w:val="1"/>
    <w:uiPriority w:val="99"/>
    <w:rsid w:val="00BA3A75"/>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BA3A75"/>
  </w:style>
  <w:style w:type="paragraph" w:customStyle="1" w:styleId="Repdate">
    <w:name w:val="Rep_date"/>
    <w:basedOn w:val="Recdate"/>
    <w:next w:val="Normalaftertitle"/>
    <w:uiPriority w:val="99"/>
    <w:rsid w:val="00BA3A75"/>
  </w:style>
  <w:style w:type="paragraph" w:customStyle="1" w:styleId="RepNo">
    <w:name w:val="Rep_No"/>
    <w:basedOn w:val="RecNo"/>
    <w:next w:val="Reptitle"/>
    <w:uiPriority w:val="99"/>
    <w:rsid w:val="00BA3A75"/>
    <w:rPr>
      <w:rFonts w:ascii="Times New Roman Bold" w:hAnsi="Times New Roman Bold"/>
      <w:sz w:val="20"/>
    </w:rPr>
  </w:style>
  <w:style w:type="paragraph" w:customStyle="1" w:styleId="Reptitle">
    <w:name w:val="Rep_title"/>
    <w:basedOn w:val="Rectitle"/>
    <w:next w:val="Repref"/>
    <w:uiPriority w:val="99"/>
    <w:rsid w:val="00BA3A75"/>
    <w:pPr>
      <w:spacing w:before="240"/>
    </w:pPr>
    <w:rPr>
      <w:rFonts w:ascii="Times New Roman Bold" w:hAnsi="Times New Roman Bold"/>
      <w:sz w:val="24"/>
    </w:rPr>
  </w:style>
  <w:style w:type="paragraph" w:customStyle="1" w:styleId="Repref">
    <w:name w:val="Rep_ref"/>
    <w:basedOn w:val="Recref"/>
    <w:next w:val="Repdate"/>
    <w:uiPriority w:val="99"/>
    <w:rsid w:val="00BA3A75"/>
  </w:style>
  <w:style w:type="paragraph" w:customStyle="1" w:styleId="Resdate">
    <w:name w:val="Res_date"/>
    <w:basedOn w:val="Recdate"/>
    <w:next w:val="Normalaftertitle"/>
    <w:uiPriority w:val="99"/>
    <w:rsid w:val="00BA3A75"/>
  </w:style>
  <w:style w:type="character" w:customStyle="1" w:styleId="Resdef">
    <w:name w:val="Res_def"/>
    <w:uiPriority w:val="99"/>
    <w:rsid w:val="00BA3A75"/>
    <w:rPr>
      <w:rFonts w:ascii="Times New Roman" w:hAnsi="Times New Roman" w:cs="Times New Roman"/>
      <w:b/>
    </w:rPr>
  </w:style>
  <w:style w:type="paragraph" w:customStyle="1" w:styleId="ResNo">
    <w:name w:val="Res_No"/>
    <w:basedOn w:val="RecNo"/>
    <w:next w:val="Restitle"/>
    <w:uiPriority w:val="99"/>
    <w:rsid w:val="00BA3A75"/>
    <w:rPr>
      <w:rFonts w:ascii="Times New Roman Bold" w:hAnsi="Times New Roman Bold"/>
      <w:sz w:val="20"/>
    </w:rPr>
  </w:style>
  <w:style w:type="paragraph" w:customStyle="1" w:styleId="Restitle">
    <w:name w:val="Res_title"/>
    <w:basedOn w:val="Rectitle"/>
    <w:next w:val="Resref"/>
    <w:uiPriority w:val="99"/>
    <w:rsid w:val="00BA3A75"/>
    <w:pPr>
      <w:spacing w:before="240"/>
    </w:pPr>
    <w:rPr>
      <w:rFonts w:ascii="Times New Roman Bold" w:hAnsi="Times New Roman Bold"/>
      <w:sz w:val="24"/>
    </w:rPr>
  </w:style>
  <w:style w:type="paragraph" w:customStyle="1" w:styleId="Resref">
    <w:name w:val="Res_ref"/>
    <w:basedOn w:val="Recref"/>
    <w:next w:val="Resdate"/>
    <w:uiPriority w:val="99"/>
    <w:rsid w:val="00BA3A75"/>
  </w:style>
  <w:style w:type="paragraph" w:customStyle="1" w:styleId="Section1">
    <w:name w:val="Section_1"/>
    <w:basedOn w:val="a7"/>
    <w:next w:val="a7"/>
    <w:uiPriority w:val="99"/>
    <w:rsid w:val="00BA3A75"/>
    <w:pPr>
      <w:tabs>
        <w:tab w:val="clear" w:pos="794"/>
        <w:tab w:val="clear" w:pos="1191"/>
        <w:tab w:val="clear" w:pos="1588"/>
        <w:tab w:val="clear" w:pos="1985"/>
      </w:tabs>
      <w:spacing w:before="624"/>
      <w:jc w:val="center"/>
    </w:pPr>
    <w:rPr>
      <w:b/>
    </w:rPr>
  </w:style>
  <w:style w:type="paragraph" w:customStyle="1" w:styleId="Section2">
    <w:name w:val="Section_2"/>
    <w:basedOn w:val="a7"/>
    <w:next w:val="a7"/>
    <w:uiPriority w:val="99"/>
    <w:rsid w:val="00BA3A75"/>
    <w:pPr>
      <w:tabs>
        <w:tab w:val="clear" w:pos="794"/>
        <w:tab w:val="clear" w:pos="1191"/>
        <w:tab w:val="clear" w:pos="1588"/>
        <w:tab w:val="clear" w:pos="1985"/>
      </w:tabs>
      <w:spacing w:before="240"/>
      <w:jc w:val="center"/>
    </w:pPr>
    <w:rPr>
      <w:i/>
    </w:rPr>
  </w:style>
  <w:style w:type="paragraph" w:customStyle="1" w:styleId="SectionNo">
    <w:name w:val="Section_No"/>
    <w:basedOn w:val="a7"/>
    <w:next w:val="Sectiontitle0"/>
    <w:uiPriority w:val="99"/>
    <w:rsid w:val="00BA3A75"/>
    <w:pPr>
      <w:keepNext/>
      <w:keepLines/>
      <w:spacing w:before="480" w:after="80"/>
      <w:jc w:val="center"/>
    </w:pPr>
    <w:rPr>
      <w:caps/>
      <w:sz w:val="24"/>
    </w:rPr>
  </w:style>
  <w:style w:type="paragraph" w:customStyle="1" w:styleId="Sectiontitle0">
    <w:name w:val="Section_title"/>
    <w:basedOn w:val="a7"/>
    <w:uiPriority w:val="99"/>
    <w:rsid w:val="00BA3A75"/>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a7"/>
    <w:next w:val="Normalaftertitle"/>
    <w:uiPriority w:val="99"/>
    <w:rsid w:val="00BA3A75"/>
    <w:pPr>
      <w:spacing w:before="840" w:after="200"/>
      <w:jc w:val="center"/>
    </w:pPr>
    <w:rPr>
      <w:b/>
      <w:sz w:val="28"/>
    </w:rPr>
  </w:style>
  <w:style w:type="paragraph" w:customStyle="1" w:styleId="SpecialFooter">
    <w:name w:val="Special Footer"/>
    <w:basedOn w:val="af2"/>
    <w:uiPriority w:val="99"/>
    <w:rsid w:val="00BA3A75"/>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BA3A75"/>
    <w:rPr>
      <w:rFonts w:cs="Times New Roman"/>
      <w:b/>
      <w:color w:val="auto"/>
    </w:rPr>
  </w:style>
  <w:style w:type="paragraph" w:customStyle="1" w:styleId="TableNoTitle">
    <w:name w:val="Table_NoTitle"/>
    <w:basedOn w:val="a7"/>
    <w:next w:val="Tablehead"/>
    <w:uiPriority w:val="99"/>
    <w:rsid w:val="00BA3A75"/>
    <w:pPr>
      <w:keepNext/>
      <w:keepLines/>
      <w:spacing w:before="360" w:after="120"/>
      <w:jc w:val="center"/>
    </w:pPr>
    <w:rPr>
      <w:b/>
    </w:rPr>
  </w:style>
  <w:style w:type="paragraph" w:customStyle="1" w:styleId="Title1">
    <w:name w:val="Title 1"/>
    <w:basedOn w:val="Source"/>
    <w:next w:val="Title2"/>
    <w:uiPriority w:val="99"/>
    <w:rsid w:val="00BA3A75"/>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BA3A75"/>
  </w:style>
  <w:style w:type="paragraph" w:customStyle="1" w:styleId="Title3">
    <w:name w:val="Title 3"/>
    <w:basedOn w:val="Title2"/>
    <w:next w:val="Title4"/>
    <w:uiPriority w:val="99"/>
    <w:rsid w:val="00BA3A75"/>
    <w:rPr>
      <w:caps w:val="0"/>
    </w:rPr>
  </w:style>
  <w:style w:type="paragraph" w:customStyle="1" w:styleId="Title4">
    <w:name w:val="Title 4"/>
    <w:basedOn w:val="Title3"/>
    <w:next w:val="1"/>
    <w:uiPriority w:val="99"/>
    <w:rsid w:val="00BA3A75"/>
    <w:rPr>
      <w:b/>
    </w:rPr>
  </w:style>
  <w:style w:type="paragraph" w:customStyle="1" w:styleId="Artheading">
    <w:name w:val="Art_heading"/>
    <w:basedOn w:val="a7"/>
    <w:next w:val="Normalaftertitle"/>
    <w:uiPriority w:val="99"/>
    <w:rsid w:val="00BA3A75"/>
    <w:pPr>
      <w:spacing w:before="480"/>
      <w:jc w:val="center"/>
    </w:pPr>
    <w:rPr>
      <w:b/>
      <w:sz w:val="28"/>
    </w:rPr>
  </w:style>
  <w:style w:type="paragraph" w:customStyle="1" w:styleId="Annexref0">
    <w:name w:val="Annex_ref"/>
    <w:basedOn w:val="a7"/>
    <w:next w:val="a7"/>
    <w:uiPriority w:val="99"/>
    <w:rsid w:val="00BA3A75"/>
    <w:pPr>
      <w:spacing w:before="0"/>
      <w:jc w:val="center"/>
    </w:pPr>
  </w:style>
  <w:style w:type="paragraph" w:customStyle="1" w:styleId="Appendixref">
    <w:name w:val="Appendix_ref"/>
    <w:basedOn w:val="Annexref0"/>
    <w:next w:val="Normalaftertitle"/>
    <w:uiPriority w:val="99"/>
    <w:rsid w:val="00BA3A75"/>
  </w:style>
  <w:style w:type="paragraph" w:customStyle="1" w:styleId="ASN1continue0">
    <w:name w:val="ASN.1_continue"/>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a7"/>
    <w:uiPriority w:val="99"/>
    <w:rsid w:val="00BA3A75"/>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a7"/>
    <w:uiPriority w:val="99"/>
    <w:rsid w:val="00BA3A75"/>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a7"/>
    <w:uiPriority w:val="99"/>
    <w:rsid w:val="00BA3A75"/>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a7"/>
    <w:uiPriority w:val="99"/>
    <w:rsid w:val="00BA3A75"/>
    <w:pPr>
      <w:spacing w:after="68"/>
      <w:jc w:val="center"/>
    </w:pPr>
    <w:rPr>
      <w:b/>
      <w:sz w:val="24"/>
    </w:rPr>
  </w:style>
  <w:style w:type="paragraph" w:customStyle="1" w:styleId="Normalaftertitle0">
    <w:name w:val="Normal after title"/>
    <w:basedOn w:val="a7"/>
    <w:uiPriority w:val="99"/>
    <w:rsid w:val="00BA3A75"/>
    <w:pPr>
      <w:spacing w:before="480"/>
    </w:pPr>
    <w:rPr>
      <w:rFonts w:ascii="Times" w:hAnsi="Times"/>
      <w:lang w:val="en-US"/>
    </w:rPr>
  </w:style>
  <w:style w:type="paragraph" w:customStyle="1" w:styleId="Tablefin">
    <w:name w:val="Table_fin"/>
    <w:basedOn w:val="a7"/>
    <w:next w:val="a7"/>
    <w:uiPriority w:val="99"/>
    <w:rsid w:val="00BA3A75"/>
    <w:pPr>
      <w:tabs>
        <w:tab w:val="clear" w:pos="794"/>
        <w:tab w:val="clear" w:pos="1191"/>
        <w:tab w:val="clear" w:pos="1588"/>
        <w:tab w:val="clear" w:pos="1985"/>
      </w:tabs>
      <w:spacing w:before="0"/>
    </w:pPr>
    <w:rPr>
      <w:sz w:val="12"/>
    </w:rPr>
  </w:style>
  <w:style w:type="paragraph" w:styleId="affd">
    <w:name w:val="Date"/>
    <w:basedOn w:val="a7"/>
    <w:next w:val="a7"/>
    <w:link w:val="affe"/>
    <w:uiPriority w:val="99"/>
    <w:rsid w:val="00BA3A75"/>
  </w:style>
  <w:style w:type="character" w:customStyle="1" w:styleId="affe">
    <w:name w:val="日付 (文字)"/>
    <w:link w:val="affd"/>
    <w:uiPriority w:val="99"/>
    <w:semiHidden/>
    <w:locked/>
    <w:rsid w:val="00F75C43"/>
    <w:rPr>
      <w:rFonts w:ascii="Times New Roman" w:hAnsi="Times New Roman" w:cs="Times New Roman"/>
      <w:sz w:val="20"/>
      <w:szCs w:val="20"/>
      <w:lang w:val="en-GB"/>
    </w:rPr>
  </w:style>
  <w:style w:type="paragraph" w:customStyle="1" w:styleId="StyleHeading1Justified">
    <w:name w:val="Style Heading 1 + Justified"/>
    <w:basedOn w:val="1"/>
    <w:uiPriority w:val="99"/>
    <w:rsid w:val="00664B14"/>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character" w:customStyle="1" w:styleId="afd">
    <w:name w:val="図表番号 (文字)"/>
    <w:link w:val="afc"/>
    <w:locked/>
    <w:rsid w:val="007E4DD5"/>
    <w:rPr>
      <w:rFonts w:ascii="Times New Roman" w:hAnsi="Times New Roman"/>
      <w:b/>
      <w:bCs/>
      <w:lang w:val="en-US" w:eastAsia="en-US"/>
    </w:rPr>
  </w:style>
  <w:style w:type="numbering" w:customStyle="1" w:styleId="SVCNumbers">
    <w:name w:val="SVC Numbers"/>
    <w:rsid w:val="0034212F"/>
    <w:pPr>
      <w:numPr>
        <w:numId w:val="13"/>
      </w:numPr>
    </w:pPr>
  </w:style>
  <w:style w:type="numbering" w:customStyle="1" w:styleId="AVCBullet">
    <w:name w:val="AVC Bullet"/>
    <w:rsid w:val="0034212F"/>
    <w:pPr>
      <w:numPr>
        <w:numId w:val="6"/>
      </w:numPr>
    </w:pPr>
  </w:style>
  <w:style w:type="numbering" w:customStyle="1" w:styleId="SVCBullets">
    <w:name w:val="SVC Bullets"/>
    <w:rsid w:val="0034212F"/>
    <w:pPr>
      <w:numPr>
        <w:numId w:val="4"/>
      </w:numPr>
    </w:pPr>
  </w:style>
  <w:style w:type="numbering" w:customStyle="1" w:styleId="SVCIndent">
    <w:name w:val="SVC Indent"/>
    <w:rsid w:val="0034212F"/>
    <w:pPr>
      <w:numPr>
        <w:numId w:val="14"/>
      </w:numPr>
    </w:pPr>
  </w:style>
  <w:style w:type="character" w:customStyle="1" w:styleId="CaptionChar">
    <w:name w:val="Caption Char"/>
    <w:locked/>
    <w:rsid w:val="004F4FBD"/>
    <w:rPr>
      <w:rFonts w:eastAsia="SimSun" w:cs="Times New Roman"/>
      <w:b/>
      <w:bCs/>
    </w:rPr>
  </w:style>
  <w:style w:type="paragraph" w:customStyle="1" w:styleId="MediumList2-Accent21">
    <w:name w:val="Medium List 2 - Accent 21"/>
    <w:hidden/>
    <w:uiPriority w:val="99"/>
    <w:semiHidden/>
    <w:rsid w:val="003F527A"/>
    <w:rPr>
      <w:rFonts w:ascii="Times New Roman" w:hAnsi="Times New Roman"/>
      <w:lang w:val="en-GB" w:eastAsia="en-US"/>
    </w:rPr>
  </w:style>
  <w:style w:type="character" w:styleId="afff">
    <w:name w:val="Emphasis"/>
    <w:qFormat/>
    <w:rsid w:val="0044513F"/>
    <w:rPr>
      <w:i/>
      <w:iCs/>
    </w:rPr>
  </w:style>
  <w:style w:type="paragraph" w:customStyle="1" w:styleId="Style4ptBefore0pt">
    <w:name w:val="Style 4 pt Before:  0 pt"/>
    <w:basedOn w:val="a7"/>
    <w:rsid w:val="00146B39"/>
    <w:pPr>
      <w:spacing w:before="0"/>
    </w:pPr>
    <w:rPr>
      <w:rFonts w:eastAsia="Times New Roman"/>
      <w:sz w:val="24"/>
    </w:rPr>
  </w:style>
  <w:style w:type="paragraph" w:customStyle="1" w:styleId="MediumGrid1-Accent21">
    <w:name w:val="Medium Grid 1 - Accent 21"/>
    <w:basedOn w:val="a7"/>
    <w:uiPriority w:val="34"/>
    <w:qFormat/>
    <w:rsid w:val="009222DB"/>
    <w:pPr>
      <w:ind w:left="720"/>
    </w:pPr>
  </w:style>
  <w:style w:type="paragraph" w:customStyle="1" w:styleId="ColorfulShading-Accent11">
    <w:name w:val="Colorful Shading - Accent 11"/>
    <w:hidden/>
    <w:uiPriority w:val="99"/>
    <w:semiHidden/>
    <w:rsid w:val="00844A3D"/>
    <w:rPr>
      <w:rFonts w:ascii="Times New Roman" w:hAnsi="Times New Roman"/>
      <w:lang w:val="en-GB" w:eastAsia="en-US"/>
    </w:rPr>
  </w:style>
  <w:style w:type="paragraph" w:customStyle="1" w:styleId="ColorfulList-Accent11">
    <w:name w:val="Colorful List - Accent 11"/>
    <w:basedOn w:val="a7"/>
    <w:uiPriority w:val="34"/>
    <w:qFormat/>
    <w:rsid w:val="009B4698"/>
    <w:pPr>
      <w:ind w:left="720"/>
    </w:pPr>
  </w:style>
  <w:style w:type="paragraph" w:styleId="afff0">
    <w:name w:val="Revision"/>
    <w:hidden/>
    <w:uiPriority w:val="99"/>
    <w:semiHidden/>
    <w:rsid w:val="004E192A"/>
    <w:rPr>
      <w:rFonts w:ascii="Times New Roman" w:hAnsi="Times New Roman"/>
      <w:lang w:val="en-GB" w:eastAsia="en-US"/>
    </w:rPr>
  </w:style>
  <w:style w:type="paragraph" w:styleId="afff1">
    <w:name w:val="List Paragraph"/>
    <w:basedOn w:val="a7"/>
    <w:qFormat/>
    <w:rsid w:val="00C60962"/>
    <w:pPr>
      <w:ind w:left="720"/>
    </w:pPr>
  </w:style>
</w:styles>
</file>

<file path=word/webSettings.xml><?xml version="1.0" encoding="utf-8"?>
<w:webSettings xmlns:r="http://schemas.openxmlformats.org/officeDocument/2006/relationships" xmlns:w="http://schemas.openxmlformats.org/wordprocessingml/2006/main">
  <w:divs>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127342\&#12487;&#12473;&#12463;&#12488;&#12483;&#12503;\tmp.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FAD0EC-E7B0-4FC0-BE1C-390909FB8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tmp.dotx</Template>
  <TotalTime>268</TotalTime>
  <Pages>9</Pages>
  <Words>2222</Words>
  <Characters>12669</Characters>
  <Application>Microsoft Office Word</Application>
  <DocSecurity>0</DocSecurity>
  <Lines>105</Lines>
  <Paragraphs>29</Paragraphs>
  <ScaleCrop>false</ScaleCrop>
  <HeadingPairs>
    <vt:vector size="6" baseType="variant">
      <vt:variant>
        <vt:lpstr>タイトル</vt:lpstr>
      </vt:variant>
      <vt:variant>
        <vt:i4>1</vt:i4>
      </vt:variant>
      <vt:variant>
        <vt:lpstr>제목</vt:lpstr>
      </vt:variant>
      <vt:variant>
        <vt:i4>1</vt:i4>
      </vt:variant>
      <vt:variant>
        <vt:lpstr>Title</vt:lpstr>
      </vt:variant>
      <vt:variant>
        <vt:i4>1</vt:i4>
      </vt:variant>
    </vt:vector>
  </HeadingPairs>
  <TitlesOfParts>
    <vt:vector size="3" baseType="lpstr">
      <vt:lpstr>Draft revised Recommendation H.264 "Advanced video coding for generic audiovisual services"</vt:lpstr>
      <vt:lpstr>Draft revised Recommendation H.264 "Advanced video coding for generic audiovisual services"</vt:lpstr>
      <vt:lpstr>Draft revised Recommendation H.264 "Advanced video coding for generic audiovisual services"</vt:lpstr>
    </vt:vector>
  </TitlesOfParts>
  <Manager>ITU-T</Manager>
  <Company>International Telecommunication Union (ITU)</Company>
  <LinksUpToDate>false</LinksUpToDate>
  <CharactersWithSpaces>14862</CharactersWithSpaces>
  <SharedDoc>false</SharedDoc>
  <HLinks>
    <vt:vector size="1896" baseType="variant">
      <vt:variant>
        <vt:i4>1179697</vt:i4>
      </vt:variant>
      <vt:variant>
        <vt:i4>1901</vt:i4>
      </vt:variant>
      <vt:variant>
        <vt:i4>0</vt:i4>
      </vt:variant>
      <vt:variant>
        <vt:i4>5</vt:i4>
      </vt:variant>
      <vt:variant>
        <vt:lpwstr/>
      </vt:variant>
      <vt:variant>
        <vt:lpwstr>_Toc293649432</vt:lpwstr>
      </vt:variant>
      <vt:variant>
        <vt:i4>1179697</vt:i4>
      </vt:variant>
      <vt:variant>
        <vt:i4>1895</vt:i4>
      </vt:variant>
      <vt:variant>
        <vt:i4>0</vt:i4>
      </vt:variant>
      <vt:variant>
        <vt:i4>5</vt:i4>
      </vt:variant>
      <vt:variant>
        <vt:lpwstr/>
      </vt:variant>
      <vt:variant>
        <vt:lpwstr>_Toc293649431</vt:lpwstr>
      </vt:variant>
      <vt:variant>
        <vt:i4>1179697</vt:i4>
      </vt:variant>
      <vt:variant>
        <vt:i4>1889</vt:i4>
      </vt:variant>
      <vt:variant>
        <vt:i4>0</vt:i4>
      </vt:variant>
      <vt:variant>
        <vt:i4>5</vt:i4>
      </vt:variant>
      <vt:variant>
        <vt:lpwstr/>
      </vt:variant>
      <vt:variant>
        <vt:lpwstr>_Toc293649430</vt:lpwstr>
      </vt:variant>
      <vt:variant>
        <vt:i4>1245233</vt:i4>
      </vt:variant>
      <vt:variant>
        <vt:i4>1883</vt:i4>
      </vt:variant>
      <vt:variant>
        <vt:i4>0</vt:i4>
      </vt:variant>
      <vt:variant>
        <vt:i4>5</vt:i4>
      </vt:variant>
      <vt:variant>
        <vt:lpwstr/>
      </vt:variant>
      <vt:variant>
        <vt:lpwstr>_Toc293649429</vt:lpwstr>
      </vt:variant>
      <vt:variant>
        <vt:i4>1245233</vt:i4>
      </vt:variant>
      <vt:variant>
        <vt:i4>1877</vt:i4>
      </vt:variant>
      <vt:variant>
        <vt:i4>0</vt:i4>
      </vt:variant>
      <vt:variant>
        <vt:i4>5</vt:i4>
      </vt:variant>
      <vt:variant>
        <vt:lpwstr/>
      </vt:variant>
      <vt:variant>
        <vt:lpwstr>_Toc293649428</vt:lpwstr>
      </vt:variant>
      <vt:variant>
        <vt:i4>1245233</vt:i4>
      </vt:variant>
      <vt:variant>
        <vt:i4>1871</vt:i4>
      </vt:variant>
      <vt:variant>
        <vt:i4>0</vt:i4>
      </vt:variant>
      <vt:variant>
        <vt:i4>5</vt:i4>
      </vt:variant>
      <vt:variant>
        <vt:lpwstr/>
      </vt:variant>
      <vt:variant>
        <vt:lpwstr>_Toc293649427</vt:lpwstr>
      </vt:variant>
      <vt:variant>
        <vt:i4>1245233</vt:i4>
      </vt:variant>
      <vt:variant>
        <vt:i4>1865</vt:i4>
      </vt:variant>
      <vt:variant>
        <vt:i4>0</vt:i4>
      </vt:variant>
      <vt:variant>
        <vt:i4>5</vt:i4>
      </vt:variant>
      <vt:variant>
        <vt:lpwstr/>
      </vt:variant>
      <vt:variant>
        <vt:lpwstr>_Toc293649426</vt:lpwstr>
      </vt:variant>
      <vt:variant>
        <vt:i4>1245233</vt:i4>
      </vt:variant>
      <vt:variant>
        <vt:i4>1859</vt:i4>
      </vt:variant>
      <vt:variant>
        <vt:i4>0</vt:i4>
      </vt:variant>
      <vt:variant>
        <vt:i4>5</vt:i4>
      </vt:variant>
      <vt:variant>
        <vt:lpwstr/>
      </vt:variant>
      <vt:variant>
        <vt:lpwstr>_Toc293649425</vt:lpwstr>
      </vt:variant>
      <vt:variant>
        <vt:i4>1245233</vt:i4>
      </vt:variant>
      <vt:variant>
        <vt:i4>1853</vt:i4>
      </vt:variant>
      <vt:variant>
        <vt:i4>0</vt:i4>
      </vt:variant>
      <vt:variant>
        <vt:i4>5</vt:i4>
      </vt:variant>
      <vt:variant>
        <vt:lpwstr/>
      </vt:variant>
      <vt:variant>
        <vt:lpwstr>_Toc293649424</vt:lpwstr>
      </vt:variant>
      <vt:variant>
        <vt:i4>1245233</vt:i4>
      </vt:variant>
      <vt:variant>
        <vt:i4>1847</vt:i4>
      </vt:variant>
      <vt:variant>
        <vt:i4>0</vt:i4>
      </vt:variant>
      <vt:variant>
        <vt:i4>5</vt:i4>
      </vt:variant>
      <vt:variant>
        <vt:lpwstr/>
      </vt:variant>
      <vt:variant>
        <vt:lpwstr>_Toc293649423</vt:lpwstr>
      </vt:variant>
      <vt:variant>
        <vt:i4>1245233</vt:i4>
      </vt:variant>
      <vt:variant>
        <vt:i4>1841</vt:i4>
      </vt:variant>
      <vt:variant>
        <vt:i4>0</vt:i4>
      </vt:variant>
      <vt:variant>
        <vt:i4>5</vt:i4>
      </vt:variant>
      <vt:variant>
        <vt:lpwstr/>
      </vt:variant>
      <vt:variant>
        <vt:lpwstr>_Toc293649422</vt:lpwstr>
      </vt:variant>
      <vt:variant>
        <vt:i4>1245233</vt:i4>
      </vt:variant>
      <vt:variant>
        <vt:i4>1835</vt:i4>
      </vt:variant>
      <vt:variant>
        <vt:i4>0</vt:i4>
      </vt:variant>
      <vt:variant>
        <vt:i4>5</vt:i4>
      </vt:variant>
      <vt:variant>
        <vt:lpwstr/>
      </vt:variant>
      <vt:variant>
        <vt:lpwstr>_Toc293649421</vt:lpwstr>
      </vt:variant>
      <vt:variant>
        <vt:i4>1245233</vt:i4>
      </vt:variant>
      <vt:variant>
        <vt:i4>1829</vt:i4>
      </vt:variant>
      <vt:variant>
        <vt:i4>0</vt:i4>
      </vt:variant>
      <vt:variant>
        <vt:i4>5</vt:i4>
      </vt:variant>
      <vt:variant>
        <vt:lpwstr/>
      </vt:variant>
      <vt:variant>
        <vt:lpwstr>_Toc293649420</vt:lpwstr>
      </vt:variant>
      <vt:variant>
        <vt:i4>1048625</vt:i4>
      </vt:variant>
      <vt:variant>
        <vt:i4>1823</vt:i4>
      </vt:variant>
      <vt:variant>
        <vt:i4>0</vt:i4>
      </vt:variant>
      <vt:variant>
        <vt:i4>5</vt:i4>
      </vt:variant>
      <vt:variant>
        <vt:lpwstr/>
      </vt:variant>
      <vt:variant>
        <vt:lpwstr>_Toc293649419</vt:lpwstr>
      </vt:variant>
      <vt:variant>
        <vt:i4>1048625</vt:i4>
      </vt:variant>
      <vt:variant>
        <vt:i4>1817</vt:i4>
      </vt:variant>
      <vt:variant>
        <vt:i4>0</vt:i4>
      </vt:variant>
      <vt:variant>
        <vt:i4>5</vt:i4>
      </vt:variant>
      <vt:variant>
        <vt:lpwstr/>
      </vt:variant>
      <vt:variant>
        <vt:lpwstr>_Toc293649418</vt:lpwstr>
      </vt:variant>
      <vt:variant>
        <vt:i4>1048625</vt:i4>
      </vt:variant>
      <vt:variant>
        <vt:i4>1811</vt:i4>
      </vt:variant>
      <vt:variant>
        <vt:i4>0</vt:i4>
      </vt:variant>
      <vt:variant>
        <vt:i4>5</vt:i4>
      </vt:variant>
      <vt:variant>
        <vt:lpwstr/>
      </vt:variant>
      <vt:variant>
        <vt:lpwstr>_Toc293649417</vt:lpwstr>
      </vt:variant>
      <vt:variant>
        <vt:i4>1048625</vt:i4>
      </vt:variant>
      <vt:variant>
        <vt:i4>1805</vt:i4>
      </vt:variant>
      <vt:variant>
        <vt:i4>0</vt:i4>
      </vt:variant>
      <vt:variant>
        <vt:i4>5</vt:i4>
      </vt:variant>
      <vt:variant>
        <vt:lpwstr/>
      </vt:variant>
      <vt:variant>
        <vt:lpwstr>_Toc293649416</vt:lpwstr>
      </vt:variant>
      <vt:variant>
        <vt:i4>1048625</vt:i4>
      </vt:variant>
      <vt:variant>
        <vt:i4>1799</vt:i4>
      </vt:variant>
      <vt:variant>
        <vt:i4>0</vt:i4>
      </vt:variant>
      <vt:variant>
        <vt:i4>5</vt:i4>
      </vt:variant>
      <vt:variant>
        <vt:lpwstr/>
      </vt:variant>
      <vt:variant>
        <vt:lpwstr>_Toc293649415</vt:lpwstr>
      </vt:variant>
      <vt:variant>
        <vt:i4>1048625</vt:i4>
      </vt:variant>
      <vt:variant>
        <vt:i4>1793</vt:i4>
      </vt:variant>
      <vt:variant>
        <vt:i4>0</vt:i4>
      </vt:variant>
      <vt:variant>
        <vt:i4>5</vt:i4>
      </vt:variant>
      <vt:variant>
        <vt:lpwstr/>
      </vt:variant>
      <vt:variant>
        <vt:lpwstr>_Toc293649414</vt:lpwstr>
      </vt:variant>
      <vt:variant>
        <vt:i4>1048625</vt:i4>
      </vt:variant>
      <vt:variant>
        <vt:i4>1787</vt:i4>
      </vt:variant>
      <vt:variant>
        <vt:i4>0</vt:i4>
      </vt:variant>
      <vt:variant>
        <vt:i4>5</vt:i4>
      </vt:variant>
      <vt:variant>
        <vt:lpwstr/>
      </vt:variant>
      <vt:variant>
        <vt:lpwstr>_Toc293649413</vt:lpwstr>
      </vt:variant>
      <vt:variant>
        <vt:i4>1048625</vt:i4>
      </vt:variant>
      <vt:variant>
        <vt:i4>1781</vt:i4>
      </vt:variant>
      <vt:variant>
        <vt:i4>0</vt:i4>
      </vt:variant>
      <vt:variant>
        <vt:i4>5</vt:i4>
      </vt:variant>
      <vt:variant>
        <vt:lpwstr/>
      </vt:variant>
      <vt:variant>
        <vt:lpwstr>_Toc293649412</vt:lpwstr>
      </vt:variant>
      <vt:variant>
        <vt:i4>1048625</vt:i4>
      </vt:variant>
      <vt:variant>
        <vt:i4>1775</vt:i4>
      </vt:variant>
      <vt:variant>
        <vt:i4>0</vt:i4>
      </vt:variant>
      <vt:variant>
        <vt:i4>5</vt:i4>
      </vt:variant>
      <vt:variant>
        <vt:lpwstr/>
      </vt:variant>
      <vt:variant>
        <vt:lpwstr>_Toc293649411</vt:lpwstr>
      </vt:variant>
      <vt:variant>
        <vt:i4>1048625</vt:i4>
      </vt:variant>
      <vt:variant>
        <vt:i4>1769</vt:i4>
      </vt:variant>
      <vt:variant>
        <vt:i4>0</vt:i4>
      </vt:variant>
      <vt:variant>
        <vt:i4>5</vt:i4>
      </vt:variant>
      <vt:variant>
        <vt:lpwstr/>
      </vt:variant>
      <vt:variant>
        <vt:lpwstr>_Toc293649410</vt:lpwstr>
      </vt:variant>
      <vt:variant>
        <vt:i4>1114161</vt:i4>
      </vt:variant>
      <vt:variant>
        <vt:i4>1763</vt:i4>
      </vt:variant>
      <vt:variant>
        <vt:i4>0</vt:i4>
      </vt:variant>
      <vt:variant>
        <vt:i4>5</vt:i4>
      </vt:variant>
      <vt:variant>
        <vt:lpwstr/>
      </vt:variant>
      <vt:variant>
        <vt:lpwstr>_Toc293649409</vt:lpwstr>
      </vt:variant>
      <vt:variant>
        <vt:i4>1114161</vt:i4>
      </vt:variant>
      <vt:variant>
        <vt:i4>1757</vt:i4>
      </vt:variant>
      <vt:variant>
        <vt:i4>0</vt:i4>
      </vt:variant>
      <vt:variant>
        <vt:i4>5</vt:i4>
      </vt:variant>
      <vt:variant>
        <vt:lpwstr/>
      </vt:variant>
      <vt:variant>
        <vt:lpwstr>_Toc293649408</vt:lpwstr>
      </vt:variant>
      <vt:variant>
        <vt:i4>1114161</vt:i4>
      </vt:variant>
      <vt:variant>
        <vt:i4>1751</vt:i4>
      </vt:variant>
      <vt:variant>
        <vt:i4>0</vt:i4>
      </vt:variant>
      <vt:variant>
        <vt:i4>5</vt:i4>
      </vt:variant>
      <vt:variant>
        <vt:lpwstr/>
      </vt:variant>
      <vt:variant>
        <vt:lpwstr>_Toc293649407</vt:lpwstr>
      </vt:variant>
      <vt:variant>
        <vt:i4>1114161</vt:i4>
      </vt:variant>
      <vt:variant>
        <vt:i4>1745</vt:i4>
      </vt:variant>
      <vt:variant>
        <vt:i4>0</vt:i4>
      </vt:variant>
      <vt:variant>
        <vt:i4>5</vt:i4>
      </vt:variant>
      <vt:variant>
        <vt:lpwstr/>
      </vt:variant>
      <vt:variant>
        <vt:lpwstr>_Toc293649406</vt:lpwstr>
      </vt:variant>
      <vt:variant>
        <vt:i4>1114161</vt:i4>
      </vt:variant>
      <vt:variant>
        <vt:i4>1739</vt:i4>
      </vt:variant>
      <vt:variant>
        <vt:i4>0</vt:i4>
      </vt:variant>
      <vt:variant>
        <vt:i4>5</vt:i4>
      </vt:variant>
      <vt:variant>
        <vt:lpwstr/>
      </vt:variant>
      <vt:variant>
        <vt:lpwstr>_Toc293649405</vt:lpwstr>
      </vt:variant>
      <vt:variant>
        <vt:i4>1114161</vt:i4>
      </vt:variant>
      <vt:variant>
        <vt:i4>1733</vt:i4>
      </vt:variant>
      <vt:variant>
        <vt:i4>0</vt:i4>
      </vt:variant>
      <vt:variant>
        <vt:i4>5</vt:i4>
      </vt:variant>
      <vt:variant>
        <vt:lpwstr/>
      </vt:variant>
      <vt:variant>
        <vt:lpwstr>_Toc293649404</vt:lpwstr>
      </vt:variant>
      <vt:variant>
        <vt:i4>1114161</vt:i4>
      </vt:variant>
      <vt:variant>
        <vt:i4>1727</vt:i4>
      </vt:variant>
      <vt:variant>
        <vt:i4>0</vt:i4>
      </vt:variant>
      <vt:variant>
        <vt:i4>5</vt:i4>
      </vt:variant>
      <vt:variant>
        <vt:lpwstr/>
      </vt:variant>
      <vt:variant>
        <vt:lpwstr>_Toc293649403</vt:lpwstr>
      </vt:variant>
      <vt:variant>
        <vt:i4>1114161</vt:i4>
      </vt:variant>
      <vt:variant>
        <vt:i4>1721</vt:i4>
      </vt:variant>
      <vt:variant>
        <vt:i4>0</vt:i4>
      </vt:variant>
      <vt:variant>
        <vt:i4>5</vt:i4>
      </vt:variant>
      <vt:variant>
        <vt:lpwstr/>
      </vt:variant>
      <vt:variant>
        <vt:lpwstr>_Toc293649402</vt:lpwstr>
      </vt:variant>
      <vt:variant>
        <vt:i4>1114161</vt:i4>
      </vt:variant>
      <vt:variant>
        <vt:i4>1715</vt:i4>
      </vt:variant>
      <vt:variant>
        <vt:i4>0</vt:i4>
      </vt:variant>
      <vt:variant>
        <vt:i4>5</vt:i4>
      </vt:variant>
      <vt:variant>
        <vt:lpwstr/>
      </vt:variant>
      <vt:variant>
        <vt:lpwstr>_Toc293649401</vt:lpwstr>
      </vt:variant>
      <vt:variant>
        <vt:i4>1114161</vt:i4>
      </vt:variant>
      <vt:variant>
        <vt:i4>1709</vt:i4>
      </vt:variant>
      <vt:variant>
        <vt:i4>0</vt:i4>
      </vt:variant>
      <vt:variant>
        <vt:i4>5</vt:i4>
      </vt:variant>
      <vt:variant>
        <vt:lpwstr/>
      </vt:variant>
      <vt:variant>
        <vt:lpwstr>_Toc293649400</vt:lpwstr>
      </vt:variant>
      <vt:variant>
        <vt:i4>1572918</vt:i4>
      </vt:variant>
      <vt:variant>
        <vt:i4>1703</vt:i4>
      </vt:variant>
      <vt:variant>
        <vt:i4>0</vt:i4>
      </vt:variant>
      <vt:variant>
        <vt:i4>5</vt:i4>
      </vt:variant>
      <vt:variant>
        <vt:lpwstr/>
      </vt:variant>
      <vt:variant>
        <vt:lpwstr>_Toc293649399</vt:lpwstr>
      </vt:variant>
      <vt:variant>
        <vt:i4>1572918</vt:i4>
      </vt:variant>
      <vt:variant>
        <vt:i4>1697</vt:i4>
      </vt:variant>
      <vt:variant>
        <vt:i4>0</vt:i4>
      </vt:variant>
      <vt:variant>
        <vt:i4>5</vt:i4>
      </vt:variant>
      <vt:variant>
        <vt:lpwstr/>
      </vt:variant>
      <vt:variant>
        <vt:lpwstr>_Toc293649398</vt:lpwstr>
      </vt:variant>
      <vt:variant>
        <vt:i4>1572918</vt:i4>
      </vt:variant>
      <vt:variant>
        <vt:i4>1691</vt:i4>
      </vt:variant>
      <vt:variant>
        <vt:i4>0</vt:i4>
      </vt:variant>
      <vt:variant>
        <vt:i4>5</vt:i4>
      </vt:variant>
      <vt:variant>
        <vt:lpwstr/>
      </vt:variant>
      <vt:variant>
        <vt:lpwstr>_Toc293649397</vt:lpwstr>
      </vt:variant>
      <vt:variant>
        <vt:i4>1572918</vt:i4>
      </vt:variant>
      <vt:variant>
        <vt:i4>1685</vt:i4>
      </vt:variant>
      <vt:variant>
        <vt:i4>0</vt:i4>
      </vt:variant>
      <vt:variant>
        <vt:i4>5</vt:i4>
      </vt:variant>
      <vt:variant>
        <vt:lpwstr/>
      </vt:variant>
      <vt:variant>
        <vt:lpwstr>_Toc293649396</vt:lpwstr>
      </vt:variant>
      <vt:variant>
        <vt:i4>1572918</vt:i4>
      </vt:variant>
      <vt:variant>
        <vt:i4>1679</vt:i4>
      </vt:variant>
      <vt:variant>
        <vt:i4>0</vt:i4>
      </vt:variant>
      <vt:variant>
        <vt:i4>5</vt:i4>
      </vt:variant>
      <vt:variant>
        <vt:lpwstr/>
      </vt:variant>
      <vt:variant>
        <vt:lpwstr>_Toc293649395</vt:lpwstr>
      </vt:variant>
      <vt:variant>
        <vt:i4>1572918</vt:i4>
      </vt:variant>
      <vt:variant>
        <vt:i4>1673</vt:i4>
      </vt:variant>
      <vt:variant>
        <vt:i4>0</vt:i4>
      </vt:variant>
      <vt:variant>
        <vt:i4>5</vt:i4>
      </vt:variant>
      <vt:variant>
        <vt:lpwstr/>
      </vt:variant>
      <vt:variant>
        <vt:lpwstr>_Toc293649394</vt:lpwstr>
      </vt:variant>
      <vt:variant>
        <vt:i4>1572918</vt:i4>
      </vt:variant>
      <vt:variant>
        <vt:i4>1667</vt:i4>
      </vt:variant>
      <vt:variant>
        <vt:i4>0</vt:i4>
      </vt:variant>
      <vt:variant>
        <vt:i4>5</vt:i4>
      </vt:variant>
      <vt:variant>
        <vt:lpwstr/>
      </vt:variant>
      <vt:variant>
        <vt:lpwstr>_Toc293649393</vt:lpwstr>
      </vt:variant>
      <vt:variant>
        <vt:i4>1572918</vt:i4>
      </vt:variant>
      <vt:variant>
        <vt:i4>1661</vt:i4>
      </vt:variant>
      <vt:variant>
        <vt:i4>0</vt:i4>
      </vt:variant>
      <vt:variant>
        <vt:i4>5</vt:i4>
      </vt:variant>
      <vt:variant>
        <vt:lpwstr/>
      </vt:variant>
      <vt:variant>
        <vt:lpwstr>_Toc293649392</vt:lpwstr>
      </vt:variant>
      <vt:variant>
        <vt:i4>1572918</vt:i4>
      </vt:variant>
      <vt:variant>
        <vt:i4>1655</vt:i4>
      </vt:variant>
      <vt:variant>
        <vt:i4>0</vt:i4>
      </vt:variant>
      <vt:variant>
        <vt:i4>5</vt:i4>
      </vt:variant>
      <vt:variant>
        <vt:lpwstr/>
      </vt:variant>
      <vt:variant>
        <vt:lpwstr>_Toc293649391</vt:lpwstr>
      </vt:variant>
      <vt:variant>
        <vt:i4>1572918</vt:i4>
      </vt:variant>
      <vt:variant>
        <vt:i4>1649</vt:i4>
      </vt:variant>
      <vt:variant>
        <vt:i4>0</vt:i4>
      </vt:variant>
      <vt:variant>
        <vt:i4>5</vt:i4>
      </vt:variant>
      <vt:variant>
        <vt:lpwstr/>
      </vt:variant>
      <vt:variant>
        <vt:lpwstr>_Toc293649390</vt:lpwstr>
      </vt:variant>
      <vt:variant>
        <vt:i4>1638454</vt:i4>
      </vt:variant>
      <vt:variant>
        <vt:i4>1643</vt:i4>
      </vt:variant>
      <vt:variant>
        <vt:i4>0</vt:i4>
      </vt:variant>
      <vt:variant>
        <vt:i4>5</vt:i4>
      </vt:variant>
      <vt:variant>
        <vt:lpwstr/>
      </vt:variant>
      <vt:variant>
        <vt:lpwstr>_Toc293649389</vt:lpwstr>
      </vt:variant>
      <vt:variant>
        <vt:i4>1638454</vt:i4>
      </vt:variant>
      <vt:variant>
        <vt:i4>1637</vt:i4>
      </vt:variant>
      <vt:variant>
        <vt:i4>0</vt:i4>
      </vt:variant>
      <vt:variant>
        <vt:i4>5</vt:i4>
      </vt:variant>
      <vt:variant>
        <vt:lpwstr/>
      </vt:variant>
      <vt:variant>
        <vt:lpwstr>_Toc293649388</vt:lpwstr>
      </vt:variant>
      <vt:variant>
        <vt:i4>1638454</vt:i4>
      </vt:variant>
      <vt:variant>
        <vt:i4>1631</vt:i4>
      </vt:variant>
      <vt:variant>
        <vt:i4>0</vt:i4>
      </vt:variant>
      <vt:variant>
        <vt:i4>5</vt:i4>
      </vt:variant>
      <vt:variant>
        <vt:lpwstr/>
      </vt:variant>
      <vt:variant>
        <vt:lpwstr>_Toc293649387</vt:lpwstr>
      </vt:variant>
      <vt:variant>
        <vt:i4>1638454</vt:i4>
      </vt:variant>
      <vt:variant>
        <vt:i4>1625</vt:i4>
      </vt:variant>
      <vt:variant>
        <vt:i4>0</vt:i4>
      </vt:variant>
      <vt:variant>
        <vt:i4>5</vt:i4>
      </vt:variant>
      <vt:variant>
        <vt:lpwstr/>
      </vt:variant>
      <vt:variant>
        <vt:lpwstr>_Toc293649386</vt:lpwstr>
      </vt:variant>
      <vt:variant>
        <vt:i4>1638454</vt:i4>
      </vt:variant>
      <vt:variant>
        <vt:i4>1619</vt:i4>
      </vt:variant>
      <vt:variant>
        <vt:i4>0</vt:i4>
      </vt:variant>
      <vt:variant>
        <vt:i4>5</vt:i4>
      </vt:variant>
      <vt:variant>
        <vt:lpwstr/>
      </vt:variant>
      <vt:variant>
        <vt:lpwstr>_Toc293649385</vt:lpwstr>
      </vt:variant>
      <vt:variant>
        <vt:i4>1638454</vt:i4>
      </vt:variant>
      <vt:variant>
        <vt:i4>1613</vt:i4>
      </vt:variant>
      <vt:variant>
        <vt:i4>0</vt:i4>
      </vt:variant>
      <vt:variant>
        <vt:i4>5</vt:i4>
      </vt:variant>
      <vt:variant>
        <vt:lpwstr/>
      </vt:variant>
      <vt:variant>
        <vt:lpwstr>_Toc293649384</vt:lpwstr>
      </vt:variant>
      <vt:variant>
        <vt:i4>1638454</vt:i4>
      </vt:variant>
      <vt:variant>
        <vt:i4>1607</vt:i4>
      </vt:variant>
      <vt:variant>
        <vt:i4>0</vt:i4>
      </vt:variant>
      <vt:variant>
        <vt:i4>5</vt:i4>
      </vt:variant>
      <vt:variant>
        <vt:lpwstr/>
      </vt:variant>
      <vt:variant>
        <vt:lpwstr>_Toc293649383</vt:lpwstr>
      </vt:variant>
      <vt:variant>
        <vt:i4>1638454</vt:i4>
      </vt:variant>
      <vt:variant>
        <vt:i4>1601</vt:i4>
      </vt:variant>
      <vt:variant>
        <vt:i4>0</vt:i4>
      </vt:variant>
      <vt:variant>
        <vt:i4>5</vt:i4>
      </vt:variant>
      <vt:variant>
        <vt:lpwstr/>
      </vt:variant>
      <vt:variant>
        <vt:lpwstr>_Toc293649382</vt:lpwstr>
      </vt:variant>
      <vt:variant>
        <vt:i4>1638454</vt:i4>
      </vt:variant>
      <vt:variant>
        <vt:i4>1595</vt:i4>
      </vt:variant>
      <vt:variant>
        <vt:i4>0</vt:i4>
      </vt:variant>
      <vt:variant>
        <vt:i4>5</vt:i4>
      </vt:variant>
      <vt:variant>
        <vt:lpwstr/>
      </vt:variant>
      <vt:variant>
        <vt:lpwstr>_Toc293649381</vt:lpwstr>
      </vt:variant>
      <vt:variant>
        <vt:i4>1638454</vt:i4>
      </vt:variant>
      <vt:variant>
        <vt:i4>1589</vt:i4>
      </vt:variant>
      <vt:variant>
        <vt:i4>0</vt:i4>
      </vt:variant>
      <vt:variant>
        <vt:i4>5</vt:i4>
      </vt:variant>
      <vt:variant>
        <vt:lpwstr/>
      </vt:variant>
      <vt:variant>
        <vt:lpwstr>_Toc293649380</vt:lpwstr>
      </vt:variant>
      <vt:variant>
        <vt:i4>1441846</vt:i4>
      </vt:variant>
      <vt:variant>
        <vt:i4>1583</vt:i4>
      </vt:variant>
      <vt:variant>
        <vt:i4>0</vt:i4>
      </vt:variant>
      <vt:variant>
        <vt:i4>5</vt:i4>
      </vt:variant>
      <vt:variant>
        <vt:lpwstr/>
      </vt:variant>
      <vt:variant>
        <vt:lpwstr>_Toc293649379</vt:lpwstr>
      </vt:variant>
      <vt:variant>
        <vt:i4>1441846</vt:i4>
      </vt:variant>
      <vt:variant>
        <vt:i4>1577</vt:i4>
      </vt:variant>
      <vt:variant>
        <vt:i4>0</vt:i4>
      </vt:variant>
      <vt:variant>
        <vt:i4>5</vt:i4>
      </vt:variant>
      <vt:variant>
        <vt:lpwstr/>
      </vt:variant>
      <vt:variant>
        <vt:lpwstr>_Toc293649378</vt:lpwstr>
      </vt:variant>
      <vt:variant>
        <vt:i4>1441846</vt:i4>
      </vt:variant>
      <vt:variant>
        <vt:i4>1571</vt:i4>
      </vt:variant>
      <vt:variant>
        <vt:i4>0</vt:i4>
      </vt:variant>
      <vt:variant>
        <vt:i4>5</vt:i4>
      </vt:variant>
      <vt:variant>
        <vt:lpwstr/>
      </vt:variant>
      <vt:variant>
        <vt:lpwstr>_Toc293649377</vt:lpwstr>
      </vt:variant>
      <vt:variant>
        <vt:i4>1441846</vt:i4>
      </vt:variant>
      <vt:variant>
        <vt:i4>1565</vt:i4>
      </vt:variant>
      <vt:variant>
        <vt:i4>0</vt:i4>
      </vt:variant>
      <vt:variant>
        <vt:i4>5</vt:i4>
      </vt:variant>
      <vt:variant>
        <vt:lpwstr/>
      </vt:variant>
      <vt:variant>
        <vt:lpwstr>_Toc293649376</vt:lpwstr>
      </vt:variant>
      <vt:variant>
        <vt:i4>1441846</vt:i4>
      </vt:variant>
      <vt:variant>
        <vt:i4>1559</vt:i4>
      </vt:variant>
      <vt:variant>
        <vt:i4>0</vt:i4>
      </vt:variant>
      <vt:variant>
        <vt:i4>5</vt:i4>
      </vt:variant>
      <vt:variant>
        <vt:lpwstr/>
      </vt:variant>
      <vt:variant>
        <vt:lpwstr>_Toc293649375</vt:lpwstr>
      </vt:variant>
      <vt:variant>
        <vt:i4>1441846</vt:i4>
      </vt:variant>
      <vt:variant>
        <vt:i4>1553</vt:i4>
      </vt:variant>
      <vt:variant>
        <vt:i4>0</vt:i4>
      </vt:variant>
      <vt:variant>
        <vt:i4>5</vt:i4>
      </vt:variant>
      <vt:variant>
        <vt:lpwstr/>
      </vt:variant>
      <vt:variant>
        <vt:lpwstr>_Toc293649374</vt:lpwstr>
      </vt:variant>
      <vt:variant>
        <vt:i4>1441846</vt:i4>
      </vt:variant>
      <vt:variant>
        <vt:i4>1547</vt:i4>
      </vt:variant>
      <vt:variant>
        <vt:i4>0</vt:i4>
      </vt:variant>
      <vt:variant>
        <vt:i4>5</vt:i4>
      </vt:variant>
      <vt:variant>
        <vt:lpwstr/>
      </vt:variant>
      <vt:variant>
        <vt:lpwstr>_Toc293649373</vt:lpwstr>
      </vt:variant>
      <vt:variant>
        <vt:i4>1441846</vt:i4>
      </vt:variant>
      <vt:variant>
        <vt:i4>1541</vt:i4>
      </vt:variant>
      <vt:variant>
        <vt:i4>0</vt:i4>
      </vt:variant>
      <vt:variant>
        <vt:i4>5</vt:i4>
      </vt:variant>
      <vt:variant>
        <vt:lpwstr/>
      </vt:variant>
      <vt:variant>
        <vt:lpwstr>_Toc293649372</vt:lpwstr>
      </vt:variant>
      <vt:variant>
        <vt:i4>1441846</vt:i4>
      </vt:variant>
      <vt:variant>
        <vt:i4>1535</vt:i4>
      </vt:variant>
      <vt:variant>
        <vt:i4>0</vt:i4>
      </vt:variant>
      <vt:variant>
        <vt:i4>5</vt:i4>
      </vt:variant>
      <vt:variant>
        <vt:lpwstr/>
      </vt:variant>
      <vt:variant>
        <vt:lpwstr>_Toc293649371</vt:lpwstr>
      </vt:variant>
      <vt:variant>
        <vt:i4>1441846</vt:i4>
      </vt:variant>
      <vt:variant>
        <vt:i4>1529</vt:i4>
      </vt:variant>
      <vt:variant>
        <vt:i4>0</vt:i4>
      </vt:variant>
      <vt:variant>
        <vt:i4>5</vt:i4>
      </vt:variant>
      <vt:variant>
        <vt:lpwstr/>
      </vt:variant>
      <vt:variant>
        <vt:lpwstr>_Toc293649370</vt:lpwstr>
      </vt:variant>
      <vt:variant>
        <vt:i4>1507382</vt:i4>
      </vt:variant>
      <vt:variant>
        <vt:i4>1523</vt:i4>
      </vt:variant>
      <vt:variant>
        <vt:i4>0</vt:i4>
      </vt:variant>
      <vt:variant>
        <vt:i4>5</vt:i4>
      </vt:variant>
      <vt:variant>
        <vt:lpwstr/>
      </vt:variant>
      <vt:variant>
        <vt:lpwstr>_Toc293649369</vt:lpwstr>
      </vt:variant>
      <vt:variant>
        <vt:i4>1507382</vt:i4>
      </vt:variant>
      <vt:variant>
        <vt:i4>1517</vt:i4>
      </vt:variant>
      <vt:variant>
        <vt:i4>0</vt:i4>
      </vt:variant>
      <vt:variant>
        <vt:i4>5</vt:i4>
      </vt:variant>
      <vt:variant>
        <vt:lpwstr/>
      </vt:variant>
      <vt:variant>
        <vt:lpwstr>_Toc293649368</vt:lpwstr>
      </vt:variant>
      <vt:variant>
        <vt:i4>1507382</vt:i4>
      </vt:variant>
      <vt:variant>
        <vt:i4>1511</vt:i4>
      </vt:variant>
      <vt:variant>
        <vt:i4>0</vt:i4>
      </vt:variant>
      <vt:variant>
        <vt:i4>5</vt:i4>
      </vt:variant>
      <vt:variant>
        <vt:lpwstr/>
      </vt:variant>
      <vt:variant>
        <vt:lpwstr>_Toc293649367</vt:lpwstr>
      </vt:variant>
      <vt:variant>
        <vt:i4>1507382</vt:i4>
      </vt:variant>
      <vt:variant>
        <vt:i4>1505</vt:i4>
      </vt:variant>
      <vt:variant>
        <vt:i4>0</vt:i4>
      </vt:variant>
      <vt:variant>
        <vt:i4>5</vt:i4>
      </vt:variant>
      <vt:variant>
        <vt:lpwstr/>
      </vt:variant>
      <vt:variant>
        <vt:lpwstr>_Toc293649366</vt:lpwstr>
      </vt:variant>
      <vt:variant>
        <vt:i4>1507382</vt:i4>
      </vt:variant>
      <vt:variant>
        <vt:i4>1499</vt:i4>
      </vt:variant>
      <vt:variant>
        <vt:i4>0</vt:i4>
      </vt:variant>
      <vt:variant>
        <vt:i4>5</vt:i4>
      </vt:variant>
      <vt:variant>
        <vt:lpwstr/>
      </vt:variant>
      <vt:variant>
        <vt:lpwstr>_Toc293649365</vt:lpwstr>
      </vt:variant>
      <vt:variant>
        <vt:i4>1507382</vt:i4>
      </vt:variant>
      <vt:variant>
        <vt:i4>1493</vt:i4>
      </vt:variant>
      <vt:variant>
        <vt:i4>0</vt:i4>
      </vt:variant>
      <vt:variant>
        <vt:i4>5</vt:i4>
      </vt:variant>
      <vt:variant>
        <vt:lpwstr/>
      </vt:variant>
      <vt:variant>
        <vt:lpwstr>_Toc293649364</vt:lpwstr>
      </vt:variant>
      <vt:variant>
        <vt:i4>1507382</vt:i4>
      </vt:variant>
      <vt:variant>
        <vt:i4>1487</vt:i4>
      </vt:variant>
      <vt:variant>
        <vt:i4>0</vt:i4>
      </vt:variant>
      <vt:variant>
        <vt:i4>5</vt:i4>
      </vt:variant>
      <vt:variant>
        <vt:lpwstr/>
      </vt:variant>
      <vt:variant>
        <vt:lpwstr>_Toc293649363</vt:lpwstr>
      </vt:variant>
      <vt:variant>
        <vt:i4>1507382</vt:i4>
      </vt:variant>
      <vt:variant>
        <vt:i4>1481</vt:i4>
      </vt:variant>
      <vt:variant>
        <vt:i4>0</vt:i4>
      </vt:variant>
      <vt:variant>
        <vt:i4>5</vt:i4>
      </vt:variant>
      <vt:variant>
        <vt:lpwstr/>
      </vt:variant>
      <vt:variant>
        <vt:lpwstr>_Toc293649362</vt:lpwstr>
      </vt:variant>
      <vt:variant>
        <vt:i4>1507382</vt:i4>
      </vt:variant>
      <vt:variant>
        <vt:i4>1475</vt:i4>
      </vt:variant>
      <vt:variant>
        <vt:i4>0</vt:i4>
      </vt:variant>
      <vt:variant>
        <vt:i4>5</vt:i4>
      </vt:variant>
      <vt:variant>
        <vt:lpwstr/>
      </vt:variant>
      <vt:variant>
        <vt:lpwstr>_Toc293649361</vt:lpwstr>
      </vt:variant>
      <vt:variant>
        <vt:i4>1507382</vt:i4>
      </vt:variant>
      <vt:variant>
        <vt:i4>1469</vt:i4>
      </vt:variant>
      <vt:variant>
        <vt:i4>0</vt:i4>
      </vt:variant>
      <vt:variant>
        <vt:i4>5</vt:i4>
      </vt:variant>
      <vt:variant>
        <vt:lpwstr/>
      </vt:variant>
      <vt:variant>
        <vt:lpwstr>_Toc293649360</vt:lpwstr>
      </vt:variant>
      <vt:variant>
        <vt:i4>1310774</vt:i4>
      </vt:variant>
      <vt:variant>
        <vt:i4>1463</vt:i4>
      </vt:variant>
      <vt:variant>
        <vt:i4>0</vt:i4>
      </vt:variant>
      <vt:variant>
        <vt:i4>5</vt:i4>
      </vt:variant>
      <vt:variant>
        <vt:lpwstr/>
      </vt:variant>
      <vt:variant>
        <vt:lpwstr>_Toc293649359</vt:lpwstr>
      </vt:variant>
      <vt:variant>
        <vt:i4>1310774</vt:i4>
      </vt:variant>
      <vt:variant>
        <vt:i4>1457</vt:i4>
      </vt:variant>
      <vt:variant>
        <vt:i4>0</vt:i4>
      </vt:variant>
      <vt:variant>
        <vt:i4>5</vt:i4>
      </vt:variant>
      <vt:variant>
        <vt:lpwstr/>
      </vt:variant>
      <vt:variant>
        <vt:lpwstr>_Toc293649358</vt:lpwstr>
      </vt:variant>
      <vt:variant>
        <vt:i4>1310774</vt:i4>
      </vt:variant>
      <vt:variant>
        <vt:i4>1451</vt:i4>
      </vt:variant>
      <vt:variant>
        <vt:i4>0</vt:i4>
      </vt:variant>
      <vt:variant>
        <vt:i4>5</vt:i4>
      </vt:variant>
      <vt:variant>
        <vt:lpwstr/>
      </vt:variant>
      <vt:variant>
        <vt:lpwstr>_Toc293649357</vt:lpwstr>
      </vt:variant>
      <vt:variant>
        <vt:i4>1310774</vt:i4>
      </vt:variant>
      <vt:variant>
        <vt:i4>1445</vt:i4>
      </vt:variant>
      <vt:variant>
        <vt:i4>0</vt:i4>
      </vt:variant>
      <vt:variant>
        <vt:i4>5</vt:i4>
      </vt:variant>
      <vt:variant>
        <vt:lpwstr/>
      </vt:variant>
      <vt:variant>
        <vt:lpwstr>_Toc293649356</vt:lpwstr>
      </vt:variant>
      <vt:variant>
        <vt:i4>1310774</vt:i4>
      </vt:variant>
      <vt:variant>
        <vt:i4>1439</vt:i4>
      </vt:variant>
      <vt:variant>
        <vt:i4>0</vt:i4>
      </vt:variant>
      <vt:variant>
        <vt:i4>5</vt:i4>
      </vt:variant>
      <vt:variant>
        <vt:lpwstr/>
      </vt:variant>
      <vt:variant>
        <vt:lpwstr>_Toc293649355</vt:lpwstr>
      </vt:variant>
      <vt:variant>
        <vt:i4>1310774</vt:i4>
      </vt:variant>
      <vt:variant>
        <vt:i4>1433</vt:i4>
      </vt:variant>
      <vt:variant>
        <vt:i4>0</vt:i4>
      </vt:variant>
      <vt:variant>
        <vt:i4>5</vt:i4>
      </vt:variant>
      <vt:variant>
        <vt:lpwstr/>
      </vt:variant>
      <vt:variant>
        <vt:lpwstr>_Toc293649354</vt:lpwstr>
      </vt:variant>
      <vt:variant>
        <vt:i4>1310774</vt:i4>
      </vt:variant>
      <vt:variant>
        <vt:i4>1427</vt:i4>
      </vt:variant>
      <vt:variant>
        <vt:i4>0</vt:i4>
      </vt:variant>
      <vt:variant>
        <vt:i4>5</vt:i4>
      </vt:variant>
      <vt:variant>
        <vt:lpwstr/>
      </vt:variant>
      <vt:variant>
        <vt:lpwstr>_Toc293649353</vt:lpwstr>
      </vt:variant>
      <vt:variant>
        <vt:i4>1310774</vt:i4>
      </vt:variant>
      <vt:variant>
        <vt:i4>1421</vt:i4>
      </vt:variant>
      <vt:variant>
        <vt:i4>0</vt:i4>
      </vt:variant>
      <vt:variant>
        <vt:i4>5</vt:i4>
      </vt:variant>
      <vt:variant>
        <vt:lpwstr/>
      </vt:variant>
      <vt:variant>
        <vt:lpwstr>_Toc293649352</vt:lpwstr>
      </vt:variant>
      <vt:variant>
        <vt:i4>1310774</vt:i4>
      </vt:variant>
      <vt:variant>
        <vt:i4>1415</vt:i4>
      </vt:variant>
      <vt:variant>
        <vt:i4>0</vt:i4>
      </vt:variant>
      <vt:variant>
        <vt:i4>5</vt:i4>
      </vt:variant>
      <vt:variant>
        <vt:lpwstr/>
      </vt:variant>
      <vt:variant>
        <vt:lpwstr>_Toc293649351</vt:lpwstr>
      </vt:variant>
      <vt:variant>
        <vt:i4>1310774</vt:i4>
      </vt:variant>
      <vt:variant>
        <vt:i4>1409</vt:i4>
      </vt:variant>
      <vt:variant>
        <vt:i4>0</vt:i4>
      </vt:variant>
      <vt:variant>
        <vt:i4>5</vt:i4>
      </vt:variant>
      <vt:variant>
        <vt:lpwstr/>
      </vt:variant>
      <vt:variant>
        <vt:lpwstr>_Toc293649350</vt:lpwstr>
      </vt:variant>
      <vt:variant>
        <vt:i4>1376310</vt:i4>
      </vt:variant>
      <vt:variant>
        <vt:i4>1403</vt:i4>
      </vt:variant>
      <vt:variant>
        <vt:i4>0</vt:i4>
      </vt:variant>
      <vt:variant>
        <vt:i4>5</vt:i4>
      </vt:variant>
      <vt:variant>
        <vt:lpwstr/>
      </vt:variant>
      <vt:variant>
        <vt:lpwstr>_Toc293649349</vt:lpwstr>
      </vt:variant>
      <vt:variant>
        <vt:i4>1376310</vt:i4>
      </vt:variant>
      <vt:variant>
        <vt:i4>1394</vt:i4>
      </vt:variant>
      <vt:variant>
        <vt:i4>0</vt:i4>
      </vt:variant>
      <vt:variant>
        <vt:i4>5</vt:i4>
      </vt:variant>
      <vt:variant>
        <vt:lpwstr/>
      </vt:variant>
      <vt:variant>
        <vt:lpwstr>_Toc293649346</vt:lpwstr>
      </vt:variant>
      <vt:variant>
        <vt:i4>1376310</vt:i4>
      </vt:variant>
      <vt:variant>
        <vt:i4>1388</vt:i4>
      </vt:variant>
      <vt:variant>
        <vt:i4>0</vt:i4>
      </vt:variant>
      <vt:variant>
        <vt:i4>5</vt:i4>
      </vt:variant>
      <vt:variant>
        <vt:lpwstr/>
      </vt:variant>
      <vt:variant>
        <vt:lpwstr>_Toc293649345</vt:lpwstr>
      </vt:variant>
      <vt:variant>
        <vt:i4>1376310</vt:i4>
      </vt:variant>
      <vt:variant>
        <vt:i4>1382</vt:i4>
      </vt:variant>
      <vt:variant>
        <vt:i4>0</vt:i4>
      </vt:variant>
      <vt:variant>
        <vt:i4>5</vt:i4>
      </vt:variant>
      <vt:variant>
        <vt:lpwstr/>
      </vt:variant>
      <vt:variant>
        <vt:lpwstr>_Toc293649344</vt:lpwstr>
      </vt:variant>
      <vt:variant>
        <vt:i4>1376310</vt:i4>
      </vt:variant>
      <vt:variant>
        <vt:i4>1376</vt:i4>
      </vt:variant>
      <vt:variant>
        <vt:i4>0</vt:i4>
      </vt:variant>
      <vt:variant>
        <vt:i4>5</vt:i4>
      </vt:variant>
      <vt:variant>
        <vt:lpwstr/>
      </vt:variant>
      <vt:variant>
        <vt:lpwstr>_Toc293649343</vt:lpwstr>
      </vt:variant>
      <vt:variant>
        <vt:i4>1376310</vt:i4>
      </vt:variant>
      <vt:variant>
        <vt:i4>1370</vt:i4>
      </vt:variant>
      <vt:variant>
        <vt:i4>0</vt:i4>
      </vt:variant>
      <vt:variant>
        <vt:i4>5</vt:i4>
      </vt:variant>
      <vt:variant>
        <vt:lpwstr/>
      </vt:variant>
      <vt:variant>
        <vt:lpwstr>_Toc293649342</vt:lpwstr>
      </vt:variant>
      <vt:variant>
        <vt:i4>1376310</vt:i4>
      </vt:variant>
      <vt:variant>
        <vt:i4>1364</vt:i4>
      </vt:variant>
      <vt:variant>
        <vt:i4>0</vt:i4>
      </vt:variant>
      <vt:variant>
        <vt:i4>5</vt:i4>
      </vt:variant>
      <vt:variant>
        <vt:lpwstr/>
      </vt:variant>
      <vt:variant>
        <vt:lpwstr>_Toc293649341</vt:lpwstr>
      </vt:variant>
      <vt:variant>
        <vt:i4>1376310</vt:i4>
      </vt:variant>
      <vt:variant>
        <vt:i4>1358</vt:i4>
      </vt:variant>
      <vt:variant>
        <vt:i4>0</vt:i4>
      </vt:variant>
      <vt:variant>
        <vt:i4>5</vt:i4>
      </vt:variant>
      <vt:variant>
        <vt:lpwstr/>
      </vt:variant>
      <vt:variant>
        <vt:lpwstr>_Toc293649340</vt:lpwstr>
      </vt:variant>
      <vt:variant>
        <vt:i4>1179702</vt:i4>
      </vt:variant>
      <vt:variant>
        <vt:i4>1352</vt:i4>
      </vt:variant>
      <vt:variant>
        <vt:i4>0</vt:i4>
      </vt:variant>
      <vt:variant>
        <vt:i4>5</vt:i4>
      </vt:variant>
      <vt:variant>
        <vt:lpwstr/>
      </vt:variant>
      <vt:variant>
        <vt:lpwstr>_Toc293649339</vt:lpwstr>
      </vt:variant>
      <vt:variant>
        <vt:i4>1179702</vt:i4>
      </vt:variant>
      <vt:variant>
        <vt:i4>1346</vt:i4>
      </vt:variant>
      <vt:variant>
        <vt:i4>0</vt:i4>
      </vt:variant>
      <vt:variant>
        <vt:i4>5</vt:i4>
      </vt:variant>
      <vt:variant>
        <vt:lpwstr/>
      </vt:variant>
      <vt:variant>
        <vt:lpwstr>_Toc293649338</vt:lpwstr>
      </vt:variant>
      <vt:variant>
        <vt:i4>1179702</vt:i4>
      </vt:variant>
      <vt:variant>
        <vt:i4>1340</vt:i4>
      </vt:variant>
      <vt:variant>
        <vt:i4>0</vt:i4>
      </vt:variant>
      <vt:variant>
        <vt:i4>5</vt:i4>
      </vt:variant>
      <vt:variant>
        <vt:lpwstr/>
      </vt:variant>
      <vt:variant>
        <vt:lpwstr>_Toc293649337</vt:lpwstr>
      </vt:variant>
      <vt:variant>
        <vt:i4>1179702</vt:i4>
      </vt:variant>
      <vt:variant>
        <vt:i4>1334</vt:i4>
      </vt:variant>
      <vt:variant>
        <vt:i4>0</vt:i4>
      </vt:variant>
      <vt:variant>
        <vt:i4>5</vt:i4>
      </vt:variant>
      <vt:variant>
        <vt:lpwstr/>
      </vt:variant>
      <vt:variant>
        <vt:lpwstr>_Toc293649336</vt:lpwstr>
      </vt:variant>
      <vt:variant>
        <vt:i4>1179702</vt:i4>
      </vt:variant>
      <vt:variant>
        <vt:i4>1328</vt:i4>
      </vt:variant>
      <vt:variant>
        <vt:i4>0</vt:i4>
      </vt:variant>
      <vt:variant>
        <vt:i4>5</vt:i4>
      </vt:variant>
      <vt:variant>
        <vt:lpwstr/>
      </vt:variant>
      <vt:variant>
        <vt:lpwstr>_Toc293649335</vt:lpwstr>
      </vt:variant>
      <vt:variant>
        <vt:i4>1179702</vt:i4>
      </vt:variant>
      <vt:variant>
        <vt:i4>1322</vt:i4>
      </vt:variant>
      <vt:variant>
        <vt:i4>0</vt:i4>
      </vt:variant>
      <vt:variant>
        <vt:i4>5</vt:i4>
      </vt:variant>
      <vt:variant>
        <vt:lpwstr/>
      </vt:variant>
      <vt:variant>
        <vt:lpwstr>_Toc293649334</vt:lpwstr>
      </vt:variant>
      <vt:variant>
        <vt:i4>1179702</vt:i4>
      </vt:variant>
      <vt:variant>
        <vt:i4>1316</vt:i4>
      </vt:variant>
      <vt:variant>
        <vt:i4>0</vt:i4>
      </vt:variant>
      <vt:variant>
        <vt:i4>5</vt:i4>
      </vt:variant>
      <vt:variant>
        <vt:lpwstr/>
      </vt:variant>
      <vt:variant>
        <vt:lpwstr>_Toc293649333</vt:lpwstr>
      </vt:variant>
      <vt:variant>
        <vt:i4>1179702</vt:i4>
      </vt:variant>
      <vt:variant>
        <vt:i4>1310</vt:i4>
      </vt:variant>
      <vt:variant>
        <vt:i4>0</vt:i4>
      </vt:variant>
      <vt:variant>
        <vt:i4>5</vt:i4>
      </vt:variant>
      <vt:variant>
        <vt:lpwstr/>
      </vt:variant>
      <vt:variant>
        <vt:lpwstr>_Toc293649332</vt:lpwstr>
      </vt:variant>
      <vt:variant>
        <vt:i4>1179702</vt:i4>
      </vt:variant>
      <vt:variant>
        <vt:i4>1304</vt:i4>
      </vt:variant>
      <vt:variant>
        <vt:i4>0</vt:i4>
      </vt:variant>
      <vt:variant>
        <vt:i4>5</vt:i4>
      </vt:variant>
      <vt:variant>
        <vt:lpwstr/>
      </vt:variant>
      <vt:variant>
        <vt:lpwstr>_Toc293649331</vt:lpwstr>
      </vt:variant>
      <vt:variant>
        <vt:i4>1179702</vt:i4>
      </vt:variant>
      <vt:variant>
        <vt:i4>1298</vt:i4>
      </vt:variant>
      <vt:variant>
        <vt:i4>0</vt:i4>
      </vt:variant>
      <vt:variant>
        <vt:i4>5</vt:i4>
      </vt:variant>
      <vt:variant>
        <vt:lpwstr/>
      </vt:variant>
      <vt:variant>
        <vt:lpwstr>_Toc293649330</vt:lpwstr>
      </vt:variant>
      <vt:variant>
        <vt:i4>1245238</vt:i4>
      </vt:variant>
      <vt:variant>
        <vt:i4>1292</vt:i4>
      </vt:variant>
      <vt:variant>
        <vt:i4>0</vt:i4>
      </vt:variant>
      <vt:variant>
        <vt:i4>5</vt:i4>
      </vt:variant>
      <vt:variant>
        <vt:lpwstr/>
      </vt:variant>
      <vt:variant>
        <vt:lpwstr>_Toc293649329</vt:lpwstr>
      </vt:variant>
      <vt:variant>
        <vt:i4>1245238</vt:i4>
      </vt:variant>
      <vt:variant>
        <vt:i4>1286</vt:i4>
      </vt:variant>
      <vt:variant>
        <vt:i4>0</vt:i4>
      </vt:variant>
      <vt:variant>
        <vt:i4>5</vt:i4>
      </vt:variant>
      <vt:variant>
        <vt:lpwstr/>
      </vt:variant>
      <vt:variant>
        <vt:lpwstr>_Toc293649328</vt:lpwstr>
      </vt:variant>
      <vt:variant>
        <vt:i4>1245238</vt:i4>
      </vt:variant>
      <vt:variant>
        <vt:i4>1280</vt:i4>
      </vt:variant>
      <vt:variant>
        <vt:i4>0</vt:i4>
      </vt:variant>
      <vt:variant>
        <vt:i4>5</vt:i4>
      </vt:variant>
      <vt:variant>
        <vt:lpwstr/>
      </vt:variant>
      <vt:variant>
        <vt:lpwstr>_Toc293649327</vt:lpwstr>
      </vt:variant>
      <vt:variant>
        <vt:i4>1245238</vt:i4>
      </vt:variant>
      <vt:variant>
        <vt:i4>1274</vt:i4>
      </vt:variant>
      <vt:variant>
        <vt:i4>0</vt:i4>
      </vt:variant>
      <vt:variant>
        <vt:i4>5</vt:i4>
      </vt:variant>
      <vt:variant>
        <vt:lpwstr/>
      </vt:variant>
      <vt:variant>
        <vt:lpwstr>_Toc293649326</vt:lpwstr>
      </vt:variant>
      <vt:variant>
        <vt:i4>1245238</vt:i4>
      </vt:variant>
      <vt:variant>
        <vt:i4>1268</vt:i4>
      </vt:variant>
      <vt:variant>
        <vt:i4>0</vt:i4>
      </vt:variant>
      <vt:variant>
        <vt:i4>5</vt:i4>
      </vt:variant>
      <vt:variant>
        <vt:lpwstr/>
      </vt:variant>
      <vt:variant>
        <vt:lpwstr>_Toc293649325</vt:lpwstr>
      </vt:variant>
      <vt:variant>
        <vt:i4>1245238</vt:i4>
      </vt:variant>
      <vt:variant>
        <vt:i4>1262</vt:i4>
      </vt:variant>
      <vt:variant>
        <vt:i4>0</vt:i4>
      </vt:variant>
      <vt:variant>
        <vt:i4>5</vt:i4>
      </vt:variant>
      <vt:variant>
        <vt:lpwstr/>
      </vt:variant>
      <vt:variant>
        <vt:lpwstr>_Toc293649324</vt:lpwstr>
      </vt:variant>
      <vt:variant>
        <vt:i4>1245238</vt:i4>
      </vt:variant>
      <vt:variant>
        <vt:i4>1253</vt:i4>
      </vt:variant>
      <vt:variant>
        <vt:i4>0</vt:i4>
      </vt:variant>
      <vt:variant>
        <vt:i4>5</vt:i4>
      </vt:variant>
      <vt:variant>
        <vt:lpwstr/>
      </vt:variant>
      <vt:variant>
        <vt:lpwstr>_Toc293649323</vt:lpwstr>
      </vt:variant>
      <vt:variant>
        <vt:i4>1245238</vt:i4>
      </vt:variant>
      <vt:variant>
        <vt:i4>1247</vt:i4>
      </vt:variant>
      <vt:variant>
        <vt:i4>0</vt:i4>
      </vt:variant>
      <vt:variant>
        <vt:i4>5</vt:i4>
      </vt:variant>
      <vt:variant>
        <vt:lpwstr/>
      </vt:variant>
      <vt:variant>
        <vt:lpwstr>_Toc293649322</vt:lpwstr>
      </vt:variant>
      <vt:variant>
        <vt:i4>1245238</vt:i4>
      </vt:variant>
      <vt:variant>
        <vt:i4>1241</vt:i4>
      </vt:variant>
      <vt:variant>
        <vt:i4>0</vt:i4>
      </vt:variant>
      <vt:variant>
        <vt:i4>5</vt:i4>
      </vt:variant>
      <vt:variant>
        <vt:lpwstr/>
      </vt:variant>
      <vt:variant>
        <vt:lpwstr>_Toc293649321</vt:lpwstr>
      </vt:variant>
      <vt:variant>
        <vt:i4>1245238</vt:i4>
      </vt:variant>
      <vt:variant>
        <vt:i4>1235</vt:i4>
      </vt:variant>
      <vt:variant>
        <vt:i4>0</vt:i4>
      </vt:variant>
      <vt:variant>
        <vt:i4>5</vt:i4>
      </vt:variant>
      <vt:variant>
        <vt:lpwstr/>
      </vt:variant>
      <vt:variant>
        <vt:lpwstr>_Toc293649320</vt:lpwstr>
      </vt:variant>
      <vt:variant>
        <vt:i4>1048630</vt:i4>
      </vt:variant>
      <vt:variant>
        <vt:i4>1229</vt:i4>
      </vt:variant>
      <vt:variant>
        <vt:i4>0</vt:i4>
      </vt:variant>
      <vt:variant>
        <vt:i4>5</vt:i4>
      </vt:variant>
      <vt:variant>
        <vt:lpwstr/>
      </vt:variant>
      <vt:variant>
        <vt:lpwstr>_Toc293649319</vt:lpwstr>
      </vt:variant>
      <vt:variant>
        <vt:i4>1048630</vt:i4>
      </vt:variant>
      <vt:variant>
        <vt:i4>1223</vt:i4>
      </vt:variant>
      <vt:variant>
        <vt:i4>0</vt:i4>
      </vt:variant>
      <vt:variant>
        <vt:i4>5</vt:i4>
      </vt:variant>
      <vt:variant>
        <vt:lpwstr/>
      </vt:variant>
      <vt:variant>
        <vt:lpwstr>_Toc293649318</vt:lpwstr>
      </vt:variant>
      <vt:variant>
        <vt:i4>1048630</vt:i4>
      </vt:variant>
      <vt:variant>
        <vt:i4>1217</vt:i4>
      </vt:variant>
      <vt:variant>
        <vt:i4>0</vt:i4>
      </vt:variant>
      <vt:variant>
        <vt:i4>5</vt:i4>
      </vt:variant>
      <vt:variant>
        <vt:lpwstr/>
      </vt:variant>
      <vt:variant>
        <vt:lpwstr>_Toc293649317</vt:lpwstr>
      </vt:variant>
      <vt:variant>
        <vt:i4>1048630</vt:i4>
      </vt:variant>
      <vt:variant>
        <vt:i4>1211</vt:i4>
      </vt:variant>
      <vt:variant>
        <vt:i4>0</vt:i4>
      </vt:variant>
      <vt:variant>
        <vt:i4>5</vt:i4>
      </vt:variant>
      <vt:variant>
        <vt:lpwstr/>
      </vt:variant>
      <vt:variant>
        <vt:lpwstr>_Toc293649316</vt:lpwstr>
      </vt:variant>
      <vt:variant>
        <vt:i4>1048630</vt:i4>
      </vt:variant>
      <vt:variant>
        <vt:i4>1205</vt:i4>
      </vt:variant>
      <vt:variant>
        <vt:i4>0</vt:i4>
      </vt:variant>
      <vt:variant>
        <vt:i4>5</vt:i4>
      </vt:variant>
      <vt:variant>
        <vt:lpwstr/>
      </vt:variant>
      <vt:variant>
        <vt:lpwstr>_Toc293649315</vt:lpwstr>
      </vt:variant>
      <vt:variant>
        <vt:i4>1048630</vt:i4>
      </vt:variant>
      <vt:variant>
        <vt:i4>1199</vt:i4>
      </vt:variant>
      <vt:variant>
        <vt:i4>0</vt:i4>
      </vt:variant>
      <vt:variant>
        <vt:i4>5</vt:i4>
      </vt:variant>
      <vt:variant>
        <vt:lpwstr/>
      </vt:variant>
      <vt:variant>
        <vt:lpwstr>_Toc293649314</vt:lpwstr>
      </vt:variant>
      <vt:variant>
        <vt:i4>1048630</vt:i4>
      </vt:variant>
      <vt:variant>
        <vt:i4>1193</vt:i4>
      </vt:variant>
      <vt:variant>
        <vt:i4>0</vt:i4>
      </vt:variant>
      <vt:variant>
        <vt:i4>5</vt:i4>
      </vt:variant>
      <vt:variant>
        <vt:lpwstr/>
      </vt:variant>
      <vt:variant>
        <vt:lpwstr>_Toc293649313</vt:lpwstr>
      </vt:variant>
      <vt:variant>
        <vt:i4>1048630</vt:i4>
      </vt:variant>
      <vt:variant>
        <vt:i4>1187</vt:i4>
      </vt:variant>
      <vt:variant>
        <vt:i4>0</vt:i4>
      </vt:variant>
      <vt:variant>
        <vt:i4>5</vt:i4>
      </vt:variant>
      <vt:variant>
        <vt:lpwstr/>
      </vt:variant>
      <vt:variant>
        <vt:lpwstr>_Toc293649312</vt:lpwstr>
      </vt:variant>
      <vt:variant>
        <vt:i4>1048630</vt:i4>
      </vt:variant>
      <vt:variant>
        <vt:i4>1181</vt:i4>
      </vt:variant>
      <vt:variant>
        <vt:i4>0</vt:i4>
      </vt:variant>
      <vt:variant>
        <vt:i4>5</vt:i4>
      </vt:variant>
      <vt:variant>
        <vt:lpwstr/>
      </vt:variant>
      <vt:variant>
        <vt:lpwstr>_Toc293649311</vt:lpwstr>
      </vt:variant>
      <vt:variant>
        <vt:i4>1048630</vt:i4>
      </vt:variant>
      <vt:variant>
        <vt:i4>1175</vt:i4>
      </vt:variant>
      <vt:variant>
        <vt:i4>0</vt:i4>
      </vt:variant>
      <vt:variant>
        <vt:i4>5</vt:i4>
      </vt:variant>
      <vt:variant>
        <vt:lpwstr/>
      </vt:variant>
      <vt:variant>
        <vt:lpwstr>_Toc293649310</vt:lpwstr>
      </vt:variant>
      <vt:variant>
        <vt:i4>1114166</vt:i4>
      </vt:variant>
      <vt:variant>
        <vt:i4>1169</vt:i4>
      </vt:variant>
      <vt:variant>
        <vt:i4>0</vt:i4>
      </vt:variant>
      <vt:variant>
        <vt:i4>5</vt:i4>
      </vt:variant>
      <vt:variant>
        <vt:lpwstr/>
      </vt:variant>
      <vt:variant>
        <vt:lpwstr>_Toc293649309</vt:lpwstr>
      </vt:variant>
      <vt:variant>
        <vt:i4>1114166</vt:i4>
      </vt:variant>
      <vt:variant>
        <vt:i4>1163</vt:i4>
      </vt:variant>
      <vt:variant>
        <vt:i4>0</vt:i4>
      </vt:variant>
      <vt:variant>
        <vt:i4>5</vt:i4>
      </vt:variant>
      <vt:variant>
        <vt:lpwstr/>
      </vt:variant>
      <vt:variant>
        <vt:lpwstr>_Toc293649308</vt:lpwstr>
      </vt:variant>
      <vt:variant>
        <vt:i4>1114166</vt:i4>
      </vt:variant>
      <vt:variant>
        <vt:i4>1157</vt:i4>
      </vt:variant>
      <vt:variant>
        <vt:i4>0</vt:i4>
      </vt:variant>
      <vt:variant>
        <vt:i4>5</vt:i4>
      </vt:variant>
      <vt:variant>
        <vt:lpwstr/>
      </vt:variant>
      <vt:variant>
        <vt:lpwstr>_Toc293649307</vt:lpwstr>
      </vt:variant>
      <vt:variant>
        <vt:i4>1114166</vt:i4>
      </vt:variant>
      <vt:variant>
        <vt:i4>1151</vt:i4>
      </vt:variant>
      <vt:variant>
        <vt:i4>0</vt:i4>
      </vt:variant>
      <vt:variant>
        <vt:i4>5</vt:i4>
      </vt:variant>
      <vt:variant>
        <vt:lpwstr/>
      </vt:variant>
      <vt:variant>
        <vt:lpwstr>_Toc293649306</vt:lpwstr>
      </vt:variant>
      <vt:variant>
        <vt:i4>1114166</vt:i4>
      </vt:variant>
      <vt:variant>
        <vt:i4>1145</vt:i4>
      </vt:variant>
      <vt:variant>
        <vt:i4>0</vt:i4>
      </vt:variant>
      <vt:variant>
        <vt:i4>5</vt:i4>
      </vt:variant>
      <vt:variant>
        <vt:lpwstr/>
      </vt:variant>
      <vt:variant>
        <vt:lpwstr>_Toc293649305</vt:lpwstr>
      </vt:variant>
      <vt:variant>
        <vt:i4>1114166</vt:i4>
      </vt:variant>
      <vt:variant>
        <vt:i4>1139</vt:i4>
      </vt:variant>
      <vt:variant>
        <vt:i4>0</vt:i4>
      </vt:variant>
      <vt:variant>
        <vt:i4>5</vt:i4>
      </vt:variant>
      <vt:variant>
        <vt:lpwstr/>
      </vt:variant>
      <vt:variant>
        <vt:lpwstr>_Toc293649304</vt:lpwstr>
      </vt:variant>
      <vt:variant>
        <vt:i4>1114166</vt:i4>
      </vt:variant>
      <vt:variant>
        <vt:i4>1133</vt:i4>
      </vt:variant>
      <vt:variant>
        <vt:i4>0</vt:i4>
      </vt:variant>
      <vt:variant>
        <vt:i4>5</vt:i4>
      </vt:variant>
      <vt:variant>
        <vt:lpwstr/>
      </vt:variant>
      <vt:variant>
        <vt:lpwstr>_Toc293649303</vt:lpwstr>
      </vt:variant>
      <vt:variant>
        <vt:i4>1114166</vt:i4>
      </vt:variant>
      <vt:variant>
        <vt:i4>1127</vt:i4>
      </vt:variant>
      <vt:variant>
        <vt:i4>0</vt:i4>
      </vt:variant>
      <vt:variant>
        <vt:i4>5</vt:i4>
      </vt:variant>
      <vt:variant>
        <vt:lpwstr/>
      </vt:variant>
      <vt:variant>
        <vt:lpwstr>_Toc293649302</vt:lpwstr>
      </vt:variant>
      <vt:variant>
        <vt:i4>1114166</vt:i4>
      </vt:variant>
      <vt:variant>
        <vt:i4>1121</vt:i4>
      </vt:variant>
      <vt:variant>
        <vt:i4>0</vt:i4>
      </vt:variant>
      <vt:variant>
        <vt:i4>5</vt:i4>
      </vt:variant>
      <vt:variant>
        <vt:lpwstr/>
      </vt:variant>
      <vt:variant>
        <vt:lpwstr>_Toc293649301</vt:lpwstr>
      </vt:variant>
      <vt:variant>
        <vt:i4>1114166</vt:i4>
      </vt:variant>
      <vt:variant>
        <vt:i4>1115</vt:i4>
      </vt:variant>
      <vt:variant>
        <vt:i4>0</vt:i4>
      </vt:variant>
      <vt:variant>
        <vt:i4>5</vt:i4>
      </vt:variant>
      <vt:variant>
        <vt:lpwstr/>
      </vt:variant>
      <vt:variant>
        <vt:lpwstr>_Toc293649300</vt:lpwstr>
      </vt:variant>
      <vt:variant>
        <vt:i4>1572919</vt:i4>
      </vt:variant>
      <vt:variant>
        <vt:i4>1109</vt:i4>
      </vt:variant>
      <vt:variant>
        <vt:i4>0</vt:i4>
      </vt:variant>
      <vt:variant>
        <vt:i4>5</vt:i4>
      </vt:variant>
      <vt:variant>
        <vt:lpwstr/>
      </vt:variant>
      <vt:variant>
        <vt:lpwstr>_Toc293649299</vt:lpwstr>
      </vt:variant>
      <vt:variant>
        <vt:i4>1572919</vt:i4>
      </vt:variant>
      <vt:variant>
        <vt:i4>1103</vt:i4>
      </vt:variant>
      <vt:variant>
        <vt:i4>0</vt:i4>
      </vt:variant>
      <vt:variant>
        <vt:i4>5</vt:i4>
      </vt:variant>
      <vt:variant>
        <vt:lpwstr/>
      </vt:variant>
      <vt:variant>
        <vt:lpwstr>_Toc293649298</vt:lpwstr>
      </vt:variant>
      <vt:variant>
        <vt:i4>1572919</vt:i4>
      </vt:variant>
      <vt:variant>
        <vt:i4>1097</vt:i4>
      </vt:variant>
      <vt:variant>
        <vt:i4>0</vt:i4>
      </vt:variant>
      <vt:variant>
        <vt:i4>5</vt:i4>
      </vt:variant>
      <vt:variant>
        <vt:lpwstr/>
      </vt:variant>
      <vt:variant>
        <vt:lpwstr>_Toc293649297</vt:lpwstr>
      </vt:variant>
      <vt:variant>
        <vt:i4>1572919</vt:i4>
      </vt:variant>
      <vt:variant>
        <vt:i4>1091</vt:i4>
      </vt:variant>
      <vt:variant>
        <vt:i4>0</vt:i4>
      </vt:variant>
      <vt:variant>
        <vt:i4>5</vt:i4>
      </vt:variant>
      <vt:variant>
        <vt:lpwstr/>
      </vt:variant>
      <vt:variant>
        <vt:lpwstr>_Toc293649296</vt:lpwstr>
      </vt:variant>
      <vt:variant>
        <vt:i4>1572919</vt:i4>
      </vt:variant>
      <vt:variant>
        <vt:i4>1085</vt:i4>
      </vt:variant>
      <vt:variant>
        <vt:i4>0</vt:i4>
      </vt:variant>
      <vt:variant>
        <vt:i4>5</vt:i4>
      </vt:variant>
      <vt:variant>
        <vt:lpwstr/>
      </vt:variant>
      <vt:variant>
        <vt:lpwstr>_Toc293649295</vt:lpwstr>
      </vt:variant>
      <vt:variant>
        <vt:i4>1572919</vt:i4>
      </vt:variant>
      <vt:variant>
        <vt:i4>1079</vt:i4>
      </vt:variant>
      <vt:variant>
        <vt:i4>0</vt:i4>
      </vt:variant>
      <vt:variant>
        <vt:i4>5</vt:i4>
      </vt:variant>
      <vt:variant>
        <vt:lpwstr/>
      </vt:variant>
      <vt:variant>
        <vt:lpwstr>_Toc293649294</vt:lpwstr>
      </vt:variant>
      <vt:variant>
        <vt:i4>1572919</vt:i4>
      </vt:variant>
      <vt:variant>
        <vt:i4>1073</vt:i4>
      </vt:variant>
      <vt:variant>
        <vt:i4>0</vt:i4>
      </vt:variant>
      <vt:variant>
        <vt:i4>5</vt:i4>
      </vt:variant>
      <vt:variant>
        <vt:lpwstr/>
      </vt:variant>
      <vt:variant>
        <vt:lpwstr>_Toc293649293</vt:lpwstr>
      </vt:variant>
      <vt:variant>
        <vt:i4>1572919</vt:i4>
      </vt:variant>
      <vt:variant>
        <vt:i4>1067</vt:i4>
      </vt:variant>
      <vt:variant>
        <vt:i4>0</vt:i4>
      </vt:variant>
      <vt:variant>
        <vt:i4>5</vt:i4>
      </vt:variant>
      <vt:variant>
        <vt:lpwstr/>
      </vt:variant>
      <vt:variant>
        <vt:lpwstr>_Toc293649292</vt:lpwstr>
      </vt:variant>
      <vt:variant>
        <vt:i4>1572919</vt:i4>
      </vt:variant>
      <vt:variant>
        <vt:i4>1061</vt:i4>
      </vt:variant>
      <vt:variant>
        <vt:i4>0</vt:i4>
      </vt:variant>
      <vt:variant>
        <vt:i4>5</vt:i4>
      </vt:variant>
      <vt:variant>
        <vt:lpwstr/>
      </vt:variant>
      <vt:variant>
        <vt:lpwstr>_Toc293649291</vt:lpwstr>
      </vt:variant>
      <vt:variant>
        <vt:i4>1572919</vt:i4>
      </vt:variant>
      <vt:variant>
        <vt:i4>1055</vt:i4>
      </vt:variant>
      <vt:variant>
        <vt:i4>0</vt:i4>
      </vt:variant>
      <vt:variant>
        <vt:i4>5</vt:i4>
      </vt:variant>
      <vt:variant>
        <vt:lpwstr/>
      </vt:variant>
      <vt:variant>
        <vt:lpwstr>_Toc293649290</vt:lpwstr>
      </vt:variant>
      <vt:variant>
        <vt:i4>1638455</vt:i4>
      </vt:variant>
      <vt:variant>
        <vt:i4>1049</vt:i4>
      </vt:variant>
      <vt:variant>
        <vt:i4>0</vt:i4>
      </vt:variant>
      <vt:variant>
        <vt:i4>5</vt:i4>
      </vt:variant>
      <vt:variant>
        <vt:lpwstr/>
      </vt:variant>
      <vt:variant>
        <vt:lpwstr>_Toc293649289</vt:lpwstr>
      </vt:variant>
      <vt:variant>
        <vt:i4>1638455</vt:i4>
      </vt:variant>
      <vt:variant>
        <vt:i4>1043</vt:i4>
      </vt:variant>
      <vt:variant>
        <vt:i4>0</vt:i4>
      </vt:variant>
      <vt:variant>
        <vt:i4>5</vt:i4>
      </vt:variant>
      <vt:variant>
        <vt:lpwstr/>
      </vt:variant>
      <vt:variant>
        <vt:lpwstr>_Toc293649288</vt:lpwstr>
      </vt:variant>
      <vt:variant>
        <vt:i4>1638455</vt:i4>
      </vt:variant>
      <vt:variant>
        <vt:i4>1037</vt:i4>
      </vt:variant>
      <vt:variant>
        <vt:i4>0</vt:i4>
      </vt:variant>
      <vt:variant>
        <vt:i4>5</vt:i4>
      </vt:variant>
      <vt:variant>
        <vt:lpwstr/>
      </vt:variant>
      <vt:variant>
        <vt:lpwstr>_Toc293649287</vt:lpwstr>
      </vt:variant>
      <vt:variant>
        <vt:i4>1638455</vt:i4>
      </vt:variant>
      <vt:variant>
        <vt:i4>1031</vt:i4>
      </vt:variant>
      <vt:variant>
        <vt:i4>0</vt:i4>
      </vt:variant>
      <vt:variant>
        <vt:i4>5</vt:i4>
      </vt:variant>
      <vt:variant>
        <vt:lpwstr/>
      </vt:variant>
      <vt:variant>
        <vt:lpwstr>_Toc293649286</vt:lpwstr>
      </vt:variant>
      <vt:variant>
        <vt:i4>1638455</vt:i4>
      </vt:variant>
      <vt:variant>
        <vt:i4>1025</vt:i4>
      </vt:variant>
      <vt:variant>
        <vt:i4>0</vt:i4>
      </vt:variant>
      <vt:variant>
        <vt:i4>5</vt:i4>
      </vt:variant>
      <vt:variant>
        <vt:lpwstr/>
      </vt:variant>
      <vt:variant>
        <vt:lpwstr>_Toc293649285</vt:lpwstr>
      </vt:variant>
      <vt:variant>
        <vt:i4>1638455</vt:i4>
      </vt:variant>
      <vt:variant>
        <vt:i4>1019</vt:i4>
      </vt:variant>
      <vt:variant>
        <vt:i4>0</vt:i4>
      </vt:variant>
      <vt:variant>
        <vt:i4>5</vt:i4>
      </vt:variant>
      <vt:variant>
        <vt:lpwstr/>
      </vt:variant>
      <vt:variant>
        <vt:lpwstr>_Toc293649284</vt:lpwstr>
      </vt:variant>
      <vt:variant>
        <vt:i4>1638455</vt:i4>
      </vt:variant>
      <vt:variant>
        <vt:i4>1013</vt:i4>
      </vt:variant>
      <vt:variant>
        <vt:i4>0</vt:i4>
      </vt:variant>
      <vt:variant>
        <vt:i4>5</vt:i4>
      </vt:variant>
      <vt:variant>
        <vt:lpwstr/>
      </vt:variant>
      <vt:variant>
        <vt:lpwstr>_Toc293649283</vt:lpwstr>
      </vt:variant>
      <vt:variant>
        <vt:i4>1638455</vt:i4>
      </vt:variant>
      <vt:variant>
        <vt:i4>1007</vt:i4>
      </vt:variant>
      <vt:variant>
        <vt:i4>0</vt:i4>
      </vt:variant>
      <vt:variant>
        <vt:i4>5</vt:i4>
      </vt:variant>
      <vt:variant>
        <vt:lpwstr/>
      </vt:variant>
      <vt:variant>
        <vt:lpwstr>_Toc293649282</vt:lpwstr>
      </vt:variant>
      <vt:variant>
        <vt:i4>1638455</vt:i4>
      </vt:variant>
      <vt:variant>
        <vt:i4>1001</vt:i4>
      </vt:variant>
      <vt:variant>
        <vt:i4>0</vt:i4>
      </vt:variant>
      <vt:variant>
        <vt:i4>5</vt:i4>
      </vt:variant>
      <vt:variant>
        <vt:lpwstr/>
      </vt:variant>
      <vt:variant>
        <vt:lpwstr>_Toc293649281</vt:lpwstr>
      </vt:variant>
      <vt:variant>
        <vt:i4>1638455</vt:i4>
      </vt:variant>
      <vt:variant>
        <vt:i4>995</vt:i4>
      </vt:variant>
      <vt:variant>
        <vt:i4>0</vt:i4>
      </vt:variant>
      <vt:variant>
        <vt:i4>5</vt:i4>
      </vt:variant>
      <vt:variant>
        <vt:lpwstr/>
      </vt:variant>
      <vt:variant>
        <vt:lpwstr>_Toc293649280</vt:lpwstr>
      </vt:variant>
      <vt:variant>
        <vt:i4>1441847</vt:i4>
      </vt:variant>
      <vt:variant>
        <vt:i4>989</vt:i4>
      </vt:variant>
      <vt:variant>
        <vt:i4>0</vt:i4>
      </vt:variant>
      <vt:variant>
        <vt:i4>5</vt:i4>
      </vt:variant>
      <vt:variant>
        <vt:lpwstr/>
      </vt:variant>
      <vt:variant>
        <vt:lpwstr>_Toc293649279</vt:lpwstr>
      </vt:variant>
      <vt:variant>
        <vt:i4>1441847</vt:i4>
      </vt:variant>
      <vt:variant>
        <vt:i4>983</vt:i4>
      </vt:variant>
      <vt:variant>
        <vt:i4>0</vt:i4>
      </vt:variant>
      <vt:variant>
        <vt:i4>5</vt:i4>
      </vt:variant>
      <vt:variant>
        <vt:lpwstr/>
      </vt:variant>
      <vt:variant>
        <vt:lpwstr>_Toc293649278</vt:lpwstr>
      </vt:variant>
      <vt:variant>
        <vt:i4>1441847</vt:i4>
      </vt:variant>
      <vt:variant>
        <vt:i4>977</vt:i4>
      </vt:variant>
      <vt:variant>
        <vt:i4>0</vt:i4>
      </vt:variant>
      <vt:variant>
        <vt:i4>5</vt:i4>
      </vt:variant>
      <vt:variant>
        <vt:lpwstr/>
      </vt:variant>
      <vt:variant>
        <vt:lpwstr>_Toc293649277</vt:lpwstr>
      </vt:variant>
      <vt:variant>
        <vt:i4>1441847</vt:i4>
      </vt:variant>
      <vt:variant>
        <vt:i4>971</vt:i4>
      </vt:variant>
      <vt:variant>
        <vt:i4>0</vt:i4>
      </vt:variant>
      <vt:variant>
        <vt:i4>5</vt:i4>
      </vt:variant>
      <vt:variant>
        <vt:lpwstr/>
      </vt:variant>
      <vt:variant>
        <vt:lpwstr>_Toc293649276</vt:lpwstr>
      </vt:variant>
      <vt:variant>
        <vt:i4>1441847</vt:i4>
      </vt:variant>
      <vt:variant>
        <vt:i4>965</vt:i4>
      </vt:variant>
      <vt:variant>
        <vt:i4>0</vt:i4>
      </vt:variant>
      <vt:variant>
        <vt:i4>5</vt:i4>
      </vt:variant>
      <vt:variant>
        <vt:lpwstr/>
      </vt:variant>
      <vt:variant>
        <vt:lpwstr>_Toc293649275</vt:lpwstr>
      </vt:variant>
      <vt:variant>
        <vt:i4>1441847</vt:i4>
      </vt:variant>
      <vt:variant>
        <vt:i4>959</vt:i4>
      </vt:variant>
      <vt:variant>
        <vt:i4>0</vt:i4>
      </vt:variant>
      <vt:variant>
        <vt:i4>5</vt:i4>
      </vt:variant>
      <vt:variant>
        <vt:lpwstr/>
      </vt:variant>
      <vt:variant>
        <vt:lpwstr>_Toc293649274</vt:lpwstr>
      </vt:variant>
      <vt:variant>
        <vt:i4>1441847</vt:i4>
      </vt:variant>
      <vt:variant>
        <vt:i4>953</vt:i4>
      </vt:variant>
      <vt:variant>
        <vt:i4>0</vt:i4>
      </vt:variant>
      <vt:variant>
        <vt:i4>5</vt:i4>
      </vt:variant>
      <vt:variant>
        <vt:lpwstr/>
      </vt:variant>
      <vt:variant>
        <vt:lpwstr>_Toc293649273</vt:lpwstr>
      </vt:variant>
      <vt:variant>
        <vt:i4>1441847</vt:i4>
      </vt:variant>
      <vt:variant>
        <vt:i4>947</vt:i4>
      </vt:variant>
      <vt:variant>
        <vt:i4>0</vt:i4>
      </vt:variant>
      <vt:variant>
        <vt:i4>5</vt:i4>
      </vt:variant>
      <vt:variant>
        <vt:lpwstr/>
      </vt:variant>
      <vt:variant>
        <vt:lpwstr>_Toc293649272</vt:lpwstr>
      </vt:variant>
      <vt:variant>
        <vt:i4>1441847</vt:i4>
      </vt:variant>
      <vt:variant>
        <vt:i4>941</vt:i4>
      </vt:variant>
      <vt:variant>
        <vt:i4>0</vt:i4>
      </vt:variant>
      <vt:variant>
        <vt:i4>5</vt:i4>
      </vt:variant>
      <vt:variant>
        <vt:lpwstr/>
      </vt:variant>
      <vt:variant>
        <vt:lpwstr>_Toc293649271</vt:lpwstr>
      </vt:variant>
      <vt:variant>
        <vt:i4>1441847</vt:i4>
      </vt:variant>
      <vt:variant>
        <vt:i4>935</vt:i4>
      </vt:variant>
      <vt:variant>
        <vt:i4>0</vt:i4>
      </vt:variant>
      <vt:variant>
        <vt:i4>5</vt:i4>
      </vt:variant>
      <vt:variant>
        <vt:lpwstr/>
      </vt:variant>
      <vt:variant>
        <vt:lpwstr>_Toc293649270</vt:lpwstr>
      </vt:variant>
      <vt:variant>
        <vt:i4>1507383</vt:i4>
      </vt:variant>
      <vt:variant>
        <vt:i4>929</vt:i4>
      </vt:variant>
      <vt:variant>
        <vt:i4>0</vt:i4>
      </vt:variant>
      <vt:variant>
        <vt:i4>5</vt:i4>
      </vt:variant>
      <vt:variant>
        <vt:lpwstr/>
      </vt:variant>
      <vt:variant>
        <vt:lpwstr>_Toc293649269</vt:lpwstr>
      </vt:variant>
      <vt:variant>
        <vt:i4>1507383</vt:i4>
      </vt:variant>
      <vt:variant>
        <vt:i4>923</vt:i4>
      </vt:variant>
      <vt:variant>
        <vt:i4>0</vt:i4>
      </vt:variant>
      <vt:variant>
        <vt:i4>5</vt:i4>
      </vt:variant>
      <vt:variant>
        <vt:lpwstr/>
      </vt:variant>
      <vt:variant>
        <vt:lpwstr>_Toc293649268</vt:lpwstr>
      </vt:variant>
      <vt:variant>
        <vt:i4>1507383</vt:i4>
      </vt:variant>
      <vt:variant>
        <vt:i4>917</vt:i4>
      </vt:variant>
      <vt:variant>
        <vt:i4>0</vt:i4>
      </vt:variant>
      <vt:variant>
        <vt:i4>5</vt:i4>
      </vt:variant>
      <vt:variant>
        <vt:lpwstr/>
      </vt:variant>
      <vt:variant>
        <vt:lpwstr>_Toc293649267</vt:lpwstr>
      </vt:variant>
      <vt:variant>
        <vt:i4>1507383</vt:i4>
      </vt:variant>
      <vt:variant>
        <vt:i4>911</vt:i4>
      </vt:variant>
      <vt:variant>
        <vt:i4>0</vt:i4>
      </vt:variant>
      <vt:variant>
        <vt:i4>5</vt:i4>
      </vt:variant>
      <vt:variant>
        <vt:lpwstr/>
      </vt:variant>
      <vt:variant>
        <vt:lpwstr>_Toc293649266</vt:lpwstr>
      </vt:variant>
      <vt:variant>
        <vt:i4>1507383</vt:i4>
      </vt:variant>
      <vt:variant>
        <vt:i4>905</vt:i4>
      </vt:variant>
      <vt:variant>
        <vt:i4>0</vt:i4>
      </vt:variant>
      <vt:variant>
        <vt:i4>5</vt:i4>
      </vt:variant>
      <vt:variant>
        <vt:lpwstr/>
      </vt:variant>
      <vt:variant>
        <vt:lpwstr>_Toc293649265</vt:lpwstr>
      </vt:variant>
      <vt:variant>
        <vt:i4>1507383</vt:i4>
      </vt:variant>
      <vt:variant>
        <vt:i4>899</vt:i4>
      </vt:variant>
      <vt:variant>
        <vt:i4>0</vt:i4>
      </vt:variant>
      <vt:variant>
        <vt:i4>5</vt:i4>
      </vt:variant>
      <vt:variant>
        <vt:lpwstr/>
      </vt:variant>
      <vt:variant>
        <vt:lpwstr>_Toc293649264</vt:lpwstr>
      </vt:variant>
      <vt:variant>
        <vt:i4>1507383</vt:i4>
      </vt:variant>
      <vt:variant>
        <vt:i4>893</vt:i4>
      </vt:variant>
      <vt:variant>
        <vt:i4>0</vt:i4>
      </vt:variant>
      <vt:variant>
        <vt:i4>5</vt:i4>
      </vt:variant>
      <vt:variant>
        <vt:lpwstr/>
      </vt:variant>
      <vt:variant>
        <vt:lpwstr>_Toc293649263</vt:lpwstr>
      </vt:variant>
      <vt:variant>
        <vt:i4>1507383</vt:i4>
      </vt:variant>
      <vt:variant>
        <vt:i4>887</vt:i4>
      </vt:variant>
      <vt:variant>
        <vt:i4>0</vt:i4>
      </vt:variant>
      <vt:variant>
        <vt:i4>5</vt:i4>
      </vt:variant>
      <vt:variant>
        <vt:lpwstr/>
      </vt:variant>
      <vt:variant>
        <vt:lpwstr>_Toc293649262</vt:lpwstr>
      </vt:variant>
      <vt:variant>
        <vt:i4>1507383</vt:i4>
      </vt:variant>
      <vt:variant>
        <vt:i4>881</vt:i4>
      </vt:variant>
      <vt:variant>
        <vt:i4>0</vt:i4>
      </vt:variant>
      <vt:variant>
        <vt:i4>5</vt:i4>
      </vt:variant>
      <vt:variant>
        <vt:lpwstr/>
      </vt:variant>
      <vt:variant>
        <vt:lpwstr>_Toc293649261</vt:lpwstr>
      </vt:variant>
      <vt:variant>
        <vt:i4>1507383</vt:i4>
      </vt:variant>
      <vt:variant>
        <vt:i4>875</vt:i4>
      </vt:variant>
      <vt:variant>
        <vt:i4>0</vt:i4>
      </vt:variant>
      <vt:variant>
        <vt:i4>5</vt:i4>
      </vt:variant>
      <vt:variant>
        <vt:lpwstr/>
      </vt:variant>
      <vt:variant>
        <vt:lpwstr>_Toc293649260</vt:lpwstr>
      </vt:variant>
      <vt:variant>
        <vt:i4>1310775</vt:i4>
      </vt:variant>
      <vt:variant>
        <vt:i4>869</vt:i4>
      </vt:variant>
      <vt:variant>
        <vt:i4>0</vt:i4>
      </vt:variant>
      <vt:variant>
        <vt:i4>5</vt:i4>
      </vt:variant>
      <vt:variant>
        <vt:lpwstr/>
      </vt:variant>
      <vt:variant>
        <vt:lpwstr>_Toc293649259</vt:lpwstr>
      </vt:variant>
      <vt:variant>
        <vt:i4>1310775</vt:i4>
      </vt:variant>
      <vt:variant>
        <vt:i4>863</vt:i4>
      </vt:variant>
      <vt:variant>
        <vt:i4>0</vt:i4>
      </vt:variant>
      <vt:variant>
        <vt:i4>5</vt:i4>
      </vt:variant>
      <vt:variant>
        <vt:lpwstr/>
      </vt:variant>
      <vt:variant>
        <vt:lpwstr>_Toc293649258</vt:lpwstr>
      </vt:variant>
      <vt:variant>
        <vt:i4>1310775</vt:i4>
      </vt:variant>
      <vt:variant>
        <vt:i4>857</vt:i4>
      </vt:variant>
      <vt:variant>
        <vt:i4>0</vt:i4>
      </vt:variant>
      <vt:variant>
        <vt:i4>5</vt:i4>
      </vt:variant>
      <vt:variant>
        <vt:lpwstr/>
      </vt:variant>
      <vt:variant>
        <vt:lpwstr>_Toc293649257</vt:lpwstr>
      </vt:variant>
      <vt:variant>
        <vt:i4>1310775</vt:i4>
      </vt:variant>
      <vt:variant>
        <vt:i4>851</vt:i4>
      </vt:variant>
      <vt:variant>
        <vt:i4>0</vt:i4>
      </vt:variant>
      <vt:variant>
        <vt:i4>5</vt:i4>
      </vt:variant>
      <vt:variant>
        <vt:lpwstr/>
      </vt:variant>
      <vt:variant>
        <vt:lpwstr>_Toc293649256</vt:lpwstr>
      </vt:variant>
      <vt:variant>
        <vt:i4>1310775</vt:i4>
      </vt:variant>
      <vt:variant>
        <vt:i4>845</vt:i4>
      </vt:variant>
      <vt:variant>
        <vt:i4>0</vt:i4>
      </vt:variant>
      <vt:variant>
        <vt:i4>5</vt:i4>
      </vt:variant>
      <vt:variant>
        <vt:lpwstr/>
      </vt:variant>
      <vt:variant>
        <vt:lpwstr>_Toc293649255</vt:lpwstr>
      </vt:variant>
      <vt:variant>
        <vt:i4>1310775</vt:i4>
      </vt:variant>
      <vt:variant>
        <vt:i4>839</vt:i4>
      </vt:variant>
      <vt:variant>
        <vt:i4>0</vt:i4>
      </vt:variant>
      <vt:variant>
        <vt:i4>5</vt:i4>
      </vt:variant>
      <vt:variant>
        <vt:lpwstr/>
      </vt:variant>
      <vt:variant>
        <vt:lpwstr>_Toc293649254</vt:lpwstr>
      </vt:variant>
      <vt:variant>
        <vt:i4>1310775</vt:i4>
      </vt:variant>
      <vt:variant>
        <vt:i4>833</vt:i4>
      </vt:variant>
      <vt:variant>
        <vt:i4>0</vt:i4>
      </vt:variant>
      <vt:variant>
        <vt:i4>5</vt:i4>
      </vt:variant>
      <vt:variant>
        <vt:lpwstr/>
      </vt:variant>
      <vt:variant>
        <vt:lpwstr>_Toc293649253</vt:lpwstr>
      </vt:variant>
      <vt:variant>
        <vt:i4>1310775</vt:i4>
      </vt:variant>
      <vt:variant>
        <vt:i4>827</vt:i4>
      </vt:variant>
      <vt:variant>
        <vt:i4>0</vt:i4>
      </vt:variant>
      <vt:variant>
        <vt:i4>5</vt:i4>
      </vt:variant>
      <vt:variant>
        <vt:lpwstr/>
      </vt:variant>
      <vt:variant>
        <vt:lpwstr>_Toc293649252</vt:lpwstr>
      </vt:variant>
      <vt:variant>
        <vt:i4>1310775</vt:i4>
      </vt:variant>
      <vt:variant>
        <vt:i4>821</vt:i4>
      </vt:variant>
      <vt:variant>
        <vt:i4>0</vt:i4>
      </vt:variant>
      <vt:variant>
        <vt:i4>5</vt:i4>
      </vt:variant>
      <vt:variant>
        <vt:lpwstr/>
      </vt:variant>
      <vt:variant>
        <vt:lpwstr>_Toc293649251</vt:lpwstr>
      </vt:variant>
      <vt:variant>
        <vt:i4>1310775</vt:i4>
      </vt:variant>
      <vt:variant>
        <vt:i4>815</vt:i4>
      </vt:variant>
      <vt:variant>
        <vt:i4>0</vt:i4>
      </vt:variant>
      <vt:variant>
        <vt:i4>5</vt:i4>
      </vt:variant>
      <vt:variant>
        <vt:lpwstr/>
      </vt:variant>
      <vt:variant>
        <vt:lpwstr>_Toc293649250</vt:lpwstr>
      </vt:variant>
      <vt:variant>
        <vt:i4>1376311</vt:i4>
      </vt:variant>
      <vt:variant>
        <vt:i4>809</vt:i4>
      </vt:variant>
      <vt:variant>
        <vt:i4>0</vt:i4>
      </vt:variant>
      <vt:variant>
        <vt:i4>5</vt:i4>
      </vt:variant>
      <vt:variant>
        <vt:lpwstr/>
      </vt:variant>
      <vt:variant>
        <vt:lpwstr>_Toc293649249</vt:lpwstr>
      </vt:variant>
      <vt:variant>
        <vt:i4>1376311</vt:i4>
      </vt:variant>
      <vt:variant>
        <vt:i4>803</vt:i4>
      </vt:variant>
      <vt:variant>
        <vt:i4>0</vt:i4>
      </vt:variant>
      <vt:variant>
        <vt:i4>5</vt:i4>
      </vt:variant>
      <vt:variant>
        <vt:lpwstr/>
      </vt:variant>
      <vt:variant>
        <vt:lpwstr>_Toc293649248</vt:lpwstr>
      </vt:variant>
      <vt:variant>
        <vt:i4>1376311</vt:i4>
      </vt:variant>
      <vt:variant>
        <vt:i4>797</vt:i4>
      </vt:variant>
      <vt:variant>
        <vt:i4>0</vt:i4>
      </vt:variant>
      <vt:variant>
        <vt:i4>5</vt:i4>
      </vt:variant>
      <vt:variant>
        <vt:lpwstr/>
      </vt:variant>
      <vt:variant>
        <vt:lpwstr>_Toc293649247</vt:lpwstr>
      </vt:variant>
      <vt:variant>
        <vt:i4>1376311</vt:i4>
      </vt:variant>
      <vt:variant>
        <vt:i4>791</vt:i4>
      </vt:variant>
      <vt:variant>
        <vt:i4>0</vt:i4>
      </vt:variant>
      <vt:variant>
        <vt:i4>5</vt:i4>
      </vt:variant>
      <vt:variant>
        <vt:lpwstr/>
      </vt:variant>
      <vt:variant>
        <vt:lpwstr>_Toc293649246</vt:lpwstr>
      </vt:variant>
      <vt:variant>
        <vt:i4>1376311</vt:i4>
      </vt:variant>
      <vt:variant>
        <vt:i4>785</vt:i4>
      </vt:variant>
      <vt:variant>
        <vt:i4>0</vt:i4>
      </vt:variant>
      <vt:variant>
        <vt:i4>5</vt:i4>
      </vt:variant>
      <vt:variant>
        <vt:lpwstr/>
      </vt:variant>
      <vt:variant>
        <vt:lpwstr>_Toc293649245</vt:lpwstr>
      </vt:variant>
      <vt:variant>
        <vt:i4>1376311</vt:i4>
      </vt:variant>
      <vt:variant>
        <vt:i4>779</vt:i4>
      </vt:variant>
      <vt:variant>
        <vt:i4>0</vt:i4>
      </vt:variant>
      <vt:variant>
        <vt:i4>5</vt:i4>
      </vt:variant>
      <vt:variant>
        <vt:lpwstr/>
      </vt:variant>
      <vt:variant>
        <vt:lpwstr>_Toc293649244</vt:lpwstr>
      </vt:variant>
      <vt:variant>
        <vt:i4>1376311</vt:i4>
      </vt:variant>
      <vt:variant>
        <vt:i4>773</vt:i4>
      </vt:variant>
      <vt:variant>
        <vt:i4>0</vt:i4>
      </vt:variant>
      <vt:variant>
        <vt:i4>5</vt:i4>
      </vt:variant>
      <vt:variant>
        <vt:lpwstr/>
      </vt:variant>
      <vt:variant>
        <vt:lpwstr>_Toc293649243</vt:lpwstr>
      </vt:variant>
      <vt:variant>
        <vt:i4>1376311</vt:i4>
      </vt:variant>
      <vt:variant>
        <vt:i4>767</vt:i4>
      </vt:variant>
      <vt:variant>
        <vt:i4>0</vt:i4>
      </vt:variant>
      <vt:variant>
        <vt:i4>5</vt:i4>
      </vt:variant>
      <vt:variant>
        <vt:lpwstr/>
      </vt:variant>
      <vt:variant>
        <vt:lpwstr>_Toc293649242</vt:lpwstr>
      </vt:variant>
      <vt:variant>
        <vt:i4>1376311</vt:i4>
      </vt:variant>
      <vt:variant>
        <vt:i4>761</vt:i4>
      </vt:variant>
      <vt:variant>
        <vt:i4>0</vt:i4>
      </vt:variant>
      <vt:variant>
        <vt:i4>5</vt:i4>
      </vt:variant>
      <vt:variant>
        <vt:lpwstr/>
      </vt:variant>
      <vt:variant>
        <vt:lpwstr>_Toc293649241</vt:lpwstr>
      </vt:variant>
      <vt:variant>
        <vt:i4>1376311</vt:i4>
      </vt:variant>
      <vt:variant>
        <vt:i4>755</vt:i4>
      </vt:variant>
      <vt:variant>
        <vt:i4>0</vt:i4>
      </vt:variant>
      <vt:variant>
        <vt:i4>5</vt:i4>
      </vt:variant>
      <vt:variant>
        <vt:lpwstr/>
      </vt:variant>
      <vt:variant>
        <vt:lpwstr>_Toc293649240</vt:lpwstr>
      </vt:variant>
      <vt:variant>
        <vt:i4>1179703</vt:i4>
      </vt:variant>
      <vt:variant>
        <vt:i4>749</vt:i4>
      </vt:variant>
      <vt:variant>
        <vt:i4>0</vt:i4>
      </vt:variant>
      <vt:variant>
        <vt:i4>5</vt:i4>
      </vt:variant>
      <vt:variant>
        <vt:lpwstr/>
      </vt:variant>
      <vt:variant>
        <vt:lpwstr>_Toc293649239</vt:lpwstr>
      </vt:variant>
      <vt:variant>
        <vt:i4>1179703</vt:i4>
      </vt:variant>
      <vt:variant>
        <vt:i4>743</vt:i4>
      </vt:variant>
      <vt:variant>
        <vt:i4>0</vt:i4>
      </vt:variant>
      <vt:variant>
        <vt:i4>5</vt:i4>
      </vt:variant>
      <vt:variant>
        <vt:lpwstr/>
      </vt:variant>
      <vt:variant>
        <vt:lpwstr>_Toc293649238</vt:lpwstr>
      </vt:variant>
      <vt:variant>
        <vt:i4>1179703</vt:i4>
      </vt:variant>
      <vt:variant>
        <vt:i4>737</vt:i4>
      </vt:variant>
      <vt:variant>
        <vt:i4>0</vt:i4>
      </vt:variant>
      <vt:variant>
        <vt:i4>5</vt:i4>
      </vt:variant>
      <vt:variant>
        <vt:lpwstr/>
      </vt:variant>
      <vt:variant>
        <vt:lpwstr>_Toc293649237</vt:lpwstr>
      </vt:variant>
      <vt:variant>
        <vt:i4>1179703</vt:i4>
      </vt:variant>
      <vt:variant>
        <vt:i4>731</vt:i4>
      </vt:variant>
      <vt:variant>
        <vt:i4>0</vt:i4>
      </vt:variant>
      <vt:variant>
        <vt:i4>5</vt:i4>
      </vt:variant>
      <vt:variant>
        <vt:lpwstr/>
      </vt:variant>
      <vt:variant>
        <vt:lpwstr>_Toc293649236</vt:lpwstr>
      </vt:variant>
      <vt:variant>
        <vt:i4>1179703</vt:i4>
      </vt:variant>
      <vt:variant>
        <vt:i4>725</vt:i4>
      </vt:variant>
      <vt:variant>
        <vt:i4>0</vt:i4>
      </vt:variant>
      <vt:variant>
        <vt:i4>5</vt:i4>
      </vt:variant>
      <vt:variant>
        <vt:lpwstr/>
      </vt:variant>
      <vt:variant>
        <vt:lpwstr>_Toc293649235</vt:lpwstr>
      </vt:variant>
      <vt:variant>
        <vt:i4>1179703</vt:i4>
      </vt:variant>
      <vt:variant>
        <vt:i4>719</vt:i4>
      </vt:variant>
      <vt:variant>
        <vt:i4>0</vt:i4>
      </vt:variant>
      <vt:variant>
        <vt:i4>5</vt:i4>
      </vt:variant>
      <vt:variant>
        <vt:lpwstr/>
      </vt:variant>
      <vt:variant>
        <vt:lpwstr>_Toc293649234</vt:lpwstr>
      </vt:variant>
      <vt:variant>
        <vt:i4>1179703</vt:i4>
      </vt:variant>
      <vt:variant>
        <vt:i4>713</vt:i4>
      </vt:variant>
      <vt:variant>
        <vt:i4>0</vt:i4>
      </vt:variant>
      <vt:variant>
        <vt:i4>5</vt:i4>
      </vt:variant>
      <vt:variant>
        <vt:lpwstr/>
      </vt:variant>
      <vt:variant>
        <vt:lpwstr>_Toc293649233</vt:lpwstr>
      </vt:variant>
      <vt:variant>
        <vt:i4>1179703</vt:i4>
      </vt:variant>
      <vt:variant>
        <vt:i4>707</vt:i4>
      </vt:variant>
      <vt:variant>
        <vt:i4>0</vt:i4>
      </vt:variant>
      <vt:variant>
        <vt:i4>5</vt:i4>
      </vt:variant>
      <vt:variant>
        <vt:lpwstr/>
      </vt:variant>
      <vt:variant>
        <vt:lpwstr>_Toc293649232</vt:lpwstr>
      </vt:variant>
      <vt:variant>
        <vt:i4>1179703</vt:i4>
      </vt:variant>
      <vt:variant>
        <vt:i4>701</vt:i4>
      </vt:variant>
      <vt:variant>
        <vt:i4>0</vt:i4>
      </vt:variant>
      <vt:variant>
        <vt:i4>5</vt:i4>
      </vt:variant>
      <vt:variant>
        <vt:lpwstr/>
      </vt:variant>
      <vt:variant>
        <vt:lpwstr>_Toc293649231</vt:lpwstr>
      </vt:variant>
      <vt:variant>
        <vt:i4>1179703</vt:i4>
      </vt:variant>
      <vt:variant>
        <vt:i4>695</vt:i4>
      </vt:variant>
      <vt:variant>
        <vt:i4>0</vt:i4>
      </vt:variant>
      <vt:variant>
        <vt:i4>5</vt:i4>
      </vt:variant>
      <vt:variant>
        <vt:lpwstr/>
      </vt:variant>
      <vt:variant>
        <vt:lpwstr>_Toc293649230</vt:lpwstr>
      </vt:variant>
      <vt:variant>
        <vt:i4>1245239</vt:i4>
      </vt:variant>
      <vt:variant>
        <vt:i4>689</vt:i4>
      </vt:variant>
      <vt:variant>
        <vt:i4>0</vt:i4>
      </vt:variant>
      <vt:variant>
        <vt:i4>5</vt:i4>
      </vt:variant>
      <vt:variant>
        <vt:lpwstr/>
      </vt:variant>
      <vt:variant>
        <vt:lpwstr>_Toc293649229</vt:lpwstr>
      </vt:variant>
      <vt:variant>
        <vt:i4>1245239</vt:i4>
      </vt:variant>
      <vt:variant>
        <vt:i4>683</vt:i4>
      </vt:variant>
      <vt:variant>
        <vt:i4>0</vt:i4>
      </vt:variant>
      <vt:variant>
        <vt:i4>5</vt:i4>
      </vt:variant>
      <vt:variant>
        <vt:lpwstr/>
      </vt:variant>
      <vt:variant>
        <vt:lpwstr>_Toc293649228</vt:lpwstr>
      </vt:variant>
      <vt:variant>
        <vt:i4>1245239</vt:i4>
      </vt:variant>
      <vt:variant>
        <vt:i4>677</vt:i4>
      </vt:variant>
      <vt:variant>
        <vt:i4>0</vt:i4>
      </vt:variant>
      <vt:variant>
        <vt:i4>5</vt:i4>
      </vt:variant>
      <vt:variant>
        <vt:lpwstr/>
      </vt:variant>
      <vt:variant>
        <vt:lpwstr>_Toc293649227</vt:lpwstr>
      </vt:variant>
      <vt:variant>
        <vt:i4>1245239</vt:i4>
      </vt:variant>
      <vt:variant>
        <vt:i4>671</vt:i4>
      </vt:variant>
      <vt:variant>
        <vt:i4>0</vt:i4>
      </vt:variant>
      <vt:variant>
        <vt:i4>5</vt:i4>
      </vt:variant>
      <vt:variant>
        <vt:lpwstr/>
      </vt:variant>
      <vt:variant>
        <vt:lpwstr>_Toc293649226</vt:lpwstr>
      </vt:variant>
      <vt:variant>
        <vt:i4>1245239</vt:i4>
      </vt:variant>
      <vt:variant>
        <vt:i4>665</vt:i4>
      </vt:variant>
      <vt:variant>
        <vt:i4>0</vt:i4>
      </vt:variant>
      <vt:variant>
        <vt:i4>5</vt:i4>
      </vt:variant>
      <vt:variant>
        <vt:lpwstr/>
      </vt:variant>
      <vt:variant>
        <vt:lpwstr>_Toc293649225</vt:lpwstr>
      </vt:variant>
      <vt:variant>
        <vt:i4>1245239</vt:i4>
      </vt:variant>
      <vt:variant>
        <vt:i4>659</vt:i4>
      </vt:variant>
      <vt:variant>
        <vt:i4>0</vt:i4>
      </vt:variant>
      <vt:variant>
        <vt:i4>5</vt:i4>
      </vt:variant>
      <vt:variant>
        <vt:lpwstr/>
      </vt:variant>
      <vt:variant>
        <vt:lpwstr>_Toc293649224</vt:lpwstr>
      </vt:variant>
      <vt:variant>
        <vt:i4>1245239</vt:i4>
      </vt:variant>
      <vt:variant>
        <vt:i4>653</vt:i4>
      </vt:variant>
      <vt:variant>
        <vt:i4>0</vt:i4>
      </vt:variant>
      <vt:variant>
        <vt:i4>5</vt:i4>
      </vt:variant>
      <vt:variant>
        <vt:lpwstr/>
      </vt:variant>
      <vt:variant>
        <vt:lpwstr>_Toc293649223</vt:lpwstr>
      </vt:variant>
      <vt:variant>
        <vt:i4>1245239</vt:i4>
      </vt:variant>
      <vt:variant>
        <vt:i4>647</vt:i4>
      </vt:variant>
      <vt:variant>
        <vt:i4>0</vt:i4>
      </vt:variant>
      <vt:variant>
        <vt:i4>5</vt:i4>
      </vt:variant>
      <vt:variant>
        <vt:lpwstr/>
      </vt:variant>
      <vt:variant>
        <vt:lpwstr>_Toc293649222</vt:lpwstr>
      </vt:variant>
      <vt:variant>
        <vt:i4>1245239</vt:i4>
      </vt:variant>
      <vt:variant>
        <vt:i4>641</vt:i4>
      </vt:variant>
      <vt:variant>
        <vt:i4>0</vt:i4>
      </vt:variant>
      <vt:variant>
        <vt:i4>5</vt:i4>
      </vt:variant>
      <vt:variant>
        <vt:lpwstr/>
      </vt:variant>
      <vt:variant>
        <vt:lpwstr>_Toc293649221</vt:lpwstr>
      </vt:variant>
      <vt:variant>
        <vt:i4>1245239</vt:i4>
      </vt:variant>
      <vt:variant>
        <vt:i4>635</vt:i4>
      </vt:variant>
      <vt:variant>
        <vt:i4>0</vt:i4>
      </vt:variant>
      <vt:variant>
        <vt:i4>5</vt:i4>
      </vt:variant>
      <vt:variant>
        <vt:lpwstr/>
      </vt:variant>
      <vt:variant>
        <vt:lpwstr>_Toc293649220</vt:lpwstr>
      </vt:variant>
      <vt:variant>
        <vt:i4>1048631</vt:i4>
      </vt:variant>
      <vt:variant>
        <vt:i4>629</vt:i4>
      </vt:variant>
      <vt:variant>
        <vt:i4>0</vt:i4>
      </vt:variant>
      <vt:variant>
        <vt:i4>5</vt:i4>
      </vt:variant>
      <vt:variant>
        <vt:lpwstr/>
      </vt:variant>
      <vt:variant>
        <vt:lpwstr>_Toc293649219</vt:lpwstr>
      </vt:variant>
      <vt:variant>
        <vt:i4>1048631</vt:i4>
      </vt:variant>
      <vt:variant>
        <vt:i4>623</vt:i4>
      </vt:variant>
      <vt:variant>
        <vt:i4>0</vt:i4>
      </vt:variant>
      <vt:variant>
        <vt:i4>5</vt:i4>
      </vt:variant>
      <vt:variant>
        <vt:lpwstr/>
      </vt:variant>
      <vt:variant>
        <vt:lpwstr>_Toc293649218</vt:lpwstr>
      </vt:variant>
      <vt:variant>
        <vt:i4>1048631</vt:i4>
      </vt:variant>
      <vt:variant>
        <vt:i4>617</vt:i4>
      </vt:variant>
      <vt:variant>
        <vt:i4>0</vt:i4>
      </vt:variant>
      <vt:variant>
        <vt:i4>5</vt:i4>
      </vt:variant>
      <vt:variant>
        <vt:lpwstr/>
      </vt:variant>
      <vt:variant>
        <vt:lpwstr>_Toc293649217</vt:lpwstr>
      </vt:variant>
      <vt:variant>
        <vt:i4>1048631</vt:i4>
      </vt:variant>
      <vt:variant>
        <vt:i4>611</vt:i4>
      </vt:variant>
      <vt:variant>
        <vt:i4>0</vt:i4>
      </vt:variant>
      <vt:variant>
        <vt:i4>5</vt:i4>
      </vt:variant>
      <vt:variant>
        <vt:lpwstr/>
      </vt:variant>
      <vt:variant>
        <vt:lpwstr>_Toc293649216</vt:lpwstr>
      </vt:variant>
      <vt:variant>
        <vt:i4>1048631</vt:i4>
      </vt:variant>
      <vt:variant>
        <vt:i4>605</vt:i4>
      </vt:variant>
      <vt:variant>
        <vt:i4>0</vt:i4>
      </vt:variant>
      <vt:variant>
        <vt:i4>5</vt:i4>
      </vt:variant>
      <vt:variant>
        <vt:lpwstr/>
      </vt:variant>
      <vt:variant>
        <vt:lpwstr>_Toc293649215</vt:lpwstr>
      </vt:variant>
      <vt:variant>
        <vt:i4>1048631</vt:i4>
      </vt:variant>
      <vt:variant>
        <vt:i4>599</vt:i4>
      </vt:variant>
      <vt:variant>
        <vt:i4>0</vt:i4>
      </vt:variant>
      <vt:variant>
        <vt:i4>5</vt:i4>
      </vt:variant>
      <vt:variant>
        <vt:lpwstr/>
      </vt:variant>
      <vt:variant>
        <vt:lpwstr>_Toc293649214</vt:lpwstr>
      </vt:variant>
      <vt:variant>
        <vt:i4>1048631</vt:i4>
      </vt:variant>
      <vt:variant>
        <vt:i4>593</vt:i4>
      </vt:variant>
      <vt:variant>
        <vt:i4>0</vt:i4>
      </vt:variant>
      <vt:variant>
        <vt:i4>5</vt:i4>
      </vt:variant>
      <vt:variant>
        <vt:lpwstr/>
      </vt:variant>
      <vt:variant>
        <vt:lpwstr>_Toc293649213</vt:lpwstr>
      </vt:variant>
      <vt:variant>
        <vt:i4>1048631</vt:i4>
      </vt:variant>
      <vt:variant>
        <vt:i4>587</vt:i4>
      </vt:variant>
      <vt:variant>
        <vt:i4>0</vt:i4>
      </vt:variant>
      <vt:variant>
        <vt:i4>5</vt:i4>
      </vt:variant>
      <vt:variant>
        <vt:lpwstr/>
      </vt:variant>
      <vt:variant>
        <vt:lpwstr>_Toc293649212</vt:lpwstr>
      </vt:variant>
      <vt:variant>
        <vt:i4>1048631</vt:i4>
      </vt:variant>
      <vt:variant>
        <vt:i4>581</vt:i4>
      </vt:variant>
      <vt:variant>
        <vt:i4>0</vt:i4>
      </vt:variant>
      <vt:variant>
        <vt:i4>5</vt:i4>
      </vt:variant>
      <vt:variant>
        <vt:lpwstr/>
      </vt:variant>
      <vt:variant>
        <vt:lpwstr>_Toc293649211</vt:lpwstr>
      </vt:variant>
      <vt:variant>
        <vt:i4>1048631</vt:i4>
      </vt:variant>
      <vt:variant>
        <vt:i4>575</vt:i4>
      </vt:variant>
      <vt:variant>
        <vt:i4>0</vt:i4>
      </vt:variant>
      <vt:variant>
        <vt:i4>5</vt:i4>
      </vt:variant>
      <vt:variant>
        <vt:lpwstr/>
      </vt:variant>
      <vt:variant>
        <vt:lpwstr>_Toc293649210</vt:lpwstr>
      </vt:variant>
      <vt:variant>
        <vt:i4>1114167</vt:i4>
      </vt:variant>
      <vt:variant>
        <vt:i4>569</vt:i4>
      </vt:variant>
      <vt:variant>
        <vt:i4>0</vt:i4>
      </vt:variant>
      <vt:variant>
        <vt:i4>5</vt:i4>
      </vt:variant>
      <vt:variant>
        <vt:lpwstr/>
      </vt:variant>
      <vt:variant>
        <vt:lpwstr>_Toc293649209</vt:lpwstr>
      </vt:variant>
      <vt:variant>
        <vt:i4>1114167</vt:i4>
      </vt:variant>
      <vt:variant>
        <vt:i4>563</vt:i4>
      </vt:variant>
      <vt:variant>
        <vt:i4>0</vt:i4>
      </vt:variant>
      <vt:variant>
        <vt:i4>5</vt:i4>
      </vt:variant>
      <vt:variant>
        <vt:lpwstr/>
      </vt:variant>
      <vt:variant>
        <vt:lpwstr>_Toc293649208</vt:lpwstr>
      </vt:variant>
      <vt:variant>
        <vt:i4>1114167</vt:i4>
      </vt:variant>
      <vt:variant>
        <vt:i4>557</vt:i4>
      </vt:variant>
      <vt:variant>
        <vt:i4>0</vt:i4>
      </vt:variant>
      <vt:variant>
        <vt:i4>5</vt:i4>
      </vt:variant>
      <vt:variant>
        <vt:lpwstr/>
      </vt:variant>
      <vt:variant>
        <vt:lpwstr>_Toc293649207</vt:lpwstr>
      </vt:variant>
      <vt:variant>
        <vt:i4>1114167</vt:i4>
      </vt:variant>
      <vt:variant>
        <vt:i4>551</vt:i4>
      </vt:variant>
      <vt:variant>
        <vt:i4>0</vt:i4>
      </vt:variant>
      <vt:variant>
        <vt:i4>5</vt:i4>
      </vt:variant>
      <vt:variant>
        <vt:lpwstr/>
      </vt:variant>
      <vt:variant>
        <vt:lpwstr>_Toc293649206</vt:lpwstr>
      </vt:variant>
      <vt:variant>
        <vt:i4>1114167</vt:i4>
      </vt:variant>
      <vt:variant>
        <vt:i4>545</vt:i4>
      </vt:variant>
      <vt:variant>
        <vt:i4>0</vt:i4>
      </vt:variant>
      <vt:variant>
        <vt:i4>5</vt:i4>
      </vt:variant>
      <vt:variant>
        <vt:lpwstr/>
      </vt:variant>
      <vt:variant>
        <vt:lpwstr>_Toc293649205</vt:lpwstr>
      </vt:variant>
      <vt:variant>
        <vt:i4>1114167</vt:i4>
      </vt:variant>
      <vt:variant>
        <vt:i4>539</vt:i4>
      </vt:variant>
      <vt:variant>
        <vt:i4>0</vt:i4>
      </vt:variant>
      <vt:variant>
        <vt:i4>5</vt:i4>
      </vt:variant>
      <vt:variant>
        <vt:lpwstr/>
      </vt:variant>
      <vt:variant>
        <vt:lpwstr>_Toc293649204</vt:lpwstr>
      </vt:variant>
      <vt:variant>
        <vt:i4>1114167</vt:i4>
      </vt:variant>
      <vt:variant>
        <vt:i4>533</vt:i4>
      </vt:variant>
      <vt:variant>
        <vt:i4>0</vt:i4>
      </vt:variant>
      <vt:variant>
        <vt:i4>5</vt:i4>
      </vt:variant>
      <vt:variant>
        <vt:lpwstr/>
      </vt:variant>
      <vt:variant>
        <vt:lpwstr>_Toc293649203</vt:lpwstr>
      </vt:variant>
      <vt:variant>
        <vt:i4>1114167</vt:i4>
      </vt:variant>
      <vt:variant>
        <vt:i4>527</vt:i4>
      </vt:variant>
      <vt:variant>
        <vt:i4>0</vt:i4>
      </vt:variant>
      <vt:variant>
        <vt:i4>5</vt:i4>
      </vt:variant>
      <vt:variant>
        <vt:lpwstr/>
      </vt:variant>
      <vt:variant>
        <vt:lpwstr>_Toc293649202</vt:lpwstr>
      </vt:variant>
      <vt:variant>
        <vt:i4>1114167</vt:i4>
      </vt:variant>
      <vt:variant>
        <vt:i4>521</vt:i4>
      </vt:variant>
      <vt:variant>
        <vt:i4>0</vt:i4>
      </vt:variant>
      <vt:variant>
        <vt:i4>5</vt:i4>
      </vt:variant>
      <vt:variant>
        <vt:lpwstr/>
      </vt:variant>
      <vt:variant>
        <vt:lpwstr>_Toc293649201</vt:lpwstr>
      </vt:variant>
      <vt:variant>
        <vt:i4>1114167</vt:i4>
      </vt:variant>
      <vt:variant>
        <vt:i4>515</vt:i4>
      </vt:variant>
      <vt:variant>
        <vt:i4>0</vt:i4>
      </vt:variant>
      <vt:variant>
        <vt:i4>5</vt:i4>
      </vt:variant>
      <vt:variant>
        <vt:lpwstr/>
      </vt:variant>
      <vt:variant>
        <vt:lpwstr>_Toc293649200</vt:lpwstr>
      </vt:variant>
      <vt:variant>
        <vt:i4>1572916</vt:i4>
      </vt:variant>
      <vt:variant>
        <vt:i4>509</vt:i4>
      </vt:variant>
      <vt:variant>
        <vt:i4>0</vt:i4>
      </vt:variant>
      <vt:variant>
        <vt:i4>5</vt:i4>
      </vt:variant>
      <vt:variant>
        <vt:lpwstr/>
      </vt:variant>
      <vt:variant>
        <vt:lpwstr>_Toc293649199</vt:lpwstr>
      </vt:variant>
      <vt:variant>
        <vt:i4>1572916</vt:i4>
      </vt:variant>
      <vt:variant>
        <vt:i4>503</vt:i4>
      </vt:variant>
      <vt:variant>
        <vt:i4>0</vt:i4>
      </vt:variant>
      <vt:variant>
        <vt:i4>5</vt:i4>
      </vt:variant>
      <vt:variant>
        <vt:lpwstr/>
      </vt:variant>
      <vt:variant>
        <vt:lpwstr>_Toc293649198</vt:lpwstr>
      </vt:variant>
      <vt:variant>
        <vt:i4>1572916</vt:i4>
      </vt:variant>
      <vt:variant>
        <vt:i4>497</vt:i4>
      </vt:variant>
      <vt:variant>
        <vt:i4>0</vt:i4>
      </vt:variant>
      <vt:variant>
        <vt:i4>5</vt:i4>
      </vt:variant>
      <vt:variant>
        <vt:lpwstr/>
      </vt:variant>
      <vt:variant>
        <vt:lpwstr>_Toc293649197</vt:lpwstr>
      </vt:variant>
      <vt:variant>
        <vt:i4>1572916</vt:i4>
      </vt:variant>
      <vt:variant>
        <vt:i4>491</vt:i4>
      </vt:variant>
      <vt:variant>
        <vt:i4>0</vt:i4>
      </vt:variant>
      <vt:variant>
        <vt:i4>5</vt:i4>
      </vt:variant>
      <vt:variant>
        <vt:lpwstr/>
      </vt:variant>
      <vt:variant>
        <vt:lpwstr>_Toc293649196</vt:lpwstr>
      </vt:variant>
      <vt:variant>
        <vt:i4>1572916</vt:i4>
      </vt:variant>
      <vt:variant>
        <vt:i4>485</vt:i4>
      </vt:variant>
      <vt:variant>
        <vt:i4>0</vt:i4>
      </vt:variant>
      <vt:variant>
        <vt:i4>5</vt:i4>
      </vt:variant>
      <vt:variant>
        <vt:lpwstr/>
      </vt:variant>
      <vt:variant>
        <vt:lpwstr>_Toc293649195</vt:lpwstr>
      </vt:variant>
      <vt:variant>
        <vt:i4>1572916</vt:i4>
      </vt:variant>
      <vt:variant>
        <vt:i4>479</vt:i4>
      </vt:variant>
      <vt:variant>
        <vt:i4>0</vt:i4>
      </vt:variant>
      <vt:variant>
        <vt:i4>5</vt:i4>
      </vt:variant>
      <vt:variant>
        <vt:lpwstr/>
      </vt:variant>
      <vt:variant>
        <vt:lpwstr>_Toc293649194</vt:lpwstr>
      </vt:variant>
      <vt:variant>
        <vt:i4>1572916</vt:i4>
      </vt:variant>
      <vt:variant>
        <vt:i4>473</vt:i4>
      </vt:variant>
      <vt:variant>
        <vt:i4>0</vt:i4>
      </vt:variant>
      <vt:variant>
        <vt:i4>5</vt:i4>
      </vt:variant>
      <vt:variant>
        <vt:lpwstr/>
      </vt:variant>
      <vt:variant>
        <vt:lpwstr>_Toc293649193</vt:lpwstr>
      </vt:variant>
      <vt:variant>
        <vt:i4>1572916</vt:i4>
      </vt:variant>
      <vt:variant>
        <vt:i4>467</vt:i4>
      </vt:variant>
      <vt:variant>
        <vt:i4>0</vt:i4>
      </vt:variant>
      <vt:variant>
        <vt:i4>5</vt:i4>
      </vt:variant>
      <vt:variant>
        <vt:lpwstr/>
      </vt:variant>
      <vt:variant>
        <vt:lpwstr>_Toc293649192</vt:lpwstr>
      </vt:variant>
      <vt:variant>
        <vt:i4>1572916</vt:i4>
      </vt:variant>
      <vt:variant>
        <vt:i4>461</vt:i4>
      </vt:variant>
      <vt:variant>
        <vt:i4>0</vt:i4>
      </vt:variant>
      <vt:variant>
        <vt:i4>5</vt:i4>
      </vt:variant>
      <vt:variant>
        <vt:lpwstr/>
      </vt:variant>
      <vt:variant>
        <vt:lpwstr>_Toc293649191</vt:lpwstr>
      </vt:variant>
      <vt:variant>
        <vt:i4>1572916</vt:i4>
      </vt:variant>
      <vt:variant>
        <vt:i4>455</vt:i4>
      </vt:variant>
      <vt:variant>
        <vt:i4>0</vt:i4>
      </vt:variant>
      <vt:variant>
        <vt:i4>5</vt:i4>
      </vt:variant>
      <vt:variant>
        <vt:lpwstr/>
      </vt:variant>
      <vt:variant>
        <vt:lpwstr>_Toc293649190</vt:lpwstr>
      </vt:variant>
      <vt:variant>
        <vt:i4>1638452</vt:i4>
      </vt:variant>
      <vt:variant>
        <vt:i4>449</vt:i4>
      </vt:variant>
      <vt:variant>
        <vt:i4>0</vt:i4>
      </vt:variant>
      <vt:variant>
        <vt:i4>5</vt:i4>
      </vt:variant>
      <vt:variant>
        <vt:lpwstr/>
      </vt:variant>
      <vt:variant>
        <vt:lpwstr>_Toc293649189</vt:lpwstr>
      </vt:variant>
      <vt:variant>
        <vt:i4>1638452</vt:i4>
      </vt:variant>
      <vt:variant>
        <vt:i4>443</vt:i4>
      </vt:variant>
      <vt:variant>
        <vt:i4>0</vt:i4>
      </vt:variant>
      <vt:variant>
        <vt:i4>5</vt:i4>
      </vt:variant>
      <vt:variant>
        <vt:lpwstr/>
      </vt:variant>
      <vt:variant>
        <vt:lpwstr>_Toc293649188</vt:lpwstr>
      </vt:variant>
      <vt:variant>
        <vt:i4>1638452</vt:i4>
      </vt:variant>
      <vt:variant>
        <vt:i4>437</vt:i4>
      </vt:variant>
      <vt:variant>
        <vt:i4>0</vt:i4>
      </vt:variant>
      <vt:variant>
        <vt:i4>5</vt:i4>
      </vt:variant>
      <vt:variant>
        <vt:lpwstr/>
      </vt:variant>
      <vt:variant>
        <vt:lpwstr>_Toc293649187</vt:lpwstr>
      </vt:variant>
      <vt:variant>
        <vt:i4>1638452</vt:i4>
      </vt:variant>
      <vt:variant>
        <vt:i4>431</vt:i4>
      </vt:variant>
      <vt:variant>
        <vt:i4>0</vt:i4>
      </vt:variant>
      <vt:variant>
        <vt:i4>5</vt:i4>
      </vt:variant>
      <vt:variant>
        <vt:lpwstr/>
      </vt:variant>
      <vt:variant>
        <vt:lpwstr>_Toc293649186</vt:lpwstr>
      </vt:variant>
      <vt:variant>
        <vt:i4>1638452</vt:i4>
      </vt:variant>
      <vt:variant>
        <vt:i4>425</vt:i4>
      </vt:variant>
      <vt:variant>
        <vt:i4>0</vt:i4>
      </vt:variant>
      <vt:variant>
        <vt:i4>5</vt:i4>
      </vt:variant>
      <vt:variant>
        <vt:lpwstr/>
      </vt:variant>
      <vt:variant>
        <vt:lpwstr>_Toc293649185</vt:lpwstr>
      </vt:variant>
      <vt:variant>
        <vt:i4>1638452</vt:i4>
      </vt:variant>
      <vt:variant>
        <vt:i4>419</vt:i4>
      </vt:variant>
      <vt:variant>
        <vt:i4>0</vt:i4>
      </vt:variant>
      <vt:variant>
        <vt:i4>5</vt:i4>
      </vt:variant>
      <vt:variant>
        <vt:lpwstr/>
      </vt:variant>
      <vt:variant>
        <vt:lpwstr>_Toc293649184</vt:lpwstr>
      </vt:variant>
      <vt:variant>
        <vt:i4>1638452</vt:i4>
      </vt:variant>
      <vt:variant>
        <vt:i4>413</vt:i4>
      </vt:variant>
      <vt:variant>
        <vt:i4>0</vt:i4>
      </vt:variant>
      <vt:variant>
        <vt:i4>5</vt:i4>
      </vt:variant>
      <vt:variant>
        <vt:lpwstr/>
      </vt:variant>
      <vt:variant>
        <vt:lpwstr>_Toc293649183</vt:lpwstr>
      </vt:variant>
      <vt:variant>
        <vt:i4>1638452</vt:i4>
      </vt:variant>
      <vt:variant>
        <vt:i4>407</vt:i4>
      </vt:variant>
      <vt:variant>
        <vt:i4>0</vt:i4>
      </vt:variant>
      <vt:variant>
        <vt:i4>5</vt:i4>
      </vt:variant>
      <vt:variant>
        <vt:lpwstr/>
      </vt:variant>
      <vt:variant>
        <vt:lpwstr>_Toc293649182</vt:lpwstr>
      </vt:variant>
      <vt:variant>
        <vt:i4>1638452</vt:i4>
      </vt:variant>
      <vt:variant>
        <vt:i4>401</vt:i4>
      </vt:variant>
      <vt:variant>
        <vt:i4>0</vt:i4>
      </vt:variant>
      <vt:variant>
        <vt:i4>5</vt:i4>
      </vt:variant>
      <vt:variant>
        <vt:lpwstr/>
      </vt:variant>
      <vt:variant>
        <vt:lpwstr>_Toc293649181</vt:lpwstr>
      </vt:variant>
      <vt:variant>
        <vt:i4>1638452</vt:i4>
      </vt:variant>
      <vt:variant>
        <vt:i4>395</vt:i4>
      </vt:variant>
      <vt:variant>
        <vt:i4>0</vt:i4>
      </vt:variant>
      <vt:variant>
        <vt:i4>5</vt:i4>
      </vt:variant>
      <vt:variant>
        <vt:lpwstr/>
      </vt:variant>
      <vt:variant>
        <vt:lpwstr>_Toc293649180</vt:lpwstr>
      </vt:variant>
      <vt:variant>
        <vt:i4>1441844</vt:i4>
      </vt:variant>
      <vt:variant>
        <vt:i4>389</vt:i4>
      </vt:variant>
      <vt:variant>
        <vt:i4>0</vt:i4>
      </vt:variant>
      <vt:variant>
        <vt:i4>5</vt:i4>
      </vt:variant>
      <vt:variant>
        <vt:lpwstr/>
      </vt:variant>
      <vt:variant>
        <vt:lpwstr>_Toc293649179</vt:lpwstr>
      </vt:variant>
      <vt:variant>
        <vt:i4>1441844</vt:i4>
      </vt:variant>
      <vt:variant>
        <vt:i4>383</vt:i4>
      </vt:variant>
      <vt:variant>
        <vt:i4>0</vt:i4>
      </vt:variant>
      <vt:variant>
        <vt:i4>5</vt:i4>
      </vt:variant>
      <vt:variant>
        <vt:lpwstr/>
      </vt:variant>
      <vt:variant>
        <vt:lpwstr>_Toc293649178</vt:lpwstr>
      </vt:variant>
      <vt:variant>
        <vt:i4>1441844</vt:i4>
      </vt:variant>
      <vt:variant>
        <vt:i4>377</vt:i4>
      </vt:variant>
      <vt:variant>
        <vt:i4>0</vt:i4>
      </vt:variant>
      <vt:variant>
        <vt:i4>5</vt:i4>
      </vt:variant>
      <vt:variant>
        <vt:lpwstr/>
      </vt:variant>
      <vt:variant>
        <vt:lpwstr>_Toc293649177</vt:lpwstr>
      </vt:variant>
      <vt:variant>
        <vt:i4>1441844</vt:i4>
      </vt:variant>
      <vt:variant>
        <vt:i4>371</vt:i4>
      </vt:variant>
      <vt:variant>
        <vt:i4>0</vt:i4>
      </vt:variant>
      <vt:variant>
        <vt:i4>5</vt:i4>
      </vt:variant>
      <vt:variant>
        <vt:lpwstr/>
      </vt:variant>
      <vt:variant>
        <vt:lpwstr>_Toc293649176</vt:lpwstr>
      </vt:variant>
      <vt:variant>
        <vt:i4>1441844</vt:i4>
      </vt:variant>
      <vt:variant>
        <vt:i4>365</vt:i4>
      </vt:variant>
      <vt:variant>
        <vt:i4>0</vt:i4>
      </vt:variant>
      <vt:variant>
        <vt:i4>5</vt:i4>
      </vt:variant>
      <vt:variant>
        <vt:lpwstr/>
      </vt:variant>
      <vt:variant>
        <vt:lpwstr>_Toc293649175</vt:lpwstr>
      </vt:variant>
      <vt:variant>
        <vt:i4>1441844</vt:i4>
      </vt:variant>
      <vt:variant>
        <vt:i4>359</vt:i4>
      </vt:variant>
      <vt:variant>
        <vt:i4>0</vt:i4>
      </vt:variant>
      <vt:variant>
        <vt:i4>5</vt:i4>
      </vt:variant>
      <vt:variant>
        <vt:lpwstr/>
      </vt:variant>
      <vt:variant>
        <vt:lpwstr>_Toc293649174</vt:lpwstr>
      </vt:variant>
      <vt:variant>
        <vt:i4>1441844</vt:i4>
      </vt:variant>
      <vt:variant>
        <vt:i4>353</vt:i4>
      </vt:variant>
      <vt:variant>
        <vt:i4>0</vt:i4>
      </vt:variant>
      <vt:variant>
        <vt:i4>5</vt:i4>
      </vt:variant>
      <vt:variant>
        <vt:lpwstr/>
      </vt:variant>
      <vt:variant>
        <vt:lpwstr>_Toc293649173</vt:lpwstr>
      </vt:variant>
      <vt:variant>
        <vt:i4>1441844</vt:i4>
      </vt:variant>
      <vt:variant>
        <vt:i4>347</vt:i4>
      </vt:variant>
      <vt:variant>
        <vt:i4>0</vt:i4>
      </vt:variant>
      <vt:variant>
        <vt:i4>5</vt:i4>
      </vt:variant>
      <vt:variant>
        <vt:lpwstr/>
      </vt:variant>
      <vt:variant>
        <vt:lpwstr>_Toc293649172</vt:lpwstr>
      </vt:variant>
      <vt:variant>
        <vt:i4>1441844</vt:i4>
      </vt:variant>
      <vt:variant>
        <vt:i4>341</vt:i4>
      </vt:variant>
      <vt:variant>
        <vt:i4>0</vt:i4>
      </vt:variant>
      <vt:variant>
        <vt:i4>5</vt:i4>
      </vt:variant>
      <vt:variant>
        <vt:lpwstr/>
      </vt:variant>
      <vt:variant>
        <vt:lpwstr>_Toc293649171</vt:lpwstr>
      </vt:variant>
      <vt:variant>
        <vt:i4>1441844</vt:i4>
      </vt:variant>
      <vt:variant>
        <vt:i4>335</vt:i4>
      </vt:variant>
      <vt:variant>
        <vt:i4>0</vt:i4>
      </vt:variant>
      <vt:variant>
        <vt:i4>5</vt:i4>
      </vt:variant>
      <vt:variant>
        <vt:lpwstr/>
      </vt:variant>
      <vt:variant>
        <vt:lpwstr>_Toc293649170</vt:lpwstr>
      </vt:variant>
      <vt:variant>
        <vt:i4>1507380</vt:i4>
      </vt:variant>
      <vt:variant>
        <vt:i4>329</vt:i4>
      </vt:variant>
      <vt:variant>
        <vt:i4>0</vt:i4>
      </vt:variant>
      <vt:variant>
        <vt:i4>5</vt:i4>
      </vt:variant>
      <vt:variant>
        <vt:lpwstr/>
      </vt:variant>
      <vt:variant>
        <vt:lpwstr>_Toc293649169</vt:lpwstr>
      </vt:variant>
      <vt:variant>
        <vt:i4>1507380</vt:i4>
      </vt:variant>
      <vt:variant>
        <vt:i4>323</vt:i4>
      </vt:variant>
      <vt:variant>
        <vt:i4>0</vt:i4>
      </vt:variant>
      <vt:variant>
        <vt:i4>5</vt:i4>
      </vt:variant>
      <vt:variant>
        <vt:lpwstr/>
      </vt:variant>
      <vt:variant>
        <vt:lpwstr>_Toc293649168</vt:lpwstr>
      </vt:variant>
      <vt:variant>
        <vt:i4>1507380</vt:i4>
      </vt:variant>
      <vt:variant>
        <vt:i4>317</vt:i4>
      </vt:variant>
      <vt:variant>
        <vt:i4>0</vt:i4>
      </vt:variant>
      <vt:variant>
        <vt:i4>5</vt:i4>
      </vt:variant>
      <vt:variant>
        <vt:lpwstr/>
      </vt:variant>
      <vt:variant>
        <vt:lpwstr>_Toc293649167</vt:lpwstr>
      </vt:variant>
      <vt:variant>
        <vt:i4>1507380</vt:i4>
      </vt:variant>
      <vt:variant>
        <vt:i4>311</vt:i4>
      </vt:variant>
      <vt:variant>
        <vt:i4>0</vt:i4>
      </vt:variant>
      <vt:variant>
        <vt:i4>5</vt:i4>
      </vt:variant>
      <vt:variant>
        <vt:lpwstr/>
      </vt:variant>
      <vt:variant>
        <vt:lpwstr>_Toc293649166</vt:lpwstr>
      </vt:variant>
      <vt:variant>
        <vt:i4>1507380</vt:i4>
      </vt:variant>
      <vt:variant>
        <vt:i4>305</vt:i4>
      </vt:variant>
      <vt:variant>
        <vt:i4>0</vt:i4>
      </vt:variant>
      <vt:variant>
        <vt:i4>5</vt:i4>
      </vt:variant>
      <vt:variant>
        <vt:lpwstr/>
      </vt:variant>
      <vt:variant>
        <vt:lpwstr>_Toc293649165</vt:lpwstr>
      </vt:variant>
      <vt:variant>
        <vt:i4>1507380</vt:i4>
      </vt:variant>
      <vt:variant>
        <vt:i4>299</vt:i4>
      </vt:variant>
      <vt:variant>
        <vt:i4>0</vt:i4>
      </vt:variant>
      <vt:variant>
        <vt:i4>5</vt:i4>
      </vt:variant>
      <vt:variant>
        <vt:lpwstr/>
      </vt:variant>
      <vt:variant>
        <vt:lpwstr>_Toc293649164</vt:lpwstr>
      </vt:variant>
      <vt:variant>
        <vt:i4>1507380</vt:i4>
      </vt:variant>
      <vt:variant>
        <vt:i4>293</vt:i4>
      </vt:variant>
      <vt:variant>
        <vt:i4>0</vt:i4>
      </vt:variant>
      <vt:variant>
        <vt:i4>5</vt:i4>
      </vt:variant>
      <vt:variant>
        <vt:lpwstr/>
      </vt:variant>
      <vt:variant>
        <vt:lpwstr>_Toc293649163</vt:lpwstr>
      </vt:variant>
      <vt:variant>
        <vt:i4>1507380</vt:i4>
      </vt:variant>
      <vt:variant>
        <vt:i4>287</vt:i4>
      </vt:variant>
      <vt:variant>
        <vt:i4>0</vt:i4>
      </vt:variant>
      <vt:variant>
        <vt:i4>5</vt:i4>
      </vt:variant>
      <vt:variant>
        <vt:lpwstr/>
      </vt:variant>
      <vt:variant>
        <vt:lpwstr>_Toc293649162</vt:lpwstr>
      </vt:variant>
      <vt:variant>
        <vt:i4>1507380</vt:i4>
      </vt:variant>
      <vt:variant>
        <vt:i4>281</vt:i4>
      </vt:variant>
      <vt:variant>
        <vt:i4>0</vt:i4>
      </vt:variant>
      <vt:variant>
        <vt:i4>5</vt:i4>
      </vt:variant>
      <vt:variant>
        <vt:lpwstr/>
      </vt:variant>
      <vt:variant>
        <vt:lpwstr>_Toc293649161</vt:lpwstr>
      </vt:variant>
      <vt:variant>
        <vt:i4>1507380</vt:i4>
      </vt:variant>
      <vt:variant>
        <vt:i4>275</vt:i4>
      </vt:variant>
      <vt:variant>
        <vt:i4>0</vt:i4>
      </vt:variant>
      <vt:variant>
        <vt:i4>5</vt:i4>
      </vt:variant>
      <vt:variant>
        <vt:lpwstr/>
      </vt:variant>
      <vt:variant>
        <vt:lpwstr>_Toc293649160</vt:lpwstr>
      </vt:variant>
      <vt:variant>
        <vt:i4>1310772</vt:i4>
      </vt:variant>
      <vt:variant>
        <vt:i4>269</vt:i4>
      </vt:variant>
      <vt:variant>
        <vt:i4>0</vt:i4>
      </vt:variant>
      <vt:variant>
        <vt:i4>5</vt:i4>
      </vt:variant>
      <vt:variant>
        <vt:lpwstr/>
      </vt:variant>
      <vt:variant>
        <vt:lpwstr>_Toc293649159</vt:lpwstr>
      </vt:variant>
      <vt:variant>
        <vt:i4>1310772</vt:i4>
      </vt:variant>
      <vt:variant>
        <vt:i4>263</vt:i4>
      </vt:variant>
      <vt:variant>
        <vt:i4>0</vt:i4>
      </vt:variant>
      <vt:variant>
        <vt:i4>5</vt:i4>
      </vt:variant>
      <vt:variant>
        <vt:lpwstr/>
      </vt:variant>
      <vt:variant>
        <vt:lpwstr>_Toc293649158</vt:lpwstr>
      </vt:variant>
      <vt:variant>
        <vt:i4>1310772</vt:i4>
      </vt:variant>
      <vt:variant>
        <vt:i4>257</vt:i4>
      </vt:variant>
      <vt:variant>
        <vt:i4>0</vt:i4>
      </vt:variant>
      <vt:variant>
        <vt:i4>5</vt:i4>
      </vt:variant>
      <vt:variant>
        <vt:lpwstr/>
      </vt:variant>
      <vt:variant>
        <vt:lpwstr>_Toc293649157</vt:lpwstr>
      </vt:variant>
      <vt:variant>
        <vt:i4>1310772</vt:i4>
      </vt:variant>
      <vt:variant>
        <vt:i4>251</vt:i4>
      </vt:variant>
      <vt:variant>
        <vt:i4>0</vt:i4>
      </vt:variant>
      <vt:variant>
        <vt:i4>5</vt:i4>
      </vt:variant>
      <vt:variant>
        <vt:lpwstr/>
      </vt:variant>
      <vt:variant>
        <vt:lpwstr>_Toc293649156</vt:lpwstr>
      </vt:variant>
      <vt:variant>
        <vt:i4>1310772</vt:i4>
      </vt:variant>
      <vt:variant>
        <vt:i4>245</vt:i4>
      </vt:variant>
      <vt:variant>
        <vt:i4>0</vt:i4>
      </vt:variant>
      <vt:variant>
        <vt:i4>5</vt:i4>
      </vt:variant>
      <vt:variant>
        <vt:lpwstr/>
      </vt:variant>
      <vt:variant>
        <vt:lpwstr>_Toc293649155</vt:lpwstr>
      </vt:variant>
      <vt:variant>
        <vt:i4>1310772</vt:i4>
      </vt:variant>
      <vt:variant>
        <vt:i4>239</vt:i4>
      </vt:variant>
      <vt:variant>
        <vt:i4>0</vt:i4>
      </vt:variant>
      <vt:variant>
        <vt:i4>5</vt:i4>
      </vt:variant>
      <vt:variant>
        <vt:lpwstr/>
      </vt:variant>
      <vt:variant>
        <vt:lpwstr>_Toc293649154</vt:lpwstr>
      </vt:variant>
      <vt:variant>
        <vt:i4>1310772</vt:i4>
      </vt:variant>
      <vt:variant>
        <vt:i4>233</vt:i4>
      </vt:variant>
      <vt:variant>
        <vt:i4>0</vt:i4>
      </vt:variant>
      <vt:variant>
        <vt:i4>5</vt:i4>
      </vt:variant>
      <vt:variant>
        <vt:lpwstr/>
      </vt:variant>
      <vt:variant>
        <vt:lpwstr>_Toc293649153</vt:lpwstr>
      </vt:variant>
      <vt:variant>
        <vt:i4>1310772</vt:i4>
      </vt:variant>
      <vt:variant>
        <vt:i4>227</vt:i4>
      </vt:variant>
      <vt:variant>
        <vt:i4>0</vt:i4>
      </vt:variant>
      <vt:variant>
        <vt:i4>5</vt:i4>
      </vt:variant>
      <vt:variant>
        <vt:lpwstr/>
      </vt:variant>
      <vt:variant>
        <vt:lpwstr>_Toc293649152</vt:lpwstr>
      </vt:variant>
      <vt:variant>
        <vt:i4>1310772</vt:i4>
      </vt:variant>
      <vt:variant>
        <vt:i4>221</vt:i4>
      </vt:variant>
      <vt:variant>
        <vt:i4>0</vt:i4>
      </vt:variant>
      <vt:variant>
        <vt:i4>5</vt:i4>
      </vt:variant>
      <vt:variant>
        <vt:lpwstr/>
      </vt:variant>
      <vt:variant>
        <vt:lpwstr>_Toc293649151</vt:lpwstr>
      </vt:variant>
      <vt:variant>
        <vt:i4>1310772</vt:i4>
      </vt:variant>
      <vt:variant>
        <vt:i4>215</vt:i4>
      </vt:variant>
      <vt:variant>
        <vt:i4>0</vt:i4>
      </vt:variant>
      <vt:variant>
        <vt:i4>5</vt:i4>
      </vt:variant>
      <vt:variant>
        <vt:lpwstr/>
      </vt:variant>
      <vt:variant>
        <vt:lpwstr>_Toc293649150</vt:lpwstr>
      </vt:variant>
      <vt:variant>
        <vt:i4>1376308</vt:i4>
      </vt:variant>
      <vt:variant>
        <vt:i4>209</vt:i4>
      </vt:variant>
      <vt:variant>
        <vt:i4>0</vt:i4>
      </vt:variant>
      <vt:variant>
        <vt:i4>5</vt:i4>
      </vt:variant>
      <vt:variant>
        <vt:lpwstr/>
      </vt:variant>
      <vt:variant>
        <vt:lpwstr>_Toc293649149</vt:lpwstr>
      </vt:variant>
      <vt:variant>
        <vt:i4>1376308</vt:i4>
      </vt:variant>
      <vt:variant>
        <vt:i4>203</vt:i4>
      </vt:variant>
      <vt:variant>
        <vt:i4>0</vt:i4>
      </vt:variant>
      <vt:variant>
        <vt:i4>5</vt:i4>
      </vt:variant>
      <vt:variant>
        <vt:lpwstr/>
      </vt:variant>
      <vt:variant>
        <vt:lpwstr>_Toc293649148</vt:lpwstr>
      </vt:variant>
      <vt:variant>
        <vt:i4>1376308</vt:i4>
      </vt:variant>
      <vt:variant>
        <vt:i4>197</vt:i4>
      </vt:variant>
      <vt:variant>
        <vt:i4>0</vt:i4>
      </vt:variant>
      <vt:variant>
        <vt:i4>5</vt:i4>
      </vt:variant>
      <vt:variant>
        <vt:lpwstr/>
      </vt:variant>
      <vt:variant>
        <vt:lpwstr>_Toc293649147</vt:lpwstr>
      </vt:variant>
      <vt:variant>
        <vt:i4>1376308</vt:i4>
      </vt:variant>
      <vt:variant>
        <vt:i4>191</vt:i4>
      </vt:variant>
      <vt:variant>
        <vt:i4>0</vt:i4>
      </vt:variant>
      <vt:variant>
        <vt:i4>5</vt:i4>
      </vt:variant>
      <vt:variant>
        <vt:lpwstr/>
      </vt:variant>
      <vt:variant>
        <vt:lpwstr>_Toc293649146</vt:lpwstr>
      </vt:variant>
      <vt:variant>
        <vt:i4>1376308</vt:i4>
      </vt:variant>
      <vt:variant>
        <vt:i4>185</vt:i4>
      </vt:variant>
      <vt:variant>
        <vt:i4>0</vt:i4>
      </vt:variant>
      <vt:variant>
        <vt:i4>5</vt:i4>
      </vt:variant>
      <vt:variant>
        <vt:lpwstr/>
      </vt:variant>
      <vt:variant>
        <vt:lpwstr>_Toc293649145</vt:lpwstr>
      </vt:variant>
      <vt:variant>
        <vt:i4>1376308</vt:i4>
      </vt:variant>
      <vt:variant>
        <vt:i4>179</vt:i4>
      </vt:variant>
      <vt:variant>
        <vt:i4>0</vt:i4>
      </vt:variant>
      <vt:variant>
        <vt:i4>5</vt:i4>
      </vt:variant>
      <vt:variant>
        <vt:lpwstr/>
      </vt:variant>
      <vt:variant>
        <vt:lpwstr>_Toc293649144</vt:lpwstr>
      </vt:variant>
      <vt:variant>
        <vt:i4>1376308</vt:i4>
      </vt:variant>
      <vt:variant>
        <vt:i4>173</vt:i4>
      </vt:variant>
      <vt:variant>
        <vt:i4>0</vt:i4>
      </vt:variant>
      <vt:variant>
        <vt:i4>5</vt:i4>
      </vt:variant>
      <vt:variant>
        <vt:lpwstr/>
      </vt:variant>
      <vt:variant>
        <vt:lpwstr>_Toc293649143</vt:lpwstr>
      </vt:variant>
      <vt:variant>
        <vt:i4>1376308</vt:i4>
      </vt:variant>
      <vt:variant>
        <vt:i4>167</vt:i4>
      </vt:variant>
      <vt:variant>
        <vt:i4>0</vt:i4>
      </vt:variant>
      <vt:variant>
        <vt:i4>5</vt:i4>
      </vt:variant>
      <vt:variant>
        <vt:lpwstr/>
      </vt:variant>
      <vt:variant>
        <vt:lpwstr>_Toc293649142</vt:lpwstr>
      </vt:variant>
      <vt:variant>
        <vt:i4>1376308</vt:i4>
      </vt:variant>
      <vt:variant>
        <vt:i4>161</vt:i4>
      </vt:variant>
      <vt:variant>
        <vt:i4>0</vt:i4>
      </vt:variant>
      <vt:variant>
        <vt:i4>5</vt:i4>
      </vt:variant>
      <vt:variant>
        <vt:lpwstr/>
      </vt:variant>
      <vt:variant>
        <vt:lpwstr>_Toc293649141</vt:lpwstr>
      </vt:variant>
      <vt:variant>
        <vt:i4>1376308</vt:i4>
      </vt:variant>
      <vt:variant>
        <vt:i4>155</vt:i4>
      </vt:variant>
      <vt:variant>
        <vt:i4>0</vt:i4>
      </vt:variant>
      <vt:variant>
        <vt:i4>5</vt:i4>
      </vt:variant>
      <vt:variant>
        <vt:lpwstr/>
      </vt:variant>
      <vt:variant>
        <vt:lpwstr>_Toc293649140</vt:lpwstr>
      </vt:variant>
      <vt:variant>
        <vt:i4>1179700</vt:i4>
      </vt:variant>
      <vt:variant>
        <vt:i4>149</vt:i4>
      </vt:variant>
      <vt:variant>
        <vt:i4>0</vt:i4>
      </vt:variant>
      <vt:variant>
        <vt:i4>5</vt:i4>
      </vt:variant>
      <vt:variant>
        <vt:lpwstr/>
      </vt:variant>
      <vt:variant>
        <vt:lpwstr>_Toc293649139</vt:lpwstr>
      </vt:variant>
      <vt:variant>
        <vt:i4>1179700</vt:i4>
      </vt:variant>
      <vt:variant>
        <vt:i4>143</vt:i4>
      </vt:variant>
      <vt:variant>
        <vt:i4>0</vt:i4>
      </vt:variant>
      <vt:variant>
        <vt:i4>5</vt:i4>
      </vt:variant>
      <vt:variant>
        <vt:lpwstr/>
      </vt:variant>
      <vt:variant>
        <vt:lpwstr>_Toc293649138</vt:lpwstr>
      </vt:variant>
      <vt:variant>
        <vt:i4>1179700</vt:i4>
      </vt:variant>
      <vt:variant>
        <vt:i4>137</vt:i4>
      </vt:variant>
      <vt:variant>
        <vt:i4>0</vt:i4>
      </vt:variant>
      <vt:variant>
        <vt:i4>5</vt:i4>
      </vt:variant>
      <vt:variant>
        <vt:lpwstr/>
      </vt:variant>
      <vt:variant>
        <vt:lpwstr>_Toc293649137</vt:lpwstr>
      </vt:variant>
      <vt:variant>
        <vt:i4>1179700</vt:i4>
      </vt:variant>
      <vt:variant>
        <vt:i4>131</vt:i4>
      </vt:variant>
      <vt:variant>
        <vt:i4>0</vt:i4>
      </vt:variant>
      <vt:variant>
        <vt:i4>5</vt:i4>
      </vt:variant>
      <vt:variant>
        <vt:lpwstr/>
      </vt:variant>
      <vt:variant>
        <vt:lpwstr>_Toc293649136</vt:lpwstr>
      </vt:variant>
      <vt:variant>
        <vt:i4>1179700</vt:i4>
      </vt:variant>
      <vt:variant>
        <vt:i4>125</vt:i4>
      </vt:variant>
      <vt:variant>
        <vt:i4>0</vt:i4>
      </vt:variant>
      <vt:variant>
        <vt:i4>5</vt:i4>
      </vt:variant>
      <vt:variant>
        <vt:lpwstr/>
      </vt:variant>
      <vt:variant>
        <vt:lpwstr>_Toc293649135</vt:lpwstr>
      </vt:variant>
      <vt:variant>
        <vt:i4>1179700</vt:i4>
      </vt:variant>
      <vt:variant>
        <vt:i4>119</vt:i4>
      </vt:variant>
      <vt:variant>
        <vt:i4>0</vt:i4>
      </vt:variant>
      <vt:variant>
        <vt:i4>5</vt:i4>
      </vt:variant>
      <vt:variant>
        <vt:lpwstr/>
      </vt:variant>
      <vt:variant>
        <vt:lpwstr>_Toc293649134</vt:lpwstr>
      </vt:variant>
      <vt:variant>
        <vt:i4>1179700</vt:i4>
      </vt:variant>
      <vt:variant>
        <vt:i4>113</vt:i4>
      </vt:variant>
      <vt:variant>
        <vt:i4>0</vt:i4>
      </vt:variant>
      <vt:variant>
        <vt:i4>5</vt:i4>
      </vt:variant>
      <vt:variant>
        <vt:lpwstr/>
      </vt:variant>
      <vt:variant>
        <vt:lpwstr>_Toc293649133</vt:lpwstr>
      </vt:variant>
      <vt:variant>
        <vt:i4>1179700</vt:i4>
      </vt:variant>
      <vt:variant>
        <vt:i4>107</vt:i4>
      </vt:variant>
      <vt:variant>
        <vt:i4>0</vt:i4>
      </vt:variant>
      <vt:variant>
        <vt:i4>5</vt:i4>
      </vt:variant>
      <vt:variant>
        <vt:lpwstr/>
      </vt:variant>
      <vt:variant>
        <vt:lpwstr>_Toc293649132</vt:lpwstr>
      </vt:variant>
      <vt:variant>
        <vt:i4>1179700</vt:i4>
      </vt:variant>
      <vt:variant>
        <vt:i4>101</vt:i4>
      </vt:variant>
      <vt:variant>
        <vt:i4>0</vt:i4>
      </vt:variant>
      <vt:variant>
        <vt:i4>5</vt:i4>
      </vt:variant>
      <vt:variant>
        <vt:lpwstr/>
      </vt:variant>
      <vt:variant>
        <vt:lpwstr>_Toc293649131</vt:lpwstr>
      </vt:variant>
      <vt:variant>
        <vt:i4>1179700</vt:i4>
      </vt:variant>
      <vt:variant>
        <vt:i4>95</vt:i4>
      </vt:variant>
      <vt:variant>
        <vt:i4>0</vt:i4>
      </vt:variant>
      <vt:variant>
        <vt:i4>5</vt:i4>
      </vt:variant>
      <vt:variant>
        <vt:lpwstr/>
      </vt:variant>
      <vt:variant>
        <vt:lpwstr>_Toc293649130</vt:lpwstr>
      </vt:variant>
      <vt:variant>
        <vt:i4>1245236</vt:i4>
      </vt:variant>
      <vt:variant>
        <vt:i4>89</vt:i4>
      </vt:variant>
      <vt:variant>
        <vt:i4>0</vt:i4>
      </vt:variant>
      <vt:variant>
        <vt:i4>5</vt:i4>
      </vt:variant>
      <vt:variant>
        <vt:lpwstr/>
      </vt:variant>
      <vt:variant>
        <vt:lpwstr>_Toc293649129</vt:lpwstr>
      </vt:variant>
      <vt:variant>
        <vt:i4>1245236</vt:i4>
      </vt:variant>
      <vt:variant>
        <vt:i4>83</vt:i4>
      </vt:variant>
      <vt:variant>
        <vt:i4>0</vt:i4>
      </vt:variant>
      <vt:variant>
        <vt:i4>5</vt:i4>
      </vt:variant>
      <vt:variant>
        <vt:lpwstr/>
      </vt:variant>
      <vt:variant>
        <vt:lpwstr>_Toc293649128</vt:lpwstr>
      </vt:variant>
      <vt:variant>
        <vt:i4>1245236</vt:i4>
      </vt:variant>
      <vt:variant>
        <vt:i4>77</vt:i4>
      </vt:variant>
      <vt:variant>
        <vt:i4>0</vt:i4>
      </vt:variant>
      <vt:variant>
        <vt:i4>5</vt:i4>
      </vt:variant>
      <vt:variant>
        <vt:lpwstr/>
      </vt:variant>
      <vt:variant>
        <vt:lpwstr>_Toc293649127</vt:lpwstr>
      </vt:variant>
      <vt:variant>
        <vt:i4>1245236</vt:i4>
      </vt:variant>
      <vt:variant>
        <vt:i4>71</vt:i4>
      </vt:variant>
      <vt:variant>
        <vt:i4>0</vt:i4>
      </vt:variant>
      <vt:variant>
        <vt:i4>5</vt:i4>
      </vt:variant>
      <vt:variant>
        <vt:lpwstr/>
      </vt:variant>
      <vt:variant>
        <vt:lpwstr>_Toc293649126</vt:lpwstr>
      </vt:variant>
      <vt:variant>
        <vt:i4>1245236</vt:i4>
      </vt:variant>
      <vt:variant>
        <vt:i4>65</vt:i4>
      </vt:variant>
      <vt:variant>
        <vt:i4>0</vt:i4>
      </vt:variant>
      <vt:variant>
        <vt:i4>5</vt:i4>
      </vt:variant>
      <vt:variant>
        <vt:lpwstr/>
      </vt:variant>
      <vt:variant>
        <vt:lpwstr>_Toc293649125</vt:lpwstr>
      </vt:variant>
      <vt:variant>
        <vt:i4>1245236</vt:i4>
      </vt:variant>
      <vt:variant>
        <vt:i4>59</vt:i4>
      </vt:variant>
      <vt:variant>
        <vt:i4>0</vt:i4>
      </vt:variant>
      <vt:variant>
        <vt:i4>5</vt:i4>
      </vt:variant>
      <vt:variant>
        <vt:lpwstr/>
      </vt:variant>
      <vt:variant>
        <vt:lpwstr>_Toc293649124</vt:lpwstr>
      </vt:variant>
      <vt:variant>
        <vt:i4>1245236</vt:i4>
      </vt:variant>
      <vt:variant>
        <vt:i4>53</vt:i4>
      </vt:variant>
      <vt:variant>
        <vt:i4>0</vt:i4>
      </vt:variant>
      <vt:variant>
        <vt:i4>5</vt:i4>
      </vt:variant>
      <vt:variant>
        <vt:lpwstr/>
      </vt:variant>
      <vt:variant>
        <vt:lpwstr>_Toc293649123</vt:lpwstr>
      </vt:variant>
      <vt:variant>
        <vt:i4>1245236</vt:i4>
      </vt:variant>
      <vt:variant>
        <vt:i4>47</vt:i4>
      </vt:variant>
      <vt:variant>
        <vt:i4>0</vt:i4>
      </vt:variant>
      <vt:variant>
        <vt:i4>5</vt:i4>
      </vt:variant>
      <vt:variant>
        <vt:lpwstr/>
      </vt:variant>
      <vt:variant>
        <vt:lpwstr>_Toc293649122</vt:lpwstr>
      </vt:variant>
      <vt:variant>
        <vt:i4>1245236</vt:i4>
      </vt:variant>
      <vt:variant>
        <vt:i4>41</vt:i4>
      </vt:variant>
      <vt:variant>
        <vt:i4>0</vt:i4>
      </vt:variant>
      <vt:variant>
        <vt:i4>5</vt:i4>
      </vt:variant>
      <vt:variant>
        <vt:lpwstr/>
      </vt:variant>
      <vt:variant>
        <vt:lpwstr>_Toc293649121</vt:lpwstr>
      </vt:variant>
      <vt:variant>
        <vt:i4>1245236</vt:i4>
      </vt:variant>
      <vt:variant>
        <vt:i4>35</vt:i4>
      </vt:variant>
      <vt:variant>
        <vt:i4>0</vt:i4>
      </vt:variant>
      <vt:variant>
        <vt:i4>5</vt:i4>
      </vt:variant>
      <vt:variant>
        <vt:lpwstr/>
      </vt:variant>
      <vt:variant>
        <vt:lpwstr>_Toc293649120</vt:lpwstr>
      </vt:variant>
      <vt:variant>
        <vt:i4>1048628</vt:i4>
      </vt:variant>
      <vt:variant>
        <vt:i4>29</vt:i4>
      </vt:variant>
      <vt:variant>
        <vt:i4>0</vt:i4>
      </vt:variant>
      <vt:variant>
        <vt:i4>5</vt:i4>
      </vt:variant>
      <vt:variant>
        <vt:lpwstr/>
      </vt:variant>
      <vt:variant>
        <vt:lpwstr>_Toc293649119</vt:lpwstr>
      </vt:variant>
      <vt:variant>
        <vt:i4>1048628</vt:i4>
      </vt:variant>
      <vt:variant>
        <vt:i4>23</vt:i4>
      </vt:variant>
      <vt:variant>
        <vt:i4>0</vt:i4>
      </vt:variant>
      <vt:variant>
        <vt:i4>5</vt:i4>
      </vt:variant>
      <vt:variant>
        <vt:lpwstr/>
      </vt:variant>
      <vt:variant>
        <vt:lpwstr>_Toc293649118</vt:lpwstr>
      </vt:variant>
      <vt:variant>
        <vt:i4>1048628</vt:i4>
      </vt:variant>
      <vt:variant>
        <vt:i4>17</vt:i4>
      </vt:variant>
      <vt:variant>
        <vt:i4>0</vt:i4>
      </vt:variant>
      <vt:variant>
        <vt:i4>5</vt:i4>
      </vt:variant>
      <vt:variant>
        <vt:lpwstr/>
      </vt:variant>
      <vt:variant>
        <vt:lpwstr>_Toc293649117</vt:lpwstr>
      </vt:variant>
      <vt:variant>
        <vt:i4>1048628</vt:i4>
      </vt:variant>
      <vt:variant>
        <vt:i4>11</vt:i4>
      </vt:variant>
      <vt:variant>
        <vt:i4>0</vt:i4>
      </vt:variant>
      <vt:variant>
        <vt:i4>5</vt:i4>
      </vt:variant>
      <vt:variant>
        <vt:lpwstr/>
      </vt:variant>
      <vt:variant>
        <vt:lpwstr>_Toc293649116</vt:lpwstr>
      </vt:variant>
      <vt:variant>
        <vt:i4>1048628</vt:i4>
      </vt:variant>
      <vt:variant>
        <vt:i4>5</vt:i4>
      </vt:variant>
      <vt:variant>
        <vt:i4>0</vt:i4>
      </vt:variant>
      <vt:variant>
        <vt:i4>5</vt:i4>
      </vt:variant>
      <vt:variant>
        <vt:lpwstr/>
      </vt:variant>
      <vt:variant>
        <vt:lpwstr>_Toc293649115</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revised Recommendation H.264 "Advanced video coding for generic audiovisual services"</dc:title>
  <dc:subject>SERIES H: AUDIOVISUAL AND MULTIMEDIA SYSTEMS - Infrastructure of audiovisual services – Coding of moving video</dc:subject>
  <dc:creator>S127342</dc:creator>
  <cp:keywords>6/16</cp:keywords>
  <cp:lastModifiedBy>S127342</cp:lastModifiedBy>
  <cp:revision>84</cp:revision>
  <cp:lastPrinted>2011-10-28T03:46:00Z</cp:lastPrinted>
  <dcterms:created xsi:type="dcterms:W3CDTF">2011-10-31T23:49:00Z</dcterms:created>
  <dcterms:modified xsi:type="dcterms:W3CDTF">2012-02-03T18:37:00Z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H.264</vt:lpwstr>
  </property>
  <property fmtid="{D5CDD505-2E9C-101B-9397-08002B2CF9AE}" pid="3" name="Docdate">
    <vt:lpwstr/>
  </property>
  <property fmtid="{D5CDD505-2E9C-101B-9397-08002B2CF9AE}" pid="4" name="Docorlang">
    <vt:lpwstr>English only Original: English</vt:lpwstr>
  </property>
  <property fmtid="{D5CDD505-2E9C-101B-9397-08002B2CF9AE}" pid="5" name="Docbluepink">
    <vt:lpwstr>6/16</vt:lpwstr>
  </property>
  <property fmtid="{D5CDD505-2E9C-101B-9397-08002B2CF9AE}" pid="6" name="Docdest">
    <vt:lpwstr>Geneva, 27 January - 6 February 2009</vt:lpwstr>
  </property>
  <property fmtid="{D5CDD505-2E9C-101B-9397-08002B2CF9AE}" pid="7" name="Docauthor">
    <vt:lpwstr>Rapporteur Q6/16</vt:lpwstr>
  </property>
  <property fmtid="{D5CDD505-2E9C-101B-9397-08002B2CF9AE}" pid="8" name="doctitle2">
    <vt:lpwstr>SERIES H: AUDIOVISUAL AND MULTIMEDIA SYSTEMS Infrastructure of audiovisual services – Coding of moving video</vt:lpwstr>
  </property>
  <property fmtid="{D5CDD505-2E9C-101B-9397-08002B2CF9AE}" pid="9" name="doctitle">
    <vt:lpwstr>Advanced video coding for generic audiovisual services</vt:lpwstr>
  </property>
</Properties>
</file>