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EC9" w:rsidRPr="00E8461A" w:rsidRDefault="00493EC9" w:rsidP="00493EC9">
      <w:pPr>
        <w:pStyle w:val="6"/>
        <w:rPr>
          <w:lang w:val="en-GB"/>
        </w:rPr>
      </w:pPr>
      <w:r w:rsidRPr="00E8461A">
        <w:rPr>
          <w:lang w:val="en-GB"/>
        </w:rPr>
        <w:t xml:space="preserve">Derivation process of </w:t>
      </w:r>
      <w:proofErr w:type="spellStart"/>
      <w:r w:rsidRPr="00E8461A">
        <w:rPr>
          <w:lang w:val="en-GB"/>
        </w:rPr>
        <w:t>ctxIdxInc</w:t>
      </w:r>
      <w:proofErr w:type="spellEnd"/>
      <w:r w:rsidRPr="00E8461A">
        <w:rPr>
          <w:lang w:val="en-GB"/>
        </w:rPr>
        <w:t xml:space="preserve"> for the syntax element </w:t>
      </w:r>
      <w:proofErr w:type="spellStart"/>
      <w:r w:rsidRPr="00E8461A">
        <w:rPr>
          <w:lang w:val="en-GB"/>
        </w:rPr>
        <w:t>significant_coeff_flag</w:t>
      </w:r>
      <w:proofErr w:type="spellEnd"/>
    </w:p>
    <w:p w:rsidR="00493EC9" w:rsidRPr="00E8461A" w:rsidRDefault="00493EC9" w:rsidP="00493EC9">
      <w:r w:rsidRPr="00E8461A">
        <w:t xml:space="preserve">Inputs to this process are the </w:t>
      </w:r>
      <w:proofErr w:type="spellStart"/>
      <w:r w:rsidRPr="00E8461A">
        <w:t>color</w:t>
      </w:r>
      <w:proofErr w:type="spellEnd"/>
      <w:r w:rsidRPr="00E8461A">
        <w:t xml:space="preserve"> component index </w:t>
      </w:r>
      <w:proofErr w:type="spellStart"/>
      <w:r w:rsidRPr="00E8461A">
        <w:t>cIdx</w:t>
      </w:r>
      <w:proofErr w:type="spellEnd"/>
      <w:r w:rsidRPr="00E8461A">
        <w:t xml:space="preserve">, the current coefficient scan position </w:t>
      </w:r>
      <w:proofErr w:type="gramStart"/>
      <w:r w:rsidRPr="00E8461A">
        <w:t>( </w:t>
      </w:r>
      <w:proofErr w:type="spellStart"/>
      <w:r w:rsidRPr="00E8461A">
        <w:t>xC</w:t>
      </w:r>
      <w:proofErr w:type="spellEnd"/>
      <w:proofErr w:type="gramEnd"/>
      <w:r w:rsidRPr="00E8461A">
        <w:t> , </w:t>
      </w:r>
      <w:proofErr w:type="spellStart"/>
      <w:r w:rsidRPr="00E8461A">
        <w:t>yC</w:t>
      </w:r>
      <w:proofErr w:type="spellEnd"/>
      <w:r w:rsidRPr="00E8461A">
        <w:t> )</w:t>
      </w:r>
      <w:r>
        <w:t>,</w:t>
      </w:r>
      <w:r w:rsidRPr="00E8461A">
        <w:t xml:space="preserve"> the transform block </w:t>
      </w:r>
      <w:r>
        <w:t>width</w:t>
      </w:r>
      <w:r w:rsidRPr="00E8461A">
        <w:t xml:space="preserve"> log2Trafo</w:t>
      </w:r>
      <w:r>
        <w:t>Width</w:t>
      </w:r>
      <w:r w:rsidRPr="00E8461A">
        <w:t xml:space="preserve"> and the transform block </w:t>
      </w:r>
      <w:r>
        <w:t>height log2TrafoHeight</w:t>
      </w:r>
      <w:r w:rsidRPr="00E8461A">
        <w:t>.</w:t>
      </w:r>
    </w:p>
    <w:p w:rsidR="00493EC9" w:rsidRPr="00E8461A" w:rsidRDefault="00493EC9" w:rsidP="00493EC9">
      <w:r w:rsidRPr="00E8461A">
        <w:t xml:space="preserve">Output of this process is </w:t>
      </w:r>
      <w:proofErr w:type="spellStart"/>
      <w:r w:rsidRPr="00E8461A">
        <w:t>ctxIdxInc</w:t>
      </w:r>
      <w:proofErr w:type="spellEnd"/>
      <w:r w:rsidRPr="00E8461A">
        <w:t>.</w:t>
      </w:r>
    </w:p>
    <w:p w:rsidR="00493EC9" w:rsidRPr="00E8461A" w:rsidRDefault="00493EC9" w:rsidP="00493EC9">
      <w:r w:rsidRPr="00E8461A">
        <w:t xml:space="preserve">The variable </w:t>
      </w:r>
      <w:proofErr w:type="spellStart"/>
      <w:r w:rsidRPr="00E8461A">
        <w:t>sigCtx</w:t>
      </w:r>
      <w:proofErr w:type="spellEnd"/>
      <w:r w:rsidRPr="00E8461A">
        <w:t xml:space="preserve"> depends on the current position </w:t>
      </w:r>
      <w:proofErr w:type="gramStart"/>
      <w:r w:rsidRPr="00E8461A">
        <w:t>( </w:t>
      </w:r>
      <w:proofErr w:type="spellStart"/>
      <w:r w:rsidRPr="00E8461A">
        <w:t>xC</w:t>
      </w:r>
      <w:proofErr w:type="spellEnd"/>
      <w:proofErr w:type="gramEnd"/>
      <w:r w:rsidRPr="00E8461A">
        <w:t>, </w:t>
      </w:r>
      <w:proofErr w:type="spellStart"/>
      <w:r w:rsidRPr="00E8461A">
        <w:t>yC</w:t>
      </w:r>
      <w:proofErr w:type="spellEnd"/>
      <w:r w:rsidRPr="00E8461A">
        <w:t xml:space="preserve"> ), </w:t>
      </w:r>
      <w:r>
        <w:t xml:space="preserve">the </w:t>
      </w:r>
      <w:proofErr w:type="spellStart"/>
      <w:r>
        <w:t>color</w:t>
      </w:r>
      <w:proofErr w:type="spellEnd"/>
      <w:r>
        <w:t xml:space="preserve"> component index </w:t>
      </w:r>
      <w:proofErr w:type="spellStart"/>
      <w:r>
        <w:t>cIdx</w:t>
      </w:r>
      <w:proofErr w:type="spellEnd"/>
      <w:r>
        <w:t xml:space="preserve">, </w:t>
      </w:r>
      <w:r w:rsidRPr="00E8461A">
        <w:t xml:space="preserve">the transform block size and </w:t>
      </w:r>
      <w:proofErr w:type="spellStart"/>
      <w:r w:rsidRPr="00E8461A">
        <w:t>previsously</w:t>
      </w:r>
      <w:proofErr w:type="spellEnd"/>
      <w:r w:rsidRPr="00E8461A">
        <w:t xml:space="preserve"> decoded bins of the syntax element </w:t>
      </w:r>
      <w:proofErr w:type="spellStart"/>
      <w:r w:rsidRPr="00E8461A">
        <w:t>significant_coeff_flag</w:t>
      </w:r>
      <w:proofErr w:type="spellEnd"/>
      <w:r w:rsidRPr="00E8461A">
        <w:t xml:space="preserve">. For the derivation of </w:t>
      </w:r>
      <w:proofErr w:type="spellStart"/>
      <w:r w:rsidRPr="00E8461A">
        <w:t>sigCtx</w:t>
      </w:r>
      <w:proofErr w:type="spellEnd"/>
      <w:r w:rsidRPr="00E8461A">
        <w:t>, the following applies.</w:t>
      </w:r>
    </w:p>
    <w:p w:rsidR="00493EC9" w:rsidRPr="00E8461A" w:rsidRDefault="00493EC9" w:rsidP="00493EC9">
      <w:pPr>
        <w:numPr>
          <w:ilvl w:val="0"/>
          <w:numId w:val="2"/>
        </w:numPr>
        <w:tabs>
          <w:tab w:val="clear" w:pos="794"/>
          <w:tab w:val="left" w:pos="400"/>
        </w:tabs>
      </w:pPr>
      <w:r w:rsidRPr="00E8461A">
        <w:t xml:space="preserve">If </w:t>
      </w:r>
      <w:r>
        <w:t>log2TrafoWidth is equal to log2TrafoHeight</w:t>
      </w:r>
      <w:r w:rsidRPr="00B1531B">
        <w:t xml:space="preserve"> </w:t>
      </w:r>
      <w:r>
        <w:t xml:space="preserve">and log2TrafoWidth is equal to 2, </w:t>
      </w:r>
      <w:proofErr w:type="spellStart"/>
      <w:r>
        <w:t>sigCtx</w:t>
      </w:r>
      <w:proofErr w:type="spellEnd"/>
      <w:r>
        <w:t xml:space="preserve"> is derived using </w:t>
      </w:r>
      <w:proofErr w:type="gramStart"/>
      <w:r>
        <w:t>ctxIdxMap4x4[</w:t>
      </w:r>
      <w:proofErr w:type="gramEnd"/>
      <w:r>
        <w:rPr>
          <w:lang w:val="de-DE"/>
        </w:rPr>
        <w:t> </w:t>
      </w:r>
      <w:r>
        <w:t xml:space="preserve">] specified in </w:t>
      </w:r>
      <w:r>
        <w:fldChar w:fldCharType="begin" w:fldLock="1"/>
      </w:r>
      <w:r>
        <w:instrText xml:space="preserve"> REF _Ref314151417 \h </w:instrText>
      </w:r>
      <w:r>
        <w:fldChar w:fldCharType="separate"/>
      </w:r>
      <w:r>
        <w:t xml:space="preserve">Table </w:t>
      </w:r>
      <w:r>
        <w:rPr>
          <w:noProof/>
        </w:rPr>
        <w:t>9</w:t>
      </w:r>
      <w:r>
        <w:noBreakHyphen/>
      </w:r>
      <w:r>
        <w:rPr>
          <w:noProof/>
        </w:rPr>
        <w:t>39</w:t>
      </w:r>
      <w:r>
        <w:fldChar w:fldCharType="end"/>
      </w:r>
      <w:r>
        <w:t xml:space="preserve"> as f</w:t>
      </w:r>
      <w:r w:rsidRPr="00E8461A">
        <w:t>ollows.</w:t>
      </w:r>
      <w:r>
        <w:t>.</w:t>
      </w:r>
    </w:p>
    <w:p w:rsidR="00493EC9" w:rsidRPr="00E8461A" w:rsidRDefault="00493EC9" w:rsidP="00493EC9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sigCtx</w:t>
      </w:r>
      <w:proofErr w:type="spellEnd"/>
      <w:r>
        <w:rPr>
          <w:sz w:val="20"/>
          <w:szCs w:val="20"/>
        </w:rPr>
        <w:t xml:space="preserve">  =</w:t>
      </w:r>
      <w:proofErr w:type="gramEnd"/>
      <w:r>
        <w:rPr>
          <w:sz w:val="20"/>
          <w:szCs w:val="20"/>
        </w:rPr>
        <w:t xml:space="preserve">  ctxIdxMap4x4[ ((</w:t>
      </w:r>
      <w:proofErr w:type="spellStart"/>
      <w:r>
        <w:rPr>
          <w:sz w:val="20"/>
          <w:szCs w:val="20"/>
        </w:rPr>
        <w:t>cIdx</w:t>
      </w:r>
      <w:proofErr w:type="spellEnd"/>
      <w:r>
        <w:rPr>
          <w:sz w:val="20"/>
          <w:szCs w:val="20"/>
        </w:rPr>
        <w:t xml:space="preserve"> &gt; 0) ? 15 : 0) + (</w:t>
      </w:r>
      <w:proofErr w:type="spellStart"/>
      <w:r>
        <w:rPr>
          <w:sz w:val="20"/>
          <w:szCs w:val="20"/>
        </w:rPr>
        <w:t>yC</w:t>
      </w:r>
      <w:proofErr w:type="spellEnd"/>
      <w:r>
        <w:rPr>
          <w:sz w:val="20"/>
          <w:szCs w:val="20"/>
        </w:rPr>
        <w:t xml:space="preserve"> &lt;&lt; 2) + </w:t>
      </w:r>
      <w:proofErr w:type="spellStart"/>
      <w:r>
        <w:rPr>
          <w:sz w:val="20"/>
          <w:szCs w:val="20"/>
        </w:rPr>
        <w:t>xC</w:t>
      </w:r>
      <w:proofErr w:type="spellEnd"/>
      <w:r>
        <w:rPr>
          <w:sz w:val="20"/>
          <w:szCs w:val="20"/>
        </w:rPr>
        <w:t xml:space="preserve"> 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55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2"/>
        </w:numPr>
        <w:tabs>
          <w:tab w:val="clear" w:pos="794"/>
          <w:tab w:val="left" w:pos="400"/>
        </w:tabs>
      </w:pPr>
      <w:r w:rsidRPr="00E8461A">
        <w:t xml:space="preserve">Otherwise if </w:t>
      </w:r>
      <w:r>
        <w:t>log2TrafoWidth is equal to log2TrafoHeight</w:t>
      </w:r>
      <w:r w:rsidRPr="00B1531B">
        <w:t xml:space="preserve"> </w:t>
      </w:r>
      <w:r>
        <w:t xml:space="preserve">and log2TrafoWidth is equal to 3, </w:t>
      </w:r>
      <w:proofErr w:type="spellStart"/>
      <w:r>
        <w:t>sigCtx</w:t>
      </w:r>
      <w:proofErr w:type="spellEnd"/>
      <w:r>
        <w:t xml:space="preserve"> is derived using </w:t>
      </w:r>
      <w:proofErr w:type="gramStart"/>
      <w:r>
        <w:t>ctxIdxMap8x8[</w:t>
      </w:r>
      <w:proofErr w:type="gramEnd"/>
      <w:r>
        <w:rPr>
          <w:lang w:val="de-DE"/>
        </w:rPr>
        <w:t> </w:t>
      </w:r>
      <w:r>
        <w:t xml:space="preserve">] specified in </w:t>
      </w:r>
      <w:r>
        <w:fldChar w:fldCharType="begin" w:fldLock="1"/>
      </w:r>
      <w:r>
        <w:instrText xml:space="preserve"> REF _Ref314152051 \h </w:instrText>
      </w:r>
      <w:r>
        <w:fldChar w:fldCharType="separate"/>
      </w:r>
      <w:r>
        <w:t xml:space="preserve">Table </w:t>
      </w:r>
      <w:r>
        <w:rPr>
          <w:noProof/>
        </w:rPr>
        <w:t>9</w:t>
      </w:r>
      <w:r>
        <w:noBreakHyphen/>
      </w:r>
      <w:r>
        <w:rPr>
          <w:noProof/>
        </w:rPr>
        <w:t>40</w:t>
      </w:r>
      <w:r>
        <w:fldChar w:fldCharType="end"/>
      </w:r>
      <w:r>
        <w:t xml:space="preserve"> as follows</w:t>
      </w:r>
      <w:r w:rsidRPr="00E8461A">
        <w:t>.</w:t>
      </w:r>
    </w:p>
    <w:p w:rsidR="00493EC9" w:rsidRPr="00E8461A" w:rsidRDefault="00493EC9" w:rsidP="00493EC9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sigCtx</w:t>
      </w:r>
      <w:proofErr w:type="spellEnd"/>
      <w:r>
        <w:rPr>
          <w:sz w:val="20"/>
          <w:szCs w:val="20"/>
        </w:rPr>
        <w:t xml:space="preserve">  =</w:t>
      </w:r>
      <w:proofErr w:type="gramEnd"/>
      <w:r>
        <w:rPr>
          <w:sz w:val="20"/>
          <w:szCs w:val="20"/>
        </w:rPr>
        <w:t xml:space="preserve">  (</w:t>
      </w:r>
      <w:r w:rsidRPr="00B1531B">
        <w:rPr>
          <w:sz w:val="20"/>
          <w:szCs w:val="20"/>
        </w:rPr>
        <w:t>(</w:t>
      </w:r>
      <w:proofErr w:type="spellStart"/>
      <w:r w:rsidRPr="00B1531B">
        <w:rPr>
          <w:sz w:val="20"/>
          <w:szCs w:val="20"/>
        </w:rPr>
        <w:t>xC</w:t>
      </w:r>
      <w:proofErr w:type="spellEnd"/>
      <w:r>
        <w:rPr>
          <w:sz w:val="20"/>
          <w:szCs w:val="20"/>
        </w:rPr>
        <w:t xml:space="preserve"> </w:t>
      </w:r>
      <w:r w:rsidRPr="00B1531B">
        <w:rPr>
          <w:sz w:val="20"/>
          <w:szCs w:val="20"/>
        </w:rPr>
        <w:t>+</w:t>
      </w:r>
      <w:r>
        <w:rPr>
          <w:sz w:val="20"/>
          <w:szCs w:val="20"/>
        </w:rPr>
        <w:t xml:space="preserve"> </w:t>
      </w:r>
      <w:proofErr w:type="spellStart"/>
      <w:r w:rsidRPr="00B1531B">
        <w:rPr>
          <w:sz w:val="20"/>
          <w:szCs w:val="20"/>
        </w:rPr>
        <w:t>yC</w:t>
      </w:r>
      <w:proofErr w:type="spellEnd"/>
      <w:r w:rsidRPr="00B1531B">
        <w:rPr>
          <w:sz w:val="20"/>
          <w:szCs w:val="20"/>
        </w:rPr>
        <w:t>) =</w:t>
      </w:r>
      <w:r>
        <w:rPr>
          <w:sz w:val="20"/>
          <w:szCs w:val="20"/>
        </w:rPr>
        <w:t xml:space="preserve"> = 0</w:t>
      </w:r>
      <w:r w:rsidRPr="00B1531B">
        <w:rPr>
          <w:sz w:val="20"/>
          <w:szCs w:val="20"/>
        </w:rPr>
        <w:t xml:space="preserve">) ? </w:t>
      </w:r>
      <w:proofErr w:type="gramStart"/>
      <w:r w:rsidRPr="00B1531B">
        <w:rPr>
          <w:sz w:val="20"/>
          <w:szCs w:val="20"/>
        </w:rPr>
        <w:t>10 :</w:t>
      </w:r>
      <w:proofErr w:type="gramEnd"/>
      <w:r w:rsidRPr="00B1531B">
        <w:rPr>
          <w:sz w:val="20"/>
          <w:szCs w:val="20"/>
        </w:rPr>
        <w:t xml:space="preserve"> </w:t>
      </w:r>
      <w:r>
        <w:rPr>
          <w:sz w:val="20"/>
          <w:szCs w:val="20"/>
        </w:rPr>
        <w:t>ctxIdxMap8x8[ ((</w:t>
      </w:r>
      <w:proofErr w:type="spellStart"/>
      <w:r>
        <w:rPr>
          <w:sz w:val="20"/>
          <w:szCs w:val="20"/>
        </w:rPr>
        <w:t>yC</w:t>
      </w:r>
      <w:proofErr w:type="spellEnd"/>
      <w:r>
        <w:rPr>
          <w:sz w:val="20"/>
          <w:szCs w:val="20"/>
        </w:rPr>
        <w:t xml:space="preserve"> &gt;&gt; 1 ) &lt;&lt; 2) + (</w:t>
      </w:r>
      <w:proofErr w:type="spellStart"/>
      <w:r>
        <w:rPr>
          <w:sz w:val="20"/>
          <w:szCs w:val="20"/>
        </w:rPr>
        <w:t>xC</w:t>
      </w:r>
      <w:proofErr w:type="spellEnd"/>
      <w:r>
        <w:rPr>
          <w:sz w:val="20"/>
          <w:szCs w:val="20"/>
        </w:rPr>
        <w:t xml:space="preserve"> &gt;&gt; 1</w:t>
      </w:r>
      <w:r w:rsidRPr="00B1531B">
        <w:rPr>
          <w:sz w:val="20"/>
          <w:szCs w:val="20"/>
        </w:rPr>
        <w:t>) 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56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pStyle w:val="Equation"/>
        <w:tabs>
          <w:tab w:val="clear" w:pos="1588"/>
          <w:tab w:val="left" w:pos="1800"/>
        </w:tabs>
        <w:ind w:left="1191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sigCtx</w:t>
      </w:r>
      <w:proofErr w:type="spellEnd"/>
      <w:r>
        <w:rPr>
          <w:sz w:val="20"/>
          <w:szCs w:val="20"/>
        </w:rPr>
        <w:t xml:space="preserve">  +</w:t>
      </w:r>
      <w:proofErr w:type="gramEnd"/>
      <w:r>
        <w:rPr>
          <w:sz w:val="20"/>
          <w:szCs w:val="20"/>
        </w:rPr>
        <w:t xml:space="preserve">=  ( </w:t>
      </w:r>
      <w:proofErr w:type="spellStart"/>
      <w:r>
        <w:rPr>
          <w:sz w:val="20"/>
          <w:szCs w:val="20"/>
        </w:rPr>
        <w:t>cIdx</w:t>
      </w:r>
      <w:proofErr w:type="spellEnd"/>
      <w:r>
        <w:rPr>
          <w:sz w:val="20"/>
          <w:szCs w:val="20"/>
        </w:rPr>
        <w:t xml:space="preserve"> &gt; 0) ? 6</w:t>
      </w:r>
      <w:r w:rsidRPr="00BB5902">
        <w:rPr>
          <w:sz w:val="20"/>
          <w:szCs w:val="20"/>
        </w:rPr>
        <w:t xml:space="preserve">: </w:t>
      </w:r>
      <w:r>
        <w:rPr>
          <w:sz w:val="20"/>
          <w:szCs w:val="20"/>
        </w:rPr>
        <w:t>9</w:t>
      </w:r>
      <w:r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56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2"/>
        </w:numPr>
        <w:tabs>
          <w:tab w:val="clear" w:pos="794"/>
          <w:tab w:val="left" w:pos="400"/>
        </w:tabs>
      </w:pPr>
      <w:r w:rsidRPr="00E8461A">
        <w:t xml:space="preserve">Otherwise if </w:t>
      </w:r>
      <w:proofErr w:type="spellStart"/>
      <w:proofErr w:type="gramStart"/>
      <w:r w:rsidRPr="00E8461A">
        <w:t>xC</w:t>
      </w:r>
      <w:proofErr w:type="spellEnd"/>
      <w:proofErr w:type="gramEnd"/>
      <w:r w:rsidRPr="00E8461A">
        <w:t xml:space="preserve"> + </w:t>
      </w:r>
      <w:proofErr w:type="spellStart"/>
      <w:r w:rsidRPr="00E8461A">
        <w:t>yC</w:t>
      </w:r>
      <w:proofErr w:type="spellEnd"/>
      <w:r w:rsidRPr="00E8461A">
        <w:t xml:space="preserve"> is </w:t>
      </w:r>
      <w:r>
        <w:t>equal to 0</w:t>
      </w:r>
      <w:r w:rsidRPr="00E8461A">
        <w:t xml:space="preserve">, </w:t>
      </w:r>
      <w:proofErr w:type="spellStart"/>
      <w:r w:rsidRPr="00E8461A">
        <w:t>sigCtx</w:t>
      </w:r>
      <w:proofErr w:type="spellEnd"/>
      <w:r w:rsidRPr="00E8461A">
        <w:t xml:space="preserve"> is derived as follows.</w:t>
      </w:r>
    </w:p>
    <w:p w:rsidR="00493EC9" w:rsidRPr="00E8461A" w:rsidRDefault="00493EC9" w:rsidP="00493EC9">
      <w:pPr>
        <w:pStyle w:val="Equation"/>
        <w:tabs>
          <w:tab w:val="left" w:pos="1890"/>
        </w:tabs>
        <w:ind w:left="1191"/>
      </w:pPr>
      <w:proofErr w:type="spellStart"/>
      <w:proofErr w:type="gramStart"/>
      <w:r>
        <w:rPr>
          <w:sz w:val="20"/>
          <w:szCs w:val="20"/>
        </w:rPr>
        <w:t>sigCtx</w:t>
      </w:r>
      <w:proofErr w:type="spellEnd"/>
      <w:r>
        <w:rPr>
          <w:sz w:val="20"/>
          <w:szCs w:val="20"/>
        </w:rPr>
        <w:t xml:space="preserve">  =</w:t>
      </w:r>
      <w:proofErr w:type="gramEnd"/>
      <w:r>
        <w:rPr>
          <w:sz w:val="20"/>
          <w:szCs w:val="20"/>
        </w:rPr>
        <w:t xml:space="preserve">  ( </w:t>
      </w:r>
      <w:proofErr w:type="spellStart"/>
      <w:r>
        <w:rPr>
          <w:sz w:val="20"/>
          <w:szCs w:val="20"/>
        </w:rPr>
        <w:t>cIdx</w:t>
      </w:r>
      <w:proofErr w:type="spellEnd"/>
      <w:r>
        <w:rPr>
          <w:sz w:val="20"/>
          <w:szCs w:val="20"/>
        </w:rPr>
        <w:t xml:space="preserve"> &gt; 0) ? 17</w:t>
      </w:r>
      <w:r w:rsidRPr="00BB5902">
        <w:rPr>
          <w:sz w:val="20"/>
          <w:szCs w:val="20"/>
        </w:rPr>
        <w:t xml:space="preserve">: </w:t>
      </w:r>
      <w:r>
        <w:rPr>
          <w:sz w:val="20"/>
          <w:szCs w:val="20"/>
        </w:rPr>
        <w:t>20</w:t>
      </w:r>
      <w:r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57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2"/>
        </w:numPr>
        <w:tabs>
          <w:tab w:val="clear" w:pos="794"/>
          <w:tab w:val="left" w:pos="400"/>
        </w:tabs>
      </w:pPr>
      <w:r w:rsidRPr="00E8461A">
        <w:t xml:space="preserve">Otherwise </w:t>
      </w:r>
      <w:ins w:id="0" w:author="s124087_0209" w:date="2012-02-10T05:39:00Z">
        <w:r>
          <w:rPr>
            <w:rFonts w:eastAsiaTheme="minorEastAsia" w:hint="eastAsia"/>
            <w:lang w:eastAsia="ja-JP"/>
          </w:rPr>
          <w:t xml:space="preserve">if </w:t>
        </w:r>
      </w:ins>
      <w:ins w:id="1" w:author="s124087_0209" w:date="2012-02-10T05:38:00Z">
        <w:r w:rsidRPr="005E5EA1">
          <w:rPr>
            <w:rFonts w:hint="eastAsia"/>
            <w:lang w:eastAsia="ja-JP"/>
          </w:rPr>
          <w:t>(</w:t>
        </w:r>
        <w:proofErr w:type="spellStart"/>
        <w:r w:rsidRPr="005E5EA1">
          <w:t>xC</w:t>
        </w:r>
        <w:proofErr w:type="spellEnd"/>
        <w:r w:rsidRPr="005E5EA1">
          <w:rPr>
            <w:rFonts w:hint="eastAsia"/>
            <w:lang w:eastAsia="ja-JP"/>
          </w:rPr>
          <w:t>&gt;&gt;2</w:t>
        </w:r>
        <w:proofErr w:type="gramStart"/>
        <w:r w:rsidRPr="005E5EA1">
          <w:rPr>
            <w:rFonts w:hint="eastAsia"/>
            <w:lang w:eastAsia="ja-JP"/>
          </w:rPr>
          <w:t>)</w:t>
        </w:r>
        <w:r w:rsidRPr="005E5EA1">
          <w:t xml:space="preserve">  +</w:t>
        </w:r>
        <w:proofErr w:type="gramEnd"/>
        <w:r w:rsidRPr="005E5EA1">
          <w:t xml:space="preserve">  </w:t>
        </w:r>
        <w:r w:rsidRPr="005E5EA1">
          <w:rPr>
            <w:rFonts w:hint="eastAsia"/>
            <w:lang w:eastAsia="ja-JP"/>
          </w:rPr>
          <w:t>(</w:t>
        </w:r>
        <w:proofErr w:type="spellStart"/>
        <w:r w:rsidRPr="005E5EA1">
          <w:t>yC</w:t>
        </w:r>
        <w:proofErr w:type="spellEnd"/>
        <w:r w:rsidRPr="005E5EA1">
          <w:rPr>
            <w:rFonts w:hint="eastAsia"/>
            <w:lang w:eastAsia="ja-JP"/>
          </w:rPr>
          <w:t>&gt;&gt;2)</w:t>
        </w:r>
        <w:r w:rsidRPr="005E5EA1">
          <w:t xml:space="preserve"> is </w:t>
        </w:r>
        <w:r w:rsidRPr="005E5EA1">
          <w:rPr>
            <w:rFonts w:hint="eastAsia"/>
            <w:lang w:eastAsia="ja-JP"/>
          </w:rPr>
          <w:t xml:space="preserve">equal to or </w:t>
        </w:r>
        <w:r w:rsidRPr="005E5EA1">
          <w:t>greater than (</w:t>
        </w:r>
        <w:r w:rsidRPr="005E5EA1">
          <w:rPr>
            <w:rFonts w:eastAsia="ＭＳ 明朝" w:hint="eastAsia"/>
            <w:lang w:eastAsia="ja-JP"/>
          </w:rPr>
          <w:t>3</w:t>
        </w:r>
        <w:r w:rsidRPr="005E5EA1">
          <w:rPr>
            <w:rFonts w:eastAsia="SimSun"/>
            <w:lang w:eastAsia="zh-CN"/>
          </w:rPr>
          <w:t> &lt;&lt; (max(</w:t>
        </w:r>
        <w:r w:rsidRPr="005E5EA1">
          <w:t>log2Trafo</w:t>
        </w:r>
        <w:r w:rsidRPr="005E5EA1">
          <w:rPr>
            <w:rFonts w:eastAsia="SimSun"/>
            <w:lang w:eastAsia="zh-CN"/>
          </w:rPr>
          <w:t>Width, </w:t>
        </w:r>
        <w:r w:rsidRPr="005E5EA1">
          <w:t>log2Trafo</w:t>
        </w:r>
        <w:r w:rsidRPr="005E5EA1">
          <w:rPr>
            <w:rFonts w:eastAsia="SimSun"/>
            <w:lang w:eastAsia="zh-CN"/>
          </w:rPr>
          <w:t>Height) − </w:t>
        </w:r>
        <w:r w:rsidRPr="005E5EA1">
          <w:rPr>
            <w:rFonts w:eastAsia="ＭＳ 明朝" w:hint="eastAsia"/>
            <w:lang w:eastAsia="ja-JP"/>
          </w:rPr>
          <w:t>4</w:t>
        </w:r>
        <w:r w:rsidRPr="005E5EA1">
          <w:rPr>
            <w:rFonts w:eastAsia="SimSun"/>
            <w:lang w:eastAsia="zh-CN"/>
          </w:rPr>
          <w:t>)</w:t>
        </w:r>
        <w:r w:rsidRPr="005E5EA1">
          <w:t>)</w:t>
        </w:r>
      </w:ins>
      <w:del w:id="2" w:author="s124087_0209" w:date="2012-02-10T05:38:00Z">
        <w:r w:rsidRPr="00E8461A" w:rsidDel="00493EC9">
          <w:delText xml:space="preserve">(xC + yC is greater than </w:delText>
        </w:r>
        <w:r w:rsidDel="00493EC9">
          <w:delText>0</w:delText>
        </w:r>
        <w:r w:rsidRPr="00E8461A" w:rsidDel="00493EC9">
          <w:delText>)</w:delText>
        </w:r>
      </w:del>
      <w:r w:rsidRPr="00E8461A">
        <w:t xml:space="preserve">, </w:t>
      </w:r>
      <w:proofErr w:type="spellStart"/>
      <w:r w:rsidRPr="00E8461A">
        <w:t>sigCtx</w:t>
      </w:r>
      <w:proofErr w:type="spellEnd"/>
      <w:r w:rsidRPr="00E8461A">
        <w:t xml:space="preserve"> is derived using previously decoded bins of the syntax element </w:t>
      </w:r>
      <w:proofErr w:type="spellStart"/>
      <w:r w:rsidRPr="00E8461A">
        <w:t>significant_coeff_flag</w:t>
      </w:r>
      <w:proofErr w:type="spellEnd"/>
      <w:r w:rsidRPr="00E8461A">
        <w:t xml:space="preserve"> as follows.</w:t>
      </w:r>
    </w:p>
    <w:p w:rsidR="00493EC9" w:rsidRPr="00E8461A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8461A">
        <w:t xml:space="preserve">The variable </w:t>
      </w:r>
      <w:proofErr w:type="spellStart"/>
      <w:r w:rsidRPr="00E8461A">
        <w:t>sigCtx</w:t>
      </w:r>
      <w:proofErr w:type="spellEnd"/>
      <w:r w:rsidRPr="00E8461A">
        <w:t xml:space="preserve"> is initialized as follows.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=</w:t>
      </w:r>
      <w:proofErr w:type="gramEnd"/>
      <w:r w:rsidRPr="00E8461A">
        <w:rPr>
          <w:sz w:val="20"/>
          <w:szCs w:val="20"/>
        </w:rPr>
        <w:t xml:space="preserve">  </w:t>
      </w:r>
      <w:r>
        <w:rPr>
          <w:sz w:val="20"/>
          <w:szCs w:val="20"/>
        </w:rPr>
        <w:t>0</w:t>
      </w:r>
      <w:r w:rsidRPr="00E8461A"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58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8461A">
        <w:t xml:space="preserve">When </w:t>
      </w:r>
      <w:proofErr w:type="spellStart"/>
      <w:r w:rsidRPr="00E8461A">
        <w:t>xC</w:t>
      </w:r>
      <w:proofErr w:type="spellEnd"/>
      <w:r w:rsidRPr="00E8461A">
        <w:t xml:space="preserve"> is less than </w:t>
      </w:r>
      <w:proofErr w:type="gramStart"/>
      <w:r w:rsidRPr="00E8461A">
        <w:t>( 1</w:t>
      </w:r>
      <w:proofErr w:type="gramEnd"/>
      <w:r w:rsidRPr="00E8461A">
        <w:t> &lt;&lt; log2Trafo</w:t>
      </w:r>
      <w:r>
        <w:t>Width</w:t>
      </w:r>
      <w:r w:rsidRPr="00E8461A">
        <w:t> ) − 1, the following applies.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=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+  </w:t>
      </w:r>
      <w:proofErr w:type="spellStart"/>
      <w:r w:rsidRPr="00E8461A">
        <w:rPr>
          <w:sz w:val="20"/>
          <w:szCs w:val="20"/>
        </w:rPr>
        <w:t>significant_coeff_flag</w:t>
      </w:r>
      <w:proofErr w:type="spellEnd"/>
      <w:r w:rsidRPr="00E8461A">
        <w:rPr>
          <w:sz w:val="20"/>
          <w:szCs w:val="20"/>
        </w:rPr>
        <w:t>[ </w:t>
      </w:r>
      <w:proofErr w:type="spellStart"/>
      <w:r w:rsidRPr="00E8461A">
        <w:rPr>
          <w:sz w:val="20"/>
          <w:szCs w:val="20"/>
        </w:rPr>
        <w:t>xC</w:t>
      </w:r>
      <w:proofErr w:type="spellEnd"/>
      <w:r w:rsidRPr="00E8461A">
        <w:rPr>
          <w:sz w:val="20"/>
          <w:szCs w:val="20"/>
        </w:rPr>
        <w:t> + 1 ][ </w:t>
      </w:r>
      <w:proofErr w:type="spellStart"/>
      <w:r w:rsidRPr="00E8461A">
        <w:rPr>
          <w:sz w:val="20"/>
          <w:szCs w:val="20"/>
        </w:rPr>
        <w:t>yC</w:t>
      </w:r>
      <w:proofErr w:type="spellEnd"/>
      <w:r w:rsidRPr="00E8461A">
        <w:rPr>
          <w:sz w:val="20"/>
          <w:szCs w:val="20"/>
        </w:rPr>
        <w:t>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59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8461A">
        <w:t xml:space="preserve">When </w:t>
      </w:r>
      <w:proofErr w:type="spellStart"/>
      <w:r w:rsidRPr="00E8461A">
        <w:t>xC</w:t>
      </w:r>
      <w:proofErr w:type="spellEnd"/>
      <w:r w:rsidRPr="00E8461A">
        <w:t xml:space="preserve"> </w:t>
      </w:r>
      <w:r>
        <w:t>is</w:t>
      </w:r>
      <w:r w:rsidRPr="00E8461A">
        <w:t xml:space="preserve"> less than </w:t>
      </w:r>
      <w:proofErr w:type="gramStart"/>
      <w:r w:rsidRPr="00E8461A">
        <w:t>( 1</w:t>
      </w:r>
      <w:proofErr w:type="gramEnd"/>
      <w:r w:rsidRPr="00E8461A">
        <w:t> &lt;&lt; log2Trafo</w:t>
      </w:r>
      <w:r>
        <w:t>Width</w:t>
      </w:r>
      <w:r w:rsidRPr="00E8461A">
        <w:t> ) − 1</w:t>
      </w:r>
      <w:r>
        <w:t xml:space="preserve"> and </w:t>
      </w:r>
      <w:proofErr w:type="spellStart"/>
      <w:r>
        <w:t>y</w:t>
      </w:r>
      <w:r w:rsidRPr="00E8461A">
        <w:t>C</w:t>
      </w:r>
      <w:proofErr w:type="spellEnd"/>
      <w:r w:rsidRPr="00E8461A">
        <w:t xml:space="preserve"> </w:t>
      </w:r>
      <w:r>
        <w:t>is</w:t>
      </w:r>
      <w:r w:rsidRPr="00E8461A">
        <w:t xml:space="preserve"> less than ( 1 &lt;&lt; log2Trafo</w:t>
      </w:r>
      <w:r>
        <w:t>Height</w:t>
      </w:r>
      <w:r w:rsidRPr="00E8461A">
        <w:t> ) − 1, the following applies.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=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+  </w:t>
      </w:r>
      <w:proofErr w:type="spellStart"/>
      <w:r w:rsidRPr="00E8461A">
        <w:rPr>
          <w:sz w:val="20"/>
          <w:szCs w:val="20"/>
        </w:rPr>
        <w:t>significant_coeff_flag</w:t>
      </w:r>
      <w:proofErr w:type="spellEnd"/>
      <w:r w:rsidRPr="00E8461A">
        <w:rPr>
          <w:sz w:val="20"/>
          <w:szCs w:val="20"/>
        </w:rPr>
        <w:t>[ </w:t>
      </w:r>
      <w:proofErr w:type="spellStart"/>
      <w:r w:rsidRPr="00E8461A">
        <w:rPr>
          <w:sz w:val="20"/>
          <w:szCs w:val="20"/>
        </w:rPr>
        <w:t>xC</w:t>
      </w:r>
      <w:proofErr w:type="spellEnd"/>
      <w:r w:rsidRPr="00E8461A">
        <w:rPr>
          <w:sz w:val="20"/>
          <w:szCs w:val="20"/>
        </w:rPr>
        <w:t> + 1 ][ </w:t>
      </w:r>
      <w:proofErr w:type="spellStart"/>
      <w:r w:rsidRPr="00E8461A">
        <w:rPr>
          <w:sz w:val="20"/>
          <w:szCs w:val="20"/>
        </w:rPr>
        <w:t>yC</w:t>
      </w:r>
      <w:proofErr w:type="spellEnd"/>
      <w:r w:rsidRPr="00E8461A">
        <w:rPr>
          <w:sz w:val="20"/>
          <w:szCs w:val="20"/>
        </w:rPr>
        <w:t> + 1 ]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60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8461A">
        <w:lastRenderedPageBreak/>
        <w:t xml:space="preserve">When </w:t>
      </w:r>
      <w:proofErr w:type="spellStart"/>
      <w:r w:rsidRPr="00E8461A">
        <w:t>xC</w:t>
      </w:r>
      <w:proofErr w:type="spellEnd"/>
      <w:r w:rsidRPr="00E8461A">
        <w:t xml:space="preserve"> is less than </w:t>
      </w:r>
      <w:proofErr w:type="gramStart"/>
      <w:r w:rsidRPr="00E8461A">
        <w:t>( 1</w:t>
      </w:r>
      <w:proofErr w:type="gramEnd"/>
      <w:r w:rsidRPr="00E8461A">
        <w:t> &lt;&lt; log2</w:t>
      </w:r>
      <w:r>
        <w:t>Width</w:t>
      </w:r>
      <w:r w:rsidRPr="00E8461A">
        <w:t> ) − 2, the following applies.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=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+  </w:t>
      </w:r>
      <w:proofErr w:type="spellStart"/>
      <w:r w:rsidRPr="00E8461A">
        <w:rPr>
          <w:sz w:val="20"/>
          <w:szCs w:val="20"/>
        </w:rPr>
        <w:t>significant_coeff_flag</w:t>
      </w:r>
      <w:proofErr w:type="spellEnd"/>
      <w:r w:rsidRPr="00E8461A">
        <w:rPr>
          <w:sz w:val="20"/>
          <w:szCs w:val="20"/>
        </w:rPr>
        <w:t>[ </w:t>
      </w:r>
      <w:proofErr w:type="spellStart"/>
      <w:r w:rsidRPr="00E8461A">
        <w:rPr>
          <w:sz w:val="20"/>
          <w:szCs w:val="20"/>
        </w:rPr>
        <w:t>xC</w:t>
      </w:r>
      <w:proofErr w:type="spellEnd"/>
      <w:r w:rsidRPr="00E8461A">
        <w:rPr>
          <w:sz w:val="20"/>
          <w:szCs w:val="20"/>
        </w:rPr>
        <w:t> + 2 ][ </w:t>
      </w:r>
      <w:proofErr w:type="spellStart"/>
      <w:r w:rsidRPr="00E8461A">
        <w:rPr>
          <w:sz w:val="20"/>
          <w:szCs w:val="20"/>
        </w:rPr>
        <w:t>yC</w:t>
      </w:r>
      <w:proofErr w:type="spellEnd"/>
      <w:r w:rsidRPr="00E8461A">
        <w:rPr>
          <w:sz w:val="20"/>
          <w:szCs w:val="20"/>
        </w:rPr>
        <w:t>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61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8461A">
        <w:t xml:space="preserve">When </w:t>
      </w:r>
      <w:r>
        <w:t>all of the following conditions are true,</w:t>
      </w:r>
    </w:p>
    <w:p w:rsidR="00493EC9" w:rsidRDefault="00493EC9" w:rsidP="00493EC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proofErr w:type="spellStart"/>
      <w:r w:rsidRPr="00E8461A">
        <w:t>yC</w:t>
      </w:r>
      <w:proofErr w:type="spellEnd"/>
      <w:r w:rsidRPr="00E8461A">
        <w:t xml:space="preserve"> is less than ( 1 &lt;&lt; log2Trafo</w:t>
      </w:r>
      <w:r>
        <w:t>Height</w:t>
      </w:r>
      <w:r w:rsidRPr="00E8461A">
        <w:t xml:space="preserve"> ) − 1, </w:t>
      </w:r>
    </w:p>
    <w:p w:rsidR="00493EC9" w:rsidRDefault="00493EC9" w:rsidP="00493EC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proofErr w:type="spellStart"/>
      <w:r>
        <w:t>xC</w:t>
      </w:r>
      <w:proofErr w:type="spellEnd"/>
      <w:r>
        <w:t xml:space="preserve"> % 4 is not equal to 0 or</w:t>
      </w:r>
      <w:r w:rsidRPr="000C087A">
        <w:t xml:space="preserve"> </w:t>
      </w:r>
      <w:proofErr w:type="spellStart"/>
      <w:r w:rsidRPr="000C087A">
        <w:t>yC</w:t>
      </w:r>
      <w:proofErr w:type="spellEnd"/>
      <w:r w:rsidRPr="000C087A">
        <w:t xml:space="preserve"> % 4 is not equal to 0</w:t>
      </w:r>
      <w:r>
        <w:t>,</w:t>
      </w:r>
    </w:p>
    <w:p w:rsidR="00493EC9" w:rsidRDefault="00493EC9" w:rsidP="00493EC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proofErr w:type="spellStart"/>
      <w:r>
        <w:t>xC</w:t>
      </w:r>
      <w:proofErr w:type="spellEnd"/>
      <w:r>
        <w:t xml:space="preserve"> % 4 is not equal to 3 or</w:t>
      </w:r>
      <w:r w:rsidRPr="000C087A">
        <w:t xml:space="preserve"> </w:t>
      </w:r>
      <w:proofErr w:type="spellStart"/>
      <w:r w:rsidRPr="000C087A">
        <w:t>yC</w:t>
      </w:r>
      <w:proofErr w:type="spellEnd"/>
      <w:r w:rsidRPr="000C087A">
        <w:t xml:space="preserve"> % 4 is not equal to 2</w:t>
      </w:r>
      <w:r>
        <w:t>,</w:t>
      </w:r>
    </w:p>
    <w:p w:rsidR="00493EC9" w:rsidRPr="00E8461A" w:rsidRDefault="00493EC9" w:rsidP="00493EC9">
      <w:pPr>
        <w:tabs>
          <w:tab w:val="clear" w:pos="794"/>
          <w:tab w:val="clear" w:pos="1191"/>
          <w:tab w:val="left" w:pos="400"/>
          <w:tab w:val="left" w:pos="720"/>
        </w:tabs>
        <w:ind w:left="720"/>
      </w:pPr>
      <w:proofErr w:type="gramStart"/>
      <w:r w:rsidRPr="00E8461A">
        <w:t>the</w:t>
      </w:r>
      <w:proofErr w:type="gramEnd"/>
      <w:r w:rsidRPr="00E8461A">
        <w:t xml:space="preserve"> following applies.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=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+  </w:t>
      </w:r>
      <w:proofErr w:type="spellStart"/>
      <w:r w:rsidRPr="00E8461A">
        <w:rPr>
          <w:sz w:val="20"/>
          <w:szCs w:val="20"/>
        </w:rPr>
        <w:t>significant_coeff_flag</w:t>
      </w:r>
      <w:proofErr w:type="spellEnd"/>
      <w:r w:rsidRPr="00E8461A">
        <w:rPr>
          <w:sz w:val="20"/>
          <w:szCs w:val="20"/>
        </w:rPr>
        <w:t>[ </w:t>
      </w:r>
      <w:proofErr w:type="spellStart"/>
      <w:r w:rsidRPr="00E8461A">
        <w:rPr>
          <w:sz w:val="20"/>
          <w:szCs w:val="20"/>
        </w:rPr>
        <w:t>xC</w:t>
      </w:r>
      <w:proofErr w:type="spellEnd"/>
      <w:r w:rsidRPr="00E8461A">
        <w:rPr>
          <w:sz w:val="20"/>
          <w:szCs w:val="20"/>
        </w:rPr>
        <w:t> ][ </w:t>
      </w:r>
      <w:proofErr w:type="spellStart"/>
      <w:r w:rsidRPr="00E8461A">
        <w:rPr>
          <w:sz w:val="20"/>
          <w:szCs w:val="20"/>
        </w:rPr>
        <w:t>yC</w:t>
      </w:r>
      <w:proofErr w:type="spellEnd"/>
      <w:r w:rsidRPr="00E8461A">
        <w:rPr>
          <w:sz w:val="20"/>
          <w:szCs w:val="20"/>
        </w:rPr>
        <w:t> + 1 ]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62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E8461A">
        <w:t xml:space="preserve">When </w:t>
      </w:r>
      <w:proofErr w:type="spellStart"/>
      <w:r w:rsidRPr="00E8461A">
        <w:t>yC</w:t>
      </w:r>
      <w:proofErr w:type="spellEnd"/>
      <w:r w:rsidRPr="00E8461A">
        <w:t xml:space="preserve"> is less than </w:t>
      </w:r>
      <w:proofErr w:type="gramStart"/>
      <w:r w:rsidRPr="00E8461A">
        <w:t>( 1</w:t>
      </w:r>
      <w:proofErr w:type="gramEnd"/>
      <w:r w:rsidRPr="00E8461A">
        <w:t> &lt;&lt; log2Trafo</w:t>
      </w:r>
      <w:r>
        <w:t>Height</w:t>
      </w:r>
      <w:r w:rsidRPr="00E8461A">
        <w:t xml:space="preserve"> ) − 2 and </w:t>
      </w:r>
      <w:proofErr w:type="spellStart"/>
      <w:r w:rsidRPr="00E8461A">
        <w:t>sigCtx</w:t>
      </w:r>
      <w:proofErr w:type="spellEnd"/>
      <w:r w:rsidRPr="00E8461A">
        <w:t xml:space="preserve"> is less than 4, the following applies.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/>
        <w:rPr>
          <w:sz w:val="20"/>
        </w:rPr>
      </w:pP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=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 xml:space="preserve">  +  </w:t>
      </w:r>
      <w:proofErr w:type="spellStart"/>
      <w:r w:rsidRPr="00E8461A">
        <w:rPr>
          <w:sz w:val="20"/>
          <w:szCs w:val="20"/>
        </w:rPr>
        <w:t>significant_coeff_flag</w:t>
      </w:r>
      <w:proofErr w:type="spellEnd"/>
      <w:r w:rsidRPr="00E8461A">
        <w:rPr>
          <w:sz w:val="20"/>
          <w:szCs w:val="20"/>
        </w:rPr>
        <w:t>[ </w:t>
      </w:r>
      <w:proofErr w:type="spellStart"/>
      <w:r w:rsidRPr="00E8461A">
        <w:rPr>
          <w:sz w:val="20"/>
          <w:szCs w:val="20"/>
        </w:rPr>
        <w:t>xC</w:t>
      </w:r>
      <w:proofErr w:type="spellEnd"/>
      <w:r w:rsidRPr="00E8461A">
        <w:rPr>
          <w:sz w:val="20"/>
          <w:szCs w:val="20"/>
        </w:rPr>
        <w:t> ][ </w:t>
      </w:r>
      <w:proofErr w:type="spellStart"/>
      <w:r w:rsidRPr="00E8461A">
        <w:rPr>
          <w:sz w:val="20"/>
          <w:szCs w:val="20"/>
        </w:rPr>
        <w:t>yC</w:t>
      </w:r>
      <w:proofErr w:type="spellEnd"/>
      <w:r w:rsidRPr="00E8461A">
        <w:rPr>
          <w:sz w:val="20"/>
          <w:szCs w:val="20"/>
        </w:rPr>
        <w:t> + 2 ]</w:t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63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Default="00493EC9" w:rsidP="00493EC9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>
        <w:t>The variable</w:t>
      </w:r>
      <w:r w:rsidRPr="00E8461A">
        <w:t xml:space="preserve"> </w:t>
      </w:r>
      <w:proofErr w:type="spellStart"/>
      <w:r w:rsidRPr="00E8461A">
        <w:t>sigCtx</w:t>
      </w:r>
      <w:proofErr w:type="spellEnd"/>
      <w:r w:rsidRPr="00E8461A">
        <w:t xml:space="preserve"> is </w:t>
      </w:r>
      <w:r>
        <w:t>modified as follows</w:t>
      </w:r>
      <w:r w:rsidRPr="00E8461A">
        <w:t>.</w:t>
      </w:r>
    </w:p>
    <w:p w:rsidR="00493EC9" w:rsidRDefault="00493EC9" w:rsidP="00493EC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r>
        <w:t xml:space="preserve">If </w:t>
      </w:r>
      <w:proofErr w:type="spellStart"/>
      <w:r>
        <w:t>cIdx</w:t>
      </w:r>
      <w:proofErr w:type="spellEnd"/>
      <w:r>
        <w:t xml:space="preserve"> is equal to 0 and </w:t>
      </w:r>
      <w:proofErr w:type="spellStart"/>
      <w:r>
        <w:t>xC</w:t>
      </w:r>
      <w:proofErr w:type="spellEnd"/>
      <w:r>
        <w:t xml:space="preserve"> + </w:t>
      </w:r>
      <w:proofErr w:type="spellStart"/>
      <w:r>
        <w:t>yC</w:t>
      </w:r>
      <w:proofErr w:type="spellEnd"/>
      <w:r>
        <w:t xml:space="preserve"> are greater than (</w:t>
      </w:r>
      <w:r>
        <w:rPr>
          <w:rFonts w:eastAsia="SimSun"/>
          <w:lang w:eastAsia="zh-CN"/>
        </w:rPr>
        <w:t>1 &lt;&lt; (</w:t>
      </w:r>
      <w:proofErr w:type="gramStart"/>
      <w:r>
        <w:rPr>
          <w:rFonts w:eastAsia="SimSun"/>
          <w:lang w:eastAsia="zh-CN"/>
        </w:rPr>
        <w:t>max(</w:t>
      </w:r>
      <w:proofErr w:type="gramEnd"/>
      <w:r w:rsidRPr="00210652">
        <w:t>log2Trafo</w:t>
      </w:r>
      <w:r>
        <w:rPr>
          <w:rFonts w:eastAsia="SimSun"/>
          <w:lang w:eastAsia="zh-CN"/>
        </w:rPr>
        <w:t>Width, </w:t>
      </w:r>
      <w:r w:rsidRPr="00210652">
        <w:t>log2Trafo</w:t>
      </w:r>
      <w:r>
        <w:rPr>
          <w:rFonts w:eastAsia="SimSun"/>
          <w:lang w:eastAsia="zh-CN"/>
        </w:rPr>
        <w:t>Height) − 2</w:t>
      </w:r>
      <w:r w:rsidRPr="00210652">
        <w:rPr>
          <w:rFonts w:eastAsia="SimSun"/>
          <w:lang w:eastAsia="zh-CN"/>
        </w:rPr>
        <w:t>)</w:t>
      </w:r>
      <w:r>
        <w:t>) − 1, the following applies.</w:t>
      </w:r>
    </w:p>
    <w:p w:rsidR="00493EC9" w:rsidRPr="00FC5C4E" w:rsidRDefault="00493EC9" w:rsidP="00493EC9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C5C4E">
        <w:rPr>
          <w:sz w:val="20"/>
          <w:szCs w:val="20"/>
        </w:rPr>
        <w:t>sigCtx</w:t>
      </w:r>
      <w:proofErr w:type="spellEnd"/>
      <w:proofErr w:type="gramEnd"/>
      <w:r w:rsidRPr="00FC5C4E">
        <w:rPr>
          <w:sz w:val="20"/>
          <w:szCs w:val="20"/>
        </w:rPr>
        <w:t xml:space="preserve"> = ( (</w:t>
      </w:r>
      <w:proofErr w:type="spellStart"/>
      <w:r w:rsidRPr="00FC5C4E">
        <w:rPr>
          <w:sz w:val="20"/>
          <w:szCs w:val="20"/>
        </w:rPr>
        <w:t>sigCtx</w:t>
      </w:r>
      <w:proofErr w:type="spellEnd"/>
      <w:r>
        <w:rPr>
          <w:sz w:val="20"/>
          <w:szCs w:val="20"/>
        </w:rPr>
        <w:t xml:space="preserve"> + 1) &gt;&gt; 1 ) + 24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A2038">
        <w:rPr>
          <w:sz w:val="20"/>
          <w:szCs w:val="20"/>
        </w:rPr>
        <w:t>(</w:t>
      </w:r>
      <w:r w:rsidRPr="003A2038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STYLEREF 1 \s </w:instrText>
      </w:r>
      <w:r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9</w:t>
      </w:r>
      <w:r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noBreakHyphen/>
      </w:r>
      <w:r w:rsidRPr="00FC5C4E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SEQ Equation \* ARABIC \s 1 </w:instrText>
      </w:r>
      <w:r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63</w:t>
      </w:r>
      <w:r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t>)</w:t>
      </w:r>
    </w:p>
    <w:p w:rsidR="00493EC9" w:rsidRDefault="00493EC9" w:rsidP="00493EC9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</w:pPr>
      <w:r>
        <w:t>Otherwise, the following applies.</w:t>
      </w:r>
    </w:p>
    <w:p w:rsidR="00493EC9" w:rsidRPr="00FC5C4E" w:rsidRDefault="00493EC9" w:rsidP="00493EC9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C5C4E">
        <w:rPr>
          <w:sz w:val="20"/>
          <w:szCs w:val="20"/>
        </w:rPr>
        <w:t>sigCtx</w:t>
      </w:r>
      <w:proofErr w:type="spellEnd"/>
      <w:proofErr w:type="gramEnd"/>
      <w:r w:rsidRPr="00FC5C4E">
        <w:rPr>
          <w:sz w:val="20"/>
          <w:szCs w:val="20"/>
        </w:rPr>
        <w:t xml:space="preserve"> = ( (</w:t>
      </w:r>
      <w:proofErr w:type="spellStart"/>
      <w:r w:rsidRPr="00FC5C4E">
        <w:rPr>
          <w:sz w:val="20"/>
          <w:szCs w:val="20"/>
        </w:rPr>
        <w:t>sigCtx</w:t>
      </w:r>
      <w:proofErr w:type="spellEnd"/>
      <w:r w:rsidRPr="00FC5C4E">
        <w:rPr>
          <w:sz w:val="20"/>
          <w:szCs w:val="20"/>
        </w:rPr>
        <w:t xml:space="preserve"> + 1) &gt;&gt; 1 )</w:t>
      </w:r>
      <w:r>
        <w:rPr>
          <w:sz w:val="20"/>
          <w:szCs w:val="20"/>
        </w:rPr>
        <w:t xml:space="preserve"> + ( (</w:t>
      </w:r>
      <w:proofErr w:type="spellStart"/>
      <w:r>
        <w:rPr>
          <w:sz w:val="20"/>
          <w:szCs w:val="20"/>
        </w:rPr>
        <w:t>cIdx</w:t>
      </w:r>
      <w:proofErr w:type="spellEnd"/>
      <w:r>
        <w:rPr>
          <w:sz w:val="20"/>
          <w:szCs w:val="20"/>
        </w:rPr>
        <w:t xml:space="preserve"> &gt; 0) ? 18 </w:t>
      </w:r>
      <w:r w:rsidRPr="00BB5902">
        <w:rPr>
          <w:sz w:val="20"/>
          <w:szCs w:val="20"/>
        </w:rPr>
        <w:t xml:space="preserve">: </w:t>
      </w:r>
      <w:r>
        <w:rPr>
          <w:sz w:val="20"/>
          <w:szCs w:val="20"/>
        </w:rPr>
        <w:t>21 )</w:t>
      </w:r>
      <w:r>
        <w:rPr>
          <w:sz w:val="20"/>
          <w:szCs w:val="20"/>
        </w:rPr>
        <w:tab/>
      </w:r>
      <w:r w:rsidRPr="003A2038">
        <w:rPr>
          <w:sz w:val="20"/>
          <w:szCs w:val="20"/>
        </w:rPr>
        <w:t>(</w:t>
      </w:r>
      <w:r w:rsidRPr="003A2038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STYLEREF 1 \s </w:instrText>
      </w:r>
      <w:r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9</w:t>
      </w:r>
      <w:r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noBreakHyphen/>
      </w:r>
      <w:r w:rsidRPr="00FC5C4E">
        <w:rPr>
          <w:sz w:val="20"/>
          <w:szCs w:val="20"/>
        </w:rPr>
        <w:fldChar w:fldCharType="begin" w:fldLock="1"/>
      </w:r>
      <w:r w:rsidRPr="00FC5C4E">
        <w:rPr>
          <w:sz w:val="20"/>
          <w:szCs w:val="20"/>
        </w:rPr>
        <w:instrText xml:space="preserve"> SEQ Equation \* ARABIC \s 1 </w:instrText>
      </w:r>
      <w:r w:rsidRPr="00FC5C4E">
        <w:rPr>
          <w:sz w:val="20"/>
          <w:szCs w:val="20"/>
        </w:rPr>
        <w:fldChar w:fldCharType="separate"/>
      </w:r>
      <w:r w:rsidRPr="00FC5C4E">
        <w:rPr>
          <w:sz w:val="20"/>
          <w:szCs w:val="20"/>
        </w:rPr>
        <w:t>63</w:t>
      </w:r>
      <w:r w:rsidRPr="00FC5C4E">
        <w:rPr>
          <w:sz w:val="20"/>
          <w:szCs w:val="20"/>
        </w:rPr>
        <w:fldChar w:fldCharType="end"/>
      </w:r>
      <w:r w:rsidRPr="00FC5C4E">
        <w:rPr>
          <w:sz w:val="20"/>
          <w:szCs w:val="20"/>
        </w:rPr>
        <w:t>)</w:t>
      </w:r>
    </w:p>
    <w:p w:rsidR="00493EC9" w:rsidRPr="005E5EA1" w:rsidRDefault="00493EC9" w:rsidP="00493EC9">
      <w:pPr>
        <w:numPr>
          <w:ilvl w:val="0"/>
          <w:numId w:val="4"/>
        </w:numPr>
        <w:tabs>
          <w:tab w:val="clear" w:pos="794"/>
          <w:tab w:val="left" w:pos="400"/>
        </w:tabs>
        <w:suppressAutoHyphens/>
        <w:autoSpaceDN/>
        <w:adjustRightInd/>
        <w:rPr>
          <w:ins w:id="3" w:author="s124087_0209" w:date="2012-02-10T05:39:00Z"/>
          <w:rFonts w:hint="eastAsia"/>
        </w:rPr>
      </w:pPr>
      <w:proofErr w:type="gramStart"/>
      <w:ins w:id="4" w:author="s124087_0209" w:date="2012-02-10T05:39:00Z">
        <w:r w:rsidRPr="005E5EA1">
          <w:t>Otherwise</w:t>
        </w:r>
        <w:r w:rsidRPr="005E5EA1">
          <w:rPr>
            <w:rFonts w:eastAsia="ＭＳ 明朝" w:hint="eastAsia"/>
            <w:lang w:eastAsia="ja-JP"/>
          </w:rPr>
          <w:t xml:space="preserve"> </w:t>
        </w:r>
        <w:r w:rsidRPr="005E5EA1">
          <w:t xml:space="preserve"> (</w:t>
        </w:r>
        <w:proofErr w:type="gramEnd"/>
        <w:r w:rsidRPr="005E5EA1">
          <w:rPr>
            <w:rFonts w:hint="eastAsia"/>
            <w:lang w:eastAsia="ja-JP"/>
          </w:rPr>
          <w:t>(</w:t>
        </w:r>
        <w:proofErr w:type="spellStart"/>
        <w:r w:rsidRPr="005E5EA1">
          <w:t>xC</w:t>
        </w:r>
        <w:proofErr w:type="spellEnd"/>
        <w:r w:rsidRPr="005E5EA1">
          <w:rPr>
            <w:rFonts w:hint="eastAsia"/>
            <w:lang w:eastAsia="ja-JP"/>
          </w:rPr>
          <w:t>&gt;&gt;2)</w:t>
        </w:r>
        <w:r w:rsidRPr="005E5EA1">
          <w:t xml:space="preserve">  +  </w:t>
        </w:r>
        <w:r w:rsidRPr="005E5EA1">
          <w:rPr>
            <w:rFonts w:hint="eastAsia"/>
            <w:lang w:eastAsia="ja-JP"/>
          </w:rPr>
          <w:t>(</w:t>
        </w:r>
        <w:proofErr w:type="spellStart"/>
        <w:r w:rsidRPr="005E5EA1">
          <w:t>yC</w:t>
        </w:r>
        <w:proofErr w:type="spellEnd"/>
        <w:r w:rsidRPr="005E5EA1">
          <w:rPr>
            <w:rFonts w:hint="eastAsia"/>
            <w:lang w:eastAsia="ja-JP"/>
          </w:rPr>
          <w:t>&gt;&gt;2)</w:t>
        </w:r>
        <w:r w:rsidRPr="005E5EA1">
          <w:t xml:space="preserve"> is </w:t>
        </w:r>
        <w:r w:rsidRPr="005E5EA1">
          <w:rPr>
            <w:rFonts w:hint="eastAsia"/>
            <w:lang w:eastAsia="ja-JP"/>
          </w:rPr>
          <w:t xml:space="preserve">equal to or </w:t>
        </w:r>
        <w:r w:rsidRPr="005E5EA1">
          <w:t>greater than (</w:t>
        </w:r>
        <w:r w:rsidRPr="005E5EA1">
          <w:rPr>
            <w:rFonts w:eastAsia="ＭＳ 明朝" w:hint="eastAsia"/>
            <w:lang w:eastAsia="ja-JP"/>
          </w:rPr>
          <w:t>3</w:t>
        </w:r>
        <w:r w:rsidRPr="005E5EA1">
          <w:rPr>
            <w:rFonts w:eastAsia="SimSun"/>
            <w:lang w:eastAsia="zh-CN"/>
          </w:rPr>
          <w:t> &lt;&lt; (max(</w:t>
        </w:r>
        <w:r w:rsidRPr="005E5EA1">
          <w:t>log2Trafo</w:t>
        </w:r>
        <w:r w:rsidRPr="005E5EA1">
          <w:rPr>
            <w:rFonts w:eastAsia="SimSun"/>
            <w:lang w:eastAsia="zh-CN"/>
          </w:rPr>
          <w:t>Width, </w:t>
        </w:r>
        <w:r w:rsidRPr="005E5EA1">
          <w:t>log2Trafo</w:t>
        </w:r>
        <w:r w:rsidRPr="005E5EA1">
          <w:rPr>
            <w:rFonts w:eastAsia="SimSun"/>
            <w:lang w:eastAsia="zh-CN"/>
          </w:rPr>
          <w:t>Height) − </w:t>
        </w:r>
        <w:r w:rsidRPr="005E5EA1">
          <w:rPr>
            <w:rFonts w:eastAsia="ＭＳ 明朝" w:hint="eastAsia"/>
            <w:lang w:eastAsia="ja-JP"/>
          </w:rPr>
          <w:t>4</w:t>
        </w:r>
        <w:r w:rsidRPr="005E5EA1">
          <w:rPr>
            <w:rFonts w:eastAsia="SimSun"/>
            <w:lang w:eastAsia="zh-CN"/>
          </w:rPr>
          <w:t>)</w:t>
        </w:r>
        <w:r w:rsidRPr="005E5EA1">
          <w:t>)</w:t>
        </w:r>
        <w:r w:rsidRPr="005E5EA1">
          <w:rPr>
            <w:rFonts w:eastAsia="ＭＳ 明朝" w:hint="eastAsia"/>
            <w:lang w:eastAsia="ja-JP"/>
          </w:rPr>
          <w:t>)</w:t>
        </w:r>
        <w:r w:rsidRPr="005E5EA1">
          <w:t xml:space="preserve">, </w:t>
        </w:r>
        <w:proofErr w:type="spellStart"/>
        <w:r w:rsidRPr="005E5EA1">
          <w:t>sigCtx</w:t>
        </w:r>
        <w:proofErr w:type="spellEnd"/>
        <w:r w:rsidRPr="005E5EA1">
          <w:t xml:space="preserve"> is derived as follows.</w:t>
        </w:r>
      </w:ins>
    </w:p>
    <w:p w:rsidR="00493EC9" w:rsidRDefault="00493EC9" w:rsidP="00493EC9">
      <w:pPr>
        <w:pStyle w:val="Equation"/>
        <w:tabs>
          <w:tab w:val="left" w:pos="2070"/>
        </w:tabs>
        <w:ind w:left="1191"/>
        <w:rPr>
          <w:ins w:id="5" w:author="s124087_0209" w:date="2012-02-10T05:39:00Z"/>
          <w:rFonts w:eastAsia="ＭＳ 明朝" w:hint="eastAsia"/>
          <w:lang w:eastAsia="ja-JP"/>
        </w:rPr>
        <w:pPrChange w:id="6" w:author="s124087_0209" w:date="2012-02-10T05:40:00Z">
          <w:pPr/>
        </w:pPrChange>
      </w:pPr>
      <w:proofErr w:type="spellStart"/>
      <w:proofErr w:type="gramStart"/>
      <w:ins w:id="7" w:author="s124087_0209" w:date="2012-02-10T05:39:00Z">
        <w:r w:rsidRPr="005E5EA1">
          <w:rPr>
            <w:sz w:val="20"/>
            <w:szCs w:val="20"/>
          </w:rPr>
          <w:t>sigCtx</w:t>
        </w:r>
        <w:proofErr w:type="spellEnd"/>
        <w:r w:rsidRPr="005E5EA1">
          <w:rPr>
            <w:sz w:val="20"/>
            <w:szCs w:val="20"/>
          </w:rPr>
          <w:t xml:space="preserve">  =</w:t>
        </w:r>
        <w:proofErr w:type="gramEnd"/>
        <w:r w:rsidRPr="005E5EA1">
          <w:rPr>
            <w:sz w:val="20"/>
            <w:szCs w:val="20"/>
          </w:rPr>
          <w:t xml:space="preserve">  ( </w:t>
        </w:r>
        <w:proofErr w:type="spellStart"/>
        <w:r w:rsidRPr="005E5EA1">
          <w:rPr>
            <w:sz w:val="20"/>
            <w:szCs w:val="20"/>
          </w:rPr>
          <w:t>cIdx</w:t>
        </w:r>
        <w:proofErr w:type="spellEnd"/>
        <w:r w:rsidRPr="005E5EA1">
          <w:rPr>
            <w:sz w:val="20"/>
            <w:szCs w:val="20"/>
          </w:rPr>
          <w:t xml:space="preserve"> &gt; 0) ? 1</w:t>
        </w:r>
        <w:r w:rsidRPr="005E5EA1">
          <w:rPr>
            <w:rFonts w:eastAsia="ＭＳ 明朝" w:hint="eastAsia"/>
            <w:sz w:val="20"/>
            <w:szCs w:val="20"/>
            <w:lang w:eastAsia="ja-JP"/>
          </w:rPr>
          <w:t>8</w:t>
        </w:r>
        <w:r w:rsidRPr="005E5EA1">
          <w:rPr>
            <w:sz w:val="20"/>
            <w:szCs w:val="20"/>
          </w:rPr>
          <w:t>: 2</w:t>
        </w:r>
        <w:r w:rsidRPr="005E5EA1">
          <w:rPr>
            <w:rFonts w:eastAsia="ＭＳ 明朝" w:hint="eastAsia"/>
            <w:sz w:val="20"/>
            <w:szCs w:val="20"/>
            <w:lang w:eastAsia="ja-JP"/>
          </w:rPr>
          <w:t>4</w:t>
        </w:r>
      </w:ins>
    </w:p>
    <w:p w:rsidR="00493EC9" w:rsidRPr="00E8461A" w:rsidRDefault="00493EC9" w:rsidP="00493EC9">
      <w:r w:rsidRPr="00E8461A">
        <w:t xml:space="preserve">The context index increment </w:t>
      </w:r>
      <w:proofErr w:type="spellStart"/>
      <w:r w:rsidRPr="00E8461A">
        <w:t>ctxIdxInc</w:t>
      </w:r>
      <w:proofErr w:type="spellEnd"/>
      <w:r w:rsidRPr="00E8461A">
        <w:t xml:space="preserve"> is derived using the </w:t>
      </w:r>
      <w:proofErr w:type="spellStart"/>
      <w:r w:rsidRPr="00E8461A">
        <w:t>color</w:t>
      </w:r>
      <w:proofErr w:type="spellEnd"/>
      <w:r w:rsidRPr="00E8461A">
        <w:t xml:space="preserve"> component index </w:t>
      </w:r>
      <w:proofErr w:type="spellStart"/>
      <w:r w:rsidRPr="00E8461A">
        <w:t>cIdx</w:t>
      </w:r>
      <w:proofErr w:type="spellEnd"/>
      <w:r w:rsidRPr="00E8461A">
        <w:t xml:space="preserve"> and </w:t>
      </w:r>
      <w:proofErr w:type="spellStart"/>
      <w:r w:rsidRPr="00E8461A">
        <w:t>sigCtx</w:t>
      </w:r>
      <w:proofErr w:type="spellEnd"/>
      <w:r w:rsidRPr="00E8461A">
        <w:t xml:space="preserve"> as follows.</w:t>
      </w:r>
    </w:p>
    <w:p w:rsidR="00493EC9" w:rsidRPr="00E8461A" w:rsidRDefault="00493EC9" w:rsidP="00493EC9">
      <w:pPr>
        <w:numPr>
          <w:ilvl w:val="0"/>
          <w:numId w:val="2"/>
        </w:numPr>
        <w:tabs>
          <w:tab w:val="clear" w:pos="794"/>
          <w:tab w:val="left" w:pos="400"/>
        </w:tabs>
      </w:pPr>
      <w:r w:rsidRPr="00E8461A">
        <w:t xml:space="preserve">If </w:t>
      </w:r>
      <w:proofErr w:type="spellStart"/>
      <w:r w:rsidRPr="00E8461A">
        <w:t>cIdx</w:t>
      </w:r>
      <w:proofErr w:type="spellEnd"/>
      <w:r w:rsidRPr="00E8461A">
        <w:t xml:space="preserve"> is equal to 0, </w:t>
      </w:r>
      <w:proofErr w:type="spellStart"/>
      <w:r w:rsidRPr="00E8461A">
        <w:t>ctxIdxInc</w:t>
      </w:r>
      <w:proofErr w:type="spellEnd"/>
      <w:r w:rsidRPr="00E8461A">
        <w:t xml:space="preserve"> is derived as follows.</w:t>
      </w:r>
    </w:p>
    <w:p w:rsidR="00493EC9" w:rsidRPr="00E8461A" w:rsidRDefault="00493EC9" w:rsidP="00493EC9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E8461A">
        <w:rPr>
          <w:sz w:val="20"/>
          <w:szCs w:val="20"/>
        </w:rPr>
        <w:t>ctxIdxInc</w:t>
      </w:r>
      <w:proofErr w:type="spellEnd"/>
      <w:r w:rsidRPr="00E8461A">
        <w:rPr>
          <w:sz w:val="20"/>
          <w:szCs w:val="20"/>
        </w:rPr>
        <w:t xml:space="preserve">  =</w:t>
      </w:r>
      <w:proofErr w:type="gramEnd"/>
      <w:r w:rsidRPr="00E8461A">
        <w:rPr>
          <w:sz w:val="20"/>
          <w:szCs w:val="20"/>
        </w:rPr>
        <w:t xml:space="preserve">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64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p w:rsidR="00493EC9" w:rsidRPr="00E8461A" w:rsidRDefault="00493EC9" w:rsidP="00493EC9">
      <w:pPr>
        <w:numPr>
          <w:ilvl w:val="0"/>
          <w:numId w:val="2"/>
        </w:numPr>
        <w:tabs>
          <w:tab w:val="clear" w:pos="794"/>
          <w:tab w:val="left" w:pos="400"/>
        </w:tabs>
      </w:pPr>
      <w:r w:rsidRPr="00E8461A">
        <w:t>Otherwise (</w:t>
      </w:r>
      <w:proofErr w:type="spellStart"/>
      <w:r w:rsidRPr="00E8461A">
        <w:t>cIdx</w:t>
      </w:r>
      <w:proofErr w:type="spellEnd"/>
      <w:r w:rsidRPr="00E8461A">
        <w:t xml:space="preserve"> is greater than 0), </w:t>
      </w:r>
      <w:proofErr w:type="spellStart"/>
      <w:r w:rsidRPr="00E8461A">
        <w:t>ctxIdxInc</w:t>
      </w:r>
      <w:proofErr w:type="spellEnd"/>
      <w:r w:rsidRPr="00E8461A">
        <w:t xml:space="preserve"> is derived as follows.</w:t>
      </w:r>
    </w:p>
    <w:p w:rsidR="00493EC9" w:rsidRPr="00493EC9" w:rsidRDefault="00493EC9" w:rsidP="00493EC9">
      <w:pPr>
        <w:pStyle w:val="Equation"/>
        <w:tabs>
          <w:tab w:val="left" w:pos="2070"/>
        </w:tabs>
        <w:ind w:left="1191" w:firstLine="18"/>
        <w:rPr>
          <w:rFonts w:eastAsiaTheme="minorEastAsia" w:hint="eastAsia"/>
          <w:sz w:val="20"/>
          <w:lang w:eastAsia="ja-JP"/>
        </w:rPr>
      </w:pPr>
      <w:proofErr w:type="spellStart"/>
      <w:proofErr w:type="gramStart"/>
      <w:r w:rsidRPr="00E8461A">
        <w:rPr>
          <w:sz w:val="20"/>
          <w:szCs w:val="20"/>
        </w:rPr>
        <w:lastRenderedPageBreak/>
        <w:t>ctxIdxInc</w:t>
      </w:r>
      <w:proofErr w:type="spellEnd"/>
      <w:r w:rsidRPr="00E8461A">
        <w:rPr>
          <w:sz w:val="20"/>
          <w:szCs w:val="20"/>
        </w:rPr>
        <w:t xml:space="preserve">  =</w:t>
      </w:r>
      <w:proofErr w:type="gramEnd"/>
      <w:r w:rsidRPr="00E8461A">
        <w:rPr>
          <w:sz w:val="20"/>
          <w:szCs w:val="20"/>
        </w:rPr>
        <w:t xml:space="preserve">  </w:t>
      </w:r>
      <w:r>
        <w:rPr>
          <w:sz w:val="20"/>
          <w:szCs w:val="20"/>
        </w:rPr>
        <w:t>27</w:t>
      </w:r>
      <w:r w:rsidRPr="00E8461A">
        <w:rPr>
          <w:sz w:val="20"/>
          <w:szCs w:val="20"/>
        </w:rPr>
        <w:t xml:space="preserve">  +  </w:t>
      </w:r>
      <w:proofErr w:type="spellStart"/>
      <w:r w:rsidRPr="00E8461A">
        <w:rPr>
          <w:sz w:val="20"/>
          <w:szCs w:val="20"/>
        </w:rPr>
        <w:t>sigCtx</w:t>
      </w:r>
      <w:proofErr w:type="spellEnd"/>
      <w:r w:rsidRPr="00E8461A">
        <w:rPr>
          <w:sz w:val="20"/>
          <w:szCs w:val="20"/>
        </w:rPr>
        <w:tab/>
      </w:r>
      <w:r w:rsidRPr="00E8461A">
        <w:rPr>
          <w:sz w:val="20"/>
          <w:szCs w:val="20"/>
        </w:rPr>
        <w:tab/>
      </w:r>
      <w:r w:rsidRPr="00E8461A">
        <w:rPr>
          <w:sz w:val="20"/>
        </w:rPr>
        <w:t>(</w:t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STYLEREF 1 \s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9</w:t>
      </w:r>
      <w:r w:rsidRPr="00E8461A">
        <w:rPr>
          <w:sz w:val="20"/>
        </w:rPr>
        <w:fldChar w:fldCharType="end"/>
      </w:r>
      <w:r w:rsidRPr="00E8461A">
        <w:rPr>
          <w:sz w:val="20"/>
        </w:rPr>
        <w:noBreakHyphen/>
      </w:r>
      <w:r w:rsidRPr="00E8461A">
        <w:rPr>
          <w:sz w:val="20"/>
        </w:rPr>
        <w:fldChar w:fldCharType="begin" w:fldLock="1"/>
      </w:r>
      <w:r w:rsidRPr="00E8461A">
        <w:rPr>
          <w:sz w:val="20"/>
        </w:rPr>
        <w:instrText xml:space="preserve"> SEQ Equation \* ARABIC \s 1 </w:instrText>
      </w:r>
      <w:r w:rsidRPr="00E8461A">
        <w:rPr>
          <w:sz w:val="20"/>
        </w:rPr>
        <w:fldChar w:fldCharType="separate"/>
      </w:r>
      <w:r w:rsidRPr="00E8461A">
        <w:rPr>
          <w:noProof/>
          <w:sz w:val="20"/>
        </w:rPr>
        <w:t>65</w:t>
      </w:r>
      <w:r w:rsidRPr="00E8461A">
        <w:rPr>
          <w:sz w:val="20"/>
        </w:rPr>
        <w:fldChar w:fldCharType="end"/>
      </w:r>
      <w:r w:rsidRPr="00E8461A">
        <w:rPr>
          <w:sz w:val="20"/>
        </w:rPr>
        <w:t>)</w:t>
      </w:r>
    </w:p>
    <w:sectPr w:rsidR="00493EC9" w:rsidRPr="00493EC9" w:rsidSect="00037A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548" w:rsidRDefault="00F64548" w:rsidP="00D5595A">
      <w:pPr>
        <w:spacing w:before="0"/>
      </w:pPr>
      <w:r>
        <w:separator/>
      </w:r>
    </w:p>
  </w:endnote>
  <w:endnote w:type="continuationSeparator" w:id="0">
    <w:p w:rsidR="00F64548" w:rsidRDefault="00F64548" w:rsidP="00D5595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548" w:rsidRDefault="00F64548" w:rsidP="00D5595A">
      <w:pPr>
        <w:spacing w:before="0"/>
      </w:pPr>
      <w:r>
        <w:separator/>
      </w:r>
    </w:p>
  </w:footnote>
  <w:footnote w:type="continuationSeparator" w:id="0">
    <w:p w:rsidR="00F64548" w:rsidRDefault="00F64548" w:rsidP="00D5595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6"/>
    <w:multiLevelType w:val="singleLevel"/>
    <w:tmpl w:val="00000006"/>
    <w:name w:val="WW8Num21"/>
    <w:lvl w:ilvl="0">
      <w:start w:val="5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2">
    <w:nsid w:val="09F536DE"/>
    <w:multiLevelType w:val="multilevel"/>
    <w:tmpl w:val="F00224BC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595A"/>
    <w:rsid w:val="00037A14"/>
    <w:rsid w:val="00493EC9"/>
    <w:rsid w:val="004B1715"/>
    <w:rsid w:val="00527259"/>
    <w:rsid w:val="005D61A3"/>
    <w:rsid w:val="005E5EA1"/>
    <w:rsid w:val="00A3323C"/>
    <w:rsid w:val="00C661E5"/>
    <w:rsid w:val="00D5595A"/>
    <w:rsid w:val="00F64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5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D5595A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5595A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D5595A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D5595A"/>
    <w:pPr>
      <w:numPr>
        <w:ilvl w:val="3"/>
      </w:numPr>
      <w:ind w:left="1701" w:hanging="1701"/>
      <w:jc w:val="left"/>
      <w:outlineLvl w:val="3"/>
    </w:pPr>
    <w:rPr>
      <w:lang/>
    </w:rPr>
  </w:style>
  <w:style w:type="paragraph" w:styleId="5">
    <w:name w:val="heading 5"/>
    <w:basedOn w:val="3"/>
    <w:next w:val="a"/>
    <w:link w:val="50"/>
    <w:uiPriority w:val="99"/>
    <w:qFormat/>
    <w:rsid w:val="00D5595A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6">
    <w:name w:val="heading 6"/>
    <w:basedOn w:val="3"/>
    <w:next w:val="a"/>
    <w:link w:val="60"/>
    <w:uiPriority w:val="99"/>
    <w:qFormat/>
    <w:rsid w:val="00D5595A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59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5595A"/>
  </w:style>
  <w:style w:type="paragraph" w:styleId="a5">
    <w:name w:val="footer"/>
    <w:basedOn w:val="a"/>
    <w:link w:val="a6"/>
    <w:uiPriority w:val="99"/>
    <w:semiHidden/>
    <w:unhideWhenUsed/>
    <w:rsid w:val="00D559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5595A"/>
  </w:style>
  <w:style w:type="character" w:customStyle="1" w:styleId="10">
    <w:name w:val="見出し 1 (文字)"/>
    <w:basedOn w:val="a0"/>
    <w:link w:val="1"/>
    <w:uiPriority w:val="99"/>
    <w:rsid w:val="00D5595A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0"/>
    <w:link w:val="2"/>
    <w:uiPriority w:val="99"/>
    <w:rsid w:val="00D5595A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0"/>
    <w:link w:val="3"/>
    <w:uiPriority w:val="99"/>
    <w:rsid w:val="00D5595A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見出し 4 (文字)"/>
    <w:basedOn w:val="a0"/>
    <w:link w:val="4"/>
    <w:uiPriority w:val="99"/>
    <w:rsid w:val="00D5595A"/>
    <w:rPr>
      <w:rFonts w:ascii="Times New Roman" w:eastAsia="Malgun Gothic" w:hAnsi="Times New Roman" w:cs="Times New Roman"/>
      <w:b/>
      <w:bCs/>
      <w:kern w:val="0"/>
      <w:sz w:val="20"/>
      <w:szCs w:val="20"/>
      <w:lang/>
    </w:rPr>
  </w:style>
  <w:style w:type="character" w:customStyle="1" w:styleId="50">
    <w:name w:val="見出し 5 (文字)"/>
    <w:basedOn w:val="a0"/>
    <w:link w:val="5"/>
    <w:uiPriority w:val="99"/>
    <w:rsid w:val="00D5595A"/>
    <w:rPr>
      <w:rFonts w:ascii="Times New Roman" w:eastAsia="Malgun Gothic" w:hAnsi="Times New Roman" w:cs="Times New Roman"/>
      <w:b/>
      <w:bCs/>
      <w:kern w:val="0"/>
      <w:sz w:val="20"/>
      <w:szCs w:val="20"/>
      <w:lang/>
    </w:rPr>
  </w:style>
  <w:style w:type="character" w:customStyle="1" w:styleId="60">
    <w:name w:val="見出し 6 (文字)"/>
    <w:basedOn w:val="a0"/>
    <w:link w:val="6"/>
    <w:uiPriority w:val="99"/>
    <w:rsid w:val="00D5595A"/>
    <w:rPr>
      <w:rFonts w:ascii="Times" w:eastAsia="Malgun Gothic" w:hAnsi="Times" w:cs="Times New Roman"/>
      <w:b/>
      <w:bCs/>
      <w:kern w:val="0"/>
      <w:sz w:val="20"/>
      <w:szCs w:val="20"/>
      <w:lang/>
    </w:rPr>
  </w:style>
  <w:style w:type="paragraph" w:customStyle="1" w:styleId="Equation">
    <w:name w:val="Equation"/>
    <w:basedOn w:val="a"/>
    <w:uiPriority w:val="99"/>
    <w:rsid w:val="00D5595A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B1715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1715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9">
    <w:name w:val="Revision"/>
    <w:hidden/>
    <w:uiPriority w:val="99"/>
    <w:semiHidden/>
    <w:rsid w:val="005E5EA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s124087_0209</dc:creator>
  <cp:keywords/>
  <dc:description/>
  <cp:lastModifiedBy>s124087_0209</cp:lastModifiedBy>
  <cp:revision>7</cp:revision>
  <dcterms:created xsi:type="dcterms:W3CDTF">2012-02-09T19:42:00Z</dcterms:created>
  <dcterms:modified xsi:type="dcterms:W3CDTF">2012-02-09T20:41:00Z</dcterms:modified>
</cp:coreProperties>
</file>