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CD3D6C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C7E0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7E0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FF601C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8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San Jose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CA</w:t>
            </w:r>
            <w:r w:rsidR="005A7C01" w:rsidRPr="00AE341B">
              <w:rPr>
                <w:szCs w:val="22"/>
              </w:rPr>
              <w:t xml:space="preserve">, </w:t>
            </w:r>
            <w:r w:rsidR="003013FA">
              <w:rPr>
                <w:szCs w:val="22"/>
              </w:rPr>
              <w:t xml:space="preserve">USA, </w:t>
            </w:r>
            <w:r>
              <w:rPr>
                <w:szCs w:val="22"/>
              </w:rPr>
              <w:t>1</w:t>
            </w:r>
            <w:r w:rsidR="005A7C01" w:rsidRPr="00AE341B">
              <w:rPr>
                <w:szCs w:val="22"/>
              </w:rPr>
              <w:t>-</w:t>
            </w:r>
            <w:r>
              <w:rPr>
                <w:szCs w:val="22"/>
              </w:rPr>
              <w:t>10</w:t>
            </w:r>
            <w:r w:rsidR="005A7C01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February</w:t>
            </w:r>
            <w:r w:rsidR="005A7C01"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FF601C">
              <w:rPr>
                <w:u w:val="single"/>
              </w:rPr>
              <w:t>H</w:t>
            </w:r>
            <w:r w:rsidR="00DA3C32">
              <w:rPr>
                <w:u w:val="single"/>
              </w:rPr>
              <w:t>0084</w:t>
            </w:r>
          </w:p>
          <w:p w:rsidR="007A0C02" w:rsidRPr="00630AA2" w:rsidRDefault="009968F7" w:rsidP="007A0C0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627B95">
              <w:rPr>
                <w:u w:val="single"/>
              </w:rPr>
              <w:t>2956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866B87" w:rsidRDefault="002C115D">
            <w:pPr>
              <w:spacing w:before="60" w:after="60"/>
              <w:rPr>
                <w:b/>
                <w:szCs w:val="22"/>
              </w:rPr>
            </w:pPr>
            <w:r w:rsidRPr="00866B87">
              <w:rPr>
                <w:b/>
                <w:szCs w:val="22"/>
              </w:rPr>
              <w:t>CE1</w:t>
            </w:r>
            <w:r w:rsidR="00E01377">
              <w:rPr>
                <w:b/>
                <w:szCs w:val="22"/>
              </w:rPr>
              <w:t>0</w:t>
            </w:r>
            <w:r w:rsidR="001D7290" w:rsidRPr="00866B87">
              <w:rPr>
                <w:b/>
                <w:szCs w:val="22"/>
              </w:rPr>
              <w:t xml:space="preserve"> </w:t>
            </w:r>
            <w:r w:rsidR="00E01377" w:rsidRPr="009A0FC1">
              <w:rPr>
                <w:rFonts w:cs="Arial"/>
                <w:b/>
                <w:szCs w:val="22"/>
                <w:lang w:eastAsia="ja-JP"/>
              </w:rPr>
              <w:t>Subtest 1:</w:t>
            </w:r>
            <w:r w:rsidR="00E01377">
              <w:rPr>
                <w:b/>
                <w:szCs w:val="22"/>
              </w:rPr>
              <w:t xml:space="preserve"> </w:t>
            </w:r>
            <w:r w:rsidRPr="00866B87">
              <w:rPr>
                <w:b/>
                <w:szCs w:val="22"/>
              </w:rPr>
              <w:t xml:space="preserve">Test results on </w:t>
            </w:r>
            <w:r w:rsidR="00E01377">
              <w:rPr>
                <w:rFonts w:cs="Arial"/>
                <w:b/>
                <w:szCs w:val="22"/>
                <w:lang w:eastAsia="ja-JP"/>
              </w:rPr>
              <w:t>u</w:t>
            </w:r>
            <w:r w:rsidR="00E01377" w:rsidRPr="00E01377">
              <w:rPr>
                <w:rFonts w:cs="Arial"/>
                <w:b/>
                <w:szCs w:val="22"/>
                <w:lang w:eastAsia="ja-JP"/>
              </w:rPr>
              <w:t xml:space="preserve">nification of </w:t>
            </w:r>
            <w:proofErr w:type="spellStart"/>
            <w:r w:rsidR="00E01377" w:rsidRPr="00E01377">
              <w:rPr>
                <w:rFonts w:cs="Arial"/>
                <w:b/>
                <w:szCs w:val="22"/>
                <w:lang w:eastAsia="ja-JP"/>
              </w:rPr>
              <w:t>luma</w:t>
            </w:r>
            <w:proofErr w:type="spellEnd"/>
            <w:r w:rsidR="00E01377" w:rsidRPr="00E01377">
              <w:rPr>
                <w:rFonts w:cs="Arial"/>
                <w:b/>
                <w:szCs w:val="22"/>
                <w:lang w:eastAsia="ja-JP"/>
              </w:rPr>
              <w:t xml:space="preserve"> and </w:t>
            </w:r>
            <w:proofErr w:type="spellStart"/>
            <w:r w:rsidR="00E01377" w:rsidRPr="00E01377">
              <w:rPr>
                <w:rFonts w:cs="Arial"/>
                <w:b/>
                <w:szCs w:val="22"/>
                <w:lang w:eastAsia="ja-JP"/>
              </w:rPr>
              <w:t>chroma</w:t>
            </w:r>
            <w:proofErr w:type="spellEnd"/>
            <w:r w:rsidR="00E01377" w:rsidRPr="00E01377">
              <w:rPr>
                <w:rFonts w:cs="Arial"/>
                <w:b/>
                <w:szCs w:val="22"/>
                <w:lang w:eastAsia="ja-JP"/>
              </w:rPr>
              <w:t xml:space="preserve"> filtering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77CA8" w:rsidRPr="00AE341B">
        <w:tc>
          <w:tcPr>
            <w:tcW w:w="1458" w:type="dxa"/>
          </w:tcPr>
          <w:p w:rsidR="00E77CA8" w:rsidRPr="00AE341B" w:rsidRDefault="00E77CA8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77CA8" w:rsidRP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</w:p>
          <w:p w:rsidR="00E77CA8" w:rsidRPr="006C2C1B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  <w:lang w:val="fr-FR"/>
              </w:rPr>
            </w:pPr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  <w:lang w:val="fr-FR"/>
              </w:rPr>
            </w:pPr>
          </w:p>
          <w:p w:rsidR="00E77CA8" w:rsidRPr="00F87741" w:rsidRDefault="00E77CA8" w:rsidP="005E3F80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</w:p>
          <w:p w:rsidR="00E77CA8" w:rsidRPr="00AE341B" w:rsidRDefault="00E77CA8" w:rsidP="005E3F80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</w:p>
        </w:tc>
        <w:tc>
          <w:tcPr>
            <w:tcW w:w="3168" w:type="dxa"/>
          </w:tcPr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  <w:bookmarkStart w:id="0" w:name="OLE_LINK3"/>
          </w:p>
          <w:p w:rsidR="00E77CA8" w:rsidRPr="004C4AE1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E77CA8" w:rsidRDefault="00E77CA8" w:rsidP="00BC5891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 xml:space="preserve"> </w:t>
            </w:r>
          </w:p>
          <w:p w:rsidR="00E77CA8" w:rsidRPr="004C4AE1" w:rsidRDefault="00E77CA8" w:rsidP="005E3F80">
            <w:pPr>
              <w:tabs>
                <w:tab w:val="left" w:pos="1800"/>
                <w:tab w:val="right" w:pos="9360"/>
              </w:tabs>
              <w:spacing w:before="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br/>
            </w:r>
          </w:p>
          <w:bookmarkEnd w:id="0"/>
          <w:p w:rsidR="00E77CA8" w:rsidRPr="001A5396" w:rsidRDefault="00E77CA8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Default="008E556D" w:rsidP="00F41FCC">
      <w:pPr>
        <w:pStyle w:val="PlainText"/>
        <w:jc w:val="both"/>
        <w:rPr>
          <w:rFonts w:ascii="Times New Roman" w:hAnsi="Times New Roman"/>
          <w:sz w:val="22"/>
          <w:szCs w:val="22"/>
        </w:rPr>
      </w:pPr>
      <w:r w:rsidRPr="00B60D61">
        <w:rPr>
          <w:rFonts w:ascii="Times New Roman" w:hAnsi="Times New Roman"/>
          <w:sz w:val="22"/>
          <w:szCs w:val="22"/>
        </w:rPr>
        <w:t xml:space="preserve">This contribution reports </w:t>
      </w:r>
      <w:r w:rsidR="005F5C1C" w:rsidRPr="00B60D61">
        <w:rPr>
          <w:rFonts w:ascii="Times New Roman" w:hAnsi="Times New Roman"/>
          <w:sz w:val="22"/>
          <w:szCs w:val="22"/>
        </w:rPr>
        <w:t xml:space="preserve">test results on </w:t>
      </w:r>
      <w:r w:rsidRPr="00B60D61">
        <w:rPr>
          <w:rFonts w:ascii="Times New Roman" w:hAnsi="Times New Roman"/>
          <w:sz w:val="22"/>
          <w:szCs w:val="22"/>
        </w:rPr>
        <w:t>CE1</w:t>
      </w:r>
      <w:r w:rsidR="00E01377">
        <w:rPr>
          <w:rFonts w:ascii="Times New Roman" w:hAnsi="Times New Roman"/>
          <w:sz w:val="22"/>
          <w:szCs w:val="22"/>
        </w:rPr>
        <w:t>0</w:t>
      </w:r>
      <w:r w:rsidRPr="00B60D61">
        <w:rPr>
          <w:rFonts w:ascii="Times New Roman" w:hAnsi="Times New Roman"/>
          <w:sz w:val="22"/>
          <w:szCs w:val="22"/>
        </w:rPr>
        <w:t xml:space="preserve"> subset </w:t>
      </w:r>
      <w:r w:rsidR="00E01377">
        <w:rPr>
          <w:rFonts w:ascii="Times New Roman" w:hAnsi="Times New Roman"/>
          <w:sz w:val="22"/>
          <w:szCs w:val="22"/>
        </w:rPr>
        <w:t>1</w:t>
      </w:r>
      <w:r w:rsidRPr="00B60D61">
        <w:rPr>
          <w:rFonts w:ascii="Times New Roman" w:hAnsi="Times New Roman"/>
          <w:sz w:val="22"/>
          <w:szCs w:val="22"/>
        </w:rPr>
        <w:t xml:space="preserve"> </w:t>
      </w:r>
      <w:r w:rsidR="005F5C1C" w:rsidRPr="00B60D61">
        <w:rPr>
          <w:rFonts w:ascii="Times New Roman" w:hAnsi="Times New Roman"/>
          <w:sz w:val="22"/>
          <w:szCs w:val="22"/>
        </w:rPr>
        <w:t>“</w:t>
      </w:r>
      <w:r w:rsidR="00B60D61" w:rsidRPr="00B60D61">
        <w:rPr>
          <w:rFonts w:ascii="Times New Roman" w:hAnsi="Times New Roman"/>
          <w:sz w:val="22"/>
          <w:szCs w:val="22"/>
        </w:rPr>
        <w:t xml:space="preserve">unification of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luma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chroma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filtering</w:t>
      </w:r>
      <w:r w:rsidR="005F5C1C" w:rsidRPr="00B60D61">
        <w:rPr>
          <w:rFonts w:ascii="Times New Roman" w:hAnsi="Times New Roman"/>
          <w:sz w:val="22"/>
          <w:szCs w:val="22"/>
        </w:rPr>
        <w:t>”</w:t>
      </w:r>
      <w:r w:rsidRPr="00B60D61">
        <w:rPr>
          <w:rFonts w:ascii="Times New Roman" w:hAnsi="Times New Roman"/>
          <w:sz w:val="22"/>
          <w:szCs w:val="22"/>
        </w:rPr>
        <w:t>.</w:t>
      </w:r>
      <w:r w:rsidR="00F41FCC" w:rsidRPr="00B60D61">
        <w:rPr>
          <w:rFonts w:ascii="Times New Roman" w:hAnsi="Times New Roman"/>
          <w:sz w:val="22"/>
          <w:szCs w:val="22"/>
        </w:rPr>
        <w:t xml:space="preserve"> </w:t>
      </w:r>
      <w:r w:rsidR="00B60D61" w:rsidRPr="00B60D61">
        <w:rPr>
          <w:rFonts w:ascii="Times New Roman" w:hAnsi="Times New Roman"/>
          <w:sz w:val="22"/>
          <w:szCs w:val="22"/>
        </w:rPr>
        <w:t xml:space="preserve">In the proposed algorithm the unification of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luma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chroma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filtering is achieved by </w:t>
      </w:r>
      <w:r w:rsidR="00E01377">
        <w:rPr>
          <w:rFonts w:ascii="Times New Roman" w:hAnsi="Times New Roman"/>
          <w:sz w:val="22"/>
          <w:szCs w:val="22"/>
        </w:rPr>
        <w:t xml:space="preserve">using the same logic for delta value calculation of </w:t>
      </w:r>
      <w:proofErr w:type="spellStart"/>
      <w:r w:rsidR="00E01377">
        <w:rPr>
          <w:rFonts w:ascii="Times New Roman" w:hAnsi="Times New Roman"/>
          <w:sz w:val="22"/>
          <w:szCs w:val="22"/>
        </w:rPr>
        <w:t>luma</w:t>
      </w:r>
      <w:proofErr w:type="spellEnd"/>
      <w:r w:rsidR="00E01377">
        <w:rPr>
          <w:rFonts w:ascii="Times New Roman" w:hAnsi="Times New Roman"/>
          <w:sz w:val="22"/>
          <w:szCs w:val="22"/>
        </w:rPr>
        <w:t xml:space="preserve"> weak and </w:t>
      </w:r>
      <w:proofErr w:type="spellStart"/>
      <w:r w:rsidR="00E01377">
        <w:rPr>
          <w:rFonts w:ascii="Times New Roman" w:hAnsi="Times New Roman"/>
          <w:sz w:val="22"/>
          <w:szCs w:val="22"/>
        </w:rPr>
        <w:t>chroma</w:t>
      </w:r>
      <w:proofErr w:type="spellEnd"/>
      <w:r w:rsidR="00E01377">
        <w:rPr>
          <w:rFonts w:ascii="Times New Roman" w:hAnsi="Times New Roman"/>
          <w:sz w:val="22"/>
          <w:szCs w:val="22"/>
        </w:rPr>
        <w:t xml:space="preserve"> filter. Since de-blocking filter does not have throughput issue, such </w:t>
      </w:r>
      <w:proofErr w:type="gramStart"/>
      <w:r w:rsidR="00E01377">
        <w:rPr>
          <w:rFonts w:ascii="Times New Roman" w:hAnsi="Times New Roman"/>
          <w:sz w:val="22"/>
          <w:szCs w:val="22"/>
        </w:rPr>
        <w:t>a unification</w:t>
      </w:r>
      <w:proofErr w:type="gramEnd"/>
      <w:r w:rsidR="00E01377">
        <w:rPr>
          <w:rFonts w:ascii="Times New Roman" w:hAnsi="Times New Roman"/>
          <w:sz w:val="22"/>
          <w:szCs w:val="22"/>
        </w:rPr>
        <w:t xml:space="preserve"> enables logic sharing between </w:t>
      </w:r>
      <w:proofErr w:type="spellStart"/>
      <w:r w:rsidR="00E01377">
        <w:rPr>
          <w:rFonts w:ascii="Times New Roman" w:hAnsi="Times New Roman"/>
          <w:sz w:val="22"/>
          <w:szCs w:val="22"/>
        </w:rPr>
        <w:t>luma</w:t>
      </w:r>
      <w:proofErr w:type="spellEnd"/>
      <w:r w:rsidR="00E01377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E01377">
        <w:rPr>
          <w:rFonts w:ascii="Times New Roman" w:hAnsi="Times New Roman"/>
          <w:sz w:val="22"/>
          <w:szCs w:val="22"/>
        </w:rPr>
        <w:t>chroma</w:t>
      </w:r>
      <w:proofErr w:type="spellEnd"/>
      <w:r w:rsidR="00E01377">
        <w:rPr>
          <w:rFonts w:ascii="Times New Roman" w:hAnsi="Times New Roman"/>
          <w:sz w:val="22"/>
          <w:szCs w:val="22"/>
        </w:rPr>
        <w:t xml:space="preserve"> filtering</w:t>
      </w:r>
      <w:r w:rsidR="00B60D61" w:rsidRPr="00B60D61">
        <w:rPr>
          <w:rFonts w:ascii="Times New Roman" w:hAnsi="Times New Roman"/>
          <w:sz w:val="22"/>
          <w:szCs w:val="22"/>
        </w:rPr>
        <w:t xml:space="preserve">. </w:t>
      </w:r>
      <w:r w:rsidR="00E01377">
        <w:rPr>
          <w:rFonts w:ascii="Times New Roman" w:hAnsi="Times New Roman"/>
          <w:sz w:val="22"/>
          <w:szCs w:val="22"/>
        </w:rPr>
        <w:t xml:space="preserve">The change also leads to slight improvement in coding efficiency. </w:t>
      </w:r>
      <w:r w:rsidR="00B60D61" w:rsidRPr="00B60D61">
        <w:rPr>
          <w:rFonts w:ascii="Times New Roman" w:hAnsi="Times New Roman"/>
          <w:sz w:val="22"/>
          <w:szCs w:val="22"/>
        </w:rPr>
        <w:t xml:space="preserve">Simulation results revealed that the proposed unification improved the coding efficiency in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luma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by 0.2% </w:t>
      </w:r>
      <w:proofErr w:type="gramStart"/>
      <w:r w:rsidR="00B60D61" w:rsidRPr="00B60D61">
        <w:rPr>
          <w:rFonts w:ascii="Times New Roman" w:hAnsi="Times New Roman"/>
          <w:sz w:val="22"/>
          <w:szCs w:val="22"/>
        </w:rPr>
        <w:t>in  AI</w:t>
      </w:r>
      <w:proofErr w:type="gramEnd"/>
      <w:r w:rsidR="00B60D61" w:rsidRPr="00B60D61">
        <w:rPr>
          <w:rFonts w:ascii="Times New Roman" w:hAnsi="Times New Roman"/>
          <w:sz w:val="22"/>
          <w:szCs w:val="22"/>
        </w:rPr>
        <w:t xml:space="preserve">-LC, and 0.1% in </w:t>
      </w:r>
      <w:r w:rsidR="00E01377">
        <w:rPr>
          <w:rFonts w:ascii="Times New Roman" w:hAnsi="Times New Roman"/>
          <w:sz w:val="22"/>
          <w:szCs w:val="22"/>
        </w:rPr>
        <w:t xml:space="preserve">AI-HE, </w:t>
      </w:r>
      <w:r w:rsidR="00B60D61" w:rsidRPr="00B60D61">
        <w:rPr>
          <w:rFonts w:ascii="Times New Roman" w:hAnsi="Times New Roman"/>
          <w:sz w:val="22"/>
          <w:szCs w:val="22"/>
        </w:rPr>
        <w:t xml:space="preserve">RA-HE, RA-LC, LB-HE and LB-LC, and up to </w:t>
      </w:r>
      <w:r w:rsidR="00E01377">
        <w:rPr>
          <w:rFonts w:ascii="Times New Roman" w:hAnsi="Times New Roman"/>
          <w:sz w:val="22"/>
          <w:szCs w:val="22"/>
        </w:rPr>
        <w:t>0.1% to 0.3</w:t>
      </w:r>
      <w:r w:rsidR="00B60D61" w:rsidRPr="00B60D61">
        <w:rPr>
          <w:rFonts w:ascii="Times New Roman" w:hAnsi="Times New Roman"/>
          <w:sz w:val="22"/>
          <w:szCs w:val="22"/>
        </w:rPr>
        <w:t xml:space="preserve">% gain for </w:t>
      </w:r>
      <w:proofErr w:type="spellStart"/>
      <w:r w:rsidR="00B60D61" w:rsidRPr="00B60D61">
        <w:rPr>
          <w:rFonts w:ascii="Times New Roman" w:hAnsi="Times New Roman"/>
          <w:sz w:val="22"/>
          <w:szCs w:val="22"/>
        </w:rPr>
        <w:t>chroma</w:t>
      </w:r>
      <w:proofErr w:type="spellEnd"/>
      <w:r w:rsidR="00B60D61" w:rsidRPr="00B60D61">
        <w:rPr>
          <w:rFonts w:ascii="Times New Roman" w:hAnsi="Times New Roman"/>
          <w:sz w:val="22"/>
          <w:szCs w:val="22"/>
        </w:rPr>
        <w:t xml:space="preserve"> components. </w:t>
      </w:r>
    </w:p>
    <w:p w:rsidR="001C66C2" w:rsidRPr="00B60D61" w:rsidRDefault="001C66C2" w:rsidP="00F41FCC">
      <w:pPr>
        <w:pStyle w:val="PlainText"/>
        <w:jc w:val="both"/>
        <w:rPr>
          <w:rFonts w:ascii="Times New Roman" w:hAnsi="Times New Roman"/>
          <w:b/>
          <w:bCs/>
          <w:kern w:val="32"/>
          <w:sz w:val="22"/>
          <w:szCs w:val="22"/>
        </w:rPr>
      </w:pP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Pr="008E556D" w:rsidRDefault="008E556D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This contribution reports </w:t>
      </w:r>
      <w:r w:rsidR="001B458A">
        <w:rPr>
          <w:rFonts w:ascii="Times New Roman" w:hAnsi="Times New Roman"/>
          <w:sz w:val="22"/>
          <w:szCs w:val="22"/>
        </w:rPr>
        <w:t>test results on CE10 subset 1</w:t>
      </w:r>
      <w:r w:rsidRPr="008E556D">
        <w:rPr>
          <w:rFonts w:ascii="Times New Roman" w:hAnsi="Times New Roman"/>
          <w:sz w:val="22"/>
          <w:szCs w:val="22"/>
        </w:rPr>
        <w:t xml:space="preserve"> </w:t>
      </w:r>
      <w:r w:rsidR="001B458A" w:rsidRPr="00B60D61">
        <w:rPr>
          <w:rFonts w:ascii="Times New Roman" w:hAnsi="Times New Roman"/>
          <w:sz w:val="22"/>
          <w:szCs w:val="22"/>
        </w:rPr>
        <w:t xml:space="preserve">“unification of </w:t>
      </w:r>
      <w:proofErr w:type="spellStart"/>
      <w:r w:rsidR="001B458A" w:rsidRPr="00B60D61">
        <w:rPr>
          <w:rFonts w:ascii="Times New Roman" w:hAnsi="Times New Roman"/>
          <w:sz w:val="22"/>
          <w:szCs w:val="22"/>
        </w:rPr>
        <w:t>luma</w:t>
      </w:r>
      <w:proofErr w:type="spellEnd"/>
      <w:r w:rsidR="001B458A" w:rsidRPr="00B60D61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1B458A" w:rsidRPr="00B60D61">
        <w:rPr>
          <w:rFonts w:ascii="Times New Roman" w:hAnsi="Times New Roman"/>
          <w:sz w:val="22"/>
          <w:szCs w:val="22"/>
        </w:rPr>
        <w:t>chroma</w:t>
      </w:r>
      <w:proofErr w:type="spellEnd"/>
      <w:r w:rsidR="001B458A" w:rsidRPr="00B60D61">
        <w:rPr>
          <w:rFonts w:ascii="Times New Roman" w:hAnsi="Times New Roman"/>
          <w:sz w:val="22"/>
          <w:szCs w:val="22"/>
        </w:rPr>
        <w:t xml:space="preserve"> filtering”.</w:t>
      </w:r>
    </w:p>
    <w:p w:rsidR="00B70FEC" w:rsidRDefault="00937608" w:rsidP="00B70FEC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Algorithm description</w:t>
      </w:r>
    </w:p>
    <w:p w:rsidR="00E704AE" w:rsidRPr="00737F81" w:rsidRDefault="00E218F2" w:rsidP="000854F0">
      <w:pPr>
        <w:jc w:val="both"/>
      </w:pPr>
      <w:r>
        <w:t>It is proposed</w:t>
      </w:r>
      <w:r w:rsidR="00E704AE">
        <w:t xml:space="preserve"> to </w:t>
      </w:r>
      <w:r w:rsidR="005E3F80">
        <w:t xml:space="preserve">unify the </w:t>
      </w:r>
      <w:proofErr w:type="spellStart"/>
      <w:r w:rsidR="005E3F80">
        <w:t>luma</w:t>
      </w:r>
      <w:proofErr w:type="spellEnd"/>
      <w:r w:rsidR="005E3F80">
        <w:t xml:space="preserve"> weak and </w:t>
      </w:r>
      <w:proofErr w:type="spellStart"/>
      <w:r w:rsidR="005E3F80">
        <w:t>chroma</w:t>
      </w:r>
      <w:proofErr w:type="spellEnd"/>
      <w:r w:rsidR="005E3F80">
        <w:t xml:space="preserve"> </w:t>
      </w:r>
      <w:proofErr w:type="gramStart"/>
      <w:r w:rsidR="005E3F80">
        <w:t>filter,</w:t>
      </w:r>
      <w:proofErr w:type="gramEnd"/>
      <w:r w:rsidR="005E3F80">
        <w:t xml:space="preserve"> this will not only simplify the de-blocking filter design but also improves coding efficiency</w:t>
      </w:r>
      <w:r w:rsidR="00E704AE">
        <w:t xml:space="preserve">. </w:t>
      </w:r>
    </w:p>
    <w:p w:rsidR="00E704AE" w:rsidRPr="000854F0" w:rsidRDefault="000854F0" w:rsidP="00E704AE">
      <w:pPr>
        <w:spacing w:line="360" w:lineRule="auto"/>
        <w:rPr>
          <w:rFonts w:eastAsia="MS Mincho"/>
          <w:i/>
          <w:szCs w:val="22"/>
          <w:lang w:val="it-IT" w:eastAsia="ja-JP"/>
        </w:rPr>
      </w:pPr>
      <w:r w:rsidRPr="000854F0">
        <w:rPr>
          <w:i/>
          <w:szCs w:val="22"/>
          <w:lang w:val="it-IT"/>
        </w:rPr>
        <w:t xml:space="preserve">Chroma </w:t>
      </w:r>
      <w:r>
        <w:rPr>
          <w:i/>
          <w:szCs w:val="22"/>
          <w:lang w:val="it-IT"/>
        </w:rPr>
        <w:t xml:space="preserve">filter </w:t>
      </w:r>
      <w:r w:rsidRPr="000854F0">
        <w:rPr>
          <w:i/>
          <w:szCs w:val="22"/>
          <w:lang w:val="it-IT"/>
        </w:rPr>
        <w:t>HM-</w:t>
      </w:r>
      <w:r w:rsidR="005E3F80">
        <w:rPr>
          <w:i/>
          <w:szCs w:val="22"/>
          <w:lang w:val="it-IT"/>
        </w:rPr>
        <w:t>5</w:t>
      </w:r>
      <w:r w:rsidR="00E704AE" w:rsidRPr="000854F0">
        <w:rPr>
          <w:i/>
          <w:szCs w:val="22"/>
          <w:lang w:val="it-IT"/>
        </w:rPr>
        <w:t>.</w:t>
      </w:r>
      <w:r w:rsidRPr="000854F0">
        <w:rPr>
          <w:i/>
          <w:szCs w:val="22"/>
          <w:lang w:val="it-IT"/>
        </w:rPr>
        <w:t>0</w:t>
      </w:r>
      <w:r w:rsidR="00E704AE" w:rsidRPr="000854F0">
        <w:rPr>
          <w:i/>
          <w:szCs w:val="22"/>
          <w:lang w:val="it-IT"/>
        </w:rPr>
        <w:t xml:space="preserve"> :</w:t>
      </w:r>
      <w:r>
        <w:rPr>
          <w:i/>
          <w:szCs w:val="22"/>
          <w:lang w:val="it-IT"/>
        </w:rPr>
        <w:t xml:space="preserve">                      </w:t>
      </w:r>
      <w:r w:rsidR="00E704AE" w:rsidRPr="000854F0">
        <w:rPr>
          <w:i/>
          <w:szCs w:val="22"/>
          <w:lang w:val="it-IT"/>
        </w:rPr>
        <w:t xml:space="preserve">  </w:t>
      </w:r>
      <w:r w:rsidR="00E704AE" w:rsidRPr="000854F0">
        <w:rPr>
          <w:rFonts w:eastAsia="MS Mincho"/>
          <w:i/>
          <w:szCs w:val="22"/>
          <w:lang w:val="it-IT" w:eastAsia="ja-JP"/>
        </w:rPr>
        <w:t xml:space="preserve">delta </w:t>
      </w:r>
      <w:r w:rsidRPr="000854F0">
        <w:rPr>
          <w:rFonts w:eastAsia="MS Mincho"/>
          <w:i/>
          <w:szCs w:val="22"/>
          <w:lang w:val="it-IT" w:eastAsia="ja-JP"/>
        </w:rPr>
        <w:t xml:space="preserve"> </w:t>
      </w:r>
      <w:r w:rsidR="00E704AE" w:rsidRPr="000854F0">
        <w:rPr>
          <w:rFonts w:eastAsia="MS Mincho"/>
          <w:i/>
          <w:szCs w:val="22"/>
          <w:lang w:val="it-IT" w:eastAsia="ja-JP"/>
        </w:rPr>
        <w:t>= Clip3(-tc,tc, ((((m4 - m3)&lt;&lt;2) + m2 - m5 + 4 )&gt;&gt;3) );</w:t>
      </w:r>
    </w:p>
    <w:p w:rsidR="00E704AE" w:rsidRPr="000854F0" w:rsidRDefault="00E704AE" w:rsidP="00E704AE">
      <w:pPr>
        <w:spacing w:line="360" w:lineRule="auto"/>
        <w:rPr>
          <w:rFonts w:eastAsia="MS Mincho"/>
          <w:i/>
          <w:szCs w:val="22"/>
          <w:lang w:val="it-IT" w:eastAsia="ja-JP"/>
        </w:rPr>
      </w:pPr>
      <w:r w:rsidRPr="000854F0">
        <w:rPr>
          <w:i/>
          <w:szCs w:val="22"/>
          <w:lang w:val="it-IT"/>
        </w:rPr>
        <w:t xml:space="preserve">Chroma </w:t>
      </w:r>
      <w:r w:rsidR="000854F0">
        <w:rPr>
          <w:i/>
          <w:szCs w:val="22"/>
          <w:lang w:val="it-IT"/>
        </w:rPr>
        <w:t xml:space="preserve">filter </w:t>
      </w:r>
      <w:r w:rsidRPr="000854F0">
        <w:rPr>
          <w:i/>
          <w:szCs w:val="22"/>
          <w:lang w:val="it-IT"/>
        </w:rPr>
        <w:t>proposed :</w:t>
      </w:r>
      <w:r w:rsidR="000854F0">
        <w:rPr>
          <w:i/>
          <w:szCs w:val="22"/>
          <w:lang w:val="it-IT"/>
        </w:rPr>
        <w:t xml:space="preserve">                     </w:t>
      </w:r>
      <w:r w:rsidRPr="000854F0">
        <w:rPr>
          <w:i/>
          <w:szCs w:val="22"/>
          <w:lang w:val="it-IT"/>
        </w:rPr>
        <w:t xml:space="preserve"> </w:t>
      </w:r>
      <w:r w:rsidRPr="000854F0">
        <w:rPr>
          <w:rFonts w:eastAsia="MS Mincho"/>
          <w:i/>
          <w:szCs w:val="22"/>
          <w:lang w:val="it-IT" w:eastAsia="ja-JP"/>
        </w:rPr>
        <w:t>delta = Clip3(-tc,tc</w:t>
      </w:r>
      <w:r w:rsidRPr="000854F0">
        <w:rPr>
          <w:rFonts w:eastAsia="MS Mincho"/>
          <w:i/>
          <w:szCs w:val="22"/>
          <w:highlight w:val="yellow"/>
          <w:lang w:val="it-IT" w:eastAsia="ja-JP"/>
        </w:rPr>
        <w:t>,((13*(m4-m3) - 4*(m5-m2) + 16)&gt;&gt;5)</w:t>
      </w:r>
      <w:r w:rsidRPr="000854F0">
        <w:rPr>
          <w:rFonts w:eastAsia="MS Mincho"/>
          <w:i/>
          <w:szCs w:val="22"/>
          <w:lang w:val="it-IT" w:eastAsia="ja-JP"/>
        </w:rPr>
        <w:t xml:space="preserve"> );</w:t>
      </w:r>
    </w:p>
    <w:p w:rsidR="000854F0" w:rsidRPr="000854F0" w:rsidRDefault="000854F0" w:rsidP="00E704AE">
      <w:pPr>
        <w:spacing w:line="360" w:lineRule="auto"/>
        <w:rPr>
          <w:i/>
          <w:szCs w:val="22"/>
          <w:lang w:val="it-IT"/>
        </w:rPr>
      </w:pPr>
      <w:r w:rsidRPr="000854F0">
        <w:rPr>
          <w:i/>
          <w:szCs w:val="22"/>
          <w:lang w:val="it-IT"/>
        </w:rPr>
        <w:t>Luma Weak filter HM</w:t>
      </w:r>
      <w:r w:rsidR="005E3F80">
        <w:rPr>
          <w:i/>
          <w:szCs w:val="22"/>
          <w:lang w:val="it-IT"/>
        </w:rPr>
        <w:t>5</w:t>
      </w:r>
      <w:r w:rsidRPr="000854F0">
        <w:rPr>
          <w:i/>
          <w:szCs w:val="22"/>
          <w:lang w:val="it-IT"/>
        </w:rPr>
        <w:t xml:space="preserve">.0:  </w:t>
      </w:r>
      <w:r>
        <w:rPr>
          <w:i/>
          <w:szCs w:val="22"/>
          <w:lang w:val="it-IT"/>
        </w:rPr>
        <w:t xml:space="preserve">                   </w:t>
      </w:r>
      <w:r w:rsidRPr="000854F0">
        <w:rPr>
          <w:i/>
          <w:szCs w:val="22"/>
          <w:lang w:val="it-IT"/>
        </w:rPr>
        <w:t xml:space="preserve">delta = </w:t>
      </w:r>
      <w:r w:rsidRPr="000854F0">
        <w:rPr>
          <w:rFonts w:eastAsia="SimSun"/>
          <w:i/>
          <w:noProof/>
          <w:szCs w:val="22"/>
          <w:lang w:eastAsia="zh-CN"/>
        </w:rPr>
        <w:t xml:space="preserve">(9*(m4-m3) -3*(m5-m2) + 8)&gt;&gt;4 </w:t>
      </w:r>
      <w:r w:rsidRPr="000854F0">
        <w:rPr>
          <w:i/>
          <w:szCs w:val="22"/>
          <w:lang w:val="it-IT"/>
        </w:rPr>
        <w:t xml:space="preserve">  </w:t>
      </w:r>
    </w:p>
    <w:p w:rsidR="00E704AE" w:rsidRPr="000854F0" w:rsidRDefault="00E704AE" w:rsidP="00E704AE">
      <w:pPr>
        <w:spacing w:line="360" w:lineRule="auto"/>
        <w:rPr>
          <w:rFonts w:eastAsia="MS Mincho"/>
          <w:i/>
          <w:szCs w:val="22"/>
          <w:lang w:val="it-IT" w:eastAsia="ja-JP"/>
        </w:rPr>
      </w:pPr>
      <w:r w:rsidRPr="000854F0">
        <w:rPr>
          <w:i/>
          <w:szCs w:val="22"/>
          <w:lang w:val="it-IT"/>
        </w:rPr>
        <w:t>Luma Weak filter</w:t>
      </w:r>
      <w:r w:rsidR="000854F0">
        <w:rPr>
          <w:i/>
          <w:szCs w:val="22"/>
          <w:lang w:val="it-IT"/>
        </w:rPr>
        <w:t xml:space="preserve"> proposed (HM3.0)</w:t>
      </w:r>
      <w:r w:rsidRPr="000854F0">
        <w:rPr>
          <w:i/>
          <w:szCs w:val="22"/>
          <w:lang w:val="it-IT"/>
        </w:rPr>
        <w:t xml:space="preserve"> : </w:t>
      </w:r>
      <w:r w:rsidRPr="000854F0">
        <w:rPr>
          <w:rFonts w:eastAsia="MS Mincho"/>
          <w:i/>
          <w:szCs w:val="22"/>
          <w:lang w:val="it-IT" w:eastAsia="ja-JP"/>
        </w:rPr>
        <w:t xml:space="preserve">delta </w:t>
      </w:r>
      <w:r w:rsidRPr="000854F0">
        <w:rPr>
          <w:rFonts w:eastAsia="MS Mincho"/>
          <w:i/>
          <w:szCs w:val="22"/>
          <w:highlight w:val="yellow"/>
          <w:lang w:val="it-IT" w:eastAsia="ja-JP"/>
        </w:rPr>
        <w:t xml:space="preserve">= </w:t>
      </w:r>
      <w:r w:rsidR="000854F0" w:rsidRPr="000854F0">
        <w:rPr>
          <w:rFonts w:eastAsia="SimSun"/>
          <w:i/>
          <w:noProof/>
          <w:szCs w:val="22"/>
          <w:highlight w:val="yellow"/>
          <w:lang w:eastAsia="zh-CN"/>
        </w:rPr>
        <w:t>(13*(m4-m3) - 4*(m5-m2) + 16) &gt;&gt; 5</w:t>
      </w:r>
      <w:r w:rsidR="000854F0" w:rsidRPr="000854F0">
        <w:rPr>
          <w:rFonts w:eastAsia="SimSun"/>
          <w:i/>
          <w:noProof/>
          <w:szCs w:val="22"/>
          <w:lang w:eastAsia="zh-CN"/>
        </w:rPr>
        <w:t>;</w:t>
      </w:r>
    </w:p>
    <w:p w:rsidR="00E704AE" w:rsidRDefault="00E704AE" w:rsidP="00E704AE">
      <w:pPr>
        <w:jc w:val="both"/>
      </w:pPr>
      <w:r w:rsidRPr="00A3583E">
        <w:t xml:space="preserve">This change has no impact on software as total number of operations remains same. In Hardware </w:t>
      </w:r>
      <w:r>
        <w:t>this will</w:t>
      </w:r>
      <w:r w:rsidRPr="00A3583E">
        <w:t xml:space="preserve"> </w:t>
      </w:r>
      <w:r>
        <w:t xml:space="preserve">reduce the implementation complexity by sharing same logic for </w:t>
      </w:r>
      <w:proofErr w:type="spellStart"/>
      <w:r>
        <w:t>Luma</w:t>
      </w:r>
      <w:proofErr w:type="spellEnd"/>
      <w:r>
        <w:t xml:space="preserve">-weak filter and </w:t>
      </w:r>
      <w:proofErr w:type="spellStart"/>
      <w:r>
        <w:t>Chroma</w:t>
      </w:r>
      <w:proofErr w:type="spellEnd"/>
      <w:r>
        <w:t xml:space="preserve"> filter.</w:t>
      </w:r>
    </w:p>
    <w:p w:rsidR="009845F8" w:rsidRDefault="009845F8" w:rsidP="009845F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Test Settings and Conditions</w:t>
      </w:r>
    </w:p>
    <w:p w:rsidR="00347535" w:rsidRPr="009845F8" w:rsidRDefault="009845F8" w:rsidP="009845F8">
      <w:pPr>
        <w:jc w:val="both"/>
        <w:rPr>
          <w:szCs w:val="22"/>
        </w:rPr>
      </w:pPr>
      <w:r>
        <w:t>The simulations of this document have used</w:t>
      </w:r>
      <w:r w:rsidRPr="00745AD1">
        <w:t xml:space="preserve"> </w:t>
      </w:r>
      <w:r>
        <w:t>HM</w:t>
      </w:r>
      <w:r w:rsidR="003B7FA6">
        <w:t>5</w:t>
      </w:r>
      <w:r>
        <w:t xml:space="preserve">.0 software, the simulation platform is LSF equipped with </w:t>
      </w:r>
      <w:r w:rsidRPr="00EE12FB">
        <w:rPr>
          <w:rFonts w:eastAsia="SimSun"/>
          <w:lang w:eastAsia="zh-CN"/>
        </w:rPr>
        <w:t>Intel(R) Xeon(R) CPU X5570@2.93GHz</w:t>
      </w:r>
      <w:r>
        <w:t xml:space="preserve"> </w:t>
      </w:r>
      <w:r w:rsidRPr="00EE12FB">
        <w:t>64 bits Linux machines, the common test conditions and reference</w:t>
      </w:r>
      <w:r>
        <w:t xml:space="preserve"> configurations specified in [1] are followed. </w:t>
      </w:r>
    </w:p>
    <w:p w:rsidR="009845F8" w:rsidRDefault="009845F8" w:rsidP="009845F8">
      <w:pPr>
        <w:pStyle w:val="Heading1"/>
      </w:pPr>
      <w:r w:rsidRPr="005354CB">
        <w:t>Experimental results</w:t>
      </w:r>
    </w:p>
    <w:p w:rsidR="005358CD" w:rsidRDefault="00B54D06" w:rsidP="007F6B53">
      <w:pPr>
        <w:jc w:val="both"/>
      </w:pPr>
      <w:r>
        <w:t xml:space="preserve">The experimental results are summarized in Table 1. The proposed unification improves the coding efficiency </w:t>
      </w:r>
      <w:r w:rsidR="007F6B53">
        <w:t xml:space="preserve">in </w:t>
      </w:r>
      <w:proofErr w:type="spellStart"/>
      <w:r w:rsidR="007F6B53">
        <w:t>luma</w:t>
      </w:r>
      <w:proofErr w:type="spellEnd"/>
      <w:r w:rsidR="007F6B53">
        <w:t xml:space="preserve"> </w:t>
      </w:r>
      <w:r>
        <w:t xml:space="preserve">by 0.2% AI-LC, and 0.1% in </w:t>
      </w:r>
      <w:r w:rsidR="003B7FA6">
        <w:t xml:space="preserve">AI-HE, </w:t>
      </w:r>
      <w:r>
        <w:t>RA-HE, RA-LC, LB-HE and LB-LC.</w:t>
      </w:r>
      <w:r w:rsidR="007F6B53">
        <w:t xml:space="preserve"> The minor coding efficiency improvement</w:t>
      </w:r>
      <w:r w:rsidR="003B7FA6">
        <w:t xml:space="preserve">s </w:t>
      </w:r>
      <w:r w:rsidR="007F6B53">
        <w:t>(</w:t>
      </w:r>
      <w:r w:rsidR="003B7FA6">
        <w:t>0.1% -0.3%)</w:t>
      </w:r>
      <w:r w:rsidR="007F6B53">
        <w:t xml:space="preserve"> ha</w:t>
      </w:r>
      <w:r w:rsidR="003B7FA6">
        <w:t>ve</w:t>
      </w:r>
      <w:r w:rsidR="007F6B53">
        <w:t xml:space="preserve"> also been observed in </w:t>
      </w:r>
      <w:proofErr w:type="spellStart"/>
      <w:r w:rsidR="007F6B53">
        <w:t>chroma</w:t>
      </w:r>
      <w:proofErr w:type="spellEnd"/>
      <w:r w:rsidR="007F6B53">
        <w:t xml:space="preserve"> components. </w:t>
      </w:r>
    </w:p>
    <w:p w:rsidR="00B54D06" w:rsidRDefault="00B54D06" w:rsidP="005358CD"/>
    <w:tbl>
      <w:tblPr>
        <w:tblW w:w="7660" w:type="dxa"/>
        <w:tblInd w:w="10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7FA6" w:rsidRPr="003B7FA6" w:rsidTr="003B7FA6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3B7FA6" w:rsidRPr="003B7FA6" w:rsidTr="003B7FA6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A6" w:rsidRPr="003B7FA6" w:rsidRDefault="003B7FA6" w:rsidP="003B7F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B7FA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B54D06" w:rsidRDefault="00B54D06" w:rsidP="00B54D06">
      <w:pPr>
        <w:jc w:val="center"/>
        <w:rPr>
          <w:b/>
        </w:rPr>
      </w:pPr>
      <w:proofErr w:type="gramStart"/>
      <w:r w:rsidRPr="00B54D06">
        <w:rPr>
          <w:b/>
        </w:rPr>
        <w:t>Table 1.</w:t>
      </w:r>
      <w:proofErr w:type="gramEnd"/>
      <w:r w:rsidRPr="00B54D06">
        <w:rPr>
          <w:b/>
        </w:rPr>
        <w:t xml:space="preserve"> Experimental results</w:t>
      </w:r>
      <w:r w:rsidR="00C06ABC">
        <w:rPr>
          <w:b/>
        </w:rPr>
        <w:t xml:space="preserve"> (unif</w:t>
      </w:r>
      <w:r w:rsidR="003B7FA6">
        <w:rPr>
          <w:b/>
        </w:rPr>
        <w:t>ied</w:t>
      </w:r>
      <w:r w:rsidR="00C06ABC">
        <w:rPr>
          <w:b/>
        </w:rPr>
        <w:t xml:space="preserve"> </w:t>
      </w:r>
      <w:proofErr w:type="spellStart"/>
      <w:r w:rsidR="00C06ABC">
        <w:rPr>
          <w:b/>
        </w:rPr>
        <w:t>luma</w:t>
      </w:r>
      <w:proofErr w:type="spellEnd"/>
      <w:r w:rsidR="00C06ABC">
        <w:rPr>
          <w:b/>
        </w:rPr>
        <w:t xml:space="preserve"> weak and </w:t>
      </w:r>
      <w:proofErr w:type="spellStart"/>
      <w:r w:rsidR="00C06ABC">
        <w:rPr>
          <w:b/>
        </w:rPr>
        <w:t>chroma</w:t>
      </w:r>
      <w:proofErr w:type="spellEnd"/>
      <w:r w:rsidR="00C06ABC">
        <w:rPr>
          <w:b/>
        </w:rPr>
        <w:t xml:space="preserve"> filter)</w:t>
      </w:r>
      <w:r w:rsidRPr="00B54D06">
        <w:rPr>
          <w:b/>
        </w:rPr>
        <w:t>.</w:t>
      </w:r>
    </w:p>
    <w:p w:rsidR="0055571D" w:rsidRDefault="0055571D" w:rsidP="00B54D06">
      <w:pPr>
        <w:jc w:val="center"/>
        <w:rPr>
          <w:b/>
        </w:rPr>
      </w:pPr>
    </w:p>
    <w:p w:rsidR="005D2DB9" w:rsidRDefault="005D2DB9" w:rsidP="005D2DB9">
      <w:p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</w:rPr>
      </w:pPr>
    </w:p>
    <w:p w:rsidR="00553BAF" w:rsidRDefault="00AA76B7" w:rsidP="0055571D">
      <w:pPr>
        <w:pStyle w:val="Heading1"/>
      </w:pPr>
      <w:r>
        <w:rPr>
          <w:szCs w:val="22"/>
        </w:rPr>
        <w:lastRenderedPageBreak/>
        <w:t xml:space="preserve">Conclusion </w:t>
      </w:r>
      <w:r w:rsidR="004D25CB">
        <w:rPr>
          <w:szCs w:val="22"/>
        </w:rPr>
        <w:t>and recommendation</w:t>
      </w:r>
    </w:p>
    <w:p w:rsidR="00433323" w:rsidRPr="00433323" w:rsidRDefault="00606B11" w:rsidP="00AA76B7">
      <w:pPr>
        <w:jc w:val="both"/>
        <w:rPr>
          <w:szCs w:val="22"/>
        </w:rPr>
      </w:pPr>
      <w:r>
        <w:rPr>
          <w:szCs w:val="22"/>
        </w:rPr>
        <w:t xml:space="preserve">It is recommended to adopt this simplification method for quality improvement and complexity reduction </w:t>
      </w:r>
      <w:ins w:id="1" w:author="a0198101" w:date="2012-01-20T06:23:00Z">
        <w:r>
          <w:rPr>
            <w:szCs w:val="22"/>
          </w:rPr>
          <w:t xml:space="preserve">purpose </w:t>
        </w:r>
      </w:ins>
      <w:r>
        <w:rPr>
          <w:szCs w:val="22"/>
        </w:rPr>
        <w:t xml:space="preserve">if no visual quality difference compared to the current HM5.0 design is found. </w:t>
      </w:r>
    </w:p>
    <w:p w:rsidR="00433323" w:rsidRDefault="00433323" w:rsidP="00AA76B7">
      <w:pPr>
        <w:jc w:val="both"/>
        <w:rPr>
          <w:b/>
          <w:szCs w:val="22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5A7C01" w:rsidRPr="002A7B94" w:rsidRDefault="005A7C01" w:rsidP="005A7C01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[1]</w:t>
      </w:r>
      <w:r w:rsidRPr="002A7B94">
        <w:rPr>
          <w:szCs w:val="22"/>
          <w:lang w:eastAsia="ja-JP"/>
        </w:rPr>
        <w:tab/>
      </w:r>
      <w:r w:rsidRPr="002A7B94">
        <w:rPr>
          <w:szCs w:val="22"/>
        </w:rPr>
        <w:t>F. Bossen</w:t>
      </w:r>
      <w:r w:rsidRPr="002A7B94">
        <w:rPr>
          <w:szCs w:val="22"/>
          <w:lang w:eastAsia="ja-JP"/>
        </w:rPr>
        <w:t>, “</w:t>
      </w:r>
      <w:r w:rsidRPr="002A7B94">
        <w:rPr>
          <w:szCs w:val="22"/>
        </w:rPr>
        <w:t>Common test conditions and software reference configurations</w:t>
      </w:r>
      <w:r w:rsidRPr="002A7B94">
        <w:rPr>
          <w:szCs w:val="22"/>
          <w:lang w:eastAsia="ja-JP"/>
        </w:rPr>
        <w:t>,” JCT-VC Document, JCTVC-</w:t>
      </w:r>
      <w:r w:rsidR="00935EC5" w:rsidRPr="002A7B94">
        <w:rPr>
          <w:szCs w:val="22"/>
          <w:lang w:eastAsia="ja-JP"/>
        </w:rPr>
        <w:t>G1200</w:t>
      </w:r>
      <w:r w:rsidRPr="002A7B94">
        <w:rPr>
          <w:szCs w:val="22"/>
          <w:lang w:eastAsia="ja-JP"/>
        </w:rPr>
        <w:t xml:space="preserve">, </w:t>
      </w:r>
      <w:r w:rsidR="00935EC5" w:rsidRPr="002A7B94">
        <w:rPr>
          <w:szCs w:val="22"/>
        </w:rPr>
        <w:t>Geneva</w:t>
      </w:r>
      <w:r w:rsidRPr="002A7B94">
        <w:rPr>
          <w:szCs w:val="22"/>
          <w:lang w:eastAsia="ja-JP"/>
        </w:rPr>
        <w:t xml:space="preserve">, </w:t>
      </w:r>
      <w:r w:rsidR="00935EC5" w:rsidRPr="002A7B94">
        <w:rPr>
          <w:szCs w:val="22"/>
          <w:lang w:eastAsia="ja-JP"/>
        </w:rPr>
        <w:t>CH</w:t>
      </w:r>
      <w:r w:rsidRPr="002A7B94">
        <w:rPr>
          <w:szCs w:val="22"/>
          <w:lang w:eastAsia="ja-JP"/>
        </w:rPr>
        <w:t xml:space="preserve">, </w:t>
      </w:r>
      <w:r w:rsidR="00935EC5" w:rsidRPr="002A7B94">
        <w:rPr>
          <w:szCs w:val="22"/>
          <w:lang w:eastAsia="ja-JP"/>
        </w:rPr>
        <w:t>Nov.</w:t>
      </w:r>
      <w:r w:rsidRPr="002A7B94">
        <w:rPr>
          <w:szCs w:val="22"/>
          <w:lang w:eastAsia="ja-JP"/>
        </w:rPr>
        <w:t xml:space="preserve"> 2011.</w:t>
      </w:r>
      <w:proofErr w:type="gramEnd"/>
      <w:r w:rsidRPr="002A7B94" w:rsidDel="00B24BB6">
        <w:rPr>
          <w:szCs w:val="22"/>
          <w:lang w:eastAsia="ja-JP"/>
        </w:rPr>
        <w:t xml:space="preserve"> </w:t>
      </w:r>
    </w:p>
    <w:p w:rsidR="005A7C01" w:rsidRPr="002A7B94" w:rsidRDefault="005A7C01" w:rsidP="005A7C01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[2]</w:t>
      </w:r>
      <w:r w:rsidRPr="002A7B94">
        <w:rPr>
          <w:szCs w:val="22"/>
          <w:lang w:eastAsia="ja-JP"/>
        </w:rPr>
        <w:tab/>
      </w:r>
      <w:hyperlink r:id="rId10" w:history="1">
        <w:r w:rsidRPr="002A7B94">
          <w:rPr>
            <w:rStyle w:val="Hyperlink"/>
            <w:color w:val="auto"/>
            <w:szCs w:val="22"/>
            <w:u w:val="none"/>
          </w:rPr>
          <w:t>B. Bross</w:t>
        </w:r>
      </w:hyperlink>
      <w:r w:rsidRPr="002A7B94">
        <w:rPr>
          <w:szCs w:val="22"/>
        </w:rPr>
        <w:t xml:space="preserve">, </w:t>
      </w:r>
      <w:hyperlink r:id="rId11" w:history="1">
        <w:r w:rsidRPr="002A7B94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2A7B94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2A7B94">
        <w:rPr>
          <w:szCs w:val="22"/>
        </w:rPr>
        <w:t xml:space="preserve">,  </w:t>
      </w:r>
      <w:proofErr w:type="gramEnd"/>
      <w:r w:rsidR="00CD3D6C" w:rsidRPr="002A7B94">
        <w:rPr>
          <w:szCs w:val="22"/>
        </w:rPr>
        <w:fldChar w:fldCharType="begin"/>
      </w:r>
      <w:r w:rsidRPr="002A7B94">
        <w:rPr>
          <w:szCs w:val="22"/>
        </w:rPr>
        <w:instrText xml:space="preserve"> HYPERLINK "mailto:ohm@ient.rwth-aachen.de" </w:instrText>
      </w:r>
      <w:r w:rsidR="00CD3D6C" w:rsidRPr="002A7B94">
        <w:rPr>
          <w:szCs w:val="22"/>
        </w:rPr>
        <w:fldChar w:fldCharType="separate"/>
      </w:r>
      <w:r w:rsidRPr="002A7B94">
        <w:rPr>
          <w:rStyle w:val="Hyperlink"/>
          <w:color w:val="auto"/>
          <w:szCs w:val="22"/>
          <w:u w:val="none"/>
        </w:rPr>
        <w:t>J.-R. Ohm</w:t>
      </w:r>
      <w:r w:rsidR="00CD3D6C" w:rsidRPr="002A7B94">
        <w:rPr>
          <w:szCs w:val="22"/>
        </w:rPr>
        <w:fldChar w:fldCharType="end"/>
      </w:r>
      <w:r w:rsidRPr="002A7B94">
        <w:rPr>
          <w:szCs w:val="22"/>
        </w:rPr>
        <w:t xml:space="preserve">, </w:t>
      </w:r>
      <w:hyperlink r:id="rId12" w:history="1">
        <w:r w:rsidRPr="002A7B94">
          <w:rPr>
            <w:rStyle w:val="Hyperlink"/>
            <w:color w:val="auto"/>
            <w:szCs w:val="22"/>
            <w:u w:val="none"/>
          </w:rPr>
          <w:t>G. J. Sullivan</w:t>
        </w:r>
      </w:hyperlink>
      <w:r w:rsidRPr="002A7B94">
        <w:rPr>
          <w:szCs w:val="22"/>
          <w:lang w:eastAsia="ja-JP"/>
        </w:rPr>
        <w:t>,</w:t>
      </w:r>
      <w:r w:rsidRPr="002A7B94">
        <w:rPr>
          <w:szCs w:val="22"/>
        </w:rPr>
        <w:t xml:space="preserve"> </w:t>
      </w:r>
      <w:hyperlink r:id="rId13" w:history="1">
        <w:r w:rsidRPr="002A7B94">
          <w:rPr>
            <w:rStyle w:val="Hyperlink"/>
            <w:color w:val="auto"/>
            <w:szCs w:val="22"/>
            <w:u w:val="none"/>
          </w:rPr>
          <w:t>T. Wiegand</w:t>
        </w:r>
      </w:hyperlink>
      <w:r w:rsidRPr="002A7B94">
        <w:rPr>
          <w:szCs w:val="22"/>
        </w:rPr>
        <w:t xml:space="preserve"> </w:t>
      </w:r>
      <w:r w:rsidRPr="002A7B94">
        <w:rPr>
          <w:szCs w:val="22"/>
          <w:lang w:eastAsia="ja-JP"/>
        </w:rPr>
        <w:t xml:space="preserve"> “</w:t>
      </w:r>
      <w:r w:rsidR="00935EC5" w:rsidRPr="002A7B94">
        <w:rPr>
          <w:szCs w:val="22"/>
        </w:rPr>
        <w:t>High Efficiency Video Coding (HEVC) text specification Working Draft 5</w:t>
      </w:r>
      <w:r w:rsidRPr="002A7B94">
        <w:rPr>
          <w:szCs w:val="22"/>
          <w:lang w:eastAsia="ja-JP"/>
        </w:rPr>
        <w:t>” JCT-VC Document, JCTVC-F</w:t>
      </w:r>
      <w:r w:rsidR="00935EC5" w:rsidRPr="002A7B94">
        <w:rPr>
          <w:szCs w:val="22"/>
          <w:lang w:eastAsia="ja-JP"/>
        </w:rPr>
        <w:t>11</w:t>
      </w:r>
      <w:r w:rsidRPr="002A7B94">
        <w:rPr>
          <w:szCs w:val="22"/>
          <w:lang w:eastAsia="ja-JP"/>
        </w:rPr>
        <w:t xml:space="preserve">03, </w:t>
      </w:r>
      <w:r w:rsidR="00935EC5" w:rsidRPr="002A7B94">
        <w:rPr>
          <w:szCs w:val="22"/>
        </w:rPr>
        <w:t>Geneva</w:t>
      </w:r>
      <w:r w:rsidR="00935EC5" w:rsidRPr="002A7B94">
        <w:rPr>
          <w:szCs w:val="22"/>
          <w:lang w:eastAsia="ja-JP"/>
        </w:rPr>
        <w:t>, CH, Nov. 2011</w:t>
      </w:r>
    </w:p>
    <w:p w:rsidR="00F87741" w:rsidRPr="002A7B94" w:rsidRDefault="00F87741" w:rsidP="00F87741">
      <w:pPr>
        <w:rPr>
          <w:szCs w:val="22"/>
        </w:rPr>
      </w:pPr>
      <w:r w:rsidRPr="002A7B94">
        <w:rPr>
          <w:szCs w:val="22"/>
        </w:rPr>
        <w:t>[3] M. Sadafale</w:t>
      </w:r>
      <w:proofErr w:type="gramStart"/>
      <w:r w:rsidRPr="002A7B94">
        <w:rPr>
          <w:szCs w:val="22"/>
        </w:rPr>
        <w:t>,  “</w:t>
      </w:r>
      <w:proofErr w:type="gramEnd"/>
      <w:r w:rsidRPr="002A7B94">
        <w:rPr>
          <w:szCs w:val="22"/>
        </w:rPr>
        <w:t xml:space="preserve">Improving </w:t>
      </w:r>
      <w:proofErr w:type="spellStart"/>
      <w:r w:rsidRPr="002A7B94">
        <w:rPr>
          <w:szCs w:val="22"/>
        </w:rPr>
        <w:t>Deblocking</w:t>
      </w:r>
      <w:proofErr w:type="spellEnd"/>
      <w:r w:rsidRPr="002A7B94">
        <w:rPr>
          <w:szCs w:val="22"/>
        </w:rPr>
        <w:t xml:space="preserve"> filter efficiency”, JCTVC document JCTVC-F256, Torino, IT, 14-22 July, 2011</w:t>
      </w:r>
    </w:p>
    <w:p w:rsidR="00287624" w:rsidRPr="002A7B94" w:rsidRDefault="00935EC5" w:rsidP="00935EC5">
      <w:pPr>
        <w:spacing w:before="60" w:after="60"/>
        <w:rPr>
          <w:szCs w:val="22"/>
          <w:lang w:eastAsia="ja-JP"/>
        </w:rPr>
      </w:pPr>
      <w:r w:rsidRPr="002A7B94">
        <w:rPr>
          <w:szCs w:val="22"/>
        </w:rPr>
        <w:t xml:space="preserve">[4] </w:t>
      </w:r>
      <w:proofErr w:type="spellStart"/>
      <w:r w:rsidRPr="002A7B94">
        <w:rPr>
          <w:szCs w:val="22"/>
        </w:rPr>
        <w:t>M.Zhou</w:t>
      </w:r>
      <w:proofErr w:type="spellEnd"/>
      <w:r w:rsidRPr="002A7B94">
        <w:rPr>
          <w:szCs w:val="22"/>
        </w:rPr>
        <w:t xml:space="preserve">, </w:t>
      </w:r>
      <w:proofErr w:type="spellStart"/>
      <w:r w:rsidRPr="002A7B94">
        <w:rPr>
          <w:szCs w:val="22"/>
        </w:rPr>
        <w:t>O.Sezer</w:t>
      </w:r>
      <w:proofErr w:type="spellEnd"/>
      <w:r w:rsidRPr="002A7B94">
        <w:rPr>
          <w:szCs w:val="22"/>
        </w:rPr>
        <w:t xml:space="preserve">, V. Sze, “CE12 subset 4.10: Test results on unification of </w:t>
      </w:r>
      <w:proofErr w:type="spellStart"/>
      <w:r w:rsidRPr="002A7B94">
        <w:rPr>
          <w:szCs w:val="22"/>
        </w:rPr>
        <w:t>luma</w:t>
      </w:r>
      <w:proofErr w:type="spellEnd"/>
      <w:r w:rsidRPr="002A7B94">
        <w:rPr>
          <w:szCs w:val="22"/>
        </w:rPr>
        <w:t xml:space="preserve"> and </w:t>
      </w:r>
      <w:proofErr w:type="spellStart"/>
      <w:r w:rsidRPr="002A7B94">
        <w:rPr>
          <w:szCs w:val="22"/>
        </w:rPr>
        <w:t>chroma</w:t>
      </w:r>
      <w:proofErr w:type="spellEnd"/>
      <w:r w:rsidRPr="002A7B94">
        <w:rPr>
          <w:szCs w:val="22"/>
        </w:rPr>
        <w:t xml:space="preserve"> filtering”, </w:t>
      </w:r>
      <w:r w:rsidRPr="002A7B94">
        <w:rPr>
          <w:szCs w:val="22"/>
          <w:lang w:eastAsia="ja-JP"/>
        </w:rPr>
        <w:t xml:space="preserve">JCT-VC Document, JCTVC-G087, </w:t>
      </w:r>
      <w:r w:rsidRPr="002A7B94">
        <w:rPr>
          <w:szCs w:val="22"/>
        </w:rPr>
        <w:t>Geneva</w:t>
      </w:r>
      <w:r w:rsidRPr="002A7B94">
        <w:rPr>
          <w:szCs w:val="22"/>
          <w:lang w:eastAsia="ja-JP"/>
        </w:rPr>
        <w:t>, CH, Nov. 2011.</w:t>
      </w:r>
      <w:r w:rsidRPr="002A7B94" w:rsidDel="00B24BB6">
        <w:rPr>
          <w:szCs w:val="22"/>
          <w:lang w:eastAsia="ja-JP"/>
        </w:rPr>
        <w:t xml:space="preserve"> </w:t>
      </w:r>
    </w:p>
    <w:p w:rsidR="00935EC5" w:rsidRPr="002A7B94" w:rsidRDefault="00287624" w:rsidP="00935EC5">
      <w:pPr>
        <w:spacing w:before="60" w:after="60"/>
        <w:rPr>
          <w:szCs w:val="22"/>
          <w:lang w:eastAsia="ja-JP"/>
        </w:rPr>
      </w:pPr>
      <w:r w:rsidRPr="002A7B94">
        <w:rPr>
          <w:szCs w:val="22"/>
        </w:rPr>
        <w:t>[</w:t>
      </w:r>
      <w:r w:rsidR="00935EC5" w:rsidRPr="002A7B94">
        <w:rPr>
          <w:szCs w:val="22"/>
        </w:rPr>
        <w:t>5</w:t>
      </w:r>
      <w:r w:rsidRPr="002A7B94">
        <w:rPr>
          <w:szCs w:val="22"/>
        </w:rPr>
        <w:t>] A. Norkin, X. Guo, B. Jeon and M. Narroschke, “</w:t>
      </w:r>
      <w:r w:rsidRPr="002A7B94">
        <w:rPr>
          <w:b/>
          <w:szCs w:val="22"/>
          <w:lang w:eastAsia="ja-JP"/>
        </w:rPr>
        <w:t>Description of Core Experiment 1</w:t>
      </w:r>
      <w:r w:rsidR="00935EC5" w:rsidRPr="002A7B94">
        <w:rPr>
          <w:b/>
          <w:szCs w:val="22"/>
          <w:lang w:eastAsia="ja-JP"/>
        </w:rPr>
        <w:t>0</w:t>
      </w:r>
      <w:r w:rsidRPr="002A7B94">
        <w:rPr>
          <w:b/>
          <w:szCs w:val="22"/>
        </w:rPr>
        <w:t xml:space="preserve">: </w:t>
      </w:r>
      <w:proofErr w:type="spellStart"/>
      <w:r w:rsidRPr="002A7B94">
        <w:rPr>
          <w:b/>
          <w:szCs w:val="22"/>
        </w:rPr>
        <w:t>D</w:t>
      </w:r>
      <w:r w:rsidRPr="002A7B94">
        <w:rPr>
          <w:b/>
          <w:szCs w:val="22"/>
          <w:lang w:eastAsia="ja-JP"/>
        </w:rPr>
        <w:t>eblocking</w:t>
      </w:r>
      <w:proofErr w:type="spellEnd"/>
      <w:r w:rsidRPr="002A7B94">
        <w:rPr>
          <w:b/>
          <w:szCs w:val="22"/>
          <w:lang w:eastAsia="ja-JP"/>
        </w:rPr>
        <w:t xml:space="preserve"> Filtering</w:t>
      </w:r>
      <w:r w:rsidRPr="002A7B94" w:rsidDel="00287624">
        <w:rPr>
          <w:szCs w:val="22"/>
        </w:rPr>
        <w:t xml:space="preserve"> </w:t>
      </w:r>
      <w:r w:rsidRPr="002A7B94">
        <w:rPr>
          <w:szCs w:val="22"/>
        </w:rPr>
        <w:t>“,JCTVC document JCTVC-F</w:t>
      </w:r>
      <w:r w:rsidR="00935EC5" w:rsidRPr="002A7B94">
        <w:rPr>
          <w:szCs w:val="22"/>
        </w:rPr>
        <w:t>1210</w:t>
      </w:r>
      <w:r w:rsidRPr="002A7B94">
        <w:rPr>
          <w:szCs w:val="22"/>
        </w:rPr>
        <w:t xml:space="preserve">, </w:t>
      </w:r>
      <w:r w:rsidR="00935EC5" w:rsidRPr="002A7B94">
        <w:rPr>
          <w:szCs w:val="22"/>
        </w:rPr>
        <w:t>Geneva</w:t>
      </w:r>
      <w:r w:rsidR="00935EC5" w:rsidRPr="002A7B94">
        <w:rPr>
          <w:szCs w:val="22"/>
          <w:lang w:eastAsia="ja-JP"/>
        </w:rPr>
        <w:t>, CH, Nov. 2011</w:t>
      </w:r>
    </w:p>
    <w:p w:rsidR="006D7ABB" w:rsidRPr="00372EAF" w:rsidRDefault="006D7ABB" w:rsidP="000A7197">
      <w:pPr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2647BB" w:rsidRDefault="002647BB" w:rsidP="007A0C02">
      <w:pPr>
        <w:jc w:val="both"/>
        <w:rPr>
          <w:szCs w:val="22"/>
        </w:rPr>
      </w:pPr>
    </w:p>
    <w:p w:rsidR="002647BB" w:rsidRDefault="002647BB" w:rsidP="002647BB">
      <w:pPr>
        <w:pStyle w:val="Heading1"/>
        <w:ind w:left="432" w:hanging="432"/>
      </w:pPr>
      <w:r>
        <w:t>Required Changes in Working Draft</w:t>
      </w:r>
    </w:p>
    <w:p w:rsidR="00E07CD4" w:rsidRDefault="00E07CD4" w:rsidP="00E07CD4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</w:p>
    <w:p w:rsidR="00E07CD4" w:rsidRPr="00E07CD4" w:rsidRDefault="00E07CD4" w:rsidP="00E07CD4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sz w:val="32"/>
          <w:szCs w:val="32"/>
          <w:lang w:val="en-GB"/>
        </w:rPr>
      </w:pPr>
      <w:r w:rsidRPr="00E07CD4">
        <w:rPr>
          <w:sz w:val="32"/>
          <w:szCs w:val="32"/>
        </w:rPr>
        <w:t xml:space="preserve">In 8.6.1.4.5 </w:t>
      </w:r>
      <w:bookmarkStart w:id="2" w:name="_Ref286594180"/>
      <w:r w:rsidRPr="00E07CD4">
        <w:rPr>
          <w:sz w:val="32"/>
          <w:szCs w:val="32"/>
          <w:lang w:val="en-GB"/>
        </w:rPr>
        <w:t xml:space="preserve">Filtering process for a </w:t>
      </w:r>
      <w:proofErr w:type="spellStart"/>
      <w:r w:rsidRPr="00E07CD4">
        <w:rPr>
          <w:sz w:val="32"/>
          <w:szCs w:val="32"/>
          <w:lang w:val="en-GB"/>
        </w:rPr>
        <w:t>luma</w:t>
      </w:r>
      <w:proofErr w:type="spellEnd"/>
      <w:r w:rsidRPr="00E07CD4">
        <w:rPr>
          <w:sz w:val="32"/>
          <w:szCs w:val="32"/>
          <w:lang w:val="en-GB"/>
        </w:rPr>
        <w:t xml:space="preserve"> sample</w:t>
      </w:r>
      <w:bookmarkEnd w:id="2"/>
    </w:p>
    <w:p w:rsidR="002647BB" w:rsidRDefault="00E07CD4" w:rsidP="007A0C02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 xml:space="preserve">Replace </w:t>
      </w:r>
    </w:p>
    <w:p w:rsidR="00E07CD4" w:rsidRDefault="00E07CD4" w:rsidP="007A0C02">
      <w:pPr>
        <w:jc w:val="both"/>
        <w:rPr>
          <w:szCs w:val="22"/>
          <w:lang w:val="en-GB"/>
        </w:rPr>
      </w:pPr>
    </w:p>
    <w:p w:rsidR="00E07CD4" w:rsidRPr="00210652" w:rsidRDefault="00E07CD4" w:rsidP="00E07CD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sym w:font="Symbol" w:char="F044"/>
      </w:r>
      <w:r w:rsidRPr="00210652">
        <w:rPr>
          <w:sz w:val="20"/>
          <w:lang w:eastAsia="ko-KR"/>
        </w:rPr>
        <w:t xml:space="preserve"> = </w:t>
      </w:r>
      <w:proofErr w:type="gramStart"/>
      <w:r w:rsidRPr="00210652">
        <w:rPr>
          <w:sz w:val="20"/>
          <w:lang w:eastAsia="ko-KR"/>
        </w:rPr>
        <w:t>( 9</w:t>
      </w:r>
      <w:proofErr w:type="gramEnd"/>
      <w:r w:rsidRPr="00210652">
        <w:rPr>
          <w:sz w:val="20"/>
          <w:lang w:eastAsia="ko-KR"/>
        </w:rPr>
        <w:t> * ( q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–  p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) – 3 * ( q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– p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) + 8 ) &gt;&gt; 4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  <w:t>(</w:t>
      </w:r>
      <w:r w:rsidR="00CD3D6C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CD3D6C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CD3D6C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CD3D6C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CD3D6C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456</w:t>
      </w:r>
      <w:r w:rsidR="00CD3D6C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07CD4" w:rsidRDefault="00E07CD4" w:rsidP="007A0C02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 xml:space="preserve">With </w:t>
      </w:r>
    </w:p>
    <w:p w:rsidR="00E07CD4" w:rsidRDefault="00E07CD4" w:rsidP="007A0C02">
      <w:pPr>
        <w:jc w:val="both"/>
        <w:rPr>
          <w:szCs w:val="22"/>
          <w:lang w:val="en-GB"/>
        </w:rPr>
      </w:pPr>
    </w:p>
    <w:p w:rsidR="00E07CD4" w:rsidRPr="00210652" w:rsidRDefault="00E07CD4" w:rsidP="00E07CD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E07CD4">
        <w:rPr>
          <w:sz w:val="20"/>
          <w:highlight w:val="yellow"/>
          <w:lang w:eastAsia="ko-KR"/>
        </w:rPr>
        <w:sym w:font="Symbol" w:char="F044"/>
      </w:r>
      <w:r w:rsidRPr="00E07CD4">
        <w:rPr>
          <w:sz w:val="20"/>
          <w:highlight w:val="yellow"/>
          <w:lang w:eastAsia="ko-KR"/>
        </w:rPr>
        <w:t xml:space="preserve"> = </w:t>
      </w:r>
      <w:proofErr w:type="gramStart"/>
      <w:r w:rsidRPr="00E07CD4">
        <w:rPr>
          <w:sz w:val="20"/>
          <w:highlight w:val="yellow"/>
          <w:lang w:eastAsia="ko-KR"/>
        </w:rPr>
        <w:t>( 13</w:t>
      </w:r>
      <w:proofErr w:type="gramEnd"/>
      <w:r w:rsidRPr="00E07CD4">
        <w:rPr>
          <w:sz w:val="20"/>
          <w:highlight w:val="yellow"/>
          <w:lang w:eastAsia="ko-KR"/>
        </w:rPr>
        <w:t> * ( q</w:t>
      </w:r>
      <w:r w:rsidRPr="00E07CD4">
        <w:rPr>
          <w:sz w:val="20"/>
          <w:highlight w:val="yellow"/>
          <w:vertAlign w:val="subscript"/>
          <w:lang w:eastAsia="ko-KR"/>
        </w:rPr>
        <w:t>0</w:t>
      </w:r>
      <w:r w:rsidRPr="00E07CD4">
        <w:rPr>
          <w:sz w:val="20"/>
          <w:highlight w:val="yellow"/>
          <w:lang w:eastAsia="ko-KR"/>
        </w:rPr>
        <w:t> –  p</w:t>
      </w:r>
      <w:r w:rsidRPr="00E07CD4">
        <w:rPr>
          <w:sz w:val="20"/>
          <w:highlight w:val="yellow"/>
          <w:vertAlign w:val="subscript"/>
          <w:lang w:eastAsia="ko-KR"/>
        </w:rPr>
        <w:t>0</w:t>
      </w:r>
      <w:r w:rsidRPr="00E07CD4">
        <w:rPr>
          <w:sz w:val="20"/>
          <w:highlight w:val="yellow"/>
          <w:lang w:eastAsia="ko-KR"/>
        </w:rPr>
        <w:t> ) – 4 * ( q</w:t>
      </w:r>
      <w:r w:rsidRPr="00E07CD4">
        <w:rPr>
          <w:sz w:val="20"/>
          <w:highlight w:val="yellow"/>
          <w:vertAlign w:val="subscript"/>
          <w:lang w:eastAsia="ko-KR"/>
        </w:rPr>
        <w:t>1</w:t>
      </w:r>
      <w:r w:rsidRPr="00E07CD4">
        <w:rPr>
          <w:sz w:val="20"/>
          <w:highlight w:val="yellow"/>
          <w:lang w:eastAsia="ko-KR"/>
        </w:rPr>
        <w:t> – p</w:t>
      </w:r>
      <w:r w:rsidRPr="00E07CD4">
        <w:rPr>
          <w:sz w:val="20"/>
          <w:highlight w:val="yellow"/>
          <w:vertAlign w:val="subscript"/>
          <w:lang w:eastAsia="ko-KR"/>
        </w:rPr>
        <w:t>1</w:t>
      </w:r>
      <w:r w:rsidRPr="00E07CD4">
        <w:rPr>
          <w:sz w:val="20"/>
          <w:highlight w:val="yellow"/>
          <w:lang w:eastAsia="ko-KR"/>
        </w:rPr>
        <w:t> ) + 16 ) &gt;&gt; 5</w:t>
      </w:r>
      <w:r w:rsidRPr="00E07CD4">
        <w:rPr>
          <w:sz w:val="20"/>
          <w:highlight w:val="yellow"/>
          <w:lang w:eastAsia="ko-KR"/>
        </w:rPr>
        <w:tab/>
      </w:r>
      <w:r w:rsidRPr="00E07CD4">
        <w:rPr>
          <w:sz w:val="20"/>
          <w:highlight w:val="yellow"/>
          <w:lang w:eastAsia="ko-KR"/>
        </w:rPr>
        <w:tab/>
        <w:t>(</w:t>
      </w:r>
      <w:r w:rsidR="00CD3D6C" w:rsidRPr="00E07CD4">
        <w:rPr>
          <w:sz w:val="20"/>
          <w:highlight w:val="yellow"/>
          <w:lang w:eastAsia="ko-KR"/>
        </w:rPr>
        <w:fldChar w:fldCharType="begin" w:fldLock="1"/>
      </w:r>
      <w:r w:rsidRPr="00E07CD4">
        <w:rPr>
          <w:sz w:val="20"/>
          <w:highlight w:val="yellow"/>
          <w:lang w:eastAsia="ko-KR"/>
        </w:rPr>
        <w:instrText xml:space="preserve"> STYLEREF 1 \s </w:instrText>
      </w:r>
      <w:r w:rsidR="00CD3D6C" w:rsidRPr="00E07CD4">
        <w:rPr>
          <w:sz w:val="20"/>
          <w:highlight w:val="yellow"/>
          <w:lang w:eastAsia="ko-KR"/>
        </w:rPr>
        <w:fldChar w:fldCharType="separate"/>
      </w:r>
      <w:r w:rsidRPr="00E07CD4">
        <w:rPr>
          <w:noProof/>
          <w:sz w:val="20"/>
          <w:highlight w:val="yellow"/>
          <w:lang w:eastAsia="ko-KR"/>
        </w:rPr>
        <w:t>8</w:t>
      </w:r>
      <w:r w:rsidR="00CD3D6C" w:rsidRPr="00E07CD4">
        <w:rPr>
          <w:sz w:val="20"/>
          <w:highlight w:val="yellow"/>
          <w:lang w:eastAsia="ko-KR"/>
        </w:rPr>
        <w:fldChar w:fldCharType="end"/>
      </w:r>
      <w:r w:rsidRPr="00E07CD4">
        <w:rPr>
          <w:sz w:val="20"/>
          <w:highlight w:val="yellow"/>
          <w:lang w:eastAsia="ko-KR"/>
        </w:rPr>
        <w:noBreakHyphen/>
      </w:r>
      <w:r w:rsidR="00CD3D6C" w:rsidRPr="00E07CD4">
        <w:rPr>
          <w:sz w:val="20"/>
          <w:highlight w:val="yellow"/>
          <w:lang w:eastAsia="ko-KR"/>
        </w:rPr>
        <w:fldChar w:fldCharType="begin" w:fldLock="1"/>
      </w:r>
      <w:r w:rsidRPr="00E07CD4">
        <w:rPr>
          <w:sz w:val="20"/>
          <w:highlight w:val="yellow"/>
          <w:lang w:eastAsia="ko-KR"/>
        </w:rPr>
        <w:instrText xml:space="preserve"> SEQ Equation \* ARABIC \s 1 </w:instrText>
      </w:r>
      <w:r w:rsidR="00CD3D6C" w:rsidRPr="00E07CD4">
        <w:rPr>
          <w:sz w:val="20"/>
          <w:highlight w:val="yellow"/>
          <w:lang w:eastAsia="ko-KR"/>
        </w:rPr>
        <w:fldChar w:fldCharType="separate"/>
      </w:r>
      <w:r w:rsidRPr="00E07CD4">
        <w:rPr>
          <w:noProof/>
          <w:sz w:val="20"/>
          <w:highlight w:val="yellow"/>
          <w:lang w:eastAsia="ko-KR"/>
        </w:rPr>
        <w:t>456</w:t>
      </w:r>
      <w:r w:rsidR="00CD3D6C" w:rsidRPr="00E07CD4">
        <w:rPr>
          <w:sz w:val="20"/>
          <w:highlight w:val="yellow"/>
          <w:lang w:eastAsia="ko-KR"/>
        </w:rPr>
        <w:fldChar w:fldCharType="end"/>
      </w:r>
      <w:r w:rsidRPr="00E07CD4">
        <w:rPr>
          <w:sz w:val="20"/>
          <w:highlight w:val="yellow"/>
          <w:lang w:eastAsia="ko-KR"/>
        </w:rPr>
        <w:t>)</w:t>
      </w:r>
    </w:p>
    <w:p w:rsidR="00E07CD4" w:rsidRPr="00E07CD4" w:rsidRDefault="00E07CD4" w:rsidP="007A0C02">
      <w:pPr>
        <w:jc w:val="both"/>
        <w:rPr>
          <w:sz w:val="32"/>
          <w:szCs w:val="32"/>
          <w:lang w:val="en-GB"/>
        </w:rPr>
      </w:pPr>
      <w:r w:rsidRPr="00E07CD4">
        <w:rPr>
          <w:sz w:val="32"/>
          <w:szCs w:val="32"/>
          <w:lang w:val="en-GB"/>
        </w:rPr>
        <w:t xml:space="preserve">In 8.6.1.4.6 Filtering process for a </w:t>
      </w:r>
      <w:proofErr w:type="spellStart"/>
      <w:r w:rsidRPr="00E07CD4">
        <w:rPr>
          <w:sz w:val="32"/>
          <w:szCs w:val="32"/>
          <w:lang w:val="en-GB"/>
        </w:rPr>
        <w:t>chroma</w:t>
      </w:r>
      <w:proofErr w:type="spellEnd"/>
      <w:r w:rsidRPr="00E07CD4">
        <w:rPr>
          <w:sz w:val="32"/>
          <w:szCs w:val="32"/>
          <w:lang w:val="en-GB"/>
        </w:rPr>
        <w:t xml:space="preserve"> sample</w:t>
      </w:r>
    </w:p>
    <w:p w:rsidR="00E07CD4" w:rsidRDefault="00E07CD4" w:rsidP="007A0C02">
      <w:pPr>
        <w:jc w:val="both"/>
        <w:rPr>
          <w:szCs w:val="22"/>
          <w:lang w:val="en-GB"/>
        </w:rPr>
      </w:pPr>
    </w:p>
    <w:p w:rsidR="00E07CD4" w:rsidRPr="009323C4" w:rsidRDefault="00E07CD4" w:rsidP="007A0C02">
      <w:pPr>
        <w:jc w:val="both"/>
        <w:rPr>
          <w:sz w:val="20"/>
          <w:lang w:val="en-GB"/>
        </w:rPr>
      </w:pPr>
      <w:r w:rsidRPr="009323C4">
        <w:rPr>
          <w:sz w:val="20"/>
          <w:lang w:val="en-GB"/>
        </w:rPr>
        <w:t>Replace</w:t>
      </w:r>
    </w:p>
    <w:p w:rsidR="00E07CD4" w:rsidRPr="009323C4" w:rsidRDefault="00E07CD4" w:rsidP="00E07CD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lang w:eastAsia="ko-KR"/>
        </w:rPr>
      </w:pPr>
      <w:r w:rsidRPr="009323C4">
        <w:rPr>
          <w:sz w:val="20"/>
          <w:szCs w:val="20"/>
          <w:lang w:eastAsia="ko-KR"/>
        </w:rPr>
        <w:lastRenderedPageBreak/>
        <w:sym w:font="Symbol" w:char="F044"/>
      </w:r>
      <w:r w:rsidRPr="009323C4">
        <w:rPr>
          <w:sz w:val="20"/>
          <w:szCs w:val="20"/>
          <w:lang w:eastAsia="ko-KR"/>
        </w:rPr>
        <w:t xml:space="preserve"> = Clip3( -t</w:t>
      </w:r>
      <w:r w:rsidRPr="009323C4">
        <w:rPr>
          <w:sz w:val="20"/>
          <w:szCs w:val="20"/>
          <w:vertAlign w:val="subscript"/>
          <w:lang w:eastAsia="ko-KR"/>
        </w:rPr>
        <w:t>C</w:t>
      </w:r>
      <w:r w:rsidRPr="009323C4">
        <w:rPr>
          <w:sz w:val="20"/>
          <w:szCs w:val="20"/>
          <w:lang w:eastAsia="ko-KR"/>
        </w:rPr>
        <w:t>, t</w:t>
      </w:r>
      <w:r w:rsidRPr="009323C4">
        <w:rPr>
          <w:sz w:val="20"/>
          <w:szCs w:val="20"/>
          <w:vertAlign w:val="subscript"/>
          <w:lang w:eastAsia="ko-KR"/>
        </w:rPr>
        <w:t>C</w:t>
      </w:r>
      <w:r w:rsidRPr="009323C4">
        <w:rPr>
          <w:sz w:val="20"/>
          <w:szCs w:val="20"/>
          <w:lang w:eastAsia="ko-KR"/>
        </w:rPr>
        <w:t>, ( ( ( ( q</w:t>
      </w:r>
      <w:r w:rsidRPr="009323C4">
        <w:rPr>
          <w:sz w:val="20"/>
          <w:szCs w:val="20"/>
          <w:vertAlign w:val="subscript"/>
          <w:lang w:eastAsia="ko-KR"/>
        </w:rPr>
        <w:t>0</w:t>
      </w:r>
      <w:r w:rsidRPr="009323C4">
        <w:rPr>
          <w:sz w:val="20"/>
          <w:szCs w:val="20"/>
          <w:lang w:eastAsia="ko-KR"/>
        </w:rPr>
        <w:t> – p</w:t>
      </w:r>
      <w:r w:rsidRPr="009323C4">
        <w:rPr>
          <w:sz w:val="20"/>
          <w:szCs w:val="20"/>
          <w:vertAlign w:val="subscript"/>
          <w:lang w:eastAsia="ko-KR"/>
        </w:rPr>
        <w:t>0</w:t>
      </w:r>
      <w:r w:rsidRPr="009323C4">
        <w:rPr>
          <w:sz w:val="20"/>
          <w:szCs w:val="20"/>
          <w:lang w:eastAsia="ko-KR"/>
        </w:rPr>
        <w:t> ) &lt;&lt; 2 ) + p</w:t>
      </w:r>
      <w:r w:rsidRPr="009323C4">
        <w:rPr>
          <w:sz w:val="20"/>
          <w:szCs w:val="20"/>
          <w:vertAlign w:val="subscript"/>
          <w:lang w:eastAsia="ko-KR"/>
        </w:rPr>
        <w:t>1</w:t>
      </w:r>
      <w:r w:rsidRPr="009323C4">
        <w:rPr>
          <w:sz w:val="20"/>
          <w:szCs w:val="20"/>
          <w:lang w:eastAsia="ko-KR"/>
        </w:rPr>
        <w:t> – q</w:t>
      </w:r>
      <w:r w:rsidRPr="009323C4">
        <w:rPr>
          <w:sz w:val="20"/>
          <w:szCs w:val="20"/>
          <w:vertAlign w:val="subscript"/>
          <w:lang w:eastAsia="ko-KR"/>
        </w:rPr>
        <w:t>1</w:t>
      </w:r>
      <w:r w:rsidRPr="009323C4">
        <w:rPr>
          <w:sz w:val="20"/>
          <w:szCs w:val="20"/>
          <w:lang w:eastAsia="ko-KR"/>
        </w:rPr>
        <w:t> + 4 ) &gt;&gt; 3 ) )</w:t>
      </w:r>
      <w:r w:rsidRPr="009323C4">
        <w:rPr>
          <w:sz w:val="20"/>
          <w:szCs w:val="20"/>
          <w:lang w:eastAsia="ko-KR"/>
        </w:rPr>
        <w:tab/>
        <w:t>(</w:t>
      </w:r>
      <w:r w:rsidR="00CD3D6C" w:rsidRPr="009323C4">
        <w:rPr>
          <w:sz w:val="20"/>
          <w:szCs w:val="20"/>
          <w:lang w:eastAsia="ko-KR"/>
        </w:rPr>
        <w:fldChar w:fldCharType="begin" w:fldLock="1"/>
      </w:r>
      <w:r w:rsidRPr="009323C4">
        <w:rPr>
          <w:sz w:val="20"/>
          <w:szCs w:val="20"/>
          <w:lang w:eastAsia="ko-KR"/>
        </w:rPr>
        <w:instrText xml:space="preserve"> STYLEREF 1 \s </w:instrText>
      </w:r>
      <w:r w:rsidR="00CD3D6C" w:rsidRPr="009323C4">
        <w:rPr>
          <w:sz w:val="20"/>
          <w:szCs w:val="20"/>
          <w:lang w:eastAsia="ko-KR"/>
        </w:rPr>
        <w:fldChar w:fldCharType="separate"/>
      </w:r>
      <w:r w:rsidRPr="009323C4">
        <w:rPr>
          <w:noProof/>
          <w:sz w:val="20"/>
          <w:szCs w:val="20"/>
          <w:lang w:eastAsia="ko-KR"/>
        </w:rPr>
        <w:t>8</w:t>
      </w:r>
      <w:r w:rsidR="00CD3D6C" w:rsidRPr="009323C4">
        <w:rPr>
          <w:sz w:val="20"/>
          <w:szCs w:val="20"/>
          <w:lang w:eastAsia="ko-KR"/>
        </w:rPr>
        <w:fldChar w:fldCharType="end"/>
      </w:r>
      <w:r w:rsidRPr="009323C4">
        <w:rPr>
          <w:sz w:val="20"/>
          <w:szCs w:val="20"/>
          <w:lang w:eastAsia="ko-KR"/>
        </w:rPr>
        <w:noBreakHyphen/>
      </w:r>
      <w:r w:rsidR="00CD3D6C" w:rsidRPr="009323C4">
        <w:rPr>
          <w:sz w:val="20"/>
          <w:szCs w:val="20"/>
          <w:lang w:eastAsia="ko-KR"/>
        </w:rPr>
        <w:fldChar w:fldCharType="begin" w:fldLock="1"/>
      </w:r>
      <w:r w:rsidRPr="009323C4">
        <w:rPr>
          <w:sz w:val="20"/>
          <w:szCs w:val="20"/>
          <w:lang w:eastAsia="ko-KR"/>
        </w:rPr>
        <w:instrText xml:space="preserve"> SEQ Equation \* ARABIC \s 1 </w:instrText>
      </w:r>
      <w:r w:rsidR="00CD3D6C" w:rsidRPr="009323C4">
        <w:rPr>
          <w:sz w:val="20"/>
          <w:szCs w:val="20"/>
          <w:lang w:eastAsia="ko-KR"/>
        </w:rPr>
        <w:fldChar w:fldCharType="separate"/>
      </w:r>
      <w:r w:rsidRPr="009323C4">
        <w:rPr>
          <w:noProof/>
          <w:sz w:val="20"/>
          <w:szCs w:val="20"/>
          <w:lang w:eastAsia="ko-KR"/>
        </w:rPr>
        <w:t>461</w:t>
      </w:r>
      <w:r w:rsidR="00CD3D6C" w:rsidRPr="009323C4">
        <w:rPr>
          <w:sz w:val="20"/>
          <w:szCs w:val="20"/>
          <w:lang w:eastAsia="ko-KR"/>
        </w:rPr>
        <w:fldChar w:fldCharType="end"/>
      </w:r>
      <w:r w:rsidRPr="009323C4">
        <w:rPr>
          <w:sz w:val="20"/>
          <w:szCs w:val="20"/>
          <w:lang w:eastAsia="ko-KR"/>
        </w:rPr>
        <w:t>)</w:t>
      </w:r>
    </w:p>
    <w:p w:rsidR="00E07CD4" w:rsidRPr="009323C4" w:rsidRDefault="00E07CD4" w:rsidP="007A0C02">
      <w:pPr>
        <w:jc w:val="both"/>
        <w:rPr>
          <w:sz w:val="20"/>
          <w:lang w:val="en-GB"/>
        </w:rPr>
      </w:pPr>
      <w:r w:rsidRPr="009323C4">
        <w:rPr>
          <w:sz w:val="20"/>
          <w:lang w:val="en-GB"/>
        </w:rPr>
        <w:t xml:space="preserve">With </w:t>
      </w:r>
    </w:p>
    <w:p w:rsidR="00E07CD4" w:rsidRPr="009323C4" w:rsidRDefault="00E07CD4" w:rsidP="00E07CD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lang w:val="fr-FR" w:eastAsia="ko-KR"/>
        </w:rPr>
      </w:pPr>
      <w:r w:rsidRPr="009323C4">
        <w:rPr>
          <w:sz w:val="20"/>
          <w:szCs w:val="20"/>
          <w:highlight w:val="yellow"/>
          <w:lang w:eastAsia="ko-KR"/>
        </w:rPr>
        <w:sym w:font="Symbol" w:char="F044"/>
      </w:r>
      <w:r w:rsidRPr="009323C4">
        <w:rPr>
          <w:sz w:val="20"/>
          <w:szCs w:val="20"/>
          <w:highlight w:val="yellow"/>
          <w:lang w:val="fr-FR" w:eastAsia="ko-KR"/>
        </w:rPr>
        <w:t xml:space="preserve"> = </w:t>
      </w:r>
      <w:proofErr w:type="gramStart"/>
      <w:r w:rsidRPr="009323C4">
        <w:rPr>
          <w:sz w:val="20"/>
          <w:szCs w:val="20"/>
          <w:highlight w:val="yellow"/>
          <w:lang w:val="fr-FR" w:eastAsia="ko-KR"/>
        </w:rPr>
        <w:t>Clip3(</w:t>
      </w:r>
      <w:proofErr w:type="gramEnd"/>
      <w:r w:rsidRPr="009323C4">
        <w:rPr>
          <w:sz w:val="20"/>
          <w:szCs w:val="20"/>
          <w:highlight w:val="yellow"/>
          <w:lang w:val="fr-FR" w:eastAsia="ko-KR"/>
        </w:rPr>
        <w:t> -</w:t>
      </w:r>
      <w:proofErr w:type="spellStart"/>
      <w:r w:rsidRPr="009323C4">
        <w:rPr>
          <w:sz w:val="20"/>
          <w:szCs w:val="20"/>
          <w:highlight w:val="yellow"/>
          <w:lang w:val="fr-FR" w:eastAsia="ko-KR"/>
        </w:rPr>
        <w:t>t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C</w:t>
      </w:r>
      <w:proofErr w:type="spellEnd"/>
      <w:r w:rsidRPr="009323C4">
        <w:rPr>
          <w:sz w:val="20"/>
          <w:szCs w:val="20"/>
          <w:highlight w:val="yellow"/>
          <w:lang w:val="fr-FR" w:eastAsia="ko-KR"/>
        </w:rPr>
        <w:t>, </w:t>
      </w:r>
      <w:proofErr w:type="spellStart"/>
      <w:r w:rsidRPr="009323C4">
        <w:rPr>
          <w:sz w:val="20"/>
          <w:szCs w:val="20"/>
          <w:highlight w:val="yellow"/>
          <w:lang w:val="fr-FR" w:eastAsia="ko-KR"/>
        </w:rPr>
        <w:t>t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C</w:t>
      </w:r>
      <w:proofErr w:type="spellEnd"/>
      <w:r w:rsidRPr="009323C4">
        <w:rPr>
          <w:sz w:val="20"/>
          <w:szCs w:val="20"/>
          <w:highlight w:val="yellow"/>
          <w:lang w:val="fr-FR" w:eastAsia="ko-KR"/>
        </w:rPr>
        <w:t>,  13 * ( q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0</w:t>
      </w:r>
      <w:r w:rsidRPr="009323C4">
        <w:rPr>
          <w:sz w:val="20"/>
          <w:szCs w:val="20"/>
          <w:highlight w:val="yellow"/>
          <w:lang w:val="fr-FR" w:eastAsia="ko-KR"/>
        </w:rPr>
        <w:t> –  p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0</w:t>
      </w:r>
      <w:r w:rsidRPr="009323C4">
        <w:rPr>
          <w:sz w:val="20"/>
          <w:szCs w:val="20"/>
          <w:highlight w:val="yellow"/>
          <w:lang w:val="fr-FR" w:eastAsia="ko-KR"/>
        </w:rPr>
        <w:t> ) – 4 * ( q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1</w:t>
      </w:r>
      <w:r w:rsidRPr="009323C4">
        <w:rPr>
          <w:sz w:val="20"/>
          <w:szCs w:val="20"/>
          <w:highlight w:val="yellow"/>
          <w:lang w:val="fr-FR" w:eastAsia="ko-KR"/>
        </w:rPr>
        <w:t> – p</w:t>
      </w:r>
      <w:r w:rsidRPr="009323C4">
        <w:rPr>
          <w:sz w:val="20"/>
          <w:szCs w:val="20"/>
          <w:highlight w:val="yellow"/>
          <w:vertAlign w:val="subscript"/>
          <w:lang w:val="fr-FR" w:eastAsia="ko-KR"/>
        </w:rPr>
        <w:t>1</w:t>
      </w:r>
      <w:r w:rsidRPr="009323C4">
        <w:rPr>
          <w:sz w:val="20"/>
          <w:szCs w:val="20"/>
          <w:highlight w:val="yellow"/>
          <w:lang w:val="fr-FR" w:eastAsia="ko-KR"/>
        </w:rPr>
        <w:t> ) + 16 ) &gt;&gt; 5)</w:t>
      </w:r>
      <w:r w:rsidRPr="009323C4">
        <w:rPr>
          <w:sz w:val="20"/>
          <w:szCs w:val="20"/>
          <w:highlight w:val="yellow"/>
          <w:lang w:val="fr-FR" w:eastAsia="ko-KR"/>
        </w:rPr>
        <w:tab/>
        <w:t>(</w:t>
      </w:r>
      <w:r w:rsidR="00CD3D6C" w:rsidRPr="009323C4">
        <w:rPr>
          <w:sz w:val="20"/>
          <w:szCs w:val="20"/>
          <w:highlight w:val="yellow"/>
          <w:lang w:eastAsia="ko-KR"/>
        </w:rPr>
        <w:fldChar w:fldCharType="begin" w:fldLock="1"/>
      </w:r>
      <w:r w:rsidRPr="009323C4">
        <w:rPr>
          <w:sz w:val="20"/>
          <w:szCs w:val="20"/>
          <w:highlight w:val="yellow"/>
          <w:lang w:val="fr-FR" w:eastAsia="ko-KR"/>
        </w:rPr>
        <w:instrText xml:space="preserve"> STYLEREF 1 \s </w:instrText>
      </w:r>
      <w:r w:rsidR="00CD3D6C" w:rsidRPr="009323C4">
        <w:rPr>
          <w:sz w:val="20"/>
          <w:szCs w:val="20"/>
          <w:highlight w:val="yellow"/>
          <w:lang w:eastAsia="ko-KR"/>
        </w:rPr>
        <w:fldChar w:fldCharType="separate"/>
      </w:r>
      <w:r w:rsidRPr="009323C4">
        <w:rPr>
          <w:noProof/>
          <w:sz w:val="20"/>
          <w:szCs w:val="20"/>
          <w:highlight w:val="yellow"/>
          <w:lang w:val="fr-FR" w:eastAsia="ko-KR"/>
        </w:rPr>
        <w:t>8</w:t>
      </w:r>
      <w:r w:rsidR="00CD3D6C" w:rsidRPr="009323C4">
        <w:rPr>
          <w:sz w:val="20"/>
          <w:szCs w:val="20"/>
          <w:highlight w:val="yellow"/>
          <w:lang w:eastAsia="ko-KR"/>
        </w:rPr>
        <w:fldChar w:fldCharType="end"/>
      </w:r>
      <w:r w:rsidRPr="009323C4">
        <w:rPr>
          <w:sz w:val="20"/>
          <w:szCs w:val="20"/>
          <w:highlight w:val="yellow"/>
          <w:lang w:val="fr-FR" w:eastAsia="ko-KR"/>
        </w:rPr>
        <w:noBreakHyphen/>
      </w:r>
      <w:r w:rsidR="00CD3D6C" w:rsidRPr="009323C4">
        <w:rPr>
          <w:sz w:val="20"/>
          <w:szCs w:val="20"/>
          <w:highlight w:val="yellow"/>
          <w:lang w:eastAsia="ko-KR"/>
        </w:rPr>
        <w:fldChar w:fldCharType="begin" w:fldLock="1"/>
      </w:r>
      <w:r w:rsidRPr="009323C4">
        <w:rPr>
          <w:sz w:val="20"/>
          <w:szCs w:val="20"/>
          <w:highlight w:val="yellow"/>
          <w:lang w:val="fr-FR" w:eastAsia="ko-KR"/>
        </w:rPr>
        <w:instrText xml:space="preserve"> SEQ Equation \* ARABIC \s 1 </w:instrText>
      </w:r>
      <w:r w:rsidR="00CD3D6C" w:rsidRPr="009323C4">
        <w:rPr>
          <w:sz w:val="20"/>
          <w:szCs w:val="20"/>
          <w:highlight w:val="yellow"/>
          <w:lang w:eastAsia="ko-KR"/>
        </w:rPr>
        <w:fldChar w:fldCharType="separate"/>
      </w:r>
      <w:r w:rsidRPr="009323C4">
        <w:rPr>
          <w:noProof/>
          <w:sz w:val="20"/>
          <w:szCs w:val="20"/>
          <w:highlight w:val="yellow"/>
          <w:lang w:val="fr-FR" w:eastAsia="ko-KR"/>
        </w:rPr>
        <w:t>461</w:t>
      </w:r>
      <w:r w:rsidR="00CD3D6C" w:rsidRPr="009323C4">
        <w:rPr>
          <w:sz w:val="20"/>
          <w:szCs w:val="20"/>
          <w:highlight w:val="yellow"/>
          <w:lang w:eastAsia="ko-KR"/>
        </w:rPr>
        <w:fldChar w:fldCharType="end"/>
      </w:r>
      <w:r w:rsidRPr="009323C4">
        <w:rPr>
          <w:sz w:val="20"/>
          <w:szCs w:val="20"/>
          <w:highlight w:val="yellow"/>
          <w:lang w:val="fr-FR" w:eastAsia="ko-KR"/>
        </w:rPr>
        <w:t>)</w:t>
      </w:r>
    </w:p>
    <w:p w:rsidR="00E07CD4" w:rsidRPr="009323C4" w:rsidRDefault="00E07CD4" w:rsidP="007A0C02">
      <w:pPr>
        <w:jc w:val="both"/>
        <w:rPr>
          <w:sz w:val="20"/>
          <w:lang w:val="fr-FR"/>
        </w:rPr>
      </w:pPr>
    </w:p>
    <w:sectPr w:rsidR="00E07CD4" w:rsidRPr="009323C4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477" w:rsidRDefault="00EF5477">
      <w:r>
        <w:separator/>
      </w:r>
    </w:p>
  </w:endnote>
  <w:endnote w:type="continuationSeparator" w:id="0">
    <w:p w:rsidR="00EF5477" w:rsidRDefault="00EF5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Dotum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06" w:rsidRDefault="00B54D06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D3D6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D3D6C">
      <w:rPr>
        <w:rStyle w:val="PageNumber"/>
      </w:rPr>
      <w:fldChar w:fldCharType="separate"/>
    </w:r>
    <w:r w:rsidR="00606B11">
      <w:rPr>
        <w:rStyle w:val="PageNumber"/>
        <w:noProof/>
      </w:rPr>
      <w:t>1</w:t>
    </w:r>
    <w:r w:rsidR="00CD3D6C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477" w:rsidRDefault="00EF5477">
      <w:r>
        <w:separator/>
      </w:r>
    </w:p>
  </w:footnote>
  <w:footnote w:type="continuationSeparator" w:id="0">
    <w:p w:rsidR="00EF5477" w:rsidRDefault="00EF5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8F5FA7"/>
    <w:multiLevelType w:val="hybridMultilevel"/>
    <w:tmpl w:val="7DC2F55E"/>
    <w:lvl w:ilvl="0" w:tplc="0809000F">
      <w:start w:val="1"/>
      <w:numFmt w:val="decimal"/>
      <w:lvlText w:val="%1."/>
      <w:lvlJc w:val="left"/>
      <w:pPr>
        <w:tabs>
          <w:tab w:val="num" w:pos="1524"/>
        </w:tabs>
        <w:ind w:left="1524" w:hanging="405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tabs>
          <w:tab w:val="num" w:pos="1519"/>
        </w:tabs>
        <w:ind w:left="1519" w:hanging="400"/>
      </w:pPr>
      <w:rPr>
        <w:rFonts w:ascii="Wingdings" w:hAnsi="Wingdings" w:hint="default"/>
      </w:rPr>
    </w:lvl>
    <w:lvl w:ilvl="2" w:tplc="FFFFFFFF">
      <w:start w:val="5"/>
      <w:numFmt w:val="bullet"/>
      <w:lvlText w:val="–"/>
      <w:lvlJc w:val="left"/>
      <w:pPr>
        <w:tabs>
          <w:tab w:val="num" w:pos="1919"/>
        </w:tabs>
        <w:ind w:left="1919" w:hanging="40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9"/>
        </w:tabs>
        <w:ind w:left="231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19"/>
        </w:tabs>
        <w:ind w:left="271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19"/>
        </w:tabs>
        <w:ind w:left="311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9"/>
        </w:tabs>
        <w:ind w:left="351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9"/>
        </w:tabs>
        <w:ind w:left="391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19"/>
        </w:tabs>
        <w:ind w:left="4319" w:hanging="40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D137E0B"/>
    <w:multiLevelType w:val="hybridMultilevel"/>
    <w:tmpl w:val="988E223C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4A321B80"/>
    <w:multiLevelType w:val="hybridMultilevel"/>
    <w:tmpl w:val="A4A6F7CA"/>
    <w:lvl w:ilvl="0" w:tplc="919ED22E">
      <w:numFmt w:val="bullet"/>
      <w:lvlText w:val="–"/>
      <w:lvlJc w:val="left"/>
      <w:pPr>
        <w:tabs>
          <w:tab w:val="num" w:pos="1205"/>
        </w:tabs>
        <w:ind w:left="1205" w:hanging="405"/>
      </w:pPr>
      <w:rPr>
        <w:rFonts w:ascii="Times New Roman" w:eastAsia="Batang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1600"/>
        </w:tabs>
        <w:ind w:left="1600" w:hanging="400"/>
      </w:pPr>
      <w:rPr>
        <w:rFonts w:cs="Times New Roman" w:hint="default"/>
      </w:rPr>
    </w:lvl>
    <w:lvl w:ilvl="3" w:tplc="FFFFFFFF">
      <w:start w:val="5"/>
      <w:numFmt w:val="bullet"/>
      <w:lvlText w:val="–"/>
      <w:lvlJc w:val="left"/>
      <w:pPr>
        <w:tabs>
          <w:tab w:val="num" w:pos="2000"/>
        </w:tabs>
        <w:ind w:left="2000" w:hanging="400"/>
      </w:pPr>
      <w:rPr>
        <w:rFonts w:ascii="Times New Roman" w:eastAsia="Times New Roman" w:hAnsi="Times New Roman" w:hint="default"/>
      </w:rPr>
    </w:lvl>
    <w:lvl w:ilvl="4" w:tplc="FFFFFFFF">
      <w:start w:val="5"/>
      <w:numFmt w:val="bullet"/>
      <w:lvlText w:val="–"/>
      <w:lvlJc w:val="left"/>
      <w:pPr>
        <w:tabs>
          <w:tab w:val="num" w:pos="2400"/>
        </w:tabs>
        <w:ind w:left="2400" w:hanging="400"/>
      </w:pPr>
      <w:rPr>
        <w:rFonts w:ascii="Times New Roman" w:eastAsia="Times New Roman" w:hAnsi="Times New Roman" w:hint="default"/>
      </w:rPr>
    </w:lvl>
    <w:lvl w:ilvl="5" w:tplc="FFFFFFFF">
      <w:start w:val="5"/>
      <w:numFmt w:val="bullet"/>
      <w:lvlText w:val="–"/>
      <w:lvlJc w:val="left"/>
      <w:pPr>
        <w:tabs>
          <w:tab w:val="num" w:pos="2800"/>
        </w:tabs>
        <w:ind w:left="2800" w:hanging="400"/>
      </w:pPr>
      <w:rPr>
        <w:rFonts w:ascii="Times New Roman" w:eastAsia="Times New Roman" w:hAnsi="Times New Roman" w:hint="default"/>
      </w:rPr>
    </w:lvl>
    <w:lvl w:ilvl="6" w:tplc="FFFFFFFF">
      <w:start w:val="5"/>
      <w:numFmt w:val="bullet"/>
      <w:lvlText w:val="–"/>
      <w:lvlJc w:val="left"/>
      <w:pPr>
        <w:tabs>
          <w:tab w:val="num" w:pos="3200"/>
        </w:tabs>
        <w:ind w:left="3200" w:hanging="400"/>
      </w:pPr>
      <w:rPr>
        <w:rFonts w:ascii="Times New Roman" w:eastAsia="Times New Roman" w:hAnsi="Times New Roman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>
    <w:nsid w:val="576A43C1"/>
    <w:multiLevelType w:val="hybridMultilevel"/>
    <w:tmpl w:val="C296A95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331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34350"/>
    <w:rsid w:val="00036133"/>
    <w:rsid w:val="00042BAE"/>
    <w:rsid w:val="0005724B"/>
    <w:rsid w:val="00067D0B"/>
    <w:rsid w:val="000745CD"/>
    <w:rsid w:val="00077A44"/>
    <w:rsid w:val="00080EA7"/>
    <w:rsid w:val="00081591"/>
    <w:rsid w:val="000819BC"/>
    <w:rsid w:val="000854F0"/>
    <w:rsid w:val="000877F8"/>
    <w:rsid w:val="00091555"/>
    <w:rsid w:val="00093B20"/>
    <w:rsid w:val="000A0777"/>
    <w:rsid w:val="000A44CF"/>
    <w:rsid w:val="000A7197"/>
    <w:rsid w:val="000B0B5B"/>
    <w:rsid w:val="000B2AA8"/>
    <w:rsid w:val="000D4339"/>
    <w:rsid w:val="000D67B0"/>
    <w:rsid w:val="000E4756"/>
    <w:rsid w:val="000F3253"/>
    <w:rsid w:val="000F6824"/>
    <w:rsid w:val="000F7349"/>
    <w:rsid w:val="000F73DC"/>
    <w:rsid w:val="00112A54"/>
    <w:rsid w:val="00123A9C"/>
    <w:rsid w:val="0013117C"/>
    <w:rsid w:val="0013283F"/>
    <w:rsid w:val="0013468E"/>
    <w:rsid w:val="001409CA"/>
    <w:rsid w:val="0014385E"/>
    <w:rsid w:val="0014669F"/>
    <w:rsid w:val="001468EE"/>
    <w:rsid w:val="00150217"/>
    <w:rsid w:val="00152087"/>
    <w:rsid w:val="00156866"/>
    <w:rsid w:val="0015787F"/>
    <w:rsid w:val="00160047"/>
    <w:rsid w:val="0016026B"/>
    <w:rsid w:val="00171CF5"/>
    <w:rsid w:val="00172BE1"/>
    <w:rsid w:val="00192994"/>
    <w:rsid w:val="00193330"/>
    <w:rsid w:val="001A3931"/>
    <w:rsid w:val="001A5396"/>
    <w:rsid w:val="001A59F9"/>
    <w:rsid w:val="001A721E"/>
    <w:rsid w:val="001B458A"/>
    <w:rsid w:val="001C2D6F"/>
    <w:rsid w:val="001C5816"/>
    <w:rsid w:val="001C627E"/>
    <w:rsid w:val="001C6416"/>
    <w:rsid w:val="001C66C2"/>
    <w:rsid w:val="001D4600"/>
    <w:rsid w:val="001D47C5"/>
    <w:rsid w:val="001D7290"/>
    <w:rsid w:val="001E2CB9"/>
    <w:rsid w:val="001F3F49"/>
    <w:rsid w:val="001F4D55"/>
    <w:rsid w:val="00206924"/>
    <w:rsid w:val="002103A5"/>
    <w:rsid w:val="00211101"/>
    <w:rsid w:val="002125E0"/>
    <w:rsid w:val="00214924"/>
    <w:rsid w:val="002259BD"/>
    <w:rsid w:val="002330B3"/>
    <w:rsid w:val="002376AB"/>
    <w:rsid w:val="00257832"/>
    <w:rsid w:val="002647BB"/>
    <w:rsid w:val="00266916"/>
    <w:rsid w:val="002678B0"/>
    <w:rsid w:val="00270C34"/>
    <w:rsid w:val="00273BC9"/>
    <w:rsid w:val="00277587"/>
    <w:rsid w:val="00287624"/>
    <w:rsid w:val="00296AF5"/>
    <w:rsid w:val="002A7B94"/>
    <w:rsid w:val="002B23DB"/>
    <w:rsid w:val="002B3D3D"/>
    <w:rsid w:val="002C115D"/>
    <w:rsid w:val="002C1967"/>
    <w:rsid w:val="002D15DE"/>
    <w:rsid w:val="002D20ED"/>
    <w:rsid w:val="002D4C4B"/>
    <w:rsid w:val="002D4DCA"/>
    <w:rsid w:val="002E1734"/>
    <w:rsid w:val="003013FA"/>
    <w:rsid w:val="00312483"/>
    <w:rsid w:val="00315E55"/>
    <w:rsid w:val="003218C7"/>
    <w:rsid w:val="00327A73"/>
    <w:rsid w:val="0033363A"/>
    <w:rsid w:val="0033471A"/>
    <w:rsid w:val="00336698"/>
    <w:rsid w:val="003411FC"/>
    <w:rsid w:val="00342C22"/>
    <w:rsid w:val="0034498E"/>
    <w:rsid w:val="00345311"/>
    <w:rsid w:val="00347535"/>
    <w:rsid w:val="00351FDB"/>
    <w:rsid w:val="00367530"/>
    <w:rsid w:val="003763BC"/>
    <w:rsid w:val="00376B5F"/>
    <w:rsid w:val="00383AFE"/>
    <w:rsid w:val="00397B00"/>
    <w:rsid w:val="003A1F5E"/>
    <w:rsid w:val="003A69F2"/>
    <w:rsid w:val="003B7FA6"/>
    <w:rsid w:val="003C0C44"/>
    <w:rsid w:val="003C2543"/>
    <w:rsid w:val="003C7C88"/>
    <w:rsid w:val="003D55DD"/>
    <w:rsid w:val="003D7CE4"/>
    <w:rsid w:val="003E558B"/>
    <w:rsid w:val="003E7F98"/>
    <w:rsid w:val="003F12EB"/>
    <w:rsid w:val="003F63AA"/>
    <w:rsid w:val="00402B2C"/>
    <w:rsid w:val="00407C72"/>
    <w:rsid w:val="00411AFE"/>
    <w:rsid w:val="00413AAE"/>
    <w:rsid w:val="00421B2F"/>
    <w:rsid w:val="004268E0"/>
    <w:rsid w:val="00427894"/>
    <w:rsid w:val="00433323"/>
    <w:rsid w:val="004351E1"/>
    <w:rsid w:val="004359FF"/>
    <w:rsid w:val="00437191"/>
    <w:rsid w:val="004431FE"/>
    <w:rsid w:val="00450B62"/>
    <w:rsid w:val="00452389"/>
    <w:rsid w:val="004526D6"/>
    <w:rsid w:val="00453C63"/>
    <w:rsid w:val="004566B3"/>
    <w:rsid w:val="00464C72"/>
    <w:rsid w:val="00470983"/>
    <w:rsid w:val="00473CC5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FBE"/>
    <w:rsid w:val="004B67CE"/>
    <w:rsid w:val="004C0E5F"/>
    <w:rsid w:val="004C5379"/>
    <w:rsid w:val="004D25CB"/>
    <w:rsid w:val="004D2A8D"/>
    <w:rsid w:val="004D47F5"/>
    <w:rsid w:val="004F25DC"/>
    <w:rsid w:val="005052F2"/>
    <w:rsid w:val="00505837"/>
    <w:rsid w:val="005060FB"/>
    <w:rsid w:val="005075C6"/>
    <w:rsid w:val="00507749"/>
    <w:rsid w:val="00515E7A"/>
    <w:rsid w:val="00523250"/>
    <w:rsid w:val="00526805"/>
    <w:rsid w:val="005273FA"/>
    <w:rsid w:val="005309EB"/>
    <w:rsid w:val="0053206A"/>
    <w:rsid w:val="005323BF"/>
    <w:rsid w:val="005358CD"/>
    <w:rsid w:val="00546EEA"/>
    <w:rsid w:val="00553BAF"/>
    <w:rsid w:val="0055571D"/>
    <w:rsid w:val="005621B8"/>
    <w:rsid w:val="005729A5"/>
    <w:rsid w:val="00576C01"/>
    <w:rsid w:val="005824F7"/>
    <w:rsid w:val="005A08BC"/>
    <w:rsid w:val="005A570F"/>
    <w:rsid w:val="005A7000"/>
    <w:rsid w:val="005A7112"/>
    <w:rsid w:val="005A7C01"/>
    <w:rsid w:val="005B534C"/>
    <w:rsid w:val="005C42B7"/>
    <w:rsid w:val="005D2DB9"/>
    <w:rsid w:val="005D52BF"/>
    <w:rsid w:val="005E3F80"/>
    <w:rsid w:val="005E4395"/>
    <w:rsid w:val="005E47C9"/>
    <w:rsid w:val="005E51EC"/>
    <w:rsid w:val="005E7885"/>
    <w:rsid w:val="005F029D"/>
    <w:rsid w:val="005F1067"/>
    <w:rsid w:val="005F3B21"/>
    <w:rsid w:val="005F5C1C"/>
    <w:rsid w:val="005F727C"/>
    <w:rsid w:val="00604110"/>
    <w:rsid w:val="00605D5F"/>
    <w:rsid w:val="00606B11"/>
    <w:rsid w:val="00606C13"/>
    <w:rsid w:val="00607F48"/>
    <w:rsid w:val="006158B5"/>
    <w:rsid w:val="006171B8"/>
    <w:rsid w:val="00617396"/>
    <w:rsid w:val="00620743"/>
    <w:rsid w:val="00624326"/>
    <w:rsid w:val="00626DD6"/>
    <w:rsid w:val="00627B95"/>
    <w:rsid w:val="00631135"/>
    <w:rsid w:val="006329DC"/>
    <w:rsid w:val="00633B72"/>
    <w:rsid w:val="0063735A"/>
    <w:rsid w:val="006378F0"/>
    <w:rsid w:val="006427BC"/>
    <w:rsid w:val="00644491"/>
    <w:rsid w:val="00646C32"/>
    <w:rsid w:val="006520D2"/>
    <w:rsid w:val="00654705"/>
    <w:rsid w:val="006549B4"/>
    <w:rsid w:val="00657672"/>
    <w:rsid w:val="006624A7"/>
    <w:rsid w:val="00663D8C"/>
    <w:rsid w:val="00664495"/>
    <w:rsid w:val="00666973"/>
    <w:rsid w:val="006756C4"/>
    <w:rsid w:val="00680448"/>
    <w:rsid w:val="00681970"/>
    <w:rsid w:val="00683567"/>
    <w:rsid w:val="006933B2"/>
    <w:rsid w:val="00693F2F"/>
    <w:rsid w:val="006B4227"/>
    <w:rsid w:val="006B43C5"/>
    <w:rsid w:val="006B7E28"/>
    <w:rsid w:val="006C2AD9"/>
    <w:rsid w:val="006C393E"/>
    <w:rsid w:val="006C5D39"/>
    <w:rsid w:val="006D27F7"/>
    <w:rsid w:val="006D3A8B"/>
    <w:rsid w:val="006D7ABB"/>
    <w:rsid w:val="006E4240"/>
    <w:rsid w:val="006E5EAE"/>
    <w:rsid w:val="006F05C4"/>
    <w:rsid w:val="006F21DA"/>
    <w:rsid w:val="006F2839"/>
    <w:rsid w:val="006F693A"/>
    <w:rsid w:val="0070086A"/>
    <w:rsid w:val="00701067"/>
    <w:rsid w:val="007014E8"/>
    <w:rsid w:val="007022F0"/>
    <w:rsid w:val="007036FA"/>
    <w:rsid w:val="007078EA"/>
    <w:rsid w:val="0071122D"/>
    <w:rsid w:val="00711A3B"/>
    <w:rsid w:val="007125F9"/>
    <w:rsid w:val="00713727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704CA"/>
    <w:rsid w:val="00772BC7"/>
    <w:rsid w:val="0078042C"/>
    <w:rsid w:val="00784B82"/>
    <w:rsid w:val="00785B91"/>
    <w:rsid w:val="00794422"/>
    <w:rsid w:val="00796057"/>
    <w:rsid w:val="007A0C02"/>
    <w:rsid w:val="007A3429"/>
    <w:rsid w:val="007A5B1A"/>
    <w:rsid w:val="007B0684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B53"/>
    <w:rsid w:val="007F6D97"/>
    <w:rsid w:val="00800146"/>
    <w:rsid w:val="00804FC1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4961"/>
    <w:rsid w:val="00855E1C"/>
    <w:rsid w:val="00857157"/>
    <w:rsid w:val="00866B87"/>
    <w:rsid w:val="00873145"/>
    <w:rsid w:val="00893478"/>
    <w:rsid w:val="008938A6"/>
    <w:rsid w:val="00894645"/>
    <w:rsid w:val="008961A5"/>
    <w:rsid w:val="008A270E"/>
    <w:rsid w:val="008A4576"/>
    <w:rsid w:val="008A4BE8"/>
    <w:rsid w:val="008D028C"/>
    <w:rsid w:val="008E1F5D"/>
    <w:rsid w:val="008E556D"/>
    <w:rsid w:val="0090525D"/>
    <w:rsid w:val="0090643A"/>
    <w:rsid w:val="00910B80"/>
    <w:rsid w:val="0091315C"/>
    <w:rsid w:val="00913AC3"/>
    <w:rsid w:val="009323C4"/>
    <w:rsid w:val="009340F3"/>
    <w:rsid w:val="00935EC5"/>
    <w:rsid w:val="00937608"/>
    <w:rsid w:val="009452EF"/>
    <w:rsid w:val="0094561E"/>
    <w:rsid w:val="00946483"/>
    <w:rsid w:val="00951F53"/>
    <w:rsid w:val="0096072C"/>
    <w:rsid w:val="00963B61"/>
    <w:rsid w:val="00964D84"/>
    <w:rsid w:val="009677E5"/>
    <w:rsid w:val="009705E8"/>
    <w:rsid w:val="00971854"/>
    <w:rsid w:val="009845F8"/>
    <w:rsid w:val="00991992"/>
    <w:rsid w:val="00996846"/>
    <w:rsid w:val="009968F7"/>
    <w:rsid w:val="009C07BF"/>
    <w:rsid w:val="009C2D0B"/>
    <w:rsid w:val="009C486B"/>
    <w:rsid w:val="009C68A5"/>
    <w:rsid w:val="009D510A"/>
    <w:rsid w:val="009E676D"/>
    <w:rsid w:val="009E7CAF"/>
    <w:rsid w:val="009F476D"/>
    <w:rsid w:val="009F4F81"/>
    <w:rsid w:val="009F70BA"/>
    <w:rsid w:val="00A05AE2"/>
    <w:rsid w:val="00A175AE"/>
    <w:rsid w:val="00A2293B"/>
    <w:rsid w:val="00A328D0"/>
    <w:rsid w:val="00A32F1C"/>
    <w:rsid w:val="00A36A75"/>
    <w:rsid w:val="00A40FD9"/>
    <w:rsid w:val="00A44AA7"/>
    <w:rsid w:val="00A52300"/>
    <w:rsid w:val="00A635D9"/>
    <w:rsid w:val="00A64637"/>
    <w:rsid w:val="00A65EDA"/>
    <w:rsid w:val="00A673E5"/>
    <w:rsid w:val="00A717C4"/>
    <w:rsid w:val="00A718B2"/>
    <w:rsid w:val="00A74657"/>
    <w:rsid w:val="00A85EFE"/>
    <w:rsid w:val="00A920C3"/>
    <w:rsid w:val="00AA3A0C"/>
    <w:rsid w:val="00AA4C7B"/>
    <w:rsid w:val="00AA76B7"/>
    <w:rsid w:val="00AB0211"/>
    <w:rsid w:val="00AB0723"/>
    <w:rsid w:val="00AC7E07"/>
    <w:rsid w:val="00AE03D6"/>
    <w:rsid w:val="00AE517A"/>
    <w:rsid w:val="00AE56B6"/>
    <w:rsid w:val="00AE6D01"/>
    <w:rsid w:val="00AF39B0"/>
    <w:rsid w:val="00AF4088"/>
    <w:rsid w:val="00AF45B5"/>
    <w:rsid w:val="00AF7EAD"/>
    <w:rsid w:val="00B027D3"/>
    <w:rsid w:val="00B073A0"/>
    <w:rsid w:val="00B10193"/>
    <w:rsid w:val="00B10374"/>
    <w:rsid w:val="00B11095"/>
    <w:rsid w:val="00B24775"/>
    <w:rsid w:val="00B24BB6"/>
    <w:rsid w:val="00B36B1E"/>
    <w:rsid w:val="00B54D06"/>
    <w:rsid w:val="00B60D61"/>
    <w:rsid w:val="00B61B24"/>
    <w:rsid w:val="00B64644"/>
    <w:rsid w:val="00B70FEC"/>
    <w:rsid w:val="00B877BE"/>
    <w:rsid w:val="00B95F94"/>
    <w:rsid w:val="00BA4012"/>
    <w:rsid w:val="00BA79CB"/>
    <w:rsid w:val="00BB1DB1"/>
    <w:rsid w:val="00BB20B2"/>
    <w:rsid w:val="00BB3819"/>
    <w:rsid w:val="00BB5A19"/>
    <w:rsid w:val="00BC0CBA"/>
    <w:rsid w:val="00BC0E76"/>
    <w:rsid w:val="00BC5891"/>
    <w:rsid w:val="00BD1781"/>
    <w:rsid w:val="00BD6EC2"/>
    <w:rsid w:val="00BE7137"/>
    <w:rsid w:val="00BF233A"/>
    <w:rsid w:val="00BF44B2"/>
    <w:rsid w:val="00BF72BC"/>
    <w:rsid w:val="00C0199F"/>
    <w:rsid w:val="00C026A4"/>
    <w:rsid w:val="00C06ABC"/>
    <w:rsid w:val="00C11481"/>
    <w:rsid w:val="00C126FF"/>
    <w:rsid w:val="00C16AAA"/>
    <w:rsid w:val="00C17185"/>
    <w:rsid w:val="00C20F50"/>
    <w:rsid w:val="00C24CC2"/>
    <w:rsid w:val="00C2522C"/>
    <w:rsid w:val="00C329A0"/>
    <w:rsid w:val="00C4303F"/>
    <w:rsid w:val="00C43286"/>
    <w:rsid w:val="00C47489"/>
    <w:rsid w:val="00C50EE8"/>
    <w:rsid w:val="00C64E21"/>
    <w:rsid w:val="00C6615B"/>
    <w:rsid w:val="00C74D70"/>
    <w:rsid w:val="00C765DD"/>
    <w:rsid w:val="00C813FD"/>
    <w:rsid w:val="00C81FB2"/>
    <w:rsid w:val="00C8414F"/>
    <w:rsid w:val="00C901AB"/>
    <w:rsid w:val="00C90872"/>
    <w:rsid w:val="00C90DE5"/>
    <w:rsid w:val="00CB6124"/>
    <w:rsid w:val="00CB7D5A"/>
    <w:rsid w:val="00CD3710"/>
    <w:rsid w:val="00CD3D6C"/>
    <w:rsid w:val="00CD411A"/>
    <w:rsid w:val="00CD577F"/>
    <w:rsid w:val="00CD5ACA"/>
    <w:rsid w:val="00CE0F88"/>
    <w:rsid w:val="00CF22E3"/>
    <w:rsid w:val="00CF5F5F"/>
    <w:rsid w:val="00CF7A6F"/>
    <w:rsid w:val="00D01C57"/>
    <w:rsid w:val="00D04299"/>
    <w:rsid w:val="00D0605A"/>
    <w:rsid w:val="00D075BA"/>
    <w:rsid w:val="00D1044B"/>
    <w:rsid w:val="00D108B7"/>
    <w:rsid w:val="00D11A35"/>
    <w:rsid w:val="00D13D56"/>
    <w:rsid w:val="00D13FEB"/>
    <w:rsid w:val="00D14C84"/>
    <w:rsid w:val="00D20336"/>
    <w:rsid w:val="00D21121"/>
    <w:rsid w:val="00D26D63"/>
    <w:rsid w:val="00D31727"/>
    <w:rsid w:val="00D31E72"/>
    <w:rsid w:val="00D32BBD"/>
    <w:rsid w:val="00D43C51"/>
    <w:rsid w:val="00D44EB6"/>
    <w:rsid w:val="00D5467E"/>
    <w:rsid w:val="00D573E4"/>
    <w:rsid w:val="00D60A9B"/>
    <w:rsid w:val="00D64067"/>
    <w:rsid w:val="00D6474C"/>
    <w:rsid w:val="00D74B3E"/>
    <w:rsid w:val="00D84445"/>
    <w:rsid w:val="00D85DC2"/>
    <w:rsid w:val="00D9042C"/>
    <w:rsid w:val="00D913DC"/>
    <w:rsid w:val="00D945E1"/>
    <w:rsid w:val="00D952E2"/>
    <w:rsid w:val="00DA3C32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34C1"/>
    <w:rsid w:val="00DD49F6"/>
    <w:rsid w:val="00DE0059"/>
    <w:rsid w:val="00DE17F8"/>
    <w:rsid w:val="00DE221E"/>
    <w:rsid w:val="00DE7412"/>
    <w:rsid w:val="00E01377"/>
    <w:rsid w:val="00E02A7C"/>
    <w:rsid w:val="00E05F2A"/>
    <w:rsid w:val="00E07CD4"/>
    <w:rsid w:val="00E1004B"/>
    <w:rsid w:val="00E11B91"/>
    <w:rsid w:val="00E12A3C"/>
    <w:rsid w:val="00E1416B"/>
    <w:rsid w:val="00E20C06"/>
    <w:rsid w:val="00E218F2"/>
    <w:rsid w:val="00E241E1"/>
    <w:rsid w:val="00E32FAE"/>
    <w:rsid w:val="00E332A9"/>
    <w:rsid w:val="00E407BE"/>
    <w:rsid w:val="00E429C6"/>
    <w:rsid w:val="00E517EE"/>
    <w:rsid w:val="00E53E20"/>
    <w:rsid w:val="00E54D31"/>
    <w:rsid w:val="00E575DC"/>
    <w:rsid w:val="00E704AE"/>
    <w:rsid w:val="00E73FC6"/>
    <w:rsid w:val="00E761C1"/>
    <w:rsid w:val="00E77CA8"/>
    <w:rsid w:val="00E801AD"/>
    <w:rsid w:val="00E811E4"/>
    <w:rsid w:val="00E8257E"/>
    <w:rsid w:val="00E93C31"/>
    <w:rsid w:val="00E952D6"/>
    <w:rsid w:val="00E97D63"/>
    <w:rsid w:val="00EA50AB"/>
    <w:rsid w:val="00EB185F"/>
    <w:rsid w:val="00EB2DC3"/>
    <w:rsid w:val="00EB4100"/>
    <w:rsid w:val="00EB4D6F"/>
    <w:rsid w:val="00EB5FB0"/>
    <w:rsid w:val="00EB6B1E"/>
    <w:rsid w:val="00EE116D"/>
    <w:rsid w:val="00EF383F"/>
    <w:rsid w:val="00EF5477"/>
    <w:rsid w:val="00EF7B91"/>
    <w:rsid w:val="00F00C67"/>
    <w:rsid w:val="00F04B07"/>
    <w:rsid w:val="00F055A5"/>
    <w:rsid w:val="00F164CB"/>
    <w:rsid w:val="00F16CE4"/>
    <w:rsid w:val="00F233C4"/>
    <w:rsid w:val="00F32951"/>
    <w:rsid w:val="00F347B7"/>
    <w:rsid w:val="00F4183B"/>
    <w:rsid w:val="00F41FCC"/>
    <w:rsid w:val="00F420ED"/>
    <w:rsid w:val="00F44D48"/>
    <w:rsid w:val="00F56CE6"/>
    <w:rsid w:val="00F63CB5"/>
    <w:rsid w:val="00F73630"/>
    <w:rsid w:val="00F80DB1"/>
    <w:rsid w:val="00F81F71"/>
    <w:rsid w:val="00F87741"/>
    <w:rsid w:val="00F87C53"/>
    <w:rsid w:val="00F90476"/>
    <w:rsid w:val="00F92CC8"/>
    <w:rsid w:val="00F9478A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49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49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4924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 w:bidi="ar-SA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 w:bidi="ar-SA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 w:bidi="ar-SA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 w:bidi="ar-SA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 w:bidi="ar-SA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 w:bidi="ar-SA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Note2">
    <w:name w:val="Note 2"/>
    <w:basedOn w:val="Normal"/>
    <w:rsid w:val="002647BB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Malgun Gothic"/>
      <w:sz w:val="18"/>
      <w:szCs w:val="18"/>
      <w:lang w:val="en-GB"/>
    </w:rPr>
  </w:style>
  <w:style w:type="paragraph" w:customStyle="1" w:styleId="Equation">
    <w:name w:val="Equation"/>
    <w:basedOn w:val="Normal"/>
    <w:rsid w:val="00E07C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6330</CharactersWithSpaces>
  <SharedDoc>false</SharedDoc>
  <HLinks>
    <vt:vector size="48" baseType="variant">
      <vt:variant>
        <vt:i4>5177447</vt:i4>
      </vt:variant>
      <vt:variant>
        <vt:i4>21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18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15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12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9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4259962</vt:i4>
      </vt:variant>
      <vt:variant>
        <vt:i4>6</vt:i4>
      </vt:variant>
      <vt:variant>
        <vt:i4>0</vt:i4>
      </vt:variant>
      <vt:variant>
        <vt:i4>5</vt:i4>
      </vt:variant>
      <vt:variant>
        <vt:lpwstr>mailto:sze@ti.com</vt:lpwstr>
      </vt:variant>
      <vt:variant>
        <vt:lpwstr/>
      </vt:variant>
      <vt:variant>
        <vt:i4>3866642</vt:i4>
      </vt:variant>
      <vt:variant>
        <vt:i4>3</vt:i4>
      </vt:variant>
      <vt:variant>
        <vt:i4>0</vt:i4>
      </vt:variant>
      <vt:variant>
        <vt:i4>5</vt:i4>
      </vt:variant>
      <vt:variant>
        <vt:lpwstr>mailto:osman@ti.com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20</cp:revision>
  <cp:lastPrinted>2011-10-30T01:30:00Z</cp:lastPrinted>
  <dcterms:created xsi:type="dcterms:W3CDTF">2012-01-15T00:10:00Z</dcterms:created>
  <dcterms:modified xsi:type="dcterms:W3CDTF">2012-01-20T12:24:00Z</dcterms:modified>
</cp:coreProperties>
</file>